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7D2217" w14:textId="77777777" w:rsidR="00D00D74" w:rsidRPr="0079325B" w:rsidRDefault="00E75433" w:rsidP="00D00D74">
      <w:pPr>
        <w:pStyle w:val="Glava"/>
        <w:ind w:left="-91"/>
      </w:pPr>
      <w:bookmarkStart w:id="0" w:name="_GoBack"/>
      <w:bookmarkEnd w:id="0"/>
      <w:r>
        <w:rPr>
          <w:noProof/>
        </w:rPr>
        <w:drawing>
          <wp:inline distT="0" distB="0" distL="0" distR="0" wp14:anchorId="7E00B7A6" wp14:editId="7C92464D">
            <wp:extent cx="7047711" cy="1123950"/>
            <wp:effectExtent l="0" t="0" r="1270" b="0"/>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76542" cy="1128548"/>
                    </a:xfrm>
                    <a:prstGeom prst="rect">
                      <a:avLst/>
                    </a:prstGeom>
                    <a:noFill/>
                    <a:ln>
                      <a:noFill/>
                    </a:ln>
                  </pic:spPr>
                </pic:pic>
              </a:graphicData>
            </a:graphic>
          </wp:inline>
        </w:drawing>
      </w:r>
    </w:p>
    <w:p w14:paraId="4891BD92" w14:textId="77777777" w:rsidR="00391DEF" w:rsidRPr="0079325B" w:rsidRDefault="00391DEF" w:rsidP="00D00D74">
      <w:pPr>
        <w:jc w:val="both"/>
        <w:rPr>
          <w:i w:val="0"/>
          <w:sz w:val="22"/>
          <w:szCs w:val="22"/>
        </w:rPr>
      </w:pPr>
    </w:p>
    <w:p w14:paraId="1A22757D" w14:textId="4E2D8C36" w:rsidR="00BA0A34" w:rsidRPr="0079325B" w:rsidRDefault="00BA0A34" w:rsidP="00BA0A34">
      <w:pPr>
        <w:ind w:left="1080"/>
        <w:jc w:val="both"/>
        <w:rPr>
          <w:sz w:val="22"/>
          <w:szCs w:val="22"/>
        </w:rPr>
      </w:pPr>
      <w:r w:rsidRPr="0079325B">
        <w:rPr>
          <w:sz w:val="22"/>
          <w:szCs w:val="22"/>
        </w:rPr>
        <w:t>Številka:</w:t>
      </w:r>
      <w:r>
        <w:rPr>
          <w:sz w:val="22"/>
          <w:szCs w:val="22"/>
        </w:rPr>
        <w:t xml:space="preserve"> </w:t>
      </w:r>
      <w:r w:rsidR="0095038D">
        <w:rPr>
          <w:sz w:val="22"/>
          <w:szCs w:val="22"/>
        </w:rPr>
        <w:t>430-1080/2022</w:t>
      </w:r>
      <w:r w:rsidR="007D6545">
        <w:rPr>
          <w:sz w:val="22"/>
          <w:szCs w:val="22"/>
        </w:rPr>
        <w:t>-7</w:t>
      </w:r>
      <w:r>
        <w:rPr>
          <w:sz w:val="22"/>
          <w:szCs w:val="22"/>
        </w:rPr>
        <w:tab/>
      </w:r>
      <w:r>
        <w:rPr>
          <w:sz w:val="22"/>
          <w:szCs w:val="22"/>
        </w:rPr>
        <w:tab/>
      </w:r>
      <w:r>
        <w:rPr>
          <w:sz w:val="22"/>
          <w:szCs w:val="22"/>
        </w:rPr>
        <w:tab/>
      </w:r>
      <w:r>
        <w:rPr>
          <w:sz w:val="22"/>
          <w:szCs w:val="22"/>
        </w:rPr>
        <w:tab/>
      </w:r>
    </w:p>
    <w:p w14:paraId="37020205" w14:textId="17084D92" w:rsidR="00BA0A34" w:rsidRPr="0079325B" w:rsidRDefault="00BA0A34" w:rsidP="00BA0A34">
      <w:pPr>
        <w:ind w:left="1080"/>
        <w:jc w:val="both"/>
        <w:rPr>
          <w:sz w:val="22"/>
          <w:szCs w:val="22"/>
        </w:rPr>
      </w:pPr>
      <w:r w:rsidRPr="0079325B">
        <w:rPr>
          <w:sz w:val="22"/>
          <w:szCs w:val="22"/>
        </w:rPr>
        <w:t xml:space="preserve">Oznaka JN: </w:t>
      </w:r>
      <w:r w:rsidR="0095038D">
        <w:rPr>
          <w:sz w:val="22"/>
          <w:szCs w:val="22"/>
        </w:rPr>
        <w:t>7560-22-</w:t>
      </w:r>
      <w:r w:rsidR="00437056">
        <w:rPr>
          <w:sz w:val="22"/>
          <w:szCs w:val="22"/>
        </w:rPr>
        <w:t>210043</w:t>
      </w:r>
    </w:p>
    <w:p w14:paraId="631449D7" w14:textId="5A9E8EC3" w:rsidR="006C7CA5" w:rsidRPr="0079325B" w:rsidRDefault="00BA0A34" w:rsidP="00BA0A34">
      <w:pPr>
        <w:ind w:left="1080"/>
        <w:jc w:val="both"/>
        <w:rPr>
          <w:i w:val="0"/>
          <w:sz w:val="22"/>
          <w:szCs w:val="22"/>
        </w:rPr>
      </w:pPr>
      <w:r w:rsidRPr="0079325B">
        <w:rPr>
          <w:i w:val="0"/>
          <w:sz w:val="22"/>
          <w:szCs w:val="22"/>
        </w:rPr>
        <w:t>Datum:</w:t>
      </w:r>
      <w:r>
        <w:rPr>
          <w:i w:val="0"/>
          <w:sz w:val="22"/>
          <w:szCs w:val="22"/>
        </w:rPr>
        <w:t xml:space="preserve"> </w:t>
      </w:r>
      <w:r w:rsidR="009E7E50">
        <w:rPr>
          <w:i w:val="0"/>
          <w:sz w:val="22"/>
          <w:szCs w:val="22"/>
        </w:rPr>
        <w:t>19</w:t>
      </w:r>
      <w:r w:rsidR="001323E1">
        <w:rPr>
          <w:i w:val="0"/>
          <w:sz w:val="22"/>
          <w:szCs w:val="22"/>
        </w:rPr>
        <w:t xml:space="preserve">.7. </w:t>
      </w:r>
      <w:r w:rsidR="00330ED1">
        <w:rPr>
          <w:i w:val="0"/>
          <w:sz w:val="22"/>
          <w:szCs w:val="22"/>
        </w:rPr>
        <w:t xml:space="preserve"> 2022</w:t>
      </w:r>
    </w:p>
    <w:p w14:paraId="1C6196A6" w14:textId="77777777" w:rsidR="006C7CA5" w:rsidRPr="0079325B" w:rsidRDefault="006C7CA5" w:rsidP="006C7CA5">
      <w:pPr>
        <w:ind w:left="1080"/>
        <w:jc w:val="both"/>
        <w:rPr>
          <w:i w:val="0"/>
          <w:sz w:val="22"/>
          <w:szCs w:val="22"/>
        </w:rPr>
      </w:pPr>
    </w:p>
    <w:p w14:paraId="66DD141A" w14:textId="77777777" w:rsidR="006C7CA5" w:rsidRDefault="006C7CA5" w:rsidP="006C7CA5">
      <w:pPr>
        <w:jc w:val="both"/>
        <w:rPr>
          <w:i w:val="0"/>
          <w:sz w:val="22"/>
          <w:szCs w:val="22"/>
        </w:rPr>
      </w:pPr>
    </w:p>
    <w:p w14:paraId="4A591352" w14:textId="77777777" w:rsidR="0059599D" w:rsidRDefault="0059599D" w:rsidP="006C7CA5">
      <w:pPr>
        <w:jc w:val="both"/>
        <w:rPr>
          <w:i w:val="0"/>
          <w:sz w:val="22"/>
          <w:szCs w:val="22"/>
        </w:rPr>
      </w:pPr>
    </w:p>
    <w:p w14:paraId="5646FD84" w14:textId="77777777" w:rsidR="0059599D" w:rsidRDefault="0059599D" w:rsidP="006C7CA5">
      <w:pPr>
        <w:jc w:val="both"/>
        <w:rPr>
          <w:i w:val="0"/>
          <w:sz w:val="22"/>
          <w:szCs w:val="22"/>
        </w:rPr>
      </w:pPr>
    </w:p>
    <w:p w14:paraId="7C788ACA" w14:textId="77777777" w:rsidR="00CC30C0" w:rsidRDefault="00CC30C0" w:rsidP="006C7CA5">
      <w:pPr>
        <w:jc w:val="both"/>
        <w:rPr>
          <w:i w:val="0"/>
          <w:sz w:val="22"/>
          <w:szCs w:val="22"/>
        </w:rPr>
      </w:pPr>
    </w:p>
    <w:p w14:paraId="37715F6B" w14:textId="77777777" w:rsidR="00CC30C0" w:rsidRDefault="00CC30C0" w:rsidP="006C7CA5">
      <w:pPr>
        <w:ind w:left="1080"/>
        <w:jc w:val="center"/>
        <w:rPr>
          <w:i w:val="0"/>
          <w:sz w:val="36"/>
          <w:szCs w:val="36"/>
        </w:rPr>
      </w:pPr>
    </w:p>
    <w:p w14:paraId="1366656A" w14:textId="77777777" w:rsidR="00CC30C0" w:rsidRPr="0079325B" w:rsidRDefault="00CC30C0" w:rsidP="006C7CA5">
      <w:pPr>
        <w:ind w:left="1080"/>
        <w:jc w:val="center"/>
        <w:rPr>
          <w:i w:val="0"/>
          <w:sz w:val="36"/>
          <w:szCs w:val="36"/>
        </w:rPr>
      </w:pPr>
    </w:p>
    <w:p w14:paraId="5A4D494E" w14:textId="77777777" w:rsidR="00D82FE4" w:rsidRPr="008F30A5" w:rsidRDefault="00D82FE4" w:rsidP="00E75433">
      <w:pPr>
        <w:ind w:left="1080"/>
        <w:jc w:val="center"/>
        <w:rPr>
          <w:i w:val="0"/>
          <w:sz w:val="32"/>
          <w:szCs w:val="32"/>
        </w:rPr>
      </w:pPr>
      <w:r w:rsidRPr="008F30A5">
        <w:rPr>
          <w:b/>
          <w:bCs/>
          <w:i w:val="0"/>
          <w:iCs/>
          <w:sz w:val="32"/>
          <w:szCs w:val="32"/>
        </w:rPr>
        <w:t>DOKUMENTACIJA V ZVEZI Z ODDAJO</w:t>
      </w:r>
    </w:p>
    <w:p w14:paraId="62021F35" w14:textId="77777777" w:rsidR="00D82FE4" w:rsidRPr="008F30A5" w:rsidRDefault="00D82FE4" w:rsidP="00E75433">
      <w:pPr>
        <w:ind w:left="1080"/>
        <w:jc w:val="center"/>
        <w:rPr>
          <w:b/>
          <w:i w:val="0"/>
          <w:sz w:val="32"/>
          <w:szCs w:val="32"/>
        </w:rPr>
      </w:pPr>
    </w:p>
    <w:p w14:paraId="06742759" w14:textId="77777777" w:rsidR="00D82FE4" w:rsidRDefault="00D82FE4" w:rsidP="00E75433">
      <w:pPr>
        <w:ind w:left="1080"/>
        <w:jc w:val="center"/>
        <w:rPr>
          <w:b/>
          <w:i w:val="0"/>
          <w:sz w:val="32"/>
          <w:szCs w:val="32"/>
        </w:rPr>
      </w:pPr>
      <w:r w:rsidRPr="008F30A5">
        <w:rPr>
          <w:b/>
          <w:i w:val="0"/>
          <w:sz w:val="32"/>
          <w:szCs w:val="32"/>
        </w:rPr>
        <w:t>JAVNEGA NAROČILA</w:t>
      </w:r>
    </w:p>
    <w:p w14:paraId="311634CF" w14:textId="77777777" w:rsidR="00D82FE4" w:rsidRDefault="00D82FE4" w:rsidP="00E75433">
      <w:pPr>
        <w:ind w:left="1080"/>
        <w:jc w:val="center"/>
        <w:rPr>
          <w:b/>
          <w:i w:val="0"/>
          <w:sz w:val="32"/>
          <w:szCs w:val="32"/>
        </w:rPr>
      </w:pPr>
    </w:p>
    <w:p w14:paraId="3BF4BADF" w14:textId="77777777" w:rsidR="00D82FE4" w:rsidRPr="008F30A5" w:rsidRDefault="00D82FE4" w:rsidP="00E75433">
      <w:pPr>
        <w:ind w:left="1080"/>
        <w:jc w:val="center"/>
        <w:rPr>
          <w:b/>
          <w:i w:val="0"/>
          <w:sz w:val="32"/>
          <w:szCs w:val="32"/>
        </w:rPr>
      </w:pPr>
      <w:r>
        <w:rPr>
          <w:b/>
          <w:i w:val="0"/>
          <w:sz w:val="32"/>
          <w:szCs w:val="32"/>
        </w:rPr>
        <w:t>(v nadaljevanju razpisna dokumentacija)</w:t>
      </w:r>
    </w:p>
    <w:p w14:paraId="36B1D667" w14:textId="77777777" w:rsidR="00D82FE4" w:rsidRDefault="00D82FE4" w:rsidP="00E75433">
      <w:pPr>
        <w:ind w:left="1080"/>
        <w:jc w:val="center"/>
        <w:rPr>
          <w:b/>
          <w:i w:val="0"/>
          <w:sz w:val="32"/>
          <w:szCs w:val="32"/>
        </w:rPr>
      </w:pPr>
    </w:p>
    <w:p w14:paraId="5F7AFBA4" w14:textId="1C0B986E" w:rsidR="006C7CA5" w:rsidRPr="0079325B" w:rsidRDefault="00D82FE4" w:rsidP="00E75433">
      <w:pPr>
        <w:ind w:left="1080"/>
        <w:jc w:val="center"/>
        <w:rPr>
          <w:i w:val="0"/>
          <w:sz w:val="22"/>
          <w:szCs w:val="22"/>
        </w:rPr>
      </w:pPr>
      <w:r>
        <w:rPr>
          <w:b/>
          <w:i w:val="0"/>
          <w:sz w:val="32"/>
          <w:szCs w:val="32"/>
        </w:rPr>
        <w:t>»</w:t>
      </w:r>
      <w:r w:rsidR="001476A6">
        <w:rPr>
          <w:b/>
          <w:i w:val="0"/>
          <w:sz w:val="32"/>
          <w:szCs w:val="32"/>
        </w:rPr>
        <w:t>Izvajanje strokovnega nadzora nad izvedbo GOI del za obnovo Ciril Metodovega trga 21 in Mestnega trga 27</w:t>
      </w:r>
      <w:r>
        <w:rPr>
          <w:b/>
          <w:i w:val="0"/>
          <w:sz w:val="32"/>
          <w:szCs w:val="32"/>
        </w:rPr>
        <w:t>«</w:t>
      </w:r>
    </w:p>
    <w:p w14:paraId="0C14B4B3" w14:textId="77777777" w:rsidR="00543A42" w:rsidRDefault="00543A42" w:rsidP="00E75433">
      <w:pPr>
        <w:ind w:left="1080"/>
        <w:rPr>
          <w:i w:val="0"/>
          <w:sz w:val="22"/>
          <w:szCs w:val="22"/>
        </w:rPr>
      </w:pPr>
    </w:p>
    <w:p w14:paraId="1164DCA5" w14:textId="77777777" w:rsidR="008A1897" w:rsidRDefault="008A1897" w:rsidP="00E75433">
      <w:pPr>
        <w:ind w:left="1080"/>
        <w:rPr>
          <w:i w:val="0"/>
          <w:sz w:val="22"/>
          <w:szCs w:val="22"/>
        </w:rPr>
      </w:pPr>
    </w:p>
    <w:p w14:paraId="65716075" w14:textId="77777777" w:rsidR="006761A9" w:rsidRDefault="006761A9" w:rsidP="00E75433">
      <w:pPr>
        <w:ind w:left="1276"/>
        <w:rPr>
          <w:b/>
          <w:i w:val="0"/>
          <w:sz w:val="22"/>
          <w:szCs w:val="22"/>
        </w:rPr>
      </w:pPr>
    </w:p>
    <w:p w14:paraId="498E6363" w14:textId="77777777" w:rsidR="00FC1A2C" w:rsidRDefault="00FC1A2C" w:rsidP="00E75433">
      <w:pPr>
        <w:ind w:left="1276"/>
        <w:rPr>
          <w:b/>
          <w:i w:val="0"/>
          <w:sz w:val="22"/>
          <w:szCs w:val="22"/>
        </w:rPr>
      </w:pPr>
    </w:p>
    <w:p w14:paraId="7687A29B" w14:textId="77777777" w:rsidR="00FC1A2C" w:rsidRDefault="00FC1A2C" w:rsidP="00E75433">
      <w:pPr>
        <w:ind w:left="1276"/>
        <w:rPr>
          <w:b/>
          <w:i w:val="0"/>
          <w:sz w:val="22"/>
          <w:szCs w:val="22"/>
        </w:rPr>
      </w:pPr>
    </w:p>
    <w:p w14:paraId="4C7605C0" w14:textId="77777777" w:rsidR="00FC1A2C" w:rsidRDefault="00FC1A2C" w:rsidP="00E75433">
      <w:pPr>
        <w:ind w:left="1276"/>
        <w:rPr>
          <w:b/>
          <w:i w:val="0"/>
          <w:sz w:val="22"/>
          <w:szCs w:val="22"/>
        </w:rPr>
      </w:pPr>
    </w:p>
    <w:p w14:paraId="66C770E3" w14:textId="6C07A127" w:rsidR="00FC1A2C" w:rsidRPr="006761A9" w:rsidRDefault="00966BEC" w:rsidP="00E75433">
      <w:pPr>
        <w:ind w:left="1134"/>
        <w:rPr>
          <w:i w:val="0"/>
          <w:sz w:val="22"/>
          <w:szCs w:val="22"/>
          <w:lang w:val="de-DE" w:eastAsia="en-US"/>
        </w:rPr>
      </w:pPr>
      <w:r>
        <w:rPr>
          <w:i w:val="0"/>
          <w:sz w:val="22"/>
          <w:szCs w:val="22"/>
          <w:lang w:val="de-DE" w:eastAsia="en-US"/>
        </w:rPr>
        <w:t xml:space="preserve">Pripravila: </w:t>
      </w:r>
    </w:p>
    <w:p w14:paraId="0C42A203" w14:textId="056613A4" w:rsidR="00FC1A2C" w:rsidRDefault="00966BEC" w:rsidP="00E75433">
      <w:pPr>
        <w:ind w:left="1134"/>
        <w:rPr>
          <w:sz w:val="22"/>
          <w:szCs w:val="22"/>
          <w:lang w:val="de-DE" w:eastAsia="en-US"/>
        </w:rPr>
      </w:pPr>
      <w:r>
        <w:rPr>
          <w:sz w:val="22"/>
          <w:szCs w:val="22"/>
          <w:lang w:val="de-DE" w:eastAsia="en-US"/>
        </w:rPr>
        <w:t>Ana Gazvoda</w:t>
      </w:r>
    </w:p>
    <w:p w14:paraId="734E15FE" w14:textId="77777777" w:rsidR="00B114FD" w:rsidRDefault="00B114FD" w:rsidP="00E75433">
      <w:pPr>
        <w:ind w:left="1134"/>
        <w:rPr>
          <w:sz w:val="22"/>
          <w:szCs w:val="22"/>
          <w:lang w:val="de-DE" w:eastAsia="en-US"/>
        </w:rPr>
      </w:pPr>
    </w:p>
    <w:tbl>
      <w:tblPr>
        <w:tblStyle w:val="Tabelamrea"/>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55"/>
        <w:gridCol w:w="3186"/>
      </w:tblGrid>
      <w:tr w:rsidR="00B114FD" w14:paraId="79E9206C" w14:textId="77777777" w:rsidTr="00B114FD">
        <w:tc>
          <w:tcPr>
            <w:tcW w:w="5920" w:type="dxa"/>
          </w:tcPr>
          <w:p w14:paraId="15AEA75D" w14:textId="77777777" w:rsidR="00B114FD" w:rsidRDefault="00B114FD" w:rsidP="00E75433">
            <w:pPr>
              <w:rPr>
                <w:sz w:val="22"/>
                <w:szCs w:val="22"/>
                <w:lang w:val="de-DE" w:eastAsia="en-US"/>
              </w:rPr>
            </w:pPr>
          </w:p>
        </w:tc>
        <w:tc>
          <w:tcPr>
            <w:tcW w:w="3237" w:type="dxa"/>
          </w:tcPr>
          <w:p w14:paraId="68575873" w14:textId="77777777" w:rsidR="00B114FD" w:rsidRDefault="00B114FD" w:rsidP="00B114FD">
            <w:pPr>
              <w:jc w:val="center"/>
              <w:rPr>
                <w:sz w:val="22"/>
                <w:szCs w:val="22"/>
                <w:lang w:val="de-DE" w:eastAsia="en-US"/>
              </w:rPr>
            </w:pPr>
            <w:r>
              <w:rPr>
                <w:sz w:val="22"/>
                <w:szCs w:val="22"/>
                <w:lang w:val="de-DE" w:eastAsia="en-US"/>
              </w:rPr>
              <w:t>Tadeja Möderndorfer</w:t>
            </w:r>
          </w:p>
        </w:tc>
      </w:tr>
      <w:tr w:rsidR="00B114FD" w14:paraId="276D7287" w14:textId="77777777" w:rsidTr="00B114FD">
        <w:tc>
          <w:tcPr>
            <w:tcW w:w="5920" w:type="dxa"/>
          </w:tcPr>
          <w:p w14:paraId="7F8DB79B" w14:textId="77777777" w:rsidR="00B114FD" w:rsidRDefault="00B114FD" w:rsidP="00E75433">
            <w:pPr>
              <w:rPr>
                <w:sz w:val="22"/>
                <w:szCs w:val="22"/>
                <w:lang w:val="de-DE" w:eastAsia="en-US"/>
              </w:rPr>
            </w:pPr>
          </w:p>
        </w:tc>
        <w:tc>
          <w:tcPr>
            <w:tcW w:w="3237" w:type="dxa"/>
          </w:tcPr>
          <w:p w14:paraId="7AC9B68E" w14:textId="77777777" w:rsidR="00B114FD" w:rsidRPr="00B114FD" w:rsidRDefault="00B114FD" w:rsidP="00B114FD">
            <w:pPr>
              <w:jc w:val="center"/>
              <w:rPr>
                <w:i w:val="0"/>
                <w:sz w:val="22"/>
                <w:szCs w:val="22"/>
                <w:lang w:val="de-DE" w:eastAsia="en-US"/>
              </w:rPr>
            </w:pPr>
            <w:r w:rsidRPr="00B114FD">
              <w:rPr>
                <w:i w:val="0"/>
                <w:sz w:val="22"/>
                <w:szCs w:val="22"/>
                <w:lang w:val="de-DE" w:eastAsia="en-US"/>
              </w:rPr>
              <w:t>Vodja službe</w:t>
            </w:r>
          </w:p>
        </w:tc>
      </w:tr>
    </w:tbl>
    <w:p w14:paraId="2CCF7225" w14:textId="77777777" w:rsidR="00B114FD" w:rsidRPr="008359FC" w:rsidRDefault="00B114FD" w:rsidP="00E75433">
      <w:pPr>
        <w:ind w:left="1134"/>
        <w:rPr>
          <w:sz w:val="22"/>
          <w:szCs w:val="22"/>
          <w:lang w:val="de-DE" w:eastAsia="en-US"/>
        </w:rPr>
      </w:pPr>
    </w:p>
    <w:p w14:paraId="2D5ACBC3" w14:textId="77777777" w:rsidR="006761A9" w:rsidRDefault="006761A9" w:rsidP="006761A9">
      <w:pPr>
        <w:ind w:left="1276"/>
        <w:jc w:val="both"/>
        <w:rPr>
          <w:b/>
          <w:i w:val="0"/>
          <w:sz w:val="22"/>
          <w:szCs w:val="22"/>
        </w:rPr>
      </w:pPr>
    </w:p>
    <w:p w14:paraId="0F47B4E9" w14:textId="77777777" w:rsidR="006761A9" w:rsidRDefault="006761A9" w:rsidP="006761A9">
      <w:pPr>
        <w:ind w:left="1276"/>
        <w:jc w:val="both"/>
        <w:rPr>
          <w:b/>
          <w:i w:val="0"/>
          <w:sz w:val="22"/>
          <w:szCs w:val="22"/>
        </w:rPr>
      </w:pPr>
    </w:p>
    <w:p w14:paraId="4CF4038B" w14:textId="77777777" w:rsidR="00FC1A2C" w:rsidRDefault="00FC1A2C" w:rsidP="006761A9">
      <w:pPr>
        <w:ind w:left="1276"/>
        <w:jc w:val="both"/>
        <w:rPr>
          <w:b/>
          <w:i w:val="0"/>
          <w:sz w:val="22"/>
          <w:szCs w:val="22"/>
        </w:rPr>
      </w:pPr>
    </w:p>
    <w:p w14:paraId="4838CE7A" w14:textId="77777777" w:rsidR="00FC1A2C" w:rsidRDefault="00FC1A2C" w:rsidP="006761A9">
      <w:pPr>
        <w:ind w:left="1276"/>
        <w:jc w:val="both"/>
        <w:rPr>
          <w:b/>
          <w:i w:val="0"/>
          <w:sz w:val="22"/>
          <w:szCs w:val="22"/>
        </w:rPr>
      </w:pPr>
    </w:p>
    <w:p w14:paraId="4655F623" w14:textId="77777777" w:rsidR="00E75433" w:rsidRDefault="00E75433" w:rsidP="006761A9">
      <w:pPr>
        <w:ind w:left="1276"/>
        <w:jc w:val="both"/>
        <w:rPr>
          <w:b/>
          <w:i w:val="0"/>
          <w:sz w:val="22"/>
          <w:szCs w:val="22"/>
        </w:rPr>
      </w:pPr>
    </w:p>
    <w:p w14:paraId="6AD0720E" w14:textId="77777777" w:rsidR="00FC1A2C" w:rsidRDefault="00FC1A2C" w:rsidP="006761A9">
      <w:pPr>
        <w:ind w:left="1276"/>
        <w:jc w:val="both"/>
        <w:rPr>
          <w:b/>
          <w:i w:val="0"/>
          <w:sz w:val="22"/>
          <w:szCs w:val="22"/>
        </w:rPr>
      </w:pPr>
    </w:p>
    <w:p w14:paraId="59B47F04" w14:textId="77777777" w:rsidR="004F71C0" w:rsidRDefault="004F71C0" w:rsidP="006761A9">
      <w:pPr>
        <w:ind w:left="1276"/>
        <w:jc w:val="both"/>
        <w:rPr>
          <w:b/>
          <w:i w:val="0"/>
          <w:sz w:val="22"/>
          <w:szCs w:val="22"/>
        </w:rPr>
      </w:pPr>
    </w:p>
    <w:p w14:paraId="7C79A713" w14:textId="77777777" w:rsidR="004F71C0" w:rsidRDefault="004F71C0" w:rsidP="006761A9">
      <w:pPr>
        <w:ind w:left="1276"/>
        <w:jc w:val="both"/>
        <w:rPr>
          <w:b/>
          <w:i w:val="0"/>
          <w:sz w:val="22"/>
          <w:szCs w:val="22"/>
        </w:rPr>
      </w:pPr>
    </w:p>
    <w:p w14:paraId="620B6FF2" w14:textId="77777777" w:rsidR="004F71C0" w:rsidRDefault="004F71C0" w:rsidP="006761A9">
      <w:pPr>
        <w:ind w:left="1276"/>
        <w:jc w:val="both"/>
        <w:rPr>
          <w:b/>
          <w:i w:val="0"/>
          <w:sz w:val="22"/>
          <w:szCs w:val="22"/>
        </w:rPr>
      </w:pPr>
    </w:p>
    <w:p w14:paraId="6BD2946B" w14:textId="77777777" w:rsidR="004F71C0" w:rsidRDefault="004F71C0" w:rsidP="006761A9">
      <w:pPr>
        <w:ind w:left="1276"/>
        <w:jc w:val="both"/>
        <w:rPr>
          <w:b/>
          <w:i w:val="0"/>
          <w:sz w:val="22"/>
          <w:szCs w:val="22"/>
        </w:rPr>
      </w:pPr>
    </w:p>
    <w:p w14:paraId="0894B03B" w14:textId="77777777" w:rsidR="004F71C0" w:rsidRDefault="004F71C0" w:rsidP="006761A9">
      <w:pPr>
        <w:ind w:left="1276"/>
        <w:jc w:val="both"/>
        <w:rPr>
          <w:b/>
          <w:i w:val="0"/>
          <w:sz w:val="22"/>
          <w:szCs w:val="22"/>
        </w:rPr>
      </w:pPr>
    </w:p>
    <w:p w14:paraId="4B397584" w14:textId="77777777" w:rsidR="004F71C0" w:rsidRDefault="004F71C0" w:rsidP="006761A9">
      <w:pPr>
        <w:ind w:left="1276"/>
        <w:jc w:val="both"/>
        <w:rPr>
          <w:b/>
          <w:i w:val="0"/>
          <w:sz w:val="22"/>
          <w:szCs w:val="22"/>
        </w:rPr>
      </w:pPr>
    </w:p>
    <w:p w14:paraId="765E17A0" w14:textId="77777777" w:rsidR="00FC1A2C" w:rsidRDefault="00FC1A2C" w:rsidP="006761A9">
      <w:pPr>
        <w:ind w:left="1276"/>
        <w:jc w:val="both"/>
        <w:rPr>
          <w:b/>
          <w:i w:val="0"/>
          <w:sz w:val="22"/>
          <w:szCs w:val="22"/>
        </w:rPr>
      </w:pPr>
    </w:p>
    <w:p w14:paraId="12BD4AB1" w14:textId="77777777" w:rsidR="00F43BCD" w:rsidRDefault="00F43BCD" w:rsidP="006761A9">
      <w:pPr>
        <w:ind w:left="1276"/>
        <w:jc w:val="both"/>
        <w:rPr>
          <w:b/>
          <w:i w:val="0"/>
          <w:sz w:val="22"/>
          <w:szCs w:val="22"/>
        </w:rPr>
      </w:pPr>
    </w:p>
    <w:p w14:paraId="02E71BA1" w14:textId="77777777" w:rsidR="00391DEF" w:rsidRPr="0079325B"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14:paraId="771BB338" w14:textId="77777777" w:rsidR="00391DEF" w:rsidRPr="0079325B" w:rsidRDefault="00391DEF" w:rsidP="00D00D74">
      <w:pPr>
        <w:jc w:val="both"/>
        <w:rPr>
          <w:i w:val="0"/>
          <w:sz w:val="22"/>
          <w:szCs w:val="22"/>
        </w:rPr>
      </w:pPr>
    </w:p>
    <w:p w14:paraId="7CB77356" w14:textId="77777777" w:rsidR="00B005A7"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Naročnik</w:t>
      </w:r>
      <w:r w:rsidR="00A93073">
        <w:rPr>
          <w:rFonts w:ascii="Times New Roman" w:hAnsi="Times New Roman" w:cs="Times New Roman"/>
        </w:rPr>
        <w:t>:</w:t>
      </w:r>
    </w:p>
    <w:p w14:paraId="24D0B516" w14:textId="77777777" w:rsidR="00B005A7" w:rsidRDefault="00B005A7" w:rsidP="00B005A7">
      <w:pPr>
        <w:pStyle w:val="Zoran1"/>
        <w:numPr>
          <w:ilvl w:val="0"/>
          <w:numId w:val="0"/>
        </w:numPr>
        <w:ind w:left="1080"/>
        <w:rPr>
          <w:rFonts w:ascii="Times New Roman" w:hAnsi="Times New Roman" w:cs="Times New Roman"/>
        </w:rPr>
      </w:pPr>
    </w:p>
    <w:p w14:paraId="75BFD6CB" w14:textId="77777777" w:rsidR="00B005A7" w:rsidRPr="00A93073" w:rsidRDefault="00B20149" w:rsidP="00A93073">
      <w:pPr>
        <w:pStyle w:val="Zoran1"/>
        <w:numPr>
          <w:ilvl w:val="0"/>
          <w:numId w:val="0"/>
        </w:numPr>
        <w:ind w:left="1134"/>
        <w:rPr>
          <w:rFonts w:ascii="Times New Roman" w:hAnsi="Times New Roman" w:cs="Times New Roman"/>
          <w:b w:val="0"/>
        </w:rPr>
      </w:pPr>
      <w:r w:rsidRPr="00A93073">
        <w:rPr>
          <w:rFonts w:ascii="Times New Roman" w:hAnsi="Times New Roman" w:cs="Times New Roman"/>
          <w:b w:val="0"/>
        </w:rPr>
        <w:t>Mestna občina Ljubljana, Mestni trg 1, 1000 Ljubljana</w:t>
      </w:r>
      <w:r w:rsidR="00A460E4">
        <w:rPr>
          <w:rFonts w:ascii="Times New Roman" w:hAnsi="Times New Roman" w:cs="Times New Roman"/>
          <w:b w:val="0"/>
        </w:rPr>
        <w:t xml:space="preserve"> (v nadaljevanju: naročnik)</w:t>
      </w:r>
      <w:r w:rsidRPr="00A93073">
        <w:rPr>
          <w:rFonts w:ascii="Times New Roman" w:hAnsi="Times New Roman" w:cs="Times New Roman"/>
          <w:b w:val="0"/>
        </w:rPr>
        <w:t>.</w:t>
      </w:r>
    </w:p>
    <w:p w14:paraId="5BA026BA" w14:textId="77777777" w:rsidR="00A93073" w:rsidRPr="00A93073" w:rsidRDefault="00A93073" w:rsidP="00A93073">
      <w:pPr>
        <w:pStyle w:val="Zoran1"/>
        <w:numPr>
          <w:ilvl w:val="0"/>
          <w:numId w:val="0"/>
        </w:numPr>
        <w:ind w:left="1134"/>
        <w:rPr>
          <w:rFonts w:ascii="Times New Roman" w:hAnsi="Times New Roman" w:cs="Times New Roman"/>
          <w:b w:val="0"/>
        </w:rPr>
      </w:pPr>
    </w:p>
    <w:p w14:paraId="29FA8683" w14:textId="77777777" w:rsidR="009123D1" w:rsidRPr="0079325B" w:rsidRDefault="00F93C3B" w:rsidP="007922E9">
      <w:pPr>
        <w:pStyle w:val="Zoran1"/>
        <w:numPr>
          <w:ilvl w:val="0"/>
          <w:numId w:val="10"/>
        </w:numPr>
        <w:rPr>
          <w:rFonts w:ascii="Times New Roman" w:hAnsi="Times New Roman" w:cs="Times New Roman"/>
        </w:rPr>
      </w:pPr>
      <w:r>
        <w:rPr>
          <w:rFonts w:ascii="Times New Roman" w:hAnsi="Times New Roman" w:cs="Times New Roman"/>
        </w:rPr>
        <w:t>Gospodarski subjekt</w:t>
      </w:r>
    </w:p>
    <w:p w14:paraId="0B071A5F" w14:textId="77777777" w:rsidR="009123D1" w:rsidRPr="0079325B" w:rsidRDefault="009123D1" w:rsidP="00D00D74">
      <w:pPr>
        <w:ind w:left="1080"/>
        <w:jc w:val="both"/>
        <w:rPr>
          <w:i w:val="0"/>
          <w:sz w:val="22"/>
          <w:szCs w:val="22"/>
        </w:rPr>
      </w:pPr>
    </w:p>
    <w:p w14:paraId="2A8B6CA1" w14:textId="77777777" w:rsidR="00B114FD" w:rsidRPr="0079325B" w:rsidRDefault="00B114FD" w:rsidP="00B114FD">
      <w:pPr>
        <w:ind w:left="1080"/>
        <w:jc w:val="both"/>
        <w:rPr>
          <w:i w:val="0"/>
          <w:sz w:val="22"/>
          <w:szCs w:val="22"/>
        </w:rPr>
      </w:pPr>
      <w:r>
        <w:rPr>
          <w:rFonts w:cs="Arial"/>
          <w:i w:val="0"/>
          <w:iCs/>
          <w:color w:val="000000" w:themeColor="text1"/>
          <w:sz w:val="22"/>
          <w:szCs w:val="22"/>
        </w:rPr>
        <w:t>Gospodarski subjekt</w:t>
      </w:r>
      <w:r w:rsidRPr="007B6C5F">
        <w:rPr>
          <w:rFonts w:cs="Arial"/>
          <w:i w:val="0"/>
          <w:iCs/>
          <w:color w:val="000000" w:themeColor="text1"/>
          <w:sz w:val="22"/>
          <w:szCs w:val="22"/>
        </w:rPr>
        <w:t xml:space="preserve"> </w:t>
      </w:r>
      <w:r>
        <w:rPr>
          <w:rFonts w:cs="Arial"/>
          <w:i w:val="0"/>
          <w:iCs/>
          <w:color w:val="000000" w:themeColor="text1"/>
          <w:sz w:val="22"/>
          <w:szCs w:val="22"/>
        </w:rPr>
        <w:t>predstavlja</w:t>
      </w:r>
      <w:r w:rsidRPr="007B6C5F">
        <w:rPr>
          <w:rFonts w:cs="Arial"/>
          <w:i w:val="0"/>
          <w:iCs/>
          <w:color w:val="000000" w:themeColor="text1"/>
          <w:sz w:val="22"/>
          <w:szCs w:val="22"/>
        </w:rPr>
        <w:t xml:space="preserve"> vsaka fizična ali pravna oseba</w:t>
      </w:r>
      <w:r w:rsidRPr="007B6C5F">
        <w:rPr>
          <w:i w:val="0"/>
          <w:color w:val="000000" w:themeColor="text1"/>
          <w:sz w:val="22"/>
          <w:szCs w:val="22"/>
        </w:rPr>
        <w:t xml:space="preserve">, </w:t>
      </w:r>
      <w:r w:rsidRPr="007B6C5F">
        <w:rPr>
          <w:i w:val="0"/>
          <w:sz w:val="22"/>
          <w:szCs w:val="22"/>
        </w:rPr>
        <w:t>ki izpolnjuje pogoje za priznanje sposobnosti navedene v nadaljevanju te razpisne dokumentacije.</w:t>
      </w:r>
    </w:p>
    <w:p w14:paraId="41D32638" w14:textId="77777777" w:rsidR="00B114FD" w:rsidRPr="0079325B" w:rsidRDefault="00B114FD" w:rsidP="00B114FD">
      <w:pPr>
        <w:ind w:left="1080"/>
        <w:jc w:val="both"/>
        <w:rPr>
          <w:i w:val="0"/>
          <w:sz w:val="16"/>
          <w:szCs w:val="16"/>
        </w:rPr>
      </w:pPr>
    </w:p>
    <w:p w14:paraId="5C6E01FE" w14:textId="77777777" w:rsidR="00B114FD" w:rsidRDefault="00B114FD" w:rsidP="00B114FD">
      <w:pPr>
        <w:ind w:left="1080"/>
        <w:jc w:val="both"/>
        <w:rPr>
          <w:i w:val="0"/>
          <w:sz w:val="22"/>
          <w:szCs w:val="22"/>
        </w:rPr>
      </w:pPr>
      <w:r>
        <w:rPr>
          <w:i w:val="0"/>
          <w:sz w:val="22"/>
          <w:szCs w:val="22"/>
        </w:rPr>
        <w:t>Gospodarski subjekt predstavljajo tudi podizvajalci s katerimi nastopa gospodarski subjekt. Gospodarski subjekt</w:t>
      </w:r>
      <w:r w:rsidRPr="0079325B">
        <w:rPr>
          <w:i w:val="0"/>
          <w:sz w:val="22"/>
          <w:szCs w:val="22"/>
        </w:rPr>
        <w:t xml:space="preserve"> v razmerju do naročnika v celoti odgovarja za izvedbo prejetega naročila, ne glede na število podizvajalcev, ki jih bo navedel v svoji p</w:t>
      </w:r>
      <w:r>
        <w:rPr>
          <w:i w:val="0"/>
          <w:sz w:val="22"/>
          <w:szCs w:val="22"/>
        </w:rPr>
        <w:t>onudbi</w:t>
      </w:r>
      <w:r w:rsidRPr="0079325B">
        <w:rPr>
          <w:i w:val="0"/>
          <w:sz w:val="22"/>
          <w:szCs w:val="22"/>
        </w:rPr>
        <w:t>.</w:t>
      </w:r>
    </w:p>
    <w:p w14:paraId="034F4A57" w14:textId="77777777" w:rsidR="00B114FD" w:rsidRDefault="00B114FD" w:rsidP="00B114FD">
      <w:pPr>
        <w:ind w:left="1080"/>
        <w:jc w:val="both"/>
        <w:rPr>
          <w:i w:val="0"/>
          <w:sz w:val="22"/>
          <w:szCs w:val="22"/>
        </w:rPr>
      </w:pPr>
    </w:p>
    <w:p w14:paraId="13E38FA6" w14:textId="77777777" w:rsidR="00B114FD" w:rsidRPr="0079325B" w:rsidRDefault="00B114FD" w:rsidP="00B114FD">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p>
    <w:p w14:paraId="1C0A94F2" w14:textId="77777777" w:rsidR="00B114FD" w:rsidRPr="0079325B" w:rsidRDefault="00B114FD" w:rsidP="00B114FD">
      <w:pPr>
        <w:ind w:left="1080"/>
        <w:jc w:val="both"/>
        <w:rPr>
          <w:i w:val="0"/>
          <w:sz w:val="16"/>
          <w:szCs w:val="16"/>
        </w:rPr>
      </w:pPr>
    </w:p>
    <w:p w14:paraId="5D00D6E3" w14:textId="77777777" w:rsidR="000A5DE4" w:rsidRPr="0079325B" w:rsidRDefault="00B114FD" w:rsidP="00B114FD">
      <w:pPr>
        <w:ind w:left="1080"/>
        <w:jc w:val="both"/>
        <w:rPr>
          <w:i w:val="0"/>
          <w:sz w:val="22"/>
          <w:szCs w:val="22"/>
        </w:rPr>
      </w:pPr>
      <w:r>
        <w:rPr>
          <w:i w:val="0"/>
          <w:sz w:val="22"/>
          <w:szCs w:val="22"/>
        </w:rPr>
        <w:t>Gospodarski subjekt predstavlja tudi skupina gospodarskih subjektov</w:t>
      </w:r>
      <w:r w:rsidRPr="0079325B">
        <w:rPr>
          <w:i w:val="0"/>
          <w:sz w:val="22"/>
          <w:szCs w:val="22"/>
        </w:rPr>
        <w:t xml:space="preserve"> (skupna </w:t>
      </w:r>
      <w:r>
        <w:rPr>
          <w:i w:val="0"/>
          <w:sz w:val="22"/>
          <w:szCs w:val="22"/>
        </w:rPr>
        <w:t>ponudba</w:t>
      </w:r>
      <w:r w:rsidRPr="00EC574C">
        <w:rPr>
          <w:i w:val="0"/>
          <w:color w:val="000000" w:themeColor="text1"/>
          <w:sz w:val="22"/>
          <w:szCs w:val="22"/>
        </w:rPr>
        <w:t xml:space="preserve">), ki </w:t>
      </w:r>
      <w:r w:rsidRPr="0079325B">
        <w:rPr>
          <w:i w:val="0"/>
          <w:sz w:val="22"/>
          <w:szCs w:val="22"/>
        </w:rPr>
        <w:t xml:space="preserve">odgovarja naročniku neomejeno solidarno. Skupna </w:t>
      </w:r>
      <w:r>
        <w:rPr>
          <w:i w:val="0"/>
          <w:sz w:val="22"/>
          <w:szCs w:val="22"/>
        </w:rPr>
        <w:t>ponudba</w:t>
      </w:r>
      <w:r w:rsidRPr="0079325B">
        <w:rPr>
          <w:i w:val="0"/>
          <w:sz w:val="22"/>
          <w:szCs w:val="22"/>
        </w:rPr>
        <w:t xml:space="preserve"> mora biti pripravljena v skladu z navodili iz te razpisne dokumentacije.</w:t>
      </w:r>
    </w:p>
    <w:p w14:paraId="0440AD8B" w14:textId="77777777" w:rsidR="009123D1" w:rsidRPr="0079325B" w:rsidRDefault="009123D1" w:rsidP="00D00D74">
      <w:pPr>
        <w:ind w:left="1080"/>
        <w:jc w:val="both"/>
        <w:rPr>
          <w:i w:val="0"/>
          <w:sz w:val="22"/>
          <w:szCs w:val="22"/>
        </w:rPr>
      </w:pPr>
    </w:p>
    <w:p w14:paraId="404E5043" w14:textId="77777777" w:rsidR="00391DEF" w:rsidRPr="0079325B" w:rsidRDefault="00995413" w:rsidP="007922E9">
      <w:pPr>
        <w:pStyle w:val="Zoran1"/>
        <w:numPr>
          <w:ilvl w:val="0"/>
          <w:numId w:val="10"/>
        </w:numPr>
        <w:rPr>
          <w:rFonts w:ascii="Times New Roman" w:hAnsi="Times New Roman" w:cs="Times New Roman"/>
        </w:rPr>
      </w:pPr>
      <w:r>
        <w:rPr>
          <w:rFonts w:ascii="Times New Roman" w:hAnsi="Times New Roman" w:cs="Times New Roman"/>
        </w:rPr>
        <w:t>Postopek</w:t>
      </w:r>
    </w:p>
    <w:p w14:paraId="1769FEF9" w14:textId="77777777" w:rsidR="00391DEF" w:rsidRPr="0079325B" w:rsidRDefault="00391DEF" w:rsidP="00D00D74">
      <w:pPr>
        <w:ind w:left="1080"/>
        <w:jc w:val="both"/>
        <w:rPr>
          <w:i w:val="0"/>
          <w:sz w:val="22"/>
          <w:szCs w:val="22"/>
        </w:rPr>
      </w:pPr>
    </w:p>
    <w:p w14:paraId="586747C2" w14:textId="77777777" w:rsidR="00B114FD" w:rsidRPr="009C18B7" w:rsidRDefault="00B114FD" w:rsidP="00B114FD">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14:paraId="0D38CB40" w14:textId="77777777" w:rsidR="00B114FD" w:rsidRPr="00847FB5" w:rsidRDefault="00B114FD" w:rsidP="00B114FD">
      <w:pPr>
        <w:ind w:left="1077"/>
        <w:jc w:val="both"/>
        <w:rPr>
          <w:i w:val="0"/>
          <w:sz w:val="16"/>
          <w:szCs w:val="16"/>
        </w:rPr>
      </w:pPr>
    </w:p>
    <w:p w14:paraId="56DA0DB2" w14:textId="77777777" w:rsidR="00B114FD" w:rsidRPr="00F440D8" w:rsidRDefault="002479F4" w:rsidP="00B114FD">
      <w:pPr>
        <w:ind w:left="1077"/>
        <w:jc w:val="both"/>
        <w:rPr>
          <w:i w:val="0"/>
          <w:iCs/>
          <w:sz w:val="22"/>
          <w:szCs w:val="22"/>
        </w:rPr>
      </w:pPr>
      <w:r w:rsidRPr="00A8747B">
        <w:rPr>
          <w:i w:val="0"/>
          <w:sz w:val="22"/>
          <w:szCs w:val="22"/>
        </w:rPr>
        <w:t>Za oddajo tega naročila se v skladu s 47. členom Zakona o javnem naročanju (</w:t>
      </w:r>
      <w:r w:rsidRPr="00A8747B">
        <w:rPr>
          <w:i w:val="0"/>
          <w:iCs/>
          <w:sz w:val="22"/>
          <w:szCs w:val="22"/>
        </w:rPr>
        <w:t>Uradni list RS, št. 91/2015</w:t>
      </w:r>
      <w:r>
        <w:rPr>
          <w:i w:val="0"/>
          <w:iCs/>
          <w:sz w:val="22"/>
          <w:szCs w:val="22"/>
        </w:rPr>
        <w:t xml:space="preserve"> in 14/2018</w:t>
      </w:r>
      <w:r w:rsidRPr="00A8747B">
        <w:rPr>
          <w:i w:val="0"/>
          <w:iCs/>
          <w:sz w:val="22"/>
          <w:szCs w:val="22"/>
        </w:rPr>
        <w:t xml:space="preserve">, v nadaljevanju: ZJN-3) </w:t>
      </w:r>
      <w:r w:rsidRPr="00A8747B">
        <w:rPr>
          <w:i w:val="0"/>
          <w:sz w:val="22"/>
          <w:szCs w:val="22"/>
        </w:rPr>
        <w:t xml:space="preserve">izvede </w:t>
      </w:r>
      <w:r w:rsidRPr="0041324C">
        <w:rPr>
          <w:b/>
          <w:i w:val="0"/>
          <w:sz w:val="22"/>
          <w:szCs w:val="22"/>
        </w:rPr>
        <w:t>postopek oddaje naročila male vrednosti</w:t>
      </w:r>
      <w:r w:rsidRPr="00A8747B">
        <w:rPr>
          <w:i w:val="0"/>
          <w:sz w:val="22"/>
          <w:szCs w:val="22"/>
        </w:rPr>
        <w:t>.</w:t>
      </w:r>
    </w:p>
    <w:p w14:paraId="064C4F64" w14:textId="77777777" w:rsidR="00B114FD" w:rsidRPr="00847FB5" w:rsidRDefault="00B114FD" w:rsidP="00B114FD">
      <w:pPr>
        <w:pStyle w:val="Telobesedila"/>
        <w:spacing w:line="264" w:lineRule="auto"/>
        <w:ind w:left="1077"/>
        <w:rPr>
          <w:rFonts w:ascii="Times New Roman" w:hAnsi="Times New Roman"/>
          <w:b w:val="0"/>
          <w:sz w:val="16"/>
          <w:szCs w:val="16"/>
        </w:rPr>
      </w:pPr>
    </w:p>
    <w:p w14:paraId="388E6E1E" w14:textId="77777777" w:rsidR="00147A95" w:rsidRPr="00B73AC3" w:rsidRDefault="00B114FD" w:rsidP="00B114FD">
      <w:pPr>
        <w:pStyle w:val="Telobesedila"/>
        <w:spacing w:line="264" w:lineRule="auto"/>
        <w:ind w:left="1077"/>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ponudnika, s katerim bo sklenil pogodbo.</w:t>
      </w:r>
    </w:p>
    <w:p w14:paraId="4B2356FB" w14:textId="77777777" w:rsidR="00D86980" w:rsidRPr="008A1897" w:rsidRDefault="00D86980" w:rsidP="00512895">
      <w:pPr>
        <w:ind w:left="1077"/>
        <w:jc w:val="both"/>
        <w:rPr>
          <w:sz w:val="22"/>
          <w:szCs w:val="22"/>
        </w:rPr>
      </w:pPr>
    </w:p>
    <w:p w14:paraId="25CCAC1C" w14:textId="77777777" w:rsidR="009123D1" w:rsidRPr="0079325B" w:rsidRDefault="00C57307" w:rsidP="007922E9">
      <w:pPr>
        <w:pStyle w:val="Zoran1"/>
        <w:numPr>
          <w:ilvl w:val="0"/>
          <w:numId w:val="10"/>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14:paraId="37F3683E" w14:textId="77777777" w:rsidR="009123D1" w:rsidRPr="0079325B" w:rsidRDefault="009123D1" w:rsidP="00D00D74">
      <w:pPr>
        <w:ind w:left="1080"/>
        <w:jc w:val="both"/>
        <w:rPr>
          <w:i w:val="0"/>
          <w:sz w:val="22"/>
          <w:szCs w:val="22"/>
        </w:rPr>
      </w:pPr>
    </w:p>
    <w:p w14:paraId="0FF2E399" w14:textId="77777777" w:rsidR="00A460E4" w:rsidRPr="002C3C25" w:rsidRDefault="00A460E4" w:rsidP="00A460E4">
      <w:pPr>
        <w:ind w:left="1080"/>
        <w:jc w:val="both"/>
        <w:rPr>
          <w:i w:val="0"/>
          <w:iCs/>
          <w:sz w:val="22"/>
          <w:szCs w:val="22"/>
        </w:rPr>
      </w:pPr>
      <w:r w:rsidRPr="002C3C25">
        <w:rPr>
          <w:i w:val="0"/>
          <w:iCs/>
          <w:sz w:val="22"/>
          <w:szCs w:val="22"/>
        </w:rPr>
        <w:t xml:space="preserve">Komunikacija </w:t>
      </w:r>
      <w:r>
        <w:rPr>
          <w:i w:val="0"/>
          <w:iCs/>
          <w:sz w:val="22"/>
          <w:szCs w:val="22"/>
        </w:rPr>
        <w:t>s ponudniki o</w:t>
      </w:r>
      <w:r w:rsidRPr="002C3C25">
        <w:rPr>
          <w:i w:val="0"/>
          <w:iCs/>
          <w:sz w:val="22"/>
          <w:szCs w:val="22"/>
        </w:rPr>
        <w:t xml:space="preserve"> vprašanjih v zvezi z vsebino naročila in v zvezi s pripravo </w:t>
      </w:r>
      <w:r>
        <w:rPr>
          <w:i w:val="0"/>
          <w:iCs/>
          <w:sz w:val="22"/>
          <w:szCs w:val="22"/>
        </w:rPr>
        <w:t>ponudbe</w:t>
      </w:r>
      <w:r w:rsidRPr="002C3C25">
        <w:rPr>
          <w:i w:val="0"/>
          <w:iCs/>
          <w:sz w:val="22"/>
          <w:szCs w:val="22"/>
        </w:rPr>
        <w:t xml:space="preserve"> poteka izključno preko </w:t>
      </w:r>
      <w:r>
        <w:rPr>
          <w:i w:val="0"/>
          <w:iCs/>
          <w:sz w:val="22"/>
          <w:szCs w:val="22"/>
        </w:rPr>
        <w:t>P</w:t>
      </w:r>
      <w:r w:rsidRPr="002C3C25">
        <w:rPr>
          <w:i w:val="0"/>
          <w:iCs/>
          <w:sz w:val="22"/>
          <w:szCs w:val="22"/>
        </w:rPr>
        <w:t>ortala javnih naročil</w:t>
      </w:r>
      <w:r>
        <w:rPr>
          <w:i w:val="0"/>
          <w:iCs/>
          <w:sz w:val="22"/>
          <w:szCs w:val="22"/>
        </w:rPr>
        <w:t xml:space="preserve"> RS</w:t>
      </w:r>
      <w:r w:rsidRPr="002C3C25">
        <w:rPr>
          <w:i w:val="0"/>
          <w:iCs/>
          <w:sz w:val="22"/>
          <w:szCs w:val="22"/>
        </w:rPr>
        <w:t>.</w:t>
      </w:r>
    </w:p>
    <w:p w14:paraId="74122C96" w14:textId="77777777" w:rsidR="00A460E4" w:rsidRPr="00A54E1A" w:rsidRDefault="00A460E4" w:rsidP="00A460E4">
      <w:pPr>
        <w:ind w:left="1080"/>
        <w:jc w:val="both"/>
        <w:rPr>
          <w:i w:val="0"/>
          <w:iCs/>
          <w:sz w:val="16"/>
          <w:szCs w:val="16"/>
        </w:rPr>
      </w:pPr>
    </w:p>
    <w:p w14:paraId="784565AF" w14:textId="49A78A5B" w:rsidR="00A460E4" w:rsidRPr="00D55612" w:rsidRDefault="00A460E4" w:rsidP="00A460E4">
      <w:pPr>
        <w:ind w:left="1080"/>
        <w:jc w:val="both"/>
        <w:rPr>
          <w:i w:val="0"/>
          <w:iCs/>
          <w:sz w:val="22"/>
          <w:szCs w:val="22"/>
        </w:rPr>
      </w:pPr>
      <w:r w:rsidRPr="002C3C25">
        <w:rPr>
          <w:i w:val="0"/>
          <w:iCs/>
          <w:sz w:val="22"/>
          <w:szCs w:val="22"/>
        </w:rPr>
        <w:t xml:space="preserve">Naročnik bo zahtevo za pojasnilo razpisne dokumentacije oziroma kakršnokoli drugo vprašanje v zvezi z naročilom </w:t>
      </w:r>
      <w:r w:rsidRPr="00BE4672">
        <w:rPr>
          <w:i w:val="0"/>
          <w:iCs/>
          <w:sz w:val="22"/>
          <w:szCs w:val="22"/>
        </w:rPr>
        <w:t xml:space="preserve">štel kot pravočasno, v kolikor bo na Portalu javnih naročil RS zastavljeno najkasneje do </w:t>
      </w:r>
      <w:r w:rsidRPr="00AF3F1F">
        <w:rPr>
          <w:b/>
          <w:i w:val="0"/>
          <w:iCs/>
          <w:sz w:val="22"/>
          <w:szCs w:val="22"/>
        </w:rPr>
        <w:t xml:space="preserve">vključno </w:t>
      </w:r>
      <w:r w:rsidR="00FD5D99">
        <w:rPr>
          <w:b/>
          <w:i w:val="0"/>
          <w:iCs/>
          <w:sz w:val="22"/>
          <w:szCs w:val="22"/>
        </w:rPr>
        <w:t xml:space="preserve">27.7. </w:t>
      </w:r>
      <w:r w:rsidR="00AF3F1F">
        <w:rPr>
          <w:b/>
          <w:i w:val="0"/>
          <w:iCs/>
          <w:sz w:val="22"/>
          <w:szCs w:val="22"/>
        </w:rPr>
        <w:t xml:space="preserve">2022 </w:t>
      </w:r>
      <w:r w:rsidRPr="00AF3F1F">
        <w:rPr>
          <w:b/>
          <w:i w:val="0"/>
          <w:iCs/>
          <w:sz w:val="22"/>
          <w:szCs w:val="22"/>
        </w:rPr>
        <w:t xml:space="preserve"> do </w:t>
      </w:r>
      <w:r w:rsidR="003E6012" w:rsidRPr="00AF3F1F">
        <w:rPr>
          <w:b/>
          <w:i w:val="0"/>
          <w:iCs/>
          <w:sz w:val="22"/>
          <w:szCs w:val="22"/>
        </w:rPr>
        <w:t>1</w:t>
      </w:r>
      <w:r w:rsidR="00AF3F1F">
        <w:rPr>
          <w:b/>
          <w:i w:val="0"/>
          <w:iCs/>
          <w:sz w:val="22"/>
          <w:szCs w:val="22"/>
        </w:rPr>
        <w:t>5</w:t>
      </w:r>
      <w:r w:rsidR="003E6012" w:rsidRPr="00AF3F1F">
        <w:rPr>
          <w:b/>
          <w:i w:val="0"/>
          <w:iCs/>
          <w:sz w:val="22"/>
          <w:szCs w:val="22"/>
        </w:rPr>
        <w:t>:00</w:t>
      </w:r>
      <w:r w:rsidRPr="00AF3F1F">
        <w:rPr>
          <w:b/>
          <w:i w:val="0"/>
          <w:iCs/>
          <w:sz w:val="22"/>
          <w:szCs w:val="22"/>
        </w:rPr>
        <w:t xml:space="preserve"> ure.</w:t>
      </w:r>
      <w:r w:rsidR="00257C34">
        <w:rPr>
          <w:i w:val="0"/>
          <w:iCs/>
          <w:sz w:val="22"/>
          <w:szCs w:val="22"/>
        </w:rPr>
        <w:t xml:space="preserve"> </w:t>
      </w:r>
    </w:p>
    <w:p w14:paraId="195AD9B2" w14:textId="77777777" w:rsidR="00A460E4" w:rsidRPr="00A54E1A" w:rsidRDefault="00A460E4" w:rsidP="00A460E4">
      <w:pPr>
        <w:ind w:left="1080"/>
        <w:jc w:val="both"/>
        <w:rPr>
          <w:i w:val="0"/>
          <w:iCs/>
          <w:sz w:val="16"/>
          <w:szCs w:val="16"/>
        </w:rPr>
      </w:pPr>
    </w:p>
    <w:p w14:paraId="4D5E4387" w14:textId="77777777" w:rsidR="00A460E4" w:rsidRPr="002C3C25" w:rsidRDefault="00A460E4" w:rsidP="00A460E4">
      <w:pPr>
        <w:ind w:left="1080"/>
        <w:jc w:val="both"/>
        <w:rPr>
          <w:i w:val="0"/>
          <w:iCs/>
          <w:sz w:val="22"/>
          <w:szCs w:val="22"/>
        </w:rPr>
      </w:pPr>
      <w:r w:rsidRPr="002C3C25">
        <w:rPr>
          <w:i w:val="0"/>
          <w:iCs/>
          <w:sz w:val="22"/>
          <w:szCs w:val="22"/>
        </w:rPr>
        <w:t>Na zahteve za pojasnila oziroma druga vprašanja v zvezi z naročilom, zastavljena po tem roku, naročnik ne bo odgovarjal.</w:t>
      </w:r>
    </w:p>
    <w:p w14:paraId="34515EEC" w14:textId="77777777" w:rsidR="00A460E4" w:rsidRPr="00A54E1A" w:rsidRDefault="00A460E4" w:rsidP="00A460E4">
      <w:pPr>
        <w:ind w:left="1080"/>
        <w:jc w:val="both"/>
        <w:rPr>
          <w:i w:val="0"/>
          <w:iCs/>
          <w:sz w:val="16"/>
          <w:szCs w:val="16"/>
        </w:rPr>
      </w:pPr>
    </w:p>
    <w:p w14:paraId="30B34526" w14:textId="77777777" w:rsidR="00B114FD" w:rsidRPr="008A1897" w:rsidRDefault="00A460E4" w:rsidP="00A460E4">
      <w:pPr>
        <w:ind w:left="1080"/>
        <w:jc w:val="both"/>
        <w:rPr>
          <w:i w:val="0"/>
          <w:sz w:val="22"/>
          <w:szCs w:val="22"/>
        </w:rPr>
      </w:pPr>
      <w:r w:rsidRPr="002C3C25">
        <w:rPr>
          <w:i w:val="0"/>
          <w:iCs/>
          <w:sz w:val="22"/>
          <w:szCs w:val="22"/>
        </w:rPr>
        <w:t>Naročnik sme v skladu z 67. členom ZJN-3 spremeniti ali dopolniti razpisno dokumentacijo. Tovrstne spremembe in dopolnitve bo naročnik izdal v obliki dodatkov k razpisni dokumentaciji. Vsak dodatek k razpisni dokumentaciji postane sestavni del razpisne dokumentacije. Kot del razpisne dokumentacije štejejo tudi vpraša</w:t>
      </w:r>
      <w:r>
        <w:rPr>
          <w:i w:val="0"/>
          <w:iCs/>
          <w:sz w:val="22"/>
          <w:szCs w:val="22"/>
        </w:rPr>
        <w:t>nja in odgovori, objavljeni na P</w:t>
      </w:r>
      <w:r w:rsidRPr="002C3C25">
        <w:rPr>
          <w:i w:val="0"/>
          <w:iCs/>
          <w:sz w:val="22"/>
          <w:szCs w:val="22"/>
        </w:rPr>
        <w:t>ortalu javnih naročil</w:t>
      </w:r>
      <w:r>
        <w:rPr>
          <w:i w:val="0"/>
          <w:iCs/>
          <w:sz w:val="22"/>
          <w:szCs w:val="22"/>
        </w:rPr>
        <w:t xml:space="preserve"> RS</w:t>
      </w:r>
      <w:r w:rsidRPr="002C3C25">
        <w:rPr>
          <w:i w:val="0"/>
          <w:iCs/>
          <w:sz w:val="22"/>
          <w:szCs w:val="22"/>
        </w:rPr>
        <w:t>.</w:t>
      </w:r>
    </w:p>
    <w:p w14:paraId="68708C3B" w14:textId="77777777" w:rsidR="00B114FD" w:rsidRPr="00852E20" w:rsidRDefault="00B114FD" w:rsidP="00B114FD">
      <w:pPr>
        <w:ind w:left="1080"/>
        <w:jc w:val="both"/>
        <w:rPr>
          <w:i w:val="0"/>
          <w:sz w:val="16"/>
          <w:szCs w:val="16"/>
        </w:rPr>
      </w:pPr>
    </w:p>
    <w:p w14:paraId="40C0B3F0" w14:textId="77777777" w:rsidR="00315691" w:rsidRPr="008A1897" w:rsidRDefault="00B114FD" w:rsidP="00B114FD">
      <w:pPr>
        <w:ind w:left="1080"/>
        <w:jc w:val="both"/>
        <w:rPr>
          <w:rFonts w:eastAsia="Calibri"/>
          <w:i w:val="0"/>
          <w:sz w:val="22"/>
          <w:szCs w:val="22"/>
        </w:rPr>
      </w:pPr>
      <w:r w:rsidRPr="008A1897">
        <w:rPr>
          <w:rFonts w:eastAsia="Calibri"/>
          <w:i w:val="0"/>
          <w:sz w:val="22"/>
          <w:szCs w:val="22"/>
        </w:rPr>
        <w:t xml:space="preserve">Naročnik bo po potrebi podaljšal rok za oddajo </w:t>
      </w:r>
      <w:r>
        <w:rPr>
          <w:rFonts w:eastAsia="Calibri"/>
          <w:i w:val="0"/>
          <w:sz w:val="22"/>
          <w:szCs w:val="22"/>
        </w:rPr>
        <w:t>ponudb</w:t>
      </w:r>
      <w:r w:rsidRPr="008A1897">
        <w:rPr>
          <w:rFonts w:eastAsia="Calibri"/>
          <w:i w:val="0"/>
          <w:sz w:val="22"/>
          <w:szCs w:val="22"/>
        </w:rPr>
        <w:t xml:space="preserve">, da bo </w:t>
      </w:r>
      <w:r>
        <w:rPr>
          <w:rFonts w:eastAsia="Calibri"/>
          <w:i w:val="0"/>
          <w:sz w:val="22"/>
          <w:szCs w:val="22"/>
        </w:rPr>
        <w:t>gospodarskim subjektom</w:t>
      </w:r>
      <w:r w:rsidRPr="008A1897">
        <w:rPr>
          <w:rFonts w:eastAsia="Calibri"/>
          <w:i w:val="0"/>
          <w:sz w:val="22"/>
          <w:szCs w:val="22"/>
        </w:rPr>
        <w:t xml:space="preserve"> omogočil upoštevanje dopolnitev. S premaknitvijo roka za oddajo </w:t>
      </w:r>
      <w:r>
        <w:rPr>
          <w:rFonts w:eastAsia="Calibri"/>
          <w:i w:val="0"/>
          <w:sz w:val="22"/>
          <w:szCs w:val="22"/>
        </w:rPr>
        <w:t>ponudb</w:t>
      </w:r>
      <w:r w:rsidRPr="008A1897">
        <w:rPr>
          <w:rFonts w:eastAsia="Calibri"/>
          <w:i w:val="0"/>
          <w:sz w:val="22"/>
          <w:szCs w:val="22"/>
        </w:rPr>
        <w:t xml:space="preserve"> se pravice in obveznosti naročnika in </w:t>
      </w:r>
      <w:r>
        <w:rPr>
          <w:rFonts w:eastAsia="Calibri"/>
          <w:i w:val="0"/>
          <w:sz w:val="22"/>
          <w:szCs w:val="22"/>
        </w:rPr>
        <w:t>gospodarskih subjektov</w:t>
      </w:r>
      <w:r w:rsidRPr="008A1897">
        <w:rPr>
          <w:rFonts w:eastAsia="Calibri"/>
          <w:i w:val="0"/>
          <w:sz w:val="22"/>
          <w:szCs w:val="22"/>
        </w:rPr>
        <w:t xml:space="preserve"> vežejo na nove roke, ki posledično izhajajo iz podaljšanega roka za oddajo </w:t>
      </w:r>
      <w:r>
        <w:rPr>
          <w:rFonts w:eastAsia="Calibri"/>
          <w:i w:val="0"/>
          <w:sz w:val="22"/>
          <w:szCs w:val="22"/>
        </w:rPr>
        <w:t>ponudb</w:t>
      </w:r>
      <w:r w:rsidRPr="008A1897">
        <w:rPr>
          <w:rFonts w:eastAsia="Calibri"/>
          <w:i w:val="0"/>
          <w:sz w:val="22"/>
          <w:szCs w:val="22"/>
        </w:rPr>
        <w:t>.</w:t>
      </w:r>
    </w:p>
    <w:p w14:paraId="3BC3C55F" w14:textId="77777777" w:rsidR="00A93073" w:rsidRDefault="00A93073" w:rsidP="00D00D74">
      <w:pPr>
        <w:ind w:left="1080"/>
        <w:jc w:val="both"/>
        <w:rPr>
          <w:i w:val="0"/>
          <w:sz w:val="22"/>
          <w:szCs w:val="22"/>
        </w:rPr>
      </w:pPr>
    </w:p>
    <w:p w14:paraId="6077966A" w14:textId="77777777" w:rsidR="005C7674" w:rsidRDefault="005C7674" w:rsidP="00D00D74">
      <w:pPr>
        <w:ind w:left="1080"/>
        <w:jc w:val="both"/>
        <w:rPr>
          <w:i w:val="0"/>
          <w:sz w:val="22"/>
          <w:szCs w:val="22"/>
        </w:rPr>
      </w:pPr>
    </w:p>
    <w:p w14:paraId="66D25698" w14:textId="77777777" w:rsidR="00556FA0" w:rsidRPr="0079325B" w:rsidRDefault="00A13EB4" w:rsidP="007922E9">
      <w:pPr>
        <w:pStyle w:val="Zoran1"/>
        <w:numPr>
          <w:ilvl w:val="0"/>
          <w:numId w:val="10"/>
        </w:numPr>
        <w:rPr>
          <w:rFonts w:ascii="Times New Roman" w:hAnsi="Times New Roman" w:cs="Times New Roman"/>
        </w:rPr>
      </w:pPr>
      <w:r>
        <w:rPr>
          <w:rFonts w:ascii="Times New Roman" w:hAnsi="Times New Roman" w:cs="Times New Roman"/>
        </w:rPr>
        <w:lastRenderedPageBreak/>
        <w:t>P</w:t>
      </w:r>
      <w:r w:rsidR="00CD41ED">
        <w:rPr>
          <w:rFonts w:ascii="Times New Roman" w:hAnsi="Times New Roman" w:cs="Times New Roman"/>
        </w:rPr>
        <w:t>onudbena</w:t>
      </w:r>
      <w:r w:rsidRPr="0079325B">
        <w:rPr>
          <w:rFonts w:ascii="Times New Roman" w:hAnsi="Times New Roman" w:cs="Times New Roman"/>
        </w:rPr>
        <w:t xml:space="preserve"> </w:t>
      </w:r>
      <w:r w:rsidR="00556FA0" w:rsidRPr="0079325B">
        <w:rPr>
          <w:rFonts w:ascii="Times New Roman" w:hAnsi="Times New Roman" w:cs="Times New Roman"/>
        </w:rPr>
        <w:t>dokumentacija</w:t>
      </w:r>
    </w:p>
    <w:p w14:paraId="2E50E940" w14:textId="77777777" w:rsidR="00556FA0" w:rsidRPr="00852E20" w:rsidRDefault="00556FA0" w:rsidP="00D00D74">
      <w:pPr>
        <w:pStyle w:val="Glava"/>
        <w:tabs>
          <w:tab w:val="clear" w:pos="4536"/>
          <w:tab w:val="clear" w:pos="9072"/>
        </w:tabs>
        <w:ind w:left="1080"/>
        <w:jc w:val="both"/>
        <w:rPr>
          <w:i w:val="0"/>
          <w:sz w:val="16"/>
          <w:szCs w:val="16"/>
        </w:rPr>
      </w:pPr>
    </w:p>
    <w:p w14:paraId="71110288" w14:textId="77777777" w:rsidR="00CD41ED" w:rsidRPr="007B6C5F" w:rsidRDefault="00CD41ED" w:rsidP="00CD41ED">
      <w:pPr>
        <w:pStyle w:val="Glava"/>
        <w:tabs>
          <w:tab w:val="clear" w:pos="4536"/>
          <w:tab w:val="clear" w:pos="9072"/>
        </w:tabs>
        <w:ind w:left="1080"/>
        <w:jc w:val="both"/>
        <w:rPr>
          <w:i w:val="0"/>
          <w:sz w:val="22"/>
          <w:szCs w:val="22"/>
        </w:rPr>
      </w:pPr>
      <w:r w:rsidRPr="007B6C5F">
        <w:rPr>
          <w:i w:val="0"/>
          <w:sz w:val="22"/>
          <w:szCs w:val="22"/>
        </w:rPr>
        <w:t>Ponudbena dokumentacija mora vsebovati ustrezno izpolnjene obrazce in druge listine zahtevane v razpisni dokumentaciji.</w:t>
      </w:r>
    </w:p>
    <w:p w14:paraId="349B03C8" w14:textId="77777777" w:rsidR="00CD41ED" w:rsidRPr="007B6C5F" w:rsidRDefault="00CD41ED" w:rsidP="00CD41ED">
      <w:pPr>
        <w:pStyle w:val="Glava"/>
        <w:tabs>
          <w:tab w:val="clear" w:pos="4536"/>
          <w:tab w:val="clear" w:pos="9072"/>
        </w:tabs>
        <w:ind w:left="1080"/>
        <w:jc w:val="both"/>
        <w:rPr>
          <w:i w:val="0"/>
          <w:sz w:val="16"/>
          <w:szCs w:val="16"/>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79325B" w14:paraId="241265EC" w14:textId="77777777" w:rsidTr="00C84AB9">
        <w:tc>
          <w:tcPr>
            <w:tcW w:w="1472" w:type="dxa"/>
            <w:shd w:val="clear" w:color="auto" w:fill="auto"/>
            <w:vAlign w:val="center"/>
          </w:tcPr>
          <w:p w14:paraId="39ECEA8C"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auto"/>
            <w:vAlign w:val="center"/>
          </w:tcPr>
          <w:p w14:paraId="50EEBCFF"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auto"/>
            <w:vAlign w:val="center"/>
          </w:tcPr>
          <w:p w14:paraId="71D56F0E" w14:textId="77777777" w:rsidR="00B50181" w:rsidRPr="000B18E0" w:rsidRDefault="00B50181" w:rsidP="00AF21D5">
            <w:pPr>
              <w:pStyle w:val="Glava"/>
              <w:tabs>
                <w:tab w:val="clear" w:pos="4536"/>
                <w:tab w:val="clear" w:pos="9072"/>
              </w:tabs>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p</w:t>
            </w:r>
            <w:r w:rsidR="00AF21D5">
              <w:rPr>
                <w:b/>
                <w:i w:val="0"/>
                <w:sz w:val="18"/>
                <w:szCs w:val="18"/>
              </w:rPr>
              <w:t>onudbene</w:t>
            </w:r>
            <w:r w:rsidR="00A82166">
              <w:rPr>
                <w:b/>
                <w:i w:val="0"/>
                <w:sz w:val="18"/>
                <w:szCs w:val="18"/>
              </w:rPr>
              <w:t xml:space="preserve"> </w:t>
            </w:r>
            <w:r w:rsidR="002E5E3C">
              <w:rPr>
                <w:b/>
                <w:i w:val="0"/>
                <w:sz w:val="18"/>
                <w:szCs w:val="18"/>
              </w:rPr>
              <w:t>dokumentacije</w:t>
            </w:r>
          </w:p>
        </w:tc>
      </w:tr>
      <w:tr w:rsidR="00421A85" w:rsidRPr="0079325B" w14:paraId="48269584" w14:textId="77777777" w:rsidTr="00EF4CDC">
        <w:trPr>
          <w:trHeight w:val="3038"/>
        </w:trPr>
        <w:tc>
          <w:tcPr>
            <w:tcW w:w="1472" w:type="dxa"/>
            <w:shd w:val="clear" w:color="auto" w:fill="auto"/>
            <w:vAlign w:val="center"/>
          </w:tcPr>
          <w:p w14:paraId="70DCCFB2" w14:textId="77777777" w:rsidR="00421A85" w:rsidRPr="002C6A1E" w:rsidRDefault="00421A85" w:rsidP="00EF4CDC">
            <w:pPr>
              <w:pStyle w:val="Glava"/>
              <w:rPr>
                <w:b/>
                <w:i w:val="0"/>
                <w:sz w:val="18"/>
                <w:szCs w:val="18"/>
              </w:rPr>
            </w:pPr>
            <w:r w:rsidRPr="002C6A1E">
              <w:rPr>
                <w:b/>
                <w:i w:val="0"/>
                <w:sz w:val="18"/>
                <w:szCs w:val="18"/>
              </w:rPr>
              <w:t>PRILOGA 1</w:t>
            </w:r>
          </w:p>
        </w:tc>
        <w:tc>
          <w:tcPr>
            <w:tcW w:w="1701" w:type="dxa"/>
            <w:shd w:val="clear" w:color="auto" w:fill="auto"/>
            <w:vAlign w:val="center"/>
          </w:tcPr>
          <w:p w14:paraId="6218CC02" w14:textId="77777777" w:rsidR="00421A85" w:rsidRPr="00CD41ED" w:rsidRDefault="00421A85" w:rsidP="00EF4CDC">
            <w:pPr>
              <w:pStyle w:val="Glava"/>
              <w:tabs>
                <w:tab w:val="clear" w:pos="4536"/>
                <w:tab w:val="clear" w:pos="9072"/>
              </w:tabs>
              <w:rPr>
                <w:i w:val="0"/>
                <w:sz w:val="18"/>
                <w:szCs w:val="18"/>
                <w:highlight w:val="yellow"/>
              </w:rPr>
            </w:pPr>
            <w:r w:rsidRPr="00AD0550">
              <w:rPr>
                <w:i w:val="0"/>
                <w:sz w:val="18"/>
                <w:szCs w:val="18"/>
              </w:rPr>
              <w:t>Predračun</w:t>
            </w:r>
          </w:p>
        </w:tc>
        <w:tc>
          <w:tcPr>
            <w:tcW w:w="5982" w:type="dxa"/>
            <w:shd w:val="clear" w:color="auto" w:fill="auto"/>
            <w:vAlign w:val="center"/>
          </w:tcPr>
          <w:p w14:paraId="6C575BBD" w14:textId="77777777" w:rsidR="00421A85" w:rsidRDefault="00421A85" w:rsidP="00421A85">
            <w:pPr>
              <w:shd w:val="clear" w:color="auto" w:fill="FFFFFF"/>
              <w:textAlignment w:val="baseline"/>
              <w:rPr>
                <w:i w:val="0"/>
                <w:sz w:val="18"/>
                <w:szCs w:val="18"/>
                <w:bdr w:val="none" w:sz="0" w:space="0" w:color="auto" w:frame="1"/>
              </w:rPr>
            </w:pPr>
            <w:r w:rsidRPr="00A43F32">
              <w:rPr>
                <w:i w:val="0"/>
                <w:sz w:val="18"/>
                <w:szCs w:val="18"/>
                <w:bdr w:val="none" w:sz="0" w:space="0" w:color="auto" w:frame="1"/>
              </w:rPr>
              <w:t>Ponudnik v sistem e-JN v razdelek »Skupna ponudbena vrednost« v zato namenjen prostor vpiše skupni ponudbeni znesek brez davka v EUR in znesek davka v EUR. Znesek skupaj z davkom v EUR se izračuna samodejno.</w:t>
            </w:r>
          </w:p>
          <w:p w14:paraId="6E675AE4" w14:textId="77777777" w:rsidR="00421A85" w:rsidRPr="00A43F32" w:rsidRDefault="00421A85" w:rsidP="00421A85">
            <w:pPr>
              <w:shd w:val="clear" w:color="auto" w:fill="FFFFFF"/>
              <w:textAlignment w:val="baseline"/>
              <w:rPr>
                <w:i w:val="0"/>
                <w:sz w:val="18"/>
                <w:szCs w:val="18"/>
                <w:bdr w:val="none" w:sz="0" w:space="0" w:color="auto" w:frame="1"/>
              </w:rPr>
            </w:pPr>
          </w:p>
          <w:p w14:paraId="0E16D923" w14:textId="77777777" w:rsidR="00421A85" w:rsidRDefault="00421A85" w:rsidP="00421A85">
            <w:pPr>
              <w:shd w:val="clear" w:color="auto" w:fill="FFFFFF"/>
              <w:textAlignment w:val="baseline"/>
              <w:rPr>
                <w:i w:val="0"/>
                <w:sz w:val="18"/>
                <w:szCs w:val="18"/>
                <w:bdr w:val="none" w:sz="0" w:space="0" w:color="auto" w:frame="1"/>
              </w:rPr>
            </w:pPr>
            <w:r w:rsidRPr="00A43F32">
              <w:rPr>
                <w:i w:val="0"/>
                <w:sz w:val="18"/>
                <w:szCs w:val="18"/>
                <w:bdr w:val="none" w:sz="0" w:space="0" w:color="auto" w:frame="1"/>
              </w:rPr>
              <w:t xml:space="preserve">V del »Predračun« </w:t>
            </w:r>
            <w:r w:rsidRPr="00A43F32">
              <w:rPr>
                <w:i w:val="0"/>
                <w:sz w:val="18"/>
                <w:szCs w:val="18"/>
              </w:rPr>
              <w:t xml:space="preserve">naloži izpolnjen obrazec »Predračun« </w:t>
            </w:r>
            <w:r w:rsidRPr="00A43F32">
              <w:rPr>
                <w:i w:val="0"/>
                <w:sz w:val="18"/>
                <w:szCs w:val="18"/>
                <w:bdr w:val="none" w:sz="0" w:space="0" w:color="auto" w:frame="1"/>
              </w:rPr>
              <w:t xml:space="preserve">v obliki pdf. </w:t>
            </w:r>
          </w:p>
          <w:p w14:paraId="1D94D461" w14:textId="77777777" w:rsidR="00421A85" w:rsidRPr="00A43F32" w:rsidRDefault="00421A85" w:rsidP="00421A85">
            <w:pPr>
              <w:shd w:val="clear" w:color="auto" w:fill="FFFFFF"/>
              <w:textAlignment w:val="baseline"/>
              <w:rPr>
                <w:i w:val="0"/>
                <w:sz w:val="18"/>
                <w:szCs w:val="18"/>
                <w:bdr w:val="none" w:sz="0" w:space="0" w:color="auto" w:frame="1"/>
              </w:rPr>
            </w:pPr>
          </w:p>
          <w:p w14:paraId="71A45DB5" w14:textId="77777777" w:rsidR="00421A85" w:rsidRDefault="00421A85" w:rsidP="00EF4CDC">
            <w:pPr>
              <w:keepNext/>
              <w:keepLines/>
              <w:jc w:val="both"/>
              <w:rPr>
                <w:i w:val="0"/>
                <w:sz w:val="18"/>
                <w:szCs w:val="18"/>
                <w:bdr w:val="none" w:sz="0" w:space="0" w:color="auto" w:frame="1"/>
              </w:rPr>
            </w:pPr>
            <w:r w:rsidRPr="00A43F32">
              <w:rPr>
                <w:i w:val="0"/>
                <w:sz w:val="18"/>
                <w:szCs w:val="18"/>
                <w:bdr w:val="none" w:sz="0" w:space="0" w:color="auto" w:frame="1"/>
              </w:rPr>
              <w:t>»Skupna ponudbena vrednost«, ki bo vpisana v istoimenski razdelek in dokument, ki bo naložen kot predračun v del »Predračun«, bosta razvidna in dostopna na javnem odpiranju ponudb.</w:t>
            </w:r>
          </w:p>
          <w:p w14:paraId="49ABEC1A" w14:textId="77777777" w:rsidR="00EF4CDC" w:rsidRPr="00A43F32" w:rsidRDefault="00EF4CDC" w:rsidP="00EF4CDC">
            <w:pPr>
              <w:keepNext/>
              <w:keepLines/>
              <w:jc w:val="both"/>
              <w:rPr>
                <w:i w:val="0"/>
                <w:sz w:val="18"/>
                <w:szCs w:val="18"/>
              </w:rPr>
            </w:pPr>
          </w:p>
          <w:p w14:paraId="638D8B51" w14:textId="77777777" w:rsidR="00421A85" w:rsidRPr="00DB3553" w:rsidRDefault="00421A85" w:rsidP="00EF4CDC">
            <w:pPr>
              <w:jc w:val="both"/>
              <w:rPr>
                <w:i w:val="0"/>
                <w:sz w:val="18"/>
                <w:szCs w:val="18"/>
                <w:highlight w:val="yellow"/>
              </w:rPr>
            </w:pPr>
            <w:r w:rsidRPr="00A43F32">
              <w:rPr>
                <w:i w:val="0"/>
                <w:sz w:val="18"/>
                <w:szCs w:val="18"/>
              </w:rPr>
              <w:t>V primeru razhajanj med podatki navedenimi v razdelku »Skupna ponudbena vrednost«</w:t>
            </w:r>
            <w:r w:rsidR="00EF4CDC">
              <w:rPr>
                <w:i w:val="0"/>
                <w:sz w:val="18"/>
                <w:szCs w:val="18"/>
              </w:rPr>
              <w:t xml:space="preserve"> in</w:t>
            </w:r>
            <w:r w:rsidRPr="00A43F32">
              <w:rPr>
                <w:i w:val="0"/>
                <w:sz w:val="18"/>
                <w:szCs w:val="18"/>
              </w:rPr>
              <w:t xml:space="preserve"> podatki v Predračunu - naloženim v razdelek »Skupna ponudbena cena«, del »Predračun«, kot veljavni štejejo podatki iz P</w:t>
            </w:r>
            <w:r w:rsidR="00EF4CDC">
              <w:rPr>
                <w:i w:val="0"/>
                <w:sz w:val="18"/>
                <w:szCs w:val="18"/>
              </w:rPr>
              <w:t>redračuna</w:t>
            </w:r>
            <w:r w:rsidRPr="00A43F32">
              <w:rPr>
                <w:i w:val="0"/>
                <w:sz w:val="18"/>
                <w:szCs w:val="18"/>
              </w:rPr>
              <w:t xml:space="preserve">, ki je predložen v razdelku </w:t>
            </w:r>
            <w:r w:rsidR="00EF4CDC" w:rsidRPr="00A43F32">
              <w:rPr>
                <w:i w:val="0"/>
                <w:sz w:val="18"/>
                <w:szCs w:val="18"/>
              </w:rPr>
              <w:t>»Skupna ponudbena cena«, del »Predračun«</w:t>
            </w:r>
            <w:r w:rsidRPr="00A43F32">
              <w:rPr>
                <w:i w:val="0"/>
                <w:sz w:val="18"/>
                <w:szCs w:val="18"/>
              </w:rPr>
              <w:t>.</w:t>
            </w:r>
          </w:p>
        </w:tc>
      </w:tr>
      <w:tr w:rsidR="001C0ED6" w:rsidRPr="0079325B" w14:paraId="4734F160" w14:textId="77777777" w:rsidTr="00C84AB9">
        <w:tc>
          <w:tcPr>
            <w:tcW w:w="1472" w:type="dxa"/>
            <w:shd w:val="clear" w:color="auto" w:fill="auto"/>
            <w:vAlign w:val="center"/>
          </w:tcPr>
          <w:p w14:paraId="0B42C2CC" w14:textId="77777777" w:rsidR="001C0ED6" w:rsidRPr="002C6A1E" w:rsidRDefault="001C0ED6" w:rsidP="001C0ED6">
            <w:pPr>
              <w:pStyle w:val="Glava"/>
              <w:tabs>
                <w:tab w:val="clear" w:pos="4536"/>
                <w:tab w:val="clear" w:pos="9072"/>
              </w:tabs>
              <w:rPr>
                <w:b/>
                <w:i w:val="0"/>
                <w:sz w:val="18"/>
                <w:szCs w:val="18"/>
              </w:rPr>
            </w:pPr>
            <w:r w:rsidRPr="002C6A1E">
              <w:rPr>
                <w:b/>
                <w:i w:val="0"/>
                <w:sz w:val="18"/>
                <w:szCs w:val="18"/>
              </w:rPr>
              <w:t>PRILOGA 2</w:t>
            </w:r>
          </w:p>
        </w:tc>
        <w:tc>
          <w:tcPr>
            <w:tcW w:w="1701" w:type="dxa"/>
            <w:shd w:val="clear" w:color="auto" w:fill="auto"/>
            <w:vAlign w:val="center"/>
          </w:tcPr>
          <w:p w14:paraId="1B37B76C" w14:textId="77777777" w:rsidR="001C0ED6" w:rsidRPr="00CD41ED" w:rsidRDefault="001C0ED6" w:rsidP="001C0ED6">
            <w:pPr>
              <w:pStyle w:val="Glava"/>
              <w:tabs>
                <w:tab w:val="clear" w:pos="4536"/>
                <w:tab w:val="clear" w:pos="9072"/>
              </w:tabs>
              <w:rPr>
                <w:i w:val="0"/>
                <w:sz w:val="18"/>
                <w:szCs w:val="18"/>
                <w:highlight w:val="yellow"/>
              </w:rPr>
            </w:pPr>
            <w:r w:rsidRPr="000B18E0">
              <w:rPr>
                <w:i w:val="0"/>
                <w:sz w:val="18"/>
                <w:szCs w:val="18"/>
              </w:rPr>
              <w:t>Obrazec ESPD</w:t>
            </w:r>
          </w:p>
        </w:tc>
        <w:tc>
          <w:tcPr>
            <w:tcW w:w="5982" w:type="dxa"/>
            <w:shd w:val="clear" w:color="auto" w:fill="auto"/>
            <w:vAlign w:val="center"/>
          </w:tcPr>
          <w:p w14:paraId="43845D43" w14:textId="77777777" w:rsidR="001C0ED6" w:rsidRPr="00A2470C" w:rsidRDefault="001C0ED6" w:rsidP="001C0ED6">
            <w:pPr>
              <w:keepNext/>
              <w:keepLines/>
              <w:jc w:val="both"/>
              <w:rPr>
                <w:i w:val="0"/>
                <w:sz w:val="18"/>
                <w:szCs w:val="18"/>
              </w:rPr>
            </w:pPr>
            <w:r w:rsidRPr="00A2470C">
              <w:rPr>
                <w:i w:val="0"/>
                <w:sz w:val="18"/>
                <w:szCs w:val="18"/>
              </w:rPr>
              <w:t>Naročnik ob predložitvi ponudb namesto potrdil, ki jih izdajajo javni organi ali tretje osebe, sprejme ESPD obrazec, ki predstavlja lastno izjavo, kot predhodni dokaz, da določen gospodarski subjekt:</w:t>
            </w:r>
          </w:p>
          <w:p w14:paraId="47FAA191" w14:textId="77777777" w:rsidR="001C0ED6" w:rsidRPr="00A2470C" w:rsidRDefault="001C0ED6" w:rsidP="005A7E5A">
            <w:pPr>
              <w:pStyle w:val="Odstavekseznama"/>
              <w:keepNext/>
              <w:keepLines/>
              <w:numPr>
                <w:ilvl w:val="0"/>
                <w:numId w:val="16"/>
              </w:numPr>
              <w:ind w:left="459"/>
              <w:jc w:val="both"/>
              <w:rPr>
                <w:i w:val="0"/>
                <w:sz w:val="18"/>
                <w:szCs w:val="18"/>
              </w:rPr>
            </w:pPr>
            <w:r w:rsidRPr="00A2470C">
              <w:rPr>
                <w:i w:val="0"/>
                <w:sz w:val="18"/>
                <w:szCs w:val="18"/>
              </w:rPr>
              <w:t>ni v enem od položajev iz 75. člena ZJN-3, zaradi katerega so ali bi lahko bili izključeni iz sodelovanja v postopku javnega naročanja;</w:t>
            </w:r>
          </w:p>
          <w:p w14:paraId="7515036D" w14:textId="77777777" w:rsidR="001C0ED6" w:rsidRPr="00A2470C" w:rsidRDefault="001C0ED6" w:rsidP="005A7E5A">
            <w:pPr>
              <w:pStyle w:val="Odstavekseznama"/>
              <w:keepNext/>
              <w:keepLines/>
              <w:numPr>
                <w:ilvl w:val="0"/>
                <w:numId w:val="16"/>
              </w:numPr>
              <w:ind w:left="459"/>
              <w:jc w:val="both"/>
              <w:rPr>
                <w:i w:val="0"/>
                <w:sz w:val="18"/>
                <w:szCs w:val="18"/>
              </w:rPr>
            </w:pPr>
            <w:r w:rsidRPr="00A2470C">
              <w:rPr>
                <w:i w:val="0"/>
                <w:sz w:val="18"/>
                <w:szCs w:val="18"/>
              </w:rPr>
              <w:t xml:space="preserve">izpolnjuje ustrezne pogoje za sodelovanje, določene s to razpisno dokumentacijo in v skladu s 76. členom ZJN-3. </w:t>
            </w:r>
          </w:p>
          <w:p w14:paraId="42315EF0" w14:textId="77777777" w:rsidR="001C0ED6" w:rsidRPr="00A2470C" w:rsidRDefault="001C0ED6" w:rsidP="001C0ED6">
            <w:pPr>
              <w:keepNext/>
              <w:keepLines/>
              <w:ind w:left="1134"/>
              <w:jc w:val="both"/>
              <w:rPr>
                <w:i w:val="0"/>
                <w:sz w:val="18"/>
                <w:szCs w:val="18"/>
              </w:rPr>
            </w:pPr>
          </w:p>
          <w:p w14:paraId="7B13FE37" w14:textId="77777777" w:rsidR="001C0ED6" w:rsidRPr="00A2470C" w:rsidRDefault="001C0ED6" w:rsidP="001C0ED6">
            <w:pPr>
              <w:keepNext/>
              <w:keepLines/>
              <w:jc w:val="both"/>
              <w:rPr>
                <w:i w:val="0"/>
                <w:sz w:val="18"/>
                <w:szCs w:val="18"/>
              </w:rPr>
            </w:pPr>
            <w:r w:rsidRPr="00A2470C">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14:paraId="490C8CCD" w14:textId="77777777" w:rsidR="001C0ED6" w:rsidRPr="00A2470C" w:rsidRDefault="001C0ED6" w:rsidP="001C0ED6">
            <w:pPr>
              <w:keepNext/>
              <w:keepLines/>
              <w:ind w:left="1134"/>
              <w:jc w:val="both"/>
              <w:rPr>
                <w:i w:val="0"/>
                <w:sz w:val="18"/>
                <w:szCs w:val="18"/>
              </w:rPr>
            </w:pPr>
          </w:p>
          <w:p w14:paraId="01826207" w14:textId="77777777" w:rsidR="00893A04" w:rsidRDefault="001C0ED6" w:rsidP="001C0ED6">
            <w:pPr>
              <w:keepNext/>
              <w:keepLines/>
              <w:jc w:val="both"/>
              <w:rPr>
                <w:i w:val="0"/>
                <w:sz w:val="18"/>
                <w:szCs w:val="18"/>
              </w:rPr>
            </w:pPr>
            <w:r w:rsidRPr="00A2470C">
              <w:rPr>
                <w:i w:val="0"/>
                <w:sz w:val="18"/>
                <w:szCs w:val="18"/>
              </w:rPr>
              <w:t>Gospodarski subjekt lahko dokazila o neobstoju razlogov za izključitev in dokazila o izpolnjevanju pogojev za sodelovanje iz poglavja III razpisne dokumentacije predloži tudi sam.</w:t>
            </w:r>
          </w:p>
          <w:p w14:paraId="01F759F3" w14:textId="77777777" w:rsidR="00893A04" w:rsidRDefault="00893A04" w:rsidP="001C0ED6">
            <w:pPr>
              <w:keepNext/>
              <w:keepLines/>
              <w:jc w:val="both"/>
              <w:rPr>
                <w:i w:val="0"/>
                <w:sz w:val="18"/>
                <w:szCs w:val="18"/>
              </w:rPr>
            </w:pPr>
          </w:p>
          <w:p w14:paraId="0942639F" w14:textId="77777777" w:rsidR="001C0ED6" w:rsidRPr="00A2470C" w:rsidRDefault="001C0ED6" w:rsidP="001C0ED6">
            <w:pPr>
              <w:keepNext/>
              <w:keepLines/>
              <w:jc w:val="both"/>
              <w:rPr>
                <w:i w:val="0"/>
                <w:sz w:val="18"/>
                <w:szCs w:val="18"/>
              </w:rPr>
            </w:pPr>
            <w:r w:rsidRPr="00A2470C">
              <w:rPr>
                <w:i w:val="0"/>
                <w:sz w:val="18"/>
                <w:szCs w:val="18"/>
              </w:rPr>
              <w:t>Naročnik si pridržuje pravico do preveritve verodostojnosti predloženih dokazil pri podpisniku le-teh.</w:t>
            </w:r>
          </w:p>
          <w:p w14:paraId="52F48D68" w14:textId="77777777" w:rsidR="001C0ED6" w:rsidRPr="00A2470C" w:rsidRDefault="001C0ED6" w:rsidP="001C0ED6">
            <w:pPr>
              <w:keepNext/>
              <w:keepLines/>
              <w:ind w:left="1134"/>
              <w:jc w:val="both"/>
              <w:rPr>
                <w:i w:val="0"/>
                <w:sz w:val="18"/>
                <w:szCs w:val="18"/>
              </w:rPr>
            </w:pPr>
          </w:p>
          <w:p w14:paraId="0AE1BAA7" w14:textId="77777777" w:rsidR="001C0ED6" w:rsidRPr="00A2470C" w:rsidRDefault="001C0ED6" w:rsidP="001C0ED6">
            <w:pPr>
              <w:jc w:val="both"/>
              <w:rPr>
                <w:i w:val="0"/>
                <w:sz w:val="18"/>
                <w:szCs w:val="18"/>
              </w:rPr>
            </w:pPr>
            <w:r w:rsidRPr="00A2470C">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14:paraId="10C25A4F" w14:textId="77777777" w:rsidR="001C0ED6" w:rsidRPr="00A2470C" w:rsidRDefault="001C0ED6" w:rsidP="001C0ED6">
            <w:pPr>
              <w:jc w:val="both"/>
              <w:rPr>
                <w:i w:val="0"/>
                <w:sz w:val="18"/>
                <w:szCs w:val="18"/>
              </w:rPr>
            </w:pPr>
          </w:p>
          <w:p w14:paraId="0B0F40AD" w14:textId="77777777" w:rsidR="001C0ED6" w:rsidRPr="00A2470C" w:rsidRDefault="001C0ED6" w:rsidP="001C0ED6">
            <w:pPr>
              <w:jc w:val="both"/>
              <w:rPr>
                <w:i w:val="0"/>
                <w:sz w:val="18"/>
                <w:szCs w:val="18"/>
              </w:rPr>
            </w:pPr>
            <w:r w:rsidRPr="00A2470C">
              <w:rPr>
                <w:i w:val="0"/>
                <w:sz w:val="18"/>
                <w:szCs w:val="18"/>
              </w:rPr>
              <w:t xml:space="preserve">Gospodarski subjekt naročnikov obrazec ESPD (datoteka XML) uvozi na spletni strani </w:t>
            </w:r>
            <w:r w:rsidRPr="00A2470C">
              <w:rPr>
                <w:sz w:val="18"/>
                <w:szCs w:val="18"/>
              </w:rPr>
              <w:t xml:space="preserve">Portala javnih naročil/ESPD: </w:t>
            </w:r>
            <w:hyperlink r:id="rId9" w:history="1">
              <w:r w:rsidRPr="00A2470C">
                <w:rPr>
                  <w:rStyle w:val="Hiperpovezava"/>
                  <w:sz w:val="18"/>
                  <w:szCs w:val="18"/>
                </w:rPr>
                <w:t>http://www.enarocanje.si/_ESPD/</w:t>
              </w:r>
            </w:hyperlink>
            <w:r w:rsidRPr="00A2470C">
              <w:rPr>
                <w:i w:val="0"/>
                <w:sz w:val="18"/>
                <w:szCs w:val="18"/>
              </w:rPr>
              <w:t xml:space="preserve"> in v njega neposredno vnese zahtevane podatke.</w:t>
            </w:r>
          </w:p>
          <w:p w14:paraId="6330D442" w14:textId="77777777" w:rsidR="001C0ED6" w:rsidRPr="00A2470C" w:rsidRDefault="001C0ED6" w:rsidP="001C0ED6">
            <w:pPr>
              <w:jc w:val="both"/>
              <w:rPr>
                <w:i w:val="0"/>
                <w:sz w:val="18"/>
                <w:szCs w:val="18"/>
              </w:rPr>
            </w:pPr>
          </w:p>
          <w:p w14:paraId="634BD6A5" w14:textId="77777777" w:rsidR="001C0ED6" w:rsidRPr="00A2470C" w:rsidRDefault="001C0ED6" w:rsidP="001C0ED6">
            <w:pPr>
              <w:jc w:val="both"/>
              <w:rPr>
                <w:i w:val="0"/>
                <w:sz w:val="18"/>
                <w:szCs w:val="18"/>
              </w:rPr>
            </w:pPr>
            <w:r w:rsidRPr="00A2470C">
              <w:rPr>
                <w:i w:val="0"/>
                <w:sz w:val="18"/>
                <w:szCs w:val="18"/>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14:paraId="6F765CA4" w14:textId="77777777" w:rsidR="001C0ED6" w:rsidRPr="00A2470C" w:rsidRDefault="001C0ED6" w:rsidP="001C0ED6">
            <w:pPr>
              <w:jc w:val="both"/>
              <w:rPr>
                <w:i w:val="0"/>
                <w:sz w:val="18"/>
                <w:szCs w:val="18"/>
              </w:rPr>
            </w:pPr>
          </w:p>
          <w:p w14:paraId="2ACD0494" w14:textId="77777777" w:rsidR="00421A85" w:rsidRPr="00A43F32" w:rsidRDefault="00421A85" w:rsidP="00421A85">
            <w:pPr>
              <w:jc w:val="both"/>
              <w:rPr>
                <w:i w:val="0"/>
                <w:sz w:val="18"/>
                <w:szCs w:val="18"/>
              </w:rPr>
            </w:pPr>
            <w:bookmarkStart w:id="1" w:name="_Toc466382905"/>
            <w:bookmarkStart w:id="2" w:name="_Toc466382906"/>
            <w:bookmarkEnd w:id="1"/>
            <w:bookmarkEnd w:id="2"/>
            <w:r w:rsidRPr="00A43F32">
              <w:rPr>
                <w:i w:val="0"/>
                <w:sz w:val="18"/>
                <w:szCs w:val="18"/>
              </w:rPr>
              <w:t>Ponudnik, ki v sistemu e-JN oddaja ponudbo, naloži svoj ESPD v razdelek »Dokumenti«, del »ESPD-ponudnik«, ESPD ostalih sodelujočih pa naloži v razdelek »Sodelujoči«, del »ESPD – ostali sodelujoči«. 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w:t>
            </w:r>
            <w:r w:rsidRPr="00A43F32">
              <w:rPr>
                <w:i w:val="0"/>
                <w:color w:val="7030A0"/>
                <w:sz w:val="18"/>
                <w:szCs w:val="18"/>
              </w:rPr>
              <w:t xml:space="preserve"> </w:t>
            </w:r>
            <w:r w:rsidRPr="00A43F32">
              <w:rPr>
                <w:i w:val="0"/>
                <w:sz w:val="18"/>
                <w:szCs w:val="18"/>
              </w:rPr>
              <w:t xml:space="preserve">Ponudnik, ki v sistemu e-JN oddaja ponudbo, lahko naloži podpisan ESPD tudi v .pdf obliki. </w:t>
            </w:r>
          </w:p>
          <w:p w14:paraId="16356521" w14:textId="77777777" w:rsidR="00421A85" w:rsidRPr="00A43F32" w:rsidRDefault="00421A85" w:rsidP="00421A85">
            <w:pPr>
              <w:jc w:val="both"/>
              <w:rPr>
                <w:i w:val="0"/>
                <w:sz w:val="18"/>
                <w:szCs w:val="18"/>
              </w:rPr>
            </w:pPr>
          </w:p>
          <w:p w14:paraId="197561C8" w14:textId="77777777" w:rsidR="001C0ED6" w:rsidRPr="00F030DB" w:rsidRDefault="00421A85" w:rsidP="001C0ED6">
            <w:pPr>
              <w:jc w:val="both"/>
              <w:rPr>
                <w:i w:val="0"/>
                <w:sz w:val="18"/>
                <w:szCs w:val="18"/>
                <w:highlight w:val="yellow"/>
              </w:rPr>
            </w:pPr>
            <w:r w:rsidRPr="00A43F32">
              <w:rPr>
                <w:i w:val="0"/>
                <w:sz w:val="18"/>
                <w:szCs w:val="18"/>
              </w:rPr>
              <w:t>Za ostale sodelujoče ponudnik v razdelek »Sodelujoči«, del »ESPD – ostali sodelujoči« priloži izpolnjene in podpisane ESPD v pdf. obliki, ali v elektronski obliki podpisan xml.</w:t>
            </w:r>
          </w:p>
        </w:tc>
      </w:tr>
      <w:tr w:rsidR="001C0ED6" w:rsidRPr="0079325B" w14:paraId="36FDFD8F" w14:textId="77777777" w:rsidTr="000C3E44">
        <w:tc>
          <w:tcPr>
            <w:tcW w:w="1472" w:type="dxa"/>
            <w:shd w:val="clear" w:color="auto" w:fill="auto"/>
            <w:vAlign w:val="center"/>
          </w:tcPr>
          <w:p w14:paraId="551CC0CC" w14:textId="77777777" w:rsidR="001C0ED6" w:rsidRPr="002C6A1E" w:rsidRDefault="001C0ED6" w:rsidP="001C0ED6">
            <w:pPr>
              <w:pStyle w:val="Telobesedila-zamik"/>
              <w:spacing w:after="0"/>
              <w:ind w:left="0"/>
              <w:rPr>
                <w:b/>
                <w:i w:val="0"/>
                <w:sz w:val="18"/>
                <w:szCs w:val="18"/>
              </w:rPr>
            </w:pPr>
            <w:r w:rsidRPr="002C6A1E">
              <w:rPr>
                <w:b/>
                <w:i w:val="0"/>
                <w:sz w:val="18"/>
                <w:szCs w:val="18"/>
              </w:rPr>
              <w:lastRenderedPageBreak/>
              <w:t>PRILOGA 3</w:t>
            </w:r>
          </w:p>
        </w:tc>
        <w:tc>
          <w:tcPr>
            <w:tcW w:w="1701" w:type="dxa"/>
            <w:shd w:val="clear" w:color="auto" w:fill="auto"/>
            <w:vAlign w:val="center"/>
          </w:tcPr>
          <w:p w14:paraId="4B1D328B" w14:textId="77777777" w:rsidR="001C0ED6" w:rsidRPr="00CD41ED" w:rsidRDefault="001C0ED6" w:rsidP="001C0ED6">
            <w:pPr>
              <w:pStyle w:val="Telobesedila-zamik"/>
              <w:spacing w:after="0"/>
              <w:ind w:left="0"/>
              <w:rPr>
                <w:i w:val="0"/>
                <w:sz w:val="14"/>
                <w:szCs w:val="14"/>
                <w:highlight w:val="yellow"/>
              </w:rPr>
            </w:pPr>
            <w:r w:rsidRPr="007A2EB0">
              <w:rPr>
                <w:i w:val="0"/>
                <w:sz w:val="18"/>
                <w:szCs w:val="18"/>
              </w:rPr>
              <w:t>Pooblastilo pravne osebe</w:t>
            </w:r>
          </w:p>
        </w:tc>
        <w:tc>
          <w:tcPr>
            <w:tcW w:w="5982" w:type="dxa"/>
            <w:shd w:val="clear" w:color="auto" w:fill="auto"/>
            <w:vAlign w:val="center"/>
          </w:tcPr>
          <w:p w14:paraId="3A28CF92" w14:textId="77777777" w:rsidR="001C0ED6" w:rsidRPr="00A2470C" w:rsidRDefault="001C0ED6" w:rsidP="001C0ED6">
            <w:pPr>
              <w:jc w:val="both"/>
              <w:rPr>
                <w:i w:val="0"/>
                <w:sz w:val="18"/>
                <w:szCs w:val="18"/>
              </w:rPr>
            </w:pPr>
            <w:r w:rsidRPr="00A2470C">
              <w:rPr>
                <w:i w:val="0"/>
                <w:sz w:val="18"/>
                <w:szCs w:val="18"/>
              </w:rPr>
              <w:t xml:space="preserve">Izpolnjen ter fizično podpisan in žigosan obrazec mora biti v ponudbi priložen za vse gospodarske subjekte, ki v kakršni koli vlogi sodelujejo v ponudbi (ponudnik, sodelujoči ponudniki v primeru skupne ponudbe, gospodarski subjekti, na katerih kapacitete se sklicuje ponudnik in podizvajalci).  </w:t>
            </w:r>
          </w:p>
          <w:p w14:paraId="4AAFDC0B" w14:textId="77777777" w:rsidR="001C0ED6" w:rsidRPr="00A2470C" w:rsidRDefault="001C0ED6" w:rsidP="001C0ED6">
            <w:pPr>
              <w:jc w:val="both"/>
              <w:rPr>
                <w:i w:val="0"/>
                <w:sz w:val="18"/>
                <w:szCs w:val="18"/>
              </w:rPr>
            </w:pPr>
          </w:p>
          <w:p w14:paraId="57998130" w14:textId="77777777" w:rsidR="001C0ED6" w:rsidRPr="00CD41ED" w:rsidRDefault="001C0ED6" w:rsidP="001C0ED6">
            <w:pPr>
              <w:jc w:val="both"/>
              <w:rPr>
                <w:i w:val="0"/>
                <w:sz w:val="18"/>
                <w:szCs w:val="18"/>
                <w:highlight w:val="yellow"/>
              </w:rPr>
            </w:pPr>
            <w:r w:rsidRPr="00A2470C">
              <w:rPr>
                <w:i w:val="0"/>
                <w:sz w:val="18"/>
                <w:szCs w:val="18"/>
              </w:rPr>
              <w:t xml:space="preserve">Ponudnik v informacijskem sistemu e-JN v razdelek </w:t>
            </w:r>
            <w:r w:rsidR="00421A85" w:rsidRPr="00A43F32">
              <w:rPr>
                <w:i w:val="0"/>
                <w:sz w:val="18"/>
                <w:szCs w:val="18"/>
              </w:rPr>
              <w:t>»Dokumenti«, del »Ostale priloge«</w:t>
            </w:r>
            <w:r w:rsidRPr="00A2470C">
              <w:rPr>
                <w:i w:val="0"/>
                <w:sz w:val="18"/>
                <w:szCs w:val="18"/>
              </w:rPr>
              <w:t xml:space="preserve"> naloži obrazec/ce v .pdf obliki.</w:t>
            </w:r>
          </w:p>
        </w:tc>
      </w:tr>
      <w:tr w:rsidR="001C0ED6" w:rsidRPr="0079325B" w14:paraId="2340930C" w14:textId="77777777" w:rsidTr="000C3E44">
        <w:tc>
          <w:tcPr>
            <w:tcW w:w="1472" w:type="dxa"/>
            <w:shd w:val="clear" w:color="auto" w:fill="auto"/>
            <w:vAlign w:val="center"/>
          </w:tcPr>
          <w:p w14:paraId="48F518BC" w14:textId="77777777" w:rsidR="001C0ED6" w:rsidRPr="002C6A1E" w:rsidRDefault="001C0ED6" w:rsidP="001C0ED6">
            <w:pPr>
              <w:pStyle w:val="Telobesedila-zamik"/>
              <w:spacing w:after="0"/>
              <w:ind w:left="0"/>
              <w:rPr>
                <w:b/>
                <w:i w:val="0"/>
                <w:sz w:val="18"/>
                <w:szCs w:val="18"/>
              </w:rPr>
            </w:pPr>
            <w:r w:rsidRPr="002C6A1E">
              <w:rPr>
                <w:b/>
                <w:i w:val="0"/>
                <w:sz w:val="18"/>
                <w:szCs w:val="18"/>
              </w:rPr>
              <w:t>PRILOGA 4</w:t>
            </w:r>
          </w:p>
        </w:tc>
        <w:tc>
          <w:tcPr>
            <w:tcW w:w="1701" w:type="dxa"/>
            <w:shd w:val="clear" w:color="auto" w:fill="auto"/>
            <w:vAlign w:val="center"/>
          </w:tcPr>
          <w:p w14:paraId="7DC2D091" w14:textId="77777777" w:rsidR="001C0ED6" w:rsidRPr="00CD41ED" w:rsidRDefault="001C0ED6" w:rsidP="001C0ED6">
            <w:pPr>
              <w:pStyle w:val="Telobesedila-zamik"/>
              <w:spacing w:after="0"/>
              <w:ind w:left="0"/>
              <w:rPr>
                <w:i w:val="0"/>
                <w:sz w:val="16"/>
                <w:szCs w:val="16"/>
                <w:highlight w:val="yellow"/>
              </w:rPr>
            </w:pPr>
            <w:r w:rsidRPr="00A6109A">
              <w:rPr>
                <w:i w:val="0"/>
                <w:sz w:val="16"/>
                <w:szCs w:val="16"/>
              </w:rPr>
              <w:t>Pooblastilo člana upravnega ali vodstvenega ali nadzornega organa oziroma pooblaščenca  za zastopanje ali odločanje ali nadzor pri ponudniku ali podizvajalcu</w:t>
            </w:r>
          </w:p>
        </w:tc>
        <w:tc>
          <w:tcPr>
            <w:tcW w:w="5982" w:type="dxa"/>
            <w:shd w:val="clear" w:color="auto" w:fill="auto"/>
            <w:vAlign w:val="center"/>
          </w:tcPr>
          <w:p w14:paraId="35C83693" w14:textId="77777777" w:rsidR="001C0ED6" w:rsidRPr="00A2470C" w:rsidRDefault="001C0ED6" w:rsidP="001C0ED6">
            <w:pPr>
              <w:jc w:val="both"/>
              <w:rPr>
                <w:i w:val="0"/>
                <w:sz w:val="18"/>
                <w:szCs w:val="18"/>
              </w:rPr>
            </w:pPr>
            <w:r w:rsidRPr="00A2470C">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5CE26E75" w14:textId="77777777" w:rsidR="001C0ED6" w:rsidRPr="00A2470C" w:rsidRDefault="001C0ED6" w:rsidP="001C0ED6">
            <w:pPr>
              <w:jc w:val="both"/>
              <w:rPr>
                <w:i w:val="0"/>
                <w:sz w:val="18"/>
                <w:szCs w:val="18"/>
              </w:rPr>
            </w:pPr>
          </w:p>
          <w:p w14:paraId="75B45C29" w14:textId="77777777" w:rsidR="001C0ED6" w:rsidRPr="00CD41ED" w:rsidRDefault="001C0ED6" w:rsidP="00DB0142">
            <w:pPr>
              <w:jc w:val="both"/>
              <w:rPr>
                <w:i w:val="0"/>
                <w:sz w:val="18"/>
                <w:szCs w:val="18"/>
                <w:highlight w:val="yellow"/>
              </w:rPr>
            </w:pPr>
            <w:r w:rsidRPr="00A2470C">
              <w:rPr>
                <w:i w:val="0"/>
                <w:sz w:val="18"/>
                <w:szCs w:val="18"/>
              </w:rPr>
              <w:t xml:space="preserve">Ponudnik v informacijskem sistemu e-JN v razdelek </w:t>
            </w:r>
            <w:r w:rsidR="00421A85" w:rsidRPr="00A43F32">
              <w:rPr>
                <w:i w:val="0"/>
                <w:sz w:val="18"/>
                <w:szCs w:val="18"/>
              </w:rPr>
              <w:t>»Dokumenti«, del »Ostale priloge«</w:t>
            </w:r>
            <w:r w:rsidRPr="00A2470C">
              <w:rPr>
                <w:i w:val="0"/>
                <w:sz w:val="18"/>
                <w:szCs w:val="18"/>
              </w:rPr>
              <w:t xml:space="preserve"> naloži obrazec/ce v .pdf obliki.</w:t>
            </w:r>
          </w:p>
        </w:tc>
      </w:tr>
      <w:tr w:rsidR="001C0ED6" w:rsidRPr="0079325B" w14:paraId="43B2483C" w14:textId="77777777" w:rsidTr="000C3E44">
        <w:tc>
          <w:tcPr>
            <w:tcW w:w="1472" w:type="dxa"/>
            <w:shd w:val="clear" w:color="auto" w:fill="auto"/>
            <w:vAlign w:val="center"/>
          </w:tcPr>
          <w:p w14:paraId="7F55FA76" w14:textId="77777777" w:rsidR="001C0ED6" w:rsidRDefault="001C0ED6" w:rsidP="001C0ED6">
            <w:pPr>
              <w:pStyle w:val="Telobesedila-zamik"/>
              <w:spacing w:after="0"/>
              <w:ind w:left="0"/>
              <w:rPr>
                <w:b/>
                <w:i w:val="0"/>
                <w:sz w:val="18"/>
                <w:szCs w:val="18"/>
              </w:rPr>
            </w:pPr>
            <w:r w:rsidRPr="002C6A1E">
              <w:rPr>
                <w:b/>
                <w:i w:val="0"/>
                <w:sz w:val="18"/>
                <w:szCs w:val="18"/>
              </w:rPr>
              <w:t>PRILOGA 5</w:t>
            </w:r>
          </w:p>
          <w:p w14:paraId="20768F88" w14:textId="77777777" w:rsidR="00A460E4" w:rsidRPr="002C6A1E" w:rsidRDefault="00A460E4" w:rsidP="001C0ED6">
            <w:pPr>
              <w:pStyle w:val="Telobesedila-zamik"/>
              <w:spacing w:after="0"/>
              <w:ind w:left="0"/>
              <w:rPr>
                <w:b/>
                <w:i w:val="0"/>
                <w:sz w:val="18"/>
                <w:szCs w:val="18"/>
              </w:rPr>
            </w:pPr>
            <w:r>
              <w:rPr>
                <w:b/>
                <w:i w:val="0"/>
                <w:sz w:val="18"/>
                <w:szCs w:val="18"/>
              </w:rPr>
              <w:t>PRILOGA 5/1</w:t>
            </w:r>
          </w:p>
        </w:tc>
        <w:tc>
          <w:tcPr>
            <w:tcW w:w="1701" w:type="dxa"/>
            <w:shd w:val="clear" w:color="auto" w:fill="auto"/>
            <w:vAlign w:val="center"/>
          </w:tcPr>
          <w:p w14:paraId="7F6D283F" w14:textId="77777777" w:rsidR="001C0ED6" w:rsidRPr="00CD41ED" w:rsidRDefault="009E42B7" w:rsidP="00A460E4">
            <w:pPr>
              <w:pStyle w:val="Telobesedila-zamik"/>
              <w:spacing w:after="0"/>
              <w:ind w:left="0"/>
              <w:rPr>
                <w:i w:val="0"/>
                <w:sz w:val="16"/>
                <w:szCs w:val="16"/>
                <w:highlight w:val="yellow"/>
              </w:rPr>
            </w:pPr>
            <w:r w:rsidRPr="00D91BD2">
              <w:rPr>
                <w:i w:val="0"/>
                <w:sz w:val="18"/>
                <w:szCs w:val="18"/>
              </w:rPr>
              <w:t>Referenčna tabela</w:t>
            </w:r>
            <w:r>
              <w:rPr>
                <w:i w:val="0"/>
                <w:sz w:val="18"/>
                <w:szCs w:val="18"/>
              </w:rPr>
              <w:t xml:space="preserve"> + referenčna potrdila</w:t>
            </w:r>
          </w:p>
        </w:tc>
        <w:tc>
          <w:tcPr>
            <w:tcW w:w="5982" w:type="dxa"/>
            <w:shd w:val="clear" w:color="auto" w:fill="auto"/>
            <w:vAlign w:val="center"/>
          </w:tcPr>
          <w:p w14:paraId="19AE02E8" w14:textId="77777777" w:rsidR="001C0ED6" w:rsidRPr="00CD41ED" w:rsidRDefault="00421A85" w:rsidP="001C0ED6">
            <w:pPr>
              <w:jc w:val="both"/>
              <w:rPr>
                <w:i w:val="0"/>
                <w:sz w:val="18"/>
                <w:szCs w:val="18"/>
                <w:highlight w:val="yellow"/>
              </w:rPr>
            </w:pPr>
            <w:r w:rsidRPr="00A43F32">
              <w:rPr>
                <w:i w:val="0"/>
                <w:sz w:val="18"/>
                <w:szCs w:val="18"/>
              </w:rPr>
              <w:t>Gospodarski subjekt v ponudbi predloži izpolnjene obrazce. Gospodarski subjekt, ki v sistemu e-JN oddaja ponudbo v informacijskem sistemu e-JN v razdelek »Dokumenti«, del »Ostale priloge« naloži obrazec/ce v .pdf obliki.</w:t>
            </w:r>
          </w:p>
        </w:tc>
      </w:tr>
      <w:tr w:rsidR="001C0ED6" w:rsidRPr="0079325B" w14:paraId="5190E58A" w14:textId="77777777" w:rsidTr="000C3E44">
        <w:tc>
          <w:tcPr>
            <w:tcW w:w="1472" w:type="dxa"/>
            <w:shd w:val="clear" w:color="auto" w:fill="auto"/>
            <w:vAlign w:val="center"/>
          </w:tcPr>
          <w:p w14:paraId="298A0A5A" w14:textId="77777777" w:rsidR="001C0ED6" w:rsidRDefault="001C0ED6" w:rsidP="001C0ED6">
            <w:pPr>
              <w:pStyle w:val="Telobesedila-zamik"/>
              <w:spacing w:after="0"/>
              <w:ind w:left="0"/>
              <w:rPr>
                <w:b/>
                <w:i w:val="0"/>
                <w:sz w:val="18"/>
                <w:szCs w:val="18"/>
              </w:rPr>
            </w:pPr>
            <w:r w:rsidRPr="002C6A1E">
              <w:rPr>
                <w:b/>
                <w:i w:val="0"/>
                <w:sz w:val="18"/>
                <w:szCs w:val="18"/>
              </w:rPr>
              <w:t>PRILOGA 6</w:t>
            </w:r>
          </w:p>
          <w:p w14:paraId="2FBBEF65" w14:textId="77777777" w:rsidR="00A460E4" w:rsidRPr="002C6A1E" w:rsidRDefault="00A460E4" w:rsidP="001C0ED6">
            <w:pPr>
              <w:pStyle w:val="Telobesedila-zamik"/>
              <w:spacing w:after="0"/>
              <w:ind w:left="0"/>
              <w:rPr>
                <w:b/>
                <w:i w:val="0"/>
                <w:sz w:val="18"/>
                <w:szCs w:val="18"/>
              </w:rPr>
            </w:pPr>
            <w:r>
              <w:rPr>
                <w:b/>
                <w:i w:val="0"/>
                <w:sz w:val="18"/>
                <w:szCs w:val="18"/>
              </w:rPr>
              <w:t>PRILOGA 6/1</w:t>
            </w:r>
          </w:p>
        </w:tc>
        <w:tc>
          <w:tcPr>
            <w:tcW w:w="1701" w:type="dxa"/>
            <w:shd w:val="clear" w:color="auto" w:fill="auto"/>
            <w:vAlign w:val="center"/>
          </w:tcPr>
          <w:p w14:paraId="57DBC138" w14:textId="77777777" w:rsidR="001C0ED6" w:rsidRPr="00CD41ED" w:rsidRDefault="009E42B7" w:rsidP="00A460E4">
            <w:pPr>
              <w:pStyle w:val="Telobesedila-zamik"/>
              <w:spacing w:after="0"/>
              <w:ind w:left="0"/>
              <w:rPr>
                <w:i w:val="0"/>
                <w:sz w:val="16"/>
                <w:szCs w:val="16"/>
                <w:highlight w:val="yellow"/>
              </w:rPr>
            </w:pPr>
            <w:r w:rsidRPr="00D91BD2">
              <w:rPr>
                <w:i w:val="0"/>
                <w:sz w:val="18"/>
                <w:szCs w:val="18"/>
              </w:rPr>
              <w:t>Seznam kadrov</w:t>
            </w:r>
            <w:r>
              <w:rPr>
                <w:i w:val="0"/>
                <w:sz w:val="18"/>
                <w:szCs w:val="18"/>
              </w:rPr>
              <w:t xml:space="preserve"> + dokazila + referenčna potrdila</w:t>
            </w:r>
          </w:p>
        </w:tc>
        <w:tc>
          <w:tcPr>
            <w:tcW w:w="5982" w:type="dxa"/>
            <w:shd w:val="clear" w:color="auto" w:fill="auto"/>
            <w:vAlign w:val="center"/>
          </w:tcPr>
          <w:p w14:paraId="24905EC8" w14:textId="77777777" w:rsidR="001C0ED6" w:rsidRPr="00CD41ED" w:rsidRDefault="00421A85" w:rsidP="001C0ED6">
            <w:pPr>
              <w:rPr>
                <w:i w:val="0"/>
                <w:sz w:val="18"/>
                <w:szCs w:val="18"/>
                <w:highlight w:val="yellow"/>
              </w:rPr>
            </w:pPr>
            <w:r w:rsidRPr="00A43F32">
              <w:rPr>
                <w:i w:val="0"/>
                <w:sz w:val="18"/>
                <w:szCs w:val="18"/>
              </w:rPr>
              <w:t>Gospodarski subjekt v ponudbi predloži izpolnjene obrazce in dokazila. Gospodarski subjekt, ki v sistemu e-JN oddaja ponudbo obrazce in dokazila naloži v razdelek »Dokumenti«, del »Ostale priloge«.</w:t>
            </w:r>
          </w:p>
        </w:tc>
      </w:tr>
      <w:tr w:rsidR="001C0ED6" w:rsidRPr="0079325B" w14:paraId="36156F07" w14:textId="77777777" w:rsidTr="000C3E44">
        <w:tc>
          <w:tcPr>
            <w:tcW w:w="1472" w:type="dxa"/>
            <w:shd w:val="clear" w:color="auto" w:fill="auto"/>
            <w:vAlign w:val="center"/>
          </w:tcPr>
          <w:p w14:paraId="3EC2B287" w14:textId="77777777" w:rsidR="001C0ED6" w:rsidRPr="002C6A1E" w:rsidRDefault="00B4313B" w:rsidP="001C0ED6">
            <w:pPr>
              <w:pStyle w:val="Telobesedila-zamik"/>
              <w:spacing w:after="0"/>
              <w:ind w:left="0"/>
              <w:rPr>
                <w:b/>
                <w:i w:val="0"/>
                <w:sz w:val="18"/>
                <w:szCs w:val="18"/>
              </w:rPr>
            </w:pPr>
            <w:r>
              <w:rPr>
                <w:b/>
                <w:i w:val="0"/>
                <w:sz w:val="18"/>
                <w:szCs w:val="18"/>
              </w:rPr>
              <w:t>PRILOGA 7</w:t>
            </w:r>
          </w:p>
        </w:tc>
        <w:tc>
          <w:tcPr>
            <w:tcW w:w="1701" w:type="dxa"/>
            <w:shd w:val="clear" w:color="auto" w:fill="auto"/>
            <w:vAlign w:val="center"/>
          </w:tcPr>
          <w:p w14:paraId="4E47C540" w14:textId="77777777" w:rsidR="001C0ED6" w:rsidRPr="0079325B" w:rsidRDefault="001C0ED6" w:rsidP="001C0ED6">
            <w:pPr>
              <w:pStyle w:val="Telobesedila-zamik"/>
              <w:spacing w:after="0"/>
              <w:ind w:left="0"/>
              <w:rPr>
                <w:i w:val="0"/>
                <w:sz w:val="18"/>
                <w:szCs w:val="18"/>
              </w:rPr>
            </w:pPr>
            <w:r w:rsidRPr="00E372DB">
              <w:rPr>
                <w:i w:val="0"/>
                <w:sz w:val="18"/>
                <w:szCs w:val="18"/>
              </w:rPr>
              <w:t>Zavarovanje odgovornosti</w:t>
            </w:r>
          </w:p>
        </w:tc>
        <w:tc>
          <w:tcPr>
            <w:tcW w:w="5982" w:type="dxa"/>
            <w:shd w:val="clear" w:color="auto" w:fill="auto"/>
            <w:vAlign w:val="center"/>
          </w:tcPr>
          <w:p w14:paraId="32670AC8" w14:textId="77777777" w:rsidR="001C0ED6" w:rsidRPr="00D3259F" w:rsidRDefault="001C0ED6" w:rsidP="001C0ED6">
            <w:pPr>
              <w:rPr>
                <w:i w:val="0"/>
                <w:sz w:val="18"/>
                <w:szCs w:val="18"/>
              </w:rPr>
            </w:pPr>
            <w:r w:rsidRPr="00E372DB">
              <w:rPr>
                <w:i w:val="0"/>
                <w:sz w:val="18"/>
                <w:szCs w:val="18"/>
              </w:rPr>
              <w:t>Gospodarski subjekt v ponudbi predloži dokazila.</w:t>
            </w:r>
            <w:r w:rsidRPr="00E372DB">
              <w:t xml:space="preserve"> </w:t>
            </w:r>
            <w:r w:rsidRPr="00E372DB">
              <w:rPr>
                <w:i w:val="0"/>
                <w:sz w:val="18"/>
                <w:szCs w:val="18"/>
              </w:rPr>
              <w:t xml:space="preserve">Ponudnik v informacijskem sistemu e-JN dokazila naloži v razdelek </w:t>
            </w:r>
            <w:r w:rsidR="00421A85" w:rsidRPr="00A43F32">
              <w:rPr>
                <w:i w:val="0"/>
                <w:sz w:val="18"/>
                <w:szCs w:val="18"/>
              </w:rPr>
              <w:t>»Dokumenti«, del »Ostale priloge«</w:t>
            </w:r>
            <w:r w:rsidRPr="00E372DB">
              <w:rPr>
                <w:i w:val="0"/>
                <w:sz w:val="18"/>
                <w:szCs w:val="18"/>
              </w:rPr>
              <w:t>.</w:t>
            </w:r>
          </w:p>
        </w:tc>
      </w:tr>
      <w:tr w:rsidR="001C0ED6" w:rsidRPr="002C6A1E" w14:paraId="03A2CD60" w14:textId="77777777" w:rsidTr="000C3E44">
        <w:tc>
          <w:tcPr>
            <w:tcW w:w="1472" w:type="dxa"/>
            <w:shd w:val="clear" w:color="auto" w:fill="auto"/>
            <w:vAlign w:val="center"/>
          </w:tcPr>
          <w:p w14:paraId="6F51273F" w14:textId="77777777" w:rsidR="001C0ED6" w:rsidRPr="002C6A1E" w:rsidRDefault="001C0ED6" w:rsidP="00B4313B">
            <w:pPr>
              <w:pStyle w:val="Telobesedila-zamik"/>
              <w:spacing w:after="0"/>
              <w:ind w:left="0"/>
              <w:rPr>
                <w:b/>
                <w:i w:val="0"/>
                <w:sz w:val="18"/>
                <w:szCs w:val="18"/>
              </w:rPr>
            </w:pPr>
            <w:r w:rsidRPr="002C6A1E">
              <w:rPr>
                <w:b/>
                <w:i w:val="0"/>
                <w:sz w:val="18"/>
                <w:szCs w:val="18"/>
              </w:rPr>
              <w:t xml:space="preserve">PRILOGE </w:t>
            </w:r>
            <w:r w:rsidR="00B4313B">
              <w:rPr>
                <w:b/>
                <w:i w:val="0"/>
                <w:sz w:val="18"/>
                <w:szCs w:val="18"/>
              </w:rPr>
              <w:t>8</w:t>
            </w:r>
            <w:r w:rsidRPr="002C6A1E">
              <w:rPr>
                <w:b/>
                <w:i w:val="0"/>
                <w:sz w:val="18"/>
                <w:szCs w:val="18"/>
              </w:rPr>
              <w:t xml:space="preserve">, </w:t>
            </w:r>
            <w:r w:rsidR="00B4313B">
              <w:rPr>
                <w:b/>
                <w:i w:val="0"/>
                <w:sz w:val="18"/>
                <w:szCs w:val="18"/>
              </w:rPr>
              <w:t>9</w:t>
            </w:r>
            <w:r w:rsidRPr="002C6A1E">
              <w:rPr>
                <w:b/>
                <w:i w:val="0"/>
                <w:sz w:val="18"/>
                <w:szCs w:val="18"/>
              </w:rPr>
              <w:t xml:space="preserve"> in </w:t>
            </w:r>
            <w:r w:rsidR="00B4313B">
              <w:rPr>
                <w:b/>
                <w:i w:val="0"/>
                <w:sz w:val="18"/>
                <w:szCs w:val="18"/>
              </w:rPr>
              <w:t>10</w:t>
            </w:r>
          </w:p>
        </w:tc>
        <w:tc>
          <w:tcPr>
            <w:tcW w:w="1701" w:type="dxa"/>
            <w:shd w:val="clear" w:color="auto" w:fill="auto"/>
            <w:vAlign w:val="center"/>
          </w:tcPr>
          <w:p w14:paraId="175B9593" w14:textId="77777777" w:rsidR="001C0ED6" w:rsidRPr="002C6A1E" w:rsidRDefault="001C0ED6" w:rsidP="001C0ED6">
            <w:pPr>
              <w:pStyle w:val="Telobesedila-zamik"/>
              <w:spacing w:after="0"/>
              <w:ind w:left="0"/>
              <w:rPr>
                <w:i w:val="0"/>
                <w:sz w:val="16"/>
                <w:szCs w:val="16"/>
              </w:rPr>
            </w:pPr>
            <w:r w:rsidRPr="002C6A1E">
              <w:rPr>
                <w:i w:val="0"/>
                <w:sz w:val="18"/>
                <w:szCs w:val="18"/>
              </w:rPr>
              <w:t>Podizvajalci</w:t>
            </w:r>
          </w:p>
        </w:tc>
        <w:tc>
          <w:tcPr>
            <w:tcW w:w="5982" w:type="dxa"/>
            <w:shd w:val="clear" w:color="auto" w:fill="auto"/>
            <w:vAlign w:val="center"/>
          </w:tcPr>
          <w:p w14:paraId="2F85DB48" w14:textId="77777777" w:rsidR="001C0ED6" w:rsidRPr="00A2470C" w:rsidRDefault="001C0ED6" w:rsidP="001C0ED6">
            <w:pPr>
              <w:jc w:val="both"/>
              <w:rPr>
                <w:i w:val="0"/>
                <w:sz w:val="18"/>
                <w:szCs w:val="18"/>
              </w:rPr>
            </w:pPr>
          </w:p>
          <w:p w14:paraId="3D3A1972" w14:textId="77777777" w:rsidR="001C0ED6" w:rsidRPr="00A2470C" w:rsidRDefault="001C0ED6" w:rsidP="001C0ED6">
            <w:pPr>
              <w:jc w:val="both"/>
              <w:rPr>
                <w:i w:val="0"/>
                <w:sz w:val="18"/>
                <w:szCs w:val="18"/>
              </w:rPr>
            </w:pPr>
            <w:r w:rsidRPr="00A2470C">
              <w:rPr>
                <w:i w:val="0"/>
                <w:sz w:val="18"/>
                <w:szCs w:val="18"/>
              </w:rPr>
              <w:t>Gospodarski subjekt izpolni vse obrazce, ki so zahtevani v točki 11 poglavja I in jih priloži v ponudbi.</w:t>
            </w:r>
            <w:r w:rsidRPr="00A2470C">
              <w:t xml:space="preserve"> </w:t>
            </w:r>
            <w:r w:rsidRPr="00A2470C">
              <w:rPr>
                <w:i w:val="0"/>
                <w:sz w:val="18"/>
                <w:szCs w:val="18"/>
              </w:rPr>
              <w:t xml:space="preserve">Ponudnik v informacijskem sistemu e-JN obrazec naloži v razdelek </w:t>
            </w:r>
            <w:r w:rsidR="00421A85" w:rsidRPr="00A43F32">
              <w:rPr>
                <w:i w:val="0"/>
                <w:sz w:val="18"/>
                <w:szCs w:val="18"/>
              </w:rPr>
              <w:t>»Dokumenti«, del »Ostale priloge«</w:t>
            </w:r>
            <w:r w:rsidRPr="00A2470C">
              <w:rPr>
                <w:i w:val="0"/>
                <w:sz w:val="18"/>
                <w:szCs w:val="18"/>
              </w:rPr>
              <w:t>.</w:t>
            </w:r>
          </w:p>
          <w:p w14:paraId="78EEFE68" w14:textId="77777777" w:rsidR="001C0ED6" w:rsidRPr="002C6A1E" w:rsidRDefault="001C0ED6" w:rsidP="001C0ED6">
            <w:pPr>
              <w:rPr>
                <w:i w:val="0"/>
                <w:sz w:val="18"/>
                <w:szCs w:val="18"/>
              </w:rPr>
            </w:pPr>
          </w:p>
        </w:tc>
      </w:tr>
      <w:tr w:rsidR="001C0ED6" w:rsidRPr="0079325B" w14:paraId="2FC83E8E" w14:textId="77777777" w:rsidTr="000C3E44">
        <w:tc>
          <w:tcPr>
            <w:tcW w:w="1472" w:type="dxa"/>
            <w:shd w:val="clear" w:color="auto" w:fill="auto"/>
            <w:vAlign w:val="center"/>
          </w:tcPr>
          <w:p w14:paraId="17AD9D71" w14:textId="77777777" w:rsidR="001C0ED6" w:rsidRPr="002C6A1E" w:rsidRDefault="001C0ED6" w:rsidP="00B4313B">
            <w:pPr>
              <w:pStyle w:val="Telobesedila-zamik"/>
              <w:spacing w:after="0"/>
              <w:ind w:left="0"/>
              <w:rPr>
                <w:b/>
                <w:i w:val="0"/>
                <w:sz w:val="18"/>
                <w:szCs w:val="18"/>
              </w:rPr>
            </w:pPr>
            <w:r w:rsidRPr="002C6A1E">
              <w:rPr>
                <w:b/>
                <w:i w:val="0"/>
                <w:sz w:val="18"/>
                <w:szCs w:val="18"/>
              </w:rPr>
              <w:t>PRILOGA 1</w:t>
            </w:r>
            <w:r w:rsidR="00B4313B">
              <w:rPr>
                <w:b/>
                <w:i w:val="0"/>
                <w:sz w:val="18"/>
                <w:szCs w:val="18"/>
              </w:rPr>
              <w:t>1</w:t>
            </w:r>
          </w:p>
        </w:tc>
        <w:tc>
          <w:tcPr>
            <w:tcW w:w="1701" w:type="dxa"/>
            <w:shd w:val="clear" w:color="auto" w:fill="auto"/>
            <w:vAlign w:val="center"/>
          </w:tcPr>
          <w:p w14:paraId="7A7DA90D" w14:textId="77777777" w:rsidR="001C0ED6" w:rsidRPr="002C6A1E" w:rsidRDefault="001C0ED6" w:rsidP="001C0ED6">
            <w:pPr>
              <w:pStyle w:val="Telobesedila-zamik"/>
              <w:spacing w:after="0"/>
              <w:ind w:left="0"/>
              <w:rPr>
                <w:i w:val="0"/>
                <w:sz w:val="16"/>
                <w:szCs w:val="16"/>
              </w:rPr>
            </w:pPr>
            <w:r w:rsidRPr="002C6A1E">
              <w:rPr>
                <w:i w:val="0"/>
                <w:sz w:val="18"/>
                <w:szCs w:val="18"/>
              </w:rPr>
              <w:t>Skupna ponudba</w:t>
            </w:r>
          </w:p>
        </w:tc>
        <w:tc>
          <w:tcPr>
            <w:tcW w:w="5982" w:type="dxa"/>
            <w:shd w:val="clear" w:color="auto" w:fill="auto"/>
            <w:vAlign w:val="center"/>
          </w:tcPr>
          <w:p w14:paraId="41CB4FFC" w14:textId="77777777" w:rsidR="001C0ED6" w:rsidRPr="00727DF7" w:rsidRDefault="00421A85" w:rsidP="00EF4CDC">
            <w:pPr>
              <w:pStyle w:val="Glava"/>
              <w:tabs>
                <w:tab w:val="clear" w:pos="4536"/>
                <w:tab w:val="clear" w:pos="9072"/>
              </w:tabs>
              <w:jc w:val="both"/>
              <w:rPr>
                <w:i w:val="0"/>
                <w:sz w:val="18"/>
                <w:szCs w:val="18"/>
              </w:rPr>
            </w:pPr>
            <w:r w:rsidRPr="00727DF7">
              <w:rPr>
                <w:i w:val="0"/>
                <w:sz w:val="18"/>
                <w:szCs w:val="18"/>
              </w:rPr>
              <w:t>Ponudnik zahtevano dokumentacijo iz točke 10 tega poglavja naloži v razdelek »Dokumenti«, del »Ostale priloge«. Izjema velja za ESPD obrazec, ki ga naloži v razdelek »Sodelujoči«, del »ESPD – ostali sodelujoči«</w:t>
            </w:r>
            <w:r w:rsidR="00727DF7">
              <w:rPr>
                <w:i w:val="0"/>
                <w:sz w:val="18"/>
                <w:szCs w:val="18"/>
              </w:rPr>
              <w:t>.</w:t>
            </w:r>
          </w:p>
        </w:tc>
      </w:tr>
      <w:tr w:rsidR="00DB0142" w:rsidRPr="0079325B" w14:paraId="51D7AD27" w14:textId="77777777" w:rsidTr="000C3E44">
        <w:tc>
          <w:tcPr>
            <w:tcW w:w="1472" w:type="dxa"/>
            <w:shd w:val="clear" w:color="auto" w:fill="auto"/>
            <w:vAlign w:val="center"/>
          </w:tcPr>
          <w:p w14:paraId="3014966B" w14:textId="77777777" w:rsidR="00DB0142" w:rsidRPr="00105B38" w:rsidRDefault="00DB0142" w:rsidP="00B4313B">
            <w:pPr>
              <w:pStyle w:val="Telobesedila-zamik"/>
              <w:spacing w:after="0"/>
              <w:ind w:left="0"/>
              <w:rPr>
                <w:b/>
                <w:i w:val="0"/>
                <w:sz w:val="18"/>
                <w:szCs w:val="18"/>
              </w:rPr>
            </w:pPr>
            <w:r w:rsidRPr="00105B38">
              <w:rPr>
                <w:b/>
                <w:i w:val="0"/>
                <w:sz w:val="18"/>
                <w:szCs w:val="18"/>
              </w:rPr>
              <w:t>PRILOGA 12</w:t>
            </w:r>
          </w:p>
        </w:tc>
        <w:tc>
          <w:tcPr>
            <w:tcW w:w="1701" w:type="dxa"/>
            <w:shd w:val="clear" w:color="auto" w:fill="auto"/>
            <w:vAlign w:val="center"/>
          </w:tcPr>
          <w:p w14:paraId="20DB4FA1" w14:textId="77777777" w:rsidR="00DB0142" w:rsidRPr="00105B38" w:rsidRDefault="00DB0142" w:rsidP="001C0ED6">
            <w:pPr>
              <w:pStyle w:val="Telobesedila-zamik"/>
              <w:spacing w:after="0"/>
              <w:ind w:left="0"/>
              <w:rPr>
                <w:i w:val="0"/>
                <w:sz w:val="16"/>
                <w:szCs w:val="16"/>
              </w:rPr>
            </w:pPr>
            <w:r w:rsidRPr="00105B38">
              <w:rPr>
                <w:i w:val="0"/>
                <w:sz w:val="16"/>
                <w:szCs w:val="16"/>
              </w:rPr>
              <w:t>Izjava fizične osebe oziroma odgovorne osebe poslovnega subjekta o nepovezanosti s funkcionarjem ali njegovim družinskim članom</w:t>
            </w:r>
          </w:p>
        </w:tc>
        <w:tc>
          <w:tcPr>
            <w:tcW w:w="5982" w:type="dxa"/>
            <w:shd w:val="clear" w:color="auto" w:fill="auto"/>
            <w:vAlign w:val="center"/>
          </w:tcPr>
          <w:p w14:paraId="188A9547" w14:textId="77777777" w:rsidR="00DB0142" w:rsidRPr="00105B38" w:rsidRDefault="00DB0142" w:rsidP="00DB0142">
            <w:pPr>
              <w:jc w:val="both"/>
              <w:rPr>
                <w:i w:val="0"/>
                <w:sz w:val="18"/>
                <w:szCs w:val="18"/>
              </w:rPr>
            </w:pPr>
            <w:r w:rsidRPr="00105B38">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178D8AB4" w14:textId="77777777" w:rsidR="00DB0142" w:rsidRPr="00105B38" w:rsidRDefault="00DB0142" w:rsidP="00DB0142">
            <w:pPr>
              <w:jc w:val="both"/>
              <w:rPr>
                <w:i w:val="0"/>
                <w:sz w:val="18"/>
                <w:szCs w:val="18"/>
              </w:rPr>
            </w:pPr>
          </w:p>
          <w:p w14:paraId="2C0EE0ED" w14:textId="77777777" w:rsidR="00DB0142" w:rsidRPr="002C6A1E" w:rsidRDefault="00DB0142" w:rsidP="00DB0142">
            <w:pPr>
              <w:jc w:val="both"/>
              <w:rPr>
                <w:i w:val="0"/>
                <w:sz w:val="18"/>
                <w:szCs w:val="18"/>
              </w:rPr>
            </w:pPr>
            <w:r w:rsidRPr="00105B38">
              <w:rPr>
                <w:i w:val="0"/>
                <w:sz w:val="18"/>
                <w:szCs w:val="18"/>
              </w:rPr>
              <w:t xml:space="preserve">Ponudnik v informacijskem sistemu e-JN v razdelek </w:t>
            </w:r>
            <w:r w:rsidR="00421A85" w:rsidRPr="00A43F32">
              <w:rPr>
                <w:i w:val="0"/>
                <w:sz w:val="18"/>
                <w:szCs w:val="18"/>
              </w:rPr>
              <w:t>»Dokumenti«, del »Ostale priloge«</w:t>
            </w:r>
            <w:r w:rsidRPr="00105B38">
              <w:rPr>
                <w:i w:val="0"/>
                <w:sz w:val="18"/>
                <w:szCs w:val="18"/>
              </w:rPr>
              <w:t xml:space="preserve"> naloži obrazec/ce v .pdf obliki.</w:t>
            </w:r>
          </w:p>
        </w:tc>
      </w:tr>
    </w:tbl>
    <w:p w14:paraId="5A1A8ED4" w14:textId="77777777" w:rsidR="008359FC" w:rsidRDefault="008359FC" w:rsidP="00D00D74">
      <w:pPr>
        <w:pStyle w:val="Glava"/>
        <w:tabs>
          <w:tab w:val="clear" w:pos="4536"/>
          <w:tab w:val="clear" w:pos="9072"/>
        </w:tabs>
        <w:jc w:val="both"/>
        <w:rPr>
          <w:i w:val="0"/>
          <w:sz w:val="22"/>
          <w:szCs w:val="22"/>
        </w:rPr>
      </w:pPr>
    </w:p>
    <w:p w14:paraId="47E636CD"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w:t>
      </w:r>
      <w:r w:rsidR="00CD41ED">
        <w:rPr>
          <w:rFonts w:ascii="Times New Roman" w:hAnsi="Times New Roman" w:cs="Times New Roman"/>
        </w:rPr>
        <w:t>onudbe</w:t>
      </w:r>
    </w:p>
    <w:p w14:paraId="65D143DE" w14:textId="77777777" w:rsidR="009123D1" w:rsidRPr="0079325B" w:rsidRDefault="009123D1" w:rsidP="00D00D74">
      <w:pPr>
        <w:ind w:left="1080"/>
        <w:jc w:val="both"/>
        <w:rPr>
          <w:i w:val="0"/>
          <w:sz w:val="16"/>
          <w:szCs w:val="16"/>
        </w:rPr>
      </w:pPr>
    </w:p>
    <w:p w14:paraId="28257CFB" w14:textId="4CCE0F79" w:rsidR="009123D1" w:rsidRPr="0079325B" w:rsidRDefault="00A2433A" w:rsidP="00D00D74">
      <w:pPr>
        <w:ind w:left="1080"/>
        <w:jc w:val="both"/>
        <w:rPr>
          <w:i w:val="0"/>
          <w:sz w:val="22"/>
          <w:szCs w:val="22"/>
        </w:rPr>
      </w:pPr>
      <w:r w:rsidRPr="00FD7C43">
        <w:rPr>
          <w:i w:val="0"/>
          <w:sz w:val="22"/>
          <w:szCs w:val="22"/>
        </w:rPr>
        <w:t>P</w:t>
      </w:r>
      <w:r w:rsidR="00CD41ED">
        <w:rPr>
          <w:i w:val="0"/>
          <w:sz w:val="22"/>
          <w:szCs w:val="22"/>
        </w:rPr>
        <w:t>onudba</w:t>
      </w:r>
      <w:r w:rsidR="009123D1" w:rsidRPr="00FD7C43">
        <w:rPr>
          <w:i w:val="0"/>
          <w:sz w:val="22"/>
          <w:szCs w:val="22"/>
        </w:rPr>
        <w:t xml:space="preserve"> mora biti veljavna do vključno </w:t>
      </w:r>
      <w:r w:rsidR="00330ED1">
        <w:rPr>
          <w:i w:val="0"/>
          <w:sz w:val="22"/>
          <w:szCs w:val="22"/>
        </w:rPr>
        <w:t xml:space="preserve">1.12. 2022. </w:t>
      </w:r>
    </w:p>
    <w:p w14:paraId="41388126" w14:textId="77777777" w:rsidR="000C3E44" w:rsidRPr="00852E20" w:rsidRDefault="000C3E44" w:rsidP="00D00D74">
      <w:pPr>
        <w:ind w:left="1080"/>
        <w:jc w:val="both"/>
        <w:rPr>
          <w:i w:val="0"/>
          <w:sz w:val="16"/>
          <w:szCs w:val="16"/>
        </w:rPr>
      </w:pPr>
    </w:p>
    <w:p w14:paraId="2FBF7216"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Jezik, valuta</w:t>
      </w:r>
    </w:p>
    <w:p w14:paraId="5E888351" w14:textId="77777777" w:rsidR="009123D1" w:rsidRPr="0079325B" w:rsidRDefault="009123D1" w:rsidP="00D00D74">
      <w:pPr>
        <w:ind w:left="1080"/>
        <w:jc w:val="both"/>
        <w:rPr>
          <w:i w:val="0"/>
          <w:sz w:val="16"/>
          <w:szCs w:val="16"/>
        </w:rPr>
      </w:pPr>
    </w:p>
    <w:p w14:paraId="3622A5A6" w14:textId="77777777" w:rsidR="000372A0" w:rsidRPr="0079325B" w:rsidRDefault="00A2433A" w:rsidP="002C6A1E">
      <w:pPr>
        <w:shd w:val="clear" w:color="auto" w:fill="FFFFFF"/>
        <w:ind w:left="1134"/>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izkazane v eurih.</w:t>
      </w:r>
    </w:p>
    <w:p w14:paraId="6A39A85E" w14:textId="77777777" w:rsidR="00C12574" w:rsidRPr="00EA2B2B" w:rsidRDefault="00C12574" w:rsidP="00C12574">
      <w:pPr>
        <w:ind w:left="1080"/>
        <w:jc w:val="both"/>
        <w:rPr>
          <w:i w:val="0"/>
          <w:sz w:val="16"/>
          <w:szCs w:val="16"/>
        </w:rPr>
      </w:pPr>
    </w:p>
    <w:p w14:paraId="40FD20E6"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Stroški</w:t>
      </w:r>
    </w:p>
    <w:p w14:paraId="49E3EFF8" w14:textId="77777777" w:rsidR="009123D1" w:rsidRPr="0079325B" w:rsidRDefault="009123D1" w:rsidP="00D00D74">
      <w:pPr>
        <w:ind w:left="1080"/>
        <w:jc w:val="both"/>
        <w:rPr>
          <w:i w:val="0"/>
          <w:sz w:val="16"/>
          <w:szCs w:val="16"/>
        </w:rPr>
      </w:pPr>
    </w:p>
    <w:p w14:paraId="4879E3D2" w14:textId="77777777" w:rsidR="009123D1"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14:paraId="0725CA41" w14:textId="77777777" w:rsidR="005C7674" w:rsidRDefault="005C7674" w:rsidP="00D00D74">
      <w:pPr>
        <w:ind w:left="1080"/>
        <w:jc w:val="both"/>
        <w:rPr>
          <w:i w:val="0"/>
          <w:sz w:val="22"/>
          <w:szCs w:val="22"/>
        </w:rPr>
      </w:pPr>
    </w:p>
    <w:p w14:paraId="4FCCE6B8" w14:textId="77777777" w:rsidR="00A16F6B" w:rsidRPr="0079325B" w:rsidRDefault="00A16F6B" w:rsidP="007922E9">
      <w:pPr>
        <w:pStyle w:val="Zoran1"/>
        <w:numPr>
          <w:ilvl w:val="0"/>
          <w:numId w:val="10"/>
        </w:numPr>
        <w:rPr>
          <w:rFonts w:ascii="Times New Roman" w:hAnsi="Times New Roman" w:cs="Times New Roman"/>
        </w:rPr>
      </w:pPr>
      <w:r w:rsidRPr="0079325B">
        <w:rPr>
          <w:rFonts w:ascii="Times New Roman" w:hAnsi="Times New Roman" w:cs="Times New Roman"/>
        </w:rPr>
        <w:t>Variantne ponudbe</w:t>
      </w:r>
    </w:p>
    <w:p w14:paraId="02BC0926" w14:textId="77777777" w:rsidR="00A16F6B" w:rsidRPr="0079325B" w:rsidRDefault="00A16F6B" w:rsidP="00A16F6B">
      <w:pPr>
        <w:ind w:left="1080"/>
        <w:jc w:val="both"/>
        <w:rPr>
          <w:i w:val="0"/>
          <w:sz w:val="16"/>
          <w:szCs w:val="16"/>
        </w:rPr>
      </w:pPr>
    </w:p>
    <w:p w14:paraId="02B7A44A" w14:textId="77777777" w:rsidR="00A16F6B" w:rsidRDefault="00A16F6B" w:rsidP="00A16F6B">
      <w:pPr>
        <w:ind w:left="1080"/>
        <w:jc w:val="both"/>
        <w:rPr>
          <w:i w:val="0"/>
          <w:sz w:val="22"/>
          <w:szCs w:val="22"/>
        </w:rPr>
      </w:pPr>
      <w:r w:rsidRPr="0079325B">
        <w:rPr>
          <w:i w:val="0"/>
          <w:sz w:val="22"/>
          <w:szCs w:val="22"/>
        </w:rPr>
        <w:t>Variantne ponudbe niso dovoljene.</w:t>
      </w:r>
    </w:p>
    <w:p w14:paraId="5A26682D" w14:textId="77777777" w:rsidR="00496763" w:rsidRDefault="00496763" w:rsidP="00D00D74">
      <w:pPr>
        <w:ind w:left="1080"/>
        <w:jc w:val="both"/>
        <w:rPr>
          <w:i w:val="0"/>
          <w:sz w:val="22"/>
          <w:szCs w:val="22"/>
        </w:rPr>
      </w:pPr>
    </w:p>
    <w:p w14:paraId="0E776727" w14:textId="77777777" w:rsidR="00D67EE9" w:rsidRPr="004657D3" w:rsidRDefault="00D67EE9" w:rsidP="007922E9">
      <w:pPr>
        <w:pStyle w:val="Zoran1"/>
        <w:numPr>
          <w:ilvl w:val="0"/>
          <w:numId w:val="10"/>
        </w:numPr>
        <w:rPr>
          <w:rFonts w:ascii="Times New Roman" w:hAnsi="Times New Roman" w:cs="Times New Roman"/>
        </w:rPr>
      </w:pPr>
      <w:r w:rsidRPr="004657D3">
        <w:rPr>
          <w:rFonts w:ascii="Times New Roman" w:hAnsi="Times New Roman" w:cs="Times New Roman"/>
        </w:rPr>
        <w:t xml:space="preserve">Skupna </w:t>
      </w:r>
      <w:r w:rsidR="00EF1FDD">
        <w:rPr>
          <w:rFonts w:ascii="Times New Roman" w:hAnsi="Times New Roman" w:cs="Times New Roman"/>
        </w:rPr>
        <w:t>ponudba</w:t>
      </w:r>
    </w:p>
    <w:p w14:paraId="15BD0914" w14:textId="77777777" w:rsidR="00D67EE9" w:rsidRPr="004657D3" w:rsidRDefault="00D67EE9" w:rsidP="00D67EE9">
      <w:pPr>
        <w:ind w:left="1080"/>
        <w:jc w:val="both"/>
        <w:rPr>
          <w:i w:val="0"/>
          <w:sz w:val="22"/>
          <w:szCs w:val="22"/>
        </w:rPr>
      </w:pPr>
    </w:p>
    <w:p w14:paraId="101209CD" w14:textId="77777777" w:rsidR="00AF21D5" w:rsidRPr="004657D3" w:rsidRDefault="00AF21D5" w:rsidP="00AF21D5">
      <w:pPr>
        <w:shd w:val="clear" w:color="auto" w:fill="FFFFFF"/>
        <w:ind w:left="1080"/>
        <w:jc w:val="both"/>
        <w:rPr>
          <w:i w:val="0"/>
          <w:sz w:val="22"/>
          <w:szCs w:val="22"/>
        </w:rPr>
      </w:pPr>
      <w:r>
        <w:rPr>
          <w:i w:val="0"/>
          <w:sz w:val="22"/>
          <w:szCs w:val="22"/>
        </w:rPr>
        <w:t>Ponudbo</w:t>
      </w:r>
      <w:r w:rsidRPr="004657D3">
        <w:rPr>
          <w:i w:val="0"/>
          <w:sz w:val="22"/>
          <w:szCs w:val="22"/>
        </w:rPr>
        <w:t xml:space="preserve"> lahko predloži tudi skupina gospodarskih subjektov (skupna </w:t>
      </w:r>
      <w:r>
        <w:rPr>
          <w:i w:val="0"/>
          <w:sz w:val="22"/>
          <w:szCs w:val="22"/>
        </w:rPr>
        <w:t>ponudba</w:t>
      </w:r>
      <w:r w:rsidRPr="004657D3">
        <w:rPr>
          <w:i w:val="0"/>
          <w:sz w:val="22"/>
          <w:szCs w:val="22"/>
        </w:rPr>
        <w:t xml:space="preserve">). Ne glede na predložitev skupne </w:t>
      </w:r>
      <w:r>
        <w:rPr>
          <w:i w:val="0"/>
          <w:sz w:val="22"/>
          <w:szCs w:val="22"/>
        </w:rPr>
        <w:t>ponudbe</w:t>
      </w:r>
      <w:r w:rsidRPr="004657D3">
        <w:rPr>
          <w:i w:val="0"/>
          <w:sz w:val="22"/>
          <w:szCs w:val="22"/>
        </w:rPr>
        <w:t xml:space="preserve"> </w:t>
      </w:r>
      <w:r>
        <w:rPr>
          <w:i w:val="0"/>
          <w:sz w:val="22"/>
          <w:szCs w:val="22"/>
        </w:rPr>
        <w:t>gospodarski subjekti</w:t>
      </w:r>
      <w:r w:rsidRPr="004657D3">
        <w:rPr>
          <w:i w:val="0"/>
          <w:sz w:val="22"/>
          <w:szCs w:val="22"/>
        </w:rPr>
        <w:t xml:space="preserve"> odgovarjajo naročniku neomejeno solidarno. Skupna </w:t>
      </w:r>
      <w:r>
        <w:rPr>
          <w:i w:val="0"/>
          <w:sz w:val="22"/>
          <w:szCs w:val="22"/>
        </w:rPr>
        <w:t>ponudba</w:t>
      </w:r>
      <w:r w:rsidRPr="004657D3">
        <w:rPr>
          <w:i w:val="0"/>
          <w:sz w:val="22"/>
          <w:szCs w:val="22"/>
        </w:rPr>
        <w:t xml:space="preserve"> mora biti pripravljena v skladu z navodili iz te razpisne dokumentacije.</w:t>
      </w:r>
    </w:p>
    <w:p w14:paraId="1F0EC688" w14:textId="77777777" w:rsidR="00AF21D5" w:rsidRPr="00BA0A34" w:rsidRDefault="00AF21D5" w:rsidP="00AF21D5">
      <w:pPr>
        <w:shd w:val="clear" w:color="auto" w:fill="FFFFFF"/>
        <w:ind w:left="1080"/>
        <w:jc w:val="both"/>
        <w:rPr>
          <w:rFonts w:cs="Arial"/>
          <w:i w:val="0"/>
          <w:iCs/>
          <w:color w:val="000000" w:themeColor="text1"/>
          <w:sz w:val="16"/>
          <w:szCs w:val="16"/>
        </w:rPr>
      </w:pPr>
    </w:p>
    <w:p w14:paraId="2E784644" w14:textId="77777777" w:rsidR="003E6012" w:rsidRDefault="003E6012" w:rsidP="00AF21D5">
      <w:pPr>
        <w:shd w:val="clear" w:color="auto" w:fill="FFFFFF"/>
        <w:ind w:left="1080"/>
        <w:jc w:val="both"/>
        <w:rPr>
          <w:rFonts w:cs="Arial"/>
          <w:i w:val="0"/>
          <w:iCs/>
          <w:color w:val="000000" w:themeColor="text1"/>
          <w:sz w:val="22"/>
          <w:szCs w:val="22"/>
        </w:rPr>
      </w:pPr>
    </w:p>
    <w:p w14:paraId="14E306B5" w14:textId="537E470B" w:rsidR="00AF21D5" w:rsidRPr="004657D3" w:rsidRDefault="00AF21D5" w:rsidP="00AF21D5">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lastRenderedPageBreak/>
        <w:t xml:space="preserve">V primeru skupne </w:t>
      </w:r>
      <w:r>
        <w:rPr>
          <w:rFonts w:cs="Arial"/>
          <w:i w:val="0"/>
          <w:iCs/>
          <w:color w:val="000000" w:themeColor="text1"/>
          <w:sz w:val="22"/>
          <w:szCs w:val="22"/>
        </w:rPr>
        <w:t>ponudbe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14:paraId="6485032D"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14:paraId="5DD7C2BE"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14:paraId="3956D45B"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14:paraId="531D7F06"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14:paraId="2D9EEC76"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14:paraId="44E23831" w14:textId="77777777" w:rsidR="00AF21D5" w:rsidRPr="004657D3" w:rsidRDefault="00AF21D5" w:rsidP="007922E9">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14:paraId="35929B06" w14:textId="77777777" w:rsidR="00AF21D5" w:rsidRPr="004657D3" w:rsidRDefault="00AF21D5" w:rsidP="007922E9">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14:paraId="54520C3F" w14:textId="77777777" w:rsidR="00AF21D5" w:rsidRPr="00BA0A34" w:rsidRDefault="00AF21D5" w:rsidP="00AF21D5">
      <w:pPr>
        <w:ind w:left="1080"/>
        <w:jc w:val="both"/>
        <w:rPr>
          <w:i w:val="0"/>
          <w:color w:val="000000" w:themeColor="text1"/>
          <w:sz w:val="16"/>
          <w:szCs w:val="16"/>
        </w:rPr>
      </w:pPr>
    </w:p>
    <w:p w14:paraId="6AACA945" w14:textId="77777777" w:rsidR="00C12574" w:rsidRPr="004657D3" w:rsidRDefault="00AF21D5" w:rsidP="00AF21D5">
      <w:pPr>
        <w:pStyle w:val="Glava"/>
        <w:ind w:left="1080"/>
        <w:jc w:val="both"/>
        <w:rPr>
          <w:i w:val="0"/>
          <w:sz w:val="22"/>
          <w:szCs w:val="22"/>
        </w:rPr>
      </w:pPr>
      <w:r w:rsidRPr="00277AD1">
        <w:rPr>
          <w:i w:val="0"/>
          <w:color w:val="000000" w:themeColor="text1"/>
          <w:sz w:val="22"/>
          <w:szCs w:val="22"/>
        </w:rPr>
        <w:t>Gospodarski subjekti v skupni p</w:t>
      </w:r>
      <w:r>
        <w:rPr>
          <w:i w:val="0"/>
          <w:color w:val="000000" w:themeColor="text1"/>
          <w:sz w:val="22"/>
          <w:szCs w:val="22"/>
        </w:rPr>
        <w:t>onudbi</w:t>
      </w:r>
      <w:r w:rsidRPr="00277AD1">
        <w:rPr>
          <w:i w:val="0"/>
          <w:color w:val="000000" w:themeColor="text1"/>
          <w:sz w:val="22"/>
          <w:szCs w:val="22"/>
        </w:rPr>
        <w:t xml:space="preserve"> predložijo p</w:t>
      </w:r>
      <w:r>
        <w:rPr>
          <w:i w:val="0"/>
          <w:color w:val="000000" w:themeColor="text1"/>
          <w:sz w:val="22"/>
          <w:szCs w:val="22"/>
        </w:rPr>
        <w:t>onudbeno</w:t>
      </w:r>
      <w:r w:rsidRPr="00277AD1">
        <w:rPr>
          <w:i w:val="0"/>
          <w:color w:val="000000" w:themeColor="text1"/>
          <w:sz w:val="22"/>
          <w:szCs w:val="22"/>
        </w:rPr>
        <w:t xml:space="preserve"> dokumentacijo, kot je zahtevana v </w:t>
      </w:r>
      <w:r w:rsidRPr="00590A81">
        <w:rPr>
          <w:i w:val="0"/>
          <w:color w:val="000000" w:themeColor="text1"/>
          <w:sz w:val="22"/>
          <w:szCs w:val="22"/>
        </w:rPr>
        <w:t xml:space="preserve">prilogi </w:t>
      </w:r>
      <w:r w:rsidR="00B1323A">
        <w:rPr>
          <w:i w:val="0"/>
          <w:color w:val="000000" w:themeColor="text1"/>
          <w:sz w:val="22"/>
          <w:szCs w:val="22"/>
        </w:rPr>
        <w:t>1</w:t>
      </w:r>
      <w:r w:rsidR="00B4313B">
        <w:rPr>
          <w:i w:val="0"/>
          <w:color w:val="000000" w:themeColor="text1"/>
          <w:sz w:val="22"/>
          <w:szCs w:val="22"/>
        </w:rPr>
        <w:t>1</w:t>
      </w:r>
      <w:r w:rsidRPr="00590A81">
        <w:rPr>
          <w:i w:val="0"/>
          <w:sz w:val="22"/>
          <w:szCs w:val="22"/>
        </w:rPr>
        <w:t>.</w:t>
      </w:r>
    </w:p>
    <w:p w14:paraId="7CE6BAD7" w14:textId="77777777" w:rsidR="00AF21D5" w:rsidRPr="004657D3" w:rsidRDefault="00AF21D5" w:rsidP="00C12574">
      <w:pPr>
        <w:ind w:left="1080"/>
        <w:jc w:val="both"/>
        <w:rPr>
          <w:i w:val="0"/>
          <w:sz w:val="22"/>
          <w:szCs w:val="22"/>
        </w:rPr>
      </w:pPr>
    </w:p>
    <w:p w14:paraId="3A9AD732" w14:textId="77777777" w:rsidR="00D67EE9" w:rsidRPr="004657D3" w:rsidRDefault="00D67EE9" w:rsidP="007922E9">
      <w:pPr>
        <w:pStyle w:val="Zoran1"/>
        <w:numPr>
          <w:ilvl w:val="0"/>
          <w:numId w:val="10"/>
        </w:numPr>
        <w:rPr>
          <w:rFonts w:ascii="Times New Roman" w:hAnsi="Times New Roman" w:cs="Times New Roman"/>
        </w:rPr>
      </w:pPr>
      <w:r w:rsidRPr="004657D3">
        <w:rPr>
          <w:rFonts w:ascii="Times New Roman" w:hAnsi="Times New Roman" w:cs="Times New Roman"/>
        </w:rPr>
        <w:t>Podizvajalci</w:t>
      </w:r>
    </w:p>
    <w:p w14:paraId="613E7433" w14:textId="77777777" w:rsidR="0073128F" w:rsidRPr="004657D3" w:rsidRDefault="0073128F" w:rsidP="00444221">
      <w:pPr>
        <w:pStyle w:val="Odstavekseznama"/>
        <w:tabs>
          <w:tab w:val="left" w:pos="567"/>
          <w:tab w:val="left" w:pos="993"/>
        </w:tabs>
        <w:ind w:left="927"/>
        <w:rPr>
          <w:i w:val="0"/>
          <w:sz w:val="22"/>
          <w:szCs w:val="22"/>
        </w:rPr>
      </w:pPr>
    </w:p>
    <w:p w14:paraId="33FCBCF8" w14:textId="77777777" w:rsidR="001C0ED6" w:rsidRPr="004657D3" w:rsidRDefault="001C0ED6" w:rsidP="001C0ED6">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14:paraId="01EA33EA" w14:textId="77777777" w:rsidR="001C0ED6" w:rsidRDefault="001C0ED6" w:rsidP="005A7E5A">
      <w:pPr>
        <w:pStyle w:val="Odstavekseznama"/>
        <w:numPr>
          <w:ilvl w:val="0"/>
          <w:numId w:val="17"/>
        </w:numPr>
        <w:jc w:val="both"/>
        <w:rPr>
          <w:i w:val="0"/>
          <w:sz w:val="22"/>
          <w:szCs w:val="22"/>
        </w:rPr>
      </w:pPr>
      <w:r>
        <w:rPr>
          <w:i w:val="0"/>
          <w:sz w:val="22"/>
          <w:szCs w:val="22"/>
        </w:rPr>
        <w:t xml:space="preserve">v ponudbi navesti vse podizvajalce ter vsak del javnega naročila, ki ga namerava oddati v podizvajanje; </w:t>
      </w:r>
    </w:p>
    <w:p w14:paraId="10D645DE" w14:textId="77777777" w:rsidR="001C0ED6" w:rsidRPr="00291814" w:rsidRDefault="001C0ED6" w:rsidP="005A7E5A">
      <w:pPr>
        <w:pStyle w:val="Odstavekseznama"/>
        <w:numPr>
          <w:ilvl w:val="0"/>
          <w:numId w:val="17"/>
        </w:numPr>
        <w:jc w:val="both"/>
        <w:rPr>
          <w:i w:val="0"/>
          <w:sz w:val="22"/>
          <w:szCs w:val="22"/>
        </w:rPr>
      </w:pPr>
      <w:r w:rsidRPr="00291814">
        <w:rPr>
          <w:i w:val="0"/>
          <w:sz w:val="22"/>
          <w:szCs w:val="22"/>
        </w:rPr>
        <w:t>v ponudbi priložiti izpolnjene ESPD obrazce teh podizvajalcev v skladu z 79. členom ZJN-3;</w:t>
      </w:r>
    </w:p>
    <w:p w14:paraId="07430F6D" w14:textId="77777777" w:rsidR="001C0ED6" w:rsidRPr="00291814" w:rsidRDefault="001C0ED6" w:rsidP="005A7E5A">
      <w:pPr>
        <w:pStyle w:val="Odstavekseznama"/>
        <w:numPr>
          <w:ilvl w:val="0"/>
          <w:numId w:val="17"/>
        </w:numPr>
        <w:jc w:val="both"/>
        <w:rPr>
          <w:i w:val="0"/>
          <w:sz w:val="22"/>
          <w:szCs w:val="22"/>
        </w:rPr>
      </w:pPr>
      <w:r w:rsidRPr="00291814">
        <w:rPr>
          <w:i w:val="0"/>
          <w:sz w:val="22"/>
          <w:szCs w:val="22"/>
        </w:rPr>
        <w:t>priložiti zahtevo podizvajalca za neposredno plačilo, če podizvajalec to zahteva,</w:t>
      </w:r>
    </w:p>
    <w:p w14:paraId="32B36E70" w14:textId="77777777" w:rsidR="00CC78C0" w:rsidRDefault="001C0ED6" w:rsidP="005A7E5A">
      <w:pPr>
        <w:pStyle w:val="Odstavekseznama"/>
        <w:numPr>
          <w:ilvl w:val="0"/>
          <w:numId w:val="17"/>
        </w:numPr>
        <w:jc w:val="both"/>
        <w:rPr>
          <w:i w:val="0"/>
          <w:sz w:val="22"/>
          <w:szCs w:val="22"/>
        </w:rPr>
      </w:pPr>
      <w:r w:rsidRPr="00291814">
        <w:rPr>
          <w:i w:val="0"/>
          <w:sz w:val="22"/>
          <w:szCs w:val="22"/>
        </w:rPr>
        <w:t>priložiti soglasje podizvajalca, na podlagi katerega naročnik namesto gospodarskega subjekta poravna podizvajalčevo terjatev do gospodarskega subjekta</w:t>
      </w:r>
      <w:r w:rsidR="00CC78C0">
        <w:rPr>
          <w:i w:val="0"/>
          <w:sz w:val="22"/>
          <w:szCs w:val="22"/>
        </w:rPr>
        <w:t xml:space="preserve"> in</w:t>
      </w:r>
    </w:p>
    <w:p w14:paraId="28A08E1D" w14:textId="77777777" w:rsidR="00EA2B2B" w:rsidRPr="00105B38" w:rsidRDefault="00CC78C0" w:rsidP="005A7E5A">
      <w:pPr>
        <w:pStyle w:val="Odstavekseznama"/>
        <w:numPr>
          <w:ilvl w:val="0"/>
          <w:numId w:val="17"/>
        </w:numPr>
        <w:jc w:val="both"/>
        <w:rPr>
          <w:i w:val="0"/>
          <w:sz w:val="22"/>
          <w:szCs w:val="22"/>
        </w:rPr>
      </w:pPr>
      <w:r w:rsidRPr="00105B38">
        <w:rPr>
          <w:i w:val="0"/>
          <w:sz w:val="22"/>
          <w:szCs w:val="22"/>
        </w:rPr>
        <w:t>izjavo fizične osebe oziroma odgovorne osebe poslovnega subjekta o nepovezanosti s funkcionarjem ali njegovim družinskim članom</w:t>
      </w:r>
      <w:r w:rsidR="001C0ED6" w:rsidRPr="00105B38">
        <w:rPr>
          <w:i w:val="0"/>
          <w:sz w:val="22"/>
          <w:szCs w:val="22"/>
        </w:rPr>
        <w:t>.</w:t>
      </w:r>
    </w:p>
    <w:p w14:paraId="3278B6B1" w14:textId="77777777" w:rsidR="00D67EE9" w:rsidRPr="004657D3" w:rsidRDefault="00D67EE9" w:rsidP="00FE3CF1">
      <w:pPr>
        <w:autoSpaceDE w:val="0"/>
        <w:autoSpaceDN w:val="0"/>
        <w:adjustRightInd w:val="0"/>
        <w:ind w:left="1440"/>
        <w:jc w:val="both"/>
        <w:rPr>
          <w:i w:val="0"/>
          <w:sz w:val="22"/>
          <w:szCs w:val="22"/>
        </w:rPr>
      </w:pPr>
    </w:p>
    <w:p w14:paraId="5C057B11" w14:textId="77777777" w:rsidR="009123D1" w:rsidRPr="0079325B" w:rsidRDefault="00AF21D5" w:rsidP="007922E9">
      <w:pPr>
        <w:pStyle w:val="Zoran1"/>
        <w:numPr>
          <w:ilvl w:val="0"/>
          <w:numId w:val="10"/>
        </w:numPr>
        <w:rPr>
          <w:rFonts w:ascii="Times New Roman" w:hAnsi="Times New Roman" w:cs="Times New Roman"/>
        </w:rPr>
      </w:pPr>
      <w:r w:rsidRPr="00F074B1">
        <w:rPr>
          <w:rFonts w:ascii="Times New Roman" w:hAnsi="Times New Roman" w:cs="Times New Roman"/>
        </w:rPr>
        <w:t>Rok in način predložitve ponudbe</w:t>
      </w:r>
    </w:p>
    <w:p w14:paraId="594F220D" w14:textId="77777777" w:rsidR="009123D1" w:rsidRPr="0079325B" w:rsidRDefault="009123D1" w:rsidP="00D00D74">
      <w:pPr>
        <w:ind w:left="1080"/>
        <w:jc w:val="both"/>
        <w:rPr>
          <w:i w:val="0"/>
          <w:sz w:val="16"/>
          <w:szCs w:val="16"/>
        </w:rPr>
      </w:pPr>
    </w:p>
    <w:p w14:paraId="4BDA359F" w14:textId="77777777" w:rsidR="002479F4" w:rsidRPr="00A2470C" w:rsidRDefault="002479F4" w:rsidP="002479F4">
      <w:pPr>
        <w:ind w:left="1080"/>
        <w:jc w:val="both"/>
        <w:rPr>
          <w:i w:val="0"/>
          <w:sz w:val="22"/>
          <w:szCs w:val="22"/>
        </w:rPr>
      </w:pPr>
      <w:r w:rsidRPr="00A2470C">
        <w:rPr>
          <w:i w:val="0"/>
          <w:sz w:val="22"/>
          <w:szCs w:val="22"/>
        </w:rPr>
        <w:t xml:space="preserve">Ponudniki morajo ponudbe predložiti v informacijski sistem e-JN na spletnem naslovu </w:t>
      </w:r>
      <w:hyperlink r:id="rId10" w:history="1">
        <w:r w:rsidRPr="00B66599">
          <w:rPr>
            <w:rStyle w:val="Hiperpovezava"/>
            <w:sz w:val="22"/>
            <w:szCs w:val="22"/>
          </w:rPr>
          <w:t>https://ejn.gov.si</w:t>
        </w:r>
      </w:hyperlink>
      <w:r w:rsidRPr="00A2470C">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1" w:history="1">
        <w:r w:rsidRPr="00B66599">
          <w:rPr>
            <w:rStyle w:val="Hiperpovezava"/>
            <w:sz w:val="22"/>
            <w:szCs w:val="22"/>
          </w:rPr>
          <w:t>https://ejn.gov.si</w:t>
        </w:r>
      </w:hyperlink>
      <w:r w:rsidRPr="00A2470C">
        <w:rPr>
          <w:i w:val="0"/>
          <w:sz w:val="22"/>
          <w:szCs w:val="22"/>
        </w:rPr>
        <w:t>.</w:t>
      </w:r>
    </w:p>
    <w:p w14:paraId="0D47F9FE" w14:textId="77777777" w:rsidR="002479F4" w:rsidRPr="00A2470C" w:rsidRDefault="002479F4" w:rsidP="002479F4">
      <w:pPr>
        <w:ind w:left="1080"/>
        <w:jc w:val="both"/>
        <w:rPr>
          <w:i w:val="0"/>
          <w:sz w:val="22"/>
          <w:szCs w:val="22"/>
        </w:rPr>
      </w:pPr>
    </w:p>
    <w:p w14:paraId="1D4E47F6" w14:textId="77777777" w:rsidR="002479F4" w:rsidRPr="00A2470C" w:rsidRDefault="002479F4" w:rsidP="002479F4">
      <w:pPr>
        <w:ind w:left="1080"/>
        <w:jc w:val="both"/>
        <w:rPr>
          <w:i w:val="0"/>
          <w:sz w:val="22"/>
          <w:szCs w:val="22"/>
        </w:rPr>
      </w:pPr>
      <w:r w:rsidRPr="00A2470C">
        <w:rPr>
          <w:i w:val="0"/>
          <w:sz w:val="22"/>
          <w:szCs w:val="22"/>
        </w:rPr>
        <w:t xml:space="preserve">Ponudnik se mora pred oddajo ponudbe registrirati na spletnem naslovu </w:t>
      </w:r>
      <w:hyperlink r:id="rId12" w:history="1">
        <w:r w:rsidRPr="00B66599">
          <w:rPr>
            <w:rStyle w:val="Hiperpovezava"/>
            <w:sz w:val="22"/>
            <w:szCs w:val="22"/>
          </w:rPr>
          <w:t>https://ejn.gov.si</w:t>
        </w:r>
      </w:hyperlink>
      <w:r w:rsidRPr="00A2470C">
        <w:rPr>
          <w:i w:val="0"/>
          <w:sz w:val="22"/>
          <w:szCs w:val="22"/>
        </w:rPr>
        <w:t xml:space="preserve">, v skladu z </w:t>
      </w:r>
      <w:r w:rsidRPr="00ED02D1">
        <w:rPr>
          <w:i w:val="0"/>
          <w:sz w:val="22"/>
          <w:szCs w:val="22"/>
        </w:rPr>
        <w:t>Navodili za uporabo</w:t>
      </w:r>
      <w:r w:rsidR="00421A85" w:rsidRPr="00ED02D1">
        <w:rPr>
          <w:i w:val="0"/>
          <w:sz w:val="22"/>
          <w:szCs w:val="22"/>
        </w:rPr>
        <w:t xml:space="preserve"> informacijskega sistema</w:t>
      </w:r>
      <w:r w:rsidRPr="00ED02D1">
        <w:rPr>
          <w:i w:val="0"/>
          <w:sz w:val="22"/>
          <w:szCs w:val="22"/>
        </w:rPr>
        <w:t xml:space="preserve"> e-JN. Če je ponudnik že registriran v informacijski sistem</w:t>
      </w:r>
      <w:r w:rsidRPr="00A2470C">
        <w:rPr>
          <w:i w:val="0"/>
          <w:sz w:val="22"/>
          <w:szCs w:val="22"/>
        </w:rPr>
        <w:t xml:space="preserve"> e-JN, se v aplikacijo prijavi na istem naslovu.</w:t>
      </w:r>
    </w:p>
    <w:p w14:paraId="5F2B752B" w14:textId="77777777" w:rsidR="002479F4" w:rsidRPr="00DB0142" w:rsidRDefault="002479F4" w:rsidP="002479F4">
      <w:pPr>
        <w:ind w:left="1080"/>
        <w:jc w:val="both"/>
        <w:rPr>
          <w:i w:val="0"/>
          <w:sz w:val="16"/>
          <w:szCs w:val="16"/>
        </w:rPr>
      </w:pPr>
    </w:p>
    <w:p w14:paraId="213AD36E" w14:textId="77777777" w:rsidR="002479F4" w:rsidRPr="00D81D4B" w:rsidRDefault="002479F4" w:rsidP="002479F4">
      <w:pPr>
        <w:ind w:left="1080"/>
        <w:jc w:val="both"/>
        <w:rPr>
          <w:i w:val="0"/>
          <w:sz w:val="22"/>
          <w:szCs w:val="22"/>
        </w:rPr>
      </w:pPr>
      <w:r w:rsidRPr="00061A04">
        <w:rPr>
          <w:i w:val="0"/>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Z oddajo ponudbe je le-ta zavezujoča za čas, naveden v ponudbi, razen če jo uporabnik ponudnika umakne ali spremeni pred potekom roka za oddajo ponudb.</w:t>
      </w:r>
    </w:p>
    <w:p w14:paraId="68CDF082" w14:textId="77777777" w:rsidR="002479F4" w:rsidRPr="00DB0142" w:rsidRDefault="002479F4" w:rsidP="002479F4">
      <w:pPr>
        <w:ind w:left="1080"/>
        <w:jc w:val="both"/>
        <w:rPr>
          <w:i w:val="0"/>
          <w:sz w:val="16"/>
          <w:szCs w:val="16"/>
        </w:rPr>
      </w:pPr>
    </w:p>
    <w:p w14:paraId="3F90AB5B" w14:textId="5AAE8760" w:rsidR="002479F4" w:rsidRPr="00A2470C" w:rsidRDefault="002479F4" w:rsidP="002479F4">
      <w:pPr>
        <w:ind w:left="1080"/>
        <w:jc w:val="both"/>
        <w:rPr>
          <w:i w:val="0"/>
          <w:sz w:val="22"/>
          <w:szCs w:val="22"/>
        </w:rPr>
      </w:pPr>
      <w:r w:rsidRPr="00A2470C">
        <w:rPr>
          <w:i w:val="0"/>
          <w:sz w:val="22"/>
          <w:szCs w:val="22"/>
        </w:rPr>
        <w:t xml:space="preserve">Ponudba se šteje za pravočasno oddano, če jo naročnik prejme preko sistema e-JN </w:t>
      </w:r>
      <w:hyperlink r:id="rId13" w:history="1">
        <w:r w:rsidRPr="00B66599">
          <w:rPr>
            <w:rStyle w:val="Hiperpovezava"/>
            <w:sz w:val="22"/>
            <w:szCs w:val="22"/>
          </w:rPr>
          <w:t>https://ejn.gov.si</w:t>
        </w:r>
      </w:hyperlink>
      <w:r w:rsidRPr="00A2470C">
        <w:rPr>
          <w:i w:val="0"/>
          <w:sz w:val="22"/>
          <w:szCs w:val="22"/>
        </w:rPr>
        <w:t xml:space="preserve"> </w:t>
      </w:r>
      <w:r w:rsidR="00D37D15">
        <w:rPr>
          <w:b/>
          <w:i w:val="0"/>
          <w:sz w:val="22"/>
          <w:szCs w:val="22"/>
        </w:rPr>
        <w:t>najkasneje do 3.8.</w:t>
      </w:r>
      <w:r w:rsidR="00C64606">
        <w:rPr>
          <w:b/>
          <w:i w:val="0"/>
          <w:sz w:val="22"/>
          <w:szCs w:val="22"/>
        </w:rPr>
        <w:t xml:space="preserve"> 2022</w:t>
      </w:r>
      <w:r w:rsidRPr="001E2792">
        <w:rPr>
          <w:b/>
          <w:i w:val="0"/>
          <w:sz w:val="22"/>
          <w:szCs w:val="22"/>
        </w:rPr>
        <w:t xml:space="preserve"> do 1</w:t>
      </w:r>
      <w:r w:rsidR="002D411D">
        <w:rPr>
          <w:b/>
          <w:i w:val="0"/>
          <w:sz w:val="22"/>
          <w:szCs w:val="22"/>
        </w:rPr>
        <w:t>2</w:t>
      </w:r>
      <w:r w:rsidRPr="001E2792">
        <w:rPr>
          <w:b/>
          <w:i w:val="0"/>
          <w:sz w:val="22"/>
          <w:szCs w:val="22"/>
        </w:rPr>
        <w:t xml:space="preserve">.00 ure. </w:t>
      </w:r>
      <w:r w:rsidRPr="00A2470C">
        <w:rPr>
          <w:i w:val="0"/>
          <w:sz w:val="22"/>
          <w:szCs w:val="22"/>
        </w:rPr>
        <w:t>Za oddano ponudbo se šteje ponudba, ki je v informacijskem sistemu e-JN označena s statusom »ODDAN</w:t>
      </w:r>
      <w:r w:rsidR="00421A85">
        <w:rPr>
          <w:i w:val="0"/>
          <w:sz w:val="22"/>
          <w:szCs w:val="22"/>
        </w:rPr>
        <w:t>A</w:t>
      </w:r>
      <w:r w:rsidRPr="00A2470C">
        <w:rPr>
          <w:i w:val="0"/>
          <w:sz w:val="22"/>
          <w:szCs w:val="22"/>
        </w:rPr>
        <w:t>«.</w:t>
      </w:r>
    </w:p>
    <w:p w14:paraId="2C0A8CC3" w14:textId="77777777" w:rsidR="002479F4" w:rsidRPr="00DB0142" w:rsidRDefault="002479F4" w:rsidP="002479F4">
      <w:pPr>
        <w:ind w:left="1080"/>
        <w:jc w:val="both"/>
        <w:rPr>
          <w:i w:val="0"/>
          <w:sz w:val="16"/>
          <w:szCs w:val="16"/>
        </w:rPr>
      </w:pPr>
    </w:p>
    <w:p w14:paraId="2BC6F25A" w14:textId="77777777" w:rsidR="002479F4" w:rsidRPr="00A2470C" w:rsidRDefault="002479F4" w:rsidP="002479F4">
      <w:pPr>
        <w:ind w:left="1080"/>
        <w:jc w:val="both"/>
        <w:rPr>
          <w:i w:val="0"/>
          <w:sz w:val="22"/>
          <w:szCs w:val="22"/>
        </w:rPr>
      </w:pPr>
      <w:r w:rsidRPr="00A2470C">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0A4C348D" w14:textId="77777777" w:rsidR="002479F4" w:rsidRPr="00A2470C" w:rsidRDefault="002479F4" w:rsidP="002479F4">
      <w:pPr>
        <w:ind w:left="1080"/>
        <w:jc w:val="both"/>
        <w:rPr>
          <w:i w:val="0"/>
          <w:sz w:val="22"/>
          <w:szCs w:val="22"/>
        </w:rPr>
      </w:pPr>
    </w:p>
    <w:p w14:paraId="2888AE23" w14:textId="77777777" w:rsidR="002479F4" w:rsidRPr="00A2470C" w:rsidRDefault="002479F4" w:rsidP="002479F4">
      <w:pPr>
        <w:ind w:left="1080"/>
        <w:jc w:val="both"/>
        <w:rPr>
          <w:i w:val="0"/>
          <w:sz w:val="22"/>
          <w:szCs w:val="22"/>
        </w:rPr>
      </w:pPr>
      <w:r w:rsidRPr="00A2470C">
        <w:rPr>
          <w:i w:val="0"/>
          <w:sz w:val="22"/>
          <w:szCs w:val="22"/>
        </w:rPr>
        <w:t>Po preteku roka za predložitev ponudb, ponudbe ne bo več mogoče oddati.</w:t>
      </w:r>
    </w:p>
    <w:p w14:paraId="1E8D2EF0" w14:textId="77777777" w:rsidR="002479F4" w:rsidRPr="00A2470C" w:rsidRDefault="002479F4" w:rsidP="002479F4">
      <w:pPr>
        <w:ind w:left="1080"/>
        <w:jc w:val="both"/>
        <w:rPr>
          <w:i w:val="0"/>
          <w:sz w:val="22"/>
          <w:szCs w:val="22"/>
        </w:rPr>
      </w:pPr>
    </w:p>
    <w:p w14:paraId="294E65D6" w14:textId="77777777" w:rsidR="0035227C" w:rsidRPr="0079325B" w:rsidRDefault="002479F4" w:rsidP="002479F4">
      <w:pPr>
        <w:ind w:left="1080"/>
        <w:jc w:val="both"/>
        <w:rPr>
          <w:i w:val="0"/>
          <w:sz w:val="22"/>
          <w:szCs w:val="22"/>
        </w:rPr>
      </w:pPr>
      <w:r w:rsidRPr="00A2470C">
        <w:rPr>
          <w:i w:val="0"/>
          <w:sz w:val="22"/>
          <w:szCs w:val="22"/>
        </w:rPr>
        <w:lastRenderedPageBreak/>
        <w:t xml:space="preserve">Dostop do povezave za oddajo elektronske ponudbe v tem postopku javnega naročila je na naslednji povezavi:  </w:t>
      </w:r>
      <w:r w:rsidRPr="00A2470C">
        <w:rPr>
          <w:sz w:val="22"/>
          <w:szCs w:val="22"/>
        </w:rPr>
        <w:t>https://ejn.gov.si</w:t>
      </w:r>
      <w:r w:rsidRPr="00A2470C">
        <w:rPr>
          <w:i w:val="0"/>
          <w:sz w:val="22"/>
          <w:szCs w:val="22"/>
        </w:rPr>
        <w:t>.</w:t>
      </w:r>
    </w:p>
    <w:p w14:paraId="3FA58282" w14:textId="77777777" w:rsidR="00EE738D" w:rsidRPr="0079325B" w:rsidRDefault="00EE738D" w:rsidP="00D00D74">
      <w:pPr>
        <w:ind w:left="1080"/>
        <w:jc w:val="both"/>
        <w:rPr>
          <w:i w:val="0"/>
          <w:sz w:val="22"/>
          <w:szCs w:val="22"/>
        </w:rPr>
      </w:pPr>
    </w:p>
    <w:p w14:paraId="4B8C7ECE" w14:textId="77777777" w:rsidR="00EF1FDD" w:rsidRPr="0079325B" w:rsidRDefault="00AF21D5" w:rsidP="007922E9">
      <w:pPr>
        <w:pStyle w:val="Zoran1"/>
        <w:numPr>
          <w:ilvl w:val="0"/>
          <w:numId w:val="10"/>
        </w:numPr>
        <w:rPr>
          <w:rFonts w:ascii="Times New Roman" w:hAnsi="Times New Roman" w:cs="Times New Roman"/>
        </w:rPr>
      </w:pPr>
      <w:r w:rsidRPr="00BA72A9">
        <w:rPr>
          <w:rFonts w:ascii="Times New Roman" w:hAnsi="Times New Roman" w:cs="Times New Roman"/>
        </w:rPr>
        <w:t>Informacije v zvezi z odpiranjem ponudb</w:t>
      </w:r>
    </w:p>
    <w:p w14:paraId="67E98CE9" w14:textId="77777777" w:rsidR="00EF1FDD" w:rsidRPr="00905196" w:rsidRDefault="00EF1FDD" w:rsidP="00EF1FDD">
      <w:pPr>
        <w:ind w:left="1080"/>
        <w:jc w:val="both"/>
        <w:rPr>
          <w:i w:val="0"/>
          <w:sz w:val="16"/>
          <w:szCs w:val="16"/>
        </w:rPr>
      </w:pPr>
    </w:p>
    <w:p w14:paraId="05CFABF4" w14:textId="325E74A7" w:rsidR="002479F4" w:rsidRPr="00A2470C" w:rsidRDefault="002479F4" w:rsidP="002479F4">
      <w:pPr>
        <w:ind w:left="1080"/>
        <w:jc w:val="both"/>
        <w:rPr>
          <w:i w:val="0"/>
          <w:sz w:val="22"/>
          <w:szCs w:val="22"/>
        </w:rPr>
      </w:pPr>
      <w:r w:rsidRPr="00A2470C">
        <w:rPr>
          <w:i w:val="0"/>
          <w:sz w:val="22"/>
          <w:szCs w:val="22"/>
        </w:rPr>
        <w:t>Odpiranje ponudb bo potekalo avtomatično v informacijskem sistemu e-JN dne</w:t>
      </w:r>
      <w:r w:rsidR="00D37D15">
        <w:rPr>
          <w:i w:val="0"/>
          <w:sz w:val="22"/>
          <w:szCs w:val="22"/>
        </w:rPr>
        <w:t xml:space="preserve"> </w:t>
      </w:r>
      <w:r w:rsidR="00D37D15" w:rsidRPr="00D37D15">
        <w:rPr>
          <w:b/>
          <w:i w:val="0"/>
          <w:sz w:val="22"/>
          <w:szCs w:val="22"/>
        </w:rPr>
        <w:t>3.8.</w:t>
      </w:r>
      <w:r w:rsidR="00D37D15">
        <w:rPr>
          <w:i w:val="0"/>
          <w:sz w:val="22"/>
          <w:szCs w:val="22"/>
        </w:rPr>
        <w:t xml:space="preserve"> </w:t>
      </w:r>
      <w:r w:rsidR="00C64606">
        <w:rPr>
          <w:b/>
          <w:i w:val="0"/>
          <w:sz w:val="22"/>
          <w:szCs w:val="22"/>
        </w:rPr>
        <w:t>2022</w:t>
      </w:r>
      <w:r w:rsidRPr="00A2470C">
        <w:rPr>
          <w:i w:val="0"/>
          <w:sz w:val="22"/>
          <w:szCs w:val="22"/>
        </w:rPr>
        <w:t xml:space="preserve"> in se bo začelo </w:t>
      </w:r>
      <w:r w:rsidRPr="00A2470C">
        <w:rPr>
          <w:b/>
          <w:i w:val="0"/>
          <w:sz w:val="22"/>
          <w:szCs w:val="22"/>
        </w:rPr>
        <w:t xml:space="preserve">ob </w:t>
      </w:r>
      <w:r w:rsidR="0019665D">
        <w:rPr>
          <w:b/>
          <w:i w:val="0"/>
          <w:sz w:val="22"/>
          <w:szCs w:val="22"/>
        </w:rPr>
        <w:t>14.00</w:t>
      </w:r>
      <w:r w:rsidRPr="00A2470C">
        <w:rPr>
          <w:b/>
          <w:i w:val="0"/>
          <w:sz w:val="22"/>
          <w:szCs w:val="22"/>
        </w:rPr>
        <w:t xml:space="preserve"> uri</w:t>
      </w:r>
      <w:r w:rsidRPr="00A2470C">
        <w:rPr>
          <w:i w:val="0"/>
          <w:sz w:val="22"/>
          <w:szCs w:val="22"/>
        </w:rPr>
        <w:t xml:space="preserve"> na spletnem naslovu </w:t>
      </w:r>
      <w:hyperlink r:id="rId14" w:history="1">
        <w:r w:rsidRPr="00B66599">
          <w:rPr>
            <w:rStyle w:val="Hiperpovezava"/>
            <w:sz w:val="22"/>
            <w:szCs w:val="22"/>
          </w:rPr>
          <w:t>https://ejn.gov.si</w:t>
        </w:r>
      </w:hyperlink>
      <w:r w:rsidRPr="00A2470C">
        <w:rPr>
          <w:i w:val="0"/>
          <w:sz w:val="22"/>
          <w:szCs w:val="22"/>
        </w:rPr>
        <w:t xml:space="preserve">. </w:t>
      </w:r>
    </w:p>
    <w:p w14:paraId="0B0452EF" w14:textId="77777777" w:rsidR="002479F4" w:rsidRPr="00ED3AF6" w:rsidRDefault="002479F4" w:rsidP="002479F4">
      <w:pPr>
        <w:ind w:left="1080"/>
        <w:jc w:val="both"/>
        <w:rPr>
          <w:i w:val="0"/>
          <w:sz w:val="16"/>
          <w:szCs w:val="16"/>
        </w:rPr>
      </w:pPr>
    </w:p>
    <w:p w14:paraId="3FEE6381" w14:textId="77777777" w:rsidR="00EF1FDD" w:rsidRDefault="002479F4" w:rsidP="002479F4">
      <w:pPr>
        <w:ind w:left="1080"/>
        <w:jc w:val="both"/>
        <w:rPr>
          <w:i w:val="0"/>
          <w:sz w:val="22"/>
          <w:szCs w:val="22"/>
        </w:rPr>
      </w:pPr>
      <w:r w:rsidRPr="00ED02D1">
        <w:rPr>
          <w:i w:val="0"/>
          <w:sz w:val="22"/>
          <w:szCs w:val="22"/>
        </w:rPr>
        <w:t xml:space="preserve">Odpiranje poteka tako, da informacijski sistem e-JN samodejno ob uri, ki je določena za javno odpiranje ponudb, prikaže podatke o ponudniku, o variantah, če so bile zahtevane oziroma dovoljene, ter omogoči dostop do .pdf dokumenta, ki ga ponudnik naloži v </w:t>
      </w:r>
      <w:r w:rsidR="00421A85" w:rsidRPr="00ED02D1">
        <w:rPr>
          <w:i w:val="0"/>
          <w:sz w:val="22"/>
          <w:szCs w:val="22"/>
        </w:rPr>
        <w:t xml:space="preserve">informacijski </w:t>
      </w:r>
      <w:r w:rsidRPr="00ED02D1">
        <w:rPr>
          <w:i w:val="0"/>
          <w:sz w:val="22"/>
          <w:szCs w:val="22"/>
        </w:rPr>
        <w:t xml:space="preserve">sistem e-JN pod razdelek </w:t>
      </w:r>
      <w:r w:rsidR="00421A85" w:rsidRPr="00ED02D1">
        <w:rPr>
          <w:i w:val="0"/>
          <w:sz w:val="22"/>
          <w:szCs w:val="22"/>
        </w:rPr>
        <w:t>»Skupna ponudbena vrednost«, v del »Predračun«</w:t>
      </w:r>
      <w:r w:rsidRPr="00ED02D1">
        <w:rPr>
          <w:i w:val="0"/>
          <w:sz w:val="22"/>
          <w:szCs w:val="22"/>
        </w:rPr>
        <w:t>. Ponudniki, ki so oddali ponudbe, imajo te podatke v informacijskem sistemu e-JN na razpolago v razdelku »</w:t>
      </w:r>
      <w:r w:rsidRPr="00ED02D1">
        <w:rPr>
          <w:sz w:val="22"/>
          <w:szCs w:val="22"/>
        </w:rPr>
        <w:t>Zapisnik o odpiranju ponudb</w:t>
      </w:r>
      <w:r w:rsidRPr="00ED02D1">
        <w:rPr>
          <w:i w:val="0"/>
          <w:sz w:val="22"/>
          <w:szCs w:val="22"/>
        </w:rPr>
        <w:t>«. S tem</w:t>
      </w:r>
      <w:r w:rsidRPr="00A2470C">
        <w:rPr>
          <w:i w:val="0"/>
          <w:sz w:val="22"/>
          <w:szCs w:val="22"/>
        </w:rPr>
        <w:t xml:space="preserve"> se šteje, da je bil ponudnikom vročen zapisnik o odpiranju ponudb.</w:t>
      </w:r>
    </w:p>
    <w:p w14:paraId="376C2D0C" w14:textId="77777777" w:rsidR="00EF1FDD" w:rsidRPr="0079325B" w:rsidRDefault="00EF1FDD" w:rsidP="00D00D74">
      <w:pPr>
        <w:ind w:left="1080"/>
        <w:jc w:val="both"/>
        <w:rPr>
          <w:i w:val="0"/>
          <w:sz w:val="22"/>
          <w:szCs w:val="22"/>
        </w:rPr>
      </w:pPr>
    </w:p>
    <w:p w14:paraId="4C08EF63" w14:textId="77777777" w:rsidR="00315691" w:rsidRPr="00120F46" w:rsidRDefault="00315691" w:rsidP="007922E9">
      <w:pPr>
        <w:pStyle w:val="Zoran1"/>
        <w:numPr>
          <w:ilvl w:val="0"/>
          <w:numId w:val="10"/>
        </w:numPr>
        <w:rPr>
          <w:rFonts w:ascii="Times New Roman" w:hAnsi="Times New Roman" w:cs="Times New Roman"/>
        </w:rPr>
      </w:pPr>
      <w:r w:rsidRPr="00120F46">
        <w:rPr>
          <w:rFonts w:ascii="Times New Roman" w:hAnsi="Times New Roman" w:cs="Times New Roman"/>
        </w:rPr>
        <w:t xml:space="preserve">Obveščanje </w:t>
      </w:r>
      <w:r w:rsidR="007A28B0">
        <w:rPr>
          <w:rFonts w:ascii="Times New Roman" w:hAnsi="Times New Roman" w:cs="Times New Roman"/>
        </w:rPr>
        <w:t>gospodarskih subjektov</w:t>
      </w:r>
    </w:p>
    <w:p w14:paraId="0DD4947E" w14:textId="77777777" w:rsidR="00315691" w:rsidRPr="0079325B" w:rsidRDefault="00315691" w:rsidP="00D00D74">
      <w:pPr>
        <w:ind w:left="1080"/>
        <w:jc w:val="both"/>
        <w:rPr>
          <w:i w:val="0"/>
          <w:sz w:val="22"/>
          <w:szCs w:val="22"/>
        </w:rPr>
      </w:pPr>
    </w:p>
    <w:p w14:paraId="2F514BFD" w14:textId="77777777" w:rsidR="00315691" w:rsidRDefault="00AF21D5" w:rsidP="00D00D74">
      <w:pPr>
        <w:ind w:left="1080"/>
        <w:jc w:val="both"/>
        <w:rPr>
          <w:bCs/>
          <w:i w:val="0"/>
          <w:sz w:val="22"/>
          <w:szCs w:val="22"/>
        </w:rPr>
      </w:pPr>
      <w:r w:rsidRPr="006171F7">
        <w:rPr>
          <w:bCs/>
          <w:i w:val="0"/>
          <w:sz w:val="22"/>
          <w:szCs w:val="22"/>
        </w:rPr>
        <w:t>Po javnem odpiranju ponudb bo kontaktna oseba naročnika vsa obvestila in druge informacije o javnem naročilu praviloma pošiljala po e-pošti kontaktni osebi gospodarskega subjekta, navedenega v ponudbi</w:t>
      </w:r>
      <w:r w:rsidRPr="008A1555">
        <w:rPr>
          <w:bCs/>
          <w:i w:val="0"/>
          <w:sz w:val="22"/>
          <w:szCs w:val="22"/>
        </w:rPr>
        <w:t>, ali preko informacijskega sistema e-JN</w:t>
      </w:r>
      <w:r w:rsidRPr="006171F7">
        <w:rPr>
          <w:bCs/>
          <w:i w:val="0"/>
          <w:sz w:val="22"/>
          <w:szCs w:val="22"/>
        </w:rPr>
        <w:t>.</w:t>
      </w:r>
    </w:p>
    <w:p w14:paraId="5CDCF4D0" w14:textId="77777777" w:rsidR="00EF1FDD" w:rsidRPr="00120F46" w:rsidRDefault="00EF1FDD" w:rsidP="00D00D74">
      <w:pPr>
        <w:ind w:left="1080"/>
        <w:jc w:val="both"/>
        <w:rPr>
          <w:i w:val="0"/>
          <w:sz w:val="22"/>
          <w:szCs w:val="22"/>
        </w:rPr>
      </w:pPr>
    </w:p>
    <w:p w14:paraId="23A8A97A"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14:paraId="187A85F7" w14:textId="77777777" w:rsidR="009123D1" w:rsidRPr="0079325B" w:rsidRDefault="009123D1" w:rsidP="00D00D74">
      <w:pPr>
        <w:ind w:left="1080"/>
        <w:jc w:val="both"/>
        <w:rPr>
          <w:i w:val="0"/>
          <w:sz w:val="22"/>
          <w:szCs w:val="22"/>
        </w:rPr>
      </w:pPr>
    </w:p>
    <w:p w14:paraId="2F7203A3" w14:textId="77777777" w:rsidR="00AF21D5" w:rsidRPr="00A16F6B" w:rsidRDefault="00AF21D5" w:rsidP="00AF21D5">
      <w:pPr>
        <w:overflowPunct w:val="0"/>
        <w:autoSpaceDE w:val="0"/>
        <w:autoSpaceDN w:val="0"/>
        <w:adjustRightInd w:val="0"/>
        <w:ind w:left="108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14:paraId="440252D1" w14:textId="77777777" w:rsidR="00AF21D5" w:rsidRPr="00657F61" w:rsidRDefault="00AF21D5" w:rsidP="00AF21D5">
      <w:pPr>
        <w:overflowPunct w:val="0"/>
        <w:autoSpaceDE w:val="0"/>
        <w:autoSpaceDN w:val="0"/>
        <w:adjustRightInd w:val="0"/>
        <w:ind w:left="1080"/>
        <w:jc w:val="both"/>
        <w:textAlignment w:val="baseline"/>
        <w:rPr>
          <w:i w:val="0"/>
          <w:sz w:val="16"/>
          <w:szCs w:val="16"/>
          <w:highlight w:val="yellow"/>
        </w:rPr>
      </w:pPr>
    </w:p>
    <w:p w14:paraId="282FE429" w14:textId="77777777" w:rsidR="00AF21D5" w:rsidRPr="00676FD1" w:rsidRDefault="00AF21D5" w:rsidP="00AF21D5">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14:paraId="5050B044" w14:textId="77777777" w:rsidR="00AF21D5" w:rsidRPr="00657F61" w:rsidRDefault="00AF21D5" w:rsidP="00AF21D5">
      <w:pPr>
        <w:overflowPunct w:val="0"/>
        <w:autoSpaceDE w:val="0"/>
        <w:autoSpaceDN w:val="0"/>
        <w:adjustRightInd w:val="0"/>
        <w:ind w:left="1080"/>
        <w:jc w:val="both"/>
        <w:textAlignment w:val="baseline"/>
        <w:rPr>
          <w:i w:val="0"/>
          <w:sz w:val="16"/>
          <w:szCs w:val="16"/>
        </w:rPr>
      </w:pPr>
    </w:p>
    <w:p w14:paraId="42870375" w14:textId="77777777" w:rsidR="00234BAD" w:rsidRPr="00C12574" w:rsidRDefault="00AF21D5" w:rsidP="00AF21D5">
      <w:pPr>
        <w:overflowPunct w:val="0"/>
        <w:autoSpaceDE w:val="0"/>
        <w:autoSpaceDN w:val="0"/>
        <w:adjustRightInd w:val="0"/>
        <w:ind w:left="1080"/>
        <w:jc w:val="both"/>
        <w:textAlignment w:val="baseline"/>
        <w:rPr>
          <w:i w:val="0"/>
          <w:sz w:val="22"/>
          <w:szCs w:val="22"/>
        </w:rPr>
      </w:pPr>
      <w:r w:rsidRPr="00676FD1">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14:paraId="509C88C7" w14:textId="77777777" w:rsidR="00C12574" w:rsidRDefault="00C12574" w:rsidP="00C12574">
      <w:pPr>
        <w:overflowPunct w:val="0"/>
        <w:autoSpaceDE w:val="0"/>
        <w:autoSpaceDN w:val="0"/>
        <w:adjustRightInd w:val="0"/>
        <w:ind w:left="1080"/>
        <w:jc w:val="both"/>
        <w:textAlignment w:val="baseline"/>
        <w:rPr>
          <w:i w:val="0"/>
          <w:sz w:val="16"/>
          <w:szCs w:val="16"/>
        </w:rPr>
      </w:pPr>
    </w:p>
    <w:p w14:paraId="20381C00" w14:textId="77777777" w:rsidR="00A16F6B" w:rsidRPr="0079325B" w:rsidRDefault="00A16F6B" w:rsidP="007922E9">
      <w:pPr>
        <w:pStyle w:val="Zoran1"/>
        <w:numPr>
          <w:ilvl w:val="0"/>
          <w:numId w:val="10"/>
        </w:numPr>
        <w:rPr>
          <w:rFonts w:ascii="Times New Roman" w:hAnsi="Times New Roman" w:cs="Times New Roman"/>
        </w:rPr>
      </w:pPr>
      <w:r>
        <w:rPr>
          <w:rFonts w:ascii="Times New Roman" w:hAnsi="Times New Roman" w:cs="Times New Roman"/>
        </w:rPr>
        <w:t>P</w:t>
      </w:r>
      <w:r w:rsidRPr="0079325B">
        <w:rPr>
          <w:rFonts w:ascii="Times New Roman" w:hAnsi="Times New Roman" w:cs="Times New Roman"/>
        </w:rPr>
        <w:t>ogajanj</w:t>
      </w:r>
      <w:r>
        <w:rPr>
          <w:rFonts w:ascii="Times New Roman" w:hAnsi="Times New Roman" w:cs="Times New Roman"/>
        </w:rPr>
        <w:t>a</w:t>
      </w:r>
    </w:p>
    <w:p w14:paraId="23970072" w14:textId="77777777" w:rsidR="00A16F6B" w:rsidRPr="00905196" w:rsidRDefault="00A16F6B" w:rsidP="00A16F6B">
      <w:pPr>
        <w:ind w:left="1080"/>
        <w:jc w:val="both"/>
        <w:rPr>
          <w:i w:val="0"/>
          <w:sz w:val="16"/>
          <w:szCs w:val="16"/>
        </w:rPr>
      </w:pPr>
    </w:p>
    <w:p w14:paraId="72F8E416" w14:textId="77777777" w:rsidR="00A16F6B" w:rsidRDefault="00A16F6B" w:rsidP="00A16F6B">
      <w:pPr>
        <w:overflowPunct w:val="0"/>
        <w:autoSpaceDE w:val="0"/>
        <w:autoSpaceDN w:val="0"/>
        <w:adjustRightInd w:val="0"/>
        <w:ind w:left="1080"/>
        <w:jc w:val="both"/>
        <w:textAlignment w:val="baseline"/>
        <w:rPr>
          <w:i w:val="0"/>
          <w:sz w:val="16"/>
          <w:szCs w:val="16"/>
        </w:rPr>
      </w:pPr>
      <w:r w:rsidRPr="00FD35AC">
        <w:rPr>
          <w:i w:val="0"/>
          <w:sz w:val="22"/>
          <w:szCs w:val="22"/>
        </w:rPr>
        <w:t xml:space="preserve">Naročnik bo ponudnike, ki bodo izpolnjevali zahtevane pogoje, po pregledu ponudb pisno pozval k </w:t>
      </w:r>
      <w:r w:rsidRPr="00B03D88">
        <w:rPr>
          <w:i w:val="0"/>
          <w:sz w:val="22"/>
          <w:szCs w:val="22"/>
        </w:rPr>
        <w:t>pogajanjem in sicer v enem ali več zaporednih krogih. Predmet pogajanj bo cena.</w:t>
      </w:r>
    </w:p>
    <w:p w14:paraId="5153158E" w14:textId="77777777" w:rsidR="00EF4CDC" w:rsidRPr="00EA2B2B" w:rsidRDefault="00EF4CDC" w:rsidP="00C12574">
      <w:pPr>
        <w:overflowPunct w:val="0"/>
        <w:autoSpaceDE w:val="0"/>
        <w:autoSpaceDN w:val="0"/>
        <w:adjustRightInd w:val="0"/>
        <w:ind w:left="1080"/>
        <w:jc w:val="both"/>
        <w:textAlignment w:val="baseline"/>
        <w:rPr>
          <w:i w:val="0"/>
          <w:sz w:val="16"/>
          <w:szCs w:val="16"/>
        </w:rPr>
      </w:pPr>
    </w:p>
    <w:p w14:paraId="7B6EC246" w14:textId="77777777" w:rsidR="009123D1" w:rsidRPr="0079325B" w:rsidRDefault="00D27293"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14:paraId="631FE187" w14:textId="77777777" w:rsidR="009123D1" w:rsidRPr="0079325B" w:rsidRDefault="009123D1" w:rsidP="00D00D74">
      <w:pPr>
        <w:ind w:left="1080"/>
        <w:jc w:val="both"/>
        <w:rPr>
          <w:i w:val="0"/>
          <w:sz w:val="22"/>
          <w:szCs w:val="22"/>
        </w:rPr>
      </w:pPr>
    </w:p>
    <w:p w14:paraId="591BD9AC" w14:textId="77777777" w:rsidR="009123D1" w:rsidRDefault="00AF21D5" w:rsidP="00D00D74">
      <w:pPr>
        <w:ind w:left="1080"/>
        <w:jc w:val="both"/>
        <w:rPr>
          <w:i w:val="0"/>
          <w:sz w:val="22"/>
          <w:szCs w:val="22"/>
        </w:rPr>
      </w:pPr>
      <w:r w:rsidRPr="0079325B">
        <w:rPr>
          <w:i w:val="0"/>
          <w:sz w:val="22"/>
          <w:szCs w:val="22"/>
        </w:rPr>
        <w:t xml:space="preserve">Naročnik lahko postopek javnega naročila ustavi, zavrne vse </w:t>
      </w:r>
      <w:r>
        <w:rPr>
          <w:i w:val="0"/>
          <w:sz w:val="22"/>
          <w:szCs w:val="22"/>
        </w:rPr>
        <w:t>ponudbe</w:t>
      </w:r>
      <w:r w:rsidRPr="0079325B">
        <w:rPr>
          <w:i w:val="0"/>
          <w:sz w:val="22"/>
          <w:szCs w:val="22"/>
        </w:rPr>
        <w:t xml:space="preserve"> ali odstopi od izvedbe javnega naročila v skladu z veljavno zakonodajo na področju javnega naročanja.</w:t>
      </w:r>
    </w:p>
    <w:p w14:paraId="1C7A8F53" w14:textId="77777777" w:rsidR="003057AC" w:rsidRDefault="003057AC" w:rsidP="00D00D74">
      <w:pPr>
        <w:ind w:left="1080"/>
        <w:jc w:val="both"/>
        <w:rPr>
          <w:i w:val="0"/>
          <w:sz w:val="22"/>
          <w:szCs w:val="22"/>
        </w:rPr>
      </w:pPr>
    </w:p>
    <w:p w14:paraId="24D935F3" w14:textId="77777777" w:rsidR="0024742F" w:rsidRPr="007565C6" w:rsidRDefault="0024742F" w:rsidP="007922E9">
      <w:pPr>
        <w:pStyle w:val="Zoran1"/>
        <w:numPr>
          <w:ilvl w:val="0"/>
          <w:numId w:val="10"/>
        </w:numPr>
        <w:rPr>
          <w:rFonts w:ascii="Times New Roman" w:hAnsi="Times New Roman" w:cs="Times New Roman"/>
        </w:rPr>
      </w:pPr>
      <w:r w:rsidRPr="007565C6">
        <w:rPr>
          <w:rFonts w:ascii="Times New Roman" w:hAnsi="Times New Roman" w:cs="Times New Roman"/>
        </w:rPr>
        <w:t>Način vložitve revizijskega zahtevka</w:t>
      </w:r>
    </w:p>
    <w:p w14:paraId="3BF77A1A" w14:textId="77777777" w:rsidR="0024742F" w:rsidRPr="00ED3AF6" w:rsidRDefault="0024742F" w:rsidP="0024742F">
      <w:pPr>
        <w:ind w:left="1080"/>
        <w:jc w:val="both"/>
        <w:rPr>
          <w:color w:val="000000" w:themeColor="text1"/>
          <w:sz w:val="16"/>
          <w:szCs w:val="16"/>
        </w:rPr>
      </w:pPr>
    </w:p>
    <w:p w14:paraId="20141495" w14:textId="77777777" w:rsidR="00496763" w:rsidRDefault="00496763" w:rsidP="00496763">
      <w:pPr>
        <w:ind w:left="1080"/>
        <w:jc w:val="both"/>
        <w:rPr>
          <w:i w:val="0"/>
          <w:sz w:val="22"/>
          <w:szCs w:val="22"/>
        </w:rPr>
      </w:pPr>
      <w:r w:rsidRPr="00476EF8">
        <w:rPr>
          <w:i w:val="0"/>
          <w:sz w:val="22"/>
          <w:szCs w:val="22"/>
        </w:rPr>
        <w:t>Na podlagi Zakona o pravnem varstvu v postopkih javnega naročanja (Uradni list RS, št. 43/11</w:t>
      </w:r>
      <w:r>
        <w:rPr>
          <w:i w:val="0"/>
          <w:sz w:val="22"/>
          <w:szCs w:val="22"/>
        </w:rPr>
        <w:t xml:space="preserve"> s spremembami in dopolnitvami</w:t>
      </w:r>
      <w:r w:rsidRPr="00476EF8">
        <w:rPr>
          <w:i w:val="0"/>
          <w:sz w:val="22"/>
          <w:szCs w:val="22"/>
        </w:rPr>
        <w:t>, v nadaljevanju: ZPVPJN)  </w:t>
      </w:r>
      <w:r>
        <w:rPr>
          <w:i w:val="0"/>
          <w:sz w:val="22"/>
          <w:szCs w:val="22"/>
        </w:rPr>
        <w:t>lahko zahtevek za revizijo vloži vsaka oseba, ki ima ali je imela interes za dodelitev naročila in ji je ali bi ji lahko z domnevno kršitvijo nastala škoda oziroma je zagovornik javnega interesa.</w:t>
      </w:r>
    </w:p>
    <w:p w14:paraId="3D666980" w14:textId="77777777" w:rsidR="00496763" w:rsidRPr="00ED3AF6" w:rsidRDefault="00496763" w:rsidP="00496763">
      <w:pPr>
        <w:ind w:left="1080"/>
        <w:jc w:val="both"/>
        <w:rPr>
          <w:i w:val="0"/>
          <w:sz w:val="16"/>
          <w:szCs w:val="16"/>
        </w:rPr>
      </w:pPr>
    </w:p>
    <w:p w14:paraId="1CEA3762" w14:textId="77777777" w:rsidR="00105B38" w:rsidRDefault="00105B38" w:rsidP="00105B38">
      <w:pPr>
        <w:ind w:left="1080"/>
        <w:jc w:val="both"/>
        <w:rPr>
          <w:i w:val="0"/>
          <w:sz w:val="22"/>
          <w:szCs w:val="22"/>
        </w:rPr>
      </w:pPr>
      <w:r w:rsidRPr="00A640EF">
        <w:rPr>
          <w:i w:val="0"/>
          <w:sz w:val="22"/>
          <w:szCs w:val="22"/>
        </w:rPr>
        <w:t xml:space="preserve">Zahtevek za revizijo, ki se nanaša na vsebino objave in/ali razpisno dokumentacijo, se, razen v primeru iz drugega odstavka 25. člena ZPVPJN, lahko vloži v desetih delovnih dneh od dneva objave obvestila o javnem naročilu. Kadar naročnik spremeni ali dopolni navedbe v objavi ali v razpisni dokumentaciji, se lahko zahtevek za revizijo, ki se nanaša na spremenjeno, dopolnjeno ali pojasnjeno vsebino objave ali razpisne dokumentacije ali z njim neposredno povezano navedbo v prvotni objavi ali razpisni </w:t>
      </w:r>
      <w:r w:rsidRPr="00A640EF">
        <w:rPr>
          <w:i w:val="0"/>
          <w:sz w:val="22"/>
          <w:szCs w:val="22"/>
        </w:rPr>
        <w:lastRenderedPageBreak/>
        <w:t>dokumentaciji vloži v desetih delovnih dneh od dneva objave obvestila o dodatnih informacijah, informacijah o nedokončanem postopku ali popravku, če se s tem obvestilom spreminjajo ali dopolnjujejo zahteve ali merila za izbor najugodnejšega ponudnika</w:t>
      </w:r>
      <w:r>
        <w:rPr>
          <w:i w:val="0"/>
          <w:sz w:val="22"/>
          <w:szCs w:val="22"/>
        </w:rPr>
        <w:t>.</w:t>
      </w:r>
    </w:p>
    <w:p w14:paraId="605B62F2" w14:textId="77777777" w:rsidR="00105B38" w:rsidRPr="00ED3AF6" w:rsidRDefault="00105B38" w:rsidP="00105B38">
      <w:pPr>
        <w:ind w:left="1080"/>
        <w:jc w:val="both"/>
        <w:rPr>
          <w:i w:val="0"/>
          <w:sz w:val="16"/>
          <w:szCs w:val="16"/>
        </w:rPr>
      </w:pPr>
    </w:p>
    <w:p w14:paraId="2CEFCE88" w14:textId="77777777" w:rsidR="00105B38" w:rsidRDefault="00105B38" w:rsidP="00105B38">
      <w:pPr>
        <w:ind w:left="1080"/>
        <w:jc w:val="both"/>
        <w:rPr>
          <w:i w:val="0"/>
          <w:iCs/>
          <w:sz w:val="22"/>
          <w:szCs w:val="22"/>
        </w:rPr>
      </w:pPr>
      <w:r w:rsidRPr="00A640EF">
        <w:rPr>
          <w:i w:val="0"/>
          <w:sz w:val="22"/>
          <w:szCs w:val="22"/>
        </w:rPr>
        <w:t xml:space="preserve">Vlagatelj je ob vložitvi zahtevka za revizijo </w:t>
      </w:r>
      <w:r>
        <w:rPr>
          <w:i w:val="0"/>
          <w:sz w:val="22"/>
          <w:szCs w:val="22"/>
        </w:rPr>
        <w:t>dolžan vplačati takso v višini 2.000,</w:t>
      </w:r>
      <w:r w:rsidRPr="00A640EF">
        <w:rPr>
          <w:i w:val="0"/>
          <w:sz w:val="22"/>
          <w:szCs w:val="22"/>
        </w:rPr>
        <w:t>00 EUR  na transakcijski račun</w:t>
      </w:r>
      <w:r w:rsidRPr="00A640EF">
        <w:rPr>
          <w:i w:val="0"/>
          <w:color w:val="000000"/>
          <w:sz w:val="22"/>
          <w:szCs w:val="22"/>
        </w:rPr>
        <w:t xml:space="preserve"> </w:t>
      </w:r>
      <w:r w:rsidRPr="00A640EF">
        <w:rPr>
          <w:i w:val="0"/>
          <w:sz w:val="22"/>
          <w:szCs w:val="22"/>
        </w:rPr>
        <w:t>Ministrstva za finance, številka SI56 0110 0100 0358 802, odprt pri Banki Slovenije, Slovenska cesta 35, 1000 Ljubljana, SWIFT KODA: BS LJ SI 2X; IBAN; SI56011001000358802</w:t>
      </w:r>
      <w:r w:rsidRPr="00A640EF">
        <w:rPr>
          <w:i w:val="0"/>
          <w:color w:val="000000"/>
          <w:sz w:val="22"/>
          <w:szCs w:val="22"/>
        </w:rPr>
        <w:t xml:space="preserve"> - </w:t>
      </w:r>
      <w:r w:rsidRPr="00A640EF">
        <w:rPr>
          <w:i w:val="0"/>
          <w:sz w:val="22"/>
          <w:szCs w:val="22"/>
        </w:rPr>
        <w:t>taksa za postopek revizije javnega naročanja. V polje referenca se navede: 11 16110-7111290-XXXXXXLL (</w:t>
      </w:r>
      <w:r w:rsidRPr="00A640EF">
        <w:rPr>
          <w:sz w:val="22"/>
          <w:szCs w:val="22"/>
        </w:rPr>
        <w:t>navede se številka objave javnega naročila, zadnji dve navedbi izhajata iz letnice iz številke objave oz. oznake javnega naročila</w:t>
      </w:r>
      <w:r w:rsidRPr="00A640EF">
        <w:rPr>
          <w:i w:val="0"/>
          <w:sz w:val="22"/>
          <w:szCs w:val="22"/>
        </w:rPr>
        <w:t>). Zahtevek za revizijo mora biti sestavljen v skladu z določili iz 15. člena ZPVPJN.</w:t>
      </w:r>
      <w:r w:rsidRPr="00A640EF">
        <w:rPr>
          <w:i w:val="0"/>
          <w:iCs/>
          <w:sz w:val="22"/>
          <w:szCs w:val="22"/>
        </w:rPr>
        <w:t xml:space="preserve"> Potrdilo o plačilu takse mora vlagatelj priložiti zahtevku za revizijo.</w:t>
      </w:r>
    </w:p>
    <w:p w14:paraId="06D31179" w14:textId="77777777" w:rsidR="00105B38" w:rsidRPr="00A640EF" w:rsidRDefault="00105B38" w:rsidP="00105B38">
      <w:pPr>
        <w:ind w:left="1080"/>
        <w:jc w:val="both"/>
        <w:rPr>
          <w:i w:val="0"/>
          <w:iCs/>
          <w:sz w:val="22"/>
          <w:szCs w:val="22"/>
        </w:rPr>
      </w:pPr>
    </w:p>
    <w:p w14:paraId="6A520F2B" w14:textId="77777777" w:rsidR="00105B38" w:rsidRDefault="00105B38" w:rsidP="00105B38">
      <w:pPr>
        <w:pStyle w:val="Navadensplet"/>
        <w:spacing w:before="0" w:beforeAutospacing="0" w:after="0" w:afterAutospacing="0"/>
        <w:ind w:left="1080"/>
        <w:jc w:val="both"/>
        <w:rPr>
          <w:sz w:val="22"/>
          <w:szCs w:val="22"/>
        </w:rPr>
      </w:pPr>
      <w:r w:rsidRPr="00A640EF">
        <w:rPr>
          <w:sz w:val="22"/>
          <w:szCs w:val="22"/>
        </w:rPr>
        <w:t>Zahtevek za revizijo se vloži prek portala eRevizija (</w:t>
      </w:r>
      <w:hyperlink r:id="rId15" w:history="1">
        <w:r w:rsidRPr="00A640EF">
          <w:rPr>
            <w:rStyle w:val="Hiperpovezava"/>
            <w:sz w:val="22"/>
            <w:szCs w:val="22"/>
          </w:rPr>
          <w:t>https://www.portalerevizija.si</w:t>
        </w:r>
      </w:hyperlink>
      <w:r w:rsidRPr="00A640EF">
        <w:rPr>
          <w:sz w:val="22"/>
          <w:szCs w:val="22"/>
        </w:rPr>
        <w:t>), v primeru nedelovanja oziroma tehničnih težav pri delovanju portala eRevizija, se postopa skladno s šestim odstavkom 13. a člena ZPVPJN.</w:t>
      </w:r>
    </w:p>
    <w:p w14:paraId="691CD802" w14:textId="77777777" w:rsidR="00105B38" w:rsidRPr="007565C6" w:rsidRDefault="00105B38" w:rsidP="00105B38">
      <w:pPr>
        <w:pStyle w:val="Navadensplet"/>
        <w:spacing w:before="0" w:beforeAutospacing="0" w:after="0" w:afterAutospacing="0"/>
        <w:ind w:left="1080"/>
        <w:jc w:val="both"/>
        <w:rPr>
          <w:sz w:val="22"/>
          <w:szCs w:val="22"/>
        </w:rPr>
      </w:pPr>
    </w:p>
    <w:p w14:paraId="1297BA71" w14:textId="77777777" w:rsidR="000840A7" w:rsidRPr="007565C6" w:rsidRDefault="000840A7" w:rsidP="00D00D74">
      <w:pPr>
        <w:pStyle w:val="Navadensplet"/>
        <w:spacing w:before="0" w:beforeAutospacing="0" w:after="0" w:afterAutospacing="0"/>
        <w:ind w:left="1080"/>
        <w:jc w:val="both"/>
        <w:rPr>
          <w:sz w:val="22"/>
          <w:szCs w:val="22"/>
        </w:rPr>
      </w:pPr>
    </w:p>
    <w:p w14:paraId="61D8423D" w14:textId="77777777" w:rsidR="00861CFE" w:rsidRPr="007565C6"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14:paraId="4071F90C" w14:textId="77777777" w:rsidR="00861CFE" w:rsidRPr="00A460E4" w:rsidRDefault="00861CFE" w:rsidP="00BF32CF">
      <w:pPr>
        <w:ind w:left="1080"/>
        <w:jc w:val="both"/>
        <w:rPr>
          <w:i w:val="0"/>
          <w:sz w:val="22"/>
          <w:szCs w:val="22"/>
        </w:rPr>
      </w:pPr>
    </w:p>
    <w:p w14:paraId="6F6C27DC" w14:textId="5F746048" w:rsidR="00A460E4" w:rsidRPr="00ED3AF6" w:rsidRDefault="00A460E4" w:rsidP="00A460E4">
      <w:pPr>
        <w:autoSpaceDE w:val="0"/>
        <w:autoSpaceDN w:val="0"/>
        <w:ind w:left="1080"/>
        <w:jc w:val="both"/>
        <w:rPr>
          <w:rFonts w:eastAsia="Calibri"/>
          <w:i w:val="0"/>
          <w:color w:val="000000" w:themeColor="text1"/>
          <w:sz w:val="22"/>
          <w:szCs w:val="22"/>
          <w:lang w:eastAsia="en-US"/>
        </w:rPr>
      </w:pPr>
      <w:r w:rsidRPr="00ED3AF6">
        <w:rPr>
          <w:rFonts w:eastAsia="Calibri"/>
          <w:i w:val="0"/>
          <w:color w:val="000000" w:themeColor="text1"/>
          <w:sz w:val="22"/>
          <w:szCs w:val="22"/>
          <w:lang w:eastAsia="en-US"/>
        </w:rPr>
        <w:t xml:space="preserve">Predmet javnega naročila je </w:t>
      </w:r>
      <w:r w:rsidR="00562245">
        <w:rPr>
          <w:rFonts w:eastAsia="Calibri"/>
          <w:i w:val="0"/>
          <w:color w:val="000000" w:themeColor="text1"/>
          <w:sz w:val="22"/>
          <w:szCs w:val="22"/>
          <w:lang w:eastAsia="en-US"/>
        </w:rPr>
        <w:t xml:space="preserve">Izvajanje strokovnega nadzora nad izvedbo GOI del za obnovo Ciril Metodovega trga 21 in Mestnega trga 27. </w:t>
      </w:r>
    </w:p>
    <w:p w14:paraId="23420F58" w14:textId="77777777" w:rsidR="00A460E4" w:rsidRPr="00ED3AF6" w:rsidRDefault="00A460E4" w:rsidP="00A460E4">
      <w:pPr>
        <w:autoSpaceDE w:val="0"/>
        <w:autoSpaceDN w:val="0"/>
        <w:ind w:left="1080"/>
        <w:jc w:val="both"/>
        <w:rPr>
          <w:rFonts w:eastAsia="Calibri"/>
          <w:i w:val="0"/>
          <w:color w:val="000000" w:themeColor="text1"/>
          <w:sz w:val="16"/>
          <w:szCs w:val="16"/>
          <w:lang w:eastAsia="en-US"/>
        </w:rPr>
      </w:pPr>
    </w:p>
    <w:p w14:paraId="4A9207B9" w14:textId="64B5BADE" w:rsidR="008F6DA0" w:rsidRPr="00980EAB" w:rsidRDefault="008F6DA0" w:rsidP="00F65E11">
      <w:pPr>
        <w:autoSpaceDE w:val="0"/>
        <w:autoSpaceDN w:val="0"/>
        <w:ind w:left="1080"/>
        <w:jc w:val="both"/>
        <w:rPr>
          <w:i w:val="0"/>
          <w:sz w:val="22"/>
          <w:szCs w:val="22"/>
          <w:lang w:eastAsia="en-US"/>
        </w:rPr>
      </w:pPr>
      <w:r w:rsidRPr="00980EAB">
        <w:rPr>
          <w:rFonts w:eastAsia="Calibri"/>
          <w:i w:val="0"/>
          <w:color w:val="000000" w:themeColor="text1"/>
          <w:sz w:val="22"/>
          <w:szCs w:val="22"/>
          <w:lang w:eastAsia="en-US"/>
        </w:rPr>
        <w:t xml:space="preserve">Naročnik izpostavlja, da se bodo dela izvajala v objektu, ki ni v celoti v lasti naročnika, zato bo potrebno posebno pozornost nameniti koordinaciji z lastniki in </w:t>
      </w:r>
      <w:r w:rsidR="00F604C7" w:rsidRPr="00980EAB">
        <w:rPr>
          <w:rFonts w:eastAsia="Calibri"/>
          <w:i w:val="0"/>
          <w:color w:val="000000" w:themeColor="text1"/>
          <w:sz w:val="22"/>
          <w:szCs w:val="22"/>
          <w:lang w:eastAsia="en-US"/>
        </w:rPr>
        <w:t xml:space="preserve">spremljati rezultate monitoringa, ter s tem obnašanje konstrukcije med gradnjo </w:t>
      </w:r>
      <w:r w:rsidR="00F604C7" w:rsidRPr="00980EAB">
        <w:rPr>
          <w:i w:val="0"/>
          <w:sz w:val="22"/>
          <w:szCs w:val="22"/>
          <w:lang w:eastAsia="en-US"/>
        </w:rPr>
        <w:t>in poročanje naročniku in projektantu ob nastopu nepredvidenih okoliščin med gradnjo s predložitvijo sanacijskih ukrepov za odpravljanje pomanjkljivosti ali uskladitev odstopanj</w:t>
      </w:r>
      <w:r w:rsidRPr="00980EAB">
        <w:rPr>
          <w:rFonts w:eastAsia="Calibri"/>
          <w:i w:val="0"/>
          <w:color w:val="000000" w:themeColor="text1"/>
          <w:sz w:val="22"/>
          <w:szCs w:val="22"/>
          <w:lang w:eastAsia="en-US"/>
        </w:rPr>
        <w:t xml:space="preserve"> </w:t>
      </w:r>
      <w:r w:rsidRPr="00980EAB">
        <w:rPr>
          <w:i w:val="0"/>
          <w:sz w:val="22"/>
          <w:szCs w:val="22"/>
          <w:lang w:eastAsia="en-US"/>
        </w:rPr>
        <w:t>zato bo moral izvajalec pred pričetkom del izvesti posnetek dejanskega stanja vseh prostorov v stavbah, predvsem tistih, ki niso predmet obnove. V prostorih, ki niso v lasti MOL, bo potrebno ves čas gradnje izvajati monitoring. Za izvajanje monitoringa po potrebi pridobiti Izjavo o uporabi pridobljenih podatkov.</w:t>
      </w:r>
    </w:p>
    <w:p w14:paraId="5E4F8466" w14:textId="77777777" w:rsidR="008F6DA0" w:rsidRDefault="008F6DA0" w:rsidP="00502857">
      <w:pPr>
        <w:autoSpaceDE w:val="0"/>
        <w:autoSpaceDN w:val="0"/>
        <w:ind w:left="1080"/>
        <w:jc w:val="both"/>
        <w:rPr>
          <w:i w:val="0"/>
          <w:sz w:val="22"/>
          <w:szCs w:val="22"/>
        </w:rPr>
      </w:pPr>
    </w:p>
    <w:p w14:paraId="74F66DBB" w14:textId="048D4BC9" w:rsidR="002D411D" w:rsidRPr="00ED3AF6" w:rsidRDefault="002D411D" w:rsidP="00502857">
      <w:pPr>
        <w:autoSpaceDE w:val="0"/>
        <w:autoSpaceDN w:val="0"/>
        <w:ind w:left="1080"/>
        <w:jc w:val="both"/>
        <w:rPr>
          <w:rFonts w:eastAsia="Calibri"/>
          <w:i w:val="0"/>
          <w:color w:val="000000" w:themeColor="text1"/>
          <w:sz w:val="22"/>
          <w:szCs w:val="22"/>
          <w:lang w:eastAsia="en-US"/>
        </w:rPr>
      </w:pPr>
      <w:r w:rsidRPr="00ED3AF6">
        <w:rPr>
          <w:i w:val="0"/>
          <w:sz w:val="22"/>
          <w:szCs w:val="22"/>
        </w:rPr>
        <w:t xml:space="preserve">Podrobnejša vsebina in obseg del je </w:t>
      </w:r>
      <w:r w:rsidR="00D16179" w:rsidRPr="00ED3AF6">
        <w:rPr>
          <w:i w:val="0"/>
          <w:sz w:val="22"/>
          <w:szCs w:val="22"/>
        </w:rPr>
        <w:t xml:space="preserve">med drugim </w:t>
      </w:r>
      <w:r w:rsidRPr="00ED3AF6">
        <w:rPr>
          <w:i w:val="0"/>
          <w:sz w:val="22"/>
          <w:szCs w:val="22"/>
        </w:rPr>
        <w:t xml:space="preserve">razviden iz osnutka pogodbe (Priloga </w:t>
      </w:r>
      <w:r w:rsidR="006108B2" w:rsidRPr="00ED3AF6">
        <w:rPr>
          <w:i w:val="0"/>
          <w:sz w:val="22"/>
          <w:szCs w:val="22"/>
        </w:rPr>
        <w:t>A</w:t>
      </w:r>
      <w:r w:rsidRPr="00ED3AF6">
        <w:rPr>
          <w:i w:val="0"/>
          <w:sz w:val="22"/>
          <w:szCs w:val="22"/>
        </w:rPr>
        <w:t>)</w:t>
      </w:r>
      <w:r w:rsidR="00D16179" w:rsidRPr="00ED3AF6">
        <w:rPr>
          <w:i w:val="0"/>
          <w:sz w:val="22"/>
          <w:szCs w:val="22"/>
        </w:rPr>
        <w:t>.</w:t>
      </w:r>
    </w:p>
    <w:p w14:paraId="0F0EE824" w14:textId="77777777" w:rsidR="00ED3AF6" w:rsidRDefault="00ED3AF6" w:rsidP="00D16179">
      <w:pPr>
        <w:pStyle w:val="Telobesedila3"/>
        <w:spacing w:after="0"/>
        <w:ind w:left="1080"/>
        <w:jc w:val="both"/>
        <w:rPr>
          <w:b/>
          <w:sz w:val="22"/>
          <w:szCs w:val="22"/>
        </w:rPr>
      </w:pPr>
    </w:p>
    <w:p w14:paraId="2C269570" w14:textId="77777777" w:rsidR="00D16179" w:rsidRPr="00ED3AF6" w:rsidRDefault="00D16179" w:rsidP="00D16179">
      <w:pPr>
        <w:ind w:left="1080"/>
        <w:jc w:val="both"/>
        <w:rPr>
          <w:rFonts w:eastAsia="Yu Gothic"/>
          <w:i w:val="0"/>
          <w:sz w:val="22"/>
          <w:szCs w:val="22"/>
          <w:highlight w:val="yellow"/>
        </w:rPr>
      </w:pPr>
    </w:p>
    <w:p w14:paraId="0BE17067" w14:textId="0BF5CD11" w:rsidR="00D16179" w:rsidRPr="00B73FF5" w:rsidRDefault="00D16179" w:rsidP="00D16179">
      <w:pPr>
        <w:pStyle w:val="Telobesedila2"/>
        <w:ind w:left="1080"/>
        <w:rPr>
          <w:rStyle w:val="Hiperpovezava"/>
          <w:rFonts w:ascii="Times New Roman" w:hAnsi="Times New Roman"/>
          <w:sz w:val="22"/>
          <w:szCs w:val="22"/>
        </w:rPr>
      </w:pPr>
      <w:r w:rsidRPr="00B73FF5">
        <w:rPr>
          <w:rFonts w:ascii="Times New Roman" w:hAnsi="Times New Roman"/>
          <w:color w:val="000000" w:themeColor="text1"/>
          <w:sz w:val="22"/>
          <w:szCs w:val="22"/>
        </w:rPr>
        <w:t xml:space="preserve">Podrobneje </w:t>
      </w:r>
      <w:r w:rsidRPr="00B73FF5">
        <w:rPr>
          <w:rFonts w:ascii="Times New Roman" w:eastAsia="Calibri" w:hAnsi="Times New Roman"/>
          <w:color w:val="000000" w:themeColor="text1"/>
          <w:sz w:val="22"/>
          <w:szCs w:val="22"/>
          <w:lang w:eastAsia="en-US"/>
        </w:rPr>
        <w:t xml:space="preserve">je predmet javnega naročila opredeljen tudi v Projektni dokumentaciji, ki je na vpogled na spletni strani  </w:t>
      </w:r>
      <w:hyperlink r:id="rId16" w:history="1">
        <w:r w:rsidRPr="00B73FF5">
          <w:rPr>
            <w:rStyle w:val="Hiperpovezava"/>
            <w:rFonts w:ascii="Times New Roman" w:hAnsi="Times New Roman"/>
            <w:sz w:val="22"/>
            <w:szCs w:val="22"/>
          </w:rPr>
          <w:t>https://oc.elea.si/index.php/s/myoerkSWn2NIi7u</w:t>
        </w:r>
      </w:hyperlink>
    </w:p>
    <w:p w14:paraId="10F35C06" w14:textId="77777777" w:rsidR="00D16179" w:rsidRPr="00B73FF5" w:rsidRDefault="00D16179" w:rsidP="00D16179">
      <w:pPr>
        <w:pStyle w:val="Telobesedila2"/>
        <w:ind w:left="1080"/>
        <w:rPr>
          <w:rFonts w:ascii="Times New Roman" w:hAnsi="Times New Roman"/>
          <w:b/>
          <w:bCs/>
          <w:sz w:val="16"/>
          <w:szCs w:val="16"/>
        </w:rPr>
      </w:pPr>
    </w:p>
    <w:p w14:paraId="26E312B0" w14:textId="77777777" w:rsidR="00502857" w:rsidRPr="00B73FF5" w:rsidRDefault="00502857" w:rsidP="00F7274D">
      <w:pPr>
        <w:pStyle w:val="Telobesedila2"/>
        <w:ind w:left="1080"/>
        <w:rPr>
          <w:rFonts w:ascii="Times New Roman" w:hAnsi="Times New Roman"/>
          <w:b/>
          <w:bCs/>
          <w:sz w:val="16"/>
          <w:szCs w:val="16"/>
        </w:rPr>
      </w:pPr>
    </w:p>
    <w:p w14:paraId="7050B191" w14:textId="77777777" w:rsidR="0080310C" w:rsidRPr="007565C6"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14:paraId="62B8FA64" w14:textId="77777777" w:rsidR="000840A7" w:rsidRPr="00FF47F1" w:rsidRDefault="000840A7" w:rsidP="00EA2B2B">
      <w:pPr>
        <w:pStyle w:val="Telobesedila"/>
        <w:ind w:left="1080"/>
        <w:rPr>
          <w:rFonts w:ascii="Times New Roman" w:hAnsi="Times New Roman"/>
          <w:b w:val="0"/>
          <w:bCs/>
          <w:sz w:val="16"/>
          <w:szCs w:val="16"/>
        </w:rPr>
      </w:pPr>
    </w:p>
    <w:p w14:paraId="6D6AABC3" w14:textId="77777777" w:rsidR="0070459D" w:rsidRPr="00131DA7" w:rsidRDefault="0070459D" w:rsidP="0070459D">
      <w:pPr>
        <w:overflowPunct w:val="0"/>
        <w:autoSpaceDE w:val="0"/>
        <w:autoSpaceDN w:val="0"/>
        <w:adjustRightInd w:val="0"/>
        <w:ind w:left="1080"/>
        <w:jc w:val="both"/>
        <w:textAlignment w:val="baseline"/>
        <w:rPr>
          <w:bCs/>
          <w:i w:val="0"/>
          <w:sz w:val="22"/>
          <w:szCs w:val="22"/>
        </w:rPr>
      </w:pPr>
      <w:r w:rsidRPr="00131DA7">
        <w:rPr>
          <w:bCs/>
          <w:i w:val="0"/>
          <w:sz w:val="22"/>
          <w:szCs w:val="22"/>
        </w:rPr>
        <w:t>Za priznanje sposobnosti mora gospodarski subjekt izpolnjevati pogoje skladno z določbami ZJN-3 v členih od 75. do 80. in pogoje, ki so določeni v tej razpisni dokumentaciji. V primeru, da gospodarski subjekt nastopa v skupni ponudbi, s podizvajalci ali se sklicuje na</w:t>
      </w:r>
      <w:r w:rsidRPr="00131DA7">
        <w:rPr>
          <w:i w:val="0"/>
          <w:sz w:val="22"/>
          <w:szCs w:val="22"/>
        </w:rPr>
        <w:t xml:space="preserve"> druge subjekte, katerih zmogljivosti uporabi glede izpolnjevanja pogojev v zvezi z ekonomskim in finančnim položajem ter tehnično in strokovno sposobnostjo (v skladu z 81. členom ZJN-3)</w:t>
      </w:r>
      <w:r w:rsidRPr="00131DA7">
        <w:rPr>
          <w:bCs/>
          <w:i w:val="0"/>
          <w:sz w:val="22"/>
          <w:szCs w:val="22"/>
        </w:rPr>
        <w:t xml:space="preserve">, mora pogoje za priznanje sposobnosti, kjer je to v razpisni dokumentaciji določeno, izpolnjevati tudi vsak od partnerjev v primeru skupne ponudbe, vsak izmed podizvajalcev, ki jih gospodarski subjekt v ponudbi navede ter </w:t>
      </w:r>
      <w:r w:rsidRPr="00131DA7">
        <w:rPr>
          <w:i w:val="0"/>
          <w:sz w:val="22"/>
          <w:szCs w:val="22"/>
        </w:rPr>
        <w:t>drugi subjekti, katerih zmogljivosti uporabi gospodarski subjekt glede izpolnjevanja pogojev v zvezi z ekonomskim in finančnim položajem ter tehnično in strokovno sposobnostjo (v skladu z 81. členom ZJN-3)</w:t>
      </w:r>
      <w:r w:rsidRPr="00131DA7">
        <w:rPr>
          <w:bCs/>
          <w:i w:val="0"/>
          <w:sz w:val="22"/>
          <w:szCs w:val="22"/>
        </w:rPr>
        <w:t xml:space="preserve">. </w:t>
      </w:r>
    </w:p>
    <w:p w14:paraId="304C4516" w14:textId="77777777" w:rsidR="0070459D" w:rsidRPr="00A93073" w:rsidRDefault="0070459D" w:rsidP="0070459D">
      <w:pPr>
        <w:overflowPunct w:val="0"/>
        <w:autoSpaceDE w:val="0"/>
        <w:autoSpaceDN w:val="0"/>
        <w:adjustRightInd w:val="0"/>
        <w:ind w:left="1080"/>
        <w:jc w:val="both"/>
        <w:textAlignment w:val="baseline"/>
        <w:rPr>
          <w:bCs/>
          <w:i w:val="0"/>
          <w:sz w:val="16"/>
          <w:szCs w:val="16"/>
        </w:rPr>
      </w:pPr>
    </w:p>
    <w:p w14:paraId="79033089" w14:textId="77777777" w:rsidR="0070459D" w:rsidRPr="00131DA7" w:rsidRDefault="0070459D" w:rsidP="0070459D">
      <w:pPr>
        <w:pStyle w:val="Telobesedila"/>
        <w:ind w:left="1080"/>
        <w:rPr>
          <w:rFonts w:ascii="Times New Roman" w:hAnsi="Times New Roman"/>
          <w:b w:val="0"/>
          <w:bCs/>
          <w:sz w:val="22"/>
          <w:szCs w:val="22"/>
        </w:rPr>
      </w:pPr>
      <w:r w:rsidRPr="00131DA7">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14:paraId="0A69E5EB" w14:textId="77777777" w:rsidR="001F30A0" w:rsidRPr="000A6C86" w:rsidRDefault="001F30A0" w:rsidP="0070459D">
      <w:pPr>
        <w:tabs>
          <w:tab w:val="left" w:pos="567"/>
          <w:tab w:val="left" w:pos="993"/>
        </w:tabs>
        <w:ind w:left="1080"/>
        <w:jc w:val="both"/>
        <w:rPr>
          <w:i w:val="0"/>
          <w:sz w:val="16"/>
          <w:szCs w:val="16"/>
        </w:rPr>
      </w:pPr>
    </w:p>
    <w:p w14:paraId="606AD075" w14:textId="77777777" w:rsidR="0070459D" w:rsidRPr="00A93073" w:rsidRDefault="0070459D" w:rsidP="0070459D">
      <w:pPr>
        <w:pStyle w:val="Telobesedila"/>
        <w:ind w:left="1080"/>
        <w:rPr>
          <w:rFonts w:ascii="Times New Roman" w:hAnsi="Times New Roman"/>
          <w:b w:val="0"/>
          <w:sz w:val="16"/>
          <w:szCs w:val="16"/>
        </w:rPr>
      </w:pPr>
    </w:p>
    <w:p w14:paraId="7CCC14CE" w14:textId="77777777" w:rsidR="00C70DCD" w:rsidRPr="00105B38" w:rsidRDefault="00C70DCD" w:rsidP="00C70DCD">
      <w:pPr>
        <w:ind w:left="1080"/>
        <w:rPr>
          <w:i w:val="0"/>
          <w:sz w:val="22"/>
          <w:szCs w:val="22"/>
        </w:rPr>
      </w:pPr>
      <w:r w:rsidRPr="00105B38">
        <w:rPr>
          <w:i w:val="0"/>
          <w:sz w:val="22"/>
          <w:szCs w:val="22"/>
        </w:rPr>
        <w:t>V skladu s šestim odstavkom 14. člena in 35. členom Zakona o integriteti in preprečevanju korupcije (Uradni list RS, št. 69/11 in 158/20) bo moral izbrani gospodarski subjekt, pred sklenitvijo pogodbe z naročnikom, zaradi zagotovitve transparentnosti posla in preprečitve korupcijskih tveganj, izročiti:</w:t>
      </w:r>
    </w:p>
    <w:p w14:paraId="3C473027" w14:textId="77777777" w:rsidR="00C70DCD" w:rsidRPr="00105B38" w:rsidRDefault="00C70DCD" w:rsidP="005A7E5A">
      <w:pPr>
        <w:pStyle w:val="Odstavekseznama"/>
        <w:numPr>
          <w:ilvl w:val="0"/>
          <w:numId w:val="21"/>
        </w:numPr>
        <w:rPr>
          <w:i w:val="0"/>
          <w:sz w:val="22"/>
          <w:szCs w:val="22"/>
        </w:rPr>
      </w:pPr>
      <w:r w:rsidRPr="00105B38">
        <w:rPr>
          <w:i w:val="0"/>
          <w:sz w:val="22"/>
          <w:szCs w:val="22"/>
        </w:rPr>
        <w:t>izjavo oziroma podatke o udeležbi fizičnih in pravnih oseb v lastništvu gospodarskega subjekta, vključno z udeležbo tihih družbenikov, ter gospodarskih subjektih, za katere se glede na določbe zakona, ki ureja gospodarske družbe šteje, da so povezane družbe z gospodarskim subjektom (za fizične osebe izjava vsebuje ime in priimek, naslov preb</w:t>
      </w:r>
      <w:r w:rsidR="00DB0142" w:rsidRPr="00105B38">
        <w:rPr>
          <w:i w:val="0"/>
          <w:sz w:val="22"/>
          <w:szCs w:val="22"/>
        </w:rPr>
        <w:t>ivališča in delež lastništva).</w:t>
      </w:r>
    </w:p>
    <w:p w14:paraId="120F11D3" w14:textId="77777777" w:rsidR="00C70DCD" w:rsidRPr="00105B38" w:rsidRDefault="00C70DCD" w:rsidP="00C70DCD">
      <w:pPr>
        <w:ind w:left="1080"/>
        <w:rPr>
          <w:i w:val="0"/>
          <w:sz w:val="16"/>
          <w:szCs w:val="16"/>
        </w:rPr>
      </w:pPr>
    </w:p>
    <w:p w14:paraId="672B9455" w14:textId="77777777" w:rsidR="00BD1D59" w:rsidRDefault="00C70DCD" w:rsidP="00C70DCD">
      <w:pPr>
        <w:pStyle w:val="Telobesedila"/>
        <w:ind w:left="1080"/>
        <w:rPr>
          <w:rFonts w:ascii="Times New Roman" w:hAnsi="Times New Roman"/>
          <w:b w:val="0"/>
          <w:sz w:val="22"/>
          <w:szCs w:val="22"/>
        </w:rPr>
      </w:pPr>
      <w:r w:rsidRPr="00105B38">
        <w:rPr>
          <w:rFonts w:ascii="Times New Roman" w:hAnsi="Times New Roman"/>
          <w:b w:val="0"/>
          <w:sz w:val="22"/>
          <w:szCs w:val="22"/>
        </w:rPr>
        <w:t>Če gospodarski subjekt predloži lažno izjavo oziroma poda neresnične podatke o navedenih dejstvih, ima to za posledico ničnost pogodbe.</w:t>
      </w:r>
    </w:p>
    <w:p w14:paraId="0DE66210" w14:textId="77777777" w:rsidR="00686662" w:rsidRPr="0070459D" w:rsidRDefault="00686662"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14:paraId="4EE828A1" w14:textId="77777777" w:rsidTr="00B42EA8">
        <w:tc>
          <w:tcPr>
            <w:tcW w:w="9213" w:type="dxa"/>
            <w:gridSpan w:val="2"/>
            <w:shd w:val="clear" w:color="auto" w:fill="F2F2F2" w:themeFill="background1" w:themeFillShade="F2"/>
          </w:tcPr>
          <w:p w14:paraId="5A4CC9D7" w14:textId="77777777" w:rsidR="00A22995" w:rsidRPr="007565C6" w:rsidRDefault="00D859BE" w:rsidP="00C7578A">
            <w:pPr>
              <w:jc w:val="both"/>
              <w:rPr>
                <w:b/>
                <w:sz w:val="22"/>
                <w:szCs w:val="22"/>
              </w:rPr>
            </w:pPr>
            <w:r w:rsidRPr="007565C6">
              <w:rPr>
                <w:b/>
                <w:sz w:val="22"/>
                <w:szCs w:val="22"/>
              </w:rPr>
              <w:t>RAZLOGI ZA IZKLJUČITEV</w:t>
            </w:r>
          </w:p>
        </w:tc>
      </w:tr>
      <w:tr w:rsidR="001C0ED6" w14:paraId="04D1D943" w14:textId="77777777" w:rsidTr="00EE738D">
        <w:tc>
          <w:tcPr>
            <w:tcW w:w="5244" w:type="dxa"/>
            <w:shd w:val="clear" w:color="auto" w:fill="F2F2F2" w:themeFill="background1" w:themeFillShade="F2"/>
            <w:vAlign w:val="center"/>
          </w:tcPr>
          <w:p w14:paraId="3B6B7511" w14:textId="77777777" w:rsidR="001C0ED6" w:rsidRDefault="001C0ED6" w:rsidP="001C0ED6">
            <w:pPr>
              <w:jc w:val="both"/>
              <w:rPr>
                <w:b/>
                <w:i w:val="0"/>
                <w:sz w:val="20"/>
              </w:rPr>
            </w:pPr>
            <w:r w:rsidRPr="00831D84">
              <w:rPr>
                <w:b/>
                <w:i w:val="0"/>
                <w:color w:val="000000" w:themeColor="text1"/>
                <w:sz w:val="20"/>
              </w:rPr>
              <w:t xml:space="preserve">1. </w:t>
            </w:r>
            <w:r w:rsidRPr="00831D84">
              <w:rPr>
                <w:b/>
                <w:i w:val="0"/>
                <w:iCs/>
                <w:color w:val="000000" w:themeColor="text1"/>
                <w:sz w:val="20"/>
              </w:rPr>
              <w:t>Naročnik bo iz sodelovanja v postopku javnega naročanja izključil</w:t>
            </w:r>
            <w:r w:rsidRPr="00EE738D">
              <w:rPr>
                <w:b/>
                <w:i w:val="0"/>
                <w:iCs/>
                <w:color w:val="000000" w:themeColor="text1"/>
                <w:sz w:val="20"/>
              </w:rPr>
              <w:t xml:space="preserve"> gospodarski subjekt, če bo pri preverjanju v skladu s 77., 79. in 80. členom ZJN-3 ugotovil ali je drugače seznanjen, da je bila gospodarskemu subjektu ali osebi, ki je članica upravnega, vodstvenega ali nadzornega organa tega gospodarskega subjekta ali ki ima pooblastila za njegovo zastopanje ali odločanje ali nadzor v njem, izrečena pravnomočna sodba, ki ima elemente kaznivih dejanj, </w:t>
            </w:r>
            <w:r w:rsidRPr="00EE738D">
              <w:rPr>
                <w:b/>
                <w:i w:val="0"/>
                <w:sz w:val="20"/>
              </w:rPr>
              <w:t>določenih v prvem odstavku 75. člena ZJN-3.</w:t>
            </w:r>
          </w:p>
          <w:p w14:paraId="2476D915" w14:textId="77777777" w:rsidR="006108B2" w:rsidRDefault="006108B2" w:rsidP="00686662">
            <w:pPr>
              <w:pStyle w:val="Default"/>
              <w:jc w:val="both"/>
              <w:rPr>
                <w:rFonts w:ascii="Times New Roman" w:hAnsi="Times New Roman" w:cs="Times New Roman"/>
                <w:sz w:val="20"/>
                <w:szCs w:val="20"/>
              </w:rPr>
            </w:pPr>
          </w:p>
          <w:p w14:paraId="7E72AE2D" w14:textId="77777777" w:rsidR="001C0ED6" w:rsidRPr="00831D84" w:rsidRDefault="001C0ED6" w:rsidP="00686662">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14:paraId="1090F35B" w14:textId="77777777" w:rsidR="001C0ED6" w:rsidRPr="00B53706" w:rsidRDefault="001C0ED6" w:rsidP="001C0ED6">
            <w:pPr>
              <w:jc w:val="both"/>
              <w:rPr>
                <w:i w:val="0"/>
                <w:sz w:val="20"/>
              </w:rPr>
            </w:pPr>
            <w:r w:rsidRPr="00B53706">
              <w:rPr>
                <w:i w:val="0"/>
                <w:sz w:val="20"/>
              </w:rPr>
              <w:t>DOKAZILO:</w:t>
            </w:r>
          </w:p>
          <w:p w14:paraId="23D4990A" w14:textId="77777777" w:rsidR="001C0ED6" w:rsidRPr="00B53706" w:rsidRDefault="001C0ED6" w:rsidP="001C0ED6">
            <w:pPr>
              <w:tabs>
                <w:tab w:val="left" w:pos="1128"/>
              </w:tabs>
              <w:jc w:val="both"/>
              <w:rPr>
                <w:i w:val="0"/>
                <w:sz w:val="18"/>
                <w:szCs w:val="18"/>
              </w:rPr>
            </w:pPr>
            <w:r w:rsidRPr="00B53706">
              <w:rPr>
                <w:i w:val="0"/>
                <w:sz w:val="18"/>
                <w:szCs w:val="18"/>
              </w:rPr>
              <w:t>Izpolnjen ESPD obrazec; ter:</w:t>
            </w:r>
          </w:p>
          <w:p w14:paraId="2DFFEA34" w14:textId="77777777" w:rsidR="001C0ED6" w:rsidRPr="00B53706" w:rsidRDefault="001C0ED6" w:rsidP="005A7E5A">
            <w:pPr>
              <w:pStyle w:val="Odstavekseznama"/>
              <w:numPr>
                <w:ilvl w:val="0"/>
                <w:numId w:val="19"/>
              </w:numPr>
              <w:tabs>
                <w:tab w:val="left" w:pos="1128"/>
              </w:tabs>
              <w:jc w:val="both"/>
              <w:rPr>
                <w:i w:val="0"/>
                <w:sz w:val="18"/>
                <w:szCs w:val="18"/>
              </w:rPr>
            </w:pPr>
            <w:r w:rsidRPr="00B53706">
              <w:rPr>
                <w:i w:val="0"/>
                <w:sz w:val="18"/>
                <w:szCs w:val="18"/>
              </w:rPr>
              <w:t>pooblastilo pravne osebe za vse gospodarske subjekte v ponudbi (priloga 3); in</w:t>
            </w:r>
          </w:p>
          <w:p w14:paraId="4DC89100" w14:textId="77777777" w:rsidR="001C0ED6" w:rsidRPr="00B53706" w:rsidRDefault="001C0ED6" w:rsidP="005A7E5A">
            <w:pPr>
              <w:pStyle w:val="Odstavekseznama"/>
              <w:numPr>
                <w:ilvl w:val="0"/>
                <w:numId w:val="19"/>
              </w:numPr>
              <w:tabs>
                <w:tab w:val="left" w:pos="1128"/>
              </w:tabs>
              <w:jc w:val="both"/>
              <w:rPr>
                <w:i w:val="0"/>
                <w:sz w:val="18"/>
                <w:szCs w:val="18"/>
              </w:rPr>
            </w:pPr>
            <w:r w:rsidRPr="00B53706">
              <w:rPr>
                <w:i w:val="0"/>
                <w:sz w:val="18"/>
                <w:szCs w:val="18"/>
              </w:rPr>
              <w:t>pooblastilo fizične osebe, ki je član/članica upravnega ali vodstvenega ali nadzornega organa oziroma pooblaščenca za zastopanje ali odločanje ali nadzor, za vse gospodarske subjekte v ponudbi  (priloga 4).</w:t>
            </w:r>
          </w:p>
          <w:p w14:paraId="226F8B1D" w14:textId="77777777" w:rsidR="001C0ED6" w:rsidRPr="00B53706" w:rsidRDefault="001C0ED6" w:rsidP="001C0ED6">
            <w:pPr>
              <w:tabs>
                <w:tab w:val="left" w:pos="1128"/>
              </w:tabs>
              <w:jc w:val="both"/>
              <w:rPr>
                <w:i w:val="0"/>
                <w:sz w:val="18"/>
                <w:szCs w:val="18"/>
              </w:rPr>
            </w:pPr>
          </w:p>
          <w:p w14:paraId="2C389068" w14:textId="77777777" w:rsidR="001C0ED6" w:rsidRPr="00B53706" w:rsidRDefault="001C0ED6" w:rsidP="00686662">
            <w:pPr>
              <w:tabs>
                <w:tab w:val="left" w:pos="1128"/>
              </w:tabs>
              <w:jc w:val="both"/>
              <w:rPr>
                <w:i w:val="0"/>
                <w:iCs/>
                <w:sz w:val="18"/>
                <w:szCs w:val="18"/>
              </w:rPr>
            </w:pPr>
            <w:r w:rsidRPr="00B53706">
              <w:rPr>
                <w:i w:val="0"/>
                <w:iCs/>
                <w:sz w:val="18"/>
                <w:szCs w:val="18"/>
              </w:rPr>
              <w:t>V primeru, da gospodarski subjekt dokazilo o neobstoju razloga za izključitev predloži sam, mora le-to odražati dejansko stanje.</w:t>
            </w:r>
          </w:p>
          <w:p w14:paraId="1108BA74" w14:textId="77777777" w:rsidR="00A460E4" w:rsidRPr="00B53706" w:rsidRDefault="00A460E4" w:rsidP="00686662">
            <w:pPr>
              <w:tabs>
                <w:tab w:val="left" w:pos="1128"/>
              </w:tabs>
              <w:jc w:val="both"/>
              <w:rPr>
                <w:i w:val="0"/>
                <w:iCs/>
                <w:sz w:val="18"/>
                <w:szCs w:val="18"/>
              </w:rPr>
            </w:pPr>
          </w:p>
          <w:p w14:paraId="16E5B15C" w14:textId="77777777" w:rsidR="00A460E4" w:rsidRPr="00B53706" w:rsidRDefault="00A460E4" w:rsidP="00686662">
            <w:pPr>
              <w:tabs>
                <w:tab w:val="left" w:pos="1128"/>
              </w:tabs>
              <w:jc w:val="both"/>
              <w:rPr>
                <w:i w:val="0"/>
                <w:sz w:val="20"/>
              </w:rPr>
            </w:pPr>
            <w:r w:rsidRPr="00B53706">
              <w:rPr>
                <w:i w:val="0"/>
                <w:sz w:val="18"/>
                <w:szCs w:val="18"/>
              </w:rPr>
              <w:t>Naročnik bo izpolnjevanje pogoja preveril v uradni evidenci.</w:t>
            </w:r>
          </w:p>
        </w:tc>
      </w:tr>
      <w:tr w:rsidR="001C0ED6" w14:paraId="104AB3F0" w14:textId="77777777" w:rsidTr="0000356F">
        <w:tc>
          <w:tcPr>
            <w:tcW w:w="5244" w:type="dxa"/>
            <w:shd w:val="clear" w:color="auto" w:fill="F2F2F2" w:themeFill="background1" w:themeFillShade="F2"/>
            <w:vAlign w:val="center"/>
          </w:tcPr>
          <w:p w14:paraId="018893B8" w14:textId="77777777" w:rsidR="001C0ED6" w:rsidRDefault="001C0ED6" w:rsidP="001C0ED6">
            <w:pPr>
              <w:jc w:val="both"/>
              <w:rPr>
                <w:b/>
                <w:i w:val="0"/>
                <w:iCs/>
                <w:color w:val="000000" w:themeColor="text1"/>
                <w:sz w:val="20"/>
              </w:rPr>
            </w:pPr>
            <w:r w:rsidRPr="007565C6">
              <w:rPr>
                <w:b/>
                <w:i w:val="0"/>
                <w:color w:val="000000" w:themeColor="text1"/>
                <w:sz w:val="20"/>
              </w:rPr>
              <w:t xml:space="preserve">2. </w:t>
            </w:r>
            <w:r w:rsidRPr="007565C6">
              <w:rPr>
                <w:b/>
                <w:i w:val="0"/>
                <w:iCs/>
                <w:color w:val="000000" w:themeColor="text1"/>
                <w:sz w:val="20"/>
              </w:rPr>
              <w:t xml:space="preserve">Naročnik bo iz sodelovanja v postopku javnega naročanja izključil </w:t>
            </w:r>
            <w:r>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Pr>
                <w:b/>
                <w:i w:val="0"/>
                <w:iCs/>
                <w:color w:val="000000" w:themeColor="text1"/>
                <w:sz w:val="20"/>
              </w:rPr>
              <w:t>gospodarski subjekt</w:t>
            </w:r>
            <w:r w:rsidRPr="007565C6">
              <w:rPr>
                <w:b/>
                <w:i w:val="0"/>
                <w:iCs/>
                <w:color w:val="000000" w:themeColor="text1"/>
                <w:sz w:val="20"/>
              </w:rPr>
              <w:t xml:space="preserve"> ne izpolnjuje obveznih dajatev in drugih denarnih nedavčnih obveznosti v skladu z zakonom, ki ureja finančno upravo, ki jih pobira davčni organ v skladu s predpisi države, v kateri ima sedež, ali predpisi države naročnika, če vrednost teh neplačanih zapadlih obveznosti na dan oddaje</w:t>
            </w:r>
            <w:r>
              <w:rPr>
                <w:b/>
                <w:i w:val="0"/>
                <w:iCs/>
                <w:color w:val="000000" w:themeColor="text1"/>
                <w:sz w:val="20"/>
              </w:rPr>
              <w:t xml:space="preserve"> ponudbe</w:t>
            </w:r>
            <w:r w:rsidRPr="007565C6">
              <w:rPr>
                <w:b/>
                <w:i w:val="0"/>
                <w:iCs/>
                <w:color w:val="000000" w:themeColor="text1"/>
                <w:sz w:val="20"/>
              </w:rPr>
              <w:t xml:space="preserve"> znaša 50 eurov ali več. Šteje se, da </w:t>
            </w:r>
            <w:r>
              <w:rPr>
                <w:b/>
                <w:i w:val="0"/>
                <w:iCs/>
                <w:color w:val="000000" w:themeColor="text1"/>
                <w:sz w:val="20"/>
              </w:rPr>
              <w:t>gospodarski subjekt</w:t>
            </w:r>
            <w:r w:rsidRPr="007565C6">
              <w:rPr>
                <w:b/>
                <w:i w:val="0"/>
                <w:iCs/>
                <w:color w:val="000000" w:themeColor="text1"/>
                <w:sz w:val="20"/>
              </w:rPr>
              <w:t xml:space="preserve"> ne izpolnjuje obveznosti iz prejšnjega stavka tudi, če na dan oddaje </w:t>
            </w:r>
            <w:r>
              <w:rPr>
                <w:b/>
                <w:i w:val="0"/>
                <w:iCs/>
                <w:color w:val="000000" w:themeColor="text1"/>
                <w:sz w:val="20"/>
              </w:rPr>
              <w:t>ponudbe</w:t>
            </w:r>
            <w:r w:rsidRPr="007565C6">
              <w:rPr>
                <w:b/>
                <w:i w:val="0"/>
                <w:iCs/>
                <w:color w:val="000000" w:themeColor="text1"/>
                <w:sz w:val="20"/>
              </w:rPr>
              <w:t xml:space="preserve"> ni imel predloženih vseh obračunov davčnih odtegljajev za dohodke iz delovnega razmerja za obdobje zadnjih petih let do dne oddaje </w:t>
            </w:r>
            <w:r>
              <w:rPr>
                <w:b/>
                <w:i w:val="0"/>
                <w:iCs/>
                <w:color w:val="000000" w:themeColor="text1"/>
                <w:sz w:val="20"/>
              </w:rPr>
              <w:t>ponudbe</w:t>
            </w:r>
            <w:r w:rsidRPr="007565C6">
              <w:rPr>
                <w:b/>
                <w:i w:val="0"/>
                <w:iCs/>
                <w:color w:val="000000" w:themeColor="text1"/>
                <w:sz w:val="20"/>
              </w:rPr>
              <w:t>.</w:t>
            </w:r>
          </w:p>
          <w:p w14:paraId="6F97AC0B" w14:textId="6E5250A9" w:rsidR="001C0ED6" w:rsidRDefault="001C0ED6" w:rsidP="001C0ED6">
            <w:pPr>
              <w:jc w:val="both"/>
              <w:rPr>
                <w:b/>
                <w:i w:val="0"/>
                <w:iCs/>
                <w:color w:val="000000" w:themeColor="text1"/>
                <w:sz w:val="20"/>
              </w:rPr>
            </w:pPr>
          </w:p>
          <w:p w14:paraId="28B016AA" w14:textId="77777777" w:rsidR="006108B2" w:rsidRDefault="006108B2" w:rsidP="00686662">
            <w:pPr>
              <w:pStyle w:val="Default"/>
              <w:jc w:val="both"/>
              <w:rPr>
                <w:rFonts w:ascii="Times New Roman" w:hAnsi="Times New Roman" w:cs="Times New Roman"/>
                <w:sz w:val="20"/>
                <w:szCs w:val="20"/>
              </w:rPr>
            </w:pPr>
          </w:p>
          <w:p w14:paraId="06622FBC" w14:textId="77777777" w:rsidR="001C0ED6" w:rsidRPr="007565C6" w:rsidRDefault="001C0ED6" w:rsidP="00686662">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14:paraId="7FCDE6B5" w14:textId="77777777" w:rsidR="001C0ED6" w:rsidRPr="00C378D9" w:rsidRDefault="001C0ED6" w:rsidP="001C0ED6">
            <w:pPr>
              <w:jc w:val="both"/>
              <w:rPr>
                <w:i w:val="0"/>
                <w:sz w:val="20"/>
              </w:rPr>
            </w:pPr>
            <w:r w:rsidRPr="00C378D9">
              <w:rPr>
                <w:i w:val="0"/>
                <w:sz w:val="20"/>
              </w:rPr>
              <w:t>DOKAZILO:</w:t>
            </w:r>
          </w:p>
          <w:p w14:paraId="19189C6D" w14:textId="77777777" w:rsidR="001C0ED6" w:rsidRPr="00B70B7E" w:rsidRDefault="001C0ED6" w:rsidP="001C0ED6">
            <w:pPr>
              <w:jc w:val="both"/>
              <w:rPr>
                <w:i w:val="0"/>
                <w:sz w:val="20"/>
              </w:rPr>
            </w:pPr>
            <w:r w:rsidRPr="00B70B7E">
              <w:rPr>
                <w:i w:val="0"/>
                <w:sz w:val="20"/>
              </w:rPr>
              <w:t>Izpolnjen ESPD obrazec.</w:t>
            </w:r>
          </w:p>
          <w:p w14:paraId="6035C003" w14:textId="77777777" w:rsidR="001C0ED6" w:rsidRPr="00B70B7E" w:rsidRDefault="001C0ED6" w:rsidP="001C0ED6">
            <w:pPr>
              <w:jc w:val="both"/>
              <w:rPr>
                <w:i w:val="0"/>
                <w:sz w:val="20"/>
              </w:rPr>
            </w:pPr>
          </w:p>
          <w:p w14:paraId="091418B2"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630423D4" w14:textId="77777777" w:rsidR="001C0ED6" w:rsidRPr="00B70B7E" w:rsidRDefault="001C0ED6" w:rsidP="001C0ED6">
            <w:pPr>
              <w:jc w:val="both"/>
              <w:rPr>
                <w:i w:val="0"/>
                <w:sz w:val="20"/>
              </w:rPr>
            </w:pPr>
          </w:p>
          <w:p w14:paraId="30DF5A94" w14:textId="77777777" w:rsidR="001C0ED6" w:rsidRPr="00077534" w:rsidRDefault="001C0ED6" w:rsidP="001C0ED6">
            <w:pPr>
              <w:pStyle w:val="Default"/>
              <w:jc w:val="both"/>
              <w:rPr>
                <w:rFonts w:ascii="Times New Roman" w:hAnsi="Times New Roman" w:cs="Times New Roman"/>
                <w:sz w:val="20"/>
                <w:szCs w:val="20"/>
              </w:rPr>
            </w:pPr>
          </w:p>
          <w:p w14:paraId="03A29C16" w14:textId="77777777" w:rsidR="001C0ED6" w:rsidRPr="00676FD1" w:rsidRDefault="001C0ED6" w:rsidP="001C0ED6">
            <w:pPr>
              <w:pStyle w:val="Default"/>
              <w:jc w:val="both"/>
              <w:rPr>
                <w:rFonts w:ascii="Times New Roman" w:hAnsi="Times New Roman" w:cs="Times New Roman"/>
                <w:sz w:val="20"/>
                <w:szCs w:val="20"/>
              </w:rPr>
            </w:pPr>
          </w:p>
        </w:tc>
      </w:tr>
      <w:tr w:rsidR="001C0ED6" w14:paraId="7C936FDC" w14:textId="77777777" w:rsidTr="0000356F">
        <w:tc>
          <w:tcPr>
            <w:tcW w:w="5244" w:type="dxa"/>
            <w:shd w:val="clear" w:color="auto" w:fill="F2F2F2" w:themeFill="background1" w:themeFillShade="F2"/>
            <w:vAlign w:val="center"/>
          </w:tcPr>
          <w:p w14:paraId="0550FBED" w14:textId="77777777" w:rsidR="00247547" w:rsidRDefault="00247547" w:rsidP="00247547">
            <w:pPr>
              <w:jc w:val="both"/>
              <w:rPr>
                <w:b/>
                <w:i w:val="0"/>
                <w:color w:val="000000" w:themeColor="text1"/>
                <w:sz w:val="20"/>
              </w:rPr>
            </w:pPr>
            <w:r>
              <w:rPr>
                <w:b/>
                <w:i w:val="0"/>
                <w:color w:val="000000" w:themeColor="text1"/>
                <w:sz w:val="20"/>
              </w:rPr>
              <w:t xml:space="preserve"> 3. </w:t>
            </w:r>
            <w:r>
              <w:rPr>
                <w:rFonts w:cs="Arial"/>
                <w:b/>
                <w:i w:val="0"/>
                <w:iCs/>
                <w:color w:val="000000" w:themeColor="text1"/>
                <w:sz w:val="20"/>
              </w:rPr>
              <w:t>Naročnik bo iz postopka javnega naročanja izključil gospodarski subjekt, če je ta na dan, ko poteče rok za oddajo ponudbe, izločen iz postopkov oddaje javnih naročil zaradi uvrstitve v evidenco gospodarskih subjektov z izrečenimi stranskimi sankcijami izločitve iz postopkov javnega naročanja.</w:t>
            </w:r>
            <w:r>
              <w:rPr>
                <w:b/>
                <w:i w:val="0"/>
                <w:color w:val="000000" w:themeColor="text1"/>
                <w:sz w:val="20"/>
              </w:rPr>
              <w:t xml:space="preserve"> </w:t>
            </w:r>
          </w:p>
          <w:p w14:paraId="0EDD63BB" w14:textId="77777777" w:rsidR="00247547" w:rsidRDefault="00247547" w:rsidP="00247547">
            <w:pPr>
              <w:jc w:val="both"/>
              <w:rPr>
                <w:i w:val="0"/>
                <w:sz w:val="20"/>
              </w:rPr>
            </w:pPr>
            <w:r>
              <w:rPr>
                <w:i w:val="0"/>
                <w:sz w:val="20"/>
              </w:rPr>
              <w:t xml:space="preserve">V primeru skupne ponudbe mora pogoj izpolniti vsak izmed partnerjev in vsi v ponudbi nominirani podizvajalci, ter drugi </w:t>
            </w:r>
            <w:r>
              <w:rPr>
                <w:i w:val="0"/>
                <w:sz w:val="20"/>
              </w:rPr>
              <w:lastRenderedPageBreak/>
              <w:t>subjekti, katerih zmogljivosti uporabi gospodarski subjekt glede izpolnjevanja pogojev v zvezi z ekonomskim in finančnim položajem ter tehnično in strokovno sposobnostjo (v skladu z 81. členom ZJN-3).</w:t>
            </w:r>
          </w:p>
          <w:p w14:paraId="34A983BD" w14:textId="137560BF" w:rsidR="001C0ED6" w:rsidRPr="00247547" w:rsidRDefault="001C0ED6" w:rsidP="00686662">
            <w:pPr>
              <w:jc w:val="both"/>
              <w:rPr>
                <w:b/>
                <w:i w:val="0"/>
                <w:color w:val="000000" w:themeColor="text1"/>
                <w:sz w:val="20"/>
              </w:rPr>
            </w:pPr>
          </w:p>
        </w:tc>
        <w:tc>
          <w:tcPr>
            <w:tcW w:w="3969" w:type="dxa"/>
            <w:vAlign w:val="center"/>
          </w:tcPr>
          <w:p w14:paraId="662FBBDB" w14:textId="77777777" w:rsidR="001C0ED6" w:rsidRPr="00B92051" w:rsidRDefault="001C0ED6" w:rsidP="001C0ED6">
            <w:pPr>
              <w:rPr>
                <w:i w:val="0"/>
                <w:sz w:val="20"/>
              </w:rPr>
            </w:pPr>
            <w:r w:rsidRPr="00B92051">
              <w:rPr>
                <w:i w:val="0"/>
                <w:sz w:val="20"/>
              </w:rPr>
              <w:lastRenderedPageBreak/>
              <w:t>DOKAZILO:</w:t>
            </w:r>
          </w:p>
          <w:p w14:paraId="5046A45D" w14:textId="77777777" w:rsidR="001C0ED6" w:rsidRPr="00B70B7E" w:rsidRDefault="001C0ED6" w:rsidP="001C0ED6">
            <w:pPr>
              <w:jc w:val="both"/>
              <w:rPr>
                <w:i w:val="0"/>
                <w:sz w:val="20"/>
              </w:rPr>
            </w:pPr>
            <w:r w:rsidRPr="00B70B7E">
              <w:rPr>
                <w:i w:val="0"/>
                <w:sz w:val="20"/>
              </w:rPr>
              <w:t>Izpolnjen ESPD obrazec.</w:t>
            </w:r>
          </w:p>
          <w:p w14:paraId="411C5B87" w14:textId="77777777" w:rsidR="001C0ED6" w:rsidRPr="00B70B7E" w:rsidRDefault="001C0ED6" w:rsidP="001C0ED6">
            <w:pPr>
              <w:jc w:val="both"/>
              <w:rPr>
                <w:i w:val="0"/>
                <w:sz w:val="20"/>
              </w:rPr>
            </w:pPr>
          </w:p>
          <w:p w14:paraId="77F0186A"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50E59A8F" w14:textId="77777777" w:rsidR="001C0ED6" w:rsidRPr="00B70B7E" w:rsidRDefault="001C0ED6" w:rsidP="001C0ED6">
            <w:pPr>
              <w:jc w:val="both"/>
              <w:rPr>
                <w:i w:val="0"/>
                <w:sz w:val="20"/>
              </w:rPr>
            </w:pPr>
          </w:p>
          <w:p w14:paraId="13674A20" w14:textId="77777777" w:rsidR="001C0ED6" w:rsidRPr="00676FD1" w:rsidRDefault="001C0ED6" w:rsidP="001C0ED6">
            <w:pPr>
              <w:pStyle w:val="Default"/>
              <w:rPr>
                <w:rFonts w:ascii="Times New Roman" w:hAnsi="Times New Roman" w:cs="Times New Roman"/>
                <w:sz w:val="20"/>
                <w:szCs w:val="20"/>
              </w:rPr>
            </w:pPr>
          </w:p>
        </w:tc>
      </w:tr>
      <w:tr w:rsidR="001C0ED6" w14:paraId="371F044A" w14:textId="77777777" w:rsidTr="007565C6">
        <w:tc>
          <w:tcPr>
            <w:tcW w:w="5244" w:type="dxa"/>
            <w:shd w:val="clear" w:color="auto" w:fill="F2F2F2" w:themeFill="background1" w:themeFillShade="F2"/>
            <w:vAlign w:val="center"/>
          </w:tcPr>
          <w:p w14:paraId="3F373AA4" w14:textId="77777777" w:rsidR="001C0ED6" w:rsidRDefault="001C0ED6" w:rsidP="001C0ED6">
            <w:pPr>
              <w:jc w:val="both"/>
              <w:rPr>
                <w:b/>
                <w:bCs/>
                <w:i w:val="0"/>
                <w:iCs/>
                <w:color w:val="000000"/>
                <w:sz w:val="20"/>
              </w:rPr>
            </w:pPr>
            <w:r w:rsidRPr="00E53C10">
              <w:rPr>
                <w:rFonts w:cs="Arial"/>
                <w:b/>
                <w:i w:val="0"/>
                <w:iCs/>
                <w:color w:val="000000" w:themeColor="text1"/>
                <w:sz w:val="20"/>
              </w:rPr>
              <w:t xml:space="preserve">4. </w:t>
            </w:r>
            <w:r w:rsidRPr="00D769A2">
              <w:rPr>
                <w:b/>
                <w:bCs/>
                <w:i w:val="0"/>
                <w:iCs/>
                <w:color w:val="000000"/>
                <w:sz w:val="20"/>
              </w:rPr>
              <w:t xml:space="preserve">Naročnik bo iz postopka javnega naročanja izključil gospodarski subjekt, če je v zadnjih treh letih pred potekom roka za oddajo </w:t>
            </w:r>
            <w:r w:rsidRPr="00AA5DB6">
              <w:rPr>
                <w:b/>
                <w:bCs/>
                <w:i w:val="0"/>
                <w:iCs/>
                <w:color w:val="000000"/>
                <w:sz w:val="20"/>
              </w:rPr>
              <w:t>ponudb</w:t>
            </w:r>
            <w:r w:rsidRPr="00D769A2">
              <w:rPr>
                <w:b/>
                <w:bCs/>
                <w:i w:val="0"/>
                <w:iCs/>
                <w:color w:val="000000"/>
                <w:sz w:val="20"/>
              </w:rPr>
              <w:t xml:space="preserve">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44D178D3" w14:textId="16C813CE" w:rsidR="001C0ED6" w:rsidRPr="008A5EC2" w:rsidRDefault="001C0ED6" w:rsidP="001C0ED6">
            <w:pPr>
              <w:jc w:val="both"/>
              <w:rPr>
                <w:b/>
                <w:bCs/>
                <w:i w:val="0"/>
                <w:sz w:val="20"/>
              </w:rPr>
            </w:pPr>
            <w:r w:rsidRPr="00502857">
              <w:rPr>
                <w:b/>
                <w:bCs/>
                <w:i w:val="0"/>
                <w:sz w:val="20"/>
              </w:rPr>
              <w:t xml:space="preserve">Naročnik bo pri presoji obstoja razloga za izključitev upošteval sklep Ustavnega sodišča Republike Slovenije, številka </w:t>
            </w:r>
            <w:r w:rsidR="00CA5173">
              <w:rPr>
                <w:b/>
                <w:bCs/>
                <w:i w:val="0"/>
                <w:sz w:val="20"/>
              </w:rPr>
              <w:t>U-I-180/19-23 z dne 5.5. 2022.</w:t>
            </w:r>
          </w:p>
          <w:p w14:paraId="331508ED" w14:textId="77777777" w:rsidR="001C0ED6" w:rsidRPr="004D7850" w:rsidRDefault="001C0ED6" w:rsidP="00686662">
            <w:pPr>
              <w:jc w:val="both"/>
              <w:rPr>
                <w:b/>
                <w:i w:val="0"/>
                <w:color w:val="000000" w:themeColor="text1"/>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49043082" w14:textId="77777777" w:rsidR="001C0ED6" w:rsidRPr="00B92051" w:rsidRDefault="001C0ED6" w:rsidP="001C0ED6">
            <w:pPr>
              <w:jc w:val="both"/>
              <w:rPr>
                <w:i w:val="0"/>
                <w:sz w:val="20"/>
              </w:rPr>
            </w:pPr>
            <w:r w:rsidRPr="00B92051">
              <w:rPr>
                <w:i w:val="0"/>
                <w:sz w:val="20"/>
              </w:rPr>
              <w:t>DOKAZILO:</w:t>
            </w:r>
          </w:p>
          <w:p w14:paraId="40C5BED9" w14:textId="77777777" w:rsidR="001C0ED6" w:rsidRPr="00B70B7E" w:rsidRDefault="001C0ED6" w:rsidP="001C0ED6">
            <w:pPr>
              <w:jc w:val="both"/>
              <w:rPr>
                <w:i w:val="0"/>
                <w:sz w:val="20"/>
              </w:rPr>
            </w:pPr>
            <w:r w:rsidRPr="00B70B7E">
              <w:rPr>
                <w:i w:val="0"/>
                <w:sz w:val="20"/>
              </w:rPr>
              <w:t>Izpolnjen ESPD obrazec.</w:t>
            </w:r>
          </w:p>
          <w:p w14:paraId="7D375994" w14:textId="77777777" w:rsidR="001C0ED6" w:rsidRPr="00B70B7E" w:rsidRDefault="001C0ED6" w:rsidP="001C0ED6">
            <w:pPr>
              <w:jc w:val="both"/>
              <w:rPr>
                <w:i w:val="0"/>
                <w:sz w:val="20"/>
              </w:rPr>
            </w:pPr>
          </w:p>
          <w:p w14:paraId="4F747F4C"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43445C41" w14:textId="77777777" w:rsidR="001C0ED6" w:rsidRPr="00B70B7E" w:rsidRDefault="001C0ED6" w:rsidP="001C0ED6">
            <w:pPr>
              <w:jc w:val="both"/>
              <w:rPr>
                <w:i w:val="0"/>
                <w:sz w:val="20"/>
              </w:rPr>
            </w:pPr>
          </w:p>
          <w:p w14:paraId="3093F4B1" w14:textId="77777777" w:rsidR="001C0ED6" w:rsidRPr="0000356F" w:rsidRDefault="001C0ED6" w:rsidP="001C0ED6">
            <w:pPr>
              <w:jc w:val="both"/>
              <w:rPr>
                <w:i w:val="0"/>
                <w:sz w:val="20"/>
              </w:rPr>
            </w:pPr>
          </w:p>
        </w:tc>
      </w:tr>
      <w:tr w:rsidR="00EA1DA8" w:rsidRPr="007565C6" w14:paraId="2AA634EC" w14:textId="77777777" w:rsidTr="009742DF">
        <w:tc>
          <w:tcPr>
            <w:tcW w:w="9213" w:type="dxa"/>
            <w:gridSpan w:val="2"/>
            <w:shd w:val="clear" w:color="auto" w:fill="F2F2F2" w:themeFill="background1" w:themeFillShade="F2"/>
          </w:tcPr>
          <w:p w14:paraId="3BF46A7E" w14:textId="77777777" w:rsidR="00A460E4" w:rsidRPr="00502857" w:rsidRDefault="00EA1DA8" w:rsidP="006108B2">
            <w:pPr>
              <w:pStyle w:val="Default"/>
              <w:jc w:val="both"/>
              <w:rPr>
                <w:rFonts w:ascii="Times New Roman" w:hAnsi="Times New Roman" w:cs="Times New Roman"/>
                <w:i/>
                <w:sz w:val="22"/>
                <w:szCs w:val="22"/>
              </w:rPr>
            </w:pPr>
            <w:r w:rsidRPr="00502857">
              <w:rPr>
                <w:rFonts w:ascii="Times New Roman" w:hAnsi="Times New Roman" w:cs="Times New Roman"/>
                <w:b/>
                <w:i/>
                <w:sz w:val="22"/>
                <w:szCs w:val="22"/>
              </w:rPr>
              <w:t>POGOJI ZA SODELOVANJE</w:t>
            </w:r>
          </w:p>
        </w:tc>
      </w:tr>
      <w:tr w:rsidR="001C0ED6" w14:paraId="41488AA9" w14:textId="77777777" w:rsidTr="0070459D">
        <w:tc>
          <w:tcPr>
            <w:tcW w:w="5244" w:type="dxa"/>
            <w:shd w:val="clear" w:color="auto" w:fill="F2F2F2" w:themeFill="background1" w:themeFillShade="F2"/>
            <w:vAlign w:val="center"/>
          </w:tcPr>
          <w:p w14:paraId="454910B5" w14:textId="77777777" w:rsidR="001C0ED6" w:rsidRPr="0070459D" w:rsidRDefault="001C0ED6" w:rsidP="001C0ED6">
            <w:pPr>
              <w:pStyle w:val="Default"/>
              <w:rPr>
                <w:rFonts w:ascii="Times New Roman" w:hAnsi="Times New Roman" w:cs="Times New Roman"/>
                <w:b/>
                <w:sz w:val="20"/>
                <w:szCs w:val="20"/>
              </w:rPr>
            </w:pPr>
            <w:r w:rsidRPr="0070459D">
              <w:rPr>
                <w:rFonts w:ascii="Times New Roman" w:hAnsi="Times New Roman" w:cs="Times New Roman"/>
                <w:b/>
                <w:sz w:val="20"/>
                <w:szCs w:val="20"/>
              </w:rPr>
              <w:t>1. Gospodarski subjekt mora biti registriran za dejavnost, ki je predmet javnega naročila.</w:t>
            </w:r>
          </w:p>
        </w:tc>
        <w:tc>
          <w:tcPr>
            <w:tcW w:w="3969" w:type="dxa"/>
            <w:vAlign w:val="center"/>
          </w:tcPr>
          <w:p w14:paraId="1F12DAD4" w14:textId="77777777" w:rsidR="001C0ED6" w:rsidRPr="008D2D2A" w:rsidRDefault="001C0ED6" w:rsidP="001C0ED6">
            <w:pPr>
              <w:pStyle w:val="Default"/>
              <w:jc w:val="both"/>
              <w:rPr>
                <w:rFonts w:ascii="Times New Roman" w:hAnsi="Times New Roman" w:cs="Times New Roman"/>
                <w:sz w:val="20"/>
                <w:szCs w:val="20"/>
              </w:rPr>
            </w:pPr>
            <w:r w:rsidRPr="008D2D2A">
              <w:rPr>
                <w:rFonts w:ascii="Times New Roman" w:hAnsi="Times New Roman" w:cs="Times New Roman"/>
                <w:sz w:val="20"/>
                <w:szCs w:val="20"/>
              </w:rPr>
              <w:t>DOKAZILO:</w:t>
            </w:r>
          </w:p>
          <w:p w14:paraId="3161C026" w14:textId="77777777" w:rsidR="001C0ED6" w:rsidRPr="003A4777" w:rsidRDefault="001C0ED6" w:rsidP="001C0ED6">
            <w:pPr>
              <w:jc w:val="both"/>
              <w:rPr>
                <w:i w:val="0"/>
                <w:sz w:val="18"/>
                <w:szCs w:val="18"/>
              </w:rPr>
            </w:pPr>
            <w:r w:rsidRPr="003A4777">
              <w:rPr>
                <w:i w:val="0"/>
                <w:sz w:val="18"/>
                <w:szCs w:val="18"/>
              </w:rPr>
              <w:t>Izpolnjen ESPD obrazec.</w:t>
            </w:r>
          </w:p>
          <w:p w14:paraId="0E153013" w14:textId="77777777" w:rsidR="001C0ED6" w:rsidRPr="003A4777" w:rsidRDefault="001C0ED6" w:rsidP="001C0ED6">
            <w:pPr>
              <w:jc w:val="both"/>
              <w:rPr>
                <w:i w:val="0"/>
                <w:sz w:val="18"/>
                <w:szCs w:val="18"/>
              </w:rPr>
            </w:pPr>
          </w:p>
          <w:p w14:paraId="5DE1FA34" w14:textId="77777777" w:rsidR="001C0ED6" w:rsidRPr="00676FD1" w:rsidRDefault="001C0ED6" w:rsidP="00686662">
            <w:pPr>
              <w:jc w:val="both"/>
              <w:rPr>
                <w:sz w:val="20"/>
              </w:rPr>
            </w:pPr>
            <w:r w:rsidRPr="00FA7FF0">
              <w:rPr>
                <w:i w:val="0"/>
                <w:sz w:val="18"/>
                <w:szCs w:val="18"/>
              </w:rPr>
              <w:t>Naročnik bo izpolnjevanje pogoja preveril v uradni evidenci. V kolikor naročnik podatkov ne bo mogel pridobiti iz uradnih evidenc, bo gospodarski subjekt pozval k predložitvi ustreznih dokazil, s katerimi bo gospodarski subjekt izkazal izpolnjevanje pogoja.</w:t>
            </w:r>
          </w:p>
        </w:tc>
      </w:tr>
      <w:tr w:rsidR="00A460E4" w14:paraId="5D57DE20" w14:textId="77777777" w:rsidTr="00A460E4">
        <w:tc>
          <w:tcPr>
            <w:tcW w:w="5244" w:type="dxa"/>
            <w:shd w:val="clear" w:color="auto" w:fill="F2F2F2" w:themeFill="background1" w:themeFillShade="F2"/>
          </w:tcPr>
          <w:p w14:paraId="16FC5335" w14:textId="77777777" w:rsidR="00A460E4" w:rsidRDefault="00A460E4" w:rsidP="00A460E4">
            <w:pPr>
              <w:jc w:val="both"/>
              <w:rPr>
                <w:b/>
                <w:i w:val="0"/>
                <w:sz w:val="20"/>
              </w:rPr>
            </w:pPr>
            <w:r w:rsidRPr="00A460E4">
              <w:rPr>
                <w:b/>
                <w:i w:val="0"/>
                <w:sz w:val="20"/>
              </w:rPr>
              <w:t>2. Gospodarski subjekt mora izkazovati, da na dan, ko poteče rok za oddajo p</w:t>
            </w:r>
            <w:r w:rsidR="009E42B7">
              <w:rPr>
                <w:b/>
                <w:i w:val="0"/>
                <w:sz w:val="20"/>
              </w:rPr>
              <w:t>onudbe</w:t>
            </w:r>
            <w:r w:rsidRPr="00A460E4">
              <w:rPr>
                <w:b/>
                <w:i w:val="0"/>
                <w:sz w:val="20"/>
              </w:rPr>
              <w:t xml:space="preserve"> ni imel dospelih neporavnanih obveznosti.</w:t>
            </w:r>
          </w:p>
          <w:p w14:paraId="6910DB9D" w14:textId="77777777" w:rsidR="00A460E4" w:rsidRPr="00A460E4" w:rsidRDefault="00A460E4" w:rsidP="00A460E4">
            <w:pPr>
              <w:jc w:val="both"/>
              <w:rPr>
                <w:b/>
                <w:i w:val="0"/>
                <w:sz w:val="20"/>
              </w:rPr>
            </w:pPr>
          </w:p>
          <w:p w14:paraId="46C5FB30" w14:textId="77777777" w:rsidR="00A460E4" w:rsidRPr="00A460E4" w:rsidRDefault="00A460E4" w:rsidP="00A460E4">
            <w:pPr>
              <w:pStyle w:val="Default"/>
              <w:rPr>
                <w:rFonts w:ascii="Times New Roman" w:hAnsi="Times New Roman" w:cs="Times New Roman"/>
                <w:b/>
                <w:sz w:val="20"/>
                <w:szCs w:val="20"/>
              </w:rPr>
            </w:pPr>
            <w:r w:rsidRPr="00A460E4">
              <w:rPr>
                <w:rFonts w:ascii="Times New Roman" w:hAnsi="Times New Roman" w:cs="Times New Roman"/>
                <w:sz w:val="20"/>
              </w:rPr>
              <w:t>Pogoj mora izpolnjevati ponudnik, nominirani podizvajalci, ter drugi subjekti, katerih zmogljivosti uporabi gospodarski subjekt glede izpolnjevanja pogojev v zvezi z ekonomskim in finančnim položajem ter tehnično in strokovno sposobnostjo (v skladu z 81. členom ZJN-3). V primeru skupne ponudbe mora pogoj izpolniti tudi vsak izmed partnerjev.</w:t>
            </w:r>
          </w:p>
        </w:tc>
        <w:tc>
          <w:tcPr>
            <w:tcW w:w="3969" w:type="dxa"/>
            <w:vAlign w:val="center"/>
          </w:tcPr>
          <w:p w14:paraId="34424285" w14:textId="77777777" w:rsidR="00A460E4" w:rsidRPr="00A460E4" w:rsidRDefault="00A460E4" w:rsidP="00A460E4">
            <w:pPr>
              <w:jc w:val="both"/>
              <w:rPr>
                <w:i w:val="0"/>
                <w:sz w:val="20"/>
              </w:rPr>
            </w:pPr>
            <w:r w:rsidRPr="00A460E4">
              <w:rPr>
                <w:i w:val="0"/>
                <w:sz w:val="20"/>
              </w:rPr>
              <w:t>DOKAZILO:</w:t>
            </w:r>
          </w:p>
          <w:p w14:paraId="6CFEB93D" w14:textId="77777777" w:rsidR="00A460E4" w:rsidRPr="00A460E4" w:rsidRDefault="00A460E4" w:rsidP="00A460E4">
            <w:pPr>
              <w:jc w:val="both"/>
              <w:rPr>
                <w:i w:val="0"/>
                <w:sz w:val="20"/>
              </w:rPr>
            </w:pPr>
            <w:r w:rsidRPr="00A460E4">
              <w:rPr>
                <w:i w:val="0"/>
                <w:sz w:val="20"/>
              </w:rPr>
              <w:t>Izpolnjen ESPD obrazec.</w:t>
            </w:r>
          </w:p>
          <w:p w14:paraId="03153999" w14:textId="77777777" w:rsidR="00A460E4" w:rsidRPr="00A460E4" w:rsidRDefault="00A460E4" w:rsidP="00A460E4">
            <w:pPr>
              <w:jc w:val="both"/>
              <w:rPr>
                <w:i w:val="0"/>
                <w:sz w:val="20"/>
              </w:rPr>
            </w:pPr>
          </w:p>
          <w:p w14:paraId="604F4D5D" w14:textId="77777777" w:rsidR="00A460E4" w:rsidRPr="00A460E4" w:rsidRDefault="00A460E4" w:rsidP="00A460E4">
            <w:pPr>
              <w:pStyle w:val="Default"/>
              <w:jc w:val="both"/>
              <w:rPr>
                <w:rFonts w:ascii="Times New Roman" w:hAnsi="Times New Roman" w:cs="Times New Roman"/>
                <w:sz w:val="20"/>
                <w:szCs w:val="20"/>
              </w:rPr>
            </w:pPr>
            <w:r w:rsidRPr="00A460E4">
              <w:rPr>
                <w:rFonts w:ascii="Times New Roman" w:hAnsi="Times New Roman" w:cs="Times New Roman"/>
                <w:sz w:val="20"/>
                <w:szCs w:val="20"/>
              </w:rPr>
              <w:t>Naročnik bo izpolnjevanje pogoja preveril v uradni evidenci oz. v enotnem informacijskem sistemu.</w:t>
            </w:r>
          </w:p>
        </w:tc>
      </w:tr>
      <w:tr w:rsidR="00A460E4" w14:paraId="721FA172" w14:textId="77777777" w:rsidTr="00B42EA8">
        <w:tc>
          <w:tcPr>
            <w:tcW w:w="5244" w:type="dxa"/>
            <w:shd w:val="clear" w:color="auto" w:fill="F2F2F2" w:themeFill="background1" w:themeFillShade="F2"/>
          </w:tcPr>
          <w:p w14:paraId="0EF14D57" w14:textId="77777777" w:rsidR="00A460E4" w:rsidRPr="00D16179" w:rsidRDefault="00B53706" w:rsidP="00D16179">
            <w:pPr>
              <w:rPr>
                <w:rFonts w:eastAsia="Calibri"/>
                <w:b/>
                <w:i w:val="0"/>
                <w:sz w:val="20"/>
              </w:rPr>
            </w:pPr>
            <w:r w:rsidRPr="00D16179">
              <w:rPr>
                <w:rFonts w:eastAsia="Calibri"/>
                <w:b/>
                <w:i w:val="0"/>
                <w:sz w:val="20"/>
              </w:rPr>
              <w:t>3</w:t>
            </w:r>
            <w:r w:rsidR="00A460E4" w:rsidRPr="00D16179">
              <w:rPr>
                <w:rFonts w:eastAsia="Calibri"/>
                <w:b/>
                <w:i w:val="0"/>
                <w:sz w:val="20"/>
              </w:rPr>
              <w:t xml:space="preserve">. </w:t>
            </w:r>
            <w:r w:rsidR="00A460E4" w:rsidRPr="00980EAB">
              <w:rPr>
                <w:rFonts w:eastAsia="Calibri"/>
                <w:b/>
                <w:i w:val="0"/>
                <w:sz w:val="20"/>
              </w:rPr>
              <w:t>REFERENČNI POGOJ</w:t>
            </w:r>
          </w:p>
          <w:p w14:paraId="60C4D413" w14:textId="0F625541" w:rsidR="00A460E4" w:rsidRPr="00D16179" w:rsidRDefault="009B183D" w:rsidP="00C047F6">
            <w:pPr>
              <w:rPr>
                <w:rFonts w:eastAsia="Calibri"/>
                <w:b/>
                <w:i w:val="0"/>
                <w:sz w:val="20"/>
              </w:rPr>
            </w:pPr>
            <w:r w:rsidRPr="00D16179">
              <w:rPr>
                <w:b/>
                <w:i w:val="0"/>
                <w:sz w:val="20"/>
              </w:rPr>
              <w:t>Gospodarski subjekt ali skupina gospodarskih subjektov v okviru skupne ponudbe, mora izkazati, da je v obdobju od 1.</w:t>
            </w:r>
            <w:r w:rsidR="00C047F6">
              <w:rPr>
                <w:b/>
                <w:i w:val="0"/>
                <w:sz w:val="20"/>
              </w:rPr>
              <w:t>1</w:t>
            </w:r>
            <w:r w:rsidRPr="00D16179">
              <w:rPr>
                <w:b/>
                <w:i w:val="0"/>
                <w:sz w:val="20"/>
              </w:rPr>
              <w:t>.2011 do oddaje ponudbe, kvalitetno, strokovno in v skladu s pogodbenimi določili in GZ u</w:t>
            </w:r>
            <w:r w:rsidR="00332D2E">
              <w:rPr>
                <w:b/>
                <w:i w:val="0"/>
                <w:sz w:val="20"/>
              </w:rPr>
              <w:t xml:space="preserve">spešno nadzirala vsaj </w:t>
            </w:r>
            <w:r w:rsidR="00C047F6">
              <w:rPr>
                <w:b/>
                <w:i w:val="0"/>
                <w:sz w:val="20"/>
              </w:rPr>
              <w:t xml:space="preserve">2 </w:t>
            </w:r>
            <w:r w:rsidR="00332D2E">
              <w:rPr>
                <w:b/>
                <w:i w:val="0"/>
                <w:sz w:val="20"/>
              </w:rPr>
              <w:t>objekt</w:t>
            </w:r>
            <w:r w:rsidR="00C047F6">
              <w:rPr>
                <w:b/>
                <w:i w:val="0"/>
                <w:sz w:val="20"/>
              </w:rPr>
              <w:t>a</w:t>
            </w:r>
            <w:r w:rsidR="00332D2E">
              <w:rPr>
                <w:b/>
                <w:i w:val="0"/>
                <w:sz w:val="20"/>
              </w:rPr>
              <w:t xml:space="preserve"> </w:t>
            </w:r>
            <w:r w:rsidR="00F65E11">
              <w:rPr>
                <w:b/>
                <w:i w:val="0"/>
                <w:sz w:val="20"/>
              </w:rPr>
              <w:t>visokih</w:t>
            </w:r>
            <w:r w:rsidR="00F65E11" w:rsidRPr="00D16179">
              <w:rPr>
                <w:b/>
                <w:i w:val="0"/>
                <w:sz w:val="20"/>
              </w:rPr>
              <w:t xml:space="preserve"> </w:t>
            </w:r>
            <w:r w:rsidRPr="00D16179">
              <w:rPr>
                <w:b/>
                <w:i w:val="0"/>
                <w:sz w:val="20"/>
              </w:rPr>
              <w:t>gradenj, katerih vre</w:t>
            </w:r>
            <w:r w:rsidR="00332D2E">
              <w:rPr>
                <w:b/>
                <w:i w:val="0"/>
                <w:sz w:val="20"/>
              </w:rPr>
              <w:t xml:space="preserve">dnost GOI del je bila najmanj </w:t>
            </w:r>
            <w:r w:rsidR="00C047F6">
              <w:rPr>
                <w:b/>
                <w:i w:val="0"/>
                <w:sz w:val="20"/>
              </w:rPr>
              <w:t>2</w:t>
            </w:r>
            <w:r w:rsidR="00F65E11">
              <w:rPr>
                <w:b/>
                <w:i w:val="0"/>
                <w:sz w:val="20"/>
              </w:rPr>
              <w:t xml:space="preserve"> </w:t>
            </w:r>
            <w:r w:rsidRPr="00D16179">
              <w:rPr>
                <w:b/>
                <w:i w:val="0"/>
                <w:sz w:val="20"/>
              </w:rPr>
              <w:t>mio EUR b</w:t>
            </w:r>
            <w:r w:rsidR="007611C8">
              <w:rPr>
                <w:b/>
                <w:i w:val="0"/>
                <w:sz w:val="20"/>
              </w:rPr>
              <w:t>rez DDV</w:t>
            </w:r>
            <w:r w:rsidRPr="00D16179">
              <w:rPr>
                <w:b/>
                <w:i w:val="0"/>
                <w:sz w:val="20"/>
              </w:rPr>
              <w:t>, pri čemer je bilo zanju pridobljeno uporabno dovolj</w:t>
            </w:r>
            <w:r w:rsidR="00332D2E">
              <w:rPr>
                <w:b/>
                <w:i w:val="0"/>
                <w:sz w:val="20"/>
              </w:rPr>
              <w:t xml:space="preserve">enje. </w:t>
            </w:r>
          </w:p>
        </w:tc>
        <w:tc>
          <w:tcPr>
            <w:tcW w:w="3969" w:type="dxa"/>
            <w:vAlign w:val="center"/>
          </w:tcPr>
          <w:p w14:paraId="7A08BED5" w14:textId="77777777" w:rsidR="00A460E4" w:rsidRPr="00B53706" w:rsidRDefault="00A460E4" w:rsidP="00A460E4">
            <w:pPr>
              <w:jc w:val="both"/>
              <w:rPr>
                <w:i w:val="0"/>
                <w:sz w:val="20"/>
              </w:rPr>
            </w:pPr>
            <w:r w:rsidRPr="00B53706">
              <w:rPr>
                <w:i w:val="0"/>
                <w:sz w:val="20"/>
              </w:rPr>
              <w:t>DOKAZILO:</w:t>
            </w:r>
          </w:p>
          <w:p w14:paraId="3C8DDABB" w14:textId="77777777" w:rsidR="00A460E4" w:rsidRPr="00B53706" w:rsidRDefault="00A460E4" w:rsidP="00A460E4">
            <w:pPr>
              <w:pStyle w:val="Default"/>
              <w:jc w:val="both"/>
              <w:rPr>
                <w:rFonts w:ascii="Times New Roman" w:hAnsi="Times New Roman" w:cs="Times New Roman"/>
                <w:color w:val="000000" w:themeColor="text1"/>
                <w:sz w:val="20"/>
                <w:szCs w:val="20"/>
              </w:rPr>
            </w:pPr>
            <w:r w:rsidRPr="00B53706">
              <w:rPr>
                <w:rFonts w:ascii="Times New Roman" w:hAnsi="Times New Roman" w:cs="Times New Roman"/>
                <w:color w:val="000000" w:themeColor="text1"/>
                <w:sz w:val="20"/>
                <w:szCs w:val="20"/>
              </w:rPr>
              <w:t xml:space="preserve">Izpolnjen ESPD obrazec, Referenčna tabela (priloga </w:t>
            </w:r>
            <w:r w:rsidR="00B53706" w:rsidRPr="00B53706">
              <w:rPr>
                <w:rFonts w:ascii="Times New Roman" w:hAnsi="Times New Roman" w:cs="Times New Roman"/>
                <w:color w:val="000000" w:themeColor="text1"/>
                <w:sz w:val="20"/>
                <w:szCs w:val="20"/>
              </w:rPr>
              <w:t>5</w:t>
            </w:r>
            <w:r w:rsidRPr="00B53706">
              <w:rPr>
                <w:rFonts w:ascii="Times New Roman" w:hAnsi="Times New Roman" w:cs="Times New Roman"/>
                <w:color w:val="000000" w:themeColor="text1"/>
                <w:sz w:val="20"/>
                <w:szCs w:val="20"/>
              </w:rPr>
              <w:t>) i</w:t>
            </w:r>
            <w:r w:rsidR="00B53706" w:rsidRPr="00B53706">
              <w:rPr>
                <w:rFonts w:ascii="Times New Roman" w:hAnsi="Times New Roman" w:cs="Times New Roman"/>
                <w:color w:val="000000" w:themeColor="text1"/>
                <w:sz w:val="20"/>
                <w:szCs w:val="20"/>
              </w:rPr>
              <w:t>n Referenčna potrdila (priloga 5</w:t>
            </w:r>
            <w:r w:rsidRPr="00B53706">
              <w:rPr>
                <w:rFonts w:ascii="Times New Roman" w:hAnsi="Times New Roman" w:cs="Times New Roman"/>
                <w:color w:val="000000" w:themeColor="text1"/>
                <w:sz w:val="20"/>
                <w:szCs w:val="20"/>
              </w:rPr>
              <w:t>/1).</w:t>
            </w:r>
          </w:p>
          <w:p w14:paraId="290CFA66" w14:textId="77777777" w:rsidR="00A460E4" w:rsidRPr="00B53706" w:rsidRDefault="00A460E4" w:rsidP="00A460E4">
            <w:pPr>
              <w:pStyle w:val="Default"/>
              <w:jc w:val="both"/>
              <w:rPr>
                <w:rFonts w:ascii="Times New Roman" w:hAnsi="Times New Roman" w:cs="Times New Roman"/>
                <w:color w:val="000000" w:themeColor="text1"/>
                <w:sz w:val="20"/>
                <w:szCs w:val="20"/>
              </w:rPr>
            </w:pPr>
          </w:p>
          <w:p w14:paraId="71EED2F3" w14:textId="77777777" w:rsidR="00A460E4" w:rsidRPr="00B53706" w:rsidRDefault="00A460E4" w:rsidP="00A460E4">
            <w:pPr>
              <w:pStyle w:val="Default"/>
              <w:jc w:val="both"/>
              <w:rPr>
                <w:i/>
                <w:sz w:val="20"/>
              </w:rPr>
            </w:pPr>
            <w:r w:rsidRPr="00B53706">
              <w:rPr>
                <w:rFonts w:ascii="Times New Roman" w:hAnsi="Times New Roman" w:cs="Times New Roman"/>
                <w:sz w:val="19"/>
                <w:szCs w:val="19"/>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6108B2" w14:paraId="59520C21" w14:textId="77777777" w:rsidTr="00B42EA8">
        <w:tc>
          <w:tcPr>
            <w:tcW w:w="5244" w:type="dxa"/>
            <w:shd w:val="clear" w:color="auto" w:fill="F2F2F2" w:themeFill="background1" w:themeFillShade="F2"/>
          </w:tcPr>
          <w:p w14:paraId="42818548" w14:textId="77777777" w:rsidR="006108B2" w:rsidRPr="00D16179" w:rsidRDefault="006108B2" w:rsidP="00D16179">
            <w:pPr>
              <w:rPr>
                <w:b/>
                <w:i w:val="0"/>
                <w:sz w:val="20"/>
              </w:rPr>
            </w:pPr>
            <w:r w:rsidRPr="00D16179">
              <w:rPr>
                <w:b/>
                <w:i w:val="0"/>
                <w:sz w:val="20"/>
              </w:rPr>
              <w:t xml:space="preserve">4. </w:t>
            </w:r>
            <w:r w:rsidRPr="00980EAB">
              <w:rPr>
                <w:b/>
                <w:i w:val="0"/>
                <w:sz w:val="20"/>
              </w:rPr>
              <w:t>KADROVSKE ZMOGLJIVOSTI</w:t>
            </w:r>
          </w:p>
          <w:p w14:paraId="7DE2E029" w14:textId="5290C045" w:rsidR="006108B2" w:rsidRDefault="006108B2" w:rsidP="00D16179">
            <w:pPr>
              <w:rPr>
                <w:b/>
                <w:i w:val="0"/>
                <w:sz w:val="20"/>
              </w:rPr>
            </w:pPr>
            <w:r w:rsidRPr="00D16179">
              <w:rPr>
                <w:b/>
                <w:i w:val="0"/>
                <w:sz w:val="20"/>
              </w:rPr>
              <w:t>Gospodarski subjekt (Nadzornik) mora razpolagati s tehničnim osebjem oz. strokovnimi kadri, ki bodo sodelovali pri izvedbi naročila in so odgovorni za izvedbo razpisanih del in sicer:</w:t>
            </w:r>
          </w:p>
          <w:p w14:paraId="162CF242" w14:textId="77777777" w:rsidR="00D16179" w:rsidRPr="00D16179" w:rsidRDefault="00D16179" w:rsidP="00D16179">
            <w:pPr>
              <w:rPr>
                <w:b/>
                <w:i w:val="0"/>
                <w:sz w:val="20"/>
              </w:rPr>
            </w:pPr>
          </w:p>
          <w:p w14:paraId="03BE9044" w14:textId="235B7D21" w:rsidR="006108B2" w:rsidRPr="00D16179" w:rsidRDefault="006108B2" w:rsidP="00D16179">
            <w:pPr>
              <w:rPr>
                <w:b/>
                <w:i w:val="0"/>
                <w:sz w:val="20"/>
              </w:rPr>
            </w:pPr>
            <w:r w:rsidRPr="00EF2140">
              <w:rPr>
                <w:b/>
                <w:i w:val="0"/>
                <w:sz w:val="20"/>
              </w:rPr>
              <w:t>a) Vodj</w:t>
            </w:r>
            <w:r w:rsidR="002442E0" w:rsidRPr="00EF2140">
              <w:rPr>
                <w:b/>
                <w:i w:val="0"/>
                <w:sz w:val="20"/>
              </w:rPr>
              <w:t>a</w:t>
            </w:r>
            <w:r w:rsidRPr="00EF2140">
              <w:rPr>
                <w:b/>
                <w:i w:val="0"/>
                <w:sz w:val="20"/>
              </w:rPr>
              <w:t xml:space="preserve"> nadzora:</w:t>
            </w:r>
          </w:p>
          <w:p w14:paraId="40B12E7C" w14:textId="6982451C" w:rsidR="009B183D" w:rsidRPr="00D16179" w:rsidRDefault="009B183D" w:rsidP="00D16179">
            <w:pPr>
              <w:rPr>
                <w:b/>
                <w:i w:val="0"/>
                <w:sz w:val="20"/>
              </w:rPr>
            </w:pPr>
            <w:r w:rsidRPr="00D16179">
              <w:rPr>
                <w:b/>
                <w:i w:val="0"/>
                <w:sz w:val="20"/>
              </w:rPr>
              <w:t xml:space="preserve">Gospodarski subjekt mora v prijavi izkazati, da oseba, ki  bo navedena kot vodja nadzora izpolnjuje pogoje v </w:t>
            </w:r>
            <w:r w:rsidRPr="00D16179">
              <w:rPr>
                <w:b/>
                <w:i w:val="0"/>
                <w:sz w:val="20"/>
              </w:rPr>
              <w:lastRenderedPageBreak/>
              <w:t>skladu z Gradbenim zakonom in Zakonom o arhitekturni in inženir</w:t>
            </w:r>
            <w:r w:rsidR="00C76175">
              <w:rPr>
                <w:b/>
                <w:i w:val="0"/>
                <w:sz w:val="20"/>
              </w:rPr>
              <w:t>ski dejavnosti (U. l., št. 199/21</w:t>
            </w:r>
            <w:r w:rsidRPr="00D16179">
              <w:rPr>
                <w:b/>
                <w:i w:val="0"/>
                <w:sz w:val="20"/>
              </w:rPr>
              <w:t>, v nadaljevanju GZ</w:t>
            </w:r>
            <w:r w:rsidR="00C76175">
              <w:rPr>
                <w:b/>
                <w:i w:val="0"/>
                <w:sz w:val="20"/>
              </w:rPr>
              <w:t>-1</w:t>
            </w:r>
            <w:r w:rsidRPr="00D16179">
              <w:rPr>
                <w:b/>
                <w:i w:val="0"/>
                <w:sz w:val="20"/>
              </w:rPr>
              <w:t xml:space="preserve"> in ZAID) in se izkaže, da je v obdobju od 1.1.2011 do oddaje ponudbe kvalitetno, strokovno in v skladu s pogodbenimi določili opravljal funkcijo vodje nadzora pri </w:t>
            </w:r>
            <w:r w:rsidR="002442E0" w:rsidRPr="00D16179">
              <w:rPr>
                <w:b/>
                <w:i w:val="0"/>
                <w:sz w:val="20"/>
              </w:rPr>
              <w:t>nadzoru nad gradnjo</w:t>
            </w:r>
            <w:r w:rsidRPr="00D16179">
              <w:rPr>
                <w:b/>
                <w:i w:val="0"/>
                <w:sz w:val="20"/>
              </w:rPr>
              <w:t xml:space="preserve"> vsaj:</w:t>
            </w:r>
          </w:p>
          <w:p w14:paraId="68512436" w14:textId="034EFAA7" w:rsidR="009B183D" w:rsidRPr="00D16179" w:rsidRDefault="00E41B27" w:rsidP="00D16179">
            <w:pPr>
              <w:rPr>
                <w:b/>
                <w:i w:val="0"/>
                <w:sz w:val="20"/>
              </w:rPr>
            </w:pPr>
            <w:r>
              <w:rPr>
                <w:b/>
                <w:i w:val="0"/>
                <w:sz w:val="20"/>
              </w:rPr>
              <w:t xml:space="preserve">- </w:t>
            </w:r>
            <w:r w:rsidR="00D856A6">
              <w:rPr>
                <w:b/>
                <w:i w:val="0"/>
                <w:sz w:val="20"/>
              </w:rPr>
              <w:t xml:space="preserve">dveh </w:t>
            </w:r>
            <w:r>
              <w:rPr>
                <w:b/>
                <w:i w:val="0"/>
                <w:sz w:val="20"/>
              </w:rPr>
              <w:t>(</w:t>
            </w:r>
            <w:r w:rsidR="00D856A6">
              <w:rPr>
                <w:b/>
                <w:i w:val="0"/>
                <w:sz w:val="20"/>
              </w:rPr>
              <w:t>2</w:t>
            </w:r>
            <w:r>
              <w:rPr>
                <w:b/>
                <w:i w:val="0"/>
                <w:sz w:val="20"/>
              </w:rPr>
              <w:t>) objekt</w:t>
            </w:r>
            <w:r w:rsidR="00D856A6">
              <w:rPr>
                <w:b/>
                <w:i w:val="0"/>
                <w:sz w:val="20"/>
              </w:rPr>
              <w:t>ov</w:t>
            </w:r>
            <w:r>
              <w:rPr>
                <w:b/>
                <w:i w:val="0"/>
                <w:sz w:val="20"/>
              </w:rPr>
              <w:t xml:space="preserve"> </w:t>
            </w:r>
            <w:r w:rsidR="00F65E11">
              <w:rPr>
                <w:b/>
                <w:i w:val="0"/>
                <w:sz w:val="20"/>
              </w:rPr>
              <w:t xml:space="preserve">visokih </w:t>
            </w:r>
            <w:r w:rsidR="009B183D" w:rsidRPr="00D16179">
              <w:rPr>
                <w:b/>
                <w:i w:val="0"/>
                <w:sz w:val="20"/>
              </w:rPr>
              <w:t>gradenj katerega vredn</w:t>
            </w:r>
            <w:r>
              <w:rPr>
                <w:b/>
                <w:i w:val="0"/>
                <w:sz w:val="20"/>
              </w:rPr>
              <w:t xml:space="preserve">osti GOI del je bila  najmanj  </w:t>
            </w:r>
            <w:r w:rsidR="00D856A6">
              <w:rPr>
                <w:b/>
                <w:i w:val="0"/>
                <w:sz w:val="20"/>
              </w:rPr>
              <w:t>2</w:t>
            </w:r>
            <w:r w:rsidR="00F65E11" w:rsidRPr="00D16179">
              <w:rPr>
                <w:b/>
                <w:i w:val="0"/>
                <w:sz w:val="20"/>
              </w:rPr>
              <w:t xml:space="preserve"> </w:t>
            </w:r>
            <w:r w:rsidR="009B183D" w:rsidRPr="00D16179">
              <w:rPr>
                <w:b/>
                <w:i w:val="0"/>
                <w:sz w:val="20"/>
              </w:rPr>
              <w:t xml:space="preserve">mio EUR brez  DDV in je bilo zanj  </w:t>
            </w:r>
            <w:r w:rsidR="002F26CD">
              <w:rPr>
                <w:b/>
                <w:i w:val="0"/>
                <w:sz w:val="20"/>
              </w:rPr>
              <w:t>pridobljeno uporabno dovoljenje.</w:t>
            </w:r>
          </w:p>
          <w:p w14:paraId="0BE70B4E" w14:textId="15817952" w:rsidR="009B183D" w:rsidRPr="00D16179" w:rsidRDefault="009B183D" w:rsidP="00D16179">
            <w:pPr>
              <w:rPr>
                <w:b/>
                <w:i w:val="0"/>
                <w:sz w:val="20"/>
              </w:rPr>
            </w:pPr>
          </w:p>
          <w:p w14:paraId="31437500" w14:textId="77777777" w:rsidR="006108B2" w:rsidRPr="00D16179" w:rsidRDefault="006108B2" w:rsidP="00D16179">
            <w:pPr>
              <w:rPr>
                <w:b/>
                <w:i w:val="0"/>
                <w:sz w:val="20"/>
              </w:rPr>
            </w:pPr>
          </w:p>
          <w:p w14:paraId="03EC5107" w14:textId="4192B34E" w:rsidR="006108B2" w:rsidRPr="00D16179" w:rsidRDefault="006108B2" w:rsidP="00D16179">
            <w:pPr>
              <w:rPr>
                <w:b/>
                <w:i w:val="0"/>
                <w:sz w:val="20"/>
              </w:rPr>
            </w:pPr>
            <w:r w:rsidRPr="00EF2140">
              <w:rPr>
                <w:b/>
                <w:i w:val="0"/>
                <w:sz w:val="20"/>
              </w:rPr>
              <w:t>b) Pooblaščen</w:t>
            </w:r>
            <w:r w:rsidR="009B183D" w:rsidRPr="00EF2140">
              <w:rPr>
                <w:b/>
                <w:i w:val="0"/>
                <w:sz w:val="20"/>
              </w:rPr>
              <w:t>i</w:t>
            </w:r>
            <w:r w:rsidRPr="00EF2140">
              <w:rPr>
                <w:b/>
                <w:i w:val="0"/>
                <w:sz w:val="20"/>
              </w:rPr>
              <w:t xml:space="preserve"> inženir</w:t>
            </w:r>
            <w:r w:rsidR="005961DF" w:rsidRPr="00EF2140">
              <w:rPr>
                <w:b/>
                <w:i w:val="0"/>
                <w:sz w:val="20"/>
              </w:rPr>
              <w:t xml:space="preserve"> </w:t>
            </w:r>
            <w:r w:rsidRPr="00EF2140">
              <w:rPr>
                <w:b/>
                <w:i w:val="0"/>
                <w:sz w:val="20"/>
              </w:rPr>
              <w:t>(PI) za področje</w:t>
            </w:r>
            <w:r w:rsidR="009B183D" w:rsidRPr="00EF2140">
              <w:rPr>
                <w:b/>
                <w:i w:val="0"/>
                <w:sz w:val="20"/>
              </w:rPr>
              <w:t xml:space="preserve"> gradbeništva</w:t>
            </w:r>
            <w:r w:rsidRPr="00EF2140">
              <w:rPr>
                <w:b/>
                <w:i w:val="0"/>
                <w:sz w:val="20"/>
              </w:rPr>
              <w:t>:</w:t>
            </w:r>
          </w:p>
          <w:p w14:paraId="1BED2CB9" w14:textId="77777777" w:rsidR="009B183D" w:rsidRPr="00D16179" w:rsidRDefault="009B183D" w:rsidP="00D16179">
            <w:pPr>
              <w:rPr>
                <w:b/>
                <w:i w:val="0"/>
                <w:sz w:val="20"/>
              </w:rPr>
            </w:pPr>
            <w:r w:rsidRPr="00D16179">
              <w:rPr>
                <w:b/>
                <w:i w:val="0"/>
                <w:sz w:val="20"/>
              </w:rPr>
              <w:t xml:space="preserve">Gospodarski subjekt mora v prijavi izkazati, da oseba, ki  bo navedena kot pooblaščeni inženir za področje gradbeništva  izpolnjuje pogoje v skladu z Zakonom o arhitekturni in inženirski dejavnosti (U. l., št. 61/17, v nadaljevanju ZAID) in se izkaže, da je v obdobju od 1.1.2011 do oddaje ponudbe kvalitetno, strokovno in v skladu s pogodbenimi določili opravljal funkcijo vodje nadzora ali funkcijo pooblaščenega inženirja za področje gradbeništva pri </w:t>
            </w:r>
            <w:r w:rsidR="002442E0" w:rsidRPr="00D16179">
              <w:rPr>
                <w:b/>
                <w:i w:val="0"/>
                <w:sz w:val="20"/>
              </w:rPr>
              <w:t>nadzoru nad gradnjo</w:t>
            </w:r>
            <w:r w:rsidRPr="00D16179">
              <w:rPr>
                <w:b/>
                <w:i w:val="0"/>
                <w:sz w:val="20"/>
              </w:rPr>
              <w:t xml:space="preserve"> vsaj:</w:t>
            </w:r>
          </w:p>
          <w:p w14:paraId="74D96B01" w14:textId="41CBE47A" w:rsidR="009B183D" w:rsidRPr="00D16179" w:rsidRDefault="00683298" w:rsidP="00D16179">
            <w:pPr>
              <w:rPr>
                <w:b/>
                <w:i w:val="0"/>
                <w:sz w:val="20"/>
              </w:rPr>
            </w:pPr>
            <w:r>
              <w:rPr>
                <w:b/>
                <w:i w:val="0"/>
                <w:sz w:val="20"/>
              </w:rPr>
              <w:t xml:space="preserve">- </w:t>
            </w:r>
            <w:r w:rsidR="00C047F6">
              <w:rPr>
                <w:b/>
                <w:i w:val="0"/>
                <w:sz w:val="20"/>
              </w:rPr>
              <w:t xml:space="preserve">dveh </w:t>
            </w:r>
            <w:r>
              <w:rPr>
                <w:b/>
                <w:i w:val="0"/>
                <w:sz w:val="20"/>
              </w:rPr>
              <w:t>(</w:t>
            </w:r>
            <w:r w:rsidR="00C047F6">
              <w:rPr>
                <w:b/>
                <w:i w:val="0"/>
                <w:sz w:val="20"/>
              </w:rPr>
              <w:t>2</w:t>
            </w:r>
            <w:r>
              <w:rPr>
                <w:b/>
                <w:i w:val="0"/>
                <w:sz w:val="20"/>
              </w:rPr>
              <w:t xml:space="preserve">) </w:t>
            </w:r>
            <w:r w:rsidR="00C047F6">
              <w:rPr>
                <w:b/>
                <w:i w:val="0"/>
                <w:sz w:val="20"/>
              </w:rPr>
              <w:t xml:space="preserve">objektov </w:t>
            </w:r>
            <w:r w:rsidR="00F65E11">
              <w:rPr>
                <w:b/>
                <w:i w:val="0"/>
                <w:sz w:val="20"/>
              </w:rPr>
              <w:t>visokih</w:t>
            </w:r>
            <w:r>
              <w:rPr>
                <w:b/>
                <w:i w:val="0"/>
                <w:sz w:val="20"/>
              </w:rPr>
              <w:t xml:space="preserve"> </w:t>
            </w:r>
            <w:r w:rsidR="009B183D" w:rsidRPr="00D16179">
              <w:rPr>
                <w:b/>
                <w:i w:val="0"/>
                <w:sz w:val="20"/>
              </w:rPr>
              <w:t xml:space="preserve"> gradenj katerega vredn</w:t>
            </w:r>
            <w:r w:rsidR="00244E06">
              <w:rPr>
                <w:b/>
                <w:i w:val="0"/>
                <w:sz w:val="20"/>
              </w:rPr>
              <w:t xml:space="preserve">osti GOI del je bila  najmanj  </w:t>
            </w:r>
            <w:r w:rsidR="00C047F6">
              <w:rPr>
                <w:b/>
                <w:i w:val="0"/>
                <w:sz w:val="20"/>
              </w:rPr>
              <w:t>2</w:t>
            </w:r>
            <w:r w:rsidR="00F65E11" w:rsidRPr="00D16179">
              <w:rPr>
                <w:b/>
                <w:i w:val="0"/>
                <w:sz w:val="20"/>
              </w:rPr>
              <w:t xml:space="preserve"> </w:t>
            </w:r>
            <w:r w:rsidR="009B183D" w:rsidRPr="00D16179">
              <w:rPr>
                <w:b/>
                <w:i w:val="0"/>
                <w:sz w:val="20"/>
              </w:rPr>
              <w:t>mio EUR brez  DDV in je bilo zanj  pridobljeno uporabno dovoljenje;</w:t>
            </w:r>
          </w:p>
          <w:p w14:paraId="53EAEF3C" w14:textId="36134AB9" w:rsidR="009B183D" w:rsidRPr="00D16179" w:rsidRDefault="009B183D" w:rsidP="00D16179">
            <w:pPr>
              <w:rPr>
                <w:b/>
                <w:i w:val="0"/>
                <w:sz w:val="20"/>
              </w:rPr>
            </w:pPr>
          </w:p>
          <w:p w14:paraId="5BAD639C" w14:textId="569CE71F" w:rsidR="006108B2" w:rsidRPr="00D16179" w:rsidRDefault="006108B2" w:rsidP="0037649B">
            <w:pPr>
              <w:rPr>
                <w:b/>
                <w:i w:val="0"/>
                <w:sz w:val="20"/>
              </w:rPr>
            </w:pPr>
          </w:p>
        </w:tc>
        <w:tc>
          <w:tcPr>
            <w:tcW w:w="3969" w:type="dxa"/>
            <w:vAlign w:val="center"/>
          </w:tcPr>
          <w:p w14:paraId="25D34FA2" w14:textId="77777777" w:rsidR="006108B2" w:rsidRPr="00B53706" w:rsidRDefault="006108B2" w:rsidP="006108B2">
            <w:pPr>
              <w:rPr>
                <w:i w:val="0"/>
                <w:sz w:val="20"/>
              </w:rPr>
            </w:pPr>
            <w:r w:rsidRPr="00B53706">
              <w:rPr>
                <w:i w:val="0"/>
                <w:sz w:val="20"/>
              </w:rPr>
              <w:lastRenderedPageBreak/>
              <w:t>DOKAZILO:</w:t>
            </w:r>
          </w:p>
          <w:p w14:paraId="36A2CC46" w14:textId="77777777" w:rsidR="006108B2" w:rsidRPr="00B53706" w:rsidRDefault="006108B2" w:rsidP="006108B2">
            <w:pPr>
              <w:rPr>
                <w:i w:val="0"/>
                <w:sz w:val="20"/>
              </w:rPr>
            </w:pPr>
            <w:r w:rsidRPr="00B53706">
              <w:rPr>
                <w:i w:val="0"/>
                <w:sz w:val="20"/>
              </w:rPr>
              <w:t>Izpolnjen ESPD obrazec, Seznam kadrov in referenčna tabela (priloga 6), dokazila o izpolnjevanju pogojev v skladu z veljavno področno zakonodajo, referenčna potrdila (priloga 6/1).</w:t>
            </w:r>
          </w:p>
          <w:p w14:paraId="1E836BC7" w14:textId="77777777" w:rsidR="006108B2" w:rsidRPr="00B53706" w:rsidRDefault="006108B2" w:rsidP="006108B2">
            <w:pPr>
              <w:rPr>
                <w:i w:val="0"/>
                <w:sz w:val="20"/>
              </w:rPr>
            </w:pPr>
          </w:p>
          <w:p w14:paraId="32CA7CAC" w14:textId="280C5F99" w:rsidR="006108B2" w:rsidRPr="00B53706" w:rsidRDefault="00D16179" w:rsidP="006108B2">
            <w:pPr>
              <w:jc w:val="both"/>
              <w:rPr>
                <w:b/>
                <w:i w:val="0"/>
                <w:sz w:val="20"/>
              </w:rPr>
            </w:pPr>
            <w:r w:rsidRPr="00D16179">
              <w:rPr>
                <w:i w:val="0"/>
                <w:sz w:val="20"/>
              </w:rPr>
              <w:lastRenderedPageBreak/>
              <w:t>Iz opisa referenčnega dela mora biti razvidno, da gre za istovrsten posel, kot so dela, ki jih nadzornik prevzema.</w:t>
            </w:r>
          </w:p>
          <w:p w14:paraId="1D1DA1FC" w14:textId="77777777" w:rsidR="006108B2" w:rsidRPr="00B53706" w:rsidRDefault="006108B2" w:rsidP="006108B2">
            <w:pPr>
              <w:jc w:val="both"/>
              <w:rPr>
                <w:i w:val="0"/>
                <w:sz w:val="20"/>
              </w:rPr>
            </w:pPr>
          </w:p>
          <w:p w14:paraId="14DC0FAD" w14:textId="386E65BE" w:rsidR="006108B2" w:rsidRPr="00B53706" w:rsidRDefault="00D16179" w:rsidP="006108B2">
            <w:pPr>
              <w:jc w:val="both"/>
              <w:rPr>
                <w:i w:val="0"/>
                <w:sz w:val="20"/>
              </w:rPr>
            </w:pPr>
            <w:r w:rsidRPr="00D16179">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502857" w14:paraId="1DFD9EB4" w14:textId="77777777" w:rsidTr="00B42EA8">
        <w:tc>
          <w:tcPr>
            <w:tcW w:w="5244" w:type="dxa"/>
            <w:shd w:val="clear" w:color="auto" w:fill="F2F2F2" w:themeFill="background1" w:themeFillShade="F2"/>
          </w:tcPr>
          <w:p w14:paraId="3BA8353D" w14:textId="77777777" w:rsidR="00502857" w:rsidRPr="00A16081" w:rsidRDefault="006108B2" w:rsidP="00502857">
            <w:pPr>
              <w:jc w:val="both"/>
              <w:rPr>
                <w:b/>
                <w:i w:val="0"/>
                <w:color w:val="000000" w:themeColor="text1"/>
                <w:sz w:val="20"/>
              </w:rPr>
            </w:pPr>
            <w:r w:rsidRPr="00A16081">
              <w:rPr>
                <w:b/>
                <w:i w:val="0"/>
                <w:color w:val="000000" w:themeColor="text1"/>
                <w:sz w:val="20"/>
              </w:rPr>
              <w:lastRenderedPageBreak/>
              <w:t>5</w:t>
            </w:r>
            <w:r w:rsidR="00502857" w:rsidRPr="00A16081">
              <w:rPr>
                <w:b/>
                <w:i w:val="0"/>
                <w:color w:val="000000" w:themeColor="text1"/>
                <w:sz w:val="20"/>
              </w:rPr>
              <w:t>. ZAVAROVANJE ODGOVORNOSTI</w:t>
            </w:r>
          </w:p>
          <w:p w14:paraId="3F0F4A8A" w14:textId="77777777" w:rsidR="009B457C" w:rsidRPr="00A16081" w:rsidRDefault="009B457C" w:rsidP="009B457C">
            <w:pPr>
              <w:rPr>
                <w:b/>
                <w:i w:val="0"/>
                <w:sz w:val="20"/>
              </w:rPr>
            </w:pPr>
            <w:r w:rsidRPr="00A16081">
              <w:rPr>
                <w:b/>
                <w:i w:val="0"/>
                <w:sz w:val="20"/>
              </w:rPr>
              <w:t>Gospodarski subjekt (Nadzornik) odgovarja za škodo, ki nastane naročniku in tretjim osebam, če ta izvira iz njegovega dela in njegovih pogodbenih obveznosti.</w:t>
            </w:r>
          </w:p>
          <w:p w14:paraId="48AB60C1" w14:textId="77777777" w:rsidR="009B457C" w:rsidRPr="00A16081" w:rsidRDefault="009B457C" w:rsidP="009B457C">
            <w:pPr>
              <w:ind w:left="1080"/>
              <w:rPr>
                <w:b/>
                <w:i w:val="0"/>
                <w:sz w:val="20"/>
              </w:rPr>
            </w:pPr>
          </w:p>
          <w:p w14:paraId="6399B5D3" w14:textId="77777777" w:rsidR="009B457C" w:rsidRPr="00A16081" w:rsidRDefault="009B457C" w:rsidP="009B457C">
            <w:pPr>
              <w:jc w:val="both"/>
              <w:rPr>
                <w:b/>
                <w:i w:val="0"/>
                <w:iCs/>
                <w:sz w:val="20"/>
              </w:rPr>
            </w:pPr>
          </w:p>
          <w:p w14:paraId="09C0524F" w14:textId="3DDEDA94" w:rsidR="0096139A" w:rsidRDefault="0096139A" w:rsidP="009B457C">
            <w:pPr>
              <w:jc w:val="both"/>
              <w:rPr>
                <w:b/>
                <w:i w:val="0"/>
                <w:iCs/>
                <w:sz w:val="20"/>
              </w:rPr>
            </w:pPr>
          </w:p>
          <w:p w14:paraId="7A446E42" w14:textId="77777777" w:rsidR="0096139A" w:rsidRPr="0096139A" w:rsidRDefault="0096139A" w:rsidP="0096139A">
            <w:pPr>
              <w:jc w:val="both"/>
              <w:rPr>
                <w:b/>
                <w:i w:val="0"/>
                <w:sz w:val="20"/>
              </w:rPr>
            </w:pPr>
            <w:r w:rsidRPr="0096139A">
              <w:rPr>
                <w:b/>
                <w:i w:val="0"/>
                <w:sz w:val="20"/>
              </w:rPr>
              <w:t>Gospodarski subjekt mora imeti ves čas izvajanja storitev, ki so predmet zadevnega javnega naročila sklenjeno zavarovanje najmanj z zavarovalnim kritjem določenim v Prilogi 7.</w:t>
            </w:r>
          </w:p>
          <w:p w14:paraId="29742646" w14:textId="2E46E5CB" w:rsidR="0096139A" w:rsidRPr="00A16081" w:rsidRDefault="0096139A" w:rsidP="0096139A">
            <w:pPr>
              <w:jc w:val="both"/>
              <w:rPr>
                <w:b/>
                <w:i w:val="0"/>
                <w:sz w:val="20"/>
              </w:rPr>
            </w:pPr>
            <w:r w:rsidRPr="0096139A">
              <w:rPr>
                <w:b/>
                <w:i w:val="0"/>
                <w:sz w:val="20"/>
              </w:rPr>
              <w:t>V primeru, da nadzornik izvaja pogodbo s podizvajalci, morajo vsa zavarovanja po tem členu zajemati tudi podizvajalce ali morajo podizvajalci imeti sklenjeno enako zavarovanje kot nadzornik.</w:t>
            </w:r>
          </w:p>
          <w:p w14:paraId="50474756" w14:textId="77777777" w:rsidR="00502857" w:rsidRPr="00A16081" w:rsidRDefault="00502857" w:rsidP="00502857">
            <w:pPr>
              <w:jc w:val="both"/>
              <w:rPr>
                <w:b/>
                <w:i w:val="0"/>
                <w:sz w:val="20"/>
              </w:rPr>
            </w:pPr>
          </w:p>
          <w:p w14:paraId="09DC3EC8" w14:textId="0C84D3ED" w:rsidR="0096139A" w:rsidRDefault="0096139A" w:rsidP="0096139A">
            <w:pPr>
              <w:jc w:val="both"/>
              <w:rPr>
                <w:i w:val="0"/>
                <w:sz w:val="20"/>
              </w:rPr>
            </w:pPr>
          </w:p>
          <w:p w14:paraId="59889AD0" w14:textId="08F10766" w:rsidR="0096139A" w:rsidRPr="00A16081" w:rsidRDefault="0096139A" w:rsidP="0096139A">
            <w:pPr>
              <w:jc w:val="both"/>
              <w:rPr>
                <w:i w:val="0"/>
                <w:sz w:val="20"/>
              </w:rPr>
            </w:pPr>
            <w:r w:rsidRPr="0096139A">
              <w:rPr>
                <w:i w:val="0"/>
                <w:sz w:val="20"/>
              </w:rPr>
              <w:t>V kolikor zahtevana zavarovanja, v primeru skupne ponudbe sklene vodilni partner, morajo vsa navedena zavarovanja po tem členu zajemati tudi partnerje skupne ponudbe (z navedbo naziva), ali pa mora zahtevana zavarovanja skleniti vsak posamezni partner skupne ponudbe, kot je to zahteva za nadzornika.</w:t>
            </w:r>
          </w:p>
        </w:tc>
        <w:tc>
          <w:tcPr>
            <w:tcW w:w="3969" w:type="dxa"/>
            <w:vAlign w:val="center"/>
          </w:tcPr>
          <w:p w14:paraId="68A7FEF8" w14:textId="77777777" w:rsidR="00502857" w:rsidRPr="00B502BD" w:rsidRDefault="00502857" w:rsidP="00502857">
            <w:pPr>
              <w:rPr>
                <w:i w:val="0"/>
                <w:sz w:val="20"/>
              </w:rPr>
            </w:pPr>
            <w:r w:rsidRPr="00B502BD">
              <w:rPr>
                <w:i w:val="0"/>
                <w:sz w:val="20"/>
              </w:rPr>
              <w:t>DOKAZILO:</w:t>
            </w:r>
          </w:p>
          <w:p w14:paraId="0FED4F08" w14:textId="1F49AC9F" w:rsidR="00502857" w:rsidRPr="009E42B7" w:rsidRDefault="00502857" w:rsidP="009B457C">
            <w:pPr>
              <w:jc w:val="both"/>
              <w:rPr>
                <w:i w:val="0"/>
                <w:sz w:val="20"/>
              </w:rPr>
            </w:pPr>
            <w:r w:rsidRPr="00B502BD">
              <w:rPr>
                <w:i w:val="0"/>
                <w:sz w:val="20"/>
              </w:rPr>
              <w:t>Izpolnjen ESPD obrazec</w:t>
            </w:r>
            <w:r w:rsidR="009B457C">
              <w:rPr>
                <w:i w:val="0"/>
                <w:sz w:val="20"/>
              </w:rPr>
              <w:t>.</w:t>
            </w:r>
            <w:r w:rsidR="0096139A">
              <w:t xml:space="preserve"> </w:t>
            </w:r>
            <w:r w:rsidR="0096139A" w:rsidRPr="0096139A">
              <w:rPr>
                <w:i w:val="0"/>
                <w:sz w:val="20"/>
              </w:rPr>
              <w:t>Ponudnik predloži tudi potrjeno izjavo zavarovalnice (Priloga 7).</w:t>
            </w:r>
          </w:p>
        </w:tc>
      </w:tr>
      <w:tr w:rsidR="00DB0142" w14:paraId="10E7AD87" w14:textId="77777777" w:rsidTr="00B42EA8">
        <w:tc>
          <w:tcPr>
            <w:tcW w:w="5244" w:type="dxa"/>
            <w:shd w:val="clear" w:color="auto" w:fill="F2F2F2" w:themeFill="background1" w:themeFillShade="F2"/>
          </w:tcPr>
          <w:p w14:paraId="25BE2D18" w14:textId="77777777" w:rsidR="00DB0142" w:rsidRPr="00105B38" w:rsidRDefault="006108B2" w:rsidP="00DB0142">
            <w:pPr>
              <w:jc w:val="both"/>
              <w:rPr>
                <w:b/>
                <w:bCs/>
                <w:i w:val="0"/>
                <w:iCs/>
                <w:sz w:val="20"/>
              </w:rPr>
            </w:pPr>
            <w:r>
              <w:rPr>
                <w:b/>
                <w:bCs/>
                <w:i w:val="0"/>
                <w:iCs/>
                <w:sz w:val="20"/>
              </w:rPr>
              <w:t>6</w:t>
            </w:r>
            <w:r w:rsidR="00DB0142" w:rsidRPr="00105B38">
              <w:rPr>
                <w:b/>
                <w:bCs/>
                <w:i w:val="0"/>
                <w:iCs/>
                <w:sz w:val="20"/>
              </w:rPr>
              <w:t>. Gospodarski subjekt mora</w:t>
            </w:r>
            <w:r w:rsidR="00DB0142" w:rsidRPr="00105B38">
              <w:rPr>
                <w:b/>
                <w:bCs/>
                <w:i w:val="0"/>
                <w:iCs/>
                <w:color w:val="1F497D"/>
                <w:sz w:val="20"/>
              </w:rPr>
              <w:t xml:space="preserve"> </w:t>
            </w:r>
            <w:r w:rsidR="00DB0142" w:rsidRPr="00105B38">
              <w:rPr>
                <w:b/>
                <w:bCs/>
                <w:i w:val="0"/>
                <w:iCs/>
                <w:sz w:val="20"/>
              </w:rPr>
              <w:t>zagotoviti, da ni povezan s funkcionarjem ali družinskim članom funkcionarja Mestne občine Ljubljana na način, ki je določen v prvem odstavku 35. člena Zakona o integriteti in preprečevanju korupcije (Uradni list RS, št. 69/11 – UPB in 158/20).</w:t>
            </w:r>
          </w:p>
          <w:p w14:paraId="0BD4B30F" w14:textId="77777777" w:rsidR="00DB0142" w:rsidRPr="00105B38" w:rsidRDefault="00DB0142" w:rsidP="00DB0142">
            <w:pPr>
              <w:jc w:val="both"/>
              <w:rPr>
                <w:i w:val="0"/>
                <w:iCs/>
                <w:sz w:val="20"/>
              </w:rPr>
            </w:pPr>
          </w:p>
          <w:p w14:paraId="79E608E8" w14:textId="77777777" w:rsidR="00DB0142" w:rsidRPr="00105B38" w:rsidRDefault="00DB0142" w:rsidP="00DB0142">
            <w:pPr>
              <w:jc w:val="both"/>
              <w:rPr>
                <w:b/>
                <w:i w:val="0"/>
                <w:color w:val="000000" w:themeColor="text1"/>
                <w:sz w:val="20"/>
              </w:rPr>
            </w:pPr>
            <w:r w:rsidRPr="00105B38">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08F0B0E8" w14:textId="77777777" w:rsidR="00DB0142" w:rsidRPr="00105B38" w:rsidRDefault="00DB0142" w:rsidP="00DB0142">
            <w:pPr>
              <w:pStyle w:val="Default"/>
              <w:rPr>
                <w:rFonts w:ascii="Times New Roman" w:hAnsi="Times New Roman" w:cs="Times New Roman"/>
                <w:sz w:val="20"/>
                <w:szCs w:val="20"/>
              </w:rPr>
            </w:pPr>
            <w:r w:rsidRPr="00105B38">
              <w:rPr>
                <w:rFonts w:ascii="Times New Roman" w:hAnsi="Times New Roman" w:cs="Times New Roman"/>
                <w:sz w:val="20"/>
                <w:szCs w:val="20"/>
              </w:rPr>
              <w:t>DOKAZILO:</w:t>
            </w:r>
          </w:p>
          <w:p w14:paraId="14BF7B3E" w14:textId="77777777" w:rsidR="00DB0142" w:rsidRPr="00105B38" w:rsidRDefault="00DB0142" w:rsidP="005A7E5A">
            <w:pPr>
              <w:pStyle w:val="Odstavekseznama"/>
              <w:numPr>
                <w:ilvl w:val="0"/>
                <w:numId w:val="22"/>
              </w:numPr>
              <w:rPr>
                <w:i w:val="0"/>
                <w:sz w:val="20"/>
              </w:rPr>
            </w:pPr>
            <w:r w:rsidRPr="00105B38">
              <w:rPr>
                <w:i w:val="0"/>
                <w:sz w:val="20"/>
              </w:rPr>
              <w:t>Izjava fizične osebe oziroma odgovorne osebe poslovnega subjekta o nepovezanosti s funkcionarjem ali njegovim družinskim članom (priloga</w:t>
            </w:r>
            <w:r w:rsidR="00C61E45" w:rsidRPr="00105B38">
              <w:rPr>
                <w:i w:val="0"/>
                <w:sz w:val="20"/>
              </w:rPr>
              <w:t xml:space="preserve"> 12</w:t>
            </w:r>
            <w:r w:rsidRPr="00105B38">
              <w:rPr>
                <w:i w:val="0"/>
                <w:sz w:val="20"/>
              </w:rPr>
              <w:t>).</w:t>
            </w:r>
          </w:p>
        </w:tc>
      </w:tr>
    </w:tbl>
    <w:p w14:paraId="22F8C9C5" w14:textId="77777777" w:rsidR="00F7274D" w:rsidRPr="009E42B7" w:rsidRDefault="00F7274D" w:rsidP="003213A3">
      <w:pPr>
        <w:pStyle w:val="Glava"/>
        <w:tabs>
          <w:tab w:val="clear" w:pos="4536"/>
          <w:tab w:val="clear" w:pos="9072"/>
          <w:tab w:val="left" w:pos="3080"/>
        </w:tabs>
        <w:ind w:left="1080"/>
        <w:jc w:val="both"/>
        <w:rPr>
          <w:i w:val="0"/>
          <w:sz w:val="16"/>
          <w:szCs w:val="16"/>
        </w:rPr>
      </w:pPr>
    </w:p>
    <w:p w14:paraId="3D61471C" w14:textId="77777777" w:rsidR="00496763" w:rsidRDefault="00496763" w:rsidP="00ED0823">
      <w:pPr>
        <w:pStyle w:val="Glava"/>
        <w:tabs>
          <w:tab w:val="clear" w:pos="4536"/>
          <w:tab w:val="clear" w:pos="9072"/>
        </w:tabs>
        <w:ind w:left="1080"/>
        <w:jc w:val="both"/>
        <w:rPr>
          <w:i w:val="0"/>
          <w:sz w:val="22"/>
          <w:szCs w:val="22"/>
        </w:rPr>
      </w:pPr>
    </w:p>
    <w:p w14:paraId="57F1CE05" w14:textId="77777777" w:rsidR="00ED0823" w:rsidRPr="0079325B"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14:paraId="72796F47" w14:textId="77777777" w:rsidR="00ED0823" w:rsidRPr="001F30A0" w:rsidRDefault="00ED0823" w:rsidP="00ED0823">
      <w:pPr>
        <w:pStyle w:val="Glava"/>
        <w:tabs>
          <w:tab w:val="clear" w:pos="4536"/>
          <w:tab w:val="clear" w:pos="9072"/>
        </w:tabs>
        <w:ind w:left="1080"/>
        <w:jc w:val="both"/>
        <w:rPr>
          <w:i w:val="0"/>
          <w:sz w:val="22"/>
          <w:szCs w:val="22"/>
        </w:rPr>
      </w:pPr>
    </w:p>
    <w:p w14:paraId="11F9A607" w14:textId="7294BF58" w:rsidR="00DF1E71" w:rsidRDefault="00DF1E71" w:rsidP="00980EAB">
      <w:pPr>
        <w:ind w:left="1080"/>
        <w:jc w:val="both"/>
        <w:rPr>
          <w:rFonts w:cs="Arial"/>
          <w:b/>
          <w:i w:val="0"/>
          <w:color w:val="000000" w:themeColor="text1"/>
          <w:sz w:val="22"/>
          <w:szCs w:val="22"/>
        </w:rPr>
      </w:pPr>
    </w:p>
    <w:p w14:paraId="0A3878BB" w14:textId="77777777" w:rsidR="002A315D" w:rsidRPr="00D16179" w:rsidRDefault="002A315D" w:rsidP="002A315D">
      <w:pPr>
        <w:ind w:left="1080"/>
        <w:jc w:val="both"/>
        <w:rPr>
          <w:i w:val="0"/>
          <w:sz w:val="22"/>
          <w:szCs w:val="22"/>
        </w:rPr>
      </w:pPr>
      <w:r w:rsidRPr="00D16179">
        <w:rPr>
          <w:i w:val="0"/>
          <w:sz w:val="22"/>
          <w:szCs w:val="22"/>
        </w:rPr>
        <w:t xml:space="preserve">Merilo za oddajo javnega naročila je </w:t>
      </w:r>
      <w:r w:rsidRPr="00D16179">
        <w:rPr>
          <w:b/>
          <w:i w:val="0"/>
          <w:sz w:val="22"/>
          <w:szCs w:val="22"/>
        </w:rPr>
        <w:t>najugodnejša ponudba</w:t>
      </w:r>
      <w:r w:rsidRPr="00D16179">
        <w:rPr>
          <w:i w:val="0"/>
          <w:sz w:val="22"/>
          <w:szCs w:val="22"/>
        </w:rPr>
        <w:t>, ki se določi na podlagi:</w:t>
      </w:r>
    </w:p>
    <w:p w14:paraId="337C5562" w14:textId="77777777" w:rsidR="002A315D" w:rsidRPr="00D16179" w:rsidRDefault="002A315D" w:rsidP="002A315D">
      <w:pPr>
        <w:pStyle w:val="Odstavekseznama"/>
        <w:numPr>
          <w:ilvl w:val="1"/>
          <w:numId w:val="32"/>
        </w:numPr>
        <w:jc w:val="both"/>
        <w:rPr>
          <w:i w:val="0"/>
          <w:color w:val="000000" w:themeColor="text1"/>
          <w:sz w:val="22"/>
          <w:szCs w:val="22"/>
        </w:rPr>
      </w:pPr>
      <w:r w:rsidRPr="00D16179">
        <w:rPr>
          <w:i w:val="0"/>
          <w:color w:val="000000" w:themeColor="text1"/>
          <w:sz w:val="22"/>
          <w:szCs w:val="22"/>
        </w:rPr>
        <w:t>skupne ponudbene cene v EUR brez DDV,</w:t>
      </w:r>
    </w:p>
    <w:p w14:paraId="43E453F6" w14:textId="7FE91F06" w:rsidR="002A315D" w:rsidRDefault="002A315D" w:rsidP="002A315D">
      <w:pPr>
        <w:pStyle w:val="Odstavekseznama"/>
        <w:numPr>
          <w:ilvl w:val="1"/>
          <w:numId w:val="32"/>
        </w:numPr>
        <w:jc w:val="both"/>
        <w:rPr>
          <w:i w:val="0"/>
          <w:color w:val="000000" w:themeColor="text1"/>
          <w:sz w:val="22"/>
          <w:szCs w:val="22"/>
        </w:rPr>
      </w:pPr>
      <w:r w:rsidRPr="00D16179">
        <w:rPr>
          <w:i w:val="0"/>
          <w:color w:val="000000" w:themeColor="text1"/>
          <w:sz w:val="22"/>
          <w:szCs w:val="22"/>
        </w:rPr>
        <w:t>dodatnih referenc vodje nadzora in</w:t>
      </w:r>
    </w:p>
    <w:p w14:paraId="2D583320" w14:textId="1FA0F744" w:rsidR="002A315D" w:rsidRPr="00D16179" w:rsidRDefault="002A315D" w:rsidP="002A315D">
      <w:pPr>
        <w:pStyle w:val="Odstavekseznama"/>
        <w:numPr>
          <w:ilvl w:val="1"/>
          <w:numId w:val="32"/>
        </w:numPr>
        <w:jc w:val="both"/>
        <w:rPr>
          <w:i w:val="0"/>
          <w:color w:val="000000" w:themeColor="text1"/>
          <w:sz w:val="22"/>
          <w:szCs w:val="22"/>
        </w:rPr>
      </w:pPr>
      <w:r w:rsidRPr="00D16179">
        <w:rPr>
          <w:i w:val="0"/>
          <w:color w:val="000000" w:themeColor="text1"/>
          <w:sz w:val="22"/>
          <w:szCs w:val="22"/>
        </w:rPr>
        <w:t>dodatnih referenc pooblaščenih inženirjev za področje gradbeništva</w:t>
      </w:r>
      <w:r>
        <w:rPr>
          <w:i w:val="0"/>
          <w:color w:val="000000" w:themeColor="text1"/>
          <w:sz w:val="22"/>
          <w:szCs w:val="22"/>
        </w:rPr>
        <w:t>.</w:t>
      </w:r>
    </w:p>
    <w:p w14:paraId="46809AFA" w14:textId="77777777" w:rsidR="002A315D" w:rsidRPr="0081142C" w:rsidRDefault="002A315D" w:rsidP="002A315D">
      <w:pPr>
        <w:ind w:left="1080"/>
        <w:jc w:val="both"/>
        <w:rPr>
          <w:i w:val="0"/>
          <w:color w:val="000000" w:themeColor="text1"/>
          <w:sz w:val="22"/>
          <w:szCs w:val="22"/>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14"/>
        <w:gridCol w:w="3449"/>
      </w:tblGrid>
      <w:tr w:rsidR="002A315D" w:rsidRPr="00102D7F" w14:paraId="00010EF3" w14:textId="77777777" w:rsidTr="002A315D">
        <w:trPr>
          <w:jc w:val="center"/>
        </w:trPr>
        <w:tc>
          <w:tcPr>
            <w:tcW w:w="4714" w:type="dxa"/>
            <w:shd w:val="clear" w:color="auto" w:fill="D9D9D9"/>
            <w:vAlign w:val="center"/>
          </w:tcPr>
          <w:p w14:paraId="4EC64941" w14:textId="77777777" w:rsidR="002A315D" w:rsidRPr="00102D7F" w:rsidRDefault="002A315D" w:rsidP="002A315D">
            <w:pPr>
              <w:ind w:left="59"/>
              <w:rPr>
                <w:rFonts w:cs="Arial"/>
                <w:b/>
                <w:i w:val="0"/>
                <w:color w:val="000000" w:themeColor="text1"/>
                <w:sz w:val="22"/>
                <w:szCs w:val="22"/>
              </w:rPr>
            </w:pPr>
            <w:r w:rsidRPr="00102D7F">
              <w:rPr>
                <w:rFonts w:cs="Arial"/>
                <w:b/>
                <w:i w:val="0"/>
                <w:color w:val="000000" w:themeColor="text1"/>
                <w:sz w:val="22"/>
                <w:szCs w:val="22"/>
              </w:rPr>
              <w:t>MERILO</w:t>
            </w:r>
          </w:p>
        </w:tc>
        <w:tc>
          <w:tcPr>
            <w:tcW w:w="3449" w:type="dxa"/>
            <w:shd w:val="clear" w:color="auto" w:fill="D9D9D9"/>
            <w:vAlign w:val="center"/>
          </w:tcPr>
          <w:p w14:paraId="27F513B0" w14:textId="77777777" w:rsidR="002A315D" w:rsidRPr="00102D7F" w:rsidRDefault="002A315D" w:rsidP="002A315D">
            <w:pPr>
              <w:ind w:left="92"/>
              <w:jc w:val="center"/>
              <w:rPr>
                <w:rFonts w:cs="Arial"/>
                <w:b/>
                <w:i w:val="0"/>
                <w:color w:val="000000" w:themeColor="text1"/>
                <w:sz w:val="22"/>
                <w:szCs w:val="22"/>
              </w:rPr>
            </w:pPr>
            <w:r w:rsidRPr="00102D7F">
              <w:rPr>
                <w:rFonts w:cs="Arial"/>
                <w:b/>
                <w:i w:val="0"/>
                <w:color w:val="000000" w:themeColor="text1"/>
                <w:sz w:val="22"/>
                <w:szCs w:val="22"/>
              </w:rPr>
              <w:t>NAJVIŠJE ŠTEVILO TOČK</w:t>
            </w:r>
          </w:p>
        </w:tc>
      </w:tr>
      <w:tr w:rsidR="002A315D" w:rsidRPr="00D16179" w14:paraId="7EE0D516" w14:textId="77777777" w:rsidTr="002A315D">
        <w:trPr>
          <w:jc w:val="center"/>
        </w:trPr>
        <w:tc>
          <w:tcPr>
            <w:tcW w:w="4714" w:type="dxa"/>
            <w:vAlign w:val="center"/>
          </w:tcPr>
          <w:p w14:paraId="43A722BF" w14:textId="77777777" w:rsidR="002A315D" w:rsidRPr="00D16179" w:rsidRDefault="002A315D" w:rsidP="002A315D">
            <w:pPr>
              <w:ind w:left="59"/>
              <w:rPr>
                <w:rFonts w:cs="Arial"/>
                <w:i w:val="0"/>
                <w:color w:val="000000" w:themeColor="text1"/>
                <w:sz w:val="22"/>
                <w:szCs w:val="22"/>
              </w:rPr>
            </w:pPr>
            <w:r w:rsidRPr="00D16179">
              <w:rPr>
                <w:rFonts w:cs="Arial"/>
                <w:i w:val="0"/>
                <w:color w:val="000000" w:themeColor="text1"/>
                <w:sz w:val="22"/>
                <w:szCs w:val="22"/>
              </w:rPr>
              <w:t>Skupna ponudbena cena</w:t>
            </w:r>
          </w:p>
        </w:tc>
        <w:tc>
          <w:tcPr>
            <w:tcW w:w="3449" w:type="dxa"/>
            <w:vAlign w:val="center"/>
          </w:tcPr>
          <w:p w14:paraId="7DECC224" w14:textId="77777777" w:rsidR="002A315D" w:rsidRPr="00D16179" w:rsidRDefault="002A315D" w:rsidP="002A315D">
            <w:pPr>
              <w:ind w:left="92"/>
              <w:jc w:val="center"/>
              <w:rPr>
                <w:rFonts w:cs="Arial"/>
                <w:i w:val="0"/>
                <w:color w:val="000000" w:themeColor="text1"/>
                <w:sz w:val="22"/>
                <w:szCs w:val="22"/>
              </w:rPr>
            </w:pPr>
            <w:r w:rsidRPr="00D16179">
              <w:rPr>
                <w:rFonts w:cs="Arial"/>
                <w:i w:val="0"/>
                <w:color w:val="000000" w:themeColor="text1"/>
                <w:sz w:val="22"/>
                <w:szCs w:val="22"/>
              </w:rPr>
              <w:t>Največ</w:t>
            </w:r>
            <w:r>
              <w:rPr>
                <w:rFonts w:cs="Arial"/>
                <w:i w:val="0"/>
                <w:color w:val="000000" w:themeColor="text1"/>
                <w:sz w:val="22"/>
                <w:szCs w:val="22"/>
              </w:rPr>
              <w:t xml:space="preserve"> 9</w:t>
            </w:r>
            <w:r w:rsidRPr="00D16179">
              <w:rPr>
                <w:rFonts w:cs="Arial"/>
                <w:i w:val="0"/>
                <w:color w:val="000000" w:themeColor="text1"/>
                <w:sz w:val="22"/>
                <w:szCs w:val="22"/>
              </w:rPr>
              <w:t>0</w:t>
            </w:r>
          </w:p>
        </w:tc>
      </w:tr>
      <w:tr w:rsidR="002A315D" w:rsidRPr="00BC2464" w14:paraId="15188632" w14:textId="77777777" w:rsidTr="002A315D">
        <w:trPr>
          <w:jc w:val="center"/>
        </w:trPr>
        <w:tc>
          <w:tcPr>
            <w:tcW w:w="4714" w:type="dxa"/>
            <w:vAlign w:val="center"/>
          </w:tcPr>
          <w:p w14:paraId="125BB07F" w14:textId="791E4CD1" w:rsidR="002A315D" w:rsidRPr="00D16179" w:rsidRDefault="002A315D" w:rsidP="002A315D">
            <w:pPr>
              <w:ind w:left="59"/>
              <w:rPr>
                <w:rFonts w:cs="Arial"/>
                <w:i w:val="0"/>
                <w:color w:val="000000" w:themeColor="text1"/>
                <w:sz w:val="22"/>
                <w:szCs w:val="22"/>
              </w:rPr>
            </w:pPr>
            <w:r w:rsidRPr="00D16179">
              <w:rPr>
                <w:i w:val="0"/>
                <w:color w:val="000000" w:themeColor="text1"/>
                <w:sz w:val="22"/>
                <w:szCs w:val="22"/>
              </w:rPr>
              <w:t>Dodatne reference vodje nadzora in pooblaščenih inženirjev za področje gradbeništva</w:t>
            </w:r>
            <w:r>
              <w:rPr>
                <w:i w:val="0"/>
                <w:color w:val="000000" w:themeColor="text1"/>
                <w:sz w:val="22"/>
                <w:szCs w:val="22"/>
              </w:rPr>
              <w:t>.</w:t>
            </w:r>
          </w:p>
        </w:tc>
        <w:tc>
          <w:tcPr>
            <w:tcW w:w="3449" w:type="dxa"/>
            <w:vAlign w:val="center"/>
          </w:tcPr>
          <w:p w14:paraId="628EA338" w14:textId="77777777" w:rsidR="002A315D" w:rsidRPr="00D16179" w:rsidRDefault="002A315D" w:rsidP="002A315D">
            <w:pPr>
              <w:ind w:left="92"/>
              <w:jc w:val="center"/>
              <w:rPr>
                <w:rFonts w:cs="Arial"/>
                <w:i w:val="0"/>
                <w:color w:val="000000" w:themeColor="text1"/>
                <w:sz w:val="22"/>
                <w:szCs w:val="22"/>
              </w:rPr>
            </w:pPr>
            <w:r>
              <w:rPr>
                <w:rFonts w:cs="Arial"/>
                <w:i w:val="0"/>
                <w:color w:val="000000" w:themeColor="text1"/>
                <w:sz w:val="22"/>
                <w:szCs w:val="22"/>
              </w:rPr>
              <w:t>N</w:t>
            </w:r>
            <w:r w:rsidRPr="00D16179">
              <w:rPr>
                <w:rFonts w:cs="Arial"/>
                <w:i w:val="0"/>
                <w:color w:val="000000" w:themeColor="text1"/>
                <w:sz w:val="22"/>
                <w:szCs w:val="22"/>
              </w:rPr>
              <w:t xml:space="preserve">ajveč </w:t>
            </w:r>
            <w:r>
              <w:rPr>
                <w:rFonts w:cs="Arial"/>
                <w:i w:val="0"/>
                <w:color w:val="000000" w:themeColor="text1"/>
                <w:sz w:val="22"/>
                <w:szCs w:val="22"/>
              </w:rPr>
              <w:t>10</w:t>
            </w:r>
          </w:p>
        </w:tc>
      </w:tr>
    </w:tbl>
    <w:p w14:paraId="68E0E063" w14:textId="77777777" w:rsidR="002A315D" w:rsidRDefault="002A315D" w:rsidP="002A315D">
      <w:pPr>
        <w:ind w:left="1080"/>
        <w:jc w:val="both"/>
        <w:rPr>
          <w:b/>
          <w:i w:val="0"/>
          <w:color w:val="000000" w:themeColor="text1"/>
          <w:sz w:val="22"/>
          <w:szCs w:val="22"/>
        </w:rPr>
      </w:pPr>
    </w:p>
    <w:p w14:paraId="160D26F6" w14:textId="77777777" w:rsidR="002A315D" w:rsidRPr="002C5A9F" w:rsidRDefault="002A315D" w:rsidP="002A315D">
      <w:pPr>
        <w:ind w:left="1080"/>
        <w:jc w:val="both"/>
        <w:rPr>
          <w:b/>
          <w:i w:val="0"/>
          <w:color w:val="000000" w:themeColor="text1"/>
          <w:sz w:val="22"/>
          <w:szCs w:val="22"/>
        </w:rPr>
      </w:pPr>
      <w:r w:rsidRPr="002C5A9F">
        <w:rPr>
          <w:b/>
          <w:i w:val="0"/>
          <w:color w:val="000000" w:themeColor="text1"/>
          <w:sz w:val="22"/>
          <w:szCs w:val="22"/>
        </w:rPr>
        <w:t>Obrazložitev meril:</w:t>
      </w:r>
    </w:p>
    <w:p w14:paraId="119C5B8D" w14:textId="77777777" w:rsidR="002A315D" w:rsidRDefault="002A315D" w:rsidP="002A315D">
      <w:pPr>
        <w:pStyle w:val="Odstavekseznama1"/>
        <w:ind w:left="1080"/>
        <w:jc w:val="both"/>
        <w:rPr>
          <w:b/>
          <w:color w:val="000000" w:themeColor="text1"/>
          <w:sz w:val="22"/>
          <w:szCs w:val="22"/>
        </w:rPr>
      </w:pPr>
    </w:p>
    <w:p w14:paraId="3670DBD5" w14:textId="77777777" w:rsidR="002A315D" w:rsidRPr="002C5A9F" w:rsidRDefault="002A315D" w:rsidP="002A315D">
      <w:pPr>
        <w:pStyle w:val="Odstavekseznama1"/>
        <w:ind w:left="1080"/>
        <w:jc w:val="both"/>
        <w:rPr>
          <w:b/>
          <w:color w:val="000000" w:themeColor="text1"/>
          <w:sz w:val="22"/>
          <w:szCs w:val="22"/>
        </w:rPr>
      </w:pPr>
      <w:r>
        <w:rPr>
          <w:b/>
          <w:color w:val="000000" w:themeColor="text1"/>
          <w:sz w:val="22"/>
          <w:szCs w:val="22"/>
        </w:rPr>
        <w:t xml:space="preserve">PONUDBENA </w:t>
      </w:r>
      <w:r w:rsidRPr="002C5A9F">
        <w:rPr>
          <w:b/>
          <w:color w:val="000000" w:themeColor="text1"/>
          <w:sz w:val="22"/>
          <w:szCs w:val="22"/>
        </w:rPr>
        <w:t>CENA</w:t>
      </w:r>
    </w:p>
    <w:p w14:paraId="22AE4948" w14:textId="77777777" w:rsidR="002A315D" w:rsidRPr="002C5A9F" w:rsidRDefault="002A315D" w:rsidP="002A315D">
      <w:pPr>
        <w:ind w:left="1080"/>
        <w:jc w:val="both"/>
        <w:rPr>
          <w:i w:val="0"/>
          <w:color w:val="000000" w:themeColor="text1"/>
          <w:sz w:val="22"/>
          <w:szCs w:val="22"/>
        </w:rPr>
      </w:pPr>
    </w:p>
    <w:p w14:paraId="133E0CE6" w14:textId="77777777" w:rsidR="002A315D" w:rsidRPr="002C5A9F" w:rsidRDefault="002A315D" w:rsidP="002A315D">
      <w:pPr>
        <w:ind w:left="1080"/>
        <w:jc w:val="both"/>
        <w:rPr>
          <w:i w:val="0"/>
          <w:color w:val="000000" w:themeColor="text1"/>
          <w:sz w:val="22"/>
          <w:szCs w:val="22"/>
        </w:rPr>
      </w:pPr>
      <w:r w:rsidRPr="002C5A9F">
        <w:rPr>
          <w:i w:val="0"/>
          <w:color w:val="000000" w:themeColor="text1"/>
          <w:sz w:val="22"/>
          <w:szCs w:val="22"/>
        </w:rPr>
        <w:t>Pri merilu »</w:t>
      </w:r>
      <w:r>
        <w:rPr>
          <w:i w:val="0"/>
          <w:color w:val="000000" w:themeColor="text1"/>
          <w:sz w:val="22"/>
          <w:szCs w:val="22"/>
        </w:rPr>
        <w:t xml:space="preserve">skupna ponudbena </w:t>
      </w:r>
      <w:r w:rsidRPr="002C5A9F">
        <w:rPr>
          <w:i w:val="0"/>
          <w:color w:val="000000" w:themeColor="text1"/>
          <w:sz w:val="22"/>
          <w:szCs w:val="22"/>
        </w:rPr>
        <w:t xml:space="preserve">cena« lahko ponudnik prejme največ </w:t>
      </w:r>
      <w:r>
        <w:rPr>
          <w:i w:val="0"/>
          <w:color w:val="000000" w:themeColor="text1"/>
          <w:sz w:val="22"/>
          <w:szCs w:val="22"/>
        </w:rPr>
        <w:t>90</w:t>
      </w:r>
      <w:r w:rsidRPr="002C5A9F">
        <w:rPr>
          <w:i w:val="0"/>
          <w:color w:val="000000" w:themeColor="text1"/>
          <w:sz w:val="22"/>
          <w:szCs w:val="22"/>
        </w:rPr>
        <w:t xml:space="preserve"> točk. Naročnik bo točkoval ponudbe do </w:t>
      </w:r>
      <w:r>
        <w:rPr>
          <w:i w:val="0"/>
          <w:color w:val="000000" w:themeColor="text1"/>
          <w:sz w:val="22"/>
          <w:szCs w:val="22"/>
        </w:rPr>
        <w:t>90</w:t>
      </w:r>
      <w:r w:rsidRPr="002C5A9F">
        <w:rPr>
          <w:i w:val="0"/>
          <w:color w:val="000000" w:themeColor="text1"/>
          <w:sz w:val="22"/>
          <w:szCs w:val="22"/>
        </w:rPr>
        <w:t xml:space="preserve"> točk, in sicer tako, da bo najcenejši ponudnik dobil najvišje število točk, vsak naslednji pa glede na od prejšnjega najugodnejšega ponudnika sorazmerno manjše število točk, </w:t>
      </w:r>
      <w:r>
        <w:rPr>
          <w:i w:val="0"/>
          <w:color w:val="000000" w:themeColor="text1"/>
          <w:sz w:val="22"/>
          <w:szCs w:val="22"/>
        </w:rPr>
        <w:t xml:space="preserve">in </w:t>
      </w:r>
      <w:r w:rsidRPr="002C5A9F">
        <w:rPr>
          <w:i w:val="0"/>
          <w:color w:val="000000" w:themeColor="text1"/>
          <w:sz w:val="22"/>
          <w:szCs w:val="22"/>
        </w:rPr>
        <w:t>sicer po enačbi:</w:t>
      </w:r>
    </w:p>
    <w:p w14:paraId="4E81A0CE" w14:textId="77777777" w:rsidR="002A315D" w:rsidRPr="002C5A9F" w:rsidRDefault="002A315D" w:rsidP="002A315D">
      <w:pPr>
        <w:ind w:left="1080"/>
        <w:jc w:val="both"/>
        <w:rPr>
          <w:i w:val="0"/>
          <w:color w:val="000000" w:themeColor="text1"/>
          <w:sz w:val="22"/>
          <w:szCs w:val="22"/>
        </w:rPr>
      </w:pPr>
    </w:p>
    <w:p w14:paraId="5E02E317" w14:textId="77777777" w:rsidR="002A315D" w:rsidRPr="002C5A9F" w:rsidRDefault="002A315D" w:rsidP="002A315D">
      <w:pPr>
        <w:ind w:left="1080"/>
        <w:jc w:val="center"/>
        <w:rPr>
          <w:i w:val="0"/>
          <w:color w:val="000000" w:themeColor="text1"/>
          <w:sz w:val="22"/>
          <w:szCs w:val="22"/>
        </w:rPr>
      </w:pPr>
      <w:r w:rsidRPr="002C5A9F">
        <w:rPr>
          <w:i w:val="0"/>
          <w:color w:val="000000" w:themeColor="text1"/>
          <w:sz w:val="22"/>
          <w:szCs w:val="22"/>
        </w:rPr>
        <w:t xml:space="preserve">T1 = A/B x </w:t>
      </w:r>
      <w:r>
        <w:rPr>
          <w:i w:val="0"/>
          <w:color w:val="000000" w:themeColor="text1"/>
          <w:sz w:val="22"/>
          <w:szCs w:val="22"/>
        </w:rPr>
        <w:t>90 točk</w:t>
      </w:r>
    </w:p>
    <w:p w14:paraId="2FCEC48B" w14:textId="77777777" w:rsidR="002A315D" w:rsidRPr="002C5A9F" w:rsidRDefault="002A315D" w:rsidP="002A315D">
      <w:pPr>
        <w:ind w:left="1080"/>
        <w:jc w:val="both"/>
        <w:rPr>
          <w:i w:val="0"/>
          <w:color w:val="000000" w:themeColor="text1"/>
          <w:sz w:val="22"/>
          <w:szCs w:val="22"/>
        </w:rPr>
      </w:pPr>
      <w:r w:rsidRPr="002C5A9F">
        <w:rPr>
          <w:i w:val="0"/>
          <w:color w:val="000000" w:themeColor="text1"/>
          <w:sz w:val="22"/>
          <w:szCs w:val="22"/>
        </w:rPr>
        <w:t>pri čemer je:</w:t>
      </w:r>
    </w:p>
    <w:p w14:paraId="2A56E482" w14:textId="77777777" w:rsidR="002A315D" w:rsidRPr="002C5A9F" w:rsidRDefault="002A315D" w:rsidP="002A315D">
      <w:pPr>
        <w:ind w:left="1080"/>
        <w:jc w:val="both"/>
        <w:rPr>
          <w:i w:val="0"/>
          <w:color w:val="000000" w:themeColor="text1"/>
          <w:sz w:val="22"/>
          <w:szCs w:val="22"/>
        </w:rPr>
      </w:pPr>
    </w:p>
    <w:p w14:paraId="62892B29" w14:textId="77777777" w:rsidR="002A315D" w:rsidRPr="002C5A9F" w:rsidRDefault="002A315D" w:rsidP="002A315D">
      <w:pPr>
        <w:ind w:left="1080"/>
        <w:jc w:val="both"/>
        <w:rPr>
          <w:i w:val="0"/>
          <w:color w:val="000000" w:themeColor="text1"/>
          <w:sz w:val="22"/>
          <w:szCs w:val="22"/>
        </w:rPr>
      </w:pPr>
      <w:r w:rsidRPr="002C5A9F">
        <w:rPr>
          <w:i w:val="0"/>
          <w:color w:val="000000" w:themeColor="text1"/>
          <w:sz w:val="22"/>
          <w:szCs w:val="22"/>
        </w:rPr>
        <w:t xml:space="preserve">T1 – število točk pri merilu cena, </w:t>
      </w:r>
    </w:p>
    <w:p w14:paraId="4349BF3A" w14:textId="77777777" w:rsidR="002A315D" w:rsidRPr="002C5A9F" w:rsidRDefault="002A315D" w:rsidP="002A315D">
      <w:pPr>
        <w:ind w:left="1080"/>
        <w:jc w:val="both"/>
        <w:rPr>
          <w:i w:val="0"/>
          <w:color w:val="000000" w:themeColor="text1"/>
          <w:sz w:val="22"/>
          <w:szCs w:val="22"/>
        </w:rPr>
      </w:pPr>
      <w:r w:rsidRPr="002C5A9F">
        <w:rPr>
          <w:i w:val="0"/>
          <w:color w:val="000000" w:themeColor="text1"/>
          <w:sz w:val="22"/>
          <w:szCs w:val="22"/>
        </w:rPr>
        <w:t xml:space="preserve">A – najnižja </w:t>
      </w:r>
      <w:r>
        <w:rPr>
          <w:i w:val="0"/>
          <w:color w:val="000000" w:themeColor="text1"/>
          <w:sz w:val="22"/>
          <w:szCs w:val="22"/>
        </w:rPr>
        <w:t xml:space="preserve">skupna </w:t>
      </w:r>
      <w:r w:rsidRPr="002C5A9F">
        <w:rPr>
          <w:i w:val="0"/>
          <w:color w:val="000000" w:themeColor="text1"/>
          <w:sz w:val="22"/>
          <w:szCs w:val="22"/>
        </w:rPr>
        <w:t>ponudbena cena</w:t>
      </w:r>
      <w:r>
        <w:rPr>
          <w:i w:val="0"/>
          <w:color w:val="000000" w:themeColor="text1"/>
          <w:sz w:val="22"/>
          <w:szCs w:val="22"/>
        </w:rPr>
        <w:t xml:space="preserve"> v EUR brez DDV</w:t>
      </w:r>
      <w:r w:rsidRPr="002C5A9F">
        <w:rPr>
          <w:i w:val="0"/>
          <w:color w:val="000000" w:themeColor="text1"/>
          <w:sz w:val="22"/>
          <w:szCs w:val="22"/>
        </w:rPr>
        <w:t xml:space="preserve">, </w:t>
      </w:r>
    </w:p>
    <w:p w14:paraId="7F39ED28" w14:textId="77777777" w:rsidR="002A315D" w:rsidRPr="002C5A9F" w:rsidRDefault="002A315D" w:rsidP="002A315D">
      <w:pPr>
        <w:ind w:left="1080"/>
        <w:rPr>
          <w:i w:val="0"/>
          <w:color w:val="000000" w:themeColor="text1"/>
          <w:sz w:val="22"/>
          <w:szCs w:val="22"/>
        </w:rPr>
      </w:pPr>
      <w:r w:rsidRPr="002C5A9F">
        <w:rPr>
          <w:i w:val="0"/>
          <w:color w:val="000000" w:themeColor="text1"/>
          <w:sz w:val="22"/>
          <w:szCs w:val="22"/>
        </w:rPr>
        <w:t>B – ponudbena cena primerjanega ponudnika</w:t>
      </w:r>
      <w:r>
        <w:rPr>
          <w:i w:val="0"/>
          <w:color w:val="000000" w:themeColor="text1"/>
          <w:sz w:val="22"/>
          <w:szCs w:val="22"/>
        </w:rPr>
        <w:t xml:space="preserve"> v EUR brez DDV</w:t>
      </w:r>
    </w:p>
    <w:p w14:paraId="6C4C169B" w14:textId="77777777" w:rsidR="002A315D" w:rsidRDefault="002A315D" w:rsidP="002A315D">
      <w:pPr>
        <w:ind w:left="1080"/>
        <w:rPr>
          <w:b/>
          <w:i w:val="0"/>
          <w:sz w:val="22"/>
          <w:szCs w:val="22"/>
          <w:highlight w:val="yellow"/>
        </w:rPr>
      </w:pPr>
    </w:p>
    <w:p w14:paraId="14B2BF1B" w14:textId="77777777" w:rsidR="002A315D" w:rsidRDefault="002A315D" w:rsidP="002A315D">
      <w:pPr>
        <w:ind w:left="1080"/>
        <w:jc w:val="both"/>
        <w:rPr>
          <w:b/>
          <w:i w:val="0"/>
          <w:color w:val="000000" w:themeColor="text1"/>
          <w:sz w:val="22"/>
          <w:szCs w:val="22"/>
        </w:rPr>
      </w:pPr>
    </w:p>
    <w:p w14:paraId="285A1EB1" w14:textId="0C1FAC13" w:rsidR="002A315D" w:rsidRPr="00FF7D0E" w:rsidRDefault="002A315D" w:rsidP="002A315D">
      <w:pPr>
        <w:ind w:left="1080"/>
        <w:jc w:val="both"/>
        <w:rPr>
          <w:b/>
          <w:i w:val="0"/>
          <w:color w:val="000000" w:themeColor="text1"/>
          <w:sz w:val="22"/>
          <w:szCs w:val="22"/>
          <w:highlight w:val="yellow"/>
        </w:rPr>
      </w:pPr>
      <w:r w:rsidRPr="00454BDF">
        <w:rPr>
          <w:b/>
          <w:i w:val="0"/>
          <w:color w:val="000000" w:themeColor="text1"/>
          <w:sz w:val="22"/>
          <w:szCs w:val="22"/>
        </w:rPr>
        <w:t>DODATNE REFERENCE ZA VODJO NADZORA IN POOBLAŠČENE</w:t>
      </w:r>
      <w:r>
        <w:rPr>
          <w:b/>
          <w:i w:val="0"/>
          <w:color w:val="000000" w:themeColor="text1"/>
          <w:sz w:val="22"/>
          <w:szCs w:val="22"/>
        </w:rPr>
        <w:t>GA</w:t>
      </w:r>
      <w:r w:rsidRPr="00454BDF">
        <w:rPr>
          <w:b/>
          <w:i w:val="0"/>
          <w:color w:val="000000" w:themeColor="text1"/>
          <w:sz w:val="22"/>
          <w:szCs w:val="22"/>
        </w:rPr>
        <w:t xml:space="preserve"> INŽENIRJ</w:t>
      </w:r>
      <w:r>
        <w:rPr>
          <w:b/>
          <w:i w:val="0"/>
          <w:color w:val="000000" w:themeColor="text1"/>
          <w:sz w:val="22"/>
          <w:szCs w:val="22"/>
        </w:rPr>
        <w:t>A</w:t>
      </w:r>
      <w:r w:rsidRPr="00454BDF">
        <w:rPr>
          <w:b/>
          <w:i w:val="0"/>
          <w:color w:val="000000" w:themeColor="text1"/>
          <w:sz w:val="22"/>
          <w:szCs w:val="22"/>
        </w:rPr>
        <w:t xml:space="preserve"> ZA PODROČJE GRADBENIŠTVA</w:t>
      </w:r>
    </w:p>
    <w:p w14:paraId="24582267" w14:textId="77777777" w:rsidR="002A315D" w:rsidRDefault="002A315D" w:rsidP="002A315D">
      <w:pPr>
        <w:jc w:val="both"/>
        <w:rPr>
          <w:sz w:val="22"/>
          <w:szCs w:val="22"/>
        </w:rPr>
      </w:pPr>
    </w:p>
    <w:tbl>
      <w:tblPr>
        <w:tblStyle w:val="Tabelamrea2"/>
        <w:tblW w:w="8413" w:type="dxa"/>
        <w:tblInd w:w="1080" w:type="dxa"/>
        <w:tblLayout w:type="fixed"/>
        <w:tblLook w:val="04A0" w:firstRow="1" w:lastRow="0" w:firstColumn="1" w:lastColumn="0" w:noHBand="0" w:noVBand="1"/>
      </w:tblPr>
      <w:tblGrid>
        <w:gridCol w:w="4444"/>
        <w:gridCol w:w="2126"/>
        <w:gridCol w:w="1843"/>
      </w:tblGrid>
      <w:tr w:rsidR="002A315D" w:rsidRPr="00D16179" w14:paraId="4084A9F6" w14:textId="77777777" w:rsidTr="002A315D">
        <w:tc>
          <w:tcPr>
            <w:tcW w:w="4444" w:type="dxa"/>
            <w:vMerge w:val="restart"/>
          </w:tcPr>
          <w:p w14:paraId="642C8270" w14:textId="77777777" w:rsidR="002A315D" w:rsidRPr="00D16179" w:rsidRDefault="002A315D" w:rsidP="002A315D">
            <w:pPr>
              <w:jc w:val="both"/>
              <w:rPr>
                <w:i w:val="0"/>
                <w:color w:val="000000"/>
                <w:sz w:val="22"/>
                <w:szCs w:val="24"/>
                <w:lang w:eastAsia="en-US"/>
              </w:rPr>
            </w:pPr>
          </w:p>
        </w:tc>
        <w:tc>
          <w:tcPr>
            <w:tcW w:w="3969" w:type="dxa"/>
            <w:gridSpan w:val="2"/>
          </w:tcPr>
          <w:p w14:paraId="1A94E54C" w14:textId="77777777" w:rsidR="002A315D" w:rsidRPr="00DA4E65" w:rsidRDefault="002A315D" w:rsidP="002A315D">
            <w:pPr>
              <w:jc w:val="center"/>
              <w:rPr>
                <w:i w:val="0"/>
                <w:color w:val="000000"/>
                <w:sz w:val="18"/>
                <w:szCs w:val="18"/>
                <w:lang w:eastAsia="en-US"/>
              </w:rPr>
            </w:pPr>
            <w:r w:rsidRPr="00DA4E65">
              <w:rPr>
                <w:i w:val="0"/>
                <w:color w:val="000000"/>
                <w:sz w:val="18"/>
                <w:szCs w:val="18"/>
                <w:lang w:eastAsia="en-US"/>
              </w:rPr>
              <w:t>MERILO</w:t>
            </w:r>
          </w:p>
          <w:p w14:paraId="5D2D4995" w14:textId="77777777" w:rsidR="002A315D" w:rsidRPr="00DA4E65" w:rsidRDefault="002A315D" w:rsidP="002A315D">
            <w:pPr>
              <w:jc w:val="center"/>
              <w:rPr>
                <w:i w:val="0"/>
                <w:color w:val="000000"/>
                <w:sz w:val="18"/>
                <w:szCs w:val="18"/>
                <w:lang w:eastAsia="en-US"/>
              </w:rPr>
            </w:pPr>
            <w:r w:rsidRPr="00DA4E65">
              <w:rPr>
                <w:i w:val="0"/>
                <w:color w:val="000000"/>
                <w:sz w:val="18"/>
                <w:szCs w:val="18"/>
                <w:lang w:eastAsia="en-US"/>
              </w:rPr>
              <w:t>dodatne reference</w:t>
            </w:r>
            <w:r>
              <w:rPr>
                <w:i w:val="0"/>
                <w:color w:val="000000"/>
                <w:sz w:val="18"/>
                <w:szCs w:val="18"/>
                <w:lang w:eastAsia="en-US"/>
              </w:rPr>
              <w:t xml:space="preserve"> </w:t>
            </w:r>
            <w:r w:rsidRPr="00DA4E65">
              <w:rPr>
                <w:i w:val="0"/>
                <w:color w:val="000000"/>
                <w:sz w:val="18"/>
                <w:szCs w:val="18"/>
                <w:lang w:eastAsia="en-US"/>
              </w:rPr>
              <w:t>vrednost projekta</w:t>
            </w:r>
          </w:p>
          <w:p w14:paraId="2D6CC314" w14:textId="253E7B9B" w:rsidR="002A315D" w:rsidRPr="00DA4E65" w:rsidRDefault="002A315D" w:rsidP="002A315D">
            <w:pPr>
              <w:jc w:val="center"/>
              <w:rPr>
                <w:i w:val="0"/>
                <w:color w:val="000000"/>
                <w:sz w:val="18"/>
                <w:szCs w:val="18"/>
                <w:lang w:eastAsia="en-US"/>
              </w:rPr>
            </w:pPr>
            <w:r>
              <w:rPr>
                <w:i w:val="0"/>
                <w:color w:val="000000"/>
                <w:sz w:val="18"/>
                <w:szCs w:val="18"/>
                <w:lang w:eastAsia="en-US"/>
              </w:rPr>
              <w:t>≥ 2</w:t>
            </w:r>
            <w:r w:rsidRPr="00DA4E65">
              <w:rPr>
                <w:i w:val="0"/>
                <w:color w:val="000000"/>
                <w:sz w:val="18"/>
                <w:szCs w:val="18"/>
                <w:lang w:eastAsia="en-US"/>
              </w:rPr>
              <w:t>,0 mio EUR</w:t>
            </w:r>
            <w:r>
              <w:rPr>
                <w:i w:val="0"/>
                <w:color w:val="000000"/>
                <w:sz w:val="18"/>
                <w:szCs w:val="18"/>
                <w:lang w:eastAsia="en-US"/>
              </w:rPr>
              <w:t xml:space="preserve"> </w:t>
            </w:r>
            <w:r w:rsidRPr="00DA4E65">
              <w:rPr>
                <w:i w:val="0"/>
                <w:color w:val="000000"/>
                <w:sz w:val="18"/>
                <w:szCs w:val="18"/>
                <w:lang w:eastAsia="en-US"/>
              </w:rPr>
              <w:t xml:space="preserve"> brez DDV</w:t>
            </w:r>
          </w:p>
        </w:tc>
      </w:tr>
      <w:tr w:rsidR="002A315D" w:rsidRPr="00D16179" w14:paraId="28DDF57C" w14:textId="77777777" w:rsidTr="002A315D">
        <w:tc>
          <w:tcPr>
            <w:tcW w:w="4444" w:type="dxa"/>
            <w:vMerge/>
          </w:tcPr>
          <w:p w14:paraId="3C791816" w14:textId="77777777" w:rsidR="002A315D" w:rsidRPr="00D16179" w:rsidRDefault="002A315D" w:rsidP="002A315D">
            <w:pPr>
              <w:jc w:val="both"/>
              <w:rPr>
                <w:i w:val="0"/>
                <w:color w:val="000000"/>
                <w:sz w:val="22"/>
                <w:szCs w:val="24"/>
                <w:lang w:eastAsia="en-US"/>
              </w:rPr>
            </w:pPr>
          </w:p>
        </w:tc>
        <w:tc>
          <w:tcPr>
            <w:tcW w:w="2126" w:type="dxa"/>
          </w:tcPr>
          <w:p w14:paraId="0C9DD60B" w14:textId="77777777" w:rsidR="002A315D" w:rsidRPr="00DA4E65" w:rsidRDefault="002A315D" w:rsidP="002A315D">
            <w:pPr>
              <w:jc w:val="center"/>
              <w:rPr>
                <w:i w:val="0"/>
                <w:color w:val="000000"/>
                <w:sz w:val="16"/>
                <w:szCs w:val="16"/>
                <w:lang w:eastAsia="en-US"/>
              </w:rPr>
            </w:pPr>
            <w:r w:rsidRPr="00DA4E65">
              <w:rPr>
                <w:i w:val="0"/>
                <w:color w:val="000000"/>
                <w:sz w:val="16"/>
                <w:szCs w:val="16"/>
                <w:lang w:eastAsia="en-US"/>
              </w:rPr>
              <w:t>Št. točk za posamezno referenco</w:t>
            </w:r>
          </w:p>
        </w:tc>
        <w:tc>
          <w:tcPr>
            <w:tcW w:w="1843" w:type="dxa"/>
          </w:tcPr>
          <w:p w14:paraId="1E291381" w14:textId="77777777" w:rsidR="002A315D" w:rsidRPr="00DA4E65" w:rsidRDefault="002A315D" w:rsidP="002A315D">
            <w:pPr>
              <w:jc w:val="center"/>
              <w:rPr>
                <w:i w:val="0"/>
                <w:color w:val="000000"/>
                <w:sz w:val="16"/>
                <w:szCs w:val="16"/>
                <w:lang w:eastAsia="en-US"/>
              </w:rPr>
            </w:pPr>
            <w:r w:rsidRPr="00DA4E65">
              <w:rPr>
                <w:i w:val="0"/>
                <w:color w:val="000000"/>
                <w:sz w:val="16"/>
                <w:szCs w:val="16"/>
                <w:lang w:eastAsia="en-US"/>
              </w:rPr>
              <w:t>Št. točk za posamezno referenco</w:t>
            </w:r>
          </w:p>
        </w:tc>
      </w:tr>
      <w:tr w:rsidR="002A315D" w:rsidRPr="00D16179" w14:paraId="26B5B1FC" w14:textId="77777777" w:rsidTr="002A315D">
        <w:tc>
          <w:tcPr>
            <w:tcW w:w="4444" w:type="dxa"/>
          </w:tcPr>
          <w:p w14:paraId="661F63AC" w14:textId="77777777" w:rsidR="002A315D" w:rsidRPr="00D16179" w:rsidRDefault="002A315D" w:rsidP="002A315D">
            <w:pPr>
              <w:jc w:val="both"/>
              <w:rPr>
                <w:i w:val="0"/>
                <w:color w:val="000000"/>
                <w:sz w:val="22"/>
                <w:szCs w:val="24"/>
                <w:lang w:eastAsia="en-US"/>
              </w:rPr>
            </w:pPr>
            <w:r w:rsidRPr="00D16179">
              <w:rPr>
                <w:i w:val="0"/>
                <w:color w:val="000000"/>
                <w:sz w:val="22"/>
                <w:szCs w:val="24"/>
                <w:lang w:eastAsia="en-US"/>
              </w:rPr>
              <w:t>Vodja nadzora</w:t>
            </w:r>
          </w:p>
        </w:tc>
        <w:tc>
          <w:tcPr>
            <w:tcW w:w="2126" w:type="dxa"/>
          </w:tcPr>
          <w:p w14:paraId="5D3F9E37" w14:textId="25B2FD68" w:rsidR="002A315D" w:rsidRPr="00D16179" w:rsidRDefault="002A315D" w:rsidP="002A315D">
            <w:pPr>
              <w:jc w:val="center"/>
              <w:rPr>
                <w:i w:val="0"/>
                <w:color w:val="000000"/>
                <w:sz w:val="22"/>
                <w:szCs w:val="24"/>
                <w:lang w:eastAsia="en-US"/>
              </w:rPr>
            </w:pPr>
            <w:r>
              <w:rPr>
                <w:i w:val="0"/>
                <w:color w:val="000000"/>
                <w:sz w:val="22"/>
                <w:szCs w:val="24"/>
                <w:lang w:eastAsia="en-US"/>
              </w:rPr>
              <w:t>2,5</w:t>
            </w:r>
          </w:p>
        </w:tc>
        <w:tc>
          <w:tcPr>
            <w:tcW w:w="1843" w:type="dxa"/>
          </w:tcPr>
          <w:p w14:paraId="6CA590EC" w14:textId="24D3FABB" w:rsidR="002A315D" w:rsidRPr="00D16179" w:rsidRDefault="002A315D" w:rsidP="002A315D">
            <w:pPr>
              <w:jc w:val="center"/>
              <w:rPr>
                <w:i w:val="0"/>
                <w:color w:val="000000"/>
                <w:sz w:val="22"/>
                <w:szCs w:val="24"/>
                <w:lang w:eastAsia="en-US"/>
              </w:rPr>
            </w:pPr>
            <w:r>
              <w:rPr>
                <w:i w:val="0"/>
                <w:color w:val="000000"/>
                <w:sz w:val="22"/>
                <w:szCs w:val="24"/>
                <w:lang w:eastAsia="en-US"/>
              </w:rPr>
              <w:t>2,5</w:t>
            </w:r>
          </w:p>
        </w:tc>
      </w:tr>
      <w:tr w:rsidR="002A315D" w:rsidRPr="00D16179" w14:paraId="72DC9DC3" w14:textId="77777777" w:rsidTr="002A315D">
        <w:tc>
          <w:tcPr>
            <w:tcW w:w="4444" w:type="dxa"/>
          </w:tcPr>
          <w:p w14:paraId="2379DAF4" w14:textId="77777777" w:rsidR="002A315D" w:rsidRPr="00D16179" w:rsidRDefault="002A315D" w:rsidP="002A315D">
            <w:pPr>
              <w:jc w:val="both"/>
              <w:rPr>
                <w:i w:val="0"/>
                <w:color w:val="000000"/>
                <w:sz w:val="22"/>
                <w:szCs w:val="24"/>
                <w:lang w:eastAsia="en-US"/>
              </w:rPr>
            </w:pPr>
            <w:r w:rsidRPr="00D16179">
              <w:rPr>
                <w:i w:val="0"/>
                <w:color w:val="000000"/>
                <w:sz w:val="22"/>
                <w:szCs w:val="24"/>
                <w:lang w:eastAsia="en-US"/>
              </w:rPr>
              <w:t>Pooblaščeni inženir za področje gradbeništva</w:t>
            </w:r>
          </w:p>
        </w:tc>
        <w:tc>
          <w:tcPr>
            <w:tcW w:w="2126" w:type="dxa"/>
          </w:tcPr>
          <w:p w14:paraId="14D18448" w14:textId="17DE7D41" w:rsidR="002A315D" w:rsidRPr="00D16179" w:rsidRDefault="002A315D" w:rsidP="002A315D">
            <w:pPr>
              <w:jc w:val="center"/>
              <w:rPr>
                <w:i w:val="0"/>
                <w:color w:val="000000"/>
                <w:sz w:val="22"/>
                <w:szCs w:val="24"/>
                <w:lang w:eastAsia="en-US"/>
              </w:rPr>
            </w:pPr>
            <w:r>
              <w:rPr>
                <w:i w:val="0"/>
                <w:color w:val="000000"/>
                <w:sz w:val="22"/>
                <w:szCs w:val="24"/>
                <w:lang w:eastAsia="en-US"/>
              </w:rPr>
              <w:t>2,5</w:t>
            </w:r>
          </w:p>
        </w:tc>
        <w:tc>
          <w:tcPr>
            <w:tcW w:w="1843" w:type="dxa"/>
          </w:tcPr>
          <w:p w14:paraId="44CC7621" w14:textId="281A823B" w:rsidR="002A315D" w:rsidRPr="00D16179" w:rsidRDefault="002A315D" w:rsidP="002A315D">
            <w:pPr>
              <w:jc w:val="center"/>
              <w:rPr>
                <w:i w:val="0"/>
                <w:color w:val="000000"/>
                <w:sz w:val="22"/>
                <w:szCs w:val="24"/>
                <w:lang w:eastAsia="en-US"/>
              </w:rPr>
            </w:pPr>
            <w:r>
              <w:rPr>
                <w:i w:val="0"/>
                <w:color w:val="000000"/>
                <w:sz w:val="22"/>
                <w:szCs w:val="24"/>
                <w:lang w:eastAsia="en-US"/>
              </w:rPr>
              <w:t>2,5</w:t>
            </w:r>
          </w:p>
        </w:tc>
      </w:tr>
    </w:tbl>
    <w:p w14:paraId="5A851FBD" w14:textId="77777777" w:rsidR="002A315D" w:rsidRDefault="002A315D" w:rsidP="002A315D">
      <w:pPr>
        <w:ind w:left="1080"/>
        <w:rPr>
          <w:i w:val="0"/>
          <w:strike/>
          <w:sz w:val="22"/>
          <w:szCs w:val="22"/>
        </w:rPr>
      </w:pPr>
    </w:p>
    <w:p w14:paraId="401F836E" w14:textId="4D4AA482" w:rsidR="002A315D" w:rsidRDefault="002A315D" w:rsidP="002A315D">
      <w:pPr>
        <w:ind w:left="1080"/>
        <w:rPr>
          <w:b/>
          <w:i w:val="0"/>
          <w:color w:val="000000" w:themeColor="text1"/>
          <w:sz w:val="22"/>
          <w:szCs w:val="22"/>
        </w:rPr>
      </w:pPr>
      <w:r w:rsidRPr="00BC2464">
        <w:rPr>
          <w:b/>
          <w:i w:val="0"/>
          <w:color w:val="000000" w:themeColor="text1"/>
          <w:sz w:val="22"/>
          <w:szCs w:val="22"/>
        </w:rPr>
        <w:t xml:space="preserve">DODATNE REFERENCE </w:t>
      </w:r>
      <w:r>
        <w:rPr>
          <w:b/>
          <w:i w:val="0"/>
          <w:color w:val="000000" w:themeColor="text1"/>
          <w:sz w:val="22"/>
          <w:szCs w:val="22"/>
        </w:rPr>
        <w:t>ZA VODJO NADZORA -  NAJVEČ 5 TOČK</w:t>
      </w:r>
    </w:p>
    <w:p w14:paraId="1401F0C6" w14:textId="77777777" w:rsidR="002A315D" w:rsidRDefault="002A315D" w:rsidP="002A315D">
      <w:pPr>
        <w:ind w:left="1080"/>
        <w:rPr>
          <w:b/>
          <w:i w:val="0"/>
          <w:color w:val="000000" w:themeColor="text1"/>
          <w:sz w:val="22"/>
          <w:szCs w:val="22"/>
        </w:rPr>
      </w:pPr>
    </w:p>
    <w:p w14:paraId="297E9F4B" w14:textId="5D34B461" w:rsidR="002A315D" w:rsidRPr="00BC2464" w:rsidRDefault="002A315D" w:rsidP="002A315D">
      <w:pPr>
        <w:pStyle w:val="ListParagraph1"/>
        <w:spacing w:line="260" w:lineRule="exact"/>
        <w:ind w:left="1080"/>
        <w:rPr>
          <w:rFonts w:cs="Times New Roman"/>
          <w:sz w:val="22"/>
          <w:szCs w:val="22"/>
        </w:rPr>
      </w:pPr>
      <w:r w:rsidRPr="00346BEA">
        <w:rPr>
          <w:sz w:val="22"/>
          <w:szCs w:val="22"/>
        </w:rPr>
        <w:t xml:space="preserve">V primeru, da ponudnik v ponudbi imenuje </w:t>
      </w:r>
      <w:r w:rsidRPr="00DA4E65">
        <w:rPr>
          <w:b/>
          <w:sz w:val="22"/>
          <w:szCs w:val="22"/>
        </w:rPr>
        <w:t>vodjo nadzora</w:t>
      </w:r>
      <w:r w:rsidRPr="00346BEA">
        <w:rPr>
          <w:sz w:val="22"/>
          <w:szCs w:val="22"/>
        </w:rPr>
        <w:t>, ki ima več kot eno uspešno referenco, ki po vsebini v celoti ustreza pogoju iz</w:t>
      </w:r>
      <w:r>
        <w:rPr>
          <w:sz w:val="22"/>
          <w:szCs w:val="22"/>
        </w:rPr>
        <w:t xml:space="preserve"> prve </w:t>
      </w:r>
      <w:r w:rsidRPr="002A315D">
        <w:rPr>
          <w:sz w:val="22"/>
          <w:szCs w:val="22"/>
        </w:rPr>
        <w:t xml:space="preserve">alineje točke 4.a. točke 4. Kadrovske zmogljivosti pri Pogojih za sodelovanje, prejme za vsako dodatno ustrezno referenco 2,5 točke, vendar skupaj ne več kot 5 točk. </w:t>
      </w:r>
      <w:r w:rsidRPr="002A315D">
        <w:rPr>
          <w:rFonts w:cs="Times New Roman"/>
          <w:sz w:val="22"/>
          <w:szCs w:val="22"/>
        </w:rPr>
        <w:t>Naročnik bo kot dodatno referenco upošteval vsako predloženo referenco, ki izpolnjuje zahteve iz prve alineje točke 4</w:t>
      </w:r>
      <w:r w:rsidRPr="002A315D">
        <w:rPr>
          <w:sz w:val="22"/>
          <w:szCs w:val="22"/>
        </w:rPr>
        <w:t>.a. točke 4. Kadrovske zmogljivosti pri Pogojih za sodelovanje,</w:t>
      </w:r>
      <w:r w:rsidRPr="002A315D">
        <w:rPr>
          <w:rFonts w:cs="Times New Roman"/>
          <w:sz w:val="22"/>
          <w:szCs w:val="22"/>
        </w:rPr>
        <w:t xml:space="preserve"> in ni referenca, s katero ponudnik izpolnjuje pogoj za dodelitev naročila</w:t>
      </w:r>
      <w:r w:rsidRPr="00BC2464">
        <w:rPr>
          <w:rFonts w:cs="Times New Roman"/>
          <w:sz w:val="22"/>
          <w:szCs w:val="22"/>
        </w:rPr>
        <w:t>.</w:t>
      </w:r>
    </w:p>
    <w:p w14:paraId="79B1BF08" w14:textId="77777777" w:rsidR="002A315D" w:rsidRDefault="002A315D" w:rsidP="002A315D">
      <w:pPr>
        <w:ind w:left="1080"/>
        <w:rPr>
          <w:i w:val="0"/>
          <w:strike/>
          <w:sz w:val="22"/>
          <w:szCs w:val="22"/>
        </w:rPr>
      </w:pPr>
    </w:p>
    <w:p w14:paraId="32FA9E5A" w14:textId="03C74E40" w:rsidR="002A315D" w:rsidRPr="00871EBE" w:rsidRDefault="002A315D" w:rsidP="002A315D">
      <w:pPr>
        <w:ind w:left="1080"/>
        <w:jc w:val="both"/>
        <w:rPr>
          <w:b/>
          <w:i w:val="0"/>
          <w:color w:val="000000" w:themeColor="text1"/>
          <w:sz w:val="22"/>
          <w:szCs w:val="22"/>
        </w:rPr>
      </w:pPr>
      <w:r w:rsidRPr="00871EBE">
        <w:rPr>
          <w:b/>
          <w:i w:val="0"/>
          <w:color w:val="000000" w:themeColor="text1"/>
          <w:sz w:val="22"/>
          <w:szCs w:val="22"/>
        </w:rPr>
        <w:t xml:space="preserve">DODATNE REFERENCE ZA </w:t>
      </w:r>
      <w:r w:rsidRPr="00454BDF">
        <w:rPr>
          <w:b/>
          <w:i w:val="0"/>
          <w:color w:val="000000" w:themeColor="text1"/>
          <w:sz w:val="22"/>
          <w:szCs w:val="22"/>
        </w:rPr>
        <w:t>POOBLAŠČENE INŽE</w:t>
      </w:r>
      <w:r>
        <w:rPr>
          <w:b/>
          <w:i w:val="0"/>
          <w:color w:val="000000" w:themeColor="text1"/>
          <w:sz w:val="22"/>
          <w:szCs w:val="22"/>
        </w:rPr>
        <w:t>NIRJE ZA PODROČJE GRADBENIŠTVA - NAJVEČ 5 TOČK</w:t>
      </w:r>
    </w:p>
    <w:p w14:paraId="5399B3B1" w14:textId="77777777" w:rsidR="002A315D" w:rsidRPr="00871EBE" w:rsidRDefault="002A315D" w:rsidP="002A315D">
      <w:pPr>
        <w:ind w:left="1080"/>
        <w:rPr>
          <w:b/>
          <w:i w:val="0"/>
          <w:color w:val="000000" w:themeColor="text1"/>
          <w:sz w:val="22"/>
          <w:szCs w:val="22"/>
        </w:rPr>
      </w:pPr>
    </w:p>
    <w:p w14:paraId="4A8F74B4" w14:textId="4E1CB8B7" w:rsidR="002A315D" w:rsidRDefault="002A315D" w:rsidP="002A315D">
      <w:pPr>
        <w:ind w:left="1080"/>
        <w:rPr>
          <w:i w:val="0"/>
          <w:sz w:val="22"/>
          <w:szCs w:val="22"/>
        </w:rPr>
      </w:pPr>
      <w:r w:rsidRPr="00871EBE">
        <w:rPr>
          <w:i w:val="0"/>
          <w:sz w:val="22"/>
          <w:szCs w:val="22"/>
        </w:rPr>
        <w:t xml:space="preserve">V primeru, da ponudnik v ponudbi imenuje </w:t>
      </w:r>
      <w:r w:rsidRPr="00DA4E65">
        <w:rPr>
          <w:b/>
          <w:i w:val="0"/>
          <w:color w:val="000000" w:themeColor="text1"/>
          <w:sz w:val="22"/>
          <w:szCs w:val="22"/>
        </w:rPr>
        <w:t>pooblaščenega inženirja za področje gradbeništva</w:t>
      </w:r>
      <w:r w:rsidRPr="00871EBE">
        <w:rPr>
          <w:i w:val="0"/>
          <w:sz w:val="22"/>
          <w:szCs w:val="22"/>
        </w:rPr>
        <w:t>, ki ima več kot eno uspešno referenco, ki po vsebini v celoti ustreza pogoju iz</w:t>
      </w:r>
      <w:r>
        <w:rPr>
          <w:i w:val="0"/>
          <w:sz w:val="22"/>
          <w:szCs w:val="22"/>
        </w:rPr>
        <w:t xml:space="preserve"> prve alineje</w:t>
      </w:r>
      <w:r w:rsidRPr="00871EBE">
        <w:rPr>
          <w:i w:val="0"/>
          <w:sz w:val="22"/>
          <w:szCs w:val="22"/>
        </w:rPr>
        <w:t xml:space="preserve"> </w:t>
      </w:r>
      <w:r w:rsidRPr="002A315D">
        <w:rPr>
          <w:i w:val="0"/>
          <w:sz w:val="22"/>
          <w:szCs w:val="22"/>
        </w:rPr>
        <w:t xml:space="preserve">točke 4.b. </w:t>
      </w:r>
      <w:r w:rsidRPr="002A315D">
        <w:rPr>
          <w:i w:val="0"/>
          <w:sz w:val="22"/>
          <w:szCs w:val="22"/>
        </w:rPr>
        <w:lastRenderedPageBreak/>
        <w:t>točke 4. Kadrovske zmogljivosti pri Pogojih za sodelovanje, prejme za vsako dodatno ustrezno referenco 2,5 točke, vendar skupaj ne več kot 5 točk. Naročnik bo kot dodatno referenco upošteval vsako predloženo referenco, ki izpolnjuje zahteve iz prve alineje točke 4.b. točke 4. Kadro</w:t>
      </w:r>
      <w:r w:rsidRPr="00871EBE">
        <w:rPr>
          <w:i w:val="0"/>
          <w:sz w:val="22"/>
          <w:szCs w:val="22"/>
        </w:rPr>
        <w:t>vske zmogljivosti pri Pogojih za sodelovanje, in ni referenca, s katero ponudnik izpolnjuje pogoj za dodelitev naročila.</w:t>
      </w:r>
    </w:p>
    <w:p w14:paraId="7C7CEA57" w14:textId="77777777" w:rsidR="002A315D" w:rsidRDefault="002A315D" w:rsidP="002A315D">
      <w:pPr>
        <w:ind w:left="1080"/>
        <w:rPr>
          <w:i w:val="0"/>
          <w:sz w:val="22"/>
          <w:szCs w:val="22"/>
        </w:rPr>
      </w:pPr>
    </w:p>
    <w:p w14:paraId="4999D720" w14:textId="77777777" w:rsidR="002A315D" w:rsidRPr="00BC2464" w:rsidRDefault="002A315D" w:rsidP="002A315D">
      <w:pPr>
        <w:ind w:left="1080"/>
        <w:jc w:val="both"/>
        <w:rPr>
          <w:i w:val="0"/>
          <w:sz w:val="22"/>
          <w:szCs w:val="22"/>
        </w:rPr>
      </w:pPr>
      <w:r w:rsidRPr="00BC2464">
        <w:rPr>
          <w:i w:val="0"/>
          <w:sz w:val="22"/>
          <w:szCs w:val="22"/>
        </w:rPr>
        <w:t xml:space="preserve">V primeru, da bosta dva ponudnika zbrala enako največje število točk, bo izbran tisti ponudnik, ki bo ponudil nižjo ceno za izvedbo razpisane storitve. </w:t>
      </w:r>
    </w:p>
    <w:p w14:paraId="2DDEB12E" w14:textId="77777777" w:rsidR="002A315D" w:rsidRPr="00BC2464" w:rsidRDefault="002A315D" w:rsidP="002A315D">
      <w:pPr>
        <w:ind w:left="1080"/>
        <w:jc w:val="both"/>
        <w:rPr>
          <w:i w:val="0"/>
          <w:sz w:val="22"/>
          <w:szCs w:val="22"/>
        </w:rPr>
      </w:pPr>
    </w:p>
    <w:p w14:paraId="53400149" w14:textId="77777777" w:rsidR="002A315D" w:rsidRPr="00BC2464" w:rsidRDefault="002A315D" w:rsidP="002A315D">
      <w:pPr>
        <w:ind w:left="1080"/>
        <w:jc w:val="both"/>
        <w:rPr>
          <w:i w:val="0"/>
          <w:sz w:val="22"/>
          <w:szCs w:val="22"/>
        </w:rPr>
      </w:pPr>
      <w:r w:rsidRPr="00BC2464">
        <w:rPr>
          <w:i w:val="0"/>
          <w:sz w:val="22"/>
          <w:szCs w:val="22"/>
        </w:rPr>
        <w:t>Ponudnik mora pri merilu »reference« vse dodatne reference predložiti že v fazi oddaje ponudbe. Kasnejše dopolnjevanje merila »reference« ne bo dopustno.</w:t>
      </w:r>
    </w:p>
    <w:p w14:paraId="597E239C" w14:textId="77777777" w:rsidR="002A315D" w:rsidRPr="00BC2464" w:rsidRDefault="002A315D" w:rsidP="002A315D">
      <w:pPr>
        <w:ind w:left="1080"/>
        <w:jc w:val="both"/>
        <w:rPr>
          <w:i w:val="0"/>
          <w:sz w:val="22"/>
          <w:szCs w:val="22"/>
        </w:rPr>
      </w:pPr>
    </w:p>
    <w:p w14:paraId="57290C8F" w14:textId="77777777" w:rsidR="002A315D" w:rsidRPr="001F30A0" w:rsidRDefault="002A315D" w:rsidP="002A315D">
      <w:pPr>
        <w:ind w:left="1080"/>
        <w:rPr>
          <w:i w:val="0"/>
          <w:sz w:val="22"/>
          <w:szCs w:val="22"/>
        </w:rPr>
      </w:pPr>
      <w:r w:rsidRPr="00BC2464">
        <w:rPr>
          <w:i w:val="0"/>
          <w:color w:val="000000" w:themeColor="text1"/>
          <w:sz w:val="22"/>
          <w:szCs w:val="22"/>
        </w:rPr>
        <w:t>Pri ocenjevanju ponudb bo naročnik upošteval samo ponudbe, ki izpolnjujejo vse pogoje.</w:t>
      </w:r>
    </w:p>
    <w:p w14:paraId="5CD3B193" w14:textId="77777777" w:rsidR="002A315D" w:rsidRPr="00CE6C87" w:rsidRDefault="002A315D" w:rsidP="002A315D">
      <w:pPr>
        <w:rPr>
          <w:b/>
          <w:bCs/>
          <w:i w:val="0"/>
          <w:kern w:val="28"/>
          <w:sz w:val="16"/>
          <w:szCs w:val="16"/>
        </w:rPr>
      </w:pPr>
    </w:p>
    <w:p w14:paraId="40503642" w14:textId="77777777" w:rsidR="002A315D" w:rsidRPr="00CE6C87" w:rsidRDefault="002A315D" w:rsidP="002A315D">
      <w:pPr>
        <w:rPr>
          <w:b/>
          <w:bCs/>
          <w:i w:val="0"/>
          <w:kern w:val="28"/>
          <w:sz w:val="16"/>
          <w:szCs w:val="16"/>
        </w:rPr>
      </w:pPr>
    </w:p>
    <w:p w14:paraId="496CA223" w14:textId="77777777" w:rsidR="00105B38" w:rsidRPr="00CE6C87" w:rsidRDefault="00105B38">
      <w:pPr>
        <w:rPr>
          <w:b/>
          <w:bCs/>
          <w:i w:val="0"/>
          <w:kern w:val="28"/>
          <w:sz w:val="16"/>
          <w:szCs w:val="16"/>
        </w:rPr>
      </w:pPr>
    </w:p>
    <w:p w14:paraId="6794EE48" w14:textId="77777777" w:rsidR="000840A7" w:rsidRPr="00CE6C87" w:rsidRDefault="000840A7">
      <w:pPr>
        <w:rPr>
          <w:b/>
          <w:bCs/>
          <w:i w:val="0"/>
          <w:kern w:val="28"/>
          <w:sz w:val="16"/>
          <w:szCs w:val="16"/>
        </w:rPr>
      </w:pPr>
    </w:p>
    <w:p w14:paraId="57862AA1" w14:textId="77777777" w:rsidR="00C7578A" w:rsidRPr="001F30A0" w:rsidRDefault="00C7578A" w:rsidP="00B53706">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100"/>
        <w:rPr>
          <w:rFonts w:ascii="Times New Roman" w:hAnsi="Times New Roman" w:cs="Times New Roman"/>
          <w:sz w:val="22"/>
        </w:rPr>
      </w:pPr>
      <w:r w:rsidRPr="001F30A0">
        <w:rPr>
          <w:rFonts w:ascii="Times New Roman" w:hAnsi="Times New Roman" w:cs="Times New Roman"/>
          <w:sz w:val="22"/>
        </w:rPr>
        <w:t>V. FINANČNA ZAVAROVANJA</w:t>
      </w:r>
    </w:p>
    <w:p w14:paraId="511E4099" w14:textId="77777777" w:rsidR="00C7578A" w:rsidRPr="001F30A0" w:rsidRDefault="00C7578A" w:rsidP="00C7578A">
      <w:pPr>
        <w:jc w:val="both"/>
        <w:rPr>
          <w:i w:val="0"/>
          <w:sz w:val="22"/>
          <w:szCs w:val="22"/>
        </w:rPr>
      </w:pPr>
    </w:p>
    <w:p w14:paraId="10A10CD2" w14:textId="77777777" w:rsidR="00C7578A" w:rsidRDefault="00684DFD" w:rsidP="00C7578A">
      <w:pPr>
        <w:overflowPunct w:val="0"/>
        <w:adjustRightInd w:val="0"/>
        <w:ind w:left="1080"/>
        <w:jc w:val="both"/>
        <w:rPr>
          <w:i w:val="0"/>
          <w:sz w:val="22"/>
          <w:szCs w:val="22"/>
        </w:rPr>
      </w:pPr>
      <w:r w:rsidRPr="001F30A0">
        <w:rPr>
          <w:i w:val="0"/>
          <w:sz w:val="22"/>
          <w:szCs w:val="22"/>
        </w:rPr>
        <w:t xml:space="preserve">Gospodarski subjekt </w:t>
      </w:r>
      <w:r w:rsidR="00C7578A" w:rsidRPr="001F30A0">
        <w:rPr>
          <w:i w:val="0"/>
          <w:sz w:val="22"/>
          <w:szCs w:val="22"/>
        </w:rPr>
        <w:t xml:space="preserve">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sidRPr="001F30A0">
        <w:rPr>
          <w:i w:val="0"/>
          <w:sz w:val="22"/>
          <w:szCs w:val="22"/>
        </w:rPr>
        <w:t xml:space="preserve">gospodarski subjekt </w:t>
      </w:r>
      <w:r w:rsidR="00C7578A" w:rsidRPr="001F30A0">
        <w:rPr>
          <w:i w:val="0"/>
          <w:sz w:val="22"/>
          <w:szCs w:val="22"/>
        </w:rPr>
        <w:t>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14:paraId="0D758299" w14:textId="77777777" w:rsidR="00B53706" w:rsidRDefault="00B53706" w:rsidP="00C7578A">
      <w:pPr>
        <w:overflowPunct w:val="0"/>
        <w:adjustRightInd w:val="0"/>
        <w:ind w:left="1080"/>
        <w:jc w:val="both"/>
        <w:rPr>
          <w:i w:val="0"/>
          <w:sz w:val="22"/>
          <w:szCs w:val="22"/>
        </w:rPr>
      </w:pPr>
    </w:p>
    <w:p w14:paraId="701FE4CC" w14:textId="77777777" w:rsidR="00C7578A" w:rsidRPr="001F30A0" w:rsidRDefault="00C7578A" w:rsidP="00C7578A">
      <w:pPr>
        <w:pBdr>
          <w:top w:val="single" w:sz="4" w:space="1" w:color="auto"/>
          <w:left w:val="single" w:sz="4" w:space="4" w:color="auto"/>
          <w:bottom w:val="single" w:sz="4" w:space="1" w:color="auto"/>
          <w:right w:val="single" w:sz="4" w:space="4" w:color="auto"/>
        </w:pBdr>
        <w:ind w:left="1080"/>
        <w:jc w:val="both"/>
        <w:rPr>
          <w:b/>
          <w:i w:val="0"/>
          <w:sz w:val="22"/>
          <w:szCs w:val="22"/>
        </w:rPr>
      </w:pPr>
      <w:r w:rsidRPr="001F30A0">
        <w:rPr>
          <w:b/>
          <w:i w:val="0"/>
          <w:sz w:val="22"/>
          <w:szCs w:val="22"/>
        </w:rPr>
        <w:t>Finančno zavarovanje za dobro izvedbo pogodbenih obveznosti</w:t>
      </w:r>
    </w:p>
    <w:p w14:paraId="12994F50" w14:textId="77777777" w:rsidR="00C7578A" w:rsidRPr="001F30A0" w:rsidRDefault="00C7578A" w:rsidP="00C7578A">
      <w:pPr>
        <w:ind w:left="1080"/>
        <w:jc w:val="both"/>
        <w:rPr>
          <w:i w:val="0"/>
          <w:sz w:val="22"/>
          <w:szCs w:val="22"/>
        </w:rPr>
      </w:pPr>
    </w:p>
    <w:p w14:paraId="1E846471" w14:textId="77777777" w:rsidR="00C7578A" w:rsidRPr="001F30A0" w:rsidRDefault="00DB3553" w:rsidP="00C7578A">
      <w:pPr>
        <w:ind w:left="1080"/>
        <w:jc w:val="both"/>
        <w:rPr>
          <w:i w:val="0"/>
          <w:sz w:val="22"/>
          <w:szCs w:val="22"/>
        </w:rPr>
      </w:pPr>
      <w:r w:rsidRPr="00A45FC8">
        <w:rPr>
          <w:i w:val="0"/>
          <w:iCs/>
          <w:sz w:val="22"/>
          <w:szCs w:val="22"/>
        </w:rPr>
        <w:t xml:space="preserve">Finančno zavarovanje za dobro izvedbo pogodbenih obveznosti (priloga </w:t>
      </w:r>
      <w:r w:rsidR="006108B2">
        <w:rPr>
          <w:i w:val="0"/>
          <w:iCs/>
          <w:sz w:val="22"/>
          <w:szCs w:val="22"/>
        </w:rPr>
        <w:t>B</w:t>
      </w:r>
      <w:r w:rsidRPr="00A45FC8">
        <w:rPr>
          <w:i w:val="0"/>
          <w:iCs/>
          <w:sz w:val="22"/>
          <w:szCs w:val="22"/>
        </w:rPr>
        <w:t>) se predloži v skladu z določili zapisanimi v vzorcu pogodbe. Vzorec pogodbe je priloga te razpisne dokumentacije.</w:t>
      </w:r>
    </w:p>
    <w:p w14:paraId="580DF540" w14:textId="77777777" w:rsidR="00023E8B" w:rsidRPr="001F30A0" w:rsidRDefault="00023E8B" w:rsidP="00C7578A">
      <w:pPr>
        <w:ind w:left="1080"/>
        <w:jc w:val="both"/>
        <w:rPr>
          <w:i w:val="0"/>
          <w:sz w:val="22"/>
          <w:szCs w:val="22"/>
        </w:rPr>
      </w:pPr>
    </w:p>
    <w:p w14:paraId="2A868CEA" w14:textId="77777777" w:rsidR="00CF6BC0" w:rsidRPr="002C6A1E" w:rsidRDefault="00CF6BC0" w:rsidP="00BF32CF">
      <w:pPr>
        <w:pStyle w:val="Glava"/>
        <w:tabs>
          <w:tab w:val="clear" w:pos="4536"/>
          <w:tab w:val="clear" w:pos="9072"/>
        </w:tabs>
        <w:ind w:left="1080"/>
        <w:jc w:val="both"/>
        <w:rPr>
          <w:i w:val="0"/>
          <w:sz w:val="16"/>
          <w:szCs w:val="16"/>
        </w:rPr>
      </w:pPr>
    </w:p>
    <w:p w14:paraId="06D8BFBC" w14:textId="77777777"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14:paraId="444030CA" w14:textId="77777777" w:rsidR="00180DBD" w:rsidRPr="002C6A1E" w:rsidRDefault="00180DBD" w:rsidP="00180DBD">
      <w:pPr>
        <w:pStyle w:val="Glava"/>
        <w:tabs>
          <w:tab w:val="left" w:pos="708"/>
        </w:tabs>
        <w:ind w:left="1080"/>
        <w:jc w:val="both"/>
        <w:rPr>
          <w:i w:val="0"/>
          <w:sz w:val="16"/>
          <w:szCs w:val="16"/>
        </w:rPr>
      </w:pPr>
    </w:p>
    <w:p w14:paraId="6D9C96A3" w14:textId="77777777" w:rsidR="00180DBD" w:rsidRDefault="00180DBD" w:rsidP="007922E9">
      <w:pPr>
        <w:numPr>
          <w:ilvl w:val="0"/>
          <w:numId w:val="9"/>
        </w:numPr>
        <w:rPr>
          <w:i w:val="0"/>
          <w:sz w:val="22"/>
          <w:szCs w:val="22"/>
        </w:rPr>
      </w:pPr>
      <w:r>
        <w:rPr>
          <w:i w:val="0"/>
          <w:sz w:val="22"/>
          <w:szCs w:val="22"/>
        </w:rPr>
        <w:t xml:space="preserve">Vzorec </w:t>
      </w:r>
      <w:r w:rsidR="006B00EC">
        <w:rPr>
          <w:i w:val="0"/>
          <w:sz w:val="22"/>
          <w:szCs w:val="22"/>
        </w:rPr>
        <w:t>pogodbe</w:t>
      </w:r>
      <w:r w:rsidR="00FE7D04">
        <w:rPr>
          <w:i w:val="0"/>
          <w:sz w:val="22"/>
          <w:szCs w:val="22"/>
        </w:rPr>
        <w:t xml:space="preserve"> </w:t>
      </w:r>
      <w:r>
        <w:rPr>
          <w:i w:val="0"/>
          <w:sz w:val="22"/>
          <w:szCs w:val="22"/>
        </w:rPr>
        <w:t xml:space="preserve">(priloga </w:t>
      </w:r>
      <w:r w:rsidR="006108B2">
        <w:rPr>
          <w:i w:val="0"/>
          <w:sz w:val="22"/>
          <w:szCs w:val="22"/>
        </w:rPr>
        <w:t>A</w:t>
      </w:r>
      <w:r>
        <w:rPr>
          <w:i w:val="0"/>
          <w:sz w:val="22"/>
          <w:szCs w:val="22"/>
        </w:rPr>
        <w:t>)</w:t>
      </w:r>
    </w:p>
    <w:p w14:paraId="2B4BE294" w14:textId="77777777" w:rsidR="00ED0823" w:rsidRDefault="00ED0823" w:rsidP="007922E9">
      <w:pPr>
        <w:numPr>
          <w:ilvl w:val="0"/>
          <w:numId w:val="9"/>
        </w:numPr>
        <w:rPr>
          <w:i w:val="0"/>
          <w:sz w:val="22"/>
          <w:szCs w:val="22"/>
        </w:rPr>
      </w:pPr>
      <w:r>
        <w:rPr>
          <w:i w:val="0"/>
          <w:sz w:val="22"/>
          <w:szCs w:val="22"/>
        </w:rPr>
        <w:t xml:space="preserve">Vzorec finančnega zavarovanja za dobro izvedbo </w:t>
      </w:r>
      <w:r w:rsidR="00B17DD6">
        <w:rPr>
          <w:i w:val="0"/>
          <w:sz w:val="22"/>
          <w:szCs w:val="22"/>
        </w:rPr>
        <w:t xml:space="preserve">pogodbenih obveznosti (priloga </w:t>
      </w:r>
      <w:r w:rsidR="006108B2">
        <w:rPr>
          <w:i w:val="0"/>
          <w:sz w:val="22"/>
          <w:szCs w:val="22"/>
        </w:rPr>
        <w:t>B</w:t>
      </w:r>
      <w:r>
        <w:rPr>
          <w:i w:val="0"/>
          <w:sz w:val="22"/>
          <w:szCs w:val="22"/>
        </w:rPr>
        <w:t>)</w:t>
      </w:r>
    </w:p>
    <w:p w14:paraId="194008E2" w14:textId="77777777" w:rsidR="00A10934" w:rsidRDefault="00A10934" w:rsidP="00ED0823">
      <w:pPr>
        <w:ind w:left="1440"/>
        <w:rPr>
          <w:i w:val="0"/>
          <w:sz w:val="22"/>
          <w:szCs w:val="22"/>
        </w:rPr>
      </w:pPr>
    </w:p>
    <w:p w14:paraId="48A173A8" w14:textId="77777777" w:rsidR="005961DF" w:rsidRDefault="005961DF">
      <w:pPr>
        <w:rPr>
          <w:b/>
          <w:i w:val="0"/>
          <w:sz w:val="22"/>
          <w:szCs w:val="22"/>
        </w:rPr>
      </w:pPr>
      <w:r>
        <w:rPr>
          <w:b/>
          <w:i w:val="0"/>
          <w:sz w:val="22"/>
          <w:szCs w:val="22"/>
        </w:rPr>
        <w:br w:type="page"/>
      </w:r>
    </w:p>
    <w:p w14:paraId="74DEDEA7" w14:textId="77777777"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lastRenderedPageBreak/>
        <w:t>PRILOGA 1</w:t>
      </w:r>
    </w:p>
    <w:p w14:paraId="251098B7" w14:textId="77777777" w:rsidR="003213A3" w:rsidRPr="0079325B" w:rsidRDefault="003213A3" w:rsidP="00FF5AD3">
      <w:pPr>
        <w:pStyle w:val="Glava"/>
        <w:tabs>
          <w:tab w:val="clear" w:pos="4536"/>
          <w:tab w:val="clear" w:pos="9072"/>
        </w:tabs>
        <w:ind w:left="1080"/>
        <w:jc w:val="right"/>
        <w:rPr>
          <w:b/>
          <w:i w:val="0"/>
          <w:sz w:val="22"/>
          <w:szCs w:val="22"/>
        </w:rPr>
      </w:pPr>
    </w:p>
    <w:p w14:paraId="08BF7BA0" w14:textId="77777777" w:rsidR="00DA4A73" w:rsidRDefault="00DA4A73" w:rsidP="00696163">
      <w:pPr>
        <w:pStyle w:val="Glava"/>
        <w:tabs>
          <w:tab w:val="clear" w:pos="4536"/>
          <w:tab w:val="clear" w:pos="9072"/>
          <w:tab w:val="left" w:pos="9034"/>
        </w:tabs>
        <w:ind w:left="1080"/>
        <w:jc w:val="both"/>
        <w:rPr>
          <w:i w:val="0"/>
          <w:sz w:val="22"/>
          <w:szCs w:val="22"/>
        </w:rPr>
      </w:pPr>
    </w:p>
    <w:p w14:paraId="34F6661E"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051F245D" w14:textId="77777777" w:rsidTr="00DA4A73">
        <w:tc>
          <w:tcPr>
            <w:tcW w:w="2181" w:type="dxa"/>
          </w:tcPr>
          <w:p w14:paraId="6BB86131" w14:textId="77777777"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1B757BE8" w14:textId="77777777" w:rsidR="00696163" w:rsidRPr="0079325B" w:rsidRDefault="00696163" w:rsidP="005C4678">
            <w:pPr>
              <w:pStyle w:val="Glava"/>
              <w:tabs>
                <w:tab w:val="clear" w:pos="4536"/>
                <w:tab w:val="clear" w:pos="9072"/>
              </w:tabs>
              <w:jc w:val="both"/>
              <w:rPr>
                <w:i w:val="0"/>
                <w:sz w:val="22"/>
                <w:szCs w:val="22"/>
              </w:rPr>
            </w:pPr>
          </w:p>
        </w:tc>
      </w:tr>
    </w:tbl>
    <w:p w14:paraId="16C2B64A"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6C801545" w14:textId="77777777" w:rsidTr="005C4678">
        <w:tc>
          <w:tcPr>
            <w:tcW w:w="1472" w:type="dxa"/>
          </w:tcPr>
          <w:p w14:paraId="46D7F8B1"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666C86E6"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73845B85" w14:textId="77777777" w:rsidTr="005C4678">
        <w:tc>
          <w:tcPr>
            <w:tcW w:w="2160" w:type="dxa"/>
            <w:gridSpan w:val="2"/>
          </w:tcPr>
          <w:p w14:paraId="08BCF19B"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538D6C66"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603DC4D1" w14:textId="77777777" w:rsidTr="0080081D">
        <w:tc>
          <w:tcPr>
            <w:tcW w:w="2748" w:type="dxa"/>
            <w:gridSpan w:val="3"/>
          </w:tcPr>
          <w:p w14:paraId="37B7EEAF"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264C82AC" w14:textId="77777777" w:rsidR="00696163" w:rsidRPr="0079325B" w:rsidRDefault="00696163" w:rsidP="005C4678">
            <w:pPr>
              <w:pStyle w:val="Glava"/>
              <w:tabs>
                <w:tab w:val="clear" w:pos="4536"/>
                <w:tab w:val="clear" w:pos="9072"/>
              </w:tabs>
              <w:jc w:val="both"/>
              <w:rPr>
                <w:i w:val="0"/>
                <w:sz w:val="22"/>
                <w:szCs w:val="22"/>
              </w:rPr>
            </w:pPr>
          </w:p>
        </w:tc>
      </w:tr>
    </w:tbl>
    <w:p w14:paraId="3CB478F1" w14:textId="77777777" w:rsidR="00696163" w:rsidRDefault="00696163" w:rsidP="00696163">
      <w:pPr>
        <w:pStyle w:val="Glava"/>
        <w:tabs>
          <w:tab w:val="clear" w:pos="4536"/>
          <w:tab w:val="clear" w:pos="9072"/>
        </w:tabs>
        <w:jc w:val="both"/>
        <w:rPr>
          <w:i w:val="0"/>
          <w:sz w:val="22"/>
          <w:szCs w:val="22"/>
        </w:rPr>
      </w:pPr>
    </w:p>
    <w:p w14:paraId="2DCE6D07" w14:textId="77777777" w:rsidR="003213A3" w:rsidRDefault="003213A3" w:rsidP="00696163">
      <w:pPr>
        <w:pStyle w:val="Glava"/>
        <w:tabs>
          <w:tab w:val="clear" w:pos="4536"/>
          <w:tab w:val="clear" w:pos="9072"/>
        </w:tabs>
        <w:jc w:val="both"/>
        <w:rPr>
          <w:i w:val="0"/>
          <w:sz w:val="22"/>
          <w:szCs w:val="22"/>
        </w:rPr>
      </w:pPr>
    </w:p>
    <w:p w14:paraId="63397EA2" w14:textId="77777777" w:rsidR="003213A3" w:rsidRDefault="003213A3" w:rsidP="00696163">
      <w:pPr>
        <w:pStyle w:val="Glava"/>
        <w:tabs>
          <w:tab w:val="clear" w:pos="4536"/>
          <w:tab w:val="clear" w:pos="9072"/>
        </w:tabs>
        <w:jc w:val="both"/>
        <w:rPr>
          <w:i w:val="0"/>
          <w:sz w:val="22"/>
          <w:szCs w:val="22"/>
        </w:rPr>
      </w:pPr>
    </w:p>
    <w:p w14:paraId="2FBBE591" w14:textId="77777777"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5662C7E9" w14:textId="77777777" w:rsidR="00696163" w:rsidRDefault="00696163" w:rsidP="00696163">
      <w:pPr>
        <w:pStyle w:val="Glava"/>
        <w:tabs>
          <w:tab w:val="clear" w:pos="4536"/>
          <w:tab w:val="clear" w:pos="9072"/>
        </w:tabs>
        <w:jc w:val="both"/>
        <w:rPr>
          <w:i w:val="0"/>
          <w:sz w:val="22"/>
          <w:szCs w:val="22"/>
        </w:rPr>
      </w:pPr>
    </w:p>
    <w:p w14:paraId="269C267D" w14:textId="77777777" w:rsidR="00696163" w:rsidRDefault="00696163" w:rsidP="00696163">
      <w:pPr>
        <w:pStyle w:val="Glava"/>
        <w:tabs>
          <w:tab w:val="clear" w:pos="4536"/>
          <w:tab w:val="clear" w:pos="9072"/>
        </w:tabs>
        <w:jc w:val="both"/>
        <w:rPr>
          <w:i w:val="0"/>
          <w:sz w:val="22"/>
          <w:szCs w:val="22"/>
        </w:rPr>
      </w:pPr>
    </w:p>
    <w:p w14:paraId="4F7D5204" w14:textId="7FFCF7A6" w:rsidR="00DA4A7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117B2C">
        <w:rPr>
          <w:b/>
          <w:i w:val="0"/>
          <w:sz w:val="22"/>
          <w:szCs w:val="22"/>
        </w:rPr>
        <w:t>Izvajanje strokovnega nadzora nad izvedbo GOI del za obnovo Ciril Metodovega trga 21 in Mestnega trga 27</w:t>
      </w:r>
      <w:r w:rsidRPr="003F1A18">
        <w:rPr>
          <w:i w:val="0"/>
          <w:sz w:val="22"/>
          <w:szCs w:val="22"/>
        </w:rPr>
        <w:t>«</w:t>
      </w:r>
    </w:p>
    <w:p w14:paraId="26B59C1C" w14:textId="68AA4595" w:rsidR="00EF2140" w:rsidRDefault="00EF2140" w:rsidP="00B1323A">
      <w:pPr>
        <w:ind w:left="1080"/>
        <w:jc w:val="both"/>
        <w:rPr>
          <w:i w:val="0"/>
          <w:sz w:val="22"/>
          <w:szCs w:val="22"/>
        </w:rPr>
      </w:pPr>
    </w:p>
    <w:p w14:paraId="2A43888E" w14:textId="77777777" w:rsidR="00F87FC5" w:rsidRDefault="00F87FC5" w:rsidP="00F87FC5">
      <w:pPr>
        <w:ind w:left="1080"/>
        <w:jc w:val="both"/>
        <w:rPr>
          <w:i w:val="0"/>
          <w:sz w:val="22"/>
          <w:szCs w:val="22"/>
        </w:rPr>
      </w:pPr>
    </w:p>
    <w:p w14:paraId="673C64CE" w14:textId="7BDA83E0" w:rsidR="00EF2140" w:rsidRPr="003213A3" w:rsidRDefault="00F87FC5" w:rsidP="00F87FC5">
      <w:pPr>
        <w:ind w:left="1080"/>
        <w:jc w:val="both"/>
        <w:rPr>
          <w:i w:val="0"/>
          <w:sz w:val="22"/>
          <w:szCs w:val="22"/>
        </w:rPr>
      </w:pPr>
      <w:r>
        <w:rPr>
          <w:b/>
          <w:i w:val="0"/>
          <w:color w:val="000000" w:themeColor="text1"/>
          <w:sz w:val="22"/>
          <w:szCs w:val="22"/>
        </w:rPr>
        <w:t>1. m</w:t>
      </w:r>
      <w:r w:rsidRPr="00164602">
        <w:rPr>
          <w:b/>
          <w:i w:val="0"/>
          <w:color w:val="000000" w:themeColor="text1"/>
          <w:sz w:val="22"/>
          <w:szCs w:val="22"/>
        </w:rPr>
        <w:t xml:space="preserve">erilo: </w:t>
      </w:r>
      <w:r>
        <w:rPr>
          <w:b/>
          <w:i w:val="0"/>
          <w:color w:val="000000" w:themeColor="text1"/>
          <w:sz w:val="22"/>
          <w:szCs w:val="22"/>
        </w:rPr>
        <w:t xml:space="preserve">PONUDBENA </w:t>
      </w:r>
      <w:r w:rsidRPr="00164602">
        <w:rPr>
          <w:b/>
          <w:i w:val="0"/>
          <w:color w:val="000000" w:themeColor="text1"/>
          <w:sz w:val="22"/>
          <w:szCs w:val="22"/>
        </w:rPr>
        <w:t>CENA</w:t>
      </w:r>
    </w:p>
    <w:p w14:paraId="15C03DAB" w14:textId="77777777" w:rsidR="00696163" w:rsidRDefault="00696163" w:rsidP="00696163">
      <w:pPr>
        <w:ind w:left="1080"/>
        <w:jc w:val="both"/>
        <w:rPr>
          <w:i w:val="0"/>
          <w:sz w:val="22"/>
          <w:szCs w:val="22"/>
        </w:rPr>
      </w:pPr>
    </w:p>
    <w:p w14:paraId="0B0A9746" w14:textId="0B894550" w:rsidR="006108B2" w:rsidRPr="00164602" w:rsidRDefault="006108B2" w:rsidP="006108B2">
      <w:pPr>
        <w:pStyle w:val="Glava"/>
        <w:tabs>
          <w:tab w:val="clear" w:pos="4536"/>
          <w:tab w:val="clear" w:pos="9072"/>
        </w:tabs>
        <w:ind w:left="1134"/>
        <w:jc w:val="both"/>
        <w:rPr>
          <w:b/>
          <w:i w:val="0"/>
          <w:color w:val="000000" w:themeColor="text1"/>
          <w:sz w:val="22"/>
          <w:szCs w:val="22"/>
        </w:rPr>
      </w:pPr>
      <w:r>
        <w:rPr>
          <w:b/>
          <w:i w:val="0"/>
          <w:color w:val="000000" w:themeColor="text1"/>
          <w:sz w:val="22"/>
          <w:szCs w:val="22"/>
        </w:rPr>
        <w:t xml:space="preserve">PONUDBENA </w:t>
      </w:r>
      <w:r w:rsidRPr="00164602">
        <w:rPr>
          <w:b/>
          <w:i w:val="0"/>
          <w:color w:val="000000" w:themeColor="text1"/>
          <w:sz w:val="22"/>
          <w:szCs w:val="22"/>
        </w:rPr>
        <w:t>CENA</w:t>
      </w:r>
    </w:p>
    <w:p w14:paraId="305A1D37" w14:textId="77777777" w:rsidR="006108B2" w:rsidRPr="0079325B" w:rsidRDefault="006108B2" w:rsidP="006108B2">
      <w:pPr>
        <w:pStyle w:val="Glava"/>
        <w:tabs>
          <w:tab w:val="clear" w:pos="4536"/>
          <w:tab w:val="clear" w:pos="9072"/>
        </w:tabs>
        <w:jc w:val="both"/>
        <w:rPr>
          <w:i w:val="0"/>
          <w:sz w:val="22"/>
          <w:szCs w:val="22"/>
        </w:rPr>
      </w:pPr>
    </w:p>
    <w:tbl>
      <w:tblPr>
        <w:tblW w:w="8902"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9"/>
        <w:gridCol w:w="4253"/>
      </w:tblGrid>
      <w:tr w:rsidR="00EF2140" w:rsidRPr="00994C93" w14:paraId="4D0739BA" w14:textId="77777777" w:rsidTr="009B457C">
        <w:trPr>
          <w:trHeight w:val="496"/>
        </w:trPr>
        <w:tc>
          <w:tcPr>
            <w:tcW w:w="4649" w:type="dxa"/>
            <w:tcBorders>
              <w:top w:val="single" w:sz="4" w:space="0" w:color="auto"/>
            </w:tcBorders>
            <w:vAlign w:val="center"/>
          </w:tcPr>
          <w:p w14:paraId="0F8BE9A2" w14:textId="48C37B38" w:rsidR="00EF2140" w:rsidRDefault="00EF2140" w:rsidP="009B457C">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Izvajanje strokovnega nadzora</w:t>
            </w:r>
            <w:r w:rsidRPr="00994C93">
              <w:rPr>
                <w:rFonts w:ascii="Times New Roman" w:hAnsi="Times New Roman"/>
                <w:b/>
                <w:bCs/>
                <w:sz w:val="22"/>
                <w:szCs w:val="22"/>
              </w:rPr>
              <w:t xml:space="preserve"> v EUR brez DDV</w:t>
            </w:r>
          </w:p>
        </w:tc>
        <w:tc>
          <w:tcPr>
            <w:tcW w:w="4253" w:type="dxa"/>
            <w:tcBorders>
              <w:top w:val="single" w:sz="4" w:space="0" w:color="auto"/>
            </w:tcBorders>
          </w:tcPr>
          <w:p w14:paraId="058EA972" w14:textId="77777777" w:rsidR="00EF2140" w:rsidRPr="00994C93" w:rsidRDefault="00EF2140" w:rsidP="009B457C">
            <w:pPr>
              <w:pStyle w:val="Seznam2"/>
              <w:spacing w:line="240" w:lineRule="atLeast"/>
              <w:ind w:left="0" w:firstLine="0"/>
              <w:jc w:val="both"/>
              <w:rPr>
                <w:rFonts w:ascii="Times New Roman" w:hAnsi="Times New Roman"/>
                <w:b/>
                <w:sz w:val="22"/>
                <w:szCs w:val="22"/>
              </w:rPr>
            </w:pPr>
          </w:p>
        </w:tc>
      </w:tr>
      <w:tr w:rsidR="006108B2" w:rsidRPr="00994C93" w14:paraId="7224D42C" w14:textId="77777777" w:rsidTr="009B457C">
        <w:trPr>
          <w:trHeight w:val="410"/>
        </w:trPr>
        <w:tc>
          <w:tcPr>
            <w:tcW w:w="4649" w:type="dxa"/>
            <w:vAlign w:val="center"/>
          </w:tcPr>
          <w:p w14:paraId="00C4B559" w14:textId="77777777" w:rsidR="006108B2" w:rsidRPr="00994C93" w:rsidRDefault="006108B2" w:rsidP="009B457C">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253" w:type="dxa"/>
          </w:tcPr>
          <w:p w14:paraId="156DBA2D" w14:textId="77777777" w:rsidR="006108B2" w:rsidRPr="00994C93" w:rsidRDefault="006108B2" w:rsidP="009B457C">
            <w:pPr>
              <w:pStyle w:val="Seznam2"/>
              <w:spacing w:line="240" w:lineRule="atLeast"/>
              <w:ind w:left="0" w:firstLine="0"/>
              <w:jc w:val="both"/>
              <w:rPr>
                <w:rFonts w:ascii="Times New Roman" w:hAnsi="Times New Roman"/>
                <w:b/>
                <w:sz w:val="22"/>
                <w:szCs w:val="22"/>
              </w:rPr>
            </w:pPr>
          </w:p>
          <w:p w14:paraId="2D8C1596" w14:textId="77777777" w:rsidR="006108B2" w:rsidRPr="00994C93" w:rsidRDefault="006108B2" w:rsidP="009B457C">
            <w:pPr>
              <w:pStyle w:val="Seznam2"/>
              <w:spacing w:line="240" w:lineRule="atLeast"/>
              <w:ind w:left="0" w:firstLine="0"/>
              <w:jc w:val="both"/>
              <w:rPr>
                <w:rFonts w:ascii="Times New Roman" w:hAnsi="Times New Roman"/>
                <w:b/>
                <w:sz w:val="22"/>
                <w:szCs w:val="22"/>
              </w:rPr>
            </w:pPr>
          </w:p>
        </w:tc>
      </w:tr>
      <w:tr w:rsidR="006108B2" w:rsidRPr="00994C93" w14:paraId="3E74BC42" w14:textId="77777777" w:rsidTr="009B457C">
        <w:trPr>
          <w:trHeight w:val="417"/>
        </w:trPr>
        <w:tc>
          <w:tcPr>
            <w:tcW w:w="4649" w:type="dxa"/>
            <w:vAlign w:val="center"/>
          </w:tcPr>
          <w:p w14:paraId="09EC98C8" w14:textId="77777777" w:rsidR="006108B2" w:rsidRPr="00994C93" w:rsidRDefault="006108B2" w:rsidP="009B457C">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 xml:space="preserve">Skupaj ponudbena cena v EUR z DDV </w:t>
            </w:r>
          </w:p>
        </w:tc>
        <w:tc>
          <w:tcPr>
            <w:tcW w:w="4253" w:type="dxa"/>
          </w:tcPr>
          <w:p w14:paraId="54ADE508" w14:textId="77777777" w:rsidR="006108B2" w:rsidRPr="00994C93" w:rsidRDefault="006108B2" w:rsidP="009B457C">
            <w:pPr>
              <w:pStyle w:val="Seznam2"/>
              <w:spacing w:line="240" w:lineRule="atLeast"/>
              <w:ind w:left="0" w:firstLine="0"/>
              <w:jc w:val="both"/>
              <w:rPr>
                <w:rFonts w:ascii="Times New Roman" w:hAnsi="Times New Roman"/>
                <w:b/>
                <w:sz w:val="22"/>
                <w:szCs w:val="22"/>
              </w:rPr>
            </w:pPr>
          </w:p>
          <w:p w14:paraId="2E383C79" w14:textId="77777777" w:rsidR="006108B2" w:rsidRPr="00994C93" w:rsidRDefault="006108B2" w:rsidP="009B457C">
            <w:pPr>
              <w:pStyle w:val="Seznam2"/>
              <w:spacing w:line="240" w:lineRule="atLeast"/>
              <w:ind w:left="0" w:firstLine="0"/>
              <w:jc w:val="both"/>
              <w:rPr>
                <w:rFonts w:ascii="Times New Roman" w:hAnsi="Times New Roman"/>
                <w:b/>
                <w:sz w:val="22"/>
                <w:szCs w:val="22"/>
              </w:rPr>
            </w:pPr>
          </w:p>
        </w:tc>
      </w:tr>
    </w:tbl>
    <w:p w14:paraId="1F6702B3" w14:textId="2099076A" w:rsidR="006108B2" w:rsidRDefault="006108B2" w:rsidP="006108B2">
      <w:pPr>
        <w:pStyle w:val="Glava"/>
        <w:tabs>
          <w:tab w:val="clear" w:pos="4536"/>
          <w:tab w:val="clear" w:pos="9072"/>
        </w:tabs>
        <w:ind w:left="1080"/>
        <w:jc w:val="both"/>
        <w:rPr>
          <w:i w:val="0"/>
          <w:sz w:val="22"/>
          <w:szCs w:val="22"/>
        </w:rPr>
      </w:pPr>
    </w:p>
    <w:p w14:paraId="29BE1F56" w14:textId="71B1D135" w:rsidR="00F87FC5" w:rsidRDefault="00F87FC5" w:rsidP="006108B2">
      <w:pPr>
        <w:pStyle w:val="Glava"/>
        <w:tabs>
          <w:tab w:val="clear" w:pos="4536"/>
          <w:tab w:val="clear" w:pos="9072"/>
        </w:tabs>
        <w:ind w:left="1080"/>
        <w:jc w:val="both"/>
        <w:rPr>
          <w:i w:val="0"/>
          <w:sz w:val="22"/>
          <w:szCs w:val="22"/>
        </w:rPr>
      </w:pPr>
    </w:p>
    <w:p w14:paraId="00C51629" w14:textId="6D45FDCE" w:rsidR="00F87FC5" w:rsidRPr="007160A0" w:rsidRDefault="00F87FC5" w:rsidP="00F87FC5">
      <w:pPr>
        <w:pStyle w:val="Glava"/>
        <w:tabs>
          <w:tab w:val="clear" w:pos="4536"/>
          <w:tab w:val="clear" w:pos="9072"/>
        </w:tabs>
        <w:ind w:left="1080"/>
        <w:jc w:val="both"/>
        <w:rPr>
          <w:b/>
          <w:i w:val="0"/>
          <w:sz w:val="22"/>
          <w:szCs w:val="22"/>
        </w:rPr>
      </w:pPr>
      <w:r w:rsidRPr="007160A0">
        <w:rPr>
          <w:b/>
          <w:i w:val="0"/>
          <w:sz w:val="22"/>
          <w:szCs w:val="22"/>
        </w:rPr>
        <w:t xml:space="preserve">2. merilo: </w:t>
      </w:r>
      <w:r w:rsidRPr="007160A0">
        <w:rPr>
          <w:b/>
          <w:i w:val="0"/>
          <w:color w:val="000000" w:themeColor="text1"/>
          <w:sz w:val="22"/>
          <w:szCs w:val="22"/>
        </w:rPr>
        <w:t>DODATNE REFERENCE ZA VODJO NADZORA IN POOBLAŠČENE</w:t>
      </w:r>
      <w:r>
        <w:rPr>
          <w:b/>
          <w:i w:val="0"/>
          <w:color w:val="000000" w:themeColor="text1"/>
          <w:sz w:val="22"/>
          <w:szCs w:val="22"/>
        </w:rPr>
        <w:t>GA</w:t>
      </w:r>
      <w:r w:rsidRPr="007160A0">
        <w:rPr>
          <w:b/>
          <w:i w:val="0"/>
          <w:color w:val="000000" w:themeColor="text1"/>
          <w:sz w:val="22"/>
          <w:szCs w:val="22"/>
        </w:rPr>
        <w:t xml:space="preserve"> INŽENIRJ</w:t>
      </w:r>
      <w:r>
        <w:rPr>
          <w:b/>
          <w:i w:val="0"/>
          <w:color w:val="000000" w:themeColor="text1"/>
          <w:sz w:val="22"/>
          <w:szCs w:val="22"/>
        </w:rPr>
        <w:t>A ZA PODROČJE GRADBENIŠTVA</w:t>
      </w:r>
    </w:p>
    <w:p w14:paraId="23EFD878" w14:textId="77777777" w:rsidR="00F87FC5" w:rsidRPr="00FF7D0E" w:rsidRDefault="00F87FC5" w:rsidP="00F87FC5">
      <w:pPr>
        <w:pStyle w:val="Glava"/>
        <w:tabs>
          <w:tab w:val="clear" w:pos="4536"/>
          <w:tab w:val="clear" w:pos="9072"/>
        </w:tabs>
        <w:ind w:left="1080"/>
        <w:jc w:val="both"/>
        <w:rPr>
          <w:i w:val="0"/>
          <w:sz w:val="22"/>
          <w:szCs w:val="22"/>
          <w:highlight w:val="yellow"/>
        </w:rPr>
      </w:pPr>
    </w:p>
    <w:tbl>
      <w:tblPr>
        <w:tblW w:w="8902"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13"/>
        <w:gridCol w:w="1389"/>
      </w:tblGrid>
      <w:tr w:rsidR="00F87FC5" w:rsidRPr="007160A0" w14:paraId="329407BE" w14:textId="77777777" w:rsidTr="00FD3555">
        <w:trPr>
          <w:trHeight w:val="331"/>
        </w:trPr>
        <w:tc>
          <w:tcPr>
            <w:tcW w:w="7513" w:type="dxa"/>
            <w:tcBorders>
              <w:top w:val="single" w:sz="4" w:space="0" w:color="auto"/>
              <w:bottom w:val="single" w:sz="4" w:space="0" w:color="auto"/>
            </w:tcBorders>
            <w:vAlign w:val="center"/>
          </w:tcPr>
          <w:p w14:paraId="43504890" w14:textId="77777777" w:rsidR="00F87FC5" w:rsidRPr="007160A0" w:rsidRDefault="00F87FC5" w:rsidP="00FD3555">
            <w:pPr>
              <w:pStyle w:val="Seznam2"/>
              <w:spacing w:line="240" w:lineRule="atLeast"/>
              <w:ind w:left="0" w:firstLine="0"/>
              <w:rPr>
                <w:rFonts w:ascii="Times New Roman" w:hAnsi="Times New Roman"/>
                <w:b/>
                <w:bCs/>
                <w:color w:val="000000" w:themeColor="text1"/>
                <w:sz w:val="22"/>
                <w:szCs w:val="22"/>
              </w:rPr>
            </w:pPr>
            <w:r w:rsidRPr="007160A0">
              <w:rPr>
                <w:rFonts w:ascii="Times New Roman" w:hAnsi="Times New Roman"/>
                <w:b/>
                <w:bCs/>
                <w:color w:val="000000" w:themeColor="text1"/>
                <w:sz w:val="22"/>
                <w:szCs w:val="22"/>
              </w:rPr>
              <w:t>Število dodatnih referenc vodje nadzora</w:t>
            </w:r>
          </w:p>
        </w:tc>
        <w:tc>
          <w:tcPr>
            <w:tcW w:w="1389" w:type="dxa"/>
            <w:tcBorders>
              <w:top w:val="single" w:sz="4" w:space="0" w:color="auto"/>
              <w:bottom w:val="single" w:sz="4" w:space="0" w:color="auto"/>
            </w:tcBorders>
          </w:tcPr>
          <w:p w14:paraId="79FCA0E7" w14:textId="77777777" w:rsidR="00F87FC5" w:rsidRPr="007160A0" w:rsidRDefault="00F87FC5" w:rsidP="00FD3555">
            <w:pPr>
              <w:pStyle w:val="Seznam2"/>
              <w:spacing w:line="240" w:lineRule="atLeast"/>
              <w:ind w:left="0" w:firstLine="0"/>
              <w:jc w:val="both"/>
              <w:rPr>
                <w:rFonts w:ascii="Times New Roman" w:hAnsi="Times New Roman"/>
                <w:b/>
                <w:sz w:val="22"/>
                <w:szCs w:val="22"/>
              </w:rPr>
            </w:pPr>
          </w:p>
          <w:p w14:paraId="6BB5A551" w14:textId="77777777" w:rsidR="00F87FC5" w:rsidRPr="007160A0" w:rsidRDefault="00F87FC5" w:rsidP="00FD3555">
            <w:pPr>
              <w:pStyle w:val="Seznam2"/>
              <w:spacing w:line="240" w:lineRule="atLeast"/>
              <w:ind w:left="0"/>
              <w:jc w:val="both"/>
              <w:rPr>
                <w:rFonts w:ascii="Times New Roman" w:hAnsi="Times New Roman"/>
                <w:b/>
                <w:sz w:val="22"/>
                <w:szCs w:val="22"/>
              </w:rPr>
            </w:pPr>
          </w:p>
        </w:tc>
      </w:tr>
    </w:tbl>
    <w:p w14:paraId="73F9CC7A" w14:textId="77777777" w:rsidR="00F87FC5" w:rsidRPr="007160A0" w:rsidRDefault="00F87FC5" w:rsidP="00F87FC5">
      <w:pPr>
        <w:pStyle w:val="Glava"/>
        <w:tabs>
          <w:tab w:val="clear" w:pos="4536"/>
          <w:tab w:val="clear" w:pos="9072"/>
        </w:tabs>
        <w:ind w:left="1080"/>
        <w:jc w:val="both"/>
        <w:rPr>
          <w:i w:val="0"/>
          <w:sz w:val="22"/>
          <w:szCs w:val="22"/>
        </w:rPr>
      </w:pPr>
    </w:p>
    <w:tbl>
      <w:tblPr>
        <w:tblW w:w="8902"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13"/>
        <w:gridCol w:w="1389"/>
      </w:tblGrid>
      <w:tr w:rsidR="00F87FC5" w:rsidRPr="007160A0" w14:paraId="1480014D" w14:textId="77777777" w:rsidTr="00FD3555">
        <w:trPr>
          <w:trHeight w:val="331"/>
        </w:trPr>
        <w:tc>
          <w:tcPr>
            <w:tcW w:w="7513" w:type="dxa"/>
            <w:tcBorders>
              <w:top w:val="single" w:sz="4" w:space="0" w:color="auto"/>
              <w:bottom w:val="single" w:sz="4" w:space="0" w:color="auto"/>
            </w:tcBorders>
            <w:vAlign w:val="center"/>
          </w:tcPr>
          <w:p w14:paraId="512656F6" w14:textId="77777777" w:rsidR="00F87FC5" w:rsidRPr="007160A0" w:rsidRDefault="00F87FC5" w:rsidP="00FD3555">
            <w:pPr>
              <w:pStyle w:val="Seznam2"/>
              <w:spacing w:line="240" w:lineRule="atLeast"/>
              <w:ind w:left="0" w:firstLine="0"/>
              <w:rPr>
                <w:rFonts w:ascii="Times New Roman" w:hAnsi="Times New Roman"/>
                <w:b/>
                <w:bCs/>
                <w:color w:val="000000" w:themeColor="text1"/>
                <w:sz w:val="22"/>
                <w:szCs w:val="22"/>
              </w:rPr>
            </w:pPr>
            <w:r w:rsidRPr="007160A0">
              <w:rPr>
                <w:rFonts w:ascii="Times New Roman" w:hAnsi="Times New Roman"/>
                <w:b/>
                <w:bCs/>
                <w:color w:val="000000" w:themeColor="text1"/>
                <w:sz w:val="22"/>
                <w:szCs w:val="22"/>
              </w:rPr>
              <w:t>Število dodatnih referenc pooblaščenega inženirja za področje gradbeništva</w:t>
            </w:r>
          </w:p>
        </w:tc>
        <w:tc>
          <w:tcPr>
            <w:tcW w:w="1389" w:type="dxa"/>
            <w:tcBorders>
              <w:top w:val="single" w:sz="4" w:space="0" w:color="auto"/>
              <w:bottom w:val="single" w:sz="4" w:space="0" w:color="auto"/>
            </w:tcBorders>
          </w:tcPr>
          <w:p w14:paraId="46E2F1E9" w14:textId="77777777" w:rsidR="00F87FC5" w:rsidRPr="007160A0" w:rsidRDefault="00F87FC5" w:rsidP="00FD3555">
            <w:pPr>
              <w:pStyle w:val="Seznam2"/>
              <w:spacing w:line="240" w:lineRule="atLeast"/>
              <w:ind w:left="0" w:firstLine="0"/>
              <w:jc w:val="both"/>
              <w:rPr>
                <w:rFonts w:ascii="Times New Roman" w:hAnsi="Times New Roman"/>
                <w:b/>
                <w:sz w:val="22"/>
                <w:szCs w:val="22"/>
              </w:rPr>
            </w:pPr>
          </w:p>
          <w:p w14:paraId="0B67499F" w14:textId="77777777" w:rsidR="00F87FC5" w:rsidRPr="007160A0" w:rsidRDefault="00F87FC5" w:rsidP="00FD3555">
            <w:pPr>
              <w:pStyle w:val="Seznam2"/>
              <w:spacing w:line="240" w:lineRule="atLeast"/>
              <w:ind w:left="0"/>
              <w:jc w:val="both"/>
              <w:rPr>
                <w:rFonts w:ascii="Times New Roman" w:hAnsi="Times New Roman"/>
                <w:b/>
                <w:sz w:val="22"/>
                <w:szCs w:val="22"/>
              </w:rPr>
            </w:pPr>
          </w:p>
        </w:tc>
      </w:tr>
    </w:tbl>
    <w:p w14:paraId="0DBEA4B8" w14:textId="77777777" w:rsidR="00F87FC5" w:rsidRPr="007160A0" w:rsidRDefault="00F87FC5" w:rsidP="00F87FC5">
      <w:pPr>
        <w:pStyle w:val="Glava"/>
        <w:tabs>
          <w:tab w:val="clear" w:pos="4536"/>
          <w:tab w:val="clear" w:pos="9072"/>
        </w:tabs>
        <w:ind w:left="1080"/>
        <w:jc w:val="both"/>
        <w:rPr>
          <w:i w:val="0"/>
          <w:sz w:val="22"/>
          <w:szCs w:val="22"/>
        </w:rPr>
      </w:pPr>
    </w:p>
    <w:p w14:paraId="4DB3C461" w14:textId="77777777" w:rsidR="00F87FC5" w:rsidRDefault="00F87FC5" w:rsidP="006108B2">
      <w:pPr>
        <w:pStyle w:val="Glava"/>
        <w:tabs>
          <w:tab w:val="clear" w:pos="4536"/>
          <w:tab w:val="clear" w:pos="9072"/>
        </w:tabs>
        <w:ind w:left="1080"/>
        <w:jc w:val="both"/>
        <w:rPr>
          <w:i w:val="0"/>
          <w:sz w:val="22"/>
          <w:szCs w:val="22"/>
        </w:rPr>
      </w:pPr>
    </w:p>
    <w:p w14:paraId="00C43848" w14:textId="5387458C" w:rsidR="006108B2" w:rsidRDefault="006108B2" w:rsidP="006108B2">
      <w:pPr>
        <w:ind w:left="1080"/>
        <w:jc w:val="both"/>
        <w:rPr>
          <w:i w:val="0"/>
          <w:sz w:val="22"/>
          <w:szCs w:val="22"/>
        </w:rPr>
      </w:pPr>
      <w:r w:rsidRPr="007160A0">
        <w:rPr>
          <w:i w:val="0"/>
          <w:color w:val="000000" w:themeColor="text1"/>
          <w:sz w:val="22"/>
          <w:szCs w:val="22"/>
        </w:rPr>
        <w:t xml:space="preserve">Reference za izpolnjevanje osnovnih pogojev se izkazujejo s Prilogo </w:t>
      </w:r>
      <w:r w:rsidR="007160A0" w:rsidRPr="007160A0">
        <w:rPr>
          <w:i w:val="0"/>
          <w:color w:val="000000" w:themeColor="text1"/>
          <w:sz w:val="22"/>
          <w:szCs w:val="22"/>
        </w:rPr>
        <w:t xml:space="preserve">6 </w:t>
      </w:r>
      <w:r w:rsidR="00F87FC5">
        <w:rPr>
          <w:i w:val="0"/>
          <w:color w:val="000000" w:themeColor="text1"/>
          <w:sz w:val="22"/>
          <w:szCs w:val="22"/>
        </w:rPr>
        <w:t xml:space="preserve">in 6/1 </w:t>
      </w:r>
      <w:r w:rsidRPr="007160A0">
        <w:rPr>
          <w:i w:val="0"/>
          <w:color w:val="000000" w:themeColor="text1"/>
          <w:sz w:val="22"/>
          <w:szCs w:val="22"/>
        </w:rPr>
        <w:t>te razpisne dokumentacije.</w:t>
      </w:r>
    </w:p>
    <w:p w14:paraId="02AFD509" w14:textId="77777777" w:rsidR="006108B2" w:rsidRDefault="006108B2" w:rsidP="00696163">
      <w:pPr>
        <w:ind w:left="1080"/>
        <w:jc w:val="both"/>
        <w:rPr>
          <w:i w:val="0"/>
          <w:sz w:val="22"/>
          <w:szCs w:val="22"/>
        </w:rPr>
      </w:pPr>
    </w:p>
    <w:p w14:paraId="2E8C7A90" w14:textId="77777777" w:rsidR="00696163" w:rsidRPr="0079325B" w:rsidRDefault="00696163" w:rsidP="00696163">
      <w:pPr>
        <w:pStyle w:val="Glava"/>
        <w:tabs>
          <w:tab w:val="clear" w:pos="4536"/>
          <w:tab w:val="clear" w:pos="9072"/>
        </w:tabs>
        <w:ind w:left="1080"/>
        <w:jc w:val="both"/>
        <w:rPr>
          <w:i w:val="0"/>
          <w:sz w:val="22"/>
          <w:szCs w:val="22"/>
        </w:rPr>
      </w:pPr>
    </w:p>
    <w:p w14:paraId="5E469F71" w14:textId="47733ABC" w:rsidR="00696163" w:rsidRPr="0079325B" w:rsidRDefault="00696163" w:rsidP="00696163">
      <w:pPr>
        <w:ind w:left="1080"/>
        <w:jc w:val="both"/>
        <w:rPr>
          <w:i w:val="0"/>
          <w:sz w:val="22"/>
          <w:szCs w:val="22"/>
        </w:rPr>
      </w:pPr>
      <w:r>
        <w:rPr>
          <w:i w:val="0"/>
          <w:sz w:val="22"/>
          <w:szCs w:val="22"/>
        </w:rPr>
        <w:t xml:space="preserve">Ponudba velja do vključno </w:t>
      </w:r>
      <w:r w:rsidR="0020070A">
        <w:rPr>
          <w:i w:val="0"/>
          <w:sz w:val="22"/>
          <w:szCs w:val="22"/>
        </w:rPr>
        <w:t>1.12. 2022.</w:t>
      </w:r>
    </w:p>
    <w:p w14:paraId="565F9B49" w14:textId="77777777" w:rsidR="00696163" w:rsidRDefault="00696163" w:rsidP="00696163">
      <w:pPr>
        <w:pStyle w:val="Glava"/>
        <w:tabs>
          <w:tab w:val="clear" w:pos="4536"/>
          <w:tab w:val="clear" w:pos="9072"/>
        </w:tabs>
        <w:ind w:left="1080"/>
        <w:jc w:val="both"/>
        <w:rPr>
          <w:i w:val="0"/>
          <w:sz w:val="22"/>
          <w:szCs w:val="22"/>
        </w:rPr>
      </w:pPr>
    </w:p>
    <w:p w14:paraId="4526ADAB" w14:textId="77777777" w:rsidR="00696163" w:rsidRPr="0079325B" w:rsidRDefault="00696163" w:rsidP="00696163">
      <w:pPr>
        <w:pStyle w:val="Glava"/>
        <w:tabs>
          <w:tab w:val="clear" w:pos="4536"/>
          <w:tab w:val="clear" w:pos="9072"/>
        </w:tabs>
        <w:ind w:left="1080"/>
        <w:jc w:val="both"/>
        <w:rPr>
          <w:i w:val="0"/>
          <w:sz w:val="22"/>
          <w:szCs w:val="22"/>
        </w:rPr>
      </w:pPr>
    </w:p>
    <w:p w14:paraId="77E14A44" w14:textId="77777777"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18EB080B" w14:textId="77777777" w:rsidR="00696163" w:rsidRDefault="00696163" w:rsidP="005C4678">
      <w:pPr>
        <w:pStyle w:val="Glava"/>
        <w:tabs>
          <w:tab w:val="clear" w:pos="4536"/>
          <w:tab w:val="clear" w:pos="9072"/>
        </w:tabs>
        <w:ind w:left="1080"/>
        <w:rPr>
          <w:b/>
          <w:i w:val="0"/>
          <w:sz w:val="22"/>
          <w:szCs w:val="22"/>
        </w:rPr>
      </w:pPr>
    </w:p>
    <w:p w14:paraId="0BA052DC" w14:textId="77777777" w:rsidR="005C4678" w:rsidRDefault="005C4678" w:rsidP="005C4678">
      <w:pPr>
        <w:pStyle w:val="Glava"/>
        <w:tabs>
          <w:tab w:val="clear" w:pos="4536"/>
          <w:tab w:val="clear" w:pos="9072"/>
        </w:tabs>
        <w:ind w:left="1080"/>
        <w:rPr>
          <w:b/>
          <w:i w:val="0"/>
          <w:sz w:val="22"/>
          <w:szCs w:val="22"/>
        </w:rPr>
      </w:pPr>
    </w:p>
    <w:p w14:paraId="209772A1" w14:textId="41660C0F" w:rsidR="005C4678" w:rsidRDefault="005C4678" w:rsidP="005C4678">
      <w:pPr>
        <w:pStyle w:val="Glava"/>
        <w:tabs>
          <w:tab w:val="clear" w:pos="4536"/>
          <w:tab w:val="clear" w:pos="9072"/>
        </w:tabs>
        <w:ind w:left="1080"/>
        <w:rPr>
          <w:b/>
          <w:i w:val="0"/>
          <w:sz w:val="22"/>
          <w:szCs w:val="22"/>
        </w:rPr>
      </w:pPr>
    </w:p>
    <w:p w14:paraId="02E97119" w14:textId="77777777" w:rsidR="007160A0" w:rsidRDefault="007160A0" w:rsidP="005C4678">
      <w:pPr>
        <w:pStyle w:val="Glava"/>
        <w:tabs>
          <w:tab w:val="clear" w:pos="4536"/>
          <w:tab w:val="clear" w:pos="9072"/>
        </w:tabs>
        <w:ind w:left="1080"/>
        <w:rPr>
          <w:b/>
          <w:i w:val="0"/>
          <w:sz w:val="22"/>
          <w:szCs w:val="22"/>
        </w:rPr>
      </w:pPr>
    </w:p>
    <w:p w14:paraId="6D154082" w14:textId="77777777" w:rsidR="005C4678" w:rsidRDefault="005C4678" w:rsidP="005C4678">
      <w:pPr>
        <w:pStyle w:val="Glava"/>
        <w:tabs>
          <w:tab w:val="clear" w:pos="4536"/>
          <w:tab w:val="clear" w:pos="9072"/>
        </w:tabs>
        <w:ind w:left="1080"/>
        <w:rPr>
          <w:b/>
          <w:i w:val="0"/>
          <w:sz w:val="22"/>
          <w:szCs w:val="22"/>
        </w:rPr>
      </w:pPr>
    </w:p>
    <w:p w14:paraId="6358BA01" w14:textId="77777777" w:rsidR="005C4678" w:rsidRDefault="005C4678" w:rsidP="005C4678">
      <w:pPr>
        <w:pStyle w:val="Glava"/>
        <w:tabs>
          <w:tab w:val="clear" w:pos="4536"/>
          <w:tab w:val="clear" w:pos="9072"/>
        </w:tabs>
        <w:ind w:left="1080"/>
        <w:rPr>
          <w:b/>
          <w:i w:val="0"/>
          <w:sz w:val="22"/>
          <w:szCs w:val="22"/>
        </w:rPr>
      </w:pPr>
    </w:p>
    <w:p w14:paraId="2B329C3D" w14:textId="77777777" w:rsidR="00EF2140" w:rsidRDefault="00EF2140">
      <w:pPr>
        <w:rPr>
          <w:b/>
          <w:i w:val="0"/>
          <w:sz w:val="22"/>
          <w:szCs w:val="22"/>
        </w:rPr>
      </w:pPr>
      <w:r>
        <w:rPr>
          <w:b/>
          <w:i w:val="0"/>
          <w:sz w:val="22"/>
          <w:szCs w:val="22"/>
        </w:rPr>
        <w:br w:type="page"/>
      </w:r>
    </w:p>
    <w:p w14:paraId="65FE997D" w14:textId="1F661B50" w:rsidR="00DB3553" w:rsidRDefault="00DB3553" w:rsidP="00DB3553">
      <w:pPr>
        <w:pStyle w:val="Glava"/>
        <w:tabs>
          <w:tab w:val="clear" w:pos="4536"/>
          <w:tab w:val="clear" w:pos="9072"/>
        </w:tabs>
        <w:ind w:left="1080"/>
        <w:jc w:val="right"/>
        <w:rPr>
          <w:b/>
          <w:i w:val="0"/>
          <w:sz w:val="22"/>
          <w:szCs w:val="22"/>
        </w:rPr>
      </w:pPr>
      <w:r>
        <w:rPr>
          <w:b/>
          <w:i w:val="0"/>
          <w:sz w:val="22"/>
          <w:szCs w:val="22"/>
        </w:rPr>
        <w:lastRenderedPageBreak/>
        <w:t>PRILOGA 2</w:t>
      </w:r>
    </w:p>
    <w:p w14:paraId="73534A9E" w14:textId="77777777" w:rsidR="00DB3553" w:rsidRDefault="00DB3553" w:rsidP="00DB3553">
      <w:pPr>
        <w:pStyle w:val="Glava"/>
        <w:tabs>
          <w:tab w:val="clear" w:pos="4536"/>
          <w:tab w:val="clear" w:pos="9072"/>
        </w:tabs>
        <w:ind w:left="1080"/>
        <w:jc w:val="right"/>
        <w:rPr>
          <w:b/>
          <w:i w:val="0"/>
          <w:sz w:val="22"/>
          <w:szCs w:val="22"/>
        </w:rPr>
      </w:pPr>
    </w:p>
    <w:p w14:paraId="5D62730D" w14:textId="77777777" w:rsidR="00DB3553" w:rsidRDefault="00DB3553" w:rsidP="00DB3553">
      <w:pPr>
        <w:pStyle w:val="Glava"/>
        <w:tabs>
          <w:tab w:val="clear" w:pos="4536"/>
          <w:tab w:val="clear" w:pos="9072"/>
        </w:tabs>
        <w:ind w:left="1080"/>
        <w:jc w:val="right"/>
        <w:rPr>
          <w:b/>
          <w:i w:val="0"/>
          <w:sz w:val="22"/>
          <w:szCs w:val="22"/>
        </w:rPr>
      </w:pPr>
    </w:p>
    <w:p w14:paraId="24E4AA0B" w14:textId="77777777" w:rsidR="00DB3553" w:rsidRDefault="00DB3553" w:rsidP="00DB3553">
      <w:pPr>
        <w:pStyle w:val="Glava"/>
        <w:tabs>
          <w:tab w:val="clear" w:pos="4536"/>
          <w:tab w:val="clear" w:pos="9072"/>
        </w:tabs>
        <w:ind w:left="1080"/>
        <w:jc w:val="right"/>
        <w:rPr>
          <w:b/>
          <w:i w:val="0"/>
          <w:sz w:val="22"/>
          <w:szCs w:val="22"/>
        </w:rPr>
      </w:pPr>
    </w:p>
    <w:p w14:paraId="735C262F" w14:textId="77777777" w:rsidR="00DB3553" w:rsidRDefault="00DB3553" w:rsidP="00DB3553">
      <w:pPr>
        <w:pStyle w:val="Glava"/>
        <w:tabs>
          <w:tab w:val="clear" w:pos="4536"/>
          <w:tab w:val="clear" w:pos="9072"/>
        </w:tabs>
        <w:ind w:left="1080"/>
        <w:jc w:val="right"/>
        <w:rPr>
          <w:b/>
          <w:i w:val="0"/>
          <w:sz w:val="22"/>
          <w:szCs w:val="22"/>
        </w:rPr>
      </w:pPr>
    </w:p>
    <w:p w14:paraId="3131D023"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5F0A9A51" w14:textId="77777777" w:rsidR="00DB3553" w:rsidRDefault="00DB3553" w:rsidP="00DB3553">
      <w:pPr>
        <w:pStyle w:val="Glava"/>
        <w:tabs>
          <w:tab w:val="clear" w:pos="4536"/>
          <w:tab w:val="clear" w:pos="9072"/>
        </w:tabs>
        <w:ind w:left="1080"/>
        <w:jc w:val="center"/>
        <w:rPr>
          <w:b/>
          <w:i w:val="0"/>
          <w:sz w:val="22"/>
          <w:szCs w:val="22"/>
        </w:rPr>
      </w:pPr>
    </w:p>
    <w:p w14:paraId="34CEF9D5" w14:textId="77777777" w:rsidR="00DB3553" w:rsidRDefault="00DB3553" w:rsidP="00DB3553">
      <w:pPr>
        <w:pStyle w:val="Glava"/>
        <w:tabs>
          <w:tab w:val="clear" w:pos="4536"/>
          <w:tab w:val="clear" w:pos="9072"/>
        </w:tabs>
        <w:ind w:left="1080"/>
        <w:jc w:val="both"/>
        <w:rPr>
          <w:i w:val="0"/>
          <w:sz w:val="22"/>
          <w:szCs w:val="22"/>
        </w:rPr>
      </w:pPr>
    </w:p>
    <w:p w14:paraId="03532325" w14:textId="77777777" w:rsidR="00DB3553" w:rsidRDefault="00DB3553" w:rsidP="00DB3553">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2777EFDA" w14:textId="77777777" w:rsidR="00DB3553" w:rsidRDefault="00DB3553" w:rsidP="005225D2">
      <w:pPr>
        <w:pStyle w:val="Glava"/>
        <w:tabs>
          <w:tab w:val="clear" w:pos="4536"/>
          <w:tab w:val="clear" w:pos="9072"/>
        </w:tabs>
        <w:ind w:left="1080"/>
        <w:jc w:val="right"/>
        <w:rPr>
          <w:b/>
          <w:i w:val="0"/>
          <w:sz w:val="22"/>
          <w:szCs w:val="22"/>
        </w:rPr>
      </w:pPr>
    </w:p>
    <w:p w14:paraId="3F393485" w14:textId="77777777" w:rsidR="00DB3553" w:rsidRDefault="00DB3553" w:rsidP="005225D2">
      <w:pPr>
        <w:pStyle w:val="Glava"/>
        <w:tabs>
          <w:tab w:val="clear" w:pos="4536"/>
          <w:tab w:val="clear" w:pos="9072"/>
        </w:tabs>
        <w:ind w:left="1080"/>
        <w:jc w:val="right"/>
        <w:rPr>
          <w:b/>
          <w:i w:val="0"/>
          <w:sz w:val="22"/>
          <w:szCs w:val="22"/>
        </w:rPr>
      </w:pPr>
    </w:p>
    <w:p w14:paraId="10A0B73F" w14:textId="77777777" w:rsidR="00DB3553" w:rsidRDefault="00DB3553" w:rsidP="005225D2">
      <w:pPr>
        <w:pStyle w:val="Glava"/>
        <w:tabs>
          <w:tab w:val="clear" w:pos="4536"/>
          <w:tab w:val="clear" w:pos="9072"/>
        </w:tabs>
        <w:ind w:left="1080"/>
        <w:jc w:val="right"/>
        <w:rPr>
          <w:b/>
          <w:i w:val="0"/>
          <w:sz w:val="22"/>
          <w:szCs w:val="22"/>
        </w:rPr>
      </w:pPr>
    </w:p>
    <w:p w14:paraId="00A2B911" w14:textId="77777777" w:rsidR="00DB3553" w:rsidRDefault="00DB3553" w:rsidP="005225D2">
      <w:pPr>
        <w:pStyle w:val="Glava"/>
        <w:tabs>
          <w:tab w:val="clear" w:pos="4536"/>
          <w:tab w:val="clear" w:pos="9072"/>
        </w:tabs>
        <w:ind w:left="1080"/>
        <w:jc w:val="right"/>
        <w:rPr>
          <w:b/>
          <w:i w:val="0"/>
          <w:sz w:val="22"/>
          <w:szCs w:val="22"/>
        </w:rPr>
      </w:pPr>
    </w:p>
    <w:p w14:paraId="7DA27818" w14:textId="77777777" w:rsidR="00DB3553" w:rsidRDefault="00DB3553" w:rsidP="005225D2">
      <w:pPr>
        <w:pStyle w:val="Glava"/>
        <w:tabs>
          <w:tab w:val="clear" w:pos="4536"/>
          <w:tab w:val="clear" w:pos="9072"/>
        </w:tabs>
        <w:ind w:left="1080"/>
        <w:jc w:val="right"/>
        <w:rPr>
          <w:b/>
          <w:i w:val="0"/>
          <w:sz w:val="22"/>
          <w:szCs w:val="22"/>
        </w:rPr>
      </w:pPr>
    </w:p>
    <w:p w14:paraId="5CE63664" w14:textId="77777777" w:rsidR="00DB3553" w:rsidRDefault="00DB3553" w:rsidP="005225D2">
      <w:pPr>
        <w:pStyle w:val="Glava"/>
        <w:tabs>
          <w:tab w:val="clear" w:pos="4536"/>
          <w:tab w:val="clear" w:pos="9072"/>
        </w:tabs>
        <w:ind w:left="1080"/>
        <w:jc w:val="right"/>
        <w:rPr>
          <w:b/>
          <w:i w:val="0"/>
          <w:sz w:val="22"/>
          <w:szCs w:val="22"/>
        </w:rPr>
      </w:pPr>
    </w:p>
    <w:p w14:paraId="06C18182" w14:textId="77777777" w:rsidR="00DB3553" w:rsidRDefault="00DB3553" w:rsidP="005225D2">
      <w:pPr>
        <w:pStyle w:val="Glava"/>
        <w:tabs>
          <w:tab w:val="clear" w:pos="4536"/>
          <w:tab w:val="clear" w:pos="9072"/>
        </w:tabs>
        <w:ind w:left="1080"/>
        <w:jc w:val="right"/>
        <w:rPr>
          <w:b/>
          <w:i w:val="0"/>
          <w:sz w:val="22"/>
          <w:szCs w:val="22"/>
        </w:rPr>
      </w:pPr>
    </w:p>
    <w:p w14:paraId="48921046" w14:textId="77777777" w:rsidR="00DB3553" w:rsidRDefault="00DB3553" w:rsidP="005225D2">
      <w:pPr>
        <w:pStyle w:val="Glava"/>
        <w:tabs>
          <w:tab w:val="clear" w:pos="4536"/>
          <w:tab w:val="clear" w:pos="9072"/>
        </w:tabs>
        <w:ind w:left="1080"/>
        <w:jc w:val="right"/>
        <w:rPr>
          <w:b/>
          <w:i w:val="0"/>
          <w:sz w:val="22"/>
          <w:szCs w:val="22"/>
        </w:rPr>
      </w:pPr>
    </w:p>
    <w:p w14:paraId="2687222D" w14:textId="77777777" w:rsidR="00DB3553" w:rsidRDefault="00DB3553" w:rsidP="005225D2">
      <w:pPr>
        <w:pStyle w:val="Glava"/>
        <w:tabs>
          <w:tab w:val="clear" w:pos="4536"/>
          <w:tab w:val="clear" w:pos="9072"/>
        </w:tabs>
        <w:ind w:left="1080"/>
        <w:jc w:val="right"/>
        <w:rPr>
          <w:b/>
          <w:i w:val="0"/>
          <w:sz w:val="22"/>
          <w:szCs w:val="22"/>
        </w:rPr>
      </w:pPr>
    </w:p>
    <w:p w14:paraId="2936DC89" w14:textId="77777777" w:rsidR="00DB3553" w:rsidRDefault="00DB3553" w:rsidP="005225D2">
      <w:pPr>
        <w:pStyle w:val="Glava"/>
        <w:tabs>
          <w:tab w:val="clear" w:pos="4536"/>
          <w:tab w:val="clear" w:pos="9072"/>
        </w:tabs>
        <w:ind w:left="1080"/>
        <w:jc w:val="right"/>
        <w:rPr>
          <w:b/>
          <w:i w:val="0"/>
          <w:sz w:val="22"/>
          <w:szCs w:val="22"/>
        </w:rPr>
      </w:pPr>
    </w:p>
    <w:p w14:paraId="38B7327C" w14:textId="77777777" w:rsidR="00DB3553" w:rsidRDefault="00DB3553" w:rsidP="005225D2">
      <w:pPr>
        <w:pStyle w:val="Glava"/>
        <w:tabs>
          <w:tab w:val="clear" w:pos="4536"/>
          <w:tab w:val="clear" w:pos="9072"/>
        </w:tabs>
        <w:ind w:left="1080"/>
        <w:jc w:val="right"/>
        <w:rPr>
          <w:b/>
          <w:i w:val="0"/>
          <w:sz w:val="22"/>
          <w:szCs w:val="22"/>
        </w:rPr>
      </w:pPr>
    </w:p>
    <w:p w14:paraId="67189A28" w14:textId="77777777" w:rsidR="00DB3553" w:rsidRDefault="00DB3553" w:rsidP="005225D2">
      <w:pPr>
        <w:pStyle w:val="Glava"/>
        <w:tabs>
          <w:tab w:val="clear" w:pos="4536"/>
          <w:tab w:val="clear" w:pos="9072"/>
        </w:tabs>
        <w:ind w:left="1080"/>
        <w:jc w:val="right"/>
        <w:rPr>
          <w:b/>
          <w:i w:val="0"/>
          <w:sz w:val="22"/>
          <w:szCs w:val="22"/>
        </w:rPr>
      </w:pPr>
    </w:p>
    <w:p w14:paraId="35DEEBF0" w14:textId="77777777" w:rsidR="00DB3553" w:rsidRDefault="00DB3553" w:rsidP="005225D2">
      <w:pPr>
        <w:pStyle w:val="Glava"/>
        <w:tabs>
          <w:tab w:val="clear" w:pos="4536"/>
          <w:tab w:val="clear" w:pos="9072"/>
        </w:tabs>
        <w:ind w:left="1080"/>
        <w:jc w:val="right"/>
        <w:rPr>
          <w:b/>
          <w:i w:val="0"/>
          <w:sz w:val="22"/>
          <w:szCs w:val="22"/>
        </w:rPr>
      </w:pPr>
    </w:p>
    <w:p w14:paraId="440E363F" w14:textId="77777777" w:rsidR="00DB3553" w:rsidRDefault="00DB3553" w:rsidP="005225D2">
      <w:pPr>
        <w:pStyle w:val="Glava"/>
        <w:tabs>
          <w:tab w:val="clear" w:pos="4536"/>
          <w:tab w:val="clear" w:pos="9072"/>
        </w:tabs>
        <w:ind w:left="1080"/>
        <w:jc w:val="right"/>
        <w:rPr>
          <w:b/>
          <w:i w:val="0"/>
          <w:sz w:val="22"/>
          <w:szCs w:val="22"/>
        </w:rPr>
      </w:pPr>
    </w:p>
    <w:p w14:paraId="7043E37A" w14:textId="77777777" w:rsidR="00DB3553" w:rsidRDefault="00DB3553" w:rsidP="005225D2">
      <w:pPr>
        <w:pStyle w:val="Glava"/>
        <w:tabs>
          <w:tab w:val="clear" w:pos="4536"/>
          <w:tab w:val="clear" w:pos="9072"/>
        </w:tabs>
        <w:ind w:left="1080"/>
        <w:jc w:val="right"/>
        <w:rPr>
          <w:b/>
          <w:i w:val="0"/>
          <w:sz w:val="22"/>
          <w:szCs w:val="22"/>
        </w:rPr>
      </w:pPr>
    </w:p>
    <w:p w14:paraId="777AC24B" w14:textId="77777777" w:rsidR="00DB3553" w:rsidRDefault="00DB3553" w:rsidP="005225D2">
      <w:pPr>
        <w:pStyle w:val="Glava"/>
        <w:tabs>
          <w:tab w:val="clear" w:pos="4536"/>
          <w:tab w:val="clear" w:pos="9072"/>
        </w:tabs>
        <w:ind w:left="1080"/>
        <w:jc w:val="right"/>
        <w:rPr>
          <w:b/>
          <w:i w:val="0"/>
          <w:sz w:val="22"/>
          <w:szCs w:val="22"/>
        </w:rPr>
      </w:pPr>
    </w:p>
    <w:p w14:paraId="3B7CA491" w14:textId="77777777" w:rsidR="00DB3553" w:rsidRDefault="00DB3553" w:rsidP="005225D2">
      <w:pPr>
        <w:pStyle w:val="Glava"/>
        <w:tabs>
          <w:tab w:val="clear" w:pos="4536"/>
          <w:tab w:val="clear" w:pos="9072"/>
        </w:tabs>
        <w:ind w:left="1080"/>
        <w:jc w:val="right"/>
        <w:rPr>
          <w:b/>
          <w:i w:val="0"/>
          <w:sz w:val="22"/>
          <w:szCs w:val="22"/>
        </w:rPr>
      </w:pPr>
    </w:p>
    <w:p w14:paraId="37C2291D" w14:textId="77777777" w:rsidR="00DB3553" w:rsidRDefault="00DB3553" w:rsidP="005225D2">
      <w:pPr>
        <w:pStyle w:val="Glava"/>
        <w:tabs>
          <w:tab w:val="clear" w:pos="4536"/>
          <w:tab w:val="clear" w:pos="9072"/>
        </w:tabs>
        <w:ind w:left="1080"/>
        <w:jc w:val="right"/>
        <w:rPr>
          <w:b/>
          <w:i w:val="0"/>
          <w:sz w:val="22"/>
          <w:szCs w:val="22"/>
        </w:rPr>
      </w:pPr>
    </w:p>
    <w:p w14:paraId="2EB02097" w14:textId="77777777" w:rsidR="00DB3553" w:rsidRDefault="00DB3553" w:rsidP="005225D2">
      <w:pPr>
        <w:pStyle w:val="Glava"/>
        <w:tabs>
          <w:tab w:val="clear" w:pos="4536"/>
          <w:tab w:val="clear" w:pos="9072"/>
        </w:tabs>
        <w:ind w:left="1080"/>
        <w:jc w:val="right"/>
        <w:rPr>
          <w:b/>
          <w:i w:val="0"/>
          <w:sz w:val="22"/>
          <w:szCs w:val="22"/>
        </w:rPr>
      </w:pPr>
    </w:p>
    <w:p w14:paraId="35DF1FA4" w14:textId="77777777" w:rsidR="00DB3553" w:rsidRDefault="00DB3553" w:rsidP="005225D2">
      <w:pPr>
        <w:pStyle w:val="Glava"/>
        <w:tabs>
          <w:tab w:val="clear" w:pos="4536"/>
          <w:tab w:val="clear" w:pos="9072"/>
        </w:tabs>
        <w:ind w:left="1080"/>
        <w:jc w:val="right"/>
        <w:rPr>
          <w:b/>
          <w:i w:val="0"/>
          <w:sz w:val="22"/>
          <w:szCs w:val="22"/>
        </w:rPr>
      </w:pPr>
    </w:p>
    <w:p w14:paraId="4BCDA7CD" w14:textId="77777777" w:rsidR="00DB3553" w:rsidRDefault="00DB3553" w:rsidP="005225D2">
      <w:pPr>
        <w:pStyle w:val="Glava"/>
        <w:tabs>
          <w:tab w:val="clear" w:pos="4536"/>
          <w:tab w:val="clear" w:pos="9072"/>
        </w:tabs>
        <w:ind w:left="1080"/>
        <w:jc w:val="right"/>
        <w:rPr>
          <w:b/>
          <w:i w:val="0"/>
          <w:sz w:val="22"/>
          <w:szCs w:val="22"/>
        </w:rPr>
      </w:pPr>
    </w:p>
    <w:p w14:paraId="2BAB396B" w14:textId="77777777" w:rsidR="00DB3553" w:rsidRDefault="00DB3553" w:rsidP="005225D2">
      <w:pPr>
        <w:pStyle w:val="Glava"/>
        <w:tabs>
          <w:tab w:val="clear" w:pos="4536"/>
          <w:tab w:val="clear" w:pos="9072"/>
        </w:tabs>
        <w:ind w:left="1080"/>
        <w:jc w:val="right"/>
        <w:rPr>
          <w:b/>
          <w:i w:val="0"/>
          <w:sz w:val="22"/>
          <w:szCs w:val="22"/>
        </w:rPr>
      </w:pPr>
    </w:p>
    <w:p w14:paraId="62C67E75" w14:textId="77777777" w:rsidR="00DB3553" w:rsidRDefault="00DB3553" w:rsidP="005225D2">
      <w:pPr>
        <w:pStyle w:val="Glava"/>
        <w:tabs>
          <w:tab w:val="clear" w:pos="4536"/>
          <w:tab w:val="clear" w:pos="9072"/>
        </w:tabs>
        <w:ind w:left="1080"/>
        <w:jc w:val="right"/>
        <w:rPr>
          <w:b/>
          <w:i w:val="0"/>
          <w:sz w:val="22"/>
          <w:szCs w:val="22"/>
        </w:rPr>
      </w:pPr>
    </w:p>
    <w:p w14:paraId="73EE3E5E" w14:textId="77777777" w:rsidR="00DB3553" w:rsidRDefault="00DB3553" w:rsidP="005225D2">
      <w:pPr>
        <w:pStyle w:val="Glava"/>
        <w:tabs>
          <w:tab w:val="clear" w:pos="4536"/>
          <w:tab w:val="clear" w:pos="9072"/>
        </w:tabs>
        <w:ind w:left="1080"/>
        <w:jc w:val="right"/>
        <w:rPr>
          <w:b/>
          <w:i w:val="0"/>
          <w:sz w:val="22"/>
          <w:szCs w:val="22"/>
        </w:rPr>
      </w:pPr>
    </w:p>
    <w:p w14:paraId="15DBA39F" w14:textId="77777777" w:rsidR="00DB3553" w:rsidRDefault="00DB3553" w:rsidP="005225D2">
      <w:pPr>
        <w:pStyle w:val="Glava"/>
        <w:tabs>
          <w:tab w:val="clear" w:pos="4536"/>
          <w:tab w:val="clear" w:pos="9072"/>
        </w:tabs>
        <w:ind w:left="1080"/>
        <w:jc w:val="right"/>
        <w:rPr>
          <w:b/>
          <w:i w:val="0"/>
          <w:sz w:val="22"/>
          <w:szCs w:val="22"/>
        </w:rPr>
      </w:pPr>
    </w:p>
    <w:p w14:paraId="2620CDD3" w14:textId="77777777" w:rsidR="00DB3553" w:rsidRDefault="00DB3553" w:rsidP="005225D2">
      <w:pPr>
        <w:pStyle w:val="Glava"/>
        <w:tabs>
          <w:tab w:val="clear" w:pos="4536"/>
          <w:tab w:val="clear" w:pos="9072"/>
        </w:tabs>
        <w:ind w:left="1080"/>
        <w:jc w:val="right"/>
        <w:rPr>
          <w:b/>
          <w:i w:val="0"/>
          <w:sz w:val="22"/>
          <w:szCs w:val="22"/>
        </w:rPr>
      </w:pPr>
    </w:p>
    <w:p w14:paraId="5384E0EE" w14:textId="77777777" w:rsidR="00DB3553" w:rsidRDefault="00DB3553" w:rsidP="005225D2">
      <w:pPr>
        <w:pStyle w:val="Glava"/>
        <w:tabs>
          <w:tab w:val="clear" w:pos="4536"/>
          <w:tab w:val="clear" w:pos="9072"/>
        </w:tabs>
        <w:ind w:left="1080"/>
        <w:jc w:val="right"/>
        <w:rPr>
          <w:b/>
          <w:i w:val="0"/>
          <w:sz w:val="22"/>
          <w:szCs w:val="22"/>
        </w:rPr>
      </w:pPr>
    </w:p>
    <w:p w14:paraId="2BB5FD07" w14:textId="77777777" w:rsidR="00DB3553" w:rsidRDefault="00DB3553" w:rsidP="005225D2">
      <w:pPr>
        <w:pStyle w:val="Glava"/>
        <w:tabs>
          <w:tab w:val="clear" w:pos="4536"/>
          <w:tab w:val="clear" w:pos="9072"/>
        </w:tabs>
        <w:ind w:left="1080"/>
        <w:jc w:val="right"/>
        <w:rPr>
          <w:b/>
          <w:i w:val="0"/>
          <w:sz w:val="22"/>
          <w:szCs w:val="22"/>
        </w:rPr>
      </w:pPr>
    </w:p>
    <w:p w14:paraId="7FB8C4F7" w14:textId="77777777" w:rsidR="00DB3553" w:rsidRDefault="00DB3553" w:rsidP="005225D2">
      <w:pPr>
        <w:pStyle w:val="Glava"/>
        <w:tabs>
          <w:tab w:val="clear" w:pos="4536"/>
          <w:tab w:val="clear" w:pos="9072"/>
        </w:tabs>
        <w:ind w:left="1080"/>
        <w:jc w:val="right"/>
        <w:rPr>
          <w:b/>
          <w:i w:val="0"/>
          <w:sz w:val="22"/>
          <w:szCs w:val="22"/>
        </w:rPr>
      </w:pPr>
    </w:p>
    <w:p w14:paraId="6E69263F" w14:textId="77777777" w:rsidR="00DB3553" w:rsidRDefault="00DB3553" w:rsidP="005225D2">
      <w:pPr>
        <w:pStyle w:val="Glava"/>
        <w:tabs>
          <w:tab w:val="clear" w:pos="4536"/>
          <w:tab w:val="clear" w:pos="9072"/>
        </w:tabs>
        <w:ind w:left="1080"/>
        <w:jc w:val="right"/>
        <w:rPr>
          <w:b/>
          <w:i w:val="0"/>
          <w:sz w:val="22"/>
          <w:szCs w:val="22"/>
        </w:rPr>
      </w:pPr>
    </w:p>
    <w:p w14:paraId="52ED3C17" w14:textId="77777777" w:rsidR="00DB3553" w:rsidRDefault="00DB3553" w:rsidP="005225D2">
      <w:pPr>
        <w:pStyle w:val="Glava"/>
        <w:tabs>
          <w:tab w:val="clear" w:pos="4536"/>
          <w:tab w:val="clear" w:pos="9072"/>
        </w:tabs>
        <w:ind w:left="1080"/>
        <w:jc w:val="right"/>
        <w:rPr>
          <w:b/>
          <w:i w:val="0"/>
          <w:sz w:val="22"/>
          <w:szCs w:val="22"/>
        </w:rPr>
      </w:pPr>
    </w:p>
    <w:p w14:paraId="72272C46" w14:textId="77777777" w:rsidR="00DB3553" w:rsidRDefault="00DB3553" w:rsidP="005225D2">
      <w:pPr>
        <w:pStyle w:val="Glava"/>
        <w:tabs>
          <w:tab w:val="clear" w:pos="4536"/>
          <w:tab w:val="clear" w:pos="9072"/>
        </w:tabs>
        <w:ind w:left="1080"/>
        <w:jc w:val="right"/>
        <w:rPr>
          <w:b/>
          <w:i w:val="0"/>
          <w:sz w:val="22"/>
          <w:szCs w:val="22"/>
        </w:rPr>
      </w:pPr>
    </w:p>
    <w:p w14:paraId="63DA652D" w14:textId="77777777" w:rsidR="00DB3553" w:rsidRDefault="00DB3553" w:rsidP="005225D2">
      <w:pPr>
        <w:pStyle w:val="Glava"/>
        <w:tabs>
          <w:tab w:val="clear" w:pos="4536"/>
          <w:tab w:val="clear" w:pos="9072"/>
        </w:tabs>
        <w:ind w:left="1080"/>
        <w:jc w:val="right"/>
        <w:rPr>
          <w:b/>
          <w:i w:val="0"/>
          <w:sz w:val="22"/>
          <w:szCs w:val="22"/>
        </w:rPr>
      </w:pPr>
    </w:p>
    <w:p w14:paraId="4C6850FB" w14:textId="77777777" w:rsidR="00DB3553" w:rsidRDefault="00DB3553" w:rsidP="005225D2">
      <w:pPr>
        <w:pStyle w:val="Glava"/>
        <w:tabs>
          <w:tab w:val="clear" w:pos="4536"/>
          <w:tab w:val="clear" w:pos="9072"/>
        </w:tabs>
        <w:ind w:left="1080"/>
        <w:jc w:val="right"/>
        <w:rPr>
          <w:b/>
          <w:i w:val="0"/>
          <w:sz w:val="22"/>
          <w:szCs w:val="22"/>
        </w:rPr>
      </w:pPr>
    </w:p>
    <w:p w14:paraId="58F77AA9" w14:textId="77777777" w:rsidR="00DB3553" w:rsidRDefault="00DB3553" w:rsidP="005225D2">
      <w:pPr>
        <w:pStyle w:val="Glava"/>
        <w:tabs>
          <w:tab w:val="clear" w:pos="4536"/>
          <w:tab w:val="clear" w:pos="9072"/>
        </w:tabs>
        <w:ind w:left="1080"/>
        <w:jc w:val="right"/>
        <w:rPr>
          <w:b/>
          <w:i w:val="0"/>
          <w:sz w:val="22"/>
          <w:szCs w:val="22"/>
        </w:rPr>
      </w:pPr>
    </w:p>
    <w:p w14:paraId="29297831" w14:textId="77777777" w:rsidR="00DB3553" w:rsidRDefault="00DB3553" w:rsidP="005225D2">
      <w:pPr>
        <w:pStyle w:val="Glava"/>
        <w:tabs>
          <w:tab w:val="clear" w:pos="4536"/>
          <w:tab w:val="clear" w:pos="9072"/>
        </w:tabs>
        <w:ind w:left="1080"/>
        <w:jc w:val="right"/>
        <w:rPr>
          <w:b/>
          <w:i w:val="0"/>
          <w:sz w:val="22"/>
          <w:szCs w:val="22"/>
        </w:rPr>
      </w:pPr>
    </w:p>
    <w:p w14:paraId="36F4BEA0" w14:textId="77777777" w:rsidR="00DB3553" w:rsidRDefault="00DB3553" w:rsidP="005225D2">
      <w:pPr>
        <w:pStyle w:val="Glava"/>
        <w:tabs>
          <w:tab w:val="clear" w:pos="4536"/>
          <w:tab w:val="clear" w:pos="9072"/>
        </w:tabs>
        <w:ind w:left="1080"/>
        <w:jc w:val="right"/>
        <w:rPr>
          <w:b/>
          <w:i w:val="0"/>
          <w:sz w:val="22"/>
          <w:szCs w:val="22"/>
        </w:rPr>
      </w:pPr>
    </w:p>
    <w:p w14:paraId="6641DD42" w14:textId="77777777" w:rsidR="00DB3553" w:rsidRDefault="00DB3553" w:rsidP="005225D2">
      <w:pPr>
        <w:pStyle w:val="Glava"/>
        <w:tabs>
          <w:tab w:val="clear" w:pos="4536"/>
          <w:tab w:val="clear" w:pos="9072"/>
        </w:tabs>
        <w:ind w:left="1080"/>
        <w:jc w:val="right"/>
        <w:rPr>
          <w:b/>
          <w:i w:val="0"/>
          <w:sz w:val="22"/>
          <w:szCs w:val="22"/>
        </w:rPr>
      </w:pPr>
    </w:p>
    <w:p w14:paraId="07D224B7" w14:textId="77777777" w:rsidR="00DB3553" w:rsidRDefault="00DB3553" w:rsidP="005225D2">
      <w:pPr>
        <w:pStyle w:val="Glava"/>
        <w:tabs>
          <w:tab w:val="clear" w:pos="4536"/>
          <w:tab w:val="clear" w:pos="9072"/>
        </w:tabs>
        <w:ind w:left="1080"/>
        <w:jc w:val="right"/>
        <w:rPr>
          <w:b/>
          <w:i w:val="0"/>
          <w:sz w:val="22"/>
          <w:szCs w:val="22"/>
        </w:rPr>
      </w:pPr>
    </w:p>
    <w:p w14:paraId="23D73E00" w14:textId="77777777" w:rsidR="00DB3553" w:rsidRDefault="00DB3553" w:rsidP="005225D2">
      <w:pPr>
        <w:pStyle w:val="Glava"/>
        <w:tabs>
          <w:tab w:val="clear" w:pos="4536"/>
          <w:tab w:val="clear" w:pos="9072"/>
        </w:tabs>
        <w:ind w:left="1080"/>
        <w:jc w:val="right"/>
        <w:rPr>
          <w:b/>
          <w:i w:val="0"/>
          <w:sz w:val="22"/>
          <w:szCs w:val="22"/>
        </w:rPr>
      </w:pPr>
    </w:p>
    <w:p w14:paraId="13723E59" w14:textId="77777777" w:rsidR="00DB3553" w:rsidRDefault="00DB3553" w:rsidP="005225D2">
      <w:pPr>
        <w:pStyle w:val="Glava"/>
        <w:tabs>
          <w:tab w:val="clear" w:pos="4536"/>
          <w:tab w:val="clear" w:pos="9072"/>
        </w:tabs>
        <w:ind w:left="1080"/>
        <w:jc w:val="right"/>
        <w:rPr>
          <w:b/>
          <w:i w:val="0"/>
          <w:sz w:val="22"/>
          <w:szCs w:val="22"/>
        </w:rPr>
      </w:pPr>
    </w:p>
    <w:p w14:paraId="20CEA697" w14:textId="77777777" w:rsidR="00DB3553" w:rsidRDefault="00DB3553" w:rsidP="005225D2">
      <w:pPr>
        <w:pStyle w:val="Glava"/>
        <w:tabs>
          <w:tab w:val="clear" w:pos="4536"/>
          <w:tab w:val="clear" w:pos="9072"/>
        </w:tabs>
        <w:ind w:left="1080"/>
        <w:jc w:val="right"/>
        <w:rPr>
          <w:b/>
          <w:i w:val="0"/>
          <w:sz w:val="22"/>
          <w:szCs w:val="22"/>
        </w:rPr>
      </w:pPr>
    </w:p>
    <w:p w14:paraId="32D9A28F" w14:textId="77777777" w:rsidR="00DB3553" w:rsidRDefault="00DB3553" w:rsidP="005225D2">
      <w:pPr>
        <w:pStyle w:val="Glava"/>
        <w:tabs>
          <w:tab w:val="clear" w:pos="4536"/>
          <w:tab w:val="clear" w:pos="9072"/>
        </w:tabs>
        <w:ind w:left="1080"/>
        <w:jc w:val="right"/>
        <w:rPr>
          <w:b/>
          <w:i w:val="0"/>
          <w:sz w:val="22"/>
          <w:szCs w:val="22"/>
        </w:rPr>
      </w:pPr>
    </w:p>
    <w:p w14:paraId="623E0829" w14:textId="77777777" w:rsidR="00DB3553" w:rsidRDefault="00DB3553" w:rsidP="005225D2">
      <w:pPr>
        <w:pStyle w:val="Glava"/>
        <w:tabs>
          <w:tab w:val="clear" w:pos="4536"/>
          <w:tab w:val="clear" w:pos="9072"/>
        </w:tabs>
        <w:ind w:left="1080"/>
        <w:jc w:val="right"/>
        <w:rPr>
          <w:b/>
          <w:i w:val="0"/>
          <w:sz w:val="22"/>
          <w:szCs w:val="22"/>
        </w:rPr>
      </w:pPr>
    </w:p>
    <w:p w14:paraId="00CC004A" w14:textId="77777777" w:rsidR="00DB3553" w:rsidRDefault="00DB3553" w:rsidP="005225D2">
      <w:pPr>
        <w:pStyle w:val="Glava"/>
        <w:tabs>
          <w:tab w:val="clear" w:pos="4536"/>
          <w:tab w:val="clear" w:pos="9072"/>
        </w:tabs>
        <w:ind w:left="1080"/>
        <w:jc w:val="right"/>
        <w:rPr>
          <w:b/>
          <w:i w:val="0"/>
          <w:sz w:val="22"/>
          <w:szCs w:val="22"/>
        </w:rPr>
      </w:pPr>
    </w:p>
    <w:p w14:paraId="2D33BFDF" w14:textId="77777777"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14:paraId="35548F34" w14:textId="77777777" w:rsidR="005225D2" w:rsidRDefault="005225D2" w:rsidP="005225D2">
      <w:pPr>
        <w:pStyle w:val="Glava"/>
        <w:tabs>
          <w:tab w:val="clear" w:pos="4536"/>
          <w:tab w:val="clear" w:pos="9072"/>
        </w:tabs>
        <w:ind w:left="1080"/>
        <w:jc w:val="right"/>
        <w:rPr>
          <w:i w:val="0"/>
          <w:sz w:val="22"/>
          <w:szCs w:val="22"/>
        </w:rPr>
      </w:pPr>
    </w:p>
    <w:p w14:paraId="08067DEC" w14:textId="77777777" w:rsidR="005225D2" w:rsidRDefault="005225D2" w:rsidP="005225D2">
      <w:pPr>
        <w:pStyle w:val="Glava"/>
        <w:tabs>
          <w:tab w:val="clear" w:pos="4536"/>
          <w:tab w:val="clear" w:pos="9072"/>
        </w:tabs>
        <w:ind w:left="1080"/>
        <w:jc w:val="right"/>
        <w:rPr>
          <w:i w:val="0"/>
          <w:sz w:val="22"/>
          <w:szCs w:val="22"/>
        </w:rPr>
      </w:pPr>
    </w:p>
    <w:p w14:paraId="7C196F28" w14:textId="77777777" w:rsidR="005225D2" w:rsidRDefault="005225D2" w:rsidP="005225D2">
      <w:pPr>
        <w:pStyle w:val="Glava"/>
        <w:tabs>
          <w:tab w:val="clear" w:pos="4536"/>
          <w:tab w:val="clear" w:pos="9072"/>
        </w:tabs>
        <w:ind w:left="1080"/>
        <w:jc w:val="right"/>
        <w:rPr>
          <w:i w:val="0"/>
          <w:sz w:val="22"/>
          <w:szCs w:val="22"/>
        </w:rPr>
      </w:pPr>
    </w:p>
    <w:p w14:paraId="76CA3E5D"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47C75C83" w14:textId="77777777" w:rsidR="005225D2" w:rsidRPr="00FF38DC" w:rsidRDefault="005225D2" w:rsidP="005225D2">
      <w:pPr>
        <w:pStyle w:val="Glava"/>
        <w:tabs>
          <w:tab w:val="clear" w:pos="4536"/>
          <w:tab w:val="clear" w:pos="9072"/>
        </w:tabs>
        <w:ind w:left="1080"/>
        <w:jc w:val="both"/>
        <w:rPr>
          <w:i w:val="0"/>
          <w:sz w:val="22"/>
          <w:szCs w:val="22"/>
        </w:rPr>
      </w:pPr>
    </w:p>
    <w:p w14:paraId="4634E8A1" w14:textId="77777777" w:rsidR="005225D2" w:rsidRPr="00FF38DC" w:rsidRDefault="005225D2" w:rsidP="005225D2">
      <w:pPr>
        <w:pStyle w:val="Glava"/>
        <w:tabs>
          <w:tab w:val="clear" w:pos="4536"/>
          <w:tab w:val="clear" w:pos="9072"/>
        </w:tabs>
        <w:ind w:left="1080"/>
        <w:jc w:val="both"/>
        <w:rPr>
          <w:i w:val="0"/>
          <w:sz w:val="22"/>
          <w:szCs w:val="22"/>
        </w:rPr>
      </w:pPr>
    </w:p>
    <w:p w14:paraId="76CD368F" w14:textId="505AD6C8"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BA0DDD">
        <w:rPr>
          <w:b/>
          <w:i w:val="0"/>
          <w:sz w:val="22"/>
          <w:szCs w:val="22"/>
        </w:rPr>
        <w:t>Izvajanje strokovnega nadzora nad izvedbo GOI del za obnovo Ciril Metodovega trga 21 in Mestnega trga 27</w:t>
      </w:r>
      <w:r>
        <w:rPr>
          <w:i w:val="0"/>
          <w:sz w:val="22"/>
          <w:szCs w:val="22"/>
        </w:rPr>
        <w:t>«</w:t>
      </w:r>
    </w:p>
    <w:p w14:paraId="39B3167E" w14:textId="77777777" w:rsidR="005225D2" w:rsidRDefault="005225D2" w:rsidP="005225D2">
      <w:pPr>
        <w:pStyle w:val="Glava"/>
        <w:tabs>
          <w:tab w:val="clear" w:pos="4536"/>
          <w:tab w:val="clear" w:pos="9072"/>
        </w:tabs>
        <w:ind w:left="1080"/>
        <w:jc w:val="both"/>
        <w:rPr>
          <w:i w:val="0"/>
          <w:sz w:val="22"/>
          <w:szCs w:val="22"/>
        </w:rPr>
      </w:pPr>
    </w:p>
    <w:p w14:paraId="2672B412" w14:textId="77777777"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1972D748" w14:textId="77777777" w:rsidR="005225D2" w:rsidRDefault="005225D2" w:rsidP="005225D2">
      <w:pPr>
        <w:pStyle w:val="Glava"/>
        <w:tabs>
          <w:tab w:val="clear" w:pos="4536"/>
          <w:tab w:val="clear" w:pos="9072"/>
        </w:tabs>
        <w:ind w:left="1080"/>
        <w:jc w:val="both"/>
        <w:rPr>
          <w:i w:val="0"/>
          <w:sz w:val="22"/>
          <w:szCs w:val="22"/>
        </w:rPr>
      </w:pPr>
    </w:p>
    <w:p w14:paraId="65B9963B"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4E07C046" w14:textId="77777777" w:rsidTr="006C198D">
        <w:tc>
          <w:tcPr>
            <w:tcW w:w="2976" w:type="dxa"/>
          </w:tcPr>
          <w:p w14:paraId="1BC554AA"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7C4DC191" w14:textId="77777777" w:rsidR="005225D2" w:rsidRDefault="005225D2" w:rsidP="006C198D">
            <w:pPr>
              <w:pStyle w:val="Glava"/>
              <w:tabs>
                <w:tab w:val="clear" w:pos="4536"/>
                <w:tab w:val="clear" w:pos="9072"/>
              </w:tabs>
              <w:jc w:val="both"/>
              <w:rPr>
                <w:i w:val="0"/>
                <w:sz w:val="22"/>
                <w:szCs w:val="22"/>
              </w:rPr>
            </w:pPr>
          </w:p>
        </w:tc>
      </w:tr>
      <w:tr w:rsidR="005225D2" w14:paraId="594E1328" w14:textId="77777777" w:rsidTr="006C198D">
        <w:tc>
          <w:tcPr>
            <w:tcW w:w="2976" w:type="dxa"/>
          </w:tcPr>
          <w:p w14:paraId="1A682D26" w14:textId="77777777" w:rsidR="005225D2" w:rsidRDefault="005225D2" w:rsidP="006C198D">
            <w:pPr>
              <w:pStyle w:val="Glava"/>
              <w:tabs>
                <w:tab w:val="clear" w:pos="4536"/>
                <w:tab w:val="clear" w:pos="9072"/>
              </w:tabs>
              <w:jc w:val="both"/>
              <w:rPr>
                <w:i w:val="0"/>
                <w:sz w:val="22"/>
                <w:szCs w:val="22"/>
              </w:rPr>
            </w:pPr>
          </w:p>
          <w:p w14:paraId="2998DDFA"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68888B1F" w14:textId="77777777" w:rsidR="005225D2" w:rsidRDefault="005225D2" w:rsidP="006C198D">
            <w:pPr>
              <w:pStyle w:val="Glava"/>
              <w:tabs>
                <w:tab w:val="clear" w:pos="4536"/>
                <w:tab w:val="clear" w:pos="9072"/>
              </w:tabs>
              <w:jc w:val="both"/>
              <w:rPr>
                <w:i w:val="0"/>
                <w:sz w:val="22"/>
                <w:szCs w:val="22"/>
              </w:rPr>
            </w:pPr>
          </w:p>
        </w:tc>
      </w:tr>
      <w:tr w:rsidR="005225D2" w14:paraId="71099E9C" w14:textId="77777777" w:rsidTr="006C198D">
        <w:tc>
          <w:tcPr>
            <w:tcW w:w="2976" w:type="dxa"/>
          </w:tcPr>
          <w:p w14:paraId="2341B8C7" w14:textId="77777777" w:rsidR="005225D2" w:rsidRDefault="005225D2" w:rsidP="006C198D">
            <w:pPr>
              <w:pStyle w:val="Glava"/>
              <w:tabs>
                <w:tab w:val="clear" w:pos="4536"/>
                <w:tab w:val="clear" w:pos="9072"/>
              </w:tabs>
              <w:jc w:val="both"/>
              <w:rPr>
                <w:i w:val="0"/>
                <w:sz w:val="22"/>
                <w:szCs w:val="22"/>
              </w:rPr>
            </w:pPr>
          </w:p>
          <w:p w14:paraId="2B5A7C91"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49698B16" w14:textId="77777777" w:rsidR="005225D2" w:rsidRDefault="005225D2" w:rsidP="006C198D">
            <w:pPr>
              <w:pStyle w:val="Glava"/>
              <w:tabs>
                <w:tab w:val="clear" w:pos="4536"/>
                <w:tab w:val="clear" w:pos="9072"/>
              </w:tabs>
              <w:jc w:val="both"/>
              <w:rPr>
                <w:i w:val="0"/>
                <w:sz w:val="22"/>
                <w:szCs w:val="22"/>
              </w:rPr>
            </w:pPr>
          </w:p>
        </w:tc>
      </w:tr>
      <w:tr w:rsidR="005225D2" w14:paraId="0FC629DC" w14:textId="77777777" w:rsidTr="006C198D">
        <w:tc>
          <w:tcPr>
            <w:tcW w:w="2976" w:type="dxa"/>
          </w:tcPr>
          <w:p w14:paraId="1916BBCA" w14:textId="77777777" w:rsidR="005225D2" w:rsidRDefault="005225D2" w:rsidP="006C198D">
            <w:pPr>
              <w:pStyle w:val="Glava"/>
              <w:tabs>
                <w:tab w:val="clear" w:pos="4536"/>
                <w:tab w:val="clear" w:pos="9072"/>
              </w:tabs>
              <w:jc w:val="both"/>
              <w:rPr>
                <w:i w:val="0"/>
                <w:sz w:val="22"/>
                <w:szCs w:val="22"/>
              </w:rPr>
            </w:pPr>
          </w:p>
          <w:p w14:paraId="182EE444"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59F7BACD" w14:textId="77777777" w:rsidR="005225D2" w:rsidRDefault="005225D2" w:rsidP="006C198D">
            <w:pPr>
              <w:pStyle w:val="Glava"/>
              <w:tabs>
                <w:tab w:val="clear" w:pos="4536"/>
                <w:tab w:val="clear" w:pos="9072"/>
              </w:tabs>
              <w:jc w:val="both"/>
              <w:rPr>
                <w:i w:val="0"/>
                <w:sz w:val="22"/>
                <w:szCs w:val="22"/>
              </w:rPr>
            </w:pPr>
          </w:p>
        </w:tc>
      </w:tr>
    </w:tbl>
    <w:p w14:paraId="4040992A" w14:textId="77777777" w:rsidR="005225D2" w:rsidRDefault="005225D2" w:rsidP="005225D2">
      <w:pPr>
        <w:pStyle w:val="Glava"/>
        <w:tabs>
          <w:tab w:val="clear" w:pos="4536"/>
          <w:tab w:val="clear" w:pos="9072"/>
        </w:tabs>
        <w:ind w:left="1080"/>
        <w:jc w:val="both"/>
        <w:rPr>
          <w:i w:val="0"/>
          <w:sz w:val="22"/>
          <w:szCs w:val="22"/>
        </w:rPr>
      </w:pPr>
    </w:p>
    <w:p w14:paraId="0940BB99" w14:textId="77777777" w:rsidR="005225D2" w:rsidRDefault="005225D2" w:rsidP="005225D2">
      <w:pPr>
        <w:pStyle w:val="Glava"/>
        <w:tabs>
          <w:tab w:val="clear" w:pos="4536"/>
          <w:tab w:val="clear" w:pos="9072"/>
        </w:tabs>
        <w:ind w:left="1080"/>
        <w:jc w:val="both"/>
        <w:rPr>
          <w:i w:val="0"/>
          <w:sz w:val="22"/>
          <w:szCs w:val="22"/>
        </w:rPr>
      </w:pPr>
    </w:p>
    <w:p w14:paraId="1369A02C"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56326551" w14:textId="77777777" w:rsidR="005225D2" w:rsidRDefault="005225D2" w:rsidP="005225D2">
      <w:pPr>
        <w:pStyle w:val="Glava"/>
        <w:tabs>
          <w:tab w:val="clear" w:pos="4536"/>
          <w:tab w:val="clear" w:pos="9072"/>
        </w:tabs>
        <w:ind w:left="1080"/>
        <w:jc w:val="both"/>
        <w:rPr>
          <w:i w:val="0"/>
          <w:sz w:val="22"/>
          <w:szCs w:val="22"/>
        </w:rPr>
      </w:pPr>
    </w:p>
    <w:p w14:paraId="6665AA24" w14:textId="77777777" w:rsidR="005225D2" w:rsidRDefault="005225D2" w:rsidP="005225D2">
      <w:pPr>
        <w:pStyle w:val="Glava"/>
        <w:tabs>
          <w:tab w:val="clear" w:pos="4536"/>
          <w:tab w:val="clear" w:pos="9072"/>
        </w:tabs>
        <w:ind w:left="1080"/>
        <w:jc w:val="both"/>
        <w:rPr>
          <w:i w:val="0"/>
          <w:sz w:val="22"/>
          <w:szCs w:val="22"/>
        </w:rPr>
      </w:pPr>
    </w:p>
    <w:p w14:paraId="653D1F7C" w14:textId="77777777" w:rsidR="005225D2" w:rsidRDefault="005225D2" w:rsidP="005225D2">
      <w:pPr>
        <w:jc w:val="both"/>
        <w:rPr>
          <w:i w:val="0"/>
          <w:sz w:val="22"/>
          <w:szCs w:val="22"/>
        </w:rPr>
      </w:pPr>
    </w:p>
    <w:p w14:paraId="74EDD446" w14:textId="77777777" w:rsidR="005225D2" w:rsidRDefault="005225D2" w:rsidP="005225D2">
      <w:pPr>
        <w:jc w:val="both"/>
        <w:rPr>
          <w:i w:val="0"/>
          <w:sz w:val="22"/>
          <w:szCs w:val="22"/>
        </w:rPr>
      </w:pPr>
    </w:p>
    <w:p w14:paraId="62F587C6"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3D80FCCB" w14:textId="77777777" w:rsidTr="006C198D">
        <w:tc>
          <w:tcPr>
            <w:tcW w:w="766" w:type="dxa"/>
          </w:tcPr>
          <w:p w14:paraId="0066AAFF"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7DBAB9F9" w14:textId="77777777" w:rsidR="005225D2" w:rsidRDefault="005225D2" w:rsidP="006C198D">
            <w:pPr>
              <w:ind w:hanging="54"/>
              <w:jc w:val="both"/>
              <w:rPr>
                <w:i w:val="0"/>
                <w:sz w:val="22"/>
                <w:szCs w:val="22"/>
              </w:rPr>
            </w:pPr>
          </w:p>
        </w:tc>
        <w:tc>
          <w:tcPr>
            <w:tcW w:w="1800" w:type="dxa"/>
          </w:tcPr>
          <w:p w14:paraId="7F7D6E48"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09FCACE1"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08EBABFB" w14:textId="77777777" w:rsidTr="006C198D">
        <w:tc>
          <w:tcPr>
            <w:tcW w:w="766" w:type="dxa"/>
          </w:tcPr>
          <w:p w14:paraId="186ED569" w14:textId="77777777" w:rsidR="005225D2" w:rsidRDefault="005225D2" w:rsidP="006C198D">
            <w:pPr>
              <w:ind w:hanging="54"/>
              <w:jc w:val="both"/>
              <w:rPr>
                <w:i w:val="0"/>
                <w:sz w:val="22"/>
                <w:szCs w:val="22"/>
              </w:rPr>
            </w:pPr>
          </w:p>
        </w:tc>
        <w:tc>
          <w:tcPr>
            <w:tcW w:w="1646" w:type="dxa"/>
            <w:tcBorders>
              <w:top w:val="single" w:sz="4" w:space="0" w:color="auto"/>
            </w:tcBorders>
          </w:tcPr>
          <w:p w14:paraId="6EFDD291" w14:textId="77777777" w:rsidR="005225D2" w:rsidRDefault="005225D2" w:rsidP="006C198D">
            <w:pPr>
              <w:ind w:hanging="54"/>
              <w:jc w:val="both"/>
              <w:rPr>
                <w:i w:val="0"/>
                <w:sz w:val="22"/>
                <w:szCs w:val="22"/>
              </w:rPr>
            </w:pPr>
          </w:p>
        </w:tc>
        <w:tc>
          <w:tcPr>
            <w:tcW w:w="1800" w:type="dxa"/>
          </w:tcPr>
          <w:p w14:paraId="1A83F213" w14:textId="77777777" w:rsidR="005225D2" w:rsidRDefault="005225D2" w:rsidP="006C198D">
            <w:pPr>
              <w:ind w:hanging="54"/>
              <w:jc w:val="both"/>
              <w:rPr>
                <w:i w:val="0"/>
                <w:sz w:val="22"/>
                <w:szCs w:val="22"/>
              </w:rPr>
            </w:pPr>
          </w:p>
        </w:tc>
        <w:tc>
          <w:tcPr>
            <w:tcW w:w="4676" w:type="dxa"/>
            <w:tcBorders>
              <w:bottom w:val="single" w:sz="4" w:space="0" w:color="auto"/>
            </w:tcBorders>
          </w:tcPr>
          <w:p w14:paraId="52EA7DDF" w14:textId="77777777" w:rsidR="005225D2" w:rsidRDefault="005225D2" w:rsidP="006C198D">
            <w:pPr>
              <w:ind w:hanging="54"/>
              <w:jc w:val="both"/>
              <w:rPr>
                <w:i w:val="0"/>
                <w:sz w:val="22"/>
                <w:szCs w:val="22"/>
              </w:rPr>
            </w:pPr>
          </w:p>
        </w:tc>
      </w:tr>
      <w:tr w:rsidR="005225D2" w14:paraId="2567772A" w14:textId="77777777" w:rsidTr="006C198D">
        <w:tc>
          <w:tcPr>
            <w:tcW w:w="766" w:type="dxa"/>
          </w:tcPr>
          <w:p w14:paraId="54317919" w14:textId="77777777" w:rsidR="005225D2" w:rsidRDefault="005225D2" w:rsidP="006C198D">
            <w:pPr>
              <w:ind w:hanging="54"/>
              <w:jc w:val="both"/>
              <w:rPr>
                <w:i w:val="0"/>
                <w:sz w:val="22"/>
                <w:szCs w:val="22"/>
              </w:rPr>
            </w:pPr>
          </w:p>
        </w:tc>
        <w:tc>
          <w:tcPr>
            <w:tcW w:w="1646" w:type="dxa"/>
          </w:tcPr>
          <w:p w14:paraId="08FFA7C6" w14:textId="77777777" w:rsidR="005225D2" w:rsidRDefault="005225D2" w:rsidP="006C198D">
            <w:pPr>
              <w:ind w:hanging="54"/>
              <w:jc w:val="both"/>
              <w:rPr>
                <w:i w:val="0"/>
                <w:sz w:val="22"/>
                <w:szCs w:val="22"/>
              </w:rPr>
            </w:pPr>
          </w:p>
        </w:tc>
        <w:tc>
          <w:tcPr>
            <w:tcW w:w="1800" w:type="dxa"/>
          </w:tcPr>
          <w:p w14:paraId="52D41BCA" w14:textId="77777777" w:rsidR="005225D2" w:rsidRDefault="005225D2" w:rsidP="006C198D">
            <w:pPr>
              <w:ind w:hanging="54"/>
              <w:jc w:val="both"/>
              <w:rPr>
                <w:i w:val="0"/>
                <w:sz w:val="22"/>
                <w:szCs w:val="22"/>
              </w:rPr>
            </w:pPr>
          </w:p>
        </w:tc>
        <w:tc>
          <w:tcPr>
            <w:tcW w:w="4676" w:type="dxa"/>
            <w:tcBorders>
              <w:top w:val="single" w:sz="4" w:space="0" w:color="auto"/>
            </w:tcBorders>
          </w:tcPr>
          <w:p w14:paraId="2E3AEB73" w14:textId="77777777" w:rsidR="005225D2" w:rsidRDefault="005225D2" w:rsidP="006C198D">
            <w:pPr>
              <w:ind w:hanging="54"/>
              <w:jc w:val="both"/>
              <w:rPr>
                <w:i w:val="0"/>
                <w:sz w:val="22"/>
                <w:szCs w:val="22"/>
              </w:rPr>
            </w:pPr>
          </w:p>
        </w:tc>
      </w:tr>
      <w:tr w:rsidR="005225D2" w14:paraId="76BFD618" w14:textId="77777777" w:rsidTr="006C198D">
        <w:tc>
          <w:tcPr>
            <w:tcW w:w="766" w:type="dxa"/>
          </w:tcPr>
          <w:p w14:paraId="0D535EAD" w14:textId="77777777" w:rsidR="005225D2" w:rsidRDefault="005225D2" w:rsidP="006C198D">
            <w:pPr>
              <w:jc w:val="both"/>
              <w:rPr>
                <w:i w:val="0"/>
                <w:sz w:val="22"/>
                <w:szCs w:val="22"/>
              </w:rPr>
            </w:pPr>
          </w:p>
        </w:tc>
        <w:tc>
          <w:tcPr>
            <w:tcW w:w="1646" w:type="dxa"/>
          </w:tcPr>
          <w:p w14:paraId="5263D336" w14:textId="77777777" w:rsidR="005225D2" w:rsidRDefault="005225D2" w:rsidP="006C198D">
            <w:pPr>
              <w:jc w:val="both"/>
              <w:rPr>
                <w:i w:val="0"/>
                <w:sz w:val="22"/>
                <w:szCs w:val="22"/>
              </w:rPr>
            </w:pPr>
          </w:p>
        </w:tc>
        <w:tc>
          <w:tcPr>
            <w:tcW w:w="1800" w:type="dxa"/>
          </w:tcPr>
          <w:p w14:paraId="5AAA9994" w14:textId="77777777" w:rsidR="005225D2" w:rsidRDefault="005225D2" w:rsidP="006C198D">
            <w:pPr>
              <w:jc w:val="both"/>
              <w:rPr>
                <w:i w:val="0"/>
                <w:sz w:val="22"/>
                <w:szCs w:val="22"/>
              </w:rPr>
            </w:pPr>
          </w:p>
        </w:tc>
        <w:tc>
          <w:tcPr>
            <w:tcW w:w="4676" w:type="dxa"/>
          </w:tcPr>
          <w:p w14:paraId="5DD2B03C" w14:textId="77777777" w:rsidR="005225D2" w:rsidRDefault="005225D2" w:rsidP="006C198D">
            <w:pPr>
              <w:jc w:val="both"/>
              <w:rPr>
                <w:i w:val="0"/>
                <w:sz w:val="22"/>
                <w:szCs w:val="22"/>
              </w:rPr>
            </w:pPr>
            <w:r>
              <w:rPr>
                <w:i w:val="0"/>
                <w:sz w:val="22"/>
                <w:szCs w:val="22"/>
              </w:rPr>
              <w:t xml:space="preserve">                        (podpis)</w:t>
            </w:r>
          </w:p>
        </w:tc>
      </w:tr>
    </w:tbl>
    <w:p w14:paraId="388550ED" w14:textId="77777777" w:rsidR="005225D2" w:rsidRDefault="005225D2" w:rsidP="005225D2">
      <w:pPr>
        <w:ind w:left="1080"/>
        <w:jc w:val="both"/>
        <w:rPr>
          <w:i w:val="0"/>
          <w:sz w:val="22"/>
          <w:szCs w:val="22"/>
        </w:rPr>
      </w:pPr>
    </w:p>
    <w:p w14:paraId="6D7E77D3" w14:textId="77777777" w:rsidR="005225D2" w:rsidRDefault="005225D2" w:rsidP="005225D2">
      <w:pPr>
        <w:pStyle w:val="Glava"/>
        <w:tabs>
          <w:tab w:val="clear" w:pos="4536"/>
          <w:tab w:val="clear" w:pos="9072"/>
        </w:tabs>
        <w:ind w:left="1080"/>
        <w:jc w:val="right"/>
        <w:rPr>
          <w:i w:val="0"/>
          <w:sz w:val="22"/>
          <w:szCs w:val="22"/>
        </w:rPr>
      </w:pPr>
    </w:p>
    <w:p w14:paraId="27C7D0CA" w14:textId="77777777" w:rsidR="005225D2" w:rsidRDefault="005225D2" w:rsidP="005225D2">
      <w:pPr>
        <w:pStyle w:val="Glava"/>
        <w:tabs>
          <w:tab w:val="clear" w:pos="4536"/>
          <w:tab w:val="clear" w:pos="9072"/>
        </w:tabs>
        <w:ind w:left="1080"/>
        <w:jc w:val="right"/>
        <w:rPr>
          <w:i w:val="0"/>
          <w:sz w:val="22"/>
          <w:szCs w:val="22"/>
        </w:rPr>
      </w:pPr>
    </w:p>
    <w:p w14:paraId="37A1A808" w14:textId="77777777" w:rsidR="005225D2" w:rsidRDefault="005225D2" w:rsidP="005225D2">
      <w:pPr>
        <w:pStyle w:val="Glava"/>
        <w:tabs>
          <w:tab w:val="clear" w:pos="4536"/>
          <w:tab w:val="clear" w:pos="9072"/>
        </w:tabs>
        <w:ind w:left="1080"/>
        <w:jc w:val="right"/>
        <w:rPr>
          <w:i w:val="0"/>
          <w:sz w:val="22"/>
          <w:szCs w:val="22"/>
        </w:rPr>
      </w:pPr>
    </w:p>
    <w:p w14:paraId="4FB7FBCB" w14:textId="77777777" w:rsidR="005225D2" w:rsidRDefault="005225D2" w:rsidP="005225D2">
      <w:pPr>
        <w:pStyle w:val="Glava"/>
        <w:tabs>
          <w:tab w:val="clear" w:pos="4536"/>
          <w:tab w:val="clear" w:pos="9072"/>
        </w:tabs>
        <w:ind w:left="1080"/>
        <w:jc w:val="right"/>
        <w:rPr>
          <w:i w:val="0"/>
          <w:sz w:val="22"/>
          <w:szCs w:val="22"/>
        </w:rPr>
      </w:pPr>
    </w:p>
    <w:p w14:paraId="6043801F" w14:textId="77777777" w:rsidR="005225D2" w:rsidRDefault="005225D2" w:rsidP="005225D2">
      <w:pPr>
        <w:pStyle w:val="Glava"/>
        <w:tabs>
          <w:tab w:val="clear" w:pos="4536"/>
          <w:tab w:val="clear" w:pos="9072"/>
        </w:tabs>
        <w:ind w:left="1080"/>
        <w:jc w:val="right"/>
        <w:rPr>
          <w:i w:val="0"/>
          <w:sz w:val="22"/>
          <w:szCs w:val="22"/>
        </w:rPr>
      </w:pPr>
    </w:p>
    <w:p w14:paraId="18971C40" w14:textId="77777777" w:rsidR="005225D2" w:rsidRDefault="005225D2" w:rsidP="005225D2">
      <w:pPr>
        <w:pStyle w:val="Glava"/>
        <w:tabs>
          <w:tab w:val="clear" w:pos="4536"/>
          <w:tab w:val="clear" w:pos="9072"/>
        </w:tabs>
        <w:ind w:left="1080"/>
        <w:jc w:val="right"/>
        <w:rPr>
          <w:i w:val="0"/>
          <w:sz w:val="22"/>
          <w:szCs w:val="22"/>
        </w:rPr>
      </w:pPr>
    </w:p>
    <w:p w14:paraId="782387CE" w14:textId="77777777" w:rsidR="005225D2" w:rsidRDefault="005225D2" w:rsidP="005225D2">
      <w:pPr>
        <w:pStyle w:val="Glava"/>
        <w:tabs>
          <w:tab w:val="clear" w:pos="4536"/>
          <w:tab w:val="clear" w:pos="9072"/>
        </w:tabs>
        <w:ind w:left="1080"/>
        <w:jc w:val="right"/>
        <w:rPr>
          <w:i w:val="0"/>
          <w:sz w:val="22"/>
          <w:szCs w:val="22"/>
        </w:rPr>
      </w:pPr>
    </w:p>
    <w:p w14:paraId="061DF1C2" w14:textId="77777777" w:rsidR="005225D2" w:rsidRDefault="005225D2" w:rsidP="005225D2">
      <w:pPr>
        <w:pStyle w:val="Glava"/>
        <w:tabs>
          <w:tab w:val="clear" w:pos="4536"/>
          <w:tab w:val="clear" w:pos="9072"/>
        </w:tabs>
        <w:ind w:left="1080"/>
        <w:jc w:val="right"/>
        <w:rPr>
          <w:i w:val="0"/>
          <w:sz w:val="22"/>
          <w:szCs w:val="22"/>
        </w:rPr>
      </w:pPr>
    </w:p>
    <w:p w14:paraId="45D06622" w14:textId="77777777" w:rsidR="005225D2" w:rsidRDefault="005225D2" w:rsidP="005225D2">
      <w:pPr>
        <w:pStyle w:val="Glava"/>
        <w:tabs>
          <w:tab w:val="clear" w:pos="4536"/>
          <w:tab w:val="clear" w:pos="9072"/>
        </w:tabs>
        <w:ind w:left="1080"/>
        <w:jc w:val="right"/>
        <w:rPr>
          <w:i w:val="0"/>
          <w:sz w:val="22"/>
          <w:szCs w:val="22"/>
        </w:rPr>
      </w:pPr>
    </w:p>
    <w:p w14:paraId="66EB0B34" w14:textId="77777777" w:rsidR="005225D2" w:rsidRDefault="005225D2" w:rsidP="005225D2">
      <w:pPr>
        <w:pStyle w:val="Glava"/>
        <w:tabs>
          <w:tab w:val="clear" w:pos="4536"/>
          <w:tab w:val="clear" w:pos="9072"/>
        </w:tabs>
        <w:ind w:left="1080"/>
        <w:jc w:val="right"/>
        <w:rPr>
          <w:i w:val="0"/>
          <w:sz w:val="22"/>
          <w:szCs w:val="22"/>
        </w:rPr>
      </w:pPr>
    </w:p>
    <w:p w14:paraId="6219B676" w14:textId="77777777" w:rsidR="005225D2" w:rsidRDefault="005225D2" w:rsidP="005225D2">
      <w:pPr>
        <w:pStyle w:val="Glava"/>
        <w:tabs>
          <w:tab w:val="clear" w:pos="4536"/>
          <w:tab w:val="clear" w:pos="9072"/>
        </w:tabs>
        <w:ind w:left="1080"/>
        <w:jc w:val="right"/>
        <w:rPr>
          <w:i w:val="0"/>
          <w:sz w:val="22"/>
          <w:szCs w:val="22"/>
        </w:rPr>
      </w:pPr>
    </w:p>
    <w:p w14:paraId="0F79AE47" w14:textId="77777777"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4A1F925D" w14:textId="77777777" w:rsidR="00277AD1" w:rsidRPr="00EE738D" w:rsidRDefault="00277AD1" w:rsidP="005225D2">
      <w:pPr>
        <w:pStyle w:val="Glava"/>
        <w:tabs>
          <w:tab w:val="clear" w:pos="4536"/>
          <w:tab w:val="clear" w:pos="9072"/>
        </w:tabs>
        <w:ind w:left="1080"/>
        <w:rPr>
          <w:i w:val="0"/>
          <w:sz w:val="18"/>
          <w:szCs w:val="18"/>
        </w:rPr>
      </w:pPr>
    </w:p>
    <w:p w14:paraId="383ED8F2" w14:textId="77777777" w:rsidR="005225D2" w:rsidRDefault="005225D2" w:rsidP="005225D2">
      <w:pPr>
        <w:pStyle w:val="Glava"/>
        <w:tabs>
          <w:tab w:val="clear" w:pos="4536"/>
          <w:tab w:val="clear" w:pos="9072"/>
        </w:tabs>
        <w:ind w:left="1080"/>
        <w:jc w:val="right"/>
        <w:rPr>
          <w:i w:val="0"/>
          <w:sz w:val="22"/>
          <w:szCs w:val="22"/>
        </w:rPr>
      </w:pPr>
    </w:p>
    <w:p w14:paraId="5E15899D" w14:textId="77777777" w:rsidR="006F7EB4" w:rsidRDefault="006F7EB4" w:rsidP="005225D2">
      <w:pPr>
        <w:pStyle w:val="Glava"/>
        <w:tabs>
          <w:tab w:val="clear" w:pos="4536"/>
          <w:tab w:val="clear" w:pos="9072"/>
        </w:tabs>
        <w:ind w:left="1080"/>
        <w:jc w:val="right"/>
        <w:rPr>
          <w:i w:val="0"/>
          <w:sz w:val="22"/>
          <w:szCs w:val="22"/>
        </w:rPr>
      </w:pPr>
    </w:p>
    <w:p w14:paraId="7B4D33BC" w14:textId="77777777" w:rsidR="005225D2" w:rsidRPr="009D6CEB" w:rsidRDefault="005225D2" w:rsidP="005225D2">
      <w:pPr>
        <w:pStyle w:val="Glava"/>
        <w:tabs>
          <w:tab w:val="clear" w:pos="4536"/>
          <w:tab w:val="clear" w:pos="9072"/>
        </w:tabs>
        <w:ind w:left="1080"/>
        <w:jc w:val="right"/>
        <w:rPr>
          <w:i w:val="0"/>
          <w:sz w:val="22"/>
          <w:szCs w:val="22"/>
        </w:rPr>
      </w:pPr>
    </w:p>
    <w:p w14:paraId="5BC69C1F" w14:textId="77777777" w:rsidR="00A244F4" w:rsidRDefault="00A244F4" w:rsidP="005225D2">
      <w:pPr>
        <w:pStyle w:val="Glava"/>
        <w:tabs>
          <w:tab w:val="clear" w:pos="4536"/>
          <w:tab w:val="clear" w:pos="9072"/>
        </w:tabs>
        <w:jc w:val="right"/>
        <w:rPr>
          <w:b/>
          <w:i w:val="0"/>
          <w:sz w:val="22"/>
          <w:szCs w:val="22"/>
        </w:rPr>
      </w:pPr>
    </w:p>
    <w:p w14:paraId="6D602F98" w14:textId="77777777" w:rsidR="00EE738D" w:rsidRDefault="00EE738D" w:rsidP="005225D2">
      <w:pPr>
        <w:pStyle w:val="Glava"/>
        <w:tabs>
          <w:tab w:val="clear" w:pos="4536"/>
          <w:tab w:val="clear" w:pos="9072"/>
        </w:tabs>
        <w:jc w:val="right"/>
        <w:rPr>
          <w:b/>
          <w:i w:val="0"/>
          <w:sz w:val="22"/>
          <w:szCs w:val="22"/>
        </w:rPr>
      </w:pPr>
    </w:p>
    <w:p w14:paraId="1E0ECE5C" w14:textId="77777777" w:rsidR="00FF47F1" w:rsidRDefault="00FF47F1" w:rsidP="005225D2">
      <w:pPr>
        <w:pStyle w:val="Glava"/>
        <w:tabs>
          <w:tab w:val="clear" w:pos="4536"/>
          <w:tab w:val="clear" w:pos="9072"/>
        </w:tabs>
        <w:jc w:val="right"/>
        <w:rPr>
          <w:b/>
          <w:i w:val="0"/>
          <w:sz w:val="22"/>
          <w:szCs w:val="22"/>
        </w:rPr>
      </w:pPr>
    </w:p>
    <w:p w14:paraId="390F67E1" w14:textId="77777777" w:rsidR="00783EE4" w:rsidRDefault="00783EE4" w:rsidP="005225D2">
      <w:pPr>
        <w:pStyle w:val="Glava"/>
        <w:tabs>
          <w:tab w:val="clear" w:pos="4536"/>
          <w:tab w:val="clear" w:pos="9072"/>
        </w:tabs>
        <w:jc w:val="right"/>
        <w:rPr>
          <w:b/>
          <w:i w:val="0"/>
          <w:sz w:val="22"/>
          <w:szCs w:val="22"/>
        </w:rPr>
      </w:pPr>
    </w:p>
    <w:p w14:paraId="1F10EF05" w14:textId="77777777" w:rsidR="005225D2" w:rsidRPr="0079325B" w:rsidRDefault="005225D2" w:rsidP="005225D2">
      <w:pPr>
        <w:pStyle w:val="Glava"/>
        <w:tabs>
          <w:tab w:val="clear" w:pos="4536"/>
          <w:tab w:val="clear" w:pos="9072"/>
        </w:tabs>
        <w:jc w:val="right"/>
        <w:rPr>
          <w:b/>
          <w:i w:val="0"/>
          <w:sz w:val="22"/>
          <w:szCs w:val="22"/>
        </w:rPr>
      </w:pPr>
      <w:r>
        <w:rPr>
          <w:b/>
          <w:i w:val="0"/>
          <w:sz w:val="22"/>
          <w:szCs w:val="22"/>
        </w:rPr>
        <w:t>PRILOGA 4</w:t>
      </w:r>
    </w:p>
    <w:p w14:paraId="67AE42D8" w14:textId="77777777" w:rsidR="005225D2" w:rsidRPr="0079325B" w:rsidRDefault="00E57885" w:rsidP="00E57885">
      <w:pPr>
        <w:pStyle w:val="Glava"/>
        <w:tabs>
          <w:tab w:val="clear" w:pos="4536"/>
          <w:tab w:val="clear" w:pos="9072"/>
          <w:tab w:val="left" w:pos="9075"/>
        </w:tabs>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57"/>
        <w:gridCol w:w="6730"/>
      </w:tblGrid>
      <w:tr w:rsidR="005225D2" w:rsidRPr="00FF38DC" w14:paraId="5F99C9BC" w14:textId="77777777" w:rsidTr="006C198D">
        <w:tc>
          <w:tcPr>
            <w:tcW w:w="2181" w:type="dxa"/>
            <w:vMerge w:val="restart"/>
          </w:tcPr>
          <w:p w14:paraId="234742DE"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7FDD15C9" w14:textId="77777777" w:rsidR="005225D2" w:rsidRPr="00FF38DC" w:rsidRDefault="005225D2" w:rsidP="006C198D">
            <w:pPr>
              <w:pStyle w:val="Glava"/>
              <w:tabs>
                <w:tab w:val="clear" w:pos="4536"/>
                <w:tab w:val="clear" w:pos="9072"/>
              </w:tabs>
              <w:jc w:val="both"/>
              <w:rPr>
                <w:i w:val="0"/>
                <w:szCs w:val="24"/>
              </w:rPr>
            </w:pPr>
          </w:p>
        </w:tc>
      </w:tr>
      <w:tr w:rsidR="005225D2" w:rsidRPr="00FF38DC" w14:paraId="6CBE223E" w14:textId="77777777" w:rsidTr="006C198D">
        <w:tc>
          <w:tcPr>
            <w:tcW w:w="2181" w:type="dxa"/>
            <w:vMerge/>
          </w:tcPr>
          <w:p w14:paraId="29DD2C1B"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24F1D67C" w14:textId="77777777" w:rsidR="005225D2" w:rsidRPr="00FF38DC" w:rsidRDefault="005225D2" w:rsidP="006C198D">
            <w:pPr>
              <w:pStyle w:val="Glava"/>
              <w:tabs>
                <w:tab w:val="clear" w:pos="4536"/>
                <w:tab w:val="clear" w:pos="9072"/>
              </w:tabs>
              <w:jc w:val="both"/>
              <w:rPr>
                <w:i w:val="0"/>
                <w:szCs w:val="24"/>
              </w:rPr>
            </w:pPr>
          </w:p>
        </w:tc>
      </w:tr>
      <w:tr w:rsidR="005225D2" w:rsidRPr="00FF38DC" w14:paraId="57B9F73D" w14:textId="77777777" w:rsidTr="006C198D">
        <w:tc>
          <w:tcPr>
            <w:tcW w:w="2181" w:type="dxa"/>
            <w:vMerge/>
          </w:tcPr>
          <w:p w14:paraId="5534A480"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5F97A5A1" w14:textId="77777777" w:rsidR="005225D2" w:rsidRPr="00FF38DC" w:rsidRDefault="005225D2" w:rsidP="006C198D">
            <w:pPr>
              <w:pStyle w:val="Glava"/>
              <w:tabs>
                <w:tab w:val="clear" w:pos="4536"/>
                <w:tab w:val="clear" w:pos="9072"/>
              </w:tabs>
              <w:jc w:val="both"/>
              <w:rPr>
                <w:i w:val="0"/>
                <w:szCs w:val="24"/>
              </w:rPr>
            </w:pPr>
          </w:p>
        </w:tc>
      </w:tr>
    </w:tbl>
    <w:p w14:paraId="144ED2A1" w14:textId="77777777" w:rsidR="005225D2" w:rsidRDefault="005225D2" w:rsidP="005225D2">
      <w:pPr>
        <w:pStyle w:val="Glava"/>
        <w:tabs>
          <w:tab w:val="clear" w:pos="4536"/>
          <w:tab w:val="clear" w:pos="9072"/>
          <w:tab w:val="left" w:pos="2523"/>
        </w:tabs>
        <w:rPr>
          <w:b/>
          <w:i w:val="0"/>
          <w:sz w:val="22"/>
          <w:szCs w:val="22"/>
        </w:rPr>
      </w:pPr>
    </w:p>
    <w:p w14:paraId="2EF31A72" w14:textId="77777777" w:rsidR="005225D2" w:rsidRPr="00FF38DC" w:rsidRDefault="005225D2" w:rsidP="005225D2">
      <w:pPr>
        <w:pStyle w:val="Glava"/>
        <w:tabs>
          <w:tab w:val="clear" w:pos="4536"/>
          <w:tab w:val="clear" w:pos="9072"/>
          <w:tab w:val="left" w:pos="2523"/>
        </w:tabs>
        <w:rPr>
          <w:b/>
          <w:i w:val="0"/>
          <w:sz w:val="22"/>
          <w:szCs w:val="22"/>
        </w:rPr>
      </w:pPr>
    </w:p>
    <w:p w14:paraId="3F4A447B"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1F31FDF3" w14:textId="77777777" w:rsidR="005225D2" w:rsidRPr="00600D75" w:rsidRDefault="005225D2" w:rsidP="005225D2">
      <w:pPr>
        <w:pStyle w:val="Glava"/>
        <w:tabs>
          <w:tab w:val="clear" w:pos="4536"/>
          <w:tab w:val="clear" w:pos="9072"/>
        </w:tabs>
        <w:ind w:left="1080"/>
        <w:jc w:val="right"/>
        <w:rPr>
          <w:b/>
          <w:i w:val="0"/>
          <w:sz w:val="22"/>
          <w:szCs w:val="22"/>
        </w:rPr>
      </w:pPr>
    </w:p>
    <w:p w14:paraId="5BE80FE5" w14:textId="77777777" w:rsidR="005225D2" w:rsidRDefault="005225D2" w:rsidP="005225D2">
      <w:pPr>
        <w:pStyle w:val="Glava"/>
        <w:tabs>
          <w:tab w:val="clear" w:pos="4536"/>
          <w:tab w:val="clear" w:pos="9072"/>
        </w:tabs>
        <w:ind w:left="1080"/>
        <w:jc w:val="both"/>
        <w:rPr>
          <w:i w:val="0"/>
          <w:sz w:val="22"/>
          <w:szCs w:val="22"/>
        </w:rPr>
      </w:pPr>
    </w:p>
    <w:p w14:paraId="70B69C01" w14:textId="6CD6F2EE"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B261B4">
        <w:rPr>
          <w:b/>
          <w:i w:val="0"/>
          <w:sz w:val="22"/>
          <w:szCs w:val="22"/>
        </w:rPr>
        <w:t>Izvajanje strokovnega nadzora nad izvedbo GOI del za obnovo Ciril Metodovega trga 21 in Mestnega trga 27</w:t>
      </w:r>
      <w:r>
        <w:rPr>
          <w:i w:val="0"/>
          <w:sz w:val="22"/>
          <w:szCs w:val="22"/>
        </w:rPr>
        <w:t>«, od Ministrstva za pravosodje pridobi potrdilo iz kazenske evidence fizičnih oseb.</w:t>
      </w:r>
    </w:p>
    <w:p w14:paraId="288BCE12" w14:textId="77777777" w:rsidR="005225D2" w:rsidRDefault="005225D2" w:rsidP="005225D2">
      <w:pPr>
        <w:pStyle w:val="Glava"/>
        <w:tabs>
          <w:tab w:val="clear" w:pos="4536"/>
          <w:tab w:val="clear" w:pos="9072"/>
        </w:tabs>
        <w:ind w:left="1080"/>
        <w:jc w:val="both"/>
        <w:rPr>
          <w:i w:val="0"/>
          <w:sz w:val="22"/>
          <w:szCs w:val="22"/>
        </w:rPr>
      </w:pPr>
    </w:p>
    <w:p w14:paraId="166D5E2F"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7CC2FC26"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709"/>
        <w:gridCol w:w="284"/>
        <w:gridCol w:w="425"/>
        <w:gridCol w:w="203"/>
        <w:gridCol w:w="80"/>
        <w:gridCol w:w="624"/>
        <w:gridCol w:w="528"/>
        <w:gridCol w:w="1400"/>
        <w:gridCol w:w="179"/>
        <w:gridCol w:w="4496"/>
      </w:tblGrid>
      <w:tr w:rsidR="001C0ED6" w:rsidRPr="00B42EA8" w14:paraId="13AA6A19" w14:textId="77777777" w:rsidTr="001C0ED6">
        <w:tc>
          <w:tcPr>
            <w:tcW w:w="709" w:type="dxa"/>
          </w:tcPr>
          <w:p w14:paraId="5F503E28" w14:textId="77777777" w:rsidR="001C0ED6" w:rsidRPr="00B42EA8" w:rsidRDefault="001C0ED6" w:rsidP="006C198D">
            <w:pPr>
              <w:pStyle w:val="Glava"/>
              <w:tabs>
                <w:tab w:val="clear" w:pos="4536"/>
                <w:tab w:val="clear" w:pos="9072"/>
              </w:tabs>
              <w:jc w:val="both"/>
              <w:rPr>
                <w:i w:val="0"/>
                <w:sz w:val="22"/>
                <w:szCs w:val="22"/>
              </w:rPr>
            </w:pPr>
            <w:r>
              <w:rPr>
                <w:i w:val="0"/>
                <w:sz w:val="22"/>
                <w:szCs w:val="22"/>
              </w:rPr>
              <w:t>Ime:</w:t>
            </w:r>
          </w:p>
        </w:tc>
        <w:tc>
          <w:tcPr>
            <w:tcW w:w="8219" w:type="dxa"/>
            <w:gridSpan w:val="9"/>
            <w:tcBorders>
              <w:bottom w:val="single" w:sz="4" w:space="0" w:color="auto"/>
            </w:tcBorders>
          </w:tcPr>
          <w:p w14:paraId="246D6437" w14:textId="77777777" w:rsidR="001C0ED6" w:rsidRPr="00B42EA8" w:rsidRDefault="001C0ED6" w:rsidP="006C198D">
            <w:pPr>
              <w:pStyle w:val="Glava"/>
              <w:tabs>
                <w:tab w:val="clear" w:pos="4536"/>
                <w:tab w:val="clear" w:pos="9072"/>
              </w:tabs>
              <w:jc w:val="both"/>
              <w:rPr>
                <w:i w:val="0"/>
                <w:sz w:val="22"/>
                <w:szCs w:val="22"/>
              </w:rPr>
            </w:pPr>
          </w:p>
        </w:tc>
      </w:tr>
      <w:tr w:rsidR="001C0ED6" w:rsidRPr="001C0ED6" w14:paraId="46F8320A" w14:textId="77777777" w:rsidTr="001C0ED6">
        <w:tc>
          <w:tcPr>
            <w:tcW w:w="1701" w:type="dxa"/>
            <w:gridSpan w:val="5"/>
          </w:tcPr>
          <w:p w14:paraId="0BB50BF0" w14:textId="77777777" w:rsidR="001C0ED6" w:rsidRPr="001C0ED6" w:rsidRDefault="001C0ED6" w:rsidP="006C198D">
            <w:pPr>
              <w:pStyle w:val="Glava"/>
              <w:tabs>
                <w:tab w:val="clear" w:pos="4536"/>
                <w:tab w:val="clear" w:pos="9072"/>
              </w:tabs>
              <w:jc w:val="both"/>
              <w:rPr>
                <w:i w:val="0"/>
                <w:sz w:val="16"/>
                <w:szCs w:val="16"/>
              </w:rPr>
            </w:pPr>
          </w:p>
        </w:tc>
        <w:tc>
          <w:tcPr>
            <w:tcW w:w="7227" w:type="dxa"/>
            <w:gridSpan w:val="5"/>
            <w:tcBorders>
              <w:top w:val="single" w:sz="4" w:space="0" w:color="auto"/>
            </w:tcBorders>
          </w:tcPr>
          <w:p w14:paraId="3B97BB46" w14:textId="77777777" w:rsidR="001C0ED6" w:rsidRPr="001C0ED6" w:rsidRDefault="001C0ED6" w:rsidP="006C198D">
            <w:pPr>
              <w:pStyle w:val="Glava"/>
              <w:tabs>
                <w:tab w:val="clear" w:pos="4536"/>
                <w:tab w:val="clear" w:pos="9072"/>
              </w:tabs>
              <w:jc w:val="both"/>
              <w:rPr>
                <w:i w:val="0"/>
                <w:sz w:val="16"/>
                <w:szCs w:val="16"/>
              </w:rPr>
            </w:pPr>
          </w:p>
        </w:tc>
      </w:tr>
      <w:tr w:rsidR="005225D2" w:rsidRPr="00B42EA8" w14:paraId="5C4EEC33" w14:textId="77777777" w:rsidTr="001C0ED6">
        <w:tc>
          <w:tcPr>
            <w:tcW w:w="993" w:type="dxa"/>
            <w:gridSpan w:val="2"/>
          </w:tcPr>
          <w:p w14:paraId="3AA479A8" w14:textId="77777777" w:rsidR="005225D2" w:rsidRPr="00B42EA8" w:rsidRDefault="001C0ED6" w:rsidP="006C198D">
            <w:pPr>
              <w:pStyle w:val="Glava"/>
              <w:tabs>
                <w:tab w:val="clear" w:pos="4536"/>
                <w:tab w:val="clear" w:pos="9072"/>
              </w:tabs>
              <w:jc w:val="both"/>
              <w:rPr>
                <w:i w:val="0"/>
                <w:sz w:val="22"/>
                <w:szCs w:val="22"/>
              </w:rPr>
            </w:pPr>
            <w:r>
              <w:rPr>
                <w:i w:val="0"/>
                <w:sz w:val="22"/>
                <w:szCs w:val="22"/>
              </w:rPr>
              <w:t>P</w:t>
            </w:r>
            <w:r w:rsidR="005225D2">
              <w:rPr>
                <w:i w:val="0"/>
                <w:sz w:val="22"/>
                <w:szCs w:val="22"/>
              </w:rPr>
              <w:t>riimek</w:t>
            </w:r>
            <w:r w:rsidR="005225D2" w:rsidRPr="00B42EA8">
              <w:rPr>
                <w:i w:val="0"/>
                <w:sz w:val="22"/>
                <w:szCs w:val="22"/>
              </w:rPr>
              <w:t>:</w:t>
            </w:r>
          </w:p>
        </w:tc>
        <w:tc>
          <w:tcPr>
            <w:tcW w:w="7935" w:type="dxa"/>
            <w:gridSpan w:val="8"/>
            <w:tcBorders>
              <w:bottom w:val="single" w:sz="4" w:space="0" w:color="auto"/>
            </w:tcBorders>
          </w:tcPr>
          <w:p w14:paraId="52DBFB92"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01204B49" w14:textId="77777777" w:rsidTr="006C198D">
        <w:tc>
          <w:tcPr>
            <w:tcW w:w="4432" w:type="dxa"/>
            <w:gridSpan w:val="9"/>
          </w:tcPr>
          <w:p w14:paraId="5AC84A66"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0DB1E25"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02F6FF79" w14:textId="77777777" w:rsidTr="006C198D">
        <w:tc>
          <w:tcPr>
            <w:tcW w:w="2853" w:type="dxa"/>
            <w:gridSpan w:val="7"/>
          </w:tcPr>
          <w:p w14:paraId="4EF4DAD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227BD069"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A28E84D" w14:textId="77777777" w:rsidTr="006C198D">
        <w:tc>
          <w:tcPr>
            <w:tcW w:w="4432" w:type="dxa"/>
            <w:gridSpan w:val="9"/>
          </w:tcPr>
          <w:p w14:paraId="58B388B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A8FCFEE"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3E2267A" w14:textId="77777777" w:rsidTr="006C198D">
        <w:tc>
          <w:tcPr>
            <w:tcW w:w="1621" w:type="dxa"/>
            <w:gridSpan w:val="4"/>
          </w:tcPr>
          <w:p w14:paraId="0E64C225"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4A78B5C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3C67E0F" w14:textId="77777777" w:rsidTr="006C198D">
        <w:tc>
          <w:tcPr>
            <w:tcW w:w="4432" w:type="dxa"/>
            <w:gridSpan w:val="9"/>
          </w:tcPr>
          <w:p w14:paraId="65EADCFA"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E2C47AC"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D1BE8CD" w14:textId="77777777" w:rsidTr="006C198D">
        <w:tc>
          <w:tcPr>
            <w:tcW w:w="1418" w:type="dxa"/>
            <w:gridSpan w:val="3"/>
          </w:tcPr>
          <w:p w14:paraId="70DEC091"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2C8E6094"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2359C9E" w14:textId="77777777" w:rsidTr="006C198D">
        <w:tc>
          <w:tcPr>
            <w:tcW w:w="4432" w:type="dxa"/>
            <w:gridSpan w:val="9"/>
          </w:tcPr>
          <w:p w14:paraId="62BEF4E9"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2C672F9"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5CF4798" w14:textId="77777777" w:rsidTr="006C198D">
        <w:tc>
          <w:tcPr>
            <w:tcW w:w="1621" w:type="dxa"/>
            <w:gridSpan w:val="4"/>
          </w:tcPr>
          <w:p w14:paraId="7DC60AEC"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319E0269"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50794D1" w14:textId="77777777" w:rsidTr="006C198D">
        <w:tc>
          <w:tcPr>
            <w:tcW w:w="4432" w:type="dxa"/>
            <w:gridSpan w:val="9"/>
          </w:tcPr>
          <w:p w14:paraId="4BFA56B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DDD11F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990CBC7" w14:textId="77777777" w:rsidTr="006C198D">
        <w:tc>
          <w:tcPr>
            <w:tcW w:w="8928" w:type="dxa"/>
            <w:gridSpan w:val="10"/>
          </w:tcPr>
          <w:p w14:paraId="0EE4C61C"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3AE3086C" w14:textId="77777777" w:rsidTr="006C198D">
        <w:tc>
          <w:tcPr>
            <w:tcW w:w="2325" w:type="dxa"/>
            <w:gridSpan w:val="6"/>
          </w:tcPr>
          <w:p w14:paraId="42E6868E"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20C4D9C4"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F4A9A9B" w14:textId="77777777" w:rsidTr="006C198D">
        <w:tc>
          <w:tcPr>
            <w:tcW w:w="4432" w:type="dxa"/>
            <w:gridSpan w:val="9"/>
          </w:tcPr>
          <w:p w14:paraId="32C6F75E"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60CACB7"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80B0BCF" w14:textId="77777777" w:rsidTr="006C198D">
        <w:tc>
          <w:tcPr>
            <w:tcW w:w="2325" w:type="dxa"/>
            <w:gridSpan w:val="6"/>
          </w:tcPr>
          <w:p w14:paraId="6C1A1A0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40646F3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56F32098" w14:textId="77777777" w:rsidTr="006C198D">
        <w:tc>
          <w:tcPr>
            <w:tcW w:w="4432" w:type="dxa"/>
            <w:gridSpan w:val="9"/>
          </w:tcPr>
          <w:p w14:paraId="0AD0EFF3"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0C91F866"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500D52E7" w14:textId="77777777" w:rsidTr="006C198D">
        <w:tc>
          <w:tcPr>
            <w:tcW w:w="1621" w:type="dxa"/>
            <w:gridSpan w:val="4"/>
          </w:tcPr>
          <w:p w14:paraId="48364242"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6498AC0D"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1CF36266" w14:textId="77777777" w:rsidTr="006C198D">
        <w:tc>
          <w:tcPr>
            <w:tcW w:w="4432" w:type="dxa"/>
            <w:gridSpan w:val="9"/>
          </w:tcPr>
          <w:p w14:paraId="2A323C2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6439EAD9"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413B3A0" w14:textId="77777777" w:rsidTr="006C198D">
        <w:tc>
          <w:tcPr>
            <w:tcW w:w="4253" w:type="dxa"/>
            <w:gridSpan w:val="8"/>
          </w:tcPr>
          <w:p w14:paraId="4012952F"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23F1F368" w14:textId="77777777" w:rsidR="005225D2" w:rsidRPr="00FF38DC" w:rsidRDefault="005225D2" w:rsidP="006C198D">
            <w:pPr>
              <w:pStyle w:val="Glava"/>
              <w:tabs>
                <w:tab w:val="clear" w:pos="4536"/>
                <w:tab w:val="clear" w:pos="9072"/>
              </w:tabs>
              <w:jc w:val="both"/>
              <w:rPr>
                <w:i w:val="0"/>
                <w:sz w:val="22"/>
                <w:szCs w:val="22"/>
              </w:rPr>
            </w:pPr>
          </w:p>
        </w:tc>
      </w:tr>
    </w:tbl>
    <w:p w14:paraId="52DEC89B" w14:textId="77777777" w:rsidR="005225D2" w:rsidRPr="00FF38DC" w:rsidRDefault="005225D2" w:rsidP="005225D2">
      <w:pPr>
        <w:pStyle w:val="Glava"/>
        <w:tabs>
          <w:tab w:val="clear" w:pos="4536"/>
          <w:tab w:val="clear" w:pos="9072"/>
        </w:tabs>
        <w:ind w:left="1080"/>
        <w:jc w:val="both"/>
        <w:rPr>
          <w:i w:val="0"/>
          <w:sz w:val="22"/>
          <w:szCs w:val="22"/>
        </w:rPr>
      </w:pPr>
    </w:p>
    <w:p w14:paraId="47C2C716" w14:textId="77777777" w:rsidR="005225D2" w:rsidRPr="00FF38DC" w:rsidRDefault="005225D2" w:rsidP="005225D2">
      <w:pPr>
        <w:pStyle w:val="Glava"/>
        <w:tabs>
          <w:tab w:val="clear" w:pos="4536"/>
          <w:tab w:val="clear" w:pos="9072"/>
        </w:tabs>
        <w:jc w:val="both"/>
        <w:rPr>
          <w:i w:val="0"/>
          <w:sz w:val="22"/>
          <w:szCs w:val="22"/>
        </w:rPr>
      </w:pPr>
    </w:p>
    <w:p w14:paraId="165C7C99" w14:textId="77777777" w:rsidR="005225D2" w:rsidRPr="00FF38DC" w:rsidRDefault="005225D2" w:rsidP="005225D2">
      <w:pPr>
        <w:pStyle w:val="Glava"/>
        <w:tabs>
          <w:tab w:val="clear" w:pos="4536"/>
          <w:tab w:val="clear" w:pos="9072"/>
        </w:tabs>
        <w:ind w:left="1080"/>
        <w:jc w:val="both"/>
        <w:rPr>
          <w:i w:val="0"/>
          <w:sz w:val="22"/>
          <w:szCs w:val="22"/>
        </w:rPr>
      </w:pPr>
    </w:p>
    <w:p w14:paraId="7524B8BE" w14:textId="77777777"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1CD055F3" w14:textId="77777777" w:rsidR="005225D2" w:rsidRPr="00FF38DC" w:rsidRDefault="005225D2" w:rsidP="005225D2">
      <w:pPr>
        <w:pStyle w:val="Glava"/>
        <w:tabs>
          <w:tab w:val="clear" w:pos="4536"/>
          <w:tab w:val="clear" w:pos="9072"/>
        </w:tabs>
        <w:ind w:left="1080"/>
        <w:jc w:val="both"/>
        <w:rPr>
          <w:i w:val="0"/>
          <w:sz w:val="22"/>
          <w:szCs w:val="22"/>
        </w:rPr>
      </w:pPr>
    </w:p>
    <w:p w14:paraId="7F7E07BE" w14:textId="77777777" w:rsidR="005225D2" w:rsidRPr="00FF38DC" w:rsidRDefault="005225D2" w:rsidP="005225D2">
      <w:pPr>
        <w:pStyle w:val="Glava"/>
        <w:tabs>
          <w:tab w:val="clear" w:pos="4536"/>
          <w:tab w:val="clear" w:pos="9072"/>
        </w:tabs>
        <w:ind w:left="1080"/>
        <w:jc w:val="both"/>
        <w:rPr>
          <w:i w:val="0"/>
          <w:sz w:val="22"/>
          <w:szCs w:val="22"/>
        </w:rPr>
      </w:pPr>
    </w:p>
    <w:p w14:paraId="20FBF445" w14:textId="77777777" w:rsidR="005225D2" w:rsidRPr="009D6CEB" w:rsidRDefault="005225D2" w:rsidP="005225D2">
      <w:pPr>
        <w:pStyle w:val="Glava"/>
        <w:tabs>
          <w:tab w:val="clear" w:pos="4536"/>
          <w:tab w:val="clear" w:pos="9072"/>
        </w:tabs>
        <w:ind w:left="1080"/>
        <w:jc w:val="both"/>
        <w:rPr>
          <w:i w:val="0"/>
          <w:sz w:val="22"/>
          <w:szCs w:val="22"/>
        </w:rPr>
      </w:pPr>
    </w:p>
    <w:p w14:paraId="7CD6B26F" w14:textId="77777777" w:rsidR="005225D2" w:rsidRDefault="005225D2" w:rsidP="005225D2">
      <w:pPr>
        <w:pStyle w:val="Glava"/>
        <w:tabs>
          <w:tab w:val="clear" w:pos="4536"/>
          <w:tab w:val="clear" w:pos="9072"/>
        </w:tabs>
        <w:ind w:left="1080"/>
        <w:jc w:val="right"/>
        <w:rPr>
          <w:b/>
          <w:i w:val="0"/>
          <w:sz w:val="22"/>
          <w:szCs w:val="22"/>
        </w:rPr>
      </w:pPr>
    </w:p>
    <w:p w14:paraId="53885571" w14:textId="77777777" w:rsidR="005225D2" w:rsidRDefault="005225D2" w:rsidP="005225D2">
      <w:pPr>
        <w:pStyle w:val="Glava"/>
        <w:tabs>
          <w:tab w:val="clear" w:pos="4536"/>
          <w:tab w:val="clear" w:pos="9072"/>
        </w:tabs>
        <w:ind w:left="1080"/>
        <w:jc w:val="right"/>
        <w:rPr>
          <w:b/>
          <w:i w:val="0"/>
          <w:sz w:val="22"/>
          <w:szCs w:val="22"/>
        </w:rPr>
      </w:pPr>
    </w:p>
    <w:p w14:paraId="3042B97A" w14:textId="77777777"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0AD2469B" w14:textId="77777777" w:rsidR="00277AD1" w:rsidRPr="00EE738D" w:rsidRDefault="00277AD1" w:rsidP="005225D2">
      <w:pPr>
        <w:pStyle w:val="Glava"/>
        <w:tabs>
          <w:tab w:val="clear" w:pos="4536"/>
          <w:tab w:val="clear" w:pos="9072"/>
        </w:tabs>
        <w:ind w:left="1080"/>
        <w:jc w:val="both"/>
        <w:rPr>
          <w:i w:val="0"/>
          <w:sz w:val="18"/>
          <w:szCs w:val="18"/>
        </w:rPr>
      </w:pPr>
    </w:p>
    <w:p w14:paraId="3FEB4E26" w14:textId="77777777" w:rsidR="006F7EB4" w:rsidRDefault="006F7EB4" w:rsidP="00AF6863">
      <w:pPr>
        <w:pStyle w:val="Glava"/>
        <w:tabs>
          <w:tab w:val="clear" w:pos="4536"/>
          <w:tab w:val="clear" w:pos="9072"/>
        </w:tabs>
        <w:ind w:left="1080"/>
        <w:jc w:val="right"/>
        <w:rPr>
          <w:b/>
          <w:i w:val="0"/>
          <w:sz w:val="22"/>
          <w:szCs w:val="22"/>
        </w:rPr>
      </w:pPr>
    </w:p>
    <w:p w14:paraId="4121D73B" w14:textId="77777777" w:rsidR="00755493" w:rsidRDefault="00755493" w:rsidP="00AF6863">
      <w:pPr>
        <w:pStyle w:val="Glava"/>
        <w:tabs>
          <w:tab w:val="clear" w:pos="4536"/>
          <w:tab w:val="clear" w:pos="9072"/>
        </w:tabs>
        <w:ind w:left="1080"/>
        <w:jc w:val="right"/>
        <w:rPr>
          <w:b/>
          <w:i w:val="0"/>
          <w:sz w:val="22"/>
          <w:szCs w:val="22"/>
        </w:rPr>
      </w:pPr>
    </w:p>
    <w:p w14:paraId="4A4ABA97" w14:textId="77777777" w:rsidR="009228D8" w:rsidRDefault="009228D8" w:rsidP="00AF6863">
      <w:pPr>
        <w:pStyle w:val="Glava"/>
        <w:tabs>
          <w:tab w:val="clear" w:pos="4536"/>
          <w:tab w:val="clear" w:pos="9072"/>
        </w:tabs>
        <w:ind w:left="1080"/>
        <w:jc w:val="right"/>
        <w:rPr>
          <w:b/>
          <w:i w:val="0"/>
          <w:sz w:val="22"/>
          <w:szCs w:val="22"/>
        </w:rPr>
      </w:pPr>
    </w:p>
    <w:p w14:paraId="2FE509A0" w14:textId="77777777"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t xml:space="preserve">PRILOGA </w:t>
      </w:r>
      <w:r w:rsidR="005225D2" w:rsidRPr="00711130">
        <w:rPr>
          <w:b/>
          <w:i w:val="0"/>
          <w:sz w:val="22"/>
          <w:szCs w:val="22"/>
        </w:rPr>
        <w:t>5</w:t>
      </w:r>
    </w:p>
    <w:p w14:paraId="00AEFFA4" w14:textId="77777777" w:rsidR="00755493" w:rsidRDefault="00755493" w:rsidP="005B38C7">
      <w:pPr>
        <w:pStyle w:val="Glava"/>
        <w:tabs>
          <w:tab w:val="clear" w:pos="4536"/>
          <w:tab w:val="clear" w:pos="9072"/>
        </w:tabs>
        <w:ind w:left="1080"/>
        <w:jc w:val="center"/>
        <w:rPr>
          <w:b/>
          <w:i w:val="0"/>
          <w:sz w:val="28"/>
          <w:szCs w:val="28"/>
        </w:rPr>
      </w:pPr>
    </w:p>
    <w:p w14:paraId="5491F91D" w14:textId="77777777" w:rsidR="005B38C7" w:rsidRPr="0079325B" w:rsidRDefault="005B38C7" w:rsidP="005B38C7">
      <w:pPr>
        <w:pStyle w:val="Glava"/>
        <w:tabs>
          <w:tab w:val="clear" w:pos="4536"/>
          <w:tab w:val="clear" w:pos="9072"/>
        </w:tabs>
        <w:ind w:left="1080"/>
        <w:jc w:val="center"/>
        <w:rPr>
          <w:b/>
          <w:i w:val="0"/>
          <w:sz w:val="28"/>
          <w:szCs w:val="28"/>
        </w:rPr>
      </w:pPr>
      <w:r w:rsidRPr="00424655">
        <w:rPr>
          <w:b/>
          <w:i w:val="0"/>
          <w:sz w:val="28"/>
          <w:szCs w:val="28"/>
        </w:rPr>
        <w:t>REFERENČNA TABELA</w:t>
      </w:r>
    </w:p>
    <w:p w14:paraId="7F0EB2C3"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2126"/>
        <w:gridCol w:w="6956"/>
      </w:tblGrid>
      <w:tr w:rsidR="005B38C7" w:rsidRPr="0079325B" w14:paraId="15C14884" w14:textId="77777777" w:rsidTr="00424655">
        <w:tc>
          <w:tcPr>
            <w:tcW w:w="2126" w:type="dxa"/>
          </w:tcPr>
          <w:p w14:paraId="71ECD75A"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56" w:type="dxa"/>
            <w:tcBorders>
              <w:bottom w:val="single" w:sz="4" w:space="0" w:color="auto"/>
            </w:tcBorders>
          </w:tcPr>
          <w:p w14:paraId="260E82EB" w14:textId="77777777" w:rsidR="005B38C7" w:rsidRPr="0079325B" w:rsidRDefault="005B38C7" w:rsidP="005B38C7">
            <w:pPr>
              <w:pStyle w:val="Glava"/>
              <w:tabs>
                <w:tab w:val="clear" w:pos="4536"/>
                <w:tab w:val="clear" w:pos="9072"/>
              </w:tabs>
              <w:jc w:val="both"/>
              <w:rPr>
                <w:i w:val="0"/>
                <w:szCs w:val="24"/>
              </w:rPr>
            </w:pPr>
          </w:p>
        </w:tc>
      </w:tr>
    </w:tbl>
    <w:p w14:paraId="3307ACF2" w14:textId="77777777" w:rsidR="00D71485" w:rsidRDefault="00D71485" w:rsidP="005B38C7">
      <w:pPr>
        <w:pStyle w:val="Glava"/>
        <w:tabs>
          <w:tab w:val="clear" w:pos="4536"/>
          <w:tab w:val="clear" w:pos="9072"/>
        </w:tabs>
        <w:ind w:left="1080"/>
        <w:jc w:val="both"/>
        <w:rPr>
          <w:i w:val="0"/>
          <w:sz w:val="22"/>
          <w:szCs w:val="22"/>
        </w:rPr>
      </w:pPr>
    </w:p>
    <w:p w14:paraId="48829435" w14:textId="77777777" w:rsidR="00496763" w:rsidRDefault="00496763" w:rsidP="005B38C7">
      <w:pPr>
        <w:pStyle w:val="Glava"/>
        <w:tabs>
          <w:tab w:val="clear" w:pos="4536"/>
          <w:tab w:val="clear" w:pos="9072"/>
        </w:tabs>
        <w:ind w:left="1080"/>
        <w:jc w:val="both"/>
        <w:rPr>
          <w:i w:val="0"/>
          <w:sz w:val="22"/>
          <w:szCs w:val="22"/>
        </w:rPr>
      </w:pPr>
    </w:p>
    <w:p w14:paraId="547C9C5B" w14:textId="77777777" w:rsidR="00755493" w:rsidRPr="007C22DC" w:rsidRDefault="00D71485" w:rsidP="005B38C7">
      <w:pPr>
        <w:pStyle w:val="Glava"/>
        <w:tabs>
          <w:tab w:val="clear" w:pos="4536"/>
          <w:tab w:val="clear" w:pos="9072"/>
        </w:tabs>
        <w:ind w:left="1080"/>
        <w:jc w:val="both"/>
        <w:rPr>
          <w:b/>
          <w:i w:val="0"/>
          <w:sz w:val="22"/>
          <w:szCs w:val="22"/>
        </w:rPr>
      </w:pPr>
      <w:r w:rsidRPr="007C22DC">
        <w:rPr>
          <w:b/>
          <w:i w:val="0"/>
          <w:sz w:val="22"/>
          <w:szCs w:val="22"/>
        </w:rPr>
        <w:t>REFERENČNI POGOJ:</w:t>
      </w:r>
    </w:p>
    <w:p w14:paraId="4B872680" w14:textId="138C497F" w:rsidR="00EE06FE" w:rsidRPr="00424655" w:rsidRDefault="00424655" w:rsidP="00EE06FE">
      <w:pPr>
        <w:pStyle w:val="Glava"/>
        <w:ind w:left="1080"/>
        <w:jc w:val="both"/>
        <w:rPr>
          <w:i w:val="0"/>
          <w:sz w:val="22"/>
          <w:szCs w:val="22"/>
        </w:rPr>
      </w:pPr>
      <w:r w:rsidRPr="00424655">
        <w:rPr>
          <w:i w:val="0"/>
          <w:sz w:val="22"/>
          <w:szCs w:val="22"/>
        </w:rPr>
        <w:t xml:space="preserve">Gospodarski subjekt ali skupina gospodarskih subjektov v okviru skupne ponudbe, mora izkazati, da je v obdobju od 1.1.2011 do oddaje ponudbe, kvalitetno, strokovno in v skladu s pogodbenimi določili in GZ uspešno </w:t>
      </w:r>
      <w:r w:rsidR="00FA502E">
        <w:rPr>
          <w:i w:val="0"/>
          <w:sz w:val="22"/>
          <w:szCs w:val="22"/>
        </w:rPr>
        <w:t xml:space="preserve">nadzirala vsaj </w:t>
      </w:r>
      <w:r w:rsidR="00EF2140">
        <w:rPr>
          <w:i w:val="0"/>
          <w:sz w:val="22"/>
          <w:szCs w:val="22"/>
        </w:rPr>
        <w:t>2</w:t>
      </w:r>
      <w:r w:rsidR="00FA502E">
        <w:rPr>
          <w:i w:val="0"/>
          <w:sz w:val="22"/>
          <w:szCs w:val="22"/>
        </w:rPr>
        <w:t xml:space="preserve"> objekt</w:t>
      </w:r>
      <w:r w:rsidR="00EF2140">
        <w:rPr>
          <w:i w:val="0"/>
          <w:sz w:val="22"/>
          <w:szCs w:val="22"/>
        </w:rPr>
        <w:t>a</w:t>
      </w:r>
      <w:r w:rsidR="00FA502E">
        <w:rPr>
          <w:i w:val="0"/>
          <w:sz w:val="22"/>
          <w:szCs w:val="22"/>
        </w:rPr>
        <w:t xml:space="preserve"> </w:t>
      </w:r>
      <w:r w:rsidR="00EF2140">
        <w:rPr>
          <w:i w:val="0"/>
          <w:sz w:val="22"/>
          <w:szCs w:val="22"/>
        </w:rPr>
        <w:t>visokih</w:t>
      </w:r>
      <w:r w:rsidR="00FA502E">
        <w:rPr>
          <w:i w:val="0"/>
          <w:sz w:val="22"/>
          <w:szCs w:val="22"/>
        </w:rPr>
        <w:t xml:space="preserve"> </w:t>
      </w:r>
      <w:r w:rsidRPr="00424655">
        <w:rPr>
          <w:i w:val="0"/>
          <w:sz w:val="22"/>
          <w:szCs w:val="22"/>
        </w:rPr>
        <w:t xml:space="preserve">gradenj, katerih vrednost GOI del </w:t>
      </w:r>
      <w:r w:rsidR="00FA502E">
        <w:rPr>
          <w:i w:val="0"/>
          <w:sz w:val="22"/>
          <w:szCs w:val="22"/>
        </w:rPr>
        <w:t xml:space="preserve">je bila najmanj </w:t>
      </w:r>
      <w:r w:rsidR="00EF2140">
        <w:rPr>
          <w:i w:val="0"/>
          <w:sz w:val="22"/>
          <w:szCs w:val="22"/>
        </w:rPr>
        <w:t>2</w:t>
      </w:r>
      <w:r w:rsidR="00FA502E">
        <w:rPr>
          <w:i w:val="0"/>
          <w:sz w:val="22"/>
          <w:szCs w:val="22"/>
        </w:rPr>
        <w:t xml:space="preserve"> mio EUR brez DDV, pri čemer je bilo zanj</w:t>
      </w:r>
      <w:r w:rsidRPr="00424655">
        <w:rPr>
          <w:i w:val="0"/>
          <w:sz w:val="22"/>
          <w:szCs w:val="22"/>
        </w:rPr>
        <w:t xml:space="preserve"> prid</w:t>
      </w:r>
      <w:r w:rsidR="00FA502E">
        <w:rPr>
          <w:i w:val="0"/>
          <w:sz w:val="22"/>
          <w:szCs w:val="22"/>
        </w:rPr>
        <w:t>obljeno uporabno dovoljenje.</w:t>
      </w:r>
    </w:p>
    <w:p w14:paraId="1ADCD55E" w14:textId="77777777" w:rsidR="00EE06FE" w:rsidRDefault="00EE06FE" w:rsidP="00EE06FE">
      <w:pPr>
        <w:pStyle w:val="Glava"/>
        <w:ind w:left="1080"/>
        <w:jc w:val="both"/>
        <w:rPr>
          <w:i w:val="0"/>
          <w:sz w:val="22"/>
          <w:szCs w:val="22"/>
        </w:rPr>
      </w:pPr>
    </w:p>
    <w:p w14:paraId="24F23AF6" w14:textId="3C7D5422" w:rsidR="00502857" w:rsidRDefault="00502857" w:rsidP="00EE06FE">
      <w:pPr>
        <w:pStyle w:val="Glava"/>
        <w:ind w:left="1080"/>
        <w:jc w:val="both"/>
        <w:rPr>
          <w:i w:val="0"/>
          <w:sz w:val="22"/>
          <w:szCs w:val="22"/>
        </w:rPr>
      </w:pPr>
    </w:p>
    <w:tbl>
      <w:tblPr>
        <w:tblW w:w="9072"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8"/>
        <w:gridCol w:w="2438"/>
        <w:gridCol w:w="1985"/>
        <w:gridCol w:w="2551"/>
      </w:tblGrid>
      <w:tr w:rsidR="00C54E6B" w:rsidRPr="00755493" w14:paraId="70798DA3" w14:textId="77777777" w:rsidTr="005941DE">
        <w:tc>
          <w:tcPr>
            <w:tcW w:w="2098" w:type="dxa"/>
            <w:shd w:val="clear" w:color="auto" w:fill="D9D9D9" w:themeFill="background1" w:themeFillShade="D9"/>
            <w:vAlign w:val="center"/>
          </w:tcPr>
          <w:p w14:paraId="7BCCB19A" w14:textId="77777777" w:rsidR="00C54E6B" w:rsidRPr="00502857" w:rsidRDefault="00C54E6B" w:rsidP="00424655">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2438" w:type="dxa"/>
            <w:shd w:val="clear" w:color="auto" w:fill="D9D9D9" w:themeFill="background1" w:themeFillShade="D9"/>
            <w:vAlign w:val="center"/>
          </w:tcPr>
          <w:p w14:paraId="17FF114A" w14:textId="77777777" w:rsidR="00C54E6B" w:rsidRDefault="00C54E6B" w:rsidP="00424655">
            <w:pPr>
              <w:jc w:val="center"/>
              <w:rPr>
                <w:b/>
                <w:i w:val="0"/>
                <w:color w:val="000000" w:themeColor="text1"/>
                <w:sz w:val="16"/>
                <w:szCs w:val="16"/>
              </w:rPr>
            </w:pPr>
            <w:r w:rsidRPr="00424655">
              <w:rPr>
                <w:b/>
                <w:i w:val="0"/>
                <w:color w:val="000000" w:themeColor="text1"/>
                <w:sz w:val="16"/>
                <w:szCs w:val="16"/>
              </w:rPr>
              <w:t>Predmet referenčnega posla</w:t>
            </w:r>
          </w:p>
          <w:p w14:paraId="76C650A9" w14:textId="7C27A558" w:rsidR="00C54E6B" w:rsidRPr="00424655" w:rsidRDefault="00C54E6B" w:rsidP="00424655">
            <w:pPr>
              <w:jc w:val="center"/>
              <w:rPr>
                <w:b/>
                <w:i w:val="0"/>
                <w:color w:val="000000" w:themeColor="text1"/>
                <w:sz w:val="18"/>
                <w:szCs w:val="18"/>
              </w:rPr>
            </w:pPr>
            <w:r w:rsidRPr="00424655">
              <w:rPr>
                <w:b/>
                <w:i w:val="0"/>
                <w:color w:val="000000" w:themeColor="text1"/>
                <w:sz w:val="16"/>
                <w:szCs w:val="16"/>
              </w:rPr>
              <w:t>in kratek opis del</w:t>
            </w:r>
          </w:p>
        </w:tc>
        <w:tc>
          <w:tcPr>
            <w:tcW w:w="1985" w:type="dxa"/>
            <w:shd w:val="clear" w:color="auto" w:fill="D9D9D9" w:themeFill="background1" w:themeFillShade="D9"/>
            <w:vAlign w:val="center"/>
          </w:tcPr>
          <w:p w14:paraId="1D358472" w14:textId="77777777" w:rsidR="00C54E6B" w:rsidRPr="00424655" w:rsidRDefault="00C54E6B" w:rsidP="00424655">
            <w:pPr>
              <w:jc w:val="center"/>
              <w:rPr>
                <w:b/>
                <w:i w:val="0"/>
                <w:color w:val="000000" w:themeColor="text1"/>
                <w:sz w:val="16"/>
                <w:szCs w:val="16"/>
              </w:rPr>
            </w:pPr>
            <w:r w:rsidRPr="00424655">
              <w:rPr>
                <w:b/>
                <w:i w:val="0"/>
                <w:color w:val="000000" w:themeColor="text1"/>
                <w:sz w:val="16"/>
                <w:szCs w:val="16"/>
              </w:rPr>
              <w:t>Datum pridobitve uporabnega dovoljenja</w:t>
            </w:r>
          </w:p>
        </w:tc>
        <w:tc>
          <w:tcPr>
            <w:tcW w:w="2551" w:type="dxa"/>
            <w:shd w:val="clear" w:color="auto" w:fill="D9D9D9" w:themeFill="background1" w:themeFillShade="D9"/>
            <w:vAlign w:val="center"/>
          </w:tcPr>
          <w:p w14:paraId="0229C1B7" w14:textId="2C0D784D" w:rsidR="00C54E6B" w:rsidRPr="00424655" w:rsidRDefault="00C54E6B" w:rsidP="00424655">
            <w:pPr>
              <w:jc w:val="center"/>
              <w:rPr>
                <w:b/>
                <w:i w:val="0"/>
                <w:color w:val="000000" w:themeColor="text1"/>
                <w:sz w:val="16"/>
                <w:szCs w:val="16"/>
              </w:rPr>
            </w:pPr>
            <w:r w:rsidRPr="00424655">
              <w:rPr>
                <w:b/>
                <w:i w:val="0"/>
                <w:color w:val="000000" w:themeColor="text1"/>
                <w:sz w:val="16"/>
                <w:szCs w:val="16"/>
              </w:rPr>
              <w:t>Vrednost GOI del objekta visokih gradenj</w:t>
            </w:r>
          </w:p>
          <w:p w14:paraId="16F92E7F" w14:textId="77777777" w:rsidR="00C54E6B" w:rsidRPr="00424655" w:rsidRDefault="00C54E6B" w:rsidP="00424655">
            <w:pPr>
              <w:jc w:val="center"/>
              <w:rPr>
                <w:b/>
                <w:i w:val="0"/>
                <w:color w:val="000000" w:themeColor="text1"/>
                <w:sz w:val="18"/>
                <w:szCs w:val="18"/>
              </w:rPr>
            </w:pPr>
            <w:r w:rsidRPr="00424655">
              <w:rPr>
                <w:b/>
                <w:i w:val="0"/>
                <w:color w:val="000000" w:themeColor="text1"/>
                <w:sz w:val="16"/>
                <w:szCs w:val="16"/>
              </w:rPr>
              <w:t>v EUR brez DDV</w:t>
            </w:r>
          </w:p>
        </w:tc>
      </w:tr>
      <w:tr w:rsidR="00C54E6B" w:rsidRPr="0079325B" w14:paraId="0129741B" w14:textId="77777777" w:rsidTr="005941DE">
        <w:tc>
          <w:tcPr>
            <w:tcW w:w="2098" w:type="dxa"/>
          </w:tcPr>
          <w:p w14:paraId="023B8C59" w14:textId="77777777" w:rsidR="00C54E6B" w:rsidRPr="0079325B" w:rsidRDefault="00C54E6B" w:rsidP="00424655">
            <w:pPr>
              <w:pStyle w:val="Glava"/>
              <w:tabs>
                <w:tab w:val="clear" w:pos="4536"/>
                <w:tab w:val="clear" w:pos="9072"/>
              </w:tabs>
              <w:jc w:val="both"/>
              <w:rPr>
                <w:i w:val="0"/>
                <w:sz w:val="22"/>
                <w:szCs w:val="22"/>
              </w:rPr>
            </w:pPr>
          </w:p>
        </w:tc>
        <w:tc>
          <w:tcPr>
            <w:tcW w:w="2438" w:type="dxa"/>
          </w:tcPr>
          <w:p w14:paraId="4183D5A0" w14:textId="77777777" w:rsidR="00C54E6B" w:rsidRPr="0079325B" w:rsidRDefault="00C54E6B" w:rsidP="00424655">
            <w:pPr>
              <w:pStyle w:val="Glava"/>
              <w:tabs>
                <w:tab w:val="clear" w:pos="4536"/>
                <w:tab w:val="clear" w:pos="9072"/>
              </w:tabs>
              <w:jc w:val="both"/>
              <w:rPr>
                <w:i w:val="0"/>
                <w:sz w:val="22"/>
                <w:szCs w:val="22"/>
              </w:rPr>
            </w:pPr>
          </w:p>
        </w:tc>
        <w:tc>
          <w:tcPr>
            <w:tcW w:w="1985" w:type="dxa"/>
          </w:tcPr>
          <w:p w14:paraId="0D38DF18" w14:textId="77777777" w:rsidR="00C54E6B" w:rsidRPr="0079325B" w:rsidRDefault="00C54E6B" w:rsidP="00424655">
            <w:pPr>
              <w:pStyle w:val="Glava"/>
              <w:tabs>
                <w:tab w:val="clear" w:pos="4536"/>
                <w:tab w:val="clear" w:pos="9072"/>
              </w:tabs>
              <w:jc w:val="both"/>
              <w:rPr>
                <w:i w:val="0"/>
                <w:sz w:val="22"/>
                <w:szCs w:val="22"/>
              </w:rPr>
            </w:pPr>
          </w:p>
        </w:tc>
        <w:tc>
          <w:tcPr>
            <w:tcW w:w="2551" w:type="dxa"/>
          </w:tcPr>
          <w:p w14:paraId="1C158E06" w14:textId="77777777" w:rsidR="00C54E6B" w:rsidRPr="0079325B" w:rsidRDefault="00C54E6B" w:rsidP="00424655">
            <w:pPr>
              <w:pStyle w:val="Glava"/>
              <w:tabs>
                <w:tab w:val="clear" w:pos="4536"/>
                <w:tab w:val="clear" w:pos="9072"/>
              </w:tabs>
              <w:jc w:val="both"/>
              <w:rPr>
                <w:i w:val="0"/>
                <w:sz w:val="28"/>
                <w:szCs w:val="28"/>
              </w:rPr>
            </w:pPr>
          </w:p>
          <w:p w14:paraId="01F63D26" w14:textId="77777777" w:rsidR="00C54E6B" w:rsidRDefault="00C54E6B" w:rsidP="00424655">
            <w:pPr>
              <w:pStyle w:val="Glava"/>
              <w:tabs>
                <w:tab w:val="clear" w:pos="4536"/>
                <w:tab w:val="clear" w:pos="9072"/>
              </w:tabs>
              <w:jc w:val="both"/>
              <w:rPr>
                <w:i w:val="0"/>
                <w:sz w:val="28"/>
                <w:szCs w:val="28"/>
              </w:rPr>
            </w:pPr>
          </w:p>
          <w:p w14:paraId="5E947A6C" w14:textId="77777777" w:rsidR="00C54E6B" w:rsidRPr="0079325B" w:rsidRDefault="00C54E6B" w:rsidP="00424655">
            <w:pPr>
              <w:pStyle w:val="Glava"/>
              <w:tabs>
                <w:tab w:val="clear" w:pos="4536"/>
                <w:tab w:val="clear" w:pos="9072"/>
              </w:tabs>
              <w:jc w:val="both"/>
              <w:rPr>
                <w:i w:val="0"/>
                <w:sz w:val="28"/>
                <w:szCs w:val="28"/>
              </w:rPr>
            </w:pPr>
          </w:p>
        </w:tc>
      </w:tr>
      <w:tr w:rsidR="00C54E6B" w:rsidRPr="0079325B" w14:paraId="10A92A26" w14:textId="77777777" w:rsidTr="005941DE">
        <w:tc>
          <w:tcPr>
            <w:tcW w:w="2098" w:type="dxa"/>
          </w:tcPr>
          <w:p w14:paraId="2E57E562" w14:textId="77777777" w:rsidR="00C54E6B" w:rsidRPr="0079325B" w:rsidRDefault="00C54E6B" w:rsidP="00424655">
            <w:pPr>
              <w:pStyle w:val="Glava"/>
              <w:tabs>
                <w:tab w:val="clear" w:pos="4536"/>
                <w:tab w:val="clear" w:pos="9072"/>
              </w:tabs>
              <w:jc w:val="both"/>
              <w:rPr>
                <w:i w:val="0"/>
                <w:sz w:val="22"/>
                <w:szCs w:val="22"/>
              </w:rPr>
            </w:pPr>
          </w:p>
        </w:tc>
        <w:tc>
          <w:tcPr>
            <w:tcW w:w="2438" w:type="dxa"/>
          </w:tcPr>
          <w:p w14:paraId="7D07B591" w14:textId="77777777" w:rsidR="00C54E6B" w:rsidRPr="0079325B" w:rsidRDefault="00C54E6B" w:rsidP="00424655">
            <w:pPr>
              <w:pStyle w:val="Glava"/>
              <w:tabs>
                <w:tab w:val="clear" w:pos="4536"/>
                <w:tab w:val="clear" w:pos="9072"/>
              </w:tabs>
              <w:jc w:val="both"/>
              <w:rPr>
                <w:i w:val="0"/>
                <w:sz w:val="22"/>
                <w:szCs w:val="22"/>
              </w:rPr>
            </w:pPr>
          </w:p>
        </w:tc>
        <w:tc>
          <w:tcPr>
            <w:tcW w:w="1985" w:type="dxa"/>
          </w:tcPr>
          <w:p w14:paraId="6C75121E" w14:textId="77777777" w:rsidR="00C54E6B" w:rsidRPr="0079325B" w:rsidRDefault="00C54E6B" w:rsidP="00424655">
            <w:pPr>
              <w:pStyle w:val="Glava"/>
              <w:tabs>
                <w:tab w:val="clear" w:pos="4536"/>
                <w:tab w:val="clear" w:pos="9072"/>
              </w:tabs>
              <w:jc w:val="both"/>
              <w:rPr>
                <w:i w:val="0"/>
                <w:sz w:val="22"/>
                <w:szCs w:val="22"/>
              </w:rPr>
            </w:pPr>
          </w:p>
        </w:tc>
        <w:tc>
          <w:tcPr>
            <w:tcW w:w="2551" w:type="dxa"/>
          </w:tcPr>
          <w:p w14:paraId="06B2B5F8" w14:textId="77777777" w:rsidR="00C54E6B" w:rsidRPr="0079325B" w:rsidRDefault="00C54E6B" w:rsidP="00424655">
            <w:pPr>
              <w:pStyle w:val="Glava"/>
              <w:tabs>
                <w:tab w:val="clear" w:pos="4536"/>
                <w:tab w:val="clear" w:pos="9072"/>
              </w:tabs>
              <w:jc w:val="both"/>
              <w:rPr>
                <w:i w:val="0"/>
                <w:sz w:val="28"/>
                <w:szCs w:val="28"/>
              </w:rPr>
            </w:pPr>
          </w:p>
          <w:p w14:paraId="10FB98A7" w14:textId="77777777" w:rsidR="00C54E6B" w:rsidRPr="0079325B" w:rsidRDefault="00C54E6B" w:rsidP="00424655">
            <w:pPr>
              <w:pStyle w:val="Glava"/>
              <w:tabs>
                <w:tab w:val="clear" w:pos="4536"/>
                <w:tab w:val="clear" w:pos="9072"/>
              </w:tabs>
              <w:jc w:val="both"/>
              <w:rPr>
                <w:i w:val="0"/>
                <w:sz w:val="28"/>
                <w:szCs w:val="28"/>
              </w:rPr>
            </w:pPr>
          </w:p>
          <w:p w14:paraId="1F1C02EE" w14:textId="77777777" w:rsidR="00C54E6B" w:rsidRPr="0079325B" w:rsidRDefault="00C54E6B" w:rsidP="00424655">
            <w:pPr>
              <w:pStyle w:val="Glava"/>
              <w:tabs>
                <w:tab w:val="clear" w:pos="4536"/>
                <w:tab w:val="clear" w:pos="9072"/>
              </w:tabs>
              <w:jc w:val="both"/>
              <w:rPr>
                <w:i w:val="0"/>
                <w:sz w:val="28"/>
                <w:szCs w:val="28"/>
              </w:rPr>
            </w:pPr>
          </w:p>
        </w:tc>
      </w:tr>
    </w:tbl>
    <w:p w14:paraId="44C2A46F" w14:textId="77777777" w:rsidR="007C22DC" w:rsidRPr="007C22DC" w:rsidRDefault="007C22DC" w:rsidP="00EE06FE">
      <w:pPr>
        <w:pStyle w:val="Glava"/>
        <w:ind w:left="1080"/>
        <w:jc w:val="both"/>
        <w:rPr>
          <w:i w:val="0"/>
          <w:sz w:val="22"/>
          <w:szCs w:val="22"/>
        </w:rPr>
      </w:pPr>
    </w:p>
    <w:p w14:paraId="7A2B0BBD" w14:textId="77777777" w:rsidR="00AF0D01" w:rsidRPr="007C22DC" w:rsidRDefault="00AF0D01" w:rsidP="009228D8">
      <w:pPr>
        <w:pStyle w:val="Glava"/>
        <w:ind w:left="1080"/>
        <w:jc w:val="both"/>
        <w:rPr>
          <w:i w:val="0"/>
          <w:sz w:val="22"/>
          <w:szCs w:val="22"/>
        </w:rPr>
      </w:pPr>
    </w:p>
    <w:p w14:paraId="606E548F" w14:textId="77777777" w:rsidR="005B38C7" w:rsidRDefault="005B38C7" w:rsidP="005B38C7">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03AED861" w14:textId="77777777" w:rsidR="009D5EC1" w:rsidRDefault="009D5EC1" w:rsidP="00FE3CF1">
      <w:pPr>
        <w:pStyle w:val="Glava"/>
        <w:tabs>
          <w:tab w:val="clear" w:pos="4536"/>
          <w:tab w:val="clear" w:pos="9072"/>
        </w:tabs>
        <w:ind w:left="1080"/>
        <w:jc w:val="both"/>
        <w:rPr>
          <w:i w:val="0"/>
          <w:sz w:val="22"/>
          <w:szCs w:val="22"/>
        </w:rPr>
      </w:pPr>
    </w:p>
    <w:p w14:paraId="65AFC053" w14:textId="77777777" w:rsidR="00496763" w:rsidRDefault="00496763" w:rsidP="00FE3CF1">
      <w:pPr>
        <w:pStyle w:val="Glava"/>
        <w:tabs>
          <w:tab w:val="clear" w:pos="4536"/>
          <w:tab w:val="clear" w:pos="9072"/>
        </w:tabs>
        <w:ind w:left="1080"/>
        <w:jc w:val="both"/>
        <w:rPr>
          <w:i w:val="0"/>
          <w:sz w:val="22"/>
          <w:szCs w:val="22"/>
        </w:rPr>
      </w:pPr>
    </w:p>
    <w:p w14:paraId="22722E1C"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115FA89D" w14:textId="77777777" w:rsidR="000C6181" w:rsidRDefault="000C6181" w:rsidP="00FE3CF1">
      <w:pPr>
        <w:pStyle w:val="Glava"/>
        <w:tabs>
          <w:tab w:val="clear" w:pos="4536"/>
          <w:tab w:val="clear" w:pos="9072"/>
        </w:tabs>
        <w:ind w:left="1080"/>
        <w:jc w:val="both"/>
        <w:rPr>
          <w:i w:val="0"/>
          <w:sz w:val="22"/>
          <w:szCs w:val="22"/>
        </w:rPr>
      </w:pPr>
    </w:p>
    <w:p w14:paraId="1DD44A9B" w14:textId="77777777" w:rsidR="000C6181" w:rsidRDefault="000C6181" w:rsidP="00FE3CF1">
      <w:pPr>
        <w:pStyle w:val="Glava"/>
        <w:tabs>
          <w:tab w:val="clear" w:pos="4536"/>
          <w:tab w:val="clear" w:pos="9072"/>
        </w:tabs>
        <w:ind w:left="1080"/>
        <w:jc w:val="both"/>
        <w:rPr>
          <w:i w:val="0"/>
          <w:sz w:val="22"/>
          <w:szCs w:val="22"/>
        </w:rPr>
      </w:pPr>
    </w:p>
    <w:p w14:paraId="743EDF4B" w14:textId="77777777" w:rsidR="009D5EC1" w:rsidRDefault="009D5EC1">
      <w:pPr>
        <w:rPr>
          <w:i w:val="0"/>
          <w:sz w:val="22"/>
          <w:szCs w:val="22"/>
        </w:rPr>
      </w:pPr>
      <w:r>
        <w:rPr>
          <w:i w:val="0"/>
          <w:sz w:val="22"/>
          <w:szCs w:val="22"/>
        </w:rPr>
        <w:br w:type="page"/>
      </w:r>
    </w:p>
    <w:p w14:paraId="2B0928EC" w14:textId="77777777" w:rsidR="00B4313B" w:rsidRPr="0079325B" w:rsidRDefault="00B4313B"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686662">
        <w:rPr>
          <w:b/>
          <w:i w:val="0"/>
          <w:sz w:val="22"/>
          <w:szCs w:val="22"/>
        </w:rPr>
        <w:t>5</w:t>
      </w:r>
      <w:r w:rsidRPr="0079325B">
        <w:rPr>
          <w:b/>
          <w:i w:val="0"/>
          <w:sz w:val="22"/>
          <w:szCs w:val="22"/>
        </w:rPr>
        <w:t>/1</w:t>
      </w:r>
    </w:p>
    <w:p w14:paraId="1973B623" w14:textId="77777777" w:rsidR="00B4313B" w:rsidRPr="0079325B" w:rsidRDefault="00B4313B" w:rsidP="00B431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071F0C5F" w14:textId="77777777" w:rsidR="00B4313B" w:rsidRPr="0079325B" w:rsidRDefault="00B4313B" w:rsidP="00B4313B">
      <w:pPr>
        <w:pStyle w:val="Napis"/>
        <w:ind w:left="1080"/>
        <w:jc w:val="left"/>
        <w:rPr>
          <w:szCs w:val="22"/>
        </w:rPr>
      </w:pPr>
    </w:p>
    <w:p w14:paraId="4D2A6011"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6DB457EC" w14:textId="77777777" w:rsidR="00B4313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3A9DDA37" w14:textId="77777777" w:rsidR="00B4313B" w:rsidRPr="0079325B" w:rsidRDefault="00B4313B" w:rsidP="00B4313B">
      <w:pPr>
        <w:ind w:left="1080"/>
        <w:rPr>
          <w:i w:val="0"/>
          <w:sz w:val="22"/>
          <w:szCs w:val="22"/>
        </w:rPr>
      </w:pPr>
      <w:r w:rsidRPr="0079325B">
        <w:rPr>
          <w:i w:val="0"/>
          <w:sz w:val="22"/>
          <w:szCs w:val="22"/>
        </w:rPr>
        <w:t>……………………………………………………………………….......………....…..............</w:t>
      </w:r>
    </w:p>
    <w:p w14:paraId="54C955F5" w14:textId="77777777" w:rsidR="00B4313B" w:rsidRPr="00D8147F" w:rsidRDefault="00B4313B" w:rsidP="00B4313B">
      <w:pPr>
        <w:ind w:left="1080"/>
        <w:rPr>
          <w:i w:val="0"/>
          <w:sz w:val="16"/>
          <w:szCs w:val="16"/>
        </w:rPr>
      </w:pPr>
    </w:p>
    <w:p w14:paraId="4AF37A03" w14:textId="75803AC7" w:rsidR="00B4313B" w:rsidRDefault="00B4313B" w:rsidP="00B4313B">
      <w:pPr>
        <w:ind w:left="1080"/>
        <w:rPr>
          <w:i w:val="0"/>
          <w:sz w:val="22"/>
          <w:szCs w:val="22"/>
        </w:rPr>
      </w:pPr>
      <w:r w:rsidRPr="00253F35">
        <w:rPr>
          <w:i w:val="0"/>
          <w:sz w:val="22"/>
          <w:szCs w:val="22"/>
        </w:rPr>
        <w:t>za prijavo na javni razpis za »</w:t>
      </w:r>
      <w:r w:rsidR="009D0A72">
        <w:rPr>
          <w:b/>
          <w:i w:val="0"/>
          <w:sz w:val="22"/>
          <w:szCs w:val="22"/>
        </w:rPr>
        <w:t>Izvajanje strokovnega nadzora nad izvedbo GOI del za obnovo Ciril Metodovega trga 21 in Mestnega trga 27</w:t>
      </w:r>
      <w:r w:rsidRPr="00253F35">
        <w:rPr>
          <w:i w:val="0"/>
          <w:sz w:val="22"/>
          <w:szCs w:val="22"/>
        </w:rPr>
        <w:t>«</w:t>
      </w:r>
    </w:p>
    <w:p w14:paraId="799C8F0A" w14:textId="77735C30" w:rsidR="00B4313B" w:rsidRDefault="00B4313B" w:rsidP="00B4313B">
      <w:pPr>
        <w:ind w:left="1080"/>
        <w:rPr>
          <w:i w:val="0"/>
          <w:sz w:val="16"/>
          <w:szCs w:val="16"/>
        </w:rPr>
      </w:pPr>
    </w:p>
    <w:p w14:paraId="1FA4A74F" w14:textId="77777777" w:rsidR="007160A0" w:rsidRPr="00144778" w:rsidRDefault="007160A0" w:rsidP="00B4313B">
      <w:pPr>
        <w:ind w:left="1080"/>
        <w:rPr>
          <w:i w:val="0"/>
          <w:sz w:val="16"/>
          <w:szCs w:val="16"/>
        </w:rPr>
      </w:pPr>
    </w:p>
    <w:p w14:paraId="06287D8E" w14:textId="77777777" w:rsidR="00B4313B" w:rsidRPr="00021AC4" w:rsidRDefault="00B4313B" w:rsidP="00B4313B">
      <w:pPr>
        <w:ind w:left="1080"/>
        <w:jc w:val="center"/>
        <w:rPr>
          <w:b/>
          <w:i w:val="0"/>
          <w:szCs w:val="24"/>
          <w:u w:val="single"/>
        </w:rPr>
      </w:pPr>
      <w:r w:rsidRPr="00021AC4">
        <w:rPr>
          <w:b/>
          <w:i w:val="0"/>
          <w:szCs w:val="24"/>
          <w:u w:val="single"/>
        </w:rPr>
        <w:t>POTRJUJEMO</w:t>
      </w:r>
    </w:p>
    <w:p w14:paraId="5A655B12" w14:textId="6BA3EA50" w:rsidR="00B4313B" w:rsidRDefault="00B4313B" w:rsidP="00B4313B">
      <w:pPr>
        <w:ind w:left="1080"/>
        <w:rPr>
          <w:i w:val="0"/>
          <w:sz w:val="16"/>
          <w:szCs w:val="16"/>
          <w:u w:val="single"/>
        </w:rPr>
      </w:pPr>
    </w:p>
    <w:p w14:paraId="0A60EC3D" w14:textId="77777777" w:rsidR="007160A0" w:rsidRPr="00144778" w:rsidRDefault="007160A0" w:rsidP="00B4313B">
      <w:pPr>
        <w:ind w:left="1080"/>
        <w:rPr>
          <w:i w:val="0"/>
          <w:sz w:val="16"/>
          <w:szCs w:val="16"/>
          <w:u w:val="single"/>
        </w:rPr>
      </w:pPr>
    </w:p>
    <w:p w14:paraId="7D639B00" w14:textId="77777777" w:rsidR="00B4313B" w:rsidRDefault="00B4313B" w:rsidP="00B4313B">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14:paraId="713E4A8E" w14:textId="77777777" w:rsidR="00B4313B" w:rsidRPr="00D8147F" w:rsidRDefault="00B4313B" w:rsidP="00B4313B">
      <w:pPr>
        <w:pStyle w:val="Odstavekseznama"/>
        <w:ind w:left="1056"/>
        <w:jc w:val="both"/>
        <w:rPr>
          <w:bCs/>
          <w:i w:val="0"/>
          <w:sz w:val="16"/>
          <w:szCs w:val="16"/>
        </w:rPr>
      </w:pPr>
    </w:p>
    <w:tbl>
      <w:tblPr>
        <w:tblW w:w="8897" w:type="dxa"/>
        <w:tblInd w:w="1134" w:type="dxa"/>
        <w:tblLook w:val="01E0" w:firstRow="1" w:lastRow="1" w:firstColumn="1" w:lastColumn="1" w:noHBand="0" w:noVBand="0"/>
      </w:tblPr>
      <w:tblGrid>
        <w:gridCol w:w="8897"/>
      </w:tblGrid>
      <w:tr w:rsidR="00B4313B" w:rsidRPr="0022154A" w14:paraId="26FB5B6E" w14:textId="77777777" w:rsidTr="00424655">
        <w:tc>
          <w:tcPr>
            <w:tcW w:w="8897" w:type="dxa"/>
            <w:tcBorders>
              <w:bottom w:val="single" w:sz="4" w:space="0" w:color="auto"/>
            </w:tcBorders>
          </w:tcPr>
          <w:p w14:paraId="7DBF17A7" w14:textId="77777777" w:rsidR="00B4313B" w:rsidRPr="0022154A" w:rsidRDefault="00B4313B" w:rsidP="00A460E4">
            <w:pPr>
              <w:rPr>
                <w:i w:val="0"/>
                <w:sz w:val="22"/>
                <w:szCs w:val="22"/>
              </w:rPr>
            </w:pPr>
          </w:p>
        </w:tc>
      </w:tr>
      <w:tr w:rsidR="00B4313B" w:rsidRPr="00712833" w14:paraId="5D32553C" w14:textId="77777777" w:rsidTr="00424655">
        <w:tc>
          <w:tcPr>
            <w:tcW w:w="8897" w:type="dxa"/>
            <w:vAlign w:val="center"/>
          </w:tcPr>
          <w:p w14:paraId="13EF44E2" w14:textId="77777777" w:rsidR="00B4313B" w:rsidRPr="00712833" w:rsidRDefault="00B4313B" w:rsidP="00A460E4">
            <w:pPr>
              <w:jc w:val="center"/>
              <w:rPr>
                <w:i w:val="0"/>
                <w:sz w:val="16"/>
                <w:szCs w:val="16"/>
              </w:rPr>
            </w:pPr>
            <w:r>
              <w:rPr>
                <w:i w:val="0"/>
                <w:sz w:val="16"/>
                <w:szCs w:val="16"/>
              </w:rPr>
              <w:t>(navede se predmet referenčnega posla)</w:t>
            </w:r>
          </w:p>
        </w:tc>
      </w:tr>
    </w:tbl>
    <w:p w14:paraId="6EFCD568" w14:textId="77777777" w:rsidR="00B4313B" w:rsidRPr="00D8147F" w:rsidRDefault="00B4313B" w:rsidP="00B4313B">
      <w:pPr>
        <w:pStyle w:val="Odstavekseznama"/>
        <w:ind w:left="1056"/>
        <w:jc w:val="both"/>
        <w:rPr>
          <w:bCs/>
          <w:i w:val="0"/>
          <w:sz w:val="16"/>
          <w:szCs w:val="16"/>
        </w:rPr>
      </w:pPr>
    </w:p>
    <w:p w14:paraId="7493E539" w14:textId="77777777" w:rsidR="00B4313B" w:rsidRPr="0022154A" w:rsidRDefault="00B4313B" w:rsidP="00B4313B">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68CDB204" w14:textId="77777777" w:rsidR="00B4313B" w:rsidRPr="00D8147F" w:rsidRDefault="00B4313B" w:rsidP="00B4313B">
      <w:pPr>
        <w:ind w:left="1080"/>
        <w:rPr>
          <w:i w:val="0"/>
          <w:sz w:val="16"/>
          <w:szCs w:val="16"/>
        </w:rPr>
      </w:pPr>
    </w:p>
    <w:tbl>
      <w:tblPr>
        <w:tblW w:w="9038" w:type="dxa"/>
        <w:tblInd w:w="993" w:type="dxa"/>
        <w:tblLook w:val="01E0" w:firstRow="1" w:lastRow="1" w:firstColumn="1" w:lastColumn="1" w:noHBand="0" w:noVBand="0"/>
      </w:tblPr>
      <w:tblGrid>
        <w:gridCol w:w="2801"/>
        <w:gridCol w:w="6237"/>
      </w:tblGrid>
      <w:tr w:rsidR="00B4313B" w:rsidRPr="0022154A" w14:paraId="24F7FE47" w14:textId="77777777" w:rsidTr="00424655">
        <w:tc>
          <w:tcPr>
            <w:tcW w:w="2801" w:type="dxa"/>
            <w:vMerge w:val="restart"/>
          </w:tcPr>
          <w:p w14:paraId="36333C77" w14:textId="77777777" w:rsidR="00B4313B" w:rsidRPr="0022154A" w:rsidRDefault="00B4313B" w:rsidP="00A460E4">
            <w:pPr>
              <w:rPr>
                <w:i w:val="0"/>
                <w:sz w:val="22"/>
                <w:szCs w:val="22"/>
              </w:rPr>
            </w:pPr>
            <w:r w:rsidRPr="0022154A">
              <w:rPr>
                <w:i w:val="0"/>
                <w:sz w:val="22"/>
                <w:szCs w:val="22"/>
              </w:rPr>
              <w:t>Gospodarski subjekt je izvedel naslednja dela</w:t>
            </w:r>
            <w:r>
              <w:rPr>
                <w:i w:val="0"/>
                <w:sz w:val="22"/>
                <w:szCs w:val="22"/>
              </w:rPr>
              <w:t>:</w:t>
            </w:r>
          </w:p>
        </w:tc>
        <w:tc>
          <w:tcPr>
            <w:tcW w:w="6237" w:type="dxa"/>
            <w:tcBorders>
              <w:bottom w:val="single" w:sz="4" w:space="0" w:color="auto"/>
            </w:tcBorders>
          </w:tcPr>
          <w:p w14:paraId="66A3621E" w14:textId="77777777" w:rsidR="00B4313B" w:rsidRPr="0022154A" w:rsidRDefault="00B4313B" w:rsidP="00A460E4">
            <w:pPr>
              <w:rPr>
                <w:i w:val="0"/>
                <w:sz w:val="22"/>
                <w:szCs w:val="22"/>
              </w:rPr>
            </w:pPr>
          </w:p>
        </w:tc>
      </w:tr>
      <w:tr w:rsidR="00B4313B" w:rsidRPr="0022154A" w14:paraId="2E57E085" w14:textId="77777777" w:rsidTr="00424655">
        <w:trPr>
          <w:trHeight w:val="240"/>
        </w:trPr>
        <w:tc>
          <w:tcPr>
            <w:tcW w:w="2801" w:type="dxa"/>
            <w:vMerge/>
          </w:tcPr>
          <w:p w14:paraId="58E2BA6A" w14:textId="77777777" w:rsidR="00B4313B" w:rsidRPr="0022154A" w:rsidRDefault="00B4313B" w:rsidP="00A460E4">
            <w:pPr>
              <w:rPr>
                <w:i w:val="0"/>
                <w:sz w:val="22"/>
                <w:szCs w:val="22"/>
              </w:rPr>
            </w:pPr>
          </w:p>
        </w:tc>
        <w:tc>
          <w:tcPr>
            <w:tcW w:w="6237" w:type="dxa"/>
            <w:tcBorders>
              <w:top w:val="single" w:sz="4" w:space="0" w:color="auto"/>
            </w:tcBorders>
          </w:tcPr>
          <w:p w14:paraId="0D165F6F" w14:textId="77777777" w:rsidR="00B4313B" w:rsidRPr="0022154A" w:rsidRDefault="00B4313B" w:rsidP="00A460E4">
            <w:pPr>
              <w:rPr>
                <w:i w:val="0"/>
                <w:sz w:val="10"/>
                <w:szCs w:val="10"/>
              </w:rPr>
            </w:pPr>
          </w:p>
        </w:tc>
      </w:tr>
      <w:tr w:rsidR="00B4313B" w:rsidRPr="0022154A" w14:paraId="7FEFE47C" w14:textId="77777777" w:rsidTr="00424655">
        <w:trPr>
          <w:trHeight w:val="240"/>
        </w:trPr>
        <w:tc>
          <w:tcPr>
            <w:tcW w:w="2801" w:type="dxa"/>
            <w:vMerge/>
          </w:tcPr>
          <w:p w14:paraId="7C4D14D2" w14:textId="77777777" w:rsidR="00B4313B" w:rsidRPr="0022154A" w:rsidRDefault="00B4313B" w:rsidP="00A460E4">
            <w:pPr>
              <w:rPr>
                <w:i w:val="0"/>
                <w:sz w:val="22"/>
                <w:szCs w:val="22"/>
              </w:rPr>
            </w:pPr>
          </w:p>
        </w:tc>
        <w:tc>
          <w:tcPr>
            <w:tcW w:w="6237" w:type="dxa"/>
            <w:tcBorders>
              <w:top w:val="single" w:sz="4" w:space="0" w:color="auto"/>
              <w:bottom w:val="single" w:sz="4" w:space="0" w:color="auto"/>
            </w:tcBorders>
          </w:tcPr>
          <w:p w14:paraId="3424B992" w14:textId="77777777" w:rsidR="00B4313B" w:rsidRPr="0022154A" w:rsidRDefault="00B4313B" w:rsidP="00A460E4">
            <w:pPr>
              <w:rPr>
                <w:i w:val="0"/>
                <w:sz w:val="10"/>
                <w:szCs w:val="10"/>
              </w:rPr>
            </w:pPr>
          </w:p>
        </w:tc>
      </w:tr>
      <w:tr w:rsidR="00B4313B" w:rsidRPr="0022154A" w14:paraId="166DD3EB" w14:textId="77777777" w:rsidTr="00424655">
        <w:trPr>
          <w:trHeight w:val="240"/>
        </w:trPr>
        <w:tc>
          <w:tcPr>
            <w:tcW w:w="2801" w:type="dxa"/>
            <w:vMerge/>
          </w:tcPr>
          <w:p w14:paraId="311D7012" w14:textId="77777777" w:rsidR="00B4313B" w:rsidRPr="0022154A" w:rsidRDefault="00B4313B" w:rsidP="00A460E4">
            <w:pPr>
              <w:rPr>
                <w:i w:val="0"/>
                <w:sz w:val="22"/>
                <w:szCs w:val="22"/>
              </w:rPr>
            </w:pPr>
          </w:p>
        </w:tc>
        <w:tc>
          <w:tcPr>
            <w:tcW w:w="6237" w:type="dxa"/>
            <w:tcBorders>
              <w:top w:val="single" w:sz="4" w:space="0" w:color="auto"/>
              <w:bottom w:val="single" w:sz="4" w:space="0" w:color="auto"/>
            </w:tcBorders>
          </w:tcPr>
          <w:p w14:paraId="5161224D" w14:textId="77777777" w:rsidR="00B4313B" w:rsidRPr="0022154A" w:rsidRDefault="00B4313B" w:rsidP="00A460E4">
            <w:pPr>
              <w:rPr>
                <w:i w:val="0"/>
                <w:sz w:val="10"/>
                <w:szCs w:val="10"/>
              </w:rPr>
            </w:pPr>
          </w:p>
        </w:tc>
      </w:tr>
      <w:tr w:rsidR="00B4313B" w:rsidRPr="0022154A" w14:paraId="01FCDC7C" w14:textId="77777777" w:rsidTr="00424655">
        <w:tc>
          <w:tcPr>
            <w:tcW w:w="2801" w:type="dxa"/>
          </w:tcPr>
          <w:p w14:paraId="0E67A016" w14:textId="77777777" w:rsidR="00B4313B" w:rsidRPr="0022154A" w:rsidRDefault="00B4313B" w:rsidP="00A460E4">
            <w:pPr>
              <w:rPr>
                <w:i w:val="0"/>
                <w:sz w:val="10"/>
                <w:szCs w:val="10"/>
              </w:rPr>
            </w:pPr>
          </w:p>
        </w:tc>
        <w:tc>
          <w:tcPr>
            <w:tcW w:w="6237" w:type="dxa"/>
            <w:tcBorders>
              <w:top w:val="single" w:sz="4" w:space="0" w:color="auto"/>
            </w:tcBorders>
          </w:tcPr>
          <w:p w14:paraId="38752AEF" w14:textId="77777777" w:rsidR="00B4313B" w:rsidRPr="0022154A" w:rsidRDefault="00B4313B" w:rsidP="00A460E4">
            <w:pPr>
              <w:rPr>
                <w:i w:val="0"/>
                <w:sz w:val="10"/>
                <w:szCs w:val="10"/>
              </w:rPr>
            </w:pPr>
          </w:p>
        </w:tc>
      </w:tr>
      <w:tr w:rsidR="00B4313B" w:rsidRPr="00502857" w14:paraId="38BD1620" w14:textId="77777777" w:rsidTr="00424655">
        <w:tc>
          <w:tcPr>
            <w:tcW w:w="2801" w:type="dxa"/>
          </w:tcPr>
          <w:p w14:paraId="5CA3235D" w14:textId="23B7351E" w:rsidR="00B4313B" w:rsidRPr="00502857" w:rsidRDefault="00B4313B" w:rsidP="00EE3ED4">
            <w:pPr>
              <w:rPr>
                <w:i w:val="0"/>
                <w:sz w:val="22"/>
                <w:szCs w:val="22"/>
              </w:rPr>
            </w:pPr>
            <w:r w:rsidRPr="00502857">
              <w:rPr>
                <w:i w:val="0"/>
                <w:sz w:val="22"/>
                <w:szCs w:val="22"/>
              </w:rPr>
              <w:t>Vrednost GOI del</w:t>
            </w:r>
            <w:r w:rsidR="00424655">
              <w:rPr>
                <w:i w:val="0"/>
                <w:sz w:val="22"/>
                <w:szCs w:val="22"/>
              </w:rPr>
              <w:t xml:space="preserve"> objekta visokih gradenj</w:t>
            </w:r>
            <w:r w:rsidRPr="00502857">
              <w:rPr>
                <w:i w:val="0"/>
                <w:sz w:val="22"/>
                <w:szCs w:val="22"/>
              </w:rPr>
              <w:t xml:space="preserve"> (v EUR brez DDV):</w:t>
            </w:r>
          </w:p>
        </w:tc>
        <w:tc>
          <w:tcPr>
            <w:tcW w:w="6237" w:type="dxa"/>
            <w:tcBorders>
              <w:bottom w:val="single" w:sz="4" w:space="0" w:color="auto"/>
            </w:tcBorders>
          </w:tcPr>
          <w:p w14:paraId="799087F7" w14:textId="77777777" w:rsidR="00B4313B" w:rsidRPr="00502857" w:rsidRDefault="00B4313B" w:rsidP="00A460E4">
            <w:pPr>
              <w:rPr>
                <w:i w:val="0"/>
                <w:sz w:val="22"/>
                <w:szCs w:val="22"/>
              </w:rPr>
            </w:pPr>
          </w:p>
        </w:tc>
      </w:tr>
    </w:tbl>
    <w:p w14:paraId="07CCF4D5" w14:textId="77777777" w:rsidR="00B4313B" w:rsidRPr="00502857" w:rsidRDefault="00B4313B" w:rsidP="00B4313B">
      <w:pPr>
        <w:ind w:left="1080"/>
        <w:rPr>
          <w:i w:val="0"/>
          <w:sz w:val="22"/>
          <w:szCs w:val="22"/>
        </w:rPr>
      </w:pPr>
    </w:p>
    <w:tbl>
      <w:tblPr>
        <w:tblW w:w="9038" w:type="dxa"/>
        <w:tblInd w:w="993" w:type="dxa"/>
        <w:tblLook w:val="01E0" w:firstRow="1" w:lastRow="1" w:firstColumn="1" w:lastColumn="1" w:noHBand="0" w:noVBand="0"/>
      </w:tblPr>
      <w:tblGrid>
        <w:gridCol w:w="5069"/>
        <w:gridCol w:w="1451"/>
        <w:gridCol w:w="1259"/>
        <w:gridCol w:w="1259"/>
      </w:tblGrid>
      <w:tr w:rsidR="00B4313B" w:rsidRPr="00502857" w14:paraId="0A758202" w14:textId="77777777" w:rsidTr="00424655">
        <w:tc>
          <w:tcPr>
            <w:tcW w:w="5069" w:type="dxa"/>
          </w:tcPr>
          <w:p w14:paraId="5CD937C4" w14:textId="77777777" w:rsidR="00B4313B" w:rsidRPr="00502857" w:rsidRDefault="00B4313B" w:rsidP="00A460E4">
            <w:pPr>
              <w:rPr>
                <w:i w:val="0"/>
                <w:sz w:val="22"/>
                <w:szCs w:val="22"/>
              </w:rPr>
            </w:pPr>
            <w:r w:rsidRPr="00502857">
              <w:rPr>
                <w:i w:val="0"/>
                <w:sz w:val="22"/>
                <w:szCs w:val="22"/>
              </w:rPr>
              <w:t>Datum, številka in izdajatelj uporabnega dovoljenja:</w:t>
            </w:r>
          </w:p>
        </w:tc>
        <w:tc>
          <w:tcPr>
            <w:tcW w:w="3969" w:type="dxa"/>
            <w:gridSpan w:val="3"/>
            <w:tcBorders>
              <w:bottom w:val="single" w:sz="4" w:space="0" w:color="auto"/>
            </w:tcBorders>
          </w:tcPr>
          <w:p w14:paraId="143D3060" w14:textId="77777777" w:rsidR="00B4313B" w:rsidRPr="00502857" w:rsidRDefault="00B4313B" w:rsidP="00A460E4">
            <w:pPr>
              <w:rPr>
                <w:i w:val="0"/>
                <w:sz w:val="22"/>
                <w:szCs w:val="22"/>
              </w:rPr>
            </w:pPr>
          </w:p>
        </w:tc>
      </w:tr>
      <w:tr w:rsidR="00B4313B" w:rsidRPr="00502857" w14:paraId="1052FF9A" w14:textId="77777777" w:rsidTr="007160A0">
        <w:tc>
          <w:tcPr>
            <w:tcW w:w="5069" w:type="dxa"/>
          </w:tcPr>
          <w:p w14:paraId="590943DE" w14:textId="77777777" w:rsidR="00B4313B" w:rsidRPr="00502857" w:rsidRDefault="00B4313B" w:rsidP="00A460E4">
            <w:pPr>
              <w:rPr>
                <w:i w:val="0"/>
                <w:sz w:val="22"/>
                <w:szCs w:val="22"/>
              </w:rPr>
            </w:pPr>
          </w:p>
        </w:tc>
        <w:tc>
          <w:tcPr>
            <w:tcW w:w="3969" w:type="dxa"/>
            <w:gridSpan w:val="3"/>
            <w:tcBorders>
              <w:bottom w:val="single" w:sz="4" w:space="0" w:color="auto"/>
            </w:tcBorders>
          </w:tcPr>
          <w:p w14:paraId="537D7DE1" w14:textId="77777777" w:rsidR="00B4313B" w:rsidRPr="00502857" w:rsidRDefault="00B4313B" w:rsidP="00A460E4">
            <w:pPr>
              <w:rPr>
                <w:i w:val="0"/>
                <w:sz w:val="22"/>
                <w:szCs w:val="22"/>
              </w:rPr>
            </w:pPr>
          </w:p>
        </w:tc>
      </w:tr>
      <w:tr w:rsidR="00B4313B" w:rsidRPr="00502857" w14:paraId="5084BE13" w14:textId="77777777" w:rsidTr="007160A0">
        <w:tc>
          <w:tcPr>
            <w:tcW w:w="5069" w:type="dxa"/>
          </w:tcPr>
          <w:p w14:paraId="5B2468C5" w14:textId="77777777" w:rsidR="00B4313B" w:rsidRPr="00502857" w:rsidRDefault="00B4313B" w:rsidP="00A460E4">
            <w:pPr>
              <w:rPr>
                <w:i w:val="0"/>
                <w:sz w:val="22"/>
                <w:szCs w:val="22"/>
              </w:rPr>
            </w:pPr>
          </w:p>
        </w:tc>
        <w:tc>
          <w:tcPr>
            <w:tcW w:w="3969" w:type="dxa"/>
            <w:gridSpan w:val="3"/>
            <w:tcBorders>
              <w:top w:val="single" w:sz="4" w:space="0" w:color="auto"/>
              <w:bottom w:val="single" w:sz="4" w:space="0" w:color="auto"/>
            </w:tcBorders>
          </w:tcPr>
          <w:p w14:paraId="1ED445C1" w14:textId="77777777" w:rsidR="00B4313B" w:rsidRPr="00502857" w:rsidRDefault="00B4313B" w:rsidP="00A460E4">
            <w:pPr>
              <w:rPr>
                <w:i w:val="0"/>
                <w:sz w:val="22"/>
                <w:szCs w:val="22"/>
              </w:rPr>
            </w:pPr>
          </w:p>
        </w:tc>
      </w:tr>
      <w:tr w:rsidR="007160A0" w:rsidRPr="00502857" w14:paraId="3E4E58F0" w14:textId="77777777" w:rsidTr="007160A0">
        <w:tc>
          <w:tcPr>
            <w:tcW w:w="5069" w:type="dxa"/>
          </w:tcPr>
          <w:p w14:paraId="76FB34E8" w14:textId="77777777" w:rsidR="007160A0" w:rsidRPr="00502857" w:rsidRDefault="007160A0" w:rsidP="00A460E4">
            <w:pPr>
              <w:rPr>
                <w:i w:val="0"/>
                <w:sz w:val="22"/>
                <w:szCs w:val="22"/>
              </w:rPr>
            </w:pPr>
          </w:p>
        </w:tc>
        <w:tc>
          <w:tcPr>
            <w:tcW w:w="3969" w:type="dxa"/>
            <w:gridSpan w:val="3"/>
            <w:tcBorders>
              <w:top w:val="single" w:sz="4" w:space="0" w:color="auto"/>
            </w:tcBorders>
          </w:tcPr>
          <w:p w14:paraId="1E29A291" w14:textId="77777777" w:rsidR="007160A0" w:rsidRPr="00502857" w:rsidRDefault="007160A0" w:rsidP="00A460E4">
            <w:pPr>
              <w:rPr>
                <w:i w:val="0"/>
                <w:sz w:val="22"/>
                <w:szCs w:val="22"/>
              </w:rPr>
            </w:pPr>
          </w:p>
        </w:tc>
      </w:tr>
      <w:tr w:rsidR="007160A0" w:rsidRPr="0022154A" w14:paraId="6F2CA964" w14:textId="77777777" w:rsidTr="007160A0">
        <w:tc>
          <w:tcPr>
            <w:tcW w:w="6520" w:type="dxa"/>
            <w:gridSpan w:val="2"/>
          </w:tcPr>
          <w:p w14:paraId="418E22C1" w14:textId="48891B73" w:rsidR="007160A0" w:rsidRPr="007160A0" w:rsidRDefault="007160A0" w:rsidP="00A460E4">
            <w:pPr>
              <w:rPr>
                <w:sz w:val="22"/>
                <w:szCs w:val="22"/>
              </w:rPr>
            </w:pPr>
          </w:p>
        </w:tc>
        <w:tc>
          <w:tcPr>
            <w:tcW w:w="1259" w:type="dxa"/>
          </w:tcPr>
          <w:p w14:paraId="0C77EFF2" w14:textId="70FD82A0" w:rsidR="007160A0" w:rsidRPr="0022154A" w:rsidRDefault="007160A0" w:rsidP="007160A0">
            <w:pPr>
              <w:jc w:val="center"/>
              <w:rPr>
                <w:i w:val="0"/>
                <w:sz w:val="22"/>
                <w:szCs w:val="22"/>
              </w:rPr>
            </w:pPr>
          </w:p>
        </w:tc>
        <w:tc>
          <w:tcPr>
            <w:tcW w:w="1259" w:type="dxa"/>
          </w:tcPr>
          <w:p w14:paraId="04D80B0D" w14:textId="37090B26" w:rsidR="007160A0" w:rsidRPr="0022154A" w:rsidRDefault="007160A0" w:rsidP="007160A0">
            <w:pPr>
              <w:jc w:val="center"/>
              <w:rPr>
                <w:i w:val="0"/>
                <w:sz w:val="22"/>
                <w:szCs w:val="22"/>
              </w:rPr>
            </w:pPr>
          </w:p>
        </w:tc>
      </w:tr>
    </w:tbl>
    <w:p w14:paraId="754D12F1" w14:textId="240B0DAE" w:rsidR="00502857" w:rsidRDefault="00502857" w:rsidP="00B4313B">
      <w:pPr>
        <w:ind w:left="1080"/>
        <w:rPr>
          <w:i w:val="0"/>
          <w:sz w:val="22"/>
          <w:szCs w:val="22"/>
        </w:rPr>
      </w:pPr>
    </w:p>
    <w:p w14:paraId="57188F45" w14:textId="77777777" w:rsidR="00424655" w:rsidRPr="0022154A" w:rsidRDefault="00424655" w:rsidP="00B4313B">
      <w:pPr>
        <w:ind w:left="1080"/>
        <w:rPr>
          <w:i w:val="0"/>
          <w:sz w:val="22"/>
          <w:szCs w:val="22"/>
        </w:rPr>
      </w:pPr>
    </w:p>
    <w:p w14:paraId="28DC98B2" w14:textId="77777777" w:rsidR="00B4313B" w:rsidRPr="0022154A" w:rsidRDefault="00B4313B" w:rsidP="00B4313B">
      <w:pPr>
        <w:ind w:left="1080"/>
        <w:rPr>
          <w:i w:val="0"/>
          <w:sz w:val="22"/>
          <w:szCs w:val="22"/>
        </w:rPr>
      </w:pPr>
      <w:r w:rsidRPr="0022154A">
        <w:rPr>
          <w:i w:val="0"/>
          <w:sz w:val="22"/>
          <w:szCs w:val="22"/>
        </w:rPr>
        <w:t>Naziv in naslov naročnika: .............................................................................................…………........</w:t>
      </w:r>
    </w:p>
    <w:p w14:paraId="31DAA2EE" w14:textId="77777777" w:rsidR="00B4313B" w:rsidRPr="00862B58" w:rsidRDefault="00B4313B" w:rsidP="00B4313B">
      <w:pPr>
        <w:ind w:left="1080"/>
        <w:rPr>
          <w:i w:val="0"/>
          <w:sz w:val="14"/>
          <w:szCs w:val="14"/>
        </w:rPr>
      </w:pPr>
    </w:p>
    <w:p w14:paraId="2BA95C21" w14:textId="77777777" w:rsidR="00B4313B" w:rsidRPr="0022154A" w:rsidRDefault="00B4313B" w:rsidP="00B4313B">
      <w:pPr>
        <w:ind w:left="1080"/>
        <w:rPr>
          <w:i w:val="0"/>
          <w:sz w:val="22"/>
          <w:szCs w:val="22"/>
        </w:rPr>
      </w:pPr>
      <w:r w:rsidRPr="0022154A">
        <w:rPr>
          <w:i w:val="0"/>
          <w:sz w:val="22"/>
          <w:szCs w:val="22"/>
        </w:rPr>
        <w:t xml:space="preserve">Kontaktna oseba naročnika (e-pošta) in telefonska številka: </w:t>
      </w:r>
    </w:p>
    <w:p w14:paraId="1B402566" w14:textId="77777777" w:rsidR="00B4313B" w:rsidRDefault="00B4313B" w:rsidP="00B4313B">
      <w:pPr>
        <w:ind w:left="1080"/>
        <w:rPr>
          <w:i w:val="0"/>
          <w:sz w:val="22"/>
          <w:szCs w:val="22"/>
        </w:rPr>
      </w:pPr>
    </w:p>
    <w:p w14:paraId="06E77181" w14:textId="77777777" w:rsidR="00B4313B" w:rsidRPr="0022154A" w:rsidRDefault="00B4313B" w:rsidP="00B4313B">
      <w:pPr>
        <w:ind w:left="1080"/>
        <w:rPr>
          <w:i w:val="0"/>
          <w:sz w:val="22"/>
          <w:szCs w:val="22"/>
        </w:rPr>
      </w:pPr>
      <w:r w:rsidRPr="0022154A">
        <w:rPr>
          <w:i w:val="0"/>
          <w:sz w:val="22"/>
          <w:szCs w:val="22"/>
        </w:rPr>
        <w:t>…………………………….…………………………………………………...………………</w:t>
      </w:r>
    </w:p>
    <w:p w14:paraId="77FA2539" w14:textId="77777777" w:rsidR="00B4313B" w:rsidRPr="00862B58" w:rsidRDefault="00B4313B" w:rsidP="00B4313B">
      <w:pPr>
        <w:ind w:left="1080"/>
        <w:rPr>
          <w:i w:val="0"/>
          <w:sz w:val="14"/>
          <w:szCs w:val="14"/>
        </w:rPr>
      </w:pPr>
    </w:p>
    <w:p w14:paraId="5272E0DC" w14:textId="77777777" w:rsidR="00B4313B" w:rsidRPr="0022154A" w:rsidRDefault="00B4313B" w:rsidP="00B4313B">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1C293A28" w14:textId="77777777" w:rsidR="00B4313B" w:rsidRPr="0022154A" w:rsidRDefault="00B4313B" w:rsidP="00B4313B">
      <w:pPr>
        <w:ind w:left="1080"/>
        <w:rPr>
          <w:i w:val="0"/>
          <w:sz w:val="22"/>
          <w:szCs w:val="22"/>
        </w:rPr>
      </w:pPr>
    </w:p>
    <w:p w14:paraId="74A8C906" w14:textId="77777777" w:rsidR="00B4313B" w:rsidRPr="0022154A" w:rsidRDefault="00B4313B" w:rsidP="00B4313B">
      <w:pPr>
        <w:ind w:left="1080"/>
        <w:rPr>
          <w:i w:val="0"/>
          <w:sz w:val="22"/>
          <w:szCs w:val="22"/>
        </w:rPr>
      </w:pPr>
      <w:r w:rsidRPr="0022154A">
        <w:rPr>
          <w:i w:val="0"/>
          <w:sz w:val="22"/>
          <w:szCs w:val="22"/>
        </w:rPr>
        <w:t>Kraj:.............................</w:t>
      </w:r>
    </w:p>
    <w:p w14:paraId="0A34E9BD" w14:textId="77777777" w:rsidR="00B4313B" w:rsidRPr="0022154A" w:rsidRDefault="00B4313B" w:rsidP="00B4313B">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2AF7A332" w14:textId="77777777" w:rsidR="00B4313B" w:rsidRPr="0022154A" w:rsidRDefault="00B4313B" w:rsidP="00B4313B">
      <w:pPr>
        <w:pStyle w:val="Glava"/>
        <w:tabs>
          <w:tab w:val="clear" w:pos="4536"/>
          <w:tab w:val="clear" w:pos="9072"/>
        </w:tabs>
        <w:ind w:left="1080"/>
        <w:jc w:val="both"/>
        <w:rPr>
          <w:i w:val="0"/>
          <w:sz w:val="22"/>
          <w:szCs w:val="22"/>
        </w:rPr>
      </w:pPr>
    </w:p>
    <w:p w14:paraId="793C7D18" w14:textId="77777777" w:rsidR="00B4313B" w:rsidRDefault="00686662" w:rsidP="00686662">
      <w:pPr>
        <w:pStyle w:val="Glava"/>
        <w:tabs>
          <w:tab w:val="clear" w:pos="4536"/>
          <w:tab w:val="clear" w:pos="9072"/>
        </w:tabs>
        <w:ind w:left="1080"/>
        <w:jc w:val="center"/>
        <w:rPr>
          <w:b/>
          <w:i w:val="0"/>
          <w:sz w:val="22"/>
          <w:szCs w:val="22"/>
        </w:rPr>
      </w:pPr>
      <w:r>
        <w:rPr>
          <w:i w:val="0"/>
          <w:sz w:val="22"/>
          <w:szCs w:val="22"/>
        </w:rPr>
        <w:t xml:space="preserve">                                                               </w:t>
      </w:r>
      <w:r w:rsidR="00B4313B" w:rsidRPr="0022154A">
        <w:rPr>
          <w:i w:val="0"/>
          <w:sz w:val="22"/>
          <w:szCs w:val="22"/>
        </w:rPr>
        <w:t xml:space="preserve">  …………………………………….</w:t>
      </w:r>
    </w:p>
    <w:p w14:paraId="2097E9F2" w14:textId="77777777" w:rsidR="00B4313B" w:rsidRDefault="00B4313B" w:rsidP="007C700D">
      <w:pPr>
        <w:pStyle w:val="Glava"/>
        <w:tabs>
          <w:tab w:val="clear" w:pos="4536"/>
          <w:tab w:val="clear" w:pos="9072"/>
        </w:tabs>
        <w:ind w:left="1080"/>
        <w:jc w:val="right"/>
        <w:rPr>
          <w:b/>
          <w:i w:val="0"/>
          <w:sz w:val="22"/>
          <w:szCs w:val="22"/>
        </w:rPr>
      </w:pPr>
    </w:p>
    <w:p w14:paraId="7EF6B5DD" w14:textId="77777777" w:rsidR="00B4313B" w:rsidRDefault="00B4313B" w:rsidP="007C700D">
      <w:pPr>
        <w:pStyle w:val="Glava"/>
        <w:tabs>
          <w:tab w:val="clear" w:pos="4536"/>
          <w:tab w:val="clear" w:pos="9072"/>
        </w:tabs>
        <w:ind w:left="1080"/>
        <w:jc w:val="right"/>
        <w:rPr>
          <w:b/>
          <w:i w:val="0"/>
          <w:sz w:val="22"/>
          <w:szCs w:val="22"/>
        </w:rPr>
      </w:pPr>
    </w:p>
    <w:p w14:paraId="59ABCE07" w14:textId="77777777" w:rsidR="00B4313B" w:rsidRDefault="00B4313B" w:rsidP="007C700D">
      <w:pPr>
        <w:pStyle w:val="Glava"/>
        <w:tabs>
          <w:tab w:val="clear" w:pos="4536"/>
          <w:tab w:val="clear" w:pos="9072"/>
        </w:tabs>
        <w:ind w:left="1080"/>
        <w:jc w:val="right"/>
        <w:rPr>
          <w:b/>
          <w:i w:val="0"/>
          <w:sz w:val="22"/>
          <w:szCs w:val="22"/>
        </w:rPr>
      </w:pPr>
    </w:p>
    <w:p w14:paraId="2F0BCE5E" w14:textId="77777777" w:rsidR="00B4313B" w:rsidRDefault="00B4313B" w:rsidP="007C700D">
      <w:pPr>
        <w:pStyle w:val="Glava"/>
        <w:tabs>
          <w:tab w:val="clear" w:pos="4536"/>
          <w:tab w:val="clear" w:pos="9072"/>
        </w:tabs>
        <w:ind w:left="1080"/>
        <w:jc w:val="right"/>
        <w:rPr>
          <w:b/>
          <w:i w:val="0"/>
          <w:sz w:val="22"/>
          <w:szCs w:val="22"/>
        </w:rPr>
      </w:pPr>
    </w:p>
    <w:p w14:paraId="72F8AE3B" w14:textId="77777777" w:rsidR="00B4313B" w:rsidRDefault="00B4313B" w:rsidP="007C700D">
      <w:pPr>
        <w:pStyle w:val="Glava"/>
        <w:tabs>
          <w:tab w:val="clear" w:pos="4536"/>
          <w:tab w:val="clear" w:pos="9072"/>
        </w:tabs>
        <w:ind w:left="1080"/>
        <w:jc w:val="right"/>
        <w:rPr>
          <w:b/>
          <w:i w:val="0"/>
          <w:sz w:val="22"/>
          <w:szCs w:val="22"/>
        </w:rPr>
      </w:pPr>
    </w:p>
    <w:p w14:paraId="49411594" w14:textId="77777777" w:rsidR="00B4313B" w:rsidRDefault="00B4313B" w:rsidP="007C700D">
      <w:pPr>
        <w:pStyle w:val="Glava"/>
        <w:tabs>
          <w:tab w:val="clear" w:pos="4536"/>
          <w:tab w:val="clear" w:pos="9072"/>
        </w:tabs>
        <w:ind w:left="1080"/>
        <w:jc w:val="right"/>
        <w:rPr>
          <w:b/>
          <w:i w:val="0"/>
          <w:sz w:val="22"/>
          <w:szCs w:val="22"/>
        </w:rPr>
      </w:pPr>
    </w:p>
    <w:p w14:paraId="60E5AA40" w14:textId="77777777" w:rsidR="00496763" w:rsidRDefault="00496763" w:rsidP="007C700D">
      <w:pPr>
        <w:pStyle w:val="Glava"/>
        <w:tabs>
          <w:tab w:val="clear" w:pos="4536"/>
          <w:tab w:val="clear" w:pos="9072"/>
        </w:tabs>
        <w:ind w:left="1080"/>
        <w:jc w:val="right"/>
        <w:rPr>
          <w:b/>
          <w:i w:val="0"/>
          <w:sz w:val="22"/>
          <w:szCs w:val="22"/>
        </w:rPr>
      </w:pPr>
    </w:p>
    <w:p w14:paraId="65C15122" w14:textId="77777777"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t xml:space="preserve">PRILOGA </w:t>
      </w:r>
      <w:r w:rsidR="005225D2">
        <w:rPr>
          <w:b/>
          <w:i w:val="0"/>
          <w:sz w:val="22"/>
          <w:szCs w:val="22"/>
        </w:rPr>
        <w:t>6</w:t>
      </w:r>
    </w:p>
    <w:p w14:paraId="2AB28317"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1D5BD45C" w14:textId="77777777" w:rsidR="00BE161E" w:rsidRPr="0079325B" w:rsidRDefault="00BE161E" w:rsidP="00BE161E">
      <w:pPr>
        <w:ind w:left="1080"/>
        <w:jc w:val="center"/>
        <w:rPr>
          <w:b/>
          <w:i w:val="0"/>
          <w:sz w:val="28"/>
          <w:szCs w:val="28"/>
        </w:rPr>
      </w:pPr>
      <w:r w:rsidRPr="00A16081">
        <w:rPr>
          <w:b/>
          <w:i w:val="0"/>
          <w:sz w:val="28"/>
          <w:szCs w:val="28"/>
        </w:rPr>
        <w:t>SEZNAM KADROV</w:t>
      </w:r>
      <w:r w:rsidR="003E7B93" w:rsidRPr="00A16081">
        <w:rPr>
          <w:b/>
          <w:i w:val="0"/>
          <w:sz w:val="28"/>
          <w:szCs w:val="28"/>
        </w:rPr>
        <w:t xml:space="preserve"> IN NJIHOVIH REFERENC</w:t>
      </w:r>
    </w:p>
    <w:p w14:paraId="6B8DF2C7" w14:textId="77777777" w:rsidR="00BE161E" w:rsidRPr="007932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14:paraId="25300290" w14:textId="77777777" w:rsidTr="000C49E8">
        <w:tc>
          <w:tcPr>
            <w:tcW w:w="2181" w:type="dxa"/>
          </w:tcPr>
          <w:p w14:paraId="3FA7B36E" w14:textId="77777777"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1F9B559C" w14:textId="77777777" w:rsidR="00BE161E" w:rsidRPr="0079325B" w:rsidRDefault="00BE161E" w:rsidP="00B12A9B">
            <w:pPr>
              <w:pStyle w:val="Glava"/>
              <w:tabs>
                <w:tab w:val="clear" w:pos="4536"/>
                <w:tab w:val="clear" w:pos="9072"/>
              </w:tabs>
              <w:jc w:val="both"/>
              <w:rPr>
                <w:i w:val="0"/>
                <w:szCs w:val="24"/>
              </w:rPr>
            </w:pPr>
          </w:p>
        </w:tc>
      </w:tr>
    </w:tbl>
    <w:p w14:paraId="3DDF0D54" w14:textId="77777777" w:rsidR="00D71485" w:rsidRDefault="00D71485" w:rsidP="00BE161E">
      <w:pPr>
        <w:pStyle w:val="Glava"/>
        <w:tabs>
          <w:tab w:val="clear" w:pos="4536"/>
          <w:tab w:val="clear" w:pos="9072"/>
        </w:tabs>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72"/>
        <w:gridCol w:w="3090"/>
        <w:gridCol w:w="1842"/>
        <w:gridCol w:w="1701"/>
      </w:tblGrid>
      <w:tr w:rsidR="00E77E9A" w:rsidRPr="0079325B" w14:paraId="79ED9FD5" w14:textId="77777777" w:rsidTr="005A4E41">
        <w:tc>
          <w:tcPr>
            <w:tcW w:w="621" w:type="dxa"/>
            <w:tcBorders>
              <w:bottom w:val="single" w:sz="4" w:space="0" w:color="auto"/>
            </w:tcBorders>
            <w:shd w:val="clear" w:color="auto" w:fill="D9D9D9" w:themeFill="background1" w:themeFillShade="D9"/>
            <w:vAlign w:val="center"/>
          </w:tcPr>
          <w:p w14:paraId="681E996F" w14:textId="77777777" w:rsidR="00E77E9A" w:rsidRPr="0079325B" w:rsidRDefault="00E77E9A" w:rsidP="00B12A9B">
            <w:pPr>
              <w:jc w:val="center"/>
              <w:rPr>
                <w:b/>
                <w:i w:val="0"/>
                <w:sz w:val="20"/>
              </w:rPr>
            </w:pPr>
            <w:r w:rsidRPr="0079325B">
              <w:rPr>
                <w:b/>
                <w:i w:val="0"/>
                <w:sz w:val="20"/>
              </w:rPr>
              <w:t>Zap. št.</w:t>
            </w:r>
          </w:p>
        </w:tc>
        <w:tc>
          <w:tcPr>
            <w:tcW w:w="1872" w:type="dxa"/>
            <w:tcBorders>
              <w:bottom w:val="single" w:sz="4" w:space="0" w:color="auto"/>
            </w:tcBorders>
            <w:shd w:val="clear" w:color="auto" w:fill="D9D9D9" w:themeFill="background1" w:themeFillShade="D9"/>
            <w:vAlign w:val="center"/>
          </w:tcPr>
          <w:p w14:paraId="78F1349A" w14:textId="77777777" w:rsidR="00E77E9A" w:rsidRPr="0079325B" w:rsidRDefault="00E77E9A" w:rsidP="00B12A9B">
            <w:pPr>
              <w:jc w:val="center"/>
              <w:rPr>
                <w:b/>
                <w:i w:val="0"/>
                <w:sz w:val="20"/>
              </w:rPr>
            </w:pPr>
            <w:r w:rsidRPr="0079325B">
              <w:rPr>
                <w:b/>
                <w:i w:val="0"/>
                <w:sz w:val="20"/>
              </w:rPr>
              <w:t>Funkcija pri projektu</w:t>
            </w:r>
          </w:p>
        </w:tc>
        <w:tc>
          <w:tcPr>
            <w:tcW w:w="3090" w:type="dxa"/>
            <w:shd w:val="clear" w:color="auto" w:fill="D9D9D9" w:themeFill="background1" w:themeFillShade="D9"/>
            <w:vAlign w:val="center"/>
          </w:tcPr>
          <w:p w14:paraId="587BECC2" w14:textId="77777777" w:rsidR="00E77E9A" w:rsidRPr="0079325B" w:rsidRDefault="00E77E9A" w:rsidP="00B12A9B">
            <w:pPr>
              <w:jc w:val="center"/>
              <w:rPr>
                <w:b/>
                <w:i w:val="0"/>
                <w:sz w:val="20"/>
              </w:rPr>
            </w:pPr>
            <w:r w:rsidRPr="0079325B">
              <w:rPr>
                <w:b/>
                <w:i w:val="0"/>
                <w:sz w:val="20"/>
              </w:rPr>
              <w:t>Ime in priimek</w:t>
            </w:r>
          </w:p>
        </w:tc>
        <w:tc>
          <w:tcPr>
            <w:tcW w:w="1842" w:type="dxa"/>
            <w:shd w:val="clear" w:color="auto" w:fill="D9D9D9" w:themeFill="background1" w:themeFillShade="D9"/>
            <w:vAlign w:val="center"/>
          </w:tcPr>
          <w:p w14:paraId="3DEC7133" w14:textId="1165D299" w:rsidR="00E77E9A" w:rsidRPr="0079325B" w:rsidRDefault="00B4313B" w:rsidP="00ED3AF6">
            <w:pPr>
              <w:jc w:val="center"/>
              <w:rPr>
                <w:b/>
                <w:i w:val="0"/>
                <w:sz w:val="20"/>
              </w:rPr>
            </w:pPr>
            <w:r w:rsidRPr="00580D18">
              <w:rPr>
                <w:b/>
                <w:i w:val="0"/>
                <w:sz w:val="16"/>
                <w:szCs w:val="16"/>
              </w:rPr>
              <w:t xml:space="preserve">Zaposlitev </w:t>
            </w:r>
            <w:r w:rsidR="00ED3AF6">
              <w:rPr>
                <w:b/>
                <w:i w:val="0"/>
                <w:sz w:val="16"/>
                <w:szCs w:val="16"/>
              </w:rPr>
              <w:t xml:space="preserve">vodje nadzora </w:t>
            </w:r>
            <w:r w:rsidRPr="00580D18">
              <w:rPr>
                <w:b/>
                <w:i w:val="0"/>
                <w:sz w:val="16"/>
                <w:szCs w:val="16"/>
              </w:rPr>
              <w:t>(navede se delodajalc</w:t>
            </w:r>
            <w:r w:rsidRPr="007516DD">
              <w:rPr>
                <w:b/>
                <w:i w:val="0"/>
                <w:sz w:val="16"/>
                <w:szCs w:val="16"/>
              </w:rPr>
              <w:t>a</w:t>
            </w:r>
            <w:r w:rsidR="00ED3AF6">
              <w:rPr>
                <w:b/>
                <w:i w:val="0"/>
                <w:sz w:val="16"/>
                <w:szCs w:val="16"/>
              </w:rPr>
              <w:t xml:space="preserve"> vodje nadzora</w:t>
            </w:r>
            <w:r>
              <w:rPr>
                <w:b/>
                <w:i w:val="0"/>
                <w:sz w:val="16"/>
                <w:szCs w:val="16"/>
              </w:rPr>
              <w:t>)</w:t>
            </w:r>
          </w:p>
        </w:tc>
        <w:tc>
          <w:tcPr>
            <w:tcW w:w="1701" w:type="dxa"/>
            <w:shd w:val="clear" w:color="auto" w:fill="D9D9D9" w:themeFill="background1" w:themeFillShade="D9"/>
            <w:vAlign w:val="center"/>
          </w:tcPr>
          <w:p w14:paraId="32BF8F6A" w14:textId="77777777" w:rsidR="00E77E9A" w:rsidRPr="0079325B" w:rsidRDefault="00E77E9A" w:rsidP="00B12A9B">
            <w:pPr>
              <w:jc w:val="center"/>
              <w:rPr>
                <w:b/>
                <w:i w:val="0"/>
                <w:sz w:val="20"/>
              </w:rPr>
            </w:pPr>
            <w:r w:rsidRPr="00371A1E">
              <w:rPr>
                <w:b/>
                <w:i w:val="0"/>
                <w:sz w:val="16"/>
                <w:szCs w:val="16"/>
              </w:rPr>
              <w:t>Identifikacijska številka vpisa v imenik IZS</w:t>
            </w:r>
            <w:r w:rsidR="00023E8B">
              <w:rPr>
                <w:b/>
                <w:i w:val="0"/>
                <w:sz w:val="16"/>
                <w:szCs w:val="16"/>
              </w:rPr>
              <w:t xml:space="preserve"> ali drug imenik</w:t>
            </w:r>
          </w:p>
        </w:tc>
      </w:tr>
      <w:tr w:rsidR="00E77E9A" w:rsidRPr="00502857" w14:paraId="3DEF1258" w14:textId="77777777" w:rsidTr="005A4E41">
        <w:tc>
          <w:tcPr>
            <w:tcW w:w="621" w:type="dxa"/>
            <w:shd w:val="clear" w:color="auto" w:fill="D9D9D9" w:themeFill="background1" w:themeFillShade="D9"/>
            <w:vAlign w:val="center"/>
          </w:tcPr>
          <w:p w14:paraId="2C19B5C7" w14:textId="77777777" w:rsidR="00E77E9A" w:rsidRPr="00502857" w:rsidRDefault="00E77E9A" w:rsidP="00B12A9B">
            <w:pPr>
              <w:pStyle w:val="Glava"/>
              <w:tabs>
                <w:tab w:val="clear" w:pos="4536"/>
                <w:tab w:val="clear" w:pos="9072"/>
              </w:tabs>
              <w:jc w:val="center"/>
              <w:rPr>
                <w:i w:val="0"/>
                <w:sz w:val="22"/>
                <w:szCs w:val="22"/>
              </w:rPr>
            </w:pPr>
            <w:r w:rsidRPr="00502857">
              <w:rPr>
                <w:i w:val="0"/>
                <w:sz w:val="22"/>
                <w:szCs w:val="22"/>
              </w:rPr>
              <w:t>1</w:t>
            </w:r>
          </w:p>
        </w:tc>
        <w:tc>
          <w:tcPr>
            <w:tcW w:w="1872" w:type="dxa"/>
            <w:shd w:val="clear" w:color="auto" w:fill="D9D9D9" w:themeFill="background1" w:themeFillShade="D9"/>
            <w:vAlign w:val="center"/>
          </w:tcPr>
          <w:p w14:paraId="715F4F75" w14:textId="77777777" w:rsidR="00E77E9A" w:rsidRPr="00502857" w:rsidRDefault="009B457C" w:rsidP="00B12A9B">
            <w:pPr>
              <w:pStyle w:val="Glava"/>
              <w:tabs>
                <w:tab w:val="clear" w:pos="4536"/>
                <w:tab w:val="clear" w:pos="9072"/>
              </w:tabs>
              <w:jc w:val="center"/>
              <w:rPr>
                <w:b/>
                <w:i w:val="0"/>
                <w:sz w:val="22"/>
                <w:szCs w:val="22"/>
              </w:rPr>
            </w:pPr>
            <w:r>
              <w:rPr>
                <w:b/>
                <w:i w:val="0"/>
                <w:sz w:val="22"/>
                <w:szCs w:val="22"/>
              </w:rPr>
              <w:t>VODJA NADZORA</w:t>
            </w:r>
          </w:p>
        </w:tc>
        <w:tc>
          <w:tcPr>
            <w:tcW w:w="3090" w:type="dxa"/>
          </w:tcPr>
          <w:p w14:paraId="7078363C" w14:textId="77777777" w:rsidR="00E77E9A" w:rsidRPr="00502857" w:rsidRDefault="00E77E9A" w:rsidP="00B12A9B">
            <w:pPr>
              <w:pStyle w:val="Glava"/>
              <w:tabs>
                <w:tab w:val="clear" w:pos="4536"/>
                <w:tab w:val="clear" w:pos="9072"/>
              </w:tabs>
              <w:jc w:val="both"/>
              <w:rPr>
                <w:i w:val="0"/>
                <w:sz w:val="22"/>
                <w:szCs w:val="22"/>
              </w:rPr>
            </w:pPr>
          </w:p>
        </w:tc>
        <w:tc>
          <w:tcPr>
            <w:tcW w:w="1842" w:type="dxa"/>
          </w:tcPr>
          <w:p w14:paraId="4EC58A04" w14:textId="77777777" w:rsidR="00E77E9A" w:rsidRPr="00502857" w:rsidRDefault="00E77E9A" w:rsidP="00B12A9B">
            <w:pPr>
              <w:pStyle w:val="Glava"/>
              <w:tabs>
                <w:tab w:val="clear" w:pos="4536"/>
                <w:tab w:val="clear" w:pos="9072"/>
              </w:tabs>
              <w:jc w:val="both"/>
              <w:rPr>
                <w:i w:val="0"/>
                <w:sz w:val="22"/>
                <w:szCs w:val="22"/>
              </w:rPr>
            </w:pPr>
          </w:p>
        </w:tc>
        <w:tc>
          <w:tcPr>
            <w:tcW w:w="1701" w:type="dxa"/>
          </w:tcPr>
          <w:p w14:paraId="0B4C9CCA" w14:textId="77777777" w:rsidR="00E77E9A" w:rsidRPr="00502857" w:rsidRDefault="00E77E9A" w:rsidP="00B12A9B">
            <w:pPr>
              <w:pStyle w:val="Glava"/>
              <w:tabs>
                <w:tab w:val="clear" w:pos="4536"/>
                <w:tab w:val="clear" w:pos="9072"/>
              </w:tabs>
              <w:jc w:val="both"/>
              <w:rPr>
                <w:i w:val="0"/>
                <w:sz w:val="28"/>
                <w:szCs w:val="28"/>
              </w:rPr>
            </w:pPr>
          </w:p>
          <w:p w14:paraId="1527A2FD" w14:textId="77777777" w:rsidR="00E77E9A" w:rsidRPr="00502857" w:rsidRDefault="00E77E9A" w:rsidP="00B12A9B">
            <w:pPr>
              <w:pStyle w:val="Glava"/>
              <w:tabs>
                <w:tab w:val="clear" w:pos="4536"/>
                <w:tab w:val="clear" w:pos="9072"/>
              </w:tabs>
              <w:jc w:val="both"/>
              <w:rPr>
                <w:i w:val="0"/>
                <w:sz w:val="28"/>
                <w:szCs w:val="28"/>
              </w:rPr>
            </w:pPr>
          </w:p>
          <w:p w14:paraId="2CA480D4" w14:textId="77777777" w:rsidR="00E77E9A" w:rsidRPr="00502857" w:rsidRDefault="00E77E9A" w:rsidP="00B12A9B">
            <w:pPr>
              <w:pStyle w:val="Glava"/>
              <w:tabs>
                <w:tab w:val="clear" w:pos="4536"/>
                <w:tab w:val="clear" w:pos="9072"/>
              </w:tabs>
              <w:jc w:val="both"/>
              <w:rPr>
                <w:i w:val="0"/>
                <w:sz w:val="28"/>
                <w:szCs w:val="28"/>
              </w:rPr>
            </w:pPr>
          </w:p>
        </w:tc>
      </w:tr>
      <w:tr w:rsidR="00496763" w:rsidRPr="00502857" w14:paraId="427CA1D7" w14:textId="77777777" w:rsidTr="005A4E41">
        <w:tc>
          <w:tcPr>
            <w:tcW w:w="621" w:type="dxa"/>
            <w:shd w:val="clear" w:color="auto" w:fill="D9D9D9" w:themeFill="background1" w:themeFillShade="D9"/>
            <w:vAlign w:val="center"/>
          </w:tcPr>
          <w:p w14:paraId="179F7ED5" w14:textId="77777777" w:rsidR="00496763" w:rsidRPr="00502857" w:rsidRDefault="00496763" w:rsidP="00B12A9B">
            <w:pPr>
              <w:pStyle w:val="Glava"/>
              <w:tabs>
                <w:tab w:val="clear" w:pos="4536"/>
                <w:tab w:val="clear" w:pos="9072"/>
              </w:tabs>
              <w:jc w:val="center"/>
              <w:rPr>
                <w:i w:val="0"/>
                <w:sz w:val="22"/>
                <w:szCs w:val="22"/>
              </w:rPr>
            </w:pPr>
            <w:r w:rsidRPr="00502857">
              <w:rPr>
                <w:i w:val="0"/>
                <w:sz w:val="22"/>
                <w:szCs w:val="22"/>
              </w:rPr>
              <w:t>2</w:t>
            </w:r>
          </w:p>
        </w:tc>
        <w:tc>
          <w:tcPr>
            <w:tcW w:w="1872" w:type="dxa"/>
            <w:shd w:val="clear" w:color="auto" w:fill="D9D9D9" w:themeFill="background1" w:themeFillShade="D9"/>
            <w:vAlign w:val="center"/>
          </w:tcPr>
          <w:p w14:paraId="5CD16215" w14:textId="0422437C" w:rsidR="00496763" w:rsidRPr="007160A0" w:rsidRDefault="007160A0" w:rsidP="007160A0">
            <w:pPr>
              <w:pStyle w:val="Glava"/>
              <w:tabs>
                <w:tab w:val="clear" w:pos="4536"/>
                <w:tab w:val="clear" w:pos="9072"/>
              </w:tabs>
              <w:jc w:val="center"/>
              <w:rPr>
                <w:b/>
                <w:i w:val="0"/>
                <w:sz w:val="18"/>
                <w:szCs w:val="18"/>
              </w:rPr>
            </w:pPr>
            <w:r w:rsidRPr="007160A0">
              <w:rPr>
                <w:b/>
                <w:i w:val="0"/>
                <w:color w:val="000000" w:themeColor="text1"/>
                <w:sz w:val="18"/>
                <w:szCs w:val="18"/>
              </w:rPr>
              <w:t>POOBLAŠČENI INŽENIR ZA PODROČJE GRADBENIŠTVA</w:t>
            </w:r>
          </w:p>
        </w:tc>
        <w:tc>
          <w:tcPr>
            <w:tcW w:w="3090" w:type="dxa"/>
          </w:tcPr>
          <w:p w14:paraId="67AC9C03" w14:textId="77777777" w:rsidR="00496763" w:rsidRPr="00502857" w:rsidRDefault="00496763" w:rsidP="00B12A9B">
            <w:pPr>
              <w:pStyle w:val="Glava"/>
              <w:tabs>
                <w:tab w:val="clear" w:pos="4536"/>
                <w:tab w:val="clear" w:pos="9072"/>
              </w:tabs>
              <w:jc w:val="both"/>
              <w:rPr>
                <w:i w:val="0"/>
                <w:sz w:val="22"/>
                <w:szCs w:val="22"/>
              </w:rPr>
            </w:pPr>
          </w:p>
        </w:tc>
        <w:tc>
          <w:tcPr>
            <w:tcW w:w="1842" w:type="dxa"/>
            <w:shd w:val="clear" w:color="auto" w:fill="D9D9D9" w:themeFill="background1" w:themeFillShade="D9"/>
          </w:tcPr>
          <w:p w14:paraId="63EA1DDE" w14:textId="77777777" w:rsidR="00496763" w:rsidRPr="00502857" w:rsidRDefault="00496763" w:rsidP="00B12A9B">
            <w:pPr>
              <w:pStyle w:val="Glava"/>
              <w:tabs>
                <w:tab w:val="clear" w:pos="4536"/>
                <w:tab w:val="clear" w:pos="9072"/>
              </w:tabs>
              <w:jc w:val="both"/>
              <w:rPr>
                <w:i w:val="0"/>
                <w:sz w:val="22"/>
                <w:szCs w:val="22"/>
              </w:rPr>
            </w:pPr>
          </w:p>
        </w:tc>
        <w:tc>
          <w:tcPr>
            <w:tcW w:w="1701" w:type="dxa"/>
          </w:tcPr>
          <w:p w14:paraId="2788B460" w14:textId="77777777" w:rsidR="00496763" w:rsidRPr="00502857" w:rsidRDefault="00496763" w:rsidP="00B12A9B">
            <w:pPr>
              <w:pStyle w:val="Glava"/>
              <w:tabs>
                <w:tab w:val="clear" w:pos="4536"/>
                <w:tab w:val="clear" w:pos="9072"/>
              </w:tabs>
              <w:jc w:val="both"/>
              <w:rPr>
                <w:i w:val="0"/>
                <w:sz w:val="28"/>
                <w:szCs w:val="28"/>
              </w:rPr>
            </w:pPr>
          </w:p>
        </w:tc>
      </w:tr>
    </w:tbl>
    <w:p w14:paraId="42597C36" w14:textId="57A89BAA" w:rsidR="00BE161E" w:rsidRDefault="00BE161E" w:rsidP="00BE161E">
      <w:pPr>
        <w:pStyle w:val="Glava"/>
        <w:tabs>
          <w:tab w:val="clear" w:pos="4536"/>
          <w:tab w:val="clear" w:pos="9072"/>
        </w:tabs>
        <w:ind w:left="1080"/>
        <w:jc w:val="both"/>
        <w:rPr>
          <w:i w:val="0"/>
          <w:sz w:val="22"/>
          <w:szCs w:val="22"/>
        </w:rPr>
      </w:pPr>
    </w:p>
    <w:p w14:paraId="6225EDE3" w14:textId="2DA79865" w:rsidR="003E7B93" w:rsidRPr="00D16083" w:rsidRDefault="003E7B93" w:rsidP="003E7B93">
      <w:pPr>
        <w:shd w:val="clear" w:color="auto" w:fill="FFFFFF" w:themeFill="background1"/>
        <w:ind w:left="1080"/>
        <w:jc w:val="both"/>
        <w:rPr>
          <w:i w:val="0"/>
          <w:sz w:val="22"/>
          <w:szCs w:val="22"/>
        </w:rPr>
      </w:pPr>
      <w:r w:rsidRPr="00D16083">
        <w:rPr>
          <w:b/>
          <w:i w:val="0"/>
          <w:sz w:val="22"/>
          <w:szCs w:val="22"/>
        </w:rPr>
        <w:t xml:space="preserve">PREGLEDNICA OBVEZNIH REFERENC </w:t>
      </w:r>
      <w:r w:rsidR="00F87FC5">
        <w:rPr>
          <w:b/>
          <w:i w:val="0"/>
          <w:sz w:val="22"/>
          <w:szCs w:val="22"/>
        </w:rPr>
        <w:t>(pod zap št. 1 in 2) IN DODATNIH REFERENC (pod zap št. 3 in 4)</w:t>
      </w:r>
    </w:p>
    <w:p w14:paraId="6AC3B319" w14:textId="3F618A75" w:rsidR="007160A0" w:rsidRDefault="003E7B93" w:rsidP="00BE161E">
      <w:pPr>
        <w:pStyle w:val="Glava"/>
        <w:tabs>
          <w:tab w:val="clear" w:pos="4536"/>
          <w:tab w:val="clear" w:pos="9072"/>
        </w:tabs>
        <w:ind w:left="1080"/>
        <w:jc w:val="both"/>
        <w:rPr>
          <w:i w:val="0"/>
          <w:sz w:val="22"/>
          <w:szCs w:val="22"/>
        </w:rPr>
      </w:pPr>
      <w:r>
        <w:rPr>
          <w:i w:val="0"/>
          <w:sz w:val="16"/>
          <w:szCs w:val="16"/>
        </w:rPr>
        <w:t xml:space="preserve">                                                </w:t>
      </w:r>
      <w:r>
        <w:rPr>
          <w:i w:val="0"/>
          <w:sz w:val="16"/>
          <w:szCs w:val="16"/>
        </w:rPr>
        <w:tab/>
      </w:r>
      <w:r>
        <w:rPr>
          <w:i w:val="0"/>
          <w:sz w:val="16"/>
          <w:szCs w:val="16"/>
        </w:rPr>
        <w:tab/>
      </w:r>
      <w:r>
        <w:rPr>
          <w:i w:val="0"/>
          <w:sz w:val="16"/>
          <w:szCs w:val="16"/>
        </w:rPr>
        <w:tab/>
      </w:r>
      <w:r>
        <w:rPr>
          <w:i w:val="0"/>
          <w:sz w:val="16"/>
          <w:szCs w:val="16"/>
        </w:rPr>
        <w:tab/>
      </w:r>
      <w:r>
        <w:rPr>
          <w:i w:val="0"/>
          <w:sz w:val="16"/>
          <w:szCs w:val="16"/>
        </w:rPr>
        <w:tab/>
      </w:r>
      <w:r>
        <w:rPr>
          <w:i w:val="0"/>
          <w:sz w:val="16"/>
          <w:szCs w:val="16"/>
        </w:rPr>
        <w:tab/>
      </w:r>
    </w:p>
    <w:p w14:paraId="7FD0A67F" w14:textId="77777777" w:rsidR="003E7B93" w:rsidRPr="00544133" w:rsidRDefault="003E7B93" w:rsidP="007403BE">
      <w:pPr>
        <w:pStyle w:val="Glava"/>
        <w:tabs>
          <w:tab w:val="clear" w:pos="4536"/>
          <w:tab w:val="clear" w:pos="9072"/>
        </w:tabs>
        <w:ind w:left="1134"/>
        <w:jc w:val="both"/>
        <w:rPr>
          <w:b/>
          <w:i w:val="0"/>
          <w:sz w:val="22"/>
          <w:szCs w:val="22"/>
          <w:u w:val="single"/>
        </w:rPr>
      </w:pPr>
      <w:r w:rsidRPr="00544133">
        <w:rPr>
          <w:b/>
          <w:i w:val="0"/>
          <w:sz w:val="22"/>
          <w:szCs w:val="22"/>
          <w:u w:val="single"/>
        </w:rPr>
        <w:t xml:space="preserve">1. VODJA </w:t>
      </w:r>
      <w:r>
        <w:rPr>
          <w:b/>
          <w:i w:val="0"/>
          <w:sz w:val="22"/>
          <w:szCs w:val="22"/>
          <w:u w:val="single"/>
        </w:rPr>
        <w:t>NADZORA</w:t>
      </w:r>
      <w:r w:rsidRPr="00544133">
        <w:rPr>
          <w:b/>
          <w:i w:val="0"/>
          <w:sz w:val="22"/>
          <w:szCs w:val="22"/>
          <w:u w:val="single"/>
        </w:rPr>
        <w:t xml:space="preserve"> - referenčni posli</w:t>
      </w:r>
    </w:p>
    <w:p w14:paraId="6B55184F" w14:textId="77777777" w:rsidR="005A4E41" w:rsidRDefault="005A4E41" w:rsidP="007403BE">
      <w:pPr>
        <w:ind w:left="1134"/>
        <w:rPr>
          <w:i w:val="0"/>
          <w:sz w:val="22"/>
          <w:szCs w:val="22"/>
        </w:rPr>
      </w:pPr>
    </w:p>
    <w:p w14:paraId="46BCC868" w14:textId="7B8672A0" w:rsidR="007403BE" w:rsidRPr="007403BE" w:rsidRDefault="007403BE" w:rsidP="007403BE">
      <w:pPr>
        <w:ind w:left="1134"/>
        <w:rPr>
          <w:i w:val="0"/>
          <w:sz w:val="22"/>
          <w:szCs w:val="22"/>
        </w:rPr>
      </w:pPr>
      <w:r w:rsidRPr="007403BE">
        <w:rPr>
          <w:i w:val="0"/>
          <w:sz w:val="22"/>
          <w:szCs w:val="22"/>
        </w:rPr>
        <w:t>Gospodarski subjekt mora v prijavi izkazati, da oseba, ki  bo navedena kot vodja nadzora izpolnjuje pogoje v skladu z Gradbenim zakonom in Zakonom o arhitekturni in inženir</w:t>
      </w:r>
      <w:r w:rsidR="00063772">
        <w:rPr>
          <w:i w:val="0"/>
          <w:sz w:val="22"/>
          <w:szCs w:val="22"/>
        </w:rPr>
        <w:t>ski dejavnosti (U. l., št. 199/21</w:t>
      </w:r>
      <w:r w:rsidRPr="007403BE">
        <w:rPr>
          <w:i w:val="0"/>
          <w:sz w:val="22"/>
          <w:szCs w:val="22"/>
        </w:rPr>
        <w:t>, v nadaljevanju GZ</w:t>
      </w:r>
      <w:r w:rsidR="00063772">
        <w:rPr>
          <w:i w:val="0"/>
          <w:sz w:val="22"/>
          <w:szCs w:val="22"/>
        </w:rPr>
        <w:t>-1</w:t>
      </w:r>
      <w:r w:rsidRPr="007403BE">
        <w:rPr>
          <w:i w:val="0"/>
          <w:sz w:val="22"/>
          <w:szCs w:val="22"/>
        </w:rPr>
        <w:t xml:space="preserve"> in ZAID) in se izkaže, da je v obdobju od 1.1.2011 do oddaje ponudbe kvalitetno, strokovno in v skladu s pogodbenimi določili opravljal funkcijo vodje nadzora pri nadzoru nad gradnjo vsaj:</w:t>
      </w:r>
    </w:p>
    <w:p w14:paraId="4D4D1205" w14:textId="3ADBA0FF" w:rsidR="007403BE" w:rsidRPr="005A4E41" w:rsidRDefault="005A4E41" w:rsidP="00E71C18">
      <w:pPr>
        <w:pStyle w:val="Odstavekseznama"/>
        <w:numPr>
          <w:ilvl w:val="0"/>
          <w:numId w:val="24"/>
        </w:numPr>
        <w:rPr>
          <w:i w:val="0"/>
          <w:sz w:val="22"/>
          <w:szCs w:val="22"/>
        </w:rPr>
      </w:pPr>
      <w:r w:rsidRPr="005A4E41">
        <w:rPr>
          <w:i w:val="0"/>
          <w:sz w:val="22"/>
          <w:szCs w:val="22"/>
        </w:rPr>
        <w:t>dveh (2) objektov visokih gradenj katerega vrednosti GOI del je bila  najmanj  2 mio EUR brez  DDV in je bilo zanj  pridobljeno uporabno dovoljenje.</w:t>
      </w:r>
    </w:p>
    <w:p w14:paraId="28388B3B" w14:textId="77777777" w:rsidR="003E7B93" w:rsidRDefault="003E7B93" w:rsidP="003E7B93">
      <w:pPr>
        <w:pStyle w:val="Glava"/>
        <w:tabs>
          <w:tab w:val="clear" w:pos="4536"/>
          <w:tab w:val="clear" w:pos="9072"/>
        </w:tabs>
        <w:ind w:left="1080"/>
        <w:jc w:val="both"/>
        <w:rPr>
          <w:i w:val="0"/>
          <w:sz w:val="22"/>
          <w:szCs w:val="22"/>
        </w:rPr>
      </w:pPr>
    </w:p>
    <w:tbl>
      <w:tblPr>
        <w:tblW w:w="8588"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3"/>
        <w:gridCol w:w="1843"/>
        <w:gridCol w:w="2297"/>
        <w:gridCol w:w="1701"/>
        <w:gridCol w:w="1984"/>
      </w:tblGrid>
      <w:tr w:rsidR="00160E5D" w14:paraId="5FA74803" w14:textId="77777777" w:rsidTr="00E27073">
        <w:tc>
          <w:tcPr>
            <w:tcW w:w="763" w:type="dxa"/>
            <w:shd w:val="clear" w:color="auto" w:fill="D9D9D9"/>
            <w:vAlign w:val="center"/>
          </w:tcPr>
          <w:p w14:paraId="1C4231C6" w14:textId="77777777" w:rsidR="00160E5D" w:rsidRDefault="00160E5D" w:rsidP="00D5206B">
            <w:pPr>
              <w:jc w:val="center"/>
              <w:rPr>
                <w:b/>
                <w:i w:val="0"/>
                <w:sz w:val="16"/>
                <w:szCs w:val="16"/>
              </w:rPr>
            </w:pPr>
            <w:r>
              <w:rPr>
                <w:b/>
                <w:i w:val="0"/>
                <w:sz w:val="16"/>
                <w:szCs w:val="16"/>
              </w:rPr>
              <w:t>Zap. številka</w:t>
            </w:r>
          </w:p>
        </w:tc>
        <w:tc>
          <w:tcPr>
            <w:tcW w:w="1843" w:type="dxa"/>
            <w:shd w:val="clear" w:color="auto" w:fill="D9D9D9"/>
            <w:vAlign w:val="center"/>
          </w:tcPr>
          <w:p w14:paraId="327C3C84" w14:textId="77777777" w:rsidR="00160E5D" w:rsidRDefault="00160E5D" w:rsidP="00D5206B">
            <w:pPr>
              <w:jc w:val="center"/>
              <w:rPr>
                <w:b/>
                <w:i w:val="0"/>
                <w:sz w:val="16"/>
                <w:szCs w:val="16"/>
              </w:rPr>
            </w:pPr>
            <w:r>
              <w:rPr>
                <w:b/>
                <w:i w:val="0"/>
                <w:sz w:val="16"/>
                <w:szCs w:val="16"/>
              </w:rPr>
              <w:t>Naziv investitorja oz. naročnika referenčnega posla ter kontaktna oseba naročnika (ime in priimek, e-pošta in telefonska številka)</w:t>
            </w:r>
          </w:p>
        </w:tc>
        <w:tc>
          <w:tcPr>
            <w:tcW w:w="2297" w:type="dxa"/>
            <w:shd w:val="clear" w:color="auto" w:fill="D9D9D9"/>
            <w:vAlign w:val="center"/>
          </w:tcPr>
          <w:p w14:paraId="42C193A7" w14:textId="77777777" w:rsidR="00160E5D" w:rsidRDefault="00160E5D" w:rsidP="00D5206B">
            <w:pPr>
              <w:jc w:val="center"/>
              <w:rPr>
                <w:b/>
                <w:i w:val="0"/>
                <w:color w:val="000000" w:themeColor="text1"/>
                <w:sz w:val="16"/>
                <w:szCs w:val="16"/>
              </w:rPr>
            </w:pPr>
            <w:r w:rsidRPr="00424655">
              <w:rPr>
                <w:b/>
                <w:i w:val="0"/>
                <w:color w:val="000000" w:themeColor="text1"/>
                <w:sz w:val="16"/>
                <w:szCs w:val="16"/>
              </w:rPr>
              <w:t>Predmet referenčnega posla</w:t>
            </w:r>
          </w:p>
          <w:p w14:paraId="632A67A5" w14:textId="174A3DC5" w:rsidR="00160E5D" w:rsidRDefault="00160E5D" w:rsidP="00D5206B">
            <w:pPr>
              <w:jc w:val="center"/>
              <w:rPr>
                <w:b/>
                <w:i w:val="0"/>
                <w:sz w:val="16"/>
                <w:szCs w:val="16"/>
              </w:rPr>
            </w:pPr>
            <w:r w:rsidRPr="00424655">
              <w:rPr>
                <w:b/>
                <w:i w:val="0"/>
                <w:color w:val="000000" w:themeColor="text1"/>
                <w:sz w:val="16"/>
                <w:szCs w:val="16"/>
              </w:rPr>
              <w:t>in kratek opis del</w:t>
            </w:r>
          </w:p>
        </w:tc>
        <w:tc>
          <w:tcPr>
            <w:tcW w:w="1701" w:type="dxa"/>
            <w:shd w:val="clear" w:color="auto" w:fill="D9D9D9"/>
            <w:vAlign w:val="center"/>
          </w:tcPr>
          <w:p w14:paraId="1A863076" w14:textId="163068B7" w:rsidR="00160E5D" w:rsidRPr="00144770" w:rsidRDefault="00160E5D" w:rsidP="00D5206B">
            <w:pPr>
              <w:jc w:val="center"/>
              <w:rPr>
                <w:b/>
                <w:i w:val="0"/>
                <w:sz w:val="16"/>
                <w:szCs w:val="16"/>
                <w:highlight w:val="yellow"/>
              </w:rPr>
            </w:pPr>
            <w:r w:rsidRPr="00424655">
              <w:rPr>
                <w:b/>
                <w:i w:val="0"/>
                <w:color w:val="000000" w:themeColor="text1"/>
                <w:sz w:val="16"/>
                <w:szCs w:val="16"/>
              </w:rPr>
              <w:t>Datum pridobitve uporabnega dovoljenja</w:t>
            </w:r>
          </w:p>
        </w:tc>
        <w:tc>
          <w:tcPr>
            <w:tcW w:w="1984" w:type="dxa"/>
            <w:shd w:val="clear" w:color="auto" w:fill="D9D9D9"/>
            <w:vAlign w:val="center"/>
          </w:tcPr>
          <w:p w14:paraId="2DE376C8" w14:textId="77777777" w:rsidR="00160E5D" w:rsidRPr="00424655" w:rsidRDefault="00160E5D" w:rsidP="00D5206B">
            <w:pPr>
              <w:jc w:val="center"/>
              <w:rPr>
                <w:b/>
                <w:i w:val="0"/>
                <w:color w:val="000000" w:themeColor="text1"/>
                <w:sz w:val="16"/>
                <w:szCs w:val="16"/>
              </w:rPr>
            </w:pPr>
            <w:r w:rsidRPr="00424655">
              <w:rPr>
                <w:b/>
                <w:i w:val="0"/>
                <w:color w:val="000000" w:themeColor="text1"/>
                <w:sz w:val="16"/>
                <w:szCs w:val="16"/>
              </w:rPr>
              <w:t>Vrednost GOI del objekta visokih gradenj</w:t>
            </w:r>
          </w:p>
          <w:p w14:paraId="141AB53B" w14:textId="0A509FDD" w:rsidR="00160E5D" w:rsidRPr="00144770" w:rsidRDefault="00160E5D" w:rsidP="00D5206B">
            <w:pPr>
              <w:jc w:val="center"/>
              <w:rPr>
                <w:b/>
                <w:i w:val="0"/>
                <w:sz w:val="20"/>
                <w:highlight w:val="yellow"/>
              </w:rPr>
            </w:pPr>
            <w:r w:rsidRPr="00424655">
              <w:rPr>
                <w:b/>
                <w:i w:val="0"/>
                <w:color w:val="000000" w:themeColor="text1"/>
                <w:sz w:val="16"/>
                <w:szCs w:val="16"/>
              </w:rPr>
              <w:t>v EUR brez DDV</w:t>
            </w:r>
          </w:p>
        </w:tc>
      </w:tr>
      <w:tr w:rsidR="00F87FC5" w14:paraId="691B603B" w14:textId="77777777" w:rsidTr="00F87FC5">
        <w:trPr>
          <w:trHeight w:val="362"/>
        </w:trPr>
        <w:tc>
          <w:tcPr>
            <w:tcW w:w="8588" w:type="dxa"/>
            <w:gridSpan w:val="5"/>
            <w:shd w:val="clear" w:color="auto" w:fill="auto"/>
            <w:vAlign w:val="center"/>
          </w:tcPr>
          <w:p w14:paraId="56CF4874" w14:textId="68158A14" w:rsidR="00F87FC5" w:rsidRPr="00424655" w:rsidRDefault="00F87FC5" w:rsidP="00F87FC5">
            <w:pPr>
              <w:jc w:val="center"/>
              <w:rPr>
                <w:b/>
                <w:i w:val="0"/>
                <w:color w:val="000000" w:themeColor="text1"/>
                <w:sz w:val="16"/>
                <w:szCs w:val="16"/>
              </w:rPr>
            </w:pPr>
            <w:r>
              <w:rPr>
                <w:i w:val="0"/>
                <w:sz w:val="18"/>
                <w:szCs w:val="18"/>
              </w:rPr>
              <w:t>OBVEZNE</w:t>
            </w:r>
            <w:r w:rsidRPr="00F87FC5">
              <w:rPr>
                <w:i w:val="0"/>
                <w:sz w:val="18"/>
                <w:szCs w:val="18"/>
              </w:rPr>
              <w:t xml:space="preserve"> </w:t>
            </w:r>
            <w:r>
              <w:rPr>
                <w:i w:val="0"/>
                <w:sz w:val="18"/>
                <w:szCs w:val="18"/>
              </w:rPr>
              <w:t>REFERENCE</w:t>
            </w:r>
          </w:p>
        </w:tc>
      </w:tr>
      <w:tr w:rsidR="00160E5D" w14:paraId="1A598858" w14:textId="77777777" w:rsidTr="00E27073">
        <w:tc>
          <w:tcPr>
            <w:tcW w:w="763" w:type="dxa"/>
            <w:vAlign w:val="center"/>
          </w:tcPr>
          <w:p w14:paraId="2F82820B" w14:textId="77777777" w:rsidR="00160E5D" w:rsidRPr="00F87FC5" w:rsidRDefault="00160E5D" w:rsidP="00D5206B">
            <w:pPr>
              <w:pStyle w:val="Glava"/>
              <w:tabs>
                <w:tab w:val="clear" w:pos="4536"/>
                <w:tab w:val="clear" w:pos="9072"/>
              </w:tabs>
              <w:jc w:val="center"/>
              <w:rPr>
                <w:b/>
                <w:i w:val="0"/>
                <w:sz w:val="22"/>
                <w:szCs w:val="22"/>
              </w:rPr>
            </w:pPr>
            <w:r w:rsidRPr="00F87FC5">
              <w:rPr>
                <w:b/>
                <w:i w:val="0"/>
                <w:sz w:val="22"/>
                <w:szCs w:val="22"/>
              </w:rPr>
              <w:t>1</w:t>
            </w:r>
          </w:p>
        </w:tc>
        <w:tc>
          <w:tcPr>
            <w:tcW w:w="1843" w:type="dxa"/>
          </w:tcPr>
          <w:p w14:paraId="3CC3A980" w14:textId="77777777" w:rsidR="00160E5D" w:rsidRDefault="00160E5D" w:rsidP="00D5206B">
            <w:pPr>
              <w:pStyle w:val="Glava"/>
              <w:tabs>
                <w:tab w:val="clear" w:pos="4536"/>
                <w:tab w:val="clear" w:pos="9072"/>
              </w:tabs>
              <w:jc w:val="both"/>
              <w:rPr>
                <w:i w:val="0"/>
                <w:sz w:val="22"/>
                <w:szCs w:val="22"/>
              </w:rPr>
            </w:pPr>
          </w:p>
        </w:tc>
        <w:tc>
          <w:tcPr>
            <w:tcW w:w="2297" w:type="dxa"/>
          </w:tcPr>
          <w:p w14:paraId="394A749C" w14:textId="77777777" w:rsidR="00160E5D" w:rsidRDefault="00160E5D" w:rsidP="00D5206B">
            <w:pPr>
              <w:pStyle w:val="Glava"/>
              <w:tabs>
                <w:tab w:val="clear" w:pos="4536"/>
                <w:tab w:val="clear" w:pos="9072"/>
              </w:tabs>
              <w:jc w:val="both"/>
              <w:rPr>
                <w:i w:val="0"/>
                <w:sz w:val="22"/>
                <w:szCs w:val="22"/>
              </w:rPr>
            </w:pPr>
          </w:p>
        </w:tc>
        <w:tc>
          <w:tcPr>
            <w:tcW w:w="1701" w:type="dxa"/>
          </w:tcPr>
          <w:p w14:paraId="786847BB" w14:textId="77777777" w:rsidR="00160E5D" w:rsidRDefault="00160E5D" w:rsidP="00D5206B">
            <w:pPr>
              <w:pStyle w:val="Glava"/>
              <w:tabs>
                <w:tab w:val="clear" w:pos="4536"/>
                <w:tab w:val="clear" w:pos="9072"/>
              </w:tabs>
              <w:jc w:val="both"/>
              <w:rPr>
                <w:i w:val="0"/>
                <w:sz w:val="28"/>
                <w:szCs w:val="28"/>
              </w:rPr>
            </w:pPr>
          </w:p>
          <w:p w14:paraId="1656060B" w14:textId="77777777" w:rsidR="00160E5D" w:rsidRDefault="00160E5D" w:rsidP="00D5206B">
            <w:pPr>
              <w:pStyle w:val="Glava"/>
              <w:tabs>
                <w:tab w:val="clear" w:pos="4536"/>
                <w:tab w:val="clear" w:pos="9072"/>
              </w:tabs>
              <w:jc w:val="both"/>
              <w:rPr>
                <w:i w:val="0"/>
                <w:sz w:val="28"/>
                <w:szCs w:val="28"/>
              </w:rPr>
            </w:pPr>
          </w:p>
        </w:tc>
        <w:tc>
          <w:tcPr>
            <w:tcW w:w="1984" w:type="dxa"/>
          </w:tcPr>
          <w:p w14:paraId="596CEE42" w14:textId="77777777" w:rsidR="00160E5D" w:rsidRDefault="00160E5D" w:rsidP="00D5206B">
            <w:pPr>
              <w:pStyle w:val="Glava"/>
              <w:tabs>
                <w:tab w:val="clear" w:pos="4536"/>
                <w:tab w:val="clear" w:pos="9072"/>
              </w:tabs>
              <w:jc w:val="both"/>
              <w:rPr>
                <w:i w:val="0"/>
                <w:sz w:val="28"/>
                <w:szCs w:val="28"/>
              </w:rPr>
            </w:pPr>
          </w:p>
          <w:p w14:paraId="42FD4041" w14:textId="77777777" w:rsidR="00160E5D" w:rsidRDefault="00160E5D" w:rsidP="00D5206B">
            <w:pPr>
              <w:pStyle w:val="Glava"/>
              <w:tabs>
                <w:tab w:val="clear" w:pos="4536"/>
                <w:tab w:val="clear" w:pos="9072"/>
              </w:tabs>
              <w:jc w:val="both"/>
              <w:rPr>
                <w:i w:val="0"/>
                <w:sz w:val="28"/>
                <w:szCs w:val="28"/>
              </w:rPr>
            </w:pPr>
          </w:p>
          <w:p w14:paraId="0896D522" w14:textId="77777777" w:rsidR="00160E5D" w:rsidRDefault="00160E5D" w:rsidP="00D5206B">
            <w:pPr>
              <w:pStyle w:val="Glava"/>
              <w:tabs>
                <w:tab w:val="clear" w:pos="4536"/>
                <w:tab w:val="clear" w:pos="9072"/>
              </w:tabs>
              <w:jc w:val="both"/>
              <w:rPr>
                <w:i w:val="0"/>
                <w:sz w:val="28"/>
                <w:szCs w:val="28"/>
              </w:rPr>
            </w:pPr>
          </w:p>
          <w:p w14:paraId="1D7B32D3" w14:textId="77777777" w:rsidR="00160E5D" w:rsidRDefault="00160E5D" w:rsidP="00D5206B">
            <w:pPr>
              <w:pStyle w:val="Glava"/>
              <w:tabs>
                <w:tab w:val="clear" w:pos="4536"/>
                <w:tab w:val="clear" w:pos="9072"/>
              </w:tabs>
              <w:jc w:val="both"/>
              <w:rPr>
                <w:i w:val="0"/>
                <w:sz w:val="28"/>
                <w:szCs w:val="28"/>
              </w:rPr>
            </w:pPr>
          </w:p>
        </w:tc>
      </w:tr>
      <w:tr w:rsidR="00160E5D" w14:paraId="70E3ADD5" w14:textId="77777777" w:rsidTr="00E27073">
        <w:tc>
          <w:tcPr>
            <w:tcW w:w="763" w:type="dxa"/>
            <w:vAlign w:val="center"/>
          </w:tcPr>
          <w:p w14:paraId="77D05A94" w14:textId="77777777" w:rsidR="00160E5D" w:rsidRPr="00F87FC5" w:rsidRDefault="00160E5D" w:rsidP="00D5206B">
            <w:pPr>
              <w:pStyle w:val="Glava"/>
              <w:tabs>
                <w:tab w:val="clear" w:pos="4536"/>
                <w:tab w:val="clear" w:pos="9072"/>
              </w:tabs>
              <w:jc w:val="center"/>
              <w:rPr>
                <w:b/>
                <w:i w:val="0"/>
                <w:sz w:val="22"/>
                <w:szCs w:val="22"/>
              </w:rPr>
            </w:pPr>
            <w:r w:rsidRPr="00F87FC5">
              <w:rPr>
                <w:b/>
                <w:i w:val="0"/>
                <w:sz w:val="22"/>
                <w:szCs w:val="22"/>
              </w:rPr>
              <w:t>2</w:t>
            </w:r>
          </w:p>
        </w:tc>
        <w:tc>
          <w:tcPr>
            <w:tcW w:w="1843" w:type="dxa"/>
          </w:tcPr>
          <w:p w14:paraId="0F2FCBF7" w14:textId="77777777" w:rsidR="00160E5D" w:rsidRDefault="00160E5D" w:rsidP="00D5206B">
            <w:pPr>
              <w:pStyle w:val="Glava"/>
              <w:tabs>
                <w:tab w:val="clear" w:pos="4536"/>
                <w:tab w:val="clear" w:pos="9072"/>
              </w:tabs>
              <w:jc w:val="both"/>
              <w:rPr>
                <w:i w:val="0"/>
                <w:sz w:val="22"/>
                <w:szCs w:val="22"/>
              </w:rPr>
            </w:pPr>
          </w:p>
        </w:tc>
        <w:tc>
          <w:tcPr>
            <w:tcW w:w="2297" w:type="dxa"/>
          </w:tcPr>
          <w:p w14:paraId="37B0814C" w14:textId="77777777" w:rsidR="00160E5D" w:rsidRDefault="00160E5D" w:rsidP="00D5206B">
            <w:pPr>
              <w:pStyle w:val="Glava"/>
              <w:tabs>
                <w:tab w:val="clear" w:pos="4536"/>
                <w:tab w:val="clear" w:pos="9072"/>
              </w:tabs>
              <w:jc w:val="both"/>
              <w:rPr>
                <w:i w:val="0"/>
                <w:sz w:val="22"/>
                <w:szCs w:val="22"/>
              </w:rPr>
            </w:pPr>
          </w:p>
        </w:tc>
        <w:tc>
          <w:tcPr>
            <w:tcW w:w="1701" w:type="dxa"/>
          </w:tcPr>
          <w:p w14:paraId="095D0DCA" w14:textId="77777777" w:rsidR="00160E5D" w:rsidRDefault="00160E5D" w:rsidP="00D5206B">
            <w:pPr>
              <w:pStyle w:val="Glava"/>
              <w:tabs>
                <w:tab w:val="clear" w:pos="4536"/>
                <w:tab w:val="clear" w:pos="9072"/>
              </w:tabs>
              <w:jc w:val="both"/>
              <w:rPr>
                <w:i w:val="0"/>
                <w:sz w:val="28"/>
                <w:szCs w:val="28"/>
              </w:rPr>
            </w:pPr>
          </w:p>
          <w:p w14:paraId="0C5AE6D4" w14:textId="77777777" w:rsidR="00160E5D" w:rsidRDefault="00160E5D" w:rsidP="00D5206B">
            <w:pPr>
              <w:pStyle w:val="Glava"/>
              <w:tabs>
                <w:tab w:val="clear" w:pos="4536"/>
                <w:tab w:val="clear" w:pos="9072"/>
              </w:tabs>
              <w:jc w:val="both"/>
              <w:rPr>
                <w:i w:val="0"/>
                <w:sz w:val="28"/>
                <w:szCs w:val="28"/>
              </w:rPr>
            </w:pPr>
          </w:p>
        </w:tc>
        <w:tc>
          <w:tcPr>
            <w:tcW w:w="1984" w:type="dxa"/>
          </w:tcPr>
          <w:p w14:paraId="4510A594" w14:textId="77777777" w:rsidR="00160E5D" w:rsidRDefault="00160E5D" w:rsidP="00D5206B">
            <w:pPr>
              <w:pStyle w:val="Glava"/>
              <w:tabs>
                <w:tab w:val="clear" w:pos="4536"/>
                <w:tab w:val="clear" w:pos="9072"/>
              </w:tabs>
              <w:jc w:val="both"/>
              <w:rPr>
                <w:i w:val="0"/>
                <w:sz w:val="28"/>
                <w:szCs w:val="28"/>
              </w:rPr>
            </w:pPr>
          </w:p>
          <w:p w14:paraId="2AACFE3A" w14:textId="77777777" w:rsidR="00160E5D" w:rsidRDefault="00160E5D" w:rsidP="00D5206B">
            <w:pPr>
              <w:pStyle w:val="Glava"/>
              <w:tabs>
                <w:tab w:val="clear" w:pos="4536"/>
                <w:tab w:val="clear" w:pos="9072"/>
              </w:tabs>
              <w:jc w:val="both"/>
              <w:rPr>
                <w:i w:val="0"/>
                <w:sz w:val="28"/>
                <w:szCs w:val="28"/>
              </w:rPr>
            </w:pPr>
          </w:p>
          <w:p w14:paraId="49A1BA48" w14:textId="77777777" w:rsidR="00160E5D" w:rsidRDefault="00160E5D" w:rsidP="00D5206B">
            <w:pPr>
              <w:pStyle w:val="Glava"/>
              <w:tabs>
                <w:tab w:val="clear" w:pos="4536"/>
                <w:tab w:val="clear" w:pos="9072"/>
              </w:tabs>
              <w:jc w:val="both"/>
              <w:rPr>
                <w:i w:val="0"/>
                <w:sz w:val="28"/>
                <w:szCs w:val="28"/>
              </w:rPr>
            </w:pPr>
          </w:p>
          <w:p w14:paraId="5C74335F" w14:textId="77777777" w:rsidR="00160E5D" w:rsidRDefault="00160E5D" w:rsidP="00D5206B">
            <w:pPr>
              <w:pStyle w:val="Glava"/>
              <w:tabs>
                <w:tab w:val="clear" w:pos="4536"/>
                <w:tab w:val="clear" w:pos="9072"/>
              </w:tabs>
              <w:jc w:val="both"/>
              <w:rPr>
                <w:i w:val="0"/>
                <w:sz w:val="28"/>
                <w:szCs w:val="28"/>
              </w:rPr>
            </w:pPr>
          </w:p>
        </w:tc>
      </w:tr>
      <w:tr w:rsidR="00F87FC5" w14:paraId="1956A56A" w14:textId="77777777" w:rsidTr="00F87FC5">
        <w:trPr>
          <w:trHeight w:val="362"/>
        </w:trPr>
        <w:tc>
          <w:tcPr>
            <w:tcW w:w="8588" w:type="dxa"/>
            <w:gridSpan w:val="5"/>
            <w:vAlign w:val="center"/>
          </w:tcPr>
          <w:p w14:paraId="174A52C9" w14:textId="5F57C1A3" w:rsidR="00F87FC5" w:rsidRPr="00F87FC5" w:rsidRDefault="00F87FC5" w:rsidP="00F87FC5">
            <w:pPr>
              <w:pStyle w:val="Glava"/>
              <w:tabs>
                <w:tab w:val="clear" w:pos="4536"/>
                <w:tab w:val="clear" w:pos="9072"/>
              </w:tabs>
              <w:jc w:val="center"/>
              <w:rPr>
                <w:i w:val="0"/>
                <w:sz w:val="18"/>
                <w:szCs w:val="18"/>
              </w:rPr>
            </w:pPr>
            <w:r w:rsidRPr="00F87FC5">
              <w:rPr>
                <w:i w:val="0"/>
                <w:sz w:val="18"/>
                <w:szCs w:val="18"/>
              </w:rPr>
              <w:t>DODATNE REFERENCE (MERILO)</w:t>
            </w:r>
          </w:p>
        </w:tc>
      </w:tr>
      <w:tr w:rsidR="00F87FC5" w14:paraId="6BAE970E" w14:textId="77777777" w:rsidTr="00F87FC5">
        <w:trPr>
          <w:trHeight w:val="871"/>
        </w:trPr>
        <w:tc>
          <w:tcPr>
            <w:tcW w:w="763" w:type="dxa"/>
            <w:vAlign w:val="center"/>
          </w:tcPr>
          <w:p w14:paraId="56F9DCD7" w14:textId="402056C1" w:rsidR="00F87FC5" w:rsidRPr="00F70E64" w:rsidRDefault="00F87FC5" w:rsidP="00D5206B">
            <w:pPr>
              <w:pStyle w:val="Glava"/>
              <w:tabs>
                <w:tab w:val="clear" w:pos="4536"/>
                <w:tab w:val="clear" w:pos="9072"/>
              </w:tabs>
              <w:jc w:val="center"/>
              <w:rPr>
                <w:b/>
                <w:i w:val="0"/>
                <w:sz w:val="22"/>
                <w:szCs w:val="22"/>
              </w:rPr>
            </w:pPr>
            <w:r>
              <w:rPr>
                <w:b/>
                <w:i w:val="0"/>
                <w:sz w:val="22"/>
                <w:szCs w:val="22"/>
              </w:rPr>
              <w:t>3</w:t>
            </w:r>
          </w:p>
        </w:tc>
        <w:tc>
          <w:tcPr>
            <w:tcW w:w="1843" w:type="dxa"/>
          </w:tcPr>
          <w:p w14:paraId="4A9A1985" w14:textId="77777777" w:rsidR="00F87FC5" w:rsidRDefault="00F87FC5" w:rsidP="00D5206B">
            <w:pPr>
              <w:pStyle w:val="Glava"/>
              <w:tabs>
                <w:tab w:val="clear" w:pos="4536"/>
                <w:tab w:val="clear" w:pos="9072"/>
              </w:tabs>
              <w:jc w:val="both"/>
              <w:rPr>
                <w:i w:val="0"/>
                <w:sz w:val="22"/>
                <w:szCs w:val="22"/>
              </w:rPr>
            </w:pPr>
          </w:p>
        </w:tc>
        <w:tc>
          <w:tcPr>
            <w:tcW w:w="2297" w:type="dxa"/>
          </w:tcPr>
          <w:p w14:paraId="14D1CEFF" w14:textId="77777777" w:rsidR="00F87FC5" w:rsidRDefault="00F87FC5" w:rsidP="00D5206B">
            <w:pPr>
              <w:pStyle w:val="Glava"/>
              <w:tabs>
                <w:tab w:val="clear" w:pos="4536"/>
                <w:tab w:val="clear" w:pos="9072"/>
              </w:tabs>
              <w:jc w:val="both"/>
              <w:rPr>
                <w:i w:val="0"/>
                <w:sz w:val="22"/>
                <w:szCs w:val="22"/>
              </w:rPr>
            </w:pPr>
          </w:p>
        </w:tc>
        <w:tc>
          <w:tcPr>
            <w:tcW w:w="1701" w:type="dxa"/>
          </w:tcPr>
          <w:p w14:paraId="4FFED1A5" w14:textId="77777777" w:rsidR="00F87FC5" w:rsidRDefault="00F87FC5" w:rsidP="00D5206B">
            <w:pPr>
              <w:pStyle w:val="Glava"/>
              <w:tabs>
                <w:tab w:val="clear" w:pos="4536"/>
                <w:tab w:val="clear" w:pos="9072"/>
              </w:tabs>
              <w:jc w:val="both"/>
              <w:rPr>
                <w:i w:val="0"/>
                <w:sz w:val="28"/>
                <w:szCs w:val="28"/>
              </w:rPr>
            </w:pPr>
          </w:p>
        </w:tc>
        <w:tc>
          <w:tcPr>
            <w:tcW w:w="1984" w:type="dxa"/>
          </w:tcPr>
          <w:p w14:paraId="7DBD8BF1" w14:textId="77777777" w:rsidR="00F87FC5" w:rsidRDefault="00F87FC5" w:rsidP="00D5206B">
            <w:pPr>
              <w:pStyle w:val="Glava"/>
              <w:tabs>
                <w:tab w:val="clear" w:pos="4536"/>
                <w:tab w:val="clear" w:pos="9072"/>
              </w:tabs>
              <w:jc w:val="both"/>
              <w:rPr>
                <w:i w:val="0"/>
                <w:sz w:val="28"/>
                <w:szCs w:val="28"/>
              </w:rPr>
            </w:pPr>
          </w:p>
        </w:tc>
      </w:tr>
      <w:tr w:rsidR="00F87FC5" w14:paraId="0C57AD33" w14:textId="77777777" w:rsidTr="00F87FC5">
        <w:trPr>
          <w:trHeight w:val="837"/>
        </w:trPr>
        <w:tc>
          <w:tcPr>
            <w:tcW w:w="763" w:type="dxa"/>
            <w:vAlign w:val="center"/>
          </w:tcPr>
          <w:p w14:paraId="39DC99D0" w14:textId="045BDE99" w:rsidR="00F87FC5" w:rsidRPr="00F70E64" w:rsidRDefault="00F87FC5" w:rsidP="00D5206B">
            <w:pPr>
              <w:pStyle w:val="Glava"/>
              <w:tabs>
                <w:tab w:val="clear" w:pos="4536"/>
                <w:tab w:val="clear" w:pos="9072"/>
              </w:tabs>
              <w:jc w:val="center"/>
              <w:rPr>
                <w:b/>
                <w:i w:val="0"/>
                <w:sz w:val="22"/>
                <w:szCs w:val="22"/>
              </w:rPr>
            </w:pPr>
            <w:r>
              <w:rPr>
                <w:b/>
                <w:i w:val="0"/>
                <w:sz w:val="22"/>
                <w:szCs w:val="22"/>
              </w:rPr>
              <w:t>4</w:t>
            </w:r>
          </w:p>
        </w:tc>
        <w:tc>
          <w:tcPr>
            <w:tcW w:w="1843" w:type="dxa"/>
          </w:tcPr>
          <w:p w14:paraId="5F058A4A" w14:textId="77777777" w:rsidR="00F87FC5" w:rsidRDefault="00F87FC5" w:rsidP="00D5206B">
            <w:pPr>
              <w:pStyle w:val="Glava"/>
              <w:tabs>
                <w:tab w:val="clear" w:pos="4536"/>
                <w:tab w:val="clear" w:pos="9072"/>
              </w:tabs>
              <w:jc w:val="both"/>
              <w:rPr>
                <w:i w:val="0"/>
                <w:sz w:val="22"/>
                <w:szCs w:val="22"/>
              </w:rPr>
            </w:pPr>
          </w:p>
        </w:tc>
        <w:tc>
          <w:tcPr>
            <w:tcW w:w="2297" w:type="dxa"/>
          </w:tcPr>
          <w:p w14:paraId="72972EE4" w14:textId="77777777" w:rsidR="00F87FC5" w:rsidRDefault="00F87FC5" w:rsidP="00D5206B">
            <w:pPr>
              <w:pStyle w:val="Glava"/>
              <w:tabs>
                <w:tab w:val="clear" w:pos="4536"/>
                <w:tab w:val="clear" w:pos="9072"/>
              </w:tabs>
              <w:jc w:val="both"/>
              <w:rPr>
                <w:i w:val="0"/>
                <w:sz w:val="22"/>
                <w:szCs w:val="22"/>
              </w:rPr>
            </w:pPr>
          </w:p>
        </w:tc>
        <w:tc>
          <w:tcPr>
            <w:tcW w:w="1701" w:type="dxa"/>
          </w:tcPr>
          <w:p w14:paraId="2CEEE441" w14:textId="77777777" w:rsidR="00F87FC5" w:rsidRDefault="00F87FC5" w:rsidP="00D5206B">
            <w:pPr>
              <w:pStyle w:val="Glava"/>
              <w:tabs>
                <w:tab w:val="clear" w:pos="4536"/>
                <w:tab w:val="clear" w:pos="9072"/>
              </w:tabs>
              <w:jc w:val="both"/>
              <w:rPr>
                <w:i w:val="0"/>
                <w:sz w:val="28"/>
                <w:szCs w:val="28"/>
              </w:rPr>
            </w:pPr>
          </w:p>
        </w:tc>
        <w:tc>
          <w:tcPr>
            <w:tcW w:w="1984" w:type="dxa"/>
          </w:tcPr>
          <w:p w14:paraId="63B75C2A" w14:textId="77777777" w:rsidR="00F87FC5" w:rsidRDefault="00F87FC5" w:rsidP="00D5206B">
            <w:pPr>
              <w:pStyle w:val="Glava"/>
              <w:tabs>
                <w:tab w:val="clear" w:pos="4536"/>
                <w:tab w:val="clear" w:pos="9072"/>
              </w:tabs>
              <w:jc w:val="both"/>
              <w:rPr>
                <w:i w:val="0"/>
                <w:sz w:val="28"/>
                <w:szCs w:val="28"/>
              </w:rPr>
            </w:pPr>
          </w:p>
        </w:tc>
      </w:tr>
    </w:tbl>
    <w:p w14:paraId="58B58306" w14:textId="7CEDD4EC" w:rsidR="00F87FC5" w:rsidRPr="00D16179" w:rsidRDefault="00F87FC5" w:rsidP="00F87FC5">
      <w:pPr>
        <w:ind w:left="1134"/>
        <w:rPr>
          <w:b/>
          <w:i w:val="0"/>
          <w:sz w:val="20"/>
        </w:rPr>
      </w:pPr>
      <w:r w:rsidRPr="00D5206B">
        <w:rPr>
          <w:i w:val="0"/>
          <w:sz w:val="22"/>
          <w:szCs w:val="22"/>
        </w:rPr>
        <w:lastRenderedPageBreak/>
        <w:t>Pod zapore</w:t>
      </w:r>
      <w:r>
        <w:rPr>
          <w:i w:val="0"/>
          <w:sz w:val="22"/>
          <w:szCs w:val="22"/>
        </w:rPr>
        <w:t xml:space="preserve">dno točko 1. in 2. se navede referenčni posel, s katerim </w:t>
      </w:r>
      <w:r w:rsidRPr="00D5206B">
        <w:rPr>
          <w:i w:val="0"/>
          <w:sz w:val="22"/>
          <w:szCs w:val="22"/>
        </w:rPr>
        <w:t xml:space="preserve"> ponudnik izkazuje izpolnjevanje pogojev za so</w:t>
      </w:r>
      <w:r>
        <w:rPr>
          <w:i w:val="0"/>
          <w:sz w:val="22"/>
          <w:szCs w:val="22"/>
        </w:rPr>
        <w:t>delovanje. Pod zaporedno točko 3</w:t>
      </w:r>
      <w:r w:rsidRPr="00D5206B">
        <w:rPr>
          <w:i w:val="0"/>
          <w:sz w:val="22"/>
          <w:szCs w:val="22"/>
        </w:rPr>
        <w:t xml:space="preserve">. in zaporedno točko </w:t>
      </w:r>
      <w:r>
        <w:rPr>
          <w:i w:val="0"/>
          <w:sz w:val="22"/>
          <w:szCs w:val="22"/>
        </w:rPr>
        <w:t>4</w:t>
      </w:r>
      <w:r w:rsidRPr="00D5206B">
        <w:rPr>
          <w:i w:val="0"/>
          <w:sz w:val="22"/>
          <w:szCs w:val="22"/>
        </w:rPr>
        <w:t>. se navedeta referenčna posla s katerima ponudnik sodeluje pri merilu »Dodatne reference kadra«.</w:t>
      </w:r>
    </w:p>
    <w:p w14:paraId="6BA312F0" w14:textId="77777777" w:rsidR="00F87FC5" w:rsidRDefault="00F87FC5" w:rsidP="00D5206B">
      <w:pPr>
        <w:pStyle w:val="Glava"/>
        <w:tabs>
          <w:tab w:val="clear" w:pos="4536"/>
          <w:tab w:val="clear" w:pos="9072"/>
        </w:tabs>
        <w:ind w:left="1134"/>
        <w:jc w:val="both"/>
        <w:rPr>
          <w:b/>
          <w:i w:val="0"/>
          <w:sz w:val="22"/>
          <w:szCs w:val="22"/>
          <w:u w:val="single"/>
        </w:rPr>
      </w:pPr>
    </w:p>
    <w:p w14:paraId="73759B03" w14:textId="57F1A064" w:rsidR="003E7B93" w:rsidRDefault="003E7B93" w:rsidP="00D5206B">
      <w:pPr>
        <w:pStyle w:val="Glava"/>
        <w:tabs>
          <w:tab w:val="clear" w:pos="4536"/>
          <w:tab w:val="clear" w:pos="9072"/>
        </w:tabs>
        <w:ind w:left="1134"/>
        <w:jc w:val="both"/>
        <w:rPr>
          <w:b/>
          <w:i w:val="0"/>
          <w:sz w:val="22"/>
          <w:szCs w:val="22"/>
          <w:u w:val="single"/>
        </w:rPr>
      </w:pPr>
      <w:r>
        <w:rPr>
          <w:b/>
          <w:i w:val="0"/>
          <w:sz w:val="22"/>
          <w:szCs w:val="22"/>
          <w:u w:val="single"/>
        </w:rPr>
        <w:t>2</w:t>
      </w:r>
      <w:r w:rsidRPr="00544133">
        <w:rPr>
          <w:b/>
          <w:i w:val="0"/>
          <w:sz w:val="22"/>
          <w:szCs w:val="22"/>
          <w:u w:val="single"/>
        </w:rPr>
        <w:t xml:space="preserve">. </w:t>
      </w:r>
      <w:r>
        <w:rPr>
          <w:b/>
          <w:i w:val="0"/>
          <w:sz w:val="22"/>
          <w:szCs w:val="22"/>
          <w:u w:val="single"/>
        </w:rPr>
        <w:t xml:space="preserve">POOBLAŠČENI INŽENIR ZA PODROČJE </w:t>
      </w:r>
      <w:r w:rsidR="006E33AD">
        <w:rPr>
          <w:b/>
          <w:i w:val="0"/>
          <w:sz w:val="22"/>
          <w:szCs w:val="22"/>
          <w:u w:val="single"/>
        </w:rPr>
        <w:t>GRADBENIŠTVA</w:t>
      </w:r>
      <w:r w:rsidRPr="00544133">
        <w:rPr>
          <w:b/>
          <w:i w:val="0"/>
          <w:sz w:val="22"/>
          <w:szCs w:val="22"/>
          <w:u w:val="single"/>
        </w:rPr>
        <w:t xml:space="preserve"> - referenčni posli</w:t>
      </w:r>
    </w:p>
    <w:p w14:paraId="1B3BEC46" w14:textId="77777777" w:rsidR="007403BE" w:rsidRPr="00D5206B" w:rsidRDefault="007403BE" w:rsidP="00D5206B">
      <w:pPr>
        <w:ind w:left="1134"/>
        <w:rPr>
          <w:i w:val="0"/>
          <w:sz w:val="22"/>
          <w:szCs w:val="22"/>
        </w:rPr>
      </w:pPr>
      <w:r w:rsidRPr="00D5206B">
        <w:rPr>
          <w:i w:val="0"/>
          <w:sz w:val="22"/>
          <w:szCs w:val="22"/>
        </w:rPr>
        <w:t>Gospodarski subjekt mora v prijavi izkazati, da oseba, ki  bo navedena kot pooblaščeni inženir za področje gradbeništva  izpolnjuje pogoje v skladu z Zakonom o arhitekturni in inženirski dejavnosti (U. l., št. 61/17, v nadaljevanju ZAID) in se izkaže, da je v obdobju od 1.1.2011 do oddaje ponudbe kvalitetno, strokovno in v skladu s pogodbenimi določili opravljal funkcijo vodje nadzora ali funkcijo pooblaščenega inženirja za področje gradbeništva pri nadzoru nad gradnjo vsaj:</w:t>
      </w:r>
    </w:p>
    <w:p w14:paraId="1ABEA705" w14:textId="24A98CCD" w:rsidR="007403BE" w:rsidRPr="005A4E41" w:rsidRDefault="005A4E41" w:rsidP="00E71C18">
      <w:pPr>
        <w:pStyle w:val="Odstavekseznama"/>
        <w:numPr>
          <w:ilvl w:val="0"/>
          <w:numId w:val="24"/>
        </w:numPr>
        <w:rPr>
          <w:i w:val="0"/>
          <w:sz w:val="22"/>
          <w:szCs w:val="22"/>
        </w:rPr>
      </w:pPr>
      <w:r w:rsidRPr="005A4E41">
        <w:rPr>
          <w:i w:val="0"/>
          <w:sz w:val="22"/>
          <w:szCs w:val="22"/>
        </w:rPr>
        <w:t xml:space="preserve">dveh (2) objektov visokih  gradenj katerega vrednosti GOI del je bila  najmanj  2 mio EUR brez  DDV in je bilo zanj  </w:t>
      </w:r>
      <w:r>
        <w:rPr>
          <w:i w:val="0"/>
          <w:sz w:val="22"/>
          <w:szCs w:val="22"/>
        </w:rPr>
        <w:t>pridobljeno uporabno dovoljenje.</w:t>
      </w:r>
    </w:p>
    <w:p w14:paraId="1F1A2ABC" w14:textId="6F77D71B" w:rsidR="007403BE" w:rsidRDefault="007403BE" w:rsidP="007403BE">
      <w:pPr>
        <w:rPr>
          <w:b/>
          <w:i w:val="0"/>
          <w:sz w:val="20"/>
        </w:rPr>
      </w:pPr>
    </w:p>
    <w:tbl>
      <w:tblPr>
        <w:tblW w:w="8588"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3"/>
        <w:gridCol w:w="1843"/>
        <w:gridCol w:w="2297"/>
        <w:gridCol w:w="1701"/>
        <w:gridCol w:w="1984"/>
      </w:tblGrid>
      <w:tr w:rsidR="00F87FC5" w14:paraId="59D95D72" w14:textId="77777777" w:rsidTr="00FD3555">
        <w:tc>
          <w:tcPr>
            <w:tcW w:w="763" w:type="dxa"/>
            <w:shd w:val="clear" w:color="auto" w:fill="D9D9D9"/>
            <w:vAlign w:val="center"/>
          </w:tcPr>
          <w:p w14:paraId="40C9AE98" w14:textId="77777777" w:rsidR="00F87FC5" w:rsidRDefault="00F87FC5" w:rsidP="00FD3555">
            <w:pPr>
              <w:jc w:val="center"/>
              <w:rPr>
                <w:b/>
                <w:i w:val="0"/>
                <w:sz w:val="16"/>
                <w:szCs w:val="16"/>
              </w:rPr>
            </w:pPr>
            <w:r>
              <w:rPr>
                <w:b/>
                <w:i w:val="0"/>
                <w:sz w:val="16"/>
                <w:szCs w:val="16"/>
              </w:rPr>
              <w:t>Zap. številka</w:t>
            </w:r>
          </w:p>
        </w:tc>
        <w:tc>
          <w:tcPr>
            <w:tcW w:w="1843" w:type="dxa"/>
            <w:shd w:val="clear" w:color="auto" w:fill="D9D9D9"/>
            <w:vAlign w:val="center"/>
          </w:tcPr>
          <w:p w14:paraId="143BC9CC" w14:textId="77777777" w:rsidR="00F87FC5" w:rsidRDefault="00F87FC5" w:rsidP="00FD3555">
            <w:pPr>
              <w:jc w:val="center"/>
              <w:rPr>
                <w:b/>
                <w:i w:val="0"/>
                <w:sz w:val="16"/>
                <w:szCs w:val="16"/>
              </w:rPr>
            </w:pPr>
            <w:r>
              <w:rPr>
                <w:b/>
                <w:i w:val="0"/>
                <w:sz w:val="16"/>
                <w:szCs w:val="16"/>
              </w:rPr>
              <w:t>Naziv investitorja oz. naročnika referenčnega posla ter kontaktna oseba naročnika (ime in priimek, e-pošta in telefonska številka)</w:t>
            </w:r>
          </w:p>
        </w:tc>
        <w:tc>
          <w:tcPr>
            <w:tcW w:w="2297" w:type="dxa"/>
            <w:shd w:val="clear" w:color="auto" w:fill="D9D9D9"/>
            <w:vAlign w:val="center"/>
          </w:tcPr>
          <w:p w14:paraId="54B96303" w14:textId="77777777" w:rsidR="00F87FC5" w:rsidRDefault="00F87FC5" w:rsidP="00FD3555">
            <w:pPr>
              <w:jc w:val="center"/>
              <w:rPr>
                <w:b/>
                <w:i w:val="0"/>
                <w:color w:val="000000" w:themeColor="text1"/>
                <w:sz w:val="16"/>
                <w:szCs w:val="16"/>
              </w:rPr>
            </w:pPr>
            <w:r w:rsidRPr="00424655">
              <w:rPr>
                <w:b/>
                <w:i w:val="0"/>
                <w:color w:val="000000" w:themeColor="text1"/>
                <w:sz w:val="16"/>
                <w:szCs w:val="16"/>
              </w:rPr>
              <w:t>Predmet referenčnega posla</w:t>
            </w:r>
          </w:p>
          <w:p w14:paraId="67184400" w14:textId="77777777" w:rsidR="00F87FC5" w:rsidRDefault="00F87FC5" w:rsidP="00FD3555">
            <w:pPr>
              <w:jc w:val="center"/>
              <w:rPr>
                <w:b/>
                <w:i w:val="0"/>
                <w:sz w:val="16"/>
                <w:szCs w:val="16"/>
              </w:rPr>
            </w:pPr>
            <w:r w:rsidRPr="00424655">
              <w:rPr>
                <w:b/>
                <w:i w:val="0"/>
                <w:color w:val="000000" w:themeColor="text1"/>
                <w:sz w:val="16"/>
                <w:szCs w:val="16"/>
              </w:rPr>
              <w:t>in kratek opis del</w:t>
            </w:r>
          </w:p>
        </w:tc>
        <w:tc>
          <w:tcPr>
            <w:tcW w:w="1701" w:type="dxa"/>
            <w:shd w:val="clear" w:color="auto" w:fill="D9D9D9"/>
            <w:vAlign w:val="center"/>
          </w:tcPr>
          <w:p w14:paraId="28F5B301" w14:textId="77777777" w:rsidR="00F87FC5" w:rsidRPr="00144770" w:rsidRDefault="00F87FC5" w:rsidP="00FD3555">
            <w:pPr>
              <w:jc w:val="center"/>
              <w:rPr>
                <w:b/>
                <w:i w:val="0"/>
                <w:sz w:val="16"/>
                <w:szCs w:val="16"/>
                <w:highlight w:val="yellow"/>
              </w:rPr>
            </w:pPr>
            <w:r w:rsidRPr="00424655">
              <w:rPr>
                <w:b/>
                <w:i w:val="0"/>
                <w:color w:val="000000" w:themeColor="text1"/>
                <w:sz w:val="16"/>
                <w:szCs w:val="16"/>
              </w:rPr>
              <w:t>Datum pridobitve uporabnega dovoljenja</w:t>
            </w:r>
          </w:p>
        </w:tc>
        <w:tc>
          <w:tcPr>
            <w:tcW w:w="1984" w:type="dxa"/>
            <w:shd w:val="clear" w:color="auto" w:fill="D9D9D9"/>
            <w:vAlign w:val="center"/>
          </w:tcPr>
          <w:p w14:paraId="74E102A1" w14:textId="77777777" w:rsidR="00F87FC5" w:rsidRPr="00424655" w:rsidRDefault="00F87FC5" w:rsidP="00FD3555">
            <w:pPr>
              <w:jc w:val="center"/>
              <w:rPr>
                <w:b/>
                <w:i w:val="0"/>
                <w:color w:val="000000" w:themeColor="text1"/>
                <w:sz w:val="16"/>
                <w:szCs w:val="16"/>
              </w:rPr>
            </w:pPr>
            <w:r w:rsidRPr="00424655">
              <w:rPr>
                <w:b/>
                <w:i w:val="0"/>
                <w:color w:val="000000" w:themeColor="text1"/>
                <w:sz w:val="16"/>
                <w:szCs w:val="16"/>
              </w:rPr>
              <w:t>Vrednost GOI del objekta visokih gradenj</w:t>
            </w:r>
          </w:p>
          <w:p w14:paraId="772ECF73" w14:textId="77777777" w:rsidR="00F87FC5" w:rsidRPr="00144770" w:rsidRDefault="00F87FC5" w:rsidP="00FD3555">
            <w:pPr>
              <w:jc w:val="center"/>
              <w:rPr>
                <w:b/>
                <w:i w:val="0"/>
                <w:sz w:val="20"/>
                <w:highlight w:val="yellow"/>
              </w:rPr>
            </w:pPr>
            <w:r w:rsidRPr="00424655">
              <w:rPr>
                <w:b/>
                <w:i w:val="0"/>
                <w:color w:val="000000" w:themeColor="text1"/>
                <w:sz w:val="16"/>
                <w:szCs w:val="16"/>
              </w:rPr>
              <w:t>v EUR brez DDV</w:t>
            </w:r>
          </w:p>
        </w:tc>
      </w:tr>
      <w:tr w:rsidR="00F87FC5" w14:paraId="50671467" w14:textId="77777777" w:rsidTr="00FD3555">
        <w:trPr>
          <w:trHeight w:val="362"/>
        </w:trPr>
        <w:tc>
          <w:tcPr>
            <w:tcW w:w="8588" w:type="dxa"/>
            <w:gridSpan w:val="5"/>
            <w:shd w:val="clear" w:color="auto" w:fill="auto"/>
            <w:vAlign w:val="center"/>
          </w:tcPr>
          <w:p w14:paraId="02E2C332" w14:textId="77777777" w:rsidR="00F87FC5" w:rsidRPr="00424655" w:rsidRDefault="00F87FC5" w:rsidP="00FD3555">
            <w:pPr>
              <w:jc w:val="center"/>
              <w:rPr>
                <w:b/>
                <w:i w:val="0"/>
                <w:color w:val="000000" w:themeColor="text1"/>
                <w:sz w:val="16"/>
                <w:szCs w:val="16"/>
              </w:rPr>
            </w:pPr>
            <w:r>
              <w:rPr>
                <w:i w:val="0"/>
                <w:sz w:val="18"/>
                <w:szCs w:val="18"/>
              </w:rPr>
              <w:t>OBVEZNE</w:t>
            </w:r>
            <w:r w:rsidRPr="00F87FC5">
              <w:rPr>
                <w:i w:val="0"/>
                <w:sz w:val="18"/>
                <w:szCs w:val="18"/>
              </w:rPr>
              <w:t xml:space="preserve"> </w:t>
            </w:r>
            <w:r>
              <w:rPr>
                <w:i w:val="0"/>
                <w:sz w:val="18"/>
                <w:szCs w:val="18"/>
              </w:rPr>
              <w:t>REFERENCE</w:t>
            </w:r>
          </w:p>
        </w:tc>
      </w:tr>
      <w:tr w:rsidR="00F87FC5" w14:paraId="435EAC00" w14:textId="77777777" w:rsidTr="00FD3555">
        <w:tc>
          <w:tcPr>
            <w:tcW w:w="763" w:type="dxa"/>
            <w:vAlign w:val="center"/>
          </w:tcPr>
          <w:p w14:paraId="1D8698F3" w14:textId="77777777" w:rsidR="00F87FC5" w:rsidRPr="00F87FC5" w:rsidRDefault="00F87FC5" w:rsidP="00FD3555">
            <w:pPr>
              <w:pStyle w:val="Glava"/>
              <w:tabs>
                <w:tab w:val="clear" w:pos="4536"/>
                <w:tab w:val="clear" w:pos="9072"/>
              </w:tabs>
              <w:jc w:val="center"/>
              <w:rPr>
                <w:b/>
                <w:i w:val="0"/>
                <w:sz w:val="22"/>
                <w:szCs w:val="22"/>
              </w:rPr>
            </w:pPr>
            <w:r w:rsidRPr="00F87FC5">
              <w:rPr>
                <w:b/>
                <w:i w:val="0"/>
                <w:sz w:val="22"/>
                <w:szCs w:val="22"/>
              </w:rPr>
              <w:t>1</w:t>
            </w:r>
          </w:p>
        </w:tc>
        <w:tc>
          <w:tcPr>
            <w:tcW w:w="1843" w:type="dxa"/>
          </w:tcPr>
          <w:p w14:paraId="4FA6717A" w14:textId="77777777" w:rsidR="00F87FC5" w:rsidRDefault="00F87FC5" w:rsidP="00FD3555">
            <w:pPr>
              <w:pStyle w:val="Glava"/>
              <w:tabs>
                <w:tab w:val="clear" w:pos="4536"/>
                <w:tab w:val="clear" w:pos="9072"/>
              </w:tabs>
              <w:jc w:val="both"/>
              <w:rPr>
                <w:i w:val="0"/>
                <w:sz w:val="22"/>
                <w:szCs w:val="22"/>
              </w:rPr>
            </w:pPr>
          </w:p>
        </w:tc>
        <w:tc>
          <w:tcPr>
            <w:tcW w:w="2297" w:type="dxa"/>
          </w:tcPr>
          <w:p w14:paraId="3F5C2EEF" w14:textId="77777777" w:rsidR="00F87FC5" w:rsidRDefault="00F87FC5" w:rsidP="00FD3555">
            <w:pPr>
              <w:pStyle w:val="Glava"/>
              <w:tabs>
                <w:tab w:val="clear" w:pos="4536"/>
                <w:tab w:val="clear" w:pos="9072"/>
              </w:tabs>
              <w:jc w:val="both"/>
              <w:rPr>
                <w:i w:val="0"/>
                <w:sz w:val="22"/>
                <w:szCs w:val="22"/>
              </w:rPr>
            </w:pPr>
          </w:p>
        </w:tc>
        <w:tc>
          <w:tcPr>
            <w:tcW w:w="1701" w:type="dxa"/>
          </w:tcPr>
          <w:p w14:paraId="4E8169F4" w14:textId="77777777" w:rsidR="00F87FC5" w:rsidRDefault="00F87FC5" w:rsidP="00FD3555">
            <w:pPr>
              <w:pStyle w:val="Glava"/>
              <w:tabs>
                <w:tab w:val="clear" w:pos="4536"/>
                <w:tab w:val="clear" w:pos="9072"/>
              </w:tabs>
              <w:jc w:val="both"/>
              <w:rPr>
                <w:i w:val="0"/>
                <w:sz w:val="28"/>
                <w:szCs w:val="28"/>
              </w:rPr>
            </w:pPr>
          </w:p>
          <w:p w14:paraId="55CA9B64" w14:textId="77777777" w:rsidR="00F87FC5" w:rsidRDefault="00F87FC5" w:rsidP="00FD3555">
            <w:pPr>
              <w:pStyle w:val="Glava"/>
              <w:tabs>
                <w:tab w:val="clear" w:pos="4536"/>
                <w:tab w:val="clear" w:pos="9072"/>
              </w:tabs>
              <w:jc w:val="both"/>
              <w:rPr>
                <w:i w:val="0"/>
                <w:sz w:val="28"/>
                <w:szCs w:val="28"/>
              </w:rPr>
            </w:pPr>
          </w:p>
        </w:tc>
        <w:tc>
          <w:tcPr>
            <w:tcW w:w="1984" w:type="dxa"/>
          </w:tcPr>
          <w:p w14:paraId="58B83ECB" w14:textId="77777777" w:rsidR="00F87FC5" w:rsidRDefault="00F87FC5" w:rsidP="00FD3555">
            <w:pPr>
              <w:pStyle w:val="Glava"/>
              <w:tabs>
                <w:tab w:val="clear" w:pos="4536"/>
                <w:tab w:val="clear" w:pos="9072"/>
              </w:tabs>
              <w:jc w:val="both"/>
              <w:rPr>
                <w:i w:val="0"/>
                <w:sz w:val="28"/>
                <w:szCs w:val="28"/>
              </w:rPr>
            </w:pPr>
          </w:p>
          <w:p w14:paraId="2F4DC811" w14:textId="77777777" w:rsidR="00F87FC5" w:rsidRDefault="00F87FC5" w:rsidP="00FD3555">
            <w:pPr>
              <w:pStyle w:val="Glava"/>
              <w:tabs>
                <w:tab w:val="clear" w:pos="4536"/>
                <w:tab w:val="clear" w:pos="9072"/>
              </w:tabs>
              <w:jc w:val="both"/>
              <w:rPr>
                <w:i w:val="0"/>
                <w:sz w:val="28"/>
                <w:szCs w:val="28"/>
              </w:rPr>
            </w:pPr>
          </w:p>
          <w:p w14:paraId="5600F13E" w14:textId="77777777" w:rsidR="00F87FC5" w:rsidRDefault="00F87FC5" w:rsidP="00FD3555">
            <w:pPr>
              <w:pStyle w:val="Glava"/>
              <w:tabs>
                <w:tab w:val="clear" w:pos="4536"/>
                <w:tab w:val="clear" w:pos="9072"/>
              </w:tabs>
              <w:jc w:val="both"/>
              <w:rPr>
                <w:i w:val="0"/>
                <w:sz w:val="28"/>
                <w:szCs w:val="28"/>
              </w:rPr>
            </w:pPr>
          </w:p>
          <w:p w14:paraId="7D33B2C8" w14:textId="77777777" w:rsidR="00F87FC5" w:rsidRDefault="00F87FC5" w:rsidP="00FD3555">
            <w:pPr>
              <w:pStyle w:val="Glava"/>
              <w:tabs>
                <w:tab w:val="clear" w:pos="4536"/>
                <w:tab w:val="clear" w:pos="9072"/>
              </w:tabs>
              <w:jc w:val="both"/>
              <w:rPr>
                <w:i w:val="0"/>
                <w:sz w:val="28"/>
                <w:szCs w:val="28"/>
              </w:rPr>
            </w:pPr>
          </w:p>
        </w:tc>
      </w:tr>
      <w:tr w:rsidR="00F87FC5" w14:paraId="1713F975" w14:textId="77777777" w:rsidTr="00FD3555">
        <w:tc>
          <w:tcPr>
            <w:tcW w:w="763" w:type="dxa"/>
            <w:vAlign w:val="center"/>
          </w:tcPr>
          <w:p w14:paraId="21F953E5" w14:textId="77777777" w:rsidR="00F87FC5" w:rsidRPr="00F87FC5" w:rsidRDefault="00F87FC5" w:rsidP="00FD3555">
            <w:pPr>
              <w:pStyle w:val="Glava"/>
              <w:tabs>
                <w:tab w:val="clear" w:pos="4536"/>
                <w:tab w:val="clear" w:pos="9072"/>
              </w:tabs>
              <w:jc w:val="center"/>
              <w:rPr>
                <w:b/>
                <w:i w:val="0"/>
                <w:sz w:val="22"/>
                <w:szCs w:val="22"/>
              </w:rPr>
            </w:pPr>
            <w:r w:rsidRPr="00F87FC5">
              <w:rPr>
                <w:b/>
                <w:i w:val="0"/>
                <w:sz w:val="22"/>
                <w:szCs w:val="22"/>
              </w:rPr>
              <w:t>2</w:t>
            </w:r>
          </w:p>
        </w:tc>
        <w:tc>
          <w:tcPr>
            <w:tcW w:w="1843" w:type="dxa"/>
          </w:tcPr>
          <w:p w14:paraId="75142E23" w14:textId="77777777" w:rsidR="00F87FC5" w:rsidRDefault="00F87FC5" w:rsidP="00FD3555">
            <w:pPr>
              <w:pStyle w:val="Glava"/>
              <w:tabs>
                <w:tab w:val="clear" w:pos="4536"/>
                <w:tab w:val="clear" w:pos="9072"/>
              </w:tabs>
              <w:jc w:val="both"/>
              <w:rPr>
                <w:i w:val="0"/>
                <w:sz w:val="22"/>
                <w:szCs w:val="22"/>
              </w:rPr>
            </w:pPr>
          </w:p>
        </w:tc>
        <w:tc>
          <w:tcPr>
            <w:tcW w:w="2297" w:type="dxa"/>
          </w:tcPr>
          <w:p w14:paraId="223AEC87" w14:textId="77777777" w:rsidR="00F87FC5" w:rsidRDefault="00F87FC5" w:rsidP="00FD3555">
            <w:pPr>
              <w:pStyle w:val="Glava"/>
              <w:tabs>
                <w:tab w:val="clear" w:pos="4536"/>
                <w:tab w:val="clear" w:pos="9072"/>
              </w:tabs>
              <w:jc w:val="both"/>
              <w:rPr>
                <w:i w:val="0"/>
                <w:sz w:val="22"/>
                <w:szCs w:val="22"/>
              </w:rPr>
            </w:pPr>
          </w:p>
        </w:tc>
        <w:tc>
          <w:tcPr>
            <w:tcW w:w="1701" w:type="dxa"/>
          </w:tcPr>
          <w:p w14:paraId="4990BB9A" w14:textId="77777777" w:rsidR="00F87FC5" w:rsidRDefault="00F87FC5" w:rsidP="00FD3555">
            <w:pPr>
              <w:pStyle w:val="Glava"/>
              <w:tabs>
                <w:tab w:val="clear" w:pos="4536"/>
                <w:tab w:val="clear" w:pos="9072"/>
              </w:tabs>
              <w:jc w:val="both"/>
              <w:rPr>
                <w:i w:val="0"/>
                <w:sz w:val="28"/>
                <w:szCs w:val="28"/>
              </w:rPr>
            </w:pPr>
          </w:p>
          <w:p w14:paraId="5079E480" w14:textId="77777777" w:rsidR="00F87FC5" w:rsidRDefault="00F87FC5" w:rsidP="00FD3555">
            <w:pPr>
              <w:pStyle w:val="Glava"/>
              <w:tabs>
                <w:tab w:val="clear" w:pos="4536"/>
                <w:tab w:val="clear" w:pos="9072"/>
              </w:tabs>
              <w:jc w:val="both"/>
              <w:rPr>
                <w:i w:val="0"/>
                <w:sz w:val="28"/>
                <w:szCs w:val="28"/>
              </w:rPr>
            </w:pPr>
          </w:p>
        </w:tc>
        <w:tc>
          <w:tcPr>
            <w:tcW w:w="1984" w:type="dxa"/>
          </w:tcPr>
          <w:p w14:paraId="6F3FEF5E" w14:textId="77777777" w:rsidR="00F87FC5" w:rsidRDefault="00F87FC5" w:rsidP="00FD3555">
            <w:pPr>
              <w:pStyle w:val="Glava"/>
              <w:tabs>
                <w:tab w:val="clear" w:pos="4536"/>
                <w:tab w:val="clear" w:pos="9072"/>
              </w:tabs>
              <w:jc w:val="both"/>
              <w:rPr>
                <w:i w:val="0"/>
                <w:sz w:val="28"/>
                <w:szCs w:val="28"/>
              </w:rPr>
            </w:pPr>
          </w:p>
          <w:p w14:paraId="02CEE66F" w14:textId="77777777" w:rsidR="00F87FC5" w:rsidRDefault="00F87FC5" w:rsidP="00FD3555">
            <w:pPr>
              <w:pStyle w:val="Glava"/>
              <w:tabs>
                <w:tab w:val="clear" w:pos="4536"/>
                <w:tab w:val="clear" w:pos="9072"/>
              </w:tabs>
              <w:jc w:val="both"/>
              <w:rPr>
                <w:i w:val="0"/>
                <w:sz w:val="28"/>
                <w:szCs w:val="28"/>
              </w:rPr>
            </w:pPr>
          </w:p>
          <w:p w14:paraId="566AD869" w14:textId="77777777" w:rsidR="00F87FC5" w:rsidRDefault="00F87FC5" w:rsidP="00FD3555">
            <w:pPr>
              <w:pStyle w:val="Glava"/>
              <w:tabs>
                <w:tab w:val="clear" w:pos="4536"/>
                <w:tab w:val="clear" w:pos="9072"/>
              </w:tabs>
              <w:jc w:val="both"/>
              <w:rPr>
                <w:i w:val="0"/>
                <w:sz w:val="28"/>
                <w:szCs w:val="28"/>
              </w:rPr>
            </w:pPr>
          </w:p>
          <w:p w14:paraId="5BFD14CE" w14:textId="77777777" w:rsidR="00F87FC5" w:rsidRDefault="00F87FC5" w:rsidP="00FD3555">
            <w:pPr>
              <w:pStyle w:val="Glava"/>
              <w:tabs>
                <w:tab w:val="clear" w:pos="4536"/>
                <w:tab w:val="clear" w:pos="9072"/>
              </w:tabs>
              <w:jc w:val="both"/>
              <w:rPr>
                <w:i w:val="0"/>
                <w:sz w:val="28"/>
                <w:szCs w:val="28"/>
              </w:rPr>
            </w:pPr>
          </w:p>
        </w:tc>
      </w:tr>
      <w:tr w:rsidR="00F87FC5" w14:paraId="1650E069" w14:textId="77777777" w:rsidTr="00FD3555">
        <w:trPr>
          <w:trHeight w:val="362"/>
        </w:trPr>
        <w:tc>
          <w:tcPr>
            <w:tcW w:w="8588" w:type="dxa"/>
            <w:gridSpan w:val="5"/>
            <w:vAlign w:val="center"/>
          </w:tcPr>
          <w:p w14:paraId="7455B014" w14:textId="77777777" w:rsidR="00F87FC5" w:rsidRPr="00F87FC5" w:rsidRDefault="00F87FC5" w:rsidP="00FD3555">
            <w:pPr>
              <w:pStyle w:val="Glava"/>
              <w:tabs>
                <w:tab w:val="clear" w:pos="4536"/>
                <w:tab w:val="clear" w:pos="9072"/>
              </w:tabs>
              <w:jc w:val="center"/>
              <w:rPr>
                <w:i w:val="0"/>
                <w:sz w:val="18"/>
                <w:szCs w:val="18"/>
              </w:rPr>
            </w:pPr>
            <w:r w:rsidRPr="00F87FC5">
              <w:rPr>
                <w:i w:val="0"/>
                <w:sz w:val="18"/>
                <w:szCs w:val="18"/>
              </w:rPr>
              <w:t>DODATNE REFERENCE (MERILO)</w:t>
            </w:r>
          </w:p>
        </w:tc>
      </w:tr>
      <w:tr w:rsidR="00F87FC5" w14:paraId="132591BC" w14:textId="77777777" w:rsidTr="00F87FC5">
        <w:trPr>
          <w:trHeight w:val="1342"/>
        </w:trPr>
        <w:tc>
          <w:tcPr>
            <w:tcW w:w="763" w:type="dxa"/>
            <w:vAlign w:val="center"/>
          </w:tcPr>
          <w:p w14:paraId="37BDDA69" w14:textId="77777777" w:rsidR="00F87FC5" w:rsidRPr="00F70E64" w:rsidRDefault="00F87FC5" w:rsidP="00FD3555">
            <w:pPr>
              <w:pStyle w:val="Glava"/>
              <w:tabs>
                <w:tab w:val="clear" w:pos="4536"/>
                <w:tab w:val="clear" w:pos="9072"/>
              </w:tabs>
              <w:jc w:val="center"/>
              <w:rPr>
                <w:b/>
                <w:i w:val="0"/>
                <w:sz w:val="22"/>
                <w:szCs w:val="22"/>
              </w:rPr>
            </w:pPr>
            <w:r>
              <w:rPr>
                <w:b/>
                <w:i w:val="0"/>
                <w:sz w:val="22"/>
                <w:szCs w:val="22"/>
              </w:rPr>
              <w:t>3</w:t>
            </w:r>
          </w:p>
        </w:tc>
        <w:tc>
          <w:tcPr>
            <w:tcW w:w="1843" w:type="dxa"/>
          </w:tcPr>
          <w:p w14:paraId="0970C5D0" w14:textId="77777777" w:rsidR="00F87FC5" w:rsidRDefault="00F87FC5" w:rsidP="00FD3555">
            <w:pPr>
              <w:pStyle w:val="Glava"/>
              <w:tabs>
                <w:tab w:val="clear" w:pos="4536"/>
                <w:tab w:val="clear" w:pos="9072"/>
              </w:tabs>
              <w:jc w:val="both"/>
              <w:rPr>
                <w:i w:val="0"/>
                <w:sz w:val="22"/>
                <w:szCs w:val="22"/>
              </w:rPr>
            </w:pPr>
          </w:p>
        </w:tc>
        <w:tc>
          <w:tcPr>
            <w:tcW w:w="2297" w:type="dxa"/>
          </w:tcPr>
          <w:p w14:paraId="466183F8" w14:textId="77777777" w:rsidR="00F87FC5" w:rsidRDefault="00F87FC5" w:rsidP="00FD3555">
            <w:pPr>
              <w:pStyle w:val="Glava"/>
              <w:tabs>
                <w:tab w:val="clear" w:pos="4536"/>
                <w:tab w:val="clear" w:pos="9072"/>
              </w:tabs>
              <w:jc w:val="both"/>
              <w:rPr>
                <w:i w:val="0"/>
                <w:sz w:val="22"/>
                <w:szCs w:val="22"/>
              </w:rPr>
            </w:pPr>
          </w:p>
        </w:tc>
        <w:tc>
          <w:tcPr>
            <w:tcW w:w="1701" w:type="dxa"/>
          </w:tcPr>
          <w:p w14:paraId="26109EE8" w14:textId="77777777" w:rsidR="00F87FC5" w:rsidRDefault="00F87FC5" w:rsidP="00FD3555">
            <w:pPr>
              <w:pStyle w:val="Glava"/>
              <w:tabs>
                <w:tab w:val="clear" w:pos="4536"/>
                <w:tab w:val="clear" w:pos="9072"/>
              </w:tabs>
              <w:jc w:val="both"/>
              <w:rPr>
                <w:i w:val="0"/>
                <w:sz w:val="28"/>
                <w:szCs w:val="28"/>
              </w:rPr>
            </w:pPr>
          </w:p>
        </w:tc>
        <w:tc>
          <w:tcPr>
            <w:tcW w:w="1984" w:type="dxa"/>
          </w:tcPr>
          <w:p w14:paraId="66ACEDA4" w14:textId="77777777" w:rsidR="00F87FC5" w:rsidRDefault="00F87FC5" w:rsidP="00FD3555">
            <w:pPr>
              <w:pStyle w:val="Glava"/>
              <w:tabs>
                <w:tab w:val="clear" w:pos="4536"/>
                <w:tab w:val="clear" w:pos="9072"/>
              </w:tabs>
              <w:jc w:val="both"/>
              <w:rPr>
                <w:i w:val="0"/>
                <w:sz w:val="28"/>
                <w:szCs w:val="28"/>
              </w:rPr>
            </w:pPr>
          </w:p>
        </w:tc>
      </w:tr>
      <w:tr w:rsidR="00F87FC5" w14:paraId="28CED9E9" w14:textId="77777777" w:rsidTr="00F87FC5">
        <w:trPr>
          <w:trHeight w:val="1276"/>
        </w:trPr>
        <w:tc>
          <w:tcPr>
            <w:tcW w:w="763" w:type="dxa"/>
            <w:vAlign w:val="center"/>
          </w:tcPr>
          <w:p w14:paraId="23549504" w14:textId="77777777" w:rsidR="00F87FC5" w:rsidRPr="00F70E64" w:rsidRDefault="00F87FC5" w:rsidP="00FD3555">
            <w:pPr>
              <w:pStyle w:val="Glava"/>
              <w:tabs>
                <w:tab w:val="clear" w:pos="4536"/>
                <w:tab w:val="clear" w:pos="9072"/>
              </w:tabs>
              <w:jc w:val="center"/>
              <w:rPr>
                <w:b/>
                <w:i w:val="0"/>
                <w:sz w:val="22"/>
                <w:szCs w:val="22"/>
              </w:rPr>
            </w:pPr>
            <w:r>
              <w:rPr>
                <w:b/>
                <w:i w:val="0"/>
                <w:sz w:val="22"/>
                <w:szCs w:val="22"/>
              </w:rPr>
              <w:t>4</w:t>
            </w:r>
          </w:p>
        </w:tc>
        <w:tc>
          <w:tcPr>
            <w:tcW w:w="1843" w:type="dxa"/>
          </w:tcPr>
          <w:p w14:paraId="7EE58B5F" w14:textId="77777777" w:rsidR="00F87FC5" w:rsidRDefault="00F87FC5" w:rsidP="00FD3555">
            <w:pPr>
              <w:pStyle w:val="Glava"/>
              <w:tabs>
                <w:tab w:val="clear" w:pos="4536"/>
                <w:tab w:val="clear" w:pos="9072"/>
              </w:tabs>
              <w:jc w:val="both"/>
              <w:rPr>
                <w:i w:val="0"/>
                <w:sz w:val="22"/>
                <w:szCs w:val="22"/>
              </w:rPr>
            </w:pPr>
          </w:p>
        </w:tc>
        <w:tc>
          <w:tcPr>
            <w:tcW w:w="2297" w:type="dxa"/>
          </w:tcPr>
          <w:p w14:paraId="4720C24F" w14:textId="77777777" w:rsidR="00F87FC5" w:rsidRDefault="00F87FC5" w:rsidP="00FD3555">
            <w:pPr>
              <w:pStyle w:val="Glava"/>
              <w:tabs>
                <w:tab w:val="clear" w:pos="4536"/>
                <w:tab w:val="clear" w:pos="9072"/>
              </w:tabs>
              <w:jc w:val="both"/>
              <w:rPr>
                <w:i w:val="0"/>
                <w:sz w:val="22"/>
                <w:szCs w:val="22"/>
              </w:rPr>
            </w:pPr>
          </w:p>
        </w:tc>
        <w:tc>
          <w:tcPr>
            <w:tcW w:w="1701" w:type="dxa"/>
          </w:tcPr>
          <w:p w14:paraId="4ECB21D9" w14:textId="77777777" w:rsidR="00F87FC5" w:rsidRDefault="00F87FC5" w:rsidP="00FD3555">
            <w:pPr>
              <w:pStyle w:val="Glava"/>
              <w:tabs>
                <w:tab w:val="clear" w:pos="4536"/>
                <w:tab w:val="clear" w:pos="9072"/>
              </w:tabs>
              <w:jc w:val="both"/>
              <w:rPr>
                <w:i w:val="0"/>
                <w:sz w:val="28"/>
                <w:szCs w:val="28"/>
              </w:rPr>
            </w:pPr>
          </w:p>
        </w:tc>
        <w:tc>
          <w:tcPr>
            <w:tcW w:w="1984" w:type="dxa"/>
          </w:tcPr>
          <w:p w14:paraId="61DE50CE" w14:textId="77777777" w:rsidR="00F87FC5" w:rsidRDefault="00F87FC5" w:rsidP="00FD3555">
            <w:pPr>
              <w:pStyle w:val="Glava"/>
              <w:tabs>
                <w:tab w:val="clear" w:pos="4536"/>
                <w:tab w:val="clear" w:pos="9072"/>
              </w:tabs>
              <w:jc w:val="both"/>
              <w:rPr>
                <w:i w:val="0"/>
                <w:sz w:val="28"/>
                <w:szCs w:val="28"/>
              </w:rPr>
            </w:pPr>
          </w:p>
        </w:tc>
      </w:tr>
    </w:tbl>
    <w:p w14:paraId="725F0BFB" w14:textId="77777777" w:rsidR="00D5206B" w:rsidRDefault="00D5206B" w:rsidP="00D5206B">
      <w:pPr>
        <w:pStyle w:val="Glava"/>
        <w:tabs>
          <w:tab w:val="clear" w:pos="4536"/>
          <w:tab w:val="clear" w:pos="9072"/>
        </w:tabs>
        <w:ind w:left="1080"/>
        <w:jc w:val="both"/>
        <w:rPr>
          <w:i w:val="0"/>
          <w:sz w:val="22"/>
          <w:szCs w:val="22"/>
        </w:rPr>
      </w:pPr>
    </w:p>
    <w:p w14:paraId="521912E3" w14:textId="77777777" w:rsidR="005A4E41" w:rsidRDefault="005A4E41" w:rsidP="00BE161E">
      <w:pPr>
        <w:pStyle w:val="Glava"/>
        <w:tabs>
          <w:tab w:val="clear" w:pos="4536"/>
          <w:tab w:val="clear" w:pos="9072"/>
        </w:tabs>
        <w:ind w:left="1080"/>
        <w:jc w:val="both"/>
        <w:rPr>
          <w:i w:val="0"/>
          <w:sz w:val="22"/>
          <w:szCs w:val="22"/>
        </w:rPr>
      </w:pPr>
    </w:p>
    <w:p w14:paraId="04ECC0C7" w14:textId="77777777" w:rsidR="00F87FC5" w:rsidRPr="00D16179" w:rsidRDefault="00F87FC5" w:rsidP="00F87FC5">
      <w:pPr>
        <w:ind w:left="1134"/>
        <w:rPr>
          <w:b/>
          <w:i w:val="0"/>
          <w:sz w:val="20"/>
        </w:rPr>
      </w:pPr>
      <w:r w:rsidRPr="00D5206B">
        <w:rPr>
          <w:i w:val="0"/>
          <w:sz w:val="22"/>
          <w:szCs w:val="22"/>
        </w:rPr>
        <w:t>Pod zapore</w:t>
      </w:r>
      <w:r>
        <w:rPr>
          <w:i w:val="0"/>
          <w:sz w:val="22"/>
          <w:szCs w:val="22"/>
        </w:rPr>
        <w:t xml:space="preserve">dno točko 1. in 2. se navede referenčni posel, s katerim </w:t>
      </w:r>
      <w:r w:rsidRPr="00D5206B">
        <w:rPr>
          <w:i w:val="0"/>
          <w:sz w:val="22"/>
          <w:szCs w:val="22"/>
        </w:rPr>
        <w:t xml:space="preserve"> ponudnik izkazuje izpolnjevanje pogojev za so</w:t>
      </w:r>
      <w:r>
        <w:rPr>
          <w:i w:val="0"/>
          <w:sz w:val="22"/>
          <w:szCs w:val="22"/>
        </w:rPr>
        <w:t>delovanje. Pod zaporedno točko 3</w:t>
      </w:r>
      <w:r w:rsidRPr="00D5206B">
        <w:rPr>
          <w:i w:val="0"/>
          <w:sz w:val="22"/>
          <w:szCs w:val="22"/>
        </w:rPr>
        <w:t xml:space="preserve">. in zaporedno točko </w:t>
      </w:r>
      <w:r>
        <w:rPr>
          <w:i w:val="0"/>
          <w:sz w:val="22"/>
          <w:szCs w:val="22"/>
        </w:rPr>
        <w:t>4</w:t>
      </w:r>
      <w:r w:rsidRPr="00D5206B">
        <w:rPr>
          <w:i w:val="0"/>
          <w:sz w:val="22"/>
          <w:szCs w:val="22"/>
        </w:rPr>
        <w:t>. se navedeta referenčna posla s katerima ponudnik sodeluje pri merilu »Dodatne reference kadra«.</w:t>
      </w:r>
    </w:p>
    <w:p w14:paraId="0EE21EDF" w14:textId="77777777" w:rsidR="005A4E41" w:rsidRDefault="005A4E41" w:rsidP="00BE161E">
      <w:pPr>
        <w:pStyle w:val="Glava"/>
        <w:tabs>
          <w:tab w:val="clear" w:pos="4536"/>
          <w:tab w:val="clear" w:pos="9072"/>
        </w:tabs>
        <w:ind w:left="1080"/>
        <w:jc w:val="both"/>
        <w:rPr>
          <w:i w:val="0"/>
          <w:sz w:val="22"/>
          <w:szCs w:val="22"/>
        </w:rPr>
      </w:pPr>
    </w:p>
    <w:p w14:paraId="72F29E8D" w14:textId="1609BE9C" w:rsidR="00496763" w:rsidRDefault="00496763" w:rsidP="00BE161E">
      <w:pPr>
        <w:pStyle w:val="Glava"/>
        <w:tabs>
          <w:tab w:val="clear" w:pos="4536"/>
          <w:tab w:val="clear" w:pos="9072"/>
        </w:tabs>
        <w:ind w:left="1080"/>
        <w:jc w:val="both"/>
        <w:rPr>
          <w:i w:val="0"/>
          <w:sz w:val="22"/>
          <w:szCs w:val="22"/>
        </w:rPr>
      </w:pPr>
      <w:r w:rsidRPr="00ED3AF6">
        <w:rPr>
          <w:i w:val="0"/>
          <w:sz w:val="22"/>
          <w:szCs w:val="22"/>
        </w:rPr>
        <w:t xml:space="preserve">Poleg tega obrazca gospodarski subjekt predložil tudi dokazila, </w:t>
      </w:r>
      <w:r w:rsidRPr="00ED3AF6">
        <w:rPr>
          <w:i w:val="0"/>
          <w:color w:val="000000" w:themeColor="text1"/>
          <w:sz w:val="22"/>
          <w:szCs w:val="22"/>
        </w:rPr>
        <w:t xml:space="preserve">s katerimi se dokazuje izpolnjevanje pogojev </w:t>
      </w:r>
      <w:r w:rsidR="00C95D9E" w:rsidRPr="00ED3AF6">
        <w:rPr>
          <w:i w:val="0"/>
          <w:color w:val="000000" w:themeColor="text1"/>
          <w:sz w:val="22"/>
          <w:szCs w:val="22"/>
        </w:rPr>
        <w:t xml:space="preserve">v skladu z </w:t>
      </w:r>
      <w:r w:rsidR="00ED3AF6" w:rsidRPr="00ED3AF6">
        <w:rPr>
          <w:i w:val="0"/>
          <w:color w:val="000000" w:themeColor="text1"/>
          <w:sz w:val="22"/>
          <w:szCs w:val="22"/>
        </w:rPr>
        <w:t>veljavno zakonodajo</w:t>
      </w:r>
      <w:r w:rsidRPr="00ED3AF6">
        <w:rPr>
          <w:i w:val="0"/>
          <w:sz w:val="22"/>
          <w:szCs w:val="22"/>
        </w:rPr>
        <w:t xml:space="preserve"> za vsakega imenovanega v tabeli.</w:t>
      </w:r>
    </w:p>
    <w:p w14:paraId="60B982C7" w14:textId="77777777" w:rsidR="00496763" w:rsidRDefault="00496763" w:rsidP="00BE161E">
      <w:pPr>
        <w:pStyle w:val="Glava"/>
        <w:tabs>
          <w:tab w:val="clear" w:pos="4536"/>
          <w:tab w:val="clear" w:pos="9072"/>
        </w:tabs>
        <w:ind w:left="1080"/>
        <w:jc w:val="both"/>
        <w:rPr>
          <w:i w:val="0"/>
          <w:sz w:val="22"/>
          <w:szCs w:val="22"/>
        </w:rPr>
      </w:pPr>
    </w:p>
    <w:p w14:paraId="47DAFA5D" w14:textId="400E5635" w:rsidR="002C6A1E" w:rsidRDefault="002C6A1E" w:rsidP="00FE3CF1">
      <w:pPr>
        <w:pStyle w:val="Glava"/>
        <w:tabs>
          <w:tab w:val="clear" w:pos="4536"/>
          <w:tab w:val="clear" w:pos="9072"/>
        </w:tabs>
        <w:ind w:left="1080"/>
        <w:jc w:val="both"/>
        <w:rPr>
          <w:i w:val="0"/>
          <w:sz w:val="22"/>
          <w:szCs w:val="22"/>
        </w:rPr>
      </w:pPr>
    </w:p>
    <w:p w14:paraId="010E07F9" w14:textId="3AEC1FFD" w:rsidR="005A4E41" w:rsidRDefault="005A4E41" w:rsidP="00FE3CF1">
      <w:pPr>
        <w:pStyle w:val="Glava"/>
        <w:tabs>
          <w:tab w:val="clear" w:pos="4536"/>
          <w:tab w:val="clear" w:pos="9072"/>
        </w:tabs>
        <w:ind w:left="1080"/>
        <w:jc w:val="both"/>
        <w:rPr>
          <w:i w:val="0"/>
          <w:sz w:val="22"/>
          <w:szCs w:val="22"/>
        </w:rPr>
      </w:pPr>
    </w:p>
    <w:p w14:paraId="0F93EDA7" w14:textId="77777777" w:rsidR="005A4E41" w:rsidRPr="0079325B" w:rsidRDefault="005A4E41" w:rsidP="00FE3CF1">
      <w:pPr>
        <w:pStyle w:val="Glava"/>
        <w:tabs>
          <w:tab w:val="clear" w:pos="4536"/>
          <w:tab w:val="clear" w:pos="9072"/>
        </w:tabs>
        <w:ind w:left="1080"/>
        <w:jc w:val="both"/>
        <w:rPr>
          <w:i w:val="0"/>
          <w:sz w:val="22"/>
          <w:szCs w:val="22"/>
        </w:rPr>
      </w:pPr>
    </w:p>
    <w:p w14:paraId="36C3951B"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083C060D" w14:textId="77777777" w:rsidR="00FE3CF1" w:rsidRDefault="00FE3CF1" w:rsidP="00FE3CF1">
      <w:pPr>
        <w:pStyle w:val="Glava"/>
        <w:tabs>
          <w:tab w:val="clear" w:pos="4536"/>
          <w:tab w:val="clear" w:pos="9072"/>
        </w:tabs>
        <w:ind w:left="1080"/>
        <w:jc w:val="both"/>
        <w:rPr>
          <w:i w:val="0"/>
          <w:sz w:val="22"/>
          <w:szCs w:val="22"/>
        </w:rPr>
      </w:pPr>
    </w:p>
    <w:p w14:paraId="01C0E104" w14:textId="77777777" w:rsidR="00EF219A" w:rsidRPr="0079325B" w:rsidRDefault="00EF219A" w:rsidP="00FE3CF1">
      <w:pPr>
        <w:pStyle w:val="Glava"/>
        <w:tabs>
          <w:tab w:val="clear" w:pos="4536"/>
          <w:tab w:val="clear" w:pos="9072"/>
        </w:tabs>
        <w:ind w:left="1080"/>
        <w:jc w:val="both"/>
        <w:rPr>
          <w:i w:val="0"/>
          <w:sz w:val="22"/>
          <w:szCs w:val="22"/>
        </w:rPr>
      </w:pPr>
    </w:p>
    <w:p w14:paraId="5F850415" w14:textId="77777777" w:rsidR="00EF219A" w:rsidRDefault="00EF219A" w:rsidP="00FE3CF1">
      <w:pPr>
        <w:pStyle w:val="Glava"/>
        <w:tabs>
          <w:tab w:val="clear" w:pos="4536"/>
          <w:tab w:val="clear" w:pos="9072"/>
        </w:tabs>
        <w:ind w:left="1080"/>
        <w:jc w:val="both"/>
        <w:rPr>
          <w:i w:val="0"/>
          <w:sz w:val="22"/>
          <w:szCs w:val="22"/>
        </w:rPr>
      </w:pPr>
    </w:p>
    <w:p w14:paraId="7CE465BA" w14:textId="5A215F83" w:rsidR="00B4313B" w:rsidRPr="0079325B" w:rsidRDefault="00686662" w:rsidP="005A4E41">
      <w:pPr>
        <w:jc w:val="right"/>
        <w:rPr>
          <w:b/>
          <w:i w:val="0"/>
          <w:sz w:val="22"/>
          <w:szCs w:val="22"/>
        </w:rPr>
      </w:pPr>
      <w:r>
        <w:rPr>
          <w:b/>
          <w:i w:val="0"/>
          <w:sz w:val="22"/>
          <w:szCs w:val="22"/>
        </w:rPr>
        <w:t>PRILOGA 6</w:t>
      </w:r>
      <w:r w:rsidR="00B4313B">
        <w:rPr>
          <w:b/>
          <w:i w:val="0"/>
          <w:sz w:val="22"/>
          <w:szCs w:val="22"/>
        </w:rPr>
        <w:t>/1</w:t>
      </w:r>
    </w:p>
    <w:p w14:paraId="611F89A8" w14:textId="77777777" w:rsidR="00B4313B" w:rsidRPr="0079325B" w:rsidRDefault="00B4313B" w:rsidP="00B4313B">
      <w:pPr>
        <w:jc w:val="right"/>
        <w:rPr>
          <w:i w:val="0"/>
          <w:sz w:val="22"/>
          <w:szCs w:val="22"/>
        </w:rPr>
      </w:pPr>
    </w:p>
    <w:p w14:paraId="11F0D0F8"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5E8D72E3" w14:textId="77777777" w:rsidR="00B4313B" w:rsidRPr="0079325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737D6287" w14:textId="77777777" w:rsidR="00B4313B" w:rsidRPr="0079325B" w:rsidRDefault="00B4313B" w:rsidP="00B4313B">
      <w:pPr>
        <w:ind w:left="1080"/>
        <w:rPr>
          <w:i w:val="0"/>
          <w:sz w:val="22"/>
          <w:szCs w:val="22"/>
        </w:rPr>
      </w:pPr>
    </w:p>
    <w:p w14:paraId="2C39BCBF" w14:textId="77777777" w:rsidR="00B4313B" w:rsidRPr="0079325B" w:rsidRDefault="00B4313B" w:rsidP="00B4313B">
      <w:pPr>
        <w:ind w:left="1080"/>
        <w:rPr>
          <w:i w:val="0"/>
          <w:sz w:val="22"/>
          <w:szCs w:val="22"/>
        </w:rPr>
      </w:pPr>
      <w:r w:rsidRPr="0079325B">
        <w:rPr>
          <w:i w:val="0"/>
          <w:sz w:val="22"/>
          <w:szCs w:val="22"/>
        </w:rPr>
        <w:t>…………………………………………………………………................………....…..............</w:t>
      </w:r>
    </w:p>
    <w:p w14:paraId="3E0AADD9" w14:textId="77777777" w:rsidR="00B4313B" w:rsidRPr="0079325B" w:rsidRDefault="00B4313B" w:rsidP="00B4313B">
      <w:pPr>
        <w:ind w:left="1080"/>
        <w:rPr>
          <w:i w:val="0"/>
          <w:sz w:val="22"/>
          <w:szCs w:val="22"/>
        </w:rPr>
      </w:pPr>
    </w:p>
    <w:p w14:paraId="3ABC3C18" w14:textId="25DBC9E4" w:rsidR="00B4313B" w:rsidRPr="0079325B" w:rsidRDefault="00B4313B" w:rsidP="00B4313B">
      <w:pPr>
        <w:ind w:left="1080"/>
        <w:jc w:val="both"/>
        <w:rPr>
          <w:i w:val="0"/>
          <w:sz w:val="22"/>
          <w:szCs w:val="22"/>
        </w:rPr>
      </w:pPr>
      <w:r w:rsidRPr="00253F35">
        <w:rPr>
          <w:i w:val="0"/>
          <w:sz w:val="22"/>
          <w:szCs w:val="22"/>
        </w:rPr>
        <w:t>za prijavo na javni razpis za »</w:t>
      </w:r>
      <w:r w:rsidR="004B159B">
        <w:rPr>
          <w:b/>
          <w:i w:val="0"/>
          <w:sz w:val="22"/>
          <w:szCs w:val="22"/>
        </w:rPr>
        <w:t>Izvajanje strokovnega nadzora nad izvedbo GOI del za obnovo Ciril Metodovega trga 21 in Mestnega trga 27</w:t>
      </w:r>
      <w:r w:rsidRPr="00253F35">
        <w:rPr>
          <w:i w:val="0"/>
          <w:sz w:val="22"/>
          <w:szCs w:val="22"/>
        </w:rPr>
        <w:t>«</w:t>
      </w:r>
    </w:p>
    <w:p w14:paraId="625A2B86" w14:textId="77777777" w:rsidR="00B4313B" w:rsidRPr="0079325B" w:rsidRDefault="00B4313B" w:rsidP="00B4313B">
      <w:pPr>
        <w:ind w:left="1080"/>
        <w:rPr>
          <w:i w:val="0"/>
          <w:sz w:val="22"/>
          <w:szCs w:val="22"/>
        </w:rPr>
      </w:pPr>
    </w:p>
    <w:p w14:paraId="3844A678" w14:textId="77777777" w:rsidR="00B4313B" w:rsidRPr="0079325B" w:rsidRDefault="00B4313B" w:rsidP="00B4313B">
      <w:pPr>
        <w:ind w:left="1080"/>
        <w:jc w:val="center"/>
        <w:rPr>
          <w:b/>
          <w:i w:val="0"/>
          <w:szCs w:val="24"/>
          <w:u w:val="single"/>
        </w:rPr>
      </w:pPr>
      <w:r w:rsidRPr="0079325B">
        <w:rPr>
          <w:b/>
          <w:i w:val="0"/>
          <w:szCs w:val="24"/>
          <w:u w:val="single"/>
        </w:rPr>
        <w:t>POTRJUJEMO</w:t>
      </w:r>
    </w:p>
    <w:p w14:paraId="3CB32DEC" w14:textId="77777777" w:rsidR="00B4313B" w:rsidRPr="0079325B" w:rsidRDefault="00B4313B" w:rsidP="00B4313B">
      <w:pPr>
        <w:ind w:left="1080"/>
        <w:rPr>
          <w:i w:val="0"/>
          <w:sz w:val="22"/>
          <w:szCs w:val="22"/>
          <w:u w:val="single"/>
        </w:rPr>
      </w:pPr>
    </w:p>
    <w:p w14:paraId="40F598E4" w14:textId="77777777" w:rsidR="00B4313B" w:rsidRPr="0079325B" w:rsidRDefault="00B4313B" w:rsidP="00B4313B">
      <w:pPr>
        <w:ind w:left="1080"/>
        <w:rPr>
          <w:i w:val="0"/>
          <w:sz w:val="22"/>
          <w:szCs w:val="22"/>
          <w:u w:val="single"/>
        </w:rPr>
      </w:pPr>
    </w:p>
    <w:tbl>
      <w:tblPr>
        <w:tblW w:w="9100" w:type="dxa"/>
        <w:tblInd w:w="993" w:type="dxa"/>
        <w:tblLook w:val="01E0" w:firstRow="1" w:lastRow="1" w:firstColumn="1" w:lastColumn="1" w:noHBand="0" w:noVBand="0"/>
      </w:tblPr>
      <w:tblGrid>
        <w:gridCol w:w="1417"/>
        <w:gridCol w:w="94"/>
        <w:gridCol w:w="1006"/>
        <w:gridCol w:w="5244"/>
        <w:gridCol w:w="1339"/>
      </w:tblGrid>
      <w:tr w:rsidR="00B4313B" w:rsidRPr="0079325B" w14:paraId="7997DDAA" w14:textId="77777777" w:rsidTr="00EE3ED4">
        <w:tc>
          <w:tcPr>
            <w:tcW w:w="1511" w:type="dxa"/>
            <w:gridSpan w:val="2"/>
          </w:tcPr>
          <w:p w14:paraId="28F73AB9" w14:textId="77777777" w:rsidR="00B4313B" w:rsidRPr="0079325B" w:rsidRDefault="00B4313B" w:rsidP="00A460E4">
            <w:pPr>
              <w:rPr>
                <w:i w:val="0"/>
                <w:sz w:val="22"/>
                <w:szCs w:val="22"/>
              </w:rPr>
            </w:pPr>
            <w:r w:rsidRPr="0079325B">
              <w:rPr>
                <w:i w:val="0"/>
                <w:sz w:val="22"/>
                <w:szCs w:val="22"/>
              </w:rPr>
              <w:t>da je bil</w:t>
            </w:r>
          </w:p>
        </w:tc>
        <w:tc>
          <w:tcPr>
            <w:tcW w:w="6250" w:type="dxa"/>
            <w:gridSpan w:val="2"/>
            <w:tcBorders>
              <w:bottom w:val="single" w:sz="4" w:space="0" w:color="auto"/>
            </w:tcBorders>
          </w:tcPr>
          <w:p w14:paraId="2F948128" w14:textId="77777777" w:rsidR="00B4313B" w:rsidRPr="0079325B" w:rsidRDefault="00B4313B" w:rsidP="00A460E4">
            <w:pPr>
              <w:rPr>
                <w:i w:val="0"/>
                <w:sz w:val="22"/>
                <w:szCs w:val="22"/>
              </w:rPr>
            </w:pPr>
          </w:p>
        </w:tc>
        <w:tc>
          <w:tcPr>
            <w:tcW w:w="1339" w:type="dxa"/>
            <w:vAlign w:val="center"/>
          </w:tcPr>
          <w:p w14:paraId="6F2BACFA" w14:textId="77777777" w:rsidR="00B4313B" w:rsidRPr="0079325B" w:rsidRDefault="00B4313B" w:rsidP="00A460E4">
            <w:pPr>
              <w:rPr>
                <w:i w:val="0"/>
                <w:sz w:val="16"/>
                <w:szCs w:val="16"/>
              </w:rPr>
            </w:pPr>
            <w:r w:rsidRPr="0079325B">
              <w:rPr>
                <w:i w:val="0"/>
                <w:sz w:val="16"/>
                <w:szCs w:val="16"/>
              </w:rPr>
              <w:t>(ime in priimek)</w:t>
            </w:r>
          </w:p>
        </w:tc>
      </w:tr>
      <w:tr w:rsidR="00B4313B" w:rsidRPr="0079325B" w14:paraId="328E1495" w14:textId="77777777" w:rsidTr="00EE3ED4">
        <w:tc>
          <w:tcPr>
            <w:tcW w:w="1417" w:type="dxa"/>
          </w:tcPr>
          <w:p w14:paraId="521FC3DC" w14:textId="77777777" w:rsidR="00B4313B" w:rsidRPr="0079325B" w:rsidRDefault="00B4313B" w:rsidP="00A460E4">
            <w:pPr>
              <w:rPr>
                <w:i w:val="0"/>
                <w:sz w:val="16"/>
                <w:szCs w:val="16"/>
              </w:rPr>
            </w:pPr>
          </w:p>
        </w:tc>
        <w:tc>
          <w:tcPr>
            <w:tcW w:w="7683" w:type="dxa"/>
            <w:gridSpan w:val="4"/>
          </w:tcPr>
          <w:p w14:paraId="27A9A790" w14:textId="77777777" w:rsidR="00B4313B" w:rsidRPr="0079325B" w:rsidRDefault="00B4313B" w:rsidP="00A460E4">
            <w:pPr>
              <w:rPr>
                <w:i w:val="0"/>
                <w:sz w:val="16"/>
                <w:szCs w:val="16"/>
              </w:rPr>
            </w:pPr>
          </w:p>
        </w:tc>
      </w:tr>
      <w:tr w:rsidR="00B4313B" w:rsidRPr="00502857" w14:paraId="3049DC2A" w14:textId="77777777" w:rsidTr="00EE3ED4">
        <w:tc>
          <w:tcPr>
            <w:tcW w:w="9100" w:type="dxa"/>
            <w:gridSpan w:val="5"/>
          </w:tcPr>
          <w:p w14:paraId="0FB866BB" w14:textId="1CFA40EA" w:rsidR="00B4313B" w:rsidRPr="00502857" w:rsidRDefault="00EE3ED4" w:rsidP="005A7E5A">
            <w:pPr>
              <w:numPr>
                <w:ilvl w:val="0"/>
                <w:numId w:val="20"/>
              </w:numPr>
              <w:rPr>
                <w:i w:val="0"/>
                <w:sz w:val="22"/>
                <w:szCs w:val="22"/>
              </w:rPr>
            </w:pPr>
            <w:r>
              <w:rPr>
                <w:i w:val="0"/>
                <w:sz w:val="22"/>
                <w:szCs w:val="22"/>
              </w:rPr>
              <w:t>vodja nadzora</w:t>
            </w:r>
          </w:p>
        </w:tc>
      </w:tr>
      <w:tr w:rsidR="00EE3ED4" w:rsidRPr="00502857" w14:paraId="49D500FB" w14:textId="77777777" w:rsidTr="00EE3ED4">
        <w:tc>
          <w:tcPr>
            <w:tcW w:w="9100" w:type="dxa"/>
            <w:gridSpan w:val="5"/>
          </w:tcPr>
          <w:p w14:paraId="5E7501DA" w14:textId="142C206A" w:rsidR="00EE3ED4" w:rsidRDefault="00EE3ED4" w:rsidP="005A7E5A">
            <w:pPr>
              <w:numPr>
                <w:ilvl w:val="0"/>
                <w:numId w:val="20"/>
              </w:numPr>
              <w:rPr>
                <w:i w:val="0"/>
                <w:sz w:val="22"/>
                <w:szCs w:val="22"/>
              </w:rPr>
            </w:pPr>
            <w:r>
              <w:rPr>
                <w:i w:val="0"/>
                <w:color w:val="000000"/>
                <w:sz w:val="22"/>
                <w:szCs w:val="24"/>
                <w:lang w:eastAsia="en-US"/>
              </w:rPr>
              <w:t>p</w:t>
            </w:r>
            <w:r w:rsidRPr="00D16179">
              <w:rPr>
                <w:i w:val="0"/>
                <w:color w:val="000000"/>
                <w:sz w:val="22"/>
                <w:szCs w:val="24"/>
                <w:lang w:eastAsia="en-US"/>
              </w:rPr>
              <w:t>ooblaščeni inženir za področje gradbeništva</w:t>
            </w:r>
          </w:p>
        </w:tc>
      </w:tr>
      <w:tr w:rsidR="00EE3ED4" w:rsidRPr="00EE3ED4" w14:paraId="5FD16524" w14:textId="77777777" w:rsidTr="00EE3ED4">
        <w:tc>
          <w:tcPr>
            <w:tcW w:w="1417" w:type="dxa"/>
          </w:tcPr>
          <w:p w14:paraId="51216A58" w14:textId="0A99DADE" w:rsidR="00EE3ED4" w:rsidRPr="00EE3ED4" w:rsidRDefault="00EE3ED4" w:rsidP="00EE3ED4">
            <w:pPr>
              <w:rPr>
                <w:sz w:val="16"/>
                <w:szCs w:val="16"/>
              </w:rPr>
            </w:pPr>
          </w:p>
        </w:tc>
        <w:tc>
          <w:tcPr>
            <w:tcW w:w="7683" w:type="dxa"/>
            <w:gridSpan w:val="4"/>
          </w:tcPr>
          <w:p w14:paraId="3BF92370" w14:textId="777B8DBD" w:rsidR="00EE3ED4" w:rsidRPr="00EE3ED4" w:rsidRDefault="00EE3ED4" w:rsidP="00EE3ED4">
            <w:pPr>
              <w:rPr>
                <w:sz w:val="16"/>
                <w:szCs w:val="16"/>
              </w:rPr>
            </w:pPr>
            <w:r w:rsidRPr="00EE3ED4">
              <w:rPr>
                <w:sz w:val="16"/>
                <w:szCs w:val="16"/>
              </w:rPr>
              <w:t>(ustrezno obkrožite)</w:t>
            </w:r>
          </w:p>
        </w:tc>
      </w:tr>
      <w:tr w:rsidR="00B4313B" w:rsidRPr="00502857" w14:paraId="5E823707" w14:textId="77777777" w:rsidTr="00EE3ED4">
        <w:tc>
          <w:tcPr>
            <w:tcW w:w="9100" w:type="dxa"/>
            <w:gridSpan w:val="5"/>
          </w:tcPr>
          <w:p w14:paraId="1C9014FF" w14:textId="77777777" w:rsidR="00B4313B" w:rsidRPr="00502857" w:rsidRDefault="00B4313B" w:rsidP="00A460E4">
            <w:pPr>
              <w:rPr>
                <w:i w:val="0"/>
                <w:sz w:val="22"/>
                <w:szCs w:val="22"/>
              </w:rPr>
            </w:pPr>
          </w:p>
        </w:tc>
      </w:tr>
      <w:tr w:rsidR="00B4313B" w:rsidRPr="00502857" w14:paraId="491F124C" w14:textId="77777777" w:rsidTr="00EE3ED4">
        <w:tc>
          <w:tcPr>
            <w:tcW w:w="2517" w:type="dxa"/>
            <w:gridSpan w:val="3"/>
          </w:tcPr>
          <w:p w14:paraId="4485F0D1" w14:textId="77777777" w:rsidR="00B4313B" w:rsidRPr="00502857" w:rsidRDefault="00B4313B" w:rsidP="00A460E4">
            <w:pPr>
              <w:rPr>
                <w:i w:val="0"/>
                <w:sz w:val="22"/>
                <w:szCs w:val="22"/>
              </w:rPr>
            </w:pPr>
            <w:r w:rsidRPr="00502857">
              <w:rPr>
                <w:i w:val="0"/>
                <w:sz w:val="22"/>
                <w:szCs w:val="22"/>
              </w:rPr>
              <w:t>pri referenčnem poslu:</w:t>
            </w:r>
          </w:p>
        </w:tc>
        <w:tc>
          <w:tcPr>
            <w:tcW w:w="6583" w:type="dxa"/>
            <w:gridSpan w:val="2"/>
            <w:tcBorders>
              <w:bottom w:val="single" w:sz="4" w:space="0" w:color="auto"/>
            </w:tcBorders>
          </w:tcPr>
          <w:p w14:paraId="617463A1" w14:textId="77777777" w:rsidR="00B4313B" w:rsidRPr="00502857" w:rsidRDefault="00B4313B" w:rsidP="00A460E4">
            <w:pPr>
              <w:rPr>
                <w:i w:val="0"/>
                <w:sz w:val="16"/>
                <w:szCs w:val="16"/>
              </w:rPr>
            </w:pPr>
          </w:p>
        </w:tc>
      </w:tr>
    </w:tbl>
    <w:p w14:paraId="480DBC49" w14:textId="77777777" w:rsidR="00B4313B" w:rsidRPr="00502857" w:rsidRDefault="00B4313B" w:rsidP="00B4313B">
      <w:pPr>
        <w:ind w:left="1080"/>
        <w:rPr>
          <w:i w:val="0"/>
          <w:sz w:val="22"/>
          <w:szCs w:val="22"/>
        </w:rPr>
      </w:pPr>
    </w:p>
    <w:tbl>
      <w:tblPr>
        <w:tblW w:w="9038" w:type="dxa"/>
        <w:tblInd w:w="993" w:type="dxa"/>
        <w:tblLook w:val="01E0" w:firstRow="1" w:lastRow="1" w:firstColumn="1" w:lastColumn="1" w:noHBand="0" w:noVBand="0"/>
      </w:tblPr>
      <w:tblGrid>
        <w:gridCol w:w="2517"/>
        <w:gridCol w:w="2552"/>
        <w:gridCol w:w="742"/>
        <w:gridCol w:w="3227"/>
      </w:tblGrid>
      <w:tr w:rsidR="00B4313B" w:rsidRPr="00502857" w14:paraId="5EA24AA2" w14:textId="77777777" w:rsidTr="00EE3ED4">
        <w:tc>
          <w:tcPr>
            <w:tcW w:w="5811" w:type="dxa"/>
            <w:gridSpan w:val="3"/>
          </w:tcPr>
          <w:p w14:paraId="51FD0BB8" w14:textId="0B1BED09" w:rsidR="00B4313B" w:rsidRPr="00EE3ED4" w:rsidRDefault="00EE3ED4" w:rsidP="00EE3ED4">
            <w:pPr>
              <w:rPr>
                <w:i w:val="0"/>
                <w:sz w:val="22"/>
                <w:szCs w:val="22"/>
              </w:rPr>
            </w:pPr>
            <w:r w:rsidRPr="00EE3ED4">
              <w:rPr>
                <w:i w:val="0"/>
                <w:color w:val="000000" w:themeColor="text1"/>
                <w:sz w:val="22"/>
                <w:szCs w:val="22"/>
              </w:rPr>
              <w:t>Vrednost GOI del objekta visokih gradenj</w:t>
            </w:r>
            <w:r>
              <w:rPr>
                <w:i w:val="0"/>
                <w:color w:val="000000" w:themeColor="text1"/>
                <w:sz w:val="22"/>
                <w:szCs w:val="22"/>
              </w:rPr>
              <w:t xml:space="preserve"> </w:t>
            </w:r>
            <w:r w:rsidRPr="00EE3ED4">
              <w:rPr>
                <w:i w:val="0"/>
                <w:color w:val="000000" w:themeColor="text1"/>
                <w:sz w:val="22"/>
                <w:szCs w:val="22"/>
              </w:rPr>
              <w:t>v EUR brez DDV</w:t>
            </w:r>
          </w:p>
        </w:tc>
        <w:tc>
          <w:tcPr>
            <w:tcW w:w="3227" w:type="dxa"/>
            <w:tcBorders>
              <w:bottom w:val="single" w:sz="4" w:space="0" w:color="auto"/>
            </w:tcBorders>
          </w:tcPr>
          <w:p w14:paraId="73B76B75" w14:textId="77777777" w:rsidR="00B4313B" w:rsidRPr="00502857" w:rsidRDefault="00B4313B" w:rsidP="00A460E4">
            <w:pPr>
              <w:rPr>
                <w:i w:val="0"/>
                <w:sz w:val="22"/>
                <w:szCs w:val="22"/>
              </w:rPr>
            </w:pPr>
          </w:p>
        </w:tc>
      </w:tr>
      <w:tr w:rsidR="00B4313B" w:rsidRPr="00502857" w14:paraId="752A855A" w14:textId="77777777" w:rsidTr="00EE3ED4">
        <w:tc>
          <w:tcPr>
            <w:tcW w:w="2517" w:type="dxa"/>
          </w:tcPr>
          <w:p w14:paraId="13160EAF" w14:textId="77777777" w:rsidR="00B4313B" w:rsidRPr="00502857" w:rsidRDefault="00B4313B" w:rsidP="00A460E4">
            <w:pPr>
              <w:rPr>
                <w:i w:val="0"/>
                <w:sz w:val="10"/>
                <w:szCs w:val="10"/>
              </w:rPr>
            </w:pPr>
          </w:p>
        </w:tc>
        <w:tc>
          <w:tcPr>
            <w:tcW w:w="6521" w:type="dxa"/>
            <w:gridSpan w:val="3"/>
          </w:tcPr>
          <w:p w14:paraId="503DFD48" w14:textId="77777777" w:rsidR="00B4313B" w:rsidRPr="00502857" w:rsidRDefault="00B4313B" w:rsidP="00A460E4">
            <w:pPr>
              <w:rPr>
                <w:i w:val="0"/>
                <w:sz w:val="10"/>
                <w:szCs w:val="10"/>
              </w:rPr>
            </w:pPr>
          </w:p>
        </w:tc>
      </w:tr>
      <w:tr w:rsidR="00B4313B" w:rsidRPr="00021AC4" w14:paraId="100AB077" w14:textId="77777777" w:rsidTr="00EE3ED4">
        <w:tc>
          <w:tcPr>
            <w:tcW w:w="5069" w:type="dxa"/>
            <w:gridSpan w:val="2"/>
          </w:tcPr>
          <w:p w14:paraId="63D8C42F" w14:textId="77777777" w:rsidR="00B4313B" w:rsidRPr="00502857" w:rsidRDefault="00B4313B" w:rsidP="00A460E4">
            <w:pPr>
              <w:rPr>
                <w:i w:val="0"/>
                <w:sz w:val="22"/>
                <w:szCs w:val="22"/>
              </w:rPr>
            </w:pPr>
            <w:r w:rsidRPr="00502857">
              <w:rPr>
                <w:i w:val="0"/>
                <w:sz w:val="22"/>
                <w:szCs w:val="22"/>
              </w:rPr>
              <w:t>Datum, številka in izdajatelj uporabnega dovoljenja:</w:t>
            </w:r>
          </w:p>
        </w:tc>
        <w:tc>
          <w:tcPr>
            <w:tcW w:w="3969" w:type="dxa"/>
            <w:gridSpan w:val="2"/>
            <w:tcBorders>
              <w:bottom w:val="single" w:sz="4" w:space="0" w:color="auto"/>
            </w:tcBorders>
          </w:tcPr>
          <w:p w14:paraId="0DEB1ED6" w14:textId="77777777" w:rsidR="00B4313B" w:rsidRPr="00021AC4" w:rsidRDefault="00B4313B" w:rsidP="00A460E4">
            <w:pPr>
              <w:rPr>
                <w:i w:val="0"/>
                <w:sz w:val="22"/>
                <w:szCs w:val="22"/>
              </w:rPr>
            </w:pPr>
          </w:p>
        </w:tc>
      </w:tr>
      <w:tr w:rsidR="00EE3ED4" w:rsidRPr="00021AC4" w14:paraId="0D6399BD" w14:textId="77777777" w:rsidTr="00EE3ED4">
        <w:tc>
          <w:tcPr>
            <w:tcW w:w="5069" w:type="dxa"/>
            <w:gridSpan w:val="2"/>
          </w:tcPr>
          <w:p w14:paraId="2C4FA665" w14:textId="77777777" w:rsidR="00EE3ED4" w:rsidRPr="00502857" w:rsidRDefault="00EE3ED4" w:rsidP="00A460E4">
            <w:pPr>
              <w:rPr>
                <w:i w:val="0"/>
                <w:sz w:val="22"/>
                <w:szCs w:val="22"/>
              </w:rPr>
            </w:pPr>
          </w:p>
        </w:tc>
        <w:tc>
          <w:tcPr>
            <w:tcW w:w="3969" w:type="dxa"/>
            <w:gridSpan w:val="2"/>
            <w:tcBorders>
              <w:bottom w:val="single" w:sz="4" w:space="0" w:color="auto"/>
            </w:tcBorders>
          </w:tcPr>
          <w:p w14:paraId="06AF47D6" w14:textId="77777777" w:rsidR="00EE3ED4" w:rsidRPr="00021AC4" w:rsidRDefault="00EE3ED4" w:rsidP="00A460E4">
            <w:pPr>
              <w:rPr>
                <w:i w:val="0"/>
                <w:sz w:val="22"/>
                <w:szCs w:val="22"/>
              </w:rPr>
            </w:pPr>
          </w:p>
        </w:tc>
      </w:tr>
    </w:tbl>
    <w:p w14:paraId="4CA64830" w14:textId="4D27ACB8" w:rsidR="00502857" w:rsidRDefault="00502857" w:rsidP="00B4313B">
      <w:pPr>
        <w:ind w:left="1080"/>
        <w:jc w:val="both"/>
        <w:rPr>
          <w:i w:val="0"/>
          <w:sz w:val="22"/>
          <w:szCs w:val="22"/>
        </w:rPr>
      </w:pPr>
    </w:p>
    <w:p w14:paraId="04A43A49" w14:textId="77777777" w:rsidR="00EE3ED4" w:rsidRDefault="00EE3ED4" w:rsidP="00B4313B">
      <w:pPr>
        <w:ind w:left="1080"/>
        <w:jc w:val="both"/>
        <w:rPr>
          <w:i w:val="0"/>
          <w:sz w:val="22"/>
          <w:szCs w:val="22"/>
        </w:rPr>
      </w:pPr>
    </w:p>
    <w:p w14:paraId="222C41E4" w14:textId="77777777" w:rsidR="00B4313B" w:rsidRPr="00021AC4" w:rsidRDefault="00B4313B" w:rsidP="00B4313B">
      <w:pPr>
        <w:ind w:left="1080"/>
        <w:jc w:val="both"/>
        <w:rPr>
          <w:i w:val="0"/>
          <w:sz w:val="22"/>
          <w:szCs w:val="22"/>
        </w:rPr>
      </w:pPr>
      <w:r w:rsidRPr="00021AC4">
        <w:rPr>
          <w:i w:val="0"/>
          <w:sz w:val="22"/>
          <w:szCs w:val="22"/>
        </w:rPr>
        <w:t>Dela so bila opravljena po predpisih stroke, pravočasno, kvalitetno in v skladu z določili pogodbe.</w:t>
      </w:r>
    </w:p>
    <w:p w14:paraId="16E88340" w14:textId="77777777" w:rsidR="00B4313B" w:rsidRPr="00862B58" w:rsidRDefault="00B4313B" w:rsidP="00B4313B">
      <w:pPr>
        <w:ind w:left="1080"/>
        <w:rPr>
          <w:i w:val="0"/>
          <w:sz w:val="16"/>
          <w:szCs w:val="16"/>
        </w:rPr>
      </w:pPr>
    </w:p>
    <w:p w14:paraId="70FFE34C" w14:textId="77777777" w:rsidR="00B4313B" w:rsidRPr="0079325B" w:rsidRDefault="00B4313B" w:rsidP="00B4313B">
      <w:pPr>
        <w:ind w:left="1080"/>
        <w:rPr>
          <w:i w:val="0"/>
          <w:sz w:val="22"/>
          <w:szCs w:val="22"/>
        </w:rPr>
      </w:pPr>
      <w:r w:rsidRPr="00021AC4">
        <w:rPr>
          <w:i w:val="0"/>
          <w:sz w:val="22"/>
          <w:szCs w:val="22"/>
        </w:rPr>
        <w:t>Naziv in naslov naročnika:</w:t>
      </w:r>
      <w:r w:rsidRPr="0079325B">
        <w:rPr>
          <w:i w:val="0"/>
          <w:sz w:val="22"/>
          <w:szCs w:val="22"/>
        </w:rPr>
        <w:t xml:space="preserve">  ...…………….....................................................…………................................................…........</w:t>
      </w:r>
    </w:p>
    <w:p w14:paraId="23BFCB87" w14:textId="77777777" w:rsidR="00B4313B" w:rsidRPr="0079325B" w:rsidRDefault="00B4313B" w:rsidP="00B4313B">
      <w:pPr>
        <w:ind w:left="1080"/>
        <w:rPr>
          <w:i w:val="0"/>
          <w:sz w:val="22"/>
          <w:szCs w:val="22"/>
        </w:rPr>
      </w:pPr>
      <w:r w:rsidRPr="0079325B">
        <w:rPr>
          <w:i w:val="0"/>
          <w:sz w:val="22"/>
          <w:szCs w:val="22"/>
        </w:rPr>
        <w:t>...........…………....................................................................................................…………........</w:t>
      </w:r>
    </w:p>
    <w:p w14:paraId="0FEFC9B2" w14:textId="77777777" w:rsidR="00B4313B" w:rsidRPr="00862B58" w:rsidRDefault="00B4313B" w:rsidP="00B4313B">
      <w:pPr>
        <w:ind w:left="1080"/>
        <w:rPr>
          <w:i w:val="0"/>
          <w:sz w:val="16"/>
          <w:szCs w:val="16"/>
        </w:rPr>
      </w:pPr>
    </w:p>
    <w:p w14:paraId="7D19685C" w14:textId="77777777" w:rsidR="00B4313B" w:rsidRPr="0079325B" w:rsidRDefault="00B4313B" w:rsidP="00B4313B">
      <w:pPr>
        <w:ind w:left="1080"/>
        <w:rPr>
          <w:i w:val="0"/>
          <w:sz w:val="22"/>
          <w:szCs w:val="22"/>
        </w:rPr>
      </w:pPr>
      <w:r w:rsidRPr="0079325B">
        <w:rPr>
          <w:i w:val="0"/>
          <w:sz w:val="22"/>
          <w:szCs w:val="22"/>
        </w:rPr>
        <w:t xml:space="preserve">Kontaktna oseba naročnika in telefonska številka: </w:t>
      </w:r>
    </w:p>
    <w:p w14:paraId="52C58230" w14:textId="77777777" w:rsidR="00B4313B" w:rsidRPr="0079325B" w:rsidRDefault="00B4313B" w:rsidP="00B4313B">
      <w:pPr>
        <w:ind w:left="1080"/>
        <w:rPr>
          <w:i w:val="0"/>
          <w:sz w:val="22"/>
          <w:szCs w:val="22"/>
        </w:rPr>
      </w:pPr>
      <w:r w:rsidRPr="0079325B">
        <w:rPr>
          <w:i w:val="0"/>
          <w:sz w:val="22"/>
          <w:szCs w:val="22"/>
        </w:rPr>
        <w:t>…………………………….…………………………………………………...………………</w:t>
      </w:r>
    </w:p>
    <w:p w14:paraId="7E205382" w14:textId="77777777" w:rsidR="00B4313B" w:rsidRPr="0079325B" w:rsidRDefault="00B4313B" w:rsidP="00B4313B">
      <w:pPr>
        <w:ind w:left="1080"/>
        <w:rPr>
          <w:i w:val="0"/>
          <w:sz w:val="22"/>
          <w:szCs w:val="22"/>
        </w:rPr>
      </w:pPr>
    </w:p>
    <w:p w14:paraId="3930ADE5" w14:textId="77777777" w:rsidR="00B4313B" w:rsidRPr="0079325B" w:rsidRDefault="00B4313B" w:rsidP="00B4313B">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1B8BF3D9" w14:textId="77777777" w:rsidR="00B4313B" w:rsidRDefault="00B4313B" w:rsidP="00B4313B">
      <w:pPr>
        <w:ind w:left="1080"/>
        <w:rPr>
          <w:i w:val="0"/>
          <w:sz w:val="22"/>
          <w:szCs w:val="22"/>
        </w:rPr>
      </w:pPr>
    </w:p>
    <w:p w14:paraId="63169483" w14:textId="77777777" w:rsidR="00B4313B" w:rsidRPr="0079325B" w:rsidRDefault="00B4313B" w:rsidP="00B4313B">
      <w:pPr>
        <w:ind w:left="1080"/>
        <w:rPr>
          <w:i w:val="0"/>
          <w:sz w:val="22"/>
          <w:szCs w:val="22"/>
        </w:rPr>
      </w:pPr>
    </w:p>
    <w:p w14:paraId="744C46C5" w14:textId="77777777" w:rsidR="00B4313B" w:rsidRPr="0079325B" w:rsidRDefault="00B4313B" w:rsidP="00B4313B">
      <w:pPr>
        <w:ind w:left="1080"/>
        <w:rPr>
          <w:i w:val="0"/>
          <w:sz w:val="22"/>
          <w:szCs w:val="22"/>
        </w:rPr>
      </w:pPr>
      <w:r w:rsidRPr="0079325B">
        <w:rPr>
          <w:i w:val="0"/>
          <w:sz w:val="22"/>
          <w:szCs w:val="22"/>
        </w:rPr>
        <w:t>Kraj:.............................</w:t>
      </w:r>
    </w:p>
    <w:p w14:paraId="2D43E3F6" w14:textId="77777777" w:rsidR="00B4313B" w:rsidRPr="0079325B" w:rsidRDefault="00B4313B" w:rsidP="00B4313B">
      <w:pPr>
        <w:ind w:left="1080"/>
        <w:rPr>
          <w:i w:val="0"/>
          <w:sz w:val="22"/>
          <w:szCs w:val="22"/>
        </w:rPr>
      </w:pPr>
    </w:p>
    <w:p w14:paraId="208D1987" w14:textId="77777777" w:rsidR="00B4313B" w:rsidRPr="0079325B" w:rsidRDefault="00B4313B" w:rsidP="00B4313B">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60191C9E" w14:textId="77777777" w:rsidR="00B4313B" w:rsidRDefault="00B4313B" w:rsidP="00B4313B">
      <w:pPr>
        <w:ind w:left="1080"/>
        <w:rPr>
          <w:b/>
          <w:i w:val="0"/>
          <w:sz w:val="22"/>
          <w:szCs w:val="22"/>
        </w:rPr>
      </w:pPr>
      <w:r w:rsidRPr="0079325B">
        <w:rPr>
          <w:i w:val="0"/>
          <w:sz w:val="22"/>
          <w:szCs w:val="22"/>
        </w:rPr>
        <w:tab/>
      </w:r>
      <w:r w:rsidRPr="0079325B">
        <w:rPr>
          <w:b/>
          <w:i w:val="0"/>
          <w:sz w:val="22"/>
          <w:szCs w:val="22"/>
        </w:rPr>
        <w:t xml:space="preserve">                                                                               </w:t>
      </w:r>
    </w:p>
    <w:p w14:paraId="3E6BCBAA" w14:textId="77777777" w:rsidR="00B4313B" w:rsidRDefault="00686662" w:rsidP="00686662">
      <w:pPr>
        <w:pStyle w:val="Glava"/>
        <w:tabs>
          <w:tab w:val="clear" w:pos="4536"/>
          <w:tab w:val="clear" w:pos="9072"/>
        </w:tabs>
        <w:ind w:firstLine="708"/>
        <w:jc w:val="center"/>
        <w:rPr>
          <w:b/>
          <w:i w:val="0"/>
          <w:sz w:val="22"/>
          <w:szCs w:val="22"/>
        </w:rPr>
      </w:pPr>
      <w:r>
        <w:rPr>
          <w:i w:val="0"/>
          <w:sz w:val="22"/>
          <w:szCs w:val="22"/>
        </w:rPr>
        <w:t xml:space="preserve">                                                                        </w:t>
      </w:r>
      <w:r w:rsidR="00B4313B">
        <w:rPr>
          <w:i w:val="0"/>
          <w:sz w:val="22"/>
          <w:szCs w:val="22"/>
        </w:rPr>
        <w:t xml:space="preserve"> </w:t>
      </w:r>
      <w:r w:rsidR="00B4313B" w:rsidRPr="00080DA4">
        <w:rPr>
          <w:i w:val="0"/>
          <w:sz w:val="22"/>
          <w:szCs w:val="22"/>
        </w:rPr>
        <w:t>.........................................................</w:t>
      </w:r>
    </w:p>
    <w:p w14:paraId="487112AC" w14:textId="77777777" w:rsidR="00B4313B" w:rsidRDefault="00B4313B" w:rsidP="00DB3553">
      <w:pPr>
        <w:pStyle w:val="Glava"/>
        <w:tabs>
          <w:tab w:val="clear" w:pos="4536"/>
          <w:tab w:val="clear" w:pos="9072"/>
        </w:tabs>
        <w:jc w:val="right"/>
        <w:rPr>
          <w:b/>
          <w:i w:val="0"/>
          <w:sz w:val="22"/>
          <w:szCs w:val="22"/>
        </w:rPr>
      </w:pPr>
    </w:p>
    <w:p w14:paraId="34E62920" w14:textId="77777777" w:rsidR="00B4313B" w:rsidRDefault="00B4313B" w:rsidP="00DB3553">
      <w:pPr>
        <w:pStyle w:val="Glava"/>
        <w:tabs>
          <w:tab w:val="clear" w:pos="4536"/>
          <w:tab w:val="clear" w:pos="9072"/>
        </w:tabs>
        <w:jc w:val="right"/>
        <w:rPr>
          <w:b/>
          <w:i w:val="0"/>
          <w:sz w:val="22"/>
          <w:szCs w:val="22"/>
        </w:rPr>
      </w:pPr>
    </w:p>
    <w:p w14:paraId="7CC485E4" w14:textId="77777777" w:rsidR="00B4313B" w:rsidRDefault="00B4313B" w:rsidP="00DB3553">
      <w:pPr>
        <w:pStyle w:val="Glava"/>
        <w:tabs>
          <w:tab w:val="clear" w:pos="4536"/>
          <w:tab w:val="clear" w:pos="9072"/>
        </w:tabs>
        <w:jc w:val="right"/>
        <w:rPr>
          <w:b/>
          <w:i w:val="0"/>
          <w:sz w:val="22"/>
          <w:szCs w:val="22"/>
        </w:rPr>
      </w:pPr>
    </w:p>
    <w:p w14:paraId="1A5170CB" w14:textId="77777777" w:rsidR="00B4313B" w:rsidRDefault="00B4313B" w:rsidP="00DB3553">
      <w:pPr>
        <w:pStyle w:val="Glava"/>
        <w:tabs>
          <w:tab w:val="clear" w:pos="4536"/>
          <w:tab w:val="clear" w:pos="9072"/>
        </w:tabs>
        <w:jc w:val="right"/>
        <w:rPr>
          <w:b/>
          <w:i w:val="0"/>
          <w:sz w:val="22"/>
          <w:szCs w:val="22"/>
        </w:rPr>
      </w:pPr>
    </w:p>
    <w:p w14:paraId="4160E40D" w14:textId="77777777" w:rsidR="00B4313B" w:rsidRDefault="00B4313B" w:rsidP="00DB3553">
      <w:pPr>
        <w:pStyle w:val="Glava"/>
        <w:tabs>
          <w:tab w:val="clear" w:pos="4536"/>
          <w:tab w:val="clear" w:pos="9072"/>
        </w:tabs>
        <w:jc w:val="right"/>
        <w:rPr>
          <w:b/>
          <w:i w:val="0"/>
          <w:sz w:val="22"/>
          <w:szCs w:val="22"/>
        </w:rPr>
      </w:pPr>
    </w:p>
    <w:p w14:paraId="3D19AB6D" w14:textId="77777777" w:rsidR="00B4313B" w:rsidRDefault="00B4313B" w:rsidP="00DB3553">
      <w:pPr>
        <w:pStyle w:val="Glava"/>
        <w:tabs>
          <w:tab w:val="clear" w:pos="4536"/>
          <w:tab w:val="clear" w:pos="9072"/>
        </w:tabs>
        <w:jc w:val="right"/>
        <w:rPr>
          <w:b/>
          <w:i w:val="0"/>
          <w:sz w:val="22"/>
          <w:szCs w:val="22"/>
        </w:rPr>
      </w:pPr>
    </w:p>
    <w:p w14:paraId="1CD2533C" w14:textId="77777777" w:rsidR="00B4313B" w:rsidRDefault="00B4313B" w:rsidP="00DB3553">
      <w:pPr>
        <w:pStyle w:val="Glava"/>
        <w:tabs>
          <w:tab w:val="clear" w:pos="4536"/>
          <w:tab w:val="clear" w:pos="9072"/>
        </w:tabs>
        <w:jc w:val="right"/>
        <w:rPr>
          <w:b/>
          <w:i w:val="0"/>
          <w:sz w:val="22"/>
          <w:szCs w:val="22"/>
        </w:rPr>
      </w:pPr>
    </w:p>
    <w:p w14:paraId="4BCFE815" w14:textId="77777777" w:rsidR="00B4313B" w:rsidRDefault="00B4313B" w:rsidP="00DB3553">
      <w:pPr>
        <w:pStyle w:val="Glava"/>
        <w:tabs>
          <w:tab w:val="clear" w:pos="4536"/>
          <w:tab w:val="clear" w:pos="9072"/>
        </w:tabs>
        <w:jc w:val="right"/>
        <w:rPr>
          <w:b/>
          <w:i w:val="0"/>
          <w:sz w:val="22"/>
          <w:szCs w:val="22"/>
        </w:rPr>
      </w:pPr>
    </w:p>
    <w:p w14:paraId="02074BD1" w14:textId="77777777" w:rsidR="00B4313B" w:rsidRDefault="00B4313B" w:rsidP="00DB3553">
      <w:pPr>
        <w:pStyle w:val="Glava"/>
        <w:tabs>
          <w:tab w:val="clear" w:pos="4536"/>
          <w:tab w:val="clear" w:pos="9072"/>
        </w:tabs>
        <w:jc w:val="right"/>
        <w:rPr>
          <w:b/>
          <w:i w:val="0"/>
          <w:sz w:val="22"/>
          <w:szCs w:val="22"/>
        </w:rPr>
      </w:pPr>
    </w:p>
    <w:p w14:paraId="285CD642" w14:textId="77777777" w:rsidR="005A4E41" w:rsidRDefault="005A4E41">
      <w:pPr>
        <w:rPr>
          <w:b/>
          <w:i w:val="0"/>
          <w:sz w:val="22"/>
          <w:szCs w:val="22"/>
        </w:rPr>
      </w:pPr>
      <w:r>
        <w:rPr>
          <w:b/>
          <w:i w:val="0"/>
          <w:sz w:val="22"/>
          <w:szCs w:val="22"/>
        </w:rPr>
        <w:br w:type="page"/>
      </w:r>
    </w:p>
    <w:p w14:paraId="5759A3B5" w14:textId="13B1D59E" w:rsidR="00DB3553" w:rsidRPr="00D50D7D" w:rsidRDefault="00DB3553" w:rsidP="00DB3553">
      <w:pPr>
        <w:pStyle w:val="Glava"/>
        <w:tabs>
          <w:tab w:val="clear" w:pos="4536"/>
          <w:tab w:val="clear" w:pos="9072"/>
        </w:tabs>
        <w:jc w:val="right"/>
        <w:rPr>
          <w:b/>
          <w:i w:val="0"/>
          <w:sz w:val="22"/>
          <w:szCs w:val="22"/>
        </w:rPr>
      </w:pPr>
      <w:r w:rsidRPr="00D50D7D">
        <w:rPr>
          <w:b/>
          <w:i w:val="0"/>
          <w:sz w:val="22"/>
          <w:szCs w:val="22"/>
        </w:rPr>
        <w:lastRenderedPageBreak/>
        <w:t>PRILOGA 7</w:t>
      </w:r>
    </w:p>
    <w:p w14:paraId="66011A0F" w14:textId="77777777" w:rsidR="00DB3553" w:rsidRDefault="00DB3553" w:rsidP="00ED0823">
      <w:pPr>
        <w:jc w:val="right"/>
        <w:rPr>
          <w:b/>
          <w:i w:val="0"/>
          <w:sz w:val="22"/>
          <w:szCs w:val="22"/>
        </w:rPr>
      </w:pPr>
    </w:p>
    <w:p w14:paraId="4ACB11F1" w14:textId="77777777" w:rsidR="0096139A" w:rsidRPr="0022154A" w:rsidRDefault="0096139A" w:rsidP="0096139A">
      <w:pPr>
        <w:ind w:left="1134"/>
        <w:jc w:val="center"/>
        <w:rPr>
          <w:b/>
          <w:i w:val="0"/>
          <w:color w:val="000000" w:themeColor="text1"/>
          <w:sz w:val="28"/>
          <w:szCs w:val="28"/>
        </w:rPr>
      </w:pPr>
      <w:r w:rsidRPr="0022154A">
        <w:rPr>
          <w:b/>
          <w:i w:val="0"/>
          <w:color w:val="000000" w:themeColor="text1"/>
          <w:sz w:val="28"/>
          <w:szCs w:val="28"/>
        </w:rPr>
        <w:t>IZJAVA ZAVAROVALNICE</w:t>
      </w:r>
    </w:p>
    <w:p w14:paraId="6B7C2B48" w14:textId="77777777" w:rsidR="0096139A" w:rsidRPr="0022154A" w:rsidRDefault="0096139A" w:rsidP="0096139A">
      <w:pPr>
        <w:ind w:left="1134"/>
        <w:jc w:val="center"/>
        <w:rPr>
          <w:b/>
          <w:i w:val="0"/>
          <w:color w:val="000000" w:themeColor="text1"/>
          <w:sz w:val="28"/>
          <w:szCs w:val="28"/>
        </w:rPr>
      </w:pPr>
    </w:p>
    <w:p w14:paraId="1595561B" w14:textId="77777777" w:rsidR="0096139A" w:rsidRPr="00254D36" w:rsidRDefault="0096139A" w:rsidP="0096139A">
      <w:pPr>
        <w:ind w:left="1134"/>
        <w:rPr>
          <w:b/>
          <w:i w:val="0"/>
          <w:sz w:val="22"/>
          <w:szCs w:val="22"/>
        </w:rPr>
      </w:pPr>
      <w:r w:rsidRPr="00254D36">
        <w:rPr>
          <w:i w:val="0"/>
          <w:sz w:val="22"/>
          <w:szCs w:val="22"/>
        </w:rPr>
        <w:t>Naziv zavarovalnice _______________________________________________________________</w:t>
      </w:r>
    </w:p>
    <w:p w14:paraId="1D15017C" w14:textId="77777777" w:rsidR="0096139A" w:rsidRPr="00254D36" w:rsidRDefault="0096139A" w:rsidP="0096139A">
      <w:pPr>
        <w:ind w:left="1134"/>
        <w:jc w:val="both"/>
        <w:rPr>
          <w:i w:val="0"/>
          <w:sz w:val="22"/>
          <w:szCs w:val="22"/>
        </w:rPr>
      </w:pPr>
    </w:p>
    <w:p w14:paraId="49E6A3F3" w14:textId="0FA517C4" w:rsidR="0096139A" w:rsidRDefault="0096139A" w:rsidP="0096139A">
      <w:pPr>
        <w:ind w:left="1134"/>
        <w:jc w:val="both"/>
        <w:rPr>
          <w:i w:val="0"/>
          <w:sz w:val="22"/>
          <w:szCs w:val="22"/>
        </w:rPr>
      </w:pPr>
      <w:r w:rsidRPr="00254D36">
        <w:rPr>
          <w:i w:val="0"/>
          <w:sz w:val="22"/>
          <w:szCs w:val="22"/>
        </w:rPr>
        <w:t>V skladu z javnim naročilom »</w:t>
      </w:r>
      <w:r w:rsidR="007E6B26">
        <w:rPr>
          <w:b/>
          <w:i w:val="0"/>
          <w:sz w:val="22"/>
          <w:szCs w:val="22"/>
        </w:rPr>
        <w:t>Izvajanje strokovnega nadzora nad izvedbo GOI del za obnovo Cirl Metodovega trga 21 in Mestnega trga 27</w:t>
      </w:r>
      <w:r w:rsidRPr="00254D36">
        <w:rPr>
          <w:b/>
          <w:i w:val="0"/>
          <w:sz w:val="22"/>
          <w:szCs w:val="22"/>
        </w:rPr>
        <w:t>«</w:t>
      </w:r>
      <w:r w:rsidRPr="00254D36">
        <w:rPr>
          <w:i w:val="0"/>
          <w:sz w:val="22"/>
          <w:szCs w:val="22"/>
        </w:rPr>
        <w:t xml:space="preserve">, objavljenim na Portalu javnih naročil dne ………. št. ……………. nepreklicno potrjujemo, da bomo z gospodarskim subjektom (naziv in sedež) ……………………………………….………………...., če bo le-ta izbran s svojo ponudbo za izvedbo predmetnega javnega naročila, v skladu z </w:t>
      </w:r>
      <w:r w:rsidRPr="009735AB">
        <w:rPr>
          <w:i w:val="0"/>
          <w:sz w:val="22"/>
          <w:szCs w:val="22"/>
        </w:rPr>
        <w:t>navedbami v 1</w:t>
      </w:r>
      <w:r w:rsidR="002B2E3E">
        <w:rPr>
          <w:i w:val="0"/>
          <w:sz w:val="22"/>
          <w:szCs w:val="22"/>
        </w:rPr>
        <w:t>4</w:t>
      </w:r>
      <w:r w:rsidRPr="009735AB">
        <w:rPr>
          <w:i w:val="0"/>
          <w:sz w:val="22"/>
          <w:szCs w:val="22"/>
        </w:rPr>
        <w:t xml:space="preserve">. členu vzorca pogodbe iz razpisne dokumentacije sklenili zavarovanje vseh </w:t>
      </w:r>
      <w:r w:rsidR="003A09B7" w:rsidRPr="009735AB">
        <w:rPr>
          <w:i w:val="0"/>
          <w:sz w:val="22"/>
          <w:szCs w:val="22"/>
        </w:rPr>
        <w:t>zavarovarljivih</w:t>
      </w:r>
      <w:r w:rsidR="003A09B7">
        <w:rPr>
          <w:i w:val="0"/>
          <w:sz w:val="22"/>
          <w:szCs w:val="22"/>
        </w:rPr>
        <w:t xml:space="preserve"> </w:t>
      </w:r>
      <w:r w:rsidRPr="004E2CB5">
        <w:rPr>
          <w:i w:val="0"/>
          <w:sz w:val="22"/>
          <w:szCs w:val="22"/>
        </w:rPr>
        <w:t xml:space="preserve">nevarnosti, ki </w:t>
      </w:r>
      <w:r w:rsidRPr="00306BE2">
        <w:rPr>
          <w:i w:val="0"/>
          <w:sz w:val="22"/>
          <w:szCs w:val="22"/>
        </w:rPr>
        <w:t xml:space="preserve">se določijo glede na vse okoliščine, ki bi v danem primeru lahko vplivale na njihov nastanek </w:t>
      </w:r>
      <w:r>
        <w:rPr>
          <w:i w:val="0"/>
          <w:sz w:val="22"/>
          <w:szCs w:val="22"/>
        </w:rPr>
        <w:t>ob</w:t>
      </w:r>
      <w:r w:rsidRPr="00254D36">
        <w:rPr>
          <w:i w:val="0"/>
          <w:sz w:val="22"/>
          <w:szCs w:val="22"/>
        </w:rPr>
        <w:t xml:space="preserve"> </w:t>
      </w:r>
      <w:r>
        <w:rPr>
          <w:i w:val="0"/>
          <w:sz w:val="22"/>
          <w:szCs w:val="22"/>
        </w:rPr>
        <w:t xml:space="preserve">upoštevanju </w:t>
      </w:r>
      <w:r w:rsidRPr="00254D36">
        <w:rPr>
          <w:i w:val="0"/>
          <w:sz w:val="22"/>
          <w:szCs w:val="22"/>
        </w:rPr>
        <w:t xml:space="preserve">pravil stroke pri predmetnem </w:t>
      </w:r>
      <w:r>
        <w:rPr>
          <w:i w:val="0"/>
          <w:sz w:val="22"/>
          <w:szCs w:val="22"/>
        </w:rPr>
        <w:t>projektu</w:t>
      </w:r>
      <w:r w:rsidRPr="00254D36">
        <w:rPr>
          <w:i w:val="0"/>
          <w:sz w:val="22"/>
          <w:szCs w:val="22"/>
        </w:rPr>
        <w:t xml:space="preserve"> in to z ustreznim načinom zavarovanja in z ustreznimi zavarovalnimi vsotami</w:t>
      </w:r>
      <w:r w:rsidRPr="00306BE2">
        <w:rPr>
          <w:i w:val="0"/>
          <w:sz w:val="22"/>
          <w:szCs w:val="22"/>
        </w:rPr>
        <w:t>, vendar najmanj v obsegu minimalnega zavarovalnega programa, in sicer:</w:t>
      </w:r>
    </w:p>
    <w:p w14:paraId="302C7A12" w14:textId="77777777" w:rsidR="0096139A" w:rsidRDefault="0096139A" w:rsidP="0096139A">
      <w:pPr>
        <w:ind w:left="1134"/>
        <w:jc w:val="both"/>
        <w:rPr>
          <w:i w:val="0"/>
          <w:sz w:val="22"/>
          <w:szCs w:val="22"/>
        </w:rPr>
      </w:pPr>
    </w:p>
    <w:tbl>
      <w:tblPr>
        <w:tblW w:w="8870" w:type="dxa"/>
        <w:tblInd w:w="1124" w:type="dxa"/>
        <w:tblBorders>
          <w:top w:val="single" w:sz="4" w:space="0" w:color="auto"/>
          <w:left w:val="single" w:sz="4" w:space="0" w:color="auto"/>
          <w:bottom w:val="single" w:sz="4" w:space="0" w:color="auto"/>
          <w:right w:val="single" w:sz="4" w:space="0" w:color="auto"/>
          <w:insideH w:val="single" w:sz="8"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3402"/>
        <w:gridCol w:w="1843"/>
        <w:gridCol w:w="1701"/>
        <w:gridCol w:w="1215"/>
      </w:tblGrid>
      <w:tr w:rsidR="0096139A" w:rsidRPr="00096E4F" w14:paraId="27A6EC04" w14:textId="77777777" w:rsidTr="003A09B7">
        <w:trPr>
          <w:trHeight w:val="490"/>
        </w:trPr>
        <w:tc>
          <w:tcPr>
            <w:tcW w:w="709" w:type="dxa"/>
            <w:shd w:val="clear" w:color="auto" w:fill="auto"/>
            <w:vAlign w:val="center"/>
            <w:hideMark/>
          </w:tcPr>
          <w:p w14:paraId="3553C162" w14:textId="77777777" w:rsidR="0096139A" w:rsidRPr="00096E4F" w:rsidRDefault="0096139A" w:rsidP="00F65E11">
            <w:pPr>
              <w:jc w:val="center"/>
              <w:rPr>
                <w:b/>
                <w:bCs/>
                <w:i w:val="0"/>
                <w:sz w:val="22"/>
                <w:szCs w:val="22"/>
              </w:rPr>
            </w:pPr>
            <w:r w:rsidRPr="00096E4F">
              <w:rPr>
                <w:b/>
                <w:bCs/>
                <w:i w:val="0"/>
                <w:sz w:val="22"/>
                <w:szCs w:val="22"/>
              </w:rPr>
              <w:t>Zap. št.</w:t>
            </w:r>
          </w:p>
        </w:tc>
        <w:tc>
          <w:tcPr>
            <w:tcW w:w="3402" w:type="dxa"/>
            <w:shd w:val="clear" w:color="auto" w:fill="auto"/>
            <w:vAlign w:val="center"/>
            <w:hideMark/>
          </w:tcPr>
          <w:p w14:paraId="692E92F5" w14:textId="77777777" w:rsidR="0096139A" w:rsidRPr="00096E4F" w:rsidRDefault="0096139A" w:rsidP="00F65E11">
            <w:pPr>
              <w:jc w:val="center"/>
              <w:rPr>
                <w:b/>
                <w:bCs/>
                <w:i w:val="0"/>
                <w:sz w:val="22"/>
                <w:szCs w:val="22"/>
              </w:rPr>
            </w:pPr>
            <w:r w:rsidRPr="00096E4F">
              <w:rPr>
                <w:b/>
                <w:bCs/>
                <w:i w:val="0"/>
                <w:sz w:val="22"/>
                <w:szCs w:val="22"/>
              </w:rPr>
              <w:t>Predmet zavarovanja</w:t>
            </w:r>
            <w:r>
              <w:rPr>
                <w:b/>
                <w:bCs/>
                <w:i w:val="0"/>
                <w:sz w:val="22"/>
                <w:szCs w:val="22"/>
              </w:rPr>
              <w:t xml:space="preserve"> in zavarovana nevarnost</w:t>
            </w:r>
          </w:p>
        </w:tc>
        <w:tc>
          <w:tcPr>
            <w:tcW w:w="1843" w:type="dxa"/>
            <w:shd w:val="clear" w:color="auto" w:fill="auto"/>
            <w:vAlign w:val="center"/>
            <w:hideMark/>
          </w:tcPr>
          <w:p w14:paraId="3AC8B059" w14:textId="77777777" w:rsidR="0096139A" w:rsidRPr="00096E4F" w:rsidRDefault="0096139A" w:rsidP="00F65E11">
            <w:pPr>
              <w:jc w:val="center"/>
              <w:rPr>
                <w:b/>
                <w:bCs/>
                <w:i w:val="0"/>
                <w:sz w:val="20"/>
              </w:rPr>
            </w:pPr>
            <w:r w:rsidRPr="00096E4F">
              <w:rPr>
                <w:b/>
                <w:bCs/>
                <w:i w:val="0"/>
                <w:sz w:val="20"/>
              </w:rPr>
              <w:t>Način zavarovanja</w:t>
            </w:r>
          </w:p>
        </w:tc>
        <w:tc>
          <w:tcPr>
            <w:tcW w:w="1701" w:type="dxa"/>
            <w:shd w:val="clear" w:color="auto" w:fill="auto"/>
            <w:vAlign w:val="center"/>
            <w:hideMark/>
          </w:tcPr>
          <w:p w14:paraId="40221D06" w14:textId="77777777" w:rsidR="0096139A" w:rsidRPr="00096E4F" w:rsidRDefault="0096139A" w:rsidP="00F65E11">
            <w:pPr>
              <w:jc w:val="center"/>
              <w:rPr>
                <w:b/>
                <w:bCs/>
                <w:i w:val="0"/>
                <w:sz w:val="22"/>
                <w:szCs w:val="22"/>
              </w:rPr>
            </w:pPr>
            <w:r>
              <w:rPr>
                <w:b/>
                <w:bCs/>
                <w:i w:val="0"/>
                <w:sz w:val="20"/>
              </w:rPr>
              <w:t>Enotna z</w:t>
            </w:r>
            <w:r w:rsidRPr="00096E4F">
              <w:rPr>
                <w:b/>
                <w:bCs/>
                <w:i w:val="0"/>
                <w:sz w:val="20"/>
              </w:rPr>
              <w:t>avarovalna vsota</w:t>
            </w:r>
            <w:r w:rsidRPr="00096E4F">
              <w:rPr>
                <w:b/>
                <w:bCs/>
                <w:i w:val="0"/>
                <w:sz w:val="22"/>
                <w:szCs w:val="22"/>
              </w:rPr>
              <w:t xml:space="preserve"> (v EUR)</w:t>
            </w:r>
          </w:p>
        </w:tc>
        <w:tc>
          <w:tcPr>
            <w:tcW w:w="1215" w:type="dxa"/>
            <w:shd w:val="clear" w:color="auto" w:fill="auto"/>
            <w:vAlign w:val="center"/>
            <w:hideMark/>
          </w:tcPr>
          <w:p w14:paraId="77C04F16" w14:textId="77777777" w:rsidR="0096139A" w:rsidRPr="00096E4F" w:rsidRDefault="0096139A" w:rsidP="00F65E11">
            <w:pPr>
              <w:jc w:val="center"/>
              <w:rPr>
                <w:b/>
                <w:bCs/>
                <w:i w:val="0"/>
                <w:sz w:val="22"/>
                <w:szCs w:val="22"/>
              </w:rPr>
            </w:pPr>
            <w:r w:rsidRPr="00096E4F">
              <w:rPr>
                <w:b/>
                <w:bCs/>
                <w:i w:val="0"/>
                <w:sz w:val="22"/>
                <w:szCs w:val="22"/>
              </w:rPr>
              <w:t>Opomba</w:t>
            </w:r>
          </w:p>
        </w:tc>
      </w:tr>
      <w:tr w:rsidR="0096139A" w:rsidRPr="00096E4F" w14:paraId="5B1AAF7E" w14:textId="77777777" w:rsidTr="003A09B7">
        <w:trPr>
          <w:trHeight w:val="1968"/>
        </w:trPr>
        <w:tc>
          <w:tcPr>
            <w:tcW w:w="709" w:type="dxa"/>
            <w:shd w:val="clear" w:color="auto" w:fill="auto"/>
            <w:vAlign w:val="center"/>
            <w:hideMark/>
          </w:tcPr>
          <w:p w14:paraId="49B91405" w14:textId="77777777" w:rsidR="0096139A" w:rsidRPr="00096E4F" w:rsidRDefault="0096139A" w:rsidP="00F65E11">
            <w:pPr>
              <w:jc w:val="center"/>
              <w:rPr>
                <w:i w:val="0"/>
                <w:sz w:val="20"/>
              </w:rPr>
            </w:pPr>
            <w:r>
              <w:rPr>
                <w:i w:val="0"/>
                <w:sz w:val="20"/>
              </w:rPr>
              <w:t>1</w:t>
            </w:r>
            <w:r w:rsidRPr="00096E4F">
              <w:rPr>
                <w:i w:val="0"/>
                <w:sz w:val="20"/>
              </w:rPr>
              <w:t>.</w:t>
            </w:r>
          </w:p>
        </w:tc>
        <w:tc>
          <w:tcPr>
            <w:tcW w:w="3402" w:type="dxa"/>
            <w:shd w:val="clear" w:color="auto" w:fill="auto"/>
            <w:vAlign w:val="center"/>
            <w:hideMark/>
          </w:tcPr>
          <w:p w14:paraId="5C41D0FE" w14:textId="77777777" w:rsidR="0096139A" w:rsidRPr="00096E4F" w:rsidRDefault="0096139A" w:rsidP="00F65E11">
            <w:pPr>
              <w:rPr>
                <w:i w:val="0"/>
                <w:sz w:val="20"/>
              </w:rPr>
            </w:pPr>
            <w:r>
              <w:rPr>
                <w:i w:val="0"/>
                <w:sz w:val="20"/>
              </w:rPr>
              <w:t>S</w:t>
            </w:r>
            <w:r w:rsidRPr="00096E4F">
              <w:rPr>
                <w:i w:val="0"/>
                <w:sz w:val="20"/>
              </w:rPr>
              <w:t>plošn</w:t>
            </w:r>
            <w:r>
              <w:rPr>
                <w:i w:val="0"/>
                <w:sz w:val="20"/>
              </w:rPr>
              <w:t>a</w:t>
            </w:r>
            <w:r w:rsidRPr="00096E4F">
              <w:rPr>
                <w:i w:val="0"/>
                <w:sz w:val="20"/>
              </w:rPr>
              <w:t xml:space="preserve"> </w:t>
            </w:r>
            <w:r>
              <w:rPr>
                <w:i w:val="0"/>
                <w:sz w:val="20"/>
              </w:rPr>
              <w:t xml:space="preserve">civilna odgovornosti iz dejavnosti </w:t>
            </w:r>
            <w:r w:rsidRPr="00096E4F">
              <w:rPr>
                <w:i w:val="0"/>
                <w:sz w:val="20"/>
              </w:rPr>
              <w:t>in poklicn</w:t>
            </w:r>
            <w:r>
              <w:rPr>
                <w:i w:val="0"/>
                <w:sz w:val="20"/>
              </w:rPr>
              <w:t>a</w:t>
            </w:r>
            <w:r w:rsidRPr="00096E4F">
              <w:rPr>
                <w:i w:val="0"/>
                <w:sz w:val="20"/>
              </w:rPr>
              <w:t xml:space="preserve"> odgovornost </w:t>
            </w:r>
            <w:r>
              <w:rPr>
                <w:i w:val="0"/>
                <w:sz w:val="20"/>
              </w:rPr>
              <w:t>za strokovne napake</w:t>
            </w:r>
            <w:r w:rsidRPr="00096E4F">
              <w:rPr>
                <w:i w:val="0"/>
                <w:sz w:val="20"/>
              </w:rPr>
              <w:t>, odgovornost vsakokratnega podizvajalca ter oseb, ki izvajajo dela pri njem (vključno z delodajalčevo odgovornostjo)</w:t>
            </w:r>
          </w:p>
        </w:tc>
        <w:tc>
          <w:tcPr>
            <w:tcW w:w="1843" w:type="dxa"/>
            <w:vAlign w:val="center"/>
            <w:hideMark/>
          </w:tcPr>
          <w:p w14:paraId="63FB7D8F" w14:textId="77777777" w:rsidR="0096139A" w:rsidRPr="00096E4F" w:rsidRDefault="0096139A" w:rsidP="00F65E11">
            <w:pPr>
              <w:jc w:val="center"/>
              <w:rPr>
                <w:i w:val="0"/>
                <w:szCs w:val="24"/>
              </w:rPr>
            </w:pPr>
            <w:r>
              <w:rPr>
                <w:i w:val="0"/>
                <w:szCs w:val="24"/>
              </w:rPr>
              <w:t>Na I. riziko</w:t>
            </w:r>
          </w:p>
        </w:tc>
        <w:tc>
          <w:tcPr>
            <w:tcW w:w="1701" w:type="dxa"/>
            <w:shd w:val="clear" w:color="auto" w:fill="auto"/>
            <w:noWrap/>
            <w:vAlign w:val="center"/>
            <w:hideMark/>
          </w:tcPr>
          <w:p w14:paraId="420CB642" w14:textId="54F0FEFB" w:rsidR="0096139A" w:rsidRPr="00096E4F" w:rsidRDefault="003A09B7" w:rsidP="00F65E11">
            <w:pPr>
              <w:ind w:firstLineChars="100" w:firstLine="240"/>
              <w:jc w:val="right"/>
              <w:rPr>
                <w:b/>
                <w:bCs/>
                <w:i w:val="0"/>
                <w:szCs w:val="24"/>
              </w:rPr>
            </w:pPr>
            <w:r>
              <w:rPr>
                <w:b/>
                <w:bCs/>
                <w:i w:val="0"/>
                <w:szCs w:val="24"/>
              </w:rPr>
              <w:t>15</w:t>
            </w:r>
            <w:r w:rsidR="0096139A" w:rsidRPr="00096E4F">
              <w:rPr>
                <w:b/>
                <w:bCs/>
                <w:i w:val="0"/>
                <w:szCs w:val="24"/>
              </w:rPr>
              <w:t>0.000</w:t>
            </w:r>
          </w:p>
        </w:tc>
        <w:tc>
          <w:tcPr>
            <w:tcW w:w="1215" w:type="dxa"/>
            <w:shd w:val="clear" w:color="auto" w:fill="auto"/>
            <w:vAlign w:val="center"/>
            <w:hideMark/>
          </w:tcPr>
          <w:p w14:paraId="7CB8DD9C" w14:textId="77777777" w:rsidR="0096139A" w:rsidRPr="00096E4F" w:rsidRDefault="0096139A" w:rsidP="00F65E11">
            <w:pPr>
              <w:jc w:val="center"/>
              <w:rPr>
                <w:i w:val="0"/>
                <w:sz w:val="20"/>
              </w:rPr>
            </w:pPr>
            <w:r w:rsidRPr="00096E4F">
              <w:rPr>
                <w:i w:val="0"/>
                <w:sz w:val="20"/>
              </w:rPr>
              <w:t>Odbitna franšiza največ 10.000 EUR.</w:t>
            </w:r>
          </w:p>
        </w:tc>
      </w:tr>
    </w:tbl>
    <w:p w14:paraId="29CB5E80" w14:textId="77777777" w:rsidR="0096139A" w:rsidRDefault="0096139A" w:rsidP="0096139A">
      <w:pPr>
        <w:ind w:left="1134"/>
        <w:jc w:val="center"/>
        <w:rPr>
          <w:b/>
          <w:i w:val="0"/>
          <w:color w:val="000000" w:themeColor="text1"/>
          <w:sz w:val="28"/>
          <w:szCs w:val="28"/>
        </w:rPr>
      </w:pPr>
    </w:p>
    <w:p w14:paraId="79F51349" w14:textId="77777777" w:rsidR="0096139A" w:rsidRDefault="0096139A" w:rsidP="0096139A">
      <w:pPr>
        <w:ind w:left="1134"/>
        <w:jc w:val="both"/>
        <w:rPr>
          <w:i w:val="0"/>
          <w:sz w:val="22"/>
          <w:szCs w:val="22"/>
        </w:rPr>
      </w:pPr>
      <w:r>
        <w:rPr>
          <w:i w:val="0"/>
          <w:sz w:val="22"/>
          <w:szCs w:val="22"/>
        </w:rPr>
        <w:t xml:space="preserve">- V primeru sklenitve zavarovanja odgovornosti z pod stolpcem "Opomba" v zgornji tabeli navedeno odbitno franšizo, če zavarovalnica omogoča na polici in /ali prilogi smiselno navede: "Zavarovalnica obravnava in obračuna vse zavarovalne zahtevke ter izplača odškodnino in nato zavarovalca pozove k plačilu dogovorjene franšize. Zavarovalec pa plača zavarovalnici dogovorjeno franšizo 30. (trideseti) dan po prejemu poziva." </w:t>
      </w:r>
    </w:p>
    <w:p w14:paraId="49F1DFF7" w14:textId="77777777" w:rsidR="0096139A" w:rsidRPr="0022154A" w:rsidRDefault="0096139A" w:rsidP="0096139A">
      <w:pPr>
        <w:ind w:left="1134"/>
        <w:jc w:val="both"/>
        <w:rPr>
          <w:b/>
          <w:i w:val="0"/>
          <w:color w:val="000000" w:themeColor="text1"/>
          <w:sz w:val="28"/>
          <w:szCs w:val="28"/>
        </w:rPr>
      </w:pPr>
      <w:r>
        <w:rPr>
          <w:i w:val="0"/>
          <w:sz w:val="22"/>
          <w:szCs w:val="22"/>
        </w:rPr>
        <w:t>- Zavarovanje je lahko sklenjeno z letnim agregatom v višini en kratnika zavarovalne vsote.</w:t>
      </w:r>
    </w:p>
    <w:p w14:paraId="5F29D7BA" w14:textId="60B8A2CC" w:rsidR="0096139A" w:rsidRDefault="0096139A" w:rsidP="00E71C18">
      <w:pPr>
        <w:numPr>
          <w:ilvl w:val="0"/>
          <w:numId w:val="25"/>
        </w:numPr>
        <w:ind w:left="1276" w:hanging="142"/>
        <w:contextualSpacing/>
        <w:jc w:val="both"/>
        <w:rPr>
          <w:i w:val="0"/>
          <w:sz w:val="22"/>
          <w:szCs w:val="22"/>
        </w:rPr>
      </w:pPr>
      <w:r w:rsidRPr="00C626A8">
        <w:rPr>
          <w:i w:val="0"/>
          <w:sz w:val="22"/>
          <w:szCs w:val="22"/>
        </w:rPr>
        <w:t xml:space="preserve">Zavarovanje odgovornosti vključuje tudi zavarovalno kritje v skladu z </w:t>
      </w:r>
      <w:r w:rsidRPr="008428AA">
        <w:rPr>
          <w:i w:val="0"/>
          <w:sz w:val="22"/>
          <w:szCs w:val="22"/>
        </w:rPr>
        <w:t xml:space="preserve">15. členom </w:t>
      </w:r>
      <w:r w:rsidRPr="00B86206">
        <w:rPr>
          <w:i w:val="0"/>
          <w:sz w:val="22"/>
          <w:szCs w:val="22"/>
        </w:rPr>
        <w:t>Zakona o arhitekturni in inženirski dejavnosti (Uradni list R</w:t>
      </w:r>
      <w:r w:rsidRPr="00C626A8">
        <w:rPr>
          <w:i w:val="0"/>
          <w:sz w:val="22"/>
          <w:szCs w:val="22"/>
        </w:rPr>
        <w:t xml:space="preserve">S, št. 61/17) z dovoljenim podlimitom zavarovalnega kritja v višini </w:t>
      </w:r>
      <w:r w:rsidRPr="00B86206">
        <w:rPr>
          <w:bCs/>
          <w:i w:val="0"/>
          <w:sz w:val="22"/>
          <w:szCs w:val="22"/>
        </w:rPr>
        <w:t>50.000 EUR za</w:t>
      </w:r>
      <w:r w:rsidRPr="00C626A8">
        <w:rPr>
          <w:b/>
          <w:i w:val="0"/>
          <w:sz w:val="22"/>
          <w:szCs w:val="22"/>
        </w:rPr>
        <w:t xml:space="preserve"> </w:t>
      </w:r>
      <w:r w:rsidRPr="00C626A8">
        <w:rPr>
          <w:i w:val="0"/>
          <w:sz w:val="22"/>
          <w:szCs w:val="22"/>
        </w:rPr>
        <w:t>škode v obliki znižanja vrednosti posla, ki je posledica jamčevalnega zahtevka investitorja ali tretje osebe in strošk</w:t>
      </w:r>
      <w:r>
        <w:rPr>
          <w:i w:val="0"/>
          <w:sz w:val="22"/>
          <w:szCs w:val="22"/>
        </w:rPr>
        <w:t>e</w:t>
      </w:r>
      <w:r w:rsidRPr="00C626A8">
        <w:rPr>
          <w:i w:val="0"/>
          <w:sz w:val="22"/>
          <w:szCs w:val="22"/>
        </w:rPr>
        <w:t>, ki so neposredno potrebni za odpravo oziroma preprečitev nastanka škode, brez nastanka neposredne</w:t>
      </w:r>
      <w:r w:rsidRPr="008428AA">
        <w:rPr>
          <w:i w:val="0"/>
          <w:sz w:val="22"/>
          <w:szCs w:val="22"/>
        </w:rPr>
        <w:t xml:space="preserve"> škode. </w:t>
      </w:r>
      <w:r>
        <w:rPr>
          <w:i w:val="0"/>
          <w:sz w:val="22"/>
          <w:szCs w:val="22"/>
        </w:rPr>
        <w:t xml:space="preserve">V kolikor je sklenjeno </w:t>
      </w:r>
      <w:r w:rsidRPr="008428AA">
        <w:rPr>
          <w:i w:val="0"/>
          <w:sz w:val="22"/>
          <w:szCs w:val="22"/>
        </w:rPr>
        <w:t xml:space="preserve">zavarovanje poklicne odgovornosti </w:t>
      </w:r>
      <w:r>
        <w:rPr>
          <w:i w:val="0"/>
          <w:sz w:val="22"/>
          <w:szCs w:val="22"/>
        </w:rPr>
        <w:t>iz arhitekturne in inženirske dejavnosti z zavarovalno vsoto 50.000 EUR</w:t>
      </w:r>
      <w:r w:rsidRPr="008428AA">
        <w:rPr>
          <w:i w:val="0"/>
          <w:sz w:val="22"/>
          <w:szCs w:val="22"/>
        </w:rPr>
        <w:t xml:space="preserve"> </w:t>
      </w:r>
      <w:r>
        <w:rPr>
          <w:i w:val="0"/>
          <w:sz w:val="22"/>
          <w:szCs w:val="22"/>
        </w:rPr>
        <w:t xml:space="preserve">se podaja zavarovalno kritje </w:t>
      </w:r>
      <w:r w:rsidRPr="008428AA">
        <w:rPr>
          <w:i w:val="0"/>
          <w:sz w:val="22"/>
          <w:szCs w:val="22"/>
        </w:rPr>
        <w:t>navedeno pod zap. št. 1 z zavarovalno vsoto 1</w:t>
      </w:r>
      <w:r w:rsidR="003A09B7">
        <w:rPr>
          <w:i w:val="0"/>
          <w:sz w:val="22"/>
          <w:szCs w:val="22"/>
        </w:rPr>
        <w:t>50.000</w:t>
      </w:r>
      <w:r w:rsidRPr="008428AA">
        <w:rPr>
          <w:i w:val="0"/>
          <w:sz w:val="22"/>
          <w:szCs w:val="22"/>
        </w:rPr>
        <w:t xml:space="preserve"> EUR in odbitno franšizo 50.000 EUR (kot </w:t>
      </w:r>
      <w:r>
        <w:rPr>
          <w:i w:val="0"/>
          <w:sz w:val="22"/>
          <w:szCs w:val="22"/>
        </w:rPr>
        <w:t>preseškovno (</w:t>
      </w:r>
      <w:r w:rsidRPr="008428AA">
        <w:rPr>
          <w:i w:val="0"/>
          <w:sz w:val="22"/>
          <w:szCs w:val="22"/>
        </w:rPr>
        <w:t>excess</w:t>
      </w:r>
      <w:r>
        <w:rPr>
          <w:i w:val="0"/>
          <w:sz w:val="22"/>
          <w:szCs w:val="22"/>
        </w:rPr>
        <w:t>)</w:t>
      </w:r>
      <w:r w:rsidRPr="008428AA">
        <w:rPr>
          <w:i w:val="0"/>
          <w:sz w:val="22"/>
          <w:szCs w:val="22"/>
        </w:rPr>
        <w:t xml:space="preserve"> zavarovalno kritje)</w:t>
      </w:r>
      <w:r>
        <w:rPr>
          <w:i w:val="0"/>
          <w:sz w:val="22"/>
          <w:szCs w:val="22"/>
        </w:rPr>
        <w:t xml:space="preserve">, s tem, da v </w:t>
      </w:r>
      <w:r w:rsidRPr="008428AA">
        <w:rPr>
          <w:i w:val="0"/>
          <w:sz w:val="22"/>
          <w:szCs w:val="22"/>
        </w:rPr>
        <w:t>zavarovalno kritje nad 50.000 EUR ni potrebno</w:t>
      </w:r>
      <w:r>
        <w:rPr>
          <w:i w:val="0"/>
          <w:sz w:val="22"/>
          <w:szCs w:val="22"/>
        </w:rPr>
        <w:t xml:space="preserve"> vključiti </w:t>
      </w:r>
      <w:r w:rsidRPr="008428AA">
        <w:rPr>
          <w:i w:val="0"/>
          <w:sz w:val="22"/>
          <w:szCs w:val="22"/>
        </w:rPr>
        <w:t>škode v obliki znižanja vrednosti posla, ki je posledica jamčevalnega zahtevka investitorja ali tretje osebe in strošk</w:t>
      </w:r>
      <w:r>
        <w:rPr>
          <w:i w:val="0"/>
          <w:sz w:val="22"/>
          <w:szCs w:val="22"/>
        </w:rPr>
        <w:t>e</w:t>
      </w:r>
      <w:r w:rsidRPr="008428AA">
        <w:rPr>
          <w:i w:val="0"/>
          <w:sz w:val="22"/>
          <w:szCs w:val="22"/>
        </w:rPr>
        <w:t>, ki so neposredno potrebni za odpravo oziroma preprečitev nastanka škode, brez nastanka neposredne škode.</w:t>
      </w:r>
    </w:p>
    <w:p w14:paraId="6345E1F8" w14:textId="77777777" w:rsidR="0096139A" w:rsidRPr="006555D7" w:rsidRDefault="0096139A" w:rsidP="00E71C18">
      <w:pPr>
        <w:numPr>
          <w:ilvl w:val="0"/>
          <w:numId w:val="25"/>
        </w:numPr>
        <w:tabs>
          <w:tab w:val="left" w:pos="155"/>
        </w:tabs>
        <w:ind w:left="1276" w:hanging="142"/>
        <w:jc w:val="both"/>
        <w:rPr>
          <w:i w:val="0"/>
          <w:sz w:val="22"/>
          <w:szCs w:val="22"/>
        </w:rPr>
      </w:pPr>
      <w:r w:rsidRPr="006555D7">
        <w:rPr>
          <w:i w:val="0"/>
          <w:sz w:val="22"/>
          <w:szCs w:val="22"/>
        </w:rPr>
        <w:t>Sprožilec zavarovalnega kritja za vsa zavarovanja po tem členu mora biti nastanek škodnega dogodka (ne velja claims made način).</w:t>
      </w:r>
    </w:p>
    <w:p w14:paraId="0AFADA69" w14:textId="77777777" w:rsidR="0096139A" w:rsidRDefault="0096139A" w:rsidP="0096139A">
      <w:pPr>
        <w:jc w:val="right"/>
        <w:rPr>
          <w:b/>
          <w:i w:val="0"/>
          <w:sz w:val="22"/>
          <w:szCs w:val="22"/>
        </w:rPr>
      </w:pPr>
    </w:p>
    <w:p w14:paraId="5499B686" w14:textId="77777777" w:rsidR="0096139A" w:rsidRDefault="0096139A" w:rsidP="0096139A">
      <w:pPr>
        <w:ind w:left="1134"/>
        <w:rPr>
          <w:b/>
          <w:i w:val="0"/>
          <w:sz w:val="22"/>
          <w:szCs w:val="22"/>
        </w:rPr>
      </w:pPr>
      <w:r>
        <w:rPr>
          <w:i w:val="0"/>
          <w:sz w:val="22"/>
          <w:szCs w:val="22"/>
        </w:rPr>
        <w:t xml:space="preserve">Kraj in datum:                                                           </w:t>
      </w:r>
      <w:r>
        <w:rPr>
          <w:i w:val="0"/>
          <w:sz w:val="22"/>
          <w:szCs w:val="22"/>
        </w:rPr>
        <w:tab/>
        <w:t>Ime in priimek predstavnika zavarovalnice:</w:t>
      </w:r>
    </w:p>
    <w:p w14:paraId="27FC1E5A" w14:textId="77777777" w:rsidR="0096139A" w:rsidRDefault="0096139A" w:rsidP="0096139A">
      <w:pPr>
        <w:ind w:left="1134"/>
        <w:rPr>
          <w:i w:val="0"/>
          <w:sz w:val="22"/>
          <w:szCs w:val="22"/>
        </w:rPr>
      </w:pPr>
    </w:p>
    <w:p w14:paraId="0E253D36" w14:textId="77777777" w:rsidR="0096139A" w:rsidRDefault="0096139A" w:rsidP="0096139A">
      <w:pPr>
        <w:ind w:left="1134"/>
        <w:rPr>
          <w:b/>
          <w:i w:val="0"/>
          <w:sz w:val="22"/>
          <w:szCs w:val="22"/>
        </w:rPr>
      </w:pPr>
      <w:r>
        <w:rPr>
          <w:i w:val="0"/>
          <w:sz w:val="22"/>
          <w:szCs w:val="22"/>
        </w:rPr>
        <w:t>____________________________</w:t>
      </w:r>
      <w:r>
        <w:rPr>
          <w:i w:val="0"/>
          <w:sz w:val="22"/>
          <w:szCs w:val="22"/>
        </w:rPr>
        <w:tab/>
      </w:r>
      <w:r>
        <w:rPr>
          <w:i w:val="0"/>
          <w:sz w:val="22"/>
          <w:szCs w:val="22"/>
        </w:rPr>
        <w:tab/>
      </w:r>
      <w:r>
        <w:rPr>
          <w:i w:val="0"/>
          <w:sz w:val="22"/>
          <w:szCs w:val="22"/>
        </w:rPr>
        <w:tab/>
        <w:t>___________________________________</w:t>
      </w:r>
    </w:p>
    <w:p w14:paraId="22CC441A" w14:textId="77777777" w:rsidR="0096139A" w:rsidRDefault="0096139A" w:rsidP="005A4E41">
      <w:pPr>
        <w:ind w:left="1134"/>
        <w:jc w:val="right"/>
        <w:rPr>
          <w:b/>
          <w:i w:val="0"/>
          <w:color w:val="000000" w:themeColor="text1"/>
          <w:sz w:val="28"/>
          <w:szCs w:val="28"/>
        </w:rPr>
      </w:pPr>
      <w:r>
        <w:rPr>
          <w:i w:val="0"/>
          <w:sz w:val="22"/>
          <w:szCs w:val="22"/>
        </w:rPr>
        <w:t>Žig in podpis:</w:t>
      </w:r>
    </w:p>
    <w:p w14:paraId="63654A52" w14:textId="77777777" w:rsidR="005A4E41" w:rsidRDefault="005A4E41" w:rsidP="0096139A">
      <w:pPr>
        <w:ind w:left="1134"/>
        <w:rPr>
          <w:i w:val="0"/>
          <w:sz w:val="22"/>
          <w:szCs w:val="22"/>
        </w:rPr>
      </w:pPr>
    </w:p>
    <w:p w14:paraId="718CC01C" w14:textId="77777777" w:rsidR="005A4E41" w:rsidRDefault="005A4E41" w:rsidP="0096139A">
      <w:pPr>
        <w:ind w:left="1134"/>
        <w:rPr>
          <w:i w:val="0"/>
          <w:sz w:val="22"/>
          <w:szCs w:val="22"/>
        </w:rPr>
      </w:pPr>
    </w:p>
    <w:p w14:paraId="418D0304" w14:textId="3290A167" w:rsidR="0096139A" w:rsidRDefault="0096139A" w:rsidP="0096139A">
      <w:pPr>
        <w:ind w:left="1134"/>
        <w:rPr>
          <w:b/>
          <w:i w:val="0"/>
          <w:sz w:val="22"/>
          <w:szCs w:val="22"/>
        </w:rPr>
      </w:pPr>
      <w:r>
        <w:rPr>
          <w:i w:val="0"/>
          <w:sz w:val="22"/>
          <w:szCs w:val="22"/>
        </w:rPr>
        <w:t>Izpolnjen, žigosan in podpisan obrazec se predloži ob prijavi.</w:t>
      </w:r>
    </w:p>
    <w:p w14:paraId="0FA51A0C" w14:textId="77777777" w:rsidR="001F1894" w:rsidRPr="001F1894" w:rsidRDefault="000B18E0" w:rsidP="00ED0823">
      <w:pPr>
        <w:jc w:val="right"/>
        <w:rPr>
          <w:b/>
          <w:i w:val="0"/>
          <w:sz w:val="22"/>
          <w:szCs w:val="22"/>
        </w:rPr>
      </w:pPr>
      <w:r>
        <w:rPr>
          <w:b/>
          <w:i w:val="0"/>
          <w:sz w:val="22"/>
          <w:szCs w:val="22"/>
        </w:rPr>
        <w:lastRenderedPageBreak/>
        <w:t xml:space="preserve">PRILOGA </w:t>
      </w:r>
      <w:r w:rsidR="00686662">
        <w:rPr>
          <w:b/>
          <w:i w:val="0"/>
          <w:sz w:val="22"/>
          <w:szCs w:val="22"/>
        </w:rPr>
        <w:t>8</w:t>
      </w:r>
    </w:p>
    <w:p w14:paraId="4BE4E58C" w14:textId="77777777" w:rsidR="001F1894" w:rsidRDefault="001F1894" w:rsidP="001F1894">
      <w:pPr>
        <w:jc w:val="both"/>
        <w:rPr>
          <w:i w:val="0"/>
          <w:sz w:val="22"/>
          <w:szCs w:val="22"/>
        </w:rPr>
      </w:pPr>
    </w:p>
    <w:p w14:paraId="274705A0" w14:textId="77777777" w:rsidR="006A0F24" w:rsidRDefault="006A0F24" w:rsidP="001F1894">
      <w:pPr>
        <w:jc w:val="both"/>
        <w:rPr>
          <w:i w:val="0"/>
          <w:sz w:val="22"/>
          <w:szCs w:val="22"/>
        </w:rPr>
      </w:pPr>
    </w:p>
    <w:p w14:paraId="6AAF95D4" w14:textId="77777777" w:rsidR="006A0F24" w:rsidRDefault="006A0F24" w:rsidP="001F1894">
      <w:pPr>
        <w:jc w:val="both"/>
        <w:rPr>
          <w:i w:val="0"/>
          <w:sz w:val="22"/>
          <w:szCs w:val="22"/>
        </w:rPr>
      </w:pPr>
    </w:p>
    <w:p w14:paraId="6D13C386"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2A40DFE5" w14:textId="77777777" w:rsidR="006A0F24" w:rsidRPr="00F81849" w:rsidRDefault="006A0F24" w:rsidP="006A0F24">
      <w:pPr>
        <w:pStyle w:val="Glava"/>
        <w:tabs>
          <w:tab w:val="clear" w:pos="4536"/>
          <w:tab w:val="clear" w:pos="9072"/>
        </w:tabs>
        <w:ind w:left="1080"/>
        <w:jc w:val="both"/>
        <w:rPr>
          <w:i w:val="0"/>
          <w:sz w:val="22"/>
          <w:szCs w:val="22"/>
        </w:rPr>
      </w:pPr>
    </w:p>
    <w:p w14:paraId="15DA238B" w14:textId="77777777" w:rsidR="006A0F24" w:rsidRPr="00F81849" w:rsidRDefault="006A0F24" w:rsidP="006A0F24">
      <w:pPr>
        <w:pStyle w:val="Glava"/>
        <w:tabs>
          <w:tab w:val="clear" w:pos="4536"/>
          <w:tab w:val="clear" w:pos="9072"/>
        </w:tabs>
        <w:ind w:left="1080"/>
        <w:jc w:val="both"/>
        <w:rPr>
          <w:i w:val="0"/>
          <w:sz w:val="22"/>
          <w:szCs w:val="22"/>
        </w:rPr>
      </w:pPr>
    </w:p>
    <w:p w14:paraId="6C924CAE" w14:textId="10D5BE9E"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705CB3">
        <w:rPr>
          <w:b/>
          <w:i w:val="0"/>
          <w:sz w:val="22"/>
          <w:szCs w:val="22"/>
        </w:rPr>
        <w:t>Izvajanje strokovnega nadzora nad izvedbo GOI del za obnovo Ciril Metodovega trga 21 in Mestnega trga 27</w:t>
      </w:r>
      <w:r w:rsidRPr="00AA3A4C">
        <w:rPr>
          <w:i w:val="0"/>
          <w:sz w:val="22"/>
          <w:szCs w:val="22"/>
        </w:rPr>
        <w:t>«,</w:t>
      </w:r>
      <w:r w:rsidRPr="00F81849">
        <w:rPr>
          <w:i w:val="0"/>
          <w:sz w:val="22"/>
          <w:szCs w:val="22"/>
        </w:rPr>
        <w:t xml:space="preserve"> izjavljamo, da nastopamo s podizvajalci in sicer v nadaljevanju navajamo udeležbe le-teh:</w:t>
      </w:r>
    </w:p>
    <w:p w14:paraId="4394B076" w14:textId="77777777" w:rsidR="006A0F24" w:rsidRPr="00F81849" w:rsidRDefault="006A0F24" w:rsidP="006A0F24">
      <w:pPr>
        <w:pStyle w:val="Glava"/>
        <w:tabs>
          <w:tab w:val="clear" w:pos="4536"/>
          <w:tab w:val="clear" w:pos="9072"/>
        </w:tabs>
        <w:ind w:left="1080"/>
        <w:jc w:val="both"/>
        <w:rPr>
          <w:i w:val="0"/>
          <w:sz w:val="22"/>
          <w:szCs w:val="22"/>
        </w:rPr>
      </w:pPr>
    </w:p>
    <w:p w14:paraId="3A428572"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3F18B259" w14:textId="77777777" w:rsidTr="000A55F3">
        <w:tc>
          <w:tcPr>
            <w:tcW w:w="1440" w:type="dxa"/>
            <w:gridSpan w:val="2"/>
          </w:tcPr>
          <w:p w14:paraId="2506337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79F0456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11A3419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6735376D" w14:textId="77777777" w:rsidTr="000A55F3">
        <w:tc>
          <w:tcPr>
            <w:tcW w:w="720" w:type="dxa"/>
          </w:tcPr>
          <w:p w14:paraId="317ECE69"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68C14FF5"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B256496"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4490AEA0"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D880BA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CFCE5B8" w14:textId="77777777" w:rsidTr="000A55F3">
        <w:tc>
          <w:tcPr>
            <w:tcW w:w="1440" w:type="dxa"/>
            <w:gridSpan w:val="2"/>
          </w:tcPr>
          <w:p w14:paraId="7F9C3E5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281179F6"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418095B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327B03E2" w14:textId="77777777" w:rsidTr="000A55F3">
        <w:tc>
          <w:tcPr>
            <w:tcW w:w="9000" w:type="dxa"/>
            <w:gridSpan w:val="11"/>
          </w:tcPr>
          <w:p w14:paraId="0D05CC4B"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17D30B4A" w14:textId="77777777" w:rsidTr="000A55F3">
        <w:tc>
          <w:tcPr>
            <w:tcW w:w="1440" w:type="dxa"/>
            <w:gridSpan w:val="2"/>
          </w:tcPr>
          <w:p w14:paraId="3450B62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7685008"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0BA0416" w14:textId="77777777" w:rsidTr="000A55F3">
        <w:tc>
          <w:tcPr>
            <w:tcW w:w="1440" w:type="dxa"/>
            <w:gridSpan w:val="2"/>
          </w:tcPr>
          <w:p w14:paraId="1664DB3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639C151"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195C16FE" w14:textId="77777777" w:rsidTr="000A55F3">
        <w:tc>
          <w:tcPr>
            <w:tcW w:w="1440" w:type="dxa"/>
            <w:gridSpan w:val="2"/>
          </w:tcPr>
          <w:p w14:paraId="5B3B9AA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18A8F0A2"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242422E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732F5FD1" w14:textId="77777777" w:rsidTr="000A55F3">
        <w:tc>
          <w:tcPr>
            <w:tcW w:w="1440" w:type="dxa"/>
            <w:gridSpan w:val="2"/>
          </w:tcPr>
          <w:p w14:paraId="7CEAD9A6"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8ACAB2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A31796C" w14:textId="77777777" w:rsidTr="000A55F3">
        <w:tc>
          <w:tcPr>
            <w:tcW w:w="1440" w:type="dxa"/>
            <w:gridSpan w:val="2"/>
          </w:tcPr>
          <w:p w14:paraId="7B7BD4E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58A3850C"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1434033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2A6B1C82" w14:textId="77777777" w:rsidR="006A0F24" w:rsidRPr="00994C93" w:rsidRDefault="006A0F24" w:rsidP="000A55F3">
            <w:pPr>
              <w:pStyle w:val="Glava"/>
              <w:tabs>
                <w:tab w:val="clear" w:pos="4536"/>
                <w:tab w:val="clear" w:pos="9072"/>
              </w:tabs>
              <w:jc w:val="both"/>
              <w:rPr>
                <w:i w:val="0"/>
                <w:sz w:val="22"/>
                <w:szCs w:val="22"/>
              </w:rPr>
            </w:pPr>
          </w:p>
        </w:tc>
      </w:tr>
    </w:tbl>
    <w:p w14:paraId="070C080B" w14:textId="77777777" w:rsidR="006A0F24" w:rsidRDefault="006A0F24" w:rsidP="006A0F24">
      <w:pPr>
        <w:pStyle w:val="Glava"/>
        <w:tabs>
          <w:tab w:val="clear" w:pos="4536"/>
          <w:tab w:val="clear" w:pos="9072"/>
        </w:tabs>
        <w:jc w:val="both"/>
        <w:rPr>
          <w:i w:val="0"/>
          <w:sz w:val="22"/>
          <w:szCs w:val="22"/>
        </w:rPr>
      </w:pPr>
    </w:p>
    <w:p w14:paraId="739D3F5F"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2FA696CE" w14:textId="77777777" w:rsidTr="000A55F3">
        <w:tc>
          <w:tcPr>
            <w:tcW w:w="1440" w:type="dxa"/>
            <w:gridSpan w:val="2"/>
          </w:tcPr>
          <w:p w14:paraId="7295143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5C36B51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39CE051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E4CBCD1" w14:textId="77777777" w:rsidTr="000A55F3">
        <w:tc>
          <w:tcPr>
            <w:tcW w:w="720" w:type="dxa"/>
          </w:tcPr>
          <w:p w14:paraId="24F426F1"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4586B7A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C4156AA"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51A6AA66"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01E3E173"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6E260B35" w14:textId="77777777" w:rsidTr="000A55F3">
        <w:tc>
          <w:tcPr>
            <w:tcW w:w="1440" w:type="dxa"/>
            <w:gridSpan w:val="2"/>
          </w:tcPr>
          <w:p w14:paraId="00F44EB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377C49C0"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362615F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52EB1C5B" w14:textId="77777777" w:rsidTr="000A55F3">
        <w:tc>
          <w:tcPr>
            <w:tcW w:w="9000" w:type="dxa"/>
            <w:gridSpan w:val="11"/>
          </w:tcPr>
          <w:p w14:paraId="4488E5F7"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515639C3" w14:textId="77777777" w:rsidTr="000A55F3">
        <w:tc>
          <w:tcPr>
            <w:tcW w:w="1440" w:type="dxa"/>
            <w:gridSpan w:val="2"/>
          </w:tcPr>
          <w:p w14:paraId="20ABB0E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75AEE36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1623113" w14:textId="77777777" w:rsidTr="000A55F3">
        <w:tc>
          <w:tcPr>
            <w:tcW w:w="1440" w:type="dxa"/>
            <w:gridSpan w:val="2"/>
          </w:tcPr>
          <w:p w14:paraId="73F2BDC9"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267C0F4"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CBA8297" w14:textId="77777777" w:rsidTr="000A55F3">
        <w:tc>
          <w:tcPr>
            <w:tcW w:w="1440" w:type="dxa"/>
            <w:gridSpan w:val="2"/>
          </w:tcPr>
          <w:p w14:paraId="4F0176F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063E1CD5"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7E4B9D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FFD0FBB" w14:textId="77777777" w:rsidTr="000A55F3">
        <w:tc>
          <w:tcPr>
            <w:tcW w:w="1440" w:type="dxa"/>
            <w:gridSpan w:val="2"/>
          </w:tcPr>
          <w:p w14:paraId="5A309CA4"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15F62BD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40A19B2" w14:textId="77777777" w:rsidTr="000A55F3">
        <w:tc>
          <w:tcPr>
            <w:tcW w:w="1440" w:type="dxa"/>
            <w:gridSpan w:val="2"/>
          </w:tcPr>
          <w:p w14:paraId="4A5141F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2A5D6492"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5BE810D3"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70DA5C0C" w14:textId="77777777" w:rsidR="006A0F24" w:rsidRPr="00994C93" w:rsidRDefault="006A0F24" w:rsidP="000A55F3">
            <w:pPr>
              <w:pStyle w:val="Glava"/>
              <w:tabs>
                <w:tab w:val="clear" w:pos="4536"/>
                <w:tab w:val="clear" w:pos="9072"/>
              </w:tabs>
              <w:jc w:val="both"/>
              <w:rPr>
                <w:i w:val="0"/>
                <w:sz w:val="22"/>
                <w:szCs w:val="22"/>
              </w:rPr>
            </w:pPr>
          </w:p>
        </w:tc>
      </w:tr>
    </w:tbl>
    <w:p w14:paraId="12887358" w14:textId="77777777" w:rsidR="006A0F24" w:rsidRDefault="006A0F24" w:rsidP="006A0F24">
      <w:pPr>
        <w:pStyle w:val="Glava"/>
        <w:tabs>
          <w:tab w:val="clear" w:pos="4536"/>
          <w:tab w:val="clear" w:pos="9072"/>
        </w:tabs>
        <w:jc w:val="both"/>
        <w:rPr>
          <w:i w:val="0"/>
          <w:sz w:val="22"/>
          <w:szCs w:val="22"/>
        </w:rPr>
      </w:pPr>
    </w:p>
    <w:p w14:paraId="17BDBADB"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34989194" w14:textId="77777777" w:rsidTr="000A55F3">
        <w:tc>
          <w:tcPr>
            <w:tcW w:w="1440" w:type="dxa"/>
            <w:gridSpan w:val="2"/>
          </w:tcPr>
          <w:p w14:paraId="64B62CC3"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3BE02070"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0493C3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5CD58DF0" w14:textId="77777777" w:rsidTr="000A55F3">
        <w:tc>
          <w:tcPr>
            <w:tcW w:w="720" w:type="dxa"/>
          </w:tcPr>
          <w:p w14:paraId="5C15B50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47CFAF34"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058144EC"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4B3DBBD8"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A5C2A7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1903574A" w14:textId="77777777" w:rsidTr="000A55F3">
        <w:tc>
          <w:tcPr>
            <w:tcW w:w="1440" w:type="dxa"/>
            <w:gridSpan w:val="2"/>
          </w:tcPr>
          <w:p w14:paraId="07B31C5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7D51E0A8"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492484B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0F9908D" w14:textId="77777777" w:rsidTr="000A55F3">
        <w:tc>
          <w:tcPr>
            <w:tcW w:w="9000" w:type="dxa"/>
            <w:gridSpan w:val="11"/>
          </w:tcPr>
          <w:p w14:paraId="30387552"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C7A4FE7" w14:textId="77777777" w:rsidTr="000A55F3">
        <w:tc>
          <w:tcPr>
            <w:tcW w:w="1440" w:type="dxa"/>
            <w:gridSpan w:val="2"/>
          </w:tcPr>
          <w:p w14:paraId="012B28D3"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6FC9D19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51D7C1A" w14:textId="77777777" w:rsidTr="000A55F3">
        <w:tc>
          <w:tcPr>
            <w:tcW w:w="1440" w:type="dxa"/>
            <w:gridSpan w:val="2"/>
          </w:tcPr>
          <w:p w14:paraId="6B582B8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089E4D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7C656BC" w14:textId="77777777" w:rsidTr="000A55F3">
        <w:tc>
          <w:tcPr>
            <w:tcW w:w="1440" w:type="dxa"/>
            <w:gridSpan w:val="2"/>
          </w:tcPr>
          <w:p w14:paraId="472EC36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680BAEC5"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233C9FA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71FA6227" w14:textId="77777777" w:rsidTr="000A55F3">
        <w:tc>
          <w:tcPr>
            <w:tcW w:w="1440" w:type="dxa"/>
            <w:gridSpan w:val="2"/>
          </w:tcPr>
          <w:p w14:paraId="3EFA4E8D"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23A4526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0CDC5DE" w14:textId="77777777" w:rsidTr="000A55F3">
        <w:tc>
          <w:tcPr>
            <w:tcW w:w="1440" w:type="dxa"/>
            <w:gridSpan w:val="2"/>
          </w:tcPr>
          <w:p w14:paraId="2D947478"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3344F4A3"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769F14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659DF06" w14:textId="77777777" w:rsidR="006A0F24" w:rsidRPr="00994C93" w:rsidRDefault="006A0F24" w:rsidP="000A55F3">
            <w:pPr>
              <w:pStyle w:val="Glava"/>
              <w:tabs>
                <w:tab w:val="clear" w:pos="4536"/>
                <w:tab w:val="clear" w:pos="9072"/>
              </w:tabs>
              <w:jc w:val="both"/>
              <w:rPr>
                <w:i w:val="0"/>
                <w:sz w:val="22"/>
                <w:szCs w:val="22"/>
              </w:rPr>
            </w:pPr>
          </w:p>
        </w:tc>
      </w:tr>
    </w:tbl>
    <w:p w14:paraId="612CA392" w14:textId="77777777" w:rsidR="006A0F24" w:rsidRDefault="006A0F24" w:rsidP="006A0F24">
      <w:pPr>
        <w:pStyle w:val="Glava"/>
        <w:tabs>
          <w:tab w:val="clear" w:pos="4536"/>
          <w:tab w:val="clear" w:pos="9072"/>
        </w:tabs>
        <w:jc w:val="both"/>
        <w:rPr>
          <w:i w:val="0"/>
          <w:sz w:val="22"/>
          <w:szCs w:val="22"/>
        </w:rPr>
      </w:pPr>
    </w:p>
    <w:p w14:paraId="088C14A6" w14:textId="77777777" w:rsidR="006A0F24" w:rsidRDefault="006A0F24" w:rsidP="006A0F24">
      <w:pPr>
        <w:pStyle w:val="Glava"/>
        <w:tabs>
          <w:tab w:val="clear" w:pos="4536"/>
          <w:tab w:val="clear" w:pos="9072"/>
        </w:tabs>
        <w:jc w:val="both"/>
        <w:rPr>
          <w:i w:val="0"/>
          <w:sz w:val="22"/>
          <w:szCs w:val="22"/>
        </w:rPr>
      </w:pPr>
    </w:p>
    <w:p w14:paraId="0100DA68"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345E2C41" w14:textId="77777777" w:rsidTr="00690B44">
        <w:tc>
          <w:tcPr>
            <w:tcW w:w="1528" w:type="dxa"/>
          </w:tcPr>
          <w:p w14:paraId="18C780C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38A51B15"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310CB51B"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4F8C9F14" w14:textId="77777777"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60BFAD0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F2AF93F" w14:textId="77777777" w:rsidTr="00690B44">
        <w:tc>
          <w:tcPr>
            <w:tcW w:w="1528" w:type="dxa"/>
          </w:tcPr>
          <w:p w14:paraId="1BD4885E"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43802DF4"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276FBF23"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05045EDC"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13B7D9CB"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117E7C2B" w14:textId="77777777" w:rsidTr="00690B44">
        <w:tc>
          <w:tcPr>
            <w:tcW w:w="1528" w:type="dxa"/>
          </w:tcPr>
          <w:p w14:paraId="7EA897B6"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24D1194E"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4C4864D"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0260FDF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5DFB6C81" w14:textId="77777777" w:rsidR="006A0F24" w:rsidRPr="00994C93" w:rsidRDefault="006A0F24" w:rsidP="000A55F3">
            <w:pPr>
              <w:pStyle w:val="Glava"/>
              <w:tabs>
                <w:tab w:val="clear" w:pos="4536"/>
                <w:tab w:val="clear" w:pos="9072"/>
              </w:tabs>
              <w:jc w:val="both"/>
              <w:rPr>
                <w:i w:val="0"/>
                <w:sz w:val="22"/>
                <w:szCs w:val="22"/>
              </w:rPr>
            </w:pPr>
          </w:p>
        </w:tc>
      </w:tr>
    </w:tbl>
    <w:p w14:paraId="3C6E25EF" w14:textId="77777777" w:rsidR="006A0F24" w:rsidRPr="00F81849" w:rsidRDefault="006A0F24" w:rsidP="006A0F24">
      <w:pPr>
        <w:pStyle w:val="Glava"/>
        <w:tabs>
          <w:tab w:val="clear" w:pos="4536"/>
          <w:tab w:val="clear" w:pos="9072"/>
        </w:tabs>
        <w:jc w:val="both"/>
        <w:rPr>
          <w:i w:val="0"/>
          <w:sz w:val="22"/>
          <w:szCs w:val="22"/>
        </w:rPr>
      </w:pPr>
    </w:p>
    <w:p w14:paraId="68B21105" w14:textId="77777777" w:rsidR="006A0F24" w:rsidRPr="00F81849" w:rsidRDefault="006A0F24" w:rsidP="006A0F24">
      <w:pPr>
        <w:pStyle w:val="Glava"/>
        <w:tabs>
          <w:tab w:val="clear" w:pos="4536"/>
          <w:tab w:val="clear" w:pos="9072"/>
        </w:tabs>
        <w:jc w:val="both"/>
        <w:rPr>
          <w:i w:val="0"/>
          <w:sz w:val="22"/>
          <w:szCs w:val="22"/>
        </w:rPr>
      </w:pPr>
    </w:p>
    <w:p w14:paraId="1243ECCC" w14:textId="7777777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52E00AE0" w14:textId="77777777" w:rsidR="006A0F24" w:rsidRDefault="006A0F24" w:rsidP="006A0F24">
      <w:pPr>
        <w:pStyle w:val="Glava"/>
        <w:tabs>
          <w:tab w:val="clear" w:pos="4536"/>
          <w:tab w:val="clear" w:pos="9072"/>
        </w:tabs>
        <w:ind w:left="1080"/>
        <w:jc w:val="both"/>
        <w:rPr>
          <w:i w:val="0"/>
          <w:sz w:val="22"/>
          <w:szCs w:val="22"/>
        </w:rPr>
      </w:pPr>
    </w:p>
    <w:p w14:paraId="780E1920" w14:textId="77777777" w:rsidR="00F00073" w:rsidRDefault="00F00073" w:rsidP="006A0F24">
      <w:pPr>
        <w:pStyle w:val="Glava"/>
        <w:tabs>
          <w:tab w:val="clear" w:pos="4536"/>
          <w:tab w:val="clear" w:pos="9072"/>
        </w:tabs>
        <w:ind w:left="1080"/>
        <w:jc w:val="both"/>
        <w:rPr>
          <w:i w:val="0"/>
          <w:sz w:val="22"/>
          <w:szCs w:val="22"/>
        </w:rPr>
      </w:pPr>
    </w:p>
    <w:p w14:paraId="4FE6D417" w14:textId="77777777" w:rsidR="00B652AC" w:rsidRDefault="00B652AC" w:rsidP="00B652AC">
      <w:pPr>
        <w:ind w:left="1080"/>
        <w:jc w:val="center"/>
        <w:rPr>
          <w:i w:val="0"/>
          <w:sz w:val="22"/>
          <w:szCs w:val="22"/>
        </w:rPr>
      </w:pPr>
    </w:p>
    <w:p w14:paraId="65634CBF" w14:textId="77777777" w:rsidR="006E536E" w:rsidRDefault="006E536E" w:rsidP="00B652AC">
      <w:pPr>
        <w:ind w:left="1080"/>
        <w:jc w:val="center"/>
        <w:rPr>
          <w:i w:val="0"/>
          <w:sz w:val="22"/>
          <w:szCs w:val="22"/>
        </w:rPr>
      </w:pPr>
    </w:p>
    <w:p w14:paraId="2D8425C9" w14:textId="77777777" w:rsidR="00B652AC" w:rsidRDefault="00B652AC" w:rsidP="00B652AC">
      <w:pPr>
        <w:ind w:left="1080"/>
        <w:jc w:val="center"/>
        <w:rPr>
          <w:i w:val="0"/>
          <w:sz w:val="22"/>
          <w:szCs w:val="22"/>
        </w:rPr>
      </w:pPr>
    </w:p>
    <w:p w14:paraId="41AA6729" w14:textId="77777777" w:rsidR="00496763" w:rsidRDefault="00496763" w:rsidP="00FB2342">
      <w:pPr>
        <w:ind w:left="1080"/>
        <w:jc w:val="right"/>
        <w:rPr>
          <w:b/>
          <w:i w:val="0"/>
          <w:sz w:val="22"/>
          <w:szCs w:val="22"/>
        </w:rPr>
      </w:pPr>
    </w:p>
    <w:p w14:paraId="41447340" w14:textId="77777777" w:rsidR="006761A9" w:rsidRPr="00FB2342" w:rsidRDefault="00FB2342" w:rsidP="00FB2342">
      <w:pPr>
        <w:ind w:left="1080"/>
        <w:jc w:val="right"/>
        <w:rPr>
          <w:b/>
          <w:i w:val="0"/>
          <w:sz w:val="22"/>
          <w:szCs w:val="22"/>
        </w:rPr>
      </w:pPr>
      <w:r w:rsidRPr="00FB2342">
        <w:rPr>
          <w:b/>
          <w:i w:val="0"/>
          <w:sz w:val="22"/>
          <w:szCs w:val="22"/>
        </w:rPr>
        <w:t xml:space="preserve">PRILOGA </w:t>
      </w:r>
      <w:r w:rsidR="00686662">
        <w:rPr>
          <w:b/>
          <w:i w:val="0"/>
          <w:sz w:val="22"/>
          <w:szCs w:val="22"/>
        </w:rPr>
        <w:t>9</w:t>
      </w:r>
    </w:p>
    <w:p w14:paraId="7A06328B" w14:textId="77777777" w:rsidR="006761A9" w:rsidRDefault="006761A9" w:rsidP="00B652AC">
      <w:pPr>
        <w:ind w:left="1080"/>
        <w:jc w:val="center"/>
        <w:rPr>
          <w:i w:val="0"/>
          <w:sz w:val="22"/>
          <w:szCs w:val="22"/>
        </w:rPr>
      </w:pPr>
    </w:p>
    <w:p w14:paraId="5ACDE599" w14:textId="77777777" w:rsidR="00CA763F" w:rsidRDefault="00CA763F" w:rsidP="00B652AC">
      <w:pPr>
        <w:ind w:left="1080"/>
        <w:jc w:val="center"/>
        <w:rPr>
          <w:i w:val="0"/>
          <w:sz w:val="22"/>
          <w:szCs w:val="22"/>
        </w:rPr>
      </w:pPr>
    </w:p>
    <w:p w14:paraId="27EDF606" w14:textId="77777777" w:rsidR="00B652AC" w:rsidRDefault="00B652AC" w:rsidP="00B652AC">
      <w:pPr>
        <w:ind w:left="1080"/>
        <w:jc w:val="center"/>
        <w:rPr>
          <w:i w:val="0"/>
          <w:sz w:val="22"/>
          <w:szCs w:val="22"/>
        </w:rPr>
      </w:pPr>
    </w:p>
    <w:p w14:paraId="6F041D0B" w14:textId="77777777" w:rsidR="00FB2342" w:rsidRDefault="00FB2342" w:rsidP="00B652AC">
      <w:pPr>
        <w:ind w:left="1080"/>
        <w:jc w:val="center"/>
        <w:rPr>
          <w:i w:val="0"/>
          <w:sz w:val="22"/>
          <w:szCs w:val="22"/>
        </w:rPr>
      </w:pPr>
    </w:p>
    <w:p w14:paraId="0BDB192C" w14:textId="77777777" w:rsidR="00FB2342" w:rsidRPr="001F1894" w:rsidRDefault="00FB2342" w:rsidP="00B652AC">
      <w:pPr>
        <w:ind w:left="1080"/>
        <w:jc w:val="center"/>
        <w:rPr>
          <w:i w:val="0"/>
          <w:sz w:val="22"/>
          <w:szCs w:val="22"/>
        </w:rPr>
      </w:pPr>
    </w:p>
    <w:p w14:paraId="6F616F4B" w14:textId="77777777"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07F786F0" w14:textId="77777777" w:rsidR="00B652AC" w:rsidRPr="001F1894" w:rsidRDefault="00B652AC" w:rsidP="00B652AC">
      <w:pPr>
        <w:ind w:left="1080"/>
        <w:rPr>
          <w:i w:val="0"/>
          <w:sz w:val="22"/>
          <w:szCs w:val="22"/>
        </w:rPr>
      </w:pPr>
    </w:p>
    <w:p w14:paraId="3E004DE0" w14:textId="77777777" w:rsidR="00B652AC" w:rsidRPr="001F1894" w:rsidRDefault="00B652AC" w:rsidP="00B652AC">
      <w:pPr>
        <w:ind w:left="1080"/>
        <w:rPr>
          <w:i w:val="0"/>
          <w:sz w:val="22"/>
          <w:szCs w:val="22"/>
        </w:rPr>
      </w:pPr>
    </w:p>
    <w:p w14:paraId="2CB8560E" w14:textId="62C93E4A" w:rsidR="00621E00" w:rsidRDefault="002B7602" w:rsidP="006761A9">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izrecno zahtevamo, da za javno naročilo »</w:t>
      </w:r>
      <w:r w:rsidR="00BA6DB8">
        <w:rPr>
          <w:b/>
          <w:i w:val="0"/>
          <w:sz w:val="22"/>
          <w:szCs w:val="22"/>
        </w:rPr>
        <w:t>Izvajanje strokovnega nadzora nad izvedbo GOI del za obnovo Ciril Metodovega trga 21 in Mestnega trga 27</w:t>
      </w:r>
      <w:r w:rsidRPr="008E486A">
        <w:rPr>
          <w:i w:val="0"/>
          <w:sz w:val="22"/>
          <w:szCs w:val="22"/>
        </w:rPr>
        <w:t xml:space="preserve">« naročnik za opravljena dela, ki smo jih izvedli v zvezi s predmetnim javnim naročilom, izvede neposredna plačila, ob predhodni potrditvi računa s strani izvajalca, na naš </w:t>
      </w:r>
    </w:p>
    <w:p w14:paraId="36CA1C19" w14:textId="77777777" w:rsidR="00621E00" w:rsidRDefault="00621E00" w:rsidP="006761A9">
      <w:pPr>
        <w:pStyle w:val="Glava"/>
        <w:tabs>
          <w:tab w:val="clear" w:pos="4536"/>
          <w:tab w:val="clear" w:pos="9072"/>
        </w:tabs>
        <w:ind w:left="1080"/>
        <w:jc w:val="both"/>
        <w:rPr>
          <w:i w:val="0"/>
          <w:sz w:val="22"/>
          <w:szCs w:val="22"/>
        </w:rPr>
      </w:pPr>
    </w:p>
    <w:p w14:paraId="02A4A9BA" w14:textId="77777777" w:rsidR="00621E00" w:rsidRDefault="002B7602"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020FF25B" w14:textId="77777777" w:rsidR="00621E00" w:rsidRDefault="00621E00" w:rsidP="006761A9">
      <w:pPr>
        <w:pStyle w:val="Glava"/>
        <w:tabs>
          <w:tab w:val="clear" w:pos="4536"/>
          <w:tab w:val="clear" w:pos="9072"/>
        </w:tabs>
        <w:ind w:left="1080"/>
        <w:jc w:val="both"/>
        <w:rPr>
          <w:i w:val="0"/>
          <w:sz w:val="22"/>
          <w:szCs w:val="22"/>
        </w:rPr>
      </w:pPr>
    </w:p>
    <w:p w14:paraId="38D13FDD" w14:textId="77777777" w:rsidR="006761A9" w:rsidRDefault="002B7602"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sidR="00621E00">
        <w:rPr>
          <w:i w:val="0"/>
          <w:sz w:val="22"/>
          <w:szCs w:val="22"/>
        </w:rPr>
        <w:t>…………………….</w:t>
      </w:r>
      <w:r w:rsidRPr="008E486A">
        <w:rPr>
          <w:i w:val="0"/>
          <w:sz w:val="22"/>
          <w:szCs w:val="22"/>
        </w:rPr>
        <w:t>……</w:t>
      </w:r>
    </w:p>
    <w:p w14:paraId="4E8BD19A" w14:textId="77777777" w:rsidR="00B652AC" w:rsidRDefault="00B652AC" w:rsidP="00B652AC">
      <w:pPr>
        <w:jc w:val="right"/>
        <w:rPr>
          <w:b/>
          <w:i w:val="0"/>
          <w:sz w:val="22"/>
          <w:szCs w:val="22"/>
        </w:rPr>
      </w:pPr>
    </w:p>
    <w:p w14:paraId="64F4EEB7" w14:textId="77777777" w:rsidR="00B652AC" w:rsidRDefault="00B652AC" w:rsidP="00B652AC">
      <w:pPr>
        <w:jc w:val="right"/>
        <w:rPr>
          <w:b/>
          <w:i w:val="0"/>
          <w:sz w:val="22"/>
          <w:szCs w:val="22"/>
        </w:rPr>
      </w:pPr>
    </w:p>
    <w:p w14:paraId="2376C04B" w14:textId="77777777" w:rsidR="00B652AC" w:rsidRPr="001F1894" w:rsidRDefault="00B652AC" w:rsidP="00B652AC">
      <w:pPr>
        <w:jc w:val="right"/>
        <w:rPr>
          <w:b/>
          <w:i w:val="0"/>
          <w:sz w:val="22"/>
          <w:szCs w:val="22"/>
        </w:rPr>
      </w:pPr>
    </w:p>
    <w:p w14:paraId="1DBBC09C" w14:textId="77777777"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46D8DF76" w14:textId="77777777" w:rsidR="009A1150" w:rsidRDefault="009A1150" w:rsidP="006761A9">
      <w:pPr>
        <w:ind w:left="1080"/>
        <w:jc w:val="both"/>
        <w:rPr>
          <w:i w:val="0"/>
          <w:sz w:val="22"/>
          <w:szCs w:val="22"/>
        </w:rPr>
      </w:pPr>
    </w:p>
    <w:p w14:paraId="090193F4" w14:textId="77777777" w:rsidR="009A1150" w:rsidRDefault="009A1150" w:rsidP="006761A9">
      <w:pPr>
        <w:ind w:left="1080"/>
        <w:jc w:val="both"/>
        <w:rPr>
          <w:i w:val="0"/>
          <w:sz w:val="22"/>
          <w:szCs w:val="22"/>
        </w:rPr>
      </w:pPr>
    </w:p>
    <w:p w14:paraId="1C95A234" w14:textId="77777777" w:rsidR="009A1150" w:rsidRDefault="009A1150" w:rsidP="006761A9">
      <w:pPr>
        <w:ind w:left="1080"/>
        <w:jc w:val="both"/>
        <w:rPr>
          <w:i w:val="0"/>
          <w:sz w:val="22"/>
          <w:szCs w:val="22"/>
        </w:rPr>
      </w:pPr>
    </w:p>
    <w:p w14:paraId="337C5EF6" w14:textId="77777777" w:rsidR="009A1150" w:rsidRDefault="009A1150" w:rsidP="006761A9">
      <w:pPr>
        <w:ind w:left="1080"/>
        <w:jc w:val="both"/>
        <w:rPr>
          <w:i w:val="0"/>
          <w:sz w:val="22"/>
          <w:szCs w:val="22"/>
        </w:rPr>
      </w:pPr>
    </w:p>
    <w:p w14:paraId="4553D471" w14:textId="77777777" w:rsidR="009A1150" w:rsidRDefault="009A1150" w:rsidP="006761A9">
      <w:pPr>
        <w:ind w:left="1080"/>
        <w:jc w:val="both"/>
        <w:rPr>
          <w:i w:val="0"/>
          <w:sz w:val="22"/>
          <w:szCs w:val="22"/>
        </w:rPr>
      </w:pPr>
    </w:p>
    <w:p w14:paraId="3C09BB0F" w14:textId="77777777" w:rsidR="009A1150" w:rsidRDefault="009A1150" w:rsidP="006761A9">
      <w:pPr>
        <w:ind w:left="1080"/>
        <w:jc w:val="both"/>
        <w:rPr>
          <w:i w:val="0"/>
          <w:sz w:val="22"/>
          <w:szCs w:val="22"/>
        </w:rPr>
      </w:pPr>
    </w:p>
    <w:p w14:paraId="5C59F747" w14:textId="77777777" w:rsidR="009A1150" w:rsidRDefault="009A1150" w:rsidP="006761A9">
      <w:pPr>
        <w:ind w:left="1080"/>
        <w:jc w:val="both"/>
        <w:rPr>
          <w:i w:val="0"/>
          <w:sz w:val="22"/>
          <w:szCs w:val="22"/>
        </w:rPr>
      </w:pPr>
    </w:p>
    <w:p w14:paraId="02704DEA" w14:textId="77777777" w:rsidR="009A1150" w:rsidRDefault="009A1150" w:rsidP="006761A9">
      <w:pPr>
        <w:ind w:left="1080"/>
        <w:jc w:val="both"/>
        <w:rPr>
          <w:i w:val="0"/>
          <w:sz w:val="22"/>
          <w:szCs w:val="22"/>
        </w:rPr>
      </w:pPr>
    </w:p>
    <w:p w14:paraId="2969CBCC" w14:textId="77777777" w:rsidR="009A1150" w:rsidRDefault="009A1150" w:rsidP="006761A9">
      <w:pPr>
        <w:ind w:left="1080"/>
        <w:jc w:val="both"/>
        <w:rPr>
          <w:i w:val="0"/>
          <w:sz w:val="22"/>
          <w:szCs w:val="22"/>
        </w:rPr>
      </w:pPr>
    </w:p>
    <w:p w14:paraId="5ABC1705" w14:textId="77777777" w:rsidR="009A1150" w:rsidRDefault="009A1150" w:rsidP="006761A9">
      <w:pPr>
        <w:ind w:left="1080"/>
        <w:jc w:val="both"/>
        <w:rPr>
          <w:i w:val="0"/>
          <w:sz w:val="22"/>
          <w:szCs w:val="22"/>
        </w:rPr>
      </w:pPr>
    </w:p>
    <w:p w14:paraId="7CCBF759" w14:textId="77777777" w:rsidR="009A1150" w:rsidRDefault="009A1150" w:rsidP="006761A9">
      <w:pPr>
        <w:ind w:left="1080"/>
        <w:jc w:val="both"/>
        <w:rPr>
          <w:i w:val="0"/>
          <w:sz w:val="22"/>
          <w:szCs w:val="22"/>
        </w:rPr>
      </w:pPr>
    </w:p>
    <w:p w14:paraId="37DD1E0C" w14:textId="77777777" w:rsidR="009A1150" w:rsidRDefault="009A1150" w:rsidP="006761A9">
      <w:pPr>
        <w:ind w:left="1080"/>
        <w:jc w:val="both"/>
        <w:rPr>
          <w:i w:val="0"/>
          <w:sz w:val="22"/>
          <w:szCs w:val="22"/>
        </w:rPr>
      </w:pPr>
    </w:p>
    <w:p w14:paraId="38D690FF" w14:textId="77777777" w:rsidR="009A1150" w:rsidRDefault="009A1150" w:rsidP="006761A9">
      <w:pPr>
        <w:ind w:left="1080"/>
        <w:jc w:val="both"/>
        <w:rPr>
          <w:i w:val="0"/>
          <w:sz w:val="22"/>
          <w:szCs w:val="22"/>
        </w:rPr>
      </w:pPr>
    </w:p>
    <w:p w14:paraId="1A8549ED" w14:textId="77777777" w:rsidR="009A1150" w:rsidRDefault="009A1150" w:rsidP="006761A9">
      <w:pPr>
        <w:ind w:left="1080"/>
        <w:jc w:val="both"/>
        <w:rPr>
          <w:i w:val="0"/>
          <w:sz w:val="22"/>
          <w:szCs w:val="22"/>
        </w:rPr>
      </w:pPr>
    </w:p>
    <w:p w14:paraId="0671C0EC" w14:textId="77777777" w:rsidR="009A1150" w:rsidRDefault="009A1150" w:rsidP="006761A9">
      <w:pPr>
        <w:ind w:left="1080"/>
        <w:jc w:val="both"/>
        <w:rPr>
          <w:i w:val="0"/>
          <w:sz w:val="22"/>
          <w:szCs w:val="22"/>
        </w:rPr>
      </w:pPr>
    </w:p>
    <w:p w14:paraId="5502DD93" w14:textId="77777777" w:rsidR="009A1150" w:rsidRDefault="009A1150" w:rsidP="006761A9">
      <w:pPr>
        <w:ind w:left="1080"/>
        <w:jc w:val="both"/>
        <w:rPr>
          <w:i w:val="0"/>
          <w:sz w:val="22"/>
          <w:szCs w:val="22"/>
        </w:rPr>
      </w:pPr>
    </w:p>
    <w:p w14:paraId="69FB20F3" w14:textId="77777777" w:rsidR="009A1150" w:rsidRDefault="009A1150" w:rsidP="006761A9">
      <w:pPr>
        <w:ind w:left="1080"/>
        <w:jc w:val="both"/>
        <w:rPr>
          <w:i w:val="0"/>
          <w:sz w:val="22"/>
          <w:szCs w:val="22"/>
        </w:rPr>
      </w:pPr>
    </w:p>
    <w:p w14:paraId="622BEE3B" w14:textId="77777777" w:rsidR="009A1150" w:rsidRDefault="009A1150" w:rsidP="006761A9">
      <w:pPr>
        <w:ind w:left="1080"/>
        <w:jc w:val="both"/>
        <w:rPr>
          <w:i w:val="0"/>
          <w:sz w:val="22"/>
          <w:szCs w:val="22"/>
        </w:rPr>
      </w:pPr>
    </w:p>
    <w:p w14:paraId="4A5F331C" w14:textId="77777777" w:rsidR="009A1150" w:rsidRDefault="009A1150" w:rsidP="006761A9">
      <w:pPr>
        <w:ind w:left="1080"/>
        <w:jc w:val="both"/>
        <w:rPr>
          <w:i w:val="0"/>
          <w:sz w:val="22"/>
          <w:szCs w:val="22"/>
        </w:rPr>
      </w:pPr>
    </w:p>
    <w:p w14:paraId="4138A5AB" w14:textId="77777777" w:rsidR="009A1150" w:rsidRDefault="009A1150" w:rsidP="006761A9">
      <w:pPr>
        <w:ind w:left="1080"/>
        <w:jc w:val="both"/>
        <w:rPr>
          <w:i w:val="0"/>
          <w:sz w:val="22"/>
          <w:szCs w:val="22"/>
        </w:rPr>
      </w:pPr>
    </w:p>
    <w:p w14:paraId="35386B8F" w14:textId="77777777" w:rsidR="009A1150" w:rsidRDefault="009A1150" w:rsidP="006761A9">
      <w:pPr>
        <w:ind w:left="1080"/>
        <w:jc w:val="both"/>
        <w:rPr>
          <w:i w:val="0"/>
          <w:sz w:val="22"/>
          <w:szCs w:val="22"/>
        </w:rPr>
      </w:pPr>
    </w:p>
    <w:p w14:paraId="50833001" w14:textId="77777777" w:rsidR="009A1150" w:rsidRDefault="009A1150" w:rsidP="006761A9">
      <w:pPr>
        <w:ind w:left="1080"/>
        <w:jc w:val="both"/>
        <w:rPr>
          <w:i w:val="0"/>
          <w:sz w:val="22"/>
          <w:szCs w:val="22"/>
        </w:rPr>
      </w:pPr>
    </w:p>
    <w:p w14:paraId="53D57526" w14:textId="77777777" w:rsidR="009A1150" w:rsidRDefault="009A1150" w:rsidP="006761A9">
      <w:pPr>
        <w:ind w:left="1080"/>
        <w:jc w:val="both"/>
        <w:rPr>
          <w:i w:val="0"/>
          <w:sz w:val="22"/>
          <w:szCs w:val="22"/>
        </w:rPr>
      </w:pPr>
    </w:p>
    <w:p w14:paraId="3EFC0407" w14:textId="77777777" w:rsidR="006761A9" w:rsidRDefault="006761A9">
      <w:pPr>
        <w:rPr>
          <w:b/>
          <w:i w:val="0"/>
          <w:sz w:val="22"/>
          <w:szCs w:val="22"/>
        </w:rPr>
      </w:pPr>
      <w:r>
        <w:rPr>
          <w:b/>
          <w:i w:val="0"/>
          <w:sz w:val="22"/>
          <w:szCs w:val="22"/>
        </w:rPr>
        <w:br w:type="page"/>
      </w:r>
    </w:p>
    <w:p w14:paraId="6533567C" w14:textId="77777777" w:rsidR="00FF47F1" w:rsidRPr="001F1894" w:rsidRDefault="00FF47F1" w:rsidP="00FF47F1">
      <w:pPr>
        <w:jc w:val="right"/>
        <w:rPr>
          <w:b/>
          <w:i w:val="0"/>
          <w:sz w:val="22"/>
          <w:szCs w:val="22"/>
        </w:rPr>
      </w:pPr>
      <w:r>
        <w:rPr>
          <w:b/>
          <w:i w:val="0"/>
          <w:sz w:val="22"/>
          <w:szCs w:val="22"/>
        </w:rPr>
        <w:lastRenderedPageBreak/>
        <w:t xml:space="preserve">PRILOGA </w:t>
      </w:r>
      <w:r w:rsidR="00686662">
        <w:rPr>
          <w:b/>
          <w:i w:val="0"/>
          <w:sz w:val="22"/>
          <w:szCs w:val="22"/>
        </w:rPr>
        <w:t>10</w:t>
      </w:r>
    </w:p>
    <w:p w14:paraId="7D89B9FF" w14:textId="77777777" w:rsidR="00FF47F1" w:rsidRPr="001F1894" w:rsidRDefault="00FF47F1" w:rsidP="00FF47F1">
      <w:pPr>
        <w:jc w:val="both"/>
        <w:rPr>
          <w:i w:val="0"/>
          <w:sz w:val="22"/>
          <w:szCs w:val="22"/>
        </w:rPr>
      </w:pPr>
    </w:p>
    <w:p w14:paraId="27B15B82" w14:textId="77777777" w:rsidR="00FF47F1" w:rsidRDefault="00FF47F1" w:rsidP="00FF47F1">
      <w:pPr>
        <w:ind w:left="1080"/>
        <w:jc w:val="both"/>
        <w:rPr>
          <w:i w:val="0"/>
          <w:sz w:val="22"/>
          <w:szCs w:val="22"/>
        </w:rPr>
      </w:pPr>
    </w:p>
    <w:p w14:paraId="5A10450B" w14:textId="77777777" w:rsidR="00FF47F1" w:rsidRDefault="00FF47F1" w:rsidP="00FF47F1">
      <w:pPr>
        <w:ind w:left="1080"/>
        <w:jc w:val="both"/>
        <w:rPr>
          <w:i w:val="0"/>
          <w:sz w:val="22"/>
          <w:szCs w:val="22"/>
        </w:rPr>
      </w:pPr>
    </w:p>
    <w:p w14:paraId="3D35A764" w14:textId="77777777" w:rsidR="00FF47F1" w:rsidRDefault="00FF47F1" w:rsidP="00FF47F1">
      <w:pPr>
        <w:ind w:left="1080"/>
        <w:jc w:val="both"/>
        <w:rPr>
          <w:i w:val="0"/>
          <w:sz w:val="22"/>
          <w:szCs w:val="22"/>
        </w:rPr>
      </w:pPr>
    </w:p>
    <w:p w14:paraId="4E636C7D" w14:textId="77777777" w:rsidR="00FF47F1" w:rsidRDefault="00FF47F1" w:rsidP="00FF47F1">
      <w:pPr>
        <w:ind w:left="1080"/>
        <w:jc w:val="both"/>
        <w:rPr>
          <w:i w:val="0"/>
          <w:sz w:val="22"/>
          <w:szCs w:val="22"/>
        </w:rPr>
      </w:pPr>
    </w:p>
    <w:p w14:paraId="5745C3FC" w14:textId="77777777" w:rsidR="00FF47F1" w:rsidRPr="001F1894" w:rsidRDefault="00FF47F1" w:rsidP="00FF47F1">
      <w:pPr>
        <w:ind w:left="1080"/>
        <w:jc w:val="both"/>
        <w:rPr>
          <w:i w:val="0"/>
          <w:sz w:val="22"/>
          <w:szCs w:val="22"/>
        </w:rPr>
      </w:pPr>
    </w:p>
    <w:p w14:paraId="2A7C8CD0"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0732E17B" w14:textId="77777777" w:rsidR="00FF47F1" w:rsidRPr="001F1894" w:rsidRDefault="00FF47F1" w:rsidP="00FF47F1">
      <w:pPr>
        <w:ind w:left="1080"/>
        <w:jc w:val="both"/>
        <w:rPr>
          <w:i w:val="0"/>
          <w:sz w:val="22"/>
          <w:szCs w:val="22"/>
        </w:rPr>
      </w:pPr>
    </w:p>
    <w:p w14:paraId="4600DDF6" w14:textId="77777777" w:rsidR="00FF47F1" w:rsidRPr="001F1894" w:rsidRDefault="00FF47F1" w:rsidP="00FF47F1">
      <w:pPr>
        <w:ind w:left="1080"/>
        <w:jc w:val="both"/>
        <w:rPr>
          <w:i w:val="0"/>
          <w:sz w:val="22"/>
          <w:szCs w:val="22"/>
        </w:rPr>
      </w:pPr>
    </w:p>
    <w:p w14:paraId="2A4FFBA3" w14:textId="77777777" w:rsidR="00FF47F1" w:rsidRPr="001F1894" w:rsidRDefault="00FF47F1" w:rsidP="00FF47F1">
      <w:pPr>
        <w:ind w:left="1080"/>
        <w:jc w:val="right"/>
        <w:rPr>
          <w:i w:val="0"/>
          <w:sz w:val="22"/>
          <w:szCs w:val="22"/>
        </w:rPr>
      </w:pPr>
    </w:p>
    <w:p w14:paraId="59756AD0" w14:textId="77777777" w:rsidR="00FF47F1" w:rsidRPr="001F1894" w:rsidRDefault="00FF47F1" w:rsidP="00FF47F1">
      <w:pPr>
        <w:ind w:left="1080"/>
        <w:jc w:val="center"/>
        <w:rPr>
          <w:i w:val="0"/>
          <w:sz w:val="22"/>
          <w:szCs w:val="22"/>
        </w:rPr>
      </w:pPr>
    </w:p>
    <w:p w14:paraId="088F9C29"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08668845" w14:textId="77777777" w:rsidR="00FF47F1" w:rsidRPr="001F1894" w:rsidRDefault="00FF47F1" w:rsidP="00FF47F1">
      <w:pPr>
        <w:ind w:left="1080"/>
        <w:rPr>
          <w:i w:val="0"/>
          <w:sz w:val="22"/>
          <w:szCs w:val="22"/>
        </w:rPr>
      </w:pPr>
    </w:p>
    <w:p w14:paraId="60867B75" w14:textId="77777777" w:rsidR="00FF47F1" w:rsidRPr="001F1894" w:rsidRDefault="00FF47F1" w:rsidP="00FF47F1">
      <w:pPr>
        <w:ind w:left="1080"/>
        <w:rPr>
          <w:i w:val="0"/>
          <w:sz w:val="22"/>
          <w:szCs w:val="22"/>
        </w:rPr>
      </w:pPr>
    </w:p>
    <w:p w14:paraId="223B20C8" w14:textId="77777777" w:rsidR="00FF47F1" w:rsidRPr="001F1894" w:rsidRDefault="002B7602"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51655400" w14:textId="77777777" w:rsidR="00FF47F1" w:rsidRPr="001F1894" w:rsidRDefault="00FF47F1" w:rsidP="00FF47F1">
      <w:pPr>
        <w:ind w:left="1080"/>
        <w:rPr>
          <w:i w:val="0"/>
          <w:sz w:val="22"/>
          <w:szCs w:val="22"/>
        </w:rPr>
      </w:pPr>
    </w:p>
    <w:p w14:paraId="37545872" w14:textId="77777777" w:rsidR="00FF47F1" w:rsidRPr="0035574B" w:rsidRDefault="00FF47F1" w:rsidP="00FF47F1">
      <w:pPr>
        <w:ind w:left="1080"/>
        <w:jc w:val="right"/>
        <w:rPr>
          <w:i w:val="0"/>
          <w:sz w:val="22"/>
          <w:szCs w:val="22"/>
        </w:rPr>
      </w:pPr>
    </w:p>
    <w:p w14:paraId="39D1DC17" w14:textId="77777777" w:rsidR="00FF47F1" w:rsidRPr="0079325B" w:rsidRDefault="00FF47F1" w:rsidP="00FF47F1">
      <w:pPr>
        <w:ind w:left="1080"/>
        <w:jc w:val="both"/>
        <w:rPr>
          <w:i w:val="0"/>
          <w:sz w:val="22"/>
          <w:szCs w:val="22"/>
        </w:rPr>
      </w:pPr>
    </w:p>
    <w:p w14:paraId="42F52D8E" w14:textId="77777777" w:rsidR="00FF47F1" w:rsidRPr="001F1894" w:rsidRDefault="00FF47F1" w:rsidP="00FF47F1">
      <w:pPr>
        <w:ind w:left="1080"/>
        <w:jc w:val="right"/>
        <w:rPr>
          <w:i w:val="0"/>
          <w:sz w:val="22"/>
          <w:szCs w:val="22"/>
        </w:rPr>
      </w:pPr>
    </w:p>
    <w:p w14:paraId="52E17A33" w14:textId="77777777" w:rsidR="00FF47F1" w:rsidRPr="001F1894" w:rsidRDefault="00FF47F1" w:rsidP="00FF47F1">
      <w:pPr>
        <w:ind w:left="1080"/>
        <w:jc w:val="right"/>
        <w:rPr>
          <w:i w:val="0"/>
          <w:sz w:val="22"/>
          <w:szCs w:val="22"/>
        </w:rPr>
      </w:pPr>
    </w:p>
    <w:p w14:paraId="2F19D9A9" w14:textId="77777777" w:rsidR="00FF47F1" w:rsidRPr="001F1894" w:rsidRDefault="00FF47F1" w:rsidP="00FF47F1">
      <w:pPr>
        <w:ind w:left="1080"/>
        <w:jc w:val="right"/>
        <w:rPr>
          <w:i w:val="0"/>
          <w:sz w:val="22"/>
          <w:szCs w:val="22"/>
        </w:rPr>
      </w:pPr>
    </w:p>
    <w:p w14:paraId="0DBFE7CA" w14:textId="77777777" w:rsidR="00FF47F1" w:rsidRPr="001F1894" w:rsidRDefault="00FF47F1" w:rsidP="00FF47F1">
      <w:pPr>
        <w:ind w:left="1080"/>
        <w:jc w:val="both"/>
        <w:rPr>
          <w:i w:val="0"/>
          <w:sz w:val="22"/>
          <w:szCs w:val="22"/>
        </w:rPr>
      </w:pPr>
    </w:p>
    <w:p w14:paraId="162BD720" w14:textId="77777777" w:rsidR="00FF47F1" w:rsidRPr="001F1894" w:rsidRDefault="00FF47F1" w:rsidP="00FF47F1">
      <w:pPr>
        <w:ind w:left="1080"/>
        <w:jc w:val="both"/>
        <w:rPr>
          <w:i w:val="0"/>
          <w:sz w:val="22"/>
          <w:szCs w:val="22"/>
        </w:rPr>
      </w:pPr>
    </w:p>
    <w:p w14:paraId="2AE89695" w14:textId="77777777" w:rsidR="00FF47F1" w:rsidRPr="001F1894" w:rsidRDefault="00FF47F1" w:rsidP="00FF47F1">
      <w:pPr>
        <w:ind w:left="1080"/>
        <w:jc w:val="both"/>
        <w:rPr>
          <w:i w:val="0"/>
          <w:sz w:val="22"/>
          <w:szCs w:val="22"/>
        </w:rPr>
      </w:pPr>
    </w:p>
    <w:p w14:paraId="37E58F32" w14:textId="7777777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7CB34C6C" w14:textId="77777777" w:rsidR="009A1150" w:rsidRDefault="009A1150" w:rsidP="00FF47F1">
      <w:pPr>
        <w:ind w:left="1080"/>
        <w:rPr>
          <w:i w:val="0"/>
          <w:sz w:val="22"/>
          <w:szCs w:val="22"/>
        </w:rPr>
      </w:pPr>
    </w:p>
    <w:p w14:paraId="0587D495" w14:textId="77777777" w:rsidR="009A1150" w:rsidRDefault="009A1150" w:rsidP="00FF47F1">
      <w:pPr>
        <w:ind w:left="1080"/>
        <w:rPr>
          <w:i w:val="0"/>
          <w:sz w:val="22"/>
          <w:szCs w:val="22"/>
        </w:rPr>
      </w:pPr>
    </w:p>
    <w:p w14:paraId="46F309A8" w14:textId="77777777" w:rsidR="009A1150" w:rsidRDefault="009A1150" w:rsidP="00FF47F1">
      <w:pPr>
        <w:ind w:left="1080"/>
        <w:rPr>
          <w:i w:val="0"/>
          <w:sz w:val="22"/>
          <w:szCs w:val="22"/>
        </w:rPr>
      </w:pPr>
    </w:p>
    <w:p w14:paraId="74C64E57" w14:textId="77777777" w:rsidR="009A1150" w:rsidRDefault="009A1150" w:rsidP="00FF47F1">
      <w:pPr>
        <w:ind w:left="1080"/>
        <w:rPr>
          <w:i w:val="0"/>
          <w:sz w:val="22"/>
          <w:szCs w:val="22"/>
        </w:rPr>
      </w:pPr>
    </w:p>
    <w:p w14:paraId="76B8576A" w14:textId="77777777" w:rsidR="009A1150" w:rsidRDefault="009A1150" w:rsidP="00FF47F1">
      <w:pPr>
        <w:ind w:left="1080"/>
        <w:rPr>
          <w:i w:val="0"/>
          <w:sz w:val="22"/>
          <w:szCs w:val="22"/>
        </w:rPr>
      </w:pPr>
    </w:p>
    <w:p w14:paraId="18FE686F" w14:textId="77777777" w:rsidR="009A1150" w:rsidRDefault="009A1150" w:rsidP="00FF47F1">
      <w:pPr>
        <w:ind w:left="1080"/>
        <w:rPr>
          <w:i w:val="0"/>
          <w:sz w:val="22"/>
          <w:szCs w:val="22"/>
        </w:rPr>
      </w:pPr>
    </w:p>
    <w:p w14:paraId="72F92597" w14:textId="77777777" w:rsidR="009A1150" w:rsidRDefault="009A1150" w:rsidP="00FF47F1">
      <w:pPr>
        <w:ind w:left="1080"/>
        <w:rPr>
          <w:i w:val="0"/>
          <w:sz w:val="22"/>
          <w:szCs w:val="22"/>
        </w:rPr>
      </w:pPr>
    </w:p>
    <w:p w14:paraId="5B2405B1" w14:textId="77777777" w:rsidR="009A1150" w:rsidRDefault="009A1150" w:rsidP="00FF47F1">
      <w:pPr>
        <w:ind w:left="1080"/>
        <w:rPr>
          <w:i w:val="0"/>
          <w:sz w:val="22"/>
          <w:szCs w:val="22"/>
        </w:rPr>
      </w:pPr>
    </w:p>
    <w:p w14:paraId="0FFB509D" w14:textId="77777777" w:rsidR="009A1150" w:rsidRDefault="009A1150" w:rsidP="00FF47F1">
      <w:pPr>
        <w:ind w:left="1080"/>
        <w:rPr>
          <w:i w:val="0"/>
          <w:sz w:val="22"/>
          <w:szCs w:val="22"/>
        </w:rPr>
      </w:pPr>
    </w:p>
    <w:p w14:paraId="37504D6F" w14:textId="77777777" w:rsidR="009A1150" w:rsidRDefault="009A1150" w:rsidP="00FF47F1">
      <w:pPr>
        <w:ind w:left="1080"/>
        <w:rPr>
          <w:i w:val="0"/>
          <w:sz w:val="22"/>
          <w:szCs w:val="22"/>
        </w:rPr>
      </w:pPr>
    </w:p>
    <w:p w14:paraId="1EB77038" w14:textId="77777777" w:rsidR="009A1150" w:rsidRDefault="009A1150" w:rsidP="00FF47F1">
      <w:pPr>
        <w:ind w:left="1080"/>
        <w:rPr>
          <w:i w:val="0"/>
          <w:sz w:val="22"/>
          <w:szCs w:val="22"/>
        </w:rPr>
      </w:pPr>
    </w:p>
    <w:p w14:paraId="7E58E676" w14:textId="77777777" w:rsidR="009A1150" w:rsidRDefault="009A1150" w:rsidP="00FF47F1">
      <w:pPr>
        <w:ind w:left="1080"/>
        <w:rPr>
          <w:i w:val="0"/>
          <w:sz w:val="22"/>
          <w:szCs w:val="22"/>
        </w:rPr>
      </w:pPr>
    </w:p>
    <w:p w14:paraId="338E4011" w14:textId="77777777" w:rsidR="009A1150" w:rsidRDefault="009A1150" w:rsidP="00FF47F1">
      <w:pPr>
        <w:ind w:left="1080"/>
        <w:rPr>
          <w:i w:val="0"/>
          <w:sz w:val="22"/>
          <w:szCs w:val="22"/>
        </w:rPr>
      </w:pPr>
    </w:p>
    <w:p w14:paraId="733CA81C" w14:textId="77777777" w:rsidR="009A1150" w:rsidRDefault="009A1150" w:rsidP="00FF47F1">
      <w:pPr>
        <w:ind w:left="1080"/>
        <w:rPr>
          <w:i w:val="0"/>
          <w:sz w:val="22"/>
          <w:szCs w:val="22"/>
        </w:rPr>
      </w:pPr>
    </w:p>
    <w:p w14:paraId="790A3580" w14:textId="77777777" w:rsidR="009A1150" w:rsidRDefault="009A1150" w:rsidP="00FF47F1">
      <w:pPr>
        <w:ind w:left="1080"/>
        <w:rPr>
          <w:i w:val="0"/>
          <w:sz w:val="22"/>
          <w:szCs w:val="22"/>
        </w:rPr>
      </w:pPr>
    </w:p>
    <w:p w14:paraId="17B36F1B" w14:textId="77777777" w:rsidR="009A1150" w:rsidRDefault="009A1150" w:rsidP="00FF47F1">
      <w:pPr>
        <w:ind w:left="1080"/>
        <w:rPr>
          <w:i w:val="0"/>
          <w:sz w:val="22"/>
          <w:szCs w:val="22"/>
        </w:rPr>
      </w:pPr>
    </w:p>
    <w:p w14:paraId="59BA1F2C" w14:textId="77777777" w:rsidR="009A1150" w:rsidRDefault="009A1150" w:rsidP="00FF47F1">
      <w:pPr>
        <w:ind w:left="1080"/>
        <w:rPr>
          <w:i w:val="0"/>
          <w:sz w:val="22"/>
          <w:szCs w:val="22"/>
        </w:rPr>
      </w:pPr>
    </w:p>
    <w:p w14:paraId="544AB5F2" w14:textId="77777777" w:rsidR="009A1150" w:rsidRDefault="009A1150" w:rsidP="00FF47F1">
      <w:pPr>
        <w:ind w:left="1080"/>
        <w:rPr>
          <w:i w:val="0"/>
          <w:sz w:val="22"/>
          <w:szCs w:val="22"/>
        </w:rPr>
      </w:pPr>
    </w:p>
    <w:p w14:paraId="5132F262" w14:textId="77777777" w:rsidR="009A1150" w:rsidRDefault="009A1150" w:rsidP="00FF47F1">
      <w:pPr>
        <w:ind w:left="1080"/>
        <w:rPr>
          <w:i w:val="0"/>
          <w:sz w:val="22"/>
          <w:szCs w:val="22"/>
        </w:rPr>
      </w:pPr>
    </w:p>
    <w:p w14:paraId="2A8981E7" w14:textId="77777777" w:rsidR="00FF47F1" w:rsidRDefault="00FF47F1" w:rsidP="00FF47F1">
      <w:pPr>
        <w:ind w:left="1080"/>
        <w:jc w:val="right"/>
        <w:rPr>
          <w:b/>
          <w:i w:val="0"/>
          <w:sz w:val="22"/>
          <w:szCs w:val="22"/>
        </w:rPr>
      </w:pPr>
    </w:p>
    <w:p w14:paraId="78494EC2" w14:textId="77777777" w:rsidR="00DB3553" w:rsidRDefault="00DB3553" w:rsidP="00FF47F1">
      <w:pPr>
        <w:ind w:left="1080"/>
        <w:jc w:val="right"/>
        <w:rPr>
          <w:b/>
          <w:i w:val="0"/>
          <w:sz w:val="22"/>
          <w:szCs w:val="22"/>
        </w:rPr>
      </w:pPr>
    </w:p>
    <w:p w14:paraId="2F5F727F" w14:textId="77777777" w:rsidR="00FF47F1" w:rsidRDefault="00FF47F1" w:rsidP="001F1894">
      <w:pPr>
        <w:jc w:val="right"/>
        <w:rPr>
          <w:b/>
          <w:i w:val="0"/>
          <w:sz w:val="22"/>
          <w:szCs w:val="22"/>
        </w:rPr>
      </w:pPr>
    </w:p>
    <w:p w14:paraId="7BB83C16" w14:textId="77777777" w:rsidR="00FF47F1" w:rsidRDefault="00FF47F1" w:rsidP="001F1894">
      <w:pPr>
        <w:jc w:val="right"/>
        <w:rPr>
          <w:b/>
          <w:i w:val="0"/>
          <w:sz w:val="22"/>
          <w:szCs w:val="22"/>
        </w:rPr>
      </w:pPr>
    </w:p>
    <w:p w14:paraId="65E622E8" w14:textId="77777777" w:rsidR="00621E00" w:rsidRDefault="00621E00" w:rsidP="001F1894">
      <w:pPr>
        <w:jc w:val="right"/>
        <w:rPr>
          <w:b/>
          <w:i w:val="0"/>
          <w:sz w:val="22"/>
          <w:szCs w:val="22"/>
        </w:rPr>
      </w:pPr>
    </w:p>
    <w:p w14:paraId="48D6157E" w14:textId="77777777" w:rsidR="00621E00" w:rsidRDefault="00621E00" w:rsidP="001F1894">
      <w:pPr>
        <w:jc w:val="right"/>
        <w:rPr>
          <w:b/>
          <w:i w:val="0"/>
          <w:sz w:val="22"/>
          <w:szCs w:val="22"/>
        </w:rPr>
      </w:pPr>
    </w:p>
    <w:p w14:paraId="58035C3D" w14:textId="77777777"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w:t>
      </w:r>
      <w:r w:rsidR="00686662">
        <w:rPr>
          <w:b/>
          <w:i w:val="0"/>
          <w:sz w:val="22"/>
          <w:szCs w:val="22"/>
        </w:rPr>
        <w:t>1</w:t>
      </w:r>
    </w:p>
    <w:p w14:paraId="13F6655B" w14:textId="77777777" w:rsidR="001F1894" w:rsidRPr="001F1894" w:rsidRDefault="001F1894" w:rsidP="001F1894">
      <w:pPr>
        <w:jc w:val="both"/>
        <w:rPr>
          <w:i w:val="0"/>
          <w:sz w:val="22"/>
          <w:szCs w:val="22"/>
        </w:rPr>
      </w:pPr>
    </w:p>
    <w:p w14:paraId="6E9B1BB0" w14:textId="77777777" w:rsidR="001F1894" w:rsidRPr="001F1894" w:rsidRDefault="001F1894" w:rsidP="001F1894">
      <w:pPr>
        <w:jc w:val="both"/>
        <w:rPr>
          <w:i w:val="0"/>
          <w:sz w:val="22"/>
          <w:szCs w:val="22"/>
        </w:rPr>
      </w:pPr>
    </w:p>
    <w:p w14:paraId="4F8221A7" w14:textId="77777777" w:rsidR="001F1894" w:rsidRPr="001F1894" w:rsidRDefault="001F1894" w:rsidP="001F1894">
      <w:pPr>
        <w:jc w:val="both"/>
        <w:rPr>
          <w:i w:val="0"/>
          <w:sz w:val="22"/>
          <w:szCs w:val="22"/>
        </w:rPr>
      </w:pPr>
    </w:p>
    <w:p w14:paraId="4E51E11A" w14:textId="77777777" w:rsidR="001F1894" w:rsidRPr="001F1894" w:rsidRDefault="001F1894" w:rsidP="001F1894">
      <w:pPr>
        <w:jc w:val="both"/>
        <w:rPr>
          <w:i w:val="0"/>
          <w:sz w:val="22"/>
          <w:szCs w:val="22"/>
        </w:rPr>
      </w:pPr>
    </w:p>
    <w:p w14:paraId="36358FB1" w14:textId="77777777" w:rsidR="001F1894" w:rsidRPr="001F1894" w:rsidRDefault="001F1894" w:rsidP="001F1894">
      <w:pPr>
        <w:jc w:val="both"/>
        <w:rPr>
          <w:i w:val="0"/>
          <w:sz w:val="22"/>
          <w:szCs w:val="22"/>
        </w:rPr>
      </w:pPr>
    </w:p>
    <w:p w14:paraId="3FD64CB2" w14:textId="77777777"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1B4928E0" w14:textId="77777777" w:rsidR="001F1894" w:rsidRPr="001F1894" w:rsidRDefault="001F1894" w:rsidP="001F1894">
      <w:pPr>
        <w:ind w:left="1080"/>
        <w:rPr>
          <w:b/>
          <w:i w:val="0"/>
          <w:sz w:val="28"/>
          <w:szCs w:val="28"/>
        </w:rPr>
      </w:pPr>
    </w:p>
    <w:p w14:paraId="60B1D58A" w14:textId="77777777"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215A09DE" w14:textId="77777777" w:rsidR="001F1894" w:rsidRDefault="001F1894" w:rsidP="001F1894">
      <w:pPr>
        <w:ind w:left="1080"/>
        <w:jc w:val="both"/>
        <w:rPr>
          <w:i w:val="0"/>
          <w:sz w:val="22"/>
          <w:szCs w:val="22"/>
        </w:rPr>
      </w:pPr>
    </w:p>
    <w:p w14:paraId="1639515C" w14:textId="77777777" w:rsidR="00F00073" w:rsidRPr="001F1894" w:rsidRDefault="00F00073" w:rsidP="001F1894">
      <w:pPr>
        <w:ind w:left="1080"/>
        <w:jc w:val="both"/>
        <w:rPr>
          <w:i w:val="0"/>
          <w:sz w:val="22"/>
          <w:szCs w:val="22"/>
        </w:rPr>
      </w:pPr>
    </w:p>
    <w:p w14:paraId="2FF2E361" w14:textId="77777777" w:rsidR="001F1894" w:rsidRPr="001F1894" w:rsidRDefault="001F1894" w:rsidP="001F1894">
      <w:pPr>
        <w:ind w:left="1080"/>
        <w:jc w:val="both"/>
        <w:rPr>
          <w:i w:val="0"/>
          <w:sz w:val="22"/>
          <w:szCs w:val="22"/>
        </w:rPr>
      </w:pPr>
    </w:p>
    <w:p w14:paraId="1409D97B" w14:textId="77777777"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58E903F9" w14:textId="77777777" w:rsidR="00F00073" w:rsidRDefault="00E57885" w:rsidP="00E57885">
      <w:pPr>
        <w:tabs>
          <w:tab w:val="left" w:pos="4524"/>
        </w:tabs>
        <w:ind w:left="1080"/>
        <w:jc w:val="both"/>
        <w:rPr>
          <w:i w:val="0"/>
          <w:sz w:val="22"/>
          <w:szCs w:val="22"/>
        </w:rPr>
      </w:pPr>
      <w:r>
        <w:rPr>
          <w:i w:val="0"/>
          <w:sz w:val="22"/>
          <w:szCs w:val="22"/>
        </w:rPr>
        <w:tab/>
      </w:r>
    </w:p>
    <w:p w14:paraId="7E4A3B73" w14:textId="77777777" w:rsidR="00F00073" w:rsidRPr="001F1894" w:rsidRDefault="00F00073" w:rsidP="00F00073">
      <w:pPr>
        <w:ind w:left="1080"/>
        <w:jc w:val="both"/>
        <w:rPr>
          <w:i w:val="0"/>
          <w:sz w:val="22"/>
          <w:szCs w:val="22"/>
        </w:rPr>
      </w:pPr>
    </w:p>
    <w:p w14:paraId="00D79C5F"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7A8F0663" w14:textId="77777777" w:rsidTr="0099550E">
        <w:tc>
          <w:tcPr>
            <w:tcW w:w="2606" w:type="dxa"/>
          </w:tcPr>
          <w:p w14:paraId="6A96AA12" w14:textId="77777777"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14:paraId="31077245" w14:textId="77777777"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05B79E6E" w14:textId="77777777" w:rsidR="00387121" w:rsidRPr="00257673" w:rsidRDefault="004E3642" w:rsidP="0099550E">
            <w:pPr>
              <w:pStyle w:val="Glava"/>
              <w:numPr>
                <w:ilvl w:val="0"/>
                <w:numId w:val="7"/>
              </w:numPr>
              <w:tabs>
                <w:tab w:val="clear" w:pos="4536"/>
                <w:tab w:val="clear" w:pos="9072"/>
              </w:tabs>
              <w:rPr>
                <w:i w:val="0"/>
                <w:sz w:val="22"/>
                <w:szCs w:val="22"/>
              </w:rPr>
            </w:pPr>
            <w:r w:rsidRPr="00257673">
              <w:rPr>
                <w:i w:val="0"/>
                <w:sz w:val="22"/>
                <w:szCs w:val="22"/>
              </w:rPr>
              <w:t xml:space="preserve">ESPD (priloga </w:t>
            </w:r>
            <w:r w:rsidR="00A04499" w:rsidRPr="00257673">
              <w:rPr>
                <w:i w:val="0"/>
                <w:sz w:val="22"/>
                <w:szCs w:val="22"/>
              </w:rPr>
              <w:t>2</w:t>
            </w:r>
            <w:r w:rsidR="00387121" w:rsidRPr="00257673">
              <w:rPr>
                <w:i w:val="0"/>
                <w:sz w:val="22"/>
                <w:szCs w:val="22"/>
              </w:rPr>
              <w:t>)</w:t>
            </w:r>
          </w:p>
          <w:p w14:paraId="7045A1DF" w14:textId="77777777" w:rsidR="006A0F24" w:rsidRPr="00257673" w:rsidRDefault="008B431E" w:rsidP="0099550E">
            <w:pPr>
              <w:pStyle w:val="Glava"/>
              <w:numPr>
                <w:ilvl w:val="0"/>
                <w:numId w:val="7"/>
              </w:numPr>
              <w:tabs>
                <w:tab w:val="clear" w:pos="4536"/>
                <w:tab w:val="clear" w:pos="9072"/>
              </w:tabs>
              <w:rPr>
                <w:i w:val="0"/>
                <w:sz w:val="22"/>
                <w:szCs w:val="22"/>
              </w:rPr>
            </w:pPr>
            <w:r w:rsidRPr="00257673">
              <w:rPr>
                <w:i w:val="0"/>
                <w:sz w:val="22"/>
                <w:szCs w:val="22"/>
              </w:rPr>
              <w:t>Pooblastilo pravne osebe (priloga 3)</w:t>
            </w:r>
          </w:p>
          <w:p w14:paraId="3A5FE5E4" w14:textId="77777777" w:rsidR="006A0F24" w:rsidRPr="00257673" w:rsidRDefault="008B431E" w:rsidP="006A0F24">
            <w:pPr>
              <w:pStyle w:val="Glava"/>
              <w:numPr>
                <w:ilvl w:val="0"/>
                <w:numId w:val="7"/>
              </w:numPr>
              <w:tabs>
                <w:tab w:val="clear" w:pos="4536"/>
                <w:tab w:val="clear" w:pos="9072"/>
              </w:tabs>
              <w:rPr>
                <w:i w:val="0"/>
                <w:sz w:val="22"/>
                <w:szCs w:val="22"/>
              </w:rPr>
            </w:pPr>
            <w:r w:rsidRPr="00257673">
              <w:rPr>
                <w:i w:val="0"/>
                <w:sz w:val="22"/>
                <w:szCs w:val="22"/>
              </w:rPr>
              <w:t>Pooblastilo člana upravnega ali vodstvenega ali nadzornega organa oziroma pooblaščenca  za zastopanje ali odločanje ali nadzor pri ponudniku ali podizvajalcu (priloga 4)</w:t>
            </w:r>
          </w:p>
          <w:p w14:paraId="0C033BAA" w14:textId="20E54599" w:rsidR="00B4313B" w:rsidRPr="00257673" w:rsidRDefault="003A09B7" w:rsidP="006A0F24">
            <w:pPr>
              <w:pStyle w:val="Glava"/>
              <w:numPr>
                <w:ilvl w:val="0"/>
                <w:numId w:val="7"/>
              </w:numPr>
              <w:tabs>
                <w:tab w:val="clear" w:pos="4536"/>
                <w:tab w:val="clear" w:pos="9072"/>
              </w:tabs>
              <w:rPr>
                <w:i w:val="0"/>
                <w:sz w:val="22"/>
                <w:szCs w:val="22"/>
              </w:rPr>
            </w:pPr>
            <w:r w:rsidRPr="003A09B7">
              <w:rPr>
                <w:i w:val="0"/>
                <w:color w:val="000000" w:themeColor="text1"/>
                <w:sz w:val="22"/>
                <w:szCs w:val="22"/>
              </w:rPr>
              <w:t>Izjava zavarovalnice</w:t>
            </w:r>
            <w:r w:rsidR="00B4313B" w:rsidRPr="00257673">
              <w:rPr>
                <w:i w:val="0"/>
                <w:color w:val="000000" w:themeColor="text1"/>
                <w:sz w:val="22"/>
                <w:szCs w:val="22"/>
              </w:rPr>
              <w:t xml:space="preserve"> (priloga 7)</w:t>
            </w:r>
          </w:p>
          <w:p w14:paraId="7314A872" w14:textId="43D9C88B" w:rsidR="00A900C4" w:rsidRPr="00257673" w:rsidRDefault="00A900C4" w:rsidP="006A0F24">
            <w:pPr>
              <w:pStyle w:val="Glava"/>
              <w:numPr>
                <w:ilvl w:val="0"/>
                <w:numId w:val="7"/>
              </w:numPr>
              <w:tabs>
                <w:tab w:val="clear" w:pos="4536"/>
                <w:tab w:val="clear" w:pos="9072"/>
              </w:tabs>
              <w:rPr>
                <w:i w:val="0"/>
                <w:sz w:val="22"/>
                <w:szCs w:val="22"/>
              </w:rPr>
            </w:pPr>
            <w:r w:rsidRPr="00257673">
              <w:rPr>
                <w:i w:val="0"/>
                <w:sz w:val="22"/>
                <w:szCs w:val="22"/>
              </w:rPr>
              <w:t>Izjava fizične osebe oziroma odgovorne osebe poslovnega subjekta o nepovezanosti s funkcionarjem ali njegov</w:t>
            </w:r>
            <w:r w:rsidR="00017C32" w:rsidRPr="00257673">
              <w:rPr>
                <w:i w:val="0"/>
                <w:sz w:val="22"/>
                <w:szCs w:val="22"/>
              </w:rPr>
              <w:t>im družinskim članom (priloga 12</w:t>
            </w:r>
            <w:r w:rsidRPr="00257673">
              <w:rPr>
                <w:i w:val="0"/>
                <w:sz w:val="22"/>
                <w:szCs w:val="22"/>
              </w:rPr>
              <w:t>)</w:t>
            </w:r>
          </w:p>
        </w:tc>
      </w:tr>
      <w:tr w:rsidR="00387121" w:rsidRPr="0079325B" w14:paraId="4B366A97" w14:textId="77777777" w:rsidTr="0099550E">
        <w:tc>
          <w:tcPr>
            <w:tcW w:w="2606" w:type="dxa"/>
          </w:tcPr>
          <w:p w14:paraId="5BF4F03C" w14:textId="77777777" w:rsidR="00387121" w:rsidRPr="0079325B" w:rsidRDefault="00387121" w:rsidP="00FD3264">
            <w:pPr>
              <w:pStyle w:val="Glava"/>
              <w:tabs>
                <w:tab w:val="clear" w:pos="4536"/>
                <w:tab w:val="clear" w:pos="9072"/>
              </w:tabs>
              <w:jc w:val="both"/>
              <w:rPr>
                <w:i w:val="0"/>
                <w:sz w:val="22"/>
                <w:szCs w:val="22"/>
              </w:rPr>
            </w:pPr>
          </w:p>
        </w:tc>
        <w:tc>
          <w:tcPr>
            <w:tcW w:w="6379" w:type="dxa"/>
          </w:tcPr>
          <w:p w14:paraId="5EB119C4" w14:textId="77777777" w:rsidR="00387121" w:rsidRPr="00257673" w:rsidRDefault="00387121" w:rsidP="00FD3264">
            <w:pPr>
              <w:pStyle w:val="Glava"/>
              <w:tabs>
                <w:tab w:val="clear" w:pos="4536"/>
                <w:tab w:val="clear" w:pos="9072"/>
              </w:tabs>
              <w:jc w:val="both"/>
              <w:rPr>
                <w:i w:val="0"/>
                <w:sz w:val="22"/>
                <w:szCs w:val="22"/>
              </w:rPr>
            </w:pPr>
          </w:p>
        </w:tc>
      </w:tr>
      <w:tr w:rsidR="00387121" w:rsidRPr="003F67FD" w14:paraId="37B3A13B" w14:textId="77777777" w:rsidTr="0099550E">
        <w:tc>
          <w:tcPr>
            <w:tcW w:w="2606" w:type="dxa"/>
          </w:tcPr>
          <w:p w14:paraId="01A3FC66"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0B168ADB"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7AD9B711" w14:textId="77777777"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Pr>
                <w:i w:val="0"/>
                <w:color w:val="000000" w:themeColor="text1"/>
                <w:sz w:val="22"/>
                <w:szCs w:val="22"/>
              </w:rPr>
              <w:t xml:space="preserve"> </w:t>
            </w:r>
            <w:r w:rsidR="006A0F24">
              <w:rPr>
                <w:i w:val="0"/>
                <w:color w:val="000000" w:themeColor="text1"/>
                <w:sz w:val="22"/>
                <w:szCs w:val="22"/>
              </w:rPr>
              <w:t>(priloga 1)</w:t>
            </w:r>
          </w:p>
          <w:p w14:paraId="0D5105C5" w14:textId="77777777"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5</w:t>
            </w:r>
            <w:r w:rsidR="00686662">
              <w:rPr>
                <w:i w:val="0"/>
                <w:color w:val="000000" w:themeColor="text1"/>
                <w:sz w:val="22"/>
                <w:szCs w:val="22"/>
              </w:rPr>
              <w:t xml:space="preserve"> in 5/1</w:t>
            </w:r>
            <w:r w:rsidR="008B431E">
              <w:rPr>
                <w:i w:val="0"/>
                <w:color w:val="000000" w:themeColor="text1"/>
                <w:sz w:val="22"/>
                <w:szCs w:val="22"/>
              </w:rPr>
              <w:t>)</w:t>
            </w:r>
          </w:p>
          <w:p w14:paraId="785718BA" w14:textId="77777777"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dokazila za kader in referenčna potrdila</w:t>
            </w:r>
            <w:r w:rsidR="008B431E">
              <w:rPr>
                <w:i w:val="0"/>
                <w:color w:val="000000" w:themeColor="text1"/>
                <w:sz w:val="22"/>
                <w:szCs w:val="22"/>
              </w:rPr>
              <w:t xml:space="preserve"> (priloga 6</w:t>
            </w:r>
            <w:r w:rsidR="00686662">
              <w:rPr>
                <w:i w:val="0"/>
                <w:color w:val="000000" w:themeColor="text1"/>
                <w:sz w:val="22"/>
                <w:szCs w:val="22"/>
              </w:rPr>
              <w:t xml:space="preserve"> in 6/1</w:t>
            </w:r>
            <w:r w:rsidR="008B431E">
              <w:rPr>
                <w:i w:val="0"/>
                <w:color w:val="000000" w:themeColor="text1"/>
                <w:sz w:val="22"/>
                <w:szCs w:val="22"/>
              </w:rPr>
              <w:t>)</w:t>
            </w:r>
          </w:p>
          <w:p w14:paraId="405C8052" w14:textId="77777777" w:rsidR="006A0F24" w:rsidRPr="006B71C8" w:rsidRDefault="008B431E" w:rsidP="005C0C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5C0C95">
              <w:rPr>
                <w:i w:val="0"/>
                <w:color w:val="000000" w:themeColor="text1"/>
                <w:sz w:val="22"/>
                <w:szCs w:val="22"/>
              </w:rPr>
              <w:t>8</w:t>
            </w:r>
            <w:r>
              <w:rPr>
                <w:i w:val="0"/>
                <w:color w:val="000000" w:themeColor="text1"/>
                <w:sz w:val="22"/>
                <w:szCs w:val="22"/>
              </w:rPr>
              <w:t xml:space="preserve">, </w:t>
            </w:r>
            <w:r w:rsidR="005C0C95">
              <w:rPr>
                <w:i w:val="0"/>
                <w:color w:val="000000" w:themeColor="text1"/>
                <w:sz w:val="22"/>
                <w:szCs w:val="22"/>
              </w:rPr>
              <w:t>9</w:t>
            </w:r>
            <w:r>
              <w:rPr>
                <w:i w:val="0"/>
                <w:color w:val="000000" w:themeColor="text1"/>
                <w:sz w:val="22"/>
                <w:szCs w:val="22"/>
              </w:rPr>
              <w:t xml:space="preserve"> in </w:t>
            </w:r>
            <w:r w:rsidR="005C0C95">
              <w:rPr>
                <w:i w:val="0"/>
                <w:color w:val="000000" w:themeColor="text1"/>
                <w:sz w:val="22"/>
                <w:szCs w:val="22"/>
              </w:rPr>
              <w:t>10</w:t>
            </w:r>
            <w:r>
              <w:rPr>
                <w:i w:val="0"/>
                <w:color w:val="000000" w:themeColor="text1"/>
                <w:sz w:val="22"/>
                <w:szCs w:val="22"/>
              </w:rPr>
              <w:t>)</w:t>
            </w:r>
          </w:p>
        </w:tc>
      </w:tr>
    </w:tbl>
    <w:p w14:paraId="013D2D4D" w14:textId="77777777" w:rsidR="001F1894" w:rsidRPr="001F1894" w:rsidRDefault="001F1894" w:rsidP="001F1894">
      <w:pPr>
        <w:ind w:left="1080"/>
        <w:jc w:val="both"/>
        <w:rPr>
          <w:i w:val="0"/>
          <w:sz w:val="22"/>
          <w:szCs w:val="22"/>
        </w:rPr>
      </w:pPr>
    </w:p>
    <w:p w14:paraId="22FFA6C9" w14:textId="77777777" w:rsidR="001F1894" w:rsidRPr="001F1894" w:rsidRDefault="001F1894" w:rsidP="001F1894">
      <w:pPr>
        <w:ind w:left="1080"/>
        <w:jc w:val="both"/>
        <w:rPr>
          <w:i w:val="0"/>
          <w:sz w:val="22"/>
          <w:szCs w:val="22"/>
        </w:rPr>
      </w:pPr>
    </w:p>
    <w:p w14:paraId="44AE2F42" w14:textId="77777777" w:rsidR="001F1894" w:rsidRPr="001F1894" w:rsidRDefault="001F1894" w:rsidP="001F1894">
      <w:pPr>
        <w:ind w:left="1080"/>
        <w:jc w:val="both"/>
        <w:rPr>
          <w:i w:val="0"/>
          <w:sz w:val="22"/>
          <w:szCs w:val="22"/>
        </w:rPr>
      </w:pPr>
    </w:p>
    <w:p w14:paraId="6957CBD5" w14:textId="77777777" w:rsidR="001F1894" w:rsidRPr="001F1894" w:rsidRDefault="001F1894" w:rsidP="001F1894">
      <w:pPr>
        <w:ind w:left="1080"/>
        <w:jc w:val="both"/>
        <w:rPr>
          <w:i w:val="0"/>
          <w:sz w:val="22"/>
          <w:szCs w:val="22"/>
        </w:rPr>
      </w:pPr>
    </w:p>
    <w:p w14:paraId="68338C3C" w14:textId="77777777" w:rsidR="001F1894" w:rsidRPr="001F1894" w:rsidRDefault="001F1894" w:rsidP="001F1894">
      <w:pPr>
        <w:ind w:left="1080"/>
        <w:jc w:val="both"/>
        <w:rPr>
          <w:i w:val="0"/>
          <w:sz w:val="22"/>
          <w:szCs w:val="22"/>
        </w:rPr>
      </w:pPr>
    </w:p>
    <w:p w14:paraId="1C97BC2E" w14:textId="77777777" w:rsidR="001F1894" w:rsidRPr="0079325B" w:rsidRDefault="001F1894" w:rsidP="00BF32CF">
      <w:pPr>
        <w:pStyle w:val="Glava"/>
        <w:tabs>
          <w:tab w:val="clear" w:pos="4536"/>
          <w:tab w:val="clear" w:pos="9072"/>
        </w:tabs>
        <w:ind w:left="1080"/>
        <w:jc w:val="both"/>
        <w:rPr>
          <w:i w:val="0"/>
          <w:sz w:val="22"/>
          <w:szCs w:val="22"/>
        </w:rPr>
      </w:pPr>
    </w:p>
    <w:p w14:paraId="041AF726" w14:textId="77777777" w:rsidR="00F81849" w:rsidRPr="0079325B" w:rsidRDefault="00F81849" w:rsidP="00BF32CF">
      <w:pPr>
        <w:pStyle w:val="Glava"/>
        <w:tabs>
          <w:tab w:val="clear" w:pos="4536"/>
          <w:tab w:val="clear" w:pos="9072"/>
        </w:tabs>
        <w:ind w:left="1080"/>
        <w:jc w:val="both"/>
        <w:rPr>
          <w:i w:val="0"/>
          <w:sz w:val="22"/>
          <w:szCs w:val="22"/>
        </w:rPr>
      </w:pPr>
    </w:p>
    <w:p w14:paraId="19881664" w14:textId="77777777" w:rsidR="0059599D" w:rsidRDefault="0059599D">
      <w:pPr>
        <w:rPr>
          <w:b/>
          <w:i w:val="0"/>
          <w:sz w:val="22"/>
          <w:szCs w:val="22"/>
        </w:rPr>
      </w:pPr>
      <w:r>
        <w:rPr>
          <w:b/>
          <w:i w:val="0"/>
          <w:sz w:val="22"/>
          <w:szCs w:val="22"/>
        </w:rPr>
        <w:br w:type="page"/>
      </w:r>
    </w:p>
    <w:p w14:paraId="14CFCCE7" w14:textId="77777777" w:rsidR="00C61E45" w:rsidRDefault="00C61E45" w:rsidP="003B1634">
      <w:pPr>
        <w:pStyle w:val="Glava"/>
        <w:tabs>
          <w:tab w:val="clear" w:pos="4536"/>
          <w:tab w:val="clear" w:pos="9072"/>
        </w:tabs>
        <w:jc w:val="right"/>
        <w:rPr>
          <w:b/>
          <w:i w:val="0"/>
          <w:sz w:val="22"/>
          <w:szCs w:val="22"/>
        </w:rPr>
      </w:pPr>
      <w:r w:rsidRPr="00105B38">
        <w:rPr>
          <w:b/>
          <w:i w:val="0"/>
          <w:sz w:val="22"/>
          <w:szCs w:val="22"/>
        </w:rPr>
        <w:lastRenderedPageBreak/>
        <w:t>PRILOGA 12</w:t>
      </w:r>
    </w:p>
    <w:p w14:paraId="02F473D7" w14:textId="77777777" w:rsidR="00C61E45" w:rsidRDefault="00C61E45" w:rsidP="003B1634">
      <w:pPr>
        <w:pStyle w:val="Glava"/>
        <w:tabs>
          <w:tab w:val="clear" w:pos="4536"/>
          <w:tab w:val="clear" w:pos="9072"/>
        </w:tabs>
        <w:jc w:val="right"/>
        <w:rPr>
          <w:b/>
          <w:i w:val="0"/>
          <w:sz w:val="22"/>
          <w:szCs w:val="22"/>
        </w:rPr>
      </w:pPr>
    </w:p>
    <w:p w14:paraId="770CC23D" w14:textId="77777777" w:rsidR="00C61E45" w:rsidRDefault="00C61E45" w:rsidP="00C61E45">
      <w:pPr>
        <w:pStyle w:val="Glava"/>
        <w:tabs>
          <w:tab w:val="clear" w:pos="4536"/>
          <w:tab w:val="clear" w:pos="9072"/>
        </w:tabs>
        <w:rPr>
          <w:b/>
          <w:i w:val="0"/>
          <w:sz w:val="22"/>
          <w:szCs w:val="22"/>
        </w:rPr>
      </w:pPr>
    </w:p>
    <w:p w14:paraId="1BA058DC" w14:textId="77777777" w:rsidR="00C61E45" w:rsidRDefault="00C61E45" w:rsidP="003B1634">
      <w:pPr>
        <w:pStyle w:val="Glava"/>
        <w:tabs>
          <w:tab w:val="clear" w:pos="4536"/>
          <w:tab w:val="clear" w:pos="9072"/>
        </w:tabs>
        <w:jc w:val="right"/>
        <w:rPr>
          <w:b/>
          <w:i w:val="0"/>
          <w:sz w:val="22"/>
          <w:szCs w:val="22"/>
        </w:rPr>
      </w:pPr>
    </w:p>
    <w:p w14:paraId="0C246E23" w14:textId="77777777" w:rsidR="00186375" w:rsidRDefault="00186375" w:rsidP="00186375">
      <w:pPr>
        <w:pStyle w:val="Glava"/>
        <w:tabs>
          <w:tab w:val="clear" w:pos="4536"/>
          <w:tab w:val="clear" w:pos="9072"/>
        </w:tabs>
        <w:rPr>
          <w:b/>
          <w:i w:val="0"/>
          <w:sz w:val="22"/>
          <w:szCs w:val="22"/>
        </w:rPr>
      </w:pPr>
    </w:p>
    <w:p w14:paraId="6CA1F6E0" w14:textId="77777777" w:rsidR="00186375" w:rsidRPr="00C61E45" w:rsidRDefault="00186375" w:rsidP="00186375">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1C88D821" w14:textId="77777777" w:rsidR="00186375" w:rsidRPr="00C61E45" w:rsidRDefault="00186375" w:rsidP="00186375">
      <w:pPr>
        <w:ind w:left="1134"/>
        <w:jc w:val="both"/>
        <w:rPr>
          <w:i w:val="0"/>
          <w:sz w:val="22"/>
          <w:szCs w:val="22"/>
        </w:rPr>
      </w:pPr>
    </w:p>
    <w:p w14:paraId="48D81B11" w14:textId="77777777" w:rsidR="00186375" w:rsidRPr="00C61E45" w:rsidRDefault="00186375" w:rsidP="00186375">
      <w:pPr>
        <w:pStyle w:val="Glava"/>
        <w:tabs>
          <w:tab w:val="clear" w:pos="4536"/>
          <w:tab w:val="clear" w:pos="9072"/>
        </w:tabs>
        <w:ind w:left="1134"/>
        <w:rPr>
          <w:i w:val="0"/>
          <w:sz w:val="22"/>
          <w:szCs w:val="22"/>
        </w:rPr>
      </w:pPr>
      <w:r w:rsidRPr="00C61E45">
        <w:rPr>
          <w:i w:val="0"/>
          <w:sz w:val="22"/>
          <w:szCs w:val="22"/>
        </w:rPr>
        <w:t>odgovorna oseba poslovnega subjekta</w:t>
      </w:r>
    </w:p>
    <w:p w14:paraId="2593340B" w14:textId="77777777" w:rsidR="00186375" w:rsidRPr="00C61E45" w:rsidRDefault="00186375" w:rsidP="00186375">
      <w:pPr>
        <w:pStyle w:val="Glava"/>
        <w:tabs>
          <w:tab w:val="clear" w:pos="4536"/>
          <w:tab w:val="clear" w:pos="9072"/>
        </w:tabs>
        <w:rPr>
          <w:sz w:val="22"/>
          <w:szCs w:val="22"/>
        </w:rPr>
      </w:pPr>
    </w:p>
    <w:p w14:paraId="1B404DCF" w14:textId="77777777" w:rsidR="00186375" w:rsidRPr="00C61E45" w:rsidRDefault="00186375" w:rsidP="0018637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186375" w:rsidRPr="00C61E45" w14:paraId="342C432B" w14:textId="77777777" w:rsidTr="002A315D">
        <w:trPr>
          <w:trHeight w:val="24"/>
        </w:trPr>
        <w:tc>
          <w:tcPr>
            <w:tcW w:w="2127" w:type="dxa"/>
          </w:tcPr>
          <w:p w14:paraId="0CF5C070" w14:textId="77777777" w:rsidR="00186375" w:rsidRPr="00C61E45" w:rsidRDefault="00186375" w:rsidP="002A315D">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14:paraId="4AE4520B" w14:textId="77777777" w:rsidR="00186375" w:rsidRPr="00C61E45" w:rsidRDefault="00186375" w:rsidP="002A315D">
            <w:pPr>
              <w:ind w:right="-57"/>
              <w:jc w:val="both"/>
              <w:rPr>
                <w:sz w:val="22"/>
                <w:szCs w:val="22"/>
              </w:rPr>
            </w:pPr>
          </w:p>
        </w:tc>
      </w:tr>
      <w:tr w:rsidR="00186375" w:rsidRPr="00C61E45" w14:paraId="3293FABC" w14:textId="77777777" w:rsidTr="002A315D">
        <w:trPr>
          <w:trHeight w:val="24"/>
        </w:trPr>
        <w:tc>
          <w:tcPr>
            <w:tcW w:w="2127" w:type="dxa"/>
          </w:tcPr>
          <w:p w14:paraId="211993ED" w14:textId="77777777" w:rsidR="00186375" w:rsidRPr="00C61E45" w:rsidRDefault="00186375" w:rsidP="002A315D">
            <w:pPr>
              <w:ind w:right="-57"/>
              <w:rPr>
                <w:i w:val="0"/>
                <w:sz w:val="22"/>
                <w:szCs w:val="22"/>
              </w:rPr>
            </w:pPr>
            <w:r>
              <w:rPr>
                <w:i w:val="0"/>
                <w:sz w:val="22"/>
                <w:szCs w:val="22"/>
              </w:rPr>
              <w:t>Naziv poslovnega subjekta:</w:t>
            </w:r>
          </w:p>
        </w:tc>
        <w:tc>
          <w:tcPr>
            <w:tcW w:w="6979" w:type="dxa"/>
            <w:tcBorders>
              <w:bottom w:val="single" w:sz="4" w:space="0" w:color="auto"/>
            </w:tcBorders>
          </w:tcPr>
          <w:p w14:paraId="6D4CB3A0" w14:textId="77777777" w:rsidR="00186375" w:rsidRPr="00C61E45" w:rsidRDefault="00186375" w:rsidP="002A315D">
            <w:pPr>
              <w:ind w:right="-57"/>
              <w:jc w:val="both"/>
              <w:rPr>
                <w:sz w:val="22"/>
                <w:szCs w:val="22"/>
              </w:rPr>
            </w:pPr>
          </w:p>
        </w:tc>
      </w:tr>
      <w:tr w:rsidR="00186375" w:rsidRPr="00C61E45" w14:paraId="4861BA70" w14:textId="77777777" w:rsidTr="002A315D">
        <w:trPr>
          <w:trHeight w:val="24"/>
        </w:trPr>
        <w:tc>
          <w:tcPr>
            <w:tcW w:w="2127" w:type="dxa"/>
          </w:tcPr>
          <w:p w14:paraId="7206D0A4" w14:textId="77777777" w:rsidR="00186375" w:rsidRPr="00C61E45" w:rsidRDefault="00186375" w:rsidP="002A315D">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14:paraId="0A7F1553" w14:textId="77777777" w:rsidR="00186375" w:rsidRPr="00C61E45" w:rsidRDefault="00186375" w:rsidP="002A315D">
            <w:pPr>
              <w:ind w:right="-57"/>
              <w:jc w:val="both"/>
              <w:rPr>
                <w:sz w:val="22"/>
                <w:szCs w:val="22"/>
              </w:rPr>
            </w:pPr>
          </w:p>
        </w:tc>
      </w:tr>
      <w:tr w:rsidR="00186375" w:rsidRPr="00C61E45" w14:paraId="7DDC3F2A" w14:textId="77777777" w:rsidTr="002A315D">
        <w:trPr>
          <w:trHeight w:val="24"/>
        </w:trPr>
        <w:tc>
          <w:tcPr>
            <w:tcW w:w="2127" w:type="dxa"/>
          </w:tcPr>
          <w:p w14:paraId="683A37BF" w14:textId="77777777" w:rsidR="00186375" w:rsidRPr="00C61E45" w:rsidRDefault="00186375" w:rsidP="002A315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14:paraId="1C798B28" w14:textId="77777777" w:rsidR="00186375" w:rsidRPr="00C61E45" w:rsidRDefault="00186375" w:rsidP="002A315D">
            <w:pPr>
              <w:ind w:right="-57"/>
              <w:jc w:val="both"/>
              <w:rPr>
                <w:sz w:val="22"/>
                <w:szCs w:val="22"/>
              </w:rPr>
            </w:pPr>
          </w:p>
        </w:tc>
      </w:tr>
    </w:tbl>
    <w:p w14:paraId="057032F6" w14:textId="77777777" w:rsidR="00186375" w:rsidRPr="00C61E45" w:rsidRDefault="00186375" w:rsidP="00186375">
      <w:pPr>
        <w:pStyle w:val="Glava"/>
        <w:tabs>
          <w:tab w:val="clear" w:pos="4536"/>
          <w:tab w:val="clear" w:pos="9072"/>
        </w:tabs>
        <w:rPr>
          <w:b/>
          <w:i w:val="0"/>
          <w:sz w:val="22"/>
          <w:szCs w:val="22"/>
        </w:rPr>
      </w:pPr>
    </w:p>
    <w:p w14:paraId="3C5FAEDB" w14:textId="77777777" w:rsidR="00186375" w:rsidRPr="00C61E45" w:rsidRDefault="00186375" w:rsidP="00186375">
      <w:pPr>
        <w:pStyle w:val="Glava"/>
        <w:tabs>
          <w:tab w:val="clear" w:pos="4536"/>
          <w:tab w:val="clear" w:pos="9072"/>
        </w:tabs>
        <w:jc w:val="right"/>
        <w:rPr>
          <w:b/>
          <w:i w:val="0"/>
          <w:sz w:val="22"/>
          <w:szCs w:val="22"/>
        </w:rPr>
      </w:pPr>
    </w:p>
    <w:p w14:paraId="3DC3D6D5" w14:textId="77777777" w:rsidR="00186375" w:rsidRPr="00C61E45" w:rsidRDefault="00186375" w:rsidP="00186375">
      <w:pPr>
        <w:pStyle w:val="Glava"/>
        <w:tabs>
          <w:tab w:val="clear" w:pos="4536"/>
          <w:tab w:val="clear" w:pos="9072"/>
        </w:tabs>
        <w:jc w:val="right"/>
        <w:rPr>
          <w:b/>
          <w:i w:val="0"/>
          <w:sz w:val="22"/>
          <w:szCs w:val="22"/>
        </w:rPr>
      </w:pPr>
    </w:p>
    <w:p w14:paraId="1D1589F7" w14:textId="77777777" w:rsidR="00186375" w:rsidRPr="00C61E45" w:rsidRDefault="00186375" w:rsidP="00186375">
      <w:pPr>
        <w:pStyle w:val="Glava"/>
        <w:tabs>
          <w:tab w:val="clear" w:pos="4536"/>
          <w:tab w:val="clear" w:pos="9072"/>
        </w:tabs>
        <w:jc w:val="right"/>
        <w:rPr>
          <w:b/>
          <w:i w:val="0"/>
          <w:sz w:val="22"/>
          <w:szCs w:val="22"/>
        </w:rPr>
      </w:pPr>
    </w:p>
    <w:p w14:paraId="5E5A8160" w14:textId="77777777" w:rsidR="00186375" w:rsidRPr="00C61E45" w:rsidRDefault="00186375" w:rsidP="00186375">
      <w:pPr>
        <w:pStyle w:val="Glava"/>
        <w:tabs>
          <w:tab w:val="clear" w:pos="4536"/>
          <w:tab w:val="clear" w:pos="9072"/>
        </w:tabs>
        <w:jc w:val="right"/>
        <w:rPr>
          <w:b/>
          <w:i w:val="0"/>
          <w:sz w:val="22"/>
          <w:szCs w:val="22"/>
        </w:rPr>
      </w:pPr>
    </w:p>
    <w:p w14:paraId="51222600" w14:textId="77777777" w:rsidR="00186375" w:rsidRPr="00C61E45" w:rsidRDefault="00186375" w:rsidP="00186375">
      <w:pPr>
        <w:pStyle w:val="Glava"/>
        <w:tabs>
          <w:tab w:val="clear" w:pos="4536"/>
          <w:tab w:val="clear" w:pos="9072"/>
        </w:tabs>
        <w:jc w:val="right"/>
        <w:rPr>
          <w:b/>
          <w:i w:val="0"/>
          <w:sz w:val="22"/>
          <w:szCs w:val="22"/>
        </w:rPr>
      </w:pPr>
    </w:p>
    <w:p w14:paraId="2618BDF2" w14:textId="77777777" w:rsidR="00186375" w:rsidRPr="00C61E45" w:rsidRDefault="00186375" w:rsidP="00186375">
      <w:pPr>
        <w:pStyle w:val="Glava"/>
        <w:tabs>
          <w:tab w:val="clear" w:pos="4536"/>
          <w:tab w:val="clear" w:pos="9072"/>
        </w:tabs>
        <w:jc w:val="right"/>
        <w:rPr>
          <w:b/>
          <w:i w:val="0"/>
          <w:sz w:val="22"/>
          <w:szCs w:val="22"/>
        </w:rPr>
      </w:pPr>
    </w:p>
    <w:p w14:paraId="1E3BAEA1" w14:textId="77777777" w:rsidR="00186375" w:rsidRDefault="00186375" w:rsidP="00186375">
      <w:pPr>
        <w:pStyle w:val="Glava"/>
        <w:tabs>
          <w:tab w:val="clear" w:pos="4536"/>
          <w:tab w:val="clear" w:pos="9072"/>
        </w:tabs>
        <w:jc w:val="right"/>
        <w:rPr>
          <w:b/>
          <w:i w:val="0"/>
          <w:sz w:val="22"/>
          <w:szCs w:val="22"/>
        </w:rPr>
      </w:pPr>
    </w:p>
    <w:p w14:paraId="72A7156D" w14:textId="77777777" w:rsidR="00186375" w:rsidRDefault="00186375" w:rsidP="00186375">
      <w:pPr>
        <w:pStyle w:val="Glava"/>
        <w:tabs>
          <w:tab w:val="clear" w:pos="4536"/>
          <w:tab w:val="clear" w:pos="9072"/>
        </w:tabs>
        <w:jc w:val="right"/>
        <w:rPr>
          <w:b/>
          <w:i w:val="0"/>
          <w:sz w:val="22"/>
          <w:szCs w:val="22"/>
        </w:rPr>
      </w:pPr>
    </w:p>
    <w:p w14:paraId="0EEDE69E" w14:textId="77777777" w:rsidR="00186375" w:rsidRPr="00C61E45" w:rsidRDefault="00186375" w:rsidP="00186375">
      <w:pPr>
        <w:ind w:left="1134"/>
        <w:rPr>
          <w:i w:val="0"/>
          <w:sz w:val="22"/>
          <w:szCs w:val="22"/>
        </w:rPr>
      </w:pPr>
      <w:r w:rsidRPr="00C61E45">
        <w:rPr>
          <w:i w:val="0"/>
          <w:sz w:val="22"/>
          <w:szCs w:val="22"/>
        </w:rPr>
        <w:t>podajam naslednjo</w:t>
      </w:r>
    </w:p>
    <w:p w14:paraId="57B50427" w14:textId="77777777" w:rsidR="00186375" w:rsidRPr="00C61E45" w:rsidRDefault="00186375" w:rsidP="00186375">
      <w:pPr>
        <w:ind w:left="1134"/>
        <w:rPr>
          <w:i w:val="0"/>
          <w:sz w:val="22"/>
          <w:szCs w:val="22"/>
        </w:rPr>
      </w:pPr>
    </w:p>
    <w:p w14:paraId="566D3451" w14:textId="77777777" w:rsidR="00186375" w:rsidRPr="00C61E45" w:rsidRDefault="00186375" w:rsidP="00186375">
      <w:pPr>
        <w:ind w:left="1134"/>
        <w:rPr>
          <w:i w:val="0"/>
          <w:sz w:val="22"/>
          <w:szCs w:val="22"/>
        </w:rPr>
      </w:pPr>
    </w:p>
    <w:p w14:paraId="367CF3B3" w14:textId="77777777" w:rsidR="00186375" w:rsidRPr="00C61E45" w:rsidRDefault="00186375" w:rsidP="00186375">
      <w:pPr>
        <w:ind w:left="1134"/>
        <w:jc w:val="center"/>
        <w:rPr>
          <w:b/>
          <w:i w:val="0"/>
          <w:sz w:val="22"/>
          <w:szCs w:val="22"/>
        </w:rPr>
      </w:pPr>
      <w:r w:rsidRPr="00C61E45">
        <w:rPr>
          <w:b/>
          <w:i w:val="0"/>
          <w:sz w:val="22"/>
          <w:szCs w:val="22"/>
        </w:rPr>
        <w:t>IZJAVO</w:t>
      </w:r>
    </w:p>
    <w:p w14:paraId="729DDF8F" w14:textId="77777777" w:rsidR="00186375" w:rsidRPr="00C61E45" w:rsidRDefault="00186375" w:rsidP="00186375">
      <w:pPr>
        <w:ind w:left="1134"/>
        <w:jc w:val="center"/>
        <w:rPr>
          <w:b/>
          <w:i w:val="0"/>
          <w:sz w:val="22"/>
          <w:szCs w:val="22"/>
        </w:rPr>
      </w:pPr>
      <w:r w:rsidRPr="00C61E45">
        <w:rPr>
          <w:b/>
          <w:i w:val="0"/>
          <w:sz w:val="22"/>
          <w:szCs w:val="22"/>
        </w:rPr>
        <w:t>ODGOVORNE OSEBE POSLOVNEGA SUBJEKTA</w:t>
      </w:r>
    </w:p>
    <w:p w14:paraId="2D96605E" w14:textId="77777777" w:rsidR="00186375" w:rsidRPr="00C61E45" w:rsidRDefault="00186375" w:rsidP="00186375">
      <w:pPr>
        <w:ind w:left="1134"/>
        <w:jc w:val="center"/>
        <w:rPr>
          <w:b/>
          <w:i w:val="0"/>
          <w:sz w:val="22"/>
          <w:szCs w:val="22"/>
        </w:rPr>
      </w:pPr>
      <w:r w:rsidRPr="00C61E45">
        <w:rPr>
          <w:b/>
          <w:i w:val="0"/>
          <w:sz w:val="22"/>
          <w:szCs w:val="22"/>
        </w:rPr>
        <w:t>O NEPOVEZANOSTI S FUNKCIONARJEM ALI NJEGOVIM DRUŽINSKIM ČLANOM</w:t>
      </w:r>
    </w:p>
    <w:p w14:paraId="7CFBD3E1" w14:textId="77777777" w:rsidR="00186375" w:rsidRPr="00C61E45" w:rsidRDefault="00186375" w:rsidP="00186375">
      <w:pPr>
        <w:ind w:left="1134"/>
        <w:jc w:val="both"/>
        <w:rPr>
          <w:i w:val="0"/>
          <w:sz w:val="22"/>
          <w:szCs w:val="22"/>
        </w:rPr>
      </w:pPr>
    </w:p>
    <w:p w14:paraId="63FC67DB" w14:textId="77777777" w:rsidR="00186375" w:rsidRPr="00C61E45" w:rsidRDefault="00186375" w:rsidP="00186375">
      <w:pPr>
        <w:ind w:left="1134"/>
        <w:jc w:val="center"/>
        <w:rPr>
          <w:i w:val="0"/>
          <w:sz w:val="18"/>
          <w:szCs w:val="18"/>
          <w:u w:val="single"/>
        </w:rPr>
      </w:pPr>
      <w:r w:rsidRPr="00C61E45">
        <w:rPr>
          <w:i w:val="0"/>
          <w:sz w:val="18"/>
          <w:szCs w:val="18"/>
        </w:rPr>
        <w:t xml:space="preserve">Referenčna številka, pod katero se ta vodi pri naročniku (LN številka): </w:t>
      </w:r>
      <w:r w:rsidRPr="00502857">
        <w:rPr>
          <w:i w:val="0"/>
          <w:sz w:val="18"/>
          <w:szCs w:val="18"/>
          <w:u w:val="single"/>
        </w:rPr>
        <w:t>(</w:t>
      </w:r>
      <w:r w:rsidRPr="00502857">
        <w:rPr>
          <w:i w:val="0"/>
          <w:color w:val="FF0000"/>
          <w:sz w:val="18"/>
          <w:szCs w:val="18"/>
          <w:u w:val="single"/>
        </w:rPr>
        <w:t>vpišite LN št. zadeve</w:t>
      </w:r>
      <w:r w:rsidRPr="00502857">
        <w:rPr>
          <w:i w:val="0"/>
          <w:sz w:val="18"/>
          <w:szCs w:val="18"/>
          <w:u w:val="single"/>
        </w:rPr>
        <w:t>)</w:t>
      </w:r>
    </w:p>
    <w:p w14:paraId="652925FB" w14:textId="77777777" w:rsidR="00186375" w:rsidRPr="00C61E45" w:rsidRDefault="00186375" w:rsidP="00186375">
      <w:pPr>
        <w:ind w:left="1134"/>
        <w:jc w:val="both"/>
        <w:rPr>
          <w:i w:val="0"/>
          <w:sz w:val="22"/>
          <w:szCs w:val="22"/>
        </w:rPr>
      </w:pPr>
    </w:p>
    <w:p w14:paraId="76A2FDD3" w14:textId="77777777" w:rsidR="00186375" w:rsidRPr="00C61E45" w:rsidRDefault="00186375" w:rsidP="00186375">
      <w:pPr>
        <w:ind w:left="1134"/>
        <w:jc w:val="both"/>
        <w:rPr>
          <w:i w:val="0"/>
          <w:sz w:val="22"/>
          <w:szCs w:val="22"/>
        </w:rPr>
      </w:pPr>
      <w:r w:rsidRPr="00C61E45">
        <w:rPr>
          <w:i w:val="0"/>
          <w:sz w:val="22"/>
          <w:szCs w:val="22"/>
        </w:rPr>
        <w:t>s katero izjavljam, da</w:t>
      </w:r>
      <w:r>
        <w:rPr>
          <w:i w:val="0"/>
          <w:sz w:val="22"/>
          <w:szCs w:val="22"/>
        </w:rPr>
        <w:t xml:space="preserve"> poslovni subjekt</w:t>
      </w:r>
      <w:r w:rsidRPr="00C61E45">
        <w:rPr>
          <w:i w:val="0"/>
          <w:sz w:val="22"/>
          <w:szCs w:val="22"/>
        </w:rPr>
        <w:t xml:space="preserve"> _________________________________________________  </w:t>
      </w:r>
    </w:p>
    <w:p w14:paraId="65F07A37" w14:textId="77777777" w:rsidR="00186375" w:rsidRPr="00C61E45" w:rsidRDefault="00186375" w:rsidP="00186375">
      <w:pPr>
        <w:ind w:left="1134"/>
        <w:jc w:val="both"/>
        <w:rPr>
          <w:i w:val="0"/>
          <w:sz w:val="16"/>
          <w:szCs w:val="16"/>
        </w:rPr>
      </w:pPr>
      <w:r w:rsidRPr="00C61E45">
        <w:rPr>
          <w:i w:val="0"/>
          <w:sz w:val="16"/>
          <w:szCs w:val="16"/>
        </w:rPr>
        <w:t xml:space="preserve">                                                                          </w:t>
      </w:r>
      <w:r>
        <w:rPr>
          <w:i w:val="0"/>
          <w:sz w:val="16"/>
          <w:szCs w:val="16"/>
        </w:rPr>
        <w:t xml:space="preserve">                </w:t>
      </w:r>
      <w:r w:rsidRPr="00C61E45">
        <w:rPr>
          <w:i w:val="0"/>
          <w:sz w:val="16"/>
          <w:szCs w:val="16"/>
        </w:rPr>
        <w:t>(</w:t>
      </w:r>
      <w:r>
        <w:rPr>
          <w:i w:val="0"/>
          <w:sz w:val="16"/>
          <w:szCs w:val="16"/>
        </w:rPr>
        <w:t>navede se</w:t>
      </w:r>
      <w:r w:rsidRPr="00C61E45">
        <w:rPr>
          <w:i w:val="0"/>
          <w:sz w:val="16"/>
          <w:szCs w:val="16"/>
        </w:rPr>
        <w:t xml:space="preserve"> firma poslovnega subjekta) </w:t>
      </w:r>
    </w:p>
    <w:p w14:paraId="558D85D7" w14:textId="77777777" w:rsidR="00186375" w:rsidRPr="00C61E45" w:rsidRDefault="00186375" w:rsidP="0018637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Pr>
          <w:i w:val="0"/>
          <w:sz w:val="22"/>
          <w:szCs w:val="22"/>
        </w:rPr>
        <w:t xml:space="preserve"> poslovnem subjektu</w:t>
      </w:r>
      <w:r w:rsidRPr="00C61E45">
        <w:rPr>
          <w:i w:val="0"/>
          <w:sz w:val="22"/>
          <w:szCs w:val="22"/>
        </w:rPr>
        <w:t xml:space="preserve"> ____________________________________: </w:t>
      </w:r>
    </w:p>
    <w:p w14:paraId="31547E98" w14:textId="77777777" w:rsidR="00186375" w:rsidRPr="00C61E45" w:rsidRDefault="00186375" w:rsidP="00186375">
      <w:pPr>
        <w:ind w:left="1134"/>
        <w:jc w:val="both"/>
        <w:rPr>
          <w:i w:val="0"/>
          <w:sz w:val="16"/>
          <w:szCs w:val="16"/>
        </w:rPr>
      </w:pPr>
      <w:r>
        <w:rPr>
          <w:i w:val="0"/>
          <w:sz w:val="16"/>
          <w:szCs w:val="16"/>
        </w:rPr>
        <w:t xml:space="preserve">                                      </w:t>
      </w:r>
      <w:r w:rsidRPr="00C61E45">
        <w:rPr>
          <w:i w:val="0"/>
          <w:sz w:val="16"/>
          <w:szCs w:val="16"/>
        </w:rPr>
        <w:t>(</w:t>
      </w:r>
      <w:r>
        <w:rPr>
          <w:i w:val="0"/>
          <w:sz w:val="16"/>
          <w:szCs w:val="16"/>
        </w:rPr>
        <w:t xml:space="preserve">navede se </w:t>
      </w:r>
      <w:r w:rsidRPr="00C61E45">
        <w:rPr>
          <w:i w:val="0"/>
          <w:sz w:val="16"/>
          <w:szCs w:val="16"/>
        </w:rPr>
        <w:t>firma poslovnega subjekta)</w:t>
      </w:r>
    </w:p>
    <w:p w14:paraId="11895FDE" w14:textId="77777777" w:rsidR="00186375" w:rsidRPr="00C61E45" w:rsidRDefault="00186375" w:rsidP="00186375">
      <w:pPr>
        <w:ind w:left="1134"/>
        <w:jc w:val="right"/>
        <w:rPr>
          <w:i w:val="0"/>
          <w:sz w:val="22"/>
          <w:szCs w:val="22"/>
        </w:rPr>
      </w:pPr>
    </w:p>
    <w:p w14:paraId="5E2F8889" w14:textId="77777777" w:rsidR="00186375" w:rsidRPr="00C61E45" w:rsidRDefault="00186375" w:rsidP="00186375">
      <w:pPr>
        <w:pStyle w:val="Odstavekseznama"/>
        <w:numPr>
          <w:ilvl w:val="0"/>
          <w:numId w:val="23"/>
        </w:numPr>
        <w:contextualSpacing/>
        <w:rPr>
          <w:i w:val="0"/>
          <w:sz w:val="22"/>
          <w:szCs w:val="22"/>
        </w:rPr>
      </w:pPr>
      <w:r w:rsidRPr="00C61E45">
        <w:rPr>
          <w:i w:val="0"/>
          <w:sz w:val="22"/>
          <w:szCs w:val="22"/>
        </w:rPr>
        <w:t>udeležen kot poslovodja, član poslovodstva ali zakoniti zastopnik,</w:t>
      </w:r>
    </w:p>
    <w:p w14:paraId="6095D525" w14:textId="77777777" w:rsidR="00186375" w:rsidRPr="00C61E45" w:rsidRDefault="00186375" w:rsidP="00186375">
      <w:pPr>
        <w:pStyle w:val="Odstavekseznama"/>
        <w:numPr>
          <w:ilvl w:val="0"/>
          <w:numId w:val="23"/>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6F1EE36D" w14:textId="77777777" w:rsidR="00186375" w:rsidRPr="00C61E45" w:rsidRDefault="00186375" w:rsidP="00186375">
      <w:pPr>
        <w:pStyle w:val="Odstavekseznama"/>
        <w:ind w:left="1134"/>
        <w:rPr>
          <w:i w:val="0"/>
          <w:sz w:val="22"/>
          <w:szCs w:val="22"/>
        </w:rPr>
      </w:pPr>
    </w:p>
    <w:p w14:paraId="0F07B786" w14:textId="77777777" w:rsidR="00186375" w:rsidRPr="00C61E45" w:rsidRDefault="00186375" w:rsidP="00186375">
      <w:pPr>
        <w:ind w:left="1134"/>
        <w:rPr>
          <w:i w:val="0"/>
          <w:sz w:val="22"/>
          <w:szCs w:val="22"/>
        </w:rPr>
      </w:pPr>
    </w:p>
    <w:p w14:paraId="36184AF3" w14:textId="77777777" w:rsidR="00186375" w:rsidRPr="00C61E45" w:rsidRDefault="00186375" w:rsidP="0018637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186375" w:rsidRPr="00C61E45" w14:paraId="777FB8BA" w14:textId="77777777" w:rsidTr="002A315D">
        <w:tc>
          <w:tcPr>
            <w:tcW w:w="1969" w:type="dxa"/>
          </w:tcPr>
          <w:p w14:paraId="5D0019C0" w14:textId="77777777" w:rsidR="00186375" w:rsidRPr="00C61E45" w:rsidRDefault="00186375" w:rsidP="002A315D">
            <w:pPr>
              <w:jc w:val="both"/>
              <w:rPr>
                <w:i w:val="0"/>
                <w:sz w:val="22"/>
                <w:szCs w:val="22"/>
              </w:rPr>
            </w:pPr>
            <w:r w:rsidRPr="00C61E45">
              <w:rPr>
                <w:i w:val="0"/>
                <w:sz w:val="22"/>
                <w:szCs w:val="22"/>
              </w:rPr>
              <w:t>Kraj in datum:</w:t>
            </w:r>
          </w:p>
        </w:tc>
        <w:tc>
          <w:tcPr>
            <w:tcW w:w="3559" w:type="dxa"/>
          </w:tcPr>
          <w:p w14:paraId="67E8D3E8" w14:textId="77777777" w:rsidR="00186375" w:rsidRPr="00C61E45" w:rsidRDefault="00186375" w:rsidP="002A315D">
            <w:pPr>
              <w:jc w:val="center"/>
              <w:rPr>
                <w:i w:val="0"/>
                <w:sz w:val="22"/>
                <w:szCs w:val="22"/>
              </w:rPr>
            </w:pPr>
            <w:r w:rsidRPr="00C61E45">
              <w:rPr>
                <w:i w:val="0"/>
                <w:sz w:val="22"/>
                <w:szCs w:val="22"/>
              </w:rPr>
              <w:t>Žig</w:t>
            </w:r>
          </w:p>
        </w:tc>
        <w:tc>
          <w:tcPr>
            <w:tcW w:w="3685" w:type="dxa"/>
          </w:tcPr>
          <w:p w14:paraId="6A166078" w14:textId="77777777" w:rsidR="00186375" w:rsidRPr="00C61E45" w:rsidRDefault="00186375" w:rsidP="002A315D">
            <w:pPr>
              <w:jc w:val="both"/>
              <w:rPr>
                <w:i w:val="0"/>
                <w:sz w:val="22"/>
                <w:szCs w:val="22"/>
              </w:rPr>
            </w:pPr>
            <w:r>
              <w:rPr>
                <w:i w:val="0"/>
                <w:sz w:val="22"/>
                <w:szCs w:val="22"/>
              </w:rPr>
              <w:t>Po</w:t>
            </w:r>
            <w:r w:rsidRPr="00C61E45">
              <w:rPr>
                <w:i w:val="0"/>
                <w:sz w:val="22"/>
                <w:szCs w:val="22"/>
              </w:rPr>
              <w:t>dpis odgovorne osebe poslovnega subjekta:</w:t>
            </w:r>
          </w:p>
        </w:tc>
      </w:tr>
      <w:tr w:rsidR="00186375" w:rsidRPr="00C61E45" w14:paraId="5F2BCF48" w14:textId="77777777" w:rsidTr="002A315D">
        <w:tc>
          <w:tcPr>
            <w:tcW w:w="1969" w:type="dxa"/>
            <w:tcBorders>
              <w:bottom w:val="single" w:sz="4" w:space="0" w:color="auto"/>
            </w:tcBorders>
          </w:tcPr>
          <w:p w14:paraId="79DEAF4D" w14:textId="77777777" w:rsidR="00186375" w:rsidRPr="00C61E45" w:rsidRDefault="00186375" w:rsidP="002A315D">
            <w:pPr>
              <w:jc w:val="both"/>
              <w:rPr>
                <w:i w:val="0"/>
                <w:sz w:val="22"/>
                <w:szCs w:val="22"/>
              </w:rPr>
            </w:pPr>
          </w:p>
        </w:tc>
        <w:tc>
          <w:tcPr>
            <w:tcW w:w="3559" w:type="dxa"/>
          </w:tcPr>
          <w:p w14:paraId="6EF8275D" w14:textId="77777777" w:rsidR="00186375" w:rsidRPr="00C61E45" w:rsidRDefault="00186375" w:rsidP="002A315D">
            <w:pPr>
              <w:jc w:val="both"/>
              <w:rPr>
                <w:i w:val="0"/>
                <w:sz w:val="22"/>
                <w:szCs w:val="22"/>
              </w:rPr>
            </w:pPr>
          </w:p>
        </w:tc>
        <w:tc>
          <w:tcPr>
            <w:tcW w:w="3685" w:type="dxa"/>
            <w:tcBorders>
              <w:bottom w:val="single" w:sz="4" w:space="0" w:color="auto"/>
            </w:tcBorders>
          </w:tcPr>
          <w:p w14:paraId="410B0782" w14:textId="77777777" w:rsidR="00186375" w:rsidRPr="00C61E45" w:rsidRDefault="00186375" w:rsidP="002A315D">
            <w:pPr>
              <w:jc w:val="both"/>
              <w:rPr>
                <w:i w:val="0"/>
                <w:sz w:val="22"/>
                <w:szCs w:val="22"/>
              </w:rPr>
            </w:pPr>
          </w:p>
        </w:tc>
      </w:tr>
    </w:tbl>
    <w:p w14:paraId="2EBBDAD1" w14:textId="77777777" w:rsidR="00186375" w:rsidRPr="00C61E45" w:rsidRDefault="00186375" w:rsidP="00186375">
      <w:pPr>
        <w:pStyle w:val="Glava"/>
        <w:tabs>
          <w:tab w:val="clear" w:pos="4536"/>
          <w:tab w:val="clear" w:pos="9072"/>
        </w:tabs>
        <w:jc w:val="right"/>
        <w:rPr>
          <w:b/>
          <w:i w:val="0"/>
          <w:sz w:val="22"/>
          <w:szCs w:val="22"/>
        </w:rPr>
      </w:pPr>
    </w:p>
    <w:p w14:paraId="77C65FB6" w14:textId="77777777" w:rsidR="00186375" w:rsidRDefault="00186375" w:rsidP="00186375">
      <w:pPr>
        <w:pStyle w:val="Glava"/>
        <w:tabs>
          <w:tab w:val="clear" w:pos="4536"/>
          <w:tab w:val="clear" w:pos="9072"/>
        </w:tabs>
        <w:jc w:val="right"/>
        <w:rPr>
          <w:b/>
          <w:i w:val="0"/>
          <w:sz w:val="22"/>
          <w:szCs w:val="22"/>
        </w:rPr>
      </w:pPr>
    </w:p>
    <w:p w14:paraId="1052B684" w14:textId="77777777" w:rsidR="00186375" w:rsidRDefault="00186375" w:rsidP="00186375">
      <w:pPr>
        <w:pStyle w:val="Glava"/>
        <w:tabs>
          <w:tab w:val="clear" w:pos="4536"/>
          <w:tab w:val="clear" w:pos="9072"/>
        </w:tabs>
        <w:jc w:val="right"/>
        <w:rPr>
          <w:b/>
          <w:i w:val="0"/>
          <w:sz w:val="22"/>
          <w:szCs w:val="22"/>
        </w:rPr>
      </w:pPr>
    </w:p>
    <w:p w14:paraId="5030A0EC" w14:textId="77777777" w:rsidR="00186375" w:rsidRDefault="00186375" w:rsidP="00186375">
      <w:pPr>
        <w:pStyle w:val="Glava"/>
        <w:tabs>
          <w:tab w:val="clear" w:pos="4536"/>
          <w:tab w:val="clear" w:pos="9072"/>
        </w:tabs>
        <w:jc w:val="right"/>
        <w:rPr>
          <w:b/>
          <w:i w:val="0"/>
          <w:sz w:val="22"/>
          <w:szCs w:val="22"/>
        </w:rPr>
      </w:pPr>
    </w:p>
    <w:p w14:paraId="749A55B3" w14:textId="77777777" w:rsidR="00186375" w:rsidRDefault="00186375" w:rsidP="00186375">
      <w:pPr>
        <w:pStyle w:val="Glava"/>
        <w:tabs>
          <w:tab w:val="clear" w:pos="4536"/>
          <w:tab w:val="clear" w:pos="9072"/>
        </w:tabs>
        <w:jc w:val="right"/>
        <w:rPr>
          <w:b/>
          <w:i w:val="0"/>
          <w:sz w:val="22"/>
          <w:szCs w:val="22"/>
        </w:rPr>
      </w:pPr>
    </w:p>
    <w:p w14:paraId="5FD6974E" w14:textId="77777777" w:rsidR="00186375" w:rsidRDefault="00186375" w:rsidP="00186375">
      <w:pPr>
        <w:pStyle w:val="Glava"/>
        <w:tabs>
          <w:tab w:val="clear" w:pos="4536"/>
          <w:tab w:val="clear" w:pos="9072"/>
        </w:tabs>
        <w:jc w:val="right"/>
        <w:rPr>
          <w:b/>
          <w:i w:val="0"/>
          <w:sz w:val="22"/>
          <w:szCs w:val="22"/>
        </w:rPr>
      </w:pPr>
    </w:p>
    <w:p w14:paraId="46777F1A" w14:textId="77777777" w:rsidR="00186375" w:rsidRPr="00C61E45" w:rsidRDefault="00186375" w:rsidP="0018637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7153D445" w14:textId="77777777" w:rsidR="00186375" w:rsidRPr="00C61E45" w:rsidRDefault="00186375" w:rsidP="00186375">
      <w:pPr>
        <w:ind w:left="284"/>
        <w:rPr>
          <w:i w:val="0"/>
          <w:sz w:val="22"/>
          <w:szCs w:val="22"/>
          <w:vertAlign w:val="superscript"/>
        </w:rPr>
      </w:pPr>
      <w:r w:rsidRPr="00C61E45">
        <w:rPr>
          <w:sz w:val="22"/>
          <w:szCs w:val="22"/>
          <w:vertAlign w:val="superscript"/>
        </w:rPr>
        <w:t xml:space="preserve">2 </w:t>
      </w:r>
      <w:hyperlink r:id="rId17" w:history="1">
        <w:r w:rsidRPr="00C61E45">
          <w:rPr>
            <w:rStyle w:val="Hiperpovezava"/>
            <w:sz w:val="22"/>
            <w:szCs w:val="22"/>
          </w:rPr>
          <w:t>https://www.ljubljana.si/sl/mestni-svet/mestni-svet-mol/</w:t>
        </w:r>
      </w:hyperlink>
      <w:r w:rsidRPr="00C61E45">
        <w:rPr>
          <w:sz w:val="22"/>
          <w:szCs w:val="22"/>
        </w:rPr>
        <w:t xml:space="preserve">, </w:t>
      </w:r>
      <w:hyperlink r:id="rId18" w:history="1">
        <w:r w:rsidRPr="00C61E45">
          <w:rPr>
            <w:rStyle w:val="Hiperpovezava"/>
            <w:sz w:val="22"/>
            <w:szCs w:val="22"/>
          </w:rPr>
          <w:t>https://www.ljubljana.si/sl/mestna-obcina/zupan/</w:t>
        </w:r>
      </w:hyperlink>
    </w:p>
    <w:p w14:paraId="38035460" w14:textId="77777777" w:rsidR="00186375" w:rsidRDefault="00186375" w:rsidP="00186375">
      <w:pPr>
        <w:pStyle w:val="Glava"/>
        <w:tabs>
          <w:tab w:val="clear" w:pos="4536"/>
          <w:tab w:val="clear" w:pos="9072"/>
        </w:tabs>
        <w:rPr>
          <w:b/>
          <w:i w:val="0"/>
          <w:sz w:val="22"/>
          <w:szCs w:val="22"/>
        </w:rPr>
      </w:pPr>
    </w:p>
    <w:p w14:paraId="717DADBC" w14:textId="77777777" w:rsidR="00C61E45" w:rsidRDefault="00C61E45" w:rsidP="003B1634">
      <w:pPr>
        <w:pStyle w:val="Glava"/>
        <w:tabs>
          <w:tab w:val="clear" w:pos="4536"/>
          <w:tab w:val="clear" w:pos="9072"/>
        </w:tabs>
        <w:jc w:val="right"/>
        <w:rPr>
          <w:b/>
          <w:i w:val="0"/>
          <w:sz w:val="22"/>
          <w:szCs w:val="22"/>
        </w:rPr>
      </w:pPr>
    </w:p>
    <w:p w14:paraId="01FE8D81" w14:textId="77777777" w:rsidR="00CA4BC8" w:rsidRDefault="00CA4BC8" w:rsidP="00CA4BC8">
      <w:pPr>
        <w:pStyle w:val="Glava"/>
        <w:tabs>
          <w:tab w:val="clear" w:pos="4536"/>
          <w:tab w:val="clear" w:pos="9072"/>
        </w:tabs>
        <w:jc w:val="right"/>
        <w:rPr>
          <w:b/>
          <w:i w:val="0"/>
          <w:sz w:val="22"/>
          <w:szCs w:val="22"/>
        </w:rPr>
      </w:pPr>
    </w:p>
    <w:p w14:paraId="7D7EFFE0" w14:textId="77777777" w:rsidR="00C61E45" w:rsidRDefault="00C61E45" w:rsidP="003B1634">
      <w:pPr>
        <w:pStyle w:val="Glava"/>
        <w:tabs>
          <w:tab w:val="clear" w:pos="4536"/>
          <w:tab w:val="clear" w:pos="9072"/>
        </w:tabs>
        <w:jc w:val="right"/>
        <w:rPr>
          <w:b/>
          <w:i w:val="0"/>
          <w:sz w:val="22"/>
          <w:szCs w:val="22"/>
        </w:rPr>
      </w:pPr>
    </w:p>
    <w:p w14:paraId="0C2B3AE0" w14:textId="77777777" w:rsidR="00C61E45" w:rsidRDefault="00C61E45" w:rsidP="003B1634">
      <w:pPr>
        <w:pStyle w:val="Glava"/>
        <w:tabs>
          <w:tab w:val="clear" w:pos="4536"/>
          <w:tab w:val="clear" w:pos="9072"/>
        </w:tabs>
        <w:jc w:val="right"/>
        <w:rPr>
          <w:b/>
          <w:i w:val="0"/>
          <w:sz w:val="22"/>
          <w:szCs w:val="22"/>
        </w:rPr>
      </w:pPr>
    </w:p>
    <w:p w14:paraId="514BF150" w14:textId="77777777" w:rsidR="00C61E45" w:rsidRDefault="00C61E45" w:rsidP="003B1634">
      <w:pPr>
        <w:pStyle w:val="Glava"/>
        <w:tabs>
          <w:tab w:val="clear" w:pos="4536"/>
          <w:tab w:val="clear" w:pos="9072"/>
        </w:tabs>
        <w:jc w:val="right"/>
        <w:rPr>
          <w:b/>
          <w:i w:val="0"/>
          <w:sz w:val="22"/>
          <w:szCs w:val="22"/>
        </w:rPr>
      </w:pPr>
    </w:p>
    <w:p w14:paraId="69755AFC" w14:textId="77777777" w:rsidR="00C61E45" w:rsidRDefault="00C61E45" w:rsidP="003B1634">
      <w:pPr>
        <w:pStyle w:val="Glava"/>
        <w:tabs>
          <w:tab w:val="clear" w:pos="4536"/>
          <w:tab w:val="clear" w:pos="9072"/>
        </w:tabs>
        <w:jc w:val="right"/>
        <w:rPr>
          <w:b/>
          <w:i w:val="0"/>
          <w:sz w:val="22"/>
          <w:szCs w:val="22"/>
        </w:rPr>
      </w:pPr>
    </w:p>
    <w:p w14:paraId="563055FB" w14:textId="77777777" w:rsidR="00C61E45" w:rsidRDefault="00C61E45" w:rsidP="003B1634">
      <w:pPr>
        <w:pStyle w:val="Glava"/>
        <w:tabs>
          <w:tab w:val="clear" w:pos="4536"/>
          <w:tab w:val="clear" w:pos="9072"/>
        </w:tabs>
        <w:jc w:val="right"/>
        <w:rPr>
          <w:b/>
          <w:i w:val="0"/>
          <w:sz w:val="22"/>
          <w:szCs w:val="22"/>
        </w:rPr>
      </w:pPr>
    </w:p>
    <w:p w14:paraId="175F4F42" w14:textId="77777777" w:rsidR="008B431E" w:rsidRDefault="00787C83" w:rsidP="003B1634">
      <w:pPr>
        <w:pStyle w:val="Glava"/>
        <w:tabs>
          <w:tab w:val="clear" w:pos="4536"/>
          <w:tab w:val="clear" w:pos="9072"/>
        </w:tabs>
        <w:jc w:val="right"/>
        <w:rPr>
          <w:b/>
          <w:i w:val="0"/>
          <w:sz w:val="22"/>
          <w:szCs w:val="22"/>
        </w:rPr>
      </w:pPr>
      <w:r>
        <w:rPr>
          <w:b/>
          <w:i w:val="0"/>
          <w:sz w:val="22"/>
          <w:szCs w:val="22"/>
        </w:rPr>
        <w:t>PRILOGA A</w:t>
      </w:r>
    </w:p>
    <w:p w14:paraId="77F8B260" w14:textId="77777777" w:rsidR="00F33419" w:rsidRDefault="00F33419" w:rsidP="00F33419">
      <w:pPr>
        <w:ind w:left="1134"/>
        <w:jc w:val="both"/>
        <w:rPr>
          <w:b/>
          <w:i w:val="0"/>
          <w:sz w:val="22"/>
          <w:szCs w:val="22"/>
        </w:rPr>
      </w:pPr>
    </w:p>
    <w:p w14:paraId="5035C442" w14:textId="79231B62" w:rsidR="00215A0C" w:rsidRDefault="00215A0C" w:rsidP="005A7E5A">
      <w:pPr>
        <w:ind w:left="1134"/>
        <w:jc w:val="both"/>
        <w:rPr>
          <w:i w:val="0"/>
          <w:sz w:val="22"/>
          <w:szCs w:val="22"/>
        </w:rPr>
      </w:pPr>
    </w:p>
    <w:p w14:paraId="52DE7570" w14:textId="2A184C59" w:rsidR="00215A0C" w:rsidRDefault="00215A0C" w:rsidP="005A7E5A">
      <w:pPr>
        <w:ind w:left="1134"/>
        <w:jc w:val="both"/>
        <w:rPr>
          <w:i w:val="0"/>
          <w:sz w:val="22"/>
          <w:szCs w:val="22"/>
        </w:rPr>
      </w:pPr>
    </w:p>
    <w:p w14:paraId="5FD4E617" w14:textId="77777777" w:rsidR="00E71C18" w:rsidRPr="00E71C18" w:rsidRDefault="00E71C18" w:rsidP="00E71C18">
      <w:pPr>
        <w:jc w:val="both"/>
        <w:rPr>
          <w:i w:val="0"/>
          <w:sz w:val="22"/>
          <w:szCs w:val="22"/>
        </w:rPr>
      </w:pPr>
      <w:r w:rsidRPr="00E71C18">
        <w:rPr>
          <w:b/>
          <w:i w:val="0"/>
          <w:szCs w:val="22"/>
        </w:rPr>
        <w:t>MESTNA OBČINA LJUBLJANA</w:t>
      </w:r>
      <w:r w:rsidRPr="00E71C18">
        <w:rPr>
          <w:i w:val="0"/>
          <w:szCs w:val="22"/>
        </w:rPr>
        <w:t xml:space="preserve">, Mestni trg 1, 1000 Ljubljana, ki jo zastopa </w:t>
      </w:r>
    </w:p>
    <w:p w14:paraId="058BF865" w14:textId="77777777" w:rsidR="00E71C18" w:rsidRPr="00E71C18" w:rsidRDefault="00E71C18" w:rsidP="00E71C18">
      <w:pPr>
        <w:jc w:val="both"/>
        <w:rPr>
          <w:i w:val="0"/>
          <w:szCs w:val="22"/>
        </w:rPr>
      </w:pPr>
      <w:r w:rsidRPr="00E71C18">
        <w:rPr>
          <w:i w:val="0"/>
          <w:szCs w:val="22"/>
        </w:rPr>
        <w:t>župan Zoran Janković,</w:t>
      </w:r>
    </w:p>
    <w:p w14:paraId="65C4EDB7" w14:textId="77777777" w:rsidR="00E71C18" w:rsidRPr="00E71C18" w:rsidRDefault="00E71C18" w:rsidP="00E71C18">
      <w:pPr>
        <w:jc w:val="both"/>
        <w:rPr>
          <w:i w:val="0"/>
          <w:szCs w:val="22"/>
        </w:rPr>
      </w:pPr>
      <w:r w:rsidRPr="00E71C18">
        <w:rPr>
          <w:i w:val="0"/>
          <w:szCs w:val="22"/>
        </w:rPr>
        <w:t>matična številka: 5874025000,</w:t>
      </w:r>
    </w:p>
    <w:p w14:paraId="4EE07A11" w14:textId="77777777" w:rsidR="00E71C18" w:rsidRPr="00E71C18" w:rsidRDefault="00E71C18" w:rsidP="00E71C18">
      <w:pPr>
        <w:jc w:val="both"/>
        <w:rPr>
          <w:i w:val="0"/>
          <w:szCs w:val="22"/>
        </w:rPr>
      </w:pPr>
      <w:r w:rsidRPr="00E71C18">
        <w:rPr>
          <w:i w:val="0"/>
          <w:szCs w:val="22"/>
        </w:rPr>
        <w:t>identifikacijska številka za DDV: SI67593321</w:t>
      </w:r>
    </w:p>
    <w:p w14:paraId="14B7D04B" w14:textId="77777777" w:rsidR="00E71C18" w:rsidRPr="00E71C18" w:rsidRDefault="00E71C18" w:rsidP="00E71C18">
      <w:pPr>
        <w:jc w:val="both"/>
        <w:rPr>
          <w:i w:val="0"/>
          <w:szCs w:val="22"/>
        </w:rPr>
      </w:pPr>
      <w:r w:rsidRPr="00E71C18">
        <w:rPr>
          <w:i w:val="0"/>
          <w:szCs w:val="22"/>
        </w:rPr>
        <w:t>(v nadaljevanju: naročnik)</w:t>
      </w:r>
    </w:p>
    <w:p w14:paraId="6ABE9939" w14:textId="77777777" w:rsidR="00E71C18" w:rsidRPr="00E71C18" w:rsidRDefault="00E71C18" w:rsidP="00E71C18">
      <w:pPr>
        <w:jc w:val="both"/>
        <w:rPr>
          <w:i w:val="0"/>
          <w:szCs w:val="22"/>
        </w:rPr>
      </w:pPr>
    </w:p>
    <w:p w14:paraId="2D090097" w14:textId="77777777" w:rsidR="00E71C18" w:rsidRPr="00E71C18" w:rsidRDefault="00E71C18" w:rsidP="00E71C18">
      <w:pPr>
        <w:jc w:val="both"/>
        <w:rPr>
          <w:i w:val="0"/>
          <w:szCs w:val="22"/>
        </w:rPr>
      </w:pPr>
      <w:r w:rsidRPr="00E71C18">
        <w:rPr>
          <w:i w:val="0"/>
          <w:szCs w:val="22"/>
        </w:rPr>
        <w:t xml:space="preserve">in </w:t>
      </w:r>
    </w:p>
    <w:p w14:paraId="4D687560" w14:textId="77777777" w:rsidR="00E71C18" w:rsidRPr="00E71C18" w:rsidRDefault="00E71C18" w:rsidP="00E71C18">
      <w:pPr>
        <w:jc w:val="both"/>
        <w:rPr>
          <w:i w:val="0"/>
          <w:szCs w:val="22"/>
        </w:rPr>
      </w:pPr>
    </w:p>
    <w:p w14:paraId="3B6BB985" w14:textId="77777777" w:rsidR="00E71C18" w:rsidRPr="00E71C18" w:rsidRDefault="00E71C18" w:rsidP="00E71C18">
      <w:pPr>
        <w:jc w:val="both"/>
        <w:rPr>
          <w:i w:val="0"/>
          <w:szCs w:val="22"/>
        </w:rPr>
      </w:pPr>
      <w:r w:rsidRPr="00E71C18">
        <w:rPr>
          <w:i w:val="0"/>
          <w:szCs w:val="22"/>
        </w:rPr>
        <w:t>_________._____________,_______ ___, ki ga zastopa………………………….(navesti funkcijo, ime in priimek osebe, pooblaščene za zastopanje),</w:t>
      </w:r>
    </w:p>
    <w:p w14:paraId="2EB8EE65" w14:textId="77777777" w:rsidR="00E71C18" w:rsidRPr="00E71C18" w:rsidRDefault="00E71C18" w:rsidP="00E71C18">
      <w:pPr>
        <w:jc w:val="both"/>
        <w:rPr>
          <w:i w:val="0"/>
          <w:szCs w:val="22"/>
        </w:rPr>
      </w:pPr>
      <w:r w:rsidRPr="00E71C18">
        <w:rPr>
          <w:i w:val="0"/>
          <w:szCs w:val="22"/>
        </w:rPr>
        <w:t>matična številka:,</w:t>
      </w:r>
    </w:p>
    <w:p w14:paraId="079E72AF" w14:textId="77777777" w:rsidR="00E71C18" w:rsidRPr="00E71C18" w:rsidRDefault="00E71C18" w:rsidP="00E71C18">
      <w:pPr>
        <w:jc w:val="both"/>
        <w:rPr>
          <w:i w:val="0"/>
          <w:szCs w:val="22"/>
        </w:rPr>
      </w:pPr>
      <w:r w:rsidRPr="00E71C18">
        <w:rPr>
          <w:i w:val="0"/>
          <w:szCs w:val="22"/>
        </w:rPr>
        <w:t xml:space="preserve">identifikacijska številka za DDV: SI </w:t>
      </w:r>
    </w:p>
    <w:p w14:paraId="64A25CD1" w14:textId="77777777" w:rsidR="00E71C18" w:rsidRPr="00E71C18" w:rsidRDefault="00E71C18" w:rsidP="00E71C18">
      <w:pPr>
        <w:jc w:val="both"/>
        <w:rPr>
          <w:i w:val="0"/>
          <w:szCs w:val="22"/>
        </w:rPr>
      </w:pPr>
      <w:r w:rsidRPr="00E71C18">
        <w:rPr>
          <w:i w:val="0"/>
          <w:szCs w:val="22"/>
        </w:rPr>
        <w:t>(v nadaljevanju: nadzornik),</w:t>
      </w:r>
    </w:p>
    <w:p w14:paraId="43CFB570" w14:textId="77777777" w:rsidR="00E71C18" w:rsidRPr="00E71C18" w:rsidRDefault="00E71C18" w:rsidP="00E71C18">
      <w:pPr>
        <w:ind w:left="1080"/>
        <w:jc w:val="both"/>
        <w:rPr>
          <w:i w:val="0"/>
          <w:szCs w:val="22"/>
        </w:rPr>
      </w:pPr>
    </w:p>
    <w:p w14:paraId="127058AA" w14:textId="77777777" w:rsidR="00E71C18" w:rsidRPr="00E71C18" w:rsidRDefault="00E71C18" w:rsidP="00E71C18">
      <w:pPr>
        <w:jc w:val="both"/>
        <w:rPr>
          <w:i w:val="0"/>
          <w:szCs w:val="22"/>
        </w:rPr>
      </w:pPr>
      <w:r w:rsidRPr="00E71C18">
        <w:rPr>
          <w:i w:val="0"/>
          <w:szCs w:val="22"/>
        </w:rPr>
        <w:t>skleneta naslednjo</w:t>
      </w:r>
    </w:p>
    <w:p w14:paraId="7B063677" w14:textId="77777777" w:rsidR="00E71C18" w:rsidRPr="00E71C18" w:rsidRDefault="00E71C18" w:rsidP="00E71C18">
      <w:pPr>
        <w:shd w:val="clear" w:color="auto" w:fill="FFFFFF" w:themeFill="background1"/>
        <w:jc w:val="both"/>
        <w:rPr>
          <w:i w:val="0"/>
          <w:szCs w:val="22"/>
        </w:rPr>
      </w:pPr>
    </w:p>
    <w:p w14:paraId="386462B9" w14:textId="77777777" w:rsidR="00E71C18" w:rsidRPr="00E71C18" w:rsidRDefault="00E71C18" w:rsidP="00E71C18">
      <w:pPr>
        <w:jc w:val="both"/>
        <w:rPr>
          <w:i w:val="0"/>
          <w:szCs w:val="22"/>
        </w:rPr>
      </w:pPr>
    </w:p>
    <w:p w14:paraId="7E2C37D5" w14:textId="77777777" w:rsidR="00E71C18" w:rsidRPr="00E71C18" w:rsidRDefault="00E71C18" w:rsidP="00E71C18">
      <w:pPr>
        <w:jc w:val="both"/>
        <w:rPr>
          <w:i w:val="0"/>
          <w:szCs w:val="22"/>
        </w:rPr>
      </w:pPr>
    </w:p>
    <w:p w14:paraId="0166E46A" w14:textId="77777777" w:rsidR="00E71C18" w:rsidRPr="00E71C18" w:rsidRDefault="00E71C18" w:rsidP="00E71C18">
      <w:pPr>
        <w:rPr>
          <w:i w:val="0"/>
          <w:szCs w:val="22"/>
        </w:rPr>
      </w:pPr>
    </w:p>
    <w:p w14:paraId="635557B3" w14:textId="77777777" w:rsidR="00E71C18" w:rsidRPr="00E71C18" w:rsidRDefault="00E71C18" w:rsidP="00E71C18">
      <w:pPr>
        <w:rPr>
          <w:i w:val="0"/>
          <w:szCs w:val="22"/>
        </w:rPr>
      </w:pPr>
    </w:p>
    <w:p w14:paraId="5C1259C6" w14:textId="77777777" w:rsidR="00E71C18" w:rsidRPr="00E71C18" w:rsidRDefault="00E71C18" w:rsidP="00E71C18">
      <w:pPr>
        <w:ind w:left="1080"/>
        <w:jc w:val="center"/>
        <w:rPr>
          <w:b/>
          <w:i w:val="0"/>
          <w:szCs w:val="22"/>
        </w:rPr>
      </w:pPr>
      <w:r w:rsidRPr="00E71C18">
        <w:rPr>
          <w:b/>
          <w:i w:val="0"/>
          <w:szCs w:val="22"/>
        </w:rPr>
        <w:t xml:space="preserve">POGODBO </w:t>
      </w:r>
      <w:r w:rsidRPr="00E71C18">
        <w:rPr>
          <w:b/>
          <w:i w:val="0"/>
          <w:color w:val="000000"/>
          <w:szCs w:val="22"/>
        </w:rPr>
        <w:t xml:space="preserve">O IZVEDBI STROKOVNEGA NADZORA NAD </w:t>
      </w:r>
      <w:r w:rsidRPr="00E71C18">
        <w:rPr>
          <w:b/>
          <w:i w:val="0"/>
          <w:iCs/>
          <w:szCs w:val="22"/>
        </w:rPr>
        <w:t>OBNOVO CIRIL METODOVEGA TRGA 21 IN MESTNEGA TRGA 27</w:t>
      </w:r>
    </w:p>
    <w:p w14:paraId="470AEDE0" w14:textId="77777777" w:rsidR="00E71C18" w:rsidRPr="00E71C18" w:rsidRDefault="00E71C18" w:rsidP="00E71C18">
      <w:pPr>
        <w:jc w:val="center"/>
        <w:rPr>
          <w:b/>
          <w:i w:val="0"/>
          <w:szCs w:val="22"/>
        </w:rPr>
      </w:pPr>
    </w:p>
    <w:p w14:paraId="09548844" w14:textId="77777777" w:rsidR="00E71C18" w:rsidRPr="00E71C18" w:rsidRDefault="00E71C18" w:rsidP="00E71C18">
      <w:pPr>
        <w:rPr>
          <w:b/>
          <w:i w:val="0"/>
          <w:szCs w:val="22"/>
        </w:rPr>
      </w:pPr>
    </w:p>
    <w:p w14:paraId="0AFC3CAC" w14:textId="77777777" w:rsidR="00E71C18" w:rsidRPr="00E71C18" w:rsidRDefault="00E71C18" w:rsidP="00E71C18">
      <w:pPr>
        <w:rPr>
          <w:b/>
          <w:i w:val="0"/>
          <w:szCs w:val="22"/>
        </w:rPr>
      </w:pPr>
    </w:p>
    <w:p w14:paraId="09B04D28" w14:textId="77777777" w:rsidR="00E71C18" w:rsidRPr="00E71C18" w:rsidRDefault="00E71C18" w:rsidP="00E71C18">
      <w:pPr>
        <w:rPr>
          <w:b/>
          <w:i w:val="0"/>
          <w:szCs w:val="22"/>
        </w:rPr>
      </w:pPr>
    </w:p>
    <w:p w14:paraId="4B8CB3A0" w14:textId="77777777" w:rsidR="00E71C18" w:rsidRPr="00E71C18" w:rsidRDefault="00E71C18" w:rsidP="00E71C18">
      <w:pPr>
        <w:rPr>
          <w:b/>
          <w:i w:val="0"/>
          <w:szCs w:val="22"/>
        </w:rPr>
      </w:pPr>
    </w:p>
    <w:p w14:paraId="6FD3CE86" w14:textId="77777777" w:rsidR="00E71C18" w:rsidRPr="00E71C18" w:rsidRDefault="00E71C18" w:rsidP="00E71C18">
      <w:pPr>
        <w:rPr>
          <w:b/>
          <w:i w:val="0"/>
          <w:szCs w:val="22"/>
        </w:rPr>
      </w:pPr>
    </w:p>
    <w:p w14:paraId="2BA6DCDF" w14:textId="77777777" w:rsidR="00E71C18" w:rsidRPr="00E71C18" w:rsidRDefault="00E71C18" w:rsidP="00E71C18">
      <w:pPr>
        <w:rPr>
          <w:b/>
          <w:i w:val="0"/>
          <w:szCs w:val="22"/>
        </w:rPr>
      </w:pPr>
      <w:r w:rsidRPr="00E71C18">
        <w:rPr>
          <w:b/>
          <w:i w:val="0"/>
          <w:szCs w:val="22"/>
        </w:rPr>
        <w:t>Uvodne določbe</w:t>
      </w:r>
    </w:p>
    <w:p w14:paraId="3B7429F5" w14:textId="77777777" w:rsidR="00E71C18" w:rsidRPr="00E71C18" w:rsidRDefault="00E71C18" w:rsidP="00E71C18">
      <w:pPr>
        <w:rPr>
          <w:b/>
          <w:i w:val="0"/>
          <w:szCs w:val="22"/>
        </w:rPr>
      </w:pPr>
    </w:p>
    <w:p w14:paraId="727A78C3" w14:textId="77777777" w:rsidR="00E71C18" w:rsidRPr="00E71C18" w:rsidRDefault="00E71C18" w:rsidP="00E71C18">
      <w:pPr>
        <w:numPr>
          <w:ilvl w:val="0"/>
          <w:numId w:val="26"/>
        </w:numPr>
        <w:jc w:val="center"/>
        <w:rPr>
          <w:i w:val="0"/>
          <w:szCs w:val="22"/>
        </w:rPr>
      </w:pPr>
      <w:r w:rsidRPr="00E71C18">
        <w:rPr>
          <w:i w:val="0"/>
          <w:szCs w:val="22"/>
        </w:rPr>
        <w:t>člen</w:t>
      </w:r>
    </w:p>
    <w:p w14:paraId="5F77CC18" w14:textId="77777777" w:rsidR="00E71C18" w:rsidRPr="00E71C18" w:rsidRDefault="00E71C18" w:rsidP="00E71C18">
      <w:pPr>
        <w:rPr>
          <w:i w:val="0"/>
          <w:szCs w:val="22"/>
        </w:rPr>
      </w:pPr>
    </w:p>
    <w:p w14:paraId="11DDAD48" w14:textId="77777777" w:rsidR="00E71C18" w:rsidRPr="00E71C18" w:rsidRDefault="00E71C18" w:rsidP="00E71C18">
      <w:pPr>
        <w:jc w:val="both"/>
        <w:rPr>
          <w:i w:val="0"/>
          <w:szCs w:val="22"/>
        </w:rPr>
      </w:pPr>
      <w:r w:rsidRPr="00E71C18">
        <w:rPr>
          <w:i w:val="0"/>
          <w:szCs w:val="22"/>
        </w:rPr>
        <w:t>Pogodbeni stranki uvodoma ugotavljata, da:</w:t>
      </w:r>
    </w:p>
    <w:p w14:paraId="004D609A" w14:textId="77777777" w:rsidR="00E71C18" w:rsidRPr="00E71C18" w:rsidRDefault="00E71C18" w:rsidP="00E71C18">
      <w:pPr>
        <w:pStyle w:val="Odstavekseznama"/>
        <w:numPr>
          <w:ilvl w:val="0"/>
          <w:numId w:val="27"/>
        </w:numPr>
        <w:contextualSpacing/>
        <w:jc w:val="both"/>
        <w:rPr>
          <w:i w:val="0"/>
          <w:sz w:val="22"/>
          <w:szCs w:val="22"/>
        </w:rPr>
      </w:pPr>
      <w:r w:rsidRPr="00E71C18">
        <w:rPr>
          <w:i w:val="0"/>
          <w:iCs/>
          <w:sz w:val="22"/>
          <w:szCs w:val="22"/>
        </w:rPr>
        <w:t>je obnova »Ciril Metodovega trga 21 in Mestnega trga 27«  predvidena v načrtu razvojnih programov Mestne občine Ljubljana (NRP 7560-21-1007);</w:t>
      </w:r>
    </w:p>
    <w:p w14:paraId="337FA553" w14:textId="77777777" w:rsidR="00E71C18" w:rsidRPr="00E71C18" w:rsidRDefault="00E71C18" w:rsidP="00E71C18">
      <w:pPr>
        <w:pStyle w:val="Odstavekseznama"/>
        <w:numPr>
          <w:ilvl w:val="0"/>
          <w:numId w:val="27"/>
        </w:numPr>
        <w:contextualSpacing/>
        <w:jc w:val="both"/>
        <w:rPr>
          <w:i w:val="0"/>
          <w:iCs/>
          <w:sz w:val="22"/>
          <w:szCs w:val="22"/>
        </w:rPr>
      </w:pPr>
      <w:r w:rsidRPr="00E71C18">
        <w:rPr>
          <w:i w:val="0"/>
          <w:iCs/>
          <w:sz w:val="22"/>
          <w:szCs w:val="22"/>
        </w:rPr>
        <w:t>je bil nadzornik izbran kot najugodnejši ponudnik na podlagi izvedenega odprtega postopka, skladno s 40. členom Zakona o javnem naročanju (Uradni list RS, št. 91/15, 14/18,</w:t>
      </w:r>
      <w:r w:rsidRPr="00E71C18">
        <w:rPr>
          <w:bCs/>
          <w:i w:val="0"/>
          <w:color w:val="626060"/>
          <w:sz w:val="22"/>
          <w:szCs w:val="22"/>
          <w:shd w:val="clear" w:color="auto" w:fill="FFFFFF"/>
        </w:rPr>
        <w:t xml:space="preserve">, </w:t>
      </w:r>
      <w:hyperlink r:id="rId19" w:tgtFrame="_blank" w:tooltip="Zakon o spremembah in dopolnitvah Zakona o javnem naročanju" w:history="1">
        <w:r w:rsidRPr="00E71C18">
          <w:rPr>
            <w:rStyle w:val="Hiperpovezava"/>
            <w:bCs/>
            <w:i w:val="0"/>
            <w:color w:val="626060"/>
            <w:sz w:val="22"/>
            <w:szCs w:val="22"/>
            <w:shd w:val="clear" w:color="auto" w:fill="FFFFFF"/>
          </w:rPr>
          <w:t>121/21</w:t>
        </w:r>
      </w:hyperlink>
      <w:r w:rsidRPr="00E71C18">
        <w:rPr>
          <w:bCs/>
          <w:i w:val="0"/>
          <w:color w:val="626060"/>
          <w:sz w:val="22"/>
          <w:szCs w:val="22"/>
          <w:shd w:val="clear" w:color="auto" w:fill="FFFFFF"/>
        </w:rPr>
        <w:t xml:space="preserve">, </w:t>
      </w:r>
      <w:hyperlink r:id="rId20" w:tgtFrame="_blank" w:tooltip="Zakon o spremembah in dopolnitvah Zakona o javnem naročanju" w:history="1">
        <w:r w:rsidRPr="00E71C18">
          <w:rPr>
            <w:rStyle w:val="Hiperpovezava"/>
            <w:bCs/>
            <w:i w:val="0"/>
            <w:color w:val="626060"/>
            <w:sz w:val="22"/>
            <w:szCs w:val="22"/>
            <w:shd w:val="clear" w:color="auto" w:fill="FFFFFF"/>
          </w:rPr>
          <w:t>10/22</w:t>
        </w:r>
      </w:hyperlink>
      <w:r w:rsidRPr="00E71C18">
        <w:rPr>
          <w:i w:val="0"/>
          <w:sz w:val="22"/>
          <w:szCs w:val="22"/>
        </w:rPr>
        <w:t xml:space="preserve"> </w:t>
      </w:r>
      <w:r w:rsidRPr="00E71C18">
        <w:rPr>
          <w:bCs/>
          <w:i w:val="0"/>
          <w:color w:val="626060"/>
          <w:sz w:val="22"/>
          <w:szCs w:val="22"/>
          <w:shd w:val="clear" w:color="auto" w:fill="FFFFFF"/>
        </w:rPr>
        <w:t xml:space="preserve">in </w:t>
      </w:r>
      <w:hyperlink r:id="rId21" w:tgtFrame="_blank" w:tooltip="Odločba o ugotovitvi, da je točka b) četrtega odstavka 75. člena in točka c) drugega odstavka v zvezi s petim odstavkom 67.a člena Zakona o javnem naročanju v neskladju z Ustavo" w:history="1">
        <w:r w:rsidRPr="00E71C18">
          <w:rPr>
            <w:rStyle w:val="Hiperpovezava"/>
            <w:bCs/>
            <w:i w:val="0"/>
            <w:color w:val="626060"/>
            <w:sz w:val="22"/>
            <w:szCs w:val="22"/>
            <w:shd w:val="clear" w:color="auto" w:fill="FFFFFF"/>
          </w:rPr>
          <w:t>74/22</w:t>
        </w:r>
      </w:hyperlink>
      <w:r w:rsidRPr="00E71C18">
        <w:rPr>
          <w:i w:val="0"/>
          <w:sz w:val="22"/>
          <w:szCs w:val="22"/>
        </w:rPr>
        <w:t xml:space="preserve"> </w:t>
      </w:r>
      <w:r w:rsidRPr="00E71C18">
        <w:rPr>
          <w:bCs/>
          <w:i w:val="0"/>
          <w:color w:val="626060"/>
          <w:sz w:val="22"/>
          <w:szCs w:val="22"/>
          <w:shd w:val="clear" w:color="auto" w:fill="FFFFFF"/>
        </w:rPr>
        <w:t>– odl. US</w:t>
      </w:r>
      <w:r w:rsidRPr="00E71C18">
        <w:rPr>
          <w:i w:val="0"/>
          <w:iCs/>
          <w:sz w:val="22"/>
          <w:szCs w:val="22"/>
        </w:rPr>
        <w:t xml:space="preserve">; v nadaljevanju: ZJN-3); </w:t>
      </w:r>
    </w:p>
    <w:p w14:paraId="42F62F87" w14:textId="77777777" w:rsidR="00E71C18" w:rsidRPr="00E71C18" w:rsidRDefault="00E71C18" w:rsidP="00E71C18">
      <w:pPr>
        <w:pStyle w:val="Odstavekseznama"/>
        <w:numPr>
          <w:ilvl w:val="0"/>
          <w:numId w:val="27"/>
        </w:numPr>
        <w:contextualSpacing/>
        <w:jc w:val="both"/>
        <w:rPr>
          <w:i w:val="0"/>
          <w:sz w:val="22"/>
          <w:szCs w:val="22"/>
        </w:rPr>
      </w:pPr>
      <w:r w:rsidRPr="00E71C18">
        <w:rPr>
          <w:i w:val="0"/>
          <w:iCs/>
          <w:sz w:val="22"/>
          <w:szCs w:val="22"/>
        </w:rPr>
        <w:t>je bilo obvestilo o javnem naročilu objavljeno na Portalu javnih naročil RS pod številko objave ….. ;</w:t>
      </w:r>
    </w:p>
    <w:p w14:paraId="798A361D" w14:textId="77777777" w:rsidR="00E71C18" w:rsidRPr="00E71C18" w:rsidRDefault="00E71C18" w:rsidP="00E71C18">
      <w:pPr>
        <w:pStyle w:val="Odstavekseznama"/>
        <w:numPr>
          <w:ilvl w:val="0"/>
          <w:numId w:val="27"/>
        </w:numPr>
        <w:ind w:right="141"/>
        <w:contextualSpacing/>
        <w:jc w:val="both"/>
        <w:rPr>
          <w:i w:val="0"/>
          <w:sz w:val="22"/>
          <w:szCs w:val="22"/>
        </w:rPr>
      </w:pPr>
      <w:r w:rsidRPr="00E71C18">
        <w:rPr>
          <w:i w:val="0"/>
          <w:sz w:val="22"/>
          <w:szCs w:val="22"/>
        </w:rPr>
        <w:t>mora nadzornik naročnika sproti obveščati o kakršnikoli spremembi, ki bi lahko privedla do tega, da se pogodbene storitve ne bi mogle več izvajati;</w:t>
      </w:r>
    </w:p>
    <w:p w14:paraId="464B0234" w14:textId="77777777" w:rsidR="00E71C18" w:rsidRPr="00E71C18" w:rsidRDefault="00E71C18" w:rsidP="00E71C18">
      <w:pPr>
        <w:pStyle w:val="Odstavekseznama"/>
        <w:numPr>
          <w:ilvl w:val="0"/>
          <w:numId w:val="27"/>
        </w:numPr>
        <w:jc w:val="both"/>
        <w:rPr>
          <w:i w:val="0"/>
          <w:iCs/>
          <w:strike/>
          <w:sz w:val="22"/>
          <w:szCs w:val="22"/>
        </w:rPr>
      </w:pPr>
      <w:r w:rsidRPr="00E71C18">
        <w:rPr>
          <w:i w:val="0"/>
          <w:iCs/>
          <w:color w:val="000000"/>
          <w:sz w:val="22"/>
          <w:szCs w:val="22"/>
        </w:rPr>
        <w:t xml:space="preserve">ima naročnik predvidena sredstva za plačilo  storitev, ki so predmet te pogodbe, v proračunu MOL za leto 2022 v </w:t>
      </w:r>
      <w:r w:rsidRPr="00E71C18">
        <w:rPr>
          <w:i w:val="0"/>
          <w:iCs/>
          <w:sz w:val="22"/>
          <w:szCs w:val="22"/>
        </w:rPr>
        <w:t xml:space="preserve">okviru NRP 7560-21-1007 Obnova stavb Ciril Metodov trg 21 in Mestni trg 27, </w:t>
      </w:r>
      <w:r w:rsidRPr="00E71C18">
        <w:rPr>
          <w:i w:val="0"/>
          <w:iCs/>
          <w:color w:val="000000"/>
          <w:sz w:val="22"/>
          <w:szCs w:val="22"/>
        </w:rPr>
        <w:t>na proračunski postavki 013383 Ciril Metodov trg 21 in Mestni trg 27 - obnova, podkonto 420801</w:t>
      </w:r>
      <w:r w:rsidRPr="00E71C18">
        <w:rPr>
          <w:i w:val="0"/>
          <w:iCs/>
          <w:sz w:val="22"/>
          <w:szCs w:val="22"/>
        </w:rPr>
        <w:t>.</w:t>
      </w:r>
    </w:p>
    <w:p w14:paraId="46A04E8C" w14:textId="77777777" w:rsidR="00E71C18" w:rsidRPr="00E71C18" w:rsidRDefault="00E71C18" w:rsidP="00E71C18">
      <w:pPr>
        <w:jc w:val="both"/>
        <w:rPr>
          <w:i w:val="0"/>
          <w:sz w:val="22"/>
          <w:szCs w:val="22"/>
        </w:rPr>
      </w:pPr>
    </w:p>
    <w:p w14:paraId="0EF2198B" w14:textId="77777777" w:rsidR="00E71C18" w:rsidRPr="00E71C18" w:rsidRDefault="00E71C18" w:rsidP="00E71C18">
      <w:pPr>
        <w:pStyle w:val="Odstavekseznama"/>
        <w:ind w:left="0"/>
        <w:contextualSpacing/>
        <w:jc w:val="both"/>
        <w:rPr>
          <w:i w:val="0"/>
          <w:sz w:val="22"/>
          <w:szCs w:val="22"/>
        </w:rPr>
      </w:pPr>
    </w:p>
    <w:p w14:paraId="78CAA450" w14:textId="1212F9C3" w:rsidR="00E71C18" w:rsidRDefault="00E71C18" w:rsidP="00E71C18">
      <w:pPr>
        <w:pStyle w:val="Odstavekseznama"/>
        <w:ind w:left="0"/>
        <w:contextualSpacing/>
        <w:jc w:val="both"/>
        <w:rPr>
          <w:i w:val="0"/>
          <w:szCs w:val="22"/>
        </w:rPr>
      </w:pPr>
    </w:p>
    <w:p w14:paraId="7D045A1E" w14:textId="296FB12C" w:rsidR="00466D05" w:rsidRDefault="00466D05" w:rsidP="00E71C18">
      <w:pPr>
        <w:pStyle w:val="Odstavekseznama"/>
        <w:ind w:left="0"/>
        <w:contextualSpacing/>
        <w:jc w:val="both"/>
        <w:rPr>
          <w:i w:val="0"/>
          <w:szCs w:val="22"/>
        </w:rPr>
      </w:pPr>
    </w:p>
    <w:p w14:paraId="3CECAE0A" w14:textId="4B294AA7" w:rsidR="00466D05" w:rsidRDefault="00466D05" w:rsidP="00E71C18">
      <w:pPr>
        <w:pStyle w:val="Odstavekseznama"/>
        <w:ind w:left="0"/>
        <w:contextualSpacing/>
        <w:jc w:val="both"/>
        <w:rPr>
          <w:i w:val="0"/>
          <w:szCs w:val="22"/>
        </w:rPr>
      </w:pPr>
    </w:p>
    <w:p w14:paraId="0A21B5B3" w14:textId="77777777" w:rsidR="00466D05" w:rsidRPr="00E71C18" w:rsidRDefault="00466D05" w:rsidP="00E71C18">
      <w:pPr>
        <w:pStyle w:val="Odstavekseznama"/>
        <w:ind w:left="0"/>
        <w:contextualSpacing/>
        <w:jc w:val="both"/>
        <w:rPr>
          <w:i w:val="0"/>
          <w:szCs w:val="22"/>
        </w:rPr>
      </w:pPr>
    </w:p>
    <w:p w14:paraId="110E8175" w14:textId="77777777" w:rsidR="00E71C18" w:rsidRPr="00E71C18" w:rsidRDefault="00E71C18" w:rsidP="00E71C18">
      <w:pPr>
        <w:jc w:val="both"/>
        <w:rPr>
          <w:b/>
          <w:i w:val="0"/>
          <w:szCs w:val="22"/>
        </w:rPr>
      </w:pPr>
      <w:r w:rsidRPr="00E71C18">
        <w:rPr>
          <w:b/>
          <w:i w:val="0"/>
          <w:szCs w:val="22"/>
        </w:rPr>
        <w:t>Predmet pogodbe</w:t>
      </w:r>
    </w:p>
    <w:p w14:paraId="74892AA9" w14:textId="77777777" w:rsidR="00E71C18" w:rsidRPr="00E71C18" w:rsidRDefault="00E71C18" w:rsidP="00E71C18">
      <w:pPr>
        <w:numPr>
          <w:ilvl w:val="0"/>
          <w:numId w:val="26"/>
        </w:numPr>
        <w:jc w:val="center"/>
        <w:rPr>
          <w:i w:val="0"/>
          <w:szCs w:val="22"/>
        </w:rPr>
      </w:pPr>
      <w:r w:rsidRPr="00E71C18">
        <w:rPr>
          <w:i w:val="0"/>
          <w:szCs w:val="22"/>
        </w:rPr>
        <w:t>člen</w:t>
      </w:r>
    </w:p>
    <w:p w14:paraId="4D368856" w14:textId="77777777" w:rsidR="00E71C18" w:rsidRPr="00E71C18" w:rsidRDefault="00E71C18" w:rsidP="00E71C18">
      <w:pPr>
        <w:tabs>
          <w:tab w:val="left" w:pos="4536"/>
        </w:tabs>
        <w:ind w:left="1080" w:hanging="1080"/>
        <w:rPr>
          <w:i w:val="0"/>
          <w:szCs w:val="22"/>
        </w:rPr>
      </w:pPr>
    </w:p>
    <w:p w14:paraId="4019174B" w14:textId="77777777" w:rsidR="00E71C18" w:rsidRPr="00E71C18" w:rsidRDefault="00E71C18" w:rsidP="00E71C18">
      <w:pPr>
        <w:jc w:val="both"/>
        <w:rPr>
          <w:i w:val="0"/>
          <w:szCs w:val="22"/>
        </w:rPr>
      </w:pPr>
      <w:r w:rsidRPr="00E71C18">
        <w:rPr>
          <w:i w:val="0"/>
          <w:szCs w:val="22"/>
        </w:rPr>
        <w:t>Naročnik s to pogodbo naroča, nadzornik pa prevzame v izvedbo nadzor nad gradbeno obrtniškimi in instalacijskimi deli z vgradno opremo na »</w:t>
      </w:r>
      <w:r w:rsidRPr="00E71C18">
        <w:rPr>
          <w:i w:val="0"/>
          <w:iCs/>
          <w:szCs w:val="22"/>
        </w:rPr>
        <w:t>Ciril Metodovem trgu 21 in Mestnem trgu 27</w:t>
      </w:r>
      <w:r w:rsidRPr="00E71C18">
        <w:rPr>
          <w:i w:val="0"/>
          <w:szCs w:val="22"/>
        </w:rPr>
        <w:t>« (v nadaljevanju: pogodbene storitve), v skladu s svojo ponudbo št. …. z dne ….. , ki je pri naročniku evidentirana pod številko dok. DS: …………………. (v nadaljevanju: ponudba), ki je kot priloga sestavni del te pogodbe,  in določbami te pogodbe.</w:t>
      </w:r>
    </w:p>
    <w:p w14:paraId="1D9F8019" w14:textId="77777777" w:rsidR="00E71C18" w:rsidRPr="00E71C18" w:rsidRDefault="00E71C18" w:rsidP="00E71C18">
      <w:pPr>
        <w:jc w:val="both"/>
        <w:rPr>
          <w:i w:val="0"/>
          <w:szCs w:val="22"/>
        </w:rPr>
      </w:pPr>
    </w:p>
    <w:p w14:paraId="0B020F7C" w14:textId="77777777" w:rsidR="00E71C18" w:rsidRPr="00E71C18" w:rsidRDefault="00E71C18" w:rsidP="00E71C18">
      <w:pPr>
        <w:pStyle w:val="Odstavekseznama"/>
        <w:numPr>
          <w:ilvl w:val="0"/>
          <w:numId w:val="26"/>
        </w:numPr>
        <w:jc w:val="center"/>
        <w:rPr>
          <w:i w:val="0"/>
          <w:szCs w:val="22"/>
        </w:rPr>
      </w:pPr>
      <w:r w:rsidRPr="00E71C18">
        <w:rPr>
          <w:i w:val="0"/>
          <w:szCs w:val="22"/>
        </w:rPr>
        <w:t>člen</w:t>
      </w:r>
    </w:p>
    <w:p w14:paraId="6918B7B3" w14:textId="77777777" w:rsidR="00E71C18" w:rsidRPr="00E71C18" w:rsidRDefault="00E71C18" w:rsidP="00E71C18">
      <w:pPr>
        <w:jc w:val="both"/>
        <w:rPr>
          <w:i w:val="0"/>
          <w:szCs w:val="22"/>
        </w:rPr>
      </w:pPr>
    </w:p>
    <w:p w14:paraId="744C3BF2" w14:textId="77777777" w:rsidR="00E71C18" w:rsidRPr="00E71C18" w:rsidRDefault="00E71C18" w:rsidP="00E71C18">
      <w:pPr>
        <w:jc w:val="both"/>
        <w:rPr>
          <w:i w:val="0"/>
          <w:szCs w:val="22"/>
        </w:rPr>
      </w:pPr>
      <w:r w:rsidRPr="00E71C18">
        <w:rPr>
          <w:i w:val="0"/>
          <w:szCs w:val="22"/>
        </w:rPr>
        <w:t xml:space="preserve">Nadzornik se zavezuje, da bo izvršil pogodbene storitve v obsegu določenim v tej pogodbi in v skladu in obsegu z naslednjimi dokumenti: </w:t>
      </w:r>
    </w:p>
    <w:p w14:paraId="2BA49EAA" w14:textId="77777777" w:rsidR="00E71C18" w:rsidRPr="00E71C18" w:rsidRDefault="00E71C18" w:rsidP="00E71C18">
      <w:pPr>
        <w:pStyle w:val="Odstavekseznama"/>
        <w:numPr>
          <w:ilvl w:val="0"/>
          <w:numId w:val="28"/>
        </w:numPr>
        <w:jc w:val="both"/>
        <w:rPr>
          <w:i w:val="0"/>
          <w:szCs w:val="22"/>
        </w:rPr>
      </w:pPr>
      <w:r w:rsidRPr="00E71C18">
        <w:rPr>
          <w:i w:val="0"/>
          <w:sz w:val="22"/>
          <w:szCs w:val="22"/>
        </w:rPr>
        <w:t>svojo ponudbo;</w:t>
      </w:r>
    </w:p>
    <w:p w14:paraId="65679B06" w14:textId="77777777" w:rsidR="00E71C18" w:rsidRPr="00E71C18" w:rsidRDefault="00E71C18" w:rsidP="00E71C18">
      <w:pPr>
        <w:pStyle w:val="Odstavekseznama"/>
        <w:numPr>
          <w:ilvl w:val="0"/>
          <w:numId w:val="28"/>
        </w:numPr>
        <w:contextualSpacing/>
        <w:jc w:val="both"/>
        <w:rPr>
          <w:i w:val="0"/>
          <w:sz w:val="22"/>
          <w:szCs w:val="22"/>
          <w:lang w:eastAsia="en-US"/>
        </w:rPr>
      </w:pPr>
      <w:r w:rsidRPr="00E71C18">
        <w:rPr>
          <w:i w:val="0"/>
          <w:sz w:val="22"/>
          <w:szCs w:val="22"/>
          <w:lang w:eastAsia="en-US"/>
        </w:rPr>
        <w:t>gradbeno pogodbo za obnovo Ciril Metodovega trga 21 in Mestnega trga 27 (v nadaljevanju: gradbena pogodba) sklenjeno med naročnikom in izbranim izvajalcem gradnje;</w:t>
      </w:r>
    </w:p>
    <w:p w14:paraId="52B32905" w14:textId="77777777" w:rsidR="00E71C18" w:rsidRPr="00E71C18" w:rsidRDefault="00E71C18" w:rsidP="00E71C18">
      <w:pPr>
        <w:pStyle w:val="Odstavekseznama"/>
        <w:numPr>
          <w:ilvl w:val="0"/>
          <w:numId w:val="28"/>
        </w:numPr>
        <w:contextualSpacing/>
        <w:jc w:val="both"/>
        <w:rPr>
          <w:i w:val="0"/>
          <w:sz w:val="22"/>
          <w:szCs w:val="22"/>
        </w:rPr>
      </w:pPr>
      <w:r w:rsidRPr="00E71C18">
        <w:rPr>
          <w:i w:val="0"/>
          <w:sz w:val="22"/>
          <w:szCs w:val="22"/>
        </w:rPr>
        <w:t>projektno dokumentacijo za pridobitev gradbenega dovoljenja (DGD), št. API-913/1402, ki jo je izdelalo API ARHITEKTI d.o.o., z datumom marec 2022,</w:t>
      </w:r>
    </w:p>
    <w:p w14:paraId="3E39779D" w14:textId="77777777" w:rsidR="00E71C18" w:rsidRPr="00E71C18" w:rsidRDefault="00E71C18" w:rsidP="00E71C18">
      <w:pPr>
        <w:pStyle w:val="Odstavekseznama"/>
        <w:numPr>
          <w:ilvl w:val="0"/>
          <w:numId w:val="28"/>
        </w:numPr>
        <w:contextualSpacing/>
        <w:jc w:val="both"/>
        <w:rPr>
          <w:i w:val="0"/>
          <w:sz w:val="22"/>
          <w:szCs w:val="22"/>
        </w:rPr>
      </w:pPr>
      <w:r w:rsidRPr="00E71C18">
        <w:rPr>
          <w:i w:val="0"/>
          <w:sz w:val="22"/>
          <w:szCs w:val="22"/>
        </w:rPr>
        <w:t xml:space="preserve">projektno dokumentacijo za izvedbo (PZI), št API-_____________, ki jo je izdelalo API ARHITEKTI d.o.o., z datumom _____________; </w:t>
      </w:r>
    </w:p>
    <w:p w14:paraId="3DAE90DC" w14:textId="77777777" w:rsidR="00E71C18" w:rsidRPr="00E71C18" w:rsidRDefault="00E71C18" w:rsidP="00E71C18">
      <w:pPr>
        <w:pStyle w:val="Odstavekseznama"/>
        <w:numPr>
          <w:ilvl w:val="0"/>
          <w:numId w:val="28"/>
        </w:numPr>
        <w:contextualSpacing/>
        <w:jc w:val="both"/>
        <w:rPr>
          <w:i w:val="0"/>
          <w:sz w:val="22"/>
          <w:szCs w:val="22"/>
        </w:rPr>
      </w:pPr>
      <w:r w:rsidRPr="00E71C18">
        <w:rPr>
          <w:i w:val="0"/>
          <w:sz w:val="22"/>
          <w:szCs w:val="22"/>
        </w:rPr>
        <w:t>izdanim gradbenim dovoljenjem št. 351-____________, ki ga je dne _________ izdala Upravna enota Ljubljana in je postalo pravnomočno ____________;</w:t>
      </w:r>
    </w:p>
    <w:p w14:paraId="6CF8250E" w14:textId="77777777" w:rsidR="00E71C18" w:rsidRPr="00E71C18" w:rsidRDefault="00E71C18" w:rsidP="00E71C18">
      <w:pPr>
        <w:pStyle w:val="Odstavekseznama"/>
        <w:numPr>
          <w:ilvl w:val="0"/>
          <w:numId w:val="28"/>
        </w:numPr>
        <w:contextualSpacing/>
        <w:jc w:val="both"/>
        <w:rPr>
          <w:i w:val="0"/>
          <w:sz w:val="22"/>
          <w:szCs w:val="22"/>
        </w:rPr>
      </w:pPr>
      <w:r w:rsidRPr="00E71C18">
        <w:rPr>
          <w:i w:val="0"/>
          <w:sz w:val="22"/>
          <w:szCs w:val="22"/>
        </w:rPr>
        <w:t>soglasji /mnenji pristojnih soglasodajalcev in mnenjedajalcev;</w:t>
      </w:r>
    </w:p>
    <w:p w14:paraId="06B281D3" w14:textId="77777777" w:rsidR="00E71C18" w:rsidRPr="00E71C18" w:rsidRDefault="00E71C18" w:rsidP="00E71C18">
      <w:pPr>
        <w:pStyle w:val="Odstavekseznama"/>
        <w:numPr>
          <w:ilvl w:val="0"/>
          <w:numId w:val="28"/>
        </w:numPr>
        <w:contextualSpacing/>
        <w:jc w:val="both"/>
        <w:rPr>
          <w:i w:val="0"/>
          <w:sz w:val="22"/>
          <w:szCs w:val="22"/>
        </w:rPr>
      </w:pPr>
      <w:r w:rsidRPr="00E71C18">
        <w:rPr>
          <w:i w:val="0"/>
          <w:iCs/>
          <w:sz w:val="22"/>
          <w:szCs w:val="22"/>
        </w:rPr>
        <w:t>terminskim planom izvedbe GOI del, ki ga pripravi izvajalec gradnje.</w:t>
      </w:r>
    </w:p>
    <w:p w14:paraId="092B3952" w14:textId="77777777" w:rsidR="00E71C18" w:rsidRPr="00E71C18" w:rsidRDefault="00E71C18" w:rsidP="00E71C18">
      <w:pPr>
        <w:rPr>
          <w:b/>
          <w:i w:val="0"/>
          <w:sz w:val="22"/>
          <w:szCs w:val="22"/>
        </w:rPr>
      </w:pPr>
    </w:p>
    <w:p w14:paraId="5A42C512" w14:textId="77777777" w:rsidR="00E71C18" w:rsidRPr="00E71C18" w:rsidRDefault="00E71C18" w:rsidP="00E71C18">
      <w:pPr>
        <w:jc w:val="both"/>
        <w:rPr>
          <w:b/>
          <w:i w:val="0"/>
          <w:szCs w:val="22"/>
        </w:rPr>
      </w:pPr>
    </w:p>
    <w:p w14:paraId="4E8F2BEA" w14:textId="77777777" w:rsidR="00E71C18" w:rsidRPr="00E71C18" w:rsidRDefault="00E71C18" w:rsidP="00E71C18">
      <w:pPr>
        <w:jc w:val="both"/>
        <w:rPr>
          <w:b/>
          <w:i w:val="0"/>
          <w:szCs w:val="22"/>
        </w:rPr>
      </w:pPr>
      <w:r w:rsidRPr="00E71C18">
        <w:rPr>
          <w:b/>
          <w:i w:val="0"/>
          <w:szCs w:val="22"/>
        </w:rPr>
        <w:t>Obseg pogodbenih storitev</w:t>
      </w:r>
    </w:p>
    <w:p w14:paraId="65948AD2" w14:textId="77777777" w:rsidR="00E71C18" w:rsidRPr="00E71C18" w:rsidRDefault="00E71C18" w:rsidP="00E71C18">
      <w:pPr>
        <w:pStyle w:val="Odstavekseznama"/>
        <w:numPr>
          <w:ilvl w:val="0"/>
          <w:numId w:val="26"/>
        </w:numPr>
        <w:jc w:val="center"/>
        <w:rPr>
          <w:i w:val="0"/>
          <w:sz w:val="22"/>
          <w:szCs w:val="22"/>
        </w:rPr>
      </w:pPr>
      <w:r w:rsidRPr="00E71C18">
        <w:rPr>
          <w:i w:val="0"/>
          <w:sz w:val="22"/>
          <w:szCs w:val="22"/>
        </w:rPr>
        <w:t>člen</w:t>
      </w:r>
    </w:p>
    <w:p w14:paraId="0E9E79D3" w14:textId="77777777" w:rsidR="00E71C18" w:rsidRPr="00E71C18" w:rsidRDefault="00E71C18" w:rsidP="00E71C18">
      <w:pPr>
        <w:jc w:val="both"/>
        <w:rPr>
          <w:i w:val="0"/>
          <w:sz w:val="22"/>
          <w:szCs w:val="22"/>
        </w:rPr>
      </w:pPr>
    </w:p>
    <w:p w14:paraId="70B45DD4" w14:textId="77777777" w:rsidR="00E71C18" w:rsidRPr="00E71C18" w:rsidRDefault="00E71C18" w:rsidP="00E71C18">
      <w:pPr>
        <w:jc w:val="both"/>
        <w:rPr>
          <w:i w:val="0"/>
          <w:szCs w:val="22"/>
        </w:rPr>
      </w:pPr>
      <w:r w:rsidRPr="00E71C18">
        <w:rPr>
          <w:i w:val="0"/>
          <w:szCs w:val="22"/>
        </w:rPr>
        <w:t xml:space="preserve">V okviru opravljanja pogodbenih storitev po tej pogodbi mora nadzornik: </w:t>
      </w:r>
    </w:p>
    <w:p w14:paraId="52808779"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izvesti prijavo gradbišča in pričetka del na pristojni upravni organ za naročnika ter izvedba uvedbe izvajalca gradnje v delo,</w:t>
      </w:r>
    </w:p>
    <w:p w14:paraId="27DA17BB"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 xml:space="preserve">skrbeti, da bo gradbišče urejeno v skladu z varnostnim načrtom, </w:t>
      </w:r>
    </w:p>
    <w:p w14:paraId="74CD348D"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skrbeti, da bo gradbišče ves čas gradnje primerno zaščiteno in da bo stik med prostori solastnikov in lastnikov stanovanj in med prostori obnove strogo ločeno in primerno zaščiteno, da ne pride do nepotrebnega onesnaževanja, motenja posesti idr.,</w:t>
      </w:r>
    </w:p>
    <w:p w14:paraId="7F65FA55"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 xml:space="preserve">koordinirati izvajalca gradnje in solastnike objekta in lastnike stanovanj, da bo delo potekalo čim bolj nemoteno ter naročniku poročati o morebitnih zapletih, </w:t>
      </w:r>
    </w:p>
    <w:p w14:paraId="06418B7D"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skrbeti za označitev gradbišča s tablo, na kateri morajo biti navedeni vsi udeleženci pri graditvi objekta,</w:t>
      </w:r>
    </w:p>
    <w:p w14:paraId="1B90F096"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sodelovati pri preverjanju izbranih podizvajalcev in usklajevanje le-teh z naročnikom in uvesti podizvajalce v delo,</w:t>
      </w:r>
    </w:p>
    <w:p w14:paraId="226A6A7C"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v skladu z Gradbenim zakonom in pravili stroke zagotoviti kakovost nadzora, ki omogoča dokončanje objekta v skladu z dokumentacijo za izvedbo gradnje, v skladu s prostorskim izvedbenim aktom, gradbenimi in drugimi predpisi ter gradbenim dovoljenjem,</w:t>
      </w:r>
    </w:p>
    <w:p w14:paraId="6783CF2B"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zagotoviti nadzor nad izvedbo gradbenih, obrtniških in elektro instalacijskih del na način, da se zagotovi, da objekt izpolnjuje bistvene in druge zahteve  iz Gradbenega zakona ter delovanje in pravočasno preprečevanje napak,</w:t>
      </w:r>
    </w:p>
    <w:p w14:paraId="46AF8055"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lastRenderedPageBreak/>
        <w:t>opravljanje nadzora nad kvaliteto in količino izvajanja gradbenih, obrtniških in elektro instalacijskih del v skladu s ponudbeno dokumentacijo in sklenjeno gradbeno pogodbo med naročnikom in izbranim izvajalcem gradnje,</w:t>
      </w:r>
    </w:p>
    <w:p w14:paraId="55DB234E"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ustno in pisno opozarjati udeležence pri graditvi objektov, če se ugotovi kršitve in dejanja, ki so v nasprotju z določbami Gradbenega zakona,</w:t>
      </w:r>
    </w:p>
    <w:p w14:paraId="52E64CCA"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ustaviti gradnjo objekta, če se kršitve iz prejšnje točke kljub opozorilu nadaljujejo ali napake, nastale kot posledica teh kršitev, niso pravočasno odpravljene ter v teh primerih ugotovljene kršitve prijaviti gradbenemu in drugim inšpektorjem,</w:t>
      </w:r>
    </w:p>
    <w:p w14:paraId="681CB8F9"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pregledati projektno dokumentacijo DGD in PZI ter pravočasno in sprotno obveščati naročnika o morebitnih potrebah po spremembi ali dopolnitvi dokumentacije za izvedbo gradnje in jih z naročnikom ter s projektantom uskladiti,</w:t>
      </w:r>
    </w:p>
    <w:p w14:paraId="30F10F43"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nadzorovati pravilnost vpisa sprememb, nastalih med gradnjo, v dokumentacijo za izvedbo gradnje, ki jih zabeleži izvajalec gradnje in so podlaga za izdelavo dokumentacije za pridobitev uporabnega dovoljenja,</w:t>
      </w:r>
    </w:p>
    <w:p w14:paraId="2AE338E9"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lang w:eastAsia="en-US"/>
        </w:rPr>
        <w:t>organizirati in voditi koordinacije vseh udeležencev pri realizaciji investicije, zagotoviti sodelovanje</w:t>
      </w:r>
      <w:r w:rsidRPr="00E71C18">
        <w:rPr>
          <w:i w:val="0"/>
          <w:sz w:val="22"/>
          <w:szCs w:val="22"/>
        </w:rPr>
        <w:t xml:space="preserve"> strokovnjakov, ki opravljajo nadzor nad posamezno vrsto del in odgovarjajo za posamezni strokovni del nadzora ter na zahtevo naročnika dnevno poročati o poteku izvajanja del v obliki zapisnikov,</w:t>
      </w:r>
    </w:p>
    <w:p w14:paraId="6A0B05A1"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opozoriti na tehnične rešitve v dokumentaciji za izvedbo gradnje, ki bi lahko bile v nasprotju z gradbenim zakonom, pravili stroke, z gradbenim dovoljenjem, predpisi, s katerimi se podrobneje določijo bistvene in druge zahteve in drugimi predpisi,</w:t>
      </w:r>
    </w:p>
    <w:p w14:paraId="43E3DA2A"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od vseh izvajalcev prevzemati, zbirati in preverjati potrdila o skladnosti in ustreznosti gradbenih in drugih proizvodov, materialov ter naprav in ostalimi zahtevami naročnika,</w:t>
      </w:r>
    </w:p>
    <w:p w14:paraId="17354D95"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vsebinsko preveriti in s podpisom potrditi ustreznost dokumentacije za pridobitev uporabnega dovoljenja,</w:t>
      </w:r>
    </w:p>
    <w:p w14:paraId="72EE1C2D" w14:textId="77777777" w:rsidR="00E71C18" w:rsidRPr="00E71C18" w:rsidRDefault="00E71C18" w:rsidP="00E71C18">
      <w:pPr>
        <w:pStyle w:val="Odstavekseznama"/>
        <w:numPr>
          <w:ilvl w:val="0"/>
          <w:numId w:val="29"/>
        </w:numPr>
        <w:tabs>
          <w:tab w:val="num" w:pos="426"/>
        </w:tabs>
        <w:contextualSpacing/>
        <w:jc w:val="both"/>
        <w:rPr>
          <w:i w:val="0"/>
          <w:sz w:val="22"/>
          <w:szCs w:val="22"/>
        </w:rPr>
      </w:pPr>
      <w:r w:rsidRPr="00E71C18">
        <w:rPr>
          <w:i w:val="0"/>
          <w:sz w:val="22"/>
          <w:szCs w:val="22"/>
        </w:rPr>
        <w:t xml:space="preserve">koordinirati izdelavo dokumentacije in vsebinsko preveriti ter s podpisom potrditi ustreznost projektne dokumentacije izvedenih gradbenih, obrtniških in elektro instalacijskih del, </w:t>
      </w:r>
    </w:p>
    <w:p w14:paraId="33BBDC64"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sodelovati pri izvajanju meritev, preizkusov in testiranj izvedenih del,</w:t>
      </w:r>
    </w:p>
    <w:p w14:paraId="4902AD7D" w14:textId="77777777" w:rsidR="00E71C18" w:rsidRPr="00E71C18" w:rsidRDefault="00E71C18" w:rsidP="00E71C18">
      <w:pPr>
        <w:pStyle w:val="Odstavekseznama"/>
        <w:numPr>
          <w:ilvl w:val="0"/>
          <w:numId w:val="29"/>
        </w:numPr>
        <w:jc w:val="both"/>
        <w:rPr>
          <w:i w:val="0"/>
          <w:sz w:val="22"/>
          <w:szCs w:val="22"/>
          <w:lang w:eastAsia="en-US"/>
        </w:rPr>
      </w:pPr>
      <w:r w:rsidRPr="00E71C18">
        <w:rPr>
          <w:i w:val="0"/>
          <w:sz w:val="22"/>
          <w:szCs w:val="22"/>
          <w:lang w:eastAsia="en-US"/>
        </w:rPr>
        <w:t xml:space="preserve">pregled predračunov za morebitna dodatna, več ali nepredvidena dela, izdelava presoj, analiz cene in poročil ter reševanje zahtevkov izvajalcev gradbenih del ter voditi evidenco obračuna izvedenih del, </w:t>
      </w:r>
    </w:p>
    <w:p w14:paraId="06C660FE"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celoviti finančni nadzor glede sklenjenih pogodb za dokončanje investicije,</w:t>
      </w:r>
    </w:p>
    <w:p w14:paraId="038395D1"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naročnika pravočasno obvestiti o nameravani zamenjavi vodje nadzora, če je ta potrebna iz razlogov na strani nadzornika, pri čemer mora nadzornik v tem primeru zagotoviti, da dela potekajo nemoteno in da ne pride do ustavitve gradnje;</w:t>
      </w:r>
    </w:p>
    <w:p w14:paraId="6A172679"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zamenjati vodjo nadzora na zahtevo naročnika, če ta svoje delo opravlja nestrokovno in v nasprotju z interesi naročnika, pri čemer je dolžan poskrbeti, da bodo dela na gradbišču potekala nemoteno in brez ustavitve del;</w:t>
      </w:r>
    </w:p>
    <w:p w14:paraId="152BEEF7"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pregledovati in potrjevati gradbeni dnevnik in knjigo obračunskih izmer na podlagi opravljenih del izvajalca gradnje in njegovih podizvajalcev, preverjati podatke, podpisovati gradbeni dnevnik, izjave in dokazila o zanesljivosti objekta,</w:t>
      </w:r>
    </w:p>
    <w:p w14:paraId="517B28A3"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opravljanje količinskih in vsebinskih pregledov mesečnih situacij in računov na osnovi potrjene knjige obračunskih izmer in pogodbenih predračunov ter posredovanje potrjenih situacij naročniku v izplačilo, tako izvajalca gradnje kot njegovih nominiranih podizvajalcev,</w:t>
      </w:r>
    </w:p>
    <w:p w14:paraId="7CD2C3D0"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spremljati napredovanje del in poročati naročniku o poteku in ukrepih,</w:t>
      </w:r>
    </w:p>
    <w:p w14:paraId="3CAEF128"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izvajati nadzor pri ravnanju z gradbenimi in drugimi odpadki, nastalimi pri gradnji objekta, skladno predpisi, ki urejajo ravnanje z odpadki,</w:t>
      </w:r>
    </w:p>
    <w:p w14:paraId="1E666945"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opravljati tehnično svetovanje naročniku ob nastopu nepredvidenih okoliščin med gradnjo in pomagati pri reševanju spornih vprašanj med gradnjo,</w:t>
      </w:r>
    </w:p>
    <w:p w14:paraId="59E13875"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sodelovati  pri usklajevanju projektov skupaj s projektanti in izbranim izvajalcem gradnje,</w:t>
      </w:r>
    </w:p>
    <w:p w14:paraId="303FC9C8"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spremljati terminski plan realizacije investicije in ugotavljati morebitne pomanjkljivosti, odstopanja ali tveganja, zlasti glede obsega, kakovosti, stroškov in rokov ter obveščati  naročnika glede tega,</w:t>
      </w:r>
    </w:p>
    <w:p w14:paraId="1A2CB901"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predlagati ukrepe za preprečevanje tveganj, odpravljanje pomanjkljivosti in uskladitev odstopanj, s ciljem preprečevanja tveganj za naročnika,</w:t>
      </w:r>
    </w:p>
    <w:p w14:paraId="40C20972"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organizirati komisijski pregled za naročnika,</w:t>
      </w:r>
    </w:p>
    <w:p w14:paraId="6EF12916"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izdelava predloga končnega obračuna med naročnikom in izvajalcem gradnje za izvedena dela in sodelovanje pri pridobitvi bančne garancije za odpravo napak v garancijski dobi za naročnika,</w:t>
      </w:r>
    </w:p>
    <w:p w14:paraId="34C2268E"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pripraviti predlog delilnika - razmejitve površin in objektov (kolavdacija) za predajo in prenos v upravljanje in vzdrževanje na osnovi projektne dokumentacije izvedenih del (PID),</w:t>
      </w:r>
    </w:p>
    <w:p w14:paraId="174DEF47"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sestaviti primopredajni zapisnik,</w:t>
      </w:r>
    </w:p>
    <w:p w14:paraId="23E13A88"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obveščati naročnika o vseh okoliščinah, ki so pomembne za uresničitev pravic naročnika do izvajalca gradnje,</w:t>
      </w:r>
    </w:p>
    <w:p w14:paraId="128F2EAD"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lastRenderedPageBreak/>
        <w:t>zastopati interese naročnika pri izvedbi celotne gradnje,</w:t>
      </w:r>
    </w:p>
    <w:p w14:paraId="19FE7053"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nadzirati odpravo napak, ugotovljenih v času gradnje objekta in na komisijskem pregledu,</w:t>
      </w:r>
    </w:p>
    <w:p w14:paraId="5127F2F3"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pojasnjevati izvajalcu gradnje glede vseh nejasnosti v zvezi s projektno dokumentacijo, če to ne sodi v projektantski nadzor,</w:t>
      </w:r>
    </w:p>
    <w:p w14:paraId="04A0231B"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 xml:space="preserve">predložiti komisiji na dan komisijskega pregleda poleg predpisanih listin tudi izjavo, s katero potrdi, da so bile med gradnjo v projektno dokumentacijo izvedenih del vnesene vse spremembe in so te skladne z izdelano projektno dokumentacijo, po končani gradnji in dokazilo o zanesljivosti objekta, </w:t>
      </w:r>
    </w:p>
    <w:p w14:paraId="0E6F7996"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sodelovati pri pripravi dokazila o zanesljivosti,</w:t>
      </w:r>
    </w:p>
    <w:p w14:paraId="65981A80"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nadzirati, ali izvajalec gradnje izpolnjuje druge svoje obveznosti do naročnika, ki so potrebne za pravilno izpolnitev,</w:t>
      </w:r>
    </w:p>
    <w:p w14:paraId="173D8462"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nadzirati vodenje evidenc in arhiviranje dokumentacije, ki je naročniku v času izvajanja del na vpogled in se mu ob zaključku del tudi izroči (gradbeni dnevnik, knjiga obračunskih izmer, projektna dokumentacija izvedenih del, pogodbe, finančna dokumentacija, potrjeni evidenčni listi,…),</w:t>
      </w:r>
    </w:p>
    <w:p w14:paraId="2E0C5BF3"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sodelovati pri pripravi primopredajnih zapisnikov in v postopku prenosa zgrajenega objekta v upravljanje in vzdrževanje bodočim upravljalcem in vzdrževalcem,</w:t>
      </w:r>
    </w:p>
    <w:p w14:paraId="2B304388" w14:textId="77777777" w:rsidR="00E71C18" w:rsidRPr="00E71C18" w:rsidRDefault="00E71C18" w:rsidP="00E71C18">
      <w:pPr>
        <w:pStyle w:val="Odstavekseznama"/>
        <w:numPr>
          <w:ilvl w:val="0"/>
          <w:numId w:val="29"/>
        </w:numPr>
        <w:jc w:val="both"/>
        <w:rPr>
          <w:i w:val="0"/>
          <w:sz w:val="22"/>
          <w:lang w:eastAsia="en-US"/>
        </w:rPr>
      </w:pPr>
      <w:r w:rsidRPr="00E71C18">
        <w:rPr>
          <w:i w:val="0"/>
          <w:sz w:val="22"/>
          <w:lang w:eastAsia="en-US"/>
        </w:rPr>
        <w:t>zastopanje interesov naročnika pri izvedbi gradnje,</w:t>
      </w:r>
    </w:p>
    <w:p w14:paraId="759B9278"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izvesti ostala potrebna opravila v zvezi s celovito izvedbo naloge.</w:t>
      </w:r>
    </w:p>
    <w:p w14:paraId="6C4EEC2B" w14:textId="77777777" w:rsidR="00E71C18" w:rsidRPr="00E71C18" w:rsidRDefault="00E71C18" w:rsidP="00E71C18">
      <w:pPr>
        <w:jc w:val="both"/>
        <w:rPr>
          <w:i w:val="0"/>
          <w:sz w:val="22"/>
          <w:szCs w:val="22"/>
        </w:rPr>
      </w:pPr>
    </w:p>
    <w:p w14:paraId="2AC72116" w14:textId="77777777" w:rsidR="00E71C18" w:rsidRPr="00E71C18" w:rsidRDefault="00E71C18" w:rsidP="00E71C18">
      <w:pPr>
        <w:jc w:val="both"/>
        <w:rPr>
          <w:i w:val="0"/>
          <w:szCs w:val="22"/>
        </w:rPr>
      </w:pPr>
      <w:r w:rsidRPr="00E71C18">
        <w:rPr>
          <w:i w:val="0"/>
          <w:szCs w:val="22"/>
        </w:rPr>
        <w:t>Nadzornik se zavezuje tudi, da bo spremljal objekt v garancijskem roku, organiziral odpravo morebitnih napak in pomanjkljivosti ter izvajal nadzor nad njihovo odpravo v garancijskem roku, ugotavljal škodo in sestavljal terjatve do škodnih zavezancev, kar bosta pogodbeni stranki uredili posebej.</w:t>
      </w:r>
    </w:p>
    <w:p w14:paraId="344D1F63" w14:textId="77777777" w:rsidR="00E71C18" w:rsidRPr="00E71C18" w:rsidRDefault="00E71C18" w:rsidP="00E71C18">
      <w:pPr>
        <w:jc w:val="both"/>
        <w:rPr>
          <w:i w:val="0"/>
          <w:szCs w:val="22"/>
        </w:rPr>
      </w:pPr>
    </w:p>
    <w:p w14:paraId="0DB9DD01" w14:textId="77777777" w:rsidR="00E71C18" w:rsidRPr="00E71C18" w:rsidRDefault="00E71C18" w:rsidP="00E71C18">
      <w:pPr>
        <w:jc w:val="both"/>
        <w:rPr>
          <w:i w:val="0"/>
          <w:szCs w:val="22"/>
        </w:rPr>
      </w:pPr>
      <w:r w:rsidRPr="00E71C18">
        <w:rPr>
          <w:i w:val="0"/>
          <w:szCs w:val="22"/>
        </w:rPr>
        <w:t xml:space="preserve">Dodatni nadzor obsega tudi: </w:t>
      </w:r>
    </w:p>
    <w:p w14:paraId="2E602025" w14:textId="77777777" w:rsidR="00E71C18" w:rsidRPr="00E71C18" w:rsidRDefault="00E71C18" w:rsidP="00E71C18">
      <w:pPr>
        <w:pStyle w:val="Odstavekseznama"/>
        <w:numPr>
          <w:ilvl w:val="0"/>
          <w:numId w:val="30"/>
        </w:numPr>
        <w:ind w:left="426"/>
        <w:jc w:val="both"/>
        <w:rPr>
          <w:i w:val="0"/>
          <w:sz w:val="22"/>
          <w:lang w:eastAsia="en-US"/>
        </w:rPr>
      </w:pPr>
      <w:r w:rsidRPr="00E71C18">
        <w:rPr>
          <w:i w:val="0"/>
          <w:sz w:val="22"/>
          <w:lang w:eastAsia="en-US"/>
        </w:rPr>
        <w:t xml:space="preserve">preverjanje rezultatov monitoringa </w:t>
      </w:r>
      <w:r w:rsidRPr="00E71C18">
        <w:rPr>
          <w:i w:val="0"/>
          <w:sz w:val="22"/>
          <w:szCs w:val="22"/>
        </w:rPr>
        <w:t>vseh prostorov v stavbi na področjih, ki niso predmet obnove in ob morebitnih spremembah takojšnje obveščanje naročnika in projektanta,</w:t>
      </w:r>
    </w:p>
    <w:p w14:paraId="38BDE86F" w14:textId="77777777" w:rsidR="00E71C18" w:rsidRPr="00E71C18" w:rsidRDefault="00E71C18" w:rsidP="00E71C18">
      <w:pPr>
        <w:pStyle w:val="Odstavekseznama"/>
        <w:numPr>
          <w:ilvl w:val="0"/>
          <w:numId w:val="30"/>
        </w:numPr>
        <w:ind w:left="426"/>
        <w:jc w:val="both"/>
        <w:rPr>
          <w:i w:val="0"/>
          <w:sz w:val="22"/>
          <w:lang w:eastAsia="en-US"/>
        </w:rPr>
      </w:pPr>
      <w:r w:rsidRPr="00E71C18">
        <w:rPr>
          <w:i w:val="0"/>
          <w:sz w:val="22"/>
          <w:szCs w:val="22"/>
          <w:lang w:eastAsia="en-US"/>
        </w:rPr>
        <w:t>tehnično svetovanje naročniku ob nastopu nepredvidenih okoliščin med izvajanjem gradbenih del in nudil pomoč pri reševanju spornih vprašanj med izvajanjem gradbenih del,</w:t>
      </w:r>
    </w:p>
    <w:p w14:paraId="688ABE9E" w14:textId="77777777" w:rsidR="00E71C18" w:rsidRPr="00E71C18" w:rsidRDefault="00E71C18" w:rsidP="00E71C18">
      <w:pPr>
        <w:pStyle w:val="Odstavekseznama"/>
        <w:numPr>
          <w:ilvl w:val="0"/>
          <w:numId w:val="30"/>
        </w:numPr>
        <w:ind w:left="426"/>
        <w:jc w:val="both"/>
        <w:rPr>
          <w:i w:val="0"/>
          <w:sz w:val="22"/>
          <w:szCs w:val="22"/>
          <w:lang w:eastAsia="en-US"/>
        </w:rPr>
      </w:pPr>
      <w:r w:rsidRPr="00E71C18">
        <w:rPr>
          <w:i w:val="0"/>
          <w:sz w:val="22"/>
          <w:szCs w:val="22"/>
          <w:lang w:eastAsia="en-US"/>
        </w:rPr>
        <w:t>tehnično opazovanje na osnovi rezultatov monitoringa, ki ga zagotovi izvajalec gradnje in/ali naročnik ter s tem obnašanja konstrukcije med gradnjo in poročanje naročniku in projektantu ob nastopu nepredvidenih okoliščin med gradnjo s predložitvijo sanacijskih ukrepov za odpravljanje pomanjkljivosti ali uskladitev odstopanj,</w:t>
      </w:r>
    </w:p>
    <w:p w14:paraId="2DBF9A80" w14:textId="77777777" w:rsidR="00E71C18" w:rsidRPr="00E71C18" w:rsidRDefault="00E71C18" w:rsidP="00E71C18">
      <w:pPr>
        <w:ind w:left="66"/>
        <w:jc w:val="both"/>
        <w:rPr>
          <w:i w:val="0"/>
          <w:szCs w:val="22"/>
        </w:rPr>
      </w:pPr>
      <w:r w:rsidRPr="00E71C18">
        <w:rPr>
          <w:i w:val="0"/>
          <w:szCs w:val="22"/>
        </w:rPr>
        <w:t>ter ostala potrebna opravila v zvezi s celovito izvedbo naloge.</w:t>
      </w:r>
    </w:p>
    <w:p w14:paraId="2A96F7F1" w14:textId="77777777" w:rsidR="00E71C18" w:rsidRPr="00E71C18" w:rsidRDefault="00E71C18" w:rsidP="00E71C18">
      <w:pPr>
        <w:ind w:left="66"/>
        <w:jc w:val="both"/>
        <w:rPr>
          <w:i w:val="0"/>
          <w:sz w:val="22"/>
          <w:szCs w:val="22"/>
          <w:lang w:eastAsia="en-US"/>
        </w:rPr>
      </w:pPr>
    </w:p>
    <w:p w14:paraId="7CB2B16A" w14:textId="77777777" w:rsidR="00E71C18" w:rsidRPr="00E71C18" w:rsidRDefault="00E71C18" w:rsidP="00E71C18">
      <w:pPr>
        <w:jc w:val="both"/>
        <w:rPr>
          <w:i w:val="0"/>
          <w:szCs w:val="22"/>
        </w:rPr>
      </w:pPr>
    </w:p>
    <w:p w14:paraId="6E4D19AE" w14:textId="77777777" w:rsidR="00E71C18" w:rsidRPr="00E71C18" w:rsidRDefault="00E71C18" w:rsidP="00E71C18">
      <w:pPr>
        <w:jc w:val="both"/>
        <w:rPr>
          <w:i w:val="0"/>
          <w:szCs w:val="22"/>
        </w:rPr>
      </w:pPr>
      <w:r w:rsidRPr="00E71C18">
        <w:rPr>
          <w:i w:val="0"/>
          <w:szCs w:val="22"/>
        </w:rPr>
        <w:t>Dodatni nadzor obsega tudi strokovno svetovanje naročniku:</w:t>
      </w:r>
    </w:p>
    <w:p w14:paraId="1EDF10E3"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sodelovanje pri javnem naročilu za izbiro in izbor izvajalca gradnje, pregled, primerjava in izdelava analize prispelih ponudb,</w:t>
      </w:r>
    </w:p>
    <w:p w14:paraId="6E97A4DC"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izdelava posebnih poročil operativnih, terminskih in finančnih planov na zahtevo naročnika, spremljanje le-teh in ugotavljanje morebitnih pomanjkljivosti, odstopanj ali tveganj, zlasti glede obsega, kakovosti, stroškov in rokov ter obveščanje naročnika glede teh,</w:t>
      </w:r>
    </w:p>
    <w:p w14:paraId="4A9C884D"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sodelovanje pri pojasnjevanju pogodbe v primeru nesoglasij med naročnikom in izvajalcem gradnje,</w:t>
      </w:r>
    </w:p>
    <w:p w14:paraId="7225DFE4" w14:textId="77777777" w:rsidR="00E71C18" w:rsidRPr="00E71C18" w:rsidRDefault="00E71C18" w:rsidP="00E71C18">
      <w:pPr>
        <w:pStyle w:val="Odstavekseznama"/>
        <w:numPr>
          <w:ilvl w:val="0"/>
          <w:numId w:val="29"/>
        </w:numPr>
        <w:jc w:val="both"/>
        <w:rPr>
          <w:i w:val="0"/>
          <w:sz w:val="22"/>
          <w:szCs w:val="22"/>
        </w:rPr>
      </w:pPr>
      <w:r w:rsidRPr="00E71C18">
        <w:rPr>
          <w:i w:val="0"/>
          <w:sz w:val="22"/>
          <w:szCs w:val="22"/>
        </w:rPr>
        <w:t>organiziranje in izvedba primopredaje objekta naročniku in vsakemu uporabniku / upravljavcu ločeno.</w:t>
      </w:r>
    </w:p>
    <w:p w14:paraId="320B1994" w14:textId="77777777" w:rsidR="00E71C18" w:rsidRPr="00E71C18" w:rsidRDefault="00E71C18" w:rsidP="00E71C18">
      <w:pPr>
        <w:tabs>
          <w:tab w:val="left" w:pos="567"/>
          <w:tab w:val="left" w:pos="1134"/>
        </w:tabs>
        <w:jc w:val="both"/>
        <w:rPr>
          <w:b/>
          <w:i w:val="0"/>
          <w:sz w:val="22"/>
          <w:szCs w:val="22"/>
        </w:rPr>
      </w:pPr>
    </w:p>
    <w:p w14:paraId="6EE0FE08" w14:textId="77777777" w:rsidR="00E71C18" w:rsidRPr="00E71C18" w:rsidRDefault="00E71C18" w:rsidP="00E71C18">
      <w:pPr>
        <w:tabs>
          <w:tab w:val="left" w:pos="567"/>
          <w:tab w:val="left" w:pos="1134"/>
        </w:tabs>
        <w:jc w:val="both"/>
        <w:rPr>
          <w:b/>
          <w:i w:val="0"/>
          <w:szCs w:val="22"/>
        </w:rPr>
      </w:pPr>
    </w:p>
    <w:p w14:paraId="487E6CBF" w14:textId="77777777" w:rsidR="00E71C18" w:rsidRPr="00E71C18" w:rsidRDefault="00E71C18" w:rsidP="00E71C18">
      <w:pPr>
        <w:tabs>
          <w:tab w:val="left" w:pos="567"/>
          <w:tab w:val="left" w:pos="1134"/>
        </w:tabs>
        <w:jc w:val="both"/>
        <w:rPr>
          <w:b/>
          <w:i w:val="0"/>
          <w:szCs w:val="22"/>
        </w:rPr>
      </w:pPr>
      <w:r w:rsidRPr="00E71C18">
        <w:rPr>
          <w:b/>
          <w:i w:val="0"/>
          <w:szCs w:val="22"/>
        </w:rPr>
        <w:t>Cena pogodbenih storitev</w:t>
      </w:r>
    </w:p>
    <w:p w14:paraId="351EAE55" w14:textId="77777777" w:rsidR="00E71C18" w:rsidRPr="00E71C18" w:rsidRDefault="00E71C18" w:rsidP="00E71C18">
      <w:pPr>
        <w:tabs>
          <w:tab w:val="left" w:pos="567"/>
          <w:tab w:val="left" w:pos="1134"/>
        </w:tabs>
        <w:jc w:val="both"/>
        <w:rPr>
          <w:b/>
          <w:i w:val="0"/>
          <w:szCs w:val="22"/>
        </w:rPr>
      </w:pPr>
    </w:p>
    <w:p w14:paraId="7512CFA3" w14:textId="77777777" w:rsidR="00E71C18" w:rsidRPr="00E71C18" w:rsidRDefault="00E71C18" w:rsidP="00E71C18">
      <w:pPr>
        <w:numPr>
          <w:ilvl w:val="0"/>
          <w:numId w:val="26"/>
        </w:numPr>
        <w:jc w:val="center"/>
        <w:rPr>
          <w:i w:val="0"/>
          <w:szCs w:val="22"/>
        </w:rPr>
      </w:pPr>
      <w:r w:rsidRPr="00E71C18">
        <w:rPr>
          <w:i w:val="0"/>
          <w:szCs w:val="22"/>
        </w:rPr>
        <w:t>člen</w:t>
      </w:r>
    </w:p>
    <w:p w14:paraId="6DB49B78" w14:textId="77777777" w:rsidR="00E71C18" w:rsidRPr="00E71C18" w:rsidRDefault="00E71C18" w:rsidP="00E71C18">
      <w:pPr>
        <w:jc w:val="both"/>
        <w:rPr>
          <w:i w:val="0"/>
          <w:szCs w:val="22"/>
        </w:rPr>
      </w:pPr>
    </w:p>
    <w:p w14:paraId="44BD4327" w14:textId="77777777" w:rsidR="00E71C18" w:rsidRPr="00E71C18" w:rsidRDefault="00E71C18" w:rsidP="00E71C18">
      <w:pPr>
        <w:jc w:val="both"/>
        <w:rPr>
          <w:i w:val="0"/>
          <w:szCs w:val="22"/>
        </w:rPr>
      </w:pPr>
      <w:r w:rsidRPr="00E71C18">
        <w:rPr>
          <w:i w:val="0"/>
          <w:szCs w:val="22"/>
        </w:rPr>
        <w:t>Cena pogodbenih  storitev (v nadaljevanju: pogodbena cena) je določena na podlagi ponudbe in pogajanj št. _________, z dne ________ in znaša:</w:t>
      </w:r>
    </w:p>
    <w:p w14:paraId="2BC6130D" w14:textId="77777777" w:rsidR="00E71C18" w:rsidRPr="00E71C18" w:rsidRDefault="00E71C18" w:rsidP="00E71C18">
      <w:pPr>
        <w:jc w:val="both"/>
        <w:rPr>
          <w:i w:val="0"/>
          <w:szCs w:val="22"/>
        </w:rPr>
      </w:pPr>
    </w:p>
    <w:p w14:paraId="68D59211" w14:textId="77777777" w:rsidR="00E71C18" w:rsidRPr="00E71C18" w:rsidRDefault="00E71C18" w:rsidP="00E71C18">
      <w:pPr>
        <w:jc w:val="both"/>
        <w:rPr>
          <w:i w:val="0"/>
          <w:szCs w:val="22"/>
        </w:rPr>
      </w:pPr>
    </w:p>
    <w:p w14:paraId="645186CB" w14:textId="77777777" w:rsidR="00E71C18" w:rsidRPr="00E71C18" w:rsidRDefault="00E71C18" w:rsidP="00E71C18">
      <w:pPr>
        <w:jc w:val="both"/>
        <w:rPr>
          <w:i w:val="0"/>
          <w:szCs w:val="22"/>
        </w:rPr>
      </w:pPr>
      <w:r w:rsidRPr="00E71C18">
        <w:rPr>
          <w:i w:val="0"/>
          <w:szCs w:val="22"/>
        </w:rPr>
        <w:t>Vrednost pogodbenih storitev:</w:t>
      </w:r>
      <w:r w:rsidRPr="00E71C18">
        <w:rPr>
          <w:i w:val="0"/>
          <w:szCs w:val="22"/>
        </w:rPr>
        <w:tab/>
      </w:r>
      <w:r w:rsidRPr="00E71C18">
        <w:rPr>
          <w:i w:val="0"/>
          <w:szCs w:val="22"/>
        </w:rPr>
        <w:tab/>
      </w:r>
      <w:r w:rsidRPr="00E71C18">
        <w:rPr>
          <w:i w:val="0"/>
          <w:szCs w:val="22"/>
        </w:rPr>
        <w:tab/>
      </w:r>
      <w:r w:rsidRPr="00E71C18">
        <w:rPr>
          <w:i w:val="0"/>
          <w:szCs w:val="22"/>
        </w:rPr>
        <w:tab/>
      </w:r>
      <w:r w:rsidRPr="00E71C18">
        <w:rPr>
          <w:i w:val="0"/>
          <w:szCs w:val="22"/>
        </w:rPr>
        <w:tab/>
        <w:t xml:space="preserve">   </w:t>
      </w:r>
      <w:r w:rsidRPr="00E71C18">
        <w:rPr>
          <w:i w:val="0"/>
          <w:szCs w:val="22"/>
        </w:rPr>
        <w:tab/>
      </w:r>
    </w:p>
    <w:p w14:paraId="26ACF3D0" w14:textId="77777777" w:rsidR="00E71C18" w:rsidRPr="00E71C18" w:rsidRDefault="00E71C18" w:rsidP="00E71C18">
      <w:pPr>
        <w:jc w:val="both"/>
        <w:rPr>
          <w:i w:val="0"/>
          <w:szCs w:val="22"/>
        </w:rPr>
      </w:pPr>
      <w:r w:rsidRPr="00E71C18">
        <w:rPr>
          <w:i w:val="0"/>
          <w:szCs w:val="22"/>
        </w:rPr>
        <w:t>Sodelovanje pri javnem naročilu za izbor izvajalca gradnje</w:t>
      </w:r>
      <w:r w:rsidRPr="00E71C18">
        <w:rPr>
          <w:i w:val="0"/>
          <w:szCs w:val="22"/>
        </w:rPr>
        <w:tab/>
      </w:r>
      <w:r w:rsidRPr="00E71C18">
        <w:rPr>
          <w:i w:val="0"/>
          <w:szCs w:val="22"/>
        </w:rPr>
        <w:tab/>
        <w:t>EUR</w:t>
      </w:r>
    </w:p>
    <w:p w14:paraId="541232C6" w14:textId="77777777" w:rsidR="00E71C18" w:rsidRPr="00E71C18" w:rsidRDefault="00E71C18" w:rsidP="00E71C18">
      <w:pPr>
        <w:jc w:val="both"/>
        <w:rPr>
          <w:i w:val="0"/>
          <w:szCs w:val="22"/>
          <w:u w:val="single"/>
        </w:rPr>
      </w:pPr>
      <w:r w:rsidRPr="00E71C18">
        <w:rPr>
          <w:i w:val="0"/>
          <w:szCs w:val="22"/>
          <w:u w:val="single"/>
        </w:rPr>
        <w:lastRenderedPageBreak/>
        <w:t>Izvajanje strokovnega nadzora</w:t>
      </w:r>
      <w:r w:rsidRPr="00E71C18">
        <w:rPr>
          <w:i w:val="0"/>
          <w:szCs w:val="22"/>
          <w:u w:val="single"/>
        </w:rPr>
        <w:tab/>
      </w:r>
      <w:r w:rsidRPr="00E71C18">
        <w:rPr>
          <w:i w:val="0"/>
          <w:szCs w:val="22"/>
          <w:u w:val="single"/>
        </w:rPr>
        <w:tab/>
      </w:r>
      <w:r w:rsidRPr="00E71C18">
        <w:rPr>
          <w:i w:val="0"/>
          <w:szCs w:val="22"/>
          <w:u w:val="single"/>
        </w:rPr>
        <w:tab/>
      </w:r>
      <w:r w:rsidRPr="00E71C18">
        <w:rPr>
          <w:i w:val="0"/>
          <w:szCs w:val="22"/>
          <w:u w:val="single"/>
        </w:rPr>
        <w:tab/>
      </w:r>
      <w:r w:rsidRPr="00E71C18">
        <w:rPr>
          <w:i w:val="0"/>
          <w:szCs w:val="22"/>
          <w:u w:val="single"/>
        </w:rPr>
        <w:tab/>
      </w:r>
      <w:r w:rsidRPr="00E71C18">
        <w:rPr>
          <w:i w:val="0"/>
          <w:szCs w:val="22"/>
          <w:u w:val="single"/>
        </w:rPr>
        <w:tab/>
        <w:t>EUR</w:t>
      </w:r>
    </w:p>
    <w:p w14:paraId="5932C951" w14:textId="77777777" w:rsidR="00E71C18" w:rsidRPr="00E71C18" w:rsidRDefault="00E71C18" w:rsidP="00E71C18">
      <w:pPr>
        <w:jc w:val="both"/>
        <w:rPr>
          <w:i w:val="0"/>
          <w:szCs w:val="22"/>
        </w:rPr>
      </w:pPr>
      <w:r w:rsidRPr="00E71C18">
        <w:rPr>
          <w:i w:val="0"/>
          <w:szCs w:val="22"/>
        </w:rPr>
        <w:t>Skupaj:</w:t>
      </w:r>
      <w:r w:rsidRPr="00E71C18">
        <w:rPr>
          <w:i w:val="0"/>
          <w:szCs w:val="22"/>
        </w:rPr>
        <w:tab/>
      </w:r>
      <w:r w:rsidRPr="00E71C18">
        <w:rPr>
          <w:i w:val="0"/>
          <w:szCs w:val="22"/>
        </w:rPr>
        <w:tab/>
      </w:r>
      <w:r w:rsidRPr="00E71C18">
        <w:rPr>
          <w:i w:val="0"/>
          <w:szCs w:val="22"/>
        </w:rPr>
        <w:tab/>
      </w:r>
      <w:r w:rsidRPr="00E71C18">
        <w:rPr>
          <w:i w:val="0"/>
          <w:szCs w:val="22"/>
        </w:rPr>
        <w:tab/>
      </w:r>
      <w:r w:rsidRPr="00E71C18">
        <w:rPr>
          <w:i w:val="0"/>
          <w:szCs w:val="22"/>
        </w:rPr>
        <w:tab/>
      </w:r>
      <w:r w:rsidRPr="00E71C18">
        <w:rPr>
          <w:i w:val="0"/>
          <w:szCs w:val="22"/>
        </w:rPr>
        <w:tab/>
      </w:r>
      <w:r w:rsidRPr="00E71C18">
        <w:rPr>
          <w:i w:val="0"/>
          <w:szCs w:val="22"/>
        </w:rPr>
        <w:tab/>
      </w:r>
      <w:r w:rsidRPr="00E71C18">
        <w:rPr>
          <w:i w:val="0"/>
          <w:szCs w:val="22"/>
        </w:rPr>
        <w:tab/>
      </w:r>
      <w:r w:rsidRPr="00E71C18">
        <w:rPr>
          <w:i w:val="0"/>
          <w:szCs w:val="22"/>
        </w:rPr>
        <w:tab/>
        <w:t>EUR</w:t>
      </w:r>
    </w:p>
    <w:p w14:paraId="0C621E24" w14:textId="77777777" w:rsidR="00E71C18" w:rsidRPr="00E71C18" w:rsidRDefault="00E71C18" w:rsidP="00E71C18">
      <w:pPr>
        <w:jc w:val="both"/>
        <w:rPr>
          <w:i w:val="0"/>
          <w:szCs w:val="22"/>
          <w:u w:val="single"/>
        </w:rPr>
      </w:pPr>
      <w:r w:rsidRPr="00E71C18">
        <w:rPr>
          <w:i w:val="0"/>
          <w:szCs w:val="22"/>
          <w:u w:val="single"/>
        </w:rPr>
        <w:t>popust………%</w:t>
      </w:r>
      <w:r w:rsidRPr="00E71C18">
        <w:rPr>
          <w:i w:val="0"/>
          <w:szCs w:val="22"/>
          <w:u w:val="single"/>
        </w:rPr>
        <w:tab/>
      </w:r>
      <w:r w:rsidRPr="00E71C18">
        <w:rPr>
          <w:i w:val="0"/>
          <w:szCs w:val="22"/>
          <w:u w:val="single"/>
        </w:rPr>
        <w:tab/>
      </w:r>
      <w:r w:rsidRPr="00E71C18">
        <w:rPr>
          <w:i w:val="0"/>
          <w:szCs w:val="22"/>
          <w:u w:val="single"/>
        </w:rPr>
        <w:tab/>
      </w:r>
      <w:r w:rsidRPr="00E71C18">
        <w:rPr>
          <w:i w:val="0"/>
          <w:szCs w:val="22"/>
          <w:u w:val="single"/>
        </w:rPr>
        <w:tab/>
      </w:r>
      <w:r w:rsidRPr="00E71C18">
        <w:rPr>
          <w:i w:val="0"/>
          <w:szCs w:val="22"/>
          <w:u w:val="single"/>
        </w:rPr>
        <w:tab/>
      </w:r>
      <w:r w:rsidRPr="00E71C18">
        <w:rPr>
          <w:i w:val="0"/>
          <w:szCs w:val="22"/>
          <w:u w:val="single"/>
        </w:rPr>
        <w:tab/>
      </w:r>
      <w:r w:rsidRPr="00E71C18">
        <w:rPr>
          <w:i w:val="0"/>
          <w:szCs w:val="22"/>
          <w:u w:val="single"/>
        </w:rPr>
        <w:tab/>
        <w:t>EUR</w:t>
      </w:r>
    </w:p>
    <w:p w14:paraId="2B2B0C44" w14:textId="77777777" w:rsidR="00E71C18" w:rsidRPr="00E71C18" w:rsidRDefault="00E71C18" w:rsidP="00E71C18">
      <w:pPr>
        <w:jc w:val="both"/>
        <w:rPr>
          <w:i w:val="0"/>
          <w:szCs w:val="22"/>
        </w:rPr>
      </w:pPr>
      <w:r w:rsidRPr="00E71C18">
        <w:rPr>
          <w:i w:val="0"/>
          <w:szCs w:val="22"/>
        </w:rPr>
        <w:t>Skupaj brez DDV:</w:t>
      </w:r>
      <w:r w:rsidRPr="00E71C18">
        <w:rPr>
          <w:i w:val="0"/>
          <w:szCs w:val="22"/>
        </w:rPr>
        <w:tab/>
      </w:r>
      <w:r w:rsidRPr="00E71C18">
        <w:rPr>
          <w:i w:val="0"/>
          <w:szCs w:val="22"/>
        </w:rPr>
        <w:tab/>
      </w:r>
      <w:r w:rsidRPr="00E71C18">
        <w:rPr>
          <w:i w:val="0"/>
          <w:szCs w:val="22"/>
        </w:rPr>
        <w:tab/>
      </w:r>
      <w:r w:rsidRPr="00E71C18">
        <w:rPr>
          <w:i w:val="0"/>
          <w:szCs w:val="22"/>
        </w:rPr>
        <w:tab/>
      </w:r>
      <w:r w:rsidRPr="00E71C18">
        <w:rPr>
          <w:i w:val="0"/>
          <w:szCs w:val="22"/>
        </w:rPr>
        <w:tab/>
      </w:r>
      <w:r w:rsidRPr="00E71C18">
        <w:rPr>
          <w:i w:val="0"/>
          <w:szCs w:val="22"/>
        </w:rPr>
        <w:tab/>
      </w:r>
      <w:r w:rsidRPr="00E71C18">
        <w:rPr>
          <w:i w:val="0"/>
          <w:szCs w:val="22"/>
        </w:rPr>
        <w:tab/>
        <w:t>EUR</w:t>
      </w:r>
    </w:p>
    <w:p w14:paraId="2D826798" w14:textId="77777777" w:rsidR="00E71C18" w:rsidRPr="00E71C18" w:rsidRDefault="00E71C18" w:rsidP="00E71C18">
      <w:pPr>
        <w:jc w:val="both"/>
        <w:rPr>
          <w:i w:val="0"/>
          <w:szCs w:val="22"/>
          <w:u w:val="single"/>
        </w:rPr>
      </w:pPr>
      <w:r w:rsidRPr="00E71C18">
        <w:rPr>
          <w:i w:val="0"/>
          <w:szCs w:val="22"/>
          <w:u w:val="single"/>
        </w:rPr>
        <w:t>DDV 22%</w:t>
      </w:r>
      <w:r w:rsidRPr="00E71C18">
        <w:rPr>
          <w:i w:val="0"/>
          <w:szCs w:val="22"/>
          <w:u w:val="single"/>
        </w:rPr>
        <w:tab/>
      </w:r>
      <w:r w:rsidRPr="00E71C18">
        <w:rPr>
          <w:i w:val="0"/>
          <w:szCs w:val="22"/>
          <w:u w:val="single"/>
        </w:rPr>
        <w:tab/>
      </w:r>
      <w:r w:rsidRPr="00E71C18">
        <w:rPr>
          <w:i w:val="0"/>
          <w:szCs w:val="22"/>
          <w:u w:val="single"/>
        </w:rPr>
        <w:tab/>
      </w:r>
      <w:r w:rsidRPr="00E71C18">
        <w:rPr>
          <w:i w:val="0"/>
          <w:szCs w:val="22"/>
          <w:u w:val="single"/>
        </w:rPr>
        <w:tab/>
      </w:r>
      <w:r w:rsidRPr="00E71C18">
        <w:rPr>
          <w:i w:val="0"/>
          <w:szCs w:val="22"/>
          <w:u w:val="single"/>
        </w:rPr>
        <w:tab/>
      </w:r>
      <w:r w:rsidRPr="00E71C18">
        <w:rPr>
          <w:i w:val="0"/>
          <w:szCs w:val="22"/>
          <w:u w:val="single"/>
        </w:rPr>
        <w:tab/>
      </w:r>
      <w:r w:rsidRPr="00E71C18">
        <w:rPr>
          <w:i w:val="0"/>
          <w:szCs w:val="22"/>
          <w:u w:val="single"/>
        </w:rPr>
        <w:tab/>
        <w:t xml:space="preserve">   </w:t>
      </w:r>
      <w:r w:rsidRPr="00E71C18">
        <w:rPr>
          <w:i w:val="0"/>
          <w:szCs w:val="22"/>
          <w:u w:val="single"/>
        </w:rPr>
        <w:tab/>
        <w:t>EUR</w:t>
      </w:r>
    </w:p>
    <w:p w14:paraId="7ECCF25B" w14:textId="77777777" w:rsidR="00E71C18" w:rsidRPr="00E71C18" w:rsidRDefault="00E71C18" w:rsidP="00E71C18">
      <w:pPr>
        <w:jc w:val="both"/>
        <w:rPr>
          <w:b/>
          <w:i w:val="0"/>
          <w:szCs w:val="22"/>
        </w:rPr>
      </w:pPr>
      <w:r w:rsidRPr="00E71C18">
        <w:rPr>
          <w:b/>
          <w:i w:val="0"/>
          <w:szCs w:val="22"/>
        </w:rPr>
        <w:t>Skupaj</w:t>
      </w:r>
      <w:r w:rsidRPr="00E71C18">
        <w:rPr>
          <w:b/>
          <w:i w:val="0"/>
          <w:szCs w:val="22"/>
        </w:rPr>
        <w:tab/>
        <w:t>z DDV:</w:t>
      </w:r>
      <w:r w:rsidRPr="00E71C18">
        <w:rPr>
          <w:b/>
          <w:i w:val="0"/>
          <w:szCs w:val="22"/>
        </w:rPr>
        <w:tab/>
      </w:r>
      <w:r w:rsidRPr="00E71C18">
        <w:rPr>
          <w:b/>
          <w:i w:val="0"/>
          <w:szCs w:val="22"/>
        </w:rPr>
        <w:tab/>
      </w:r>
      <w:r w:rsidRPr="00E71C18">
        <w:rPr>
          <w:b/>
          <w:i w:val="0"/>
          <w:szCs w:val="22"/>
        </w:rPr>
        <w:tab/>
      </w:r>
      <w:r w:rsidRPr="00E71C18">
        <w:rPr>
          <w:b/>
          <w:i w:val="0"/>
          <w:szCs w:val="22"/>
        </w:rPr>
        <w:tab/>
      </w:r>
      <w:r w:rsidRPr="00E71C18">
        <w:rPr>
          <w:b/>
          <w:i w:val="0"/>
          <w:szCs w:val="22"/>
        </w:rPr>
        <w:tab/>
      </w:r>
      <w:r w:rsidRPr="00E71C18">
        <w:rPr>
          <w:b/>
          <w:i w:val="0"/>
          <w:szCs w:val="22"/>
        </w:rPr>
        <w:tab/>
        <w:t xml:space="preserve">        </w:t>
      </w:r>
      <w:r w:rsidRPr="00E71C18">
        <w:rPr>
          <w:b/>
          <w:i w:val="0"/>
          <w:szCs w:val="22"/>
        </w:rPr>
        <w:tab/>
        <w:t xml:space="preserve">   </w:t>
      </w:r>
      <w:r w:rsidRPr="00E71C18">
        <w:rPr>
          <w:b/>
          <w:i w:val="0"/>
          <w:szCs w:val="22"/>
        </w:rPr>
        <w:tab/>
        <w:t>EUR</w:t>
      </w:r>
    </w:p>
    <w:p w14:paraId="177A797C" w14:textId="77777777" w:rsidR="00E71C18" w:rsidRPr="00E71C18" w:rsidRDefault="00E71C18" w:rsidP="00E71C18">
      <w:pPr>
        <w:jc w:val="both"/>
        <w:rPr>
          <w:i w:val="0"/>
          <w:szCs w:val="22"/>
        </w:rPr>
      </w:pPr>
    </w:p>
    <w:p w14:paraId="5093373A" w14:textId="77777777" w:rsidR="00E71C18" w:rsidRPr="00E71C18" w:rsidRDefault="00E71C18" w:rsidP="00E71C18">
      <w:pPr>
        <w:rPr>
          <w:i w:val="0"/>
          <w:szCs w:val="22"/>
        </w:rPr>
      </w:pPr>
      <w:r w:rsidRPr="00E71C18">
        <w:rPr>
          <w:i w:val="0"/>
          <w:szCs w:val="22"/>
        </w:rPr>
        <w:t xml:space="preserve"> (z besedo:  ____________________________eurov in ___/100). </w:t>
      </w:r>
    </w:p>
    <w:p w14:paraId="3ABA9A37" w14:textId="77777777" w:rsidR="00E71C18" w:rsidRPr="00E71C18" w:rsidRDefault="00E71C18" w:rsidP="00E71C18">
      <w:pPr>
        <w:jc w:val="both"/>
        <w:rPr>
          <w:i w:val="0"/>
          <w:szCs w:val="22"/>
        </w:rPr>
      </w:pPr>
    </w:p>
    <w:p w14:paraId="23BB0A45" w14:textId="77777777" w:rsidR="00E71C18" w:rsidRPr="00E71C18" w:rsidRDefault="00E71C18" w:rsidP="00E71C18">
      <w:pPr>
        <w:jc w:val="both"/>
        <w:rPr>
          <w:i w:val="0"/>
          <w:szCs w:val="22"/>
        </w:rPr>
      </w:pPr>
      <w:r w:rsidRPr="00E71C18">
        <w:rPr>
          <w:i w:val="0"/>
          <w:szCs w:val="22"/>
        </w:rPr>
        <w:t xml:space="preserve">Pogodbena cena je fiksna do konca izvedbe vseh pogodbenih storitev. </w:t>
      </w:r>
    </w:p>
    <w:p w14:paraId="5985CE2F" w14:textId="77777777" w:rsidR="00E71C18" w:rsidRPr="00E71C18" w:rsidRDefault="00E71C18" w:rsidP="00E71C18">
      <w:pPr>
        <w:rPr>
          <w:bCs/>
          <w:i w:val="0"/>
          <w:szCs w:val="22"/>
        </w:rPr>
      </w:pPr>
    </w:p>
    <w:p w14:paraId="7D43C819" w14:textId="77777777" w:rsidR="00E71C18" w:rsidRPr="00E71C18" w:rsidRDefault="00E71C18" w:rsidP="00E71C18">
      <w:pPr>
        <w:jc w:val="both"/>
        <w:rPr>
          <w:i w:val="0"/>
          <w:szCs w:val="22"/>
        </w:rPr>
      </w:pPr>
      <w:r w:rsidRPr="00E71C18">
        <w:rPr>
          <w:bCs/>
          <w:i w:val="0"/>
          <w:szCs w:val="22"/>
        </w:rPr>
        <w:t>V pogodbeni ceni so upoštevani vsi stroški, davki in prispevki ter druge obveznosti nadzornika, ki so potrebni za popolno dokončanje vseh pogodbenih storitev</w:t>
      </w:r>
      <w:r w:rsidRPr="00E71C18">
        <w:rPr>
          <w:i w:val="0"/>
          <w:szCs w:val="22"/>
        </w:rPr>
        <w:t>.</w:t>
      </w:r>
    </w:p>
    <w:p w14:paraId="2C605DEB" w14:textId="77777777" w:rsidR="00E71C18" w:rsidRPr="00E71C18" w:rsidRDefault="00E71C18" w:rsidP="00E71C18">
      <w:pPr>
        <w:jc w:val="both"/>
        <w:rPr>
          <w:i w:val="0"/>
          <w:szCs w:val="22"/>
        </w:rPr>
      </w:pPr>
    </w:p>
    <w:p w14:paraId="07FFDD83" w14:textId="77777777" w:rsidR="00E71C18" w:rsidRPr="00E71C18" w:rsidRDefault="00E71C18" w:rsidP="00E71C18">
      <w:pPr>
        <w:tabs>
          <w:tab w:val="left" w:pos="567"/>
          <w:tab w:val="left" w:pos="1134"/>
        </w:tabs>
        <w:jc w:val="both"/>
        <w:rPr>
          <w:b/>
          <w:i w:val="0"/>
          <w:szCs w:val="22"/>
        </w:rPr>
      </w:pPr>
      <w:r w:rsidRPr="00E71C18">
        <w:rPr>
          <w:b/>
          <w:i w:val="0"/>
          <w:szCs w:val="22"/>
        </w:rPr>
        <w:t>Podizvajalci</w:t>
      </w:r>
    </w:p>
    <w:p w14:paraId="7DE19598" w14:textId="77777777" w:rsidR="00E71C18" w:rsidRPr="00E71C18" w:rsidRDefault="00E71C18" w:rsidP="00E71C18">
      <w:pPr>
        <w:pStyle w:val="Noga"/>
        <w:ind w:left="1080"/>
        <w:jc w:val="both"/>
        <w:rPr>
          <w:b/>
          <w:i w:val="0"/>
          <w:szCs w:val="22"/>
        </w:rPr>
      </w:pPr>
    </w:p>
    <w:p w14:paraId="5234F276" w14:textId="77777777" w:rsidR="00E71C18" w:rsidRPr="00E71C18" w:rsidRDefault="00E71C18" w:rsidP="00E71C18">
      <w:pPr>
        <w:numPr>
          <w:ilvl w:val="0"/>
          <w:numId w:val="26"/>
        </w:numPr>
        <w:jc w:val="center"/>
        <w:rPr>
          <w:i w:val="0"/>
          <w:szCs w:val="22"/>
        </w:rPr>
      </w:pPr>
      <w:r w:rsidRPr="00E71C18">
        <w:rPr>
          <w:i w:val="0"/>
          <w:szCs w:val="22"/>
        </w:rPr>
        <w:t>člen</w:t>
      </w:r>
    </w:p>
    <w:p w14:paraId="544677A7" w14:textId="77777777" w:rsidR="00E71C18" w:rsidRPr="00E71C18" w:rsidRDefault="00E71C18" w:rsidP="00E71C18">
      <w:pPr>
        <w:tabs>
          <w:tab w:val="num" w:pos="1495"/>
        </w:tabs>
        <w:ind w:left="1080"/>
        <w:jc w:val="both"/>
        <w:rPr>
          <w:i w:val="0"/>
          <w:szCs w:val="22"/>
        </w:rPr>
      </w:pPr>
      <w:r w:rsidRPr="00E71C18">
        <w:rPr>
          <w:i w:val="0"/>
          <w:szCs w:val="22"/>
        </w:rPr>
        <w:t xml:space="preserve">      </w:t>
      </w:r>
    </w:p>
    <w:p w14:paraId="2E6912E4" w14:textId="77777777" w:rsidR="00E71C18" w:rsidRPr="00E71C18" w:rsidRDefault="00E71C18" w:rsidP="00E71C18">
      <w:pPr>
        <w:tabs>
          <w:tab w:val="left" w:pos="567"/>
          <w:tab w:val="left" w:pos="1134"/>
        </w:tabs>
        <w:jc w:val="both"/>
        <w:rPr>
          <w:b/>
          <w:i w:val="0"/>
          <w:szCs w:val="22"/>
        </w:rPr>
      </w:pPr>
      <w:r w:rsidRPr="00E71C18">
        <w:rPr>
          <w:b/>
          <w:i w:val="0"/>
          <w:szCs w:val="22"/>
        </w:rPr>
        <w:t xml:space="preserve">Opomba: Določbe prvega do četrtega odstavka tega člena se upošteva v primeru, če nadzornik </w:t>
      </w:r>
      <w:r w:rsidRPr="00E71C18">
        <w:rPr>
          <w:b/>
          <w:i w:val="0"/>
          <w:szCs w:val="22"/>
          <w:u w:val="single"/>
        </w:rPr>
        <w:t>ne</w:t>
      </w:r>
      <w:r w:rsidRPr="00E71C18">
        <w:rPr>
          <w:b/>
          <w:i w:val="0"/>
          <w:szCs w:val="22"/>
        </w:rPr>
        <w:t xml:space="preserve"> nastopa s podizvajalc-em/-i)</w:t>
      </w:r>
    </w:p>
    <w:p w14:paraId="10068AC6" w14:textId="77777777" w:rsidR="00E71C18" w:rsidRPr="00E71C18" w:rsidRDefault="00E71C18" w:rsidP="00E71C18">
      <w:pPr>
        <w:ind w:left="1080"/>
        <w:jc w:val="both"/>
        <w:rPr>
          <w:i w:val="0"/>
          <w:szCs w:val="22"/>
        </w:rPr>
      </w:pPr>
    </w:p>
    <w:p w14:paraId="66068E84" w14:textId="77777777" w:rsidR="00E71C18" w:rsidRPr="00E71C18" w:rsidRDefault="00E71C18" w:rsidP="00E71C18">
      <w:pPr>
        <w:jc w:val="both"/>
        <w:rPr>
          <w:bCs/>
          <w:i w:val="0"/>
          <w:szCs w:val="22"/>
        </w:rPr>
      </w:pPr>
      <w:r w:rsidRPr="00E71C18">
        <w:rPr>
          <w:bCs/>
          <w:i w:val="0"/>
          <w:szCs w:val="22"/>
        </w:rPr>
        <w:t>Nadzornik ob predložitvi ponudbe in ob sklenitvi te pogodbe nima prijavljenih podizvajalcev za izvedbo pogodbenih storitev.</w:t>
      </w:r>
    </w:p>
    <w:p w14:paraId="24964DD3" w14:textId="77777777" w:rsidR="00E71C18" w:rsidRPr="00E71C18" w:rsidRDefault="00E71C18" w:rsidP="00E71C18">
      <w:pPr>
        <w:jc w:val="both"/>
        <w:rPr>
          <w:bCs/>
          <w:i w:val="0"/>
          <w:szCs w:val="22"/>
        </w:rPr>
      </w:pPr>
    </w:p>
    <w:p w14:paraId="35345266" w14:textId="77777777" w:rsidR="00E71C18" w:rsidRPr="00E71C18" w:rsidRDefault="00E71C18" w:rsidP="00E71C18">
      <w:pPr>
        <w:jc w:val="both"/>
        <w:rPr>
          <w:bCs/>
          <w:i w:val="0"/>
          <w:szCs w:val="22"/>
        </w:rPr>
      </w:pPr>
      <w:r w:rsidRPr="00E71C18">
        <w:rPr>
          <w:bCs/>
          <w:i w:val="0"/>
          <w:szCs w:val="22"/>
        </w:rPr>
        <w:t xml:space="preserve">Nadzornik se zavezuje, da bo v primeru naknadne nominacije podizvajalcev obvestil naročnika najkasneje v 5 (petih) dneh po spremembi. </w:t>
      </w:r>
    </w:p>
    <w:p w14:paraId="3349D61E" w14:textId="77777777" w:rsidR="00E71C18" w:rsidRPr="00E71C18" w:rsidRDefault="00E71C18" w:rsidP="00E71C18">
      <w:pPr>
        <w:jc w:val="both"/>
        <w:rPr>
          <w:bCs/>
          <w:i w:val="0"/>
          <w:szCs w:val="22"/>
        </w:rPr>
      </w:pPr>
    </w:p>
    <w:p w14:paraId="32A8062E" w14:textId="77777777" w:rsidR="00E71C18" w:rsidRPr="00E71C18" w:rsidRDefault="00E71C18" w:rsidP="00E71C18">
      <w:pPr>
        <w:jc w:val="both"/>
        <w:rPr>
          <w:bCs/>
          <w:i w:val="0"/>
          <w:szCs w:val="22"/>
        </w:rPr>
      </w:pPr>
      <w:r w:rsidRPr="00E71C18">
        <w:rPr>
          <w:bCs/>
          <w:i w:val="0"/>
          <w:szCs w:val="22"/>
        </w:rPr>
        <w:t>Naročnik skladno s četrtim odstavkom 94. člena ZJN-3 nominacijo podizvajalca bodisi odobri ali zavrne. Nadzornik lahko nominira podizvajalca šele po naročnikovi odobritvi, pri čemer mora predložiti vse zahtevane dokumente v skladu s 94. členom ZJN-3.</w:t>
      </w:r>
    </w:p>
    <w:p w14:paraId="7301DEE9" w14:textId="77777777" w:rsidR="00E71C18" w:rsidRPr="00E71C18" w:rsidRDefault="00E71C18" w:rsidP="00E71C18">
      <w:pPr>
        <w:jc w:val="both"/>
        <w:rPr>
          <w:bCs/>
          <w:i w:val="0"/>
          <w:szCs w:val="22"/>
        </w:rPr>
      </w:pPr>
    </w:p>
    <w:p w14:paraId="29D1866F" w14:textId="77777777" w:rsidR="00E71C18" w:rsidRPr="00E71C18" w:rsidRDefault="00E71C18" w:rsidP="00E71C18">
      <w:pPr>
        <w:jc w:val="both"/>
        <w:rPr>
          <w:bCs/>
          <w:i w:val="0"/>
          <w:szCs w:val="22"/>
        </w:rPr>
      </w:pPr>
      <w:r w:rsidRPr="00E71C18">
        <w:rPr>
          <w:bCs/>
          <w:i w:val="0"/>
          <w:szCs w:val="22"/>
        </w:rPr>
        <w:t>Vključitev podizvajalc/-a/-ev med izvajanjem te pogodbe pogodbeni stranki uredita z dodatkom k tej pogodbi.</w:t>
      </w:r>
    </w:p>
    <w:p w14:paraId="661F187A" w14:textId="77777777" w:rsidR="00E71C18" w:rsidRPr="00E71C18" w:rsidRDefault="00E71C18" w:rsidP="00E71C18">
      <w:pPr>
        <w:rPr>
          <w:b/>
          <w:i w:val="0"/>
          <w:szCs w:val="22"/>
        </w:rPr>
      </w:pPr>
    </w:p>
    <w:p w14:paraId="51FAFD73" w14:textId="77777777" w:rsidR="00E71C18" w:rsidRPr="00E71C18" w:rsidRDefault="00E71C18" w:rsidP="00E71C18">
      <w:pPr>
        <w:tabs>
          <w:tab w:val="left" w:pos="567"/>
          <w:tab w:val="left" w:pos="1134"/>
        </w:tabs>
        <w:jc w:val="both"/>
        <w:rPr>
          <w:b/>
          <w:i w:val="0"/>
          <w:szCs w:val="22"/>
        </w:rPr>
      </w:pPr>
      <w:r w:rsidRPr="00E71C18">
        <w:rPr>
          <w:b/>
          <w:i w:val="0"/>
          <w:szCs w:val="22"/>
        </w:rPr>
        <w:t>(Opomba: Spodnje določbe se upošteva v primeru, da nadzornik nastopa s podizvajalc-em/-i)</w:t>
      </w:r>
    </w:p>
    <w:p w14:paraId="24DA0BA8" w14:textId="77777777" w:rsidR="00E71C18" w:rsidRPr="00E71C18" w:rsidRDefault="00E71C18" w:rsidP="00E71C18">
      <w:pPr>
        <w:rPr>
          <w:i w:val="0"/>
          <w:szCs w:val="22"/>
        </w:rPr>
      </w:pPr>
    </w:p>
    <w:p w14:paraId="5BFDEE91" w14:textId="77777777" w:rsidR="00E71C18" w:rsidRPr="00E71C18" w:rsidRDefault="00E71C18" w:rsidP="00E71C18">
      <w:pPr>
        <w:jc w:val="both"/>
        <w:rPr>
          <w:bCs/>
          <w:i w:val="0"/>
          <w:szCs w:val="22"/>
        </w:rPr>
      </w:pPr>
      <w:r w:rsidRPr="00E71C18">
        <w:rPr>
          <w:bCs/>
          <w:i w:val="0"/>
          <w:szCs w:val="22"/>
        </w:rPr>
        <w:t>Nadzornik bo pogodbene storitve izvedel skupaj z naslednjim/i podizvajalc-em/-i:</w:t>
      </w:r>
    </w:p>
    <w:p w14:paraId="37B615E8" w14:textId="77777777" w:rsidR="00E71C18" w:rsidRPr="00E71C18" w:rsidRDefault="00E71C18" w:rsidP="00E71C18">
      <w:pPr>
        <w:jc w:val="both"/>
        <w:rPr>
          <w:bCs/>
          <w:i w:val="0"/>
          <w:szCs w:val="22"/>
        </w:rPr>
      </w:pPr>
      <w:r w:rsidRPr="00E71C18">
        <w:rPr>
          <w:bCs/>
          <w:i w:val="0"/>
          <w:szCs w:val="22"/>
        </w:rPr>
        <w:t>…………………………………. (naziv), …………………….. (polni naslov), matična številka …………………., davčna številka/identifikacijska številka za DDV ……………….., bo izvedel …………….……………….. (navesti vsako vrsto ter količino storitev, ki jih bo izvedel podizvajalec). Vrednost teh storitev brez DDV znaša in …………z EUR. Podizvajalec bo storitve izvedel ………….. (navesti kraj izvedbe storitev) najkasneje do ……/ v roku …….. dni od …………</w:t>
      </w:r>
    </w:p>
    <w:p w14:paraId="5F7327F7" w14:textId="77777777" w:rsidR="00E71C18" w:rsidRPr="00E71C18" w:rsidRDefault="00E71C18" w:rsidP="00E71C18">
      <w:pPr>
        <w:jc w:val="both"/>
        <w:rPr>
          <w:i w:val="0"/>
          <w:szCs w:val="22"/>
        </w:rPr>
      </w:pPr>
    </w:p>
    <w:p w14:paraId="5FD121E5" w14:textId="77777777" w:rsidR="00E71C18" w:rsidRPr="00E71C18" w:rsidRDefault="00E71C18" w:rsidP="00E71C18">
      <w:pPr>
        <w:tabs>
          <w:tab w:val="left" w:pos="567"/>
          <w:tab w:val="left" w:pos="1134"/>
        </w:tabs>
        <w:jc w:val="both"/>
        <w:rPr>
          <w:b/>
          <w:i w:val="0"/>
          <w:szCs w:val="22"/>
        </w:rPr>
      </w:pPr>
      <w:r w:rsidRPr="00E71C18">
        <w:rPr>
          <w:b/>
          <w:i w:val="0"/>
          <w:szCs w:val="22"/>
        </w:rPr>
        <w:t xml:space="preserve">(Opomba: Če je podizvajalcev več, se zgornje podatke navede za vsakega podizvajalca posebej in preostalo besedilo tega člena ustrezno spremeni, glede na število podizvajalce. Če nadzornik ob sklenitvi pogodbe nastopa brez podizvajalcev se besedilo tega odstavka črta.) </w:t>
      </w:r>
    </w:p>
    <w:p w14:paraId="750E2EFF" w14:textId="77777777" w:rsidR="00E71C18" w:rsidRPr="00E71C18" w:rsidRDefault="00E71C18" w:rsidP="00E71C18">
      <w:pPr>
        <w:jc w:val="both"/>
        <w:rPr>
          <w:i w:val="0"/>
          <w:szCs w:val="22"/>
        </w:rPr>
      </w:pPr>
    </w:p>
    <w:p w14:paraId="3C2DE08D" w14:textId="77777777" w:rsidR="00E71C18" w:rsidRPr="00E71C18" w:rsidRDefault="00E71C18" w:rsidP="00E71C18">
      <w:pPr>
        <w:jc w:val="both"/>
        <w:rPr>
          <w:bCs/>
          <w:i w:val="0"/>
          <w:szCs w:val="22"/>
        </w:rPr>
      </w:pPr>
      <w:r w:rsidRPr="00E71C18">
        <w:rPr>
          <w:bCs/>
          <w:i w:val="0"/>
          <w:szCs w:val="22"/>
        </w:rPr>
        <w:t>Za podizvajalce, ki v skladu in na način, določen v drugem in tretjem odstavku 94. člena ZJN-3 zahtevajo neposredna plačila, nadzornik s to pogodbo pooblašča naročnika, da na podlagi potrjenega računa oziroma situacije neposredno plačuje podizvajalcem.</w:t>
      </w:r>
    </w:p>
    <w:p w14:paraId="470C5B10" w14:textId="77777777" w:rsidR="00E71C18" w:rsidRPr="00E71C18" w:rsidRDefault="00E71C18" w:rsidP="00E71C18">
      <w:pPr>
        <w:jc w:val="both"/>
        <w:rPr>
          <w:bCs/>
          <w:i w:val="0"/>
          <w:szCs w:val="22"/>
        </w:rPr>
      </w:pPr>
    </w:p>
    <w:p w14:paraId="400E467C" w14:textId="77777777" w:rsidR="00E71C18" w:rsidRPr="00E71C18" w:rsidRDefault="00E71C18" w:rsidP="00E71C18">
      <w:pPr>
        <w:jc w:val="both"/>
        <w:rPr>
          <w:bCs/>
          <w:i w:val="0"/>
          <w:szCs w:val="22"/>
        </w:rPr>
      </w:pPr>
      <w:r w:rsidRPr="00E71C18">
        <w:rPr>
          <w:bCs/>
          <w:i w:val="0"/>
          <w:szCs w:val="22"/>
        </w:rPr>
        <w:lastRenderedPageBreak/>
        <w:t xml:space="preserve">Za vsakega podizvajalca, ki zahteva neposredno plačilo, mora nadzornik predložiti soglasje podizvajalca, na podlagi katerega naročnik namesto glavnega nadzornika poravna podizvajalčevo terjatev do glavnega nadzornika. </w:t>
      </w:r>
    </w:p>
    <w:p w14:paraId="7EB2DC6F" w14:textId="77777777" w:rsidR="00E71C18" w:rsidRPr="00E71C18" w:rsidRDefault="00E71C18" w:rsidP="00E71C18">
      <w:pPr>
        <w:jc w:val="both"/>
        <w:rPr>
          <w:bCs/>
          <w:i w:val="0"/>
          <w:szCs w:val="22"/>
        </w:rPr>
      </w:pPr>
    </w:p>
    <w:p w14:paraId="2EBF82EA" w14:textId="77777777" w:rsidR="00E71C18" w:rsidRPr="00E71C18" w:rsidRDefault="00E71C18" w:rsidP="00E71C18">
      <w:pPr>
        <w:jc w:val="both"/>
        <w:rPr>
          <w:bCs/>
          <w:i w:val="0"/>
          <w:szCs w:val="22"/>
        </w:rPr>
      </w:pPr>
      <w:r w:rsidRPr="00E71C18">
        <w:rPr>
          <w:bCs/>
          <w:i w:val="0"/>
          <w:szCs w:val="22"/>
        </w:rPr>
        <w:t>Nadzornik je naročniku predložil zahteve za neposredno plačilo za naslednj-ega/-e podizvajalc-a/-e:</w:t>
      </w:r>
    </w:p>
    <w:p w14:paraId="040E16C4" w14:textId="77777777" w:rsidR="00E71C18" w:rsidRPr="00E71C18" w:rsidRDefault="00E71C18" w:rsidP="00E71C18">
      <w:pPr>
        <w:jc w:val="both"/>
        <w:rPr>
          <w:bCs/>
          <w:i w:val="0"/>
          <w:szCs w:val="22"/>
        </w:rPr>
      </w:pPr>
      <w:r w:rsidRPr="00E71C18">
        <w:rPr>
          <w:bCs/>
          <w:i w:val="0"/>
          <w:szCs w:val="22"/>
        </w:rPr>
        <w:t>-……………………………,</w:t>
      </w:r>
    </w:p>
    <w:p w14:paraId="2B8C02D2" w14:textId="77777777" w:rsidR="00E71C18" w:rsidRPr="00E71C18" w:rsidRDefault="00E71C18" w:rsidP="00E71C18">
      <w:pPr>
        <w:jc w:val="both"/>
        <w:rPr>
          <w:bCs/>
          <w:i w:val="0"/>
          <w:szCs w:val="22"/>
        </w:rPr>
      </w:pPr>
      <w:r w:rsidRPr="00E71C18">
        <w:rPr>
          <w:bCs/>
          <w:i w:val="0"/>
          <w:szCs w:val="22"/>
        </w:rPr>
        <w:t xml:space="preserve">- …………………………… </w:t>
      </w:r>
    </w:p>
    <w:p w14:paraId="3554ECCF" w14:textId="77777777" w:rsidR="00E71C18" w:rsidRPr="00E71C18" w:rsidRDefault="00E71C18" w:rsidP="00E71C18">
      <w:pPr>
        <w:jc w:val="both"/>
        <w:rPr>
          <w:bCs/>
          <w:i w:val="0"/>
          <w:szCs w:val="22"/>
        </w:rPr>
      </w:pPr>
    </w:p>
    <w:p w14:paraId="160D95B9" w14:textId="77777777" w:rsidR="00E71C18" w:rsidRPr="00E71C18" w:rsidRDefault="00E71C18" w:rsidP="00E71C18">
      <w:pPr>
        <w:jc w:val="both"/>
        <w:rPr>
          <w:bCs/>
          <w:i w:val="0"/>
          <w:szCs w:val="22"/>
        </w:rPr>
      </w:pPr>
      <w:r w:rsidRPr="00E71C18">
        <w:rPr>
          <w:bCs/>
          <w:i w:val="0"/>
          <w:szCs w:val="22"/>
        </w:rPr>
        <w:t>Nadzornik mora med izvajanjem te pogodbe naročnika pisno obvestiti o morebitnih spremembah informacij o podizvajalcih, ki jih je navedel v ponudbi, in sicer v 5 (petih) dneh po spremembi. Če nadzornik med izvajanjem te pogodbe namerava vključiti nove podizvajalce ali zamenjati podizvajalca/e mora naročnika o tej nameri pisno obvestiti in mu poslati informacije o novih podizvajalcih, ki jih namerava naknadno vključiti v izvajanje pogodbenih storitev. V primeru vključitve novih podizvajalcev mora nadzornik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2235897D" w14:textId="77777777" w:rsidR="00E71C18" w:rsidRPr="00E71C18" w:rsidRDefault="00E71C18" w:rsidP="00E71C18">
      <w:pPr>
        <w:jc w:val="both"/>
        <w:rPr>
          <w:bCs/>
          <w:i w:val="0"/>
          <w:szCs w:val="22"/>
        </w:rPr>
      </w:pPr>
    </w:p>
    <w:p w14:paraId="7AE84B7C" w14:textId="77777777" w:rsidR="00E71C18" w:rsidRPr="00E71C18" w:rsidRDefault="00E71C18" w:rsidP="00E71C18">
      <w:pPr>
        <w:jc w:val="both"/>
        <w:rPr>
          <w:bCs/>
          <w:i w:val="0"/>
          <w:szCs w:val="22"/>
        </w:rPr>
      </w:pPr>
      <w:r w:rsidRPr="00E71C18">
        <w:rPr>
          <w:bCs/>
          <w:i w:val="0"/>
          <w:szCs w:val="22"/>
        </w:rPr>
        <w:t>Naročnik skladno s četrtim odstavkom 94. člena ZJN-3 nominacijo podizvajalca bodisi odobri ali zavrne. Nadzornik lahko nominira podizvajalca šele po naročnikovi odobritvi, pri čemer mora predložiti vse zahtevane dokumente v skladu s 94. členom ZJN-3.</w:t>
      </w:r>
    </w:p>
    <w:p w14:paraId="3CA4D466" w14:textId="77777777" w:rsidR="00E71C18" w:rsidRPr="00E71C18" w:rsidRDefault="00E71C18" w:rsidP="00E71C18">
      <w:pPr>
        <w:jc w:val="both"/>
        <w:rPr>
          <w:bCs/>
          <w:i w:val="0"/>
          <w:szCs w:val="22"/>
        </w:rPr>
      </w:pPr>
    </w:p>
    <w:p w14:paraId="1A752CBE" w14:textId="77777777" w:rsidR="00E71C18" w:rsidRPr="00E71C18" w:rsidRDefault="00E71C18" w:rsidP="00E71C18">
      <w:pPr>
        <w:jc w:val="both"/>
        <w:rPr>
          <w:bCs/>
          <w:i w:val="0"/>
          <w:szCs w:val="22"/>
        </w:rPr>
      </w:pPr>
      <w:r w:rsidRPr="00E71C18">
        <w:rPr>
          <w:bCs/>
          <w:i w:val="0"/>
          <w:szCs w:val="22"/>
        </w:rPr>
        <w:t>Zamenjavo podizvajalcev ali vključitev novega podizvajalca pogodbeni stranki uredita z dodatkom k tej pogodbi.</w:t>
      </w:r>
    </w:p>
    <w:p w14:paraId="1C4226C7" w14:textId="77777777" w:rsidR="00E71C18" w:rsidRPr="00E71C18" w:rsidRDefault="00E71C18" w:rsidP="00E71C18">
      <w:pPr>
        <w:jc w:val="both"/>
        <w:rPr>
          <w:bCs/>
          <w:i w:val="0"/>
          <w:szCs w:val="22"/>
        </w:rPr>
      </w:pPr>
    </w:p>
    <w:p w14:paraId="30D66B26" w14:textId="77777777" w:rsidR="00E71C18" w:rsidRPr="00E71C18" w:rsidRDefault="00E71C18" w:rsidP="00E71C18">
      <w:pPr>
        <w:jc w:val="both"/>
        <w:rPr>
          <w:bCs/>
          <w:i w:val="0"/>
          <w:szCs w:val="22"/>
        </w:rPr>
      </w:pPr>
      <w:r w:rsidRPr="00E71C18">
        <w:rPr>
          <w:bCs/>
          <w:i w:val="0"/>
          <w:szCs w:val="22"/>
        </w:rPr>
        <w:t xml:space="preserve">V razmerju do naročnika nadzornik v celoti odgovarja za izvedbo storitev, ki so predmet te pogodbe. </w:t>
      </w:r>
    </w:p>
    <w:p w14:paraId="2CD955E4" w14:textId="77777777" w:rsidR="00E71C18" w:rsidRPr="00E71C18" w:rsidRDefault="00E71C18" w:rsidP="00E71C18">
      <w:pPr>
        <w:jc w:val="both"/>
        <w:rPr>
          <w:bCs/>
          <w:i w:val="0"/>
          <w:szCs w:val="22"/>
        </w:rPr>
      </w:pPr>
    </w:p>
    <w:p w14:paraId="28C0D170" w14:textId="77777777" w:rsidR="00E71C18" w:rsidRPr="00E71C18" w:rsidRDefault="00E71C18" w:rsidP="00E71C18">
      <w:pPr>
        <w:jc w:val="both"/>
        <w:rPr>
          <w:bCs/>
          <w:i w:val="0"/>
          <w:szCs w:val="22"/>
        </w:rPr>
      </w:pPr>
      <w:r w:rsidRPr="00E71C18">
        <w:rPr>
          <w:bCs/>
          <w:i w:val="0"/>
          <w:szCs w:val="22"/>
        </w:rPr>
        <w:t>Naročnik si pridržujejo pravico, da lahko na delovišču, kjer se  izvajajo pogodbene storitve, kadarkoli preveri, delavci katerega podizvajalca opravljajo pogodbene storitve. Vsi delavci so naročniku dolžni dati verodostojne podatke. Če naročnik ugotovi, da pogodbene storitve izvaja podizvajalec, ki ni dogovorjen s to pogodbo ali z dodatkom k tej pogodbi, ima pravico odstopiti od te pogodbe.</w:t>
      </w:r>
    </w:p>
    <w:p w14:paraId="082F85B7" w14:textId="77777777" w:rsidR="00E71C18" w:rsidRPr="00E71C18" w:rsidRDefault="00E71C18" w:rsidP="00E71C18">
      <w:pPr>
        <w:jc w:val="both"/>
        <w:rPr>
          <w:b/>
          <w:i w:val="0"/>
          <w:szCs w:val="22"/>
        </w:rPr>
      </w:pPr>
    </w:p>
    <w:p w14:paraId="222970A9" w14:textId="77777777" w:rsidR="00E71C18" w:rsidRPr="00E71C18" w:rsidRDefault="00E71C18" w:rsidP="00E71C18">
      <w:pPr>
        <w:jc w:val="both"/>
        <w:rPr>
          <w:b/>
          <w:i w:val="0"/>
          <w:szCs w:val="22"/>
        </w:rPr>
      </w:pPr>
    </w:p>
    <w:p w14:paraId="2AD3B932" w14:textId="77777777" w:rsidR="00E71C18" w:rsidRPr="00E71C18" w:rsidRDefault="00E71C18" w:rsidP="00E71C18">
      <w:pPr>
        <w:jc w:val="both"/>
        <w:rPr>
          <w:b/>
          <w:i w:val="0"/>
          <w:szCs w:val="22"/>
        </w:rPr>
      </w:pPr>
      <w:r w:rsidRPr="00E71C18">
        <w:rPr>
          <w:b/>
          <w:i w:val="0"/>
          <w:szCs w:val="22"/>
        </w:rPr>
        <w:t>Način obračuna in plačila pogodbenih storitev</w:t>
      </w:r>
    </w:p>
    <w:p w14:paraId="177476AD" w14:textId="77777777" w:rsidR="00E71C18" w:rsidRPr="00E71C18" w:rsidRDefault="00E71C18" w:rsidP="00E71C18">
      <w:pPr>
        <w:jc w:val="both"/>
        <w:rPr>
          <w:i w:val="0"/>
          <w:szCs w:val="22"/>
        </w:rPr>
      </w:pPr>
    </w:p>
    <w:p w14:paraId="69F99792" w14:textId="77777777" w:rsidR="00E71C18" w:rsidRPr="00E71C18" w:rsidRDefault="00E71C18" w:rsidP="00E71C18">
      <w:pPr>
        <w:numPr>
          <w:ilvl w:val="0"/>
          <w:numId w:val="26"/>
        </w:numPr>
        <w:jc w:val="center"/>
        <w:rPr>
          <w:i w:val="0"/>
          <w:szCs w:val="22"/>
        </w:rPr>
      </w:pPr>
      <w:r w:rsidRPr="00E71C18">
        <w:rPr>
          <w:i w:val="0"/>
          <w:szCs w:val="22"/>
        </w:rPr>
        <w:t>člen</w:t>
      </w:r>
    </w:p>
    <w:p w14:paraId="2738BC3E" w14:textId="77777777" w:rsidR="00E71C18" w:rsidRPr="00E71C18" w:rsidRDefault="00E71C18" w:rsidP="00E71C18">
      <w:pPr>
        <w:rPr>
          <w:i w:val="0"/>
          <w:szCs w:val="22"/>
        </w:rPr>
      </w:pPr>
    </w:p>
    <w:p w14:paraId="469A6832" w14:textId="77777777" w:rsidR="00E71C18" w:rsidRPr="00E71C18" w:rsidRDefault="00E71C18" w:rsidP="00E71C18">
      <w:pPr>
        <w:jc w:val="both"/>
        <w:rPr>
          <w:bCs/>
          <w:i w:val="0"/>
          <w:szCs w:val="22"/>
        </w:rPr>
      </w:pPr>
      <w:r w:rsidRPr="00E71C18">
        <w:rPr>
          <w:bCs/>
          <w:i w:val="0"/>
          <w:szCs w:val="22"/>
        </w:rPr>
        <w:t xml:space="preserve">Nadzornik bo po opravljenem </w:t>
      </w:r>
      <w:r w:rsidRPr="00E71C18">
        <w:rPr>
          <w:i w:val="0"/>
          <w:szCs w:val="22"/>
        </w:rPr>
        <w:t>javnem naročilu za izbor izvajalca gradnje</w:t>
      </w:r>
      <w:r w:rsidRPr="00E71C18">
        <w:rPr>
          <w:bCs/>
          <w:i w:val="0"/>
          <w:szCs w:val="22"/>
        </w:rPr>
        <w:t xml:space="preserve"> izstavil naročniku račun.  </w:t>
      </w:r>
    </w:p>
    <w:p w14:paraId="2C9C1F8E" w14:textId="77777777" w:rsidR="00E71C18" w:rsidRPr="00E71C18" w:rsidRDefault="00E71C18" w:rsidP="00E71C18">
      <w:pPr>
        <w:jc w:val="both"/>
        <w:rPr>
          <w:bCs/>
          <w:i w:val="0"/>
          <w:szCs w:val="22"/>
        </w:rPr>
      </w:pPr>
    </w:p>
    <w:p w14:paraId="7C7358CF" w14:textId="77777777" w:rsidR="00E71C18" w:rsidRPr="00E71C18" w:rsidRDefault="00E71C18" w:rsidP="00E71C18">
      <w:pPr>
        <w:jc w:val="both"/>
        <w:rPr>
          <w:bCs/>
          <w:i w:val="0"/>
          <w:szCs w:val="22"/>
        </w:rPr>
      </w:pPr>
      <w:r w:rsidRPr="00E71C18">
        <w:rPr>
          <w:bCs/>
          <w:i w:val="0"/>
          <w:szCs w:val="22"/>
        </w:rPr>
        <w:t>Nadzornik bo za opravljene storitve strokovnega nadzora po tej pogodbi izstavljal račune naročniku, mesečno za pretekli mesec, sorazmerno glede na obseg in napredovanje del, nad katerimi izvaja nadzor po tej pogodbi, pri čemer nadzornik pogodbene storitve strokovnega nadzora obračunava v odstotkih (%), sorazmerno od dejansko izvršenih del, nad katerimi izvaja nadzor.</w:t>
      </w:r>
    </w:p>
    <w:p w14:paraId="7022EF50" w14:textId="77777777" w:rsidR="00E71C18" w:rsidRPr="00E71C18" w:rsidRDefault="00E71C18" w:rsidP="00E71C18">
      <w:pPr>
        <w:jc w:val="both"/>
        <w:rPr>
          <w:bCs/>
          <w:i w:val="0"/>
          <w:szCs w:val="22"/>
        </w:rPr>
      </w:pPr>
      <w:r w:rsidRPr="00E71C18">
        <w:rPr>
          <w:bCs/>
          <w:i w:val="0"/>
          <w:szCs w:val="22"/>
        </w:rPr>
        <w:tab/>
      </w:r>
    </w:p>
    <w:p w14:paraId="0743C27B" w14:textId="77777777" w:rsidR="00E71C18" w:rsidRPr="00E71C18" w:rsidRDefault="00E71C18" w:rsidP="00E71C18">
      <w:pPr>
        <w:jc w:val="both"/>
        <w:rPr>
          <w:bCs/>
          <w:i w:val="0"/>
          <w:szCs w:val="22"/>
        </w:rPr>
      </w:pPr>
      <w:r w:rsidRPr="00E71C18">
        <w:rPr>
          <w:bCs/>
          <w:i w:val="0"/>
          <w:szCs w:val="22"/>
        </w:rPr>
        <w:t>Obračunsko obdobje je od prvega do zadnjega dne v mesecu.</w:t>
      </w:r>
    </w:p>
    <w:p w14:paraId="4D88AA3F" w14:textId="77777777" w:rsidR="00E71C18" w:rsidRPr="00E71C18" w:rsidRDefault="00E71C18" w:rsidP="00E71C18">
      <w:pPr>
        <w:jc w:val="both"/>
        <w:rPr>
          <w:bCs/>
          <w:i w:val="0"/>
          <w:szCs w:val="22"/>
        </w:rPr>
      </w:pPr>
    </w:p>
    <w:p w14:paraId="0EF80A42" w14:textId="77777777" w:rsidR="00E71C18" w:rsidRPr="00E71C18" w:rsidRDefault="00E71C18" w:rsidP="00E71C18">
      <w:pPr>
        <w:jc w:val="both"/>
        <w:rPr>
          <w:bCs/>
          <w:i w:val="0"/>
          <w:szCs w:val="22"/>
        </w:rPr>
      </w:pPr>
      <w:r w:rsidRPr="00E71C18">
        <w:rPr>
          <w:bCs/>
          <w:i w:val="0"/>
          <w:szCs w:val="22"/>
        </w:rPr>
        <w:t>Nadzornik bo obračunaval opravljene storitve po tej pogodbi na podlagi izstavljenih računov in pripadajočih gradbenih situacij. Nadzornik sme obračunati:</w:t>
      </w:r>
    </w:p>
    <w:p w14:paraId="5CAE3182" w14:textId="77777777" w:rsidR="00E71C18" w:rsidRPr="00E71C18" w:rsidRDefault="00E71C18" w:rsidP="00E71C18">
      <w:pPr>
        <w:pStyle w:val="Odstavekseznama"/>
        <w:numPr>
          <w:ilvl w:val="0"/>
          <w:numId w:val="29"/>
        </w:numPr>
        <w:jc w:val="both"/>
        <w:rPr>
          <w:bCs/>
          <w:i w:val="0"/>
          <w:sz w:val="22"/>
          <w:szCs w:val="22"/>
        </w:rPr>
      </w:pPr>
      <w:r w:rsidRPr="00E71C18">
        <w:rPr>
          <w:bCs/>
          <w:i w:val="0"/>
          <w:sz w:val="22"/>
          <w:szCs w:val="22"/>
        </w:rPr>
        <w:t>100% (sto odstotkov) pogodbeno dogovorjene vrednosti za sodelovanje pri javnem naročilu za izbor izvajalca gradnje,  to je ________________ EUR z DDV,</w:t>
      </w:r>
    </w:p>
    <w:p w14:paraId="21AE3686" w14:textId="77777777" w:rsidR="00E71C18" w:rsidRPr="00E71C18" w:rsidRDefault="00E71C18" w:rsidP="00E71C18">
      <w:pPr>
        <w:pStyle w:val="Odstavekseznama"/>
        <w:numPr>
          <w:ilvl w:val="0"/>
          <w:numId w:val="29"/>
        </w:numPr>
        <w:jc w:val="both"/>
        <w:rPr>
          <w:bCs/>
          <w:i w:val="0"/>
          <w:sz w:val="22"/>
          <w:szCs w:val="22"/>
        </w:rPr>
      </w:pPr>
      <w:r w:rsidRPr="00E71C18">
        <w:rPr>
          <w:bCs/>
          <w:i w:val="0"/>
          <w:sz w:val="22"/>
          <w:szCs w:val="22"/>
        </w:rPr>
        <w:t>do 95% (petindevetdeset odstotkov) pogodbeno dogovorjene cene storitev izvajanja strokovnega nadzora, to je do ……………….  EUR z DDV, ki jih bo nadzornik obračunaval skladno z določili drugega odstavka tega člena, do končanja del in pridobitve uporabnega dovoljenja;</w:t>
      </w:r>
    </w:p>
    <w:p w14:paraId="336E748B" w14:textId="77777777" w:rsidR="00E71C18" w:rsidRPr="00E71C18" w:rsidRDefault="00E71C18" w:rsidP="00E71C18">
      <w:pPr>
        <w:pStyle w:val="Odstavekseznama"/>
        <w:numPr>
          <w:ilvl w:val="0"/>
          <w:numId w:val="29"/>
        </w:numPr>
        <w:jc w:val="both"/>
        <w:rPr>
          <w:bCs/>
          <w:i w:val="0"/>
          <w:sz w:val="22"/>
          <w:szCs w:val="22"/>
        </w:rPr>
      </w:pPr>
      <w:r w:rsidRPr="00E71C18">
        <w:rPr>
          <w:bCs/>
          <w:i w:val="0"/>
          <w:sz w:val="22"/>
          <w:szCs w:val="22"/>
        </w:rPr>
        <w:lastRenderedPageBreak/>
        <w:t>preostanek pogodbene cene storitev izvajanja strokovnega nadzora, to je ……………… EUR z DDV, pa v roku 15 (petnajstih) dni po prevzemu zgrajenega objekta kot celote ter ostalih pogodbenih del po gradbeni pogodbi ter potrditvi končne situacije in prejemu finančnega zavarovanja izvajalca gradnje za odpravo napak v garancijski dobi za dela, nad katerimi se opravljajo storitve nadzora po tej pogodbi.</w:t>
      </w:r>
    </w:p>
    <w:p w14:paraId="2F79C560" w14:textId="77777777" w:rsidR="00E71C18" w:rsidRPr="00E71C18" w:rsidRDefault="00E71C18" w:rsidP="00E71C18">
      <w:pPr>
        <w:ind w:left="1080"/>
        <w:jc w:val="both"/>
        <w:rPr>
          <w:i w:val="0"/>
          <w:sz w:val="22"/>
          <w:szCs w:val="22"/>
        </w:rPr>
      </w:pPr>
    </w:p>
    <w:p w14:paraId="6D95B549" w14:textId="77777777" w:rsidR="00E71C18" w:rsidRPr="00E71C18" w:rsidRDefault="00E71C18" w:rsidP="00E71C18">
      <w:pPr>
        <w:numPr>
          <w:ilvl w:val="0"/>
          <w:numId w:val="26"/>
        </w:numPr>
        <w:jc w:val="center"/>
        <w:rPr>
          <w:i w:val="0"/>
          <w:szCs w:val="22"/>
        </w:rPr>
      </w:pPr>
      <w:r w:rsidRPr="00E71C18">
        <w:rPr>
          <w:i w:val="0"/>
          <w:szCs w:val="22"/>
        </w:rPr>
        <w:t>člen</w:t>
      </w:r>
    </w:p>
    <w:p w14:paraId="2358A151" w14:textId="77777777" w:rsidR="00E71C18" w:rsidRPr="00E71C18" w:rsidRDefault="00E71C18" w:rsidP="00E71C18">
      <w:pPr>
        <w:ind w:left="1080"/>
        <w:rPr>
          <w:i w:val="0"/>
          <w:szCs w:val="22"/>
        </w:rPr>
      </w:pPr>
    </w:p>
    <w:p w14:paraId="1A315434" w14:textId="77777777" w:rsidR="00E71C18" w:rsidRPr="00E71C18" w:rsidRDefault="00E71C18" w:rsidP="00E71C18">
      <w:pPr>
        <w:jc w:val="both"/>
        <w:rPr>
          <w:bCs/>
          <w:i w:val="0"/>
          <w:szCs w:val="22"/>
        </w:rPr>
      </w:pPr>
      <w:r w:rsidRPr="00E71C18">
        <w:rPr>
          <w:bCs/>
          <w:i w:val="0"/>
          <w:szCs w:val="22"/>
        </w:rPr>
        <w:t>Nadzornik je za pogodbene storitve, ki se obračunajo v skladu z določili prejšnjega člena, dolžan do vsakega 20. (dvajsetega) dne v mesecu za pretekli mesec izstaviti in vročiti naročniku v potrditev račun, ki bo vseboval izvršene obračunane storitve.</w:t>
      </w:r>
    </w:p>
    <w:p w14:paraId="71781612" w14:textId="77777777" w:rsidR="00E71C18" w:rsidRPr="00E71C18" w:rsidRDefault="00E71C18" w:rsidP="00E71C18">
      <w:pPr>
        <w:jc w:val="both"/>
        <w:rPr>
          <w:bCs/>
          <w:i w:val="0"/>
          <w:szCs w:val="22"/>
        </w:rPr>
      </w:pPr>
    </w:p>
    <w:p w14:paraId="26F39FCF" w14:textId="77777777" w:rsidR="00E71C18" w:rsidRPr="00E71C18" w:rsidRDefault="00E71C18" w:rsidP="00E71C18">
      <w:pPr>
        <w:jc w:val="both"/>
        <w:rPr>
          <w:bCs/>
          <w:i w:val="0"/>
          <w:szCs w:val="22"/>
        </w:rPr>
      </w:pPr>
      <w:r w:rsidRPr="00E71C18">
        <w:rPr>
          <w:bCs/>
          <w:i w:val="0"/>
          <w:szCs w:val="22"/>
        </w:rPr>
        <w:t xml:space="preserve">Nadzornik je dolžan račune posredovati naročniku izključno v elektronski obliki (e-račun), skladno z veljavnimi predpisi. </w:t>
      </w:r>
    </w:p>
    <w:p w14:paraId="6B4697FF" w14:textId="77777777" w:rsidR="00E71C18" w:rsidRPr="00E71C18" w:rsidRDefault="00E71C18" w:rsidP="00E71C18">
      <w:pPr>
        <w:jc w:val="both"/>
        <w:rPr>
          <w:bCs/>
          <w:i w:val="0"/>
          <w:szCs w:val="22"/>
        </w:rPr>
      </w:pPr>
    </w:p>
    <w:p w14:paraId="0E41FCA3" w14:textId="77777777" w:rsidR="00E71C18" w:rsidRPr="00E71C18" w:rsidRDefault="00E71C18" w:rsidP="00E71C18">
      <w:pPr>
        <w:jc w:val="both"/>
        <w:rPr>
          <w:bCs/>
          <w:i w:val="0"/>
          <w:szCs w:val="22"/>
        </w:rPr>
      </w:pPr>
      <w:r w:rsidRPr="00E71C18">
        <w:rPr>
          <w:bCs/>
          <w:i w:val="0"/>
          <w:szCs w:val="22"/>
        </w:rPr>
        <w:t>E-računi se naročniku izstavijo na naslov: Mestna občina Ljubljana, Mestni trg 1, 1000 Ljubljana, za Službo za razvojne projekte in investicije. Na e-računu mora biti obvezno navedena številka pogodbe C7560-22-210043, sicer bo naročnik e-račun zavrnil kot nepopolnega. Številka pogodbe C7560-22-210043 je hkrati številka referenčnega dokumenta na e-računu.</w:t>
      </w:r>
    </w:p>
    <w:p w14:paraId="1485BB61" w14:textId="77777777" w:rsidR="00E71C18" w:rsidRPr="00E71C18" w:rsidRDefault="00E71C18" w:rsidP="00E71C18">
      <w:pPr>
        <w:jc w:val="both"/>
        <w:rPr>
          <w:bCs/>
          <w:i w:val="0"/>
          <w:szCs w:val="22"/>
        </w:rPr>
      </w:pPr>
    </w:p>
    <w:p w14:paraId="69723A9F" w14:textId="77777777" w:rsidR="00E71C18" w:rsidRPr="00E71C18" w:rsidRDefault="00E71C18" w:rsidP="00E71C18">
      <w:pPr>
        <w:jc w:val="both"/>
        <w:rPr>
          <w:i w:val="0"/>
          <w:szCs w:val="22"/>
        </w:rPr>
      </w:pPr>
      <w:r w:rsidRPr="00E71C18">
        <w:rPr>
          <w:i w:val="0"/>
          <w:szCs w:val="22"/>
        </w:rPr>
        <w:t>Nadzornik mora e-računu priložiti specifikacijo storitev po podizvajalcih, ki zahtevajo neposredno plačilo, iz katere mora biti razviden naziv podizvajalca, davčna številka, znesek za plačilo in TRR na katerega se izvrši neposredno plačilo.</w:t>
      </w:r>
    </w:p>
    <w:p w14:paraId="5E3FE36A" w14:textId="77777777" w:rsidR="00E71C18" w:rsidRPr="00E71C18" w:rsidRDefault="00E71C18" w:rsidP="00E71C18">
      <w:pPr>
        <w:jc w:val="both"/>
        <w:rPr>
          <w:bCs/>
          <w:i w:val="0"/>
          <w:szCs w:val="22"/>
        </w:rPr>
      </w:pPr>
    </w:p>
    <w:p w14:paraId="54044ACC" w14:textId="77777777" w:rsidR="00E71C18" w:rsidRPr="00E71C18" w:rsidRDefault="00E71C18" w:rsidP="00E71C18">
      <w:pPr>
        <w:jc w:val="both"/>
        <w:rPr>
          <w:bCs/>
          <w:i w:val="0"/>
          <w:szCs w:val="22"/>
        </w:rPr>
      </w:pPr>
      <w:r w:rsidRPr="00E71C18">
        <w:rPr>
          <w:bCs/>
          <w:i w:val="0"/>
          <w:szCs w:val="22"/>
        </w:rPr>
        <w:t xml:space="preserve">Nadzornik je dolžan v roku 15 (petnajstih) dni po prejemu računov podizvajalcev, ki za opravljene storitve zahtevajo neposredno plačilo s strani naročnika, situacije pregledati in potrditi oziroma v tem roku zavrniti. Zavrnitev izstavljenih računov podizvajalca mora nadzornik obrazložiti. </w:t>
      </w:r>
    </w:p>
    <w:p w14:paraId="43B66686" w14:textId="77777777" w:rsidR="00E71C18" w:rsidRPr="00E71C18" w:rsidRDefault="00E71C18" w:rsidP="00E71C18">
      <w:pPr>
        <w:jc w:val="both"/>
        <w:rPr>
          <w:bCs/>
          <w:i w:val="0"/>
          <w:szCs w:val="22"/>
        </w:rPr>
      </w:pPr>
    </w:p>
    <w:p w14:paraId="47880A88" w14:textId="77777777" w:rsidR="00E71C18" w:rsidRPr="00E71C18" w:rsidRDefault="00E71C18" w:rsidP="00E71C18">
      <w:pPr>
        <w:jc w:val="both"/>
        <w:rPr>
          <w:bCs/>
          <w:i w:val="0"/>
          <w:szCs w:val="22"/>
        </w:rPr>
      </w:pPr>
      <w:r w:rsidRPr="00E71C18">
        <w:rPr>
          <w:bCs/>
          <w:i w:val="0"/>
          <w:szCs w:val="22"/>
        </w:rPr>
        <w:t>Potrjene račune podizvajalcev, ki za opravljene storitve zahtevajo neposredno plačilo s strani naročnika, mora nadzornik predložiti naročniku skupaj s svojim računom najkasneje do 20. (dvajsetega) dne v mesecu za storitve opravljene v preteklem mesecu.</w:t>
      </w:r>
    </w:p>
    <w:p w14:paraId="4908D3CE" w14:textId="77777777" w:rsidR="00E71C18" w:rsidRPr="00E71C18" w:rsidRDefault="00E71C18" w:rsidP="00E71C18">
      <w:pPr>
        <w:jc w:val="both"/>
        <w:rPr>
          <w:bCs/>
          <w:i w:val="0"/>
          <w:szCs w:val="22"/>
        </w:rPr>
      </w:pPr>
    </w:p>
    <w:p w14:paraId="72B25BDA" w14:textId="77777777" w:rsidR="00E71C18" w:rsidRPr="00E71C18" w:rsidRDefault="00E71C18" w:rsidP="00E71C18">
      <w:pPr>
        <w:jc w:val="both"/>
        <w:rPr>
          <w:bCs/>
          <w:i w:val="0"/>
          <w:szCs w:val="22"/>
        </w:rPr>
      </w:pPr>
      <w:r w:rsidRPr="00E71C18">
        <w:rPr>
          <w:bCs/>
          <w:i w:val="0"/>
          <w:szCs w:val="22"/>
        </w:rPr>
        <w:t xml:space="preserve">Naročnik je dolžan e-račune nadzornika in njegovih podizvajalcev, ki za opravljene storitve zahtevajo neposredno plačilo s strani naročnika, pregledati v roku 20 (dvajsetih) dni po prejemu in jih potrditi oziroma zavrniti. </w:t>
      </w:r>
    </w:p>
    <w:p w14:paraId="3F7AA81E" w14:textId="77777777" w:rsidR="00E71C18" w:rsidRPr="00E71C18" w:rsidRDefault="00E71C18" w:rsidP="00E71C18">
      <w:pPr>
        <w:jc w:val="both"/>
        <w:rPr>
          <w:bCs/>
          <w:i w:val="0"/>
          <w:szCs w:val="22"/>
        </w:rPr>
      </w:pPr>
    </w:p>
    <w:p w14:paraId="5F904C5B" w14:textId="77777777" w:rsidR="00E71C18" w:rsidRPr="00E71C18" w:rsidRDefault="00E71C18" w:rsidP="00E71C18">
      <w:pPr>
        <w:jc w:val="both"/>
        <w:rPr>
          <w:bCs/>
          <w:i w:val="0"/>
          <w:szCs w:val="22"/>
        </w:rPr>
      </w:pPr>
      <w:r w:rsidRPr="00E71C18">
        <w:rPr>
          <w:bCs/>
          <w:i w:val="0"/>
          <w:szCs w:val="22"/>
        </w:rPr>
        <w:t>Rok za plačilo e-računov je 30. (trideseti) dan po prejemu pravilno izstavljenega in potrjenega e-računa. Če zadnji dan plačilnega roka sovpada z dnem, ko je po zakonu dela prost dan, se za zadnji dan roka šteje naslednji delavnik.</w:t>
      </w:r>
    </w:p>
    <w:p w14:paraId="3DCE2782" w14:textId="77777777" w:rsidR="00E71C18" w:rsidRPr="00E71C18" w:rsidRDefault="00E71C18" w:rsidP="00E71C18">
      <w:pPr>
        <w:jc w:val="both"/>
        <w:rPr>
          <w:bCs/>
          <w:i w:val="0"/>
          <w:szCs w:val="22"/>
        </w:rPr>
      </w:pPr>
    </w:p>
    <w:p w14:paraId="28CE8802" w14:textId="77777777" w:rsidR="00E71C18" w:rsidRPr="00E71C18" w:rsidRDefault="00E71C18" w:rsidP="00E71C18">
      <w:pPr>
        <w:jc w:val="both"/>
        <w:rPr>
          <w:bCs/>
          <w:i w:val="0"/>
          <w:szCs w:val="22"/>
        </w:rPr>
      </w:pPr>
      <w:r w:rsidRPr="00E71C18">
        <w:rPr>
          <w:bCs/>
          <w:i w:val="0"/>
          <w:szCs w:val="22"/>
        </w:rPr>
        <w:t xml:space="preserve">Naročnik bo potrjene e-račune nadzornika plačeval na transakcijski račun nadzornika št.  IBAN SI56 ……………………, odprt pri ……………….  . </w:t>
      </w:r>
    </w:p>
    <w:p w14:paraId="16449024" w14:textId="77777777" w:rsidR="00E71C18" w:rsidRPr="00E71C18" w:rsidRDefault="00E71C18" w:rsidP="00E71C18">
      <w:pPr>
        <w:jc w:val="both"/>
        <w:rPr>
          <w:bCs/>
          <w:i w:val="0"/>
          <w:szCs w:val="22"/>
        </w:rPr>
      </w:pPr>
    </w:p>
    <w:p w14:paraId="5F5A7FA1" w14:textId="77777777" w:rsidR="00E71C18" w:rsidRPr="00E71C18" w:rsidRDefault="00E71C18" w:rsidP="00E71C18">
      <w:pPr>
        <w:jc w:val="both"/>
        <w:rPr>
          <w:bCs/>
          <w:i w:val="0"/>
          <w:szCs w:val="22"/>
        </w:rPr>
      </w:pPr>
      <w:r w:rsidRPr="00E71C18">
        <w:rPr>
          <w:bCs/>
          <w:i w:val="0"/>
          <w:szCs w:val="22"/>
        </w:rPr>
        <w:t>Naročnik bo potrjene račune podizvajalcev, ki zahtevajo neposredno plačilo s strani naročnika, poravnal podizvajalcu na način in v roku kot je dogovorjeno za plačilo nadzorniku na  transakcijski račun podizvajalca številka:………….., odprt pri  …………… .</w:t>
      </w:r>
    </w:p>
    <w:p w14:paraId="2DDF396D" w14:textId="77777777" w:rsidR="00E71C18" w:rsidRPr="00E71C18" w:rsidRDefault="00E71C18" w:rsidP="00E71C18">
      <w:pPr>
        <w:jc w:val="both"/>
        <w:rPr>
          <w:i w:val="0"/>
          <w:szCs w:val="22"/>
          <w:highlight w:val="green"/>
        </w:rPr>
      </w:pPr>
    </w:p>
    <w:p w14:paraId="67AAE0B0" w14:textId="77777777" w:rsidR="00E71C18" w:rsidRPr="00E71C18" w:rsidRDefault="00E71C18" w:rsidP="00E71C18">
      <w:pPr>
        <w:jc w:val="both"/>
        <w:rPr>
          <w:b/>
          <w:i w:val="0"/>
          <w:szCs w:val="22"/>
        </w:rPr>
      </w:pPr>
      <w:r w:rsidRPr="00E71C18">
        <w:rPr>
          <w:b/>
          <w:i w:val="0"/>
          <w:szCs w:val="22"/>
        </w:rPr>
        <w:t>Rok za izvedbo pogodbenih storitev</w:t>
      </w:r>
    </w:p>
    <w:p w14:paraId="217AB4D4" w14:textId="77777777" w:rsidR="00E71C18" w:rsidRPr="00E71C18" w:rsidRDefault="00E71C18" w:rsidP="00E71C18">
      <w:pPr>
        <w:jc w:val="both"/>
        <w:rPr>
          <w:b/>
          <w:i w:val="0"/>
          <w:szCs w:val="22"/>
        </w:rPr>
      </w:pPr>
    </w:p>
    <w:p w14:paraId="7B77EA46" w14:textId="77777777" w:rsidR="00E71C18" w:rsidRPr="00E71C18" w:rsidRDefault="00E71C18" w:rsidP="00E71C18">
      <w:pPr>
        <w:numPr>
          <w:ilvl w:val="0"/>
          <w:numId w:val="26"/>
        </w:numPr>
        <w:jc w:val="center"/>
        <w:rPr>
          <w:i w:val="0"/>
          <w:szCs w:val="22"/>
        </w:rPr>
      </w:pPr>
      <w:r w:rsidRPr="00E71C18">
        <w:rPr>
          <w:i w:val="0"/>
          <w:szCs w:val="22"/>
        </w:rPr>
        <w:t>člen</w:t>
      </w:r>
    </w:p>
    <w:p w14:paraId="426387A6" w14:textId="77777777" w:rsidR="00E71C18" w:rsidRPr="00E71C18" w:rsidRDefault="00E71C18" w:rsidP="00E71C18">
      <w:pPr>
        <w:jc w:val="both"/>
        <w:rPr>
          <w:i w:val="0"/>
          <w:szCs w:val="22"/>
        </w:rPr>
      </w:pPr>
    </w:p>
    <w:p w14:paraId="7F57CDD5" w14:textId="77777777" w:rsidR="00E71C18" w:rsidRPr="00E71C18" w:rsidRDefault="00E71C18" w:rsidP="00E71C18">
      <w:pPr>
        <w:jc w:val="both"/>
        <w:rPr>
          <w:bCs/>
          <w:i w:val="0"/>
          <w:szCs w:val="22"/>
        </w:rPr>
      </w:pPr>
      <w:r w:rsidRPr="00E71C18">
        <w:rPr>
          <w:bCs/>
          <w:i w:val="0"/>
          <w:szCs w:val="22"/>
        </w:rPr>
        <w:lastRenderedPageBreak/>
        <w:t xml:space="preserve">Nadzornik se obvezuje, da bo pričel z izvajanjem pogodbenih storitev takoj po začetku veljavnosti  te pogodbe in jih končal v skladu s terminskim planom izvajalca GOI del najkasneje </w:t>
      </w:r>
      <w:r w:rsidRPr="00E71C18">
        <w:rPr>
          <w:b/>
          <w:bCs/>
          <w:i w:val="0"/>
          <w:szCs w:val="22"/>
        </w:rPr>
        <w:t>do …………….</w:t>
      </w:r>
      <w:r w:rsidRPr="00E71C18">
        <w:rPr>
          <w:i w:val="0"/>
          <w:szCs w:val="22"/>
        </w:rPr>
        <w:t>(opomba: 9 mesecev - datum bo vpisan po zaključenem JN )</w:t>
      </w:r>
      <w:r w:rsidRPr="00E71C18">
        <w:rPr>
          <w:b/>
          <w:bCs/>
          <w:i w:val="0"/>
          <w:szCs w:val="22"/>
        </w:rPr>
        <w:t xml:space="preserve">. </w:t>
      </w:r>
    </w:p>
    <w:p w14:paraId="66805F1C" w14:textId="77777777" w:rsidR="00E71C18" w:rsidRPr="00E71C18" w:rsidRDefault="00E71C18" w:rsidP="00E71C18">
      <w:pPr>
        <w:jc w:val="both"/>
        <w:rPr>
          <w:bCs/>
          <w:i w:val="0"/>
          <w:szCs w:val="22"/>
        </w:rPr>
      </w:pPr>
    </w:p>
    <w:p w14:paraId="65CDA364" w14:textId="77777777" w:rsidR="00E71C18" w:rsidRPr="00E71C18" w:rsidRDefault="00E71C18" w:rsidP="00E71C18">
      <w:pPr>
        <w:jc w:val="both"/>
        <w:rPr>
          <w:bCs/>
          <w:i w:val="0"/>
          <w:szCs w:val="22"/>
        </w:rPr>
      </w:pPr>
      <w:r w:rsidRPr="00E71C18">
        <w:rPr>
          <w:bCs/>
          <w:i w:val="0"/>
          <w:szCs w:val="22"/>
        </w:rPr>
        <w:t>Nadzornik se obvezuje, da bo storitve po tej pogodbi opravljal in dokončal skladno s terminskim planom izvedbe del, nad katerimi bo izvajal nadzor, upoštevajoč dejansko dinamiko gradnje, to je od uvedbe izvajalca gradnje v delo do pridobitve uporabnega dovoljenja za objekt. Kvalitativni pregled s končnim obračunom in predaja objekta naročniku in uporabniku morajo biti opravljeni najkasneje v roku 90 (devetdeset) dni po pridobitvi uporabnega dovoljenja.</w:t>
      </w:r>
    </w:p>
    <w:p w14:paraId="1D021496" w14:textId="77777777" w:rsidR="00E71C18" w:rsidRPr="00E71C18" w:rsidRDefault="00E71C18" w:rsidP="00E71C18">
      <w:pPr>
        <w:jc w:val="both"/>
        <w:rPr>
          <w:bCs/>
          <w:i w:val="0"/>
          <w:szCs w:val="22"/>
        </w:rPr>
      </w:pPr>
    </w:p>
    <w:p w14:paraId="73DC8F7D" w14:textId="77777777" w:rsidR="00E71C18" w:rsidRPr="00E71C18" w:rsidRDefault="00E71C18" w:rsidP="00E71C18">
      <w:pPr>
        <w:jc w:val="both"/>
        <w:rPr>
          <w:bCs/>
          <w:i w:val="0"/>
          <w:szCs w:val="22"/>
        </w:rPr>
      </w:pPr>
      <w:r w:rsidRPr="00E71C18">
        <w:rPr>
          <w:bCs/>
          <w:i w:val="0"/>
          <w:szCs w:val="22"/>
        </w:rPr>
        <w:t xml:space="preserve">Pogodbeni stranki lahko med potekom izvajanja predmetnih storitev, če za to obstajajo utemeljeni razlogi,  sporazumno podaljšata izvedbeni rok, za kar bosta sklenili pisni dodatek k tej pogodbi. </w:t>
      </w:r>
    </w:p>
    <w:p w14:paraId="6F7995CF" w14:textId="77777777" w:rsidR="00E71C18" w:rsidRPr="00E71C18" w:rsidRDefault="00E71C18" w:rsidP="00E71C18">
      <w:pPr>
        <w:jc w:val="both"/>
        <w:rPr>
          <w:bCs/>
          <w:i w:val="0"/>
          <w:szCs w:val="22"/>
        </w:rPr>
      </w:pPr>
    </w:p>
    <w:p w14:paraId="26751984" w14:textId="77777777" w:rsidR="00E71C18" w:rsidRPr="00E71C18" w:rsidRDefault="00E71C18" w:rsidP="00E71C18">
      <w:pPr>
        <w:jc w:val="both"/>
        <w:rPr>
          <w:bCs/>
          <w:i w:val="0"/>
          <w:szCs w:val="22"/>
        </w:rPr>
      </w:pPr>
      <w:r w:rsidRPr="00E71C18">
        <w:rPr>
          <w:bCs/>
          <w:i w:val="0"/>
          <w:szCs w:val="22"/>
        </w:rPr>
        <w:t>Vzroke za podaljšanje roka, potrebni čas ter posledice podaljšanja roka ugotavljata naročnik in nadzornik sproti ter jih ustrezno evidentirata.</w:t>
      </w:r>
    </w:p>
    <w:p w14:paraId="7560A568" w14:textId="77777777" w:rsidR="00E71C18" w:rsidRPr="00E71C18" w:rsidRDefault="00E71C18" w:rsidP="00E71C18">
      <w:pPr>
        <w:jc w:val="both"/>
        <w:rPr>
          <w:bCs/>
          <w:i w:val="0"/>
          <w:szCs w:val="22"/>
        </w:rPr>
      </w:pPr>
    </w:p>
    <w:p w14:paraId="17B6796D" w14:textId="77777777" w:rsidR="00E71C18" w:rsidRPr="00E71C18" w:rsidRDefault="00E71C18" w:rsidP="00E71C18">
      <w:pPr>
        <w:jc w:val="both"/>
        <w:rPr>
          <w:bCs/>
          <w:i w:val="0"/>
          <w:szCs w:val="22"/>
        </w:rPr>
      </w:pPr>
      <w:r w:rsidRPr="00E71C18">
        <w:rPr>
          <w:bCs/>
          <w:i w:val="0"/>
          <w:szCs w:val="22"/>
        </w:rPr>
        <w:t>Nadzornik je dolžan v roku 3 (treh) dni od dneva nastanka razloga za podaljšanje roka obvestiti naročnika, da zaradi nastalih okoliščin zahteva podaljšanje roka, sicer podaljšanja ne more več zahtevati.</w:t>
      </w:r>
    </w:p>
    <w:p w14:paraId="4E5CFAC7" w14:textId="77777777" w:rsidR="00E71C18" w:rsidRPr="00E71C18" w:rsidRDefault="00E71C18" w:rsidP="00E71C18">
      <w:pPr>
        <w:jc w:val="both"/>
        <w:rPr>
          <w:i w:val="0"/>
          <w:szCs w:val="22"/>
        </w:rPr>
      </w:pPr>
    </w:p>
    <w:p w14:paraId="600D7643" w14:textId="77777777" w:rsidR="00E71C18" w:rsidRPr="00E71C18" w:rsidRDefault="00E71C18" w:rsidP="00E71C18">
      <w:pPr>
        <w:jc w:val="both"/>
        <w:rPr>
          <w:i w:val="0"/>
          <w:szCs w:val="22"/>
        </w:rPr>
      </w:pPr>
    </w:p>
    <w:p w14:paraId="7F7EDD99" w14:textId="77777777" w:rsidR="00E71C18" w:rsidRPr="00E71C18" w:rsidRDefault="00E71C18" w:rsidP="00E71C18">
      <w:pPr>
        <w:jc w:val="both"/>
        <w:rPr>
          <w:b/>
          <w:i w:val="0"/>
          <w:szCs w:val="22"/>
        </w:rPr>
      </w:pPr>
      <w:r w:rsidRPr="00E71C18">
        <w:rPr>
          <w:b/>
          <w:i w:val="0"/>
          <w:szCs w:val="22"/>
        </w:rPr>
        <w:t>Obveznosti naročnika</w:t>
      </w:r>
    </w:p>
    <w:p w14:paraId="4108410D" w14:textId="77777777" w:rsidR="00E71C18" w:rsidRPr="00E71C18" w:rsidRDefault="00E71C18" w:rsidP="00E71C18">
      <w:pPr>
        <w:jc w:val="both"/>
        <w:rPr>
          <w:i w:val="0"/>
          <w:szCs w:val="22"/>
        </w:rPr>
      </w:pPr>
    </w:p>
    <w:p w14:paraId="74B45CF9" w14:textId="77777777" w:rsidR="00E71C18" w:rsidRPr="00E71C18" w:rsidRDefault="00E71C18" w:rsidP="00E71C18">
      <w:pPr>
        <w:numPr>
          <w:ilvl w:val="0"/>
          <w:numId w:val="26"/>
        </w:numPr>
        <w:jc w:val="center"/>
        <w:rPr>
          <w:i w:val="0"/>
          <w:szCs w:val="22"/>
        </w:rPr>
      </w:pPr>
      <w:r w:rsidRPr="00E71C18">
        <w:rPr>
          <w:i w:val="0"/>
          <w:szCs w:val="22"/>
        </w:rPr>
        <w:t xml:space="preserve"> člen</w:t>
      </w:r>
    </w:p>
    <w:p w14:paraId="465FA0B6" w14:textId="77777777" w:rsidR="00E71C18" w:rsidRPr="00E71C18" w:rsidRDefault="00E71C18" w:rsidP="00E71C18">
      <w:pPr>
        <w:jc w:val="both"/>
        <w:rPr>
          <w:i w:val="0"/>
          <w:szCs w:val="22"/>
        </w:rPr>
      </w:pPr>
    </w:p>
    <w:p w14:paraId="5DA54174" w14:textId="77777777" w:rsidR="00E71C18" w:rsidRPr="00E71C18" w:rsidRDefault="00E71C18" w:rsidP="00E71C18">
      <w:pPr>
        <w:jc w:val="both"/>
        <w:rPr>
          <w:i w:val="0"/>
          <w:szCs w:val="22"/>
        </w:rPr>
      </w:pPr>
      <w:r w:rsidRPr="00E71C18">
        <w:rPr>
          <w:i w:val="0"/>
          <w:szCs w:val="22"/>
        </w:rPr>
        <w:t>V zvezi z izvajanjem pogodbenih storitev se naročnik obvezuje ob sklenitvi pogodbe nadzorniku predati:</w:t>
      </w:r>
    </w:p>
    <w:p w14:paraId="27CCE917" w14:textId="77777777" w:rsidR="00E71C18" w:rsidRPr="00E71C18" w:rsidRDefault="00E71C18" w:rsidP="00E71C18">
      <w:pPr>
        <w:pStyle w:val="Odstavekseznama"/>
        <w:numPr>
          <w:ilvl w:val="0"/>
          <w:numId w:val="29"/>
        </w:numPr>
        <w:jc w:val="both"/>
        <w:rPr>
          <w:i w:val="0"/>
          <w:sz w:val="22"/>
          <w:szCs w:val="22"/>
        </w:rPr>
      </w:pPr>
      <w:r w:rsidRPr="00E71C18">
        <w:rPr>
          <w:i w:val="0"/>
          <w:sz w:val="22"/>
          <w:szCs w:val="22"/>
        </w:rPr>
        <w:t xml:space="preserve">gradbeno pogodbo za izvedbo obnove </w:t>
      </w:r>
      <w:r w:rsidRPr="00E71C18">
        <w:rPr>
          <w:i w:val="0"/>
          <w:iCs/>
          <w:sz w:val="22"/>
          <w:szCs w:val="22"/>
        </w:rPr>
        <w:t>»Ciril Metodovega trga 21 in Mestnega trga 27« </w:t>
      </w:r>
      <w:r w:rsidRPr="00E71C18">
        <w:rPr>
          <w:i w:val="0"/>
          <w:sz w:val="22"/>
          <w:szCs w:val="22"/>
        </w:rPr>
        <w:t xml:space="preserve"> (v nadaljevanju: gradbena pogodba),</w:t>
      </w:r>
    </w:p>
    <w:p w14:paraId="7B16EB0C"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projektno dokumentacijo za pridobitev gradbenega dovoljenja (DGD), št. API-913/1402, ki jo je izdelalo API ARHITEKTI d.o.o., z datumom marec 2022,</w:t>
      </w:r>
    </w:p>
    <w:p w14:paraId="39442771"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 xml:space="preserve">projektno dokumentacijo za izvedbo (PZI), št API-_____________, ki jo je izdelalo API ARHITEKTI d.o.o., z datumom _____________; </w:t>
      </w:r>
    </w:p>
    <w:p w14:paraId="06A9EC1A" w14:textId="77777777" w:rsidR="00E71C18" w:rsidRPr="00E71C18" w:rsidRDefault="00E71C18" w:rsidP="00E71C18">
      <w:pPr>
        <w:pStyle w:val="Odstavekseznama"/>
        <w:numPr>
          <w:ilvl w:val="0"/>
          <w:numId w:val="29"/>
        </w:numPr>
        <w:contextualSpacing/>
        <w:jc w:val="both"/>
        <w:rPr>
          <w:i w:val="0"/>
          <w:sz w:val="22"/>
          <w:szCs w:val="22"/>
        </w:rPr>
      </w:pPr>
      <w:r w:rsidRPr="00E71C18">
        <w:rPr>
          <w:i w:val="0"/>
          <w:sz w:val="22"/>
          <w:szCs w:val="22"/>
        </w:rPr>
        <w:t>izdanim gradbenim dovoljenjem št. 351-____________, ki ga je dne _________ izdala Upravna enota Ljubljana in je postalo pravnomočno ____________;</w:t>
      </w:r>
    </w:p>
    <w:p w14:paraId="3FD350F3" w14:textId="77777777" w:rsidR="00E71C18" w:rsidRPr="00E71C18" w:rsidRDefault="00E71C18" w:rsidP="00E71C18">
      <w:pPr>
        <w:pStyle w:val="Odstavekseznama"/>
        <w:ind w:left="360" w:right="-377"/>
        <w:jc w:val="both"/>
        <w:rPr>
          <w:i w:val="0"/>
          <w:sz w:val="22"/>
          <w:szCs w:val="22"/>
          <w:highlight w:val="yellow"/>
        </w:rPr>
      </w:pPr>
    </w:p>
    <w:p w14:paraId="28D55A43" w14:textId="77777777" w:rsidR="00E71C18" w:rsidRPr="00E71C18" w:rsidRDefault="00E71C18" w:rsidP="00E71C18">
      <w:pPr>
        <w:pStyle w:val="Odstavekseznama"/>
        <w:ind w:left="360" w:right="-377"/>
        <w:jc w:val="both"/>
        <w:rPr>
          <w:i w:val="0"/>
          <w:sz w:val="22"/>
          <w:szCs w:val="22"/>
        </w:rPr>
      </w:pPr>
    </w:p>
    <w:p w14:paraId="1BF489F8" w14:textId="77777777" w:rsidR="00E71C18" w:rsidRPr="00E71C18" w:rsidRDefault="00E71C18" w:rsidP="00E71C18">
      <w:pPr>
        <w:widowControl w:val="0"/>
        <w:jc w:val="both"/>
        <w:rPr>
          <w:i w:val="0"/>
          <w:sz w:val="22"/>
          <w:szCs w:val="22"/>
        </w:rPr>
      </w:pPr>
      <w:r w:rsidRPr="00E71C18">
        <w:rPr>
          <w:i w:val="0"/>
          <w:szCs w:val="22"/>
        </w:rPr>
        <w:t xml:space="preserve">Naročnik se zavezuje, da bo tekoče obveščal izvajalca gradnje o vseh spremembah, ki bi lahko imele vpliv na potek gradnje, nad katero nadzornik izvaja nadzor po tej pogodbi oziroma na izvajanje te pogodbe. </w:t>
      </w:r>
    </w:p>
    <w:p w14:paraId="0F5DA977" w14:textId="77777777" w:rsidR="00E71C18" w:rsidRPr="00E71C18" w:rsidRDefault="00E71C18" w:rsidP="00E71C18">
      <w:pPr>
        <w:pStyle w:val="Odstavekseznama"/>
        <w:ind w:left="360" w:right="-377"/>
        <w:jc w:val="both"/>
        <w:rPr>
          <w:i w:val="0"/>
          <w:sz w:val="22"/>
          <w:szCs w:val="22"/>
        </w:rPr>
      </w:pPr>
    </w:p>
    <w:p w14:paraId="173B00D1" w14:textId="77777777" w:rsidR="00E71C18" w:rsidRPr="00E71C18" w:rsidRDefault="00E71C18" w:rsidP="00E71C18">
      <w:pPr>
        <w:pStyle w:val="Odstavekseznama"/>
        <w:ind w:left="360" w:right="-377"/>
        <w:jc w:val="both"/>
        <w:rPr>
          <w:i w:val="0"/>
          <w:sz w:val="22"/>
          <w:szCs w:val="22"/>
        </w:rPr>
      </w:pPr>
    </w:p>
    <w:p w14:paraId="4D9B0972" w14:textId="77777777" w:rsidR="00E71C18" w:rsidRPr="00E71C18" w:rsidRDefault="00E71C18" w:rsidP="00E71C18">
      <w:pPr>
        <w:numPr>
          <w:ilvl w:val="0"/>
          <w:numId w:val="26"/>
        </w:numPr>
        <w:jc w:val="center"/>
        <w:rPr>
          <w:i w:val="0"/>
          <w:sz w:val="22"/>
          <w:szCs w:val="22"/>
        </w:rPr>
      </w:pPr>
      <w:r w:rsidRPr="00E71C18">
        <w:rPr>
          <w:i w:val="0"/>
          <w:szCs w:val="22"/>
        </w:rPr>
        <w:t>člen</w:t>
      </w:r>
    </w:p>
    <w:p w14:paraId="4FC64B1B" w14:textId="77777777" w:rsidR="00E71C18" w:rsidRPr="00E71C18" w:rsidRDefault="00E71C18" w:rsidP="00E71C18">
      <w:pPr>
        <w:jc w:val="both"/>
        <w:rPr>
          <w:i w:val="0"/>
          <w:szCs w:val="22"/>
        </w:rPr>
      </w:pPr>
    </w:p>
    <w:p w14:paraId="053C2BD8" w14:textId="77777777" w:rsidR="00E71C18" w:rsidRPr="00E71C18" w:rsidRDefault="00E71C18" w:rsidP="00E71C18">
      <w:pPr>
        <w:widowControl w:val="0"/>
        <w:jc w:val="both"/>
        <w:rPr>
          <w:i w:val="0"/>
          <w:szCs w:val="22"/>
        </w:rPr>
      </w:pPr>
      <w:r w:rsidRPr="00E71C18">
        <w:rPr>
          <w:i w:val="0"/>
          <w:szCs w:val="22"/>
        </w:rPr>
        <w:t>V zvezi z izvajanjem pogodbenih storitev se naročnik obvezuje, da bo:</w:t>
      </w:r>
    </w:p>
    <w:p w14:paraId="706AB98F" w14:textId="77777777" w:rsidR="00E71C18" w:rsidRPr="00E71C18" w:rsidRDefault="00E71C18" w:rsidP="00E71C18">
      <w:pPr>
        <w:widowControl w:val="0"/>
        <w:numPr>
          <w:ilvl w:val="0"/>
          <w:numId w:val="29"/>
        </w:numPr>
        <w:jc w:val="both"/>
        <w:rPr>
          <w:i w:val="0"/>
          <w:szCs w:val="22"/>
        </w:rPr>
      </w:pPr>
      <w:r w:rsidRPr="00E71C18">
        <w:rPr>
          <w:i w:val="0"/>
          <w:szCs w:val="22"/>
        </w:rPr>
        <w:t>tekoče obveščal nadzornika o vseh spremembah, ki bi lahko imele vpliv na potek gradnje, nad katero nadzornik izvaja nadzor po tej pogodbi, oziroma na izvajanje te pogodbe,</w:t>
      </w:r>
    </w:p>
    <w:p w14:paraId="495D96B7" w14:textId="77777777" w:rsidR="00E71C18" w:rsidRPr="00E71C18" w:rsidRDefault="00E71C18" w:rsidP="00E71C18">
      <w:pPr>
        <w:widowControl w:val="0"/>
        <w:numPr>
          <w:ilvl w:val="0"/>
          <w:numId w:val="29"/>
        </w:numPr>
        <w:jc w:val="both"/>
        <w:rPr>
          <w:i w:val="0"/>
          <w:szCs w:val="22"/>
        </w:rPr>
      </w:pPr>
      <w:r w:rsidRPr="00E71C18">
        <w:rPr>
          <w:i w:val="0"/>
          <w:szCs w:val="22"/>
        </w:rPr>
        <w:t>nadzorniku dal na razpolago vso ostalo dokumentacijo in informacije, s katerimi razpolaga,</w:t>
      </w:r>
    </w:p>
    <w:p w14:paraId="266BB662" w14:textId="77777777" w:rsidR="00E71C18" w:rsidRPr="00E71C18" w:rsidRDefault="00E71C18" w:rsidP="00E71C18">
      <w:pPr>
        <w:widowControl w:val="0"/>
        <w:numPr>
          <w:ilvl w:val="0"/>
          <w:numId w:val="29"/>
        </w:numPr>
        <w:jc w:val="both"/>
        <w:rPr>
          <w:i w:val="0"/>
          <w:szCs w:val="22"/>
        </w:rPr>
      </w:pPr>
      <w:r w:rsidRPr="00E71C18">
        <w:rPr>
          <w:i w:val="0"/>
          <w:szCs w:val="22"/>
        </w:rPr>
        <w:t>sodeloval z nadzornikom s ciljem, da prevzete obveznosti izvrši pravočasno in v skladu z določili te pogodbe,</w:t>
      </w:r>
    </w:p>
    <w:p w14:paraId="0D40A785" w14:textId="77777777" w:rsidR="00E71C18" w:rsidRPr="00E71C18" w:rsidRDefault="00E71C18" w:rsidP="00E71C18">
      <w:pPr>
        <w:widowControl w:val="0"/>
        <w:numPr>
          <w:ilvl w:val="0"/>
          <w:numId w:val="29"/>
        </w:numPr>
        <w:jc w:val="both"/>
        <w:rPr>
          <w:i w:val="0"/>
          <w:szCs w:val="22"/>
        </w:rPr>
      </w:pPr>
      <w:r w:rsidRPr="00E71C18">
        <w:rPr>
          <w:i w:val="0"/>
          <w:szCs w:val="22"/>
        </w:rPr>
        <w:t>tekoče spremljal izvajanje pogodbenih storitev, potrjeval predložene dokumente in da bo naročene storitve plačeval v dogovorjenih rokih.</w:t>
      </w:r>
    </w:p>
    <w:p w14:paraId="04674B99" w14:textId="77777777" w:rsidR="00E71C18" w:rsidRPr="00E71C18" w:rsidRDefault="00E71C18" w:rsidP="00E71C18">
      <w:pPr>
        <w:rPr>
          <w:i w:val="0"/>
          <w:szCs w:val="22"/>
        </w:rPr>
      </w:pPr>
    </w:p>
    <w:p w14:paraId="09CBDB7E" w14:textId="77777777" w:rsidR="00E71C18" w:rsidRPr="00E71C18" w:rsidRDefault="00E71C18" w:rsidP="00E71C18">
      <w:pPr>
        <w:rPr>
          <w:i w:val="0"/>
          <w:szCs w:val="22"/>
        </w:rPr>
      </w:pPr>
    </w:p>
    <w:p w14:paraId="6CB01902" w14:textId="77777777" w:rsidR="00E71C18" w:rsidRPr="00E71C18" w:rsidRDefault="00E71C18" w:rsidP="00E71C18">
      <w:pPr>
        <w:rPr>
          <w:i w:val="0"/>
          <w:szCs w:val="22"/>
        </w:rPr>
      </w:pPr>
      <w:r w:rsidRPr="00E71C18">
        <w:rPr>
          <w:b/>
          <w:i w:val="0"/>
          <w:szCs w:val="22"/>
        </w:rPr>
        <w:t>Obveznosti nadzornika</w:t>
      </w:r>
      <w:r w:rsidRPr="00E71C18">
        <w:rPr>
          <w:i w:val="0"/>
          <w:szCs w:val="22"/>
        </w:rPr>
        <w:tab/>
      </w:r>
    </w:p>
    <w:p w14:paraId="3ABC5052" w14:textId="77777777" w:rsidR="00E71C18" w:rsidRPr="00E71C18" w:rsidRDefault="00E71C18" w:rsidP="00E71C18">
      <w:pPr>
        <w:numPr>
          <w:ilvl w:val="0"/>
          <w:numId w:val="26"/>
        </w:numPr>
        <w:jc w:val="center"/>
        <w:rPr>
          <w:i w:val="0"/>
          <w:szCs w:val="22"/>
        </w:rPr>
      </w:pPr>
      <w:r w:rsidRPr="00E71C18">
        <w:rPr>
          <w:i w:val="0"/>
          <w:szCs w:val="22"/>
        </w:rPr>
        <w:lastRenderedPageBreak/>
        <w:t>člen</w:t>
      </w:r>
    </w:p>
    <w:p w14:paraId="65623786" w14:textId="77777777" w:rsidR="00E71C18" w:rsidRPr="00E71C18" w:rsidRDefault="00E71C18" w:rsidP="00E71C18">
      <w:pPr>
        <w:ind w:left="1080" w:hanging="1080"/>
        <w:rPr>
          <w:i w:val="0"/>
          <w:szCs w:val="22"/>
        </w:rPr>
      </w:pPr>
    </w:p>
    <w:p w14:paraId="03F8F270" w14:textId="77777777" w:rsidR="00E71C18" w:rsidRPr="00E71C18" w:rsidRDefault="00E71C18" w:rsidP="00E71C18">
      <w:pPr>
        <w:widowControl w:val="0"/>
        <w:ind w:hanging="142"/>
        <w:jc w:val="both"/>
        <w:rPr>
          <w:i w:val="0"/>
          <w:szCs w:val="22"/>
        </w:rPr>
      </w:pPr>
      <w:r w:rsidRPr="00E71C18">
        <w:rPr>
          <w:i w:val="0"/>
          <w:szCs w:val="22"/>
        </w:rPr>
        <w:t xml:space="preserve">V zvezi z izvajanjem pogodbenih storitev, se nadzornik obvezuje, da bo: </w:t>
      </w:r>
    </w:p>
    <w:p w14:paraId="0079759A" w14:textId="77777777" w:rsidR="00E71C18" w:rsidRPr="00E71C18" w:rsidRDefault="00E71C18" w:rsidP="00E71C18">
      <w:pPr>
        <w:pStyle w:val="Odstavekseznama"/>
        <w:numPr>
          <w:ilvl w:val="0"/>
          <w:numId w:val="31"/>
        </w:numPr>
        <w:ind w:left="426" w:hanging="426"/>
        <w:jc w:val="both"/>
        <w:rPr>
          <w:i w:val="0"/>
          <w:sz w:val="22"/>
          <w:szCs w:val="22"/>
        </w:rPr>
      </w:pPr>
      <w:r w:rsidRPr="00E71C18">
        <w:rPr>
          <w:i w:val="0"/>
          <w:sz w:val="22"/>
          <w:szCs w:val="22"/>
        </w:rPr>
        <w:t>sodeloval pri izvedbi posnetka dejanskega stanja vseh prostorov v stavbi, ki niso predmet obnove,</w:t>
      </w:r>
    </w:p>
    <w:p w14:paraId="4EA1504A" w14:textId="77777777" w:rsidR="00E71C18" w:rsidRPr="00E71C18" w:rsidRDefault="00E71C18" w:rsidP="00E71C18">
      <w:pPr>
        <w:pStyle w:val="Odstavekseznama"/>
        <w:numPr>
          <w:ilvl w:val="0"/>
          <w:numId w:val="31"/>
        </w:numPr>
        <w:ind w:left="426" w:hanging="426"/>
        <w:jc w:val="both"/>
        <w:rPr>
          <w:i w:val="0"/>
          <w:sz w:val="22"/>
          <w:szCs w:val="22"/>
        </w:rPr>
      </w:pPr>
      <w:r w:rsidRPr="00E71C18">
        <w:rPr>
          <w:i w:val="0"/>
          <w:sz w:val="22"/>
          <w:szCs w:val="22"/>
        </w:rPr>
        <w:t>vodil koordinacije med vsemi lastniki stavb, izvajalcem gradnje in naročnikom.</w:t>
      </w:r>
    </w:p>
    <w:p w14:paraId="1D91FB55" w14:textId="77777777" w:rsidR="00E71C18" w:rsidRPr="00E71C18" w:rsidRDefault="00E71C18" w:rsidP="00E71C18">
      <w:pPr>
        <w:pStyle w:val="Odstavekseznama"/>
        <w:numPr>
          <w:ilvl w:val="0"/>
          <w:numId w:val="31"/>
        </w:numPr>
        <w:ind w:left="426" w:hanging="426"/>
        <w:jc w:val="both"/>
        <w:rPr>
          <w:i w:val="0"/>
          <w:sz w:val="22"/>
          <w:szCs w:val="22"/>
        </w:rPr>
      </w:pPr>
      <w:r w:rsidRPr="00E71C18">
        <w:rPr>
          <w:i w:val="0"/>
          <w:sz w:val="22"/>
          <w:szCs w:val="22"/>
        </w:rPr>
        <w:t>pri izvajanju pogodbenih del ravnal po veljavnih predpisih s področja graditve objektov in drugih predpisih, pravilih stroke ter navodilih naročnika,</w:t>
      </w:r>
    </w:p>
    <w:p w14:paraId="04639FA9" w14:textId="77777777" w:rsidR="00E71C18" w:rsidRPr="00E71C18" w:rsidRDefault="00E71C18" w:rsidP="00E71C18">
      <w:pPr>
        <w:pStyle w:val="Odstavekseznama"/>
        <w:numPr>
          <w:ilvl w:val="0"/>
          <w:numId w:val="31"/>
        </w:numPr>
        <w:ind w:left="426" w:hanging="426"/>
        <w:jc w:val="both"/>
        <w:rPr>
          <w:i w:val="0"/>
          <w:sz w:val="22"/>
          <w:szCs w:val="22"/>
        </w:rPr>
      </w:pPr>
      <w:r w:rsidRPr="00E71C18">
        <w:rPr>
          <w:i w:val="0"/>
          <w:sz w:val="22"/>
          <w:szCs w:val="22"/>
        </w:rPr>
        <w:t>skrbno pregledal in preučil vso prejeto projektno dokumentacijo ter bo podal morebitne pripombe, ugotovitve ali zadržke v pisni obliki ter jih bo v razumnem roku, še pred začetkom izvedbe gradnje, posredoval naročniku,</w:t>
      </w:r>
    </w:p>
    <w:p w14:paraId="7CF0B736" w14:textId="77777777" w:rsidR="00E71C18" w:rsidRPr="00E71C18" w:rsidRDefault="00E71C18" w:rsidP="00E71C18">
      <w:pPr>
        <w:pStyle w:val="Odstavekseznama"/>
        <w:numPr>
          <w:ilvl w:val="0"/>
          <w:numId w:val="31"/>
        </w:numPr>
        <w:ind w:left="426" w:hanging="426"/>
        <w:jc w:val="both"/>
        <w:rPr>
          <w:i w:val="0"/>
          <w:sz w:val="22"/>
          <w:szCs w:val="22"/>
        </w:rPr>
      </w:pPr>
      <w:r w:rsidRPr="00E71C18">
        <w:rPr>
          <w:i w:val="0"/>
          <w:sz w:val="22"/>
          <w:szCs w:val="22"/>
        </w:rPr>
        <w:t xml:space="preserve">ves čas izvajanja pogodbenih del zagotavljal celovito delovanje delovne skupine, ki jo imenuje s ciljem uspešne izvedbe del, nad katerimi izvaja  strokovni nadzor po tej pogodbi, do uspešne predaje objekta naročniku. Na podlagi tega bo zagotavljal tudi obvezno dnevno prisotnost ekipe nadzornikov na gradbišču v skladu z dinamiko izvajanja del izvajalca po gradbeni pogodbi ter pravilih stroke, na koordinacijskih sestankih in kadarkoli na zahtevo naročnika, </w:t>
      </w:r>
    </w:p>
    <w:p w14:paraId="39B181E3" w14:textId="77777777" w:rsidR="00E71C18" w:rsidRPr="00E71C18" w:rsidRDefault="00E71C18" w:rsidP="00E71C18">
      <w:pPr>
        <w:pStyle w:val="Odstavekseznama"/>
        <w:numPr>
          <w:ilvl w:val="0"/>
          <w:numId w:val="31"/>
        </w:numPr>
        <w:ind w:left="426" w:hanging="426"/>
        <w:jc w:val="both"/>
        <w:rPr>
          <w:i w:val="0"/>
          <w:sz w:val="22"/>
          <w:szCs w:val="22"/>
        </w:rPr>
      </w:pPr>
      <w:r w:rsidRPr="00E71C18">
        <w:rPr>
          <w:i w:val="0"/>
          <w:sz w:val="22"/>
          <w:szCs w:val="22"/>
        </w:rPr>
        <w:t xml:space="preserve">pogodbeno delo  opravil pravočasno, skrbno in vestno, kot dober strokovnjak ter bo vseskozi varoval interes naročnika in mu pri tem nudil vsa svoja znanja, izkušnje in sposobnosti, </w:t>
      </w:r>
    </w:p>
    <w:p w14:paraId="69D0B143" w14:textId="77777777" w:rsidR="00E71C18" w:rsidRPr="00E71C18" w:rsidRDefault="00E71C18" w:rsidP="00E71C18">
      <w:pPr>
        <w:pStyle w:val="Odstavekseznama"/>
        <w:numPr>
          <w:ilvl w:val="0"/>
          <w:numId w:val="31"/>
        </w:numPr>
        <w:ind w:left="426" w:hanging="426"/>
        <w:jc w:val="both"/>
        <w:rPr>
          <w:i w:val="0"/>
          <w:sz w:val="22"/>
          <w:szCs w:val="22"/>
        </w:rPr>
      </w:pPr>
      <w:r w:rsidRPr="00E71C18">
        <w:rPr>
          <w:i w:val="0"/>
          <w:sz w:val="22"/>
          <w:szCs w:val="22"/>
        </w:rPr>
        <w:t xml:space="preserve">ves čas izvajanja pogodbenih del  po svojih močeh prizadeval, da bo gradnja nad katero opravlja nadzor zaključena v predvidenem roku,  </w:t>
      </w:r>
    </w:p>
    <w:p w14:paraId="062D4257" w14:textId="77777777" w:rsidR="00E71C18" w:rsidRPr="00E71C18" w:rsidRDefault="00E71C18" w:rsidP="00E71C18">
      <w:pPr>
        <w:pStyle w:val="Odstavekseznama"/>
        <w:numPr>
          <w:ilvl w:val="0"/>
          <w:numId w:val="31"/>
        </w:numPr>
        <w:tabs>
          <w:tab w:val="right" w:pos="6765"/>
        </w:tabs>
        <w:ind w:left="426" w:hanging="426"/>
        <w:jc w:val="both"/>
        <w:rPr>
          <w:i w:val="0"/>
          <w:sz w:val="22"/>
          <w:szCs w:val="22"/>
        </w:rPr>
      </w:pPr>
      <w:r w:rsidRPr="00E71C18">
        <w:rPr>
          <w:i w:val="0"/>
          <w:sz w:val="22"/>
          <w:szCs w:val="22"/>
        </w:rPr>
        <w:t>spremljal objekt v garancijskem roku, organiziral odpravo morebitnih napak in pomanjkljivosti ter izvajal nadzor nad odpravo napak v garancijskem roku, kar pogodbeni stranki uredita ločeno.</w:t>
      </w:r>
    </w:p>
    <w:p w14:paraId="1156C5C5" w14:textId="77777777" w:rsidR="00E71C18" w:rsidRPr="00E71C18" w:rsidRDefault="00E71C18" w:rsidP="00E71C18">
      <w:pPr>
        <w:tabs>
          <w:tab w:val="right" w:pos="6765"/>
        </w:tabs>
        <w:ind w:left="1080"/>
        <w:jc w:val="both"/>
        <w:rPr>
          <w:i w:val="0"/>
          <w:sz w:val="22"/>
          <w:szCs w:val="22"/>
        </w:rPr>
      </w:pPr>
    </w:p>
    <w:p w14:paraId="48EDD8F4" w14:textId="77777777" w:rsidR="00E71C18" w:rsidRPr="00E71C18" w:rsidRDefault="00E71C18" w:rsidP="00E71C18">
      <w:pPr>
        <w:jc w:val="both"/>
        <w:rPr>
          <w:i w:val="0"/>
          <w:szCs w:val="22"/>
        </w:rPr>
      </w:pPr>
      <w:r w:rsidRPr="00E71C18">
        <w:rPr>
          <w:i w:val="0"/>
          <w:szCs w:val="22"/>
        </w:rPr>
        <w:t>Nadzornik je dolžan sodelovati z naročnikom pri zagotavljanju revizijske sledi in hrambi vse dokumentacije v zvezi s projektom še najmanj 7 (sedem) let po zaključku projekta.</w:t>
      </w:r>
    </w:p>
    <w:p w14:paraId="67A8DFEE" w14:textId="77777777" w:rsidR="00E71C18" w:rsidRPr="00E71C18" w:rsidRDefault="00E71C18" w:rsidP="00E71C18">
      <w:pPr>
        <w:jc w:val="both"/>
        <w:rPr>
          <w:i w:val="0"/>
          <w:szCs w:val="22"/>
        </w:rPr>
      </w:pPr>
    </w:p>
    <w:p w14:paraId="54A39EC0" w14:textId="77777777" w:rsidR="00E71C18" w:rsidRPr="00E71C18" w:rsidRDefault="00E71C18" w:rsidP="00E71C18">
      <w:pPr>
        <w:jc w:val="both"/>
        <w:rPr>
          <w:i w:val="0"/>
          <w:szCs w:val="22"/>
        </w:rPr>
      </w:pPr>
      <w:r w:rsidRPr="00E71C18">
        <w:rPr>
          <w:i w:val="0"/>
          <w:szCs w:val="22"/>
        </w:rPr>
        <w:t>Nadzornik odgovarja za škodo, ki nastane naročniku in tretjim osebam, če ta izvira iz njegovega dela in njegovih pogodbenih obveznosti.</w:t>
      </w:r>
    </w:p>
    <w:p w14:paraId="240E1E2B" w14:textId="77777777" w:rsidR="00E71C18" w:rsidRPr="00E71C18" w:rsidRDefault="00E71C18" w:rsidP="00E71C18">
      <w:pPr>
        <w:tabs>
          <w:tab w:val="right" w:pos="6765"/>
        </w:tabs>
        <w:ind w:left="1080"/>
        <w:jc w:val="both"/>
        <w:rPr>
          <w:i w:val="0"/>
          <w:szCs w:val="22"/>
        </w:rPr>
      </w:pPr>
    </w:p>
    <w:p w14:paraId="4CA8191C" w14:textId="77777777" w:rsidR="00E71C18" w:rsidRPr="00E71C18" w:rsidRDefault="00E71C18" w:rsidP="00E71C18">
      <w:pPr>
        <w:rPr>
          <w:i w:val="0"/>
          <w:szCs w:val="22"/>
        </w:rPr>
      </w:pPr>
    </w:p>
    <w:p w14:paraId="67D81791" w14:textId="77777777" w:rsidR="00E71C18" w:rsidRPr="00E71C18" w:rsidRDefault="00E71C18" w:rsidP="00E71C18">
      <w:pPr>
        <w:jc w:val="both"/>
        <w:rPr>
          <w:b/>
          <w:bCs/>
          <w:i w:val="0"/>
          <w:szCs w:val="22"/>
        </w:rPr>
      </w:pPr>
      <w:r w:rsidRPr="00E71C18">
        <w:rPr>
          <w:b/>
          <w:bCs/>
          <w:i w:val="0"/>
          <w:szCs w:val="22"/>
        </w:rPr>
        <w:t>Pooblaščeni predstavniki pogodbenih strank</w:t>
      </w:r>
    </w:p>
    <w:p w14:paraId="680D120E" w14:textId="77777777" w:rsidR="00E71C18" w:rsidRPr="00E71C18" w:rsidRDefault="00E71C18" w:rsidP="00E71C18">
      <w:pPr>
        <w:jc w:val="both"/>
        <w:rPr>
          <w:bCs/>
          <w:i w:val="0"/>
          <w:szCs w:val="22"/>
        </w:rPr>
      </w:pPr>
    </w:p>
    <w:p w14:paraId="587A9101" w14:textId="77777777" w:rsidR="00E71C18" w:rsidRPr="00E71C18" w:rsidRDefault="00E71C18" w:rsidP="00E71C18">
      <w:pPr>
        <w:numPr>
          <w:ilvl w:val="0"/>
          <w:numId w:val="26"/>
        </w:numPr>
        <w:jc w:val="center"/>
        <w:rPr>
          <w:i w:val="0"/>
          <w:szCs w:val="22"/>
        </w:rPr>
      </w:pPr>
      <w:r w:rsidRPr="00E71C18">
        <w:rPr>
          <w:i w:val="0"/>
          <w:szCs w:val="22"/>
        </w:rPr>
        <w:t>člen</w:t>
      </w:r>
    </w:p>
    <w:p w14:paraId="7119BF1C" w14:textId="77777777" w:rsidR="00E71C18" w:rsidRPr="00E71C18" w:rsidRDefault="00E71C18" w:rsidP="00E71C18">
      <w:pPr>
        <w:jc w:val="both"/>
        <w:rPr>
          <w:i w:val="0"/>
          <w:szCs w:val="22"/>
        </w:rPr>
      </w:pPr>
    </w:p>
    <w:p w14:paraId="03C576A8" w14:textId="77777777" w:rsidR="00E71C18" w:rsidRPr="00E71C18" w:rsidRDefault="00E71C18" w:rsidP="00E71C18">
      <w:pPr>
        <w:jc w:val="both"/>
        <w:rPr>
          <w:i w:val="0"/>
          <w:szCs w:val="22"/>
        </w:rPr>
      </w:pPr>
      <w:r w:rsidRPr="00E71C18">
        <w:rPr>
          <w:i w:val="0"/>
          <w:szCs w:val="22"/>
        </w:rPr>
        <w:t>Pooblaščena predstavnica naročnika za izvajanje te pogodbe je: _______________,  telefon:_______________, ki je skrbnica te pogodbe.</w:t>
      </w:r>
    </w:p>
    <w:p w14:paraId="4965CAA5" w14:textId="77777777" w:rsidR="00E71C18" w:rsidRPr="00E71C18" w:rsidRDefault="00E71C18" w:rsidP="00E71C18">
      <w:pPr>
        <w:jc w:val="both"/>
        <w:rPr>
          <w:i w:val="0"/>
          <w:szCs w:val="22"/>
        </w:rPr>
      </w:pPr>
    </w:p>
    <w:p w14:paraId="611BFDF2" w14:textId="77777777" w:rsidR="00E71C18" w:rsidRPr="00E71C18" w:rsidRDefault="00E71C18" w:rsidP="00E71C18">
      <w:pPr>
        <w:jc w:val="both"/>
        <w:rPr>
          <w:i w:val="0"/>
          <w:szCs w:val="24"/>
        </w:rPr>
      </w:pPr>
      <w:r w:rsidRPr="00E71C18">
        <w:rPr>
          <w:i w:val="0"/>
          <w:szCs w:val="22"/>
        </w:rPr>
        <w:t xml:space="preserve">Pooblaščeni predstavnik nadzornika za izvajanje te pogodbe je: ______________________, e-pošta: </w:t>
      </w:r>
      <w:hyperlink r:id="rId22" w:history="1">
        <w:r w:rsidRPr="00E71C18">
          <w:rPr>
            <w:rStyle w:val="Hiperpovezava"/>
            <w:i w:val="0"/>
          </w:rPr>
          <w:t>_____________________</w:t>
        </w:r>
      </w:hyperlink>
      <w:r w:rsidRPr="00E71C18">
        <w:rPr>
          <w:i w:val="0"/>
        </w:rPr>
        <w:t xml:space="preserve"> ; tel.: ________________________.</w:t>
      </w:r>
    </w:p>
    <w:p w14:paraId="09EA1D3C" w14:textId="77777777" w:rsidR="00E71C18" w:rsidRPr="00E71C18" w:rsidRDefault="00E71C18" w:rsidP="00E71C18">
      <w:pPr>
        <w:jc w:val="both"/>
        <w:rPr>
          <w:i w:val="0"/>
          <w:szCs w:val="22"/>
        </w:rPr>
      </w:pPr>
    </w:p>
    <w:p w14:paraId="757044FC" w14:textId="77777777" w:rsidR="00E71C18" w:rsidRPr="00E71C18" w:rsidRDefault="00E71C18" w:rsidP="00E71C18">
      <w:pPr>
        <w:jc w:val="both"/>
        <w:rPr>
          <w:i w:val="0"/>
          <w:szCs w:val="24"/>
        </w:rPr>
      </w:pPr>
      <w:r w:rsidRPr="00E71C18">
        <w:rPr>
          <w:i w:val="0"/>
          <w:szCs w:val="22"/>
        </w:rPr>
        <w:t xml:space="preserve">Nadzornik imenuje za vodjo nadzora: _____________________. </w:t>
      </w:r>
      <w:r w:rsidRPr="00E71C18">
        <w:rPr>
          <w:i w:val="0"/>
          <w:color w:val="FF0000"/>
          <w:szCs w:val="22"/>
        </w:rPr>
        <w:t xml:space="preserve"> </w:t>
      </w:r>
    </w:p>
    <w:p w14:paraId="6F136E9B" w14:textId="77777777" w:rsidR="00E71C18" w:rsidRPr="00E71C18" w:rsidRDefault="00E71C18" w:rsidP="00E71C18">
      <w:pPr>
        <w:jc w:val="both"/>
        <w:rPr>
          <w:i w:val="0"/>
        </w:rPr>
      </w:pPr>
    </w:p>
    <w:p w14:paraId="57872246" w14:textId="77777777" w:rsidR="00E71C18" w:rsidRPr="00E71C18" w:rsidRDefault="00E71C18" w:rsidP="00E71C18">
      <w:pPr>
        <w:jc w:val="both"/>
        <w:rPr>
          <w:i w:val="0"/>
          <w:szCs w:val="22"/>
        </w:rPr>
      </w:pPr>
      <w:r w:rsidRPr="00E71C18">
        <w:rPr>
          <w:i w:val="0"/>
          <w:szCs w:val="22"/>
        </w:rPr>
        <w:t>Nadzornik imenuje sledeče odgovorne nadzornike posameznih del:</w:t>
      </w:r>
    </w:p>
    <w:p w14:paraId="763ABBE8" w14:textId="77777777" w:rsidR="00E71C18" w:rsidRPr="00E71C18" w:rsidRDefault="00E71C18" w:rsidP="00E71C18">
      <w:pPr>
        <w:pStyle w:val="Odstavekseznama"/>
        <w:numPr>
          <w:ilvl w:val="0"/>
          <w:numId w:val="29"/>
        </w:numPr>
        <w:jc w:val="both"/>
        <w:rPr>
          <w:i w:val="0"/>
          <w:sz w:val="22"/>
          <w:szCs w:val="22"/>
        </w:rPr>
      </w:pPr>
      <w:r w:rsidRPr="00E71C18">
        <w:rPr>
          <w:i w:val="0"/>
          <w:sz w:val="22"/>
          <w:szCs w:val="22"/>
        </w:rPr>
        <w:t>za področje gradbeno obrtniških del: ______________________, _________;</w:t>
      </w:r>
    </w:p>
    <w:p w14:paraId="4647A360" w14:textId="77777777" w:rsidR="00E71C18" w:rsidRPr="00E71C18" w:rsidRDefault="00E71C18" w:rsidP="00E71C18">
      <w:pPr>
        <w:pStyle w:val="Odstavekseznama"/>
        <w:numPr>
          <w:ilvl w:val="0"/>
          <w:numId w:val="29"/>
        </w:numPr>
        <w:jc w:val="both"/>
        <w:rPr>
          <w:i w:val="0"/>
          <w:sz w:val="22"/>
          <w:szCs w:val="22"/>
        </w:rPr>
      </w:pPr>
      <w:r w:rsidRPr="00E71C18">
        <w:rPr>
          <w:i w:val="0"/>
          <w:sz w:val="22"/>
          <w:szCs w:val="22"/>
        </w:rPr>
        <w:t>za področje strojnih instalacij in opreme:___________________, _________;</w:t>
      </w:r>
    </w:p>
    <w:p w14:paraId="45536986" w14:textId="77777777" w:rsidR="00E71C18" w:rsidRPr="00E71C18" w:rsidRDefault="00E71C18" w:rsidP="00E71C18">
      <w:pPr>
        <w:pStyle w:val="Odstavekseznama"/>
        <w:numPr>
          <w:ilvl w:val="0"/>
          <w:numId w:val="29"/>
        </w:numPr>
        <w:jc w:val="both"/>
        <w:rPr>
          <w:i w:val="0"/>
          <w:sz w:val="22"/>
          <w:szCs w:val="22"/>
        </w:rPr>
      </w:pPr>
      <w:r w:rsidRPr="00E71C18">
        <w:rPr>
          <w:i w:val="0"/>
          <w:sz w:val="22"/>
          <w:szCs w:val="22"/>
        </w:rPr>
        <w:t>za področje elektro instalacij in opreme: ___________________, _________.</w:t>
      </w:r>
    </w:p>
    <w:p w14:paraId="2C0416BE" w14:textId="77777777" w:rsidR="00E71C18" w:rsidRPr="00E71C18" w:rsidRDefault="00E71C18" w:rsidP="00E71C18">
      <w:pPr>
        <w:jc w:val="both"/>
        <w:rPr>
          <w:i w:val="0"/>
          <w:sz w:val="22"/>
          <w:szCs w:val="22"/>
        </w:rPr>
      </w:pPr>
    </w:p>
    <w:p w14:paraId="33E9416E" w14:textId="77777777" w:rsidR="00E71C18" w:rsidRPr="00E71C18" w:rsidRDefault="00E71C18" w:rsidP="00E71C18">
      <w:pPr>
        <w:jc w:val="both"/>
        <w:rPr>
          <w:i w:val="0"/>
          <w:szCs w:val="22"/>
        </w:rPr>
      </w:pPr>
      <w:r w:rsidRPr="00E71C18">
        <w:rPr>
          <w:i w:val="0"/>
          <w:szCs w:val="22"/>
        </w:rPr>
        <w:t>Nadzornik mora na zahtevo naročnika zamenjati odgovorno osebo, če storitve opravlja nestrokovno ali v nasprotju z interesi naročnika. V primeru, da naročnik zahteva zamenjavo vodje nadzora ali da je zamenjava vodje nadzora potrebna iz razlogov na strani nadzornika, mora nadzornik to zagotoviti na način, da ne pride do ustavitve izvajanja pogodbenih storitev, sicer naročniku odgovarja za nastalo škodo.</w:t>
      </w:r>
    </w:p>
    <w:p w14:paraId="167FDA9A" w14:textId="77777777" w:rsidR="00E71C18" w:rsidRPr="00E71C18" w:rsidRDefault="00E71C18" w:rsidP="00E71C18">
      <w:pPr>
        <w:jc w:val="both"/>
        <w:rPr>
          <w:i w:val="0"/>
          <w:szCs w:val="22"/>
        </w:rPr>
      </w:pPr>
    </w:p>
    <w:p w14:paraId="41F1FDEB" w14:textId="77777777" w:rsidR="00E71C18" w:rsidRPr="00E71C18" w:rsidRDefault="00E71C18" w:rsidP="00E71C18">
      <w:pPr>
        <w:jc w:val="both"/>
        <w:rPr>
          <w:i w:val="0"/>
          <w:szCs w:val="22"/>
        </w:rPr>
      </w:pPr>
      <w:r w:rsidRPr="00E71C18">
        <w:rPr>
          <w:i w:val="0"/>
          <w:szCs w:val="22"/>
        </w:rPr>
        <w:t>Nadzornik je dolžan, v primeru odsotnosti vodje nadzora, zagotoviti nadomestnega vodjo nadzora.</w:t>
      </w:r>
    </w:p>
    <w:p w14:paraId="7BA6EE25" w14:textId="77777777" w:rsidR="00E71C18" w:rsidRPr="00E71C18" w:rsidRDefault="00E71C18" w:rsidP="00E71C18">
      <w:pPr>
        <w:jc w:val="both"/>
        <w:rPr>
          <w:i w:val="0"/>
          <w:szCs w:val="22"/>
        </w:rPr>
      </w:pPr>
    </w:p>
    <w:p w14:paraId="4E0AF01C" w14:textId="77777777" w:rsidR="00E71C18" w:rsidRPr="00E71C18" w:rsidRDefault="00E71C18" w:rsidP="00E71C18">
      <w:pPr>
        <w:jc w:val="both"/>
        <w:rPr>
          <w:i w:val="0"/>
          <w:szCs w:val="22"/>
        </w:rPr>
      </w:pPr>
      <w:r w:rsidRPr="00E71C18">
        <w:rPr>
          <w:i w:val="0"/>
          <w:szCs w:val="22"/>
        </w:rPr>
        <w:lastRenderedPageBreak/>
        <w:t xml:space="preserve">Če pride do sprememb glede pooblaščenega predstavnika po tej pogodbi, se pogodbeni stranki zavezujeta, da se bosta o tem pravočasno pisno obvestili najkasneje v roku 3 (tri) dni od spremembe pooblaščenega predstavnika. O zamenjavi vodje nadzora pogodbeni stranki skleneta dodatek k tej pogodbi. </w:t>
      </w:r>
    </w:p>
    <w:p w14:paraId="14AA46F4" w14:textId="77777777" w:rsidR="00E71C18" w:rsidRPr="00E71C18" w:rsidRDefault="00E71C18" w:rsidP="00E71C18">
      <w:pPr>
        <w:jc w:val="both"/>
        <w:rPr>
          <w:b/>
          <w:i w:val="0"/>
          <w:szCs w:val="22"/>
        </w:rPr>
      </w:pPr>
    </w:p>
    <w:p w14:paraId="6370BDE1" w14:textId="77777777" w:rsidR="00E71C18" w:rsidRPr="00E71C18" w:rsidRDefault="00E71C18" w:rsidP="00E71C18">
      <w:pPr>
        <w:tabs>
          <w:tab w:val="right" w:pos="6765"/>
        </w:tabs>
        <w:jc w:val="both"/>
        <w:rPr>
          <w:i w:val="0"/>
          <w:szCs w:val="22"/>
        </w:rPr>
      </w:pPr>
    </w:p>
    <w:p w14:paraId="77314643" w14:textId="77777777" w:rsidR="00E71C18" w:rsidRPr="00E71C18" w:rsidRDefault="00E71C18" w:rsidP="00E71C18">
      <w:pPr>
        <w:jc w:val="both"/>
        <w:rPr>
          <w:b/>
          <w:i w:val="0"/>
          <w:szCs w:val="22"/>
        </w:rPr>
      </w:pPr>
      <w:r w:rsidRPr="00E71C18">
        <w:rPr>
          <w:b/>
          <w:i w:val="0"/>
          <w:szCs w:val="22"/>
        </w:rPr>
        <w:t>Zavarovanje odgovornosti</w:t>
      </w:r>
    </w:p>
    <w:p w14:paraId="38617D43" w14:textId="77777777" w:rsidR="00E71C18" w:rsidRPr="00E71C18" w:rsidRDefault="00E71C18" w:rsidP="00E71C18">
      <w:pPr>
        <w:numPr>
          <w:ilvl w:val="0"/>
          <w:numId w:val="26"/>
        </w:numPr>
        <w:jc w:val="center"/>
        <w:rPr>
          <w:i w:val="0"/>
          <w:szCs w:val="22"/>
        </w:rPr>
      </w:pPr>
      <w:r w:rsidRPr="00E71C18">
        <w:rPr>
          <w:i w:val="0"/>
          <w:szCs w:val="22"/>
        </w:rPr>
        <w:t>člen</w:t>
      </w:r>
    </w:p>
    <w:p w14:paraId="0F0F562C" w14:textId="77777777" w:rsidR="00E71C18" w:rsidRPr="00E71C18" w:rsidRDefault="00E71C18" w:rsidP="00E71C18">
      <w:pPr>
        <w:rPr>
          <w:i w:val="0"/>
          <w:szCs w:val="22"/>
        </w:rPr>
      </w:pPr>
    </w:p>
    <w:p w14:paraId="5A699FDD" w14:textId="77777777" w:rsidR="00E71C18" w:rsidRPr="00E71C18" w:rsidRDefault="00E71C18" w:rsidP="00E71C18">
      <w:pPr>
        <w:jc w:val="both"/>
        <w:rPr>
          <w:i w:val="0"/>
          <w:szCs w:val="22"/>
        </w:rPr>
      </w:pPr>
      <w:r w:rsidRPr="00E71C18">
        <w:rPr>
          <w:i w:val="0"/>
          <w:szCs w:val="22"/>
        </w:rPr>
        <w:t>Nadzornik odgovarja za škodo, ki nastane naročniku in tretjim osebam, če ta izvira iz opravljanja njegovih pogodbenih storitev in njegovih pogodbenih obveznosti.</w:t>
      </w:r>
    </w:p>
    <w:p w14:paraId="2126BEDF" w14:textId="77777777" w:rsidR="00E71C18" w:rsidRPr="00E71C18" w:rsidRDefault="00E71C18" w:rsidP="00E71C18">
      <w:pPr>
        <w:jc w:val="both"/>
        <w:rPr>
          <w:i w:val="0"/>
          <w:szCs w:val="22"/>
        </w:rPr>
      </w:pPr>
    </w:p>
    <w:p w14:paraId="667545D4" w14:textId="77777777" w:rsidR="00E71C18" w:rsidRPr="00E71C18" w:rsidRDefault="00E71C18" w:rsidP="00E71C18">
      <w:pPr>
        <w:jc w:val="both"/>
        <w:rPr>
          <w:i w:val="0"/>
          <w:szCs w:val="22"/>
        </w:rPr>
      </w:pPr>
      <w:r w:rsidRPr="00E71C18">
        <w:rPr>
          <w:i w:val="0"/>
          <w:szCs w:val="22"/>
        </w:rPr>
        <w:t xml:space="preserve">Nadzornik mora imeti ves čas svojega poslovanja do poteka vseh zastaralnih rokov za morebitne odškodninske zahtevke po tej pogodbi, zavarovano svojo odgovornost za škodo, ki bi utegnila nastati naročniku in tretjim osebam in izvira iz opravljanja njegovih pogodbenih storitev in njegovih pogodbenih obveznosti, najmanj v obsegu minimalnega zavarovalnega programa določenega v izjavi zavarovalnice (Priloga 7 razpisne dokumentacije), ki je kot priloga sestavni del te pogodbe. </w:t>
      </w:r>
    </w:p>
    <w:p w14:paraId="3C04C788" w14:textId="77777777" w:rsidR="00E71C18" w:rsidRPr="00E71C18" w:rsidRDefault="00E71C18" w:rsidP="00E71C18">
      <w:pPr>
        <w:jc w:val="both"/>
        <w:rPr>
          <w:i w:val="0"/>
          <w:szCs w:val="22"/>
        </w:rPr>
      </w:pPr>
    </w:p>
    <w:p w14:paraId="1E678D5E" w14:textId="77777777" w:rsidR="00E71C18" w:rsidRPr="00E71C18" w:rsidRDefault="00E71C18" w:rsidP="00E71C18">
      <w:pPr>
        <w:jc w:val="both"/>
        <w:rPr>
          <w:i w:val="0"/>
          <w:szCs w:val="22"/>
        </w:rPr>
      </w:pPr>
      <w:r w:rsidRPr="00E71C18">
        <w:rPr>
          <w:i w:val="0"/>
          <w:szCs w:val="22"/>
        </w:rPr>
        <w:t xml:space="preserve">Naročnik si pridržuje pravico zahtevati od izvajalca dodatna zavarovanja v primeru, da bi nastopila druga tveganja, ki jih ob podpisu pogodbe zaradi kakršnihkoli razlogov ni bilo mogoče predvideti. Za obveznost sklenitve morebitnega dodatnega zavarovanja mora ves čas izvajanja te pogodbe skrbeti nadzornik, ki mora o tem obveščati naročnika. Prav tako mora imeti nadzornik ves čas trajanja te pogodbe sklenjena tudi zavarovanja v skladu z veljavnimi zakonskimi predpisi. </w:t>
      </w:r>
    </w:p>
    <w:p w14:paraId="05A70447" w14:textId="77777777" w:rsidR="00E71C18" w:rsidRPr="00E71C18" w:rsidRDefault="00E71C18" w:rsidP="00E71C18">
      <w:pPr>
        <w:jc w:val="both"/>
        <w:rPr>
          <w:i w:val="0"/>
          <w:szCs w:val="22"/>
        </w:rPr>
      </w:pPr>
    </w:p>
    <w:p w14:paraId="735BC2F3" w14:textId="77777777" w:rsidR="00E71C18" w:rsidRPr="00E71C18" w:rsidRDefault="00E71C18" w:rsidP="00E71C18">
      <w:pPr>
        <w:jc w:val="both"/>
        <w:rPr>
          <w:i w:val="0"/>
          <w:szCs w:val="22"/>
        </w:rPr>
      </w:pPr>
      <w:r w:rsidRPr="00E71C18">
        <w:rPr>
          <w:i w:val="0"/>
          <w:szCs w:val="22"/>
        </w:rPr>
        <w:t>V primeru, da nadzornik izvaja pogodbo s podizvajalci morajo vsa navedena zavarovanja po tem členu zajemati tudi podizvajalce ali morajo podizvajalci imeti sklenjena najmanj enaka zavarovanja, kot je to zahtevano za nadzornika. V kolikor zahtevana zavarovanja v primeru skupne ponudbe sklene vodilni pogodbenik, morajo vsa navedena zavarovanja po tem členu zajemati tudi partnerje skupne ponudbe (z navedbo naziva), ali pa mora zahtevana zavarovanja skleniti vsak posamezni partner skupne ponudbe.</w:t>
      </w:r>
    </w:p>
    <w:p w14:paraId="2252D618" w14:textId="77777777" w:rsidR="00E71C18" w:rsidRPr="00E71C18" w:rsidRDefault="00E71C18" w:rsidP="00E71C18">
      <w:pPr>
        <w:jc w:val="both"/>
        <w:rPr>
          <w:i w:val="0"/>
          <w:szCs w:val="22"/>
        </w:rPr>
      </w:pPr>
    </w:p>
    <w:p w14:paraId="5EEC2D42" w14:textId="77777777" w:rsidR="00E71C18" w:rsidRPr="00E71C18" w:rsidRDefault="00E71C18" w:rsidP="00E71C18">
      <w:pPr>
        <w:jc w:val="both"/>
        <w:rPr>
          <w:i w:val="0"/>
          <w:szCs w:val="22"/>
        </w:rPr>
      </w:pPr>
      <w:r w:rsidRPr="00E71C18">
        <w:rPr>
          <w:i w:val="0"/>
          <w:szCs w:val="22"/>
        </w:rPr>
        <w:t xml:space="preserve">Nadzornik se zavezuje </w:t>
      </w:r>
      <w:r w:rsidRPr="00E71C18">
        <w:rPr>
          <w:i w:val="0"/>
          <w:color w:val="000000"/>
          <w:szCs w:val="22"/>
        </w:rPr>
        <w:t xml:space="preserve">izročiti naročniku v roku 15 (petnajstih) dni  od sklenitve te pogodbe, </w:t>
      </w:r>
      <w:r w:rsidRPr="00E71C18">
        <w:rPr>
          <w:b/>
          <w:i w:val="0"/>
          <w:color w:val="000000"/>
          <w:szCs w:val="22"/>
        </w:rPr>
        <w:t>kot pogoj za veljavnost te pogodbe,</w:t>
      </w:r>
      <w:r w:rsidRPr="00E71C18">
        <w:rPr>
          <w:i w:val="0"/>
          <w:szCs w:val="22"/>
        </w:rPr>
        <w:t xml:space="preserve"> ustrezno zavarovalno dokumentacijo (kopijo zavarovalnih police, idr.) in potrdilo o plačilu zavarovalne premije, v skladu z določili tega člena. </w:t>
      </w:r>
    </w:p>
    <w:p w14:paraId="25913550" w14:textId="77777777" w:rsidR="00E71C18" w:rsidRPr="00E71C18" w:rsidRDefault="00E71C18" w:rsidP="00E71C18">
      <w:pPr>
        <w:jc w:val="both"/>
        <w:rPr>
          <w:i w:val="0"/>
          <w:szCs w:val="22"/>
        </w:rPr>
      </w:pPr>
    </w:p>
    <w:p w14:paraId="4EB70CF6" w14:textId="77777777" w:rsidR="00E71C18" w:rsidRPr="00E71C18" w:rsidRDefault="00E71C18" w:rsidP="00E71C18">
      <w:pPr>
        <w:jc w:val="both"/>
        <w:rPr>
          <w:i w:val="0"/>
          <w:szCs w:val="22"/>
        </w:rPr>
      </w:pPr>
      <w:r w:rsidRPr="00E71C18">
        <w:rPr>
          <w:i w:val="0"/>
          <w:szCs w:val="22"/>
        </w:rPr>
        <w:t xml:space="preserve">Če nadzornik v 15 (petnajstih) dneh od dneva sklenitve te pogodbe ne predloži ustreznih dokazil iz tega člena, lahko naročnik unovči finančno zavarovanje za resnost ponudbe.  </w:t>
      </w:r>
    </w:p>
    <w:p w14:paraId="5F791D78" w14:textId="77777777" w:rsidR="00E71C18" w:rsidRPr="00E71C18" w:rsidRDefault="00E71C18" w:rsidP="00E71C18">
      <w:pPr>
        <w:jc w:val="both"/>
        <w:rPr>
          <w:i w:val="0"/>
          <w:szCs w:val="22"/>
        </w:rPr>
      </w:pPr>
    </w:p>
    <w:p w14:paraId="446C7835" w14:textId="77777777" w:rsidR="00E71C18" w:rsidRPr="00E71C18" w:rsidRDefault="00E71C18" w:rsidP="00E71C18">
      <w:pPr>
        <w:jc w:val="both"/>
        <w:rPr>
          <w:b/>
          <w:i w:val="0"/>
          <w:szCs w:val="22"/>
        </w:rPr>
      </w:pPr>
      <w:r w:rsidRPr="00E71C18">
        <w:rPr>
          <w:b/>
          <w:i w:val="0"/>
          <w:szCs w:val="22"/>
        </w:rPr>
        <w:t xml:space="preserve">Finančno zavarovanje za dobro izvedbo pogodbenih obveznosti </w:t>
      </w:r>
    </w:p>
    <w:p w14:paraId="104C6D83" w14:textId="77777777" w:rsidR="00E71C18" w:rsidRPr="00E71C18" w:rsidRDefault="00E71C18" w:rsidP="00E71C18">
      <w:pPr>
        <w:ind w:left="1080"/>
        <w:jc w:val="both"/>
        <w:rPr>
          <w:i w:val="0"/>
          <w:szCs w:val="22"/>
        </w:rPr>
      </w:pPr>
    </w:p>
    <w:p w14:paraId="5F11EF6A" w14:textId="77777777" w:rsidR="00E71C18" w:rsidRPr="00E71C18" w:rsidRDefault="00E71C18" w:rsidP="00E71C18">
      <w:pPr>
        <w:numPr>
          <w:ilvl w:val="0"/>
          <w:numId w:val="26"/>
        </w:numPr>
        <w:jc w:val="center"/>
        <w:rPr>
          <w:i w:val="0"/>
          <w:szCs w:val="22"/>
        </w:rPr>
      </w:pPr>
      <w:r w:rsidRPr="00E71C18">
        <w:rPr>
          <w:i w:val="0"/>
          <w:szCs w:val="22"/>
        </w:rPr>
        <w:t xml:space="preserve"> člen</w:t>
      </w:r>
    </w:p>
    <w:p w14:paraId="4E1A9185" w14:textId="77777777" w:rsidR="00E71C18" w:rsidRPr="00E71C18" w:rsidRDefault="00E71C18" w:rsidP="00E71C18">
      <w:pPr>
        <w:ind w:left="1080"/>
        <w:jc w:val="both"/>
        <w:rPr>
          <w:i w:val="0"/>
          <w:szCs w:val="22"/>
        </w:rPr>
      </w:pPr>
    </w:p>
    <w:p w14:paraId="6C4D7740" w14:textId="77777777" w:rsidR="00E71C18" w:rsidRPr="00E71C18" w:rsidRDefault="00E71C18" w:rsidP="00E71C18">
      <w:pPr>
        <w:jc w:val="both"/>
        <w:rPr>
          <w:i w:val="0"/>
          <w:szCs w:val="22"/>
        </w:rPr>
      </w:pPr>
      <w:r w:rsidRPr="00E71C18">
        <w:rPr>
          <w:i w:val="0"/>
          <w:szCs w:val="22"/>
        </w:rPr>
        <w:t xml:space="preserve">Nadzornik se zavezuje izročiti naročniku v roku 15 (petnajst) dni od sklenitve te pogodbe, </w:t>
      </w:r>
      <w:r w:rsidRPr="00E71C18">
        <w:rPr>
          <w:b/>
          <w:i w:val="0"/>
          <w:szCs w:val="22"/>
        </w:rPr>
        <w:t>kot pogoj za veljavnost te pogodbe</w:t>
      </w:r>
      <w:r w:rsidRPr="00E71C18">
        <w:rPr>
          <w:i w:val="0"/>
          <w:szCs w:val="22"/>
        </w:rPr>
        <w:t>, nepreklicno in brezpogojno bančno garancijo ali kavcijsko zavarovanje pri zavarovalnici za dobro izvedbo pogodbenih obveznosti (v nadaljevanju: finančno zavarovanje), plačljivo na prvi poziv, po vzorcu iz razpisne dokumentacije, in sicer v višini 10 % (desetih odstotkov) od pogodbene cene z DDV, to je …………..  EUR, ki ga bo naročnik unovčil v primeru, če nadzornik svojih pogodbenih obveznosti ne bo izpolnil v dogovorjeni kakovosti in pravilno in v dogovorjenih rokih. Finančno zavarovanje mora biti izdano v slovenskem jeziku. Bančna garancija mora biti izdana s strani banke, ki ima po Zakonu o bančništvu dovoljenje Banke Slovenije za opravljanje bančnih, vzajemno priznanih in dodatnih finančnih storitev.</w:t>
      </w:r>
    </w:p>
    <w:p w14:paraId="72E4CD94" w14:textId="77777777" w:rsidR="00E71C18" w:rsidRPr="00E71C18" w:rsidRDefault="00E71C18" w:rsidP="00E71C18">
      <w:pPr>
        <w:jc w:val="both"/>
        <w:rPr>
          <w:i w:val="0"/>
          <w:szCs w:val="22"/>
        </w:rPr>
      </w:pPr>
    </w:p>
    <w:p w14:paraId="4EAFA65E" w14:textId="35768EAC" w:rsidR="00E71C18" w:rsidRPr="00E71C18" w:rsidDel="00A1690E" w:rsidRDefault="00E71C18" w:rsidP="00E71C18">
      <w:pPr>
        <w:jc w:val="both"/>
        <w:rPr>
          <w:del w:id="3" w:author="Mateja Godnič" w:date="2022-07-20T09:09:00Z"/>
          <w:i w:val="0"/>
          <w:szCs w:val="22"/>
        </w:rPr>
      </w:pPr>
      <w:del w:id="4" w:author="Mateja Godnič" w:date="2022-07-20T09:09:00Z">
        <w:r w:rsidRPr="008F1DB9" w:rsidDel="00A1690E">
          <w:rPr>
            <w:i w:val="0"/>
            <w:szCs w:val="22"/>
            <w:highlight w:val="yellow"/>
          </w:rPr>
          <w:delText>Če nadzornik v roku, navedenem v prvem odstavku tega člena, ne bo predložil finančnega zavarovanja za dobro izvedbo pogodbenih obveznosti, bo naročnik unovčil finančno zavarovanje za resnost ponudbe</w:delText>
        </w:r>
        <w:r w:rsidRPr="00E71C18" w:rsidDel="00A1690E">
          <w:rPr>
            <w:i w:val="0"/>
            <w:szCs w:val="22"/>
          </w:rPr>
          <w:delText>.</w:delText>
        </w:r>
      </w:del>
    </w:p>
    <w:p w14:paraId="438E4AE0" w14:textId="77777777" w:rsidR="00E71C18" w:rsidRPr="00E71C18" w:rsidRDefault="00E71C18" w:rsidP="00E71C18">
      <w:pPr>
        <w:jc w:val="both"/>
        <w:rPr>
          <w:i w:val="0"/>
          <w:szCs w:val="22"/>
        </w:rPr>
      </w:pPr>
    </w:p>
    <w:p w14:paraId="44DB4E57" w14:textId="77777777" w:rsidR="00E71C18" w:rsidRPr="00E71C18" w:rsidRDefault="00E71C18" w:rsidP="00E71C18">
      <w:pPr>
        <w:jc w:val="both"/>
        <w:rPr>
          <w:i w:val="0"/>
          <w:szCs w:val="22"/>
        </w:rPr>
      </w:pPr>
      <w:r w:rsidRPr="00E71C18">
        <w:rPr>
          <w:i w:val="0"/>
          <w:szCs w:val="22"/>
        </w:rPr>
        <w:lastRenderedPageBreak/>
        <w:t xml:space="preserve">Trajanje finančnega zavarovanja mora veljati še 90 (devetdeset) dni po preteku roka za dokončanje vseh pogodbenih storitev. </w:t>
      </w:r>
    </w:p>
    <w:p w14:paraId="2C5926B7" w14:textId="77777777" w:rsidR="00E71C18" w:rsidRPr="00E71C18" w:rsidRDefault="00E71C18" w:rsidP="00E71C18">
      <w:pPr>
        <w:jc w:val="both"/>
        <w:rPr>
          <w:i w:val="0"/>
          <w:szCs w:val="22"/>
        </w:rPr>
      </w:pPr>
    </w:p>
    <w:p w14:paraId="732EFC6A" w14:textId="77777777" w:rsidR="00E71C18" w:rsidRPr="00E71C18" w:rsidRDefault="00E71C18" w:rsidP="00E71C18">
      <w:pPr>
        <w:jc w:val="both"/>
        <w:rPr>
          <w:i w:val="0"/>
          <w:szCs w:val="22"/>
        </w:rPr>
      </w:pPr>
      <w:r w:rsidRPr="00E71C18">
        <w:rPr>
          <w:i w:val="0"/>
          <w:szCs w:val="22"/>
        </w:rPr>
        <w:t xml:space="preserve">Če se med trajanjem izvedbe pogodbe spremeni rok za izvedbo pogodbenih storitev ali v primeru, da bo naročnik nadzorniku na podlagi dodatka k tej pogodbi naročil izvedbo dodatnih storitev, mora nadzornik predložiti v roku 15 (petnajst) dni od sklenitve dodatka k tej pogodbi novo finančno zavarovanje z novim rokom trajanja le-tega, v skladu s spremembo pogodbenega roka za izvedbo storitev, oziroma novo finančno zavarovanje s spremenjeno višino garantiranega zneska, v skladu s spremembo pogodbene vrednosti. </w:t>
      </w:r>
    </w:p>
    <w:p w14:paraId="6C9668B7" w14:textId="77777777" w:rsidR="00E71C18" w:rsidRPr="00E71C18" w:rsidRDefault="00E71C18" w:rsidP="00E71C18">
      <w:pPr>
        <w:jc w:val="both"/>
        <w:rPr>
          <w:i w:val="0"/>
          <w:szCs w:val="22"/>
        </w:rPr>
      </w:pPr>
    </w:p>
    <w:p w14:paraId="613C1835" w14:textId="5380F575" w:rsidR="00E71C18" w:rsidRPr="00E71C18" w:rsidRDefault="00E71C18" w:rsidP="00E71C18">
      <w:pPr>
        <w:jc w:val="both"/>
        <w:rPr>
          <w:i w:val="0"/>
          <w:szCs w:val="22"/>
        </w:rPr>
      </w:pPr>
      <w:r w:rsidRPr="008F1DB9">
        <w:rPr>
          <w:i w:val="0"/>
          <w:szCs w:val="22"/>
          <w:highlight w:val="yellow"/>
        </w:rPr>
        <w:t xml:space="preserve">Če nadzornik v navedenem roku od sklenitve dodatka k tej pogodbi ne bo predložil ustreznega finančnega zavarovanja skladnega z določili te pogodbe, lahko naročnik unovči predloženo finančno zavarovanje </w:t>
      </w:r>
      <w:del w:id="5" w:author="Mateja Godnič" w:date="2022-07-20T09:09:00Z">
        <w:r w:rsidRPr="008F1DB9" w:rsidDel="00A1690E">
          <w:rPr>
            <w:i w:val="0"/>
            <w:szCs w:val="22"/>
            <w:highlight w:val="yellow"/>
          </w:rPr>
          <w:delText xml:space="preserve">ali unovči predloženo finančno zavarovanje </w:delText>
        </w:r>
      </w:del>
      <w:r w:rsidRPr="008F1DB9">
        <w:rPr>
          <w:i w:val="0"/>
          <w:szCs w:val="22"/>
          <w:highlight w:val="yellow"/>
        </w:rPr>
        <w:t>in odstopi od pogodbe.</w:t>
      </w:r>
      <w:r w:rsidRPr="00E71C18">
        <w:rPr>
          <w:i w:val="0"/>
          <w:szCs w:val="22"/>
        </w:rPr>
        <w:t xml:space="preserve"> </w:t>
      </w:r>
    </w:p>
    <w:p w14:paraId="5979A077" w14:textId="77777777" w:rsidR="00E71C18" w:rsidRPr="00E71C18" w:rsidRDefault="00E71C18" w:rsidP="00E71C18">
      <w:pPr>
        <w:jc w:val="both"/>
        <w:rPr>
          <w:i w:val="0"/>
          <w:szCs w:val="22"/>
        </w:rPr>
      </w:pPr>
    </w:p>
    <w:p w14:paraId="2A0DCEB2" w14:textId="77777777" w:rsidR="00E71C18" w:rsidRPr="00E71C18" w:rsidRDefault="00E71C18" w:rsidP="00E71C18">
      <w:pPr>
        <w:jc w:val="both"/>
        <w:rPr>
          <w:i w:val="0"/>
          <w:szCs w:val="22"/>
        </w:rPr>
      </w:pPr>
      <w:r w:rsidRPr="00E71C18">
        <w:rPr>
          <w:b/>
          <w:i w:val="0"/>
          <w:szCs w:val="22"/>
        </w:rPr>
        <w:t>Pogodbena kazen</w:t>
      </w:r>
    </w:p>
    <w:p w14:paraId="6EBF57DB" w14:textId="77777777" w:rsidR="00E71C18" w:rsidRPr="00E71C18" w:rsidRDefault="00E71C18" w:rsidP="00E71C18">
      <w:pPr>
        <w:numPr>
          <w:ilvl w:val="0"/>
          <w:numId w:val="26"/>
        </w:numPr>
        <w:jc w:val="center"/>
        <w:rPr>
          <w:i w:val="0"/>
          <w:szCs w:val="22"/>
        </w:rPr>
      </w:pPr>
      <w:r w:rsidRPr="00E71C18">
        <w:rPr>
          <w:i w:val="0"/>
          <w:szCs w:val="22"/>
        </w:rPr>
        <w:t xml:space="preserve"> člen </w:t>
      </w:r>
    </w:p>
    <w:p w14:paraId="3D9A5A8E" w14:textId="77777777" w:rsidR="00E71C18" w:rsidRPr="00E71C18" w:rsidRDefault="00E71C18" w:rsidP="00E71C18">
      <w:pPr>
        <w:ind w:right="-81"/>
        <w:jc w:val="both"/>
        <w:rPr>
          <w:i w:val="0"/>
          <w:szCs w:val="22"/>
        </w:rPr>
      </w:pPr>
    </w:p>
    <w:p w14:paraId="6590C5F0" w14:textId="77777777" w:rsidR="00E71C18" w:rsidRPr="00E71C18" w:rsidRDefault="00E71C18" w:rsidP="00E71C18">
      <w:pPr>
        <w:tabs>
          <w:tab w:val="left" w:pos="709"/>
        </w:tabs>
        <w:ind w:right="-79"/>
        <w:jc w:val="both"/>
        <w:rPr>
          <w:i w:val="0"/>
          <w:szCs w:val="22"/>
        </w:rPr>
      </w:pPr>
      <w:r w:rsidRPr="00E71C18">
        <w:rPr>
          <w:i w:val="0"/>
          <w:szCs w:val="22"/>
        </w:rPr>
        <w:t>V kolikor nadzornik  iz razlogov, za katere je odgovoren, ne izpolni pravilno svoje obveznosti v pogodbeno določenem roku, je dolžan naročniku za vsak koledarski dan zamude plačati pogodbeno kazen v višini 2</w:t>
      </w:r>
      <w:r w:rsidRPr="00E71C18">
        <w:rPr>
          <w:i w:val="0"/>
          <w:szCs w:val="22"/>
          <w:vertAlign w:val="superscript"/>
        </w:rPr>
        <w:t>0</w:t>
      </w:r>
      <w:r w:rsidRPr="00E71C18">
        <w:rPr>
          <w:i w:val="0"/>
          <w:szCs w:val="22"/>
        </w:rPr>
        <w:t>/</w:t>
      </w:r>
      <w:r w:rsidRPr="00E71C18">
        <w:rPr>
          <w:i w:val="0"/>
          <w:szCs w:val="22"/>
          <w:vertAlign w:val="subscript"/>
        </w:rPr>
        <w:t xml:space="preserve">00  </w:t>
      </w:r>
      <w:r w:rsidRPr="00E71C18">
        <w:rPr>
          <w:i w:val="0"/>
          <w:szCs w:val="22"/>
        </w:rPr>
        <w:t>(dva promila) pogodbene cene z DDV to je …………….. EUR, vendar ne več kot 10% (deset odstotkov) pogodbene cene z DDV.</w:t>
      </w:r>
    </w:p>
    <w:p w14:paraId="7E06658B" w14:textId="77777777" w:rsidR="00E71C18" w:rsidRPr="00E71C18" w:rsidRDefault="00E71C18" w:rsidP="00E71C18">
      <w:pPr>
        <w:tabs>
          <w:tab w:val="left" w:pos="709"/>
        </w:tabs>
        <w:ind w:right="-81"/>
        <w:jc w:val="both"/>
        <w:rPr>
          <w:i w:val="0"/>
          <w:szCs w:val="22"/>
        </w:rPr>
      </w:pPr>
    </w:p>
    <w:p w14:paraId="56729223" w14:textId="77777777" w:rsidR="00E71C18" w:rsidRPr="00E71C18" w:rsidRDefault="00E71C18" w:rsidP="00E71C18">
      <w:pPr>
        <w:jc w:val="both"/>
        <w:rPr>
          <w:i w:val="0"/>
          <w:szCs w:val="22"/>
        </w:rPr>
      </w:pPr>
      <w:r w:rsidRPr="00E71C18">
        <w:rPr>
          <w:i w:val="0"/>
          <w:szCs w:val="22"/>
        </w:rPr>
        <w:t>Za znesek pogodbene kazni naročnik nadzorniku izstavi račun, ki ga mora nadzor poravnati v roku 30 (trideset) dni od dneva izstavitve računa.</w:t>
      </w:r>
    </w:p>
    <w:p w14:paraId="045D204F" w14:textId="77777777" w:rsidR="00E71C18" w:rsidRPr="00E71C18" w:rsidRDefault="00E71C18" w:rsidP="00E71C18">
      <w:pPr>
        <w:tabs>
          <w:tab w:val="left" w:pos="709"/>
        </w:tabs>
        <w:ind w:right="-81"/>
        <w:jc w:val="both"/>
        <w:rPr>
          <w:i w:val="0"/>
          <w:szCs w:val="22"/>
        </w:rPr>
      </w:pPr>
    </w:p>
    <w:p w14:paraId="03AD3724" w14:textId="77777777" w:rsidR="00E71C18" w:rsidRPr="00E71C18" w:rsidRDefault="00E71C18" w:rsidP="00E71C18">
      <w:pPr>
        <w:tabs>
          <w:tab w:val="left" w:pos="709"/>
        </w:tabs>
        <w:ind w:right="-81"/>
        <w:jc w:val="both"/>
        <w:rPr>
          <w:i w:val="0"/>
          <w:szCs w:val="22"/>
        </w:rPr>
      </w:pPr>
      <w:r w:rsidRPr="00E71C18">
        <w:rPr>
          <w:i w:val="0"/>
          <w:szCs w:val="22"/>
        </w:rPr>
        <w:t>Če naročniku zaradi zamude nastane škoda, ki je večja od pogodbene kazni, ima naročnik pravico zahtevati od nadzornika razliko do popolne odškodnine in vso škodo zaradi slabo ali nestrokovno izvedenih pogodbenih storitev.</w:t>
      </w:r>
    </w:p>
    <w:p w14:paraId="27291BA6" w14:textId="77777777" w:rsidR="00E71C18" w:rsidRPr="00E71C18" w:rsidRDefault="00E71C18" w:rsidP="00E71C18">
      <w:pPr>
        <w:jc w:val="both"/>
        <w:rPr>
          <w:i w:val="0"/>
          <w:iCs/>
          <w:szCs w:val="22"/>
        </w:rPr>
      </w:pPr>
    </w:p>
    <w:p w14:paraId="6F16724A" w14:textId="77777777" w:rsidR="00E71C18" w:rsidRPr="00E71C18" w:rsidRDefault="00E71C18" w:rsidP="00E71C18">
      <w:pPr>
        <w:jc w:val="both"/>
        <w:rPr>
          <w:i w:val="0"/>
          <w:iCs/>
          <w:szCs w:val="22"/>
        </w:rPr>
      </w:pPr>
      <w:r w:rsidRPr="00E71C18">
        <w:rPr>
          <w:i w:val="0"/>
          <w:iCs/>
          <w:szCs w:val="22"/>
        </w:rPr>
        <w:t xml:space="preserve">Plačilo pogodbene kazni nadzornika ne obvezuje izpolnitve njegovih pogodbenih obveznosti. </w:t>
      </w:r>
    </w:p>
    <w:p w14:paraId="4B2B698F" w14:textId="77777777" w:rsidR="00E71C18" w:rsidRPr="00E71C18" w:rsidRDefault="00E71C18" w:rsidP="00E71C18">
      <w:pPr>
        <w:jc w:val="both"/>
        <w:rPr>
          <w:i w:val="0"/>
          <w:iCs/>
          <w:szCs w:val="22"/>
        </w:rPr>
      </w:pPr>
    </w:p>
    <w:p w14:paraId="5B7D6359" w14:textId="77777777" w:rsidR="00E71C18" w:rsidRPr="00E71C18" w:rsidRDefault="00E71C18" w:rsidP="00E71C18">
      <w:pPr>
        <w:jc w:val="both"/>
        <w:rPr>
          <w:i w:val="0"/>
          <w:iCs/>
          <w:szCs w:val="22"/>
        </w:rPr>
      </w:pPr>
    </w:p>
    <w:p w14:paraId="74592359" w14:textId="77777777" w:rsidR="00E71C18" w:rsidRPr="00E71C18" w:rsidRDefault="00E71C18" w:rsidP="00E71C18">
      <w:pPr>
        <w:jc w:val="both"/>
        <w:rPr>
          <w:b/>
          <w:i w:val="0"/>
          <w:szCs w:val="22"/>
        </w:rPr>
      </w:pPr>
      <w:r w:rsidRPr="00E71C18">
        <w:rPr>
          <w:b/>
          <w:i w:val="0"/>
          <w:szCs w:val="22"/>
        </w:rPr>
        <w:t>Odstop od pogodbe</w:t>
      </w:r>
    </w:p>
    <w:p w14:paraId="1AADFB41" w14:textId="77777777" w:rsidR="00E71C18" w:rsidRPr="00E71C18" w:rsidRDefault="00E71C18" w:rsidP="00E71C18">
      <w:pPr>
        <w:pStyle w:val="Odstavekseznama"/>
        <w:numPr>
          <w:ilvl w:val="0"/>
          <w:numId w:val="26"/>
        </w:numPr>
        <w:contextualSpacing/>
        <w:jc w:val="center"/>
        <w:rPr>
          <w:i w:val="0"/>
          <w:sz w:val="22"/>
          <w:szCs w:val="22"/>
        </w:rPr>
      </w:pPr>
      <w:r w:rsidRPr="00E71C18">
        <w:rPr>
          <w:i w:val="0"/>
          <w:sz w:val="22"/>
          <w:szCs w:val="22"/>
        </w:rPr>
        <w:t>člen</w:t>
      </w:r>
    </w:p>
    <w:p w14:paraId="1F8CB213" w14:textId="77777777" w:rsidR="00E71C18" w:rsidRPr="00E71C18" w:rsidRDefault="00E71C18" w:rsidP="00E71C18">
      <w:pPr>
        <w:jc w:val="both"/>
        <w:rPr>
          <w:i w:val="0"/>
          <w:sz w:val="22"/>
          <w:szCs w:val="22"/>
        </w:rPr>
      </w:pPr>
    </w:p>
    <w:p w14:paraId="739844FC" w14:textId="77777777" w:rsidR="00E71C18" w:rsidRPr="00E71C18" w:rsidRDefault="00E71C18" w:rsidP="00E71C18">
      <w:pPr>
        <w:jc w:val="both"/>
        <w:rPr>
          <w:i w:val="0"/>
          <w:szCs w:val="22"/>
        </w:rPr>
      </w:pPr>
      <w:r w:rsidRPr="00E71C18">
        <w:rPr>
          <w:i w:val="0"/>
          <w:szCs w:val="22"/>
        </w:rPr>
        <w:t xml:space="preserve">Naročnik lahko odstopi od pogodbe, če nadzornik ne začne z izvedbo pogodbenih storitev v roku določenem s to pogodbo in niti v naknadnem roku, ki mu ga določi naročnik. </w:t>
      </w:r>
    </w:p>
    <w:p w14:paraId="339B7FB1" w14:textId="77777777" w:rsidR="00E71C18" w:rsidRPr="00E71C18" w:rsidRDefault="00E71C18" w:rsidP="00E71C18">
      <w:pPr>
        <w:jc w:val="both"/>
        <w:rPr>
          <w:i w:val="0"/>
          <w:szCs w:val="22"/>
        </w:rPr>
      </w:pPr>
    </w:p>
    <w:p w14:paraId="6F7E84C9" w14:textId="77777777" w:rsidR="00E71C18" w:rsidRPr="00E71C18" w:rsidRDefault="00E71C18" w:rsidP="00E71C18">
      <w:pPr>
        <w:jc w:val="both"/>
        <w:rPr>
          <w:i w:val="0"/>
          <w:szCs w:val="22"/>
        </w:rPr>
      </w:pPr>
      <w:r w:rsidRPr="00E71C18">
        <w:rPr>
          <w:i w:val="0"/>
          <w:szCs w:val="22"/>
        </w:rPr>
        <w:t>Naročnik v takih primerih lahko pogodbene storitve  odda drugemu izvajalcu v breme nadzornika po tej pogodbi, lahko pa odstopi od pogodbe in začne postopek za izterjavo povzročene škode.</w:t>
      </w:r>
    </w:p>
    <w:p w14:paraId="63B90AE7" w14:textId="77777777" w:rsidR="00E71C18" w:rsidRPr="00E71C18" w:rsidRDefault="00E71C18" w:rsidP="00E71C18">
      <w:pPr>
        <w:jc w:val="both"/>
        <w:rPr>
          <w:i w:val="0"/>
          <w:szCs w:val="22"/>
        </w:rPr>
      </w:pPr>
    </w:p>
    <w:p w14:paraId="4CE431BC" w14:textId="77777777" w:rsidR="00E71C18" w:rsidRPr="00E71C18" w:rsidRDefault="00E71C18" w:rsidP="00E71C18">
      <w:pPr>
        <w:jc w:val="both"/>
        <w:rPr>
          <w:i w:val="0"/>
          <w:szCs w:val="22"/>
        </w:rPr>
      </w:pPr>
      <w:r w:rsidRPr="00E71C18">
        <w:rPr>
          <w:i w:val="0"/>
          <w:szCs w:val="22"/>
        </w:rPr>
        <w:t xml:space="preserve">Naročnik lahko odstopi od pogodbe tudi v primeru, če nadzornik ne izvršuje pogodbenih storitev kvalitetno ali ne izvaja pogodbenih storitev na način, določen v tej pogodbi ali če ne varuje naročnikovih interesov ali deluje v nasprotju z njimi. </w:t>
      </w:r>
    </w:p>
    <w:p w14:paraId="6954CFC3" w14:textId="77777777" w:rsidR="00E71C18" w:rsidRPr="00E71C18" w:rsidRDefault="00E71C18" w:rsidP="00E71C18">
      <w:pPr>
        <w:jc w:val="both"/>
        <w:rPr>
          <w:i w:val="0"/>
          <w:szCs w:val="22"/>
        </w:rPr>
      </w:pPr>
    </w:p>
    <w:p w14:paraId="75B35D34" w14:textId="77777777" w:rsidR="00E71C18" w:rsidRPr="00E71C18" w:rsidRDefault="00E71C18" w:rsidP="00E71C18">
      <w:pPr>
        <w:jc w:val="both"/>
        <w:rPr>
          <w:b/>
          <w:i w:val="0"/>
          <w:szCs w:val="22"/>
        </w:rPr>
      </w:pPr>
      <w:r w:rsidRPr="00E71C18">
        <w:rPr>
          <w:b/>
          <w:i w:val="0"/>
          <w:szCs w:val="22"/>
        </w:rPr>
        <w:t>Razvezni pogoj</w:t>
      </w:r>
    </w:p>
    <w:p w14:paraId="7D0B8D45" w14:textId="77777777" w:rsidR="00E71C18" w:rsidRPr="00E71C18" w:rsidRDefault="00E71C18" w:rsidP="00E71C18">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Cs w:val="22"/>
          <w:highlight w:val="cyan"/>
        </w:rPr>
      </w:pPr>
    </w:p>
    <w:p w14:paraId="3F379A29" w14:textId="77777777" w:rsidR="00E71C18" w:rsidRPr="00E71C18" w:rsidRDefault="00E71C18" w:rsidP="00E71C18">
      <w:pPr>
        <w:pStyle w:val="Odstavekseznama"/>
        <w:numPr>
          <w:ilvl w:val="0"/>
          <w:numId w:val="26"/>
        </w:numPr>
        <w:contextualSpacing/>
        <w:jc w:val="center"/>
        <w:rPr>
          <w:i w:val="0"/>
          <w:sz w:val="22"/>
          <w:szCs w:val="22"/>
        </w:rPr>
      </w:pPr>
      <w:r w:rsidRPr="00E71C18">
        <w:rPr>
          <w:i w:val="0"/>
          <w:sz w:val="22"/>
          <w:szCs w:val="22"/>
        </w:rPr>
        <w:t>člen</w:t>
      </w:r>
    </w:p>
    <w:p w14:paraId="5321E7BE" w14:textId="77777777" w:rsidR="00E71C18" w:rsidRPr="00E71C18" w:rsidRDefault="00E71C18" w:rsidP="00E71C18">
      <w:p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highlight w:val="cyan"/>
        </w:rPr>
      </w:pPr>
    </w:p>
    <w:p w14:paraId="56C43D7D" w14:textId="77777777" w:rsidR="00E71C18" w:rsidRPr="00E71C18" w:rsidRDefault="00E71C18" w:rsidP="00E71C18">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Cs w:val="22"/>
        </w:rPr>
      </w:pPr>
      <w:r w:rsidRPr="00E71C18">
        <w:rPr>
          <w:i w:val="0"/>
          <w:szCs w:val="22"/>
        </w:rPr>
        <w:t>Ta pogodba je skladno s 67. členom ZJN-3 sklenjena pod razveznim pogojem, ki se uresniči v primeru izpolnitve ene od naslednjih okoliščin:</w:t>
      </w:r>
    </w:p>
    <w:p w14:paraId="4177B99B" w14:textId="77777777" w:rsidR="00E71C18" w:rsidRPr="00E71C18" w:rsidRDefault="00E71C18" w:rsidP="00E71C18">
      <w:p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Cs w:val="22"/>
        </w:rPr>
      </w:pPr>
      <w:r w:rsidRPr="00E71C18">
        <w:rPr>
          <w:i w:val="0"/>
          <w:szCs w:val="22"/>
        </w:rPr>
        <w:lastRenderedPageBreak/>
        <w:t xml:space="preserve">- če bo naročnik seznanjen, da je sodišče s pravnomočno odločitvijo ugotovilo kršitev obveznosti iz delovne, okoljske ali socialne zakonodaje s strani nadzornika ali njegovega podizvajalca ali </w:t>
      </w:r>
    </w:p>
    <w:p w14:paraId="291836F1" w14:textId="77777777" w:rsidR="00E71C18" w:rsidRPr="00E71C18" w:rsidRDefault="00E71C18" w:rsidP="00E71C18">
      <w:p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Cs w:val="22"/>
        </w:rPr>
      </w:pPr>
      <w:r w:rsidRPr="00E71C18">
        <w:rPr>
          <w:i w:val="0"/>
          <w:szCs w:val="22"/>
        </w:rPr>
        <w:t>- če bo naročnik seznanjen, da je pristojni državni organ pri nadzorniku ali njegovemu podizvajalcu v času izvajanja pogodbe ugotovil najmanj 2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14:paraId="210087E8" w14:textId="77777777" w:rsidR="00E71C18" w:rsidRPr="00E71C18" w:rsidRDefault="00E71C18" w:rsidP="00E71C18">
      <w:p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Cs w:val="22"/>
        </w:rPr>
      </w:pPr>
    </w:p>
    <w:p w14:paraId="2C6A8648" w14:textId="77777777" w:rsidR="00E71C18" w:rsidRPr="00E71C18" w:rsidRDefault="00E71C18" w:rsidP="00E71C18">
      <w:p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Cs w:val="22"/>
        </w:rPr>
      </w:pPr>
      <w:r w:rsidRPr="00E71C18">
        <w:rPr>
          <w:i w:val="0"/>
          <w:szCs w:val="22"/>
        </w:rPr>
        <w:t>Razvezni pogoj se uresniči pod pogojem, da je od seznanitve s kršitvijo in do izteka veljavnosti pogodbe še najmanj 6 (šest) mesecev oziroma če nadzornik nastopa s podizvajalcem pa tudi, če zaradi ugotovljene kršitve pri podizvajalcu nadzornik ne nadomesti ali zamenja tega podizvajalca v skladu s 94. členom ZJN-3 in določili te pogodbe v roku 30 (trideset) dni od seznanitve s kršitvijo. Ne glede na prejšnji stavek se ta pogodba ne razveže, če bi razveza pogodbe naročniku povzročila nesorazmerne stroške ali bistvene težave pri nemoteni izvedbi nadzora ali nesorazmerno časovno zamudo in pod pogojem, da naročnik nadzornika najkasneje v 20 (dvajsetih) dneh od seznanitve s kršitvijo obvesti, da se pogodba ne razveže.</w:t>
      </w:r>
    </w:p>
    <w:p w14:paraId="0DAE3813" w14:textId="77777777" w:rsidR="00E71C18" w:rsidRPr="00E71C18" w:rsidRDefault="00E71C18" w:rsidP="00E71C18">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szCs w:val="22"/>
        </w:rPr>
      </w:pPr>
    </w:p>
    <w:p w14:paraId="6FA9E20D" w14:textId="77777777" w:rsidR="00E71C18" w:rsidRPr="00E71C18" w:rsidRDefault="00E71C18" w:rsidP="00E71C18">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Cs w:val="22"/>
        </w:rPr>
      </w:pPr>
      <w:r w:rsidRPr="00E71C18">
        <w:rPr>
          <w:i w:val="0"/>
          <w:szCs w:val="22"/>
        </w:rPr>
        <w:t>V primeru izpolnitve razveznega pogoja se šteje, da je pogodba razvezana z dnem sklenitve nove pogodbe o izvedbi javnega naročila za predmetno naročilo. O datumu sklenitve nove pogodbe bo naročnik obvestil nadzornika.</w:t>
      </w:r>
    </w:p>
    <w:p w14:paraId="635212EB" w14:textId="77777777" w:rsidR="00E71C18" w:rsidRPr="00E71C18" w:rsidRDefault="00E71C18" w:rsidP="00E71C18">
      <w:pPr>
        <w:ind w:left="1134"/>
        <w:jc w:val="both"/>
        <w:rPr>
          <w:i w:val="0"/>
          <w:szCs w:val="22"/>
        </w:rPr>
      </w:pPr>
    </w:p>
    <w:p w14:paraId="5EACA77F" w14:textId="77777777" w:rsidR="00E71C18" w:rsidRPr="00E71C18" w:rsidRDefault="00E71C18" w:rsidP="00E71C18">
      <w:pPr>
        <w:jc w:val="both"/>
        <w:rPr>
          <w:i w:val="0"/>
          <w:color w:val="000000"/>
          <w:szCs w:val="22"/>
        </w:rPr>
      </w:pPr>
      <w:r w:rsidRPr="00E71C18">
        <w:rPr>
          <w:i w:val="0"/>
          <w:szCs w:val="22"/>
        </w:rPr>
        <w:t>Če naročnik v roku 30 (tridesetih) dni od seznanitve s kršitvijo ne začne novega postopka javnega naročila, se šteje, da je pogodba razvezana 30. (trideseti) dan od seznanitve s kršitvijo.</w:t>
      </w:r>
    </w:p>
    <w:p w14:paraId="20A2A315" w14:textId="77777777" w:rsidR="00E71C18" w:rsidRPr="00E71C18" w:rsidRDefault="00E71C18" w:rsidP="00E71C18">
      <w:pPr>
        <w:jc w:val="both"/>
        <w:rPr>
          <w:i w:val="0"/>
          <w:szCs w:val="22"/>
        </w:rPr>
      </w:pPr>
    </w:p>
    <w:p w14:paraId="1A571E58" w14:textId="77777777" w:rsidR="00E71C18" w:rsidRPr="00E71C18" w:rsidRDefault="00E71C18" w:rsidP="00E71C18">
      <w:pPr>
        <w:jc w:val="both"/>
        <w:rPr>
          <w:i w:val="0"/>
          <w:szCs w:val="22"/>
        </w:rPr>
      </w:pPr>
    </w:p>
    <w:p w14:paraId="1B33D4E9" w14:textId="77777777" w:rsidR="00E71C18" w:rsidRPr="00E71C18" w:rsidRDefault="00E71C18" w:rsidP="00E71C18">
      <w:pPr>
        <w:jc w:val="both"/>
        <w:rPr>
          <w:b/>
          <w:i w:val="0"/>
          <w:szCs w:val="22"/>
        </w:rPr>
      </w:pPr>
      <w:r w:rsidRPr="00E71C18">
        <w:rPr>
          <w:b/>
          <w:i w:val="0"/>
          <w:szCs w:val="22"/>
        </w:rPr>
        <w:t>Varstvo podatkov</w:t>
      </w:r>
    </w:p>
    <w:p w14:paraId="2E7BB84D" w14:textId="77777777" w:rsidR="00E71C18" w:rsidRPr="00E71C18" w:rsidRDefault="00E71C18" w:rsidP="00E71C18">
      <w:pPr>
        <w:numPr>
          <w:ilvl w:val="0"/>
          <w:numId w:val="26"/>
        </w:numPr>
        <w:jc w:val="center"/>
        <w:rPr>
          <w:i w:val="0"/>
          <w:szCs w:val="22"/>
        </w:rPr>
      </w:pPr>
      <w:r w:rsidRPr="00E71C18">
        <w:rPr>
          <w:i w:val="0"/>
          <w:szCs w:val="22"/>
        </w:rPr>
        <w:t>člen</w:t>
      </w:r>
    </w:p>
    <w:p w14:paraId="5B5A2AA7" w14:textId="77777777" w:rsidR="00E71C18" w:rsidRPr="00E71C18" w:rsidRDefault="00E71C18" w:rsidP="00E71C18">
      <w:pPr>
        <w:rPr>
          <w:i w:val="0"/>
          <w:szCs w:val="22"/>
        </w:rPr>
      </w:pPr>
    </w:p>
    <w:p w14:paraId="2D2329DA" w14:textId="77777777" w:rsidR="00E71C18" w:rsidRPr="00E71C18" w:rsidRDefault="00E71C18" w:rsidP="00E71C18">
      <w:pPr>
        <w:jc w:val="both"/>
        <w:rPr>
          <w:i w:val="0"/>
          <w:szCs w:val="22"/>
        </w:rPr>
      </w:pPr>
      <w:r w:rsidRPr="00E71C18">
        <w:rPr>
          <w:i w:val="0"/>
          <w:szCs w:val="22"/>
        </w:rPr>
        <w:t xml:space="preserve">Nadzornik ne sme izkoriščati za svojo osebno uporabo ali izdati tretjemu podatkov, s katerim se seznani pri izvajanju storitev, ki so predmet te pogodbe, in so kot taki varovani s predpisi o varstvu osebnih podatkov oziroma podatkov, za katere je očitno, da bi naročniku nastala občutna škoda, če bi zanje izvedela nepooblaščena oseba. </w:t>
      </w:r>
    </w:p>
    <w:p w14:paraId="39095A3A" w14:textId="77777777" w:rsidR="00E71C18" w:rsidRPr="00E71C18" w:rsidRDefault="00E71C18" w:rsidP="00E71C18">
      <w:pPr>
        <w:jc w:val="both"/>
        <w:rPr>
          <w:i w:val="0"/>
          <w:szCs w:val="22"/>
        </w:rPr>
      </w:pPr>
    </w:p>
    <w:p w14:paraId="36D7283B" w14:textId="77777777" w:rsidR="00E71C18" w:rsidRPr="00E71C18" w:rsidRDefault="00E71C18" w:rsidP="00E71C18">
      <w:pPr>
        <w:jc w:val="both"/>
        <w:rPr>
          <w:i w:val="0"/>
          <w:szCs w:val="22"/>
        </w:rPr>
      </w:pPr>
      <w:r w:rsidRPr="00E71C18">
        <w:rPr>
          <w:i w:val="0"/>
          <w:szCs w:val="22"/>
        </w:rPr>
        <w:t>Naročnik se zaveže varovati podatke, ki jih pridobi od nadzornika, v zadevah, ki so predmet te pogodbe kot poslovno skrivnost, če so bili ti podatki določeni kot poslovna skrivnost skladno z zakonom, ki ureja poslovno skrivnost, oziroma podatke, za katere je očitno, da bi nastala občutna škoda nadzorniku, če bi zanje izvedela nepooblaščena oseba.</w:t>
      </w:r>
    </w:p>
    <w:p w14:paraId="772F2C02" w14:textId="77777777" w:rsidR="00E71C18" w:rsidRPr="00E71C18" w:rsidRDefault="00E71C18" w:rsidP="00E71C18">
      <w:pPr>
        <w:jc w:val="both"/>
        <w:rPr>
          <w:b/>
          <w:i w:val="0"/>
          <w:szCs w:val="22"/>
        </w:rPr>
      </w:pPr>
    </w:p>
    <w:p w14:paraId="67B83AFD" w14:textId="77777777" w:rsidR="00E71C18" w:rsidRPr="00E71C18" w:rsidRDefault="00E71C18" w:rsidP="00E71C18">
      <w:pPr>
        <w:jc w:val="both"/>
        <w:rPr>
          <w:b/>
          <w:i w:val="0"/>
          <w:szCs w:val="22"/>
        </w:rPr>
      </w:pPr>
    </w:p>
    <w:p w14:paraId="21BBFC44" w14:textId="77777777" w:rsidR="00E71C18" w:rsidRPr="00E71C18" w:rsidRDefault="00E71C18" w:rsidP="00E71C18">
      <w:pPr>
        <w:jc w:val="both"/>
        <w:rPr>
          <w:b/>
          <w:i w:val="0"/>
          <w:szCs w:val="22"/>
        </w:rPr>
      </w:pPr>
      <w:r w:rsidRPr="00E71C18">
        <w:rPr>
          <w:b/>
          <w:i w:val="0"/>
          <w:szCs w:val="22"/>
        </w:rPr>
        <w:t>Protikorupcijska klavzula</w:t>
      </w:r>
    </w:p>
    <w:p w14:paraId="43C975F3" w14:textId="77777777" w:rsidR="00E71C18" w:rsidRPr="00E71C18" w:rsidRDefault="00E71C18" w:rsidP="00E71C18">
      <w:pPr>
        <w:jc w:val="both"/>
        <w:rPr>
          <w:b/>
          <w:i w:val="0"/>
          <w:szCs w:val="22"/>
        </w:rPr>
      </w:pPr>
    </w:p>
    <w:p w14:paraId="22BEBC6D" w14:textId="77777777" w:rsidR="00E71C18" w:rsidRPr="00E71C18" w:rsidRDefault="00E71C18" w:rsidP="00E71C18">
      <w:pPr>
        <w:numPr>
          <w:ilvl w:val="0"/>
          <w:numId w:val="26"/>
        </w:numPr>
        <w:jc w:val="center"/>
        <w:rPr>
          <w:i w:val="0"/>
          <w:szCs w:val="22"/>
        </w:rPr>
      </w:pPr>
      <w:r w:rsidRPr="00E71C18">
        <w:rPr>
          <w:i w:val="0"/>
          <w:szCs w:val="22"/>
        </w:rPr>
        <w:t>člen</w:t>
      </w:r>
    </w:p>
    <w:p w14:paraId="0A4F7093" w14:textId="77777777" w:rsidR="00E71C18" w:rsidRPr="00E71C18" w:rsidRDefault="00E71C18" w:rsidP="00E71C18">
      <w:pPr>
        <w:ind w:left="1080"/>
        <w:jc w:val="center"/>
        <w:rPr>
          <w:i w:val="0"/>
          <w:szCs w:val="22"/>
        </w:rPr>
      </w:pPr>
    </w:p>
    <w:p w14:paraId="249E7C1D" w14:textId="77777777" w:rsidR="00E71C18" w:rsidRPr="00E71C18" w:rsidRDefault="00E71C18" w:rsidP="00E71C18">
      <w:pPr>
        <w:jc w:val="both"/>
        <w:rPr>
          <w:i w:val="0"/>
          <w:szCs w:val="22"/>
        </w:rPr>
      </w:pPr>
      <w:r w:rsidRPr="00E71C18">
        <w:rPr>
          <w:i w:val="0"/>
          <w:szCs w:val="22"/>
        </w:rPr>
        <w:t>V primeru, da je pri izvedbi javnega naročila za izbor nadzornika po tej pogodbi, pri sklenitvi ali pri izvajanju te pogodbe kdo v imenu in na račun nadzornika,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nadzorniku ali njegovemu predstavniku, zastopniku ali posredniku, je ta pogodba nična.</w:t>
      </w:r>
    </w:p>
    <w:p w14:paraId="6F0C2DAA" w14:textId="77777777" w:rsidR="00E71C18" w:rsidRPr="00E71C18" w:rsidRDefault="00E71C18" w:rsidP="00E71C18">
      <w:pPr>
        <w:jc w:val="both"/>
        <w:rPr>
          <w:i w:val="0"/>
          <w:sz w:val="16"/>
          <w:szCs w:val="16"/>
        </w:rPr>
      </w:pPr>
    </w:p>
    <w:p w14:paraId="4140B763" w14:textId="77777777" w:rsidR="00E71C18" w:rsidRPr="00E71C18" w:rsidRDefault="00E71C18" w:rsidP="00E71C18">
      <w:pPr>
        <w:jc w:val="both"/>
        <w:rPr>
          <w:i w:val="0"/>
          <w:sz w:val="22"/>
          <w:szCs w:val="22"/>
        </w:rPr>
      </w:pPr>
      <w:r w:rsidRPr="00E71C18">
        <w:rPr>
          <w:i w:val="0"/>
          <w:szCs w:val="22"/>
        </w:rPr>
        <w:lastRenderedPageBreak/>
        <w:t xml:space="preserve">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 </w:t>
      </w:r>
    </w:p>
    <w:p w14:paraId="6AC828B4" w14:textId="77777777" w:rsidR="00E71C18" w:rsidRPr="00E71C18" w:rsidRDefault="00E71C18" w:rsidP="00E71C18">
      <w:pPr>
        <w:jc w:val="both"/>
        <w:rPr>
          <w:i w:val="0"/>
          <w:szCs w:val="22"/>
        </w:rPr>
      </w:pPr>
    </w:p>
    <w:p w14:paraId="1BCE7622" w14:textId="77777777" w:rsidR="00E71C18" w:rsidRPr="00E71C18" w:rsidRDefault="00E71C18" w:rsidP="00E71C18">
      <w:pPr>
        <w:jc w:val="both"/>
        <w:rPr>
          <w:i w:val="0"/>
          <w:szCs w:val="22"/>
        </w:rPr>
      </w:pPr>
    </w:p>
    <w:p w14:paraId="5A96A9D3" w14:textId="77777777" w:rsidR="00E71C18" w:rsidRPr="00E71C18" w:rsidRDefault="00E71C18" w:rsidP="00E71C18">
      <w:pPr>
        <w:jc w:val="both"/>
        <w:rPr>
          <w:b/>
          <w:i w:val="0"/>
          <w:szCs w:val="22"/>
        </w:rPr>
      </w:pPr>
      <w:r w:rsidRPr="00E71C18">
        <w:rPr>
          <w:b/>
          <w:i w:val="0"/>
          <w:szCs w:val="22"/>
        </w:rPr>
        <w:t>Prepoved odstopa bodočih terjatev</w:t>
      </w:r>
    </w:p>
    <w:p w14:paraId="60FDFBB0" w14:textId="77777777" w:rsidR="00E71C18" w:rsidRPr="00E71C18" w:rsidRDefault="00E71C18" w:rsidP="00E71C18">
      <w:pPr>
        <w:jc w:val="both"/>
        <w:rPr>
          <w:b/>
          <w:i w:val="0"/>
          <w:szCs w:val="22"/>
        </w:rPr>
      </w:pPr>
    </w:p>
    <w:p w14:paraId="0AAD6855" w14:textId="77777777" w:rsidR="00E71C18" w:rsidRPr="00E71C18" w:rsidRDefault="00E71C18" w:rsidP="00E71C18">
      <w:pPr>
        <w:numPr>
          <w:ilvl w:val="0"/>
          <w:numId w:val="26"/>
        </w:numPr>
        <w:jc w:val="center"/>
        <w:rPr>
          <w:i w:val="0"/>
          <w:szCs w:val="22"/>
        </w:rPr>
      </w:pPr>
      <w:r w:rsidRPr="00E71C18">
        <w:rPr>
          <w:i w:val="0"/>
          <w:szCs w:val="22"/>
        </w:rPr>
        <w:t>člen</w:t>
      </w:r>
    </w:p>
    <w:p w14:paraId="39882CBE" w14:textId="77777777" w:rsidR="00E71C18" w:rsidRPr="00E71C18" w:rsidRDefault="00E71C18" w:rsidP="00E71C18">
      <w:pPr>
        <w:ind w:left="1080"/>
        <w:rPr>
          <w:b/>
          <w:i w:val="0"/>
          <w:sz w:val="16"/>
          <w:szCs w:val="16"/>
        </w:rPr>
      </w:pPr>
    </w:p>
    <w:p w14:paraId="382940C7" w14:textId="77777777" w:rsidR="00E71C18" w:rsidRPr="00E71C18" w:rsidRDefault="00E71C18" w:rsidP="00E71C18">
      <w:pPr>
        <w:jc w:val="both"/>
        <w:rPr>
          <w:i w:val="0"/>
          <w:sz w:val="22"/>
          <w:szCs w:val="22"/>
        </w:rPr>
      </w:pPr>
      <w:r w:rsidRPr="00E71C18">
        <w:rPr>
          <w:i w:val="0"/>
          <w:szCs w:val="22"/>
        </w:rPr>
        <w:t>Pogodbeni stranki se v skladu s 417. členom Obligacijskega zakonika izrecno dogovorita, da nadzornik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14:paraId="21A6DE46" w14:textId="77777777" w:rsidR="00E71C18" w:rsidRPr="00E71C18" w:rsidRDefault="00E71C18" w:rsidP="00E71C18">
      <w:pPr>
        <w:jc w:val="both"/>
        <w:rPr>
          <w:i w:val="0"/>
          <w:sz w:val="16"/>
          <w:szCs w:val="16"/>
        </w:rPr>
      </w:pPr>
    </w:p>
    <w:p w14:paraId="19A9DDF4" w14:textId="77777777" w:rsidR="00E71C18" w:rsidRPr="00E71C18" w:rsidRDefault="00E71C18" w:rsidP="00E71C18">
      <w:pPr>
        <w:jc w:val="both"/>
        <w:rPr>
          <w:i w:val="0"/>
          <w:sz w:val="22"/>
          <w:szCs w:val="22"/>
        </w:rPr>
      </w:pPr>
      <w:r w:rsidRPr="00E71C18">
        <w:rPr>
          <w:i w:val="0"/>
          <w:szCs w:val="22"/>
        </w:rPr>
        <w:t>Pogodbeni stranki se dogovorita, da za namene te pogodbe bodoča terjatev iz prvega odstavka tega člena pomeni vsako terjatev, ki v trenutku prenosa na drugega še ni nastala, pri čemer se pogodbeni stranki dogovorita, da se šteje, da terjatev nadzornika do naročnika nastane takrat, ko je nadzornik dela opravil, jih naročniku obračunal z izstavitvijo e-računa ter je naročnik izstavljeni e-račun potrdil.</w:t>
      </w:r>
    </w:p>
    <w:p w14:paraId="24B487CC" w14:textId="77777777" w:rsidR="00E71C18" w:rsidRPr="00E71C18" w:rsidRDefault="00E71C18" w:rsidP="00E71C18">
      <w:pPr>
        <w:jc w:val="both"/>
        <w:rPr>
          <w:i w:val="0"/>
          <w:szCs w:val="22"/>
        </w:rPr>
      </w:pPr>
    </w:p>
    <w:p w14:paraId="3CCA72C1" w14:textId="77777777" w:rsidR="00E71C18" w:rsidRPr="00E71C18" w:rsidRDefault="00E71C18" w:rsidP="00E71C18">
      <w:pPr>
        <w:jc w:val="both"/>
        <w:rPr>
          <w:i w:val="0"/>
          <w:szCs w:val="22"/>
        </w:rPr>
      </w:pPr>
      <w:r w:rsidRPr="00E71C18">
        <w:rPr>
          <w:i w:val="0"/>
          <w:szCs w:val="22"/>
        </w:rPr>
        <w:t>V primeru, da bi nadzornik kljub dogovoru o prepovedi prenosa bodočih terjatev iz prvega odstavka tega člena prenesel katerokoli svojo bodočo terjatev do naročnika na drugega, lahko naročnik s pisno izjavo, ki jo priporočeno po pošti pošlje nadzorniku, s takojšnjim učinkom (brez odpovednega roka) odpove to pogodbo, vključno z vsemi k njej sklenjenimi dodatki.</w:t>
      </w:r>
    </w:p>
    <w:p w14:paraId="3DA12131" w14:textId="77777777" w:rsidR="00E71C18" w:rsidRPr="00E71C18" w:rsidRDefault="00E71C18" w:rsidP="00E71C18">
      <w:pPr>
        <w:jc w:val="both"/>
        <w:rPr>
          <w:i w:val="0"/>
          <w:szCs w:val="22"/>
        </w:rPr>
      </w:pPr>
    </w:p>
    <w:p w14:paraId="69832ECA" w14:textId="77777777" w:rsidR="00E71C18" w:rsidRPr="00E71C18" w:rsidRDefault="00E71C18" w:rsidP="00E71C18">
      <w:pPr>
        <w:jc w:val="both"/>
        <w:rPr>
          <w:i w:val="0"/>
          <w:szCs w:val="22"/>
        </w:rPr>
      </w:pPr>
      <w:r w:rsidRPr="00E71C18">
        <w:rPr>
          <w:i w:val="0"/>
          <w:szCs w:val="22"/>
        </w:rPr>
        <w:t>V primeru, da bi nadzornik kljub dogovoru o prepovedi prenosa bodočih terjatev iz prvega odstavka tega člena prenesel katerokoli svojo bodočo terjatev do naročnika na drugega, je nadzornik dolžan naročniku plačati tudi pogodbeno kazen v višini 10.000,00 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68A6DAFD" w14:textId="77777777" w:rsidR="00E71C18" w:rsidRPr="00E71C18" w:rsidRDefault="00E71C18" w:rsidP="00E71C18">
      <w:pPr>
        <w:jc w:val="both"/>
        <w:rPr>
          <w:i w:val="0"/>
          <w:szCs w:val="22"/>
        </w:rPr>
      </w:pPr>
    </w:p>
    <w:p w14:paraId="642C136B" w14:textId="77777777" w:rsidR="00E71C18" w:rsidRPr="00E71C18" w:rsidRDefault="00E71C18" w:rsidP="00E71C18">
      <w:pPr>
        <w:jc w:val="both"/>
        <w:rPr>
          <w:i w:val="0"/>
          <w:szCs w:val="22"/>
        </w:rPr>
      </w:pPr>
      <w:r w:rsidRPr="00E71C18">
        <w:rPr>
          <w:i w:val="0"/>
          <w:szCs w:val="22"/>
        </w:rPr>
        <w:t>Za znesek pogodbene kazni naročnik nadzorniku izstavi račun, ki ja mora nadzornik poravnati v roku 30 (trideset) dni od dneva izstavitve računa.</w:t>
      </w:r>
    </w:p>
    <w:p w14:paraId="09F1E536" w14:textId="77777777" w:rsidR="00E71C18" w:rsidRPr="00E71C18" w:rsidRDefault="00E71C18" w:rsidP="00E71C18">
      <w:pPr>
        <w:jc w:val="both"/>
        <w:rPr>
          <w:i w:val="0"/>
          <w:szCs w:val="22"/>
        </w:rPr>
      </w:pPr>
    </w:p>
    <w:p w14:paraId="1FF30D54" w14:textId="77777777" w:rsidR="00E71C18" w:rsidRPr="00E71C18" w:rsidRDefault="00E71C18" w:rsidP="00E71C18">
      <w:pPr>
        <w:jc w:val="both"/>
        <w:rPr>
          <w:i w:val="0"/>
          <w:szCs w:val="22"/>
        </w:rPr>
      </w:pPr>
      <w:r w:rsidRPr="00E71C18">
        <w:rPr>
          <w:i w:val="0"/>
          <w:szCs w:val="22"/>
        </w:rPr>
        <w:t xml:space="preserve">V primeru, da bi nadzornik kljub dogovoru o prepovedi prenosa bodočih terjatev iz prvega odstavka tega člena prenesel katerokoli svojo bodočo terjatev do naročnika na drugega, je nadzornik dolžan naročniku v vsakem primeru in ne glede na uveljavitev naročnikovih pravic iz tretjega in četrtega odstavka tega člena povrniti  škodo, ki je naročniku nastala zaradi kršitve prepovedi prenosa terjatev s strani nadzornika. Škoda vključuje tudi (a ne izključno) vse zneske, ki bi jih moral naročnik plačati kateremukoli subjektu (vključno s podizvajalci in prevzemniki terjatev) in bi presegali njegove obveznosti po tej pogodbi in dodatkih , sklenjenih k njej, oziroma zneske, ki bi jih moral naročnik plačati dvakrat, ker bi bila prvotna izpolnitev enemu od subjektov nepravilna, vključno z zakonskimi zamudnimi obrestmi, ki bi jih moral naročnik plačati kateremukoli subjektu. Nadzornik soglaša s tem, da naročnik ni odgovoren za morebitno svojo nepravilno izpolnitev, do katere bi prišlo v primeru kršitve prepovedi prenosa bodočih terjatev s strani nadzornika, zato se nadzornik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14:paraId="4A5318A5" w14:textId="77777777" w:rsidR="00E71C18" w:rsidRPr="00E71C18" w:rsidRDefault="00E71C18" w:rsidP="00E71C18">
      <w:pPr>
        <w:jc w:val="both"/>
        <w:rPr>
          <w:i w:val="0"/>
          <w:szCs w:val="22"/>
          <w:lang w:eastAsia="en-US"/>
        </w:rPr>
      </w:pPr>
    </w:p>
    <w:p w14:paraId="70E55691" w14:textId="77777777" w:rsidR="00E71C18" w:rsidRPr="00E71C18" w:rsidRDefault="00E71C18" w:rsidP="00E71C18">
      <w:pPr>
        <w:ind w:right="48"/>
        <w:jc w:val="both"/>
        <w:rPr>
          <w:i w:val="0"/>
          <w:szCs w:val="22"/>
        </w:rPr>
      </w:pPr>
      <w:r w:rsidRPr="00E71C18">
        <w:rPr>
          <w:i w:val="0"/>
          <w:szCs w:val="22"/>
        </w:rPr>
        <w:lastRenderedPageBreak/>
        <w:t>Pogodbeni stranki soglašata s tem, da nadzornik ne odgovarja naročniku in slednji proti njemu ne more uveljaviti sankcij iz tretjega do petega odstavka tega člena v primeru, da bi nadzornikovi podizvajalci odstopili drugemu svoje terjatve do naročnika ali nadzornika.</w:t>
      </w:r>
    </w:p>
    <w:p w14:paraId="2936F6B5" w14:textId="77777777" w:rsidR="00E71C18" w:rsidRPr="00E71C18" w:rsidRDefault="00E71C18" w:rsidP="00E71C18">
      <w:pPr>
        <w:ind w:right="48"/>
        <w:jc w:val="both"/>
        <w:rPr>
          <w:i w:val="0"/>
          <w:szCs w:val="22"/>
        </w:rPr>
      </w:pPr>
    </w:p>
    <w:p w14:paraId="3CA34550" w14:textId="77777777" w:rsidR="00E71C18" w:rsidRPr="00E71C18" w:rsidRDefault="00E71C18" w:rsidP="00E71C18">
      <w:pPr>
        <w:ind w:right="48"/>
        <w:jc w:val="both"/>
        <w:outlineLvl w:val="0"/>
        <w:rPr>
          <w:b/>
          <w:i w:val="0"/>
          <w:szCs w:val="22"/>
        </w:rPr>
      </w:pPr>
      <w:r w:rsidRPr="00E71C18">
        <w:rPr>
          <w:b/>
          <w:i w:val="0"/>
          <w:szCs w:val="22"/>
        </w:rPr>
        <w:t>Spremembe pogodbe</w:t>
      </w:r>
    </w:p>
    <w:p w14:paraId="5EA6D372" w14:textId="77777777" w:rsidR="00E71C18" w:rsidRPr="00E71C18" w:rsidRDefault="00E71C18" w:rsidP="00E71C18">
      <w:pPr>
        <w:numPr>
          <w:ilvl w:val="0"/>
          <w:numId w:val="26"/>
        </w:numPr>
        <w:ind w:right="48"/>
        <w:jc w:val="center"/>
        <w:rPr>
          <w:i w:val="0"/>
          <w:szCs w:val="22"/>
        </w:rPr>
      </w:pPr>
      <w:r w:rsidRPr="00E71C18">
        <w:rPr>
          <w:i w:val="0"/>
          <w:szCs w:val="22"/>
        </w:rPr>
        <w:t>člen</w:t>
      </w:r>
    </w:p>
    <w:p w14:paraId="410A9DE5" w14:textId="77777777" w:rsidR="00E71C18" w:rsidRPr="00E71C18" w:rsidRDefault="00E71C18" w:rsidP="00E71C18">
      <w:pPr>
        <w:ind w:right="48"/>
        <w:rPr>
          <w:i w:val="0"/>
          <w:szCs w:val="22"/>
        </w:rPr>
      </w:pPr>
    </w:p>
    <w:p w14:paraId="4F584018" w14:textId="77777777" w:rsidR="00E71C18" w:rsidRPr="00E71C18" w:rsidRDefault="00E71C18" w:rsidP="00E71C18">
      <w:pPr>
        <w:ind w:right="48"/>
        <w:jc w:val="both"/>
        <w:rPr>
          <w:i w:val="0"/>
          <w:szCs w:val="22"/>
        </w:rPr>
      </w:pPr>
      <w:r w:rsidRPr="00E71C18">
        <w:rPr>
          <w:i w:val="0"/>
          <w:szCs w:val="22"/>
        </w:rPr>
        <w:t>Vse spremembe in dopolnitve te pogodbe se sklenejo v obliki pisnih dodatkov k tej pogodbi.</w:t>
      </w:r>
    </w:p>
    <w:p w14:paraId="079FB3C3" w14:textId="77777777" w:rsidR="00E71C18" w:rsidRPr="00E71C18" w:rsidRDefault="00E71C18" w:rsidP="00E71C18">
      <w:pPr>
        <w:ind w:right="48"/>
        <w:jc w:val="both"/>
        <w:rPr>
          <w:i w:val="0"/>
          <w:szCs w:val="22"/>
        </w:rPr>
      </w:pPr>
    </w:p>
    <w:p w14:paraId="14BFE78E" w14:textId="77777777" w:rsidR="00E71C18" w:rsidRPr="00E71C18" w:rsidRDefault="00E71C18" w:rsidP="00E71C18">
      <w:pPr>
        <w:ind w:right="48"/>
        <w:jc w:val="both"/>
        <w:rPr>
          <w:i w:val="0"/>
          <w:szCs w:val="22"/>
        </w:rPr>
      </w:pPr>
    </w:p>
    <w:p w14:paraId="2122F067" w14:textId="77777777" w:rsidR="00E71C18" w:rsidRPr="00E71C18" w:rsidRDefault="00E71C18" w:rsidP="00E71C18">
      <w:pPr>
        <w:ind w:right="48"/>
        <w:jc w:val="both"/>
        <w:outlineLvl w:val="0"/>
        <w:rPr>
          <w:b/>
          <w:i w:val="0"/>
          <w:szCs w:val="22"/>
        </w:rPr>
      </w:pPr>
      <w:r w:rsidRPr="00E71C18">
        <w:rPr>
          <w:b/>
          <w:i w:val="0"/>
          <w:szCs w:val="22"/>
        </w:rPr>
        <w:t>Reševanje sporov</w:t>
      </w:r>
    </w:p>
    <w:p w14:paraId="546D73A3" w14:textId="77777777" w:rsidR="00E71C18" w:rsidRPr="00E71C18" w:rsidRDefault="00E71C18" w:rsidP="00E71C18">
      <w:pPr>
        <w:ind w:right="48"/>
        <w:jc w:val="both"/>
        <w:outlineLvl w:val="0"/>
        <w:rPr>
          <w:i w:val="0"/>
          <w:szCs w:val="22"/>
        </w:rPr>
      </w:pPr>
    </w:p>
    <w:p w14:paraId="05FA145A" w14:textId="77777777" w:rsidR="00E71C18" w:rsidRPr="00E71C18" w:rsidRDefault="00E71C18" w:rsidP="00E71C18">
      <w:pPr>
        <w:numPr>
          <w:ilvl w:val="0"/>
          <w:numId w:val="26"/>
        </w:numPr>
        <w:ind w:right="48"/>
        <w:jc w:val="center"/>
        <w:rPr>
          <w:i w:val="0"/>
          <w:szCs w:val="22"/>
        </w:rPr>
      </w:pPr>
      <w:r w:rsidRPr="00E71C18">
        <w:rPr>
          <w:i w:val="0"/>
          <w:szCs w:val="22"/>
        </w:rPr>
        <w:t>člen</w:t>
      </w:r>
    </w:p>
    <w:p w14:paraId="65EB75E4" w14:textId="77777777" w:rsidR="00E71C18" w:rsidRPr="00E71C18" w:rsidRDefault="00E71C18" w:rsidP="00E71C18">
      <w:pPr>
        <w:ind w:right="48"/>
        <w:rPr>
          <w:i w:val="0"/>
          <w:szCs w:val="22"/>
        </w:rPr>
      </w:pPr>
    </w:p>
    <w:p w14:paraId="1516AAAF" w14:textId="77777777" w:rsidR="00E71C18" w:rsidRPr="00E71C18" w:rsidRDefault="00E71C18" w:rsidP="00E71C18">
      <w:pPr>
        <w:ind w:right="48"/>
        <w:jc w:val="both"/>
        <w:rPr>
          <w:i w:val="0"/>
          <w:szCs w:val="22"/>
        </w:rPr>
      </w:pPr>
      <w:r w:rsidRPr="00E71C18">
        <w:rPr>
          <w:i w:val="0"/>
          <w:szCs w:val="22"/>
        </w:rPr>
        <w:t>Morebitne spore iz te pogodbe bosta pogodbeni stranki reševali sporazumno, če pa to ne bo mogoče, bo o sporih odločalo stvarno pristojno sodišče v Ljubljani.</w:t>
      </w:r>
    </w:p>
    <w:p w14:paraId="219EC2E8" w14:textId="77777777" w:rsidR="00E71C18" w:rsidRPr="00E71C18" w:rsidRDefault="00E71C18" w:rsidP="00E71C18">
      <w:pPr>
        <w:ind w:right="48"/>
        <w:jc w:val="both"/>
        <w:rPr>
          <w:i w:val="0"/>
          <w:szCs w:val="22"/>
        </w:rPr>
      </w:pPr>
    </w:p>
    <w:p w14:paraId="62A8151F" w14:textId="77777777" w:rsidR="00E71C18" w:rsidRPr="00E71C18" w:rsidRDefault="00E71C18" w:rsidP="00E71C18">
      <w:pPr>
        <w:ind w:right="48"/>
        <w:jc w:val="both"/>
        <w:outlineLvl w:val="0"/>
        <w:rPr>
          <w:b/>
          <w:i w:val="0"/>
          <w:szCs w:val="22"/>
        </w:rPr>
      </w:pPr>
    </w:p>
    <w:p w14:paraId="653F341B" w14:textId="77777777" w:rsidR="00E71C18" w:rsidRPr="00E71C18" w:rsidRDefault="00E71C18" w:rsidP="00E71C18">
      <w:pPr>
        <w:ind w:right="48"/>
        <w:jc w:val="both"/>
        <w:outlineLvl w:val="0"/>
        <w:rPr>
          <w:b/>
          <w:i w:val="0"/>
          <w:szCs w:val="22"/>
        </w:rPr>
      </w:pPr>
      <w:r w:rsidRPr="00E71C18">
        <w:rPr>
          <w:b/>
          <w:i w:val="0"/>
          <w:szCs w:val="22"/>
        </w:rPr>
        <w:t>Končne določbe</w:t>
      </w:r>
    </w:p>
    <w:p w14:paraId="44BED496" w14:textId="77777777" w:rsidR="00E71C18" w:rsidRPr="00E71C18" w:rsidRDefault="00E71C18" w:rsidP="00E71C18">
      <w:pPr>
        <w:ind w:right="48"/>
        <w:jc w:val="both"/>
        <w:rPr>
          <w:i w:val="0"/>
          <w:szCs w:val="22"/>
        </w:rPr>
      </w:pPr>
    </w:p>
    <w:p w14:paraId="67EE6418" w14:textId="77777777" w:rsidR="00E71C18" w:rsidRPr="00E71C18" w:rsidRDefault="00E71C18" w:rsidP="00E71C18">
      <w:pPr>
        <w:numPr>
          <w:ilvl w:val="0"/>
          <w:numId w:val="26"/>
        </w:numPr>
        <w:ind w:right="48"/>
        <w:jc w:val="center"/>
        <w:rPr>
          <w:i w:val="0"/>
          <w:szCs w:val="22"/>
        </w:rPr>
      </w:pPr>
      <w:r w:rsidRPr="00E71C18">
        <w:rPr>
          <w:i w:val="0"/>
          <w:szCs w:val="22"/>
        </w:rPr>
        <w:t>člen</w:t>
      </w:r>
    </w:p>
    <w:p w14:paraId="3F82D23F" w14:textId="77777777" w:rsidR="00E71C18" w:rsidRPr="00E71C18" w:rsidRDefault="00E71C18" w:rsidP="00E71C18">
      <w:pPr>
        <w:ind w:right="48"/>
        <w:jc w:val="both"/>
        <w:rPr>
          <w:i w:val="0"/>
          <w:szCs w:val="22"/>
        </w:rPr>
      </w:pPr>
    </w:p>
    <w:p w14:paraId="18C89973" w14:textId="77777777" w:rsidR="00E71C18" w:rsidRPr="00E71C18" w:rsidRDefault="00E71C18" w:rsidP="00E71C18">
      <w:pPr>
        <w:ind w:right="142"/>
        <w:jc w:val="both"/>
        <w:rPr>
          <w:i w:val="0"/>
          <w:szCs w:val="22"/>
        </w:rPr>
      </w:pPr>
      <w:r w:rsidRPr="00E71C18">
        <w:rPr>
          <w:i w:val="0"/>
          <w:szCs w:val="22"/>
        </w:rPr>
        <w:t>Pogodba je sklenjena z dnem, ko jo podpišeta obe pogodbeni stranki, veljati pa začne z dnem predložitve finančnega zavarovanja za dobro izvedbo pogodbenih obveznosti in dokazil o sklenjenih zavarovanjih, pod pogojem, da je predloženo v skladu z določili te pogodbe.</w:t>
      </w:r>
    </w:p>
    <w:p w14:paraId="62B38D18" w14:textId="77777777" w:rsidR="00E71C18" w:rsidRPr="00E71C18" w:rsidRDefault="00E71C18" w:rsidP="00E71C18">
      <w:pPr>
        <w:ind w:right="48"/>
        <w:jc w:val="both"/>
        <w:rPr>
          <w:i w:val="0"/>
          <w:szCs w:val="22"/>
        </w:rPr>
      </w:pPr>
    </w:p>
    <w:p w14:paraId="1D38B407" w14:textId="77777777" w:rsidR="00E71C18" w:rsidRPr="00E71C18" w:rsidRDefault="00E71C18" w:rsidP="00E71C18">
      <w:pPr>
        <w:ind w:right="48"/>
        <w:jc w:val="both"/>
        <w:rPr>
          <w:i w:val="0"/>
          <w:szCs w:val="22"/>
        </w:rPr>
      </w:pPr>
    </w:p>
    <w:p w14:paraId="235F3002" w14:textId="77777777" w:rsidR="00E71C18" w:rsidRPr="00E71C18" w:rsidRDefault="00E71C18" w:rsidP="00E71C18">
      <w:pPr>
        <w:numPr>
          <w:ilvl w:val="0"/>
          <w:numId w:val="26"/>
        </w:numPr>
        <w:ind w:right="48"/>
        <w:jc w:val="center"/>
        <w:rPr>
          <w:i w:val="0"/>
          <w:szCs w:val="22"/>
        </w:rPr>
      </w:pPr>
      <w:r w:rsidRPr="00E71C18">
        <w:rPr>
          <w:i w:val="0"/>
          <w:szCs w:val="22"/>
        </w:rPr>
        <w:t>člen</w:t>
      </w:r>
    </w:p>
    <w:p w14:paraId="15C190CD" w14:textId="77777777" w:rsidR="00E71C18" w:rsidRPr="00E71C18" w:rsidRDefault="00E71C18" w:rsidP="00E71C18">
      <w:pPr>
        <w:ind w:right="48"/>
        <w:rPr>
          <w:i w:val="0"/>
          <w:szCs w:val="22"/>
        </w:rPr>
      </w:pPr>
    </w:p>
    <w:p w14:paraId="3DDCB44E" w14:textId="77777777" w:rsidR="00E71C18" w:rsidRPr="00E71C18" w:rsidRDefault="00E71C18" w:rsidP="00E71C18">
      <w:pPr>
        <w:ind w:right="48"/>
        <w:jc w:val="both"/>
        <w:rPr>
          <w:i w:val="0"/>
          <w:szCs w:val="22"/>
        </w:rPr>
      </w:pPr>
      <w:r w:rsidRPr="00E71C18">
        <w:rPr>
          <w:i w:val="0"/>
          <w:szCs w:val="22"/>
        </w:rPr>
        <w:t>Ta pogodba je sestavljena v 4 (štirih) enakih izvodih, od katerih prejme vsaka pogodbena stranka po 2 (dva) izvoda.</w:t>
      </w:r>
    </w:p>
    <w:p w14:paraId="56FDF824" w14:textId="77777777" w:rsidR="00E71C18" w:rsidRPr="00E71C18" w:rsidRDefault="00E71C18" w:rsidP="00E71C18">
      <w:pPr>
        <w:jc w:val="both"/>
        <w:rPr>
          <w:i w:val="0"/>
          <w:szCs w:val="22"/>
        </w:rPr>
      </w:pPr>
    </w:p>
    <w:p w14:paraId="682554D1" w14:textId="77777777" w:rsidR="00E71C18" w:rsidRPr="00E71C18" w:rsidRDefault="00E71C18" w:rsidP="00E71C18">
      <w:pPr>
        <w:jc w:val="both"/>
        <w:rPr>
          <w:i w:val="0"/>
          <w:szCs w:val="22"/>
        </w:rPr>
      </w:pPr>
    </w:p>
    <w:p w14:paraId="7B33CAA9" w14:textId="77777777" w:rsidR="00E71C18" w:rsidRPr="00E71C18" w:rsidRDefault="00E71C18" w:rsidP="00E71C18">
      <w:pPr>
        <w:jc w:val="both"/>
        <w:rPr>
          <w:i w:val="0"/>
          <w:szCs w:val="22"/>
        </w:rPr>
      </w:pPr>
    </w:p>
    <w:p w14:paraId="0CF2B573" w14:textId="77777777" w:rsidR="00E71C18" w:rsidRPr="00E71C18" w:rsidRDefault="00E71C18" w:rsidP="00E71C18">
      <w:pPr>
        <w:jc w:val="both"/>
        <w:rPr>
          <w:i w:val="0"/>
          <w:szCs w:val="22"/>
        </w:rPr>
      </w:pPr>
    </w:p>
    <w:tbl>
      <w:tblPr>
        <w:tblW w:w="0" w:type="auto"/>
        <w:tblLook w:val="01E0" w:firstRow="1" w:lastRow="1" w:firstColumn="1" w:lastColumn="1" w:noHBand="0" w:noVBand="0"/>
      </w:tblPr>
      <w:tblGrid>
        <w:gridCol w:w="4678"/>
        <w:gridCol w:w="3884"/>
      </w:tblGrid>
      <w:tr w:rsidR="00E71C18" w:rsidRPr="00E71C18" w14:paraId="26079362" w14:textId="77777777" w:rsidTr="00E71C18">
        <w:tc>
          <w:tcPr>
            <w:tcW w:w="4678" w:type="dxa"/>
          </w:tcPr>
          <w:p w14:paraId="5627C096" w14:textId="77777777" w:rsidR="00E71C18" w:rsidRPr="00E71C18" w:rsidRDefault="00E71C18">
            <w:pPr>
              <w:spacing w:line="256" w:lineRule="auto"/>
              <w:ind w:right="-286"/>
              <w:rPr>
                <w:i w:val="0"/>
                <w:szCs w:val="22"/>
              </w:rPr>
            </w:pPr>
            <w:r w:rsidRPr="00E71C18">
              <w:rPr>
                <w:i w:val="0"/>
                <w:szCs w:val="22"/>
              </w:rPr>
              <w:t>Številka:…………...</w:t>
            </w:r>
          </w:p>
          <w:p w14:paraId="4E142317" w14:textId="77777777" w:rsidR="00E71C18" w:rsidRPr="00E71C18" w:rsidRDefault="00E71C18">
            <w:pPr>
              <w:spacing w:line="256" w:lineRule="auto"/>
              <w:ind w:right="-286"/>
              <w:rPr>
                <w:i w:val="0"/>
                <w:szCs w:val="22"/>
              </w:rPr>
            </w:pPr>
          </w:p>
          <w:p w14:paraId="75931912" w14:textId="77777777" w:rsidR="00E71C18" w:rsidRPr="00E71C18" w:rsidRDefault="00E71C18">
            <w:pPr>
              <w:spacing w:line="256" w:lineRule="auto"/>
              <w:ind w:right="-286"/>
              <w:rPr>
                <w:b/>
                <w:i w:val="0"/>
                <w:szCs w:val="22"/>
              </w:rPr>
            </w:pPr>
            <w:r w:rsidRPr="00E71C18">
              <w:rPr>
                <w:i w:val="0"/>
                <w:szCs w:val="22"/>
              </w:rPr>
              <w:t>Datum:……………..</w:t>
            </w:r>
            <w:r w:rsidRPr="00E71C18">
              <w:rPr>
                <w:i w:val="0"/>
                <w:szCs w:val="22"/>
              </w:rPr>
              <w:tab/>
            </w:r>
          </w:p>
        </w:tc>
        <w:tc>
          <w:tcPr>
            <w:tcW w:w="3884" w:type="dxa"/>
          </w:tcPr>
          <w:p w14:paraId="2735C113" w14:textId="77777777" w:rsidR="00E71C18" w:rsidRPr="00E71C18" w:rsidRDefault="00E71C18">
            <w:pPr>
              <w:spacing w:line="256" w:lineRule="auto"/>
              <w:ind w:right="-286"/>
              <w:rPr>
                <w:b/>
                <w:i w:val="0"/>
                <w:szCs w:val="22"/>
              </w:rPr>
            </w:pPr>
            <w:r w:rsidRPr="00E71C18">
              <w:rPr>
                <w:b/>
                <w:i w:val="0"/>
                <w:szCs w:val="22"/>
              </w:rPr>
              <w:t xml:space="preserve">Številka pogodbe: </w:t>
            </w:r>
            <w:r w:rsidRPr="00E71C18">
              <w:rPr>
                <w:i w:val="0"/>
                <w:szCs w:val="22"/>
              </w:rPr>
              <w:t>C</w:t>
            </w:r>
            <w:r w:rsidRPr="00E71C18">
              <w:rPr>
                <w:b/>
                <w:i w:val="0"/>
                <w:szCs w:val="22"/>
              </w:rPr>
              <w:t>7560-22-210043</w:t>
            </w:r>
          </w:p>
          <w:p w14:paraId="543CC15B" w14:textId="77777777" w:rsidR="00E71C18" w:rsidRPr="00E71C18" w:rsidRDefault="00E71C18">
            <w:pPr>
              <w:spacing w:line="256" w:lineRule="auto"/>
              <w:ind w:right="-286"/>
              <w:rPr>
                <w:i w:val="0"/>
                <w:szCs w:val="22"/>
                <w:highlight w:val="yellow"/>
              </w:rPr>
            </w:pPr>
            <w:r w:rsidRPr="00E71C18">
              <w:rPr>
                <w:i w:val="0"/>
                <w:szCs w:val="22"/>
              </w:rPr>
              <w:t>Številka dok. DS: 430-1080/2022-3</w:t>
            </w:r>
          </w:p>
          <w:p w14:paraId="39D29687" w14:textId="77777777" w:rsidR="00E71C18" w:rsidRPr="00E71C18" w:rsidRDefault="00E71C18">
            <w:pPr>
              <w:spacing w:line="256" w:lineRule="auto"/>
              <w:ind w:right="-286"/>
              <w:rPr>
                <w:i w:val="0"/>
                <w:szCs w:val="22"/>
              </w:rPr>
            </w:pPr>
            <w:r w:rsidRPr="00E71C18">
              <w:rPr>
                <w:i w:val="0"/>
                <w:szCs w:val="22"/>
              </w:rPr>
              <w:t>Datum:……………..</w:t>
            </w:r>
            <w:r w:rsidRPr="00E71C18">
              <w:rPr>
                <w:i w:val="0"/>
                <w:szCs w:val="22"/>
              </w:rPr>
              <w:tab/>
            </w:r>
          </w:p>
          <w:p w14:paraId="5EE5840B" w14:textId="77777777" w:rsidR="00E71C18" w:rsidRPr="00E71C18" w:rsidRDefault="00E71C18">
            <w:pPr>
              <w:spacing w:line="256" w:lineRule="auto"/>
              <w:ind w:right="-286"/>
              <w:rPr>
                <w:b/>
                <w:i w:val="0"/>
                <w:szCs w:val="22"/>
              </w:rPr>
            </w:pPr>
          </w:p>
        </w:tc>
      </w:tr>
      <w:tr w:rsidR="00E71C18" w:rsidRPr="00E71C18" w14:paraId="2CF361BC" w14:textId="77777777" w:rsidTr="00E71C18">
        <w:tc>
          <w:tcPr>
            <w:tcW w:w="4678" w:type="dxa"/>
          </w:tcPr>
          <w:p w14:paraId="0BADD3F9" w14:textId="77777777" w:rsidR="00E71C18" w:rsidRPr="00E71C18" w:rsidRDefault="00E71C18">
            <w:pPr>
              <w:spacing w:line="256" w:lineRule="auto"/>
              <w:ind w:right="-286"/>
              <w:rPr>
                <w:i w:val="0"/>
                <w:szCs w:val="22"/>
              </w:rPr>
            </w:pPr>
          </w:p>
          <w:p w14:paraId="26A9A1DE" w14:textId="77777777" w:rsidR="00E71C18" w:rsidRPr="00E71C18" w:rsidRDefault="00E71C18">
            <w:pPr>
              <w:spacing w:line="256" w:lineRule="auto"/>
              <w:ind w:right="-286"/>
              <w:rPr>
                <w:i w:val="0"/>
                <w:szCs w:val="22"/>
              </w:rPr>
            </w:pPr>
            <w:r w:rsidRPr="00E71C18">
              <w:rPr>
                <w:i w:val="0"/>
                <w:szCs w:val="22"/>
              </w:rPr>
              <w:t>Nadzornik:</w:t>
            </w:r>
          </w:p>
        </w:tc>
        <w:tc>
          <w:tcPr>
            <w:tcW w:w="3884" w:type="dxa"/>
          </w:tcPr>
          <w:p w14:paraId="54B39425" w14:textId="77777777" w:rsidR="00E71C18" w:rsidRPr="00E71C18" w:rsidRDefault="00E71C18">
            <w:pPr>
              <w:spacing w:line="256" w:lineRule="auto"/>
              <w:ind w:right="-286"/>
              <w:rPr>
                <w:i w:val="0"/>
                <w:szCs w:val="22"/>
              </w:rPr>
            </w:pPr>
          </w:p>
          <w:p w14:paraId="084728C2" w14:textId="77777777" w:rsidR="00E71C18" w:rsidRPr="00E71C18" w:rsidRDefault="00E71C18">
            <w:pPr>
              <w:spacing w:line="256" w:lineRule="auto"/>
              <w:ind w:right="-286"/>
              <w:rPr>
                <w:i w:val="0"/>
                <w:szCs w:val="22"/>
              </w:rPr>
            </w:pPr>
            <w:r w:rsidRPr="00E71C18">
              <w:rPr>
                <w:i w:val="0"/>
                <w:szCs w:val="22"/>
              </w:rPr>
              <w:t>Naročnik:</w:t>
            </w:r>
          </w:p>
        </w:tc>
      </w:tr>
      <w:tr w:rsidR="00E71C18" w:rsidRPr="00E71C18" w14:paraId="62A316E5" w14:textId="77777777" w:rsidTr="00E71C18">
        <w:tc>
          <w:tcPr>
            <w:tcW w:w="4678" w:type="dxa"/>
          </w:tcPr>
          <w:p w14:paraId="0FF9392C" w14:textId="77777777" w:rsidR="00E71C18" w:rsidRPr="00E71C18" w:rsidRDefault="00E71C18">
            <w:pPr>
              <w:spacing w:line="256" w:lineRule="auto"/>
              <w:ind w:right="-286"/>
              <w:rPr>
                <w:i w:val="0"/>
                <w:szCs w:val="22"/>
              </w:rPr>
            </w:pPr>
          </w:p>
        </w:tc>
        <w:tc>
          <w:tcPr>
            <w:tcW w:w="3884" w:type="dxa"/>
            <w:hideMark/>
          </w:tcPr>
          <w:p w14:paraId="67131896" w14:textId="77777777" w:rsidR="00E71C18" w:rsidRPr="00E71C18" w:rsidRDefault="00E71C18">
            <w:pPr>
              <w:spacing w:line="256" w:lineRule="auto"/>
              <w:ind w:right="-286"/>
              <w:rPr>
                <w:b/>
                <w:i w:val="0"/>
                <w:szCs w:val="22"/>
              </w:rPr>
            </w:pPr>
            <w:r w:rsidRPr="00E71C18">
              <w:rPr>
                <w:b/>
                <w:i w:val="0"/>
                <w:szCs w:val="22"/>
              </w:rPr>
              <w:t>MESTNA OBČINA LJUBLJANA</w:t>
            </w:r>
          </w:p>
        </w:tc>
      </w:tr>
      <w:tr w:rsidR="00E71C18" w:rsidRPr="00E71C18" w14:paraId="151E3220" w14:textId="77777777" w:rsidTr="00E71C18">
        <w:tc>
          <w:tcPr>
            <w:tcW w:w="4678" w:type="dxa"/>
          </w:tcPr>
          <w:p w14:paraId="25B23851" w14:textId="77777777" w:rsidR="00E71C18" w:rsidRPr="00E71C18" w:rsidRDefault="00E71C18">
            <w:pPr>
              <w:spacing w:line="256" w:lineRule="auto"/>
              <w:ind w:right="-286"/>
              <w:rPr>
                <w:i w:val="0"/>
                <w:szCs w:val="22"/>
              </w:rPr>
            </w:pPr>
          </w:p>
          <w:p w14:paraId="41274F32" w14:textId="77777777" w:rsidR="00E71C18" w:rsidRPr="00E71C18" w:rsidRDefault="00E71C18">
            <w:pPr>
              <w:spacing w:line="256" w:lineRule="auto"/>
              <w:ind w:right="-286"/>
              <w:rPr>
                <w:i w:val="0"/>
                <w:szCs w:val="22"/>
              </w:rPr>
            </w:pPr>
          </w:p>
        </w:tc>
        <w:tc>
          <w:tcPr>
            <w:tcW w:w="3884" w:type="dxa"/>
          </w:tcPr>
          <w:p w14:paraId="1C160DDA" w14:textId="77777777" w:rsidR="00E71C18" w:rsidRPr="00E71C18" w:rsidRDefault="00E71C18">
            <w:pPr>
              <w:spacing w:line="256" w:lineRule="auto"/>
              <w:ind w:right="-286"/>
              <w:rPr>
                <w:b/>
                <w:i w:val="0"/>
                <w:szCs w:val="22"/>
              </w:rPr>
            </w:pPr>
          </w:p>
        </w:tc>
      </w:tr>
      <w:tr w:rsidR="00E71C18" w:rsidRPr="00E71C18" w14:paraId="6140A989" w14:textId="77777777" w:rsidTr="00E71C18">
        <w:tc>
          <w:tcPr>
            <w:tcW w:w="4678" w:type="dxa"/>
          </w:tcPr>
          <w:p w14:paraId="4275A581" w14:textId="77777777" w:rsidR="00E71C18" w:rsidRPr="00E71C18" w:rsidRDefault="00E71C18">
            <w:pPr>
              <w:spacing w:line="256" w:lineRule="auto"/>
              <w:ind w:right="-286"/>
              <w:rPr>
                <w:i w:val="0"/>
                <w:szCs w:val="22"/>
              </w:rPr>
            </w:pPr>
          </w:p>
        </w:tc>
        <w:tc>
          <w:tcPr>
            <w:tcW w:w="3884" w:type="dxa"/>
            <w:hideMark/>
          </w:tcPr>
          <w:p w14:paraId="365B2253" w14:textId="77777777" w:rsidR="00E71C18" w:rsidRPr="00E71C18" w:rsidRDefault="00E71C18">
            <w:pPr>
              <w:spacing w:line="256" w:lineRule="auto"/>
              <w:ind w:right="-286"/>
              <w:rPr>
                <w:i w:val="0"/>
                <w:szCs w:val="22"/>
              </w:rPr>
            </w:pPr>
            <w:r w:rsidRPr="00E71C18">
              <w:rPr>
                <w:i w:val="0"/>
                <w:szCs w:val="22"/>
              </w:rPr>
              <w:t>Župan</w:t>
            </w:r>
          </w:p>
        </w:tc>
      </w:tr>
      <w:tr w:rsidR="00E71C18" w:rsidRPr="00E71C18" w14:paraId="42F80E91" w14:textId="77777777" w:rsidTr="00E71C18">
        <w:tc>
          <w:tcPr>
            <w:tcW w:w="4678" w:type="dxa"/>
          </w:tcPr>
          <w:p w14:paraId="08B4CF61" w14:textId="77777777" w:rsidR="00E71C18" w:rsidRPr="00E71C18" w:rsidRDefault="00E71C18">
            <w:pPr>
              <w:spacing w:line="256" w:lineRule="auto"/>
              <w:ind w:right="-286"/>
              <w:rPr>
                <w:i w:val="0"/>
                <w:szCs w:val="22"/>
              </w:rPr>
            </w:pPr>
          </w:p>
        </w:tc>
        <w:tc>
          <w:tcPr>
            <w:tcW w:w="3884" w:type="dxa"/>
            <w:hideMark/>
          </w:tcPr>
          <w:p w14:paraId="1B847137" w14:textId="77777777" w:rsidR="00E71C18" w:rsidRPr="00E71C18" w:rsidRDefault="00E71C18">
            <w:pPr>
              <w:spacing w:line="256" w:lineRule="auto"/>
              <w:ind w:right="-286"/>
              <w:rPr>
                <w:i w:val="0"/>
                <w:szCs w:val="22"/>
              </w:rPr>
            </w:pPr>
            <w:r w:rsidRPr="00E71C18">
              <w:rPr>
                <w:i w:val="0"/>
                <w:szCs w:val="22"/>
              </w:rPr>
              <w:t>Zoran Janković</w:t>
            </w:r>
          </w:p>
        </w:tc>
      </w:tr>
      <w:tr w:rsidR="00E71C18" w:rsidRPr="00E71C18" w14:paraId="5F56F77A" w14:textId="77777777" w:rsidTr="00E71C18">
        <w:tc>
          <w:tcPr>
            <w:tcW w:w="4678" w:type="dxa"/>
          </w:tcPr>
          <w:p w14:paraId="4153A45F" w14:textId="77777777" w:rsidR="00E71C18" w:rsidRPr="00E71C18" w:rsidRDefault="00E71C18">
            <w:pPr>
              <w:spacing w:line="256" w:lineRule="auto"/>
              <w:ind w:right="-286"/>
              <w:rPr>
                <w:i w:val="0"/>
                <w:szCs w:val="22"/>
              </w:rPr>
            </w:pPr>
          </w:p>
        </w:tc>
        <w:tc>
          <w:tcPr>
            <w:tcW w:w="3884" w:type="dxa"/>
          </w:tcPr>
          <w:p w14:paraId="40D5A63B" w14:textId="77777777" w:rsidR="00E71C18" w:rsidRPr="00E71C18" w:rsidRDefault="00E71C18">
            <w:pPr>
              <w:spacing w:line="256" w:lineRule="auto"/>
              <w:ind w:right="-286"/>
              <w:rPr>
                <w:i w:val="0"/>
                <w:szCs w:val="22"/>
              </w:rPr>
            </w:pPr>
          </w:p>
        </w:tc>
      </w:tr>
      <w:tr w:rsidR="00E71C18" w:rsidRPr="00E71C18" w14:paraId="020052E2" w14:textId="77777777" w:rsidTr="00E71C18">
        <w:tc>
          <w:tcPr>
            <w:tcW w:w="4678" w:type="dxa"/>
          </w:tcPr>
          <w:p w14:paraId="2660FF8E" w14:textId="77777777" w:rsidR="00E71C18" w:rsidRPr="00E71C18" w:rsidRDefault="00E71C18">
            <w:pPr>
              <w:spacing w:line="256" w:lineRule="auto"/>
              <w:ind w:right="-286"/>
              <w:rPr>
                <w:i w:val="0"/>
                <w:szCs w:val="22"/>
              </w:rPr>
            </w:pPr>
          </w:p>
        </w:tc>
        <w:tc>
          <w:tcPr>
            <w:tcW w:w="3884" w:type="dxa"/>
          </w:tcPr>
          <w:p w14:paraId="7238A434" w14:textId="77777777" w:rsidR="00E71C18" w:rsidRPr="00E71C18" w:rsidRDefault="00E71C18">
            <w:pPr>
              <w:spacing w:line="256" w:lineRule="auto"/>
              <w:ind w:right="-286"/>
              <w:rPr>
                <w:i w:val="0"/>
                <w:szCs w:val="22"/>
              </w:rPr>
            </w:pPr>
          </w:p>
        </w:tc>
      </w:tr>
    </w:tbl>
    <w:p w14:paraId="61786278" w14:textId="77777777" w:rsidR="00E71C18" w:rsidRPr="00E71C18" w:rsidRDefault="00E71C18" w:rsidP="00E71C18">
      <w:pPr>
        <w:rPr>
          <w:i w:val="0"/>
          <w:sz w:val="22"/>
          <w:szCs w:val="24"/>
          <w:lang w:eastAsia="en-US"/>
        </w:rPr>
      </w:pPr>
    </w:p>
    <w:p w14:paraId="6266828A" w14:textId="77777777" w:rsidR="00E71C18" w:rsidRPr="00E71C18" w:rsidRDefault="00E71C18" w:rsidP="00E71C18">
      <w:pPr>
        <w:rPr>
          <w:i w:val="0"/>
        </w:rPr>
      </w:pPr>
    </w:p>
    <w:p w14:paraId="0135B540" w14:textId="43FB578D" w:rsidR="00215A0C" w:rsidRPr="00E71C18" w:rsidRDefault="00215A0C" w:rsidP="005A7E5A">
      <w:pPr>
        <w:ind w:left="1134"/>
        <w:jc w:val="both"/>
        <w:rPr>
          <w:i w:val="0"/>
          <w:sz w:val="22"/>
          <w:szCs w:val="22"/>
        </w:rPr>
      </w:pPr>
    </w:p>
    <w:p w14:paraId="1C5A9DA2" w14:textId="59702352" w:rsidR="00215A0C" w:rsidRPr="00E71C18" w:rsidRDefault="00215A0C" w:rsidP="005A7E5A">
      <w:pPr>
        <w:ind w:left="1134"/>
        <w:jc w:val="both"/>
        <w:rPr>
          <w:i w:val="0"/>
          <w:sz w:val="22"/>
          <w:szCs w:val="22"/>
        </w:rPr>
      </w:pPr>
    </w:p>
    <w:p w14:paraId="3E07EA37" w14:textId="338CEB06" w:rsidR="00215A0C" w:rsidRPr="00E71C18" w:rsidRDefault="00215A0C" w:rsidP="005A7E5A">
      <w:pPr>
        <w:ind w:left="1134"/>
        <w:jc w:val="both"/>
        <w:rPr>
          <w:i w:val="0"/>
          <w:sz w:val="22"/>
          <w:szCs w:val="22"/>
        </w:rPr>
      </w:pPr>
    </w:p>
    <w:p w14:paraId="402116BD" w14:textId="2A860B69" w:rsidR="00215A0C" w:rsidRPr="00E71C18" w:rsidRDefault="00215A0C" w:rsidP="005A7E5A">
      <w:pPr>
        <w:ind w:left="1134"/>
        <w:jc w:val="both"/>
        <w:rPr>
          <w:i w:val="0"/>
          <w:sz w:val="22"/>
          <w:szCs w:val="22"/>
        </w:rPr>
      </w:pPr>
    </w:p>
    <w:p w14:paraId="737077AF" w14:textId="2B03CAEE" w:rsidR="00215A0C" w:rsidRPr="00E71C18" w:rsidRDefault="00215A0C" w:rsidP="005A7E5A">
      <w:pPr>
        <w:ind w:left="1134"/>
        <w:jc w:val="both"/>
        <w:rPr>
          <w:i w:val="0"/>
          <w:sz w:val="22"/>
          <w:szCs w:val="22"/>
        </w:rPr>
      </w:pPr>
    </w:p>
    <w:p w14:paraId="4B8CD1B2" w14:textId="1B3815F4" w:rsidR="00215A0C" w:rsidRPr="00E71C18" w:rsidRDefault="00215A0C" w:rsidP="005A7E5A">
      <w:pPr>
        <w:ind w:left="1134"/>
        <w:jc w:val="both"/>
        <w:rPr>
          <w:i w:val="0"/>
          <w:sz w:val="22"/>
          <w:szCs w:val="22"/>
        </w:rPr>
      </w:pPr>
    </w:p>
    <w:p w14:paraId="51AEDF6C" w14:textId="2ACDA7AD" w:rsidR="00215A0C" w:rsidRPr="00E71C18" w:rsidRDefault="00215A0C" w:rsidP="005A7E5A">
      <w:pPr>
        <w:ind w:left="1134"/>
        <w:jc w:val="both"/>
        <w:rPr>
          <w:i w:val="0"/>
          <w:sz w:val="22"/>
          <w:szCs w:val="22"/>
        </w:rPr>
      </w:pPr>
    </w:p>
    <w:p w14:paraId="3BA3AEE4" w14:textId="77777777" w:rsidR="00B50362" w:rsidRDefault="00B50362" w:rsidP="00ED0823">
      <w:pPr>
        <w:pStyle w:val="Glava"/>
        <w:tabs>
          <w:tab w:val="clear" w:pos="4536"/>
          <w:tab w:val="clear" w:pos="9072"/>
        </w:tabs>
        <w:rPr>
          <w:i w:val="0"/>
          <w:sz w:val="22"/>
          <w:szCs w:val="22"/>
        </w:rPr>
      </w:pPr>
    </w:p>
    <w:p w14:paraId="117929BD" w14:textId="77777777" w:rsidR="00B50362" w:rsidRDefault="00B50362" w:rsidP="00ED0823">
      <w:pPr>
        <w:pStyle w:val="Glava"/>
        <w:tabs>
          <w:tab w:val="clear" w:pos="4536"/>
          <w:tab w:val="clear" w:pos="9072"/>
        </w:tabs>
        <w:rPr>
          <w:i w:val="0"/>
          <w:sz w:val="22"/>
          <w:szCs w:val="22"/>
        </w:rPr>
      </w:pPr>
    </w:p>
    <w:p w14:paraId="7DDB5B56" w14:textId="77777777" w:rsidR="0080081D" w:rsidRPr="0079325B" w:rsidRDefault="0080081D" w:rsidP="0080081D">
      <w:pPr>
        <w:ind w:left="8496"/>
        <w:jc w:val="right"/>
        <w:rPr>
          <w:b/>
          <w:i w:val="0"/>
          <w:sz w:val="22"/>
          <w:szCs w:val="22"/>
        </w:rPr>
      </w:pPr>
      <w:r>
        <w:rPr>
          <w:b/>
          <w:i w:val="0"/>
          <w:sz w:val="22"/>
          <w:szCs w:val="22"/>
        </w:rPr>
        <w:t xml:space="preserve">PRILOGA </w:t>
      </w:r>
      <w:r w:rsidR="003E7B93">
        <w:rPr>
          <w:b/>
          <w:i w:val="0"/>
          <w:sz w:val="22"/>
          <w:szCs w:val="22"/>
        </w:rPr>
        <w:t>B</w:t>
      </w:r>
    </w:p>
    <w:p w14:paraId="634BE448" w14:textId="77777777" w:rsidR="00ED0823" w:rsidRDefault="00ED0823" w:rsidP="00ED0823">
      <w:pPr>
        <w:pStyle w:val="Glava"/>
        <w:tabs>
          <w:tab w:val="clear" w:pos="4536"/>
          <w:tab w:val="clear" w:pos="9072"/>
        </w:tabs>
        <w:ind w:left="1080"/>
        <w:jc w:val="both"/>
        <w:rPr>
          <w:i w:val="0"/>
          <w:sz w:val="22"/>
          <w:szCs w:val="22"/>
        </w:rPr>
      </w:pPr>
    </w:p>
    <w:p w14:paraId="718189AD"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118BA4CA" w14:textId="77777777" w:rsidR="00ED0823" w:rsidRPr="00CB7EE2" w:rsidRDefault="00ED0823" w:rsidP="00ED0823">
      <w:pPr>
        <w:rPr>
          <w:rFonts w:ascii="Arial" w:hAnsi="Arial" w:cs="Arial"/>
          <w:sz w:val="20"/>
        </w:rPr>
      </w:pPr>
    </w:p>
    <w:p w14:paraId="353DA57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19007B2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2823DB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19879E6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02D4C35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756A5F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122ABC6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C8A453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2F8EE0C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751B47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34851D5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1C3397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69817B0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75996E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32FE1FB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A1276A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115DFA9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5D62851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279872D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E7B41E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799C2EE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7C05B0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9706F1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9636A1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55EA349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4F1950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12EFCCA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148B97C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4A49CCE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0C47D66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AF8DE4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7873E763" w14:textId="77777777" w:rsidR="00ED0823" w:rsidRPr="003E7B9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16"/>
          <w:szCs w:val="16"/>
        </w:rPr>
      </w:pPr>
    </w:p>
    <w:p w14:paraId="1180B781" w14:textId="77777777" w:rsidR="00ED0823" w:rsidRPr="00554526" w:rsidRDefault="00ED0823" w:rsidP="00ED0823">
      <w:pPr>
        <w:ind w:left="1134"/>
        <w:jc w:val="both"/>
        <w:rPr>
          <w:i w:val="0"/>
          <w:sz w:val="22"/>
          <w:szCs w:val="22"/>
        </w:rPr>
      </w:pPr>
      <w:r w:rsidRPr="00554526">
        <w:rPr>
          <w:i w:val="0"/>
          <w:sz w:val="22"/>
          <w:szCs w:val="22"/>
        </w:rPr>
        <w:lastRenderedPageBreak/>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120C9121" w14:textId="77777777" w:rsidR="00ED0823" w:rsidRPr="00554526" w:rsidRDefault="00ED0823" w:rsidP="00ED0823">
      <w:pPr>
        <w:ind w:left="1134"/>
        <w:jc w:val="both"/>
        <w:rPr>
          <w:i w:val="0"/>
          <w:sz w:val="22"/>
          <w:szCs w:val="22"/>
        </w:rPr>
      </w:pPr>
    </w:p>
    <w:p w14:paraId="07285A7C" w14:textId="77777777"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32240311" w14:textId="77777777" w:rsidR="00ED0823" w:rsidRPr="00554526" w:rsidRDefault="00ED0823" w:rsidP="00ED0823">
      <w:pPr>
        <w:ind w:left="1134"/>
        <w:jc w:val="both"/>
        <w:rPr>
          <w:i w:val="0"/>
          <w:sz w:val="22"/>
          <w:szCs w:val="22"/>
        </w:rPr>
      </w:pPr>
    </w:p>
    <w:p w14:paraId="2A96699C"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675E559E" w14:textId="77777777" w:rsidR="00ED0823" w:rsidRPr="00554526" w:rsidRDefault="00ED0823" w:rsidP="00ED0823">
      <w:pPr>
        <w:ind w:left="1134"/>
        <w:jc w:val="both"/>
        <w:rPr>
          <w:i w:val="0"/>
          <w:sz w:val="22"/>
          <w:szCs w:val="22"/>
        </w:rPr>
      </w:pPr>
    </w:p>
    <w:p w14:paraId="29078756"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20DFA82A" w14:textId="77777777" w:rsidR="00ED0823" w:rsidRDefault="00ED0823" w:rsidP="00ED0823">
      <w:pPr>
        <w:ind w:left="1134"/>
        <w:jc w:val="both"/>
        <w:rPr>
          <w:rFonts w:ascii="Arial" w:hAnsi="Arial" w:cs="Arial"/>
          <w:sz w:val="20"/>
        </w:rPr>
      </w:pPr>
    </w:p>
    <w:p w14:paraId="3F431665" w14:textId="77777777" w:rsidR="00DD50C8" w:rsidRPr="00CB7EE2" w:rsidRDefault="00DD50C8" w:rsidP="00ED0823">
      <w:pPr>
        <w:ind w:left="1134"/>
        <w:jc w:val="both"/>
        <w:rPr>
          <w:rFonts w:ascii="Arial" w:hAnsi="Arial" w:cs="Arial"/>
          <w:sz w:val="20"/>
        </w:rPr>
      </w:pPr>
    </w:p>
    <w:p w14:paraId="0BBEF0F1"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372E15A2"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sectPr w:rsidR="00DD50C8" w:rsidRPr="00554526" w:rsidSect="003E7B93">
      <w:footerReference w:type="default" r:id="rId23"/>
      <w:pgSz w:w="11906" w:h="16838"/>
      <w:pgMar w:top="1361" w:right="1202" w:bottom="1202" w:left="62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D55994" w14:textId="77777777" w:rsidR="002A315D" w:rsidRDefault="002A315D">
      <w:r>
        <w:separator/>
      </w:r>
    </w:p>
  </w:endnote>
  <w:endnote w:type="continuationSeparator" w:id="0">
    <w:p w14:paraId="1DA3B209" w14:textId="77777777" w:rsidR="002A315D" w:rsidRDefault="002A31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Yu Gothic">
    <w:altName w:val="游ゴシック"/>
    <w:panose1 w:val="020B0400000000000000"/>
    <w:charset w:val="80"/>
    <w:family w:val="swiss"/>
    <w:pitch w:val="variable"/>
    <w:sig w:usb0="E00002FF" w:usb1="2AC7FDFF" w:usb2="00000016"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418BF4" w14:textId="00709269" w:rsidR="002A315D" w:rsidRPr="00733B9A" w:rsidRDefault="002A315D"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F87F98">
      <w:rPr>
        <w:rStyle w:val="tevilkastrani"/>
        <w:i w:val="0"/>
        <w:noProof/>
        <w:sz w:val="18"/>
        <w:szCs w:val="18"/>
      </w:rPr>
      <w:t>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F87F98">
      <w:rPr>
        <w:rStyle w:val="tevilkastrani"/>
        <w:i w:val="0"/>
        <w:noProof/>
        <w:sz w:val="18"/>
        <w:szCs w:val="18"/>
      </w:rPr>
      <w:t>43</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58B7BC" w14:textId="77777777" w:rsidR="002A315D" w:rsidRDefault="002A315D">
      <w:r>
        <w:separator/>
      </w:r>
    </w:p>
  </w:footnote>
  <w:footnote w:type="continuationSeparator" w:id="0">
    <w:p w14:paraId="2E88C2EA" w14:textId="77777777" w:rsidR="002A315D" w:rsidRDefault="002A31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4"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5" w15:restartNumberingAfterBreak="0">
    <w:nsid w:val="176B10E5"/>
    <w:multiLevelType w:val="hybridMultilevel"/>
    <w:tmpl w:val="AEA6C65E"/>
    <w:lvl w:ilvl="0" w:tplc="66CAA8A2">
      <w:start w:val="19"/>
      <w:numFmt w:val="bullet"/>
      <w:lvlText w:val="-"/>
      <w:lvlJc w:val="left"/>
      <w:pPr>
        <w:ind w:left="360"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6"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9F75F9"/>
    <w:multiLevelType w:val="hybridMultilevel"/>
    <w:tmpl w:val="6C6620EE"/>
    <w:lvl w:ilvl="0" w:tplc="D13EB146">
      <w:start w:val="1"/>
      <w:numFmt w:val="decimal"/>
      <w:lvlText w:val="%1."/>
      <w:lvlJc w:val="left"/>
      <w:pPr>
        <w:tabs>
          <w:tab w:val="num" w:pos="1080"/>
        </w:tabs>
        <w:ind w:left="1080" w:hanging="360"/>
      </w:pPr>
      <w:rPr>
        <w:i w:val="0"/>
      </w:rPr>
    </w:lvl>
    <w:lvl w:ilvl="1" w:tplc="0424000F">
      <w:start w:val="1"/>
      <w:numFmt w:val="decimal"/>
      <w:lvlText w:val="%2."/>
      <w:lvlJc w:val="left"/>
      <w:pPr>
        <w:tabs>
          <w:tab w:val="num" w:pos="1080"/>
        </w:tabs>
        <w:ind w:left="1080" w:hanging="360"/>
      </w:p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8"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9403F1F"/>
    <w:multiLevelType w:val="hybridMultilevel"/>
    <w:tmpl w:val="017A1922"/>
    <w:lvl w:ilvl="0" w:tplc="3CF6395A">
      <w:numFmt w:val="bullet"/>
      <w:lvlText w:val="-"/>
      <w:lvlJc w:val="left"/>
      <w:pPr>
        <w:tabs>
          <w:tab w:val="num" w:pos="360"/>
        </w:tabs>
        <w:ind w:left="360" w:hanging="360"/>
      </w:p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1"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2" w15:restartNumberingAfterBreak="0">
    <w:nsid w:val="3B8930C7"/>
    <w:multiLevelType w:val="hybridMultilevel"/>
    <w:tmpl w:val="E1D2B5C6"/>
    <w:lvl w:ilvl="0" w:tplc="66CAA8A2">
      <w:start w:val="19"/>
      <w:numFmt w:val="bullet"/>
      <w:lvlText w:val="-"/>
      <w:lvlJc w:val="left"/>
      <w:pPr>
        <w:ind w:left="720" w:hanging="360"/>
      </w:pPr>
      <w:rPr>
        <w:rFonts w:ascii="Calibri" w:eastAsia="Times New Roman" w:hAnsi="Calibri" w:cs="Calibri" w:hint="default"/>
      </w:rPr>
    </w:lvl>
    <w:lvl w:ilvl="1" w:tplc="EF9A8842">
      <w:numFmt w:val="bullet"/>
      <w:lvlText w:val="-"/>
      <w:lvlJc w:val="left"/>
      <w:pPr>
        <w:ind w:left="1440" w:hanging="360"/>
      </w:pPr>
      <w:rPr>
        <w:rFonts w:ascii="Times New Roman" w:hAnsi="Times New Roman"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4"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5"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6"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65A3460"/>
    <w:multiLevelType w:val="hybridMultilevel"/>
    <w:tmpl w:val="E4868242"/>
    <w:lvl w:ilvl="0" w:tplc="66CAA8A2">
      <w:start w:val="19"/>
      <w:numFmt w:val="bullet"/>
      <w:lvlText w:val="-"/>
      <w:lvlJc w:val="left"/>
      <w:pPr>
        <w:ind w:left="360"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8" w15:restartNumberingAfterBreak="0">
    <w:nsid w:val="47A707BB"/>
    <w:multiLevelType w:val="hybridMultilevel"/>
    <w:tmpl w:val="6742E5D4"/>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9"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15:restartNumberingAfterBreak="0">
    <w:nsid w:val="4C56387F"/>
    <w:multiLevelType w:val="hybridMultilevel"/>
    <w:tmpl w:val="29EED38A"/>
    <w:lvl w:ilvl="0" w:tplc="EF9A8842">
      <w:numFmt w:val="bullet"/>
      <w:lvlText w:val="-"/>
      <w:lvlJc w:val="left"/>
      <w:pPr>
        <w:ind w:left="1800" w:hanging="360"/>
      </w:pPr>
      <w:rPr>
        <w:rFonts w:ascii="Times New Roman" w:hAnsi="Times New Roma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21"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2"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4" w15:restartNumberingAfterBreak="0">
    <w:nsid w:val="53F63D25"/>
    <w:multiLevelType w:val="hybridMultilevel"/>
    <w:tmpl w:val="081A2DA6"/>
    <w:lvl w:ilvl="0" w:tplc="66CAA8A2">
      <w:start w:val="19"/>
      <w:numFmt w:val="bullet"/>
      <w:lvlText w:val="-"/>
      <w:lvlJc w:val="left"/>
      <w:pPr>
        <w:ind w:left="360"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5"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6"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8"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9"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0"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31" w15:restartNumberingAfterBreak="0">
    <w:nsid w:val="77885F28"/>
    <w:multiLevelType w:val="hybridMultilevel"/>
    <w:tmpl w:val="E480A56C"/>
    <w:lvl w:ilvl="0" w:tplc="66CAA8A2">
      <w:start w:val="19"/>
      <w:numFmt w:val="bullet"/>
      <w:lvlText w:val="-"/>
      <w:lvlJc w:val="left"/>
      <w:pPr>
        <w:ind w:left="1494" w:hanging="360"/>
      </w:pPr>
      <w:rPr>
        <w:rFonts w:ascii="Calibri" w:eastAsia="Times New Roman" w:hAnsi="Calibri" w:cs="Calibri" w:hint="default"/>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num w:numId="1">
    <w:abstractNumId w:val="3"/>
  </w:num>
  <w:num w:numId="2">
    <w:abstractNumId w:val="23"/>
  </w:num>
  <w:num w:numId="3">
    <w:abstractNumId w:val="11"/>
  </w:num>
  <w:num w:numId="4">
    <w:abstractNumId w:val="14"/>
  </w:num>
  <w:num w:numId="5">
    <w:abstractNumId w:val="21"/>
  </w:num>
  <w:num w:numId="6">
    <w:abstractNumId w:val="29"/>
  </w:num>
  <w:num w:numId="7">
    <w:abstractNumId w:val="6"/>
  </w:num>
  <w:num w:numId="8">
    <w:abstractNumId w:val="0"/>
  </w:num>
  <w:num w:numId="9">
    <w:abstractNumId w:val="26"/>
  </w:num>
  <w:num w:numId="10">
    <w:abstractNumId w:val="27"/>
  </w:num>
  <w:num w:numId="11">
    <w:abstractNumId w:val="4"/>
  </w:num>
  <w:num w:numId="12">
    <w:abstractNumId w:val="1"/>
  </w:num>
  <w:num w:numId="13">
    <w:abstractNumId w:val="19"/>
  </w:num>
  <w:num w:numId="14">
    <w:abstractNumId w:val="16"/>
  </w:num>
  <w:num w:numId="15">
    <w:abstractNumId w:val="13"/>
  </w:num>
  <w:num w:numId="16">
    <w:abstractNumId w:val="2"/>
  </w:num>
  <w:num w:numId="17">
    <w:abstractNumId w:val="28"/>
  </w:num>
  <w:num w:numId="18">
    <w:abstractNumId w:val="22"/>
  </w:num>
  <w:num w:numId="19">
    <w:abstractNumId w:val="30"/>
  </w:num>
  <w:num w:numId="20">
    <w:abstractNumId w:val="8"/>
  </w:num>
  <w:num w:numId="21">
    <w:abstractNumId w:val="10"/>
  </w:num>
  <w:num w:numId="22">
    <w:abstractNumId w:val="25"/>
  </w:num>
  <w:num w:numId="23">
    <w:abstractNumId w:val="15"/>
  </w:num>
  <w:num w:numId="24">
    <w:abstractNumId w:val="18"/>
  </w:num>
  <w:num w:numId="25">
    <w:abstractNumId w:val="24"/>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5"/>
  </w:num>
  <w:num w:numId="29">
    <w:abstractNumId w:val="9"/>
  </w:num>
  <w:num w:numId="30">
    <w:abstractNumId w:val="31"/>
  </w:num>
  <w:num w:numId="31">
    <w:abstractNumId w:val="20"/>
  </w:num>
  <w:num w:numId="32">
    <w:abstractNumId w:val="12"/>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teja Godnič">
    <w15:presenceInfo w15:providerId="AD" w15:userId="S-1-5-21-883249467-966921291-1845911597-481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E0E"/>
    <w:rsid w:val="0000356F"/>
    <w:rsid w:val="00010B4C"/>
    <w:rsid w:val="0001313C"/>
    <w:rsid w:val="00014F26"/>
    <w:rsid w:val="00015DA5"/>
    <w:rsid w:val="00015EDA"/>
    <w:rsid w:val="00016062"/>
    <w:rsid w:val="000167C2"/>
    <w:rsid w:val="0001699D"/>
    <w:rsid w:val="00017C32"/>
    <w:rsid w:val="000206F2"/>
    <w:rsid w:val="00021912"/>
    <w:rsid w:val="000226D3"/>
    <w:rsid w:val="00023E8B"/>
    <w:rsid w:val="000240A5"/>
    <w:rsid w:val="00026BCB"/>
    <w:rsid w:val="00026DCA"/>
    <w:rsid w:val="00027C0D"/>
    <w:rsid w:val="000316EB"/>
    <w:rsid w:val="000333F7"/>
    <w:rsid w:val="00035153"/>
    <w:rsid w:val="00036403"/>
    <w:rsid w:val="0003641A"/>
    <w:rsid w:val="000372A0"/>
    <w:rsid w:val="0003779B"/>
    <w:rsid w:val="00037A31"/>
    <w:rsid w:val="00037E00"/>
    <w:rsid w:val="00042741"/>
    <w:rsid w:val="00043A62"/>
    <w:rsid w:val="00044915"/>
    <w:rsid w:val="00047D40"/>
    <w:rsid w:val="00050911"/>
    <w:rsid w:val="00051F75"/>
    <w:rsid w:val="0005272B"/>
    <w:rsid w:val="00052E2A"/>
    <w:rsid w:val="0005577F"/>
    <w:rsid w:val="00056C75"/>
    <w:rsid w:val="00063772"/>
    <w:rsid w:val="00067E87"/>
    <w:rsid w:val="00070622"/>
    <w:rsid w:val="00071688"/>
    <w:rsid w:val="00073663"/>
    <w:rsid w:val="00073698"/>
    <w:rsid w:val="00076A4D"/>
    <w:rsid w:val="00082CFF"/>
    <w:rsid w:val="000840A7"/>
    <w:rsid w:val="0009059D"/>
    <w:rsid w:val="00090CBD"/>
    <w:rsid w:val="000914CC"/>
    <w:rsid w:val="000930DA"/>
    <w:rsid w:val="00093669"/>
    <w:rsid w:val="00095709"/>
    <w:rsid w:val="00095825"/>
    <w:rsid w:val="000A09D6"/>
    <w:rsid w:val="000A22E4"/>
    <w:rsid w:val="000A2669"/>
    <w:rsid w:val="000A426F"/>
    <w:rsid w:val="000A5530"/>
    <w:rsid w:val="000A55F3"/>
    <w:rsid w:val="000A5DE4"/>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6181"/>
    <w:rsid w:val="000C67E8"/>
    <w:rsid w:val="000C7983"/>
    <w:rsid w:val="000D45A4"/>
    <w:rsid w:val="000D5E4B"/>
    <w:rsid w:val="000D6025"/>
    <w:rsid w:val="000D72B0"/>
    <w:rsid w:val="000E26FF"/>
    <w:rsid w:val="000E4748"/>
    <w:rsid w:val="000F0CD9"/>
    <w:rsid w:val="000F0DDB"/>
    <w:rsid w:val="000F60CA"/>
    <w:rsid w:val="000F711B"/>
    <w:rsid w:val="000F7498"/>
    <w:rsid w:val="000F762D"/>
    <w:rsid w:val="000F7D00"/>
    <w:rsid w:val="00102870"/>
    <w:rsid w:val="00104F4E"/>
    <w:rsid w:val="00105B38"/>
    <w:rsid w:val="00111666"/>
    <w:rsid w:val="00113B4C"/>
    <w:rsid w:val="00114F70"/>
    <w:rsid w:val="00117B2C"/>
    <w:rsid w:val="00120AEF"/>
    <w:rsid w:val="00120F46"/>
    <w:rsid w:val="00121952"/>
    <w:rsid w:val="00122C5A"/>
    <w:rsid w:val="00123D39"/>
    <w:rsid w:val="001242B7"/>
    <w:rsid w:val="00124C84"/>
    <w:rsid w:val="00125161"/>
    <w:rsid w:val="0012535E"/>
    <w:rsid w:val="00125B23"/>
    <w:rsid w:val="00127979"/>
    <w:rsid w:val="00130144"/>
    <w:rsid w:val="001308C9"/>
    <w:rsid w:val="00130D5C"/>
    <w:rsid w:val="00131B4C"/>
    <w:rsid w:val="00131DA7"/>
    <w:rsid w:val="001323E1"/>
    <w:rsid w:val="00133C02"/>
    <w:rsid w:val="00134FE4"/>
    <w:rsid w:val="00137BFF"/>
    <w:rsid w:val="00140BD2"/>
    <w:rsid w:val="00140CEE"/>
    <w:rsid w:val="0014366E"/>
    <w:rsid w:val="00144778"/>
    <w:rsid w:val="00145287"/>
    <w:rsid w:val="001476A6"/>
    <w:rsid w:val="00147A95"/>
    <w:rsid w:val="00150045"/>
    <w:rsid w:val="00155281"/>
    <w:rsid w:val="00160E5D"/>
    <w:rsid w:val="00163ADA"/>
    <w:rsid w:val="00170136"/>
    <w:rsid w:val="00170954"/>
    <w:rsid w:val="00171115"/>
    <w:rsid w:val="00171744"/>
    <w:rsid w:val="00180DBD"/>
    <w:rsid w:val="00183218"/>
    <w:rsid w:val="00186341"/>
    <w:rsid w:val="00186375"/>
    <w:rsid w:val="00194127"/>
    <w:rsid w:val="0019634B"/>
    <w:rsid w:val="0019665D"/>
    <w:rsid w:val="001975CB"/>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51CA"/>
    <w:rsid w:val="001C5888"/>
    <w:rsid w:val="001C7A95"/>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54D"/>
    <w:rsid w:val="001E56DB"/>
    <w:rsid w:val="001F040A"/>
    <w:rsid w:val="001F1894"/>
    <w:rsid w:val="001F2B0C"/>
    <w:rsid w:val="001F30A0"/>
    <w:rsid w:val="001F32DD"/>
    <w:rsid w:val="001F3532"/>
    <w:rsid w:val="001F5211"/>
    <w:rsid w:val="001F579C"/>
    <w:rsid w:val="001F5ACE"/>
    <w:rsid w:val="001F67E3"/>
    <w:rsid w:val="0020070A"/>
    <w:rsid w:val="00202D85"/>
    <w:rsid w:val="00204876"/>
    <w:rsid w:val="0020626A"/>
    <w:rsid w:val="0020650B"/>
    <w:rsid w:val="002065CD"/>
    <w:rsid w:val="002131D6"/>
    <w:rsid w:val="00213804"/>
    <w:rsid w:val="00215308"/>
    <w:rsid w:val="00215A0C"/>
    <w:rsid w:val="00215A60"/>
    <w:rsid w:val="0021687C"/>
    <w:rsid w:val="002223CD"/>
    <w:rsid w:val="0022291E"/>
    <w:rsid w:val="002261E0"/>
    <w:rsid w:val="00230B11"/>
    <w:rsid w:val="00231528"/>
    <w:rsid w:val="00233219"/>
    <w:rsid w:val="00234BAD"/>
    <w:rsid w:val="002366F3"/>
    <w:rsid w:val="002442E0"/>
    <w:rsid w:val="00244E06"/>
    <w:rsid w:val="00245E86"/>
    <w:rsid w:val="0024742F"/>
    <w:rsid w:val="00247547"/>
    <w:rsid w:val="002479F4"/>
    <w:rsid w:val="00250AFE"/>
    <w:rsid w:val="00253BBE"/>
    <w:rsid w:val="00257673"/>
    <w:rsid w:val="00257C34"/>
    <w:rsid w:val="00262D26"/>
    <w:rsid w:val="00264770"/>
    <w:rsid w:val="00265952"/>
    <w:rsid w:val="00267254"/>
    <w:rsid w:val="0026783B"/>
    <w:rsid w:val="002728D8"/>
    <w:rsid w:val="0027445B"/>
    <w:rsid w:val="00274567"/>
    <w:rsid w:val="00274D08"/>
    <w:rsid w:val="00277AD1"/>
    <w:rsid w:val="00280D49"/>
    <w:rsid w:val="002879A4"/>
    <w:rsid w:val="0029147C"/>
    <w:rsid w:val="0029161F"/>
    <w:rsid w:val="00291814"/>
    <w:rsid w:val="00291853"/>
    <w:rsid w:val="002920AD"/>
    <w:rsid w:val="00294A64"/>
    <w:rsid w:val="0029526B"/>
    <w:rsid w:val="0029710E"/>
    <w:rsid w:val="0029742C"/>
    <w:rsid w:val="002A14CD"/>
    <w:rsid w:val="002A2E74"/>
    <w:rsid w:val="002A315D"/>
    <w:rsid w:val="002A4977"/>
    <w:rsid w:val="002A4AED"/>
    <w:rsid w:val="002A4EDD"/>
    <w:rsid w:val="002A50C1"/>
    <w:rsid w:val="002A61BB"/>
    <w:rsid w:val="002A6FAA"/>
    <w:rsid w:val="002B1ADB"/>
    <w:rsid w:val="002B22EC"/>
    <w:rsid w:val="002B2D18"/>
    <w:rsid w:val="002B2E3E"/>
    <w:rsid w:val="002B30BE"/>
    <w:rsid w:val="002B65A9"/>
    <w:rsid w:val="002B75C4"/>
    <w:rsid w:val="002B7602"/>
    <w:rsid w:val="002C35AF"/>
    <w:rsid w:val="002C3719"/>
    <w:rsid w:val="002C5C42"/>
    <w:rsid w:val="002C63B9"/>
    <w:rsid w:val="002C6A1E"/>
    <w:rsid w:val="002C6CB9"/>
    <w:rsid w:val="002C7724"/>
    <w:rsid w:val="002D0303"/>
    <w:rsid w:val="002D1A15"/>
    <w:rsid w:val="002D2A2C"/>
    <w:rsid w:val="002D411D"/>
    <w:rsid w:val="002D4613"/>
    <w:rsid w:val="002D74E1"/>
    <w:rsid w:val="002D7B25"/>
    <w:rsid w:val="002D7F75"/>
    <w:rsid w:val="002E0D36"/>
    <w:rsid w:val="002E0E16"/>
    <w:rsid w:val="002E135B"/>
    <w:rsid w:val="002E266C"/>
    <w:rsid w:val="002E39AE"/>
    <w:rsid w:val="002E46C0"/>
    <w:rsid w:val="002E5E3C"/>
    <w:rsid w:val="002E7C6F"/>
    <w:rsid w:val="002E7D8F"/>
    <w:rsid w:val="002F1174"/>
    <w:rsid w:val="002F1DD8"/>
    <w:rsid w:val="002F26CD"/>
    <w:rsid w:val="002F28E5"/>
    <w:rsid w:val="002F3EAC"/>
    <w:rsid w:val="002F49D8"/>
    <w:rsid w:val="00300092"/>
    <w:rsid w:val="0030330F"/>
    <w:rsid w:val="003041EF"/>
    <w:rsid w:val="00304E2A"/>
    <w:rsid w:val="003057AC"/>
    <w:rsid w:val="0030585A"/>
    <w:rsid w:val="00305F99"/>
    <w:rsid w:val="00310F91"/>
    <w:rsid w:val="00311A27"/>
    <w:rsid w:val="00312592"/>
    <w:rsid w:val="00314A37"/>
    <w:rsid w:val="00315691"/>
    <w:rsid w:val="003213A3"/>
    <w:rsid w:val="0032177B"/>
    <w:rsid w:val="00321E1D"/>
    <w:rsid w:val="0032250B"/>
    <w:rsid w:val="00324126"/>
    <w:rsid w:val="00324EA4"/>
    <w:rsid w:val="003304CB"/>
    <w:rsid w:val="00330ED1"/>
    <w:rsid w:val="0033175B"/>
    <w:rsid w:val="0033291C"/>
    <w:rsid w:val="00332D2E"/>
    <w:rsid w:val="00333CC8"/>
    <w:rsid w:val="00333E0F"/>
    <w:rsid w:val="0033563F"/>
    <w:rsid w:val="00344B52"/>
    <w:rsid w:val="00347CF7"/>
    <w:rsid w:val="00347E64"/>
    <w:rsid w:val="00350D3F"/>
    <w:rsid w:val="0035227C"/>
    <w:rsid w:val="0035574B"/>
    <w:rsid w:val="00356B8A"/>
    <w:rsid w:val="00356E80"/>
    <w:rsid w:val="00360E90"/>
    <w:rsid w:val="00361220"/>
    <w:rsid w:val="00361293"/>
    <w:rsid w:val="00361324"/>
    <w:rsid w:val="003635F9"/>
    <w:rsid w:val="00363CDC"/>
    <w:rsid w:val="00364816"/>
    <w:rsid w:val="003659E5"/>
    <w:rsid w:val="00366E37"/>
    <w:rsid w:val="0037103F"/>
    <w:rsid w:val="00372C98"/>
    <w:rsid w:val="003737B4"/>
    <w:rsid w:val="003758C0"/>
    <w:rsid w:val="0037649B"/>
    <w:rsid w:val="00381705"/>
    <w:rsid w:val="003822AF"/>
    <w:rsid w:val="003835D3"/>
    <w:rsid w:val="00387121"/>
    <w:rsid w:val="00387B3C"/>
    <w:rsid w:val="0039027D"/>
    <w:rsid w:val="00391DEF"/>
    <w:rsid w:val="003926A5"/>
    <w:rsid w:val="00392E32"/>
    <w:rsid w:val="003A09A1"/>
    <w:rsid w:val="003A09B7"/>
    <w:rsid w:val="003A1382"/>
    <w:rsid w:val="003A2687"/>
    <w:rsid w:val="003A4536"/>
    <w:rsid w:val="003A6F0D"/>
    <w:rsid w:val="003B1634"/>
    <w:rsid w:val="003B3C47"/>
    <w:rsid w:val="003B4F4D"/>
    <w:rsid w:val="003C10CA"/>
    <w:rsid w:val="003C15A8"/>
    <w:rsid w:val="003C287C"/>
    <w:rsid w:val="003C5E63"/>
    <w:rsid w:val="003C5EEA"/>
    <w:rsid w:val="003C7484"/>
    <w:rsid w:val="003C7D0A"/>
    <w:rsid w:val="003D0F01"/>
    <w:rsid w:val="003D2636"/>
    <w:rsid w:val="003D4C49"/>
    <w:rsid w:val="003D5A9B"/>
    <w:rsid w:val="003D6152"/>
    <w:rsid w:val="003E1BC5"/>
    <w:rsid w:val="003E1E60"/>
    <w:rsid w:val="003E237B"/>
    <w:rsid w:val="003E2C00"/>
    <w:rsid w:val="003E2DFC"/>
    <w:rsid w:val="003E6012"/>
    <w:rsid w:val="003E7B93"/>
    <w:rsid w:val="003F167A"/>
    <w:rsid w:val="003F3413"/>
    <w:rsid w:val="003F457D"/>
    <w:rsid w:val="003F57DB"/>
    <w:rsid w:val="003F5A32"/>
    <w:rsid w:val="003F6D39"/>
    <w:rsid w:val="00402159"/>
    <w:rsid w:val="00402C51"/>
    <w:rsid w:val="00402DFE"/>
    <w:rsid w:val="00412773"/>
    <w:rsid w:val="00412887"/>
    <w:rsid w:val="00415319"/>
    <w:rsid w:val="00416851"/>
    <w:rsid w:val="00417373"/>
    <w:rsid w:val="004175F3"/>
    <w:rsid w:val="00421116"/>
    <w:rsid w:val="00421A33"/>
    <w:rsid w:val="00421A85"/>
    <w:rsid w:val="0042318F"/>
    <w:rsid w:val="00424655"/>
    <w:rsid w:val="00426C9A"/>
    <w:rsid w:val="004275F0"/>
    <w:rsid w:val="00427C92"/>
    <w:rsid w:val="00427CE0"/>
    <w:rsid w:val="004300E3"/>
    <w:rsid w:val="00431886"/>
    <w:rsid w:val="00431B75"/>
    <w:rsid w:val="0043419A"/>
    <w:rsid w:val="00436694"/>
    <w:rsid w:val="00437056"/>
    <w:rsid w:val="00437329"/>
    <w:rsid w:val="0043739E"/>
    <w:rsid w:val="00440764"/>
    <w:rsid w:val="0044132E"/>
    <w:rsid w:val="00441BD3"/>
    <w:rsid w:val="00444221"/>
    <w:rsid w:val="004455A9"/>
    <w:rsid w:val="00454BDF"/>
    <w:rsid w:val="004552C1"/>
    <w:rsid w:val="00456255"/>
    <w:rsid w:val="0046036B"/>
    <w:rsid w:val="0046174E"/>
    <w:rsid w:val="00461ED0"/>
    <w:rsid w:val="00462D4D"/>
    <w:rsid w:val="00465515"/>
    <w:rsid w:val="004657D3"/>
    <w:rsid w:val="00465D29"/>
    <w:rsid w:val="00466D05"/>
    <w:rsid w:val="0046728E"/>
    <w:rsid w:val="004675D5"/>
    <w:rsid w:val="00467AE0"/>
    <w:rsid w:val="00467C44"/>
    <w:rsid w:val="004703C3"/>
    <w:rsid w:val="00473D86"/>
    <w:rsid w:val="0047449E"/>
    <w:rsid w:val="0047631C"/>
    <w:rsid w:val="0047654D"/>
    <w:rsid w:val="0048013A"/>
    <w:rsid w:val="00480CF3"/>
    <w:rsid w:val="004829FC"/>
    <w:rsid w:val="004836EC"/>
    <w:rsid w:val="00483DFC"/>
    <w:rsid w:val="004853F5"/>
    <w:rsid w:val="00487F94"/>
    <w:rsid w:val="00491159"/>
    <w:rsid w:val="00491CDD"/>
    <w:rsid w:val="004920E0"/>
    <w:rsid w:val="00492305"/>
    <w:rsid w:val="00492D40"/>
    <w:rsid w:val="00496763"/>
    <w:rsid w:val="004A1F08"/>
    <w:rsid w:val="004A39AF"/>
    <w:rsid w:val="004A4BED"/>
    <w:rsid w:val="004A57A9"/>
    <w:rsid w:val="004A699A"/>
    <w:rsid w:val="004B02EB"/>
    <w:rsid w:val="004B04EA"/>
    <w:rsid w:val="004B0A83"/>
    <w:rsid w:val="004B0CF7"/>
    <w:rsid w:val="004B159B"/>
    <w:rsid w:val="004B3DAD"/>
    <w:rsid w:val="004B4808"/>
    <w:rsid w:val="004B5329"/>
    <w:rsid w:val="004B587B"/>
    <w:rsid w:val="004C5812"/>
    <w:rsid w:val="004C650B"/>
    <w:rsid w:val="004D07BE"/>
    <w:rsid w:val="004D2FC0"/>
    <w:rsid w:val="004D5356"/>
    <w:rsid w:val="004D59E8"/>
    <w:rsid w:val="004D602A"/>
    <w:rsid w:val="004D7850"/>
    <w:rsid w:val="004D7E29"/>
    <w:rsid w:val="004E3642"/>
    <w:rsid w:val="004E3D94"/>
    <w:rsid w:val="004E4EE7"/>
    <w:rsid w:val="004E5C19"/>
    <w:rsid w:val="004E67FF"/>
    <w:rsid w:val="004F189F"/>
    <w:rsid w:val="004F24F9"/>
    <w:rsid w:val="004F29DD"/>
    <w:rsid w:val="004F3490"/>
    <w:rsid w:val="004F71C0"/>
    <w:rsid w:val="004F74D1"/>
    <w:rsid w:val="00502857"/>
    <w:rsid w:val="00505578"/>
    <w:rsid w:val="0050712A"/>
    <w:rsid w:val="00512256"/>
    <w:rsid w:val="00512895"/>
    <w:rsid w:val="00516A5D"/>
    <w:rsid w:val="00520112"/>
    <w:rsid w:val="00521D5E"/>
    <w:rsid w:val="005225D2"/>
    <w:rsid w:val="00522EE3"/>
    <w:rsid w:val="0052330F"/>
    <w:rsid w:val="00524482"/>
    <w:rsid w:val="00527712"/>
    <w:rsid w:val="005307A0"/>
    <w:rsid w:val="00531669"/>
    <w:rsid w:val="00531CBB"/>
    <w:rsid w:val="005334E4"/>
    <w:rsid w:val="00533B55"/>
    <w:rsid w:val="00536CEA"/>
    <w:rsid w:val="00536E97"/>
    <w:rsid w:val="00537320"/>
    <w:rsid w:val="00537B55"/>
    <w:rsid w:val="0054060B"/>
    <w:rsid w:val="00540635"/>
    <w:rsid w:val="005410D4"/>
    <w:rsid w:val="00542129"/>
    <w:rsid w:val="005427A2"/>
    <w:rsid w:val="00543A42"/>
    <w:rsid w:val="00544E0F"/>
    <w:rsid w:val="0054504C"/>
    <w:rsid w:val="00545B01"/>
    <w:rsid w:val="0054685D"/>
    <w:rsid w:val="00546A51"/>
    <w:rsid w:val="005515EF"/>
    <w:rsid w:val="005538F8"/>
    <w:rsid w:val="00554AAA"/>
    <w:rsid w:val="00556FA0"/>
    <w:rsid w:val="005571F8"/>
    <w:rsid w:val="00560B17"/>
    <w:rsid w:val="00560EC3"/>
    <w:rsid w:val="00562071"/>
    <w:rsid w:val="00562245"/>
    <w:rsid w:val="00563B7C"/>
    <w:rsid w:val="00570D8C"/>
    <w:rsid w:val="00572314"/>
    <w:rsid w:val="0057443B"/>
    <w:rsid w:val="005750A9"/>
    <w:rsid w:val="00575625"/>
    <w:rsid w:val="00576A61"/>
    <w:rsid w:val="00582EBA"/>
    <w:rsid w:val="00583657"/>
    <w:rsid w:val="005845FB"/>
    <w:rsid w:val="0058589C"/>
    <w:rsid w:val="00585FE3"/>
    <w:rsid w:val="00587BE0"/>
    <w:rsid w:val="00587C0D"/>
    <w:rsid w:val="005908EC"/>
    <w:rsid w:val="00590CB1"/>
    <w:rsid w:val="00591060"/>
    <w:rsid w:val="00592128"/>
    <w:rsid w:val="00592867"/>
    <w:rsid w:val="00592D07"/>
    <w:rsid w:val="00593BD6"/>
    <w:rsid w:val="00593F1B"/>
    <w:rsid w:val="005941DE"/>
    <w:rsid w:val="00594404"/>
    <w:rsid w:val="0059599D"/>
    <w:rsid w:val="00595C04"/>
    <w:rsid w:val="005961DF"/>
    <w:rsid w:val="00597B9C"/>
    <w:rsid w:val="005A0381"/>
    <w:rsid w:val="005A26A1"/>
    <w:rsid w:val="005A2C9A"/>
    <w:rsid w:val="005A394E"/>
    <w:rsid w:val="005A4179"/>
    <w:rsid w:val="005A4350"/>
    <w:rsid w:val="005A4E41"/>
    <w:rsid w:val="005A637A"/>
    <w:rsid w:val="005A663F"/>
    <w:rsid w:val="005A79F7"/>
    <w:rsid w:val="005A7E5A"/>
    <w:rsid w:val="005B12CA"/>
    <w:rsid w:val="005B2F55"/>
    <w:rsid w:val="005B38C7"/>
    <w:rsid w:val="005B4B1A"/>
    <w:rsid w:val="005B4F36"/>
    <w:rsid w:val="005B5278"/>
    <w:rsid w:val="005C0276"/>
    <w:rsid w:val="005C0C95"/>
    <w:rsid w:val="005C4678"/>
    <w:rsid w:val="005C7674"/>
    <w:rsid w:val="005C7FE8"/>
    <w:rsid w:val="005D04FE"/>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F23D2"/>
    <w:rsid w:val="005F2FD5"/>
    <w:rsid w:val="005F4911"/>
    <w:rsid w:val="005F6C60"/>
    <w:rsid w:val="005F71F9"/>
    <w:rsid w:val="00600F7F"/>
    <w:rsid w:val="00602452"/>
    <w:rsid w:val="0060274D"/>
    <w:rsid w:val="00603729"/>
    <w:rsid w:val="00605064"/>
    <w:rsid w:val="00605204"/>
    <w:rsid w:val="00605339"/>
    <w:rsid w:val="00607F87"/>
    <w:rsid w:val="006108B2"/>
    <w:rsid w:val="006119F6"/>
    <w:rsid w:val="00614D3E"/>
    <w:rsid w:val="00615AC5"/>
    <w:rsid w:val="00615D77"/>
    <w:rsid w:val="0061612D"/>
    <w:rsid w:val="00616B08"/>
    <w:rsid w:val="00616FF9"/>
    <w:rsid w:val="00621E00"/>
    <w:rsid w:val="0062390E"/>
    <w:rsid w:val="00624570"/>
    <w:rsid w:val="00624861"/>
    <w:rsid w:val="00627042"/>
    <w:rsid w:val="006271A4"/>
    <w:rsid w:val="00627AA2"/>
    <w:rsid w:val="00632D37"/>
    <w:rsid w:val="00635936"/>
    <w:rsid w:val="00642A83"/>
    <w:rsid w:val="00644B84"/>
    <w:rsid w:val="00646122"/>
    <w:rsid w:val="00651637"/>
    <w:rsid w:val="00651A29"/>
    <w:rsid w:val="00652B13"/>
    <w:rsid w:val="006537C7"/>
    <w:rsid w:val="00654797"/>
    <w:rsid w:val="00654859"/>
    <w:rsid w:val="00657F61"/>
    <w:rsid w:val="00660009"/>
    <w:rsid w:val="00670661"/>
    <w:rsid w:val="00671036"/>
    <w:rsid w:val="0067147B"/>
    <w:rsid w:val="00671B1E"/>
    <w:rsid w:val="0067239B"/>
    <w:rsid w:val="00672EB8"/>
    <w:rsid w:val="006761A9"/>
    <w:rsid w:val="00676FD1"/>
    <w:rsid w:val="006802A6"/>
    <w:rsid w:val="00681956"/>
    <w:rsid w:val="00682D07"/>
    <w:rsid w:val="00682E71"/>
    <w:rsid w:val="00683298"/>
    <w:rsid w:val="00683417"/>
    <w:rsid w:val="0068357E"/>
    <w:rsid w:val="00684395"/>
    <w:rsid w:val="00684DFD"/>
    <w:rsid w:val="00686662"/>
    <w:rsid w:val="00690B44"/>
    <w:rsid w:val="00693B1F"/>
    <w:rsid w:val="00696163"/>
    <w:rsid w:val="00697B24"/>
    <w:rsid w:val="006A0F24"/>
    <w:rsid w:val="006A2A3B"/>
    <w:rsid w:val="006A5BB1"/>
    <w:rsid w:val="006A5FCB"/>
    <w:rsid w:val="006A602F"/>
    <w:rsid w:val="006B00EC"/>
    <w:rsid w:val="006B0CC4"/>
    <w:rsid w:val="006B3EE1"/>
    <w:rsid w:val="006B40FC"/>
    <w:rsid w:val="006B4FF6"/>
    <w:rsid w:val="006B6C39"/>
    <w:rsid w:val="006B6E08"/>
    <w:rsid w:val="006B71C8"/>
    <w:rsid w:val="006B7900"/>
    <w:rsid w:val="006C0FB5"/>
    <w:rsid w:val="006C198D"/>
    <w:rsid w:val="006C3A74"/>
    <w:rsid w:val="006C4767"/>
    <w:rsid w:val="006C4E3A"/>
    <w:rsid w:val="006C5252"/>
    <w:rsid w:val="006C7CA5"/>
    <w:rsid w:val="006D112F"/>
    <w:rsid w:val="006D466B"/>
    <w:rsid w:val="006D4B54"/>
    <w:rsid w:val="006D68B8"/>
    <w:rsid w:val="006D77F6"/>
    <w:rsid w:val="006E1E27"/>
    <w:rsid w:val="006E33AD"/>
    <w:rsid w:val="006E536E"/>
    <w:rsid w:val="006F0BEB"/>
    <w:rsid w:val="006F0C48"/>
    <w:rsid w:val="006F23C8"/>
    <w:rsid w:val="006F5743"/>
    <w:rsid w:val="006F645E"/>
    <w:rsid w:val="006F76BD"/>
    <w:rsid w:val="006F7EB4"/>
    <w:rsid w:val="00700339"/>
    <w:rsid w:val="0070069B"/>
    <w:rsid w:val="0070143C"/>
    <w:rsid w:val="00702906"/>
    <w:rsid w:val="0070316E"/>
    <w:rsid w:val="0070459D"/>
    <w:rsid w:val="00705CB3"/>
    <w:rsid w:val="00707C14"/>
    <w:rsid w:val="0071090E"/>
    <w:rsid w:val="00710B03"/>
    <w:rsid w:val="00711130"/>
    <w:rsid w:val="00711750"/>
    <w:rsid w:val="007121C6"/>
    <w:rsid w:val="00713F74"/>
    <w:rsid w:val="00714814"/>
    <w:rsid w:val="007160A0"/>
    <w:rsid w:val="00716604"/>
    <w:rsid w:val="00716AA4"/>
    <w:rsid w:val="00721E7D"/>
    <w:rsid w:val="00722258"/>
    <w:rsid w:val="00725806"/>
    <w:rsid w:val="00726DC6"/>
    <w:rsid w:val="00727427"/>
    <w:rsid w:val="00727DF7"/>
    <w:rsid w:val="00727F1A"/>
    <w:rsid w:val="0073128F"/>
    <w:rsid w:val="00731776"/>
    <w:rsid w:val="0073246C"/>
    <w:rsid w:val="00733B9A"/>
    <w:rsid w:val="0073414C"/>
    <w:rsid w:val="007347E9"/>
    <w:rsid w:val="00736B06"/>
    <w:rsid w:val="007403BE"/>
    <w:rsid w:val="007408A6"/>
    <w:rsid w:val="00742CA7"/>
    <w:rsid w:val="00743BB4"/>
    <w:rsid w:val="00747D48"/>
    <w:rsid w:val="007530DA"/>
    <w:rsid w:val="00753B83"/>
    <w:rsid w:val="00754DBD"/>
    <w:rsid w:val="007552E1"/>
    <w:rsid w:val="00755493"/>
    <w:rsid w:val="00755ED6"/>
    <w:rsid w:val="007565C6"/>
    <w:rsid w:val="007611C8"/>
    <w:rsid w:val="00764369"/>
    <w:rsid w:val="0076785E"/>
    <w:rsid w:val="0077284D"/>
    <w:rsid w:val="00772C66"/>
    <w:rsid w:val="007739E2"/>
    <w:rsid w:val="0077569F"/>
    <w:rsid w:val="007759AD"/>
    <w:rsid w:val="00775DAE"/>
    <w:rsid w:val="00782499"/>
    <w:rsid w:val="00783EE4"/>
    <w:rsid w:val="007846D8"/>
    <w:rsid w:val="00784974"/>
    <w:rsid w:val="00784FD7"/>
    <w:rsid w:val="0078707D"/>
    <w:rsid w:val="00787C83"/>
    <w:rsid w:val="007900B0"/>
    <w:rsid w:val="0079047B"/>
    <w:rsid w:val="0079100D"/>
    <w:rsid w:val="007922E9"/>
    <w:rsid w:val="007924BF"/>
    <w:rsid w:val="0079325B"/>
    <w:rsid w:val="0079592E"/>
    <w:rsid w:val="0079637F"/>
    <w:rsid w:val="0079648C"/>
    <w:rsid w:val="007A21A0"/>
    <w:rsid w:val="007A28B0"/>
    <w:rsid w:val="007A2CA3"/>
    <w:rsid w:val="007A2FD0"/>
    <w:rsid w:val="007A35F5"/>
    <w:rsid w:val="007A5425"/>
    <w:rsid w:val="007A68D1"/>
    <w:rsid w:val="007A71FA"/>
    <w:rsid w:val="007B000E"/>
    <w:rsid w:val="007B1836"/>
    <w:rsid w:val="007B2904"/>
    <w:rsid w:val="007B4177"/>
    <w:rsid w:val="007B56C5"/>
    <w:rsid w:val="007B601D"/>
    <w:rsid w:val="007B6EDE"/>
    <w:rsid w:val="007B78F0"/>
    <w:rsid w:val="007C22DC"/>
    <w:rsid w:val="007C51B8"/>
    <w:rsid w:val="007C558B"/>
    <w:rsid w:val="007C6F17"/>
    <w:rsid w:val="007C700D"/>
    <w:rsid w:val="007C78A6"/>
    <w:rsid w:val="007D587D"/>
    <w:rsid w:val="007D6469"/>
    <w:rsid w:val="007D6545"/>
    <w:rsid w:val="007E1A1E"/>
    <w:rsid w:val="007E1E30"/>
    <w:rsid w:val="007E20F1"/>
    <w:rsid w:val="007E2137"/>
    <w:rsid w:val="007E22DE"/>
    <w:rsid w:val="007E339A"/>
    <w:rsid w:val="007E4208"/>
    <w:rsid w:val="007E44D4"/>
    <w:rsid w:val="007E6A03"/>
    <w:rsid w:val="007E6B26"/>
    <w:rsid w:val="007E6CC6"/>
    <w:rsid w:val="007E7DDB"/>
    <w:rsid w:val="007F27C9"/>
    <w:rsid w:val="007F30B7"/>
    <w:rsid w:val="007F4D1D"/>
    <w:rsid w:val="007F71BF"/>
    <w:rsid w:val="0080081D"/>
    <w:rsid w:val="00800CD8"/>
    <w:rsid w:val="00801AC9"/>
    <w:rsid w:val="0080310C"/>
    <w:rsid w:val="00804464"/>
    <w:rsid w:val="00805996"/>
    <w:rsid w:val="008074E6"/>
    <w:rsid w:val="0081433A"/>
    <w:rsid w:val="00815BE4"/>
    <w:rsid w:val="00821B3F"/>
    <w:rsid w:val="008236AA"/>
    <w:rsid w:val="00823FEE"/>
    <w:rsid w:val="00824CE4"/>
    <w:rsid w:val="00824FEA"/>
    <w:rsid w:val="0082605D"/>
    <w:rsid w:val="00831D84"/>
    <w:rsid w:val="00832167"/>
    <w:rsid w:val="00833021"/>
    <w:rsid w:val="008359FC"/>
    <w:rsid w:val="008376E2"/>
    <w:rsid w:val="00837A16"/>
    <w:rsid w:val="008439CE"/>
    <w:rsid w:val="00844254"/>
    <w:rsid w:val="008453CA"/>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6A96"/>
    <w:rsid w:val="00877CAC"/>
    <w:rsid w:val="00880152"/>
    <w:rsid w:val="00881529"/>
    <w:rsid w:val="00885DF2"/>
    <w:rsid w:val="00886629"/>
    <w:rsid w:val="008873C9"/>
    <w:rsid w:val="00893A04"/>
    <w:rsid w:val="0089415D"/>
    <w:rsid w:val="0089664E"/>
    <w:rsid w:val="008974CE"/>
    <w:rsid w:val="008A0AF3"/>
    <w:rsid w:val="008A0E2C"/>
    <w:rsid w:val="008A1897"/>
    <w:rsid w:val="008A385E"/>
    <w:rsid w:val="008A46AE"/>
    <w:rsid w:val="008A499E"/>
    <w:rsid w:val="008A4DA4"/>
    <w:rsid w:val="008A6F71"/>
    <w:rsid w:val="008A7B1D"/>
    <w:rsid w:val="008B0745"/>
    <w:rsid w:val="008B269C"/>
    <w:rsid w:val="008B2A52"/>
    <w:rsid w:val="008B3CFF"/>
    <w:rsid w:val="008B431E"/>
    <w:rsid w:val="008B729B"/>
    <w:rsid w:val="008C080A"/>
    <w:rsid w:val="008C257F"/>
    <w:rsid w:val="008C31C1"/>
    <w:rsid w:val="008C570B"/>
    <w:rsid w:val="008C5C01"/>
    <w:rsid w:val="008C72C4"/>
    <w:rsid w:val="008C7721"/>
    <w:rsid w:val="008C7838"/>
    <w:rsid w:val="008D215B"/>
    <w:rsid w:val="008D2D2A"/>
    <w:rsid w:val="008D3A63"/>
    <w:rsid w:val="008D4C3B"/>
    <w:rsid w:val="008D6147"/>
    <w:rsid w:val="008E3183"/>
    <w:rsid w:val="008E3D1E"/>
    <w:rsid w:val="008E4463"/>
    <w:rsid w:val="008E48C2"/>
    <w:rsid w:val="008E4AEF"/>
    <w:rsid w:val="008E6E34"/>
    <w:rsid w:val="008F0E7A"/>
    <w:rsid w:val="008F1DB9"/>
    <w:rsid w:val="008F2E5E"/>
    <w:rsid w:val="008F34F6"/>
    <w:rsid w:val="008F6DA0"/>
    <w:rsid w:val="009002F1"/>
    <w:rsid w:val="00900C59"/>
    <w:rsid w:val="00900FDF"/>
    <w:rsid w:val="009045F4"/>
    <w:rsid w:val="009047F1"/>
    <w:rsid w:val="00905AF1"/>
    <w:rsid w:val="00910E99"/>
    <w:rsid w:val="009123D1"/>
    <w:rsid w:val="00912B19"/>
    <w:rsid w:val="0091490E"/>
    <w:rsid w:val="009161E8"/>
    <w:rsid w:val="009166B2"/>
    <w:rsid w:val="0092105B"/>
    <w:rsid w:val="009228D8"/>
    <w:rsid w:val="00922B66"/>
    <w:rsid w:val="00925D12"/>
    <w:rsid w:val="00926F33"/>
    <w:rsid w:val="0092794B"/>
    <w:rsid w:val="00932EE0"/>
    <w:rsid w:val="00940C39"/>
    <w:rsid w:val="00940E7D"/>
    <w:rsid w:val="00943943"/>
    <w:rsid w:val="009440B4"/>
    <w:rsid w:val="009441C4"/>
    <w:rsid w:val="009443E4"/>
    <w:rsid w:val="00945983"/>
    <w:rsid w:val="009473F9"/>
    <w:rsid w:val="0095038D"/>
    <w:rsid w:val="009510E4"/>
    <w:rsid w:val="009513D6"/>
    <w:rsid w:val="009526FE"/>
    <w:rsid w:val="0096139A"/>
    <w:rsid w:val="00961A03"/>
    <w:rsid w:val="00962A58"/>
    <w:rsid w:val="009633C1"/>
    <w:rsid w:val="00963808"/>
    <w:rsid w:val="00965E11"/>
    <w:rsid w:val="00966BEC"/>
    <w:rsid w:val="00970A1E"/>
    <w:rsid w:val="009735AB"/>
    <w:rsid w:val="00973CFA"/>
    <w:rsid w:val="009742DF"/>
    <w:rsid w:val="00974A5D"/>
    <w:rsid w:val="00976D78"/>
    <w:rsid w:val="00980EAB"/>
    <w:rsid w:val="00981284"/>
    <w:rsid w:val="009814B9"/>
    <w:rsid w:val="00982BE9"/>
    <w:rsid w:val="00985F53"/>
    <w:rsid w:val="009860B9"/>
    <w:rsid w:val="00987579"/>
    <w:rsid w:val="009916E4"/>
    <w:rsid w:val="0099224D"/>
    <w:rsid w:val="00994C93"/>
    <w:rsid w:val="00995413"/>
    <w:rsid w:val="0099550E"/>
    <w:rsid w:val="00996AA9"/>
    <w:rsid w:val="00997C68"/>
    <w:rsid w:val="009A1150"/>
    <w:rsid w:val="009A2131"/>
    <w:rsid w:val="009A2BB0"/>
    <w:rsid w:val="009A3344"/>
    <w:rsid w:val="009A44D8"/>
    <w:rsid w:val="009B06B5"/>
    <w:rsid w:val="009B1103"/>
    <w:rsid w:val="009B183D"/>
    <w:rsid w:val="009B3921"/>
    <w:rsid w:val="009B457C"/>
    <w:rsid w:val="009B6DE3"/>
    <w:rsid w:val="009C10D7"/>
    <w:rsid w:val="009C18B7"/>
    <w:rsid w:val="009C4BA3"/>
    <w:rsid w:val="009C702D"/>
    <w:rsid w:val="009C70C2"/>
    <w:rsid w:val="009D06E2"/>
    <w:rsid w:val="009D0A72"/>
    <w:rsid w:val="009D5EC1"/>
    <w:rsid w:val="009E16DA"/>
    <w:rsid w:val="009E2B79"/>
    <w:rsid w:val="009E42B7"/>
    <w:rsid w:val="009E7A2B"/>
    <w:rsid w:val="009E7E50"/>
    <w:rsid w:val="009F0196"/>
    <w:rsid w:val="009F3DF3"/>
    <w:rsid w:val="009F5423"/>
    <w:rsid w:val="009F622C"/>
    <w:rsid w:val="009F6785"/>
    <w:rsid w:val="00A007E9"/>
    <w:rsid w:val="00A02E0C"/>
    <w:rsid w:val="00A039C7"/>
    <w:rsid w:val="00A0417E"/>
    <w:rsid w:val="00A04499"/>
    <w:rsid w:val="00A06943"/>
    <w:rsid w:val="00A10934"/>
    <w:rsid w:val="00A1161B"/>
    <w:rsid w:val="00A11EB6"/>
    <w:rsid w:val="00A13EB4"/>
    <w:rsid w:val="00A14D5C"/>
    <w:rsid w:val="00A16081"/>
    <w:rsid w:val="00A1618F"/>
    <w:rsid w:val="00A1690E"/>
    <w:rsid w:val="00A16F6B"/>
    <w:rsid w:val="00A216FF"/>
    <w:rsid w:val="00A21ECD"/>
    <w:rsid w:val="00A224B9"/>
    <w:rsid w:val="00A22995"/>
    <w:rsid w:val="00A2433A"/>
    <w:rsid w:val="00A244F4"/>
    <w:rsid w:val="00A25D61"/>
    <w:rsid w:val="00A26743"/>
    <w:rsid w:val="00A305B2"/>
    <w:rsid w:val="00A31335"/>
    <w:rsid w:val="00A3297A"/>
    <w:rsid w:val="00A339CB"/>
    <w:rsid w:val="00A33A52"/>
    <w:rsid w:val="00A343F1"/>
    <w:rsid w:val="00A350D5"/>
    <w:rsid w:val="00A43314"/>
    <w:rsid w:val="00A43D11"/>
    <w:rsid w:val="00A43D79"/>
    <w:rsid w:val="00A44512"/>
    <w:rsid w:val="00A44FA9"/>
    <w:rsid w:val="00A455AF"/>
    <w:rsid w:val="00A46058"/>
    <w:rsid w:val="00A460E4"/>
    <w:rsid w:val="00A46A95"/>
    <w:rsid w:val="00A51642"/>
    <w:rsid w:val="00A5408B"/>
    <w:rsid w:val="00A5638F"/>
    <w:rsid w:val="00A57CCB"/>
    <w:rsid w:val="00A601D9"/>
    <w:rsid w:val="00A6261E"/>
    <w:rsid w:val="00A63A8E"/>
    <w:rsid w:val="00A65D73"/>
    <w:rsid w:val="00A72313"/>
    <w:rsid w:val="00A739D2"/>
    <w:rsid w:val="00A7505E"/>
    <w:rsid w:val="00A762AC"/>
    <w:rsid w:val="00A76A70"/>
    <w:rsid w:val="00A82166"/>
    <w:rsid w:val="00A83445"/>
    <w:rsid w:val="00A8553A"/>
    <w:rsid w:val="00A862E4"/>
    <w:rsid w:val="00A863E7"/>
    <w:rsid w:val="00A871E9"/>
    <w:rsid w:val="00A8796C"/>
    <w:rsid w:val="00A900C4"/>
    <w:rsid w:val="00A90623"/>
    <w:rsid w:val="00A90807"/>
    <w:rsid w:val="00A90F69"/>
    <w:rsid w:val="00A914A6"/>
    <w:rsid w:val="00A93073"/>
    <w:rsid w:val="00A9319F"/>
    <w:rsid w:val="00A94EB8"/>
    <w:rsid w:val="00A95A87"/>
    <w:rsid w:val="00AA21D7"/>
    <w:rsid w:val="00AA27B7"/>
    <w:rsid w:val="00AA2D52"/>
    <w:rsid w:val="00AA382B"/>
    <w:rsid w:val="00AA3C17"/>
    <w:rsid w:val="00AA405D"/>
    <w:rsid w:val="00AA6B28"/>
    <w:rsid w:val="00AA7011"/>
    <w:rsid w:val="00AB00F7"/>
    <w:rsid w:val="00AB32E1"/>
    <w:rsid w:val="00AB3EF5"/>
    <w:rsid w:val="00AB4134"/>
    <w:rsid w:val="00AC14EA"/>
    <w:rsid w:val="00AC1CE1"/>
    <w:rsid w:val="00AC1DF2"/>
    <w:rsid w:val="00AC2131"/>
    <w:rsid w:val="00AC25D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2E89"/>
    <w:rsid w:val="00AE3F35"/>
    <w:rsid w:val="00AE4A7B"/>
    <w:rsid w:val="00AF0760"/>
    <w:rsid w:val="00AF0D01"/>
    <w:rsid w:val="00AF0E35"/>
    <w:rsid w:val="00AF100B"/>
    <w:rsid w:val="00AF175A"/>
    <w:rsid w:val="00AF21D5"/>
    <w:rsid w:val="00AF3F1F"/>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67F8"/>
    <w:rsid w:val="00B07744"/>
    <w:rsid w:val="00B1103A"/>
    <w:rsid w:val="00B114FD"/>
    <w:rsid w:val="00B11732"/>
    <w:rsid w:val="00B12A9B"/>
    <w:rsid w:val="00B1323A"/>
    <w:rsid w:val="00B132B2"/>
    <w:rsid w:val="00B14316"/>
    <w:rsid w:val="00B160BD"/>
    <w:rsid w:val="00B17BC9"/>
    <w:rsid w:val="00B17DD6"/>
    <w:rsid w:val="00B20149"/>
    <w:rsid w:val="00B20477"/>
    <w:rsid w:val="00B213CA"/>
    <w:rsid w:val="00B213DE"/>
    <w:rsid w:val="00B215BC"/>
    <w:rsid w:val="00B261B4"/>
    <w:rsid w:val="00B26E00"/>
    <w:rsid w:val="00B32E73"/>
    <w:rsid w:val="00B341EA"/>
    <w:rsid w:val="00B342D6"/>
    <w:rsid w:val="00B3518A"/>
    <w:rsid w:val="00B358B0"/>
    <w:rsid w:val="00B35AF7"/>
    <w:rsid w:val="00B35FBD"/>
    <w:rsid w:val="00B36580"/>
    <w:rsid w:val="00B3664A"/>
    <w:rsid w:val="00B408CC"/>
    <w:rsid w:val="00B42C9E"/>
    <w:rsid w:val="00B42EA8"/>
    <w:rsid w:val="00B4313B"/>
    <w:rsid w:val="00B4556A"/>
    <w:rsid w:val="00B50181"/>
    <w:rsid w:val="00B50362"/>
    <w:rsid w:val="00B52600"/>
    <w:rsid w:val="00B53706"/>
    <w:rsid w:val="00B53E07"/>
    <w:rsid w:val="00B540AE"/>
    <w:rsid w:val="00B548A4"/>
    <w:rsid w:val="00B5612E"/>
    <w:rsid w:val="00B561B0"/>
    <w:rsid w:val="00B56431"/>
    <w:rsid w:val="00B57310"/>
    <w:rsid w:val="00B602D4"/>
    <w:rsid w:val="00B60853"/>
    <w:rsid w:val="00B614F6"/>
    <w:rsid w:val="00B63255"/>
    <w:rsid w:val="00B652AC"/>
    <w:rsid w:val="00B668C5"/>
    <w:rsid w:val="00B67F68"/>
    <w:rsid w:val="00B67FCB"/>
    <w:rsid w:val="00B70BEB"/>
    <w:rsid w:val="00B72841"/>
    <w:rsid w:val="00B73AC3"/>
    <w:rsid w:val="00B73FF5"/>
    <w:rsid w:val="00B740C3"/>
    <w:rsid w:val="00B74434"/>
    <w:rsid w:val="00B76B23"/>
    <w:rsid w:val="00B77278"/>
    <w:rsid w:val="00B80473"/>
    <w:rsid w:val="00B830EE"/>
    <w:rsid w:val="00B87110"/>
    <w:rsid w:val="00B87685"/>
    <w:rsid w:val="00B87D06"/>
    <w:rsid w:val="00B91201"/>
    <w:rsid w:val="00B91CCC"/>
    <w:rsid w:val="00B92035"/>
    <w:rsid w:val="00B92051"/>
    <w:rsid w:val="00B92A05"/>
    <w:rsid w:val="00B93F47"/>
    <w:rsid w:val="00BA02E8"/>
    <w:rsid w:val="00BA0A34"/>
    <w:rsid w:val="00BA0DDD"/>
    <w:rsid w:val="00BA2ACA"/>
    <w:rsid w:val="00BA411D"/>
    <w:rsid w:val="00BA6DB8"/>
    <w:rsid w:val="00BA6F7D"/>
    <w:rsid w:val="00BB2D7E"/>
    <w:rsid w:val="00BB3D06"/>
    <w:rsid w:val="00BB3F41"/>
    <w:rsid w:val="00BB5E27"/>
    <w:rsid w:val="00BB724A"/>
    <w:rsid w:val="00BC0070"/>
    <w:rsid w:val="00BC3601"/>
    <w:rsid w:val="00BC3E9E"/>
    <w:rsid w:val="00BC48A8"/>
    <w:rsid w:val="00BC7B1B"/>
    <w:rsid w:val="00BD1D59"/>
    <w:rsid w:val="00BD315E"/>
    <w:rsid w:val="00BD3D5C"/>
    <w:rsid w:val="00BD3E28"/>
    <w:rsid w:val="00BD3FA2"/>
    <w:rsid w:val="00BD4EAB"/>
    <w:rsid w:val="00BD4ECD"/>
    <w:rsid w:val="00BD7ECA"/>
    <w:rsid w:val="00BE161E"/>
    <w:rsid w:val="00BE26C1"/>
    <w:rsid w:val="00BF03F9"/>
    <w:rsid w:val="00BF1B7E"/>
    <w:rsid w:val="00BF292D"/>
    <w:rsid w:val="00BF32CF"/>
    <w:rsid w:val="00BF363F"/>
    <w:rsid w:val="00BF4BE3"/>
    <w:rsid w:val="00BF79E5"/>
    <w:rsid w:val="00C01D7F"/>
    <w:rsid w:val="00C02E3F"/>
    <w:rsid w:val="00C04525"/>
    <w:rsid w:val="00C047F6"/>
    <w:rsid w:val="00C05840"/>
    <w:rsid w:val="00C05B9B"/>
    <w:rsid w:val="00C05F9B"/>
    <w:rsid w:val="00C05FA0"/>
    <w:rsid w:val="00C12574"/>
    <w:rsid w:val="00C129C2"/>
    <w:rsid w:val="00C16249"/>
    <w:rsid w:val="00C204B1"/>
    <w:rsid w:val="00C238F8"/>
    <w:rsid w:val="00C245F1"/>
    <w:rsid w:val="00C250E0"/>
    <w:rsid w:val="00C26AFB"/>
    <w:rsid w:val="00C2709D"/>
    <w:rsid w:val="00C27DE0"/>
    <w:rsid w:val="00C3018F"/>
    <w:rsid w:val="00C3242A"/>
    <w:rsid w:val="00C372ED"/>
    <w:rsid w:val="00C378D9"/>
    <w:rsid w:val="00C40ED4"/>
    <w:rsid w:val="00C40F6B"/>
    <w:rsid w:val="00C418FE"/>
    <w:rsid w:val="00C43CAE"/>
    <w:rsid w:val="00C44335"/>
    <w:rsid w:val="00C44BBC"/>
    <w:rsid w:val="00C44E00"/>
    <w:rsid w:val="00C44F96"/>
    <w:rsid w:val="00C47112"/>
    <w:rsid w:val="00C476D2"/>
    <w:rsid w:val="00C504FF"/>
    <w:rsid w:val="00C50B8B"/>
    <w:rsid w:val="00C54E6B"/>
    <w:rsid w:val="00C556A3"/>
    <w:rsid w:val="00C57307"/>
    <w:rsid w:val="00C57F2B"/>
    <w:rsid w:val="00C61130"/>
    <w:rsid w:val="00C61E45"/>
    <w:rsid w:val="00C63183"/>
    <w:rsid w:val="00C63368"/>
    <w:rsid w:val="00C63ABF"/>
    <w:rsid w:val="00C63CC1"/>
    <w:rsid w:val="00C64606"/>
    <w:rsid w:val="00C70DCD"/>
    <w:rsid w:val="00C7158B"/>
    <w:rsid w:val="00C71C6B"/>
    <w:rsid w:val="00C74953"/>
    <w:rsid w:val="00C74C49"/>
    <w:rsid w:val="00C7578A"/>
    <w:rsid w:val="00C759CB"/>
    <w:rsid w:val="00C76175"/>
    <w:rsid w:val="00C7743B"/>
    <w:rsid w:val="00C77D87"/>
    <w:rsid w:val="00C8061D"/>
    <w:rsid w:val="00C81370"/>
    <w:rsid w:val="00C8139D"/>
    <w:rsid w:val="00C8185E"/>
    <w:rsid w:val="00C82390"/>
    <w:rsid w:val="00C84AB9"/>
    <w:rsid w:val="00C87AE5"/>
    <w:rsid w:val="00C87C31"/>
    <w:rsid w:val="00C91E53"/>
    <w:rsid w:val="00C927E3"/>
    <w:rsid w:val="00C92ACD"/>
    <w:rsid w:val="00C955EB"/>
    <w:rsid w:val="00C95D9E"/>
    <w:rsid w:val="00C9730B"/>
    <w:rsid w:val="00CA034D"/>
    <w:rsid w:val="00CA16E2"/>
    <w:rsid w:val="00CA4BC8"/>
    <w:rsid w:val="00CA5173"/>
    <w:rsid w:val="00CA527E"/>
    <w:rsid w:val="00CA7624"/>
    <w:rsid w:val="00CA763F"/>
    <w:rsid w:val="00CA7D2B"/>
    <w:rsid w:val="00CB22C3"/>
    <w:rsid w:val="00CB3216"/>
    <w:rsid w:val="00CB36B8"/>
    <w:rsid w:val="00CB6A70"/>
    <w:rsid w:val="00CB7418"/>
    <w:rsid w:val="00CB7AC7"/>
    <w:rsid w:val="00CC25A3"/>
    <w:rsid w:val="00CC2B50"/>
    <w:rsid w:val="00CC30C0"/>
    <w:rsid w:val="00CC3E47"/>
    <w:rsid w:val="00CC78C0"/>
    <w:rsid w:val="00CD1DD0"/>
    <w:rsid w:val="00CD2867"/>
    <w:rsid w:val="00CD3122"/>
    <w:rsid w:val="00CD41ED"/>
    <w:rsid w:val="00CE0014"/>
    <w:rsid w:val="00CE090E"/>
    <w:rsid w:val="00CE116C"/>
    <w:rsid w:val="00CE1CA7"/>
    <w:rsid w:val="00CE2017"/>
    <w:rsid w:val="00CE4722"/>
    <w:rsid w:val="00CE51D5"/>
    <w:rsid w:val="00CE55F5"/>
    <w:rsid w:val="00CE6B11"/>
    <w:rsid w:val="00CE6C87"/>
    <w:rsid w:val="00CE6F9E"/>
    <w:rsid w:val="00CF21C2"/>
    <w:rsid w:val="00CF225F"/>
    <w:rsid w:val="00CF38D0"/>
    <w:rsid w:val="00CF4870"/>
    <w:rsid w:val="00CF4CFB"/>
    <w:rsid w:val="00CF5260"/>
    <w:rsid w:val="00CF6BC0"/>
    <w:rsid w:val="00D0005F"/>
    <w:rsid w:val="00D000AE"/>
    <w:rsid w:val="00D00D74"/>
    <w:rsid w:val="00D01F09"/>
    <w:rsid w:val="00D028AF"/>
    <w:rsid w:val="00D02D37"/>
    <w:rsid w:val="00D048CD"/>
    <w:rsid w:val="00D0529F"/>
    <w:rsid w:val="00D10235"/>
    <w:rsid w:val="00D1435E"/>
    <w:rsid w:val="00D15E73"/>
    <w:rsid w:val="00D16179"/>
    <w:rsid w:val="00D1770A"/>
    <w:rsid w:val="00D20348"/>
    <w:rsid w:val="00D219BF"/>
    <w:rsid w:val="00D23FEA"/>
    <w:rsid w:val="00D25A68"/>
    <w:rsid w:val="00D25EE0"/>
    <w:rsid w:val="00D27293"/>
    <w:rsid w:val="00D31D05"/>
    <w:rsid w:val="00D33D94"/>
    <w:rsid w:val="00D37A22"/>
    <w:rsid w:val="00D37D15"/>
    <w:rsid w:val="00D37F87"/>
    <w:rsid w:val="00D42582"/>
    <w:rsid w:val="00D42A64"/>
    <w:rsid w:val="00D43704"/>
    <w:rsid w:val="00D439D5"/>
    <w:rsid w:val="00D465ED"/>
    <w:rsid w:val="00D46648"/>
    <w:rsid w:val="00D475F6"/>
    <w:rsid w:val="00D47BEC"/>
    <w:rsid w:val="00D50B0D"/>
    <w:rsid w:val="00D511DF"/>
    <w:rsid w:val="00D51369"/>
    <w:rsid w:val="00D5206B"/>
    <w:rsid w:val="00D55846"/>
    <w:rsid w:val="00D55920"/>
    <w:rsid w:val="00D568AA"/>
    <w:rsid w:val="00D60CE1"/>
    <w:rsid w:val="00D62B24"/>
    <w:rsid w:val="00D63D1C"/>
    <w:rsid w:val="00D67008"/>
    <w:rsid w:val="00D67EE9"/>
    <w:rsid w:val="00D71485"/>
    <w:rsid w:val="00D726B2"/>
    <w:rsid w:val="00D74093"/>
    <w:rsid w:val="00D74E7E"/>
    <w:rsid w:val="00D761D1"/>
    <w:rsid w:val="00D76EBB"/>
    <w:rsid w:val="00D802AA"/>
    <w:rsid w:val="00D81366"/>
    <w:rsid w:val="00D82FE4"/>
    <w:rsid w:val="00D839F9"/>
    <w:rsid w:val="00D856A6"/>
    <w:rsid w:val="00D859BE"/>
    <w:rsid w:val="00D86980"/>
    <w:rsid w:val="00D86AE8"/>
    <w:rsid w:val="00D8700A"/>
    <w:rsid w:val="00D8721E"/>
    <w:rsid w:val="00D87308"/>
    <w:rsid w:val="00D93ADA"/>
    <w:rsid w:val="00D93CBE"/>
    <w:rsid w:val="00D94711"/>
    <w:rsid w:val="00D94D99"/>
    <w:rsid w:val="00D94FDD"/>
    <w:rsid w:val="00D970B0"/>
    <w:rsid w:val="00DA1AF5"/>
    <w:rsid w:val="00DA2146"/>
    <w:rsid w:val="00DA2BAB"/>
    <w:rsid w:val="00DA4478"/>
    <w:rsid w:val="00DA4A73"/>
    <w:rsid w:val="00DA4E65"/>
    <w:rsid w:val="00DB0142"/>
    <w:rsid w:val="00DB02DD"/>
    <w:rsid w:val="00DB046D"/>
    <w:rsid w:val="00DB1A52"/>
    <w:rsid w:val="00DB3553"/>
    <w:rsid w:val="00DB5753"/>
    <w:rsid w:val="00DB6E52"/>
    <w:rsid w:val="00DB7B10"/>
    <w:rsid w:val="00DC115B"/>
    <w:rsid w:val="00DC1198"/>
    <w:rsid w:val="00DC1AE9"/>
    <w:rsid w:val="00DC26F3"/>
    <w:rsid w:val="00DC33FD"/>
    <w:rsid w:val="00DC51D7"/>
    <w:rsid w:val="00DC5C44"/>
    <w:rsid w:val="00DD1284"/>
    <w:rsid w:val="00DD1CBF"/>
    <w:rsid w:val="00DD2A04"/>
    <w:rsid w:val="00DD50C8"/>
    <w:rsid w:val="00DD5E26"/>
    <w:rsid w:val="00DD7DBD"/>
    <w:rsid w:val="00DE0885"/>
    <w:rsid w:val="00DE1BC0"/>
    <w:rsid w:val="00DE3768"/>
    <w:rsid w:val="00DE4F3C"/>
    <w:rsid w:val="00DE5264"/>
    <w:rsid w:val="00DE6839"/>
    <w:rsid w:val="00DF0BEB"/>
    <w:rsid w:val="00DF1E71"/>
    <w:rsid w:val="00DF4006"/>
    <w:rsid w:val="00DF5821"/>
    <w:rsid w:val="00DF60F4"/>
    <w:rsid w:val="00DF641B"/>
    <w:rsid w:val="00DF6C22"/>
    <w:rsid w:val="00DF6D41"/>
    <w:rsid w:val="00DF7995"/>
    <w:rsid w:val="00E00491"/>
    <w:rsid w:val="00E015B4"/>
    <w:rsid w:val="00E04A93"/>
    <w:rsid w:val="00E04E35"/>
    <w:rsid w:val="00E064D3"/>
    <w:rsid w:val="00E06999"/>
    <w:rsid w:val="00E073D1"/>
    <w:rsid w:val="00E10884"/>
    <w:rsid w:val="00E10E4F"/>
    <w:rsid w:val="00E115AB"/>
    <w:rsid w:val="00E11F8D"/>
    <w:rsid w:val="00E12FC6"/>
    <w:rsid w:val="00E1312E"/>
    <w:rsid w:val="00E13C09"/>
    <w:rsid w:val="00E14C5E"/>
    <w:rsid w:val="00E16D4F"/>
    <w:rsid w:val="00E17F2B"/>
    <w:rsid w:val="00E20C39"/>
    <w:rsid w:val="00E21CD4"/>
    <w:rsid w:val="00E22857"/>
    <w:rsid w:val="00E23CC6"/>
    <w:rsid w:val="00E24519"/>
    <w:rsid w:val="00E27073"/>
    <w:rsid w:val="00E27764"/>
    <w:rsid w:val="00E27AC8"/>
    <w:rsid w:val="00E31EFF"/>
    <w:rsid w:val="00E32423"/>
    <w:rsid w:val="00E35F06"/>
    <w:rsid w:val="00E36D75"/>
    <w:rsid w:val="00E37864"/>
    <w:rsid w:val="00E37A3B"/>
    <w:rsid w:val="00E40B62"/>
    <w:rsid w:val="00E41B27"/>
    <w:rsid w:val="00E41BF1"/>
    <w:rsid w:val="00E42B3A"/>
    <w:rsid w:val="00E43109"/>
    <w:rsid w:val="00E434D7"/>
    <w:rsid w:val="00E44966"/>
    <w:rsid w:val="00E45623"/>
    <w:rsid w:val="00E5323D"/>
    <w:rsid w:val="00E53285"/>
    <w:rsid w:val="00E55714"/>
    <w:rsid w:val="00E5603C"/>
    <w:rsid w:val="00E56679"/>
    <w:rsid w:val="00E57106"/>
    <w:rsid w:val="00E57885"/>
    <w:rsid w:val="00E60383"/>
    <w:rsid w:val="00E606C5"/>
    <w:rsid w:val="00E62EAE"/>
    <w:rsid w:val="00E6481E"/>
    <w:rsid w:val="00E65AE9"/>
    <w:rsid w:val="00E669D4"/>
    <w:rsid w:val="00E70BC3"/>
    <w:rsid w:val="00E71C18"/>
    <w:rsid w:val="00E71EC6"/>
    <w:rsid w:val="00E732E0"/>
    <w:rsid w:val="00E74028"/>
    <w:rsid w:val="00E75433"/>
    <w:rsid w:val="00E75D1D"/>
    <w:rsid w:val="00E776AB"/>
    <w:rsid w:val="00E77E9A"/>
    <w:rsid w:val="00E81DEF"/>
    <w:rsid w:val="00E82A2B"/>
    <w:rsid w:val="00E8390D"/>
    <w:rsid w:val="00E87F1B"/>
    <w:rsid w:val="00E93803"/>
    <w:rsid w:val="00E93CE6"/>
    <w:rsid w:val="00E9591F"/>
    <w:rsid w:val="00E960B2"/>
    <w:rsid w:val="00E96F4D"/>
    <w:rsid w:val="00EA1DA8"/>
    <w:rsid w:val="00EA2034"/>
    <w:rsid w:val="00EA24FD"/>
    <w:rsid w:val="00EA2B2B"/>
    <w:rsid w:val="00EA45AB"/>
    <w:rsid w:val="00EA5149"/>
    <w:rsid w:val="00EA6078"/>
    <w:rsid w:val="00EA6B17"/>
    <w:rsid w:val="00EA7A6B"/>
    <w:rsid w:val="00EB0937"/>
    <w:rsid w:val="00EB2882"/>
    <w:rsid w:val="00EB528C"/>
    <w:rsid w:val="00EB563B"/>
    <w:rsid w:val="00EC2992"/>
    <w:rsid w:val="00EC38FD"/>
    <w:rsid w:val="00EC556A"/>
    <w:rsid w:val="00EC574C"/>
    <w:rsid w:val="00EC5F16"/>
    <w:rsid w:val="00ED02D1"/>
    <w:rsid w:val="00ED05B4"/>
    <w:rsid w:val="00ED0823"/>
    <w:rsid w:val="00ED141F"/>
    <w:rsid w:val="00ED3AF6"/>
    <w:rsid w:val="00ED3CCC"/>
    <w:rsid w:val="00ED4DDE"/>
    <w:rsid w:val="00ED602C"/>
    <w:rsid w:val="00EE06FE"/>
    <w:rsid w:val="00EE3C63"/>
    <w:rsid w:val="00EE3ED4"/>
    <w:rsid w:val="00EE5303"/>
    <w:rsid w:val="00EE56D3"/>
    <w:rsid w:val="00EE738D"/>
    <w:rsid w:val="00EE7636"/>
    <w:rsid w:val="00EE76C6"/>
    <w:rsid w:val="00EF05F7"/>
    <w:rsid w:val="00EF1836"/>
    <w:rsid w:val="00EF1C90"/>
    <w:rsid w:val="00EF1FDD"/>
    <w:rsid w:val="00EF2140"/>
    <w:rsid w:val="00EF219A"/>
    <w:rsid w:val="00EF4CDC"/>
    <w:rsid w:val="00EF5670"/>
    <w:rsid w:val="00F00073"/>
    <w:rsid w:val="00F02765"/>
    <w:rsid w:val="00F030DB"/>
    <w:rsid w:val="00F053FB"/>
    <w:rsid w:val="00F10399"/>
    <w:rsid w:val="00F1080D"/>
    <w:rsid w:val="00F118A2"/>
    <w:rsid w:val="00F14181"/>
    <w:rsid w:val="00F14643"/>
    <w:rsid w:val="00F16CC9"/>
    <w:rsid w:val="00F1715F"/>
    <w:rsid w:val="00F203BE"/>
    <w:rsid w:val="00F21EF4"/>
    <w:rsid w:val="00F26B9A"/>
    <w:rsid w:val="00F27148"/>
    <w:rsid w:val="00F308E2"/>
    <w:rsid w:val="00F33419"/>
    <w:rsid w:val="00F340BA"/>
    <w:rsid w:val="00F351F2"/>
    <w:rsid w:val="00F36855"/>
    <w:rsid w:val="00F43BCD"/>
    <w:rsid w:val="00F43D0D"/>
    <w:rsid w:val="00F43EC2"/>
    <w:rsid w:val="00F4406C"/>
    <w:rsid w:val="00F440D8"/>
    <w:rsid w:val="00F44184"/>
    <w:rsid w:val="00F50B9B"/>
    <w:rsid w:val="00F50FEA"/>
    <w:rsid w:val="00F54C26"/>
    <w:rsid w:val="00F604C7"/>
    <w:rsid w:val="00F60B43"/>
    <w:rsid w:val="00F60FC8"/>
    <w:rsid w:val="00F622FE"/>
    <w:rsid w:val="00F641E2"/>
    <w:rsid w:val="00F65E11"/>
    <w:rsid w:val="00F67FF8"/>
    <w:rsid w:val="00F7023E"/>
    <w:rsid w:val="00F7219B"/>
    <w:rsid w:val="00F7274D"/>
    <w:rsid w:val="00F76183"/>
    <w:rsid w:val="00F761B0"/>
    <w:rsid w:val="00F77017"/>
    <w:rsid w:val="00F77DD3"/>
    <w:rsid w:val="00F81849"/>
    <w:rsid w:val="00F8255B"/>
    <w:rsid w:val="00F8339C"/>
    <w:rsid w:val="00F83BE7"/>
    <w:rsid w:val="00F87F98"/>
    <w:rsid w:val="00F87FC5"/>
    <w:rsid w:val="00F925D2"/>
    <w:rsid w:val="00F92EAF"/>
    <w:rsid w:val="00F93C3B"/>
    <w:rsid w:val="00F95054"/>
    <w:rsid w:val="00F95BCC"/>
    <w:rsid w:val="00F96497"/>
    <w:rsid w:val="00FA502E"/>
    <w:rsid w:val="00FB0435"/>
    <w:rsid w:val="00FB2342"/>
    <w:rsid w:val="00FB3524"/>
    <w:rsid w:val="00FB4A25"/>
    <w:rsid w:val="00FB5916"/>
    <w:rsid w:val="00FC1988"/>
    <w:rsid w:val="00FC1A2C"/>
    <w:rsid w:val="00FC43F2"/>
    <w:rsid w:val="00FC5DCF"/>
    <w:rsid w:val="00FC67CC"/>
    <w:rsid w:val="00FD2478"/>
    <w:rsid w:val="00FD2618"/>
    <w:rsid w:val="00FD2C98"/>
    <w:rsid w:val="00FD301B"/>
    <w:rsid w:val="00FD3264"/>
    <w:rsid w:val="00FD35AC"/>
    <w:rsid w:val="00FD3A36"/>
    <w:rsid w:val="00FD5532"/>
    <w:rsid w:val="00FD579B"/>
    <w:rsid w:val="00FD5D99"/>
    <w:rsid w:val="00FD609E"/>
    <w:rsid w:val="00FD6596"/>
    <w:rsid w:val="00FD7C43"/>
    <w:rsid w:val="00FD7D29"/>
    <w:rsid w:val="00FE0B9A"/>
    <w:rsid w:val="00FE0CB7"/>
    <w:rsid w:val="00FE1201"/>
    <w:rsid w:val="00FE1CB6"/>
    <w:rsid w:val="00FE2C6F"/>
    <w:rsid w:val="00FE3097"/>
    <w:rsid w:val="00FE3CF1"/>
    <w:rsid w:val="00FE3F04"/>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14:docId w14:val="7B051779"/>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8"/>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8"/>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paragraph" w:customStyle="1" w:styleId="ListParagraph1">
    <w:name w:val="List Paragraph1"/>
    <w:basedOn w:val="Navaden"/>
    <w:uiPriority w:val="34"/>
    <w:qFormat/>
    <w:rsid w:val="006108B2"/>
    <w:pPr>
      <w:widowControl w:val="0"/>
      <w:adjustRightInd w:val="0"/>
      <w:spacing w:line="360" w:lineRule="atLeast"/>
      <w:ind w:left="720"/>
      <w:contextualSpacing/>
      <w:jc w:val="both"/>
      <w:textAlignment w:val="baseline"/>
    </w:pPr>
    <w:rPr>
      <w:rFonts w:cs="Arial"/>
      <w:i w:val="0"/>
      <w:sz w:val="20"/>
    </w:rPr>
  </w:style>
  <w:style w:type="table" w:customStyle="1" w:styleId="Tabelamrea2">
    <w:name w:val="Tabela – mreža2"/>
    <w:basedOn w:val="Navadnatabela"/>
    <w:next w:val="Tabelamrea"/>
    <w:uiPriority w:val="59"/>
    <w:rsid w:val="00710B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lobesedila3Znak">
    <w:name w:val="Telo besedila 3 Znak"/>
    <w:basedOn w:val="Privzetapisavaodstavka"/>
    <w:link w:val="Telobesedila3"/>
    <w:rsid w:val="00D16179"/>
    <w:rPr>
      <w:i/>
      <w:sz w:val="16"/>
      <w:szCs w:val="16"/>
    </w:rPr>
  </w:style>
  <w:style w:type="character" w:customStyle="1" w:styleId="Naslov4Znak">
    <w:name w:val="Naslov 4 Znak"/>
    <w:basedOn w:val="Privzetapisavaodstavka"/>
    <w:link w:val="Naslov40"/>
    <w:uiPriority w:val="99"/>
    <w:rsid w:val="00D16179"/>
    <w:rPr>
      <w:b/>
      <w:bCs/>
      <w:i/>
      <w:sz w:val="28"/>
      <w:szCs w:val="28"/>
    </w:rPr>
  </w:style>
  <w:style w:type="paragraph" w:styleId="Revizija">
    <w:name w:val="Revision"/>
    <w:hidden/>
    <w:uiPriority w:val="99"/>
    <w:semiHidden/>
    <w:rsid w:val="0096139A"/>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18295013">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347438473">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0240541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jn.gov.si" TargetMode="External"/><Relationship Id="rId18" Type="http://schemas.openxmlformats.org/officeDocument/2006/relationships/hyperlink" Target="https://www.ljubljana.si/sl/mestna-obcina/zupan/"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uradni-list.si/1/objava.jsp?sop=2022-01-1705" TargetMode="Externa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s://www.ljubljana.si/sl/mestni-svet/mestni-svet-mol/" TargetMode="Externa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s://oc.elea.si/index.php/s/myoerkSWn2NIi7u" TargetMode="External"/><Relationship Id="rId20" Type="http://schemas.openxmlformats.org/officeDocument/2006/relationships/hyperlink" Target="http://www.uradni-list.si/1/objava.jsp?sop=2022-01-010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portalerevizija.si" TargetMode="External"/><Relationship Id="rId23" Type="http://schemas.openxmlformats.org/officeDocument/2006/relationships/footer" Target="footer1.xml"/><Relationship Id="rId10" Type="http://schemas.openxmlformats.org/officeDocument/2006/relationships/hyperlink" Target="https://ejn.gov.si" TargetMode="External"/><Relationship Id="rId19" Type="http://schemas.openxmlformats.org/officeDocument/2006/relationships/hyperlink" Target="http://www.uradni-list.si/1/objava.jsp?sop=2021-01-2575" TargetMode="External"/><Relationship Id="rId4" Type="http://schemas.openxmlformats.org/officeDocument/2006/relationships/settings" Target="settings.xml"/><Relationship Id="rId9" Type="http://schemas.openxmlformats.org/officeDocument/2006/relationships/hyperlink" Target="http://www.enarocanje.si/_ESPD/" TargetMode="External"/><Relationship Id="rId14" Type="http://schemas.openxmlformats.org/officeDocument/2006/relationships/hyperlink" Target="https://ejn.gov.si" TargetMode="External"/><Relationship Id="rId22" Type="http://schemas.openxmlformats.org/officeDocument/2006/relationships/hyperlink" Target="mailto:gregor.lukan@t-2.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5A7FA-50B9-4296-B121-C93F7A5AA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14986</Words>
  <Characters>85424</Characters>
  <Application>Microsoft Office Word</Application>
  <DocSecurity>0</DocSecurity>
  <Lines>711</Lines>
  <Paragraphs>200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100210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Ana Gazvoda</cp:lastModifiedBy>
  <cp:revision>2</cp:revision>
  <cp:lastPrinted>2021-04-13T06:39:00Z</cp:lastPrinted>
  <dcterms:created xsi:type="dcterms:W3CDTF">2022-07-20T07:15:00Z</dcterms:created>
  <dcterms:modified xsi:type="dcterms:W3CDTF">2022-07-20T07:15:00Z</dcterms:modified>
</cp:coreProperties>
</file>