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118A3C" w14:textId="77777777" w:rsidR="0082333C" w:rsidRPr="00DB6262" w:rsidRDefault="002A6CE2" w:rsidP="00CD1C88">
      <w:pPr>
        <w:pStyle w:val="Glava"/>
        <w:tabs>
          <w:tab w:val="clear" w:pos="9072"/>
        </w:tabs>
      </w:pPr>
      <w:r w:rsidRPr="0042651B">
        <w:rPr>
          <w:noProof/>
        </w:rPr>
        <w:drawing>
          <wp:inline distT="0" distB="0" distL="0" distR="0" wp14:anchorId="78AAF617" wp14:editId="51AFCCE3">
            <wp:extent cx="3416300" cy="1574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3416300" cy="1574800"/>
                    </a:xfrm>
                    <a:prstGeom prst="rect">
                      <a:avLst/>
                    </a:prstGeom>
                  </pic:spPr>
                </pic:pic>
              </a:graphicData>
            </a:graphic>
          </wp:inline>
        </w:drawing>
      </w:r>
    </w:p>
    <w:p w14:paraId="0BF0DAFE" w14:textId="77777777" w:rsidR="008E396A" w:rsidRPr="00DB6262" w:rsidRDefault="008E396A" w:rsidP="00CD1C88">
      <w:pPr>
        <w:jc w:val="right"/>
        <w:rPr>
          <w:i w:val="0"/>
          <w:sz w:val="22"/>
          <w:szCs w:val="22"/>
        </w:rPr>
      </w:pPr>
    </w:p>
    <w:p w14:paraId="320E08C8" w14:textId="77777777" w:rsidR="003853F0" w:rsidRPr="00DB6262" w:rsidRDefault="003853F0" w:rsidP="00CD1C88">
      <w:pPr>
        <w:jc w:val="right"/>
        <w:rPr>
          <w:i w:val="0"/>
          <w:sz w:val="22"/>
          <w:szCs w:val="22"/>
        </w:rPr>
      </w:pPr>
    </w:p>
    <w:p w14:paraId="5F73B792" w14:textId="49E31E86" w:rsidR="00E3190F" w:rsidRPr="00854D2E" w:rsidRDefault="0082333C" w:rsidP="002E7657">
      <w:pPr>
        <w:tabs>
          <w:tab w:val="left" w:pos="180"/>
        </w:tabs>
        <w:rPr>
          <w:i w:val="0"/>
          <w:sz w:val="22"/>
          <w:szCs w:val="22"/>
        </w:rPr>
      </w:pPr>
      <w:r w:rsidRPr="00854D2E">
        <w:rPr>
          <w:i w:val="0"/>
          <w:sz w:val="22"/>
          <w:szCs w:val="22"/>
        </w:rPr>
        <w:t xml:space="preserve">Številka: </w:t>
      </w:r>
      <w:r w:rsidR="00994F0A" w:rsidRPr="00854D2E">
        <w:rPr>
          <w:i w:val="0"/>
          <w:sz w:val="22"/>
          <w:szCs w:val="22"/>
        </w:rPr>
        <w:t>430</w:t>
      </w:r>
      <w:r w:rsidR="00854D2E">
        <w:rPr>
          <w:i w:val="0"/>
          <w:sz w:val="22"/>
          <w:szCs w:val="22"/>
        </w:rPr>
        <w:t>-2847/2023-</w:t>
      </w:r>
    </w:p>
    <w:p w14:paraId="755650D9" w14:textId="0A915D0F" w:rsidR="0082333C" w:rsidRPr="00854D2E" w:rsidRDefault="0082333C" w:rsidP="00CD1C88">
      <w:pPr>
        <w:jc w:val="both"/>
        <w:rPr>
          <w:i w:val="0"/>
          <w:sz w:val="22"/>
          <w:szCs w:val="22"/>
        </w:rPr>
      </w:pPr>
      <w:r w:rsidRPr="00854D2E">
        <w:rPr>
          <w:i w:val="0"/>
          <w:sz w:val="22"/>
          <w:szCs w:val="22"/>
        </w:rPr>
        <w:t>Oznaka JN:</w:t>
      </w:r>
      <w:r w:rsidR="00854D2E">
        <w:rPr>
          <w:i w:val="0"/>
          <w:sz w:val="22"/>
          <w:szCs w:val="22"/>
        </w:rPr>
        <w:t>7560-24-210002</w:t>
      </w:r>
      <w:r w:rsidRPr="00854D2E">
        <w:rPr>
          <w:i w:val="0"/>
          <w:sz w:val="22"/>
          <w:szCs w:val="22"/>
        </w:rPr>
        <w:t xml:space="preserve"> </w:t>
      </w:r>
    </w:p>
    <w:p w14:paraId="0B689BDB" w14:textId="0891C827" w:rsidR="0082333C" w:rsidRPr="00DB6262" w:rsidRDefault="0082333C" w:rsidP="00CD1C88">
      <w:pPr>
        <w:jc w:val="both"/>
        <w:rPr>
          <w:i w:val="0"/>
          <w:sz w:val="22"/>
          <w:szCs w:val="22"/>
        </w:rPr>
      </w:pPr>
      <w:r w:rsidRPr="00854D2E">
        <w:rPr>
          <w:i w:val="0"/>
          <w:sz w:val="22"/>
          <w:szCs w:val="22"/>
        </w:rPr>
        <w:t>Datum:</w:t>
      </w:r>
      <w:r w:rsidR="007C1CE0" w:rsidRPr="00854D2E">
        <w:rPr>
          <w:i w:val="0"/>
          <w:sz w:val="22"/>
          <w:szCs w:val="22"/>
        </w:rPr>
        <w:t xml:space="preserve"> </w:t>
      </w:r>
    </w:p>
    <w:p w14:paraId="472FE053" w14:textId="77777777" w:rsidR="0082333C" w:rsidRPr="00DB6262" w:rsidRDefault="0082333C" w:rsidP="00CD1C88">
      <w:pPr>
        <w:jc w:val="both"/>
        <w:rPr>
          <w:i w:val="0"/>
          <w:sz w:val="22"/>
          <w:szCs w:val="22"/>
        </w:rPr>
      </w:pPr>
    </w:p>
    <w:p w14:paraId="12BD99BC" w14:textId="77777777" w:rsidR="004A5E0F" w:rsidRDefault="004A5E0F" w:rsidP="00CD1C88">
      <w:pPr>
        <w:jc w:val="both"/>
        <w:rPr>
          <w:i w:val="0"/>
          <w:sz w:val="22"/>
          <w:szCs w:val="22"/>
        </w:rPr>
      </w:pPr>
    </w:p>
    <w:p w14:paraId="0EBF8303" w14:textId="77777777" w:rsidR="001F1935" w:rsidRDefault="001F1935" w:rsidP="00CD1C88">
      <w:pPr>
        <w:jc w:val="both"/>
        <w:rPr>
          <w:i w:val="0"/>
          <w:sz w:val="22"/>
          <w:szCs w:val="22"/>
        </w:rPr>
      </w:pPr>
    </w:p>
    <w:p w14:paraId="6411C907" w14:textId="77777777" w:rsidR="001F1935" w:rsidRPr="00DB6262" w:rsidRDefault="001F1935" w:rsidP="00CD1C88">
      <w:pPr>
        <w:jc w:val="both"/>
        <w:rPr>
          <w:i w:val="0"/>
          <w:sz w:val="22"/>
          <w:szCs w:val="22"/>
        </w:rPr>
      </w:pPr>
    </w:p>
    <w:p w14:paraId="195A0190" w14:textId="77777777" w:rsidR="0082333C" w:rsidRPr="00DB6262" w:rsidRDefault="0082333C" w:rsidP="00CD1C88">
      <w:pPr>
        <w:jc w:val="both"/>
        <w:rPr>
          <w:i w:val="0"/>
          <w:sz w:val="22"/>
          <w:szCs w:val="22"/>
        </w:rPr>
      </w:pPr>
    </w:p>
    <w:p w14:paraId="2CFAB9FF" w14:textId="77777777" w:rsidR="0082333C" w:rsidRPr="00DB6262" w:rsidRDefault="004A5E0F" w:rsidP="00CD1C88">
      <w:pPr>
        <w:jc w:val="center"/>
        <w:rPr>
          <w:i w:val="0"/>
          <w:szCs w:val="24"/>
        </w:rPr>
      </w:pPr>
      <w:r w:rsidRPr="00DB6262">
        <w:rPr>
          <w:i w:val="0"/>
          <w:szCs w:val="24"/>
        </w:rPr>
        <w:t>JAVNI RAZPIS</w:t>
      </w:r>
    </w:p>
    <w:p w14:paraId="29BE2675" w14:textId="77777777" w:rsidR="004A5E0F" w:rsidRPr="00DB6262" w:rsidRDefault="004A5E0F" w:rsidP="00CD1C88">
      <w:pPr>
        <w:jc w:val="center"/>
        <w:rPr>
          <w:i w:val="0"/>
          <w:szCs w:val="24"/>
        </w:rPr>
      </w:pPr>
      <w:r w:rsidRPr="00DB6262">
        <w:rPr>
          <w:i w:val="0"/>
          <w:szCs w:val="24"/>
        </w:rPr>
        <w:t xml:space="preserve">ZA ODDAJO JAVNEGA NAROČILA </w:t>
      </w:r>
      <w:r w:rsidR="00097016">
        <w:rPr>
          <w:i w:val="0"/>
          <w:szCs w:val="24"/>
        </w:rPr>
        <w:t>STORITVE</w:t>
      </w:r>
      <w:r w:rsidRPr="001F1935">
        <w:rPr>
          <w:i w:val="0"/>
          <w:szCs w:val="24"/>
        </w:rPr>
        <w:t xml:space="preserve"> PO </w:t>
      </w:r>
      <w:r w:rsidR="002420DF" w:rsidRPr="001F1935">
        <w:rPr>
          <w:i w:val="0"/>
          <w:szCs w:val="24"/>
        </w:rPr>
        <w:t>POSTOPKU NAROČILA MALE VREDNOSTI</w:t>
      </w:r>
    </w:p>
    <w:p w14:paraId="7ED62088" w14:textId="77777777" w:rsidR="004A5E0F" w:rsidRPr="00DB6262" w:rsidRDefault="004A5E0F" w:rsidP="00CD1C88">
      <w:pPr>
        <w:jc w:val="center"/>
        <w:rPr>
          <w:i w:val="0"/>
          <w:szCs w:val="24"/>
        </w:rPr>
      </w:pPr>
    </w:p>
    <w:p w14:paraId="77AAECED" w14:textId="77777777" w:rsidR="004A5E0F" w:rsidRPr="00DB6262" w:rsidRDefault="004A5E0F" w:rsidP="00CD1C88">
      <w:pPr>
        <w:jc w:val="center"/>
        <w:rPr>
          <w:i w:val="0"/>
          <w:szCs w:val="24"/>
        </w:rPr>
      </w:pPr>
    </w:p>
    <w:p w14:paraId="7350331C" w14:textId="77777777" w:rsidR="004A5E0F" w:rsidRPr="00DB6262" w:rsidRDefault="004A5E0F" w:rsidP="00CD1C88">
      <w:pPr>
        <w:jc w:val="center"/>
        <w:rPr>
          <w:i w:val="0"/>
          <w:szCs w:val="24"/>
        </w:rPr>
      </w:pPr>
    </w:p>
    <w:p w14:paraId="66C5B27B" w14:textId="77777777" w:rsidR="00994F0A" w:rsidRPr="00DB6262" w:rsidRDefault="00994F0A" w:rsidP="00CD1C88">
      <w:pPr>
        <w:jc w:val="center"/>
        <w:rPr>
          <w:b/>
          <w:bCs/>
          <w:i w:val="0"/>
          <w:iCs/>
          <w:sz w:val="36"/>
          <w:szCs w:val="36"/>
        </w:rPr>
      </w:pPr>
      <w:r w:rsidRPr="00DB6262">
        <w:rPr>
          <w:b/>
          <w:bCs/>
          <w:i w:val="0"/>
          <w:iCs/>
          <w:sz w:val="36"/>
          <w:szCs w:val="36"/>
        </w:rPr>
        <w:t>DOKUMENT</w:t>
      </w:r>
      <w:r w:rsidR="00FB35FE">
        <w:rPr>
          <w:b/>
          <w:bCs/>
          <w:i w:val="0"/>
          <w:iCs/>
          <w:sz w:val="36"/>
          <w:szCs w:val="36"/>
        </w:rPr>
        <w:t>ACIJA</w:t>
      </w:r>
      <w:r w:rsidRPr="00DB6262">
        <w:rPr>
          <w:b/>
          <w:bCs/>
          <w:i w:val="0"/>
          <w:iCs/>
          <w:sz w:val="36"/>
          <w:szCs w:val="36"/>
        </w:rPr>
        <w:t xml:space="preserve"> Z</w:t>
      </w:r>
      <w:r w:rsidR="00FB35FE">
        <w:rPr>
          <w:b/>
          <w:bCs/>
          <w:i w:val="0"/>
          <w:iCs/>
          <w:sz w:val="36"/>
          <w:szCs w:val="36"/>
        </w:rPr>
        <w:t>A</w:t>
      </w:r>
      <w:r w:rsidRPr="00DB6262">
        <w:rPr>
          <w:b/>
          <w:bCs/>
          <w:i w:val="0"/>
          <w:iCs/>
          <w:sz w:val="36"/>
          <w:szCs w:val="36"/>
        </w:rPr>
        <w:t xml:space="preserve"> ODDAJO</w:t>
      </w:r>
    </w:p>
    <w:p w14:paraId="495CF585" w14:textId="77777777" w:rsidR="0082333C" w:rsidRPr="00DB6262" w:rsidRDefault="00675B03" w:rsidP="00CD1C88">
      <w:pPr>
        <w:jc w:val="center"/>
        <w:rPr>
          <w:b/>
          <w:bCs/>
          <w:i w:val="0"/>
          <w:iCs/>
          <w:sz w:val="36"/>
          <w:szCs w:val="36"/>
        </w:rPr>
      </w:pPr>
      <w:r w:rsidRPr="00DB6262">
        <w:rPr>
          <w:b/>
          <w:bCs/>
          <w:i w:val="0"/>
          <w:iCs/>
          <w:sz w:val="36"/>
          <w:szCs w:val="36"/>
        </w:rPr>
        <w:t xml:space="preserve">JAVNEGA NAROČILA </w:t>
      </w:r>
    </w:p>
    <w:p w14:paraId="0E43CB2F" w14:textId="77777777" w:rsidR="004A5E0F" w:rsidRPr="00DB6262" w:rsidRDefault="004A5E0F" w:rsidP="00CD1C88">
      <w:pPr>
        <w:jc w:val="center"/>
        <w:rPr>
          <w:i w:val="0"/>
          <w:sz w:val="36"/>
          <w:szCs w:val="36"/>
        </w:rPr>
      </w:pPr>
    </w:p>
    <w:p w14:paraId="59D671B6" w14:textId="77777777" w:rsidR="005F6B7B" w:rsidRPr="0079325B" w:rsidRDefault="005F6B7B" w:rsidP="005F6B7B">
      <w:pPr>
        <w:ind w:left="1080"/>
        <w:jc w:val="center"/>
        <w:rPr>
          <w:i w:val="0"/>
          <w:sz w:val="22"/>
          <w:szCs w:val="22"/>
        </w:rPr>
      </w:pPr>
      <w:bookmarkStart w:id="0" w:name="_Hlk155773932"/>
      <w:r>
        <w:rPr>
          <w:b/>
          <w:i w:val="0"/>
          <w:sz w:val="32"/>
          <w:szCs w:val="32"/>
        </w:rPr>
        <w:t>»</w:t>
      </w:r>
      <w:r w:rsidRPr="00B86609">
        <w:rPr>
          <w:b/>
          <w:i w:val="0"/>
          <w:sz w:val="32"/>
          <w:szCs w:val="32"/>
        </w:rPr>
        <w:t>IZVAJANJE MERITEV IN UPRAVLJANJE OKOLJSKE MERILNE POSTAJE LJUBLJANA CENTER</w:t>
      </w:r>
      <w:r>
        <w:rPr>
          <w:b/>
          <w:i w:val="0"/>
          <w:sz w:val="32"/>
          <w:szCs w:val="32"/>
        </w:rPr>
        <w:t xml:space="preserve"> (2024-2027)«</w:t>
      </w:r>
    </w:p>
    <w:p w14:paraId="12D53055" w14:textId="77777777" w:rsidR="005F6B7B" w:rsidRDefault="005F6B7B" w:rsidP="005F6B7B">
      <w:pPr>
        <w:ind w:left="1080"/>
        <w:rPr>
          <w:i w:val="0"/>
          <w:sz w:val="22"/>
          <w:szCs w:val="22"/>
        </w:rPr>
      </w:pPr>
    </w:p>
    <w:p w14:paraId="17ABDEDC" w14:textId="77777777" w:rsidR="005F6B7B" w:rsidRDefault="005F6B7B" w:rsidP="005F6B7B">
      <w:pPr>
        <w:ind w:left="1080"/>
        <w:rPr>
          <w:i w:val="0"/>
          <w:sz w:val="22"/>
          <w:szCs w:val="22"/>
        </w:rPr>
      </w:pPr>
    </w:p>
    <w:bookmarkEnd w:id="0"/>
    <w:p w14:paraId="37915751" w14:textId="77777777" w:rsidR="00FB35FE" w:rsidRPr="006A62A2" w:rsidRDefault="00FB35FE" w:rsidP="00FB35FE">
      <w:pPr>
        <w:ind w:left="1080"/>
        <w:jc w:val="center"/>
        <w:rPr>
          <w:i w:val="0"/>
          <w:sz w:val="22"/>
          <w:szCs w:val="22"/>
        </w:rPr>
      </w:pPr>
    </w:p>
    <w:p w14:paraId="5DCF9D82" w14:textId="77777777" w:rsidR="00BF7FC9" w:rsidRPr="00DB6262" w:rsidRDefault="00BF7FC9" w:rsidP="00CD1C88">
      <w:pPr>
        <w:jc w:val="center"/>
        <w:rPr>
          <w:b/>
          <w:i w:val="0"/>
          <w:szCs w:val="24"/>
        </w:rPr>
      </w:pPr>
    </w:p>
    <w:p w14:paraId="00DA7154" w14:textId="77777777" w:rsidR="00675B03" w:rsidRPr="00DB6262" w:rsidRDefault="00675B03" w:rsidP="00CD1C88">
      <w:pPr>
        <w:jc w:val="center"/>
        <w:rPr>
          <w:b/>
          <w:i w:val="0"/>
          <w:szCs w:val="24"/>
        </w:rPr>
      </w:pPr>
      <w:r w:rsidRPr="00DB6262">
        <w:rPr>
          <w:b/>
          <w:i w:val="0"/>
          <w:szCs w:val="24"/>
        </w:rPr>
        <w:t>(v nadaljevanju: razpisna dokumentacija)</w:t>
      </w:r>
    </w:p>
    <w:p w14:paraId="573A429C" w14:textId="77777777" w:rsidR="00B14BBB" w:rsidRPr="00DB6262" w:rsidRDefault="00B14BBB" w:rsidP="00CD1C88">
      <w:pPr>
        <w:jc w:val="center"/>
        <w:rPr>
          <w:b/>
          <w:i w:val="0"/>
          <w:szCs w:val="24"/>
        </w:rPr>
      </w:pPr>
    </w:p>
    <w:p w14:paraId="711A431F" w14:textId="77777777" w:rsidR="000547D8" w:rsidRDefault="000547D8" w:rsidP="00CD1C88">
      <w:pPr>
        <w:rPr>
          <w:b/>
          <w:i w:val="0"/>
          <w:szCs w:val="24"/>
        </w:rPr>
      </w:pPr>
    </w:p>
    <w:p w14:paraId="178DE983" w14:textId="77777777" w:rsidR="000547D8" w:rsidRDefault="000547D8" w:rsidP="00CD1C88">
      <w:pPr>
        <w:rPr>
          <w:b/>
          <w:i w:val="0"/>
          <w:szCs w:val="24"/>
        </w:rPr>
      </w:pPr>
    </w:p>
    <w:p w14:paraId="3A43F3C6" w14:textId="77777777" w:rsidR="000547D8" w:rsidRDefault="000547D8" w:rsidP="00CD1C88">
      <w:pPr>
        <w:rPr>
          <w:b/>
          <w:i w:val="0"/>
          <w:szCs w:val="24"/>
        </w:rPr>
      </w:pPr>
    </w:p>
    <w:p w14:paraId="5BEBBAB6" w14:textId="77777777" w:rsidR="000547D8" w:rsidRDefault="000547D8" w:rsidP="00CD1C88">
      <w:pPr>
        <w:rPr>
          <w:b/>
          <w:i w:val="0"/>
          <w:szCs w:val="24"/>
        </w:rPr>
      </w:pPr>
    </w:p>
    <w:p w14:paraId="7D66B267" w14:textId="77777777" w:rsidR="00DD0767" w:rsidRDefault="00DD0767" w:rsidP="00CD1C88">
      <w:pPr>
        <w:rPr>
          <w:b/>
          <w:i w:val="0"/>
          <w:szCs w:val="24"/>
        </w:rPr>
      </w:pPr>
    </w:p>
    <w:p w14:paraId="67D714E6" w14:textId="77777777" w:rsidR="00DD0767" w:rsidRDefault="00DD0767" w:rsidP="00CD1C88">
      <w:pPr>
        <w:rPr>
          <w:b/>
          <w:i w:val="0"/>
          <w:szCs w:val="24"/>
        </w:rPr>
      </w:pPr>
    </w:p>
    <w:p w14:paraId="4149A295" w14:textId="77777777" w:rsidR="00DD0767" w:rsidRDefault="00DD0767" w:rsidP="00CD1C88">
      <w:pPr>
        <w:rPr>
          <w:b/>
          <w:i w:val="0"/>
          <w:szCs w:val="24"/>
        </w:rPr>
      </w:pPr>
    </w:p>
    <w:p w14:paraId="40EEFE9A" w14:textId="77777777" w:rsidR="00DD0767" w:rsidRDefault="00DD0767" w:rsidP="00CD1C88">
      <w:pPr>
        <w:rPr>
          <w:b/>
          <w:i w:val="0"/>
          <w:szCs w:val="24"/>
        </w:rPr>
      </w:pPr>
    </w:p>
    <w:p w14:paraId="2BAA36EF" w14:textId="77777777" w:rsidR="000547D8" w:rsidRDefault="000547D8" w:rsidP="00CD1C88">
      <w:pPr>
        <w:rPr>
          <w:b/>
          <w:i w:val="0"/>
          <w:szCs w:val="24"/>
        </w:rPr>
      </w:pPr>
    </w:p>
    <w:p w14:paraId="3C0A3243" w14:textId="77777777" w:rsidR="000547D8" w:rsidRDefault="000547D8" w:rsidP="00CD1C88">
      <w:pPr>
        <w:rPr>
          <w:b/>
          <w:i w:val="0"/>
          <w:szCs w:val="24"/>
        </w:rPr>
      </w:pPr>
    </w:p>
    <w:p w14:paraId="6E36FA18" w14:textId="77777777" w:rsidR="000547D8" w:rsidRDefault="000547D8" w:rsidP="00CD1C88">
      <w:pPr>
        <w:rPr>
          <w:b/>
          <w:i w:val="0"/>
          <w:szCs w:val="24"/>
        </w:rPr>
      </w:pPr>
    </w:p>
    <w:p w14:paraId="4E256F0B" w14:textId="77777777" w:rsidR="000547D8" w:rsidRDefault="000547D8" w:rsidP="00CD1C88">
      <w:pPr>
        <w:rPr>
          <w:b/>
          <w:i w:val="0"/>
          <w:szCs w:val="24"/>
        </w:rPr>
      </w:pPr>
    </w:p>
    <w:p w14:paraId="0D21CA72" w14:textId="77777777" w:rsidR="00DD0767" w:rsidRDefault="00DD0767" w:rsidP="00CD1C88">
      <w:pPr>
        <w:rPr>
          <w:b/>
          <w:i w:val="0"/>
          <w:szCs w:val="24"/>
        </w:rPr>
      </w:pPr>
    </w:p>
    <w:p w14:paraId="64603BE6" w14:textId="77777777" w:rsidR="00DD0767" w:rsidRDefault="00DD0767" w:rsidP="00CD1C88">
      <w:pPr>
        <w:rPr>
          <w:b/>
          <w:i w:val="0"/>
          <w:szCs w:val="24"/>
        </w:rPr>
      </w:pPr>
    </w:p>
    <w:p w14:paraId="5AE6C124" w14:textId="77777777" w:rsidR="00DD0767" w:rsidRDefault="00DD0767" w:rsidP="00CD1C88">
      <w:pPr>
        <w:rPr>
          <w:b/>
          <w:i w:val="0"/>
          <w:szCs w:val="24"/>
        </w:rPr>
      </w:pPr>
    </w:p>
    <w:p w14:paraId="618C7311" w14:textId="77777777" w:rsidR="00DD0767" w:rsidRDefault="00DD0767" w:rsidP="00CD1C88">
      <w:pPr>
        <w:rPr>
          <w:b/>
          <w:i w:val="0"/>
          <w:szCs w:val="24"/>
        </w:rPr>
      </w:pPr>
    </w:p>
    <w:p w14:paraId="64275014" w14:textId="77777777" w:rsidR="00DD0767" w:rsidRDefault="00DD0767" w:rsidP="00CD1C88">
      <w:pPr>
        <w:rPr>
          <w:b/>
          <w:i w:val="0"/>
          <w:szCs w:val="24"/>
        </w:rPr>
      </w:pPr>
    </w:p>
    <w:p w14:paraId="5338079A" w14:textId="77777777" w:rsidR="00DD0767" w:rsidRDefault="00DD0767" w:rsidP="00CD1C88">
      <w:pPr>
        <w:rPr>
          <w:b/>
          <w:i w:val="0"/>
          <w:szCs w:val="24"/>
        </w:rPr>
      </w:pPr>
    </w:p>
    <w:p w14:paraId="27886DD9" w14:textId="77777777" w:rsidR="00DB0FF7" w:rsidRPr="00DB6262" w:rsidRDefault="00DB0FF7" w:rsidP="00CD1C88"/>
    <w:p w14:paraId="37EADB93" w14:textId="77777777" w:rsidR="00DB0FF7" w:rsidRPr="00DB6262" w:rsidRDefault="00DB0FF7" w:rsidP="00CD1C88"/>
    <w:p w14:paraId="47F663A7" w14:textId="77777777" w:rsidR="0082333C" w:rsidRPr="00DB6262" w:rsidRDefault="00435FFC" w:rsidP="00CD1C88">
      <w:pPr>
        <w:pStyle w:val="Naslov5"/>
        <w:spacing w:before="0" w:after="0"/>
        <w:jc w:val="center"/>
        <w:rPr>
          <w:i w:val="0"/>
          <w:sz w:val="40"/>
          <w:szCs w:val="40"/>
        </w:rPr>
      </w:pPr>
      <w:r>
        <w:rPr>
          <w:i w:val="0"/>
          <w:sz w:val="40"/>
          <w:szCs w:val="40"/>
        </w:rPr>
        <w:t xml:space="preserve">   </w:t>
      </w:r>
      <w:r w:rsidR="0082333C" w:rsidRPr="00DB6262">
        <w:rPr>
          <w:i w:val="0"/>
          <w:sz w:val="40"/>
          <w:szCs w:val="40"/>
        </w:rPr>
        <w:t xml:space="preserve">POVABILO K </w:t>
      </w:r>
      <w:r>
        <w:rPr>
          <w:i w:val="0"/>
          <w:sz w:val="40"/>
          <w:szCs w:val="40"/>
        </w:rPr>
        <w:t xml:space="preserve"> </w:t>
      </w:r>
      <w:r w:rsidR="0082333C" w:rsidRPr="00DB6262">
        <w:rPr>
          <w:i w:val="0"/>
          <w:sz w:val="40"/>
          <w:szCs w:val="40"/>
        </w:rPr>
        <w:t>PREDLOŽITVI PONUDBE</w:t>
      </w:r>
    </w:p>
    <w:p w14:paraId="5259E1EC" w14:textId="77777777" w:rsidR="0082333C" w:rsidRPr="00DB6262" w:rsidRDefault="0082333C" w:rsidP="00CD1C88">
      <w:pPr>
        <w:jc w:val="both"/>
        <w:rPr>
          <w:b/>
          <w:i w:val="0"/>
          <w:sz w:val="22"/>
          <w:szCs w:val="22"/>
        </w:rPr>
      </w:pPr>
    </w:p>
    <w:p w14:paraId="5D3CF5EC" w14:textId="77777777" w:rsidR="0082333C" w:rsidRPr="00DB6262" w:rsidRDefault="0082333C" w:rsidP="00CD1C88">
      <w:pPr>
        <w:jc w:val="both"/>
        <w:rPr>
          <w:b/>
          <w:i w:val="0"/>
          <w:sz w:val="22"/>
          <w:szCs w:val="22"/>
        </w:rPr>
      </w:pPr>
    </w:p>
    <w:p w14:paraId="06B33AC0" w14:textId="77777777" w:rsidR="0082333C" w:rsidRPr="00DB6262" w:rsidRDefault="0082333C" w:rsidP="00CD1C88">
      <w:pPr>
        <w:jc w:val="both"/>
        <w:rPr>
          <w:b/>
          <w:i w:val="0"/>
          <w:sz w:val="22"/>
          <w:szCs w:val="22"/>
        </w:rPr>
      </w:pPr>
    </w:p>
    <w:p w14:paraId="24E18D53" w14:textId="77777777" w:rsidR="0082333C" w:rsidRPr="00DB6262" w:rsidRDefault="0082333C" w:rsidP="00CD1C88">
      <w:pPr>
        <w:jc w:val="both"/>
        <w:rPr>
          <w:b/>
          <w:i w:val="0"/>
          <w:sz w:val="22"/>
          <w:szCs w:val="22"/>
        </w:rPr>
      </w:pPr>
    </w:p>
    <w:p w14:paraId="7BF77E1E" w14:textId="77777777" w:rsidR="0082333C" w:rsidRPr="00DB6262" w:rsidRDefault="0082333C" w:rsidP="00CD1C88">
      <w:pPr>
        <w:jc w:val="both"/>
        <w:rPr>
          <w:b/>
          <w:i w:val="0"/>
          <w:sz w:val="22"/>
          <w:szCs w:val="22"/>
        </w:rPr>
      </w:pPr>
    </w:p>
    <w:p w14:paraId="60AE445A" w14:textId="77777777" w:rsidR="0082333C" w:rsidRPr="00DB6262" w:rsidRDefault="00435FFC" w:rsidP="00435FFC">
      <w:pPr>
        <w:rPr>
          <w:i w:val="0"/>
          <w:szCs w:val="24"/>
        </w:rPr>
      </w:pPr>
      <w:r>
        <w:rPr>
          <w:b/>
          <w:i w:val="0"/>
          <w:sz w:val="22"/>
          <w:szCs w:val="22"/>
        </w:rPr>
        <w:t xml:space="preserve">              </w:t>
      </w:r>
      <w:r>
        <w:rPr>
          <w:i w:val="0"/>
          <w:szCs w:val="24"/>
        </w:rPr>
        <w:t xml:space="preserve">         </w:t>
      </w:r>
      <w:r w:rsidR="0082333C" w:rsidRPr="00DB6262">
        <w:rPr>
          <w:i w:val="0"/>
          <w:szCs w:val="24"/>
        </w:rPr>
        <w:t>Vabimo vas, da nam predložite ponudbo za izvedbo javnega naročila</w:t>
      </w:r>
    </w:p>
    <w:p w14:paraId="1881097D" w14:textId="77777777" w:rsidR="0082333C" w:rsidRPr="00DB6262" w:rsidRDefault="0082333C" w:rsidP="00CD1C88">
      <w:pPr>
        <w:jc w:val="center"/>
        <w:rPr>
          <w:i w:val="0"/>
          <w:szCs w:val="24"/>
        </w:rPr>
      </w:pPr>
    </w:p>
    <w:p w14:paraId="2955BD41" w14:textId="77777777" w:rsidR="000D7269" w:rsidRPr="0079325B" w:rsidRDefault="000D7269" w:rsidP="000D7269">
      <w:pPr>
        <w:ind w:left="1080"/>
        <w:jc w:val="center"/>
        <w:rPr>
          <w:i w:val="0"/>
          <w:sz w:val="22"/>
          <w:szCs w:val="22"/>
        </w:rPr>
      </w:pPr>
      <w:r>
        <w:rPr>
          <w:b/>
          <w:i w:val="0"/>
          <w:sz w:val="32"/>
          <w:szCs w:val="32"/>
        </w:rPr>
        <w:t>»</w:t>
      </w:r>
      <w:r w:rsidRPr="00B86609">
        <w:rPr>
          <w:b/>
          <w:i w:val="0"/>
          <w:sz w:val="32"/>
          <w:szCs w:val="32"/>
        </w:rPr>
        <w:t>IZVAJANJE MERITEV IN UPRAVLJANJE OKOLJSKE MERILNE POSTAJE LJUBLJANA CENTER</w:t>
      </w:r>
      <w:r>
        <w:rPr>
          <w:b/>
          <w:i w:val="0"/>
          <w:sz w:val="32"/>
          <w:szCs w:val="32"/>
        </w:rPr>
        <w:t xml:space="preserve"> (2024-2027)«</w:t>
      </w:r>
    </w:p>
    <w:p w14:paraId="594A2CF8" w14:textId="77777777" w:rsidR="000D7269" w:rsidRDefault="000D7269" w:rsidP="000D7269">
      <w:pPr>
        <w:ind w:left="1080"/>
        <w:rPr>
          <w:i w:val="0"/>
          <w:sz w:val="22"/>
          <w:szCs w:val="22"/>
        </w:rPr>
      </w:pPr>
    </w:p>
    <w:p w14:paraId="0DAC1571" w14:textId="77777777" w:rsidR="000D7269" w:rsidRDefault="000D7269" w:rsidP="000D7269">
      <w:pPr>
        <w:ind w:left="1080"/>
        <w:rPr>
          <w:i w:val="0"/>
          <w:sz w:val="22"/>
          <w:szCs w:val="22"/>
        </w:rPr>
      </w:pPr>
    </w:p>
    <w:p w14:paraId="1DBF4062" w14:textId="77777777" w:rsidR="0082333C" w:rsidRPr="00DB6262" w:rsidRDefault="0082333C" w:rsidP="00CD1C88">
      <w:pPr>
        <w:jc w:val="center"/>
        <w:rPr>
          <w:b/>
          <w:i w:val="0"/>
          <w:szCs w:val="24"/>
        </w:rPr>
      </w:pPr>
    </w:p>
    <w:p w14:paraId="4D15A925" w14:textId="77777777" w:rsidR="0082333C" w:rsidRPr="00DB6262" w:rsidRDefault="0082333C" w:rsidP="00CD1C88">
      <w:pPr>
        <w:jc w:val="both"/>
        <w:rPr>
          <w:b/>
          <w:i w:val="0"/>
          <w:szCs w:val="24"/>
        </w:rPr>
      </w:pPr>
    </w:p>
    <w:p w14:paraId="5306DD76" w14:textId="77777777" w:rsidR="0082333C" w:rsidRPr="00DB6262" w:rsidRDefault="0082333C" w:rsidP="00CD1C88">
      <w:pPr>
        <w:jc w:val="both"/>
        <w:rPr>
          <w:b/>
          <w:i w:val="0"/>
          <w:szCs w:val="24"/>
        </w:rPr>
      </w:pPr>
    </w:p>
    <w:p w14:paraId="496ADCB8" w14:textId="77777777" w:rsidR="0082333C" w:rsidRPr="00DB6262" w:rsidRDefault="0082333C" w:rsidP="00CD1C88">
      <w:pPr>
        <w:jc w:val="both"/>
        <w:rPr>
          <w:b/>
          <w:i w:val="0"/>
          <w:szCs w:val="24"/>
        </w:rPr>
      </w:pPr>
    </w:p>
    <w:p w14:paraId="23A26B6B" w14:textId="77777777" w:rsidR="0082333C" w:rsidRPr="00DB6262" w:rsidRDefault="0082333C" w:rsidP="00CD1C88">
      <w:pPr>
        <w:jc w:val="both"/>
        <w:rPr>
          <w:b/>
          <w:i w:val="0"/>
          <w:szCs w:val="24"/>
        </w:rPr>
      </w:pPr>
    </w:p>
    <w:p w14:paraId="28FFA2EB" w14:textId="77777777" w:rsidR="00AC0056" w:rsidRPr="00DB6262" w:rsidRDefault="00AC0056" w:rsidP="00CD1C88">
      <w:pPr>
        <w:pStyle w:val="besedilo"/>
        <w:ind w:left="0"/>
        <w:rPr>
          <w:rFonts w:ascii="Times New Roman" w:hAnsi="Times New Roman"/>
          <w:lang w:val="sl-SI"/>
        </w:rPr>
      </w:pPr>
    </w:p>
    <w:p w14:paraId="7219C9F0" w14:textId="77777777" w:rsidR="0082333C" w:rsidRPr="00DB6262" w:rsidRDefault="0082333C" w:rsidP="00CD1C88">
      <w:pPr>
        <w:pStyle w:val="podpisime"/>
        <w:ind w:left="0"/>
        <w:rPr>
          <w:i w:val="0"/>
          <w:color w:val="auto"/>
          <w:szCs w:val="24"/>
          <w:lang w:val="sl-SI"/>
        </w:rPr>
      </w:pPr>
    </w:p>
    <w:p w14:paraId="626501B5" w14:textId="77777777" w:rsidR="00DB0FF7" w:rsidRPr="00DB6262" w:rsidRDefault="00DB0FF7" w:rsidP="00CD1C88">
      <w:pPr>
        <w:pStyle w:val="besedilo"/>
        <w:tabs>
          <w:tab w:val="clear" w:pos="1170"/>
          <w:tab w:val="left" w:pos="5670"/>
        </w:tabs>
        <w:ind w:left="0"/>
        <w:jc w:val="center"/>
        <w:rPr>
          <w:rFonts w:ascii="Times New Roman" w:hAnsi="Times New Roman"/>
          <w:lang w:val="sl-SI"/>
        </w:rPr>
      </w:pPr>
      <w:r w:rsidRPr="00DB6262">
        <w:rPr>
          <w:lang w:val="sl-SI"/>
        </w:rPr>
        <w:tab/>
        <w:t>Tadeja Möderndorfer</w:t>
      </w:r>
    </w:p>
    <w:p w14:paraId="57FF70F7" w14:textId="77777777" w:rsidR="00DB0FF7" w:rsidRPr="00DB6262" w:rsidRDefault="00DB0FF7" w:rsidP="00CD1C88">
      <w:pPr>
        <w:pStyle w:val="besedilo"/>
        <w:tabs>
          <w:tab w:val="clear" w:pos="1170"/>
          <w:tab w:val="left" w:pos="5670"/>
        </w:tabs>
        <w:ind w:left="0"/>
        <w:jc w:val="center"/>
        <w:rPr>
          <w:rFonts w:ascii="Times New Roman" w:hAnsi="Times New Roman"/>
          <w:lang w:val="sl-SI"/>
        </w:rPr>
      </w:pPr>
      <w:r w:rsidRPr="00DB6262">
        <w:rPr>
          <w:i/>
          <w:lang w:val="sl-SI"/>
        </w:rPr>
        <w:tab/>
        <w:t>Vodja službe</w:t>
      </w:r>
    </w:p>
    <w:p w14:paraId="7D9DA95D" w14:textId="77777777" w:rsidR="0082333C" w:rsidRPr="00DB6262" w:rsidRDefault="0082333C" w:rsidP="00CD1C88">
      <w:pPr>
        <w:jc w:val="both"/>
        <w:rPr>
          <w:i w:val="0"/>
          <w:szCs w:val="24"/>
        </w:rPr>
      </w:pPr>
    </w:p>
    <w:p w14:paraId="24775BBC" w14:textId="77777777" w:rsidR="0082333C" w:rsidRPr="00DB6262" w:rsidRDefault="0082333C" w:rsidP="00CD1C88">
      <w:pPr>
        <w:jc w:val="both"/>
        <w:rPr>
          <w:i w:val="0"/>
          <w:sz w:val="22"/>
          <w:szCs w:val="22"/>
        </w:rPr>
      </w:pPr>
    </w:p>
    <w:p w14:paraId="1206F405" w14:textId="77777777" w:rsidR="00190A14" w:rsidRPr="00DB6262" w:rsidRDefault="00190A14" w:rsidP="00CD1C88">
      <w:pPr>
        <w:rPr>
          <w:i w:val="0"/>
          <w:sz w:val="22"/>
          <w:szCs w:val="22"/>
        </w:rPr>
      </w:pPr>
      <w:r w:rsidRPr="00DB6262">
        <w:rPr>
          <w:i w:val="0"/>
          <w:sz w:val="22"/>
          <w:szCs w:val="22"/>
        </w:rPr>
        <w:br w:type="page"/>
      </w:r>
    </w:p>
    <w:sdt>
      <w:sdtPr>
        <w:rPr>
          <w:rFonts w:ascii="Times New Roman" w:eastAsia="Times New Roman" w:hAnsi="Times New Roman" w:cs="Times New Roman"/>
          <w:b/>
          <w:i/>
          <w:color w:val="auto"/>
          <w:sz w:val="22"/>
          <w:szCs w:val="22"/>
        </w:rPr>
        <w:id w:val="657118938"/>
        <w:docPartObj>
          <w:docPartGallery w:val="Table of Contents"/>
          <w:docPartUnique/>
        </w:docPartObj>
      </w:sdtPr>
      <w:sdtEndPr>
        <w:rPr>
          <w:bCs/>
          <w:sz w:val="24"/>
          <w:szCs w:val="20"/>
        </w:rPr>
      </w:sdtEndPr>
      <w:sdtContent>
        <w:p w14:paraId="2FCC2A8D" w14:textId="77777777" w:rsidR="00983F1F" w:rsidRPr="00910E5C" w:rsidRDefault="000D40A1" w:rsidP="00566B94">
          <w:pPr>
            <w:pStyle w:val="NaslovTOC"/>
            <w:spacing w:before="0" w:line="264" w:lineRule="auto"/>
            <w:rPr>
              <w:rFonts w:ascii="Times New Roman" w:hAnsi="Times New Roman" w:cs="Times New Roman"/>
              <w:b/>
              <w:color w:val="auto"/>
              <w:sz w:val="22"/>
              <w:szCs w:val="22"/>
            </w:rPr>
          </w:pPr>
          <w:r w:rsidRPr="00910E5C">
            <w:rPr>
              <w:rFonts w:ascii="Times New Roman" w:hAnsi="Times New Roman" w:cs="Times New Roman"/>
              <w:b/>
              <w:color w:val="auto"/>
              <w:sz w:val="22"/>
              <w:szCs w:val="22"/>
            </w:rPr>
            <w:t>KAZALO</w:t>
          </w:r>
        </w:p>
        <w:p w14:paraId="468928AE" w14:textId="77777777" w:rsidR="00566B94" w:rsidRPr="00910E5C" w:rsidRDefault="00566B94" w:rsidP="003B41BB">
          <w:pPr>
            <w:rPr>
              <w:b/>
              <w:i w:val="0"/>
              <w:sz w:val="22"/>
              <w:szCs w:val="22"/>
            </w:rPr>
          </w:pPr>
        </w:p>
        <w:p w14:paraId="16EA83AA" w14:textId="77777777" w:rsidR="003B41BB" w:rsidRPr="00910E5C" w:rsidRDefault="00983F1F" w:rsidP="003B41BB">
          <w:pPr>
            <w:pStyle w:val="Kazalovsebine1"/>
            <w:spacing w:before="0"/>
            <w:rPr>
              <w:rFonts w:ascii="Times New Roman" w:eastAsiaTheme="minorEastAsia" w:hAnsi="Times New Roman" w:cs="Times New Roman"/>
              <w:bCs w:val="0"/>
              <w:caps w:val="0"/>
              <w:noProof/>
              <w:sz w:val="22"/>
              <w:szCs w:val="22"/>
            </w:rPr>
          </w:pPr>
          <w:r w:rsidRPr="00910E5C">
            <w:rPr>
              <w:rFonts w:ascii="Times New Roman" w:hAnsi="Times New Roman" w:cs="Times New Roman"/>
              <w:sz w:val="22"/>
              <w:szCs w:val="22"/>
            </w:rPr>
            <w:fldChar w:fldCharType="begin"/>
          </w:r>
          <w:r w:rsidRPr="00910E5C">
            <w:rPr>
              <w:rFonts w:ascii="Times New Roman" w:hAnsi="Times New Roman" w:cs="Times New Roman"/>
              <w:sz w:val="22"/>
              <w:szCs w:val="22"/>
            </w:rPr>
            <w:instrText xml:space="preserve"> TOC \o "1-3" \h \z \u </w:instrText>
          </w:r>
          <w:r w:rsidRPr="00910E5C">
            <w:rPr>
              <w:rFonts w:ascii="Times New Roman" w:hAnsi="Times New Roman" w:cs="Times New Roman"/>
              <w:sz w:val="22"/>
              <w:szCs w:val="22"/>
            </w:rPr>
            <w:fldChar w:fldCharType="separate"/>
          </w:r>
          <w:hyperlink w:anchor="_Toc155600124" w:history="1">
            <w:r w:rsidR="003B41BB" w:rsidRPr="00910E5C">
              <w:rPr>
                <w:rStyle w:val="Hiperpovezava"/>
                <w:rFonts w:ascii="Times New Roman" w:hAnsi="Times New Roman"/>
                <w:noProof/>
                <w:sz w:val="22"/>
                <w:szCs w:val="22"/>
              </w:rPr>
              <w:t>I. NAVODILO ZA IZDELAVO PONUDBE IN DRUGE INFORMACIJE</w:t>
            </w:r>
            <w:r w:rsidR="003B41BB" w:rsidRPr="00910E5C">
              <w:rPr>
                <w:rFonts w:ascii="Times New Roman" w:hAnsi="Times New Roman" w:cs="Times New Roman"/>
                <w:noProof/>
                <w:webHidden/>
                <w:sz w:val="22"/>
                <w:szCs w:val="22"/>
              </w:rPr>
              <w:tab/>
            </w:r>
            <w:r w:rsidR="003B41BB" w:rsidRPr="00910E5C">
              <w:rPr>
                <w:rFonts w:ascii="Times New Roman" w:hAnsi="Times New Roman" w:cs="Times New Roman"/>
                <w:noProof/>
                <w:webHidden/>
                <w:sz w:val="22"/>
                <w:szCs w:val="22"/>
              </w:rPr>
              <w:fldChar w:fldCharType="begin"/>
            </w:r>
            <w:r w:rsidR="003B41BB" w:rsidRPr="00910E5C">
              <w:rPr>
                <w:rFonts w:ascii="Times New Roman" w:hAnsi="Times New Roman" w:cs="Times New Roman"/>
                <w:noProof/>
                <w:webHidden/>
                <w:sz w:val="22"/>
                <w:szCs w:val="22"/>
              </w:rPr>
              <w:instrText xml:space="preserve"> PAGEREF _Toc155600124 \h </w:instrText>
            </w:r>
            <w:r w:rsidR="003B41BB" w:rsidRPr="00910E5C">
              <w:rPr>
                <w:rFonts w:ascii="Times New Roman" w:hAnsi="Times New Roman" w:cs="Times New Roman"/>
                <w:noProof/>
                <w:webHidden/>
                <w:sz w:val="22"/>
                <w:szCs w:val="22"/>
              </w:rPr>
            </w:r>
            <w:r w:rsidR="003B41BB" w:rsidRPr="00910E5C">
              <w:rPr>
                <w:rFonts w:ascii="Times New Roman" w:hAnsi="Times New Roman" w:cs="Times New Roman"/>
                <w:noProof/>
                <w:webHidden/>
                <w:sz w:val="22"/>
                <w:szCs w:val="22"/>
              </w:rPr>
              <w:fldChar w:fldCharType="separate"/>
            </w:r>
            <w:r w:rsidR="003B41BB" w:rsidRPr="00910E5C">
              <w:rPr>
                <w:rFonts w:ascii="Times New Roman" w:hAnsi="Times New Roman" w:cs="Times New Roman"/>
                <w:noProof/>
                <w:webHidden/>
                <w:sz w:val="22"/>
                <w:szCs w:val="22"/>
              </w:rPr>
              <w:t>4</w:t>
            </w:r>
            <w:r w:rsidR="003B41BB" w:rsidRPr="00910E5C">
              <w:rPr>
                <w:rFonts w:ascii="Times New Roman" w:hAnsi="Times New Roman" w:cs="Times New Roman"/>
                <w:noProof/>
                <w:webHidden/>
                <w:sz w:val="22"/>
                <w:szCs w:val="22"/>
              </w:rPr>
              <w:fldChar w:fldCharType="end"/>
            </w:r>
          </w:hyperlink>
        </w:p>
        <w:p w14:paraId="3DC9CC2D" w14:textId="77777777" w:rsidR="003B41BB" w:rsidRPr="00910E5C" w:rsidRDefault="006F0106" w:rsidP="003B41BB">
          <w:pPr>
            <w:pStyle w:val="Kazalovsebine2"/>
            <w:tabs>
              <w:tab w:val="left" w:pos="480"/>
              <w:tab w:val="right" w:leader="dot" w:pos="9062"/>
            </w:tabs>
            <w:spacing w:before="0"/>
            <w:rPr>
              <w:rFonts w:eastAsiaTheme="minorEastAsia"/>
              <w:bCs w:val="0"/>
              <w:noProof/>
              <w:sz w:val="22"/>
              <w:szCs w:val="22"/>
            </w:rPr>
          </w:pPr>
          <w:hyperlink w:anchor="_Toc155600125" w:history="1">
            <w:r w:rsidR="003B41BB" w:rsidRPr="00910E5C">
              <w:rPr>
                <w:rStyle w:val="Hiperpovezava"/>
                <w:noProof/>
                <w:sz w:val="22"/>
                <w:szCs w:val="22"/>
              </w:rPr>
              <w:t>1.</w:t>
            </w:r>
            <w:r w:rsidR="003B41BB" w:rsidRPr="00910E5C">
              <w:rPr>
                <w:rFonts w:eastAsiaTheme="minorEastAsia"/>
                <w:bCs w:val="0"/>
                <w:noProof/>
                <w:sz w:val="22"/>
                <w:szCs w:val="22"/>
              </w:rPr>
              <w:tab/>
            </w:r>
            <w:r w:rsidR="003B41BB" w:rsidRPr="00910E5C">
              <w:rPr>
                <w:rStyle w:val="Hiperpovezava"/>
                <w:noProof/>
                <w:sz w:val="22"/>
                <w:szCs w:val="22"/>
              </w:rPr>
              <w:t>Naročnik</w:t>
            </w:r>
            <w:r w:rsidR="003B41BB" w:rsidRPr="00910E5C">
              <w:rPr>
                <w:noProof/>
                <w:webHidden/>
                <w:sz w:val="22"/>
                <w:szCs w:val="22"/>
              </w:rPr>
              <w:tab/>
            </w:r>
            <w:r w:rsidR="003B41BB" w:rsidRPr="00910E5C">
              <w:rPr>
                <w:noProof/>
                <w:webHidden/>
                <w:sz w:val="22"/>
                <w:szCs w:val="22"/>
              </w:rPr>
              <w:fldChar w:fldCharType="begin"/>
            </w:r>
            <w:r w:rsidR="003B41BB" w:rsidRPr="00910E5C">
              <w:rPr>
                <w:noProof/>
                <w:webHidden/>
                <w:sz w:val="22"/>
                <w:szCs w:val="22"/>
              </w:rPr>
              <w:instrText xml:space="preserve"> PAGEREF _Toc155600125 \h </w:instrText>
            </w:r>
            <w:r w:rsidR="003B41BB" w:rsidRPr="00910E5C">
              <w:rPr>
                <w:noProof/>
                <w:webHidden/>
                <w:sz w:val="22"/>
                <w:szCs w:val="22"/>
              </w:rPr>
            </w:r>
            <w:r w:rsidR="003B41BB" w:rsidRPr="00910E5C">
              <w:rPr>
                <w:noProof/>
                <w:webHidden/>
                <w:sz w:val="22"/>
                <w:szCs w:val="22"/>
              </w:rPr>
              <w:fldChar w:fldCharType="separate"/>
            </w:r>
            <w:r w:rsidR="003B41BB" w:rsidRPr="00910E5C">
              <w:rPr>
                <w:noProof/>
                <w:webHidden/>
                <w:sz w:val="22"/>
                <w:szCs w:val="22"/>
              </w:rPr>
              <w:t>4</w:t>
            </w:r>
            <w:r w:rsidR="003B41BB" w:rsidRPr="00910E5C">
              <w:rPr>
                <w:noProof/>
                <w:webHidden/>
                <w:sz w:val="22"/>
                <w:szCs w:val="22"/>
              </w:rPr>
              <w:fldChar w:fldCharType="end"/>
            </w:r>
          </w:hyperlink>
        </w:p>
        <w:p w14:paraId="01AAB5C4" w14:textId="77777777" w:rsidR="003B41BB" w:rsidRPr="00910E5C" w:rsidRDefault="006F0106" w:rsidP="003B41BB">
          <w:pPr>
            <w:pStyle w:val="Kazalovsebine2"/>
            <w:tabs>
              <w:tab w:val="left" w:pos="480"/>
              <w:tab w:val="right" w:leader="dot" w:pos="9062"/>
            </w:tabs>
            <w:spacing w:before="0"/>
            <w:rPr>
              <w:rFonts w:eastAsiaTheme="minorEastAsia"/>
              <w:bCs w:val="0"/>
              <w:noProof/>
              <w:sz w:val="22"/>
              <w:szCs w:val="22"/>
            </w:rPr>
          </w:pPr>
          <w:hyperlink w:anchor="_Toc155600126" w:history="1">
            <w:r w:rsidR="003B41BB" w:rsidRPr="00910E5C">
              <w:rPr>
                <w:rStyle w:val="Hiperpovezava"/>
                <w:noProof/>
                <w:sz w:val="22"/>
                <w:szCs w:val="22"/>
              </w:rPr>
              <w:t>2.</w:t>
            </w:r>
            <w:r w:rsidR="003B41BB" w:rsidRPr="00910E5C">
              <w:rPr>
                <w:rFonts w:eastAsiaTheme="minorEastAsia"/>
                <w:bCs w:val="0"/>
                <w:noProof/>
                <w:sz w:val="22"/>
                <w:szCs w:val="22"/>
              </w:rPr>
              <w:tab/>
            </w:r>
            <w:r w:rsidR="003B41BB" w:rsidRPr="00910E5C">
              <w:rPr>
                <w:rStyle w:val="Hiperpovezava"/>
                <w:noProof/>
                <w:sz w:val="22"/>
                <w:szCs w:val="22"/>
              </w:rPr>
              <w:t>Gospodarski subjekt</w:t>
            </w:r>
            <w:r w:rsidR="003B41BB" w:rsidRPr="00910E5C">
              <w:rPr>
                <w:noProof/>
                <w:webHidden/>
                <w:sz w:val="22"/>
                <w:szCs w:val="22"/>
              </w:rPr>
              <w:tab/>
            </w:r>
            <w:r w:rsidR="003B41BB" w:rsidRPr="00910E5C">
              <w:rPr>
                <w:noProof/>
                <w:webHidden/>
                <w:sz w:val="22"/>
                <w:szCs w:val="22"/>
              </w:rPr>
              <w:fldChar w:fldCharType="begin"/>
            </w:r>
            <w:r w:rsidR="003B41BB" w:rsidRPr="00910E5C">
              <w:rPr>
                <w:noProof/>
                <w:webHidden/>
                <w:sz w:val="22"/>
                <w:szCs w:val="22"/>
              </w:rPr>
              <w:instrText xml:space="preserve"> PAGEREF _Toc155600126 \h </w:instrText>
            </w:r>
            <w:r w:rsidR="003B41BB" w:rsidRPr="00910E5C">
              <w:rPr>
                <w:noProof/>
                <w:webHidden/>
                <w:sz w:val="22"/>
                <w:szCs w:val="22"/>
              </w:rPr>
            </w:r>
            <w:r w:rsidR="003B41BB" w:rsidRPr="00910E5C">
              <w:rPr>
                <w:noProof/>
                <w:webHidden/>
                <w:sz w:val="22"/>
                <w:szCs w:val="22"/>
              </w:rPr>
              <w:fldChar w:fldCharType="separate"/>
            </w:r>
            <w:r w:rsidR="003B41BB" w:rsidRPr="00910E5C">
              <w:rPr>
                <w:noProof/>
                <w:webHidden/>
                <w:sz w:val="22"/>
                <w:szCs w:val="22"/>
              </w:rPr>
              <w:t>4</w:t>
            </w:r>
            <w:r w:rsidR="003B41BB" w:rsidRPr="00910E5C">
              <w:rPr>
                <w:noProof/>
                <w:webHidden/>
                <w:sz w:val="22"/>
                <w:szCs w:val="22"/>
              </w:rPr>
              <w:fldChar w:fldCharType="end"/>
            </w:r>
          </w:hyperlink>
        </w:p>
        <w:p w14:paraId="0D0BC466" w14:textId="77777777" w:rsidR="003B41BB" w:rsidRPr="00910E5C" w:rsidRDefault="006F0106" w:rsidP="003B41BB">
          <w:pPr>
            <w:pStyle w:val="Kazalovsebine2"/>
            <w:tabs>
              <w:tab w:val="left" w:pos="480"/>
              <w:tab w:val="right" w:leader="dot" w:pos="9062"/>
            </w:tabs>
            <w:spacing w:before="0"/>
            <w:rPr>
              <w:rFonts w:eastAsiaTheme="minorEastAsia"/>
              <w:bCs w:val="0"/>
              <w:noProof/>
              <w:sz w:val="22"/>
              <w:szCs w:val="22"/>
            </w:rPr>
          </w:pPr>
          <w:hyperlink w:anchor="_Toc155600127" w:history="1">
            <w:r w:rsidR="003B41BB" w:rsidRPr="00910E5C">
              <w:rPr>
                <w:rStyle w:val="Hiperpovezava"/>
                <w:noProof/>
                <w:sz w:val="22"/>
                <w:szCs w:val="22"/>
              </w:rPr>
              <w:t>3.</w:t>
            </w:r>
            <w:r w:rsidR="003B41BB" w:rsidRPr="00910E5C">
              <w:rPr>
                <w:rFonts w:eastAsiaTheme="minorEastAsia"/>
                <w:bCs w:val="0"/>
                <w:noProof/>
                <w:sz w:val="22"/>
                <w:szCs w:val="22"/>
              </w:rPr>
              <w:tab/>
            </w:r>
            <w:r w:rsidR="003B41BB" w:rsidRPr="00910E5C">
              <w:rPr>
                <w:rStyle w:val="Hiperpovezava"/>
                <w:noProof/>
                <w:sz w:val="22"/>
                <w:szCs w:val="22"/>
              </w:rPr>
              <w:t>Pravna podlaga</w:t>
            </w:r>
            <w:r w:rsidR="003B41BB" w:rsidRPr="00910E5C">
              <w:rPr>
                <w:noProof/>
                <w:webHidden/>
                <w:sz w:val="22"/>
                <w:szCs w:val="22"/>
              </w:rPr>
              <w:tab/>
            </w:r>
            <w:r w:rsidR="003B41BB" w:rsidRPr="00910E5C">
              <w:rPr>
                <w:noProof/>
                <w:webHidden/>
                <w:sz w:val="22"/>
                <w:szCs w:val="22"/>
              </w:rPr>
              <w:fldChar w:fldCharType="begin"/>
            </w:r>
            <w:r w:rsidR="003B41BB" w:rsidRPr="00910E5C">
              <w:rPr>
                <w:noProof/>
                <w:webHidden/>
                <w:sz w:val="22"/>
                <w:szCs w:val="22"/>
              </w:rPr>
              <w:instrText xml:space="preserve"> PAGEREF _Toc155600127 \h </w:instrText>
            </w:r>
            <w:r w:rsidR="003B41BB" w:rsidRPr="00910E5C">
              <w:rPr>
                <w:noProof/>
                <w:webHidden/>
                <w:sz w:val="22"/>
                <w:szCs w:val="22"/>
              </w:rPr>
            </w:r>
            <w:r w:rsidR="003B41BB" w:rsidRPr="00910E5C">
              <w:rPr>
                <w:noProof/>
                <w:webHidden/>
                <w:sz w:val="22"/>
                <w:szCs w:val="22"/>
              </w:rPr>
              <w:fldChar w:fldCharType="separate"/>
            </w:r>
            <w:r w:rsidR="003B41BB" w:rsidRPr="00910E5C">
              <w:rPr>
                <w:noProof/>
                <w:webHidden/>
                <w:sz w:val="22"/>
                <w:szCs w:val="22"/>
              </w:rPr>
              <w:t>4</w:t>
            </w:r>
            <w:r w:rsidR="003B41BB" w:rsidRPr="00910E5C">
              <w:rPr>
                <w:noProof/>
                <w:webHidden/>
                <w:sz w:val="22"/>
                <w:szCs w:val="22"/>
              </w:rPr>
              <w:fldChar w:fldCharType="end"/>
            </w:r>
          </w:hyperlink>
        </w:p>
        <w:p w14:paraId="177A2645" w14:textId="77777777" w:rsidR="003B41BB" w:rsidRPr="00910E5C" w:rsidRDefault="006F0106" w:rsidP="003B41BB">
          <w:pPr>
            <w:pStyle w:val="Kazalovsebine2"/>
            <w:tabs>
              <w:tab w:val="left" w:pos="480"/>
              <w:tab w:val="right" w:leader="dot" w:pos="9062"/>
            </w:tabs>
            <w:spacing w:before="0"/>
            <w:rPr>
              <w:rFonts w:eastAsiaTheme="minorEastAsia"/>
              <w:bCs w:val="0"/>
              <w:noProof/>
              <w:sz w:val="22"/>
              <w:szCs w:val="22"/>
            </w:rPr>
          </w:pPr>
          <w:hyperlink w:anchor="_Toc155600128" w:history="1">
            <w:r w:rsidR="003B41BB" w:rsidRPr="00910E5C">
              <w:rPr>
                <w:rStyle w:val="Hiperpovezava"/>
                <w:noProof/>
                <w:sz w:val="22"/>
                <w:szCs w:val="22"/>
              </w:rPr>
              <w:t>4.</w:t>
            </w:r>
            <w:r w:rsidR="003B41BB" w:rsidRPr="00910E5C">
              <w:rPr>
                <w:rFonts w:eastAsiaTheme="minorEastAsia"/>
                <w:bCs w:val="0"/>
                <w:noProof/>
                <w:sz w:val="22"/>
                <w:szCs w:val="22"/>
              </w:rPr>
              <w:tab/>
            </w:r>
            <w:r w:rsidR="003B41BB" w:rsidRPr="00910E5C">
              <w:rPr>
                <w:rStyle w:val="Hiperpovezava"/>
                <w:noProof/>
                <w:sz w:val="22"/>
                <w:szCs w:val="22"/>
              </w:rPr>
              <w:t>Pojasnila in spremembe razpisne dokumentacije</w:t>
            </w:r>
            <w:r w:rsidR="003B41BB" w:rsidRPr="00910E5C">
              <w:rPr>
                <w:noProof/>
                <w:webHidden/>
                <w:sz w:val="22"/>
                <w:szCs w:val="22"/>
              </w:rPr>
              <w:tab/>
            </w:r>
            <w:r w:rsidR="003B41BB" w:rsidRPr="00910E5C">
              <w:rPr>
                <w:noProof/>
                <w:webHidden/>
                <w:sz w:val="22"/>
                <w:szCs w:val="22"/>
              </w:rPr>
              <w:fldChar w:fldCharType="begin"/>
            </w:r>
            <w:r w:rsidR="003B41BB" w:rsidRPr="00910E5C">
              <w:rPr>
                <w:noProof/>
                <w:webHidden/>
                <w:sz w:val="22"/>
                <w:szCs w:val="22"/>
              </w:rPr>
              <w:instrText xml:space="preserve"> PAGEREF _Toc155600128 \h </w:instrText>
            </w:r>
            <w:r w:rsidR="003B41BB" w:rsidRPr="00910E5C">
              <w:rPr>
                <w:noProof/>
                <w:webHidden/>
                <w:sz w:val="22"/>
                <w:szCs w:val="22"/>
              </w:rPr>
            </w:r>
            <w:r w:rsidR="003B41BB" w:rsidRPr="00910E5C">
              <w:rPr>
                <w:noProof/>
                <w:webHidden/>
                <w:sz w:val="22"/>
                <w:szCs w:val="22"/>
              </w:rPr>
              <w:fldChar w:fldCharType="separate"/>
            </w:r>
            <w:r w:rsidR="003B41BB" w:rsidRPr="00910E5C">
              <w:rPr>
                <w:noProof/>
                <w:webHidden/>
                <w:sz w:val="22"/>
                <w:szCs w:val="22"/>
              </w:rPr>
              <w:t>4</w:t>
            </w:r>
            <w:r w:rsidR="003B41BB" w:rsidRPr="00910E5C">
              <w:rPr>
                <w:noProof/>
                <w:webHidden/>
                <w:sz w:val="22"/>
                <w:szCs w:val="22"/>
              </w:rPr>
              <w:fldChar w:fldCharType="end"/>
            </w:r>
          </w:hyperlink>
        </w:p>
        <w:p w14:paraId="441AEBCA" w14:textId="77777777" w:rsidR="003B41BB" w:rsidRPr="00910E5C" w:rsidRDefault="006F0106" w:rsidP="003B41BB">
          <w:pPr>
            <w:pStyle w:val="Kazalovsebine2"/>
            <w:tabs>
              <w:tab w:val="left" w:pos="480"/>
              <w:tab w:val="right" w:leader="dot" w:pos="9062"/>
            </w:tabs>
            <w:spacing w:before="0"/>
            <w:rPr>
              <w:rFonts w:eastAsiaTheme="minorEastAsia"/>
              <w:bCs w:val="0"/>
              <w:noProof/>
              <w:sz w:val="22"/>
              <w:szCs w:val="22"/>
            </w:rPr>
          </w:pPr>
          <w:hyperlink w:anchor="_Toc155600129" w:history="1">
            <w:r w:rsidR="003B41BB" w:rsidRPr="00910E5C">
              <w:rPr>
                <w:rStyle w:val="Hiperpovezava"/>
                <w:noProof/>
                <w:sz w:val="22"/>
                <w:szCs w:val="22"/>
              </w:rPr>
              <w:t>5.</w:t>
            </w:r>
            <w:r w:rsidR="003B41BB" w:rsidRPr="00910E5C">
              <w:rPr>
                <w:rFonts w:eastAsiaTheme="minorEastAsia"/>
                <w:bCs w:val="0"/>
                <w:noProof/>
                <w:sz w:val="22"/>
                <w:szCs w:val="22"/>
              </w:rPr>
              <w:tab/>
            </w:r>
            <w:r w:rsidR="003B41BB" w:rsidRPr="00910E5C">
              <w:rPr>
                <w:rStyle w:val="Hiperpovezava"/>
                <w:noProof/>
                <w:sz w:val="22"/>
                <w:szCs w:val="22"/>
              </w:rPr>
              <w:t>Ponudbena dokumentacija</w:t>
            </w:r>
            <w:r w:rsidR="003B41BB" w:rsidRPr="00910E5C">
              <w:rPr>
                <w:noProof/>
                <w:webHidden/>
                <w:sz w:val="22"/>
                <w:szCs w:val="22"/>
              </w:rPr>
              <w:tab/>
            </w:r>
            <w:r w:rsidR="003B41BB" w:rsidRPr="00910E5C">
              <w:rPr>
                <w:noProof/>
                <w:webHidden/>
                <w:sz w:val="22"/>
                <w:szCs w:val="22"/>
              </w:rPr>
              <w:fldChar w:fldCharType="begin"/>
            </w:r>
            <w:r w:rsidR="003B41BB" w:rsidRPr="00910E5C">
              <w:rPr>
                <w:noProof/>
                <w:webHidden/>
                <w:sz w:val="22"/>
                <w:szCs w:val="22"/>
              </w:rPr>
              <w:instrText xml:space="preserve"> PAGEREF _Toc155600129 \h </w:instrText>
            </w:r>
            <w:r w:rsidR="003B41BB" w:rsidRPr="00910E5C">
              <w:rPr>
                <w:noProof/>
                <w:webHidden/>
                <w:sz w:val="22"/>
                <w:szCs w:val="22"/>
              </w:rPr>
            </w:r>
            <w:r w:rsidR="003B41BB" w:rsidRPr="00910E5C">
              <w:rPr>
                <w:noProof/>
                <w:webHidden/>
                <w:sz w:val="22"/>
                <w:szCs w:val="22"/>
              </w:rPr>
              <w:fldChar w:fldCharType="separate"/>
            </w:r>
            <w:r w:rsidR="003B41BB" w:rsidRPr="00910E5C">
              <w:rPr>
                <w:noProof/>
                <w:webHidden/>
                <w:sz w:val="22"/>
                <w:szCs w:val="22"/>
              </w:rPr>
              <w:t>5</w:t>
            </w:r>
            <w:r w:rsidR="003B41BB" w:rsidRPr="00910E5C">
              <w:rPr>
                <w:noProof/>
                <w:webHidden/>
                <w:sz w:val="22"/>
                <w:szCs w:val="22"/>
              </w:rPr>
              <w:fldChar w:fldCharType="end"/>
            </w:r>
          </w:hyperlink>
        </w:p>
        <w:p w14:paraId="57D480F5" w14:textId="77777777" w:rsidR="003B41BB" w:rsidRPr="00910E5C" w:rsidRDefault="006F0106" w:rsidP="003B41BB">
          <w:pPr>
            <w:pStyle w:val="Kazalovsebine2"/>
            <w:tabs>
              <w:tab w:val="left" w:pos="480"/>
              <w:tab w:val="right" w:leader="dot" w:pos="9062"/>
            </w:tabs>
            <w:spacing w:before="0"/>
            <w:rPr>
              <w:rFonts w:eastAsiaTheme="minorEastAsia"/>
              <w:bCs w:val="0"/>
              <w:noProof/>
              <w:sz w:val="22"/>
              <w:szCs w:val="22"/>
            </w:rPr>
          </w:pPr>
          <w:hyperlink w:anchor="_Toc155600130" w:history="1">
            <w:r w:rsidR="003B41BB" w:rsidRPr="00910E5C">
              <w:rPr>
                <w:rStyle w:val="Hiperpovezava"/>
                <w:noProof/>
                <w:sz w:val="22"/>
                <w:szCs w:val="22"/>
              </w:rPr>
              <w:t>6.</w:t>
            </w:r>
            <w:r w:rsidR="003B41BB" w:rsidRPr="00910E5C">
              <w:rPr>
                <w:rFonts w:eastAsiaTheme="minorEastAsia"/>
                <w:bCs w:val="0"/>
                <w:noProof/>
                <w:sz w:val="22"/>
                <w:szCs w:val="22"/>
              </w:rPr>
              <w:tab/>
            </w:r>
            <w:r w:rsidR="003B41BB" w:rsidRPr="00910E5C">
              <w:rPr>
                <w:rStyle w:val="Hiperpovezava"/>
                <w:noProof/>
                <w:sz w:val="22"/>
                <w:szCs w:val="22"/>
              </w:rPr>
              <w:t>Rok veljavnosti ponudbe</w:t>
            </w:r>
            <w:r w:rsidR="003B41BB" w:rsidRPr="00910E5C">
              <w:rPr>
                <w:noProof/>
                <w:webHidden/>
                <w:sz w:val="22"/>
                <w:szCs w:val="22"/>
              </w:rPr>
              <w:tab/>
            </w:r>
            <w:r w:rsidR="003B41BB" w:rsidRPr="00910E5C">
              <w:rPr>
                <w:noProof/>
                <w:webHidden/>
                <w:sz w:val="22"/>
                <w:szCs w:val="22"/>
              </w:rPr>
              <w:fldChar w:fldCharType="begin"/>
            </w:r>
            <w:r w:rsidR="003B41BB" w:rsidRPr="00910E5C">
              <w:rPr>
                <w:noProof/>
                <w:webHidden/>
                <w:sz w:val="22"/>
                <w:szCs w:val="22"/>
              </w:rPr>
              <w:instrText xml:space="preserve"> PAGEREF _Toc155600130 \h </w:instrText>
            </w:r>
            <w:r w:rsidR="003B41BB" w:rsidRPr="00910E5C">
              <w:rPr>
                <w:noProof/>
                <w:webHidden/>
                <w:sz w:val="22"/>
                <w:szCs w:val="22"/>
              </w:rPr>
            </w:r>
            <w:r w:rsidR="003B41BB" w:rsidRPr="00910E5C">
              <w:rPr>
                <w:noProof/>
                <w:webHidden/>
                <w:sz w:val="22"/>
                <w:szCs w:val="22"/>
              </w:rPr>
              <w:fldChar w:fldCharType="separate"/>
            </w:r>
            <w:r w:rsidR="003B41BB" w:rsidRPr="00910E5C">
              <w:rPr>
                <w:noProof/>
                <w:webHidden/>
                <w:sz w:val="22"/>
                <w:szCs w:val="22"/>
              </w:rPr>
              <w:t>7</w:t>
            </w:r>
            <w:r w:rsidR="003B41BB" w:rsidRPr="00910E5C">
              <w:rPr>
                <w:noProof/>
                <w:webHidden/>
                <w:sz w:val="22"/>
                <w:szCs w:val="22"/>
              </w:rPr>
              <w:fldChar w:fldCharType="end"/>
            </w:r>
          </w:hyperlink>
        </w:p>
        <w:p w14:paraId="0E640DA0" w14:textId="77777777" w:rsidR="003B41BB" w:rsidRPr="00910E5C" w:rsidRDefault="006F0106" w:rsidP="003B41BB">
          <w:pPr>
            <w:pStyle w:val="Kazalovsebine2"/>
            <w:tabs>
              <w:tab w:val="left" w:pos="480"/>
              <w:tab w:val="right" w:leader="dot" w:pos="9062"/>
            </w:tabs>
            <w:spacing w:before="0"/>
            <w:rPr>
              <w:rFonts w:eastAsiaTheme="minorEastAsia"/>
              <w:bCs w:val="0"/>
              <w:noProof/>
              <w:sz w:val="22"/>
              <w:szCs w:val="22"/>
            </w:rPr>
          </w:pPr>
          <w:hyperlink w:anchor="_Toc155600131" w:history="1">
            <w:r w:rsidR="003B41BB" w:rsidRPr="00910E5C">
              <w:rPr>
                <w:rStyle w:val="Hiperpovezava"/>
                <w:noProof/>
                <w:sz w:val="22"/>
                <w:szCs w:val="22"/>
              </w:rPr>
              <w:t>7.</w:t>
            </w:r>
            <w:r w:rsidR="003B41BB" w:rsidRPr="00910E5C">
              <w:rPr>
                <w:rFonts w:eastAsiaTheme="minorEastAsia"/>
                <w:bCs w:val="0"/>
                <w:noProof/>
                <w:sz w:val="22"/>
                <w:szCs w:val="22"/>
              </w:rPr>
              <w:tab/>
            </w:r>
            <w:r w:rsidR="003B41BB" w:rsidRPr="00910E5C">
              <w:rPr>
                <w:rStyle w:val="Hiperpovezava"/>
                <w:noProof/>
                <w:sz w:val="22"/>
                <w:szCs w:val="22"/>
              </w:rPr>
              <w:t>Jezik, valuta</w:t>
            </w:r>
            <w:r w:rsidR="003B41BB" w:rsidRPr="00910E5C">
              <w:rPr>
                <w:noProof/>
                <w:webHidden/>
                <w:sz w:val="22"/>
                <w:szCs w:val="22"/>
              </w:rPr>
              <w:tab/>
            </w:r>
            <w:r w:rsidR="003B41BB" w:rsidRPr="00910E5C">
              <w:rPr>
                <w:noProof/>
                <w:webHidden/>
                <w:sz w:val="22"/>
                <w:szCs w:val="22"/>
              </w:rPr>
              <w:fldChar w:fldCharType="begin"/>
            </w:r>
            <w:r w:rsidR="003B41BB" w:rsidRPr="00910E5C">
              <w:rPr>
                <w:noProof/>
                <w:webHidden/>
                <w:sz w:val="22"/>
                <w:szCs w:val="22"/>
              </w:rPr>
              <w:instrText xml:space="preserve"> PAGEREF _Toc155600131 \h </w:instrText>
            </w:r>
            <w:r w:rsidR="003B41BB" w:rsidRPr="00910E5C">
              <w:rPr>
                <w:noProof/>
                <w:webHidden/>
                <w:sz w:val="22"/>
                <w:szCs w:val="22"/>
              </w:rPr>
            </w:r>
            <w:r w:rsidR="003B41BB" w:rsidRPr="00910E5C">
              <w:rPr>
                <w:noProof/>
                <w:webHidden/>
                <w:sz w:val="22"/>
                <w:szCs w:val="22"/>
              </w:rPr>
              <w:fldChar w:fldCharType="separate"/>
            </w:r>
            <w:r w:rsidR="003B41BB" w:rsidRPr="00910E5C">
              <w:rPr>
                <w:noProof/>
                <w:webHidden/>
                <w:sz w:val="22"/>
                <w:szCs w:val="22"/>
              </w:rPr>
              <w:t>7</w:t>
            </w:r>
            <w:r w:rsidR="003B41BB" w:rsidRPr="00910E5C">
              <w:rPr>
                <w:noProof/>
                <w:webHidden/>
                <w:sz w:val="22"/>
                <w:szCs w:val="22"/>
              </w:rPr>
              <w:fldChar w:fldCharType="end"/>
            </w:r>
          </w:hyperlink>
        </w:p>
        <w:p w14:paraId="2F6B65B4" w14:textId="77777777" w:rsidR="003B41BB" w:rsidRPr="00910E5C" w:rsidRDefault="006F0106" w:rsidP="003B41BB">
          <w:pPr>
            <w:pStyle w:val="Kazalovsebine2"/>
            <w:tabs>
              <w:tab w:val="left" w:pos="480"/>
              <w:tab w:val="right" w:leader="dot" w:pos="9062"/>
            </w:tabs>
            <w:spacing w:before="0"/>
            <w:rPr>
              <w:rFonts w:eastAsiaTheme="minorEastAsia"/>
              <w:bCs w:val="0"/>
              <w:noProof/>
              <w:sz w:val="22"/>
              <w:szCs w:val="22"/>
            </w:rPr>
          </w:pPr>
          <w:hyperlink w:anchor="_Toc155600132" w:history="1">
            <w:r w:rsidR="003B41BB" w:rsidRPr="00910E5C">
              <w:rPr>
                <w:rStyle w:val="Hiperpovezava"/>
                <w:noProof/>
                <w:sz w:val="22"/>
                <w:szCs w:val="22"/>
              </w:rPr>
              <w:t>8.</w:t>
            </w:r>
            <w:r w:rsidR="003B41BB" w:rsidRPr="00910E5C">
              <w:rPr>
                <w:rFonts w:eastAsiaTheme="minorEastAsia"/>
                <w:bCs w:val="0"/>
                <w:noProof/>
                <w:sz w:val="22"/>
                <w:szCs w:val="22"/>
              </w:rPr>
              <w:tab/>
            </w:r>
            <w:r w:rsidR="003B41BB" w:rsidRPr="00910E5C">
              <w:rPr>
                <w:rStyle w:val="Hiperpovezava"/>
                <w:noProof/>
                <w:sz w:val="22"/>
                <w:szCs w:val="22"/>
              </w:rPr>
              <w:t>Priprava ponudbene dokumentacije</w:t>
            </w:r>
            <w:r w:rsidR="003B41BB" w:rsidRPr="00910E5C">
              <w:rPr>
                <w:noProof/>
                <w:webHidden/>
                <w:sz w:val="22"/>
                <w:szCs w:val="22"/>
              </w:rPr>
              <w:tab/>
            </w:r>
            <w:r w:rsidR="003B41BB" w:rsidRPr="00910E5C">
              <w:rPr>
                <w:noProof/>
                <w:webHidden/>
                <w:sz w:val="22"/>
                <w:szCs w:val="22"/>
              </w:rPr>
              <w:fldChar w:fldCharType="begin"/>
            </w:r>
            <w:r w:rsidR="003B41BB" w:rsidRPr="00910E5C">
              <w:rPr>
                <w:noProof/>
                <w:webHidden/>
                <w:sz w:val="22"/>
                <w:szCs w:val="22"/>
              </w:rPr>
              <w:instrText xml:space="preserve"> PAGEREF _Toc155600132 \h </w:instrText>
            </w:r>
            <w:r w:rsidR="003B41BB" w:rsidRPr="00910E5C">
              <w:rPr>
                <w:noProof/>
                <w:webHidden/>
                <w:sz w:val="22"/>
                <w:szCs w:val="22"/>
              </w:rPr>
            </w:r>
            <w:r w:rsidR="003B41BB" w:rsidRPr="00910E5C">
              <w:rPr>
                <w:noProof/>
                <w:webHidden/>
                <w:sz w:val="22"/>
                <w:szCs w:val="22"/>
              </w:rPr>
              <w:fldChar w:fldCharType="separate"/>
            </w:r>
            <w:r w:rsidR="003B41BB" w:rsidRPr="00910E5C">
              <w:rPr>
                <w:noProof/>
                <w:webHidden/>
                <w:sz w:val="22"/>
                <w:szCs w:val="22"/>
              </w:rPr>
              <w:t>7</w:t>
            </w:r>
            <w:r w:rsidR="003B41BB" w:rsidRPr="00910E5C">
              <w:rPr>
                <w:noProof/>
                <w:webHidden/>
                <w:sz w:val="22"/>
                <w:szCs w:val="22"/>
              </w:rPr>
              <w:fldChar w:fldCharType="end"/>
            </w:r>
          </w:hyperlink>
        </w:p>
        <w:p w14:paraId="4629752B" w14:textId="77777777" w:rsidR="003B41BB" w:rsidRPr="00910E5C" w:rsidRDefault="006F0106" w:rsidP="003B41BB">
          <w:pPr>
            <w:pStyle w:val="Kazalovsebine2"/>
            <w:tabs>
              <w:tab w:val="left" w:pos="480"/>
              <w:tab w:val="right" w:leader="dot" w:pos="9062"/>
            </w:tabs>
            <w:spacing w:before="0"/>
            <w:rPr>
              <w:rFonts w:eastAsiaTheme="minorEastAsia"/>
              <w:bCs w:val="0"/>
              <w:noProof/>
              <w:sz w:val="22"/>
              <w:szCs w:val="22"/>
            </w:rPr>
          </w:pPr>
          <w:hyperlink w:anchor="_Toc155600133" w:history="1">
            <w:r w:rsidR="003B41BB" w:rsidRPr="00910E5C">
              <w:rPr>
                <w:rStyle w:val="Hiperpovezava"/>
                <w:noProof/>
                <w:sz w:val="22"/>
                <w:szCs w:val="22"/>
              </w:rPr>
              <w:t>9.</w:t>
            </w:r>
            <w:r w:rsidR="003B41BB" w:rsidRPr="00910E5C">
              <w:rPr>
                <w:rFonts w:eastAsiaTheme="minorEastAsia"/>
                <w:bCs w:val="0"/>
                <w:noProof/>
                <w:sz w:val="22"/>
                <w:szCs w:val="22"/>
              </w:rPr>
              <w:tab/>
            </w:r>
            <w:r w:rsidR="003B41BB" w:rsidRPr="00910E5C">
              <w:rPr>
                <w:rStyle w:val="Hiperpovezava"/>
                <w:noProof/>
                <w:sz w:val="22"/>
                <w:szCs w:val="22"/>
              </w:rPr>
              <w:t>Stroški</w:t>
            </w:r>
            <w:r w:rsidR="003B41BB" w:rsidRPr="00910E5C">
              <w:rPr>
                <w:noProof/>
                <w:webHidden/>
                <w:sz w:val="22"/>
                <w:szCs w:val="22"/>
              </w:rPr>
              <w:tab/>
            </w:r>
            <w:r w:rsidR="003B41BB" w:rsidRPr="00910E5C">
              <w:rPr>
                <w:noProof/>
                <w:webHidden/>
                <w:sz w:val="22"/>
                <w:szCs w:val="22"/>
              </w:rPr>
              <w:fldChar w:fldCharType="begin"/>
            </w:r>
            <w:r w:rsidR="003B41BB" w:rsidRPr="00910E5C">
              <w:rPr>
                <w:noProof/>
                <w:webHidden/>
                <w:sz w:val="22"/>
                <w:szCs w:val="22"/>
              </w:rPr>
              <w:instrText xml:space="preserve"> PAGEREF _Toc155600133 \h </w:instrText>
            </w:r>
            <w:r w:rsidR="003B41BB" w:rsidRPr="00910E5C">
              <w:rPr>
                <w:noProof/>
                <w:webHidden/>
                <w:sz w:val="22"/>
                <w:szCs w:val="22"/>
              </w:rPr>
            </w:r>
            <w:r w:rsidR="003B41BB" w:rsidRPr="00910E5C">
              <w:rPr>
                <w:noProof/>
                <w:webHidden/>
                <w:sz w:val="22"/>
                <w:szCs w:val="22"/>
              </w:rPr>
              <w:fldChar w:fldCharType="separate"/>
            </w:r>
            <w:r w:rsidR="003B41BB" w:rsidRPr="00910E5C">
              <w:rPr>
                <w:noProof/>
                <w:webHidden/>
                <w:sz w:val="22"/>
                <w:szCs w:val="22"/>
              </w:rPr>
              <w:t>7</w:t>
            </w:r>
            <w:r w:rsidR="003B41BB" w:rsidRPr="00910E5C">
              <w:rPr>
                <w:noProof/>
                <w:webHidden/>
                <w:sz w:val="22"/>
                <w:szCs w:val="22"/>
              </w:rPr>
              <w:fldChar w:fldCharType="end"/>
            </w:r>
          </w:hyperlink>
        </w:p>
        <w:p w14:paraId="3F80D71A" w14:textId="77777777" w:rsidR="003B41BB" w:rsidRPr="00910E5C" w:rsidRDefault="006F0106" w:rsidP="003B41BB">
          <w:pPr>
            <w:pStyle w:val="Kazalovsebine2"/>
            <w:tabs>
              <w:tab w:val="left" w:pos="480"/>
              <w:tab w:val="right" w:leader="dot" w:pos="9062"/>
            </w:tabs>
            <w:spacing w:before="0"/>
            <w:rPr>
              <w:rFonts w:eastAsiaTheme="minorEastAsia"/>
              <w:bCs w:val="0"/>
              <w:noProof/>
              <w:sz w:val="22"/>
              <w:szCs w:val="22"/>
            </w:rPr>
          </w:pPr>
          <w:hyperlink w:anchor="_Toc155600134" w:history="1">
            <w:r w:rsidR="003B41BB" w:rsidRPr="00910E5C">
              <w:rPr>
                <w:rStyle w:val="Hiperpovezava"/>
                <w:noProof/>
                <w:sz w:val="22"/>
                <w:szCs w:val="22"/>
              </w:rPr>
              <w:t>10.</w:t>
            </w:r>
            <w:r w:rsidR="003B41BB" w:rsidRPr="00910E5C">
              <w:rPr>
                <w:rFonts w:eastAsiaTheme="minorEastAsia"/>
                <w:bCs w:val="0"/>
                <w:noProof/>
                <w:sz w:val="22"/>
                <w:szCs w:val="22"/>
              </w:rPr>
              <w:tab/>
            </w:r>
            <w:r w:rsidR="003B41BB" w:rsidRPr="00910E5C">
              <w:rPr>
                <w:rStyle w:val="Hiperpovezava"/>
                <w:noProof/>
                <w:sz w:val="22"/>
                <w:szCs w:val="22"/>
              </w:rPr>
              <w:t>Variantne ponudbe</w:t>
            </w:r>
            <w:r w:rsidR="003B41BB" w:rsidRPr="00910E5C">
              <w:rPr>
                <w:noProof/>
                <w:webHidden/>
                <w:sz w:val="22"/>
                <w:szCs w:val="22"/>
              </w:rPr>
              <w:tab/>
            </w:r>
            <w:r w:rsidR="003B41BB" w:rsidRPr="00910E5C">
              <w:rPr>
                <w:noProof/>
                <w:webHidden/>
                <w:sz w:val="22"/>
                <w:szCs w:val="22"/>
              </w:rPr>
              <w:fldChar w:fldCharType="begin"/>
            </w:r>
            <w:r w:rsidR="003B41BB" w:rsidRPr="00910E5C">
              <w:rPr>
                <w:noProof/>
                <w:webHidden/>
                <w:sz w:val="22"/>
                <w:szCs w:val="22"/>
              </w:rPr>
              <w:instrText xml:space="preserve"> PAGEREF _Toc155600134 \h </w:instrText>
            </w:r>
            <w:r w:rsidR="003B41BB" w:rsidRPr="00910E5C">
              <w:rPr>
                <w:noProof/>
                <w:webHidden/>
                <w:sz w:val="22"/>
                <w:szCs w:val="22"/>
              </w:rPr>
            </w:r>
            <w:r w:rsidR="003B41BB" w:rsidRPr="00910E5C">
              <w:rPr>
                <w:noProof/>
                <w:webHidden/>
                <w:sz w:val="22"/>
                <w:szCs w:val="22"/>
              </w:rPr>
              <w:fldChar w:fldCharType="separate"/>
            </w:r>
            <w:r w:rsidR="003B41BB" w:rsidRPr="00910E5C">
              <w:rPr>
                <w:noProof/>
                <w:webHidden/>
                <w:sz w:val="22"/>
                <w:szCs w:val="22"/>
              </w:rPr>
              <w:t>7</w:t>
            </w:r>
            <w:r w:rsidR="003B41BB" w:rsidRPr="00910E5C">
              <w:rPr>
                <w:noProof/>
                <w:webHidden/>
                <w:sz w:val="22"/>
                <w:szCs w:val="22"/>
              </w:rPr>
              <w:fldChar w:fldCharType="end"/>
            </w:r>
          </w:hyperlink>
        </w:p>
        <w:p w14:paraId="4CC8CA2D" w14:textId="77777777" w:rsidR="003B41BB" w:rsidRPr="00910E5C" w:rsidRDefault="006F0106" w:rsidP="003B41BB">
          <w:pPr>
            <w:pStyle w:val="Kazalovsebine2"/>
            <w:tabs>
              <w:tab w:val="left" w:pos="480"/>
              <w:tab w:val="right" w:leader="dot" w:pos="9062"/>
            </w:tabs>
            <w:spacing w:before="0"/>
            <w:rPr>
              <w:rFonts w:eastAsiaTheme="minorEastAsia"/>
              <w:bCs w:val="0"/>
              <w:noProof/>
              <w:sz w:val="22"/>
              <w:szCs w:val="22"/>
            </w:rPr>
          </w:pPr>
          <w:hyperlink w:anchor="_Toc155600135" w:history="1">
            <w:r w:rsidR="003B41BB" w:rsidRPr="00910E5C">
              <w:rPr>
                <w:rStyle w:val="Hiperpovezava"/>
                <w:noProof/>
                <w:sz w:val="22"/>
                <w:szCs w:val="22"/>
              </w:rPr>
              <w:t>11.</w:t>
            </w:r>
            <w:r w:rsidR="003B41BB" w:rsidRPr="00910E5C">
              <w:rPr>
                <w:rFonts w:eastAsiaTheme="minorEastAsia"/>
                <w:bCs w:val="0"/>
                <w:noProof/>
                <w:sz w:val="22"/>
                <w:szCs w:val="22"/>
              </w:rPr>
              <w:tab/>
            </w:r>
            <w:r w:rsidR="003B41BB" w:rsidRPr="00910E5C">
              <w:rPr>
                <w:rStyle w:val="Hiperpovezava"/>
                <w:noProof/>
                <w:sz w:val="22"/>
                <w:szCs w:val="22"/>
              </w:rPr>
              <w:t>Skupna ponudba</w:t>
            </w:r>
            <w:r w:rsidR="003B41BB" w:rsidRPr="00910E5C">
              <w:rPr>
                <w:noProof/>
                <w:webHidden/>
                <w:sz w:val="22"/>
                <w:szCs w:val="22"/>
              </w:rPr>
              <w:tab/>
            </w:r>
            <w:r w:rsidR="003B41BB" w:rsidRPr="00910E5C">
              <w:rPr>
                <w:noProof/>
                <w:webHidden/>
                <w:sz w:val="22"/>
                <w:szCs w:val="22"/>
              </w:rPr>
              <w:fldChar w:fldCharType="begin"/>
            </w:r>
            <w:r w:rsidR="003B41BB" w:rsidRPr="00910E5C">
              <w:rPr>
                <w:noProof/>
                <w:webHidden/>
                <w:sz w:val="22"/>
                <w:szCs w:val="22"/>
              </w:rPr>
              <w:instrText xml:space="preserve"> PAGEREF _Toc155600135 \h </w:instrText>
            </w:r>
            <w:r w:rsidR="003B41BB" w:rsidRPr="00910E5C">
              <w:rPr>
                <w:noProof/>
                <w:webHidden/>
                <w:sz w:val="22"/>
                <w:szCs w:val="22"/>
              </w:rPr>
            </w:r>
            <w:r w:rsidR="003B41BB" w:rsidRPr="00910E5C">
              <w:rPr>
                <w:noProof/>
                <w:webHidden/>
                <w:sz w:val="22"/>
                <w:szCs w:val="22"/>
              </w:rPr>
              <w:fldChar w:fldCharType="separate"/>
            </w:r>
            <w:r w:rsidR="003B41BB" w:rsidRPr="00910E5C">
              <w:rPr>
                <w:noProof/>
                <w:webHidden/>
                <w:sz w:val="22"/>
                <w:szCs w:val="22"/>
              </w:rPr>
              <w:t>7</w:t>
            </w:r>
            <w:r w:rsidR="003B41BB" w:rsidRPr="00910E5C">
              <w:rPr>
                <w:noProof/>
                <w:webHidden/>
                <w:sz w:val="22"/>
                <w:szCs w:val="22"/>
              </w:rPr>
              <w:fldChar w:fldCharType="end"/>
            </w:r>
          </w:hyperlink>
        </w:p>
        <w:p w14:paraId="4E00EFFF" w14:textId="77777777" w:rsidR="003B41BB" w:rsidRPr="00910E5C" w:rsidRDefault="006F0106" w:rsidP="003B41BB">
          <w:pPr>
            <w:pStyle w:val="Kazalovsebine2"/>
            <w:tabs>
              <w:tab w:val="left" w:pos="480"/>
              <w:tab w:val="right" w:leader="dot" w:pos="9062"/>
            </w:tabs>
            <w:spacing w:before="0"/>
            <w:rPr>
              <w:rFonts w:eastAsiaTheme="minorEastAsia"/>
              <w:bCs w:val="0"/>
              <w:noProof/>
              <w:sz w:val="22"/>
              <w:szCs w:val="22"/>
            </w:rPr>
          </w:pPr>
          <w:hyperlink w:anchor="_Toc155600136" w:history="1">
            <w:r w:rsidR="003B41BB" w:rsidRPr="00910E5C">
              <w:rPr>
                <w:rStyle w:val="Hiperpovezava"/>
                <w:noProof/>
                <w:sz w:val="22"/>
                <w:szCs w:val="22"/>
              </w:rPr>
              <w:t>12.</w:t>
            </w:r>
            <w:r w:rsidR="003B41BB" w:rsidRPr="00910E5C">
              <w:rPr>
                <w:rFonts w:eastAsiaTheme="minorEastAsia"/>
                <w:bCs w:val="0"/>
                <w:noProof/>
                <w:sz w:val="22"/>
                <w:szCs w:val="22"/>
              </w:rPr>
              <w:tab/>
            </w:r>
            <w:r w:rsidR="003B41BB" w:rsidRPr="00910E5C">
              <w:rPr>
                <w:rStyle w:val="Hiperpovezava"/>
                <w:noProof/>
                <w:sz w:val="22"/>
                <w:szCs w:val="22"/>
              </w:rPr>
              <w:t>Podizvajalci</w:t>
            </w:r>
            <w:r w:rsidR="003B41BB" w:rsidRPr="00910E5C">
              <w:rPr>
                <w:noProof/>
                <w:webHidden/>
                <w:sz w:val="22"/>
                <w:szCs w:val="22"/>
              </w:rPr>
              <w:tab/>
            </w:r>
            <w:r w:rsidR="003B41BB" w:rsidRPr="00910E5C">
              <w:rPr>
                <w:noProof/>
                <w:webHidden/>
                <w:sz w:val="22"/>
                <w:szCs w:val="22"/>
              </w:rPr>
              <w:fldChar w:fldCharType="begin"/>
            </w:r>
            <w:r w:rsidR="003B41BB" w:rsidRPr="00910E5C">
              <w:rPr>
                <w:noProof/>
                <w:webHidden/>
                <w:sz w:val="22"/>
                <w:szCs w:val="22"/>
              </w:rPr>
              <w:instrText xml:space="preserve"> PAGEREF _Toc155600136 \h </w:instrText>
            </w:r>
            <w:r w:rsidR="003B41BB" w:rsidRPr="00910E5C">
              <w:rPr>
                <w:noProof/>
                <w:webHidden/>
                <w:sz w:val="22"/>
                <w:szCs w:val="22"/>
              </w:rPr>
            </w:r>
            <w:r w:rsidR="003B41BB" w:rsidRPr="00910E5C">
              <w:rPr>
                <w:noProof/>
                <w:webHidden/>
                <w:sz w:val="22"/>
                <w:szCs w:val="22"/>
              </w:rPr>
              <w:fldChar w:fldCharType="separate"/>
            </w:r>
            <w:r w:rsidR="003B41BB" w:rsidRPr="00910E5C">
              <w:rPr>
                <w:noProof/>
                <w:webHidden/>
                <w:sz w:val="22"/>
                <w:szCs w:val="22"/>
              </w:rPr>
              <w:t>8</w:t>
            </w:r>
            <w:r w:rsidR="003B41BB" w:rsidRPr="00910E5C">
              <w:rPr>
                <w:noProof/>
                <w:webHidden/>
                <w:sz w:val="22"/>
                <w:szCs w:val="22"/>
              </w:rPr>
              <w:fldChar w:fldCharType="end"/>
            </w:r>
          </w:hyperlink>
        </w:p>
        <w:p w14:paraId="1503E6B3" w14:textId="77777777" w:rsidR="003B41BB" w:rsidRPr="00910E5C" w:rsidRDefault="006F0106" w:rsidP="003B41BB">
          <w:pPr>
            <w:pStyle w:val="Kazalovsebine2"/>
            <w:tabs>
              <w:tab w:val="left" w:pos="480"/>
              <w:tab w:val="right" w:leader="dot" w:pos="9062"/>
            </w:tabs>
            <w:spacing w:before="0"/>
            <w:rPr>
              <w:rFonts w:eastAsiaTheme="minorEastAsia"/>
              <w:bCs w:val="0"/>
              <w:noProof/>
              <w:sz w:val="22"/>
              <w:szCs w:val="22"/>
            </w:rPr>
          </w:pPr>
          <w:hyperlink w:anchor="_Toc155600137" w:history="1">
            <w:r w:rsidR="003B41BB" w:rsidRPr="00910E5C">
              <w:rPr>
                <w:rStyle w:val="Hiperpovezava"/>
                <w:noProof/>
                <w:sz w:val="22"/>
                <w:szCs w:val="22"/>
              </w:rPr>
              <w:t>13.</w:t>
            </w:r>
            <w:r w:rsidR="003B41BB" w:rsidRPr="00910E5C">
              <w:rPr>
                <w:rFonts w:eastAsiaTheme="minorEastAsia"/>
                <w:bCs w:val="0"/>
                <w:noProof/>
                <w:sz w:val="22"/>
                <w:szCs w:val="22"/>
              </w:rPr>
              <w:tab/>
            </w:r>
            <w:r w:rsidR="003B41BB" w:rsidRPr="00910E5C">
              <w:rPr>
                <w:rStyle w:val="Hiperpovezava"/>
                <w:noProof/>
                <w:sz w:val="22"/>
                <w:szCs w:val="22"/>
              </w:rPr>
              <w:t>Rok in način predložitve ponudb</w:t>
            </w:r>
            <w:r w:rsidR="003B41BB" w:rsidRPr="00910E5C">
              <w:rPr>
                <w:noProof/>
                <w:webHidden/>
                <w:sz w:val="22"/>
                <w:szCs w:val="22"/>
              </w:rPr>
              <w:tab/>
            </w:r>
            <w:r w:rsidR="003B41BB" w:rsidRPr="00910E5C">
              <w:rPr>
                <w:noProof/>
                <w:webHidden/>
                <w:sz w:val="22"/>
                <w:szCs w:val="22"/>
              </w:rPr>
              <w:fldChar w:fldCharType="begin"/>
            </w:r>
            <w:r w:rsidR="003B41BB" w:rsidRPr="00910E5C">
              <w:rPr>
                <w:noProof/>
                <w:webHidden/>
                <w:sz w:val="22"/>
                <w:szCs w:val="22"/>
              </w:rPr>
              <w:instrText xml:space="preserve"> PAGEREF _Toc155600137 \h </w:instrText>
            </w:r>
            <w:r w:rsidR="003B41BB" w:rsidRPr="00910E5C">
              <w:rPr>
                <w:noProof/>
                <w:webHidden/>
                <w:sz w:val="22"/>
                <w:szCs w:val="22"/>
              </w:rPr>
            </w:r>
            <w:r w:rsidR="003B41BB" w:rsidRPr="00910E5C">
              <w:rPr>
                <w:noProof/>
                <w:webHidden/>
                <w:sz w:val="22"/>
                <w:szCs w:val="22"/>
              </w:rPr>
              <w:fldChar w:fldCharType="separate"/>
            </w:r>
            <w:r w:rsidR="003B41BB" w:rsidRPr="00910E5C">
              <w:rPr>
                <w:noProof/>
                <w:webHidden/>
                <w:sz w:val="22"/>
                <w:szCs w:val="22"/>
              </w:rPr>
              <w:t>8</w:t>
            </w:r>
            <w:r w:rsidR="003B41BB" w:rsidRPr="00910E5C">
              <w:rPr>
                <w:noProof/>
                <w:webHidden/>
                <w:sz w:val="22"/>
                <w:szCs w:val="22"/>
              </w:rPr>
              <w:fldChar w:fldCharType="end"/>
            </w:r>
          </w:hyperlink>
        </w:p>
        <w:p w14:paraId="51B62B6E" w14:textId="77777777" w:rsidR="003B41BB" w:rsidRPr="00910E5C" w:rsidRDefault="006F0106" w:rsidP="003B41BB">
          <w:pPr>
            <w:pStyle w:val="Kazalovsebine2"/>
            <w:tabs>
              <w:tab w:val="left" w:pos="480"/>
              <w:tab w:val="right" w:leader="dot" w:pos="9062"/>
            </w:tabs>
            <w:spacing w:before="0"/>
            <w:rPr>
              <w:rFonts w:eastAsiaTheme="minorEastAsia"/>
              <w:bCs w:val="0"/>
              <w:noProof/>
              <w:sz w:val="22"/>
              <w:szCs w:val="22"/>
            </w:rPr>
          </w:pPr>
          <w:hyperlink w:anchor="_Toc155600138" w:history="1">
            <w:r w:rsidR="003B41BB" w:rsidRPr="00910E5C">
              <w:rPr>
                <w:rStyle w:val="Hiperpovezava"/>
                <w:noProof/>
                <w:sz w:val="22"/>
                <w:szCs w:val="22"/>
              </w:rPr>
              <w:t>14.</w:t>
            </w:r>
            <w:r w:rsidR="003B41BB" w:rsidRPr="00910E5C">
              <w:rPr>
                <w:rFonts w:eastAsiaTheme="minorEastAsia"/>
                <w:bCs w:val="0"/>
                <w:noProof/>
                <w:sz w:val="22"/>
                <w:szCs w:val="22"/>
              </w:rPr>
              <w:tab/>
            </w:r>
            <w:r w:rsidR="003B41BB" w:rsidRPr="00910E5C">
              <w:rPr>
                <w:rStyle w:val="Hiperpovezava"/>
                <w:noProof/>
                <w:sz w:val="22"/>
                <w:szCs w:val="22"/>
              </w:rPr>
              <w:t>Umik, sprememba ali dopolnitev ponudbe</w:t>
            </w:r>
            <w:r w:rsidR="003B41BB" w:rsidRPr="00910E5C">
              <w:rPr>
                <w:noProof/>
                <w:webHidden/>
                <w:sz w:val="22"/>
                <w:szCs w:val="22"/>
              </w:rPr>
              <w:tab/>
            </w:r>
            <w:r w:rsidR="003B41BB" w:rsidRPr="00910E5C">
              <w:rPr>
                <w:noProof/>
                <w:webHidden/>
                <w:sz w:val="22"/>
                <w:szCs w:val="22"/>
              </w:rPr>
              <w:fldChar w:fldCharType="begin"/>
            </w:r>
            <w:r w:rsidR="003B41BB" w:rsidRPr="00910E5C">
              <w:rPr>
                <w:noProof/>
                <w:webHidden/>
                <w:sz w:val="22"/>
                <w:szCs w:val="22"/>
              </w:rPr>
              <w:instrText xml:space="preserve"> PAGEREF _Toc155600138 \h </w:instrText>
            </w:r>
            <w:r w:rsidR="003B41BB" w:rsidRPr="00910E5C">
              <w:rPr>
                <w:noProof/>
                <w:webHidden/>
                <w:sz w:val="22"/>
                <w:szCs w:val="22"/>
              </w:rPr>
            </w:r>
            <w:r w:rsidR="003B41BB" w:rsidRPr="00910E5C">
              <w:rPr>
                <w:noProof/>
                <w:webHidden/>
                <w:sz w:val="22"/>
                <w:szCs w:val="22"/>
              </w:rPr>
              <w:fldChar w:fldCharType="separate"/>
            </w:r>
            <w:r w:rsidR="003B41BB" w:rsidRPr="00910E5C">
              <w:rPr>
                <w:noProof/>
                <w:webHidden/>
                <w:sz w:val="22"/>
                <w:szCs w:val="22"/>
              </w:rPr>
              <w:t>9</w:t>
            </w:r>
            <w:r w:rsidR="003B41BB" w:rsidRPr="00910E5C">
              <w:rPr>
                <w:noProof/>
                <w:webHidden/>
                <w:sz w:val="22"/>
                <w:szCs w:val="22"/>
              </w:rPr>
              <w:fldChar w:fldCharType="end"/>
            </w:r>
          </w:hyperlink>
        </w:p>
        <w:p w14:paraId="54AD02F6" w14:textId="77777777" w:rsidR="003B41BB" w:rsidRPr="00910E5C" w:rsidRDefault="006F0106" w:rsidP="003B41BB">
          <w:pPr>
            <w:pStyle w:val="Kazalovsebine2"/>
            <w:tabs>
              <w:tab w:val="left" w:pos="480"/>
              <w:tab w:val="right" w:leader="dot" w:pos="9062"/>
            </w:tabs>
            <w:spacing w:before="0"/>
            <w:rPr>
              <w:rFonts w:eastAsiaTheme="minorEastAsia"/>
              <w:bCs w:val="0"/>
              <w:noProof/>
              <w:sz w:val="22"/>
              <w:szCs w:val="22"/>
            </w:rPr>
          </w:pPr>
          <w:hyperlink w:anchor="_Toc155600139" w:history="1">
            <w:r w:rsidR="003B41BB" w:rsidRPr="00910E5C">
              <w:rPr>
                <w:rStyle w:val="Hiperpovezava"/>
                <w:noProof/>
                <w:sz w:val="22"/>
                <w:szCs w:val="22"/>
              </w:rPr>
              <w:t>15.</w:t>
            </w:r>
            <w:r w:rsidR="003B41BB" w:rsidRPr="00910E5C">
              <w:rPr>
                <w:rFonts w:eastAsiaTheme="minorEastAsia"/>
                <w:bCs w:val="0"/>
                <w:noProof/>
                <w:sz w:val="22"/>
                <w:szCs w:val="22"/>
              </w:rPr>
              <w:tab/>
            </w:r>
            <w:r w:rsidR="003B41BB" w:rsidRPr="00910E5C">
              <w:rPr>
                <w:rStyle w:val="Hiperpovezava"/>
                <w:noProof/>
                <w:sz w:val="22"/>
                <w:szCs w:val="22"/>
              </w:rPr>
              <w:t>Informacije v zvezi z odpiranjem ponudb</w:t>
            </w:r>
            <w:r w:rsidR="003B41BB" w:rsidRPr="00910E5C">
              <w:rPr>
                <w:noProof/>
                <w:webHidden/>
                <w:sz w:val="22"/>
                <w:szCs w:val="22"/>
              </w:rPr>
              <w:tab/>
            </w:r>
            <w:r w:rsidR="003B41BB" w:rsidRPr="00910E5C">
              <w:rPr>
                <w:noProof/>
                <w:webHidden/>
                <w:sz w:val="22"/>
                <w:szCs w:val="22"/>
              </w:rPr>
              <w:fldChar w:fldCharType="begin"/>
            </w:r>
            <w:r w:rsidR="003B41BB" w:rsidRPr="00910E5C">
              <w:rPr>
                <w:noProof/>
                <w:webHidden/>
                <w:sz w:val="22"/>
                <w:szCs w:val="22"/>
              </w:rPr>
              <w:instrText xml:space="preserve"> PAGEREF _Toc155600139 \h </w:instrText>
            </w:r>
            <w:r w:rsidR="003B41BB" w:rsidRPr="00910E5C">
              <w:rPr>
                <w:noProof/>
                <w:webHidden/>
                <w:sz w:val="22"/>
                <w:szCs w:val="22"/>
              </w:rPr>
            </w:r>
            <w:r w:rsidR="003B41BB" w:rsidRPr="00910E5C">
              <w:rPr>
                <w:noProof/>
                <w:webHidden/>
                <w:sz w:val="22"/>
                <w:szCs w:val="22"/>
              </w:rPr>
              <w:fldChar w:fldCharType="separate"/>
            </w:r>
            <w:r w:rsidR="003B41BB" w:rsidRPr="00910E5C">
              <w:rPr>
                <w:noProof/>
                <w:webHidden/>
                <w:sz w:val="22"/>
                <w:szCs w:val="22"/>
              </w:rPr>
              <w:t>9</w:t>
            </w:r>
            <w:r w:rsidR="003B41BB" w:rsidRPr="00910E5C">
              <w:rPr>
                <w:noProof/>
                <w:webHidden/>
                <w:sz w:val="22"/>
                <w:szCs w:val="22"/>
              </w:rPr>
              <w:fldChar w:fldCharType="end"/>
            </w:r>
          </w:hyperlink>
        </w:p>
        <w:p w14:paraId="0C5775B5" w14:textId="77777777" w:rsidR="003B41BB" w:rsidRPr="00910E5C" w:rsidRDefault="006F0106" w:rsidP="003B41BB">
          <w:pPr>
            <w:pStyle w:val="Kazalovsebine2"/>
            <w:tabs>
              <w:tab w:val="left" w:pos="480"/>
              <w:tab w:val="right" w:leader="dot" w:pos="9062"/>
            </w:tabs>
            <w:spacing w:before="0"/>
            <w:rPr>
              <w:rFonts w:eastAsiaTheme="minorEastAsia"/>
              <w:bCs w:val="0"/>
              <w:noProof/>
              <w:sz w:val="22"/>
              <w:szCs w:val="22"/>
            </w:rPr>
          </w:pPr>
          <w:hyperlink w:anchor="_Toc155600140" w:history="1">
            <w:r w:rsidR="003B41BB" w:rsidRPr="00910E5C">
              <w:rPr>
                <w:rStyle w:val="Hiperpovezava"/>
                <w:noProof/>
                <w:sz w:val="22"/>
                <w:szCs w:val="22"/>
              </w:rPr>
              <w:t>16.</w:t>
            </w:r>
            <w:r w:rsidR="003B41BB" w:rsidRPr="00910E5C">
              <w:rPr>
                <w:rFonts w:eastAsiaTheme="minorEastAsia"/>
                <w:bCs w:val="0"/>
                <w:noProof/>
                <w:sz w:val="22"/>
                <w:szCs w:val="22"/>
              </w:rPr>
              <w:tab/>
            </w:r>
            <w:r w:rsidR="003B41BB" w:rsidRPr="00910E5C">
              <w:rPr>
                <w:rStyle w:val="Hiperpovezava"/>
                <w:noProof/>
                <w:sz w:val="22"/>
                <w:szCs w:val="22"/>
              </w:rPr>
              <w:t>Obveščanje ponudnikov</w:t>
            </w:r>
            <w:r w:rsidR="003B41BB" w:rsidRPr="00910E5C">
              <w:rPr>
                <w:noProof/>
                <w:webHidden/>
                <w:sz w:val="22"/>
                <w:szCs w:val="22"/>
              </w:rPr>
              <w:tab/>
            </w:r>
            <w:r w:rsidR="003B41BB" w:rsidRPr="00910E5C">
              <w:rPr>
                <w:noProof/>
                <w:webHidden/>
                <w:sz w:val="22"/>
                <w:szCs w:val="22"/>
              </w:rPr>
              <w:fldChar w:fldCharType="begin"/>
            </w:r>
            <w:r w:rsidR="003B41BB" w:rsidRPr="00910E5C">
              <w:rPr>
                <w:noProof/>
                <w:webHidden/>
                <w:sz w:val="22"/>
                <w:szCs w:val="22"/>
              </w:rPr>
              <w:instrText xml:space="preserve"> PAGEREF _Toc155600140 \h </w:instrText>
            </w:r>
            <w:r w:rsidR="003B41BB" w:rsidRPr="00910E5C">
              <w:rPr>
                <w:noProof/>
                <w:webHidden/>
                <w:sz w:val="22"/>
                <w:szCs w:val="22"/>
              </w:rPr>
            </w:r>
            <w:r w:rsidR="003B41BB" w:rsidRPr="00910E5C">
              <w:rPr>
                <w:noProof/>
                <w:webHidden/>
                <w:sz w:val="22"/>
                <w:szCs w:val="22"/>
              </w:rPr>
              <w:fldChar w:fldCharType="separate"/>
            </w:r>
            <w:r w:rsidR="003B41BB" w:rsidRPr="00910E5C">
              <w:rPr>
                <w:noProof/>
                <w:webHidden/>
                <w:sz w:val="22"/>
                <w:szCs w:val="22"/>
              </w:rPr>
              <w:t>9</w:t>
            </w:r>
            <w:r w:rsidR="003B41BB" w:rsidRPr="00910E5C">
              <w:rPr>
                <w:noProof/>
                <w:webHidden/>
                <w:sz w:val="22"/>
                <w:szCs w:val="22"/>
              </w:rPr>
              <w:fldChar w:fldCharType="end"/>
            </w:r>
          </w:hyperlink>
        </w:p>
        <w:p w14:paraId="124B482B" w14:textId="77777777" w:rsidR="003B41BB" w:rsidRPr="00910E5C" w:rsidRDefault="006F0106" w:rsidP="003B41BB">
          <w:pPr>
            <w:pStyle w:val="Kazalovsebine2"/>
            <w:tabs>
              <w:tab w:val="left" w:pos="480"/>
              <w:tab w:val="right" w:leader="dot" w:pos="9062"/>
            </w:tabs>
            <w:spacing w:before="0"/>
            <w:rPr>
              <w:rFonts w:eastAsiaTheme="minorEastAsia"/>
              <w:bCs w:val="0"/>
              <w:noProof/>
              <w:sz w:val="22"/>
              <w:szCs w:val="22"/>
            </w:rPr>
          </w:pPr>
          <w:hyperlink w:anchor="_Toc155600141" w:history="1">
            <w:r w:rsidR="003B41BB" w:rsidRPr="00910E5C">
              <w:rPr>
                <w:rStyle w:val="Hiperpovezava"/>
                <w:noProof/>
                <w:sz w:val="22"/>
                <w:szCs w:val="22"/>
              </w:rPr>
              <w:t>17.</w:t>
            </w:r>
            <w:r w:rsidR="003B41BB" w:rsidRPr="00910E5C">
              <w:rPr>
                <w:rFonts w:eastAsiaTheme="minorEastAsia"/>
                <w:bCs w:val="0"/>
                <w:noProof/>
                <w:sz w:val="22"/>
                <w:szCs w:val="22"/>
              </w:rPr>
              <w:tab/>
            </w:r>
            <w:r w:rsidR="003B41BB" w:rsidRPr="00910E5C">
              <w:rPr>
                <w:rStyle w:val="Hiperpovezava"/>
                <w:noProof/>
                <w:sz w:val="22"/>
                <w:szCs w:val="22"/>
              </w:rPr>
              <w:t>Pregled in presoja ponudb</w:t>
            </w:r>
            <w:r w:rsidR="003B41BB" w:rsidRPr="00910E5C">
              <w:rPr>
                <w:noProof/>
                <w:webHidden/>
                <w:sz w:val="22"/>
                <w:szCs w:val="22"/>
              </w:rPr>
              <w:tab/>
            </w:r>
            <w:r w:rsidR="003B41BB" w:rsidRPr="00910E5C">
              <w:rPr>
                <w:noProof/>
                <w:webHidden/>
                <w:sz w:val="22"/>
                <w:szCs w:val="22"/>
              </w:rPr>
              <w:fldChar w:fldCharType="begin"/>
            </w:r>
            <w:r w:rsidR="003B41BB" w:rsidRPr="00910E5C">
              <w:rPr>
                <w:noProof/>
                <w:webHidden/>
                <w:sz w:val="22"/>
                <w:szCs w:val="22"/>
              </w:rPr>
              <w:instrText xml:space="preserve"> PAGEREF _Toc155600141 \h </w:instrText>
            </w:r>
            <w:r w:rsidR="003B41BB" w:rsidRPr="00910E5C">
              <w:rPr>
                <w:noProof/>
                <w:webHidden/>
                <w:sz w:val="22"/>
                <w:szCs w:val="22"/>
              </w:rPr>
            </w:r>
            <w:r w:rsidR="003B41BB" w:rsidRPr="00910E5C">
              <w:rPr>
                <w:noProof/>
                <w:webHidden/>
                <w:sz w:val="22"/>
                <w:szCs w:val="22"/>
              </w:rPr>
              <w:fldChar w:fldCharType="separate"/>
            </w:r>
            <w:r w:rsidR="003B41BB" w:rsidRPr="00910E5C">
              <w:rPr>
                <w:noProof/>
                <w:webHidden/>
                <w:sz w:val="22"/>
                <w:szCs w:val="22"/>
              </w:rPr>
              <w:t>9</w:t>
            </w:r>
            <w:r w:rsidR="003B41BB" w:rsidRPr="00910E5C">
              <w:rPr>
                <w:noProof/>
                <w:webHidden/>
                <w:sz w:val="22"/>
                <w:szCs w:val="22"/>
              </w:rPr>
              <w:fldChar w:fldCharType="end"/>
            </w:r>
          </w:hyperlink>
        </w:p>
        <w:p w14:paraId="6D1C61ED" w14:textId="77777777" w:rsidR="003B41BB" w:rsidRPr="00910E5C" w:rsidRDefault="006F0106" w:rsidP="003B41BB">
          <w:pPr>
            <w:pStyle w:val="Kazalovsebine2"/>
            <w:tabs>
              <w:tab w:val="left" w:pos="480"/>
              <w:tab w:val="right" w:leader="dot" w:pos="9062"/>
            </w:tabs>
            <w:spacing w:before="0"/>
            <w:rPr>
              <w:rFonts w:eastAsiaTheme="minorEastAsia"/>
              <w:bCs w:val="0"/>
              <w:noProof/>
              <w:sz w:val="22"/>
              <w:szCs w:val="22"/>
            </w:rPr>
          </w:pPr>
          <w:hyperlink w:anchor="_Toc155600142" w:history="1">
            <w:r w:rsidR="003B41BB" w:rsidRPr="00910E5C">
              <w:rPr>
                <w:rStyle w:val="Hiperpovezava"/>
                <w:noProof/>
                <w:sz w:val="22"/>
                <w:szCs w:val="22"/>
              </w:rPr>
              <w:t>18.</w:t>
            </w:r>
            <w:r w:rsidR="003B41BB" w:rsidRPr="00910E5C">
              <w:rPr>
                <w:rFonts w:eastAsiaTheme="minorEastAsia"/>
                <w:bCs w:val="0"/>
                <w:noProof/>
                <w:sz w:val="22"/>
                <w:szCs w:val="22"/>
              </w:rPr>
              <w:tab/>
            </w:r>
            <w:r w:rsidR="003B41BB" w:rsidRPr="00910E5C">
              <w:rPr>
                <w:rStyle w:val="Hiperpovezava"/>
                <w:noProof/>
                <w:sz w:val="22"/>
                <w:szCs w:val="22"/>
              </w:rPr>
              <w:t>Pogajanja</w:t>
            </w:r>
            <w:r w:rsidR="003B41BB" w:rsidRPr="00910E5C">
              <w:rPr>
                <w:noProof/>
                <w:webHidden/>
                <w:sz w:val="22"/>
                <w:szCs w:val="22"/>
              </w:rPr>
              <w:tab/>
            </w:r>
            <w:r w:rsidR="003B41BB" w:rsidRPr="00910E5C">
              <w:rPr>
                <w:noProof/>
                <w:webHidden/>
                <w:sz w:val="22"/>
                <w:szCs w:val="22"/>
              </w:rPr>
              <w:fldChar w:fldCharType="begin"/>
            </w:r>
            <w:r w:rsidR="003B41BB" w:rsidRPr="00910E5C">
              <w:rPr>
                <w:noProof/>
                <w:webHidden/>
                <w:sz w:val="22"/>
                <w:szCs w:val="22"/>
              </w:rPr>
              <w:instrText xml:space="preserve"> PAGEREF _Toc155600142 \h </w:instrText>
            </w:r>
            <w:r w:rsidR="003B41BB" w:rsidRPr="00910E5C">
              <w:rPr>
                <w:noProof/>
                <w:webHidden/>
                <w:sz w:val="22"/>
                <w:szCs w:val="22"/>
              </w:rPr>
            </w:r>
            <w:r w:rsidR="003B41BB" w:rsidRPr="00910E5C">
              <w:rPr>
                <w:noProof/>
                <w:webHidden/>
                <w:sz w:val="22"/>
                <w:szCs w:val="22"/>
              </w:rPr>
              <w:fldChar w:fldCharType="separate"/>
            </w:r>
            <w:r w:rsidR="003B41BB" w:rsidRPr="00910E5C">
              <w:rPr>
                <w:noProof/>
                <w:webHidden/>
                <w:sz w:val="22"/>
                <w:szCs w:val="22"/>
              </w:rPr>
              <w:t>10</w:t>
            </w:r>
            <w:r w:rsidR="003B41BB" w:rsidRPr="00910E5C">
              <w:rPr>
                <w:noProof/>
                <w:webHidden/>
                <w:sz w:val="22"/>
                <w:szCs w:val="22"/>
              </w:rPr>
              <w:fldChar w:fldCharType="end"/>
            </w:r>
          </w:hyperlink>
        </w:p>
        <w:p w14:paraId="74E5A5CC" w14:textId="77777777" w:rsidR="003B41BB" w:rsidRPr="00910E5C" w:rsidRDefault="006F0106" w:rsidP="003B41BB">
          <w:pPr>
            <w:pStyle w:val="Kazalovsebine2"/>
            <w:tabs>
              <w:tab w:val="left" w:pos="480"/>
              <w:tab w:val="right" w:leader="dot" w:pos="9062"/>
            </w:tabs>
            <w:spacing w:before="0"/>
            <w:rPr>
              <w:rFonts w:eastAsiaTheme="minorEastAsia"/>
              <w:bCs w:val="0"/>
              <w:noProof/>
              <w:sz w:val="22"/>
              <w:szCs w:val="22"/>
            </w:rPr>
          </w:pPr>
          <w:hyperlink w:anchor="_Toc155600143" w:history="1">
            <w:r w:rsidR="003B41BB" w:rsidRPr="00910E5C">
              <w:rPr>
                <w:rStyle w:val="Hiperpovezava"/>
                <w:noProof/>
                <w:sz w:val="22"/>
                <w:szCs w:val="22"/>
              </w:rPr>
              <w:t>19.</w:t>
            </w:r>
            <w:r w:rsidR="003B41BB" w:rsidRPr="00910E5C">
              <w:rPr>
                <w:rFonts w:eastAsiaTheme="minorEastAsia"/>
                <w:bCs w:val="0"/>
                <w:noProof/>
                <w:sz w:val="22"/>
                <w:szCs w:val="22"/>
              </w:rPr>
              <w:tab/>
            </w:r>
            <w:r w:rsidR="003B41BB" w:rsidRPr="00910E5C">
              <w:rPr>
                <w:rStyle w:val="Hiperpovezava"/>
                <w:noProof/>
                <w:sz w:val="22"/>
                <w:szCs w:val="22"/>
              </w:rPr>
              <w:t>Ustavitev postopka, zavrnitev vseh ponudb, odstop od izvedbe javnega naročila</w:t>
            </w:r>
            <w:r w:rsidR="003B41BB" w:rsidRPr="00910E5C">
              <w:rPr>
                <w:noProof/>
                <w:webHidden/>
                <w:sz w:val="22"/>
                <w:szCs w:val="22"/>
              </w:rPr>
              <w:tab/>
            </w:r>
            <w:r w:rsidR="003B41BB" w:rsidRPr="00910E5C">
              <w:rPr>
                <w:noProof/>
                <w:webHidden/>
                <w:sz w:val="22"/>
                <w:szCs w:val="22"/>
              </w:rPr>
              <w:fldChar w:fldCharType="begin"/>
            </w:r>
            <w:r w:rsidR="003B41BB" w:rsidRPr="00910E5C">
              <w:rPr>
                <w:noProof/>
                <w:webHidden/>
                <w:sz w:val="22"/>
                <w:szCs w:val="22"/>
              </w:rPr>
              <w:instrText xml:space="preserve"> PAGEREF _Toc155600143 \h </w:instrText>
            </w:r>
            <w:r w:rsidR="003B41BB" w:rsidRPr="00910E5C">
              <w:rPr>
                <w:noProof/>
                <w:webHidden/>
                <w:sz w:val="22"/>
                <w:szCs w:val="22"/>
              </w:rPr>
            </w:r>
            <w:r w:rsidR="003B41BB" w:rsidRPr="00910E5C">
              <w:rPr>
                <w:noProof/>
                <w:webHidden/>
                <w:sz w:val="22"/>
                <w:szCs w:val="22"/>
              </w:rPr>
              <w:fldChar w:fldCharType="separate"/>
            </w:r>
            <w:r w:rsidR="003B41BB" w:rsidRPr="00910E5C">
              <w:rPr>
                <w:noProof/>
                <w:webHidden/>
                <w:sz w:val="22"/>
                <w:szCs w:val="22"/>
              </w:rPr>
              <w:t>10</w:t>
            </w:r>
            <w:r w:rsidR="003B41BB" w:rsidRPr="00910E5C">
              <w:rPr>
                <w:noProof/>
                <w:webHidden/>
                <w:sz w:val="22"/>
                <w:szCs w:val="22"/>
              </w:rPr>
              <w:fldChar w:fldCharType="end"/>
            </w:r>
          </w:hyperlink>
        </w:p>
        <w:p w14:paraId="2916881C" w14:textId="77777777" w:rsidR="003B41BB" w:rsidRPr="00910E5C" w:rsidRDefault="006F0106" w:rsidP="003B41BB">
          <w:pPr>
            <w:pStyle w:val="Kazalovsebine2"/>
            <w:tabs>
              <w:tab w:val="left" w:pos="480"/>
              <w:tab w:val="right" w:leader="dot" w:pos="9062"/>
            </w:tabs>
            <w:spacing w:before="0"/>
            <w:rPr>
              <w:rFonts w:eastAsiaTheme="minorEastAsia"/>
              <w:bCs w:val="0"/>
              <w:noProof/>
              <w:sz w:val="22"/>
              <w:szCs w:val="22"/>
            </w:rPr>
          </w:pPr>
          <w:hyperlink w:anchor="_Toc155600144" w:history="1">
            <w:r w:rsidR="003B41BB" w:rsidRPr="00910E5C">
              <w:rPr>
                <w:rStyle w:val="Hiperpovezava"/>
                <w:noProof/>
                <w:sz w:val="22"/>
                <w:szCs w:val="22"/>
              </w:rPr>
              <w:t>20.</w:t>
            </w:r>
            <w:r w:rsidR="003B41BB" w:rsidRPr="00910E5C">
              <w:rPr>
                <w:rFonts w:eastAsiaTheme="minorEastAsia"/>
                <w:bCs w:val="0"/>
                <w:noProof/>
                <w:sz w:val="22"/>
                <w:szCs w:val="22"/>
              </w:rPr>
              <w:tab/>
            </w:r>
            <w:r w:rsidR="003B41BB" w:rsidRPr="00910E5C">
              <w:rPr>
                <w:rStyle w:val="Hiperpovezava"/>
                <w:noProof/>
                <w:sz w:val="22"/>
                <w:szCs w:val="22"/>
              </w:rPr>
              <w:t>Način vložitve revizijskega zahtevka</w:t>
            </w:r>
            <w:r w:rsidR="003B41BB" w:rsidRPr="00910E5C">
              <w:rPr>
                <w:noProof/>
                <w:webHidden/>
                <w:sz w:val="22"/>
                <w:szCs w:val="22"/>
              </w:rPr>
              <w:tab/>
            </w:r>
            <w:r w:rsidR="003B41BB" w:rsidRPr="00910E5C">
              <w:rPr>
                <w:noProof/>
                <w:webHidden/>
                <w:sz w:val="22"/>
                <w:szCs w:val="22"/>
              </w:rPr>
              <w:fldChar w:fldCharType="begin"/>
            </w:r>
            <w:r w:rsidR="003B41BB" w:rsidRPr="00910E5C">
              <w:rPr>
                <w:noProof/>
                <w:webHidden/>
                <w:sz w:val="22"/>
                <w:szCs w:val="22"/>
              </w:rPr>
              <w:instrText xml:space="preserve"> PAGEREF _Toc155600144 \h </w:instrText>
            </w:r>
            <w:r w:rsidR="003B41BB" w:rsidRPr="00910E5C">
              <w:rPr>
                <w:noProof/>
                <w:webHidden/>
                <w:sz w:val="22"/>
                <w:szCs w:val="22"/>
              </w:rPr>
            </w:r>
            <w:r w:rsidR="003B41BB" w:rsidRPr="00910E5C">
              <w:rPr>
                <w:noProof/>
                <w:webHidden/>
                <w:sz w:val="22"/>
                <w:szCs w:val="22"/>
              </w:rPr>
              <w:fldChar w:fldCharType="separate"/>
            </w:r>
            <w:r w:rsidR="003B41BB" w:rsidRPr="00910E5C">
              <w:rPr>
                <w:noProof/>
                <w:webHidden/>
                <w:sz w:val="22"/>
                <w:szCs w:val="22"/>
              </w:rPr>
              <w:t>10</w:t>
            </w:r>
            <w:r w:rsidR="003B41BB" w:rsidRPr="00910E5C">
              <w:rPr>
                <w:noProof/>
                <w:webHidden/>
                <w:sz w:val="22"/>
                <w:szCs w:val="22"/>
              </w:rPr>
              <w:fldChar w:fldCharType="end"/>
            </w:r>
          </w:hyperlink>
        </w:p>
        <w:p w14:paraId="60705D88" w14:textId="77777777" w:rsidR="003B41BB" w:rsidRPr="00910E5C" w:rsidRDefault="006F0106" w:rsidP="003B41BB">
          <w:pPr>
            <w:pStyle w:val="Kazalovsebine1"/>
            <w:spacing w:before="0"/>
            <w:rPr>
              <w:rFonts w:ascii="Times New Roman" w:eastAsiaTheme="minorEastAsia" w:hAnsi="Times New Roman" w:cs="Times New Roman"/>
              <w:bCs w:val="0"/>
              <w:caps w:val="0"/>
              <w:noProof/>
              <w:sz w:val="22"/>
              <w:szCs w:val="22"/>
            </w:rPr>
          </w:pPr>
          <w:hyperlink w:anchor="_Toc155600145" w:history="1">
            <w:r w:rsidR="003B41BB" w:rsidRPr="00910E5C">
              <w:rPr>
                <w:rStyle w:val="Hiperpovezava"/>
                <w:rFonts w:ascii="Times New Roman" w:hAnsi="Times New Roman"/>
                <w:noProof/>
                <w:sz w:val="22"/>
                <w:szCs w:val="22"/>
              </w:rPr>
              <w:t>II. OPIS PREDMETA JAVNEGA NAROČILA</w:t>
            </w:r>
            <w:r w:rsidR="003B41BB" w:rsidRPr="00910E5C">
              <w:rPr>
                <w:rFonts w:ascii="Times New Roman" w:hAnsi="Times New Roman" w:cs="Times New Roman"/>
                <w:noProof/>
                <w:webHidden/>
                <w:sz w:val="22"/>
                <w:szCs w:val="22"/>
              </w:rPr>
              <w:tab/>
            </w:r>
            <w:r w:rsidR="003B41BB" w:rsidRPr="00910E5C">
              <w:rPr>
                <w:rFonts w:ascii="Times New Roman" w:hAnsi="Times New Roman" w:cs="Times New Roman"/>
                <w:noProof/>
                <w:webHidden/>
                <w:sz w:val="22"/>
                <w:szCs w:val="22"/>
              </w:rPr>
              <w:fldChar w:fldCharType="begin"/>
            </w:r>
            <w:r w:rsidR="003B41BB" w:rsidRPr="00910E5C">
              <w:rPr>
                <w:rFonts w:ascii="Times New Roman" w:hAnsi="Times New Roman" w:cs="Times New Roman"/>
                <w:noProof/>
                <w:webHidden/>
                <w:sz w:val="22"/>
                <w:szCs w:val="22"/>
              </w:rPr>
              <w:instrText xml:space="preserve"> PAGEREF _Toc155600145 \h </w:instrText>
            </w:r>
            <w:r w:rsidR="003B41BB" w:rsidRPr="00910E5C">
              <w:rPr>
                <w:rFonts w:ascii="Times New Roman" w:hAnsi="Times New Roman" w:cs="Times New Roman"/>
                <w:noProof/>
                <w:webHidden/>
                <w:sz w:val="22"/>
                <w:szCs w:val="22"/>
              </w:rPr>
            </w:r>
            <w:r w:rsidR="003B41BB" w:rsidRPr="00910E5C">
              <w:rPr>
                <w:rFonts w:ascii="Times New Roman" w:hAnsi="Times New Roman" w:cs="Times New Roman"/>
                <w:noProof/>
                <w:webHidden/>
                <w:sz w:val="22"/>
                <w:szCs w:val="22"/>
              </w:rPr>
              <w:fldChar w:fldCharType="separate"/>
            </w:r>
            <w:r w:rsidR="003B41BB" w:rsidRPr="00910E5C">
              <w:rPr>
                <w:rFonts w:ascii="Times New Roman" w:hAnsi="Times New Roman" w:cs="Times New Roman"/>
                <w:noProof/>
                <w:webHidden/>
                <w:sz w:val="22"/>
                <w:szCs w:val="22"/>
              </w:rPr>
              <w:t>10</w:t>
            </w:r>
            <w:r w:rsidR="003B41BB" w:rsidRPr="00910E5C">
              <w:rPr>
                <w:rFonts w:ascii="Times New Roman" w:hAnsi="Times New Roman" w:cs="Times New Roman"/>
                <w:noProof/>
                <w:webHidden/>
                <w:sz w:val="22"/>
                <w:szCs w:val="22"/>
              </w:rPr>
              <w:fldChar w:fldCharType="end"/>
            </w:r>
          </w:hyperlink>
        </w:p>
        <w:p w14:paraId="51C10F8F" w14:textId="77777777" w:rsidR="003B41BB" w:rsidRPr="00910E5C" w:rsidRDefault="006F0106" w:rsidP="003B41BB">
          <w:pPr>
            <w:pStyle w:val="Kazalovsebine2"/>
            <w:tabs>
              <w:tab w:val="left" w:pos="480"/>
              <w:tab w:val="right" w:leader="dot" w:pos="9062"/>
            </w:tabs>
            <w:spacing w:before="0"/>
            <w:rPr>
              <w:rFonts w:eastAsiaTheme="minorEastAsia"/>
              <w:bCs w:val="0"/>
              <w:noProof/>
              <w:sz w:val="22"/>
              <w:szCs w:val="22"/>
            </w:rPr>
          </w:pPr>
          <w:hyperlink w:anchor="_Toc155600146" w:history="1">
            <w:r w:rsidR="003B41BB" w:rsidRPr="00910E5C">
              <w:rPr>
                <w:rStyle w:val="Hiperpovezava"/>
                <w:noProof/>
                <w:sz w:val="22"/>
                <w:szCs w:val="22"/>
              </w:rPr>
              <w:t>1.</w:t>
            </w:r>
            <w:r w:rsidR="003B41BB" w:rsidRPr="00910E5C">
              <w:rPr>
                <w:rFonts w:eastAsiaTheme="minorEastAsia"/>
                <w:bCs w:val="0"/>
                <w:noProof/>
                <w:sz w:val="22"/>
                <w:szCs w:val="22"/>
              </w:rPr>
              <w:tab/>
            </w:r>
            <w:r w:rsidR="003B41BB" w:rsidRPr="00910E5C">
              <w:rPr>
                <w:rStyle w:val="Hiperpovezava"/>
                <w:noProof/>
                <w:sz w:val="22"/>
                <w:szCs w:val="22"/>
              </w:rPr>
              <w:t>Opis predmeta javnega naročila</w:t>
            </w:r>
            <w:r w:rsidR="003B41BB" w:rsidRPr="00910E5C">
              <w:rPr>
                <w:noProof/>
                <w:webHidden/>
                <w:sz w:val="22"/>
                <w:szCs w:val="22"/>
              </w:rPr>
              <w:tab/>
            </w:r>
            <w:r w:rsidR="003B41BB" w:rsidRPr="00910E5C">
              <w:rPr>
                <w:noProof/>
                <w:webHidden/>
                <w:sz w:val="22"/>
                <w:szCs w:val="22"/>
              </w:rPr>
              <w:fldChar w:fldCharType="begin"/>
            </w:r>
            <w:r w:rsidR="003B41BB" w:rsidRPr="00910E5C">
              <w:rPr>
                <w:noProof/>
                <w:webHidden/>
                <w:sz w:val="22"/>
                <w:szCs w:val="22"/>
              </w:rPr>
              <w:instrText xml:space="preserve"> PAGEREF _Toc155600146 \h </w:instrText>
            </w:r>
            <w:r w:rsidR="003B41BB" w:rsidRPr="00910E5C">
              <w:rPr>
                <w:noProof/>
                <w:webHidden/>
                <w:sz w:val="22"/>
                <w:szCs w:val="22"/>
              </w:rPr>
            </w:r>
            <w:r w:rsidR="003B41BB" w:rsidRPr="00910E5C">
              <w:rPr>
                <w:noProof/>
                <w:webHidden/>
                <w:sz w:val="22"/>
                <w:szCs w:val="22"/>
              </w:rPr>
              <w:fldChar w:fldCharType="separate"/>
            </w:r>
            <w:r w:rsidR="003B41BB" w:rsidRPr="00910E5C">
              <w:rPr>
                <w:noProof/>
                <w:webHidden/>
                <w:sz w:val="22"/>
                <w:szCs w:val="22"/>
              </w:rPr>
              <w:t>10</w:t>
            </w:r>
            <w:r w:rsidR="003B41BB" w:rsidRPr="00910E5C">
              <w:rPr>
                <w:noProof/>
                <w:webHidden/>
                <w:sz w:val="22"/>
                <w:szCs w:val="22"/>
              </w:rPr>
              <w:fldChar w:fldCharType="end"/>
            </w:r>
          </w:hyperlink>
        </w:p>
        <w:p w14:paraId="767EC307" w14:textId="77777777" w:rsidR="003B41BB" w:rsidRPr="00910E5C" w:rsidRDefault="006F0106" w:rsidP="003B41BB">
          <w:pPr>
            <w:pStyle w:val="Kazalovsebine1"/>
            <w:spacing w:before="0"/>
            <w:rPr>
              <w:rFonts w:ascii="Times New Roman" w:eastAsiaTheme="minorEastAsia" w:hAnsi="Times New Roman" w:cs="Times New Roman"/>
              <w:bCs w:val="0"/>
              <w:caps w:val="0"/>
              <w:noProof/>
              <w:sz w:val="22"/>
              <w:szCs w:val="22"/>
            </w:rPr>
          </w:pPr>
          <w:hyperlink w:anchor="_Toc155600147" w:history="1">
            <w:r w:rsidR="003B41BB" w:rsidRPr="00910E5C">
              <w:rPr>
                <w:rStyle w:val="Hiperpovezava"/>
                <w:rFonts w:ascii="Times New Roman" w:hAnsi="Times New Roman"/>
                <w:noProof/>
                <w:sz w:val="22"/>
                <w:szCs w:val="22"/>
              </w:rPr>
              <w:t>III. POGOJI ZA UGOTAVLJANJE SPOSOBNOSTI IN NAVODILA O NAČINU DOKAZOVANJA SPOSOBNOSTI PONUDNIKA</w:t>
            </w:r>
            <w:r w:rsidR="003B41BB" w:rsidRPr="00910E5C">
              <w:rPr>
                <w:rFonts w:ascii="Times New Roman" w:hAnsi="Times New Roman" w:cs="Times New Roman"/>
                <w:noProof/>
                <w:webHidden/>
                <w:sz w:val="22"/>
                <w:szCs w:val="22"/>
              </w:rPr>
              <w:tab/>
            </w:r>
            <w:r w:rsidR="003B41BB" w:rsidRPr="00910E5C">
              <w:rPr>
                <w:rFonts w:ascii="Times New Roman" w:hAnsi="Times New Roman" w:cs="Times New Roman"/>
                <w:noProof/>
                <w:webHidden/>
                <w:sz w:val="22"/>
                <w:szCs w:val="22"/>
              </w:rPr>
              <w:fldChar w:fldCharType="begin"/>
            </w:r>
            <w:r w:rsidR="003B41BB" w:rsidRPr="00910E5C">
              <w:rPr>
                <w:rFonts w:ascii="Times New Roman" w:hAnsi="Times New Roman" w:cs="Times New Roman"/>
                <w:noProof/>
                <w:webHidden/>
                <w:sz w:val="22"/>
                <w:szCs w:val="22"/>
              </w:rPr>
              <w:instrText xml:space="preserve"> PAGEREF _Toc155600147 \h </w:instrText>
            </w:r>
            <w:r w:rsidR="003B41BB" w:rsidRPr="00910E5C">
              <w:rPr>
                <w:rFonts w:ascii="Times New Roman" w:hAnsi="Times New Roman" w:cs="Times New Roman"/>
                <w:noProof/>
                <w:webHidden/>
                <w:sz w:val="22"/>
                <w:szCs w:val="22"/>
              </w:rPr>
            </w:r>
            <w:r w:rsidR="003B41BB" w:rsidRPr="00910E5C">
              <w:rPr>
                <w:rFonts w:ascii="Times New Roman" w:hAnsi="Times New Roman" w:cs="Times New Roman"/>
                <w:noProof/>
                <w:webHidden/>
                <w:sz w:val="22"/>
                <w:szCs w:val="22"/>
              </w:rPr>
              <w:fldChar w:fldCharType="separate"/>
            </w:r>
            <w:r w:rsidR="003B41BB" w:rsidRPr="00910E5C">
              <w:rPr>
                <w:rFonts w:ascii="Times New Roman" w:hAnsi="Times New Roman" w:cs="Times New Roman"/>
                <w:noProof/>
                <w:webHidden/>
                <w:sz w:val="22"/>
                <w:szCs w:val="22"/>
              </w:rPr>
              <w:t>14</w:t>
            </w:r>
            <w:r w:rsidR="003B41BB" w:rsidRPr="00910E5C">
              <w:rPr>
                <w:rFonts w:ascii="Times New Roman" w:hAnsi="Times New Roman" w:cs="Times New Roman"/>
                <w:noProof/>
                <w:webHidden/>
                <w:sz w:val="22"/>
                <w:szCs w:val="22"/>
              </w:rPr>
              <w:fldChar w:fldCharType="end"/>
            </w:r>
          </w:hyperlink>
        </w:p>
        <w:p w14:paraId="780CDAD3" w14:textId="77777777" w:rsidR="003B41BB" w:rsidRPr="00910E5C" w:rsidRDefault="006F0106" w:rsidP="003B41BB">
          <w:pPr>
            <w:pStyle w:val="Kazalovsebine2"/>
            <w:tabs>
              <w:tab w:val="right" w:leader="dot" w:pos="9062"/>
            </w:tabs>
            <w:spacing w:before="0"/>
            <w:rPr>
              <w:rFonts w:eastAsiaTheme="minorEastAsia"/>
              <w:bCs w:val="0"/>
              <w:noProof/>
              <w:sz w:val="22"/>
              <w:szCs w:val="22"/>
            </w:rPr>
          </w:pPr>
          <w:hyperlink w:anchor="_Toc155600148" w:history="1">
            <w:r w:rsidR="003B41BB" w:rsidRPr="00910E5C">
              <w:rPr>
                <w:rStyle w:val="Hiperpovezava"/>
                <w:noProof/>
                <w:sz w:val="22"/>
                <w:szCs w:val="22"/>
              </w:rPr>
              <w:t>1. Obvezni pogoji</w:t>
            </w:r>
            <w:r w:rsidR="003B41BB" w:rsidRPr="00910E5C">
              <w:rPr>
                <w:noProof/>
                <w:webHidden/>
                <w:sz w:val="22"/>
                <w:szCs w:val="22"/>
              </w:rPr>
              <w:tab/>
            </w:r>
            <w:r w:rsidR="003B41BB" w:rsidRPr="00910E5C">
              <w:rPr>
                <w:noProof/>
                <w:webHidden/>
                <w:sz w:val="22"/>
                <w:szCs w:val="22"/>
              </w:rPr>
              <w:fldChar w:fldCharType="begin"/>
            </w:r>
            <w:r w:rsidR="003B41BB" w:rsidRPr="00910E5C">
              <w:rPr>
                <w:noProof/>
                <w:webHidden/>
                <w:sz w:val="22"/>
                <w:szCs w:val="22"/>
              </w:rPr>
              <w:instrText xml:space="preserve"> PAGEREF _Toc155600148 \h </w:instrText>
            </w:r>
            <w:r w:rsidR="003B41BB" w:rsidRPr="00910E5C">
              <w:rPr>
                <w:noProof/>
                <w:webHidden/>
                <w:sz w:val="22"/>
                <w:szCs w:val="22"/>
              </w:rPr>
            </w:r>
            <w:r w:rsidR="003B41BB" w:rsidRPr="00910E5C">
              <w:rPr>
                <w:noProof/>
                <w:webHidden/>
                <w:sz w:val="22"/>
                <w:szCs w:val="22"/>
              </w:rPr>
              <w:fldChar w:fldCharType="separate"/>
            </w:r>
            <w:r w:rsidR="003B41BB" w:rsidRPr="00910E5C">
              <w:rPr>
                <w:noProof/>
                <w:webHidden/>
                <w:sz w:val="22"/>
                <w:szCs w:val="22"/>
              </w:rPr>
              <w:t>14</w:t>
            </w:r>
            <w:r w:rsidR="003B41BB" w:rsidRPr="00910E5C">
              <w:rPr>
                <w:noProof/>
                <w:webHidden/>
                <w:sz w:val="22"/>
                <w:szCs w:val="22"/>
              </w:rPr>
              <w:fldChar w:fldCharType="end"/>
            </w:r>
          </w:hyperlink>
        </w:p>
        <w:p w14:paraId="2033D773" w14:textId="77777777" w:rsidR="003B41BB" w:rsidRPr="00910E5C" w:rsidRDefault="006F0106" w:rsidP="003B41BB">
          <w:pPr>
            <w:pStyle w:val="Kazalovsebine1"/>
            <w:spacing w:before="0"/>
            <w:rPr>
              <w:rFonts w:ascii="Times New Roman" w:eastAsiaTheme="minorEastAsia" w:hAnsi="Times New Roman" w:cs="Times New Roman"/>
              <w:bCs w:val="0"/>
              <w:caps w:val="0"/>
              <w:noProof/>
              <w:sz w:val="22"/>
              <w:szCs w:val="22"/>
            </w:rPr>
          </w:pPr>
          <w:hyperlink w:anchor="_Toc155600149" w:history="1">
            <w:r w:rsidR="003B41BB" w:rsidRPr="00910E5C">
              <w:rPr>
                <w:rStyle w:val="Hiperpovezava"/>
                <w:rFonts w:ascii="Times New Roman" w:hAnsi="Times New Roman"/>
                <w:noProof/>
                <w:sz w:val="22"/>
                <w:szCs w:val="22"/>
              </w:rPr>
              <w:t>IV. MERILA</w:t>
            </w:r>
            <w:r w:rsidR="003B41BB" w:rsidRPr="00910E5C">
              <w:rPr>
                <w:rFonts w:ascii="Times New Roman" w:hAnsi="Times New Roman" w:cs="Times New Roman"/>
                <w:noProof/>
                <w:webHidden/>
                <w:sz w:val="22"/>
                <w:szCs w:val="22"/>
              </w:rPr>
              <w:tab/>
            </w:r>
            <w:r w:rsidR="003B41BB" w:rsidRPr="00910E5C">
              <w:rPr>
                <w:rFonts w:ascii="Times New Roman" w:hAnsi="Times New Roman" w:cs="Times New Roman"/>
                <w:noProof/>
                <w:webHidden/>
                <w:sz w:val="22"/>
                <w:szCs w:val="22"/>
              </w:rPr>
              <w:fldChar w:fldCharType="begin"/>
            </w:r>
            <w:r w:rsidR="003B41BB" w:rsidRPr="00910E5C">
              <w:rPr>
                <w:rFonts w:ascii="Times New Roman" w:hAnsi="Times New Roman" w:cs="Times New Roman"/>
                <w:noProof/>
                <w:webHidden/>
                <w:sz w:val="22"/>
                <w:szCs w:val="22"/>
              </w:rPr>
              <w:instrText xml:space="preserve"> PAGEREF _Toc155600149 \h </w:instrText>
            </w:r>
            <w:r w:rsidR="003B41BB" w:rsidRPr="00910E5C">
              <w:rPr>
                <w:rFonts w:ascii="Times New Roman" w:hAnsi="Times New Roman" w:cs="Times New Roman"/>
                <w:noProof/>
                <w:webHidden/>
                <w:sz w:val="22"/>
                <w:szCs w:val="22"/>
              </w:rPr>
            </w:r>
            <w:r w:rsidR="003B41BB" w:rsidRPr="00910E5C">
              <w:rPr>
                <w:rFonts w:ascii="Times New Roman" w:hAnsi="Times New Roman" w:cs="Times New Roman"/>
                <w:noProof/>
                <w:webHidden/>
                <w:sz w:val="22"/>
                <w:szCs w:val="22"/>
              </w:rPr>
              <w:fldChar w:fldCharType="separate"/>
            </w:r>
            <w:r w:rsidR="003B41BB" w:rsidRPr="00910E5C">
              <w:rPr>
                <w:rFonts w:ascii="Times New Roman" w:hAnsi="Times New Roman" w:cs="Times New Roman"/>
                <w:noProof/>
                <w:webHidden/>
                <w:sz w:val="22"/>
                <w:szCs w:val="22"/>
              </w:rPr>
              <w:t>18</w:t>
            </w:r>
            <w:r w:rsidR="003B41BB" w:rsidRPr="00910E5C">
              <w:rPr>
                <w:rFonts w:ascii="Times New Roman" w:hAnsi="Times New Roman" w:cs="Times New Roman"/>
                <w:noProof/>
                <w:webHidden/>
                <w:sz w:val="22"/>
                <w:szCs w:val="22"/>
              </w:rPr>
              <w:fldChar w:fldCharType="end"/>
            </w:r>
          </w:hyperlink>
        </w:p>
        <w:p w14:paraId="7FDD27EC" w14:textId="77777777" w:rsidR="003B41BB" w:rsidRPr="00910E5C" w:rsidRDefault="006F0106" w:rsidP="003B41BB">
          <w:pPr>
            <w:pStyle w:val="Kazalovsebine1"/>
            <w:spacing w:before="0"/>
            <w:rPr>
              <w:rFonts w:ascii="Times New Roman" w:eastAsiaTheme="minorEastAsia" w:hAnsi="Times New Roman" w:cs="Times New Roman"/>
              <w:bCs w:val="0"/>
              <w:caps w:val="0"/>
              <w:noProof/>
              <w:sz w:val="22"/>
              <w:szCs w:val="22"/>
            </w:rPr>
          </w:pPr>
          <w:hyperlink w:anchor="_Toc155600150" w:history="1">
            <w:r w:rsidR="003B41BB" w:rsidRPr="00910E5C">
              <w:rPr>
                <w:rStyle w:val="Hiperpovezava"/>
                <w:rFonts w:ascii="Times New Roman" w:hAnsi="Times New Roman"/>
                <w:noProof/>
                <w:sz w:val="22"/>
                <w:szCs w:val="22"/>
              </w:rPr>
              <w:t>VI. PONUDBENA DOKUMENTACIJA</w:t>
            </w:r>
            <w:r w:rsidR="003B41BB" w:rsidRPr="00910E5C">
              <w:rPr>
                <w:rFonts w:ascii="Times New Roman" w:hAnsi="Times New Roman" w:cs="Times New Roman"/>
                <w:noProof/>
                <w:webHidden/>
                <w:sz w:val="22"/>
                <w:szCs w:val="22"/>
              </w:rPr>
              <w:tab/>
            </w:r>
            <w:r w:rsidR="003B41BB" w:rsidRPr="00910E5C">
              <w:rPr>
                <w:rFonts w:ascii="Times New Roman" w:hAnsi="Times New Roman" w:cs="Times New Roman"/>
                <w:noProof/>
                <w:webHidden/>
                <w:sz w:val="22"/>
                <w:szCs w:val="22"/>
              </w:rPr>
              <w:fldChar w:fldCharType="begin"/>
            </w:r>
            <w:r w:rsidR="003B41BB" w:rsidRPr="00910E5C">
              <w:rPr>
                <w:rFonts w:ascii="Times New Roman" w:hAnsi="Times New Roman" w:cs="Times New Roman"/>
                <w:noProof/>
                <w:webHidden/>
                <w:sz w:val="22"/>
                <w:szCs w:val="22"/>
              </w:rPr>
              <w:instrText xml:space="preserve"> PAGEREF _Toc155600150 \h </w:instrText>
            </w:r>
            <w:r w:rsidR="003B41BB" w:rsidRPr="00910E5C">
              <w:rPr>
                <w:rFonts w:ascii="Times New Roman" w:hAnsi="Times New Roman" w:cs="Times New Roman"/>
                <w:noProof/>
                <w:webHidden/>
                <w:sz w:val="22"/>
                <w:szCs w:val="22"/>
              </w:rPr>
            </w:r>
            <w:r w:rsidR="003B41BB" w:rsidRPr="00910E5C">
              <w:rPr>
                <w:rFonts w:ascii="Times New Roman" w:hAnsi="Times New Roman" w:cs="Times New Roman"/>
                <w:noProof/>
                <w:webHidden/>
                <w:sz w:val="22"/>
                <w:szCs w:val="22"/>
              </w:rPr>
              <w:fldChar w:fldCharType="separate"/>
            </w:r>
            <w:r w:rsidR="003B41BB" w:rsidRPr="00910E5C">
              <w:rPr>
                <w:rFonts w:ascii="Times New Roman" w:hAnsi="Times New Roman" w:cs="Times New Roman"/>
                <w:noProof/>
                <w:webHidden/>
                <w:sz w:val="22"/>
                <w:szCs w:val="22"/>
              </w:rPr>
              <w:t>20</w:t>
            </w:r>
            <w:r w:rsidR="003B41BB" w:rsidRPr="00910E5C">
              <w:rPr>
                <w:rFonts w:ascii="Times New Roman" w:hAnsi="Times New Roman" w:cs="Times New Roman"/>
                <w:noProof/>
                <w:webHidden/>
                <w:sz w:val="22"/>
                <w:szCs w:val="22"/>
              </w:rPr>
              <w:fldChar w:fldCharType="end"/>
            </w:r>
          </w:hyperlink>
        </w:p>
        <w:p w14:paraId="62517E12" w14:textId="77777777" w:rsidR="003B41BB" w:rsidRPr="00910E5C" w:rsidRDefault="006F0106" w:rsidP="003B41BB">
          <w:pPr>
            <w:pStyle w:val="Kazalovsebine1"/>
            <w:spacing w:before="0"/>
            <w:rPr>
              <w:rFonts w:ascii="Times New Roman" w:eastAsiaTheme="minorEastAsia" w:hAnsi="Times New Roman" w:cs="Times New Roman"/>
              <w:bCs w:val="0"/>
              <w:caps w:val="0"/>
              <w:noProof/>
              <w:sz w:val="22"/>
              <w:szCs w:val="22"/>
            </w:rPr>
          </w:pPr>
          <w:hyperlink w:anchor="_Toc155600151" w:history="1">
            <w:r w:rsidR="003B41BB" w:rsidRPr="00910E5C">
              <w:rPr>
                <w:rStyle w:val="Hiperpovezava"/>
                <w:rFonts w:ascii="Times New Roman" w:hAnsi="Times New Roman"/>
                <w:noProof/>
                <w:sz w:val="22"/>
                <w:szCs w:val="22"/>
              </w:rPr>
              <w:t>V. PRILOGE RAZPISNE DOKUMENTACIJE</w:t>
            </w:r>
            <w:r w:rsidR="003B41BB" w:rsidRPr="00910E5C">
              <w:rPr>
                <w:rFonts w:ascii="Times New Roman" w:hAnsi="Times New Roman" w:cs="Times New Roman"/>
                <w:noProof/>
                <w:webHidden/>
                <w:sz w:val="22"/>
                <w:szCs w:val="22"/>
              </w:rPr>
              <w:tab/>
            </w:r>
            <w:r w:rsidR="003B41BB" w:rsidRPr="00910E5C">
              <w:rPr>
                <w:rFonts w:ascii="Times New Roman" w:hAnsi="Times New Roman" w:cs="Times New Roman"/>
                <w:noProof/>
                <w:webHidden/>
                <w:sz w:val="22"/>
                <w:szCs w:val="22"/>
              </w:rPr>
              <w:fldChar w:fldCharType="begin"/>
            </w:r>
            <w:r w:rsidR="003B41BB" w:rsidRPr="00910E5C">
              <w:rPr>
                <w:rFonts w:ascii="Times New Roman" w:hAnsi="Times New Roman" w:cs="Times New Roman"/>
                <w:noProof/>
                <w:webHidden/>
                <w:sz w:val="22"/>
                <w:szCs w:val="22"/>
              </w:rPr>
              <w:instrText xml:space="preserve"> PAGEREF _Toc155600151 \h </w:instrText>
            </w:r>
            <w:r w:rsidR="003B41BB" w:rsidRPr="00910E5C">
              <w:rPr>
                <w:rFonts w:ascii="Times New Roman" w:hAnsi="Times New Roman" w:cs="Times New Roman"/>
                <w:noProof/>
                <w:webHidden/>
                <w:sz w:val="22"/>
                <w:szCs w:val="22"/>
              </w:rPr>
            </w:r>
            <w:r w:rsidR="003B41BB" w:rsidRPr="00910E5C">
              <w:rPr>
                <w:rFonts w:ascii="Times New Roman" w:hAnsi="Times New Roman" w:cs="Times New Roman"/>
                <w:noProof/>
                <w:webHidden/>
                <w:sz w:val="22"/>
                <w:szCs w:val="22"/>
              </w:rPr>
              <w:fldChar w:fldCharType="separate"/>
            </w:r>
            <w:r w:rsidR="003B41BB" w:rsidRPr="00910E5C">
              <w:rPr>
                <w:rFonts w:ascii="Times New Roman" w:hAnsi="Times New Roman" w:cs="Times New Roman"/>
                <w:noProof/>
                <w:webHidden/>
                <w:sz w:val="22"/>
                <w:szCs w:val="22"/>
              </w:rPr>
              <w:t>29</w:t>
            </w:r>
            <w:r w:rsidR="003B41BB" w:rsidRPr="00910E5C">
              <w:rPr>
                <w:rFonts w:ascii="Times New Roman" w:hAnsi="Times New Roman" w:cs="Times New Roman"/>
                <w:noProof/>
                <w:webHidden/>
                <w:sz w:val="22"/>
                <w:szCs w:val="22"/>
              </w:rPr>
              <w:fldChar w:fldCharType="end"/>
            </w:r>
          </w:hyperlink>
        </w:p>
        <w:p w14:paraId="6B5E63C2" w14:textId="2645CEF9" w:rsidR="00E6707B" w:rsidRPr="00DB6262" w:rsidRDefault="00983F1F" w:rsidP="003B41BB">
          <w:pPr>
            <w:tabs>
              <w:tab w:val="left" w:pos="284"/>
            </w:tabs>
          </w:pPr>
          <w:r w:rsidRPr="00910E5C">
            <w:rPr>
              <w:b/>
              <w:bCs/>
              <w:sz w:val="22"/>
              <w:szCs w:val="22"/>
            </w:rPr>
            <w:fldChar w:fldCharType="end"/>
          </w:r>
        </w:p>
      </w:sdtContent>
    </w:sdt>
    <w:p w14:paraId="1F2606E9" w14:textId="77777777" w:rsidR="00190A14" w:rsidRPr="00DB6262" w:rsidRDefault="00190A14" w:rsidP="003B41BB">
      <w:pPr>
        <w:rPr>
          <w:b/>
          <w:i w:val="0"/>
          <w:sz w:val="22"/>
          <w:szCs w:val="22"/>
        </w:rPr>
        <w:sectPr w:rsidR="00190A14" w:rsidRPr="00DB6262" w:rsidSect="00DB0FF7">
          <w:footerReference w:type="default" r:id="rId9"/>
          <w:pgSz w:w="11906" w:h="16838"/>
          <w:pgMar w:top="1417" w:right="1417" w:bottom="1417" w:left="1417" w:header="709" w:footer="709" w:gutter="0"/>
          <w:cols w:space="708"/>
          <w:rtlGutter/>
          <w:docGrid w:linePitch="360"/>
        </w:sectPr>
      </w:pPr>
    </w:p>
    <w:p w14:paraId="10E3CED2" w14:textId="77777777" w:rsidR="0082333C" w:rsidRPr="00DB6262" w:rsidRDefault="0082333C" w:rsidP="00CD1C88">
      <w:pPr>
        <w:pStyle w:val="Naslov1"/>
        <w:numPr>
          <w:ilvl w:val="0"/>
          <w:numId w:val="0"/>
        </w:numPr>
        <w:spacing w:before="0" w:after="0"/>
        <w:rPr>
          <w:rFonts w:cs="Times New Roman"/>
          <w:szCs w:val="22"/>
        </w:rPr>
      </w:pPr>
      <w:bookmarkStart w:id="1" w:name="_Toc94783281"/>
      <w:bookmarkStart w:id="2" w:name="_Toc155600124"/>
      <w:r w:rsidRPr="00DB6262">
        <w:rPr>
          <w:rFonts w:cs="Times New Roman"/>
          <w:szCs w:val="22"/>
        </w:rPr>
        <w:lastRenderedPageBreak/>
        <w:t>I. NAVODILO ZA IZDELAVO PONUDBE IN DRUGE INFORMACIJE</w:t>
      </w:r>
      <w:bookmarkEnd w:id="1"/>
      <w:bookmarkEnd w:id="2"/>
    </w:p>
    <w:p w14:paraId="0E820E48" w14:textId="77777777" w:rsidR="00190A14" w:rsidRPr="00DB6262" w:rsidRDefault="00190A14" w:rsidP="00CD1C88">
      <w:pPr>
        <w:jc w:val="both"/>
        <w:rPr>
          <w:i w:val="0"/>
          <w:sz w:val="22"/>
          <w:szCs w:val="22"/>
        </w:rPr>
      </w:pPr>
    </w:p>
    <w:p w14:paraId="2E6A9847" w14:textId="77777777" w:rsidR="00CD1C88" w:rsidRPr="00DB6262" w:rsidRDefault="00CD1C88" w:rsidP="00CD1C88">
      <w:pPr>
        <w:jc w:val="both"/>
        <w:rPr>
          <w:i w:val="0"/>
          <w:sz w:val="22"/>
          <w:szCs w:val="22"/>
        </w:rPr>
      </w:pPr>
    </w:p>
    <w:p w14:paraId="4A60B781" w14:textId="77777777" w:rsidR="0082333C" w:rsidRDefault="0082333C" w:rsidP="001369CE">
      <w:pPr>
        <w:pStyle w:val="Naslov2"/>
        <w:numPr>
          <w:ilvl w:val="0"/>
          <w:numId w:val="12"/>
        </w:numPr>
        <w:spacing w:before="0" w:after="0"/>
        <w:ind w:left="284" w:hanging="284"/>
        <w:rPr>
          <w:rFonts w:cs="Times New Roman"/>
          <w:szCs w:val="22"/>
        </w:rPr>
      </w:pPr>
      <w:bookmarkStart w:id="3" w:name="_Toc94783282"/>
      <w:bookmarkStart w:id="4" w:name="_Toc155600125"/>
      <w:r w:rsidRPr="00DB6262">
        <w:rPr>
          <w:rFonts w:cs="Times New Roman"/>
          <w:szCs w:val="22"/>
        </w:rPr>
        <w:t>Naročnik</w:t>
      </w:r>
      <w:bookmarkEnd w:id="3"/>
      <w:bookmarkEnd w:id="4"/>
    </w:p>
    <w:p w14:paraId="7B6CB649" w14:textId="77777777" w:rsidR="00245073" w:rsidRPr="003B41BB" w:rsidRDefault="00245073" w:rsidP="003B41BB">
      <w:pPr>
        <w:jc w:val="both"/>
        <w:rPr>
          <w:i w:val="0"/>
          <w:sz w:val="22"/>
          <w:szCs w:val="22"/>
        </w:rPr>
      </w:pPr>
    </w:p>
    <w:p w14:paraId="149A1A57" w14:textId="77777777" w:rsidR="00245073" w:rsidRPr="003B41BB" w:rsidRDefault="00245073" w:rsidP="003B41BB">
      <w:pPr>
        <w:jc w:val="both"/>
        <w:rPr>
          <w:i w:val="0"/>
          <w:sz w:val="22"/>
          <w:szCs w:val="22"/>
        </w:rPr>
      </w:pPr>
      <w:r w:rsidRPr="003B41BB">
        <w:rPr>
          <w:i w:val="0"/>
          <w:sz w:val="22"/>
          <w:szCs w:val="22"/>
        </w:rPr>
        <w:t>Mestna občina Ljubljana, Mestni trg 1, 1000 Ljubljana.</w:t>
      </w:r>
    </w:p>
    <w:p w14:paraId="76F12CFB" w14:textId="77777777" w:rsidR="0082333C" w:rsidRPr="00DB6262" w:rsidRDefault="0082333C" w:rsidP="00CD1C88">
      <w:pPr>
        <w:jc w:val="both"/>
        <w:rPr>
          <w:i w:val="0"/>
          <w:sz w:val="22"/>
          <w:szCs w:val="22"/>
        </w:rPr>
      </w:pPr>
    </w:p>
    <w:p w14:paraId="1D578DED" w14:textId="77777777" w:rsidR="00CD1C88" w:rsidRPr="00DB6262" w:rsidRDefault="00CD1C88" w:rsidP="00CD1C88">
      <w:pPr>
        <w:jc w:val="both"/>
        <w:rPr>
          <w:i w:val="0"/>
          <w:sz w:val="22"/>
          <w:szCs w:val="22"/>
        </w:rPr>
      </w:pPr>
    </w:p>
    <w:p w14:paraId="42EC7093" w14:textId="77777777" w:rsidR="0082333C" w:rsidRPr="00DB6262" w:rsidRDefault="004A5E0F" w:rsidP="001369CE">
      <w:pPr>
        <w:pStyle w:val="Naslov2"/>
        <w:numPr>
          <w:ilvl w:val="0"/>
          <w:numId w:val="12"/>
        </w:numPr>
        <w:spacing w:before="0" w:after="0"/>
        <w:ind w:left="284" w:hanging="284"/>
        <w:rPr>
          <w:rFonts w:cs="Times New Roman"/>
          <w:szCs w:val="22"/>
        </w:rPr>
      </w:pPr>
      <w:bookmarkStart w:id="5" w:name="_Toc94783283"/>
      <w:bookmarkStart w:id="6" w:name="_Toc155600126"/>
      <w:r w:rsidRPr="00DB6262">
        <w:rPr>
          <w:rFonts w:cs="Times New Roman"/>
          <w:szCs w:val="22"/>
        </w:rPr>
        <w:t>Gospodarski subjekt</w:t>
      </w:r>
      <w:bookmarkEnd w:id="5"/>
      <w:bookmarkEnd w:id="6"/>
    </w:p>
    <w:p w14:paraId="03A78914" w14:textId="77777777" w:rsidR="000A66F0" w:rsidRPr="00DB6262" w:rsidRDefault="000A66F0" w:rsidP="00CD1C88">
      <w:pPr>
        <w:jc w:val="both"/>
        <w:rPr>
          <w:i w:val="0"/>
          <w:sz w:val="22"/>
          <w:szCs w:val="22"/>
        </w:rPr>
      </w:pPr>
    </w:p>
    <w:p w14:paraId="4D42774B" w14:textId="77777777" w:rsidR="0082333C" w:rsidRPr="00DB6262" w:rsidRDefault="0082333C" w:rsidP="00CD1C88">
      <w:pPr>
        <w:jc w:val="both"/>
        <w:rPr>
          <w:i w:val="0"/>
          <w:sz w:val="22"/>
          <w:szCs w:val="22"/>
        </w:rPr>
      </w:pPr>
      <w:r w:rsidRPr="00DB6262">
        <w:rPr>
          <w:i w:val="0"/>
          <w:sz w:val="22"/>
          <w:szCs w:val="22"/>
        </w:rPr>
        <w:t xml:space="preserve">Na javni razpis se lahko prijavijo pravne in/ali fizične osebe, </w:t>
      </w:r>
      <w:r w:rsidR="00EB3CEB" w:rsidRPr="00DB6262">
        <w:rPr>
          <w:i w:val="0"/>
          <w:sz w:val="22"/>
          <w:szCs w:val="22"/>
        </w:rPr>
        <w:t>za katere ne ob</w:t>
      </w:r>
      <w:r w:rsidR="00AF638C" w:rsidRPr="00DB6262">
        <w:rPr>
          <w:i w:val="0"/>
          <w:sz w:val="22"/>
          <w:szCs w:val="22"/>
        </w:rPr>
        <w:t>stajajo izključitveni razlogi in</w:t>
      </w:r>
      <w:r w:rsidR="00EB3CEB" w:rsidRPr="00DB6262">
        <w:rPr>
          <w:i w:val="0"/>
          <w:sz w:val="22"/>
          <w:szCs w:val="22"/>
        </w:rPr>
        <w:t xml:space="preserve"> </w:t>
      </w:r>
      <w:r w:rsidRPr="00DB6262">
        <w:rPr>
          <w:i w:val="0"/>
          <w:sz w:val="22"/>
          <w:szCs w:val="22"/>
        </w:rPr>
        <w:t xml:space="preserve">ki izpolnjujejo pogoje za </w:t>
      </w:r>
      <w:r w:rsidR="00AF638C" w:rsidRPr="00DB6262">
        <w:rPr>
          <w:i w:val="0"/>
          <w:sz w:val="22"/>
          <w:szCs w:val="22"/>
        </w:rPr>
        <w:t>sodelovanje</w:t>
      </w:r>
      <w:r w:rsidRPr="00DB6262">
        <w:rPr>
          <w:i w:val="0"/>
          <w:sz w:val="22"/>
          <w:szCs w:val="22"/>
        </w:rPr>
        <w:t xml:space="preserve"> navedene v nadaljevanju te razpisne dokumentacije.</w:t>
      </w:r>
      <w:r w:rsidR="004A5E0F" w:rsidRPr="00DB6262">
        <w:rPr>
          <w:i w:val="0"/>
          <w:sz w:val="22"/>
          <w:szCs w:val="22"/>
        </w:rPr>
        <w:t xml:space="preserve"> </w:t>
      </w:r>
    </w:p>
    <w:p w14:paraId="09E7467A" w14:textId="77777777" w:rsidR="0082333C" w:rsidRPr="00DB6262" w:rsidRDefault="0082333C" w:rsidP="00CD1C88">
      <w:pPr>
        <w:jc w:val="both"/>
        <w:rPr>
          <w:i w:val="0"/>
          <w:sz w:val="22"/>
          <w:szCs w:val="22"/>
        </w:rPr>
      </w:pPr>
    </w:p>
    <w:p w14:paraId="08875BB7" w14:textId="77777777" w:rsidR="0082333C" w:rsidRPr="00DB6262" w:rsidRDefault="0061773C" w:rsidP="00CD1C88">
      <w:pPr>
        <w:jc w:val="both"/>
        <w:rPr>
          <w:i w:val="0"/>
          <w:sz w:val="22"/>
          <w:szCs w:val="22"/>
        </w:rPr>
      </w:pPr>
      <w:r w:rsidRPr="00DB6262">
        <w:rPr>
          <w:i w:val="0"/>
          <w:sz w:val="22"/>
          <w:szCs w:val="22"/>
        </w:rPr>
        <w:t xml:space="preserve">Gospodarski subjekt predstavljajo tudi podizvajalci, s katerimi nastopa gospodarski subjekt. </w:t>
      </w:r>
      <w:r w:rsidR="00F4103C" w:rsidRPr="00DB6262">
        <w:rPr>
          <w:i w:val="0"/>
          <w:sz w:val="22"/>
          <w:szCs w:val="22"/>
        </w:rPr>
        <w:t xml:space="preserve">V kolikor </w:t>
      </w:r>
      <w:r w:rsidRPr="00DB6262">
        <w:rPr>
          <w:i w:val="0"/>
          <w:sz w:val="22"/>
          <w:szCs w:val="22"/>
        </w:rPr>
        <w:t xml:space="preserve">gospodarski subjekt </w:t>
      </w:r>
      <w:r w:rsidR="00F4103C" w:rsidRPr="00DB6262">
        <w:rPr>
          <w:i w:val="0"/>
          <w:sz w:val="22"/>
          <w:szCs w:val="22"/>
        </w:rPr>
        <w:t>nastopa s podizvajalci</w:t>
      </w:r>
      <w:r w:rsidRPr="00DB6262">
        <w:rPr>
          <w:i w:val="0"/>
          <w:sz w:val="22"/>
          <w:szCs w:val="22"/>
        </w:rPr>
        <w:t>,</w:t>
      </w:r>
      <w:r w:rsidR="00F4103C" w:rsidRPr="00DB6262">
        <w:rPr>
          <w:i w:val="0"/>
          <w:sz w:val="22"/>
          <w:szCs w:val="22"/>
        </w:rPr>
        <w:t xml:space="preserve"> mora v ESPD obrazcu navesti, da bo pri izvedbi naročila sodeloval s podizvajalci.</w:t>
      </w:r>
      <w:r w:rsidR="00BF7FC9" w:rsidRPr="00DB6262">
        <w:rPr>
          <w:i w:val="0"/>
          <w:sz w:val="22"/>
          <w:szCs w:val="22"/>
        </w:rPr>
        <w:t xml:space="preserve"> </w:t>
      </w:r>
      <w:r w:rsidRPr="00DB6262">
        <w:rPr>
          <w:i w:val="0"/>
          <w:sz w:val="22"/>
          <w:szCs w:val="22"/>
        </w:rPr>
        <w:t xml:space="preserve">Gospodarski subjekt </w:t>
      </w:r>
      <w:r w:rsidR="0082333C" w:rsidRPr="00DB6262">
        <w:rPr>
          <w:i w:val="0"/>
          <w:sz w:val="22"/>
          <w:szCs w:val="22"/>
        </w:rPr>
        <w:t>v razmerju do naročnika v celoti odgovarja za izvedbo prejetega naročila, ne glede na število podizvajalcev, ki jih bo navedel v svoji ponudbi.</w:t>
      </w:r>
    </w:p>
    <w:p w14:paraId="4BD62118" w14:textId="77777777" w:rsidR="0061773C" w:rsidRPr="00DB6262" w:rsidRDefault="0061773C" w:rsidP="00CD1C88">
      <w:pPr>
        <w:jc w:val="both"/>
        <w:rPr>
          <w:i w:val="0"/>
          <w:sz w:val="22"/>
          <w:szCs w:val="22"/>
        </w:rPr>
      </w:pPr>
    </w:p>
    <w:p w14:paraId="70C07699" w14:textId="77777777" w:rsidR="0061773C" w:rsidRPr="00DB6262" w:rsidRDefault="0061773C" w:rsidP="00CD1C88">
      <w:pPr>
        <w:jc w:val="both"/>
        <w:rPr>
          <w:i w:val="0"/>
          <w:sz w:val="22"/>
          <w:szCs w:val="22"/>
        </w:rPr>
      </w:pPr>
      <w:r w:rsidRPr="00DB6262">
        <w:rPr>
          <w:i w:val="0"/>
          <w:sz w:val="22"/>
          <w:szCs w:val="22"/>
        </w:rPr>
        <w:t>Gospodarski subjekt predstavljajo tudi drugi subjekti, katerih zmogljivost uporabi gospodarski subjekt glede izpolnjevanja pogojev v zvezi z ekonomskim in finančnim položajem ter tehnično in strokovno sposobnostjo (v skladu z 81. členom ZJN-3)</w:t>
      </w:r>
      <w:r w:rsidR="00122680" w:rsidRPr="00DB6262">
        <w:rPr>
          <w:i w:val="0"/>
          <w:sz w:val="22"/>
          <w:szCs w:val="22"/>
        </w:rPr>
        <w:t>.</w:t>
      </w:r>
    </w:p>
    <w:p w14:paraId="2292C677" w14:textId="77777777" w:rsidR="00D839C0" w:rsidRPr="00DB6262" w:rsidRDefault="00D839C0" w:rsidP="00CD1C88">
      <w:pPr>
        <w:jc w:val="both"/>
        <w:rPr>
          <w:i w:val="0"/>
          <w:sz w:val="22"/>
          <w:szCs w:val="22"/>
        </w:rPr>
      </w:pPr>
    </w:p>
    <w:p w14:paraId="73D498DF" w14:textId="77777777" w:rsidR="00D839C0" w:rsidRPr="00DB6262" w:rsidRDefault="00D839C0" w:rsidP="00CD1C88">
      <w:pPr>
        <w:jc w:val="both"/>
        <w:rPr>
          <w:i w:val="0"/>
          <w:sz w:val="22"/>
          <w:szCs w:val="22"/>
        </w:rPr>
      </w:pPr>
      <w:r w:rsidRPr="00DB6262">
        <w:rPr>
          <w:i w:val="0"/>
          <w:sz w:val="22"/>
          <w:szCs w:val="22"/>
        </w:rPr>
        <w:t>Ponudbo lahko predloži tudi skupina ponudnikov (skupna ponudba), ki odgovarja naročniku neomejeno solidarno. Skupna ponudba mora biti pripravljena v skladu z navodili iz te razpisne dokumentacije.</w:t>
      </w:r>
    </w:p>
    <w:p w14:paraId="3DF99474" w14:textId="77777777" w:rsidR="0061773C" w:rsidRPr="00DB6262" w:rsidRDefault="0061773C" w:rsidP="00CD1C88">
      <w:pPr>
        <w:jc w:val="both"/>
        <w:rPr>
          <w:i w:val="0"/>
          <w:sz w:val="22"/>
          <w:szCs w:val="22"/>
        </w:rPr>
      </w:pPr>
    </w:p>
    <w:p w14:paraId="2AC10048" w14:textId="77777777" w:rsidR="0061773C" w:rsidRPr="00DB6262" w:rsidRDefault="0061773C" w:rsidP="00CD1C88">
      <w:pPr>
        <w:jc w:val="both"/>
        <w:rPr>
          <w:i w:val="0"/>
          <w:sz w:val="22"/>
          <w:szCs w:val="22"/>
        </w:rPr>
      </w:pPr>
      <w:r w:rsidRPr="00DB6262">
        <w:rPr>
          <w:i w:val="0"/>
          <w:sz w:val="22"/>
          <w:szCs w:val="22"/>
        </w:rPr>
        <w:t>V nadaljevanju se za gospodarski subjekt uporablja izraz ponudnik.</w:t>
      </w:r>
    </w:p>
    <w:p w14:paraId="49349157" w14:textId="77777777" w:rsidR="00CD1C88" w:rsidRPr="00DB6262" w:rsidRDefault="00CD1C88" w:rsidP="00CD1C88">
      <w:pPr>
        <w:jc w:val="both"/>
        <w:rPr>
          <w:i w:val="0"/>
          <w:sz w:val="22"/>
          <w:szCs w:val="22"/>
        </w:rPr>
      </w:pPr>
    </w:p>
    <w:p w14:paraId="00B87F84" w14:textId="77777777" w:rsidR="0082333C" w:rsidRPr="00DB6262" w:rsidRDefault="0082333C" w:rsidP="001369CE">
      <w:pPr>
        <w:pStyle w:val="Naslov2"/>
        <w:numPr>
          <w:ilvl w:val="0"/>
          <w:numId w:val="12"/>
        </w:numPr>
        <w:spacing w:before="0" w:after="0"/>
        <w:ind w:left="284" w:hanging="284"/>
        <w:rPr>
          <w:rFonts w:cs="Times New Roman"/>
          <w:szCs w:val="22"/>
        </w:rPr>
      </w:pPr>
      <w:bookmarkStart w:id="7" w:name="_Toc94783284"/>
      <w:bookmarkStart w:id="8" w:name="_Toc155600127"/>
      <w:r w:rsidRPr="00DB6262">
        <w:rPr>
          <w:rFonts w:cs="Times New Roman"/>
          <w:szCs w:val="22"/>
        </w:rPr>
        <w:t>Pravna podlaga</w:t>
      </w:r>
      <w:bookmarkEnd w:id="7"/>
      <w:bookmarkEnd w:id="8"/>
    </w:p>
    <w:p w14:paraId="41009450" w14:textId="77777777" w:rsidR="0082333C" w:rsidRPr="00DB6262" w:rsidRDefault="0082333C" w:rsidP="00CD1C88">
      <w:pPr>
        <w:jc w:val="both"/>
        <w:rPr>
          <w:i w:val="0"/>
          <w:sz w:val="22"/>
          <w:szCs w:val="22"/>
        </w:rPr>
      </w:pPr>
    </w:p>
    <w:p w14:paraId="4E46A518" w14:textId="77777777" w:rsidR="00245073" w:rsidRPr="00E06043" w:rsidRDefault="00245073" w:rsidP="00245073">
      <w:pPr>
        <w:ind w:left="1080"/>
        <w:jc w:val="both"/>
        <w:rPr>
          <w:i w:val="0"/>
          <w:sz w:val="22"/>
          <w:szCs w:val="22"/>
        </w:rPr>
      </w:pPr>
      <w:r w:rsidRPr="00E06043">
        <w:rPr>
          <w:i w:val="0"/>
          <w:sz w:val="22"/>
          <w:szCs w:val="22"/>
        </w:rPr>
        <w:t>Javno naročilo se bo izvedlo upoštevajoč naslednje veljavne predpise:</w:t>
      </w:r>
    </w:p>
    <w:p w14:paraId="07385B78" w14:textId="77777777" w:rsidR="00245073" w:rsidRPr="00E06043" w:rsidRDefault="00245073" w:rsidP="001369CE">
      <w:pPr>
        <w:pStyle w:val="ListParagraph1"/>
        <w:numPr>
          <w:ilvl w:val="0"/>
          <w:numId w:val="19"/>
        </w:numPr>
        <w:ind w:left="993" w:firstLine="0"/>
        <w:jc w:val="both"/>
        <w:rPr>
          <w:i w:val="0"/>
          <w:sz w:val="22"/>
          <w:szCs w:val="22"/>
        </w:rPr>
      </w:pPr>
      <w:r w:rsidRPr="00E06043">
        <w:rPr>
          <w:i w:val="0"/>
          <w:sz w:val="22"/>
          <w:szCs w:val="22"/>
        </w:rPr>
        <w:t>Zakon o javnem naročanju;</w:t>
      </w:r>
    </w:p>
    <w:p w14:paraId="1819C497" w14:textId="77777777" w:rsidR="00245073" w:rsidRPr="00E06043" w:rsidRDefault="00245073" w:rsidP="001369CE">
      <w:pPr>
        <w:pStyle w:val="ListParagraph1"/>
        <w:numPr>
          <w:ilvl w:val="0"/>
          <w:numId w:val="19"/>
        </w:numPr>
        <w:ind w:left="993" w:firstLine="0"/>
        <w:jc w:val="both"/>
        <w:rPr>
          <w:i w:val="0"/>
          <w:sz w:val="22"/>
          <w:szCs w:val="22"/>
        </w:rPr>
      </w:pPr>
      <w:r w:rsidRPr="00E06043">
        <w:rPr>
          <w:i w:val="0"/>
          <w:sz w:val="22"/>
          <w:szCs w:val="22"/>
        </w:rPr>
        <w:t>Zakon o pravnem varstvu v postopkih javnega naročanja;</w:t>
      </w:r>
    </w:p>
    <w:p w14:paraId="2F979EF6" w14:textId="77777777" w:rsidR="00245073" w:rsidRPr="00E06043" w:rsidRDefault="00245073" w:rsidP="001369CE">
      <w:pPr>
        <w:pStyle w:val="ListParagraph1"/>
        <w:numPr>
          <w:ilvl w:val="0"/>
          <w:numId w:val="19"/>
        </w:numPr>
        <w:ind w:left="993" w:firstLine="0"/>
        <w:jc w:val="both"/>
        <w:rPr>
          <w:i w:val="0"/>
          <w:sz w:val="22"/>
          <w:szCs w:val="22"/>
        </w:rPr>
      </w:pPr>
      <w:r w:rsidRPr="00E06043">
        <w:rPr>
          <w:i w:val="0"/>
          <w:sz w:val="22"/>
          <w:szCs w:val="22"/>
        </w:rPr>
        <w:t>Obligacijski zakonik;</w:t>
      </w:r>
    </w:p>
    <w:p w14:paraId="66BA0F7E" w14:textId="77777777" w:rsidR="00245073" w:rsidRPr="00E06043" w:rsidRDefault="00245073" w:rsidP="001369CE">
      <w:pPr>
        <w:pStyle w:val="ListParagraph1"/>
        <w:numPr>
          <w:ilvl w:val="0"/>
          <w:numId w:val="19"/>
        </w:numPr>
        <w:ind w:left="993" w:firstLine="0"/>
        <w:jc w:val="both"/>
        <w:rPr>
          <w:i w:val="0"/>
          <w:sz w:val="22"/>
          <w:szCs w:val="22"/>
        </w:rPr>
      </w:pPr>
      <w:r w:rsidRPr="00E06043">
        <w:rPr>
          <w:i w:val="0"/>
          <w:sz w:val="22"/>
          <w:szCs w:val="22"/>
        </w:rPr>
        <w:t>Zakon o davku na dodano vrednost;</w:t>
      </w:r>
    </w:p>
    <w:p w14:paraId="0AF14399" w14:textId="77777777" w:rsidR="00245073" w:rsidRPr="00E06043" w:rsidRDefault="00245073" w:rsidP="001369CE">
      <w:pPr>
        <w:pStyle w:val="ListParagraph1"/>
        <w:numPr>
          <w:ilvl w:val="0"/>
          <w:numId w:val="19"/>
        </w:numPr>
        <w:ind w:left="993" w:firstLine="0"/>
        <w:jc w:val="both"/>
        <w:rPr>
          <w:i w:val="0"/>
          <w:sz w:val="22"/>
          <w:szCs w:val="22"/>
        </w:rPr>
      </w:pPr>
      <w:r w:rsidRPr="00E06043">
        <w:rPr>
          <w:i w:val="0"/>
          <w:sz w:val="22"/>
          <w:szCs w:val="22"/>
        </w:rPr>
        <w:t>Zakon o pravdnem postopku;</w:t>
      </w:r>
    </w:p>
    <w:p w14:paraId="64BAEA7E" w14:textId="77777777" w:rsidR="00245073" w:rsidRPr="00E06043" w:rsidRDefault="00245073" w:rsidP="001369CE">
      <w:pPr>
        <w:pStyle w:val="ListParagraph1"/>
        <w:numPr>
          <w:ilvl w:val="0"/>
          <w:numId w:val="19"/>
        </w:numPr>
        <w:ind w:left="993" w:firstLine="0"/>
        <w:jc w:val="both"/>
        <w:rPr>
          <w:i w:val="0"/>
          <w:sz w:val="22"/>
          <w:szCs w:val="22"/>
        </w:rPr>
      </w:pPr>
      <w:r w:rsidRPr="00E06043">
        <w:rPr>
          <w:i w:val="0"/>
          <w:sz w:val="22"/>
          <w:szCs w:val="22"/>
        </w:rPr>
        <w:t>Zakon o splošnem upravnem postopku;</w:t>
      </w:r>
    </w:p>
    <w:p w14:paraId="71C2E087" w14:textId="1CE8ABBD" w:rsidR="00E06043" w:rsidRDefault="00267E8A" w:rsidP="001369CE">
      <w:pPr>
        <w:pStyle w:val="ListParagraph1"/>
        <w:numPr>
          <w:ilvl w:val="0"/>
          <w:numId w:val="19"/>
        </w:numPr>
        <w:ind w:left="993" w:firstLine="0"/>
        <w:jc w:val="both"/>
        <w:rPr>
          <w:i w:val="0"/>
          <w:sz w:val="22"/>
          <w:szCs w:val="22"/>
        </w:rPr>
      </w:pPr>
      <w:r w:rsidRPr="00E06043">
        <w:rPr>
          <w:i w:val="0"/>
          <w:sz w:val="22"/>
          <w:szCs w:val="22"/>
        </w:rPr>
        <w:t>Zakon o varstvu okolja;</w:t>
      </w:r>
      <w:ins w:id="9" w:author="Helena Regina" w:date="2024-02-19T09:14:00Z">
        <w:r w:rsidR="00EA5967">
          <w:rPr>
            <w:i w:val="0"/>
            <w:sz w:val="22"/>
            <w:szCs w:val="22"/>
          </w:rPr>
          <w:t xml:space="preserve"> </w:t>
        </w:r>
      </w:ins>
      <w:r w:rsidR="00245073" w:rsidRPr="00E06043">
        <w:rPr>
          <w:i w:val="0"/>
          <w:sz w:val="22"/>
          <w:szCs w:val="22"/>
        </w:rPr>
        <w:t>druga pozitivna zakonodaja, ki ureja področje javnih naročil,</w:t>
      </w:r>
    </w:p>
    <w:p w14:paraId="5C2C8571" w14:textId="77777777" w:rsidR="00245073" w:rsidRDefault="00E06043" w:rsidP="00E06043">
      <w:pPr>
        <w:pStyle w:val="ListParagraph1"/>
        <w:ind w:left="993"/>
        <w:jc w:val="both"/>
        <w:rPr>
          <w:i w:val="0"/>
          <w:sz w:val="22"/>
          <w:szCs w:val="22"/>
        </w:rPr>
      </w:pPr>
      <w:r>
        <w:rPr>
          <w:i w:val="0"/>
          <w:sz w:val="22"/>
          <w:szCs w:val="22"/>
        </w:rPr>
        <w:t xml:space="preserve">      </w:t>
      </w:r>
      <w:r w:rsidR="00245073" w:rsidRPr="00E06043">
        <w:rPr>
          <w:i w:val="0"/>
          <w:sz w:val="22"/>
          <w:szCs w:val="22"/>
        </w:rPr>
        <w:t xml:space="preserve"> javnih financ in predmeta naročila.</w:t>
      </w:r>
    </w:p>
    <w:p w14:paraId="33081732" w14:textId="77777777" w:rsidR="00E06043" w:rsidRPr="00E06043" w:rsidRDefault="00E06043" w:rsidP="00E06043">
      <w:pPr>
        <w:pStyle w:val="ListParagraph1"/>
        <w:ind w:left="993"/>
        <w:jc w:val="both"/>
        <w:rPr>
          <w:i w:val="0"/>
          <w:sz w:val="22"/>
          <w:szCs w:val="22"/>
        </w:rPr>
      </w:pPr>
    </w:p>
    <w:p w14:paraId="586E9628" w14:textId="77777777" w:rsidR="00D839C0" w:rsidRPr="00DB6262" w:rsidRDefault="00D839C0" w:rsidP="00CD1C88">
      <w:pPr>
        <w:jc w:val="both"/>
        <w:rPr>
          <w:i w:val="0"/>
          <w:iCs/>
          <w:sz w:val="22"/>
          <w:szCs w:val="22"/>
        </w:rPr>
      </w:pPr>
      <w:r w:rsidRPr="001F1935">
        <w:rPr>
          <w:i w:val="0"/>
          <w:iCs/>
          <w:sz w:val="22"/>
          <w:szCs w:val="22"/>
        </w:rPr>
        <w:t>Za oddajo tega naročila se v skladu s</w:t>
      </w:r>
      <w:r w:rsidR="004A5E0F" w:rsidRPr="001F1935">
        <w:rPr>
          <w:i w:val="0"/>
          <w:iCs/>
          <w:sz w:val="22"/>
          <w:szCs w:val="22"/>
        </w:rPr>
        <w:t xml:space="preserve"> </w:t>
      </w:r>
      <w:r w:rsidR="002420DF" w:rsidRPr="001F1935">
        <w:rPr>
          <w:i w:val="0"/>
          <w:iCs/>
          <w:sz w:val="22"/>
          <w:szCs w:val="22"/>
        </w:rPr>
        <w:t>47.</w:t>
      </w:r>
      <w:r w:rsidR="00FB35FE" w:rsidRPr="001F1935">
        <w:rPr>
          <w:i w:val="0"/>
          <w:iCs/>
          <w:sz w:val="22"/>
          <w:szCs w:val="22"/>
        </w:rPr>
        <w:t xml:space="preserve"> </w:t>
      </w:r>
      <w:r w:rsidRPr="001F1935">
        <w:rPr>
          <w:i w:val="0"/>
          <w:iCs/>
          <w:sz w:val="22"/>
          <w:szCs w:val="22"/>
        </w:rPr>
        <w:t xml:space="preserve">členom </w:t>
      </w:r>
      <w:r w:rsidR="004A5E0F" w:rsidRPr="001F1935">
        <w:rPr>
          <w:i w:val="0"/>
          <w:iCs/>
          <w:sz w:val="22"/>
          <w:szCs w:val="22"/>
        </w:rPr>
        <w:t>ZJN-3</w:t>
      </w:r>
      <w:r w:rsidRPr="001F1935">
        <w:rPr>
          <w:bCs/>
          <w:i w:val="0"/>
          <w:sz w:val="22"/>
          <w:szCs w:val="22"/>
        </w:rPr>
        <w:t xml:space="preserve"> </w:t>
      </w:r>
      <w:r w:rsidRPr="001F1935">
        <w:rPr>
          <w:i w:val="0"/>
          <w:iCs/>
          <w:sz w:val="22"/>
          <w:szCs w:val="22"/>
        </w:rPr>
        <w:t>izvede</w:t>
      </w:r>
      <w:r w:rsidR="004A5E0F" w:rsidRPr="001F1935">
        <w:rPr>
          <w:i w:val="0"/>
          <w:iCs/>
          <w:sz w:val="22"/>
          <w:szCs w:val="22"/>
        </w:rPr>
        <w:t xml:space="preserve"> </w:t>
      </w:r>
      <w:r w:rsidR="002420DF" w:rsidRPr="001F1935">
        <w:rPr>
          <w:i w:val="0"/>
          <w:iCs/>
          <w:sz w:val="22"/>
          <w:szCs w:val="22"/>
        </w:rPr>
        <w:t>postopek naročila male vrednosti</w:t>
      </w:r>
      <w:r w:rsidR="004A5E0F" w:rsidRPr="001F1935">
        <w:rPr>
          <w:i w:val="0"/>
          <w:iCs/>
          <w:sz w:val="22"/>
          <w:szCs w:val="22"/>
        </w:rPr>
        <w:t>.</w:t>
      </w:r>
    </w:p>
    <w:p w14:paraId="258350D4" w14:textId="77777777" w:rsidR="00D839C0" w:rsidRPr="00DB6262" w:rsidRDefault="00D839C0" w:rsidP="00CD1C88">
      <w:pPr>
        <w:jc w:val="both"/>
        <w:rPr>
          <w:i w:val="0"/>
          <w:iCs/>
          <w:sz w:val="22"/>
          <w:szCs w:val="22"/>
        </w:rPr>
      </w:pPr>
    </w:p>
    <w:p w14:paraId="39C095C1" w14:textId="77777777" w:rsidR="0082333C" w:rsidRPr="00DB6262" w:rsidRDefault="0082333C" w:rsidP="001369CE">
      <w:pPr>
        <w:pStyle w:val="Naslov2"/>
        <w:numPr>
          <w:ilvl w:val="0"/>
          <w:numId w:val="12"/>
        </w:numPr>
        <w:spacing w:before="0" w:after="0"/>
        <w:ind w:left="284" w:hanging="284"/>
        <w:rPr>
          <w:rFonts w:cs="Times New Roman"/>
          <w:szCs w:val="22"/>
        </w:rPr>
      </w:pPr>
      <w:bookmarkStart w:id="10" w:name="_Toc94783288"/>
      <w:bookmarkStart w:id="11" w:name="_Toc155600128"/>
      <w:r w:rsidRPr="00DB6262">
        <w:rPr>
          <w:rFonts w:cs="Times New Roman"/>
          <w:szCs w:val="22"/>
        </w:rPr>
        <w:t>Pojasnila in spremembe razpisne dokumentacije</w:t>
      </w:r>
      <w:bookmarkEnd w:id="10"/>
      <w:bookmarkEnd w:id="11"/>
    </w:p>
    <w:p w14:paraId="2C3DE48E" w14:textId="77777777" w:rsidR="0082333C" w:rsidRPr="00DB6262" w:rsidRDefault="0082333C" w:rsidP="00CD1C88">
      <w:pPr>
        <w:jc w:val="both"/>
        <w:rPr>
          <w:i w:val="0"/>
          <w:sz w:val="22"/>
          <w:szCs w:val="22"/>
        </w:rPr>
      </w:pPr>
    </w:p>
    <w:p w14:paraId="5D75F473" w14:textId="77777777" w:rsidR="008846C9" w:rsidRPr="00DB6262" w:rsidRDefault="008846C9" w:rsidP="00CD1C88">
      <w:pPr>
        <w:jc w:val="both"/>
        <w:rPr>
          <w:i w:val="0"/>
          <w:iCs/>
          <w:sz w:val="22"/>
          <w:szCs w:val="22"/>
        </w:rPr>
      </w:pPr>
      <w:r w:rsidRPr="00DB6262">
        <w:rPr>
          <w:i w:val="0"/>
          <w:iCs/>
          <w:sz w:val="22"/>
          <w:szCs w:val="22"/>
        </w:rPr>
        <w:t xml:space="preserve">Komunikacija s ponudniki o vprašanjih v zvezi z vsebino naročila in v zvezi s pripravo ponudbe poteka izključno preko </w:t>
      </w:r>
      <w:r w:rsidR="0000102B" w:rsidRPr="00DB6262">
        <w:rPr>
          <w:i w:val="0"/>
          <w:iCs/>
          <w:sz w:val="22"/>
          <w:szCs w:val="22"/>
        </w:rPr>
        <w:t>P</w:t>
      </w:r>
      <w:r w:rsidRPr="00DB6262">
        <w:rPr>
          <w:i w:val="0"/>
          <w:iCs/>
          <w:sz w:val="22"/>
          <w:szCs w:val="22"/>
        </w:rPr>
        <w:t>ortala javnih naročil</w:t>
      </w:r>
      <w:r w:rsidR="0000102B" w:rsidRPr="00DB6262">
        <w:rPr>
          <w:i w:val="0"/>
          <w:iCs/>
          <w:sz w:val="22"/>
          <w:szCs w:val="22"/>
        </w:rPr>
        <w:t xml:space="preserve"> RS</w:t>
      </w:r>
      <w:r w:rsidRPr="00DB6262">
        <w:rPr>
          <w:i w:val="0"/>
          <w:iCs/>
          <w:sz w:val="22"/>
          <w:szCs w:val="22"/>
        </w:rPr>
        <w:t>.</w:t>
      </w:r>
    </w:p>
    <w:p w14:paraId="112FC9F4" w14:textId="77777777" w:rsidR="008846C9" w:rsidRPr="00DB6262" w:rsidRDefault="008846C9" w:rsidP="00CD1C88">
      <w:pPr>
        <w:jc w:val="both"/>
        <w:rPr>
          <w:i w:val="0"/>
          <w:iCs/>
          <w:sz w:val="22"/>
          <w:szCs w:val="22"/>
        </w:rPr>
      </w:pPr>
    </w:p>
    <w:p w14:paraId="716357E0" w14:textId="72FF55D0" w:rsidR="008846C9" w:rsidRPr="00854D2E" w:rsidRDefault="008846C9" w:rsidP="00CD1C88">
      <w:pPr>
        <w:jc w:val="both"/>
        <w:rPr>
          <w:b/>
          <w:i w:val="0"/>
          <w:sz w:val="22"/>
          <w:szCs w:val="22"/>
        </w:rPr>
      </w:pPr>
      <w:r w:rsidRPr="00DB6262">
        <w:rPr>
          <w:i w:val="0"/>
          <w:iCs/>
          <w:sz w:val="22"/>
          <w:szCs w:val="22"/>
        </w:rPr>
        <w:t xml:space="preserve">Naročnik bo zahtevo za pojasnilo razpisne dokumentacije oziroma kakršnokoli drugo vprašanje v zvezi z naročilom štel kot pravočasno, v kolikor bo na </w:t>
      </w:r>
      <w:r w:rsidR="0061773C" w:rsidRPr="00DB6262">
        <w:rPr>
          <w:i w:val="0"/>
          <w:iCs/>
          <w:sz w:val="22"/>
          <w:szCs w:val="22"/>
        </w:rPr>
        <w:t>P</w:t>
      </w:r>
      <w:r w:rsidRPr="00DB6262">
        <w:rPr>
          <w:i w:val="0"/>
          <w:iCs/>
          <w:sz w:val="22"/>
          <w:szCs w:val="22"/>
        </w:rPr>
        <w:t xml:space="preserve">ortalu javnih naročil </w:t>
      </w:r>
      <w:r w:rsidR="0061773C" w:rsidRPr="00DB6262">
        <w:rPr>
          <w:i w:val="0"/>
          <w:iCs/>
          <w:sz w:val="22"/>
          <w:szCs w:val="22"/>
        </w:rPr>
        <w:t xml:space="preserve">RS </w:t>
      </w:r>
      <w:r w:rsidRPr="00DB6262">
        <w:rPr>
          <w:i w:val="0"/>
          <w:iCs/>
          <w:sz w:val="22"/>
          <w:szCs w:val="22"/>
        </w:rPr>
        <w:t xml:space="preserve">zastavljeno najkasneje do vključno </w:t>
      </w:r>
      <w:r w:rsidR="00854D2E">
        <w:rPr>
          <w:b/>
          <w:i w:val="0"/>
          <w:sz w:val="22"/>
          <w:szCs w:val="22"/>
          <w:highlight w:val="lightGray"/>
        </w:rPr>
        <w:t>4.3.2024</w:t>
      </w:r>
      <w:r w:rsidRPr="00DB6262">
        <w:rPr>
          <w:b/>
          <w:i w:val="0"/>
          <w:sz w:val="22"/>
          <w:szCs w:val="22"/>
        </w:rPr>
        <w:t xml:space="preserve"> do </w:t>
      </w:r>
      <w:r w:rsidR="00854D2E">
        <w:rPr>
          <w:b/>
          <w:i w:val="0"/>
          <w:sz w:val="22"/>
          <w:szCs w:val="22"/>
          <w:highlight w:val="lightGray"/>
        </w:rPr>
        <w:t>12.00</w:t>
      </w:r>
      <w:r w:rsidRPr="00DB6262">
        <w:rPr>
          <w:b/>
          <w:i w:val="0"/>
          <w:sz w:val="22"/>
          <w:szCs w:val="22"/>
        </w:rPr>
        <w:t xml:space="preserve"> ure</w:t>
      </w:r>
      <w:r w:rsidRPr="00DB6262">
        <w:rPr>
          <w:i w:val="0"/>
          <w:sz w:val="22"/>
          <w:szCs w:val="22"/>
        </w:rPr>
        <w:t xml:space="preserve">. Naročnik bo odgovore objavil najkasneje </w:t>
      </w:r>
      <w:r w:rsidR="00854D2E" w:rsidRPr="00854D2E">
        <w:rPr>
          <w:b/>
          <w:i w:val="0"/>
          <w:sz w:val="22"/>
          <w:szCs w:val="22"/>
          <w:highlight w:val="lightGray"/>
        </w:rPr>
        <w:t>5.3.2024.</w:t>
      </w:r>
    </w:p>
    <w:p w14:paraId="0B2F1C19" w14:textId="77777777" w:rsidR="000A66F0" w:rsidRPr="00DB6262" w:rsidRDefault="000A66F0" w:rsidP="00CD1C88">
      <w:pPr>
        <w:jc w:val="both"/>
        <w:rPr>
          <w:i w:val="0"/>
          <w:iCs/>
          <w:sz w:val="22"/>
          <w:szCs w:val="22"/>
        </w:rPr>
      </w:pPr>
    </w:p>
    <w:p w14:paraId="295597F7" w14:textId="77777777" w:rsidR="008846C9" w:rsidRPr="00DB6262" w:rsidRDefault="008846C9" w:rsidP="00CD1C88">
      <w:pPr>
        <w:jc w:val="both"/>
        <w:rPr>
          <w:i w:val="0"/>
          <w:iCs/>
          <w:sz w:val="22"/>
          <w:szCs w:val="22"/>
        </w:rPr>
      </w:pPr>
      <w:r w:rsidRPr="00DB6262">
        <w:rPr>
          <w:i w:val="0"/>
          <w:iCs/>
          <w:sz w:val="22"/>
          <w:szCs w:val="22"/>
        </w:rPr>
        <w:t xml:space="preserve">Naročnik sme v skladu z 67. členom ZJN-3 spremeniti ali dopolniti razpisno dokumentacijo. Tovrstne spremembe in dopolnitve bo naročnik izdal v obliki dodatkov </w:t>
      </w:r>
      <w:r w:rsidR="00F36CB6" w:rsidRPr="00DB6262">
        <w:rPr>
          <w:i w:val="0"/>
          <w:iCs/>
          <w:sz w:val="22"/>
          <w:szCs w:val="22"/>
        </w:rPr>
        <w:t xml:space="preserve">k razpisni dokumentaciji. Vsak dodatek k razpisni dokumentaciji postane sestavni del razpisne dokumentacije. Kot del razpisne dokumentacije štejejo tudi vprašanja in odgovori, objavljeni na </w:t>
      </w:r>
      <w:r w:rsidR="0061773C" w:rsidRPr="00DB6262">
        <w:rPr>
          <w:i w:val="0"/>
          <w:iCs/>
          <w:sz w:val="22"/>
          <w:szCs w:val="22"/>
        </w:rPr>
        <w:t>P</w:t>
      </w:r>
      <w:r w:rsidR="00F36CB6" w:rsidRPr="00DB6262">
        <w:rPr>
          <w:i w:val="0"/>
          <w:iCs/>
          <w:sz w:val="22"/>
          <w:szCs w:val="22"/>
        </w:rPr>
        <w:t>ortalu javnih naročil</w:t>
      </w:r>
      <w:r w:rsidR="0061773C" w:rsidRPr="00DB6262">
        <w:rPr>
          <w:i w:val="0"/>
          <w:iCs/>
          <w:sz w:val="22"/>
          <w:szCs w:val="22"/>
        </w:rPr>
        <w:t xml:space="preserve"> RS</w:t>
      </w:r>
      <w:r w:rsidR="00F36CB6" w:rsidRPr="00DB6262">
        <w:rPr>
          <w:i w:val="0"/>
          <w:iCs/>
          <w:sz w:val="22"/>
          <w:szCs w:val="22"/>
        </w:rPr>
        <w:t>.</w:t>
      </w:r>
    </w:p>
    <w:p w14:paraId="53B3B100" w14:textId="77777777" w:rsidR="008846C9" w:rsidRPr="00DB6262" w:rsidRDefault="008846C9" w:rsidP="00CD1C88">
      <w:pPr>
        <w:jc w:val="both"/>
        <w:rPr>
          <w:i w:val="0"/>
          <w:iCs/>
          <w:sz w:val="22"/>
          <w:szCs w:val="22"/>
        </w:rPr>
      </w:pPr>
    </w:p>
    <w:p w14:paraId="2F9A37C6" w14:textId="77777777" w:rsidR="0082333C" w:rsidRPr="00DB6262" w:rsidRDefault="0082333C" w:rsidP="00CD1C88">
      <w:pPr>
        <w:jc w:val="both"/>
        <w:rPr>
          <w:i w:val="0"/>
          <w:iCs/>
          <w:sz w:val="22"/>
          <w:szCs w:val="22"/>
        </w:rPr>
      </w:pPr>
      <w:r w:rsidRPr="00DB6262">
        <w:rPr>
          <w:i w:val="0"/>
          <w:iCs/>
          <w:sz w:val="22"/>
          <w:szCs w:val="22"/>
        </w:rPr>
        <w:lastRenderedPageBreak/>
        <w:t>Naročnik bo po potrebi podaljšal rok za oddajo ponudb, da bo ponudnikom omogočil upoštevanje dopolnitev. S premaknitvijo roka za oddajo ponudb se pravice in obveznosti naročnika in ponudnikov vežejo na nove roke, ki posledično izhajajo iz podaljšanega roka za oddajo ponudb.</w:t>
      </w:r>
    </w:p>
    <w:p w14:paraId="4A5A7A8D" w14:textId="77777777" w:rsidR="0082333C" w:rsidRPr="00DB6262" w:rsidRDefault="0082333C" w:rsidP="00CD1C88">
      <w:pPr>
        <w:jc w:val="both"/>
        <w:rPr>
          <w:i w:val="0"/>
          <w:sz w:val="22"/>
          <w:szCs w:val="22"/>
        </w:rPr>
      </w:pPr>
    </w:p>
    <w:p w14:paraId="0C1C41FA" w14:textId="77777777" w:rsidR="0082333C" w:rsidRPr="00DB6262" w:rsidRDefault="0082333C" w:rsidP="001369CE">
      <w:pPr>
        <w:pStyle w:val="Naslov2"/>
        <w:numPr>
          <w:ilvl w:val="0"/>
          <w:numId w:val="12"/>
        </w:numPr>
        <w:spacing w:before="0" w:after="0"/>
        <w:ind w:left="284" w:hanging="284"/>
        <w:rPr>
          <w:rFonts w:cs="Times New Roman"/>
          <w:szCs w:val="22"/>
        </w:rPr>
      </w:pPr>
      <w:bookmarkStart w:id="12" w:name="_Toc94783289"/>
      <w:bookmarkStart w:id="13" w:name="_Toc155600129"/>
      <w:r w:rsidRPr="00DB6262">
        <w:rPr>
          <w:rFonts w:cs="Times New Roman"/>
          <w:szCs w:val="22"/>
        </w:rPr>
        <w:t>Ponudbena dokumentacija</w:t>
      </w:r>
      <w:bookmarkEnd w:id="12"/>
      <w:bookmarkEnd w:id="13"/>
    </w:p>
    <w:p w14:paraId="331BC3A0" w14:textId="77777777" w:rsidR="00CA3904" w:rsidRPr="00DB6262" w:rsidRDefault="00CA3904" w:rsidP="0080304A">
      <w:pPr>
        <w:pStyle w:val="Glava"/>
        <w:tabs>
          <w:tab w:val="clear" w:pos="4536"/>
          <w:tab w:val="clear" w:pos="9072"/>
        </w:tabs>
        <w:jc w:val="both"/>
        <w:rPr>
          <w:i w:val="0"/>
          <w:sz w:val="22"/>
          <w:szCs w:val="22"/>
        </w:rPr>
      </w:pPr>
    </w:p>
    <w:p w14:paraId="4B2CA69E" w14:textId="77777777" w:rsidR="00CA3904" w:rsidRPr="00DB6262" w:rsidRDefault="00CA3904" w:rsidP="00CD1C88">
      <w:pPr>
        <w:pStyle w:val="Glava"/>
        <w:tabs>
          <w:tab w:val="clear" w:pos="4536"/>
          <w:tab w:val="clear" w:pos="9072"/>
        </w:tabs>
        <w:jc w:val="both"/>
        <w:rPr>
          <w:i w:val="0"/>
          <w:sz w:val="22"/>
          <w:szCs w:val="22"/>
        </w:rPr>
      </w:pPr>
      <w:r w:rsidRPr="00DB6262">
        <w:rPr>
          <w:i w:val="0"/>
          <w:sz w:val="22"/>
          <w:szCs w:val="22"/>
        </w:rPr>
        <w:t>Ponudbena dokumentacija mora vsebovati ustrezno izpolnjene obrazce in druge listine zahtevane v razpisni dokumentaciji:</w:t>
      </w:r>
    </w:p>
    <w:p w14:paraId="0B00DEE8" w14:textId="77777777" w:rsidR="0082333C" w:rsidRPr="00DB6262" w:rsidRDefault="0082333C" w:rsidP="00CD1C88">
      <w:pPr>
        <w:pStyle w:val="Glava"/>
        <w:tabs>
          <w:tab w:val="clear" w:pos="4536"/>
          <w:tab w:val="clear" w:pos="9072"/>
        </w:tabs>
        <w:jc w:val="both"/>
        <w:rPr>
          <w:i w:val="0"/>
          <w:sz w:val="22"/>
          <w:szCs w:val="22"/>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2"/>
        <w:gridCol w:w="3173"/>
        <w:gridCol w:w="4394"/>
      </w:tblGrid>
      <w:tr w:rsidR="0082333C" w:rsidRPr="00DB6262" w14:paraId="46FA772D" w14:textId="77777777" w:rsidTr="00D04220">
        <w:tc>
          <w:tcPr>
            <w:tcW w:w="1642" w:type="dxa"/>
            <w:shd w:val="clear" w:color="auto" w:fill="E6E6E6"/>
            <w:vAlign w:val="center"/>
          </w:tcPr>
          <w:p w14:paraId="3B742626"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3173" w:type="dxa"/>
            <w:shd w:val="clear" w:color="auto" w:fill="E6E6E6"/>
            <w:vAlign w:val="center"/>
          </w:tcPr>
          <w:p w14:paraId="71E85EA9" w14:textId="77777777" w:rsidR="0082333C" w:rsidRPr="00DB6262" w:rsidRDefault="0082333C" w:rsidP="00CD1C88">
            <w:pPr>
              <w:pStyle w:val="Glava"/>
              <w:tabs>
                <w:tab w:val="clear" w:pos="4536"/>
                <w:tab w:val="clear" w:pos="9072"/>
              </w:tabs>
              <w:jc w:val="center"/>
              <w:rPr>
                <w:b/>
                <w:i w:val="0"/>
                <w:sz w:val="22"/>
                <w:szCs w:val="22"/>
              </w:rPr>
            </w:pPr>
            <w:r w:rsidRPr="00DB6262">
              <w:rPr>
                <w:b/>
                <w:i w:val="0"/>
                <w:sz w:val="22"/>
                <w:szCs w:val="22"/>
              </w:rPr>
              <w:t>Naziv priloge</w:t>
            </w:r>
          </w:p>
        </w:tc>
        <w:tc>
          <w:tcPr>
            <w:tcW w:w="4394" w:type="dxa"/>
            <w:shd w:val="clear" w:color="auto" w:fill="E6E6E6"/>
            <w:vAlign w:val="center"/>
          </w:tcPr>
          <w:p w14:paraId="7A8477F2" w14:textId="77777777" w:rsidR="0082333C" w:rsidRPr="00DB6262" w:rsidRDefault="0082333C" w:rsidP="00CD1C88">
            <w:pPr>
              <w:pStyle w:val="Glava"/>
              <w:tabs>
                <w:tab w:val="clear" w:pos="4536"/>
                <w:tab w:val="clear" w:pos="9072"/>
              </w:tabs>
              <w:jc w:val="center"/>
              <w:rPr>
                <w:b/>
                <w:i w:val="0"/>
                <w:sz w:val="22"/>
                <w:szCs w:val="22"/>
              </w:rPr>
            </w:pPr>
            <w:r w:rsidRPr="00DB6262">
              <w:rPr>
                <w:b/>
                <w:i w:val="0"/>
                <w:sz w:val="22"/>
                <w:szCs w:val="22"/>
              </w:rPr>
              <w:t xml:space="preserve">Navodila za izpolnjevanje </w:t>
            </w:r>
            <w:r w:rsidR="002E4DCD" w:rsidRPr="00DB6262">
              <w:rPr>
                <w:b/>
                <w:i w:val="0"/>
                <w:sz w:val="22"/>
                <w:szCs w:val="22"/>
              </w:rPr>
              <w:t xml:space="preserve">in predložitev </w:t>
            </w:r>
            <w:r w:rsidRPr="00DB6262">
              <w:rPr>
                <w:b/>
                <w:i w:val="0"/>
                <w:sz w:val="22"/>
                <w:szCs w:val="22"/>
              </w:rPr>
              <w:t>obrazcev</w:t>
            </w:r>
          </w:p>
        </w:tc>
      </w:tr>
      <w:tr w:rsidR="0082333C" w:rsidRPr="00DB6262" w14:paraId="65F684B5" w14:textId="77777777" w:rsidTr="00D04220">
        <w:tc>
          <w:tcPr>
            <w:tcW w:w="1642" w:type="dxa"/>
            <w:shd w:val="clear" w:color="auto" w:fill="E6E6E6"/>
            <w:vAlign w:val="center"/>
          </w:tcPr>
          <w:p w14:paraId="11BAC15B"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PRILOGA 1</w:t>
            </w:r>
          </w:p>
        </w:tc>
        <w:tc>
          <w:tcPr>
            <w:tcW w:w="3173" w:type="dxa"/>
            <w:shd w:val="clear" w:color="auto" w:fill="E6E6E6"/>
            <w:vAlign w:val="center"/>
          </w:tcPr>
          <w:p w14:paraId="449888E4" w14:textId="77777777" w:rsidR="0082333C" w:rsidRPr="00DB6262" w:rsidRDefault="0082333C" w:rsidP="00CD1C88">
            <w:pPr>
              <w:pStyle w:val="Glava"/>
              <w:tabs>
                <w:tab w:val="clear" w:pos="4536"/>
                <w:tab w:val="clear" w:pos="9072"/>
              </w:tabs>
              <w:rPr>
                <w:i w:val="0"/>
                <w:sz w:val="22"/>
                <w:szCs w:val="22"/>
              </w:rPr>
            </w:pPr>
            <w:r w:rsidRPr="00DB6262">
              <w:rPr>
                <w:i w:val="0"/>
                <w:sz w:val="22"/>
                <w:szCs w:val="22"/>
              </w:rPr>
              <w:t>Prijavni obrazec</w:t>
            </w:r>
          </w:p>
        </w:tc>
        <w:tc>
          <w:tcPr>
            <w:tcW w:w="4394" w:type="dxa"/>
            <w:vAlign w:val="center"/>
          </w:tcPr>
          <w:p w14:paraId="2AC85B96" w14:textId="77777777" w:rsidR="0082333C" w:rsidRPr="00DB6262" w:rsidRDefault="006716D5" w:rsidP="00CD1C88">
            <w:pPr>
              <w:rPr>
                <w:i w:val="0"/>
                <w:sz w:val="22"/>
                <w:szCs w:val="22"/>
              </w:rPr>
            </w:pPr>
            <w:r w:rsidRPr="00DB6262">
              <w:rPr>
                <w:i w:val="0"/>
                <w:sz w:val="22"/>
                <w:szCs w:val="22"/>
              </w:rPr>
              <w:t>O</w:t>
            </w:r>
            <w:r w:rsidR="0082333C" w:rsidRPr="00DB6262">
              <w:rPr>
                <w:i w:val="0"/>
                <w:sz w:val="22"/>
                <w:szCs w:val="22"/>
              </w:rPr>
              <w:t>brazec ponudnik izpolni</w:t>
            </w:r>
            <w:r w:rsidR="00F62C10" w:rsidRPr="00DB6262">
              <w:rPr>
                <w:i w:val="0"/>
                <w:sz w:val="22"/>
                <w:szCs w:val="22"/>
              </w:rPr>
              <w:t xml:space="preserve"> in potrdi</w:t>
            </w:r>
            <w:r w:rsidR="0082333C" w:rsidRPr="00DB6262">
              <w:rPr>
                <w:i w:val="0"/>
                <w:sz w:val="22"/>
                <w:szCs w:val="22"/>
              </w:rPr>
              <w:t xml:space="preserve">. </w:t>
            </w:r>
          </w:p>
          <w:p w14:paraId="636E4B47" w14:textId="77777777" w:rsidR="0082333C" w:rsidRPr="00DB6262" w:rsidRDefault="0082333C" w:rsidP="00CD1C88">
            <w:pPr>
              <w:rPr>
                <w:i w:val="0"/>
                <w:sz w:val="22"/>
                <w:szCs w:val="22"/>
              </w:rPr>
            </w:pPr>
            <w:r w:rsidRPr="00DB6262">
              <w:rPr>
                <w:i w:val="0"/>
                <w:sz w:val="22"/>
                <w:szCs w:val="22"/>
              </w:rPr>
              <w:t xml:space="preserve">V primeru skupne ponudbe obrazec izpolni vsak partner v skupni ponudbi. </w:t>
            </w:r>
          </w:p>
          <w:p w14:paraId="194ACF11" w14:textId="77777777" w:rsidR="002E4DCD" w:rsidRPr="00DB6262" w:rsidRDefault="002E4DCD" w:rsidP="00CD1C88">
            <w:pPr>
              <w:rPr>
                <w:i w:val="0"/>
                <w:sz w:val="22"/>
                <w:szCs w:val="22"/>
              </w:rPr>
            </w:pPr>
            <w:r w:rsidRPr="00DB6262">
              <w:rPr>
                <w:i w:val="0"/>
                <w:sz w:val="22"/>
                <w:szCs w:val="22"/>
              </w:rPr>
              <w:t xml:space="preserve">Ponudnik izpolnjene obrazce naloži </w:t>
            </w:r>
            <w:r w:rsidR="00F62C10" w:rsidRPr="00DB6262">
              <w:rPr>
                <w:i w:val="0"/>
                <w:sz w:val="22"/>
                <w:szCs w:val="22"/>
              </w:rPr>
              <w:t xml:space="preserve">v sistem e-JN, pod predmetno objavo, </w:t>
            </w:r>
            <w:r w:rsidRPr="00DB6262">
              <w:rPr>
                <w:i w:val="0"/>
                <w:sz w:val="22"/>
                <w:szCs w:val="22"/>
              </w:rPr>
              <w:t xml:space="preserve">v razdelek </w:t>
            </w:r>
            <w:r w:rsidR="00F1515A" w:rsidRPr="00DB6262">
              <w:rPr>
                <w:i w:val="0"/>
                <w:sz w:val="22"/>
                <w:szCs w:val="22"/>
              </w:rPr>
              <w:t xml:space="preserve">»Dokumenti«, del </w:t>
            </w:r>
            <w:r w:rsidRPr="00DB6262">
              <w:rPr>
                <w:i w:val="0"/>
                <w:sz w:val="22"/>
                <w:szCs w:val="22"/>
              </w:rPr>
              <w:t>»</w:t>
            </w:r>
            <w:r w:rsidR="00F1515A" w:rsidRPr="00DB6262">
              <w:rPr>
                <w:i w:val="0"/>
                <w:sz w:val="22"/>
                <w:szCs w:val="22"/>
              </w:rPr>
              <w:t>Ostale priloge</w:t>
            </w:r>
            <w:r w:rsidRPr="00DB6262">
              <w:rPr>
                <w:i w:val="0"/>
                <w:sz w:val="22"/>
                <w:szCs w:val="22"/>
              </w:rPr>
              <w:t>«.</w:t>
            </w:r>
          </w:p>
        </w:tc>
      </w:tr>
      <w:tr w:rsidR="001E3F66" w:rsidRPr="00DB6262" w14:paraId="09E9F41A" w14:textId="77777777" w:rsidTr="00D04220">
        <w:tc>
          <w:tcPr>
            <w:tcW w:w="1642" w:type="dxa"/>
            <w:shd w:val="clear" w:color="auto" w:fill="E6E6E6"/>
            <w:vAlign w:val="center"/>
          </w:tcPr>
          <w:p w14:paraId="3D4E032C" w14:textId="77777777" w:rsidR="001E3F66" w:rsidRPr="00DB6262" w:rsidRDefault="001E3F66" w:rsidP="00CD1C88">
            <w:pPr>
              <w:pStyle w:val="Glava"/>
              <w:tabs>
                <w:tab w:val="clear" w:pos="4536"/>
                <w:tab w:val="clear" w:pos="9072"/>
              </w:tabs>
              <w:rPr>
                <w:b/>
                <w:i w:val="0"/>
                <w:sz w:val="22"/>
                <w:szCs w:val="22"/>
              </w:rPr>
            </w:pPr>
            <w:r w:rsidRPr="00DB6262">
              <w:rPr>
                <w:b/>
                <w:i w:val="0"/>
                <w:sz w:val="22"/>
                <w:szCs w:val="22"/>
              </w:rPr>
              <w:t>PRILOGA 2</w:t>
            </w:r>
          </w:p>
        </w:tc>
        <w:tc>
          <w:tcPr>
            <w:tcW w:w="3173" w:type="dxa"/>
            <w:shd w:val="clear" w:color="auto" w:fill="E6E6E6"/>
            <w:vAlign w:val="center"/>
          </w:tcPr>
          <w:p w14:paraId="74DC8CA4" w14:textId="77777777" w:rsidR="001E3F66" w:rsidRPr="00DB6262" w:rsidRDefault="001E3F66" w:rsidP="00CD1C88">
            <w:pPr>
              <w:pStyle w:val="Glava"/>
              <w:tabs>
                <w:tab w:val="clear" w:pos="4536"/>
                <w:tab w:val="clear" w:pos="9072"/>
              </w:tabs>
              <w:rPr>
                <w:i w:val="0"/>
                <w:sz w:val="22"/>
                <w:szCs w:val="22"/>
              </w:rPr>
            </w:pPr>
            <w:r w:rsidRPr="00DB6262">
              <w:rPr>
                <w:i w:val="0"/>
                <w:sz w:val="22"/>
                <w:szCs w:val="22"/>
              </w:rPr>
              <w:t>Predračun</w:t>
            </w:r>
          </w:p>
        </w:tc>
        <w:tc>
          <w:tcPr>
            <w:tcW w:w="4394" w:type="dxa"/>
            <w:vAlign w:val="center"/>
          </w:tcPr>
          <w:p w14:paraId="4C0C71BA" w14:textId="77777777" w:rsidR="001E3F66" w:rsidRPr="00DB6262" w:rsidRDefault="001E3F66" w:rsidP="00CD1C88">
            <w:pPr>
              <w:jc w:val="both"/>
              <w:rPr>
                <w:i w:val="0"/>
                <w:sz w:val="22"/>
                <w:szCs w:val="22"/>
              </w:rPr>
            </w:pPr>
            <w:r w:rsidRPr="00DB6262">
              <w:rPr>
                <w:i w:val="0"/>
                <w:sz w:val="22"/>
                <w:szCs w:val="22"/>
              </w:rPr>
              <w:t>Obrazec ponudnik izpolni in potrdi.</w:t>
            </w:r>
          </w:p>
          <w:p w14:paraId="1473DA0B" w14:textId="77777777" w:rsidR="001E3F66" w:rsidRPr="00DB6262" w:rsidRDefault="001E3F66" w:rsidP="00CD1C88">
            <w:pPr>
              <w:jc w:val="both"/>
              <w:rPr>
                <w:i w:val="0"/>
                <w:sz w:val="22"/>
                <w:szCs w:val="22"/>
              </w:rPr>
            </w:pPr>
            <w:r w:rsidRPr="00DB6262">
              <w:rPr>
                <w:i w:val="0"/>
                <w:sz w:val="22"/>
                <w:szCs w:val="22"/>
              </w:rPr>
              <w:t>V primeru skupne ponudbe obrazec izpolni le vodilni partner.</w:t>
            </w:r>
          </w:p>
          <w:p w14:paraId="3B8099EF" w14:textId="77777777" w:rsidR="001E3F66" w:rsidRPr="00DB6262" w:rsidRDefault="001E3F66" w:rsidP="00CD1C88">
            <w:pPr>
              <w:jc w:val="both"/>
              <w:rPr>
                <w:i w:val="0"/>
                <w:sz w:val="22"/>
                <w:szCs w:val="22"/>
              </w:rPr>
            </w:pPr>
            <w:r w:rsidRPr="00DB6262">
              <w:rPr>
                <w:i w:val="0"/>
                <w:sz w:val="22"/>
                <w:szCs w:val="22"/>
              </w:rPr>
              <w:t>Ponudnik lahko v samostojno ali v skupni ponudbi nastopa le v eni ponudbi, kot podi</w:t>
            </w:r>
            <w:r w:rsidR="00990664" w:rsidRPr="00DB6262">
              <w:rPr>
                <w:i w:val="0"/>
                <w:sz w:val="22"/>
                <w:szCs w:val="22"/>
              </w:rPr>
              <w:t xml:space="preserve">zvajalec pa lahko nastopa v več </w:t>
            </w:r>
            <w:r w:rsidRPr="00DB6262">
              <w:rPr>
                <w:i w:val="0"/>
                <w:sz w:val="22"/>
                <w:szCs w:val="22"/>
              </w:rPr>
              <w:t>ponudbah.</w:t>
            </w:r>
          </w:p>
          <w:p w14:paraId="4F9E39AB" w14:textId="77777777" w:rsidR="001E3F66" w:rsidRPr="00DB6262" w:rsidRDefault="001E3F66" w:rsidP="00CD1C88">
            <w:pPr>
              <w:jc w:val="both"/>
              <w:rPr>
                <w:i w:val="0"/>
                <w:sz w:val="22"/>
                <w:szCs w:val="22"/>
              </w:rPr>
            </w:pPr>
            <w:r w:rsidRPr="00DB6262">
              <w:rPr>
                <w:i w:val="0"/>
                <w:sz w:val="22"/>
                <w:szCs w:val="22"/>
              </w:rPr>
              <w:t xml:space="preserve">Ponudnik </w:t>
            </w:r>
            <w:r w:rsidR="00A52687" w:rsidRPr="00DB6262">
              <w:rPr>
                <w:i w:val="0"/>
                <w:sz w:val="22"/>
                <w:szCs w:val="22"/>
              </w:rPr>
              <w:t>izpolnjen obrazec Predračun</w:t>
            </w:r>
            <w:r w:rsidRPr="00DB6262">
              <w:rPr>
                <w:i w:val="0"/>
                <w:sz w:val="22"/>
                <w:szCs w:val="22"/>
              </w:rPr>
              <w:t xml:space="preserve"> naloži v sistem e-JN pod predmetno objavo, v razdelek »Skupna ponudbena vrednost«, del »Predračun«. Obrazec bo javno dostopen ob javnem odpiranju ponudb, ki poteka elektronsko.</w:t>
            </w:r>
          </w:p>
          <w:p w14:paraId="041738C8" w14:textId="77777777" w:rsidR="002D50BA" w:rsidRPr="00DB6262" w:rsidRDefault="002D50BA" w:rsidP="00CD1C88">
            <w:pPr>
              <w:jc w:val="both"/>
              <w:rPr>
                <w:i w:val="0"/>
                <w:sz w:val="22"/>
                <w:szCs w:val="22"/>
              </w:rPr>
            </w:pPr>
          </w:p>
        </w:tc>
      </w:tr>
      <w:tr w:rsidR="00983F1F" w:rsidRPr="00DB6262" w14:paraId="68CFEA58" w14:textId="77777777" w:rsidTr="00D04220">
        <w:tc>
          <w:tcPr>
            <w:tcW w:w="1642" w:type="dxa"/>
            <w:shd w:val="clear" w:color="auto" w:fill="E6E6E6"/>
            <w:vAlign w:val="center"/>
          </w:tcPr>
          <w:p w14:paraId="6F4639B2" w14:textId="77777777" w:rsidR="00983F1F" w:rsidRPr="00DB6262" w:rsidRDefault="00983F1F" w:rsidP="00CD1C88">
            <w:pPr>
              <w:pStyle w:val="Telobesedila-zamik"/>
              <w:spacing w:after="0"/>
              <w:ind w:left="0"/>
              <w:rPr>
                <w:b/>
                <w:i w:val="0"/>
                <w:sz w:val="22"/>
                <w:szCs w:val="22"/>
              </w:rPr>
            </w:pPr>
            <w:r w:rsidRPr="00DB6262">
              <w:rPr>
                <w:b/>
                <w:i w:val="0"/>
                <w:sz w:val="22"/>
                <w:szCs w:val="22"/>
              </w:rPr>
              <w:t>PRILOGA 3</w:t>
            </w:r>
          </w:p>
        </w:tc>
        <w:tc>
          <w:tcPr>
            <w:tcW w:w="3173" w:type="dxa"/>
            <w:shd w:val="clear" w:color="auto" w:fill="E6E6E6"/>
            <w:vAlign w:val="center"/>
          </w:tcPr>
          <w:p w14:paraId="742060F7" w14:textId="77777777" w:rsidR="00983F1F" w:rsidRPr="00DB6262" w:rsidRDefault="00983F1F" w:rsidP="00CD1C88">
            <w:pPr>
              <w:pStyle w:val="Telobesedila-zamik"/>
              <w:spacing w:after="0"/>
              <w:ind w:left="0"/>
              <w:rPr>
                <w:i w:val="0"/>
                <w:sz w:val="22"/>
                <w:szCs w:val="22"/>
              </w:rPr>
            </w:pPr>
            <w:r w:rsidRPr="00DB6262">
              <w:rPr>
                <w:i w:val="0"/>
                <w:sz w:val="22"/>
                <w:szCs w:val="22"/>
              </w:rPr>
              <w:t>ESPD obrazec</w:t>
            </w:r>
          </w:p>
        </w:tc>
        <w:tc>
          <w:tcPr>
            <w:tcW w:w="4394" w:type="dxa"/>
            <w:vAlign w:val="center"/>
          </w:tcPr>
          <w:p w14:paraId="1934D4F3" w14:textId="77777777" w:rsidR="00983F1F" w:rsidRPr="00DB6262" w:rsidRDefault="00983F1F" w:rsidP="00CD1C88">
            <w:pPr>
              <w:jc w:val="both"/>
              <w:rPr>
                <w:i w:val="0"/>
                <w:sz w:val="22"/>
                <w:szCs w:val="22"/>
              </w:rPr>
            </w:pPr>
            <w:r w:rsidRPr="00DB6262">
              <w:rPr>
                <w:i w:val="0"/>
                <w:sz w:val="22"/>
                <w:szCs w:val="22"/>
              </w:rPr>
              <w:t>Izpolnjen in potrjen ESPD mora biti v ponudbi priložen za vse gospodarske subjekte, ki v kakršnikoli vlogi sodelujejo v ponudbi (ponudnik, sodelujoči ponudniki v primeru skupne ponudbe, gospodarski subjekti, na katerih kapacitete se sklicuje ponudnik in podizvajalci).</w:t>
            </w:r>
          </w:p>
          <w:p w14:paraId="1ADA3370" w14:textId="77777777" w:rsidR="00983F1F" w:rsidRPr="00DB6262" w:rsidRDefault="00983F1F" w:rsidP="00CD1C88">
            <w:pPr>
              <w:jc w:val="both"/>
              <w:rPr>
                <w:i w:val="0"/>
                <w:sz w:val="22"/>
                <w:szCs w:val="22"/>
              </w:rPr>
            </w:pPr>
          </w:p>
          <w:p w14:paraId="3FF41C44" w14:textId="77777777" w:rsidR="00983F1F" w:rsidRPr="00DB6262" w:rsidRDefault="00983F1F" w:rsidP="00CD1C88">
            <w:pPr>
              <w:jc w:val="both"/>
              <w:rPr>
                <w:i w:val="0"/>
                <w:sz w:val="22"/>
                <w:szCs w:val="22"/>
              </w:rPr>
            </w:pPr>
            <w:r w:rsidRPr="00DB6262">
              <w:rPr>
                <w:i w:val="0"/>
                <w:sz w:val="22"/>
                <w:szCs w:val="22"/>
              </w:rPr>
              <w:t>Izpolnjen ESPD obrazec predstavlja uradno izjavo kot predhodni dokaz ponudnika, da ta:</w:t>
            </w:r>
          </w:p>
          <w:p w14:paraId="12ED289C" w14:textId="77777777" w:rsidR="00983F1F" w:rsidRPr="00DB6262" w:rsidRDefault="00983F1F" w:rsidP="001369CE">
            <w:pPr>
              <w:pStyle w:val="Odstavekseznama"/>
              <w:numPr>
                <w:ilvl w:val="0"/>
                <w:numId w:val="14"/>
              </w:numPr>
              <w:ind w:left="409" w:hanging="284"/>
              <w:jc w:val="both"/>
              <w:rPr>
                <w:i w:val="0"/>
                <w:sz w:val="22"/>
                <w:szCs w:val="22"/>
              </w:rPr>
            </w:pPr>
            <w:r w:rsidRPr="00DB6262">
              <w:rPr>
                <w:i w:val="0"/>
                <w:sz w:val="22"/>
                <w:szCs w:val="22"/>
              </w:rPr>
              <w:t>ni v enem od položajev iz 75. člena ZJN-3, zaradi katerega je ali bi lahko bil izključen iz sodelovanja v postopku javnega naročanja,</w:t>
            </w:r>
          </w:p>
          <w:p w14:paraId="2F3B9C39" w14:textId="77777777" w:rsidR="00983F1F" w:rsidRPr="00DB6262" w:rsidRDefault="00983F1F" w:rsidP="001369CE">
            <w:pPr>
              <w:pStyle w:val="Odstavekseznama"/>
              <w:numPr>
                <w:ilvl w:val="0"/>
                <w:numId w:val="14"/>
              </w:numPr>
              <w:ind w:left="409" w:hanging="284"/>
              <w:jc w:val="both"/>
              <w:rPr>
                <w:i w:val="0"/>
                <w:sz w:val="22"/>
                <w:szCs w:val="22"/>
              </w:rPr>
            </w:pPr>
            <w:r w:rsidRPr="00DB6262">
              <w:rPr>
                <w:i w:val="0"/>
                <w:sz w:val="22"/>
                <w:szCs w:val="22"/>
              </w:rPr>
              <w:t>izpolnjuje pogoje za sodelovanje, opredeljene v 76. členu ZJN-3 in skladne z razpisno dokumentacijo.</w:t>
            </w:r>
          </w:p>
          <w:p w14:paraId="1CE50F5A" w14:textId="77777777" w:rsidR="00983F1F" w:rsidRPr="00DB6262" w:rsidRDefault="00983F1F" w:rsidP="001369CE">
            <w:pPr>
              <w:pStyle w:val="Odstavekseznama"/>
              <w:numPr>
                <w:ilvl w:val="0"/>
                <w:numId w:val="14"/>
              </w:numPr>
              <w:ind w:left="409" w:hanging="284"/>
              <w:jc w:val="both"/>
              <w:rPr>
                <w:i w:val="0"/>
                <w:sz w:val="22"/>
                <w:szCs w:val="22"/>
              </w:rPr>
            </w:pPr>
            <w:r w:rsidRPr="00DB6262">
              <w:rPr>
                <w:i w:val="0"/>
                <w:sz w:val="22"/>
                <w:szCs w:val="22"/>
              </w:rPr>
              <w:t xml:space="preserve">Hkrati zagotavlja ustrezne informacije, ki jih naročnik zahteva z razpisno dokumentacijo. </w:t>
            </w:r>
          </w:p>
          <w:p w14:paraId="1A8A9E9A" w14:textId="77777777" w:rsidR="00983F1F" w:rsidRPr="009625E0" w:rsidRDefault="00983F1F" w:rsidP="009625E0">
            <w:pPr>
              <w:jc w:val="both"/>
              <w:rPr>
                <w:i w:val="0"/>
                <w:sz w:val="22"/>
                <w:szCs w:val="22"/>
              </w:rPr>
            </w:pPr>
          </w:p>
          <w:p w14:paraId="52F3488B" w14:textId="77777777" w:rsidR="009625E0" w:rsidRPr="00871DFD" w:rsidRDefault="009625E0" w:rsidP="009625E0">
            <w:pPr>
              <w:jc w:val="both"/>
              <w:rPr>
                <w:i w:val="0"/>
                <w:iCs/>
                <w:sz w:val="22"/>
                <w:szCs w:val="22"/>
              </w:rPr>
            </w:pPr>
            <w:r w:rsidRPr="00871DFD">
              <w:rPr>
                <w:i w:val="0"/>
                <w:iCs/>
                <w:sz w:val="22"/>
                <w:szCs w:val="22"/>
              </w:rPr>
              <w:t xml:space="preserve">Ponudnik, za katerega obstajajo razlogi za izključitev in za katere je, skladno z devetim odstavkom 75. člena ZJN-3, mogoče uveljavljati popravni mehanizem, v ESPD </w:t>
            </w:r>
            <w:r w:rsidRPr="00871DFD">
              <w:rPr>
                <w:i w:val="0"/>
                <w:iCs/>
                <w:sz w:val="22"/>
                <w:szCs w:val="22"/>
              </w:rPr>
              <w:lastRenderedPageBreak/>
              <w:t>obrazcu pri konkretnem razlogu za izključitev označi DA in izpolni polja s podatki, ki jih od gospodarskega subjekta zahteva ESPD obrazec.</w:t>
            </w:r>
          </w:p>
          <w:p w14:paraId="5A32EB17" w14:textId="77777777" w:rsidR="009625E0" w:rsidRDefault="009625E0" w:rsidP="00CD1C88">
            <w:pPr>
              <w:jc w:val="both"/>
              <w:rPr>
                <w:i w:val="0"/>
                <w:sz w:val="22"/>
                <w:szCs w:val="22"/>
              </w:rPr>
            </w:pPr>
          </w:p>
          <w:p w14:paraId="6E71AF17" w14:textId="77777777" w:rsidR="00ED595E" w:rsidRPr="00ED595E" w:rsidRDefault="00ED595E" w:rsidP="00CD1C88">
            <w:pPr>
              <w:jc w:val="both"/>
              <w:rPr>
                <w:i w:val="0"/>
                <w:sz w:val="22"/>
                <w:szCs w:val="22"/>
              </w:rPr>
            </w:pPr>
            <w:r w:rsidRPr="00ED595E">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ED595E">
              <w:rPr>
                <w:i w:val="0"/>
                <w:sz w:val="22"/>
                <w:szCs w:val="22"/>
              </w:rPr>
              <w:t>.</w:t>
            </w:r>
          </w:p>
          <w:p w14:paraId="1A56E81D" w14:textId="77777777" w:rsidR="00ED595E" w:rsidRPr="00DB6262" w:rsidRDefault="00ED595E" w:rsidP="00CD1C88">
            <w:pPr>
              <w:jc w:val="both"/>
              <w:rPr>
                <w:i w:val="0"/>
                <w:sz w:val="22"/>
                <w:szCs w:val="22"/>
              </w:rPr>
            </w:pPr>
          </w:p>
          <w:p w14:paraId="13136399" w14:textId="77777777" w:rsidR="00983F1F" w:rsidRPr="00DB6262" w:rsidRDefault="00983F1F" w:rsidP="00CD1C88">
            <w:pPr>
              <w:jc w:val="both"/>
              <w:rPr>
                <w:i w:val="0"/>
                <w:sz w:val="22"/>
                <w:szCs w:val="22"/>
              </w:rPr>
            </w:pPr>
            <w:r w:rsidRPr="00DB6262">
              <w:rPr>
                <w:i w:val="0"/>
                <w:sz w:val="22"/>
                <w:szCs w:val="22"/>
              </w:rPr>
              <w:t>Obrazec ESPD vključuje tudi uradno izjavo o tem, da bo gospodarski subjekt na zahtevo in brez odlašanja sposoben predložiti dokazila, ki dokazujejo neobstoj razlogov za izključitev oziroma izpolnjevanje pogojev za sodelovanje.</w:t>
            </w:r>
          </w:p>
          <w:p w14:paraId="69E0ADDC" w14:textId="77777777" w:rsidR="00983F1F" w:rsidRPr="00DB6262" w:rsidRDefault="00983F1F" w:rsidP="00CD1C88">
            <w:pPr>
              <w:jc w:val="both"/>
              <w:rPr>
                <w:i w:val="0"/>
                <w:sz w:val="22"/>
                <w:szCs w:val="22"/>
              </w:rPr>
            </w:pPr>
          </w:p>
          <w:p w14:paraId="6B7AC37C" w14:textId="77777777" w:rsidR="00983F1F" w:rsidRDefault="00983F1F" w:rsidP="00CD1C88">
            <w:pPr>
              <w:jc w:val="both"/>
              <w:rPr>
                <w:i w:val="0"/>
                <w:sz w:val="22"/>
                <w:szCs w:val="22"/>
              </w:rPr>
            </w:pPr>
            <w:r w:rsidRPr="00DB6262">
              <w:rPr>
                <w:i w:val="0"/>
                <w:sz w:val="22"/>
                <w:szCs w:val="22"/>
              </w:rPr>
              <w:t>Navedbe v ESPD morajo biti veljavne.</w:t>
            </w:r>
          </w:p>
          <w:p w14:paraId="5FAA61D5" w14:textId="77777777" w:rsidR="009D76E8" w:rsidRPr="00DB6262" w:rsidRDefault="009D76E8" w:rsidP="00CD1C88">
            <w:pPr>
              <w:jc w:val="both"/>
              <w:rPr>
                <w:i w:val="0"/>
                <w:sz w:val="22"/>
                <w:szCs w:val="22"/>
              </w:rPr>
            </w:pPr>
          </w:p>
          <w:p w14:paraId="267816E6" w14:textId="77777777" w:rsidR="00983F1F" w:rsidRPr="00DB6262" w:rsidRDefault="00983F1F" w:rsidP="00CD1C88">
            <w:pPr>
              <w:jc w:val="both"/>
              <w:rPr>
                <w:i w:val="0"/>
                <w:sz w:val="22"/>
                <w:szCs w:val="22"/>
              </w:rPr>
            </w:pPr>
            <w:r w:rsidRPr="00DB6262">
              <w:rPr>
                <w:i w:val="0"/>
                <w:sz w:val="22"/>
                <w:szCs w:val="22"/>
              </w:rPr>
              <w:t>Ponudnik lahko dokazila o neobstoju razlogov za izključitev in dokazila o izpolnjevanju pogojev za sodelovanje iz III. poglavja razpisne dokumentacije, ki odražajo dejansko stanje, predloži tudi sam. V vsakem primeru si naročnik pridružuje pravico do preveritve verodostojnosti predložitve dokazil pri podpisniku le-teh.</w:t>
            </w:r>
          </w:p>
          <w:p w14:paraId="68134C52" w14:textId="77777777" w:rsidR="00983F1F" w:rsidRPr="00DB6262" w:rsidRDefault="00983F1F" w:rsidP="00CD1C88">
            <w:pPr>
              <w:jc w:val="both"/>
              <w:rPr>
                <w:i w:val="0"/>
                <w:sz w:val="22"/>
                <w:szCs w:val="22"/>
              </w:rPr>
            </w:pPr>
          </w:p>
          <w:p w14:paraId="4763CCAA" w14:textId="77777777" w:rsidR="00983F1F" w:rsidRPr="00DB6262" w:rsidRDefault="00983F1F" w:rsidP="00CD1C88">
            <w:pPr>
              <w:jc w:val="both"/>
              <w:rPr>
                <w:i w:val="0"/>
                <w:sz w:val="22"/>
                <w:szCs w:val="22"/>
              </w:rPr>
            </w:pPr>
            <w:r w:rsidRPr="00DB6262">
              <w:rPr>
                <w:i w:val="0"/>
                <w:sz w:val="22"/>
                <w:szCs w:val="22"/>
              </w:rPr>
              <w:t>Ponudnik naročnikov ESPD obrazec (datoteka XML) uvozi na spletni strani (</w:t>
            </w:r>
            <w:hyperlink r:id="rId10" w:history="1">
              <w:r w:rsidR="00E65572" w:rsidRPr="00E65572">
                <w:rPr>
                  <w:rStyle w:val="Hiperpovezava"/>
                  <w:sz w:val="22"/>
                  <w:szCs w:val="22"/>
                </w:rPr>
                <w:t>http://</w:t>
              </w:r>
              <w:r w:rsidR="00E65572" w:rsidRPr="00E65572">
                <w:rPr>
                  <w:rStyle w:val="Hiperpovezava"/>
                  <w:i w:val="0"/>
                  <w:sz w:val="22"/>
                  <w:szCs w:val="22"/>
                </w:rPr>
                <w:t>ejn.gov.si/espd</w:t>
              </w:r>
            </w:hyperlink>
            <w:r w:rsidR="00846319">
              <w:rPr>
                <w:sz w:val="22"/>
                <w:szCs w:val="22"/>
              </w:rPr>
              <w:t xml:space="preserve">) </w:t>
            </w:r>
            <w:r w:rsidR="00E65572">
              <w:rPr>
                <w:i w:val="0"/>
                <w:sz w:val="18"/>
                <w:szCs w:val="18"/>
              </w:rPr>
              <w:t xml:space="preserve"> </w:t>
            </w:r>
            <w:r w:rsidRPr="00DB6262">
              <w:rPr>
                <w:i w:val="0"/>
                <w:sz w:val="22"/>
                <w:szCs w:val="22"/>
              </w:rPr>
              <w:t>in v njega neposredno vnese podatke.</w:t>
            </w:r>
          </w:p>
          <w:p w14:paraId="5AAF7EA8" w14:textId="77777777" w:rsidR="00983F1F" w:rsidRPr="00DB6262" w:rsidRDefault="00983F1F" w:rsidP="00CD1C88">
            <w:pPr>
              <w:jc w:val="both"/>
              <w:rPr>
                <w:i w:val="0"/>
                <w:sz w:val="22"/>
                <w:szCs w:val="22"/>
              </w:rPr>
            </w:pPr>
          </w:p>
          <w:p w14:paraId="199AD843" w14:textId="77777777" w:rsidR="009D76E8" w:rsidRPr="00DB6262" w:rsidRDefault="00983F1F" w:rsidP="00CD1C88">
            <w:pPr>
              <w:jc w:val="both"/>
              <w:rPr>
                <w:i w:val="0"/>
                <w:sz w:val="22"/>
                <w:szCs w:val="22"/>
              </w:rPr>
            </w:pPr>
            <w:r w:rsidRPr="00DB6262">
              <w:rPr>
                <w:i w:val="0"/>
                <w:sz w:val="22"/>
                <w:szCs w:val="22"/>
              </w:rPr>
              <w:t xml:space="preserve">Ponudnik, ki v sistemu e-JN oddaja ponudbo, naloži svoj ESPD v razdelek »Dokumenti«, del »ESPD-ponudnik«. ESPD ostalih sodelujočih pa naloži v razdelek »Sodelujoči«, del »ESPD – ostali sodelujoči«. Ponudnik, ki v sistemu e-JN oddaja ponudbo, naloži elektronsko podpisan izpolnjen ESPD v </w:t>
            </w:r>
            <w:proofErr w:type="spellStart"/>
            <w:r w:rsidRPr="00DB6262">
              <w:rPr>
                <w:i w:val="0"/>
                <w:sz w:val="22"/>
                <w:szCs w:val="22"/>
              </w:rPr>
              <w:t>xml</w:t>
            </w:r>
            <w:proofErr w:type="spellEnd"/>
            <w:r w:rsidRPr="00DB6262">
              <w:rPr>
                <w:i w:val="0"/>
                <w:sz w:val="22"/>
                <w:szCs w:val="22"/>
              </w:rPr>
              <w:t xml:space="preserve">. obliki ali nepodpisan izpolnjen ESPD  v </w:t>
            </w:r>
            <w:proofErr w:type="spellStart"/>
            <w:r w:rsidRPr="00DB6262">
              <w:rPr>
                <w:i w:val="0"/>
                <w:sz w:val="22"/>
                <w:szCs w:val="22"/>
              </w:rPr>
              <w:t>xml</w:t>
            </w:r>
            <w:proofErr w:type="spellEnd"/>
            <w:r w:rsidRPr="00DB6262">
              <w:rPr>
                <w:i w:val="0"/>
                <w:sz w:val="22"/>
                <w:szCs w:val="22"/>
              </w:rPr>
              <w:t>. obliki, pri čemer se v slednjem primeru v skladu s Splošnimi pogoji uporabe informacijskega sistema e-JN šteje, da je oddan pravno zavezujoč dokument, ki ima enako veljavnost kot podpisan. Ponudnik, ki v sistemu e-JN oddaja ponudbo, lahko naloži podpisan ESPD tudi v .</w:t>
            </w:r>
            <w:proofErr w:type="spellStart"/>
            <w:r w:rsidRPr="00DB6262">
              <w:rPr>
                <w:i w:val="0"/>
                <w:sz w:val="22"/>
                <w:szCs w:val="22"/>
              </w:rPr>
              <w:t>pdf</w:t>
            </w:r>
            <w:proofErr w:type="spellEnd"/>
            <w:r w:rsidRPr="00DB6262">
              <w:rPr>
                <w:i w:val="0"/>
                <w:sz w:val="22"/>
                <w:szCs w:val="22"/>
              </w:rPr>
              <w:t xml:space="preserve"> obliki.</w:t>
            </w:r>
          </w:p>
          <w:p w14:paraId="64674506" w14:textId="77777777" w:rsidR="00983F1F" w:rsidRPr="00DB6262" w:rsidRDefault="00983F1F" w:rsidP="00CD1C88">
            <w:pPr>
              <w:jc w:val="both"/>
              <w:rPr>
                <w:i w:val="0"/>
                <w:sz w:val="22"/>
                <w:szCs w:val="22"/>
              </w:rPr>
            </w:pPr>
            <w:r w:rsidRPr="00DB6262">
              <w:rPr>
                <w:i w:val="0"/>
                <w:sz w:val="22"/>
                <w:szCs w:val="22"/>
              </w:rPr>
              <w:t xml:space="preserve">Za ostale sodelujoče ponudnik v razdelek »Sodelujoči«, del »ESPD – ostali sodelujoči« priloži izpolnjene in podpisane ESPD v </w:t>
            </w:r>
            <w:proofErr w:type="spellStart"/>
            <w:r w:rsidRPr="00DB6262">
              <w:rPr>
                <w:i w:val="0"/>
                <w:sz w:val="22"/>
                <w:szCs w:val="22"/>
              </w:rPr>
              <w:t>pdf</w:t>
            </w:r>
            <w:proofErr w:type="spellEnd"/>
            <w:r w:rsidRPr="00DB6262">
              <w:rPr>
                <w:i w:val="0"/>
                <w:sz w:val="22"/>
                <w:szCs w:val="22"/>
              </w:rPr>
              <w:t xml:space="preserve">. obliki, ali v elektronski obliki podpisan </w:t>
            </w:r>
            <w:proofErr w:type="spellStart"/>
            <w:r w:rsidRPr="00DB6262">
              <w:rPr>
                <w:i w:val="0"/>
                <w:sz w:val="22"/>
                <w:szCs w:val="22"/>
              </w:rPr>
              <w:t>xml</w:t>
            </w:r>
            <w:proofErr w:type="spellEnd"/>
            <w:r w:rsidRPr="00DB6262">
              <w:rPr>
                <w:i w:val="0"/>
                <w:sz w:val="22"/>
                <w:szCs w:val="22"/>
              </w:rPr>
              <w:t xml:space="preserve">. </w:t>
            </w:r>
          </w:p>
        </w:tc>
      </w:tr>
      <w:tr w:rsidR="00983F1F" w:rsidRPr="00DB6262" w14:paraId="56F135F0" w14:textId="77777777" w:rsidTr="00D04220">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0B5E12C8" w14:textId="77777777" w:rsidR="00983F1F" w:rsidRPr="00DB6262" w:rsidRDefault="00983F1F" w:rsidP="00CD1C88">
            <w:pPr>
              <w:pStyle w:val="Telobesedila-zamik"/>
              <w:spacing w:after="0"/>
              <w:ind w:left="0"/>
              <w:rPr>
                <w:b/>
                <w:i w:val="0"/>
                <w:sz w:val="22"/>
                <w:szCs w:val="22"/>
              </w:rPr>
            </w:pPr>
            <w:r w:rsidRPr="00DB6262">
              <w:rPr>
                <w:b/>
                <w:i w:val="0"/>
                <w:sz w:val="22"/>
                <w:szCs w:val="22"/>
              </w:rPr>
              <w:lastRenderedPageBreak/>
              <w:t xml:space="preserve">PRILOGA </w:t>
            </w:r>
            <w:r w:rsidR="008C7656">
              <w:rPr>
                <w:b/>
                <w:i w:val="0"/>
                <w:sz w:val="22"/>
                <w:szCs w:val="22"/>
              </w:rPr>
              <w:t>4</w:t>
            </w:r>
          </w:p>
        </w:tc>
        <w:tc>
          <w:tcPr>
            <w:tcW w:w="3173" w:type="dxa"/>
            <w:tcBorders>
              <w:top w:val="single" w:sz="4" w:space="0" w:color="auto"/>
              <w:left w:val="single" w:sz="4" w:space="0" w:color="auto"/>
              <w:bottom w:val="single" w:sz="4" w:space="0" w:color="auto"/>
              <w:right w:val="single" w:sz="4" w:space="0" w:color="auto"/>
            </w:tcBorders>
            <w:shd w:val="clear" w:color="auto" w:fill="E6E6E6"/>
            <w:vAlign w:val="center"/>
          </w:tcPr>
          <w:p w14:paraId="330329D8" w14:textId="77777777" w:rsidR="00983F1F" w:rsidRPr="00DB6262" w:rsidRDefault="00983F1F" w:rsidP="00CD1C88">
            <w:pPr>
              <w:pStyle w:val="Telobesedila-zamik"/>
              <w:spacing w:after="0"/>
              <w:ind w:left="0"/>
              <w:rPr>
                <w:i w:val="0"/>
                <w:sz w:val="22"/>
                <w:szCs w:val="22"/>
              </w:rPr>
            </w:pPr>
            <w:r w:rsidRPr="00DB6262">
              <w:rPr>
                <w:i w:val="0"/>
                <w:sz w:val="22"/>
                <w:szCs w:val="22"/>
              </w:rPr>
              <w:t>Udeležba podizvajalcev</w:t>
            </w:r>
          </w:p>
        </w:tc>
        <w:tc>
          <w:tcPr>
            <w:tcW w:w="4394" w:type="dxa"/>
            <w:tcBorders>
              <w:top w:val="single" w:sz="4" w:space="0" w:color="auto"/>
              <w:left w:val="single" w:sz="4" w:space="0" w:color="auto"/>
              <w:bottom w:val="single" w:sz="4" w:space="0" w:color="auto"/>
              <w:right w:val="single" w:sz="4" w:space="0" w:color="auto"/>
            </w:tcBorders>
            <w:vAlign w:val="center"/>
          </w:tcPr>
          <w:p w14:paraId="1B691D3C" w14:textId="77777777" w:rsidR="00983F1F" w:rsidRPr="00DB6262" w:rsidRDefault="00983F1F" w:rsidP="00CD1C88">
            <w:pPr>
              <w:rPr>
                <w:i w:val="0"/>
                <w:sz w:val="22"/>
                <w:szCs w:val="22"/>
              </w:rPr>
            </w:pPr>
            <w:r w:rsidRPr="00DB6262">
              <w:rPr>
                <w:i w:val="0"/>
                <w:sz w:val="22"/>
                <w:szCs w:val="22"/>
              </w:rPr>
              <w:t>Obrazec ponudnik izpolni in potrdi v primeru, da v ponudbi nastopa s podizvajalci.</w:t>
            </w:r>
          </w:p>
          <w:p w14:paraId="2A935181" w14:textId="77777777" w:rsidR="00983F1F" w:rsidRPr="00DB6262" w:rsidRDefault="00983F1F" w:rsidP="00CD1C88">
            <w:pPr>
              <w:jc w:val="both"/>
              <w:rPr>
                <w:i w:val="0"/>
                <w:sz w:val="22"/>
                <w:szCs w:val="22"/>
              </w:rPr>
            </w:pPr>
            <w:r w:rsidRPr="00DB6262">
              <w:rPr>
                <w:i w:val="0"/>
                <w:sz w:val="22"/>
                <w:szCs w:val="22"/>
              </w:rPr>
              <w:lastRenderedPageBreak/>
              <w:t>V primeru skupne ponudbe obrazec izpolni le vodilni partner.</w:t>
            </w:r>
          </w:p>
          <w:p w14:paraId="70AA7902" w14:textId="77777777" w:rsidR="00983F1F" w:rsidRPr="00DB6262" w:rsidRDefault="00983F1F" w:rsidP="00CD1C88">
            <w:pPr>
              <w:jc w:val="both"/>
              <w:rPr>
                <w:i w:val="0"/>
                <w:sz w:val="22"/>
                <w:szCs w:val="22"/>
              </w:rPr>
            </w:pPr>
            <w:r w:rsidRPr="00DB6262">
              <w:rPr>
                <w:i w:val="0"/>
                <w:sz w:val="22"/>
                <w:szCs w:val="22"/>
              </w:rPr>
              <w:t>Ponudnik izpolnjen obrazec naloži v sistem e-JN, pod predmetno objavo, v razdelek »Dokumenti«, del »Ostale priloge«.</w:t>
            </w:r>
          </w:p>
        </w:tc>
      </w:tr>
      <w:tr w:rsidR="00983F1F" w:rsidRPr="00DB6262" w14:paraId="79A0A315" w14:textId="77777777" w:rsidTr="00D04220">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7EAF2DE5" w14:textId="77777777" w:rsidR="00983F1F" w:rsidRPr="00DB6262" w:rsidRDefault="00983F1F" w:rsidP="00CD1C88">
            <w:pPr>
              <w:pStyle w:val="Telobesedila-zamik"/>
              <w:spacing w:after="0"/>
              <w:ind w:left="0"/>
              <w:rPr>
                <w:b/>
                <w:i w:val="0"/>
                <w:sz w:val="22"/>
                <w:szCs w:val="22"/>
              </w:rPr>
            </w:pPr>
            <w:r w:rsidRPr="00DB6262">
              <w:rPr>
                <w:b/>
                <w:i w:val="0"/>
                <w:sz w:val="22"/>
                <w:szCs w:val="22"/>
              </w:rPr>
              <w:lastRenderedPageBreak/>
              <w:t xml:space="preserve">PRILOGA </w:t>
            </w:r>
            <w:r w:rsidR="008C7656">
              <w:rPr>
                <w:b/>
                <w:i w:val="0"/>
                <w:sz w:val="22"/>
                <w:szCs w:val="22"/>
              </w:rPr>
              <w:t>5</w:t>
            </w:r>
          </w:p>
        </w:tc>
        <w:tc>
          <w:tcPr>
            <w:tcW w:w="3173" w:type="dxa"/>
            <w:tcBorders>
              <w:top w:val="single" w:sz="4" w:space="0" w:color="auto"/>
              <w:left w:val="single" w:sz="4" w:space="0" w:color="auto"/>
              <w:bottom w:val="single" w:sz="4" w:space="0" w:color="auto"/>
              <w:right w:val="single" w:sz="4" w:space="0" w:color="auto"/>
            </w:tcBorders>
            <w:shd w:val="clear" w:color="auto" w:fill="E6E6E6"/>
            <w:vAlign w:val="center"/>
          </w:tcPr>
          <w:p w14:paraId="2180B81C" w14:textId="77777777" w:rsidR="00983F1F" w:rsidRPr="00DB6262" w:rsidRDefault="00983F1F"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c>
          <w:tcPr>
            <w:tcW w:w="4394" w:type="dxa"/>
            <w:tcBorders>
              <w:top w:val="single" w:sz="4" w:space="0" w:color="auto"/>
              <w:left w:val="single" w:sz="4" w:space="0" w:color="auto"/>
              <w:bottom w:val="single" w:sz="4" w:space="0" w:color="auto"/>
              <w:right w:val="single" w:sz="4" w:space="0" w:color="auto"/>
            </w:tcBorders>
            <w:vAlign w:val="center"/>
          </w:tcPr>
          <w:p w14:paraId="6223BED8" w14:textId="77777777" w:rsidR="00983F1F" w:rsidRPr="00DB6262" w:rsidRDefault="00983F1F" w:rsidP="00CD1C88">
            <w:pPr>
              <w:jc w:val="both"/>
              <w:rPr>
                <w:i w:val="0"/>
                <w:sz w:val="22"/>
                <w:szCs w:val="22"/>
              </w:rPr>
            </w:pPr>
            <w:r w:rsidRPr="00DB6262">
              <w:rPr>
                <w:i w:val="0"/>
                <w:sz w:val="22"/>
                <w:szCs w:val="22"/>
              </w:rPr>
              <w:t>Ponudnik predloži zahtevo oz. soglasje podizvajalca, če z njim nastopa v ponudbi.</w:t>
            </w:r>
          </w:p>
          <w:p w14:paraId="105D58E9" w14:textId="77777777" w:rsidR="00983F1F" w:rsidRPr="00DB6262" w:rsidRDefault="00983F1F" w:rsidP="00CD1C88">
            <w:pPr>
              <w:jc w:val="both"/>
              <w:rPr>
                <w:i w:val="0"/>
                <w:sz w:val="22"/>
                <w:szCs w:val="22"/>
              </w:rPr>
            </w:pPr>
            <w:r w:rsidRPr="00DB6262">
              <w:rPr>
                <w:i w:val="0"/>
                <w:sz w:val="22"/>
                <w:szCs w:val="22"/>
              </w:rPr>
              <w:t>Obrazec izpolni, datira, žigosa in podpiše le podizvajalec, ki zahteva neposredna plačila od naročnika. V primeru, da neposrednih plačil ne zahteva, izpolnjenega obrazca ne predloži</w:t>
            </w:r>
            <w:r w:rsidR="00434A99">
              <w:rPr>
                <w:i w:val="0"/>
                <w:sz w:val="22"/>
                <w:szCs w:val="22"/>
              </w:rPr>
              <w:t xml:space="preserve"> oz. ne izpolni</w:t>
            </w:r>
            <w:r w:rsidRPr="00DB6262">
              <w:rPr>
                <w:i w:val="0"/>
                <w:sz w:val="22"/>
                <w:szCs w:val="22"/>
              </w:rPr>
              <w:t>.</w:t>
            </w:r>
          </w:p>
          <w:p w14:paraId="6828A075" w14:textId="77777777" w:rsidR="00983F1F" w:rsidRPr="00DB6262" w:rsidRDefault="00983F1F" w:rsidP="00CD1C88">
            <w:pPr>
              <w:jc w:val="both"/>
              <w:rPr>
                <w:i w:val="0"/>
                <w:sz w:val="22"/>
                <w:szCs w:val="22"/>
              </w:rPr>
            </w:pPr>
            <w:r w:rsidRPr="00DB6262">
              <w:rPr>
                <w:i w:val="0"/>
                <w:sz w:val="22"/>
                <w:szCs w:val="22"/>
              </w:rPr>
              <w:t>Ponudnik s strani podizvajalcev izpolnjene, žigosane in podpisane dokumente v .</w:t>
            </w:r>
            <w:proofErr w:type="spellStart"/>
            <w:r w:rsidRPr="00DB6262">
              <w:rPr>
                <w:i w:val="0"/>
                <w:sz w:val="22"/>
                <w:szCs w:val="22"/>
              </w:rPr>
              <w:t>pdf</w:t>
            </w:r>
            <w:proofErr w:type="spellEnd"/>
            <w:r w:rsidRPr="00DB6262">
              <w:rPr>
                <w:i w:val="0"/>
                <w:sz w:val="22"/>
                <w:szCs w:val="22"/>
              </w:rPr>
              <w:t xml:space="preserve"> datoteki naloži v sistem e-JN, pod predmetno objavo, v razdelek »Dokumenti«, del »Ostale priloge«.</w:t>
            </w:r>
          </w:p>
        </w:tc>
      </w:tr>
      <w:tr w:rsidR="00983F1F" w:rsidRPr="00DB6262" w14:paraId="6059C6CA" w14:textId="77777777" w:rsidTr="00D04220">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229D6321" w14:textId="77777777" w:rsidR="00983F1F" w:rsidRPr="00DB6262" w:rsidRDefault="00983F1F" w:rsidP="00CD1C88">
            <w:pPr>
              <w:pStyle w:val="Telobesedila-zamik"/>
              <w:spacing w:after="0"/>
              <w:ind w:left="0"/>
              <w:rPr>
                <w:b/>
                <w:i w:val="0"/>
                <w:sz w:val="22"/>
                <w:szCs w:val="22"/>
              </w:rPr>
            </w:pPr>
            <w:r w:rsidRPr="00DB6262">
              <w:rPr>
                <w:b/>
                <w:i w:val="0"/>
                <w:sz w:val="22"/>
                <w:szCs w:val="22"/>
              </w:rPr>
              <w:t xml:space="preserve">PRILOGA </w:t>
            </w:r>
            <w:r w:rsidR="008C7656">
              <w:rPr>
                <w:b/>
                <w:i w:val="0"/>
                <w:sz w:val="22"/>
                <w:szCs w:val="22"/>
              </w:rPr>
              <w:t>6</w:t>
            </w:r>
          </w:p>
        </w:tc>
        <w:tc>
          <w:tcPr>
            <w:tcW w:w="3173" w:type="dxa"/>
            <w:tcBorders>
              <w:top w:val="single" w:sz="4" w:space="0" w:color="auto"/>
              <w:left w:val="single" w:sz="4" w:space="0" w:color="auto"/>
              <w:bottom w:val="single" w:sz="4" w:space="0" w:color="auto"/>
              <w:right w:val="single" w:sz="4" w:space="0" w:color="auto"/>
            </w:tcBorders>
            <w:shd w:val="clear" w:color="auto" w:fill="E6E6E6"/>
            <w:vAlign w:val="center"/>
          </w:tcPr>
          <w:p w14:paraId="0AF09E44" w14:textId="77777777" w:rsidR="00983F1F" w:rsidRPr="00DB6262" w:rsidRDefault="00983F1F" w:rsidP="00CD1C88">
            <w:pPr>
              <w:pStyle w:val="Telobesedila-zamik"/>
              <w:spacing w:after="0"/>
              <w:ind w:left="0"/>
              <w:rPr>
                <w:i w:val="0"/>
                <w:sz w:val="22"/>
                <w:szCs w:val="22"/>
              </w:rPr>
            </w:pPr>
            <w:r w:rsidRPr="00DB6262">
              <w:rPr>
                <w:i w:val="0"/>
                <w:sz w:val="22"/>
                <w:szCs w:val="22"/>
              </w:rPr>
              <w:t>Skupna ponudba</w:t>
            </w:r>
          </w:p>
        </w:tc>
        <w:tc>
          <w:tcPr>
            <w:tcW w:w="4394" w:type="dxa"/>
            <w:tcBorders>
              <w:top w:val="single" w:sz="4" w:space="0" w:color="auto"/>
              <w:left w:val="single" w:sz="4" w:space="0" w:color="auto"/>
              <w:bottom w:val="single" w:sz="4" w:space="0" w:color="auto"/>
              <w:right w:val="single" w:sz="4" w:space="0" w:color="auto"/>
            </w:tcBorders>
            <w:vAlign w:val="center"/>
          </w:tcPr>
          <w:p w14:paraId="4BF44FCC" w14:textId="77777777" w:rsidR="00983F1F" w:rsidRPr="00DB6262" w:rsidRDefault="00983F1F" w:rsidP="00CD1C88">
            <w:pPr>
              <w:jc w:val="both"/>
              <w:rPr>
                <w:i w:val="0"/>
                <w:sz w:val="22"/>
                <w:szCs w:val="22"/>
              </w:rPr>
            </w:pPr>
            <w:r w:rsidRPr="00DB6262">
              <w:rPr>
                <w:i w:val="0"/>
                <w:sz w:val="22"/>
                <w:szCs w:val="22"/>
              </w:rPr>
              <w:t xml:space="preserve">Ponudnik v skupni ponudbi predloži ponudbeno dokumentacijo, ki je zahtevana v prilogi </w:t>
            </w:r>
            <w:r w:rsidR="00E16F2E">
              <w:rPr>
                <w:i w:val="0"/>
                <w:sz w:val="22"/>
                <w:szCs w:val="22"/>
              </w:rPr>
              <w:t>8</w:t>
            </w:r>
            <w:r w:rsidRPr="00DB6262">
              <w:rPr>
                <w:i w:val="0"/>
                <w:sz w:val="22"/>
                <w:szCs w:val="22"/>
              </w:rPr>
              <w:t>.</w:t>
            </w:r>
          </w:p>
          <w:p w14:paraId="76A62EAE" w14:textId="77777777" w:rsidR="00983F1F" w:rsidRPr="00DB6262" w:rsidRDefault="00983F1F" w:rsidP="00CD1C88">
            <w:pPr>
              <w:jc w:val="both"/>
              <w:rPr>
                <w:i w:val="0"/>
                <w:sz w:val="22"/>
                <w:szCs w:val="22"/>
              </w:rPr>
            </w:pPr>
            <w:r w:rsidRPr="00DB6262">
              <w:rPr>
                <w:i w:val="0"/>
                <w:sz w:val="22"/>
                <w:szCs w:val="22"/>
              </w:rPr>
              <w:t>Ponudnik zahtevano dokumentacijo iz točke 13 tega poglavja naloži v razdelek »Dokumenti«, del »Ostale priloge«. Izjema velja za ESPD obrazec, ki ga naloži v razdelek »Sodelujoči«, del »ESPD – ostali sodelujoči«</w:t>
            </w:r>
            <w:r w:rsidR="00CF3A05">
              <w:rPr>
                <w:i w:val="0"/>
                <w:sz w:val="22"/>
                <w:szCs w:val="22"/>
              </w:rPr>
              <w:t>.</w:t>
            </w:r>
          </w:p>
        </w:tc>
      </w:tr>
      <w:tr w:rsidR="00983F1F" w:rsidRPr="00DB6262" w14:paraId="57122E98" w14:textId="77777777" w:rsidTr="00D04220">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6F2C1DB4" w14:textId="77777777" w:rsidR="00983F1F" w:rsidRPr="00DB6262" w:rsidRDefault="00983F1F" w:rsidP="00CD1C88">
            <w:pPr>
              <w:pStyle w:val="Telobesedila-zamik"/>
              <w:spacing w:after="0"/>
              <w:ind w:left="0"/>
              <w:rPr>
                <w:b/>
                <w:i w:val="0"/>
                <w:sz w:val="22"/>
                <w:szCs w:val="22"/>
              </w:rPr>
            </w:pPr>
            <w:r w:rsidRPr="00DB6262">
              <w:rPr>
                <w:b/>
                <w:i w:val="0"/>
                <w:sz w:val="22"/>
                <w:szCs w:val="22"/>
              </w:rPr>
              <w:t xml:space="preserve">PRILOGA </w:t>
            </w:r>
            <w:r w:rsidR="008C7656">
              <w:rPr>
                <w:b/>
                <w:i w:val="0"/>
                <w:sz w:val="22"/>
                <w:szCs w:val="22"/>
              </w:rPr>
              <w:t>7</w:t>
            </w:r>
          </w:p>
        </w:tc>
        <w:tc>
          <w:tcPr>
            <w:tcW w:w="3173" w:type="dxa"/>
            <w:tcBorders>
              <w:top w:val="single" w:sz="4" w:space="0" w:color="auto"/>
              <w:left w:val="single" w:sz="4" w:space="0" w:color="auto"/>
              <w:bottom w:val="single" w:sz="4" w:space="0" w:color="auto"/>
              <w:right w:val="single" w:sz="4" w:space="0" w:color="auto"/>
            </w:tcBorders>
            <w:shd w:val="clear" w:color="auto" w:fill="E6E6E6"/>
            <w:vAlign w:val="center"/>
          </w:tcPr>
          <w:p w14:paraId="0A7C78EE" w14:textId="77777777" w:rsidR="00983F1F" w:rsidRPr="00DB6262" w:rsidRDefault="00983F1F" w:rsidP="00CD1C88">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c>
          <w:tcPr>
            <w:tcW w:w="4394" w:type="dxa"/>
            <w:tcBorders>
              <w:top w:val="single" w:sz="4" w:space="0" w:color="auto"/>
              <w:left w:val="single" w:sz="4" w:space="0" w:color="auto"/>
              <w:bottom w:val="single" w:sz="4" w:space="0" w:color="auto"/>
              <w:right w:val="single" w:sz="4" w:space="0" w:color="auto"/>
            </w:tcBorders>
            <w:vAlign w:val="center"/>
          </w:tcPr>
          <w:p w14:paraId="643803B9" w14:textId="77777777" w:rsidR="00983F1F" w:rsidRPr="00DB6262" w:rsidRDefault="00983F1F" w:rsidP="00CD1C88">
            <w:pPr>
              <w:jc w:val="both"/>
              <w:rPr>
                <w:i w:val="0"/>
                <w:sz w:val="22"/>
                <w:szCs w:val="22"/>
              </w:rPr>
            </w:pPr>
            <w:r w:rsidRPr="00DB6262">
              <w:rPr>
                <w:i w:val="0"/>
                <w:sz w:val="22"/>
                <w:szCs w:val="22"/>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53F3B210" w14:textId="77777777" w:rsidR="00983F1F" w:rsidRPr="00DB6262" w:rsidRDefault="00983F1F" w:rsidP="00CD1C88">
            <w:pPr>
              <w:jc w:val="both"/>
              <w:rPr>
                <w:i w:val="0"/>
                <w:sz w:val="22"/>
                <w:szCs w:val="22"/>
              </w:rPr>
            </w:pPr>
          </w:p>
          <w:p w14:paraId="4702F231" w14:textId="77777777" w:rsidR="00983F1F" w:rsidRPr="00DB6262" w:rsidRDefault="00983F1F" w:rsidP="00CD1C88">
            <w:pPr>
              <w:rPr>
                <w:i w:val="0"/>
                <w:sz w:val="22"/>
                <w:szCs w:val="22"/>
              </w:rPr>
            </w:pPr>
            <w:r w:rsidRPr="00DB6262">
              <w:rPr>
                <w:i w:val="0"/>
                <w:sz w:val="22"/>
                <w:szCs w:val="22"/>
              </w:rPr>
              <w:t xml:space="preserve">Ponudnik </w:t>
            </w:r>
            <w:r w:rsidR="001F1935">
              <w:rPr>
                <w:i w:val="0"/>
                <w:sz w:val="22"/>
                <w:szCs w:val="22"/>
              </w:rPr>
              <w:t xml:space="preserve">zahtevane dokumente </w:t>
            </w:r>
            <w:r w:rsidRPr="00DB6262">
              <w:rPr>
                <w:i w:val="0"/>
                <w:sz w:val="22"/>
                <w:szCs w:val="22"/>
              </w:rPr>
              <w:t>v informacijskem sistemu e-JN v razdelek »Dokumenti«, del »Ostale priloge« naloži obrazec/</w:t>
            </w:r>
            <w:proofErr w:type="spellStart"/>
            <w:r w:rsidRPr="00DB6262">
              <w:rPr>
                <w:i w:val="0"/>
                <w:sz w:val="22"/>
                <w:szCs w:val="22"/>
              </w:rPr>
              <w:t>ce</w:t>
            </w:r>
            <w:proofErr w:type="spellEnd"/>
            <w:r w:rsidRPr="00DB6262">
              <w:rPr>
                <w:i w:val="0"/>
                <w:sz w:val="22"/>
                <w:szCs w:val="22"/>
              </w:rPr>
              <w:t xml:space="preserve"> v .</w:t>
            </w:r>
            <w:proofErr w:type="spellStart"/>
            <w:r w:rsidRPr="00DB6262">
              <w:rPr>
                <w:i w:val="0"/>
                <w:sz w:val="22"/>
                <w:szCs w:val="22"/>
              </w:rPr>
              <w:t>pdf</w:t>
            </w:r>
            <w:proofErr w:type="spellEnd"/>
            <w:r w:rsidRPr="00DB6262">
              <w:rPr>
                <w:i w:val="0"/>
                <w:sz w:val="22"/>
                <w:szCs w:val="22"/>
              </w:rPr>
              <w:t xml:space="preserve"> obliki.</w:t>
            </w:r>
          </w:p>
        </w:tc>
      </w:tr>
      <w:tr w:rsidR="00D04220" w:rsidRPr="00EA3EB3" w14:paraId="79AFE307" w14:textId="77777777" w:rsidTr="00D04220">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6F927387" w14:textId="77777777" w:rsidR="00D04220" w:rsidRPr="008C7656" w:rsidRDefault="00D04220" w:rsidP="00D04220">
            <w:pPr>
              <w:pStyle w:val="Telobesedila-zamik"/>
              <w:spacing w:after="0"/>
              <w:ind w:left="0"/>
              <w:rPr>
                <w:b/>
                <w:i w:val="0"/>
                <w:sz w:val="22"/>
                <w:szCs w:val="22"/>
              </w:rPr>
            </w:pPr>
            <w:r w:rsidRPr="008C7656">
              <w:rPr>
                <w:b/>
                <w:i w:val="0"/>
                <w:sz w:val="22"/>
                <w:szCs w:val="22"/>
              </w:rPr>
              <w:t>PRILOGA 8</w:t>
            </w:r>
          </w:p>
        </w:tc>
        <w:tc>
          <w:tcPr>
            <w:tcW w:w="3173" w:type="dxa"/>
            <w:tcBorders>
              <w:top w:val="single" w:sz="4" w:space="0" w:color="auto"/>
              <w:left w:val="single" w:sz="4" w:space="0" w:color="auto"/>
              <w:bottom w:val="single" w:sz="4" w:space="0" w:color="auto"/>
              <w:right w:val="single" w:sz="4" w:space="0" w:color="auto"/>
            </w:tcBorders>
            <w:shd w:val="clear" w:color="auto" w:fill="E6E6E6"/>
          </w:tcPr>
          <w:p w14:paraId="6066FAFA" w14:textId="77777777" w:rsidR="00D04220" w:rsidRPr="00CE488D" w:rsidRDefault="00D04220" w:rsidP="00D04220">
            <w:pPr>
              <w:jc w:val="both"/>
              <w:rPr>
                <w:b/>
                <w:i w:val="0"/>
                <w:sz w:val="20"/>
              </w:rPr>
            </w:pPr>
          </w:p>
          <w:p w14:paraId="69B72940" w14:textId="77777777" w:rsidR="00D04220" w:rsidRPr="00CE488D" w:rsidRDefault="00D04220" w:rsidP="00D04220">
            <w:pPr>
              <w:rPr>
                <w:b/>
                <w:i w:val="0"/>
                <w:sz w:val="20"/>
              </w:rPr>
            </w:pPr>
            <w:r w:rsidRPr="00CE488D">
              <w:rPr>
                <w:b/>
                <w:i w:val="0"/>
                <w:sz w:val="20"/>
              </w:rPr>
              <w:t xml:space="preserve"> Gospodarski subjekt mora predložiti najmanj 2 referenci s področja izvedbe meritev in upravljanja z avtomatskimi </w:t>
            </w:r>
            <w:proofErr w:type="spellStart"/>
            <w:r w:rsidRPr="00CE488D">
              <w:rPr>
                <w:b/>
                <w:i w:val="0"/>
                <w:sz w:val="20"/>
              </w:rPr>
              <w:t>okoljskimi</w:t>
            </w:r>
            <w:proofErr w:type="spellEnd"/>
            <w:r w:rsidRPr="00CE488D">
              <w:rPr>
                <w:b/>
                <w:i w:val="0"/>
                <w:sz w:val="20"/>
              </w:rPr>
              <w:t xml:space="preserve"> merilnimi postajami za merjenje onesnaženosti zraka in modeliranjem kakovosti zraka v zadnjih treh letih. </w:t>
            </w:r>
          </w:p>
          <w:p w14:paraId="32B673B0" w14:textId="77777777" w:rsidR="00D04220" w:rsidRPr="00CE488D" w:rsidRDefault="00D04220" w:rsidP="00D04220">
            <w:pPr>
              <w:rPr>
                <w:b/>
                <w:i w:val="0"/>
                <w:sz w:val="20"/>
              </w:rPr>
            </w:pPr>
          </w:p>
          <w:p w14:paraId="1C80EEF2" w14:textId="77777777" w:rsidR="00D04220" w:rsidRPr="00CE488D" w:rsidRDefault="00D04220" w:rsidP="00D04220">
            <w:pPr>
              <w:rPr>
                <w:b/>
                <w:i w:val="0"/>
                <w:sz w:val="20"/>
              </w:rPr>
            </w:pPr>
            <w:r w:rsidRPr="00CE488D">
              <w:rPr>
                <w:b/>
                <w:i w:val="0"/>
                <w:sz w:val="20"/>
              </w:rPr>
              <w:t>Ponudnik mora za vsako referenco priložiti pisna strokovna priporočila naročnika (</w:t>
            </w:r>
            <w:r>
              <w:rPr>
                <w:b/>
                <w:i w:val="0"/>
                <w:sz w:val="20"/>
              </w:rPr>
              <w:t>8</w:t>
            </w:r>
            <w:r w:rsidRPr="00CE488D">
              <w:rPr>
                <w:b/>
                <w:i w:val="0"/>
                <w:sz w:val="20"/>
              </w:rPr>
              <w:t>/1).</w:t>
            </w:r>
          </w:p>
          <w:p w14:paraId="195B82BF" w14:textId="77777777" w:rsidR="00D04220" w:rsidRPr="00CE488D" w:rsidRDefault="00D04220" w:rsidP="00D04220">
            <w:pPr>
              <w:jc w:val="both"/>
              <w:rPr>
                <w:b/>
                <w:i w:val="0"/>
                <w:sz w:val="20"/>
              </w:rPr>
            </w:pPr>
          </w:p>
          <w:p w14:paraId="66B3A224" w14:textId="77777777" w:rsidR="00D04220" w:rsidRPr="00CE488D" w:rsidRDefault="00D04220" w:rsidP="00D04220">
            <w:pPr>
              <w:jc w:val="both"/>
              <w:rPr>
                <w:b/>
                <w:i w:val="0"/>
                <w:sz w:val="20"/>
              </w:rPr>
            </w:pPr>
          </w:p>
          <w:p w14:paraId="1460273B" w14:textId="77777777" w:rsidR="00D04220" w:rsidRPr="00CE488D" w:rsidRDefault="00D04220" w:rsidP="00D04220">
            <w:pPr>
              <w:jc w:val="both"/>
              <w:rPr>
                <w:b/>
                <w:i w:val="0"/>
                <w:sz w:val="20"/>
              </w:rPr>
            </w:pPr>
          </w:p>
          <w:p w14:paraId="47CDC857" w14:textId="77777777" w:rsidR="00D04220" w:rsidRPr="00CE488D" w:rsidRDefault="00D04220" w:rsidP="00D04220">
            <w:pPr>
              <w:jc w:val="both"/>
              <w:rPr>
                <w:rFonts w:eastAsia="Calibri"/>
                <w:b/>
                <w:bCs/>
                <w:i w:val="0"/>
                <w:color w:val="000000" w:themeColor="text1"/>
                <w:sz w:val="20"/>
                <w:lang w:eastAsia="en-US"/>
              </w:rPr>
            </w:pPr>
            <w:r w:rsidRPr="00CE488D">
              <w:rPr>
                <w:i w:val="0"/>
                <w:sz w:val="20"/>
              </w:rPr>
              <w:t xml:space="preserve">Naročnik si pridržuje pravico, da navedbe preveri ter zahteva dokazila (na primer: pogodbo z investitorjem ali delodajalcem, obračun, potrdilo o izplačilu, ... ) o izvedbi navedenega </w:t>
            </w:r>
            <w:r w:rsidRPr="00CE488D">
              <w:rPr>
                <w:i w:val="0"/>
                <w:sz w:val="20"/>
              </w:rPr>
              <w:lastRenderedPageBreak/>
              <w:t>referenčnega dela, oziroma navedbe preveri neposredno pri investitorju oziroma delodajalcu.</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3C8B9D81" w14:textId="77777777" w:rsidR="00D04220" w:rsidRPr="00C61845" w:rsidRDefault="00D04220" w:rsidP="00D04220">
            <w:pPr>
              <w:jc w:val="both"/>
              <w:rPr>
                <w:i w:val="0"/>
                <w:sz w:val="20"/>
              </w:rPr>
            </w:pPr>
            <w:r w:rsidRPr="00C61845">
              <w:rPr>
                <w:i w:val="0"/>
                <w:sz w:val="20"/>
              </w:rPr>
              <w:lastRenderedPageBreak/>
              <w:t>DOKAZILO:</w:t>
            </w:r>
          </w:p>
          <w:p w14:paraId="532626EB" w14:textId="77777777" w:rsidR="00D04220" w:rsidRPr="008C7656" w:rsidRDefault="00D04220" w:rsidP="00D04220">
            <w:pPr>
              <w:jc w:val="both"/>
              <w:rPr>
                <w:i w:val="0"/>
                <w:color w:val="FF0000"/>
                <w:sz w:val="22"/>
                <w:szCs w:val="22"/>
              </w:rPr>
            </w:pPr>
            <w:r w:rsidRPr="00C61845">
              <w:rPr>
                <w:i w:val="0"/>
                <w:sz w:val="20"/>
              </w:rPr>
              <w:t xml:space="preserve">Gospodarski subjekt pogoj izkazuje s podpisom ESPD obrazca in predložitvijo referenčne tabele (priloga </w:t>
            </w:r>
            <w:r>
              <w:rPr>
                <w:i w:val="0"/>
                <w:sz w:val="20"/>
              </w:rPr>
              <w:t>8</w:t>
            </w:r>
            <w:r w:rsidRPr="00C61845">
              <w:rPr>
                <w:i w:val="0"/>
                <w:sz w:val="20"/>
              </w:rPr>
              <w:t xml:space="preserve"> in </w:t>
            </w:r>
            <w:r>
              <w:rPr>
                <w:i w:val="0"/>
                <w:sz w:val="20"/>
              </w:rPr>
              <w:t>8</w:t>
            </w:r>
            <w:r w:rsidRPr="00C61845">
              <w:rPr>
                <w:i w:val="0"/>
                <w:sz w:val="20"/>
              </w:rPr>
              <w:t>/1).</w:t>
            </w:r>
          </w:p>
        </w:tc>
      </w:tr>
      <w:tr w:rsidR="00D04220" w:rsidRPr="001F1935" w14:paraId="017923F9" w14:textId="77777777" w:rsidTr="00D04220">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6BA585B1" w14:textId="77777777" w:rsidR="00D04220" w:rsidRPr="008C7656" w:rsidRDefault="00D04220" w:rsidP="002B5BD9">
            <w:pPr>
              <w:pStyle w:val="Telobesedila-zamik"/>
              <w:spacing w:after="0"/>
              <w:ind w:left="0"/>
              <w:rPr>
                <w:b/>
                <w:i w:val="0"/>
                <w:sz w:val="22"/>
                <w:szCs w:val="22"/>
              </w:rPr>
            </w:pPr>
            <w:r w:rsidRPr="008C7656">
              <w:rPr>
                <w:b/>
                <w:i w:val="0"/>
                <w:sz w:val="22"/>
                <w:szCs w:val="22"/>
              </w:rPr>
              <w:t xml:space="preserve">PRILOGA </w:t>
            </w:r>
            <w:r w:rsidR="002B5BD9">
              <w:rPr>
                <w:b/>
                <w:i w:val="0"/>
                <w:sz w:val="22"/>
                <w:szCs w:val="22"/>
              </w:rPr>
              <w:t>9</w:t>
            </w:r>
          </w:p>
        </w:tc>
        <w:tc>
          <w:tcPr>
            <w:tcW w:w="3173" w:type="dxa"/>
            <w:tcBorders>
              <w:top w:val="single" w:sz="4" w:space="0" w:color="auto"/>
              <w:left w:val="single" w:sz="4" w:space="0" w:color="auto"/>
              <w:bottom w:val="single" w:sz="4" w:space="0" w:color="auto"/>
              <w:right w:val="single" w:sz="4" w:space="0" w:color="auto"/>
            </w:tcBorders>
            <w:shd w:val="clear" w:color="auto" w:fill="E6E6E6"/>
            <w:vAlign w:val="center"/>
          </w:tcPr>
          <w:p w14:paraId="4806C4C5" w14:textId="77777777" w:rsidR="00D04220" w:rsidRPr="008C7656" w:rsidRDefault="00D04220" w:rsidP="00D04220">
            <w:pPr>
              <w:pStyle w:val="Telobesedila-zamik"/>
              <w:spacing w:after="0"/>
              <w:ind w:left="0"/>
              <w:rPr>
                <w:i w:val="0"/>
                <w:sz w:val="22"/>
                <w:szCs w:val="22"/>
              </w:rPr>
            </w:pPr>
          </w:p>
          <w:p w14:paraId="46B7A1F1" w14:textId="77777777" w:rsidR="00D04220" w:rsidRPr="00CE488D" w:rsidRDefault="00D04220" w:rsidP="00D04220">
            <w:pPr>
              <w:rPr>
                <w:b/>
                <w:i w:val="0"/>
                <w:sz w:val="20"/>
              </w:rPr>
            </w:pPr>
            <w:r w:rsidRPr="00CE488D">
              <w:rPr>
                <w:b/>
                <w:i w:val="0"/>
                <w:sz w:val="20"/>
              </w:rPr>
              <w:t>AKREDITACIJE:</w:t>
            </w:r>
          </w:p>
          <w:p w14:paraId="0DCC755E" w14:textId="77777777" w:rsidR="00D04220" w:rsidRPr="008C7656" w:rsidRDefault="00D04220" w:rsidP="00D04220">
            <w:pPr>
              <w:pStyle w:val="Telobesedila-zamik"/>
              <w:spacing w:after="0"/>
              <w:ind w:left="0"/>
              <w:rPr>
                <w:i w:val="0"/>
                <w:sz w:val="22"/>
                <w:szCs w:val="22"/>
              </w:rPr>
            </w:pPr>
            <w:r w:rsidRPr="00011EB2">
              <w:rPr>
                <w:b/>
                <w:i w:val="0"/>
                <w:sz w:val="20"/>
              </w:rPr>
              <w:t xml:space="preserve">Ponudnik mora imeti po standardu SIST EN ISO/IEC 17025 akreditacijo preskusnega laboratorija ustreznega organa za najmanj enega od </w:t>
            </w:r>
            <w:proofErr w:type="spellStart"/>
            <w:r w:rsidRPr="00011EB2">
              <w:rPr>
                <w:b/>
                <w:i w:val="0"/>
                <w:sz w:val="20"/>
              </w:rPr>
              <w:t>polutantov</w:t>
            </w:r>
            <w:proofErr w:type="spellEnd"/>
            <w:r w:rsidRPr="00011EB2">
              <w:rPr>
                <w:b/>
                <w:i w:val="0"/>
                <w:sz w:val="20"/>
              </w:rPr>
              <w:t>, ki so predmet meritev in akreditacijo po standardu SIST EN ISO/IEC 17020 za nadzor merilnikov za meritve kakovosti zunanjega zraka (SA Slovenska akreditacija, Šmartinska cesta 152, Ljubljana)</w:t>
            </w:r>
            <w:r w:rsidRPr="00AA55F8">
              <w:rPr>
                <w:b/>
                <w:i w:val="0"/>
                <w:color w:val="000000"/>
                <w:sz w:val="20"/>
              </w:rPr>
              <w:t>.</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77BF5051" w14:textId="77777777" w:rsidR="00D04220" w:rsidRPr="008C7656" w:rsidRDefault="002B5BD9" w:rsidP="00D04220">
            <w:pPr>
              <w:jc w:val="both"/>
              <w:rPr>
                <w:i w:val="0"/>
                <w:color w:val="FF0000"/>
                <w:sz w:val="22"/>
                <w:szCs w:val="22"/>
              </w:rPr>
            </w:pPr>
            <w:r w:rsidRPr="008C7656">
              <w:rPr>
                <w:i w:val="0"/>
                <w:sz w:val="22"/>
                <w:szCs w:val="22"/>
              </w:rPr>
              <w:t xml:space="preserve">Ponudnik </w:t>
            </w:r>
            <w:r>
              <w:rPr>
                <w:i w:val="0"/>
                <w:sz w:val="22"/>
                <w:szCs w:val="22"/>
              </w:rPr>
              <w:t xml:space="preserve">naloži dokumente ali pa navede povezavo do </w:t>
            </w:r>
            <w:r w:rsidRPr="008C7656">
              <w:rPr>
                <w:i w:val="0"/>
                <w:sz w:val="22"/>
                <w:szCs w:val="22"/>
              </w:rPr>
              <w:t>zahtevan</w:t>
            </w:r>
            <w:r>
              <w:rPr>
                <w:i w:val="0"/>
                <w:sz w:val="22"/>
                <w:szCs w:val="22"/>
              </w:rPr>
              <w:t>ih</w:t>
            </w:r>
            <w:r w:rsidRPr="008C7656">
              <w:rPr>
                <w:i w:val="0"/>
                <w:sz w:val="22"/>
                <w:szCs w:val="22"/>
              </w:rPr>
              <w:t xml:space="preserve"> dokument</w:t>
            </w:r>
            <w:r>
              <w:rPr>
                <w:i w:val="0"/>
                <w:sz w:val="22"/>
                <w:szCs w:val="22"/>
              </w:rPr>
              <w:t>ov</w:t>
            </w:r>
            <w:r w:rsidRPr="008C7656">
              <w:rPr>
                <w:i w:val="0"/>
                <w:sz w:val="22"/>
                <w:szCs w:val="22"/>
              </w:rPr>
              <w:t xml:space="preserve"> v informacijskem sistemu e-JN v razdelek »Dokumenti«, del »Ostale priloge«</w:t>
            </w:r>
            <w:r>
              <w:rPr>
                <w:i w:val="0"/>
                <w:sz w:val="22"/>
                <w:szCs w:val="22"/>
              </w:rPr>
              <w:t>.</w:t>
            </w:r>
            <w:r>
              <w:rPr>
                <w:i w:val="0"/>
                <w:color w:val="FF0000"/>
                <w:sz w:val="22"/>
                <w:szCs w:val="22"/>
              </w:rPr>
              <w:t xml:space="preserve"> </w:t>
            </w:r>
          </w:p>
        </w:tc>
      </w:tr>
    </w:tbl>
    <w:p w14:paraId="1F65B457" w14:textId="77777777" w:rsidR="00377243" w:rsidRDefault="00377243" w:rsidP="00114D8C">
      <w:pPr>
        <w:jc w:val="both"/>
        <w:rPr>
          <w:rFonts w:eastAsia="Calibri"/>
          <w:b/>
          <w:bCs/>
          <w:i w:val="0"/>
          <w:color w:val="000000" w:themeColor="text1"/>
          <w:sz w:val="20"/>
          <w:lang w:eastAsia="en-US"/>
        </w:rPr>
      </w:pPr>
    </w:p>
    <w:p w14:paraId="1BC43FE1" w14:textId="77777777" w:rsidR="0082333C" w:rsidRPr="00DB6262" w:rsidRDefault="0082333C" w:rsidP="00CD1C88">
      <w:pPr>
        <w:pStyle w:val="Glava"/>
        <w:tabs>
          <w:tab w:val="clear" w:pos="4536"/>
          <w:tab w:val="clear" w:pos="9072"/>
        </w:tabs>
        <w:jc w:val="both"/>
        <w:rPr>
          <w:i w:val="0"/>
          <w:sz w:val="22"/>
          <w:szCs w:val="22"/>
        </w:rPr>
      </w:pPr>
    </w:p>
    <w:p w14:paraId="52D36AA6" w14:textId="77777777" w:rsidR="00F36CB6" w:rsidRPr="00DB6262" w:rsidRDefault="00F36CB6" w:rsidP="00CD1C88">
      <w:pPr>
        <w:pStyle w:val="Glava"/>
        <w:tabs>
          <w:tab w:val="clear" w:pos="4536"/>
          <w:tab w:val="clear" w:pos="9072"/>
        </w:tabs>
        <w:jc w:val="both"/>
        <w:rPr>
          <w:i w:val="0"/>
          <w:sz w:val="22"/>
          <w:szCs w:val="22"/>
        </w:rPr>
      </w:pPr>
      <w:r w:rsidRPr="00DB6262">
        <w:rPr>
          <w:i w:val="0"/>
          <w:sz w:val="22"/>
          <w:szCs w:val="22"/>
        </w:rPr>
        <w:t>Ponudnik, ki odda ponudbo, pod kazensko in materialno odgovornostjo jamči</w:t>
      </w:r>
      <w:r w:rsidR="00E02CC8" w:rsidRPr="00DB6262">
        <w:rPr>
          <w:i w:val="0"/>
          <w:sz w:val="22"/>
          <w:szCs w:val="22"/>
        </w:rPr>
        <w:t>, da so vsi podatki in dokument</w:t>
      </w:r>
      <w:r w:rsidR="00977184" w:rsidRPr="00DB6262">
        <w:rPr>
          <w:i w:val="0"/>
          <w:sz w:val="22"/>
          <w:szCs w:val="22"/>
        </w:rPr>
        <w:t>i</w:t>
      </w:r>
      <w:r w:rsidRPr="00DB6262">
        <w:rPr>
          <w:i w:val="0"/>
          <w:sz w:val="22"/>
          <w:szCs w:val="22"/>
        </w:rPr>
        <w:t>, podani v ponudbi, resnični, in da priložena dokumentacija ustreza originalu. V nasprotnem primeru ponudnik naročniku odgovarja za vso škodo, ki mu je nastala.</w:t>
      </w:r>
    </w:p>
    <w:p w14:paraId="13AF4493" w14:textId="77777777" w:rsidR="00F36CB6" w:rsidRPr="00DB6262" w:rsidRDefault="00F36CB6" w:rsidP="00CD1C88">
      <w:pPr>
        <w:pStyle w:val="Glava"/>
        <w:tabs>
          <w:tab w:val="clear" w:pos="4536"/>
          <w:tab w:val="clear" w:pos="9072"/>
        </w:tabs>
        <w:jc w:val="both"/>
        <w:rPr>
          <w:i w:val="0"/>
          <w:sz w:val="22"/>
          <w:szCs w:val="22"/>
        </w:rPr>
      </w:pPr>
    </w:p>
    <w:p w14:paraId="45E68A87" w14:textId="77777777" w:rsidR="0082333C" w:rsidRPr="00DB6262" w:rsidRDefault="0082333C" w:rsidP="001369CE">
      <w:pPr>
        <w:pStyle w:val="Naslov2"/>
        <w:numPr>
          <w:ilvl w:val="0"/>
          <w:numId w:val="12"/>
        </w:numPr>
        <w:spacing w:before="0" w:after="0"/>
        <w:ind w:left="284" w:hanging="284"/>
        <w:rPr>
          <w:rFonts w:cs="Times New Roman"/>
          <w:szCs w:val="22"/>
        </w:rPr>
      </w:pPr>
      <w:bookmarkStart w:id="14" w:name="_Toc94783290"/>
      <w:bookmarkStart w:id="15" w:name="_Toc155600130"/>
      <w:r w:rsidRPr="00DB6262">
        <w:rPr>
          <w:rFonts w:cs="Times New Roman"/>
          <w:szCs w:val="22"/>
        </w:rPr>
        <w:t>Rok veljavnosti ponudbe</w:t>
      </w:r>
      <w:bookmarkEnd w:id="14"/>
      <w:bookmarkEnd w:id="15"/>
    </w:p>
    <w:p w14:paraId="385D2FB1" w14:textId="77777777" w:rsidR="0082333C" w:rsidRPr="00DB6262" w:rsidRDefault="0082333C" w:rsidP="00CD1C88">
      <w:pPr>
        <w:jc w:val="both"/>
        <w:rPr>
          <w:i w:val="0"/>
          <w:sz w:val="22"/>
          <w:szCs w:val="22"/>
        </w:rPr>
      </w:pPr>
    </w:p>
    <w:p w14:paraId="69FB5A30" w14:textId="77777777" w:rsidR="0082333C" w:rsidRPr="00DB6262" w:rsidRDefault="0082333C" w:rsidP="00CD1C88">
      <w:pPr>
        <w:jc w:val="both"/>
        <w:rPr>
          <w:i w:val="0"/>
          <w:sz w:val="22"/>
          <w:szCs w:val="22"/>
        </w:rPr>
      </w:pPr>
      <w:r w:rsidRPr="00DB6262">
        <w:rPr>
          <w:i w:val="0"/>
          <w:sz w:val="22"/>
          <w:szCs w:val="22"/>
        </w:rPr>
        <w:t xml:space="preserve">Ponudba mora biti veljavna </w:t>
      </w:r>
      <w:r w:rsidR="00DC027E" w:rsidRPr="00DB6262">
        <w:rPr>
          <w:i w:val="0"/>
          <w:sz w:val="22"/>
          <w:szCs w:val="22"/>
        </w:rPr>
        <w:t>4 mesece</w:t>
      </w:r>
      <w:r w:rsidR="00713E03" w:rsidRPr="00DB6262">
        <w:rPr>
          <w:i w:val="0"/>
          <w:sz w:val="22"/>
          <w:szCs w:val="22"/>
        </w:rPr>
        <w:t xml:space="preserve"> </w:t>
      </w:r>
      <w:r w:rsidR="00D963D9" w:rsidRPr="00DB6262">
        <w:rPr>
          <w:i w:val="0"/>
          <w:sz w:val="22"/>
          <w:szCs w:val="22"/>
        </w:rPr>
        <w:t>od datuma za prejem ponudb</w:t>
      </w:r>
      <w:r w:rsidRPr="00DB6262">
        <w:rPr>
          <w:i w:val="0"/>
          <w:sz w:val="22"/>
          <w:szCs w:val="22"/>
        </w:rPr>
        <w:t>.</w:t>
      </w:r>
    </w:p>
    <w:p w14:paraId="6ABFC8D0" w14:textId="77777777" w:rsidR="0082333C" w:rsidRPr="00DB6262" w:rsidRDefault="0082333C" w:rsidP="00CD1C88">
      <w:pPr>
        <w:jc w:val="both"/>
        <w:rPr>
          <w:i w:val="0"/>
          <w:sz w:val="22"/>
          <w:szCs w:val="22"/>
        </w:rPr>
      </w:pPr>
    </w:p>
    <w:p w14:paraId="5A87CA8C" w14:textId="77777777" w:rsidR="0026743E" w:rsidRPr="00DB6262" w:rsidRDefault="0026743E" w:rsidP="0080304A">
      <w:pPr>
        <w:jc w:val="both"/>
        <w:rPr>
          <w:i w:val="0"/>
          <w:sz w:val="22"/>
          <w:szCs w:val="22"/>
        </w:rPr>
      </w:pPr>
    </w:p>
    <w:p w14:paraId="267247C9" w14:textId="77777777" w:rsidR="0082333C" w:rsidRPr="00DB6262" w:rsidRDefault="0082333C" w:rsidP="001369CE">
      <w:pPr>
        <w:pStyle w:val="Naslov2"/>
        <w:numPr>
          <w:ilvl w:val="0"/>
          <w:numId w:val="12"/>
        </w:numPr>
        <w:spacing w:before="0" w:after="0"/>
        <w:ind w:left="284" w:hanging="284"/>
        <w:rPr>
          <w:rFonts w:cs="Times New Roman"/>
          <w:szCs w:val="22"/>
        </w:rPr>
      </w:pPr>
      <w:bookmarkStart w:id="16" w:name="_Toc94783292"/>
      <w:bookmarkStart w:id="17" w:name="_Toc155600131"/>
      <w:r w:rsidRPr="00DB6262">
        <w:rPr>
          <w:rFonts w:cs="Times New Roman"/>
          <w:szCs w:val="22"/>
        </w:rPr>
        <w:t>Jezik, valuta</w:t>
      </w:r>
      <w:bookmarkEnd w:id="16"/>
      <w:bookmarkEnd w:id="17"/>
    </w:p>
    <w:p w14:paraId="0938A537" w14:textId="77777777" w:rsidR="0082333C" w:rsidRPr="00DB6262" w:rsidRDefault="0082333C" w:rsidP="00CD1C88">
      <w:pPr>
        <w:jc w:val="both"/>
        <w:rPr>
          <w:i w:val="0"/>
          <w:sz w:val="22"/>
          <w:szCs w:val="22"/>
        </w:rPr>
      </w:pPr>
    </w:p>
    <w:p w14:paraId="5D26F57D" w14:textId="77777777" w:rsidR="0082333C" w:rsidRPr="00DB6262" w:rsidRDefault="0082333C" w:rsidP="00CD1C88">
      <w:pPr>
        <w:jc w:val="both"/>
        <w:rPr>
          <w:i w:val="0"/>
          <w:sz w:val="22"/>
          <w:szCs w:val="22"/>
        </w:rPr>
      </w:pPr>
      <w:r w:rsidRPr="00DB6262">
        <w:rPr>
          <w:i w:val="0"/>
          <w:sz w:val="22"/>
          <w:szCs w:val="22"/>
        </w:rPr>
        <w:t>Ponudbe morajo biti napisane v slovenskem jeziku in vrednosti izkazane v eurih.</w:t>
      </w:r>
    </w:p>
    <w:p w14:paraId="3AA49354" w14:textId="77777777" w:rsidR="0082333C" w:rsidRPr="00DB6262" w:rsidRDefault="0082333C" w:rsidP="00CD1C88">
      <w:pPr>
        <w:jc w:val="both"/>
        <w:rPr>
          <w:i w:val="0"/>
          <w:sz w:val="22"/>
          <w:szCs w:val="22"/>
        </w:rPr>
      </w:pPr>
    </w:p>
    <w:p w14:paraId="56B4CBF7" w14:textId="77777777" w:rsidR="00A27F31" w:rsidRPr="00DB6262" w:rsidRDefault="00A27F31" w:rsidP="00CD1C88">
      <w:pPr>
        <w:jc w:val="both"/>
        <w:rPr>
          <w:i w:val="0"/>
          <w:sz w:val="22"/>
          <w:szCs w:val="22"/>
        </w:rPr>
      </w:pPr>
    </w:p>
    <w:p w14:paraId="7101A363" w14:textId="77777777" w:rsidR="0082333C" w:rsidRPr="00DB6262" w:rsidRDefault="0080304A" w:rsidP="001369CE">
      <w:pPr>
        <w:pStyle w:val="Naslov2"/>
        <w:numPr>
          <w:ilvl w:val="0"/>
          <w:numId w:val="12"/>
        </w:numPr>
        <w:spacing w:before="0" w:after="0"/>
        <w:ind w:left="284" w:hanging="284"/>
        <w:rPr>
          <w:rFonts w:cs="Times New Roman"/>
          <w:szCs w:val="22"/>
        </w:rPr>
      </w:pPr>
      <w:bookmarkStart w:id="18" w:name="_Toc94783293"/>
      <w:r w:rsidRPr="00DB6262">
        <w:rPr>
          <w:rFonts w:cs="Times New Roman"/>
          <w:szCs w:val="22"/>
        </w:rPr>
        <w:t xml:space="preserve"> </w:t>
      </w:r>
      <w:bookmarkStart w:id="19" w:name="_Toc155600132"/>
      <w:r w:rsidR="0082333C" w:rsidRPr="00DB6262">
        <w:rPr>
          <w:rFonts w:cs="Times New Roman"/>
          <w:szCs w:val="22"/>
        </w:rPr>
        <w:t>Priprava ponudbene dokumentacije</w:t>
      </w:r>
      <w:bookmarkEnd w:id="18"/>
      <w:bookmarkEnd w:id="19"/>
    </w:p>
    <w:p w14:paraId="66E5F2F1" w14:textId="77777777" w:rsidR="0082333C" w:rsidRPr="00DB6262" w:rsidRDefault="0082333C" w:rsidP="00CD1C88">
      <w:pPr>
        <w:jc w:val="both"/>
        <w:rPr>
          <w:i w:val="0"/>
          <w:sz w:val="22"/>
          <w:szCs w:val="22"/>
        </w:rPr>
      </w:pPr>
    </w:p>
    <w:p w14:paraId="1EA5E9A2" w14:textId="77777777" w:rsidR="00646743" w:rsidRPr="00DB6262" w:rsidRDefault="0082333C" w:rsidP="00CD1C88">
      <w:pPr>
        <w:jc w:val="both"/>
        <w:rPr>
          <w:i w:val="0"/>
          <w:strike/>
          <w:sz w:val="22"/>
          <w:szCs w:val="22"/>
          <w:highlight w:val="cyan"/>
        </w:rPr>
      </w:pPr>
      <w:r w:rsidRPr="00DB6262">
        <w:rPr>
          <w:i w:val="0"/>
          <w:sz w:val="22"/>
          <w:szCs w:val="22"/>
        </w:rPr>
        <w:t xml:space="preserve">Ponudbena dokumentacija mora vsebovati ustrezno izpolnjene obrazce in druge listine zahtevane v razpisni dokumentaciji. </w:t>
      </w:r>
    </w:p>
    <w:p w14:paraId="5E00BCC6" w14:textId="77777777" w:rsidR="008C5086" w:rsidRPr="00DB6262" w:rsidRDefault="008C5086" w:rsidP="00CD1C88">
      <w:pPr>
        <w:jc w:val="both"/>
        <w:rPr>
          <w:i w:val="0"/>
          <w:sz w:val="22"/>
          <w:szCs w:val="22"/>
          <w:highlight w:val="cyan"/>
        </w:rPr>
      </w:pPr>
    </w:p>
    <w:p w14:paraId="5D56D85C" w14:textId="77777777" w:rsidR="0082333C" w:rsidRPr="00DB6262" w:rsidRDefault="00EF283B" w:rsidP="00CD1C88">
      <w:pPr>
        <w:jc w:val="both"/>
        <w:rPr>
          <w:i w:val="0"/>
          <w:sz w:val="22"/>
          <w:szCs w:val="22"/>
        </w:rPr>
      </w:pPr>
      <w:r w:rsidRPr="00DB6262">
        <w:rPr>
          <w:i w:val="0"/>
          <w:sz w:val="22"/>
          <w:szCs w:val="22"/>
        </w:rPr>
        <w:t>Obrazci, ki jih je potrebno izpolniti, morajo biti</w:t>
      </w:r>
      <w:r w:rsidR="001F197F" w:rsidRPr="00DB6262">
        <w:rPr>
          <w:i w:val="0"/>
          <w:sz w:val="22"/>
          <w:szCs w:val="22"/>
        </w:rPr>
        <w:t>, v kolikor so izpolnjeni ročno,</w:t>
      </w:r>
      <w:r w:rsidRPr="00DB6262">
        <w:rPr>
          <w:i w:val="0"/>
          <w:sz w:val="22"/>
          <w:szCs w:val="22"/>
        </w:rPr>
        <w:t xml:space="preserve"> napisani čitljivo. Morebitni popravki morajo biti označeni z inicialkami osebe, ki </w:t>
      </w:r>
      <w:r w:rsidR="006B0A29" w:rsidRPr="00DB6262">
        <w:rPr>
          <w:i w:val="0"/>
          <w:sz w:val="22"/>
          <w:szCs w:val="22"/>
        </w:rPr>
        <w:t>je obrazec potrjevala.</w:t>
      </w:r>
    </w:p>
    <w:p w14:paraId="67B738DB" w14:textId="77777777" w:rsidR="008C10FE" w:rsidRPr="00DB6262" w:rsidRDefault="008C10FE" w:rsidP="00CD1C88">
      <w:pPr>
        <w:jc w:val="both"/>
        <w:rPr>
          <w:i w:val="0"/>
          <w:sz w:val="22"/>
          <w:szCs w:val="22"/>
        </w:rPr>
      </w:pPr>
    </w:p>
    <w:p w14:paraId="7B0D17ED" w14:textId="77777777" w:rsidR="008C10FE" w:rsidRPr="00DB6262" w:rsidRDefault="00BB15B7" w:rsidP="00CD1C88">
      <w:pPr>
        <w:jc w:val="both"/>
        <w:rPr>
          <w:i w:val="0"/>
          <w:sz w:val="22"/>
          <w:szCs w:val="22"/>
        </w:rPr>
      </w:pPr>
      <w:r w:rsidRPr="00DB6262">
        <w:rPr>
          <w:i w:val="0"/>
          <w:sz w:val="22"/>
          <w:szCs w:val="22"/>
        </w:rPr>
        <w:t>Po</w:t>
      </w:r>
      <w:r w:rsidR="008C10FE" w:rsidRPr="00DB6262">
        <w:rPr>
          <w:i w:val="0"/>
          <w:sz w:val="22"/>
          <w:szCs w:val="22"/>
        </w:rPr>
        <w:t>nudnik pri pripravi ponudbe upošteva navodila za izpolnjevanje in predložitev obrazcev iz predmetne razpisne dokumentacije.</w:t>
      </w:r>
    </w:p>
    <w:p w14:paraId="405BCE4B" w14:textId="77777777" w:rsidR="0082333C" w:rsidRPr="00DB6262" w:rsidRDefault="0082333C" w:rsidP="00CD1C88">
      <w:pPr>
        <w:jc w:val="both"/>
        <w:rPr>
          <w:i w:val="0"/>
          <w:sz w:val="22"/>
          <w:szCs w:val="22"/>
        </w:rPr>
      </w:pPr>
    </w:p>
    <w:p w14:paraId="1D05DC01" w14:textId="77777777" w:rsidR="0082333C" w:rsidRPr="00DB6262" w:rsidRDefault="0080304A" w:rsidP="001369CE">
      <w:pPr>
        <w:pStyle w:val="Naslov2"/>
        <w:numPr>
          <w:ilvl w:val="0"/>
          <w:numId w:val="12"/>
        </w:numPr>
        <w:spacing w:before="0" w:after="0"/>
        <w:ind w:left="284" w:hanging="284"/>
        <w:rPr>
          <w:rFonts w:cs="Times New Roman"/>
          <w:szCs w:val="22"/>
        </w:rPr>
      </w:pPr>
      <w:bookmarkStart w:id="20" w:name="_Toc94783294"/>
      <w:r w:rsidRPr="00DB6262">
        <w:rPr>
          <w:rFonts w:cs="Times New Roman"/>
          <w:szCs w:val="22"/>
        </w:rPr>
        <w:t xml:space="preserve"> </w:t>
      </w:r>
      <w:bookmarkStart w:id="21" w:name="_Toc155600133"/>
      <w:r w:rsidR="0082333C" w:rsidRPr="00DB6262">
        <w:rPr>
          <w:rFonts w:cs="Times New Roman"/>
          <w:szCs w:val="22"/>
        </w:rPr>
        <w:t>Stroški</w:t>
      </w:r>
      <w:bookmarkEnd w:id="20"/>
      <w:bookmarkEnd w:id="21"/>
    </w:p>
    <w:p w14:paraId="04D5D427" w14:textId="77777777" w:rsidR="0082333C" w:rsidRPr="00DB6262" w:rsidRDefault="0082333C" w:rsidP="00CD1C88">
      <w:pPr>
        <w:jc w:val="both"/>
        <w:rPr>
          <w:i w:val="0"/>
          <w:sz w:val="22"/>
          <w:szCs w:val="22"/>
        </w:rPr>
      </w:pPr>
    </w:p>
    <w:p w14:paraId="1A38A214" w14:textId="77777777" w:rsidR="0082333C" w:rsidRPr="00DB6262" w:rsidRDefault="0082333C" w:rsidP="00CD1C88">
      <w:pPr>
        <w:jc w:val="both"/>
        <w:rPr>
          <w:i w:val="0"/>
          <w:sz w:val="22"/>
          <w:szCs w:val="22"/>
        </w:rPr>
      </w:pPr>
      <w:r w:rsidRPr="00DB6262">
        <w:rPr>
          <w:i w:val="0"/>
          <w:sz w:val="22"/>
          <w:szCs w:val="22"/>
        </w:rPr>
        <w:t>Ponudnik nosi vse stroške povezane s pripravo in predložitvijo ponudbe.</w:t>
      </w:r>
    </w:p>
    <w:p w14:paraId="09AE9ECD" w14:textId="77777777" w:rsidR="0082333C" w:rsidRPr="00DB6262" w:rsidRDefault="0082333C" w:rsidP="00CD1C88">
      <w:pPr>
        <w:jc w:val="both"/>
        <w:rPr>
          <w:i w:val="0"/>
          <w:sz w:val="22"/>
          <w:szCs w:val="22"/>
        </w:rPr>
      </w:pPr>
    </w:p>
    <w:p w14:paraId="0B0EE788" w14:textId="77777777" w:rsidR="0082333C" w:rsidRPr="00DB6262" w:rsidRDefault="0080304A" w:rsidP="001369CE">
      <w:pPr>
        <w:pStyle w:val="Naslov2"/>
        <w:numPr>
          <w:ilvl w:val="0"/>
          <w:numId w:val="12"/>
        </w:numPr>
        <w:spacing w:before="0" w:after="0"/>
        <w:ind w:left="284" w:hanging="284"/>
        <w:rPr>
          <w:rFonts w:cs="Times New Roman"/>
          <w:szCs w:val="22"/>
        </w:rPr>
      </w:pPr>
      <w:bookmarkStart w:id="22" w:name="_Toc94783295"/>
      <w:r w:rsidRPr="00DB6262">
        <w:rPr>
          <w:rFonts w:cs="Times New Roman"/>
          <w:szCs w:val="22"/>
        </w:rPr>
        <w:t xml:space="preserve"> </w:t>
      </w:r>
      <w:bookmarkStart w:id="23" w:name="_Toc155600134"/>
      <w:r w:rsidR="0082333C" w:rsidRPr="00DB6262">
        <w:rPr>
          <w:rFonts w:cs="Times New Roman"/>
          <w:szCs w:val="22"/>
        </w:rPr>
        <w:t>Variantne ponudbe</w:t>
      </w:r>
      <w:bookmarkEnd w:id="22"/>
      <w:bookmarkEnd w:id="23"/>
    </w:p>
    <w:p w14:paraId="55D503B4" w14:textId="77777777" w:rsidR="0082333C" w:rsidRPr="00DB6262" w:rsidRDefault="0082333C" w:rsidP="00CD1C88">
      <w:pPr>
        <w:jc w:val="both"/>
        <w:rPr>
          <w:i w:val="0"/>
          <w:sz w:val="22"/>
          <w:szCs w:val="22"/>
        </w:rPr>
      </w:pPr>
    </w:p>
    <w:p w14:paraId="67FBEC2D" w14:textId="77777777" w:rsidR="00F45B09" w:rsidRPr="00DB6262" w:rsidRDefault="0082333C" w:rsidP="00CD1C88">
      <w:pPr>
        <w:jc w:val="both"/>
        <w:rPr>
          <w:i w:val="0"/>
          <w:sz w:val="22"/>
          <w:szCs w:val="22"/>
        </w:rPr>
      </w:pPr>
      <w:r w:rsidRPr="00DB6262">
        <w:rPr>
          <w:i w:val="0"/>
          <w:sz w:val="22"/>
          <w:szCs w:val="22"/>
        </w:rPr>
        <w:t>Variantne ponudbe niso dovoljene.</w:t>
      </w:r>
      <w:r w:rsidR="00F45B09" w:rsidRPr="00DB6262">
        <w:rPr>
          <w:i w:val="0"/>
          <w:sz w:val="22"/>
          <w:szCs w:val="22"/>
        </w:rPr>
        <w:t xml:space="preserve"> </w:t>
      </w:r>
    </w:p>
    <w:p w14:paraId="46A067BE" w14:textId="77777777" w:rsidR="0082333C" w:rsidRPr="00DB6262" w:rsidRDefault="0082333C" w:rsidP="00CD1C88">
      <w:pPr>
        <w:jc w:val="both"/>
        <w:rPr>
          <w:i w:val="0"/>
          <w:sz w:val="22"/>
          <w:szCs w:val="22"/>
        </w:rPr>
      </w:pPr>
    </w:p>
    <w:p w14:paraId="12B8C55C" w14:textId="77777777" w:rsidR="0082333C" w:rsidRPr="00DB6262" w:rsidRDefault="0080304A" w:rsidP="001369CE">
      <w:pPr>
        <w:pStyle w:val="Naslov2"/>
        <w:numPr>
          <w:ilvl w:val="0"/>
          <w:numId w:val="12"/>
        </w:numPr>
        <w:spacing w:before="0" w:after="0"/>
        <w:ind w:left="284" w:hanging="284"/>
        <w:rPr>
          <w:rFonts w:cs="Times New Roman"/>
          <w:szCs w:val="22"/>
        </w:rPr>
      </w:pPr>
      <w:bookmarkStart w:id="24" w:name="_Toc94783296"/>
      <w:r w:rsidRPr="00DB6262">
        <w:rPr>
          <w:rFonts w:cs="Times New Roman"/>
          <w:szCs w:val="22"/>
        </w:rPr>
        <w:t xml:space="preserve"> </w:t>
      </w:r>
      <w:bookmarkStart w:id="25" w:name="_Toc155600135"/>
      <w:r w:rsidR="0082333C" w:rsidRPr="00DB6262">
        <w:rPr>
          <w:rFonts w:cs="Times New Roman"/>
          <w:szCs w:val="22"/>
        </w:rPr>
        <w:t>Skupna ponudba</w:t>
      </w:r>
      <w:bookmarkEnd w:id="24"/>
      <w:bookmarkEnd w:id="25"/>
    </w:p>
    <w:p w14:paraId="55780C06" w14:textId="77777777" w:rsidR="0082333C" w:rsidRPr="00DB6262" w:rsidRDefault="0082333C" w:rsidP="00CD1C88">
      <w:pPr>
        <w:jc w:val="both"/>
        <w:rPr>
          <w:i w:val="0"/>
          <w:sz w:val="22"/>
          <w:szCs w:val="22"/>
        </w:rPr>
      </w:pPr>
    </w:p>
    <w:p w14:paraId="79722575" w14:textId="77777777" w:rsidR="005F4F00" w:rsidRPr="00DB6262" w:rsidRDefault="005F4F00" w:rsidP="00CD1C88">
      <w:pPr>
        <w:jc w:val="both"/>
        <w:rPr>
          <w:i w:val="0"/>
          <w:sz w:val="22"/>
          <w:szCs w:val="22"/>
        </w:rPr>
      </w:pPr>
      <w:r w:rsidRPr="00DB6262">
        <w:rPr>
          <w:i w:val="0"/>
          <w:sz w:val="22"/>
          <w:szCs w:val="22"/>
        </w:rPr>
        <w:t xml:space="preserve">Skupna ponudba je ponudba, v kateri kot ponudnik nastopa več gospodarskih subjektov (v nadaljevanju: partnerjev) skupaj. Partnerji so med seboj enakopravni in v razmerju do naročnika neomejeno solidarno </w:t>
      </w:r>
      <w:r w:rsidRPr="00DB6262">
        <w:rPr>
          <w:i w:val="0"/>
          <w:sz w:val="22"/>
          <w:szCs w:val="22"/>
        </w:rPr>
        <w:lastRenderedPageBreak/>
        <w:t xml:space="preserve">odgovarjajo za izvedbo celotnega naročila. </w:t>
      </w:r>
      <w:r w:rsidR="00434A99">
        <w:rPr>
          <w:i w:val="0"/>
          <w:sz w:val="22"/>
          <w:szCs w:val="22"/>
        </w:rPr>
        <w:t xml:space="preserve"> Skupna ponudba mora biti pripravljena v skladu z navodili iz te razpisne dokumentacije</w:t>
      </w:r>
      <w:r w:rsidR="00531451">
        <w:rPr>
          <w:i w:val="0"/>
          <w:sz w:val="22"/>
          <w:szCs w:val="22"/>
        </w:rPr>
        <w:t>.</w:t>
      </w:r>
    </w:p>
    <w:p w14:paraId="2B13ED32" w14:textId="77777777" w:rsidR="00096910" w:rsidRPr="00DB6262" w:rsidRDefault="00096910" w:rsidP="00CD1C88">
      <w:pPr>
        <w:jc w:val="both"/>
        <w:rPr>
          <w:i w:val="0"/>
          <w:sz w:val="22"/>
          <w:szCs w:val="22"/>
        </w:rPr>
      </w:pPr>
    </w:p>
    <w:p w14:paraId="367F5C06" w14:textId="77777777" w:rsidR="00096910" w:rsidRPr="00DB6262" w:rsidRDefault="00096910" w:rsidP="00CD1C88">
      <w:pPr>
        <w:jc w:val="both"/>
        <w:rPr>
          <w:i w:val="0"/>
          <w:sz w:val="22"/>
          <w:szCs w:val="22"/>
        </w:rPr>
      </w:pPr>
      <w:r w:rsidRPr="00DB6262">
        <w:rPr>
          <w:i w:val="0"/>
          <w:sz w:val="22"/>
          <w:szCs w:val="22"/>
        </w:rPr>
        <w:t>V primeru skupne ponudbe naročnik od izbrane skupine zahteva predložitev ustreznega akta o skupni izvedbi naročila, ki mora vsebovati vsaj:</w:t>
      </w:r>
    </w:p>
    <w:p w14:paraId="4EFA293F" w14:textId="77777777" w:rsidR="00096910" w:rsidRPr="00DB6262" w:rsidRDefault="00096910" w:rsidP="001369CE">
      <w:pPr>
        <w:pStyle w:val="ListParagraph1"/>
        <w:numPr>
          <w:ilvl w:val="0"/>
          <w:numId w:val="11"/>
        </w:numPr>
        <w:jc w:val="both"/>
        <w:rPr>
          <w:i w:val="0"/>
          <w:sz w:val="22"/>
          <w:szCs w:val="22"/>
        </w:rPr>
      </w:pPr>
      <w:r w:rsidRPr="00DB6262">
        <w:rPr>
          <w:i w:val="0"/>
          <w:sz w:val="22"/>
          <w:szCs w:val="22"/>
        </w:rPr>
        <w:t>navedbo vseh partnerjev v skupini (naziv in naslov partnerja, zakonitega z</w:t>
      </w:r>
      <w:r w:rsidR="00CD5ABE" w:rsidRPr="00DB6262">
        <w:rPr>
          <w:i w:val="0"/>
          <w:sz w:val="22"/>
          <w:szCs w:val="22"/>
        </w:rPr>
        <w:t>a</w:t>
      </w:r>
      <w:r w:rsidRPr="00DB6262">
        <w:rPr>
          <w:i w:val="0"/>
          <w:sz w:val="22"/>
          <w:szCs w:val="22"/>
        </w:rPr>
        <w:t>stopnika, matično številko, davčno številko, številko transakcijskega računa),</w:t>
      </w:r>
    </w:p>
    <w:p w14:paraId="6E0D3245" w14:textId="77777777" w:rsidR="00096910" w:rsidRPr="00DB6262" w:rsidRDefault="00096910" w:rsidP="001369CE">
      <w:pPr>
        <w:pStyle w:val="ListParagraph1"/>
        <w:numPr>
          <w:ilvl w:val="0"/>
          <w:numId w:val="11"/>
        </w:numPr>
        <w:jc w:val="both"/>
        <w:rPr>
          <w:i w:val="0"/>
          <w:sz w:val="22"/>
          <w:szCs w:val="22"/>
        </w:rPr>
      </w:pPr>
      <w:r w:rsidRPr="00DB6262">
        <w:rPr>
          <w:i w:val="0"/>
          <w:sz w:val="22"/>
          <w:szCs w:val="22"/>
        </w:rPr>
        <w:t>pooblastilo vodilnemu partnerju v skupini,</w:t>
      </w:r>
    </w:p>
    <w:p w14:paraId="0B4E7FD9" w14:textId="77777777" w:rsidR="00096910" w:rsidRPr="00DB6262" w:rsidRDefault="00096910" w:rsidP="001369CE">
      <w:pPr>
        <w:pStyle w:val="ListParagraph1"/>
        <w:numPr>
          <w:ilvl w:val="0"/>
          <w:numId w:val="11"/>
        </w:numPr>
        <w:jc w:val="both"/>
        <w:rPr>
          <w:i w:val="0"/>
          <w:sz w:val="22"/>
          <w:szCs w:val="22"/>
        </w:rPr>
      </w:pPr>
      <w:r w:rsidRPr="00DB6262">
        <w:rPr>
          <w:i w:val="0"/>
          <w:sz w:val="22"/>
          <w:szCs w:val="22"/>
        </w:rPr>
        <w:t>neomejeno solidarno odgovornost vseh partnerjev v skupini do naročnika,</w:t>
      </w:r>
    </w:p>
    <w:p w14:paraId="5D8B6832" w14:textId="77777777" w:rsidR="00096910" w:rsidRPr="00DB6262" w:rsidRDefault="00096910" w:rsidP="001369CE">
      <w:pPr>
        <w:pStyle w:val="ListParagraph1"/>
        <w:numPr>
          <w:ilvl w:val="0"/>
          <w:numId w:val="11"/>
        </w:numPr>
        <w:jc w:val="both"/>
        <w:rPr>
          <w:i w:val="0"/>
          <w:sz w:val="22"/>
          <w:szCs w:val="22"/>
        </w:rPr>
      </w:pPr>
      <w:r w:rsidRPr="00DB6262">
        <w:rPr>
          <w:i w:val="0"/>
          <w:sz w:val="22"/>
          <w:szCs w:val="22"/>
        </w:rPr>
        <w:t>področje (obseg) dela, ki ga bo prevzel in izvedel vsak partner v skupini in delež vsakega partnerja v skupini v % in vrednost  del, ki jih prevzema posamezni partner v skupini,</w:t>
      </w:r>
    </w:p>
    <w:p w14:paraId="48292120" w14:textId="77777777" w:rsidR="00096910" w:rsidRPr="00DB6262" w:rsidRDefault="00096910" w:rsidP="001369CE">
      <w:pPr>
        <w:pStyle w:val="ListParagraph1"/>
        <w:numPr>
          <w:ilvl w:val="0"/>
          <w:numId w:val="11"/>
        </w:numPr>
        <w:jc w:val="both"/>
        <w:rPr>
          <w:i w:val="0"/>
          <w:sz w:val="22"/>
          <w:szCs w:val="22"/>
        </w:rPr>
      </w:pPr>
      <w:r w:rsidRPr="00DB6262">
        <w:rPr>
          <w:i w:val="0"/>
          <w:sz w:val="22"/>
          <w:szCs w:val="22"/>
        </w:rPr>
        <w:t>način plačila preko vodilnega partnerja v skupini ali vsakemu partnerju v skupini,</w:t>
      </w:r>
    </w:p>
    <w:p w14:paraId="6CE8B618" w14:textId="77777777" w:rsidR="00096910" w:rsidRPr="00DB6262" w:rsidRDefault="00096910" w:rsidP="001369CE">
      <w:pPr>
        <w:pStyle w:val="ListParagraph1"/>
        <w:numPr>
          <w:ilvl w:val="0"/>
          <w:numId w:val="11"/>
        </w:numPr>
        <w:jc w:val="both"/>
        <w:rPr>
          <w:i w:val="0"/>
          <w:sz w:val="22"/>
          <w:szCs w:val="22"/>
        </w:rPr>
      </w:pPr>
      <w:r w:rsidRPr="00DB6262">
        <w:rPr>
          <w:i w:val="0"/>
          <w:sz w:val="22"/>
          <w:szCs w:val="22"/>
        </w:rPr>
        <w:t>druge morebitne pravice in obveznosti med partnerji v skupini,</w:t>
      </w:r>
    </w:p>
    <w:p w14:paraId="369E9F05" w14:textId="77777777" w:rsidR="00096910" w:rsidRPr="00DB6262" w:rsidRDefault="00096910" w:rsidP="001369CE">
      <w:pPr>
        <w:pStyle w:val="ListParagraph1"/>
        <w:numPr>
          <w:ilvl w:val="0"/>
          <w:numId w:val="11"/>
        </w:numPr>
        <w:jc w:val="both"/>
        <w:rPr>
          <w:i w:val="0"/>
          <w:sz w:val="22"/>
          <w:szCs w:val="22"/>
        </w:rPr>
      </w:pPr>
      <w:r w:rsidRPr="00DB6262">
        <w:rPr>
          <w:i w:val="0"/>
          <w:sz w:val="22"/>
          <w:szCs w:val="22"/>
        </w:rPr>
        <w:t>rok veljavnosti pravnega akta.</w:t>
      </w:r>
    </w:p>
    <w:p w14:paraId="7E4756A8" w14:textId="77777777" w:rsidR="00096910" w:rsidRPr="00DB6262" w:rsidRDefault="00096910" w:rsidP="00CD1C88">
      <w:pPr>
        <w:jc w:val="both"/>
        <w:rPr>
          <w:i w:val="0"/>
          <w:sz w:val="22"/>
          <w:szCs w:val="22"/>
        </w:rPr>
      </w:pPr>
    </w:p>
    <w:p w14:paraId="11D4750D" w14:textId="77777777" w:rsidR="00096910" w:rsidRPr="00DB6262" w:rsidRDefault="00096910" w:rsidP="00CD1C88">
      <w:pPr>
        <w:jc w:val="both"/>
        <w:rPr>
          <w:i w:val="0"/>
          <w:sz w:val="22"/>
          <w:szCs w:val="22"/>
        </w:rPr>
      </w:pPr>
      <w:r w:rsidRPr="00DB6262">
        <w:rPr>
          <w:i w:val="0"/>
          <w:sz w:val="22"/>
          <w:szCs w:val="22"/>
        </w:rPr>
        <w:t xml:space="preserve">Gospodarski subjekti v skupni ponudbi predložijo ponudbeno dokumentacijo kot je zahtevana v prilogi </w:t>
      </w:r>
      <w:r w:rsidR="007F46BB">
        <w:rPr>
          <w:i w:val="0"/>
          <w:sz w:val="22"/>
          <w:szCs w:val="22"/>
        </w:rPr>
        <w:t>8</w:t>
      </w:r>
      <w:r w:rsidRPr="00DB6262">
        <w:rPr>
          <w:i w:val="0"/>
          <w:sz w:val="22"/>
          <w:szCs w:val="22"/>
        </w:rPr>
        <w:t>.</w:t>
      </w:r>
    </w:p>
    <w:p w14:paraId="1E9B3DAE" w14:textId="77777777" w:rsidR="00DE1C89" w:rsidRPr="00DB6262" w:rsidRDefault="00DE1C89" w:rsidP="00CD1C88">
      <w:pPr>
        <w:jc w:val="both"/>
        <w:rPr>
          <w:i w:val="0"/>
          <w:sz w:val="22"/>
          <w:szCs w:val="22"/>
        </w:rPr>
      </w:pPr>
    </w:p>
    <w:p w14:paraId="4499FA67" w14:textId="77777777" w:rsidR="0082333C" w:rsidRPr="00DB6262" w:rsidRDefault="0080304A" w:rsidP="001369CE">
      <w:pPr>
        <w:pStyle w:val="Naslov2"/>
        <w:numPr>
          <w:ilvl w:val="0"/>
          <w:numId w:val="12"/>
        </w:numPr>
        <w:spacing w:before="0" w:after="0"/>
        <w:ind w:left="284" w:hanging="284"/>
        <w:rPr>
          <w:rFonts w:cs="Times New Roman"/>
          <w:szCs w:val="22"/>
        </w:rPr>
      </w:pPr>
      <w:bookmarkStart w:id="26" w:name="_Toc94783297"/>
      <w:r w:rsidRPr="00DB6262">
        <w:rPr>
          <w:rFonts w:cs="Times New Roman"/>
          <w:szCs w:val="22"/>
        </w:rPr>
        <w:t xml:space="preserve"> </w:t>
      </w:r>
      <w:bookmarkStart w:id="27" w:name="_Toc155600136"/>
      <w:r w:rsidR="0082333C" w:rsidRPr="00DB6262">
        <w:rPr>
          <w:rFonts w:cs="Times New Roman"/>
          <w:szCs w:val="22"/>
        </w:rPr>
        <w:t>Podizvajalci</w:t>
      </w:r>
      <w:bookmarkEnd w:id="26"/>
      <w:bookmarkEnd w:id="27"/>
    </w:p>
    <w:p w14:paraId="6228121D" w14:textId="77777777" w:rsidR="0082333C" w:rsidRPr="00DB6262" w:rsidRDefault="0082333C" w:rsidP="00CD1C88">
      <w:pPr>
        <w:pStyle w:val="Telobesedila2"/>
        <w:rPr>
          <w:rFonts w:ascii="Times New Roman" w:hAnsi="Times New Roman"/>
          <w:sz w:val="22"/>
          <w:szCs w:val="22"/>
        </w:rPr>
      </w:pPr>
    </w:p>
    <w:p w14:paraId="364BD46D" w14:textId="77777777" w:rsidR="0082333C" w:rsidRPr="00996716" w:rsidRDefault="0082333C" w:rsidP="00CD1C88">
      <w:pPr>
        <w:jc w:val="both"/>
        <w:rPr>
          <w:i w:val="0"/>
          <w:sz w:val="22"/>
          <w:szCs w:val="22"/>
        </w:rPr>
      </w:pPr>
      <w:r w:rsidRPr="00996716">
        <w:rPr>
          <w:i w:val="0"/>
          <w:sz w:val="22"/>
          <w:szCs w:val="22"/>
        </w:rPr>
        <w:t xml:space="preserve">V primeru, da bo ponudnik v </w:t>
      </w:r>
      <w:r w:rsidR="00BF5E39" w:rsidRPr="00996716">
        <w:rPr>
          <w:i w:val="0"/>
          <w:sz w:val="22"/>
          <w:szCs w:val="22"/>
        </w:rPr>
        <w:t xml:space="preserve">ESPD obrazcu </w:t>
      </w:r>
      <w:r w:rsidRPr="00996716">
        <w:rPr>
          <w:i w:val="0"/>
          <w:sz w:val="22"/>
          <w:szCs w:val="22"/>
        </w:rPr>
        <w:t>navedel, da bo pri izvedbi naročila sodeloval s podizvajalci bo moral predložiti:</w:t>
      </w:r>
    </w:p>
    <w:p w14:paraId="16213709" w14:textId="77777777" w:rsidR="00311E0A" w:rsidRPr="00996716" w:rsidRDefault="00311E0A" w:rsidP="001369CE">
      <w:pPr>
        <w:pStyle w:val="ListParagraph1"/>
        <w:numPr>
          <w:ilvl w:val="0"/>
          <w:numId w:val="11"/>
        </w:numPr>
        <w:jc w:val="both"/>
        <w:rPr>
          <w:i w:val="0"/>
          <w:sz w:val="22"/>
          <w:szCs w:val="22"/>
        </w:rPr>
      </w:pPr>
      <w:r w:rsidRPr="00996716">
        <w:rPr>
          <w:i w:val="0"/>
          <w:sz w:val="22"/>
          <w:szCs w:val="22"/>
        </w:rPr>
        <w:t>ESPD obrazec (</w:t>
      </w:r>
      <w:r w:rsidR="00865721" w:rsidRPr="00996716">
        <w:rPr>
          <w:i w:val="0"/>
          <w:sz w:val="22"/>
          <w:szCs w:val="22"/>
        </w:rPr>
        <w:t>P</w:t>
      </w:r>
      <w:r w:rsidRPr="00996716">
        <w:rPr>
          <w:i w:val="0"/>
          <w:sz w:val="22"/>
          <w:szCs w:val="22"/>
        </w:rPr>
        <w:t>riloga 3)</w:t>
      </w:r>
      <w:r w:rsidR="005A6447" w:rsidRPr="00996716">
        <w:rPr>
          <w:i w:val="0"/>
          <w:sz w:val="22"/>
          <w:szCs w:val="22"/>
        </w:rPr>
        <w:t>,</w:t>
      </w:r>
    </w:p>
    <w:p w14:paraId="13491B28" w14:textId="77777777" w:rsidR="0082333C" w:rsidRPr="00996716" w:rsidRDefault="0082333C" w:rsidP="001369CE">
      <w:pPr>
        <w:pStyle w:val="ListParagraph1"/>
        <w:numPr>
          <w:ilvl w:val="0"/>
          <w:numId w:val="11"/>
        </w:numPr>
        <w:jc w:val="both"/>
        <w:rPr>
          <w:i w:val="0"/>
          <w:sz w:val="22"/>
          <w:szCs w:val="22"/>
        </w:rPr>
      </w:pPr>
      <w:r w:rsidRPr="00996716">
        <w:rPr>
          <w:i w:val="0"/>
          <w:sz w:val="22"/>
          <w:szCs w:val="22"/>
        </w:rPr>
        <w:t>obrazec Udeležba podizvajalcev (</w:t>
      </w:r>
      <w:r w:rsidR="00865721" w:rsidRPr="00996716">
        <w:rPr>
          <w:i w:val="0"/>
          <w:sz w:val="22"/>
          <w:szCs w:val="22"/>
        </w:rPr>
        <w:t>P</w:t>
      </w:r>
      <w:r w:rsidRPr="00996716">
        <w:rPr>
          <w:i w:val="0"/>
          <w:sz w:val="22"/>
          <w:szCs w:val="22"/>
        </w:rPr>
        <w:t xml:space="preserve">riloga </w:t>
      </w:r>
      <w:r w:rsidR="00435FFC" w:rsidRPr="00996716">
        <w:rPr>
          <w:i w:val="0"/>
          <w:sz w:val="22"/>
          <w:szCs w:val="22"/>
        </w:rPr>
        <w:t>4</w:t>
      </w:r>
      <w:r w:rsidRPr="00996716">
        <w:rPr>
          <w:i w:val="0"/>
          <w:sz w:val="22"/>
          <w:szCs w:val="22"/>
        </w:rPr>
        <w:t>),</w:t>
      </w:r>
    </w:p>
    <w:p w14:paraId="76A37A8F" w14:textId="77777777" w:rsidR="00D671C4" w:rsidRPr="00996716" w:rsidRDefault="00850422" w:rsidP="001369CE">
      <w:pPr>
        <w:pStyle w:val="ListParagraph1"/>
        <w:numPr>
          <w:ilvl w:val="0"/>
          <w:numId w:val="11"/>
        </w:numPr>
        <w:jc w:val="both"/>
        <w:rPr>
          <w:i w:val="0"/>
          <w:sz w:val="22"/>
          <w:szCs w:val="22"/>
        </w:rPr>
      </w:pPr>
      <w:r w:rsidRPr="00996716">
        <w:rPr>
          <w:i w:val="0"/>
          <w:sz w:val="22"/>
          <w:szCs w:val="22"/>
        </w:rPr>
        <w:t xml:space="preserve">obrazec </w:t>
      </w:r>
      <w:r w:rsidR="009E3C49" w:rsidRPr="00996716">
        <w:rPr>
          <w:i w:val="0"/>
          <w:sz w:val="22"/>
          <w:szCs w:val="22"/>
        </w:rPr>
        <w:t>Z</w:t>
      </w:r>
      <w:r w:rsidR="0011247A" w:rsidRPr="00996716">
        <w:rPr>
          <w:i w:val="0"/>
          <w:sz w:val="22"/>
          <w:szCs w:val="22"/>
        </w:rPr>
        <w:t>ahteva podizvajalca za</w:t>
      </w:r>
      <w:r w:rsidR="005D1940" w:rsidRPr="00996716">
        <w:rPr>
          <w:i w:val="0"/>
          <w:sz w:val="22"/>
          <w:szCs w:val="22"/>
        </w:rPr>
        <w:t xml:space="preserve"> neposredno plačilo</w:t>
      </w:r>
      <w:r w:rsidR="009E3C49" w:rsidRPr="00996716">
        <w:rPr>
          <w:i w:val="0"/>
          <w:sz w:val="22"/>
          <w:szCs w:val="22"/>
        </w:rPr>
        <w:t xml:space="preserve"> / Soglasje podizvajalca za neposredno plačilo</w:t>
      </w:r>
      <w:r w:rsidR="005D1940" w:rsidRPr="00996716">
        <w:rPr>
          <w:i w:val="0"/>
          <w:sz w:val="22"/>
          <w:szCs w:val="22"/>
        </w:rPr>
        <w:t xml:space="preserve"> (</w:t>
      </w:r>
      <w:r w:rsidR="00825396" w:rsidRPr="00996716">
        <w:rPr>
          <w:i w:val="0"/>
          <w:sz w:val="22"/>
          <w:szCs w:val="22"/>
        </w:rPr>
        <w:t xml:space="preserve">priloga </w:t>
      </w:r>
      <w:r w:rsidR="00435FFC" w:rsidRPr="00996716">
        <w:rPr>
          <w:i w:val="0"/>
          <w:sz w:val="22"/>
          <w:szCs w:val="22"/>
        </w:rPr>
        <w:t>5</w:t>
      </w:r>
      <w:r w:rsidR="0011247A" w:rsidRPr="00996716">
        <w:rPr>
          <w:i w:val="0"/>
          <w:sz w:val="22"/>
          <w:szCs w:val="22"/>
        </w:rPr>
        <w:t>)</w:t>
      </w:r>
      <w:r w:rsidR="005A6447" w:rsidRPr="00996716">
        <w:rPr>
          <w:i w:val="0"/>
          <w:sz w:val="22"/>
          <w:szCs w:val="22"/>
        </w:rPr>
        <w:t>,</w:t>
      </w:r>
    </w:p>
    <w:p w14:paraId="78A1C684" w14:textId="77777777" w:rsidR="008A3700" w:rsidRPr="00996716" w:rsidRDefault="00865721" w:rsidP="001369CE">
      <w:pPr>
        <w:pStyle w:val="ListParagraph1"/>
        <w:numPr>
          <w:ilvl w:val="0"/>
          <w:numId w:val="11"/>
        </w:numPr>
        <w:jc w:val="both"/>
        <w:rPr>
          <w:i w:val="0"/>
          <w:sz w:val="22"/>
          <w:szCs w:val="22"/>
        </w:rPr>
      </w:pPr>
      <w:r w:rsidRPr="00996716">
        <w:rPr>
          <w:i w:val="0"/>
          <w:sz w:val="22"/>
          <w:szCs w:val="22"/>
        </w:rPr>
        <w:t xml:space="preserve">obrazec </w:t>
      </w:r>
      <w:r w:rsidR="008A3700" w:rsidRPr="00996716">
        <w:rPr>
          <w:i w:val="0"/>
          <w:sz w:val="22"/>
          <w:szCs w:val="22"/>
        </w:rPr>
        <w:t>Izjav</w:t>
      </w:r>
      <w:r w:rsidRPr="00996716">
        <w:rPr>
          <w:i w:val="0"/>
          <w:sz w:val="22"/>
          <w:szCs w:val="22"/>
        </w:rPr>
        <w:t>a</w:t>
      </w:r>
      <w:r w:rsidR="008A3700" w:rsidRPr="00996716">
        <w:rPr>
          <w:i w:val="0"/>
          <w:sz w:val="22"/>
          <w:szCs w:val="22"/>
        </w:rPr>
        <w:t xml:space="preserve"> fizične osebe oziroma odgovorne osebe poslovnega subjekta o nepovezanosti s funkcionarjem ali njegovim družinskim članom (</w:t>
      </w:r>
      <w:r w:rsidRPr="00996716">
        <w:rPr>
          <w:i w:val="0"/>
          <w:sz w:val="22"/>
          <w:szCs w:val="22"/>
        </w:rPr>
        <w:t>P</w:t>
      </w:r>
      <w:r w:rsidR="008A3700" w:rsidRPr="00996716">
        <w:rPr>
          <w:i w:val="0"/>
          <w:sz w:val="22"/>
          <w:szCs w:val="22"/>
        </w:rPr>
        <w:t xml:space="preserve">riloga </w:t>
      </w:r>
      <w:r w:rsidR="002C3844">
        <w:rPr>
          <w:i w:val="0"/>
          <w:sz w:val="22"/>
          <w:szCs w:val="22"/>
        </w:rPr>
        <w:t>7</w:t>
      </w:r>
      <w:r w:rsidR="008A3700" w:rsidRPr="00996716">
        <w:rPr>
          <w:i w:val="0"/>
          <w:sz w:val="22"/>
          <w:szCs w:val="22"/>
        </w:rPr>
        <w:t>).</w:t>
      </w:r>
    </w:p>
    <w:p w14:paraId="7149BED8" w14:textId="77777777" w:rsidR="00D708FA" w:rsidRPr="00DB6262" w:rsidRDefault="00D708FA" w:rsidP="00CD1C88">
      <w:pPr>
        <w:jc w:val="both"/>
        <w:rPr>
          <w:i w:val="0"/>
          <w:sz w:val="22"/>
          <w:szCs w:val="22"/>
        </w:rPr>
      </w:pPr>
    </w:p>
    <w:p w14:paraId="352B5F47" w14:textId="77777777" w:rsidR="00093121" w:rsidRPr="00DB6262" w:rsidRDefault="00990664" w:rsidP="00CD1C88">
      <w:pPr>
        <w:jc w:val="both"/>
        <w:rPr>
          <w:i w:val="0"/>
          <w:sz w:val="22"/>
          <w:szCs w:val="22"/>
        </w:rPr>
      </w:pPr>
      <w:r w:rsidRPr="00DB6262">
        <w:rPr>
          <w:i w:val="0"/>
          <w:sz w:val="22"/>
          <w:szCs w:val="22"/>
        </w:rPr>
        <w:t xml:space="preserve">Izbrani ponudnik </w:t>
      </w:r>
      <w:r w:rsidR="00093121" w:rsidRPr="00DB6262">
        <w:rPr>
          <w:i w:val="0"/>
          <w:sz w:val="22"/>
          <w:szCs w:val="22"/>
        </w:rPr>
        <w:t>mora med izvajanjem javnega naročila naročnika obvestiti o morebitnih spremembah informacij, ki jih je naročniku predložil v ponudbi in mu poslati informacije o novih podizvajalcih, ki jih namerava naknadno vključiti v izvajanje naročil, in sicer najkasneje v petih dneh po spremembi. V primeru vključitve novih podizvajalcev mora dobavitelj skupaj z obvestilom posredovati tudi podatke in dokumente iz prejšnjega odstavka, ki se z nominacijo spremenijo.</w:t>
      </w:r>
    </w:p>
    <w:p w14:paraId="5BF2F58B" w14:textId="77777777" w:rsidR="00093121" w:rsidRPr="00DB6262" w:rsidRDefault="00093121" w:rsidP="00CD1C88">
      <w:pPr>
        <w:jc w:val="both"/>
        <w:rPr>
          <w:i w:val="0"/>
          <w:sz w:val="22"/>
          <w:szCs w:val="22"/>
        </w:rPr>
      </w:pPr>
    </w:p>
    <w:p w14:paraId="12C2ABAB" w14:textId="77777777" w:rsidR="00093121" w:rsidRPr="00DB6262" w:rsidRDefault="00093121" w:rsidP="00CD1C88">
      <w:pPr>
        <w:jc w:val="both"/>
        <w:rPr>
          <w:i w:val="0"/>
          <w:sz w:val="22"/>
          <w:szCs w:val="22"/>
        </w:rPr>
      </w:pPr>
      <w:r w:rsidRPr="00DB6262">
        <w:rPr>
          <w:i w:val="0"/>
          <w:sz w:val="22"/>
          <w:szCs w:val="22"/>
        </w:rPr>
        <w:t xml:space="preserve">Naročnik bo zavrnil podizvajalca, če bodo zato izpolnjeni pogoji, ki izhajajo iz četrtega odstavka 94. člena ZJN-3. O morebitni zavrnitvi novega podizvajalca bo naročnik obvestil dobavitelja najkasneje v desetih dneh od prejema predloga. </w:t>
      </w:r>
    </w:p>
    <w:p w14:paraId="51406E40" w14:textId="77777777" w:rsidR="00B15180" w:rsidRPr="00DB6262" w:rsidRDefault="00B15180" w:rsidP="00CD1C88">
      <w:pPr>
        <w:jc w:val="both"/>
        <w:rPr>
          <w:i w:val="0"/>
          <w:sz w:val="22"/>
          <w:szCs w:val="22"/>
        </w:rPr>
      </w:pPr>
    </w:p>
    <w:p w14:paraId="2FD270C2" w14:textId="77777777" w:rsidR="0082333C" w:rsidRPr="00DB6262" w:rsidRDefault="0080304A" w:rsidP="001369CE">
      <w:pPr>
        <w:pStyle w:val="Naslov2"/>
        <w:numPr>
          <w:ilvl w:val="0"/>
          <w:numId w:val="12"/>
        </w:numPr>
        <w:spacing w:before="0" w:after="0"/>
        <w:ind w:left="284" w:hanging="284"/>
        <w:rPr>
          <w:rFonts w:cs="Times New Roman"/>
          <w:szCs w:val="22"/>
        </w:rPr>
      </w:pPr>
      <w:bookmarkStart w:id="28" w:name="_Toc94783298"/>
      <w:r w:rsidRPr="00DB6262">
        <w:rPr>
          <w:rFonts w:cs="Times New Roman"/>
          <w:szCs w:val="22"/>
        </w:rPr>
        <w:t xml:space="preserve"> </w:t>
      </w:r>
      <w:bookmarkStart w:id="29" w:name="_Toc155600137"/>
      <w:r w:rsidR="008B74C5" w:rsidRPr="00DB6262">
        <w:rPr>
          <w:rFonts w:cs="Times New Roman"/>
          <w:szCs w:val="22"/>
        </w:rPr>
        <w:t xml:space="preserve">Rok </w:t>
      </w:r>
      <w:r w:rsidR="009831D4" w:rsidRPr="00DB6262">
        <w:rPr>
          <w:rFonts w:cs="Times New Roman"/>
          <w:szCs w:val="22"/>
        </w:rPr>
        <w:t>in način predložitve ponudb</w:t>
      </w:r>
      <w:bookmarkEnd w:id="28"/>
      <w:bookmarkEnd w:id="29"/>
    </w:p>
    <w:p w14:paraId="373C7E58" w14:textId="77777777" w:rsidR="0082333C" w:rsidRPr="00DB6262" w:rsidRDefault="0082333C" w:rsidP="00CD1C88">
      <w:pPr>
        <w:jc w:val="both"/>
        <w:rPr>
          <w:i w:val="0"/>
          <w:sz w:val="22"/>
          <w:szCs w:val="22"/>
        </w:rPr>
      </w:pPr>
    </w:p>
    <w:p w14:paraId="26C7D4D4" w14:textId="77777777" w:rsidR="006B0A29" w:rsidRPr="00DB6262" w:rsidRDefault="006B0A29" w:rsidP="00CD1C88">
      <w:pPr>
        <w:jc w:val="both"/>
        <w:rPr>
          <w:i w:val="0"/>
          <w:sz w:val="22"/>
          <w:szCs w:val="22"/>
        </w:rPr>
      </w:pPr>
      <w:r w:rsidRPr="00DB6262">
        <w:rPr>
          <w:i w:val="0"/>
          <w:sz w:val="22"/>
          <w:szCs w:val="22"/>
        </w:rPr>
        <w:t xml:space="preserve">Ponudniki morajo ponudbe predložiti v informacijski sistem e-JN na spletnem naslovu </w:t>
      </w:r>
      <w:hyperlink r:id="rId11" w:history="1">
        <w:r w:rsidRPr="00DB6262">
          <w:rPr>
            <w:rStyle w:val="Hiperpovezava"/>
            <w:i w:val="0"/>
            <w:color w:val="auto"/>
            <w:sz w:val="22"/>
            <w:szCs w:val="22"/>
          </w:rPr>
          <w:t>https://ejn.gov.si</w:t>
        </w:r>
      </w:hyperlink>
      <w:r w:rsidRPr="00DB6262">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DB6262">
          <w:rPr>
            <w:rStyle w:val="Hiperpovezava"/>
            <w:i w:val="0"/>
            <w:color w:val="auto"/>
            <w:sz w:val="22"/>
            <w:szCs w:val="22"/>
          </w:rPr>
          <w:t>https://ejn.gov.si</w:t>
        </w:r>
      </w:hyperlink>
      <w:r w:rsidRPr="00DB6262">
        <w:rPr>
          <w:i w:val="0"/>
          <w:sz w:val="22"/>
          <w:szCs w:val="22"/>
        </w:rPr>
        <w:t xml:space="preserve">.  </w:t>
      </w:r>
    </w:p>
    <w:p w14:paraId="5B3CA134" w14:textId="77777777" w:rsidR="00610BF6" w:rsidRPr="00DB6262" w:rsidRDefault="00610BF6" w:rsidP="00CD1C88">
      <w:pPr>
        <w:jc w:val="both"/>
        <w:rPr>
          <w:i w:val="0"/>
          <w:sz w:val="22"/>
          <w:szCs w:val="22"/>
        </w:rPr>
      </w:pPr>
    </w:p>
    <w:p w14:paraId="40014013" w14:textId="77777777" w:rsidR="00875E84" w:rsidRPr="00DB6262" w:rsidRDefault="00875E84" w:rsidP="00CD1C88">
      <w:pPr>
        <w:jc w:val="both"/>
        <w:rPr>
          <w:i w:val="0"/>
          <w:sz w:val="22"/>
          <w:szCs w:val="22"/>
        </w:rPr>
      </w:pPr>
      <w:r w:rsidRPr="00DB6262">
        <w:rPr>
          <w:i w:val="0"/>
          <w:sz w:val="22"/>
          <w:szCs w:val="22"/>
        </w:rPr>
        <w:t xml:space="preserve">Ponudnik se mora pred oddajo ponudbe registrirati na spletnem naslovu </w:t>
      </w:r>
      <w:hyperlink r:id="rId13" w:history="1">
        <w:r w:rsidRPr="00DB6262">
          <w:rPr>
            <w:rStyle w:val="Hiperpovezava"/>
            <w:i w:val="0"/>
            <w:color w:val="auto"/>
            <w:sz w:val="22"/>
            <w:szCs w:val="22"/>
          </w:rPr>
          <w:t>https://ejn.gov.si</w:t>
        </w:r>
      </w:hyperlink>
      <w:r w:rsidRPr="00DB6262">
        <w:rPr>
          <w:i w:val="0"/>
          <w:sz w:val="22"/>
          <w:szCs w:val="22"/>
        </w:rPr>
        <w:t xml:space="preserve">, v skladu z Navodili za uporabo </w:t>
      </w:r>
      <w:r w:rsidR="00AE4A0A" w:rsidRPr="00DB6262">
        <w:rPr>
          <w:i w:val="0"/>
          <w:sz w:val="22"/>
          <w:szCs w:val="22"/>
        </w:rPr>
        <w:t xml:space="preserve">informacijskega sistema </w:t>
      </w:r>
      <w:r w:rsidRPr="00DB6262">
        <w:rPr>
          <w:i w:val="0"/>
          <w:sz w:val="22"/>
          <w:szCs w:val="22"/>
        </w:rPr>
        <w:t>e-JN.</w:t>
      </w:r>
      <w:r w:rsidR="00402A38" w:rsidRPr="00DB6262">
        <w:rPr>
          <w:i w:val="0"/>
          <w:sz w:val="22"/>
          <w:szCs w:val="22"/>
        </w:rPr>
        <w:t xml:space="preserve"> Če je ponudnik že registriran v informacijski sistem e-JN, se v aplikacijo prijavi na istem naslovu.</w:t>
      </w:r>
    </w:p>
    <w:p w14:paraId="0B04003B" w14:textId="77777777" w:rsidR="00610BF6" w:rsidRPr="00DB6262" w:rsidRDefault="00610BF6" w:rsidP="00CD1C88">
      <w:pPr>
        <w:jc w:val="both"/>
        <w:rPr>
          <w:i w:val="0"/>
          <w:sz w:val="22"/>
          <w:szCs w:val="22"/>
        </w:rPr>
      </w:pPr>
    </w:p>
    <w:p w14:paraId="33899D6B" w14:textId="77777777" w:rsidR="00610BF6" w:rsidRPr="00DB6262" w:rsidRDefault="00610BF6" w:rsidP="00CD1C88">
      <w:pPr>
        <w:jc w:val="both"/>
        <w:rPr>
          <w:i w:val="0"/>
          <w:sz w:val="22"/>
          <w:szCs w:val="22"/>
        </w:rPr>
      </w:pPr>
      <w:r w:rsidRPr="00DB6262">
        <w:rPr>
          <w:i w:val="0"/>
          <w:sz w:val="22"/>
          <w:szCs w:val="22"/>
        </w:rPr>
        <w:t xml:space="preserve">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w:t>
      </w:r>
      <w:r w:rsidRPr="00DB6262">
        <w:rPr>
          <w:i w:val="0"/>
          <w:sz w:val="22"/>
          <w:szCs w:val="22"/>
        </w:rPr>
        <w:lastRenderedPageBreak/>
        <w:t>zavezujoča za čas, naveden v ponudbi, razen če jo uporabnik ponudnika umakne ali spremeni pred potekom roka za oddajo ponudb.</w:t>
      </w:r>
    </w:p>
    <w:p w14:paraId="4168DE60" w14:textId="77777777" w:rsidR="00610BF6" w:rsidRPr="00DB6262" w:rsidRDefault="00610BF6" w:rsidP="00CD1C88">
      <w:pPr>
        <w:jc w:val="both"/>
        <w:rPr>
          <w:i w:val="0"/>
          <w:sz w:val="22"/>
          <w:szCs w:val="22"/>
        </w:rPr>
      </w:pPr>
    </w:p>
    <w:p w14:paraId="6F27CDCE" w14:textId="7366517D" w:rsidR="00875E84" w:rsidRPr="00DB6262" w:rsidRDefault="00875E84" w:rsidP="00CD1C88">
      <w:pPr>
        <w:jc w:val="both"/>
        <w:rPr>
          <w:i w:val="0"/>
          <w:sz w:val="22"/>
          <w:szCs w:val="22"/>
        </w:rPr>
      </w:pPr>
      <w:r w:rsidRPr="00DB6262">
        <w:rPr>
          <w:i w:val="0"/>
          <w:sz w:val="22"/>
          <w:szCs w:val="22"/>
        </w:rPr>
        <w:t xml:space="preserve">Ponudba se šteje za pravočasno oddano, če jo naročnik prejme preko sistema e-JN </w:t>
      </w:r>
      <w:hyperlink r:id="rId14" w:history="1">
        <w:r w:rsidRPr="00DB6262">
          <w:rPr>
            <w:rStyle w:val="Hiperpovezava"/>
            <w:i w:val="0"/>
            <w:color w:val="auto"/>
            <w:sz w:val="22"/>
            <w:szCs w:val="22"/>
          </w:rPr>
          <w:t>https://ejn.gov.si</w:t>
        </w:r>
      </w:hyperlink>
      <w:r w:rsidRPr="00DB6262">
        <w:rPr>
          <w:i w:val="0"/>
          <w:sz w:val="22"/>
          <w:szCs w:val="22"/>
        </w:rPr>
        <w:t xml:space="preserve"> </w:t>
      </w:r>
      <w:r w:rsidRPr="00DB6262">
        <w:rPr>
          <w:b/>
          <w:i w:val="0"/>
          <w:sz w:val="22"/>
          <w:szCs w:val="22"/>
        </w:rPr>
        <w:t>najkasneje do</w:t>
      </w:r>
      <w:r w:rsidRPr="00DB6262">
        <w:rPr>
          <w:i w:val="0"/>
          <w:sz w:val="22"/>
          <w:szCs w:val="22"/>
        </w:rPr>
        <w:t xml:space="preserve"> </w:t>
      </w:r>
      <w:r w:rsidR="00854D2E" w:rsidRPr="00854D2E">
        <w:rPr>
          <w:b/>
          <w:i w:val="0"/>
          <w:sz w:val="22"/>
          <w:szCs w:val="22"/>
        </w:rPr>
        <w:t>13.3.</w:t>
      </w:r>
      <w:r w:rsidRPr="00854D2E">
        <w:rPr>
          <w:b/>
          <w:i w:val="0"/>
          <w:sz w:val="22"/>
          <w:szCs w:val="22"/>
        </w:rPr>
        <w:t xml:space="preserve"> do </w:t>
      </w:r>
      <w:r w:rsidR="00195C64" w:rsidRPr="00854D2E">
        <w:rPr>
          <w:b/>
          <w:i w:val="0"/>
          <w:sz w:val="22"/>
          <w:szCs w:val="22"/>
        </w:rPr>
        <w:t xml:space="preserve">12.00 </w:t>
      </w:r>
      <w:r w:rsidRPr="00854D2E">
        <w:rPr>
          <w:b/>
          <w:i w:val="0"/>
          <w:sz w:val="22"/>
          <w:szCs w:val="22"/>
        </w:rPr>
        <w:t>ure</w:t>
      </w:r>
      <w:r w:rsidRPr="00DB6262">
        <w:rPr>
          <w:i w:val="0"/>
          <w:sz w:val="22"/>
          <w:szCs w:val="22"/>
        </w:rPr>
        <w:t xml:space="preserve">. Za oddano ponudbo se šteje ponudba, ki je v informacijskem sistemu </w:t>
      </w:r>
      <w:r w:rsidR="00AE4A0A" w:rsidRPr="00DB6262">
        <w:rPr>
          <w:i w:val="0"/>
          <w:sz w:val="22"/>
          <w:szCs w:val="22"/>
        </w:rPr>
        <w:t>e-JN označena s statusom »ODDANA</w:t>
      </w:r>
      <w:r w:rsidRPr="00DB6262">
        <w:rPr>
          <w:i w:val="0"/>
          <w:sz w:val="22"/>
          <w:szCs w:val="22"/>
        </w:rPr>
        <w:t>«.</w:t>
      </w:r>
    </w:p>
    <w:p w14:paraId="650F5C3B" w14:textId="77777777" w:rsidR="00875E84" w:rsidRPr="00DB6262" w:rsidRDefault="00875E84" w:rsidP="00CD1C88">
      <w:pPr>
        <w:jc w:val="both"/>
        <w:rPr>
          <w:i w:val="0"/>
          <w:sz w:val="22"/>
          <w:szCs w:val="22"/>
        </w:rPr>
      </w:pPr>
    </w:p>
    <w:p w14:paraId="19524224" w14:textId="77777777" w:rsidR="00875E84" w:rsidRPr="00DB6262" w:rsidRDefault="00875E84" w:rsidP="00CD1C88">
      <w:pPr>
        <w:jc w:val="both"/>
        <w:rPr>
          <w:i w:val="0"/>
          <w:sz w:val="22"/>
          <w:szCs w:val="22"/>
        </w:rPr>
      </w:pPr>
      <w:r w:rsidRPr="00DB6262">
        <w:rPr>
          <w:i w:val="0"/>
          <w:sz w:val="22"/>
          <w:szCs w:val="22"/>
        </w:rPr>
        <w:t>Po preteku roka za predložitev ponudb ponudbe ne bo več mogoče oddati.</w:t>
      </w:r>
    </w:p>
    <w:p w14:paraId="03C0187A" w14:textId="77777777" w:rsidR="0082333C" w:rsidRPr="00DB6262" w:rsidRDefault="0082333C" w:rsidP="00CD1C88">
      <w:pPr>
        <w:jc w:val="both"/>
        <w:rPr>
          <w:i w:val="0"/>
          <w:sz w:val="22"/>
          <w:szCs w:val="22"/>
        </w:rPr>
      </w:pPr>
    </w:p>
    <w:p w14:paraId="7B77B90A" w14:textId="77777777" w:rsidR="0082333C" w:rsidRPr="00DB6262" w:rsidRDefault="0080304A" w:rsidP="001369CE">
      <w:pPr>
        <w:pStyle w:val="Naslov2"/>
        <w:numPr>
          <w:ilvl w:val="0"/>
          <w:numId w:val="12"/>
        </w:numPr>
        <w:spacing w:before="0" w:after="0"/>
        <w:ind w:left="284" w:hanging="284"/>
        <w:rPr>
          <w:rFonts w:cs="Times New Roman"/>
          <w:szCs w:val="22"/>
        </w:rPr>
      </w:pPr>
      <w:bookmarkStart w:id="30" w:name="_Toc94783299"/>
      <w:r w:rsidRPr="00DB6262">
        <w:rPr>
          <w:rFonts w:cs="Times New Roman"/>
          <w:szCs w:val="22"/>
        </w:rPr>
        <w:t xml:space="preserve"> </w:t>
      </w:r>
      <w:bookmarkStart w:id="31" w:name="_Toc155600138"/>
      <w:r w:rsidR="0082333C" w:rsidRPr="00DB6262">
        <w:rPr>
          <w:rFonts w:cs="Times New Roman"/>
          <w:szCs w:val="22"/>
        </w:rPr>
        <w:t>Umik, sprememba ali dopolnitev ponudbe</w:t>
      </w:r>
      <w:bookmarkEnd w:id="30"/>
      <w:bookmarkEnd w:id="31"/>
    </w:p>
    <w:p w14:paraId="3B02A1BB" w14:textId="77777777" w:rsidR="0082333C" w:rsidRPr="00DB6262" w:rsidRDefault="0082333C" w:rsidP="00CD1C88">
      <w:pPr>
        <w:jc w:val="both"/>
        <w:rPr>
          <w:i w:val="0"/>
          <w:sz w:val="22"/>
          <w:szCs w:val="22"/>
        </w:rPr>
      </w:pPr>
    </w:p>
    <w:p w14:paraId="6F034864" w14:textId="77777777" w:rsidR="00875E84" w:rsidRPr="00DB6262" w:rsidRDefault="00875E84" w:rsidP="00CD1C88">
      <w:pPr>
        <w:jc w:val="both"/>
        <w:rPr>
          <w:i w:val="0"/>
          <w:sz w:val="22"/>
          <w:szCs w:val="22"/>
        </w:rPr>
      </w:pPr>
      <w:r w:rsidRPr="00DB6262">
        <w:rPr>
          <w:i w:val="0"/>
          <w:sz w:val="22"/>
          <w:szCs w:val="22"/>
        </w:rPr>
        <w:t xml:space="preserve">Ponudnik lahko do roka za oddajo ponudb svojo ponudbo umakne ali spremeni. Če ponudnik v informacijskem sistemu e-JN svojo ponudbo umakne, se šteje, da ponudba ni bila oddana. Če ponudnik svojo ponudbo v informacijskem sistemu e-JN spremeni, </w:t>
      </w:r>
      <w:r w:rsidR="008C22AA" w:rsidRPr="00DB6262">
        <w:rPr>
          <w:i w:val="0"/>
          <w:sz w:val="22"/>
          <w:szCs w:val="22"/>
        </w:rPr>
        <w:t>bo</w:t>
      </w:r>
      <w:r w:rsidRPr="00DB6262">
        <w:rPr>
          <w:i w:val="0"/>
          <w:sz w:val="22"/>
          <w:szCs w:val="22"/>
        </w:rPr>
        <w:t xml:space="preserve"> </w:t>
      </w:r>
      <w:r w:rsidR="008C22AA" w:rsidRPr="00DB6262">
        <w:rPr>
          <w:i w:val="0"/>
          <w:sz w:val="22"/>
          <w:szCs w:val="22"/>
        </w:rPr>
        <w:t xml:space="preserve">kot predložena ponudba ponudnika obravnavana </w:t>
      </w:r>
      <w:r w:rsidRPr="00DB6262">
        <w:rPr>
          <w:i w:val="0"/>
          <w:sz w:val="22"/>
          <w:szCs w:val="22"/>
        </w:rPr>
        <w:t xml:space="preserve">zadnja oddana ponudba. </w:t>
      </w:r>
    </w:p>
    <w:p w14:paraId="6BFD0CC7" w14:textId="77777777" w:rsidR="00AE4A0A" w:rsidRPr="00DB6262" w:rsidRDefault="00AE4A0A" w:rsidP="00CD1C88">
      <w:pPr>
        <w:jc w:val="both"/>
        <w:rPr>
          <w:i w:val="0"/>
          <w:sz w:val="22"/>
          <w:szCs w:val="22"/>
        </w:rPr>
      </w:pPr>
    </w:p>
    <w:p w14:paraId="65E01039" w14:textId="77777777" w:rsidR="00AE4A0A" w:rsidRPr="00DB6262" w:rsidRDefault="00AE4A0A" w:rsidP="00CD1C88">
      <w:pPr>
        <w:jc w:val="both"/>
        <w:rPr>
          <w:i w:val="0"/>
          <w:sz w:val="22"/>
          <w:szCs w:val="22"/>
        </w:rPr>
      </w:pPr>
      <w:r w:rsidRPr="00DB6262">
        <w:rPr>
          <w:i w:val="0"/>
          <w:sz w:val="22"/>
          <w:szCs w:val="22"/>
        </w:rPr>
        <w:t>Po poteku roka za predložitev ponudb ponudbe ne bo več mogoče oddati.</w:t>
      </w:r>
    </w:p>
    <w:p w14:paraId="5FDB4421" w14:textId="77777777" w:rsidR="0082333C" w:rsidRPr="00DB6262" w:rsidRDefault="0082333C" w:rsidP="00CD1C88">
      <w:pPr>
        <w:jc w:val="both"/>
        <w:rPr>
          <w:i w:val="0"/>
          <w:sz w:val="22"/>
          <w:szCs w:val="22"/>
        </w:rPr>
      </w:pPr>
    </w:p>
    <w:p w14:paraId="79D195A1" w14:textId="77777777" w:rsidR="0082333C" w:rsidRPr="00DB6262" w:rsidRDefault="0080304A" w:rsidP="001369CE">
      <w:pPr>
        <w:pStyle w:val="Naslov2"/>
        <w:numPr>
          <w:ilvl w:val="0"/>
          <w:numId w:val="12"/>
        </w:numPr>
        <w:spacing w:before="0" w:after="0"/>
        <w:ind w:left="284" w:hanging="284"/>
        <w:rPr>
          <w:rFonts w:cs="Times New Roman"/>
          <w:szCs w:val="22"/>
        </w:rPr>
      </w:pPr>
      <w:bookmarkStart w:id="32" w:name="_Toc94783300"/>
      <w:r w:rsidRPr="00DB6262">
        <w:rPr>
          <w:rFonts w:cs="Times New Roman"/>
          <w:szCs w:val="22"/>
        </w:rPr>
        <w:t xml:space="preserve"> </w:t>
      </w:r>
      <w:bookmarkStart w:id="33" w:name="_Toc155600139"/>
      <w:r w:rsidR="00096910" w:rsidRPr="00DB6262">
        <w:rPr>
          <w:rFonts w:cs="Times New Roman"/>
          <w:szCs w:val="22"/>
        </w:rPr>
        <w:t>Informacije v zvezi z</w:t>
      </w:r>
      <w:r w:rsidR="0082333C" w:rsidRPr="00DB6262">
        <w:rPr>
          <w:rFonts w:cs="Times New Roman"/>
          <w:szCs w:val="22"/>
        </w:rPr>
        <w:t xml:space="preserve"> odpiranj</w:t>
      </w:r>
      <w:r w:rsidR="00096910" w:rsidRPr="00DB6262">
        <w:rPr>
          <w:rFonts w:cs="Times New Roman"/>
          <w:szCs w:val="22"/>
        </w:rPr>
        <w:t>em</w:t>
      </w:r>
      <w:r w:rsidR="0082333C" w:rsidRPr="00DB6262">
        <w:rPr>
          <w:rFonts w:cs="Times New Roman"/>
          <w:szCs w:val="22"/>
        </w:rPr>
        <w:t xml:space="preserve"> ponudb</w:t>
      </w:r>
      <w:bookmarkEnd w:id="32"/>
      <w:bookmarkEnd w:id="33"/>
    </w:p>
    <w:p w14:paraId="7866340D" w14:textId="77777777" w:rsidR="0082333C" w:rsidRPr="00DB6262" w:rsidRDefault="0082333C" w:rsidP="00CD1C88">
      <w:pPr>
        <w:jc w:val="both"/>
        <w:rPr>
          <w:i w:val="0"/>
          <w:sz w:val="22"/>
          <w:szCs w:val="22"/>
        </w:rPr>
      </w:pPr>
    </w:p>
    <w:p w14:paraId="03E7CC97" w14:textId="3DEA8540" w:rsidR="008C22AA" w:rsidRPr="00DB6262" w:rsidRDefault="008C22AA" w:rsidP="00CD1C88">
      <w:pPr>
        <w:jc w:val="both"/>
        <w:rPr>
          <w:i w:val="0"/>
          <w:sz w:val="22"/>
          <w:szCs w:val="22"/>
        </w:rPr>
      </w:pPr>
      <w:r w:rsidRPr="00DB6262">
        <w:rPr>
          <w:i w:val="0"/>
          <w:sz w:val="22"/>
          <w:szCs w:val="22"/>
        </w:rPr>
        <w:t xml:space="preserve">Odpiranje ponudb bo potekalo avtomatično v informacijskem sistemu e-JN dne </w:t>
      </w:r>
      <w:r w:rsidR="00854D2E">
        <w:rPr>
          <w:b/>
          <w:i w:val="0"/>
          <w:sz w:val="22"/>
          <w:szCs w:val="22"/>
        </w:rPr>
        <w:t>13.3.2024</w:t>
      </w:r>
      <w:r w:rsidRPr="00DB6262">
        <w:rPr>
          <w:i w:val="0"/>
          <w:sz w:val="22"/>
          <w:szCs w:val="22"/>
        </w:rPr>
        <w:t xml:space="preserve"> in se bo </w:t>
      </w:r>
      <w:r w:rsidR="008C10FE" w:rsidRPr="00DB6262">
        <w:rPr>
          <w:i w:val="0"/>
          <w:sz w:val="22"/>
          <w:szCs w:val="22"/>
        </w:rPr>
        <w:t>izvedlo</w:t>
      </w:r>
      <w:r w:rsidRPr="00DB6262">
        <w:rPr>
          <w:i w:val="0"/>
          <w:sz w:val="22"/>
          <w:szCs w:val="22"/>
        </w:rPr>
        <w:t xml:space="preserve"> </w:t>
      </w:r>
      <w:r w:rsidRPr="00DB6262">
        <w:rPr>
          <w:b/>
          <w:i w:val="0"/>
          <w:sz w:val="22"/>
          <w:szCs w:val="22"/>
        </w:rPr>
        <w:t xml:space="preserve">ob </w:t>
      </w:r>
      <w:r w:rsidR="00195C64" w:rsidRPr="00DB6262">
        <w:rPr>
          <w:b/>
          <w:i w:val="0"/>
          <w:sz w:val="22"/>
          <w:szCs w:val="22"/>
        </w:rPr>
        <w:t xml:space="preserve">14:00 </w:t>
      </w:r>
      <w:r w:rsidRPr="00DB6262">
        <w:rPr>
          <w:b/>
          <w:i w:val="0"/>
          <w:sz w:val="22"/>
          <w:szCs w:val="22"/>
        </w:rPr>
        <w:t>uri</w:t>
      </w:r>
      <w:r w:rsidRPr="00DB6262">
        <w:rPr>
          <w:i w:val="0"/>
          <w:sz w:val="22"/>
          <w:szCs w:val="22"/>
        </w:rPr>
        <w:t xml:space="preserve"> na spletnem naslovu </w:t>
      </w:r>
      <w:hyperlink r:id="rId15" w:history="1">
        <w:r w:rsidRPr="00DB6262">
          <w:rPr>
            <w:rStyle w:val="Hiperpovezava"/>
            <w:i w:val="0"/>
            <w:color w:val="auto"/>
            <w:sz w:val="22"/>
            <w:szCs w:val="22"/>
          </w:rPr>
          <w:t>https://ejn.gov.si</w:t>
        </w:r>
      </w:hyperlink>
      <w:r w:rsidRPr="00DB6262">
        <w:rPr>
          <w:i w:val="0"/>
          <w:sz w:val="22"/>
          <w:szCs w:val="22"/>
        </w:rPr>
        <w:t xml:space="preserve">. </w:t>
      </w:r>
    </w:p>
    <w:p w14:paraId="6EA065B0" w14:textId="77777777" w:rsidR="008C22AA" w:rsidRPr="00DB6262" w:rsidRDefault="008C22AA" w:rsidP="00CD1C88">
      <w:pPr>
        <w:jc w:val="both"/>
        <w:rPr>
          <w:i w:val="0"/>
          <w:sz w:val="22"/>
          <w:szCs w:val="22"/>
        </w:rPr>
      </w:pPr>
    </w:p>
    <w:p w14:paraId="1A6A10EB" w14:textId="77777777" w:rsidR="008C22AA" w:rsidRPr="00DB6262" w:rsidRDefault="008C22AA" w:rsidP="00CD1C88">
      <w:pPr>
        <w:jc w:val="both"/>
        <w:rPr>
          <w:i w:val="0"/>
          <w:sz w:val="22"/>
          <w:szCs w:val="22"/>
        </w:rPr>
      </w:pPr>
      <w:r w:rsidRPr="00DB6262">
        <w:rPr>
          <w:i w:val="0"/>
          <w:sz w:val="22"/>
          <w:szCs w:val="22"/>
        </w:rPr>
        <w:t>Odpiranje poteka tako, da informacijski sistem e-JN samod</w:t>
      </w:r>
      <w:r w:rsidR="00983C53" w:rsidRPr="00DB6262">
        <w:rPr>
          <w:i w:val="0"/>
          <w:sz w:val="22"/>
          <w:szCs w:val="22"/>
        </w:rPr>
        <w:t>e</w:t>
      </w:r>
      <w:r w:rsidRPr="00DB6262">
        <w:rPr>
          <w:i w:val="0"/>
          <w:sz w:val="22"/>
          <w:szCs w:val="22"/>
        </w:rPr>
        <w:t>jno ob uri, ki je določena za javno odpiranje ponudb, prikaže podatke o p</w:t>
      </w:r>
      <w:r w:rsidR="003A1459" w:rsidRPr="00DB6262">
        <w:rPr>
          <w:i w:val="0"/>
          <w:sz w:val="22"/>
          <w:szCs w:val="22"/>
        </w:rPr>
        <w:t>onudniku ter omogoči dostop do .</w:t>
      </w:r>
      <w:proofErr w:type="spellStart"/>
      <w:r w:rsidRPr="00DB6262">
        <w:rPr>
          <w:i w:val="0"/>
          <w:sz w:val="22"/>
          <w:szCs w:val="22"/>
        </w:rPr>
        <w:t>pdf</w:t>
      </w:r>
      <w:proofErr w:type="spellEnd"/>
      <w:r w:rsidRPr="00DB6262">
        <w:rPr>
          <w:i w:val="0"/>
          <w:sz w:val="22"/>
          <w:szCs w:val="22"/>
        </w:rPr>
        <w:t xml:space="preserve"> dokumenta, ki ga ponudnik naloži v sistem e-JN pod razdelek </w:t>
      </w:r>
      <w:r w:rsidR="00AE4A0A" w:rsidRPr="00DB6262">
        <w:rPr>
          <w:i w:val="0"/>
          <w:sz w:val="22"/>
          <w:szCs w:val="22"/>
        </w:rPr>
        <w:t>»S</w:t>
      </w:r>
      <w:r w:rsidR="008669FE" w:rsidRPr="00DB6262">
        <w:rPr>
          <w:i w:val="0"/>
          <w:sz w:val="22"/>
          <w:szCs w:val="22"/>
        </w:rPr>
        <w:t xml:space="preserve">kupna ponudbena </w:t>
      </w:r>
      <w:r w:rsidR="00AE4A0A" w:rsidRPr="00DB6262">
        <w:rPr>
          <w:i w:val="0"/>
          <w:sz w:val="22"/>
          <w:szCs w:val="22"/>
        </w:rPr>
        <w:t xml:space="preserve">vrednost«, v del </w:t>
      </w:r>
      <w:r w:rsidRPr="00DB6262">
        <w:rPr>
          <w:i w:val="0"/>
          <w:sz w:val="22"/>
          <w:szCs w:val="22"/>
        </w:rPr>
        <w:t>»Predračun«.</w:t>
      </w:r>
      <w:r w:rsidR="005F0D26" w:rsidRPr="00DB6262">
        <w:rPr>
          <w:i w:val="0"/>
          <w:sz w:val="22"/>
          <w:szCs w:val="22"/>
        </w:rPr>
        <w:t xml:space="preserve"> </w:t>
      </w:r>
      <w:r w:rsidRPr="00DB6262">
        <w:rPr>
          <w:i w:val="0"/>
          <w:sz w:val="22"/>
          <w:szCs w:val="22"/>
        </w:rPr>
        <w:t xml:space="preserve">Ponudniki, ki so oddali ponudbe, imajo te podatke v informacijskem sistemu e-JN na razpolago v razdelku »Zapisnik o odpiranju ponudb«. </w:t>
      </w:r>
      <w:r w:rsidR="00E00175" w:rsidRPr="00DB6262">
        <w:rPr>
          <w:i w:val="0"/>
          <w:sz w:val="22"/>
          <w:szCs w:val="22"/>
        </w:rPr>
        <w:t>S tem se šteje, da je bil ponudniku vročen zapisnik o odpiranju ponudb.</w:t>
      </w:r>
    </w:p>
    <w:p w14:paraId="7217C423" w14:textId="77777777" w:rsidR="009E3C49" w:rsidRPr="00DB6262" w:rsidRDefault="009E3C49" w:rsidP="00CD1C88">
      <w:pPr>
        <w:jc w:val="both"/>
        <w:rPr>
          <w:i w:val="0"/>
          <w:sz w:val="22"/>
          <w:szCs w:val="22"/>
        </w:rPr>
      </w:pPr>
    </w:p>
    <w:p w14:paraId="14CC5878" w14:textId="77777777" w:rsidR="0082333C" w:rsidRPr="00DB6262" w:rsidRDefault="0080304A" w:rsidP="001369CE">
      <w:pPr>
        <w:pStyle w:val="Naslov2"/>
        <w:numPr>
          <w:ilvl w:val="0"/>
          <w:numId w:val="12"/>
        </w:numPr>
        <w:spacing w:before="0" w:after="0"/>
        <w:ind w:left="284" w:hanging="284"/>
        <w:rPr>
          <w:rFonts w:cs="Times New Roman"/>
          <w:szCs w:val="22"/>
        </w:rPr>
      </w:pPr>
      <w:bookmarkStart w:id="34" w:name="_Toc94783301"/>
      <w:r w:rsidRPr="00DB6262">
        <w:rPr>
          <w:rFonts w:cs="Times New Roman"/>
          <w:szCs w:val="22"/>
        </w:rPr>
        <w:t xml:space="preserve"> </w:t>
      </w:r>
      <w:bookmarkStart w:id="35" w:name="_Toc155600140"/>
      <w:r w:rsidR="0082333C" w:rsidRPr="00DB6262">
        <w:rPr>
          <w:rFonts w:cs="Times New Roman"/>
          <w:szCs w:val="22"/>
        </w:rPr>
        <w:t>Obveščanje ponudnikov</w:t>
      </w:r>
      <w:bookmarkEnd w:id="34"/>
      <w:bookmarkEnd w:id="35"/>
    </w:p>
    <w:p w14:paraId="7E6AC0D7" w14:textId="77777777" w:rsidR="0082333C" w:rsidRPr="00DB6262" w:rsidRDefault="0082333C" w:rsidP="00CD1C88">
      <w:pPr>
        <w:jc w:val="both"/>
        <w:rPr>
          <w:i w:val="0"/>
          <w:sz w:val="22"/>
          <w:szCs w:val="22"/>
        </w:rPr>
      </w:pPr>
    </w:p>
    <w:p w14:paraId="607502B9" w14:textId="77777777" w:rsidR="0082333C" w:rsidRPr="00DB6262" w:rsidRDefault="0082333C" w:rsidP="00CD1C88">
      <w:pPr>
        <w:jc w:val="both"/>
        <w:rPr>
          <w:bCs/>
          <w:i w:val="0"/>
          <w:sz w:val="22"/>
          <w:szCs w:val="22"/>
        </w:rPr>
      </w:pPr>
      <w:r w:rsidRPr="00DB6262">
        <w:rPr>
          <w:bCs/>
          <w:i w:val="0"/>
          <w:sz w:val="22"/>
          <w:szCs w:val="22"/>
        </w:rPr>
        <w:t xml:space="preserve">Po javnem odpiranju ponudb bo kontaktna oseba naročnika obvestila in druge informacije o javnem naročilu pošiljala po e-pošti kontaktni osebi ponudnika, navedeni v </w:t>
      </w:r>
      <w:r w:rsidR="00244168" w:rsidRPr="00DB6262">
        <w:rPr>
          <w:bCs/>
          <w:i w:val="0"/>
          <w:sz w:val="22"/>
          <w:szCs w:val="22"/>
        </w:rPr>
        <w:t>ponudbi</w:t>
      </w:r>
      <w:r w:rsidR="00983C53" w:rsidRPr="00DB6262">
        <w:rPr>
          <w:bCs/>
          <w:i w:val="0"/>
          <w:sz w:val="22"/>
          <w:szCs w:val="22"/>
        </w:rPr>
        <w:t>, ali preko informacijskega sistema e-JN</w:t>
      </w:r>
      <w:r w:rsidRPr="00DB6262">
        <w:rPr>
          <w:bCs/>
          <w:i w:val="0"/>
          <w:sz w:val="22"/>
          <w:szCs w:val="22"/>
        </w:rPr>
        <w:t>.</w:t>
      </w:r>
    </w:p>
    <w:p w14:paraId="03F64E8C" w14:textId="77777777" w:rsidR="006025F7" w:rsidRPr="00DB6262" w:rsidRDefault="006025F7" w:rsidP="00CD1C88">
      <w:pPr>
        <w:jc w:val="both"/>
        <w:rPr>
          <w:bCs/>
          <w:i w:val="0"/>
          <w:sz w:val="22"/>
          <w:szCs w:val="22"/>
        </w:rPr>
      </w:pPr>
    </w:p>
    <w:p w14:paraId="1B301473" w14:textId="77777777" w:rsidR="0082333C" w:rsidRPr="00DB6262" w:rsidRDefault="0080304A" w:rsidP="001369CE">
      <w:pPr>
        <w:pStyle w:val="Naslov2"/>
        <w:numPr>
          <w:ilvl w:val="0"/>
          <w:numId w:val="12"/>
        </w:numPr>
        <w:spacing w:before="0" w:after="0"/>
        <w:ind w:left="284" w:hanging="284"/>
        <w:rPr>
          <w:rFonts w:cs="Times New Roman"/>
          <w:szCs w:val="22"/>
        </w:rPr>
      </w:pPr>
      <w:bookmarkStart w:id="36" w:name="_Toc94783302"/>
      <w:r w:rsidRPr="00DB6262">
        <w:rPr>
          <w:rFonts w:cs="Times New Roman"/>
          <w:szCs w:val="22"/>
        </w:rPr>
        <w:t xml:space="preserve"> </w:t>
      </w:r>
      <w:bookmarkStart w:id="37" w:name="_Toc155600141"/>
      <w:r w:rsidR="0082333C" w:rsidRPr="00DB6262">
        <w:rPr>
          <w:rFonts w:cs="Times New Roman"/>
          <w:szCs w:val="22"/>
        </w:rPr>
        <w:t>Pregled in presoja ponudb</w:t>
      </w:r>
      <w:bookmarkEnd w:id="36"/>
      <w:bookmarkEnd w:id="37"/>
    </w:p>
    <w:p w14:paraId="1E8D2D1D" w14:textId="77777777" w:rsidR="0082333C" w:rsidRPr="00DB6262" w:rsidRDefault="0082333C" w:rsidP="00CD1C88">
      <w:pPr>
        <w:jc w:val="both"/>
        <w:rPr>
          <w:i w:val="0"/>
          <w:sz w:val="22"/>
          <w:szCs w:val="22"/>
        </w:rPr>
      </w:pPr>
    </w:p>
    <w:p w14:paraId="290860E4" w14:textId="77777777" w:rsidR="00CA69A2" w:rsidRPr="00A16F6B" w:rsidRDefault="00CA69A2" w:rsidP="00343928">
      <w:pPr>
        <w:overflowPunct w:val="0"/>
        <w:autoSpaceDE w:val="0"/>
        <w:autoSpaceDN w:val="0"/>
        <w:adjustRightInd w:val="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4179DCE0" w14:textId="77777777" w:rsidR="00CA69A2" w:rsidRPr="00657F61" w:rsidRDefault="00CA69A2" w:rsidP="00343928">
      <w:pPr>
        <w:overflowPunct w:val="0"/>
        <w:autoSpaceDE w:val="0"/>
        <w:autoSpaceDN w:val="0"/>
        <w:adjustRightInd w:val="0"/>
        <w:jc w:val="both"/>
        <w:textAlignment w:val="baseline"/>
        <w:rPr>
          <w:i w:val="0"/>
          <w:sz w:val="16"/>
          <w:szCs w:val="16"/>
          <w:highlight w:val="yellow"/>
        </w:rPr>
      </w:pPr>
    </w:p>
    <w:p w14:paraId="7B1B533D" w14:textId="77777777" w:rsidR="00CA69A2" w:rsidRPr="00676FD1" w:rsidRDefault="00CA69A2" w:rsidP="00343928">
      <w:pPr>
        <w:overflowPunct w:val="0"/>
        <w:autoSpaceDE w:val="0"/>
        <w:autoSpaceDN w:val="0"/>
        <w:adjustRightInd w:val="0"/>
        <w:jc w:val="both"/>
        <w:textAlignment w:val="baseline"/>
        <w:rPr>
          <w:i w:val="0"/>
          <w:sz w:val="22"/>
          <w:szCs w:val="22"/>
        </w:rPr>
      </w:pPr>
      <w:r w:rsidRPr="00676FD1">
        <w:rPr>
          <w:i w:val="0"/>
          <w:sz w:val="22"/>
          <w:szCs w:val="22"/>
        </w:rPr>
        <w:t>Ponudbo se izloči, če naročnik ugotovi, da je skladno z ZJN-3 nedopustna.</w:t>
      </w:r>
    </w:p>
    <w:p w14:paraId="62555181" w14:textId="77777777" w:rsidR="00CA69A2" w:rsidRPr="00657F61" w:rsidRDefault="00CA69A2" w:rsidP="00343928">
      <w:pPr>
        <w:overflowPunct w:val="0"/>
        <w:autoSpaceDE w:val="0"/>
        <w:autoSpaceDN w:val="0"/>
        <w:adjustRightInd w:val="0"/>
        <w:jc w:val="both"/>
        <w:textAlignment w:val="baseline"/>
        <w:rPr>
          <w:i w:val="0"/>
          <w:sz w:val="16"/>
          <w:szCs w:val="16"/>
        </w:rPr>
      </w:pPr>
    </w:p>
    <w:p w14:paraId="7E24B5EC" w14:textId="77777777" w:rsidR="00CA69A2" w:rsidRPr="00C12574" w:rsidRDefault="00CA69A2" w:rsidP="00343928">
      <w:pPr>
        <w:overflowPunct w:val="0"/>
        <w:autoSpaceDE w:val="0"/>
        <w:autoSpaceDN w:val="0"/>
        <w:adjustRightInd w:val="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61642CCC" w14:textId="77777777" w:rsidR="00FB35FE" w:rsidRDefault="00FB35FE" w:rsidP="00CD1C88">
      <w:pPr>
        <w:pStyle w:val="Telobesedila2"/>
        <w:rPr>
          <w:rFonts w:ascii="Times New Roman" w:hAnsi="Times New Roman"/>
          <w:sz w:val="22"/>
          <w:szCs w:val="22"/>
        </w:rPr>
      </w:pPr>
    </w:p>
    <w:p w14:paraId="5B1776EF" w14:textId="77777777" w:rsidR="00FB35FE" w:rsidRPr="0079325B" w:rsidRDefault="00FB35FE" w:rsidP="00FB35FE">
      <w:pPr>
        <w:pStyle w:val="Zoran1"/>
        <w:numPr>
          <w:ilvl w:val="0"/>
          <w:numId w:val="12"/>
        </w:numPr>
        <w:ind w:left="426"/>
        <w:rPr>
          <w:rFonts w:cs="Times New Roman"/>
        </w:rPr>
      </w:pPr>
      <w:bookmarkStart w:id="38" w:name="_Toc155600142"/>
      <w:r>
        <w:rPr>
          <w:rFonts w:cs="Times New Roman"/>
        </w:rPr>
        <w:t>P</w:t>
      </w:r>
      <w:r w:rsidRPr="0079325B">
        <w:rPr>
          <w:rFonts w:cs="Times New Roman"/>
        </w:rPr>
        <w:t>ogajanj</w:t>
      </w:r>
      <w:r>
        <w:rPr>
          <w:rFonts w:cs="Times New Roman"/>
        </w:rPr>
        <w:t>a</w:t>
      </w:r>
      <w:bookmarkEnd w:id="38"/>
    </w:p>
    <w:p w14:paraId="2E3A8D16" w14:textId="77777777" w:rsidR="00FB35FE" w:rsidRPr="00905196" w:rsidRDefault="00FB35FE" w:rsidP="00FB35FE">
      <w:pPr>
        <w:jc w:val="both"/>
        <w:rPr>
          <w:i w:val="0"/>
          <w:sz w:val="16"/>
          <w:szCs w:val="16"/>
        </w:rPr>
      </w:pPr>
    </w:p>
    <w:p w14:paraId="17434BCD" w14:textId="77777777" w:rsidR="00FB35FE" w:rsidRDefault="00FB35FE" w:rsidP="00FB35FE">
      <w:pPr>
        <w:overflowPunct w:val="0"/>
        <w:autoSpaceDE w:val="0"/>
        <w:autoSpaceDN w:val="0"/>
        <w:adjustRightInd w:val="0"/>
        <w:jc w:val="both"/>
        <w:textAlignment w:val="baseline"/>
        <w:rPr>
          <w:i w:val="0"/>
          <w:sz w:val="16"/>
          <w:szCs w:val="16"/>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14:paraId="0BBFC3E7" w14:textId="77777777" w:rsidR="00FB35FE" w:rsidRPr="00DB6262" w:rsidRDefault="00FB35FE" w:rsidP="00CD1C88">
      <w:pPr>
        <w:pStyle w:val="Telobesedila2"/>
        <w:rPr>
          <w:rFonts w:ascii="Times New Roman" w:hAnsi="Times New Roman"/>
          <w:sz w:val="22"/>
          <w:szCs w:val="22"/>
        </w:rPr>
      </w:pPr>
    </w:p>
    <w:p w14:paraId="56CB32E2" w14:textId="77777777" w:rsidR="0082333C" w:rsidRPr="00DB6262" w:rsidRDefault="0082333C" w:rsidP="00CD1C88">
      <w:pPr>
        <w:jc w:val="both"/>
        <w:rPr>
          <w:i w:val="0"/>
          <w:sz w:val="22"/>
          <w:szCs w:val="22"/>
        </w:rPr>
      </w:pPr>
    </w:p>
    <w:p w14:paraId="4C6BEA42" w14:textId="77777777" w:rsidR="0082333C" w:rsidRPr="00DB6262" w:rsidRDefault="0080304A" w:rsidP="001369CE">
      <w:pPr>
        <w:pStyle w:val="Naslov2"/>
        <w:numPr>
          <w:ilvl w:val="0"/>
          <w:numId w:val="12"/>
        </w:numPr>
        <w:spacing w:before="0" w:after="0"/>
        <w:ind w:left="284" w:hanging="284"/>
        <w:rPr>
          <w:rFonts w:cs="Times New Roman"/>
          <w:szCs w:val="22"/>
        </w:rPr>
      </w:pPr>
      <w:bookmarkStart w:id="39" w:name="_Toc94783303"/>
      <w:r w:rsidRPr="00DB6262">
        <w:rPr>
          <w:rFonts w:cs="Times New Roman"/>
          <w:szCs w:val="22"/>
        </w:rPr>
        <w:lastRenderedPageBreak/>
        <w:t xml:space="preserve"> </w:t>
      </w:r>
      <w:bookmarkStart w:id="40" w:name="_Toc155600143"/>
      <w:r w:rsidR="0082333C" w:rsidRPr="00DB6262">
        <w:rPr>
          <w:rFonts w:cs="Times New Roman"/>
          <w:szCs w:val="22"/>
        </w:rPr>
        <w:t>Ustavitev postopka, zavrnitev vseh ponudb, odstop od izvedbe javnega naročila</w:t>
      </w:r>
      <w:bookmarkEnd w:id="39"/>
      <w:bookmarkEnd w:id="40"/>
    </w:p>
    <w:p w14:paraId="6306BDDE" w14:textId="77777777" w:rsidR="0082333C" w:rsidRPr="00DB6262" w:rsidRDefault="0082333C" w:rsidP="00CD1C88">
      <w:pPr>
        <w:jc w:val="both"/>
        <w:rPr>
          <w:i w:val="0"/>
          <w:sz w:val="22"/>
          <w:szCs w:val="22"/>
        </w:rPr>
      </w:pPr>
    </w:p>
    <w:p w14:paraId="14AEC9F7" w14:textId="77777777" w:rsidR="0082333C" w:rsidRPr="00DB6262" w:rsidRDefault="0082333C" w:rsidP="00CD1C88">
      <w:pPr>
        <w:jc w:val="both"/>
        <w:rPr>
          <w:i w:val="0"/>
          <w:sz w:val="22"/>
          <w:szCs w:val="22"/>
        </w:rPr>
      </w:pPr>
      <w:r w:rsidRPr="00DB6262">
        <w:rPr>
          <w:i w:val="0"/>
          <w:sz w:val="22"/>
          <w:szCs w:val="22"/>
        </w:rPr>
        <w:t>Naročnik lahko postopek javnega naročila ustavi, zavrne vse ponudbe ali odstopi od izvedbe javnega naročila v skladu z veljavno zakonodajo na področju javnega naročanja.</w:t>
      </w:r>
    </w:p>
    <w:p w14:paraId="1086B3D1" w14:textId="77777777" w:rsidR="00771378" w:rsidRPr="00DB6262" w:rsidRDefault="00771378" w:rsidP="00CD1C88">
      <w:pPr>
        <w:jc w:val="both"/>
        <w:rPr>
          <w:i w:val="0"/>
          <w:sz w:val="22"/>
          <w:szCs w:val="22"/>
        </w:rPr>
      </w:pPr>
    </w:p>
    <w:p w14:paraId="1AAD1D6A" w14:textId="77777777" w:rsidR="0082333C" w:rsidRPr="00DB6262" w:rsidRDefault="0082333C" w:rsidP="00F31519">
      <w:pPr>
        <w:pStyle w:val="Naslov2"/>
        <w:numPr>
          <w:ilvl w:val="0"/>
          <w:numId w:val="0"/>
        </w:numPr>
        <w:spacing w:before="0" w:after="0"/>
        <w:ind w:left="284"/>
        <w:rPr>
          <w:i/>
          <w:szCs w:val="22"/>
        </w:rPr>
      </w:pPr>
    </w:p>
    <w:p w14:paraId="7E4E1FBB" w14:textId="77777777" w:rsidR="0082333C" w:rsidRPr="00DB6262" w:rsidRDefault="0080304A" w:rsidP="001369CE">
      <w:pPr>
        <w:pStyle w:val="Naslov2"/>
        <w:numPr>
          <w:ilvl w:val="0"/>
          <w:numId w:val="12"/>
        </w:numPr>
        <w:spacing w:before="0" w:after="0"/>
        <w:ind w:left="284" w:hanging="284"/>
        <w:rPr>
          <w:rFonts w:cs="Times New Roman"/>
          <w:szCs w:val="22"/>
        </w:rPr>
      </w:pPr>
      <w:bookmarkStart w:id="41" w:name="_Toc94783305"/>
      <w:r w:rsidRPr="00DB6262">
        <w:rPr>
          <w:rFonts w:cs="Times New Roman"/>
          <w:szCs w:val="22"/>
        </w:rPr>
        <w:t xml:space="preserve"> </w:t>
      </w:r>
      <w:bookmarkStart w:id="42" w:name="_Toc155600144"/>
      <w:r w:rsidR="0082333C" w:rsidRPr="00DB6262">
        <w:rPr>
          <w:rFonts w:cs="Times New Roman"/>
          <w:szCs w:val="22"/>
        </w:rPr>
        <w:t>Način vložitve revizijskega zahtevka</w:t>
      </w:r>
      <w:bookmarkEnd w:id="41"/>
      <w:bookmarkEnd w:id="42"/>
    </w:p>
    <w:p w14:paraId="162439EE" w14:textId="77777777" w:rsidR="00DA00B1" w:rsidRPr="00DB6262" w:rsidRDefault="00DA00B1" w:rsidP="00AE767C">
      <w:pPr>
        <w:jc w:val="both"/>
        <w:rPr>
          <w:i w:val="0"/>
          <w:sz w:val="22"/>
          <w:szCs w:val="22"/>
        </w:rPr>
      </w:pPr>
    </w:p>
    <w:p w14:paraId="06CF0FA5" w14:textId="77777777" w:rsidR="00207474" w:rsidRPr="00DB6262" w:rsidRDefault="00207474" w:rsidP="00CD1C88">
      <w:pPr>
        <w:jc w:val="both"/>
        <w:rPr>
          <w:i w:val="0"/>
          <w:sz w:val="22"/>
          <w:szCs w:val="22"/>
        </w:rPr>
      </w:pPr>
      <w:r w:rsidRPr="00DB6262">
        <w:rPr>
          <w:i w:val="0"/>
          <w:sz w:val="22"/>
          <w:szCs w:val="22"/>
        </w:rPr>
        <w:t>Na podlagi Zakona o pravnem varstvu v postopkih javnega naročanja (Uradni list RS, št. 43/11</w:t>
      </w:r>
      <w:r w:rsidR="00FA6B27" w:rsidRPr="00DB6262">
        <w:rPr>
          <w:i w:val="0"/>
          <w:sz w:val="22"/>
          <w:szCs w:val="22"/>
        </w:rPr>
        <w:t>,</w:t>
      </w:r>
      <w:r w:rsidR="00572B72" w:rsidRPr="00DB6262">
        <w:rPr>
          <w:i w:val="0"/>
          <w:sz w:val="22"/>
          <w:szCs w:val="22"/>
        </w:rPr>
        <w:t xml:space="preserve"> s spremembami in dopolnitvami</w:t>
      </w:r>
      <w:r w:rsidRPr="00DB6262">
        <w:rPr>
          <w:i w:val="0"/>
          <w:sz w:val="22"/>
          <w:szCs w:val="22"/>
        </w:rPr>
        <w:t xml:space="preserve">, v nadaljevanju: ZPVPJN)  lahko zahtevek za revizijo vloži vsaka oseba, ki ima ali je imela interes za dodelitev naročila in ji je ali bi ji lahko z domnevno kršitvijo nastala škoda oziroma je zagovornik javnega interesa. </w:t>
      </w:r>
    </w:p>
    <w:p w14:paraId="5097D88D" w14:textId="77777777" w:rsidR="00873834" w:rsidRPr="00DB6262" w:rsidRDefault="00873834" w:rsidP="00CD1C88">
      <w:pPr>
        <w:rPr>
          <w:i w:val="0"/>
          <w:sz w:val="22"/>
          <w:szCs w:val="22"/>
        </w:rPr>
      </w:pPr>
    </w:p>
    <w:p w14:paraId="6C5B681F" w14:textId="77777777" w:rsidR="00743DA5" w:rsidRPr="00DB6262" w:rsidRDefault="00743DA5" w:rsidP="00CD1C88">
      <w:pPr>
        <w:jc w:val="both"/>
        <w:rPr>
          <w:i w:val="0"/>
          <w:sz w:val="22"/>
          <w:szCs w:val="22"/>
        </w:rPr>
      </w:pPr>
      <w:r w:rsidRPr="00DB6262">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p>
    <w:p w14:paraId="09B6515F" w14:textId="77777777" w:rsidR="00743DA5" w:rsidRPr="00DB6262" w:rsidRDefault="00743DA5" w:rsidP="00CD1C88">
      <w:pPr>
        <w:jc w:val="both"/>
        <w:rPr>
          <w:i w:val="0"/>
          <w:sz w:val="22"/>
          <w:szCs w:val="22"/>
        </w:rPr>
      </w:pPr>
    </w:p>
    <w:p w14:paraId="325C5067" w14:textId="77777777" w:rsidR="00743DA5" w:rsidRPr="00DB6262" w:rsidRDefault="00743DA5" w:rsidP="00CD1C88">
      <w:pPr>
        <w:jc w:val="both"/>
        <w:rPr>
          <w:i w:val="0"/>
          <w:iCs/>
          <w:sz w:val="22"/>
          <w:szCs w:val="22"/>
        </w:rPr>
      </w:pPr>
      <w:r w:rsidRPr="00DB6262">
        <w:rPr>
          <w:i w:val="0"/>
          <w:sz w:val="22"/>
          <w:szCs w:val="22"/>
        </w:rPr>
        <w:t xml:space="preserve">Vlagatelj je ob vložitvi zahtevka za revizijo dolžan vplačati takso </w:t>
      </w:r>
      <w:r w:rsidRPr="001F1935">
        <w:rPr>
          <w:i w:val="0"/>
          <w:sz w:val="22"/>
          <w:szCs w:val="22"/>
        </w:rPr>
        <w:t xml:space="preserve">v višini </w:t>
      </w:r>
      <w:r w:rsidR="00297323" w:rsidRPr="001F1935">
        <w:rPr>
          <w:i w:val="0"/>
          <w:sz w:val="22"/>
          <w:szCs w:val="22"/>
        </w:rPr>
        <w:t>2.000,00 EUR</w:t>
      </w:r>
      <w:r w:rsidRPr="001F1935">
        <w:rPr>
          <w:i w:val="0"/>
          <w:sz w:val="22"/>
          <w:szCs w:val="22"/>
        </w:rPr>
        <w:t xml:space="preserve">  na transakcijski</w:t>
      </w:r>
      <w:r w:rsidRPr="00DB6262">
        <w:rPr>
          <w:i w:val="0"/>
          <w:sz w:val="22"/>
          <w:szCs w:val="22"/>
        </w:rPr>
        <w:t xml:space="preserve"> račun Ministrstva za finance, številka SI56 0110 0100 0358 802, odprt pri Banki Slovenije, Slovenska cesta 35, 1000 Ljubljana, SWIFT KODA: BS LJ SI 2X; IBAN; SI56011001000358802 - taksa za postopek revizije javnega naročanja. V polje referenca se navede: 11 16110-7111290-XXXXXXLL (</w:t>
      </w:r>
      <w:r w:rsidRPr="00DB6262">
        <w:rPr>
          <w:sz w:val="22"/>
          <w:szCs w:val="22"/>
        </w:rPr>
        <w:t>navede se številka objave javnega naročila, zadnji dve navedbi izhajata iz letnice iz številke objave oz. oznake javnega naročila</w:t>
      </w:r>
      <w:r w:rsidRPr="00DB6262">
        <w:rPr>
          <w:i w:val="0"/>
          <w:sz w:val="22"/>
          <w:szCs w:val="22"/>
        </w:rPr>
        <w:t>). Zahtevek za revizijo mora biti sestavljen v skladu z določili iz 15. člena ZPVPJN.</w:t>
      </w:r>
      <w:r w:rsidRPr="00DB6262">
        <w:rPr>
          <w:i w:val="0"/>
          <w:iCs/>
          <w:sz w:val="22"/>
          <w:szCs w:val="22"/>
        </w:rPr>
        <w:t xml:space="preserve"> Potrdilo o plačilu takse mora vlagatelj priložiti zahtevku za revizijo.</w:t>
      </w:r>
    </w:p>
    <w:p w14:paraId="1A853D50" w14:textId="77777777" w:rsidR="00743DA5" w:rsidRPr="00DB6262" w:rsidRDefault="00743DA5" w:rsidP="00CD1C88">
      <w:pPr>
        <w:jc w:val="both"/>
        <w:rPr>
          <w:i w:val="0"/>
          <w:iCs/>
          <w:sz w:val="22"/>
          <w:szCs w:val="22"/>
        </w:rPr>
      </w:pPr>
    </w:p>
    <w:p w14:paraId="048DDAE4" w14:textId="77777777" w:rsidR="00743DA5" w:rsidRPr="00DB6262" w:rsidRDefault="00743DA5" w:rsidP="00CD1C88">
      <w:pPr>
        <w:jc w:val="both"/>
        <w:rPr>
          <w:i w:val="0"/>
          <w:sz w:val="22"/>
          <w:szCs w:val="22"/>
        </w:rPr>
      </w:pPr>
      <w:r w:rsidRPr="00DB6262">
        <w:rPr>
          <w:i w:val="0"/>
          <w:sz w:val="22"/>
          <w:szCs w:val="22"/>
        </w:rPr>
        <w:t xml:space="preserve">Zahtevek za revizijo se vloži prek portala </w:t>
      </w:r>
      <w:proofErr w:type="spellStart"/>
      <w:r w:rsidRPr="00DB6262">
        <w:rPr>
          <w:i w:val="0"/>
          <w:sz w:val="22"/>
          <w:szCs w:val="22"/>
        </w:rPr>
        <w:t>eRevizija</w:t>
      </w:r>
      <w:proofErr w:type="spellEnd"/>
      <w:r w:rsidRPr="00DB6262">
        <w:rPr>
          <w:i w:val="0"/>
          <w:sz w:val="22"/>
          <w:szCs w:val="22"/>
        </w:rPr>
        <w:t xml:space="preserve"> (</w:t>
      </w:r>
      <w:hyperlink r:id="rId16" w:history="1">
        <w:r w:rsidRPr="00DB6262">
          <w:rPr>
            <w:rStyle w:val="Hiperpovezava"/>
            <w:i w:val="0"/>
            <w:color w:val="auto"/>
            <w:sz w:val="22"/>
            <w:szCs w:val="22"/>
          </w:rPr>
          <w:t>https://www.portalerevizija.si</w:t>
        </w:r>
      </w:hyperlink>
      <w:r w:rsidRPr="00DB6262">
        <w:rPr>
          <w:i w:val="0"/>
          <w:sz w:val="22"/>
          <w:szCs w:val="22"/>
        </w:rPr>
        <w:t xml:space="preserve">), v primeru nedelovanja oziroma tehničnih težav pri delovanju portala </w:t>
      </w:r>
      <w:proofErr w:type="spellStart"/>
      <w:r w:rsidRPr="00DB6262">
        <w:rPr>
          <w:i w:val="0"/>
          <w:sz w:val="22"/>
          <w:szCs w:val="22"/>
        </w:rPr>
        <w:t>eRevizija</w:t>
      </w:r>
      <w:proofErr w:type="spellEnd"/>
      <w:r w:rsidRPr="00DB6262">
        <w:rPr>
          <w:i w:val="0"/>
          <w:sz w:val="22"/>
          <w:szCs w:val="22"/>
        </w:rPr>
        <w:t>, se postopa skladno s šest</w:t>
      </w:r>
      <w:r w:rsidR="00C640B2" w:rsidRPr="00DB6262">
        <w:rPr>
          <w:i w:val="0"/>
          <w:sz w:val="22"/>
          <w:szCs w:val="22"/>
        </w:rPr>
        <w:t>im odstavkom 13. a člena ZPVPJN, pri pooblaščencu naročnika, Mestni občini Ljubljana, Mestni trg 1, 1000 Ljubljana.</w:t>
      </w:r>
    </w:p>
    <w:p w14:paraId="5113127A" w14:textId="77777777" w:rsidR="00592DFF" w:rsidRDefault="00592DFF" w:rsidP="00CD1C88">
      <w:pPr>
        <w:jc w:val="both"/>
        <w:rPr>
          <w:i w:val="0"/>
          <w:sz w:val="22"/>
          <w:szCs w:val="22"/>
        </w:rPr>
      </w:pPr>
    </w:p>
    <w:p w14:paraId="63B8AE41" w14:textId="77777777" w:rsidR="006B5EAE" w:rsidRPr="00DB6262" w:rsidRDefault="006B5EAE" w:rsidP="00CD1C88">
      <w:pPr>
        <w:jc w:val="both"/>
        <w:rPr>
          <w:i w:val="0"/>
          <w:sz w:val="22"/>
          <w:szCs w:val="22"/>
        </w:rPr>
      </w:pPr>
    </w:p>
    <w:p w14:paraId="3F01EEF2" w14:textId="77777777" w:rsidR="0082333C" w:rsidRPr="00DB6262" w:rsidRDefault="0082333C" w:rsidP="00CD1C88">
      <w:pPr>
        <w:pStyle w:val="Naslov1"/>
        <w:numPr>
          <w:ilvl w:val="0"/>
          <w:numId w:val="0"/>
        </w:numPr>
        <w:spacing w:before="0" w:after="0"/>
        <w:jc w:val="both"/>
      </w:pPr>
      <w:bookmarkStart w:id="43" w:name="_Toc155600145"/>
      <w:bookmarkStart w:id="44" w:name="_Toc94783306"/>
      <w:r w:rsidRPr="00DB6262">
        <w:t>II. OPIS PREDMETA JAVNEGA NAROČILA</w:t>
      </w:r>
      <w:bookmarkEnd w:id="43"/>
      <w:r w:rsidR="00942C42" w:rsidRPr="00DB6262">
        <w:t xml:space="preserve"> </w:t>
      </w:r>
      <w:bookmarkEnd w:id="44"/>
    </w:p>
    <w:p w14:paraId="48389301" w14:textId="77777777" w:rsidR="00942C42" w:rsidRPr="00DB6262" w:rsidRDefault="00942C42" w:rsidP="00CD1C88"/>
    <w:p w14:paraId="3D6C6614" w14:textId="77777777" w:rsidR="00942C42" w:rsidRPr="00DB6262" w:rsidRDefault="00942C42" w:rsidP="001369CE">
      <w:pPr>
        <w:pStyle w:val="Naslov2"/>
        <w:numPr>
          <w:ilvl w:val="0"/>
          <w:numId w:val="13"/>
        </w:numPr>
        <w:spacing w:before="0" w:after="0"/>
        <w:ind w:left="284" w:hanging="284"/>
      </w:pPr>
      <w:bookmarkStart w:id="45" w:name="_Toc94783307"/>
      <w:bookmarkStart w:id="46" w:name="_Toc155600146"/>
      <w:r w:rsidRPr="00DB6262">
        <w:t>Opis predmeta javnega naročila</w:t>
      </w:r>
      <w:bookmarkEnd w:id="45"/>
      <w:bookmarkEnd w:id="46"/>
    </w:p>
    <w:p w14:paraId="0294E982" w14:textId="77777777" w:rsidR="0082333C" w:rsidRPr="00DB6262" w:rsidRDefault="0082333C" w:rsidP="00CD1C88">
      <w:pPr>
        <w:jc w:val="both"/>
        <w:rPr>
          <w:i w:val="0"/>
          <w:sz w:val="22"/>
          <w:szCs w:val="22"/>
        </w:rPr>
      </w:pPr>
    </w:p>
    <w:p w14:paraId="25CEC458" w14:textId="77777777" w:rsidR="008177D9" w:rsidRPr="008177D9" w:rsidRDefault="0015536A" w:rsidP="008177D9">
      <w:pPr>
        <w:rPr>
          <w:i w:val="0"/>
          <w:sz w:val="22"/>
          <w:szCs w:val="22"/>
        </w:rPr>
      </w:pPr>
      <w:r w:rsidRPr="008177D9">
        <w:rPr>
          <w:rFonts w:eastAsia="Calibri"/>
          <w:i w:val="0"/>
          <w:color w:val="000000" w:themeColor="text1"/>
          <w:sz w:val="22"/>
          <w:szCs w:val="22"/>
          <w:lang w:eastAsia="en-US"/>
        </w:rPr>
        <w:t xml:space="preserve">Predmet javnega naročila je </w:t>
      </w:r>
      <w:r w:rsidR="008177D9" w:rsidRPr="008177D9">
        <w:rPr>
          <w:b/>
          <w:i w:val="0"/>
          <w:sz w:val="22"/>
          <w:szCs w:val="22"/>
        </w:rPr>
        <w:t xml:space="preserve">»izvajanje meritev in upravljanje </w:t>
      </w:r>
      <w:proofErr w:type="spellStart"/>
      <w:r w:rsidR="008177D9" w:rsidRPr="008177D9">
        <w:rPr>
          <w:b/>
          <w:i w:val="0"/>
          <w:sz w:val="22"/>
          <w:szCs w:val="22"/>
        </w:rPr>
        <w:t>okoljske</w:t>
      </w:r>
      <w:proofErr w:type="spellEnd"/>
      <w:r w:rsidR="008177D9" w:rsidRPr="008177D9">
        <w:rPr>
          <w:b/>
          <w:i w:val="0"/>
          <w:sz w:val="22"/>
          <w:szCs w:val="22"/>
        </w:rPr>
        <w:t xml:space="preserve"> merilne postaje Ljubljana center (2024-2027)«</w:t>
      </w:r>
    </w:p>
    <w:p w14:paraId="084F2C95" w14:textId="77777777" w:rsidR="0015536A" w:rsidRPr="00DD221E" w:rsidRDefault="0015536A" w:rsidP="0015536A">
      <w:pPr>
        <w:autoSpaceDE w:val="0"/>
        <w:autoSpaceDN w:val="0"/>
        <w:jc w:val="both"/>
        <w:rPr>
          <w:rFonts w:eastAsia="Calibri"/>
          <w:i w:val="0"/>
          <w:color w:val="000000" w:themeColor="text1"/>
          <w:sz w:val="22"/>
          <w:szCs w:val="22"/>
          <w:lang w:eastAsia="en-US"/>
        </w:rPr>
      </w:pPr>
      <w:r w:rsidRPr="000C5608">
        <w:rPr>
          <w:rFonts w:eastAsia="Calibri"/>
          <w:i w:val="0"/>
          <w:color w:val="000000" w:themeColor="text1"/>
          <w:sz w:val="22"/>
          <w:szCs w:val="22"/>
          <w:lang w:eastAsia="en-US"/>
        </w:rPr>
        <w:t xml:space="preserve">Predmetno naročilo je opredeljeno v projektni nalogi, ki je del razpisne dokumentacije in je dodana </w:t>
      </w:r>
      <w:r w:rsidR="000C5608" w:rsidRPr="000C5608">
        <w:rPr>
          <w:rFonts w:eastAsia="Calibri"/>
          <w:i w:val="0"/>
          <w:color w:val="000000" w:themeColor="text1"/>
          <w:sz w:val="22"/>
          <w:szCs w:val="22"/>
          <w:lang w:eastAsia="en-US"/>
        </w:rPr>
        <w:t>kot priloga A te razpisne dokumentacije.</w:t>
      </w:r>
    </w:p>
    <w:p w14:paraId="606DF49E" w14:textId="77777777" w:rsidR="0082333C" w:rsidRPr="00DB6262" w:rsidRDefault="0082333C" w:rsidP="0015536A">
      <w:pPr>
        <w:jc w:val="both"/>
        <w:rPr>
          <w:i w:val="0"/>
          <w:sz w:val="22"/>
          <w:szCs w:val="22"/>
        </w:rPr>
      </w:pPr>
    </w:p>
    <w:p w14:paraId="754E3CD8" w14:textId="77777777" w:rsidR="00AE767C" w:rsidRDefault="00AE767C" w:rsidP="00CD1C88">
      <w:pPr>
        <w:jc w:val="both"/>
        <w:rPr>
          <w:i w:val="0"/>
          <w:sz w:val="22"/>
          <w:szCs w:val="22"/>
        </w:rPr>
      </w:pPr>
    </w:p>
    <w:p w14:paraId="55811670" w14:textId="77777777" w:rsidR="0082333C" w:rsidRPr="00DB6262" w:rsidRDefault="0082333C" w:rsidP="00CD1C88">
      <w:pPr>
        <w:pStyle w:val="Naslov1"/>
        <w:numPr>
          <w:ilvl w:val="0"/>
          <w:numId w:val="0"/>
        </w:numPr>
        <w:spacing w:before="0" w:after="0"/>
        <w:jc w:val="both"/>
      </w:pPr>
      <w:bookmarkStart w:id="47" w:name="_Toc94783309"/>
      <w:bookmarkStart w:id="48" w:name="_Toc155600147"/>
      <w:r w:rsidRPr="00DB6262">
        <w:t>III. POGOJI ZA UGOTAVLJANJE SPOSOBNOSTI IN NAVODILA O NAČINU DOKAZOVANJA SPOSOBNOSTI PONUDNIKA</w:t>
      </w:r>
      <w:bookmarkEnd w:id="47"/>
      <w:bookmarkEnd w:id="48"/>
    </w:p>
    <w:p w14:paraId="5446BD26" w14:textId="77777777" w:rsidR="0082333C" w:rsidRPr="00DB6262" w:rsidRDefault="0082333C" w:rsidP="00CD1C88">
      <w:pPr>
        <w:jc w:val="both"/>
        <w:rPr>
          <w:i w:val="0"/>
          <w:sz w:val="22"/>
          <w:szCs w:val="22"/>
        </w:rPr>
      </w:pPr>
    </w:p>
    <w:p w14:paraId="38D33B50" w14:textId="77777777" w:rsidR="0082333C" w:rsidRPr="00DB6262" w:rsidRDefault="00AD6F9F" w:rsidP="00AD6F9F">
      <w:pPr>
        <w:pStyle w:val="Naslov2"/>
        <w:numPr>
          <w:ilvl w:val="0"/>
          <w:numId w:val="0"/>
        </w:numPr>
        <w:spacing w:before="0" w:after="0"/>
      </w:pPr>
      <w:bookmarkStart w:id="49" w:name="_Toc94783310"/>
      <w:bookmarkStart w:id="50" w:name="_Toc155600148"/>
      <w:r>
        <w:t xml:space="preserve">1. </w:t>
      </w:r>
      <w:r w:rsidR="0082333C" w:rsidRPr="00DB6262">
        <w:t>Obvezni pogoji</w:t>
      </w:r>
      <w:bookmarkEnd w:id="49"/>
      <w:bookmarkEnd w:id="50"/>
    </w:p>
    <w:p w14:paraId="1A97441B" w14:textId="77777777" w:rsidR="00DA00B1" w:rsidRPr="00DB6262" w:rsidRDefault="00DA00B1" w:rsidP="00CD1C88">
      <w:pPr>
        <w:pStyle w:val="Odstavekseznama"/>
        <w:ind w:left="0"/>
        <w:jc w:val="both"/>
        <w:rPr>
          <w:i w:val="0"/>
          <w:sz w:val="22"/>
          <w:szCs w:val="22"/>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394"/>
      </w:tblGrid>
      <w:tr w:rsidR="0082333C" w:rsidRPr="00DB6262" w14:paraId="246F604F" w14:textId="77777777" w:rsidTr="00383706">
        <w:tc>
          <w:tcPr>
            <w:tcW w:w="9067" w:type="dxa"/>
            <w:gridSpan w:val="2"/>
            <w:shd w:val="clear" w:color="auto" w:fill="E6E6E6"/>
          </w:tcPr>
          <w:p w14:paraId="381C83B2" w14:textId="77777777" w:rsidR="00CE2792" w:rsidRPr="00DB6262" w:rsidRDefault="00235CC1" w:rsidP="00383706">
            <w:pPr>
              <w:pStyle w:val="Telobesedila"/>
              <w:tabs>
                <w:tab w:val="left" w:pos="2439"/>
              </w:tabs>
              <w:rPr>
                <w:rFonts w:ascii="Times New Roman" w:hAnsi="Times New Roman"/>
                <w:b w:val="0"/>
                <w:sz w:val="22"/>
                <w:szCs w:val="22"/>
              </w:rPr>
            </w:pPr>
            <w:r w:rsidRPr="00DB6262">
              <w:rPr>
                <w:rFonts w:ascii="Times New Roman" w:hAnsi="Times New Roman"/>
                <w:b w:val="0"/>
                <w:bCs/>
                <w:sz w:val="22"/>
                <w:szCs w:val="22"/>
              </w:rPr>
              <w:t>P</w:t>
            </w:r>
            <w:r w:rsidR="001D788F" w:rsidRPr="00DB6262">
              <w:rPr>
                <w:rFonts w:ascii="Times New Roman" w:hAnsi="Times New Roman"/>
                <w:b w:val="0"/>
                <w:bCs/>
                <w:sz w:val="22"/>
                <w:szCs w:val="22"/>
              </w:rPr>
              <w:t xml:space="preserve">onudnik </w:t>
            </w:r>
            <w:r w:rsidR="009D6626" w:rsidRPr="00DB6262">
              <w:rPr>
                <w:rFonts w:ascii="Times New Roman" w:hAnsi="Times New Roman"/>
                <w:b w:val="0"/>
                <w:bCs/>
                <w:sz w:val="22"/>
                <w:szCs w:val="22"/>
              </w:rPr>
              <w:t xml:space="preserve">mora </w:t>
            </w:r>
            <w:r w:rsidR="001D788F" w:rsidRPr="00DB6262">
              <w:rPr>
                <w:rFonts w:ascii="Times New Roman" w:hAnsi="Times New Roman"/>
                <w:b w:val="0"/>
                <w:bCs/>
                <w:sz w:val="22"/>
                <w:szCs w:val="22"/>
              </w:rPr>
              <w:t>izpolnjevati pogoje skladno z določbami ZJN-3 v členih od 75 do 80 in pogoje, ki so določeni v tej razpisni dokumentaciji.</w:t>
            </w:r>
            <w:r w:rsidR="00CE2792" w:rsidRPr="00DB6262">
              <w:rPr>
                <w:rFonts w:ascii="Times New Roman" w:hAnsi="Times New Roman"/>
                <w:b w:val="0"/>
                <w:bCs/>
                <w:sz w:val="22"/>
                <w:szCs w:val="22"/>
              </w:rPr>
              <w:t xml:space="preserve"> </w:t>
            </w:r>
            <w:r w:rsidR="001D788F" w:rsidRPr="00DB6262">
              <w:rPr>
                <w:rFonts w:ascii="Times New Roman" w:hAnsi="Times New Roman"/>
                <w:b w:val="0"/>
                <w:bCs/>
                <w:sz w:val="22"/>
                <w:szCs w:val="22"/>
              </w:rPr>
              <w:t>V primeru, da ponudnik nastopa v skupni ponudbi ali s podizvajalci</w:t>
            </w:r>
            <w:r w:rsidR="008A206E" w:rsidRPr="00DB6262">
              <w:rPr>
                <w:rFonts w:ascii="Times New Roman" w:hAnsi="Times New Roman"/>
                <w:b w:val="0"/>
                <w:bCs/>
                <w:sz w:val="22"/>
                <w:szCs w:val="22"/>
              </w:rPr>
              <w:t xml:space="preserve"> ali se sklicuje na druge subjekte, katerih zmogljivosti uporabi glede izpolnjevanja pogojev v zvezi z ekonomskim in finančnim položajem ter tehnično ali strokovno sposobnostjo (v </w:t>
            </w:r>
            <w:r w:rsidR="008A206E" w:rsidRPr="00DB6262">
              <w:rPr>
                <w:rFonts w:ascii="Times New Roman" w:hAnsi="Times New Roman"/>
                <w:b w:val="0"/>
                <w:bCs/>
                <w:sz w:val="22"/>
                <w:szCs w:val="22"/>
              </w:rPr>
              <w:lastRenderedPageBreak/>
              <w:t>skladu z 81. členom ZJN-3)</w:t>
            </w:r>
            <w:r w:rsidR="001D788F" w:rsidRPr="00DB6262">
              <w:rPr>
                <w:rFonts w:ascii="Times New Roman" w:hAnsi="Times New Roman"/>
                <w:b w:val="0"/>
                <w:bCs/>
                <w:sz w:val="22"/>
                <w:szCs w:val="22"/>
              </w:rPr>
              <w:t>, mora pogoje, kjer je to v razpisni dokumentaciji določeno, izpolnjevati tudi vsak od partnerjev v primeru skupne ponudbe oziroma vsak izmed podizvajalcev, ki jih ponudnik v ponudbi navede</w:t>
            </w:r>
            <w:r w:rsidR="008A206E" w:rsidRPr="00DB6262">
              <w:rPr>
                <w:rFonts w:ascii="Times New Roman" w:hAnsi="Times New Roman"/>
                <w:b w:val="0"/>
                <w:bCs/>
                <w:sz w:val="22"/>
                <w:szCs w:val="22"/>
              </w:rPr>
              <w:t xml:space="preserve"> oziroma drugi subjekt, katerih zmogljivosti uporabi ponudnik glede izpolnjevanja pogojev v zvezi z ekonomskim in finančnim položajem ter tehnično in strokovno sposobnostjo (v skladu z 81. členom ZJN-3)</w:t>
            </w:r>
            <w:r w:rsidR="001D788F" w:rsidRPr="00DB6262">
              <w:rPr>
                <w:rFonts w:ascii="Times New Roman" w:hAnsi="Times New Roman"/>
                <w:b w:val="0"/>
                <w:bCs/>
                <w:sz w:val="22"/>
                <w:szCs w:val="22"/>
              </w:rPr>
              <w:t>. Ponudnik dokazuje izpolnjevanje posameznega pogoja z izjavo, ki je dana pod kazensko in materialno odgovornostjo oz. s kopijo ustreznih listin, kjer so le te izrecno zahtevane.</w:t>
            </w:r>
          </w:p>
          <w:p w14:paraId="38F50CDF" w14:textId="77777777" w:rsidR="00CE2792" w:rsidRPr="00DB6262" w:rsidRDefault="00CE2792" w:rsidP="00383706">
            <w:pPr>
              <w:pStyle w:val="Telobesedila"/>
              <w:tabs>
                <w:tab w:val="left" w:pos="2439"/>
              </w:tabs>
              <w:rPr>
                <w:rFonts w:ascii="Times New Roman" w:hAnsi="Times New Roman"/>
                <w:b w:val="0"/>
                <w:bCs/>
                <w:sz w:val="22"/>
                <w:szCs w:val="22"/>
              </w:rPr>
            </w:pPr>
          </w:p>
          <w:p w14:paraId="2BFB8C3F" w14:textId="77777777" w:rsidR="00AD2850" w:rsidRPr="00DB6262" w:rsidRDefault="00AD2850" w:rsidP="00383706">
            <w:pPr>
              <w:pStyle w:val="Telobesedila"/>
              <w:tabs>
                <w:tab w:val="left" w:pos="2439"/>
              </w:tabs>
              <w:rPr>
                <w:rFonts w:ascii="Times New Roman" w:hAnsi="Times New Roman"/>
                <w:b w:val="0"/>
                <w:bCs/>
                <w:sz w:val="22"/>
                <w:szCs w:val="22"/>
              </w:rPr>
            </w:pPr>
            <w:r w:rsidRPr="00DB6262">
              <w:rPr>
                <w:rFonts w:ascii="Times New Roman" w:hAnsi="Times New Roman"/>
                <w:b w:val="0"/>
                <w:bCs/>
                <w:sz w:val="22"/>
                <w:szCs w:val="22"/>
              </w:rPr>
              <w:t>Ponudniki, ki nimajo sedeža v Republiki Sloveniji</w:t>
            </w:r>
            <w:r w:rsidR="0028468C" w:rsidRPr="00DB6262">
              <w:rPr>
                <w:rFonts w:ascii="Times New Roman" w:hAnsi="Times New Roman"/>
                <w:b w:val="0"/>
                <w:bCs/>
                <w:sz w:val="22"/>
                <w:szCs w:val="22"/>
              </w:rPr>
              <w:t>,</w:t>
            </w:r>
            <w:r w:rsidRPr="00DB6262">
              <w:rPr>
                <w:rFonts w:ascii="Times New Roman" w:hAnsi="Times New Roman"/>
                <w:b w:val="0"/>
                <w:bCs/>
                <w:sz w:val="22"/>
                <w:szCs w:val="22"/>
              </w:rPr>
              <w:t xml:space="preserve"> predložijo dokazila o izpolnjevanju pogojev, s katerimi dokazujejo osnovno sposobnost, v skladu s predpisi države članice, v kateri imajo registrirano svojo dejavnost. Če država, v kateri ima ponudnik svoj sedež ne izdaja takšnih dokumentov, lahko ponudnik namesto pisnega dokazila predloži zapriseženo izjavo prič ali zapriseženo izjavo ponudnika, ki mora biti podana pred pravosodnim ali upravnim organom, notarjem poklicnih ali gospodarskih subjektov v državi, kjer ima ponudnik sedež.  </w:t>
            </w:r>
          </w:p>
          <w:p w14:paraId="6C40206E" w14:textId="77777777" w:rsidR="00CE2792" w:rsidRPr="00DB6262" w:rsidRDefault="00CE2792" w:rsidP="00383706">
            <w:pPr>
              <w:tabs>
                <w:tab w:val="left" w:pos="2439"/>
              </w:tabs>
              <w:jc w:val="both"/>
              <w:rPr>
                <w:i w:val="0"/>
                <w:sz w:val="22"/>
                <w:szCs w:val="22"/>
              </w:rPr>
            </w:pPr>
          </w:p>
          <w:p w14:paraId="73290A1A" w14:textId="77777777" w:rsidR="00AD2850" w:rsidRPr="00DB6262" w:rsidRDefault="00AD2850" w:rsidP="00383706">
            <w:pPr>
              <w:tabs>
                <w:tab w:val="left" w:pos="2439"/>
              </w:tabs>
              <w:jc w:val="both"/>
              <w:rPr>
                <w:i w:val="0"/>
                <w:sz w:val="22"/>
                <w:szCs w:val="22"/>
              </w:rPr>
            </w:pPr>
            <w:r w:rsidRPr="00DB6262">
              <w:rPr>
                <w:i w:val="0"/>
                <w:sz w:val="22"/>
                <w:szCs w:val="22"/>
              </w:rPr>
              <w:t>Naročnik bo, v primeru dvoma v podano izjavo, kjer se le-ta zahteva, sam pridobil potrdila o podatkih, ki se nanašajo na priznanje sposobnosti in se vodijo v uradnih evidencah državnih organov, organov lokalnih skupnosti ali nosilcih javnih pooblastil oziroma bo pozval ponudnika, da v postavljenem roku izroči ustrezna potrdila, ki se nanašajo na podatke o priznanju sposobnosti in se ne vodijo v uradnih evidencah državnih organov, organov lokalnih skupnosti ali nosilcev javnih pooblastil. Če pozvani ponudnik v postavljenem roku naročniku ne bo izročil zahtevanih potrdil, bo naročnik njegovo ponudbo izločil.</w:t>
            </w:r>
            <w:r w:rsidR="00273FA5" w:rsidRPr="00DB6262">
              <w:rPr>
                <w:i w:val="0"/>
                <w:sz w:val="22"/>
                <w:szCs w:val="22"/>
              </w:rPr>
              <w:t xml:space="preserve"> </w:t>
            </w:r>
          </w:p>
          <w:p w14:paraId="08758840" w14:textId="77777777" w:rsidR="00AC1661" w:rsidRPr="00DB6262" w:rsidRDefault="00AC1661" w:rsidP="00383706">
            <w:pPr>
              <w:pStyle w:val="Telobesedila"/>
              <w:tabs>
                <w:tab w:val="left" w:pos="0"/>
                <w:tab w:val="left" w:pos="2439"/>
              </w:tabs>
              <w:rPr>
                <w:rFonts w:ascii="Times New Roman" w:hAnsi="Times New Roman"/>
                <w:b w:val="0"/>
                <w:sz w:val="22"/>
                <w:szCs w:val="22"/>
              </w:rPr>
            </w:pPr>
          </w:p>
          <w:p w14:paraId="1FF8BC05" w14:textId="77777777" w:rsidR="00AC1661" w:rsidRPr="00DB6262" w:rsidRDefault="00AC1661" w:rsidP="00383706">
            <w:pPr>
              <w:tabs>
                <w:tab w:val="left" w:pos="0"/>
                <w:tab w:val="left" w:pos="567"/>
                <w:tab w:val="left" w:pos="2439"/>
              </w:tabs>
              <w:jc w:val="both"/>
              <w:rPr>
                <w:i w:val="0"/>
                <w:sz w:val="22"/>
                <w:szCs w:val="22"/>
              </w:rPr>
            </w:pPr>
            <w:r w:rsidRPr="00DB6262">
              <w:rPr>
                <w:i w:val="0"/>
                <w:sz w:val="22"/>
                <w:szCs w:val="22"/>
              </w:rPr>
              <w:t xml:space="preserve">V skladu s šestim odstavkom 14. člena </w:t>
            </w:r>
            <w:r w:rsidR="00195C64" w:rsidRPr="00DB6262">
              <w:rPr>
                <w:i w:val="0"/>
                <w:sz w:val="22"/>
                <w:szCs w:val="22"/>
              </w:rPr>
              <w:t xml:space="preserve">in 35. členom </w:t>
            </w:r>
            <w:r w:rsidRPr="00DB6262">
              <w:rPr>
                <w:i w:val="0"/>
                <w:sz w:val="22"/>
                <w:szCs w:val="22"/>
              </w:rPr>
              <w:t>Zakona o integriteti in preprečevanju korupcije (Uradni list RS, št. 69/11</w:t>
            </w:r>
            <w:r w:rsidR="00AC1ED1" w:rsidRPr="00DB6262">
              <w:rPr>
                <w:i w:val="0"/>
                <w:sz w:val="22"/>
                <w:szCs w:val="22"/>
              </w:rPr>
              <w:t>-UPB</w:t>
            </w:r>
            <w:r w:rsidR="001F2271" w:rsidRPr="001F2271">
              <w:rPr>
                <w:i w:val="0"/>
                <w:sz w:val="22"/>
                <w:szCs w:val="22"/>
              </w:rPr>
              <w:t>,</w:t>
            </w:r>
            <w:r w:rsidR="00AC1ED1" w:rsidRPr="001F2271">
              <w:rPr>
                <w:i w:val="0"/>
                <w:sz w:val="22"/>
                <w:szCs w:val="22"/>
              </w:rPr>
              <w:t xml:space="preserve"> </w:t>
            </w:r>
            <w:r w:rsidR="00AC1ED1" w:rsidRPr="00DB6262">
              <w:rPr>
                <w:i w:val="0"/>
                <w:sz w:val="22"/>
                <w:szCs w:val="22"/>
              </w:rPr>
              <w:t>s spremembami in dopolnitvami</w:t>
            </w:r>
            <w:r w:rsidRPr="00DB6262">
              <w:rPr>
                <w:i w:val="0"/>
                <w:sz w:val="22"/>
                <w:szCs w:val="22"/>
              </w:rPr>
              <w:t xml:space="preserve">) bo moral izbrani </w:t>
            </w:r>
            <w:r w:rsidR="00D37EE8" w:rsidRPr="00DB6262">
              <w:rPr>
                <w:i w:val="0"/>
                <w:sz w:val="22"/>
                <w:szCs w:val="22"/>
              </w:rPr>
              <w:t>ponudnik</w:t>
            </w:r>
            <w:r w:rsidRPr="00DB6262">
              <w:rPr>
                <w:i w:val="0"/>
                <w:sz w:val="22"/>
                <w:szCs w:val="22"/>
              </w:rPr>
              <w:t xml:space="preserve">, pred sklenitvijo </w:t>
            </w:r>
            <w:r w:rsidR="00D37EE8" w:rsidRPr="00DB6262">
              <w:rPr>
                <w:i w:val="0"/>
                <w:sz w:val="22"/>
                <w:szCs w:val="22"/>
              </w:rPr>
              <w:t xml:space="preserve">okvirnega sporazuma </w:t>
            </w:r>
            <w:r w:rsidRPr="00DB6262">
              <w:rPr>
                <w:i w:val="0"/>
                <w:sz w:val="22"/>
                <w:szCs w:val="22"/>
              </w:rPr>
              <w:t>z naročnikom, zaradi zagotovitve transparentnosti posla in preprečitve korupcijskih tveganj, izročiti</w:t>
            </w:r>
            <w:r w:rsidR="00195C64" w:rsidRPr="00DB6262">
              <w:rPr>
                <w:i w:val="0"/>
                <w:sz w:val="22"/>
                <w:szCs w:val="22"/>
              </w:rPr>
              <w:t xml:space="preserve"> </w:t>
            </w:r>
            <w:r w:rsidRPr="00DB6262">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prebivališča in delež lastništva).</w:t>
            </w:r>
          </w:p>
          <w:p w14:paraId="2451CB35" w14:textId="77777777" w:rsidR="00AC1661" w:rsidRPr="00DB6262" w:rsidRDefault="00AC1661" w:rsidP="00383706">
            <w:pPr>
              <w:tabs>
                <w:tab w:val="left" w:pos="0"/>
                <w:tab w:val="left" w:pos="567"/>
                <w:tab w:val="left" w:pos="2439"/>
              </w:tabs>
              <w:jc w:val="both"/>
              <w:rPr>
                <w:i w:val="0"/>
                <w:sz w:val="22"/>
                <w:szCs w:val="22"/>
              </w:rPr>
            </w:pPr>
          </w:p>
          <w:p w14:paraId="70ED7D5A" w14:textId="77777777" w:rsidR="00AC1661" w:rsidRPr="00DB6262" w:rsidRDefault="00AC1661" w:rsidP="00383706">
            <w:pPr>
              <w:tabs>
                <w:tab w:val="left" w:pos="0"/>
                <w:tab w:val="left" w:pos="567"/>
                <w:tab w:val="left" w:pos="2439"/>
              </w:tabs>
              <w:jc w:val="both"/>
              <w:rPr>
                <w:i w:val="0"/>
                <w:sz w:val="22"/>
                <w:szCs w:val="22"/>
              </w:rPr>
            </w:pPr>
            <w:r w:rsidRPr="00DB6262">
              <w:rPr>
                <w:i w:val="0"/>
                <w:sz w:val="22"/>
                <w:szCs w:val="22"/>
              </w:rPr>
              <w:t xml:space="preserve">Če </w:t>
            </w:r>
            <w:r w:rsidR="00D37EE8" w:rsidRPr="00DB6262">
              <w:rPr>
                <w:i w:val="0"/>
                <w:sz w:val="22"/>
                <w:szCs w:val="22"/>
              </w:rPr>
              <w:t>ponudnik</w:t>
            </w:r>
            <w:r w:rsidRPr="00DB6262">
              <w:rPr>
                <w:i w:val="0"/>
                <w:sz w:val="22"/>
                <w:szCs w:val="22"/>
              </w:rPr>
              <w:t xml:space="preserve"> predloži lažno izjavo oziroma poda neresnične podatke o navedenih dejstvih, ima to za posledico ničnost pogodbe</w:t>
            </w:r>
            <w:r w:rsidR="001F2271">
              <w:rPr>
                <w:i w:val="0"/>
                <w:sz w:val="22"/>
                <w:szCs w:val="22"/>
              </w:rPr>
              <w:t xml:space="preserve"> oz. okvirnega sporazuma</w:t>
            </w:r>
            <w:r w:rsidRPr="00DB6262">
              <w:rPr>
                <w:i w:val="0"/>
                <w:sz w:val="22"/>
                <w:szCs w:val="22"/>
              </w:rPr>
              <w:t>.</w:t>
            </w:r>
          </w:p>
          <w:p w14:paraId="61EEE260" w14:textId="77777777" w:rsidR="0082333C" w:rsidRPr="00DB6262" w:rsidRDefault="0082333C" w:rsidP="00383706">
            <w:pPr>
              <w:pStyle w:val="Telobesedila"/>
              <w:tabs>
                <w:tab w:val="left" w:pos="0"/>
                <w:tab w:val="left" w:pos="2439"/>
              </w:tabs>
              <w:rPr>
                <w:rFonts w:ascii="Times New Roman" w:hAnsi="Times New Roman"/>
                <w:b w:val="0"/>
                <w:sz w:val="22"/>
                <w:szCs w:val="22"/>
              </w:rPr>
            </w:pPr>
          </w:p>
        </w:tc>
      </w:tr>
      <w:tr w:rsidR="00277385" w:rsidRPr="00DB6262" w14:paraId="0D02AF91" w14:textId="77777777" w:rsidTr="00383706">
        <w:tc>
          <w:tcPr>
            <w:tcW w:w="9067" w:type="dxa"/>
            <w:gridSpan w:val="2"/>
            <w:shd w:val="clear" w:color="auto" w:fill="E6E6E6"/>
          </w:tcPr>
          <w:p w14:paraId="5FCE6B99" w14:textId="77777777" w:rsidR="00277385" w:rsidRPr="00DB6262" w:rsidDel="00235CC1" w:rsidRDefault="00277385" w:rsidP="00383706">
            <w:pPr>
              <w:pStyle w:val="Telobesedila"/>
              <w:tabs>
                <w:tab w:val="left" w:pos="306"/>
              </w:tabs>
              <w:rPr>
                <w:rFonts w:ascii="Times New Roman" w:hAnsi="Times New Roman"/>
                <w:b w:val="0"/>
                <w:bCs/>
                <w:sz w:val="22"/>
                <w:szCs w:val="22"/>
              </w:rPr>
            </w:pPr>
            <w:r w:rsidRPr="00DB6262">
              <w:rPr>
                <w:rFonts w:ascii="Times New Roman" w:hAnsi="Times New Roman"/>
                <w:b w:val="0"/>
                <w:bCs/>
                <w:sz w:val="22"/>
                <w:szCs w:val="22"/>
              </w:rPr>
              <w:lastRenderedPageBreak/>
              <w:t>RAZLOGI ZA IZKLJUČITEV</w:t>
            </w:r>
          </w:p>
        </w:tc>
      </w:tr>
      <w:tr w:rsidR="00D708FA" w:rsidRPr="00DB6262" w14:paraId="64E7B7DF" w14:textId="77777777" w:rsidTr="004925D3">
        <w:tc>
          <w:tcPr>
            <w:tcW w:w="4673" w:type="dxa"/>
            <w:shd w:val="clear" w:color="auto" w:fill="E6E6E6"/>
            <w:vAlign w:val="center"/>
          </w:tcPr>
          <w:p w14:paraId="3B15FF21" w14:textId="77777777" w:rsidR="00863572" w:rsidRDefault="00655C03" w:rsidP="001369CE">
            <w:pPr>
              <w:pStyle w:val="Odstavekseznama"/>
              <w:numPr>
                <w:ilvl w:val="0"/>
                <w:numId w:val="17"/>
              </w:numPr>
              <w:tabs>
                <w:tab w:val="left" w:pos="306"/>
              </w:tabs>
              <w:ind w:left="22" w:hanging="22"/>
              <w:jc w:val="both"/>
              <w:rPr>
                <w:b/>
                <w:i w:val="0"/>
                <w:sz w:val="22"/>
                <w:szCs w:val="22"/>
              </w:rPr>
            </w:pPr>
            <w:r w:rsidRPr="00EB0F5A">
              <w:rPr>
                <w:b/>
                <w:i w:val="0"/>
                <w:sz w:val="22"/>
                <w:szCs w:val="22"/>
              </w:rPr>
              <w:t>Naročnik bo iz sodelovanja v postopku javnega naročila izključil ponudnika, če bo pri preverjanju v skladu s 77., 79. in 80. členom ZJN-3 ugotovil ali bil drugače seznanjen, da je bila ponudniku ali osebi, ki je članica upravnega, vodstvenega ali nadzornega organa tega ponudnika ali ki ima pooblastila za njegovo zastopanje ali odločanje ali nadzor v njem, izrečena pravnomočna sodba</w:t>
            </w:r>
            <w:r w:rsidR="00E65572" w:rsidRPr="00EB0F5A">
              <w:rPr>
                <w:b/>
                <w:i w:val="0"/>
                <w:sz w:val="22"/>
                <w:szCs w:val="22"/>
              </w:rPr>
              <w:t xml:space="preserve"> za kazniva dejanja iz Kazenskega zakonika (Uradni list RS, št. 50/12 – uradno prečiščeno besedilo, 6/16 – </w:t>
            </w:r>
            <w:proofErr w:type="spellStart"/>
            <w:r w:rsidR="00E65572" w:rsidRPr="00EB0F5A">
              <w:rPr>
                <w:b/>
                <w:i w:val="0"/>
                <w:sz w:val="22"/>
                <w:szCs w:val="22"/>
              </w:rPr>
              <w:t>popr</w:t>
            </w:r>
            <w:proofErr w:type="spellEnd"/>
            <w:r w:rsidR="00E65572" w:rsidRPr="00EB0F5A">
              <w:rPr>
                <w:b/>
                <w:i w:val="0"/>
                <w:sz w:val="22"/>
                <w:szCs w:val="22"/>
              </w:rPr>
              <w:t>., 54/15, 38/16, 27/17, 23/20, 91/20, 95/21, 186/21 in 105/22 – ZZNŠPP; v nadaljnjem besedilu KZ-1) ali primerljiva kazniva dejanja, ki so jih izrekla tuja sodišča, in so določena v prvem odstavku 75. člena ZJN-3</w:t>
            </w:r>
            <w:r w:rsidR="00863572">
              <w:rPr>
                <w:b/>
                <w:i w:val="0"/>
                <w:sz w:val="22"/>
                <w:szCs w:val="22"/>
              </w:rPr>
              <w:t>.</w:t>
            </w:r>
          </w:p>
          <w:p w14:paraId="55E96A55" w14:textId="77777777" w:rsidR="00863572" w:rsidRDefault="00863572" w:rsidP="00FF0201">
            <w:pPr>
              <w:tabs>
                <w:tab w:val="left" w:pos="306"/>
              </w:tabs>
              <w:ind w:left="22"/>
              <w:jc w:val="both"/>
              <w:rPr>
                <w:b/>
                <w:i w:val="0"/>
                <w:sz w:val="22"/>
                <w:szCs w:val="22"/>
              </w:rPr>
            </w:pPr>
          </w:p>
          <w:p w14:paraId="76A11472" w14:textId="77777777" w:rsidR="00863572" w:rsidRPr="00FF0201" w:rsidRDefault="00863572" w:rsidP="00E16F2E">
            <w:pPr>
              <w:jc w:val="both"/>
              <w:rPr>
                <w:i w:val="0"/>
                <w:sz w:val="22"/>
                <w:szCs w:val="22"/>
              </w:rPr>
            </w:pPr>
            <w:r w:rsidRPr="00FF0201">
              <w:rPr>
                <w:i w:val="0"/>
                <w:sz w:val="22"/>
                <w:szCs w:val="22"/>
              </w:rPr>
              <w:t xml:space="preserve">V kolikor je </w:t>
            </w:r>
            <w:r w:rsidR="00E16F2E">
              <w:rPr>
                <w:i w:val="0"/>
                <w:sz w:val="22"/>
                <w:szCs w:val="22"/>
              </w:rPr>
              <w:t>ponudnik</w:t>
            </w:r>
            <w:r w:rsidRPr="00FF0201">
              <w:rPr>
                <w:i w:val="0"/>
                <w:sz w:val="22"/>
                <w:szCs w:val="22"/>
              </w:rPr>
              <w:t xml:space="preserve"> v položaju iz zgornjega odstavka, lahko naročniku</w:t>
            </w:r>
            <w:r w:rsidR="00FF0201">
              <w:rPr>
                <w:i w:val="0"/>
                <w:sz w:val="22"/>
                <w:szCs w:val="22"/>
              </w:rPr>
              <w:t>,</w:t>
            </w:r>
            <w:r w:rsidRPr="00FF0201">
              <w:rPr>
                <w:i w:val="0"/>
                <w:sz w:val="22"/>
                <w:szCs w:val="22"/>
              </w:rPr>
              <w:t xml:space="preserve"> v skladu z devetim </w:t>
            </w:r>
            <w:r w:rsidRPr="00FF0201">
              <w:rPr>
                <w:i w:val="0"/>
                <w:sz w:val="22"/>
                <w:szCs w:val="22"/>
              </w:rPr>
              <w:lastRenderedPageBreak/>
              <w:t>odstavkom 75. člena ZJN-3</w:t>
            </w:r>
            <w:r w:rsidR="00FF0201">
              <w:rPr>
                <w:i w:val="0"/>
                <w:sz w:val="22"/>
                <w:szCs w:val="22"/>
              </w:rPr>
              <w:t>,</w:t>
            </w:r>
            <w:r w:rsidRPr="00FF0201">
              <w:rPr>
                <w:i w:val="0"/>
                <w:sz w:val="22"/>
                <w:szCs w:val="22"/>
              </w:rPr>
              <w:t xml:space="preserve"> najkasneje do roka za oddajo ponudb predloži dokazila, da je sprejel zadostne ukrepe, s katerimi lahko dokaže svojo zanesljivost kljub obstoju razlogov za izključitev.</w:t>
            </w:r>
          </w:p>
          <w:p w14:paraId="1C9A43E4" w14:textId="77777777" w:rsidR="00655C03" w:rsidRPr="00DB6262" w:rsidRDefault="00655C03" w:rsidP="00383706">
            <w:pPr>
              <w:tabs>
                <w:tab w:val="left" w:pos="306"/>
              </w:tabs>
              <w:jc w:val="both"/>
              <w:rPr>
                <w:b/>
                <w:i w:val="0"/>
                <w:sz w:val="22"/>
                <w:szCs w:val="22"/>
              </w:rPr>
            </w:pPr>
          </w:p>
          <w:p w14:paraId="652B39A6" w14:textId="77777777" w:rsidR="00D708FA" w:rsidRPr="00DB6262" w:rsidRDefault="006D65A4" w:rsidP="00383706">
            <w:pPr>
              <w:pStyle w:val="Default"/>
              <w:tabs>
                <w:tab w:val="left" w:pos="306"/>
              </w:tabs>
              <w:jc w:val="both"/>
              <w:rPr>
                <w:rFonts w:ascii="Times New Roman" w:hAnsi="Times New Roman" w:cs="Times New Roman"/>
                <w:color w:val="auto"/>
                <w:sz w:val="22"/>
                <w:szCs w:val="22"/>
              </w:rPr>
            </w:pPr>
            <w:r w:rsidRPr="00DB6262">
              <w:rPr>
                <w:rFonts w:ascii="Times New Roman" w:hAnsi="Times New Roman" w:cs="Times New Roman"/>
                <w:color w:val="auto"/>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14:paraId="464F7B82" w14:textId="77777777" w:rsidR="00D708FA" w:rsidRPr="00DB6262" w:rsidRDefault="00D708FA" w:rsidP="00383706">
            <w:pPr>
              <w:tabs>
                <w:tab w:val="left" w:pos="306"/>
              </w:tabs>
              <w:jc w:val="both"/>
              <w:rPr>
                <w:i w:val="0"/>
                <w:sz w:val="22"/>
                <w:szCs w:val="22"/>
              </w:rPr>
            </w:pPr>
            <w:r w:rsidRPr="00DB6262">
              <w:rPr>
                <w:i w:val="0"/>
                <w:sz w:val="22"/>
                <w:szCs w:val="22"/>
              </w:rPr>
              <w:lastRenderedPageBreak/>
              <w:t>DOKAZILO:</w:t>
            </w:r>
          </w:p>
          <w:p w14:paraId="7241FAC6" w14:textId="77777777" w:rsidR="00D708FA" w:rsidRPr="00DB6262" w:rsidRDefault="003D3E16" w:rsidP="001369CE">
            <w:pPr>
              <w:pStyle w:val="Odstavekseznama"/>
              <w:numPr>
                <w:ilvl w:val="0"/>
                <w:numId w:val="14"/>
              </w:numPr>
              <w:ind w:left="409" w:hanging="284"/>
              <w:jc w:val="both"/>
              <w:rPr>
                <w:i w:val="0"/>
                <w:sz w:val="22"/>
                <w:szCs w:val="22"/>
              </w:rPr>
            </w:pPr>
            <w:r w:rsidRPr="00DB6262">
              <w:rPr>
                <w:i w:val="0"/>
                <w:sz w:val="22"/>
                <w:szCs w:val="22"/>
              </w:rPr>
              <w:t>I</w:t>
            </w:r>
            <w:r w:rsidR="00D708FA" w:rsidRPr="00DB6262">
              <w:rPr>
                <w:i w:val="0"/>
                <w:sz w:val="22"/>
                <w:szCs w:val="22"/>
              </w:rPr>
              <w:t>zpolnjen ESPD obrazec</w:t>
            </w:r>
            <w:r w:rsidR="0037779F">
              <w:rPr>
                <w:i w:val="0"/>
                <w:sz w:val="22"/>
                <w:szCs w:val="22"/>
              </w:rPr>
              <w:t xml:space="preserve"> (Del III: Razlogi </w:t>
            </w:r>
            <w:r w:rsidR="00F465CF">
              <w:rPr>
                <w:i w:val="0"/>
                <w:sz w:val="22"/>
                <w:szCs w:val="22"/>
              </w:rPr>
              <w:t>za izključitev; A: R</w:t>
            </w:r>
            <w:r w:rsidR="00020528">
              <w:rPr>
                <w:i w:val="0"/>
                <w:sz w:val="22"/>
                <w:szCs w:val="22"/>
              </w:rPr>
              <w:t xml:space="preserve">azlogi, povezani s </w:t>
            </w:r>
            <w:r w:rsidR="00F465CF">
              <w:rPr>
                <w:i w:val="0"/>
                <w:sz w:val="22"/>
                <w:szCs w:val="22"/>
              </w:rPr>
              <w:t>kazenskimi obsodbami)</w:t>
            </w:r>
            <w:r w:rsidR="00D708FA" w:rsidRPr="00DB6262">
              <w:rPr>
                <w:i w:val="0"/>
                <w:sz w:val="22"/>
                <w:szCs w:val="22"/>
              </w:rPr>
              <w:t>.</w:t>
            </w:r>
          </w:p>
          <w:p w14:paraId="683E61E2" w14:textId="77777777" w:rsidR="000F273A" w:rsidRPr="00DB6262" w:rsidRDefault="000F273A" w:rsidP="00383706">
            <w:pPr>
              <w:pStyle w:val="Odstavekseznama"/>
              <w:tabs>
                <w:tab w:val="left" w:pos="306"/>
              </w:tabs>
              <w:ind w:left="0"/>
              <w:jc w:val="both"/>
              <w:rPr>
                <w:i w:val="0"/>
                <w:sz w:val="22"/>
                <w:szCs w:val="22"/>
              </w:rPr>
            </w:pPr>
          </w:p>
          <w:p w14:paraId="3C3E00EE" w14:textId="77777777" w:rsidR="003D3E16" w:rsidRPr="00DB6262" w:rsidRDefault="003D3E16" w:rsidP="00383706">
            <w:pPr>
              <w:pStyle w:val="Odstavekseznama"/>
              <w:tabs>
                <w:tab w:val="left" w:pos="306"/>
              </w:tabs>
              <w:ind w:left="0"/>
              <w:jc w:val="both"/>
              <w:rPr>
                <w:i w:val="0"/>
                <w:sz w:val="22"/>
                <w:szCs w:val="22"/>
              </w:rPr>
            </w:pPr>
          </w:p>
          <w:p w14:paraId="31B67E88" w14:textId="77777777" w:rsidR="00156245" w:rsidRPr="00DB6262" w:rsidRDefault="00156245" w:rsidP="00156245">
            <w:pPr>
              <w:pStyle w:val="Odstavekseznama"/>
              <w:tabs>
                <w:tab w:val="left" w:pos="306"/>
              </w:tabs>
              <w:ind w:left="0"/>
              <w:jc w:val="both"/>
              <w:rPr>
                <w:i w:val="0"/>
                <w:sz w:val="22"/>
                <w:szCs w:val="22"/>
              </w:rPr>
            </w:pPr>
            <w:r w:rsidRPr="00F31519">
              <w:rPr>
                <w:i w:val="0"/>
                <w:sz w:val="22"/>
                <w:szCs w:val="22"/>
              </w:rPr>
              <w:t>Naročnik bo izpolnjevanje pogoja preveril  v uradni evidenci oz. v enotnem informacijskem sistemu.</w:t>
            </w:r>
          </w:p>
          <w:p w14:paraId="4120F99A" w14:textId="77777777" w:rsidR="00156245" w:rsidRDefault="00156245" w:rsidP="00383706">
            <w:pPr>
              <w:pStyle w:val="Odstavekseznama"/>
              <w:tabs>
                <w:tab w:val="left" w:pos="306"/>
              </w:tabs>
              <w:ind w:left="0"/>
              <w:jc w:val="both"/>
              <w:rPr>
                <w:i w:val="0"/>
                <w:sz w:val="22"/>
                <w:szCs w:val="22"/>
              </w:rPr>
            </w:pPr>
          </w:p>
          <w:p w14:paraId="29146CC0" w14:textId="77777777" w:rsidR="006B1F9F" w:rsidRDefault="00CE1B60" w:rsidP="00383706">
            <w:pPr>
              <w:pStyle w:val="Odstavekseznama"/>
              <w:tabs>
                <w:tab w:val="left" w:pos="306"/>
              </w:tabs>
              <w:ind w:left="0"/>
              <w:jc w:val="both"/>
              <w:rPr>
                <w:i w:val="0"/>
                <w:sz w:val="22"/>
                <w:szCs w:val="22"/>
              </w:rPr>
            </w:pPr>
            <w:r w:rsidRPr="00DB6262">
              <w:rPr>
                <w:i w:val="0"/>
                <w:sz w:val="22"/>
                <w:szCs w:val="22"/>
              </w:rPr>
              <w:t>Ponudnik</w:t>
            </w:r>
            <w:r w:rsidR="006B1F9F" w:rsidRPr="00DB6262">
              <w:rPr>
                <w:i w:val="0"/>
                <w:sz w:val="22"/>
                <w:szCs w:val="22"/>
              </w:rPr>
              <w:t xml:space="preserve"> </w:t>
            </w:r>
            <w:r w:rsidR="00195C64" w:rsidRPr="00DB6262">
              <w:rPr>
                <w:i w:val="0"/>
                <w:sz w:val="22"/>
                <w:szCs w:val="22"/>
              </w:rPr>
              <w:t>dokazilo o neobstoju razloga za izključitev lahko predloži tudi sam.</w:t>
            </w:r>
          </w:p>
          <w:p w14:paraId="0F9CD97F" w14:textId="77777777" w:rsidR="00863572" w:rsidRDefault="00863572" w:rsidP="00383706">
            <w:pPr>
              <w:pStyle w:val="Odstavekseznama"/>
              <w:tabs>
                <w:tab w:val="left" w:pos="306"/>
              </w:tabs>
              <w:ind w:left="0"/>
              <w:jc w:val="both"/>
              <w:rPr>
                <w:i w:val="0"/>
                <w:sz w:val="22"/>
                <w:szCs w:val="22"/>
              </w:rPr>
            </w:pPr>
            <w:r>
              <w:rPr>
                <w:i w:val="0"/>
                <w:sz w:val="22"/>
                <w:szCs w:val="22"/>
              </w:rPr>
              <w:t>Predložena dokazila ne smejo biti starejša od 4 mesecev od roka za oddajo ponudbe.</w:t>
            </w:r>
          </w:p>
          <w:p w14:paraId="0F508527" w14:textId="77777777" w:rsidR="001121C8" w:rsidRDefault="001121C8" w:rsidP="00383706">
            <w:pPr>
              <w:pStyle w:val="Odstavekseznama"/>
              <w:tabs>
                <w:tab w:val="left" w:pos="306"/>
              </w:tabs>
              <w:ind w:left="0"/>
              <w:jc w:val="both"/>
              <w:rPr>
                <w:i w:val="0"/>
                <w:sz w:val="22"/>
                <w:szCs w:val="22"/>
              </w:rPr>
            </w:pPr>
          </w:p>
          <w:p w14:paraId="1F10DC7F" w14:textId="77777777" w:rsidR="001121C8" w:rsidRPr="001121C8" w:rsidRDefault="001121C8" w:rsidP="00E16F2E">
            <w:pPr>
              <w:pStyle w:val="Odstavekseznama"/>
              <w:tabs>
                <w:tab w:val="left" w:pos="306"/>
              </w:tabs>
              <w:ind w:left="0"/>
              <w:jc w:val="both"/>
              <w:rPr>
                <w:i w:val="0"/>
                <w:sz w:val="22"/>
                <w:szCs w:val="22"/>
              </w:rPr>
            </w:pPr>
            <w:r w:rsidRPr="00FF0201">
              <w:rPr>
                <w:i w:val="0"/>
                <w:iCs/>
                <w:sz w:val="22"/>
                <w:szCs w:val="22"/>
              </w:rPr>
              <w:t xml:space="preserve">Za vse osebe člane/članice upravnega, vodstvenega ali nadzornega organa </w:t>
            </w:r>
            <w:r w:rsidR="00E16F2E">
              <w:rPr>
                <w:i w:val="0"/>
                <w:iCs/>
                <w:sz w:val="22"/>
                <w:szCs w:val="22"/>
              </w:rPr>
              <w:t>ponudnika</w:t>
            </w:r>
            <w:r w:rsidRPr="00FF0201">
              <w:rPr>
                <w:i w:val="0"/>
                <w:iCs/>
                <w:sz w:val="22"/>
                <w:szCs w:val="22"/>
              </w:rPr>
              <w:t xml:space="preserve"> ali osebe, ki imajo pooblastila za zastopanje ali odločanje ali nadzor </w:t>
            </w:r>
            <w:r w:rsidR="00E16F2E">
              <w:rPr>
                <w:i w:val="0"/>
                <w:iCs/>
                <w:sz w:val="22"/>
                <w:szCs w:val="22"/>
              </w:rPr>
              <w:t>pri ponudniku</w:t>
            </w:r>
            <w:r w:rsidRPr="00FF0201">
              <w:rPr>
                <w:i w:val="0"/>
                <w:iCs/>
                <w:sz w:val="22"/>
                <w:szCs w:val="22"/>
              </w:rPr>
              <w:t xml:space="preserve"> se navede </w:t>
            </w:r>
            <w:r w:rsidRPr="00FF0201">
              <w:rPr>
                <w:i w:val="0"/>
                <w:iCs/>
                <w:sz w:val="22"/>
                <w:szCs w:val="22"/>
              </w:rPr>
              <w:lastRenderedPageBreak/>
              <w:t>enotna matična številka občana</w:t>
            </w:r>
            <w:r w:rsidR="00FF0201" w:rsidRPr="00FF0201">
              <w:rPr>
                <w:i w:val="0"/>
                <w:iCs/>
                <w:sz w:val="22"/>
                <w:szCs w:val="22"/>
              </w:rPr>
              <w:t xml:space="preserve"> (EMŠO), v ESPD obrazcu (Del II</w:t>
            </w:r>
            <w:r w:rsidRPr="00FF0201">
              <w:rPr>
                <w:i w:val="0"/>
                <w:iCs/>
                <w:sz w:val="22"/>
                <w:szCs w:val="22"/>
              </w:rPr>
              <w:t>: Informacije v povezavi z gospodarskim subjektom; B: Informacije o predstavnikih gospodarskega subjekta).</w:t>
            </w:r>
          </w:p>
        </w:tc>
      </w:tr>
      <w:tr w:rsidR="00D708FA" w:rsidRPr="00DB6262" w14:paraId="1E7F8391" w14:textId="77777777" w:rsidTr="004925D3">
        <w:tc>
          <w:tcPr>
            <w:tcW w:w="4673" w:type="dxa"/>
            <w:shd w:val="clear" w:color="auto" w:fill="E6E6E6"/>
            <w:vAlign w:val="center"/>
          </w:tcPr>
          <w:p w14:paraId="2885C7A5" w14:textId="77777777" w:rsidR="00655C03" w:rsidRPr="007F07C6" w:rsidRDefault="00655C03" w:rsidP="001369CE">
            <w:pPr>
              <w:pStyle w:val="Odstavekseznama"/>
              <w:numPr>
                <w:ilvl w:val="0"/>
                <w:numId w:val="17"/>
              </w:numPr>
              <w:tabs>
                <w:tab w:val="left" w:pos="306"/>
              </w:tabs>
              <w:ind w:left="0" w:firstLine="0"/>
              <w:jc w:val="both"/>
              <w:rPr>
                <w:i w:val="0"/>
                <w:sz w:val="22"/>
                <w:szCs w:val="22"/>
              </w:rPr>
            </w:pPr>
            <w:r w:rsidRPr="0031310C">
              <w:rPr>
                <w:b/>
                <w:i w:val="0"/>
                <w:sz w:val="22"/>
                <w:szCs w:val="22"/>
              </w:rPr>
              <w:lastRenderedPageBreak/>
              <w:t xml:space="preserve">Naročnik bo iz sodelovanja v postopku javnega naročila izključil ponudnika, če bo pri preverjanju v skladu s 77., 79. </w:t>
            </w:r>
            <w:r w:rsidR="002A5699" w:rsidRPr="0031310C">
              <w:rPr>
                <w:b/>
                <w:i w:val="0"/>
                <w:sz w:val="22"/>
                <w:szCs w:val="22"/>
              </w:rPr>
              <w:t>i</w:t>
            </w:r>
            <w:r w:rsidRPr="0031310C">
              <w:rPr>
                <w:b/>
                <w:i w:val="0"/>
                <w:sz w:val="22"/>
                <w:szCs w:val="22"/>
              </w:rPr>
              <w:t xml:space="preserve">n 80. </w:t>
            </w:r>
            <w:r w:rsidR="002A5699" w:rsidRPr="0031310C">
              <w:rPr>
                <w:b/>
                <w:i w:val="0"/>
                <w:sz w:val="22"/>
                <w:szCs w:val="22"/>
              </w:rPr>
              <w:t>č</w:t>
            </w:r>
            <w:r w:rsidRPr="0031310C">
              <w:rPr>
                <w:b/>
                <w:i w:val="0"/>
                <w:sz w:val="22"/>
                <w:szCs w:val="22"/>
              </w:rPr>
              <w:t xml:space="preserve">lenom ZJN-3 ugotovil, da ponudnik </w:t>
            </w:r>
            <w:r w:rsidR="002A5699" w:rsidRPr="0031310C">
              <w:rPr>
                <w:b/>
                <w:i w:val="0"/>
                <w:sz w:val="22"/>
                <w:szCs w:val="22"/>
              </w:rPr>
              <w:t xml:space="preserve">ne izpolnjuje obveznih dajatev </w:t>
            </w:r>
            <w:r w:rsidRPr="0031310C">
              <w:rPr>
                <w:b/>
                <w:i w:val="0"/>
                <w:sz w:val="22"/>
                <w:szCs w:val="22"/>
              </w:rPr>
              <w:t>in drugih denarnih nedavčnih obveznosti v skladu z zakonom, ki ureja finančno upravo, ki jih pobira davčni organ v skladu s predpisi države, v kateri ima sedež</w:t>
            </w:r>
            <w:r w:rsidR="002A5699" w:rsidRPr="0031310C">
              <w:rPr>
                <w:b/>
                <w:i w:val="0"/>
                <w:sz w:val="22"/>
                <w:szCs w:val="22"/>
              </w:rPr>
              <w:t>, ali predpisi države naročnika</w:t>
            </w:r>
            <w:r w:rsidR="0031310C" w:rsidRPr="0031310C">
              <w:rPr>
                <w:b/>
                <w:i w:val="0"/>
                <w:sz w:val="22"/>
                <w:szCs w:val="22"/>
              </w:rPr>
              <w:t>.</w:t>
            </w:r>
            <w:r w:rsidR="002A5699" w:rsidRPr="0031310C">
              <w:rPr>
                <w:b/>
                <w:i w:val="0"/>
                <w:sz w:val="22"/>
                <w:szCs w:val="22"/>
              </w:rPr>
              <w:t xml:space="preserve"> </w:t>
            </w:r>
            <w:r w:rsidR="0031310C" w:rsidRPr="0031310C">
              <w:rPr>
                <w:b/>
                <w:i w:val="0"/>
                <w:sz w:val="22"/>
                <w:szCs w:val="22"/>
              </w:rPr>
              <w:t xml:space="preserve">Šteje se, da </w:t>
            </w:r>
            <w:r w:rsidR="0031310C">
              <w:rPr>
                <w:b/>
                <w:i w:val="0"/>
                <w:sz w:val="22"/>
                <w:szCs w:val="22"/>
              </w:rPr>
              <w:t>ponudnik</w:t>
            </w:r>
            <w:r w:rsidR="0031310C" w:rsidRPr="0031310C">
              <w:rPr>
                <w:b/>
                <w:i w:val="0"/>
                <w:sz w:val="22"/>
                <w:szCs w:val="22"/>
              </w:rPr>
              <w:t xml:space="preserve"> ne izpolnjuje obveznosti iz prejšnjega stavka tudi, če nima predloženih vseh obračunov davčnih odtegljajev za dohodke iz delovnega razmerja za obdobje zadnjih petih let do roka za oddajo ponudbe. </w:t>
            </w:r>
            <w:r w:rsidR="0031310C">
              <w:rPr>
                <w:b/>
                <w:i w:val="0"/>
                <w:sz w:val="22"/>
                <w:szCs w:val="22"/>
              </w:rPr>
              <w:t>Ponudnika</w:t>
            </w:r>
            <w:r w:rsidR="0031310C" w:rsidRPr="0031310C">
              <w:rPr>
                <w:b/>
                <w:i w:val="0"/>
                <w:sz w:val="22"/>
                <w:szCs w:val="22"/>
              </w:rPr>
              <w:t xml:space="preserve"> se ne izloči, če gospodarski subjekt do roka za oddajo ponudb poravna neplačane zapadle obveznosti, ki znašajo 50 eurov ali več in predloži vse obračune davčnih odtegljajev za dohodke iz delovnega razmerja za obdobje zadnjih pet let do roka za oddajo ponudbe.</w:t>
            </w:r>
          </w:p>
          <w:p w14:paraId="2F48D26B" w14:textId="77777777" w:rsidR="00313CAA" w:rsidRPr="0031310C" w:rsidRDefault="00313CAA" w:rsidP="007F07C6">
            <w:pPr>
              <w:pStyle w:val="Odstavekseznama"/>
              <w:tabs>
                <w:tab w:val="left" w:pos="306"/>
              </w:tabs>
              <w:ind w:left="0"/>
              <w:jc w:val="both"/>
              <w:rPr>
                <w:i w:val="0"/>
                <w:sz w:val="22"/>
                <w:szCs w:val="22"/>
              </w:rPr>
            </w:pPr>
          </w:p>
          <w:p w14:paraId="17BD25AB" w14:textId="77777777" w:rsidR="00D708FA" w:rsidRPr="00DB6262" w:rsidRDefault="006D65A4" w:rsidP="00EB0F5A">
            <w:pPr>
              <w:tabs>
                <w:tab w:val="left" w:pos="306"/>
              </w:tabs>
              <w:jc w:val="both"/>
              <w:rPr>
                <w:i w:val="0"/>
                <w:sz w:val="22"/>
                <w:szCs w:val="22"/>
              </w:rPr>
            </w:pPr>
            <w:r w:rsidRPr="00DB6262">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14:paraId="4E5ADFF2" w14:textId="77777777" w:rsidR="00D708FA" w:rsidRPr="0015536A" w:rsidRDefault="00D708FA" w:rsidP="00383706">
            <w:pPr>
              <w:tabs>
                <w:tab w:val="left" w:pos="306"/>
              </w:tabs>
              <w:jc w:val="both"/>
              <w:rPr>
                <w:i w:val="0"/>
                <w:sz w:val="22"/>
                <w:szCs w:val="22"/>
              </w:rPr>
            </w:pPr>
            <w:r w:rsidRPr="0015536A">
              <w:rPr>
                <w:i w:val="0"/>
                <w:sz w:val="22"/>
                <w:szCs w:val="22"/>
              </w:rPr>
              <w:t>DOKAZILO:</w:t>
            </w:r>
          </w:p>
          <w:p w14:paraId="0F4E240E" w14:textId="77777777" w:rsidR="00A50F0E" w:rsidRPr="0015536A" w:rsidRDefault="003D3E16" w:rsidP="001369CE">
            <w:pPr>
              <w:pStyle w:val="Odstavekseznama"/>
              <w:numPr>
                <w:ilvl w:val="0"/>
                <w:numId w:val="14"/>
              </w:numPr>
              <w:ind w:left="409" w:hanging="284"/>
              <w:jc w:val="both"/>
              <w:rPr>
                <w:i w:val="0"/>
                <w:sz w:val="22"/>
                <w:szCs w:val="22"/>
              </w:rPr>
            </w:pPr>
            <w:r w:rsidRPr="0015536A">
              <w:rPr>
                <w:i w:val="0"/>
                <w:sz w:val="22"/>
                <w:szCs w:val="22"/>
              </w:rPr>
              <w:t>Izpolnjen ESPD obrazec</w:t>
            </w:r>
            <w:r w:rsidR="00A50F0E" w:rsidRPr="0015536A">
              <w:rPr>
                <w:i w:val="0"/>
                <w:sz w:val="22"/>
                <w:szCs w:val="22"/>
              </w:rPr>
              <w:t xml:space="preserve"> (Del III: Razlogi za izključitev; B: Razlogi, povezani s plačilom davkov ali prispevkov za socialno varnost).</w:t>
            </w:r>
          </w:p>
          <w:p w14:paraId="43C9D818" w14:textId="77777777" w:rsidR="00D708FA" w:rsidRPr="0015536A" w:rsidRDefault="00D708FA" w:rsidP="00383706">
            <w:pPr>
              <w:pStyle w:val="Odstavekseznama"/>
              <w:tabs>
                <w:tab w:val="left" w:pos="306"/>
              </w:tabs>
              <w:ind w:left="0"/>
              <w:jc w:val="both"/>
              <w:rPr>
                <w:i w:val="0"/>
                <w:sz w:val="22"/>
                <w:szCs w:val="22"/>
              </w:rPr>
            </w:pPr>
          </w:p>
          <w:p w14:paraId="3173F499" w14:textId="77777777" w:rsidR="00277385" w:rsidRPr="0015536A" w:rsidRDefault="00277385" w:rsidP="00383706">
            <w:pPr>
              <w:pStyle w:val="Odstavekseznama"/>
              <w:tabs>
                <w:tab w:val="left" w:pos="306"/>
              </w:tabs>
              <w:ind w:left="0"/>
              <w:jc w:val="both"/>
              <w:rPr>
                <w:i w:val="0"/>
                <w:sz w:val="22"/>
                <w:szCs w:val="22"/>
              </w:rPr>
            </w:pPr>
            <w:r w:rsidRPr="0015536A">
              <w:rPr>
                <w:i w:val="0"/>
                <w:sz w:val="22"/>
                <w:szCs w:val="22"/>
              </w:rPr>
              <w:t>Naročnik bo</w:t>
            </w:r>
            <w:r w:rsidR="00162A86" w:rsidRPr="0015536A">
              <w:rPr>
                <w:i w:val="0"/>
                <w:sz w:val="22"/>
                <w:szCs w:val="22"/>
              </w:rPr>
              <w:t xml:space="preserve"> </w:t>
            </w:r>
            <w:r w:rsidRPr="0015536A">
              <w:rPr>
                <w:i w:val="0"/>
                <w:sz w:val="22"/>
                <w:szCs w:val="22"/>
              </w:rPr>
              <w:t>izpolnjevanje po</w:t>
            </w:r>
            <w:r w:rsidR="00EB6E00" w:rsidRPr="0015536A">
              <w:rPr>
                <w:i w:val="0"/>
                <w:sz w:val="22"/>
                <w:szCs w:val="22"/>
              </w:rPr>
              <w:t>goja preveril</w:t>
            </w:r>
            <w:r w:rsidR="00297323" w:rsidRPr="0015536A">
              <w:rPr>
                <w:i w:val="0"/>
                <w:sz w:val="22"/>
                <w:szCs w:val="22"/>
              </w:rPr>
              <w:t xml:space="preserve"> </w:t>
            </w:r>
            <w:r w:rsidR="00162A86" w:rsidRPr="0015536A">
              <w:rPr>
                <w:i w:val="0"/>
                <w:sz w:val="22"/>
                <w:szCs w:val="22"/>
              </w:rPr>
              <w:t xml:space="preserve"> </w:t>
            </w:r>
            <w:r w:rsidR="00EB6E00" w:rsidRPr="0015536A">
              <w:rPr>
                <w:i w:val="0"/>
                <w:sz w:val="22"/>
                <w:szCs w:val="22"/>
              </w:rPr>
              <w:t>v uradni evidenci oz. v enotnem informacijskem sistemu.</w:t>
            </w:r>
          </w:p>
          <w:p w14:paraId="487B704B" w14:textId="77777777" w:rsidR="002A5699" w:rsidRPr="0015536A" w:rsidRDefault="002A5699" w:rsidP="00383706">
            <w:pPr>
              <w:pStyle w:val="Odstavekseznama"/>
              <w:tabs>
                <w:tab w:val="left" w:pos="306"/>
              </w:tabs>
              <w:ind w:left="0"/>
              <w:jc w:val="both"/>
              <w:rPr>
                <w:i w:val="0"/>
                <w:sz w:val="22"/>
                <w:szCs w:val="22"/>
              </w:rPr>
            </w:pPr>
          </w:p>
          <w:p w14:paraId="428FB780" w14:textId="77777777" w:rsidR="002A5699" w:rsidRPr="0015536A" w:rsidRDefault="00162A86" w:rsidP="00383706">
            <w:pPr>
              <w:pStyle w:val="Odstavekseznama"/>
              <w:tabs>
                <w:tab w:val="left" w:pos="306"/>
              </w:tabs>
              <w:ind w:left="0"/>
              <w:jc w:val="both"/>
              <w:rPr>
                <w:i w:val="0"/>
                <w:sz w:val="22"/>
                <w:szCs w:val="22"/>
              </w:rPr>
            </w:pPr>
            <w:r w:rsidRPr="0015536A">
              <w:rPr>
                <w:i w:val="0"/>
                <w:sz w:val="22"/>
                <w:szCs w:val="22"/>
              </w:rPr>
              <w:t>Naročnik b</w:t>
            </w:r>
            <w:r w:rsidR="002A5699" w:rsidRPr="0015536A">
              <w:rPr>
                <w:i w:val="0"/>
                <w:sz w:val="22"/>
                <w:szCs w:val="22"/>
              </w:rPr>
              <w:t>o</w:t>
            </w:r>
            <w:r w:rsidRPr="0015536A">
              <w:rPr>
                <w:i w:val="0"/>
                <w:sz w:val="22"/>
                <w:szCs w:val="22"/>
              </w:rPr>
              <w:t xml:space="preserve"> </w:t>
            </w:r>
            <w:r w:rsidR="002A5699" w:rsidRPr="0015536A">
              <w:rPr>
                <w:i w:val="0"/>
                <w:sz w:val="22"/>
                <w:szCs w:val="22"/>
              </w:rPr>
              <w:t xml:space="preserve">ponudnika, kateremu namerava oddati javno naročilo, pozval </w:t>
            </w:r>
            <w:r w:rsidR="00A47DC6" w:rsidRPr="0015536A">
              <w:rPr>
                <w:i w:val="0"/>
                <w:sz w:val="22"/>
                <w:szCs w:val="22"/>
              </w:rPr>
              <w:t xml:space="preserve"> </w:t>
            </w:r>
            <w:r w:rsidR="002A5699" w:rsidRPr="0015536A">
              <w:rPr>
                <w:i w:val="0"/>
                <w:sz w:val="22"/>
                <w:szCs w:val="22"/>
              </w:rPr>
              <w:t>k predložitvi dokazil, v kolikor podatkov ne bo mogel pridobiti iz uradnih evidenc.</w:t>
            </w:r>
          </w:p>
        </w:tc>
      </w:tr>
      <w:tr w:rsidR="007E58B6" w:rsidRPr="00DB6262" w14:paraId="2242EFC2" w14:textId="77777777" w:rsidTr="004925D3">
        <w:tc>
          <w:tcPr>
            <w:tcW w:w="4673" w:type="dxa"/>
            <w:shd w:val="clear" w:color="auto" w:fill="E6E6E6"/>
            <w:vAlign w:val="center"/>
          </w:tcPr>
          <w:p w14:paraId="1CE711E4" w14:textId="77777777" w:rsidR="007E58B6" w:rsidRPr="007E58B6" w:rsidRDefault="007E58B6" w:rsidP="001369CE">
            <w:pPr>
              <w:pStyle w:val="Odstavekseznama"/>
              <w:numPr>
                <w:ilvl w:val="0"/>
                <w:numId w:val="17"/>
              </w:numPr>
              <w:tabs>
                <w:tab w:val="left" w:pos="306"/>
              </w:tabs>
              <w:ind w:left="22" w:hanging="22"/>
              <w:jc w:val="both"/>
              <w:rPr>
                <w:b/>
                <w:i w:val="0"/>
                <w:sz w:val="22"/>
                <w:szCs w:val="22"/>
              </w:rPr>
            </w:pPr>
            <w:r w:rsidRPr="007E58B6">
              <w:rPr>
                <w:b/>
                <w:i w:val="0"/>
                <w:sz w:val="22"/>
                <w:szCs w:val="22"/>
              </w:rPr>
              <w:t>Naročnik bo iz postopka javnega naročila izključil ponudnika, če je ta na dan, ko poteče rok za oddajo ponudbe, izločen iz postopkov oddaje javnih naročil zaradi uvrstitve v evidenco gospodarskih subjektov z izrečenimi stranskimi sankcijami izločitve iz postopkov javnega naročanja.</w:t>
            </w:r>
          </w:p>
          <w:p w14:paraId="67A624DA" w14:textId="77777777" w:rsidR="007E58B6" w:rsidRPr="00DB6262" w:rsidRDefault="007E58B6" w:rsidP="007E58B6">
            <w:pPr>
              <w:tabs>
                <w:tab w:val="left" w:pos="306"/>
              </w:tabs>
              <w:jc w:val="both"/>
              <w:rPr>
                <w:b/>
                <w:i w:val="0"/>
                <w:sz w:val="22"/>
                <w:szCs w:val="22"/>
              </w:rPr>
            </w:pPr>
          </w:p>
          <w:p w14:paraId="6BE0B4E8" w14:textId="77777777" w:rsidR="007E58B6" w:rsidRPr="00DB6262" w:rsidRDefault="007E58B6" w:rsidP="007E58B6">
            <w:pPr>
              <w:tabs>
                <w:tab w:val="left" w:pos="306"/>
              </w:tabs>
              <w:jc w:val="both"/>
              <w:rPr>
                <w:i w:val="0"/>
                <w:sz w:val="22"/>
                <w:szCs w:val="22"/>
              </w:rPr>
            </w:pPr>
            <w:r w:rsidRPr="00DB6262">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14:paraId="26890FD6" w14:textId="77777777" w:rsidR="007E58B6" w:rsidRPr="00DB6262" w:rsidRDefault="007E58B6" w:rsidP="007E58B6">
            <w:pPr>
              <w:tabs>
                <w:tab w:val="left" w:pos="306"/>
              </w:tabs>
              <w:jc w:val="both"/>
              <w:rPr>
                <w:i w:val="0"/>
                <w:sz w:val="22"/>
                <w:szCs w:val="22"/>
              </w:rPr>
            </w:pPr>
            <w:r w:rsidRPr="00DB6262">
              <w:rPr>
                <w:i w:val="0"/>
                <w:sz w:val="22"/>
                <w:szCs w:val="22"/>
              </w:rPr>
              <w:t>DOKAZILO:</w:t>
            </w:r>
          </w:p>
          <w:p w14:paraId="7331396A" w14:textId="77777777" w:rsidR="007E58B6" w:rsidRPr="00DB6262" w:rsidRDefault="007E58B6" w:rsidP="001369CE">
            <w:pPr>
              <w:pStyle w:val="Odstavekseznama"/>
              <w:numPr>
                <w:ilvl w:val="0"/>
                <w:numId w:val="14"/>
              </w:numPr>
              <w:ind w:left="409" w:hanging="284"/>
              <w:jc w:val="both"/>
              <w:rPr>
                <w:i w:val="0"/>
                <w:sz w:val="22"/>
                <w:szCs w:val="22"/>
              </w:rPr>
            </w:pPr>
            <w:r w:rsidRPr="00DB6262">
              <w:rPr>
                <w:i w:val="0"/>
                <w:sz w:val="22"/>
                <w:szCs w:val="22"/>
              </w:rPr>
              <w:t>Izpolnjen ESPD obrazec</w:t>
            </w:r>
            <w:r>
              <w:rPr>
                <w:i w:val="0"/>
                <w:sz w:val="22"/>
                <w:szCs w:val="22"/>
              </w:rPr>
              <w:t xml:space="preserve"> (Del III: Razlogi za izključitev; D: Nacionalni razlogi za izključitev)</w:t>
            </w:r>
            <w:r w:rsidRPr="00DB6262">
              <w:rPr>
                <w:i w:val="0"/>
                <w:sz w:val="22"/>
                <w:szCs w:val="22"/>
              </w:rPr>
              <w:t>.</w:t>
            </w:r>
          </w:p>
          <w:p w14:paraId="42748BF2" w14:textId="77777777" w:rsidR="007E58B6" w:rsidRPr="00DB6262" w:rsidRDefault="007E58B6" w:rsidP="007E58B6">
            <w:pPr>
              <w:pStyle w:val="Odstavekseznama"/>
              <w:tabs>
                <w:tab w:val="left" w:pos="306"/>
              </w:tabs>
              <w:ind w:left="0"/>
              <w:jc w:val="both"/>
              <w:rPr>
                <w:i w:val="0"/>
                <w:sz w:val="22"/>
                <w:szCs w:val="22"/>
              </w:rPr>
            </w:pPr>
          </w:p>
          <w:p w14:paraId="0C29A73F" w14:textId="77777777" w:rsidR="007E58B6" w:rsidRPr="0015536A" w:rsidRDefault="007E58B6" w:rsidP="007E58B6">
            <w:pPr>
              <w:pStyle w:val="Odstavekseznama"/>
              <w:tabs>
                <w:tab w:val="left" w:pos="306"/>
              </w:tabs>
              <w:ind w:left="0"/>
              <w:jc w:val="both"/>
              <w:rPr>
                <w:i w:val="0"/>
                <w:sz w:val="22"/>
                <w:szCs w:val="22"/>
              </w:rPr>
            </w:pPr>
            <w:r w:rsidRPr="0015536A">
              <w:rPr>
                <w:i w:val="0"/>
                <w:sz w:val="22"/>
                <w:szCs w:val="22"/>
              </w:rPr>
              <w:t>Naročnik bo izpolnjevanje pogoja v uradni evidenci oz. v enotnem informacijskem sistemu.</w:t>
            </w:r>
          </w:p>
          <w:p w14:paraId="3501D7AE" w14:textId="77777777" w:rsidR="007E58B6" w:rsidRPr="0015536A" w:rsidRDefault="007E58B6" w:rsidP="007E58B6">
            <w:pPr>
              <w:pStyle w:val="Odstavekseznama"/>
              <w:tabs>
                <w:tab w:val="left" w:pos="306"/>
              </w:tabs>
              <w:ind w:left="0"/>
              <w:jc w:val="both"/>
              <w:rPr>
                <w:i w:val="0"/>
                <w:sz w:val="22"/>
                <w:szCs w:val="22"/>
              </w:rPr>
            </w:pPr>
          </w:p>
          <w:p w14:paraId="22BC061B" w14:textId="77777777" w:rsidR="007E58B6" w:rsidRPr="00DB6262" w:rsidRDefault="007E58B6" w:rsidP="007E58B6">
            <w:pPr>
              <w:pStyle w:val="Odstavekseznama"/>
              <w:tabs>
                <w:tab w:val="left" w:pos="306"/>
              </w:tabs>
              <w:ind w:left="0"/>
              <w:jc w:val="both"/>
              <w:rPr>
                <w:i w:val="0"/>
                <w:sz w:val="22"/>
                <w:szCs w:val="22"/>
              </w:rPr>
            </w:pPr>
            <w:r w:rsidRPr="0015536A">
              <w:rPr>
                <w:i w:val="0"/>
                <w:sz w:val="22"/>
                <w:szCs w:val="22"/>
              </w:rPr>
              <w:t>Naročnik bo ponudnika, kateremu namerava oddati javno naročilo, pozval  k predložitvi dokazil, v kolikor podatkov ne bo mogel pridobiti iz uradnih evidenc.</w:t>
            </w:r>
          </w:p>
        </w:tc>
      </w:tr>
      <w:tr w:rsidR="007E58B6" w:rsidRPr="00DB6262" w14:paraId="4E78DC5D" w14:textId="77777777" w:rsidTr="004925D3">
        <w:tc>
          <w:tcPr>
            <w:tcW w:w="4673" w:type="dxa"/>
            <w:shd w:val="clear" w:color="auto" w:fill="E6E6E6"/>
            <w:vAlign w:val="center"/>
          </w:tcPr>
          <w:p w14:paraId="7CF4B6EC" w14:textId="77777777" w:rsidR="007E58B6" w:rsidRPr="00DB6262" w:rsidRDefault="007E58B6" w:rsidP="001369CE">
            <w:pPr>
              <w:pStyle w:val="Odstavekseznama"/>
              <w:numPr>
                <w:ilvl w:val="0"/>
                <w:numId w:val="17"/>
              </w:numPr>
              <w:tabs>
                <w:tab w:val="left" w:pos="306"/>
              </w:tabs>
              <w:ind w:left="22" w:hanging="22"/>
              <w:jc w:val="both"/>
              <w:rPr>
                <w:b/>
                <w:i w:val="0"/>
                <w:sz w:val="22"/>
                <w:szCs w:val="22"/>
              </w:rPr>
            </w:pPr>
            <w:r w:rsidRPr="00DB6262">
              <w:rPr>
                <w:b/>
                <w:i w:val="0"/>
                <w:sz w:val="22"/>
                <w:szCs w:val="22"/>
              </w:rPr>
              <w:lastRenderedPageBreak/>
              <w:t xml:space="preserve">Naročnik bo iz postopka javnega naročila izključil ponudnika, če je v zadnjih treh letih pred potekom roka za oddajo ponudbe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 </w:t>
            </w:r>
          </w:p>
          <w:p w14:paraId="531A6695" w14:textId="77777777" w:rsidR="00863572" w:rsidRPr="00863572" w:rsidRDefault="00863572" w:rsidP="00863572">
            <w:pPr>
              <w:jc w:val="both"/>
              <w:rPr>
                <w:i w:val="0"/>
                <w:sz w:val="22"/>
                <w:szCs w:val="22"/>
              </w:rPr>
            </w:pPr>
            <w:r w:rsidRPr="00863572">
              <w:rPr>
                <w:i w:val="0"/>
                <w:sz w:val="22"/>
                <w:szCs w:val="22"/>
              </w:rPr>
              <w:t>V kolikor je gospodarski subjekt v položaju iz zgornjega odstavka, lahko naročniku v skladu z devetim odstavkom 75. člena ZJN-3 najkasneje do roka za oddajo ponudb predloži dokazila, da je sprejel zadostne ukrepe, s katerimi lahko dokaže svojo zanesljivost kljub obstoju razlogov za izključitev.</w:t>
            </w:r>
          </w:p>
          <w:p w14:paraId="36DE3CDE" w14:textId="77777777" w:rsidR="007E58B6" w:rsidRPr="00DB6262" w:rsidRDefault="007E58B6" w:rsidP="007E58B6">
            <w:pPr>
              <w:tabs>
                <w:tab w:val="left" w:pos="306"/>
              </w:tabs>
              <w:jc w:val="both"/>
              <w:rPr>
                <w:b/>
                <w:i w:val="0"/>
                <w:sz w:val="22"/>
                <w:szCs w:val="22"/>
              </w:rPr>
            </w:pPr>
          </w:p>
          <w:p w14:paraId="06D1E938" w14:textId="77777777" w:rsidR="007E58B6" w:rsidRPr="00DB6262" w:rsidRDefault="007E58B6" w:rsidP="007E58B6">
            <w:pPr>
              <w:tabs>
                <w:tab w:val="left" w:pos="306"/>
              </w:tabs>
              <w:jc w:val="both"/>
              <w:rPr>
                <w:sz w:val="20"/>
              </w:rPr>
            </w:pPr>
            <w:r w:rsidRPr="00DB6262">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14:paraId="3DECB148" w14:textId="77777777" w:rsidR="007E58B6" w:rsidRPr="0015536A" w:rsidRDefault="007E58B6" w:rsidP="007E58B6">
            <w:pPr>
              <w:tabs>
                <w:tab w:val="left" w:pos="306"/>
              </w:tabs>
              <w:jc w:val="both"/>
              <w:rPr>
                <w:i w:val="0"/>
                <w:sz w:val="22"/>
                <w:szCs w:val="22"/>
              </w:rPr>
            </w:pPr>
            <w:r w:rsidRPr="0015536A">
              <w:rPr>
                <w:i w:val="0"/>
                <w:sz w:val="22"/>
                <w:szCs w:val="22"/>
              </w:rPr>
              <w:t>DOKAZILO:</w:t>
            </w:r>
          </w:p>
          <w:p w14:paraId="3C59E9E1" w14:textId="77777777" w:rsidR="007E58B6" w:rsidRPr="0015536A" w:rsidRDefault="007E58B6" w:rsidP="001369CE">
            <w:pPr>
              <w:pStyle w:val="Odstavekseznama"/>
              <w:numPr>
                <w:ilvl w:val="0"/>
                <w:numId w:val="14"/>
              </w:numPr>
              <w:ind w:left="409" w:hanging="284"/>
              <w:jc w:val="both"/>
              <w:rPr>
                <w:i w:val="0"/>
                <w:sz w:val="22"/>
                <w:szCs w:val="22"/>
              </w:rPr>
            </w:pPr>
            <w:r w:rsidRPr="0015536A">
              <w:rPr>
                <w:i w:val="0"/>
                <w:sz w:val="22"/>
                <w:szCs w:val="22"/>
              </w:rPr>
              <w:t>Izpolnjen ESPD obrazec (Del III: Razlogi za izključitev; D: Nacionalni razlogi za izključitev).</w:t>
            </w:r>
          </w:p>
          <w:p w14:paraId="606E2498" w14:textId="77777777" w:rsidR="007E58B6" w:rsidRPr="0015536A" w:rsidRDefault="007E58B6" w:rsidP="007E58B6">
            <w:pPr>
              <w:jc w:val="both"/>
              <w:rPr>
                <w:i w:val="0"/>
                <w:sz w:val="22"/>
                <w:szCs w:val="22"/>
              </w:rPr>
            </w:pPr>
          </w:p>
          <w:p w14:paraId="7C7EBC79" w14:textId="77777777" w:rsidR="007E58B6" w:rsidRPr="0015536A" w:rsidRDefault="007E58B6" w:rsidP="007E58B6">
            <w:pPr>
              <w:pStyle w:val="Odstavekseznama"/>
              <w:tabs>
                <w:tab w:val="left" w:pos="306"/>
              </w:tabs>
              <w:ind w:left="0"/>
              <w:jc w:val="both"/>
              <w:rPr>
                <w:i w:val="0"/>
                <w:sz w:val="22"/>
                <w:szCs w:val="22"/>
              </w:rPr>
            </w:pPr>
          </w:p>
          <w:p w14:paraId="25116552" w14:textId="77777777" w:rsidR="007E58B6" w:rsidRPr="0015536A" w:rsidRDefault="007E58B6" w:rsidP="007E58B6">
            <w:pPr>
              <w:tabs>
                <w:tab w:val="left" w:pos="306"/>
              </w:tabs>
              <w:jc w:val="both"/>
              <w:rPr>
                <w:i w:val="0"/>
                <w:sz w:val="22"/>
                <w:szCs w:val="22"/>
              </w:rPr>
            </w:pPr>
            <w:r w:rsidRPr="0015536A">
              <w:rPr>
                <w:i w:val="0"/>
                <w:sz w:val="22"/>
                <w:szCs w:val="22"/>
              </w:rPr>
              <w:t>Naročnik bo izpolnjevanje pogoja preveril  v uradni evidenci oz. v enotnem informacijskem sistemu.</w:t>
            </w:r>
          </w:p>
          <w:p w14:paraId="2768BBE7" w14:textId="77777777" w:rsidR="007E58B6" w:rsidRPr="0015536A" w:rsidRDefault="007E58B6" w:rsidP="007E58B6">
            <w:pPr>
              <w:pStyle w:val="Odstavekseznama"/>
              <w:tabs>
                <w:tab w:val="left" w:pos="306"/>
              </w:tabs>
              <w:ind w:left="0"/>
              <w:jc w:val="both"/>
              <w:rPr>
                <w:i w:val="0"/>
                <w:sz w:val="22"/>
                <w:szCs w:val="22"/>
              </w:rPr>
            </w:pPr>
          </w:p>
          <w:p w14:paraId="77FD60D6" w14:textId="77777777" w:rsidR="007E58B6" w:rsidRPr="0015536A" w:rsidRDefault="007E58B6" w:rsidP="007E58B6">
            <w:pPr>
              <w:tabs>
                <w:tab w:val="left" w:pos="306"/>
              </w:tabs>
              <w:jc w:val="both"/>
              <w:rPr>
                <w:i w:val="0"/>
                <w:sz w:val="22"/>
                <w:szCs w:val="22"/>
              </w:rPr>
            </w:pPr>
            <w:r w:rsidRPr="0015536A">
              <w:rPr>
                <w:i w:val="0"/>
                <w:sz w:val="22"/>
                <w:szCs w:val="22"/>
              </w:rPr>
              <w:t>Naročnik bo  ponudnika, kateremu namerava oddati javno naročilo, pozval  k predložitvi dokazil, v kolikor podatkov ne bo mogel pridobiti iz uradnih evidenc.</w:t>
            </w:r>
          </w:p>
        </w:tc>
      </w:tr>
      <w:tr w:rsidR="007E58B6" w:rsidRPr="00DB6262" w14:paraId="6BC3ED3D" w14:textId="77777777" w:rsidTr="00383706">
        <w:tc>
          <w:tcPr>
            <w:tcW w:w="9067" w:type="dxa"/>
            <w:gridSpan w:val="2"/>
            <w:shd w:val="clear" w:color="auto" w:fill="E6E6E6"/>
            <w:vAlign w:val="center"/>
          </w:tcPr>
          <w:p w14:paraId="0DAAC7E9" w14:textId="77777777" w:rsidR="007E58B6" w:rsidRPr="00221AFD" w:rsidRDefault="007E58B6" w:rsidP="007E58B6">
            <w:pPr>
              <w:tabs>
                <w:tab w:val="left" w:pos="306"/>
              </w:tabs>
              <w:jc w:val="both"/>
              <w:rPr>
                <w:b/>
                <w:i w:val="0"/>
                <w:sz w:val="22"/>
                <w:szCs w:val="22"/>
              </w:rPr>
            </w:pPr>
            <w:r w:rsidRPr="00221AFD">
              <w:rPr>
                <w:b/>
                <w:bCs/>
                <w:i w:val="0"/>
                <w:sz w:val="22"/>
                <w:szCs w:val="22"/>
              </w:rPr>
              <w:t>POGOJI ZA SODELOVANJE</w:t>
            </w:r>
          </w:p>
        </w:tc>
      </w:tr>
      <w:tr w:rsidR="007E58B6" w:rsidRPr="00DB6262" w14:paraId="1E135AB0" w14:textId="77777777" w:rsidTr="004925D3">
        <w:tc>
          <w:tcPr>
            <w:tcW w:w="4673" w:type="dxa"/>
            <w:shd w:val="clear" w:color="auto" w:fill="E6E6E6"/>
            <w:vAlign w:val="center"/>
          </w:tcPr>
          <w:p w14:paraId="567134D2" w14:textId="77777777" w:rsidR="007E58B6" w:rsidRPr="00DB6262" w:rsidRDefault="007E58B6" w:rsidP="001369CE">
            <w:pPr>
              <w:pStyle w:val="Odstavekseznama"/>
              <w:numPr>
                <w:ilvl w:val="0"/>
                <w:numId w:val="18"/>
              </w:numPr>
              <w:tabs>
                <w:tab w:val="left" w:pos="306"/>
              </w:tabs>
              <w:ind w:left="22" w:firstLine="0"/>
              <w:jc w:val="both"/>
              <w:rPr>
                <w:b/>
                <w:i w:val="0"/>
                <w:sz w:val="22"/>
                <w:szCs w:val="22"/>
              </w:rPr>
            </w:pPr>
            <w:r w:rsidRPr="00DB6262">
              <w:rPr>
                <w:b/>
                <w:i w:val="0"/>
                <w:sz w:val="22"/>
                <w:szCs w:val="22"/>
              </w:rPr>
              <w:t>Ponudnik mora biti registriran za dejavnost, ki je predmet javnega naročila.</w:t>
            </w:r>
          </w:p>
          <w:p w14:paraId="50043946" w14:textId="77777777" w:rsidR="007E58B6" w:rsidRPr="00DB6262" w:rsidRDefault="007E58B6" w:rsidP="007E58B6">
            <w:pPr>
              <w:tabs>
                <w:tab w:val="left" w:pos="306"/>
              </w:tabs>
              <w:jc w:val="both"/>
              <w:rPr>
                <w:i w:val="0"/>
                <w:sz w:val="22"/>
                <w:szCs w:val="22"/>
              </w:rPr>
            </w:pPr>
          </w:p>
          <w:p w14:paraId="4D161C3A" w14:textId="77777777" w:rsidR="007E58B6" w:rsidRPr="00DB6262" w:rsidRDefault="007E58B6" w:rsidP="007E58B6">
            <w:pPr>
              <w:tabs>
                <w:tab w:val="left" w:pos="306"/>
              </w:tabs>
              <w:jc w:val="both"/>
              <w:rPr>
                <w:i w:val="0"/>
                <w:sz w:val="22"/>
                <w:szCs w:val="22"/>
              </w:rPr>
            </w:pPr>
            <w:r w:rsidRPr="00DB6262">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14:paraId="6445C931" w14:textId="77777777" w:rsidR="007E58B6" w:rsidRPr="0015536A" w:rsidRDefault="007E58B6" w:rsidP="007E58B6">
            <w:pPr>
              <w:tabs>
                <w:tab w:val="left" w:pos="306"/>
              </w:tabs>
              <w:jc w:val="both"/>
              <w:rPr>
                <w:i w:val="0"/>
                <w:sz w:val="22"/>
                <w:szCs w:val="22"/>
              </w:rPr>
            </w:pPr>
            <w:r w:rsidRPr="0015536A">
              <w:rPr>
                <w:i w:val="0"/>
                <w:sz w:val="22"/>
                <w:szCs w:val="22"/>
              </w:rPr>
              <w:t>DOKAZILO:</w:t>
            </w:r>
          </w:p>
          <w:p w14:paraId="64443AC2" w14:textId="77777777" w:rsidR="007E58B6" w:rsidRPr="0015536A" w:rsidRDefault="007E58B6" w:rsidP="001369CE">
            <w:pPr>
              <w:pStyle w:val="Odstavekseznama"/>
              <w:numPr>
                <w:ilvl w:val="0"/>
                <w:numId w:val="14"/>
              </w:numPr>
              <w:ind w:left="409" w:hanging="284"/>
              <w:jc w:val="both"/>
              <w:rPr>
                <w:i w:val="0"/>
                <w:sz w:val="22"/>
                <w:szCs w:val="22"/>
              </w:rPr>
            </w:pPr>
            <w:r w:rsidRPr="0015536A">
              <w:rPr>
                <w:i w:val="0"/>
                <w:sz w:val="22"/>
                <w:szCs w:val="22"/>
              </w:rPr>
              <w:t>Izpolnjen ESPD obrazec (Del IV: Pogoji za sodelovanje; A: Ustreznost) – Vpis v poslovni register (Sodni register).</w:t>
            </w:r>
          </w:p>
          <w:p w14:paraId="288F1C24" w14:textId="77777777" w:rsidR="007E58B6" w:rsidRPr="0015536A" w:rsidRDefault="007E58B6" w:rsidP="007E58B6">
            <w:pPr>
              <w:tabs>
                <w:tab w:val="left" w:pos="306"/>
              </w:tabs>
              <w:jc w:val="both"/>
              <w:rPr>
                <w:i w:val="0"/>
                <w:sz w:val="22"/>
                <w:szCs w:val="22"/>
              </w:rPr>
            </w:pPr>
          </w:p>
          <w:p w14:paraId="153747A1" w14:textId="77777777" w:rsidR="007E58B6" w:rsidRPr="0015536A" w:rsidRDefault="007E58B6" w:rsidP="007E58B6">
            <w:pPr>
              <w:tabs>
                <w:tab w:val="left" w:pos="306"/>
              </w:tabs>
              <w:jc w:val="both"/>
              <w:rPr>
                <w:i w:val="0"/>
                <w:sz w:val="22"/>
                <w:szCs w:val="22"/>
              </w:rPr>
            </w:pPr>
            <w:r w:rsidRPr="0015536A">
              <w:rPr>
                <w:i w:val="0"/>
                <w:sz w:val="22"/>
                <w:szCs w:val="22"/>
              </w:rPr>
              <w:t>Naročnik bo  izpolnjevanje pogoja preveril v uradni evidenci oz. v enotnem informacijskem sistemu.</w:t>
            </w:r>
          </w:p>
          <w:p w14:paraId="04C3A7F6" w14:textId="77777777" w:rsidR="007E58B6" w:rsidRPr="0015536A" w:rsidRDefault="007E58B6" w:rsidP="007E58B6">
            <w:pPr>
              <w:tabs>
                <w:tab w:val="left" w:pos="306"/>
              </w:tabs>
              <w:jc w:val="both"/>
              <w:rPr>
                <w:i w:val="0"/>
                <w:sz w:val="22"/>
                <w:szCs w:val="22"/>
              </w:rPr>
            </w:pPr>
          </w:p>
          <w:p w14:paraId="610F2BE2" w14:textId="77777777" w:rsidR="007E58B6" w:rsidRPr="0015536A" w:rsidRDefault="007E58B6" w:rsidP="007E58B6">
            <w:pPr>
              <w:tabs>
                <w:tab w:val="left" w:pos="306"/>
              </w:tabs>
              <w:jc w:val="both"/>
              <w:rPr>
                <w:i w:val="0"/>
                <w:sz w:val="22"/>
                <w:szCs w:val="22"/>
              </w:rPr>
            </w:pPr>
            <w:r w:rsidRPr="0015536A">
              <w:rPr>
                <w:i w:val="0"/>
                <w:sz w:val="22"/>
                <w:szCs w:val="22"/>
              </w:rPr>
              <w:t>Naročnik bo  ponudnika, kateremu namerava oddati javno naročilo, pozval  k predložitvi dokazil, v kolikor podatkov ne bo mogel pridobiti iz uradnih evidenc.</w:t>
            </w:r>
          </w:p>
        </w:tc>
      </w:tr>
      <w:tr w:rsidR="007E58B6" w:rsidRPr="00DB6262" w14:paraId="61605F18" w14:textId="77777777" w:rsidTr="004925D3">
        <w:tc>
          <w:tcPr>
            <w:tcW w:w="4673" w:type="dxa"/>
            <w:shd w:val="clear" w:color="auto" w:fill="E6E6E6"/>
            <w:vAlign w:val="center"/>
          </w:tcPr>
          <w:p w14:paraId="678AE6C1" w14:textId="77777777" w:rsidR="007E58B6" w:rsidRPr="007F07C6" w:rsidRDefault="007E58B6" w:rsidP="001369CE">
            <w:pPr>
              <w:pStyle w:val="Odstavekseznama"/>
              <w:numPr>
                <w:ilvl w:val="0"/>
                <w:numId w:val="18"/>
              </w:numPr>
              <w:tabs>
                <w:tab w:val="left" w:pos="306"/>
              </w:tabs>
              <w:ind w:left="0" w:firstLine="0"/>
              <w:jc w:val="both"/>
              <w:rPr>
                <w:b/>
                <w:i w:val="0"/>
                <w:sz w:val="22"/>
                <w:szCs w:val="22"/>
              </w:rPr>
            </w:pPr>
            <w:r w:rsidRPr="007F07C6">
              <w:rPr>
                <w:b/>
                <w:i w:val="0"/>
                <w:sz w:val="22"/>
                <w:szCs w:val="22"/>
              </w:rPr>
              <w:t xml:space="preserve">Za ponudnika ne obstajajo razlogi, zaradi katerih zanj velja omejitev poslovanja kot to določa prvi odstavek 35. člena Zakona o integriteti in preprečevanju korupcije (Uradni list RS, št. 69/11 – UPB, s sprem. in </w:t>
            </w:r>
            <w:proofErr w:type="spellStart"/>
            <w:r w:rsidRPr="007F07C6">
              <w:rPr>
                <w:b/>
                <w:i w:val="0"/>
                <w:sz w:val="22"/>
                <w:szCs w:val="22"/>
              </w:rPr>
              <w:t>dopol</w:t>
            </w:r>
            <w:proofErr w:type="spellEnd"/>
            <w:r w:rsidRPr="007F07C6">
              <w:rPr>
                <w:b/>
                <w:i w:val="0"/>
                <w:sz w:val="22"/>
                <w:szCs w:val="22"/>
              </w:rPr>
              <w:t>.).</w:t>
            </w:r>
          </w:p>
          <w:p w14:paraId="56C36BA1" w14:textId="77777777" w:rsidR="007E58B6" w:rsidRPr="007F07C6" w:rsidRDefault="007E58B6" w:rsidP="007F07C6">
            <w:pPr>
              <w:pStyle w:val="Odstavekseznama"/>
              <w:tabs>
                <w:tab w:val="left" w:pos="306"/>
              </w:tabs>
              <w:ind w:left="0"/>
              <w:jc w:val="both"/>
              <w:rPr>
                <w:b/>
                <w:i w:val="0"/>
                <w:sz w:val="22"/>
                <w:szCs w:val="22"/>
              </w:rPr>
            </w:pPr>
            <w:r w:rsidRPr="007F07C6">
              <w:rPr>
                <w:b/>
                <w:i w:val="0"/>
                <w:sz w:val="22"/>
                <w:szCs w:val="22"/>
              </w:rPr>
              <w:t>Omejitev poslovanja velja za ponudnike, v katerih je funkcionar, ki pri naročniku opravlja funkcijo, ali njegov družinski član:</w:t>
            </w:r>
          </w:p>
          <w:p w14:paraId="2204E073" w14:textId="77777777" w:rsidR="007E58B6" w:rsidRPr="00A52C81" w:rsidRDefault="007E58B6" w:rsidP="001369CE">
            <w:pPr>
              <w:pStyle w:val="Odstavekseznama"/>
              <w:numPr>
                <w:ilvl w:val="0"/>
                <w:numId w:val="14"/>
              </w:numPr>
              <w:tabs>
                <w:tab w:val="left" w:pos="306"/>
              </w:tabs>
              <w:ind w:left="22" w:firstLine="0"/>
              <w:jc w:val="both"/>
              <w:rPr>
                <w:b/>
                <w:i w:val="0"/>
                <w:iCs/>
                <w:sz w:val="22"/>
                <w:szCs w:val="22"/>
              </w:rPr>
            </w:pPr>
            <w:r w:rsidRPr="00A52C81">
              <w:rPr>
                <w:b/>
                <w:i w:val="0"/>
                <w:iCs/>
                <w:sz w:val="22"/>
                <w:szCs w:val="22"/>
              </w:rPr>
              <w:t>udeležen kot poslovodja, član poslovodstva ali zakoniti zastopnik ali</w:t>
            </w:r>
          </w:p>
          <w:p w14:paraId="302350E7" w14:textId="77777777" w:rsidR="007E58B6" w:rsidRPr="00A52C81" w:rsidRDefault="007E58B6" w:rsidP="001369CE">
            <w:pPr>
              <w:pStyle w:val="Odstavekseznama"/>
              <w:numPr>
                <w:ilvl w:val="0"/>
                <w:numId w:val="14"/>
              </w:numPr>
              <w:tabs>
                <w:tab w:val="left" w:pos="306"/>
              </w:tabs>
              <w:ind w:left="22" w:firstLine="0"/>
              <w:jc w:val="both"/>
              <w:rPr>
                <w:b/>
                <w:i w:val="0"/>
                <w:iCs/>
                <w:sz w:val="22"/>
                <w:szCs w:val="22"/>
              </w:rPr>
            </w:pPr>
            <w:r w:rsidRPr="00A52C81">
              <w:rPr>
                <w:b/>
                <w:i w:val="0"/>
                <w:iCs/>
                <w:sz w:val="22"/>
                <w:szCs w:val="22"/>
              </w:rPr>
              <w:t>neposredno ali prek drugih pravnih oseb v več kot 5 % deležu udeležen pri ustanoviteljskih pravicah, upravljanju ali kapitalu.</w:t>
            </w:r>
          </w:p>
          <w:p w14:paraId="55E37F70" w14:textId="77777777" w:rsidR="007E58B6" w:rsidRDefault="007E58B6" w:rsidP="007E58B6">
            <w:pPr>
              <w:tabs>
                <w:tab w:val="left" w:pos="22"/>
              </w:tabs>
              <w:jc w:val="both"/>
              <w:rPr>
                <w:i w:val="0"/>
                <w:iCs/>
                <w:sz w:val="22"/>
                <w:szCs w:val="22"/>
              </w:rPr>
            </w:pPr>
          </w:p>
          <w:p w14:paraId="139CDD82" w14:textId="77777777" w:rsidR="007E58B6" w:rsidRDefault="007E58B6" w:rsidP="007E58B6">
            <w:pPr>
              <w:tabs>
                <w:tab w:val="left" w:pos="22"/>
              </w:tabs>
              <w:jc w:val="both"/>
              <w:rPr>
                <w:i w:val="0"/>
                <w:iCs/>
                <w:sz w:val="22"/>
                <w:szCs w:val="22"/>
              </w:rPr>
            </w:pPr>
            <w:r>
              <w:rPr>
                <w:i w:val="0"/>
                <w:iCs/>
                <w:sz w:val="22"/>
                <w:szCs w:val="22"/>
              </w:rPr>
              <w:t>V primeru omejitev sodelovanja bo naročnik ponudnika izločil iz postopka ocenjevanja ponudb.</w:t>
            </w:r>
          </w:p>
          <w:p w14:paraId="03EA7456" w14:textId="77777777" w:rsidR="007E58B6" w:rsidRPr="00A52C81" w:rsidRDefault="007E58B6" w:rsidP="007E58B6">
            <w:pPr>
              <w:tabs>
                <w:tab w:val="left" w:pos="22"/>
              </w:tabs>
              <w:jc w:val="both"/>
              <w:rPr>
                <w:i w:val="0"/>
                <w:iCs/>
                <w:sz w:val="22"/>
                <w:szCs w:val="22"/>
              </w:rPr>
            </w:pPr>
          </w:p>
          <w:p w14:paraId="547DABE2" w14:textId="77777777" w:rsidR="007E58B6" w:rsidRPr="00DB6262" w:rsidRDefault="007E58B6" w:rsidP="007E58B6">
            <w:pPr>
              <w:tabs>
                <w:tab w:val="left" w:pos="306"/>
              </w:tabs>
              <w:jc w:val="both"/>
              <w:rPr>
                <w:b/>
                <w:i w:val="0"/>
                <w:sz w:val="22"/>
                <w:szCs w:val="22"/>
              </w:rPr>
            </w:pPr>
            <w:r w:rsidRPr="00DB6262">
              <w:rPr>
                <w:i w:val="0"/>
                <w:sz w:val="22"/>
                <w:szCs w:val="22"/>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4394" w:type="dxa"/>
            <w:vAlign w:val="center"/>
          </w:tcPr>
          <w:p w14:paraId="7437D01F" w14:textId="77777777" w:rsidR="007E58B6" w:rsidRPr="00DB6262" w:rsidRDefault="007E58B6" w:rsidP="007E58B6">
            <w:pPr>
              <w:pStyle w:val="Default"/>
              <w:tabs>
                <w:tab w:val="left" w:pos="306"/>
              </w:tabs>
              <w:rPr>
                <w:rFonts w:ascii="Times New Roman" w:hAnsi="Times New Roman" w:cs="Times New Roman"/>
                <w:color w:val="auto"/>
                <w:sz w:val="22"/>
                <w:szCs w:val="22"/>
              </w:rPr>
            </w:pPr>
            <w:r w:rsidRPr="00DB6262">
              <w:rPr>
                <w:rFonts w:ascii="Times New Roman" w:hAnsi="Times New Roman" w:cs="Times New Roman"/>
                <w:color w:val="auto"/>
                <w:sz w:val="22"/>
                <w:szCs w:val="22"/>
              </w:rPr>
              <w:lastRenderedPageBreak/>
              <w:t>DOKAZILO:</w:t>
            </w:r>
          </w:p>
          <w:p w14:paraId="1C3818FE" w14:textId="77777777" w:rsidR="007E58B6" w:rsidRPr="00DB6262" w:rsidRDefault="007E58B6" w:rsidP="007E58B6">
            <w:pPr>
              <w:tabs>
                <w:tab w:val="left" w:pos="306"/>
              </w:tabs>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E16F2E">
              <w:rPr>
                <w:i w:val="0"/>
                <w:sz w:val="22"/>
                <w:szCs w:val="22"/>
              </w:rPr>
              <w:t>9</w:t>
            </w:r>
            <w:r w:rsidRPr="00DB6262">
              <w:rPr>
                <w:i w:val="0"/>
                <w:sz w:val="22"/>
                <w:szCs w:val="22"/>
              </w:rPr>
              <w:t>).</w:t>
            </w:r>
          </w:p>
          <w:p w14:paraId="2F23991F" w14:textId="77777777" w:rsidR="007E58B6" w:rsidRPr="00DB6262" w:rsidRDefault="007E58B6" w:rsidP="007E58B6">
            <w:pPr>
              <w:tabs>
                <w:tab w:val="left" w:pos="306"/>
              </w:tabs>
              <w:jc w:val="both"/>
              <w:rPr>
                <w:i w:val="0"/>
                <w:sz w:val="22"/>
                <w:szCs w:val="22"/>
              </w:rPr>
            </w:pPr>
          </w:p>
          <w:p w14:paraId="03B613BB" w14:textId="77777777" w:rsidR="007E58B6" w:rsidRDefault="007E58B6" w:rsidP="007E58B6">
            <w:pPr>
              <w:tabs>
                <w:tab w:val="left" w:pos="306"/>
              </w:tabs>
              <w:jc w:val="both"/>
              <w:rPr>
                <w:i w:val="0"/>
                <w:sz w:val="22"/>
                <w:szCs w:val="22"/>
              </w:rPr>
            </w:pPr>
            <w:r w:rsidRPr="00DB6262">
              <w:rPr>
                <w:i w:val="0"/>
                <w:sz w:val="22"/>
                <w:szCs w:val="22"/>
              </w:rPr>
              <w:t>Trditve na izjavi morajo odražati dejansko stanje.</w:t>
            </w:r>
          </w:p>
          <w:p w14:paraId="7B1F9BC3" w14:textId="77777777" w:rsidR="007E58B6" w:rsidRDefault="007E58B6" w:rsidP="007E58B6">
            <w:pPr>
              <w:tabs>
                <w:tab w:val="left" w:pos="306"/>
              </w:tabs>
              <w:jc w:val="both"/>
              <w:rPr>
                <w:i w:val="0"/>
                <w:sz w:val="22"/>
                <w:szCs w:val="22"/>
              </w:rPr>
            </w:pPr>
          </w:p>
          <w:p w14:paraId="06A775D7" w14:textId="77777777" w:rsidR="007E58B6" w:rsidRPr="00DB6262" w:rsidRDefault="007E58B6" w:rsidP="007E58B6">
            <w:pPr>
              <w:tabs>
                <w:tab w:val="left" w:pos="306"/>
              </w:tabs>
              <w:jc w:val="both"/>
              <w:rPr>
                <w:i w:val="0"/>
                <w:sz w:val="22"/>
                <w:szCs w:val="22"/>
              </w:rPr>
            </w:pPr>
            <w:r>
              <w:rPr>
                <w:i w:val="0"/>
                <w:sz w:val="22"/>
                <w:szCs w:val="22"/>
              </w:rPr>
              <w:t xml:space="preserve">Naročnik bo izjavo preveril na Seznamu poslovnih subjektov, za katere veljajo omejitve poslovanja, ki ga vodi za namene 35. člena </w:t>
            </w:r>
            <w:proofErr w:type="spellStart"/>
            <w:r>
              <w:rPr>
                <w:i w:val="0"/>
                <w:sz w:val="22"/>
                <w:szCs w:val="22"/>
              </w:rPr>
              <w:t>ZIntPK</w:t>
            </w:r>
            <w:proofErr w:type="spellEnd"/>
            <w:r>
              <w:rPr>
                <w:i w:val="0"/>
                <w:sz w:val="22"/>
                <w:szCs w:val="22"/>
              </w:rPr>
              <w:t>.</w:t>
            </w:r>
          </w:p>
        </w:tc>
      </w:tr>
      <w:tr w:rsidR="00BB7C8F" w:rsidRPr="008D2D2A" w14:paraId="61CF8049" w14:textId="77777777" w:rsidTr="005048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73" w:type="dxa"/>
            <w:tcBorders>
              <w:top w:val="single" w:sz="4" w:space="0" w:color="auto"/>
              <w:left w:val="single" w:sz="4" w:space="0" w:color="auto"/>
              <w:bottom w:val="single" w:sz="4" w:space="0" w:color="auto"/>
              <w:right w:val="single" w:sz="4" w:space="0" w:color="auto"/>
            </w:tcBorders>
            <w:shd w:val="clear" w:color="auto" w:fill="E6E6E6"/>
          </w:tcPr>
          <w:p w14:paraId="492CF914" w14:textId="77777777" w:rsidR="00BB7C8F" w:rsidRPr="00A576E7" w:rsidRDefault="00BB7C8F" w:rsidP="00BB7C8F">
            <w:pPr>
              <w:jc w:val="both"/>
              <w:rPr>
                <w:rFonts w:eastAsia="Calibri"/>
                <w:b/>
                <w:bCs/>
                <w:i w:val="0"/>
                <w:color w:val="000000" w:themeColor="text1"/>
                <w:sz w:val="20"/>
                <w:lang w:eastAsia="en-US"/>
              </w:rPr>
            </w:pPr>
            <w:r w:rsidRPr="00A576E7">
              <w:rPr>
                <w:rFonts w:eastAsia="Calibri"/>
                <w:b/>
                <w:bCs/>
                <w:i w:val="0"/>
                <w:color w:val="000000" w:themeColor="text1"/>
                <w:sz w:val="20"/>
                <w:lang w:eastAsia="en-US"/>
              </w:rPr>
              <w:t>3. REFERENČNI POGOJ</w:t>
            </w:r>
          </w:p>
          <w:p w14:paraId="5D5C5A8B" w14:textId="77777777" w:rsidR="00805D3A" w:rsidRPr="00CE488D" w:rsidRDefault="00805D3A" w:rsidP="00805D3A">
            <w:pPr>
              <w:rPr>
                <w:b/>
                <w:i w:val="0"/>
                <w:sz w:val="20"/>
              </w:rPr>
            </w:pPr>
            <w:r w:rsidRPr="00CE488D">
              <w:rPr>
                <w:b/>
                <w:i w:val="0"/>
                <w:sz w:val="20"/>
              </w:rPr>
              <w:t xml:space="preserve">Gospodarski subjekt mora predložiti najmanj 2 referenci s področja izvedbe meritev in upravljanja z avtomatskimi </w:t>
            </w:r>
            <w:proofErr w:type="spellStart"/>
            <w:r w:rsidRPr="00CE488D">
              <w:rPr>
                <w:b/>
                <w:i w:val="0"/>
                <w:sz w:val="20"/>
              </w:rPr>
              <w:t>okoljskimi</w:t>
            </w:r>
            <w:proofErr w:type="spellEnd"/>
            <w:r w:rsidRPr="00CE488D">
              <w:rPr>
                <w:b/>
                <w:i w:val="0"/>
                <w:sz w:val="20"/>
              </w:rPr>
              <w:t xml:space="preserve"> merilnimi postajami za merjenje onesnaženosti zraka in modeliranjem kakovosti zraka v zadnjih treh letih. </w:t>
            </w:r>
          </w:p>
          <w:p w14:paraId="3B0A5E03" w14:textId="77777777" w:rsidR="00805D3A" w:rsidRPr="00CE488D" w:rsidRDefault="00805D3A" w:rsidP="00805D3A">
            <w:pPr>
              <w:rPr>
                <w:b/>
                <w:i w:val="0"/>
                <w:sz w:val="20"/>
              </w:rPr>
            </w:pPr>
          </w:p>
          <w:p w14:paraId="17C578ED" w14:textId="77777777" w:rsidR="00805D3A" w:rsidRPr="00CE488D" w:rsidRDefault="00805D3A" w:rsidP="00805D3A">
            <w:pPr>
              <w:rPr>
                <w:b/>
                <w:i w:val="0"/>
                <w:sz w:val="20"/>
              </w:rPr>
            </w:pPr>
            <w:r w:rsidRPr="00CE488D">
              <w:rPr>
                <w:b/>
                <w:i w:val="0"/>
                <w:sz w:val="20"/>
              </w:rPr>
              <w:t>Ponudnik mora za vsako referenco priložiti pisna strokovna priporočila naročnika (</w:t>
            </w:r>
            <w:r>
              <w:rPr>
                <w:b/>
                <w:i w:val="0"/>
                <w:sz w:val="20"/>
              </w:rPr>
              <w:t>8</w:t>
            </w:r>
            <w:r w:rsidRPr="00CE488D">
              <w:rPr>
                <w:b/>
                <w:i w:val="0"/>
                <w:sz w:val="20"/>
              </w:rPr>
              <w:t>/1).</w:t>
            </w:r>
          </w:p>
          <w:p w14:paraId="0DBCDBCA" w14:textId="77777777" w:rsidR="00805D3A" w:rsidRPr="00CE488D" w:rsidRDefault="00805D3A" w:rsidP="00805D3A">
            <w:pPr>
              <w:jc w:val="both"/>
              <w:rPr>
                <w:b/>
                <w:i w:val="0"/>
                <w:sz w:val="20"/>
              </w:rPr>
            </w:pPr>
          </w:p>
          <w:p w14:paraId="214896FF" w14:textId="77777777" w:rsidR="00805D3A" w:rsidRPr="00CE488D" w:rsidRDefault="00805D3A" w:rsidP="00805D3A">
            <w:pPr>
              <w:jc w:val="both"/>
              <w:rPr>
                <w:b/>
                <w:i w:val="0"/>
                <w:sz w:val="20"/>
              </w:rPr>
            </w:pPr>
          </w:p>
          <w:p w14:paraId="78D57A77" w14:textId="77777777" w:rsidR="00805D3A" w:rsidRPr="00CE488D" w:rsidRDefault="00805D3A" w:rsidP="00805D3A">
            <w:pPr>
              <w:jc w:val="both"/>
              <w:rPr>
                <w:b/>
                <w:i w:val="0"/>
                <w:sz w:val="20"/>
              </w:rPr>
            </w:pPr>
          </w:p>
          <w:p w14:paraId="30C83286" w14:textId="77777777" w:rsidR="00BB7C8F" w:rsidRPr="00201272" w:rsidRDefault="00805D3A" w:rsidP="00805D3A">
            <w:pPr>
              <w:pStyle w:val="Odstavekseznama"/>
              <w:tabs>
                <w:tab w:val="left" w:pos="306"/>
              </w:tabs>
              <w:ind w:left="0"/>
              <w:rPr>
                <w:b/>
                <w:i w:val="0"/>
                <w:sz w:val="22"/>
                <w:szCs w:val="22"/>
              </w:rPr>
            </w:pPr>
            <w:r w:rsidRPr="00CE488D">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c>
          <w:tcPr>
            <w:tcW w:w="4394" w:type="dxa"/>
            <w:tcBorders>
              <w:top w:val="single" w:sz="4" w:space="0" w:color="auto"/>
              <w:left w:val="single" w:sz="4" w:space="0" w:color="auto"/>
              <w:bottom w:val="single" w:sz="4" w:space="0" w:color="auto"/>
              <w:right w:val="single" w:sz="4" w:space="0" w:color="auto"/>
            </w:tcBorders>
            <w:vAlign w:val="center"/>
          </w:tcPr>
          <w:p w14:paraId="0B470BEF" w14:textId="77777777" w:rsidR="00BB7C8F" w:rsidRPr="000C5608" w:rsidRDefault="00BB7C8F" w:rsidP="00BB7C8F">
            <w:pPr>
              <w:jc w:val="both"/>
              <w:rPr>
                <w:i w:val="0"/>
                <w:sz w:val="20"/>
              </w:rPr>
            </w:pPr>
            <w:r w:rsidRPr="000C5608">
              <w:rPr>
                <w:i w:val="0"/>
                <w:sz w:val="20"/>
              </w:rPr>
              <w:t>DOKAZILO:</w:t>
            </w:r>
          </w:p>
          <w:p w14:paraId="3FA18DB7" w14:textId="77777777" w:rsidR="00BB7C8F" w:rsidRPr="000C5608" w:rsidRDefault="00BB7C8F" w:rsidP="00BB7C8F">
            <w:pPr>
              <w:pStyle w:val="Default"/>
              <w:jc w:val="both"/>
              <w:rPr>
                <w:rFonts w:ascii="Times New Roman" w:hAnsi="Times New Roman" w:cs="Times New Roman"/>
                <w:color w:val="000000" w:themeColor="text1"/>
                <w:sz w:val="20"/>
                <w:szCs w:val="20"/>
              </w:rPr>
            </w:pPr>
            <w:r w:rsidRPr="00784022">
              <w:rPr>
                <w:rFonts w:ascii="Times New Roman" w:hAnsi="Times New Roman" w:cs="Times New Roman"/>
                <w:color w:val="000000" w:themeColor="text1"/>
                <w:sz w:val="20"/>
                <w:szCs w:val="20"/>
              </w:rPr>
              <w:t xml:space="preserve">Referenčna tabela </w:t>
            </w:r>
            <w:r w:rsidRPr="00B84243">
              <w:rPr>
                <w:rFonts w:ascii="Times New Roman" w:hAnsi="Times New Roman" w:cs="Times New Roman"/>
                <w:color w:val="000000" w:themeColor="text1"/>
                <w:sz w:val="20"/>
                <w:szCs w:val="20"/>
              </w:rPr>
              <w:t xml:space="preserve">(priloga </w:t>
            </w:r>
            <w:r w:rsidR="008F78FE" w:rsidRPr="00B84243">
              <w:rPr>
                <w:rFonts w:ascii="Times New Roman" w:hAnsi="Times New Roman" w:cs="Times New Roman"/>
                <w:color w:val="000000" w:themeColor="text1"/>
                <w:sz w:val="20"/>
                <w:szCs w:val="20"/>
              </w:rPr>
              <w:t>8</w:t>
            </w:r>
            <w:r w:rsidRPr="00B84243">
              <w:rPr>
                <w:rFonts w:ascii="Times New Roman" w:hAnsi="Times New Roman" w:cs="Times New Roman"/>
                <w:color w:val="000000" w:themeColor="text1"/>
                <w:sz w:val="20"/>
                <w:szCs w:val="20"/>
              </w:rPr>
              <w:t xml:space="preserve">) in Referenčna potrdila (priloga </w:t>
            </w:r>
            <w:r w:rsidR="008F78FE" w:rsidRPr="00B84243">
              <w:rPr>
                <w:rFonts w:ascii="Times New Roman" w:hAnsi="Times New Roman" w:cs="Times New Roman"/>
                <w:color w:val="000000" w:themeColor="text1"/>
                <w:sz w:val="20"/>
                <w:szCs w:val="20"/>
              </w:rPr>
              <w:t>8</w:t>
            </w:r>
            <w:r w:rsidRPr="00B84243">
              <w:rPr>
                <w:rFonts w:ascii="Times New Roman" w:hAnsi="Times New Roman" w:cs="Times New Roman"/>
                <w:color w:val="000000" w:themeColor="text1"/>
                <w:sz w:val="20"/>
                <w:szCs w:val="20"/>
              </w:rPr>
              <w:t>/1).</w:t>
            </w:r>
          </w:p>
          <w:p w14:paraId="33C680AB" w14:textId="77777777" w:rsidR="00BB7C8F" w:rsidRPr="000C5608" w:rsidRDefault="00BB7C8F" w:rsidP="00BB7C8F">
            <w:pPr>
              <w:pStyle w:val="Default"/>
              <w:jc w:val="both"/>
              <w:rPr>
                <w:rFonts w:ascii="Times New Roman" w:hAnsi="Times New Roman" w:cs="Times New Roman"/>
                <w:color w:val="000000" w:themeColor="text1"/>
                <w:sz w:val="20"/>
                <w:szCs w:val="20"/>
              </w:rPr>
            </w:pPr>
          </w:p>
          <w:p w14:paraId="6142FC22" w14:textId="77777777" w:rsidR="00BB7C8F" w:rsidRPr="00BB7C8F" w:rsidRDefault="00BB7C8F" w:rsidP="00BB7C8F">
            <w:pPr>
              <w:pStyle w:val="Default"/>
              <w:tabs>
                <w:tab w:val="left" w:pos="306"/>
              </w:tabs>
              <w:rPr>
                <w:rFonts w:ascii="Times New Roman" w:hAnsi="Times New Roman" w:cs="Times New Roman"/>
                <w:color w:val="auto"/>
                <w:sz w:val="22"/>
                <w:szCs w:val="22"/>
                <w:highlight w:val="yellow"/>
              </w:rPr>
            </w:pPr>
            <w:r w:rsidRPr="000C5608">
              <w:rPr>
                <w:rFonts w:ascii="Times New Roman" w:hAnsi="Times New Roman" w:cs="Times New Roman"/>
                <w:sz w:val="19"/>
                <w:szCs w:val="19"/>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0C5608" w:rsidRPr="00105B38" w14:paraId="190AB7D9" w14:textId="77777777" w:rsidTr="00BB7C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73" w:type="dxa"/>
            <w:tcBorders>
              <w:top w:val="single" w:sz="4" w:space="0" w:color="auto"/>
              <w:left w:val="single" w:sz="4" w:space="0" w:color="auto"/>
              <w:bottom w:val="single" w:sz="4" w:space="0" w:color="auto"/>
              <w:right w:val="single" w:sz="4" w:space="0" w:color="auto"/>
            </w:tcBorders>
            <w:shd w:val="clear" w:color="auto" w:fill="E6E6E6"/>
          </w:tcPr>
          <w:p w14:paraId="70796BD9" w14:textId="55DAF041" w:rsidR="00784022" w:rsidRPr="00B84243" w:rsidRDefault="00784022" w:rsidP="00784022">
            <w:pPr>
              <w:jc w:val="both"/>
              <w:rPr>
                <w:b/>
                <w:i w:val="0"/>
                <w:color w:val="000000"/>
                <w:sz w:val="20"/>
              </w:rPr>
            </w:pPr>
            <w:r>
              <w:rPr>
                <w:rFonts w:eastAsia="Calibri"/>
                <w:b/>
                <w:bCs/>
                <w:i w:val="0"/>
                <w:color w:val="000000" w:themeColor="text1"/>
                <w:sz w:val="20"/>
                <w:lang w:eastAsia="en-US"/>
              </w:rPr>
              <w:t>4</w:t>
            </w:r>
            <w:r w:rsidR="00DE1B81">
              <w:rPr>
                <w:rFonts w:eastAsia="Calibri"/>
                <w:b/>
                <w:bCs/>
                <w:i w:val="0"/>
                <w:color w:val="000000" w:themeColor="text1"/>
                <w:sz w:val="20"/>
                <w:lang w:eastAsia="en-US"/>
              </w:rPr>
              <w:t>.</w:t>
            </w:r>
            <w:r w:rsidR="000C5608" w:rsidRPr="00B84243">
              <w:rPr>
                <w:rFonts w:eastAsia="Calibri"/>
                <w:b/>
                <w:bCs/>
                <w:i w:val="0"/>
                <w:color w:val="000000" w:themeColor="text1"/>
                <w:sz w:val="20"/>
                <w:lang w:eastAsia="en-US"/>
              </w:rPr>
              <w:t xml:space="preserve">Gospodarski subjekt mora imeti sam ali s partnerji </w:t>
            </w:r>
            <w:r w:rsidRPr="00B84243">
              <w:rPr>
                <w:b/>
                <w:i w:val="0"/>
                <w:sz w:val="20"/>
              </w:rPr>
              <w:t xml:space="preserve">po standardu SIST EN ISO/IEC 17025 akreditacijo preskusnega laboratorija ustreznega organa za najmanj enega od </w:t>
            </w:r>
            <w:proofErr w:type="spellStart"/>
            <w:r w:rsidRPr="00B84243">
              <w:rPr>
                <w:b/>
                <w:i w:val="0"/>
                <w:sz w:val="20"/>
              </w:rPr>
              <w:t>polutantov</w:t>
            </w:r>
            <w:proofErr w:type="spellEnd"/>
            <w:r w:rsidRPr="00B84243">
              <w:rPr>
                <w:b/>
                <w:i w:val="0"/>
                <w:sz w:val="20"/>
              </w:rPr>
              <w:t>, ki so predmet meritev in akreditacijo po standardu SIST EN ISO/IEC 17020 za nadzor merilnikov za meritve kakovosti zunanjega zraka (SA Slovenska akreditacija, Šmartinska cesta 152, Ljubljana)</w:t>
            </w:r>
            <w:r w:rsidRPr="00B84243">
              <w:rPr>
                <w:b/>
                <w:i w:val="0"/>
                <w:color w:val="000000"/>
                <w:sz w:val="20"/>
              </w:rPr>
              <w:t>.</w:t>
            </w:r>
          </w:p>
          <w:p w14:paraId="7D2B6348" w14:textId="77777777" w:rsidR="000C5608" w:rsidRPr="00BB7C8F" w:rsidRDefault="000C5608" w:rsidP="000C5608">
            <w:pPr>
              <w:jc w:val="both"/>
              <w:rPr>
                <w:rFonts w:eastAsia="Calibri"/>
                <w:b/>
                <w:bCs/>
                <w:i w:val="0"/>
                <w:color w:val="000000" w:themeColor="text1"/>
                <w:sz w:val="20"/>
                <w:lang w:eastAsia="en-US"/>
              </w:rPr>
            </w:pPr>
          </w:p>
          <w:p w14:paraId="048CC050" w14:textId="77777777" w:rsidR="000C5608" w:rsidRPr="00BB7C8F" w:rsidRDefault="000C5608" w:rsidP="000C5608">
            <w:pPr>
              <w:jc w:val="both"/>
              <w:rPr>
                <w:rFonts w:eastAsia="Calibri"/>
                <w:b/>
                <w:bCs/>
                <w:i w:val="0"/>
                <w:color w:val="000000" w:themeColor="text1"/>
                <w:sz w:val="20"/>
                <w:lang w:eastAsia="en-US"/>
              </w:rPr>
            </w:pPr>
          </w:p>
        </w:tc>
        <w:tc>
          <w:tcPr>
            <w:tcW w:w="4394" w:type="dxa"/>
            <w:tcBorders>
              <w:top w:val="single" w:sz="4" w:space="0" w:color="auto"/>
              <w:left w:val="single" w:sz="4" w:space="0" w:color="auto"/>
              <w:bottom w:val="single" w:sz="4" w:space="0" w:color="auto"/>
              <w:right w:val="single" w:sz="4" w:space="0" w:color="auto"/>
            </w:tcBorders>
          </w:tcPr>
          <w:p w14:paraId="26BA79FB" w14:textId="77777777" w:rsidR="000C5608" w:rsidRPr="00E06043" w:rsidRDefault="000C5608" w:rsidP="000C5608">
            <w:pPr>
              <w:jc w:val="both"/>
              <w:rPr>
                <w:i w:val="0"/>
                <w:sz w:val="20"/>
              </w:rPr>
            </w:pPr>
            <w:r w:rsidRPr="00E06043">
              <w:rPr>
                <w:i w:val="0"/>
                <w:sz w:val="20"/>
              </w:rPr>
              <w:t xml:space="preserve">DOKAZILO: </w:t>
            </w:r>
          </w:p>
          <w:p w14:paraId="5AE65F82" w14:textId="77777777" w:rsidR="000C5608" w:rsidRPr="00E06043" w:rsidRDefault="00784022" w:rsidP="0069726A">
            <w:pPr>
              <w:pStyle w:val="Default"/>
              <w:numPr>
                <w:ilvl w:val="0"/>
                <w:numId w:val="20"/>
              </w:numPr>
              <w:rPr>
                <w:rFonts w:ascii="Times New Roman" w:hAnsi="Times New Roman" w:cs="Times New Roman"/>
                <w:color w:val="auto"/>
                <w:sz w:val="20"/>
                <w:szCs w:val="20"/>
              </w:rPr>
            </w:pPr>
            <w:r w:rsidRPr="00E06043">
              <w:rPr>
                <w:rFonts w:ascii="Times New Roman" w:hAnsi="Times New Roman" w:cs="Times New Roman"/>
                <w:color w:val="auto"/>
                <w:sz w:val="20"/>
                <w:szCs w:val="20"/>
              </w:rPr>
              <w:t xml:space="preserve">ponudnik predloži </w:t>
            </w:r>
            <w:proofErr w:type="spellStart"/>
            <w:r w:rsidRPr="00E06043">
              <w:rPr>
                <w:rFonts w:ascii="Times New Roman" w:hAnsi="Times New Roman" w:cs="Times New Roman"/>
                <w:color w:val="auto"/>
                <w:sz w:val="20"/>
                <w:szCs w:val="20"/>
              </w:rPr>
              <w:t>sken</w:t>
            </w:r>
            <w:proofErr w:type="spellEnd"/>
            <w:r w:rsidRPr="00E06043">
              <w:rPr>
                <w:rFonts w:ascii="Times New Roman" w:hAnsi="Times New Roman" w:cs="Times New Roman"/>
                <w:color w:val="auto"/>
                <w:sz w:val="20"/>
                <w:szCs w:val="20"/>
              </w:rPr>
              <w:t xml:space="preserve"> akreditacijskih listin ali navede povezavo do akreditacije na spletni strani Slovenske akreditacije</w:t>
            </w:r>
            <w:r w:rsidRPr="00E06043" w:rsidDel="00784022">
              <w:rPr>
                <w:rFonts w:ascii="Times New Roman" w:hAnsi="Times New Roman" w:cs="Times New Roman"/>
                <w:color w:val="auto"/>
                <w:sz w:val="20"/>
                <w:szCs w:val="20"/>
              </w:rPr>
              <w:t xml:space="preserve"> </w:t>
            </w:r>
            <w:r w:rsidR="00ED7246" w:rsidRPr="00E06043">
              <w:rPr>
                <w:rFonts w:ascii="Times New Roman" w:hAnsi="Times New Roman" w:cs="Times New Roman"/>
                <w:color w:val="auto"/>
                <w:sz w:val="20"/>
                <w:szCs w:val="20"/>
              </w:rPr>
              <w:t xml:space="preserve">(priloga </w:t>
            </w:r>
            <w:r w:rsidRPr="00E06043">
              <w:rPr>
                <w:rFonts w:ascii="Times New Roman" w:hAnsi="Times New Roman" w:cs="Times New Roman"/>
                <w:color w:val="auto"/>
                <w:sz w:val="20"/>
                <w:szCs w:val="20"/>
              </w:rPr>
              <w:t>9</w:t>
            </w:r>
            <w:r w:rsidR="00ED7246" w:rsidRPr="00E06043">
              <w:rPr>
                <w:rFonts w:ascii="Times New Roman" w:hAnsi="Times New Roman" w:cs="Times New Roman"/>
                <w:color w:val="auto"/>
                <w:sz w:val="20"/>
                <w:szCs w:val="20"/>
              </w:rPr>
              <w:t>)</w:t>
            </w:r>
          </w:p>
          <w:p w14:paraId="52EAE973" w14:textId="77777777" w:rsidR="00CB0941" w:rsidRPr="00CB0941" w:rsidRDefault="00CB0941" w:rsidP="00CB0941">
            <w:pPr>
              <w:pStyle w:val="Default"/>
              <w:rPr>
                <w:rFonts w:ascii="Times New Roman" w:hAnsi="Times New Roman" w:cs="Times New Roman"/>
                <w:color w:val="FF0000"/>
                <w:sz w:val="20"/>
                <w:szCs w:val="20"/>
                <w:highlight w:val="yellow"/>
              </w:rPr>
            </w:pPr>
          </w:p>
        </w:tc>
      </w:tr>
    </w:tbl>
    <w:p w14:paraId="4B3BB5DB" w14:textId="77777777" w:rsidR="004925D3" w:rsidRDefault="004925D3" w:rsidP="00CD1C88">
      <w:pPr>
        <w:pStyle w:val="Glava"/>
        <w:tabs>
          <w:tab w:val="clear" w:pos="4536"/>
          <w:tab w:val="clear" w:pos="9072"/>
        </w:tabs>
        <w:jc w:val="both"/>
        <w:rPr>
          <w:i w:val="0"/>
          <w:sz w:val="22"/>
          <w:szCs w:val="22"/>
        </w:rPr>
      </w:pPr>
    </w:p>
    <w:p w14:paraId="4CBC6AF9" w14:textId="77777777" w:rsidR="00343928" w:rsidRDefault="00343928" w:rsidP="00CD1C88">
      <w:pPr>
        <w:pStyle w:val="Glava"/>
        <w:tabs>
          <w:tab w:val="clear" w:pos="4536"/>
          <w:tab w:val="clear" w:pos="9072"/>
        </w:tabs>
        <w:jc w:val="both"/>
        <w:rPr>
          <w:i w:val="0"/>
          <w:sz w:val="22"/>
          <w:szCs w:val="22"/>
        </w:rPr>
      </w:pPr>
    </w:p>
    <w:p w14:paraId="7360B92E" w14:textId="77777777" w:rsidR="00ED7246" w:rsidRDefault="00ED7246" w:rsidP="00CD1C88">
      <w:pPr>
        <w:pStyle w:val="Glava"/>
        <w:tabs>
          <w:tab w:val="clear" w:pos="4536"/>
          <w:tab w:val="clear" w:pos="9072"/>
        </w:tabs>
        <w:jc w:val="both"/>
        <w:rPr>
          <w:i w:val="0"/>
          <w:sz w:val="22"/>
          <w:szCs w:val="22"/>
        </w:rPr>
      </w:pPr>
    </w:p>
    <w:p w14:paraId="60AD1B09" w14:textId="77777777" w:rsidR="00ED7246" w:rsidRPr="00DB6262" w:rsidRDefault="00ED7246" w:rsidP="00CD1C88">
      <w:pPr>
        <w:pStyle w:val="Glava"/>
        <w:tabs>
          <w:tab w:val="clear" w:pos="4536"/>
          <w:tab w:val="clear" w:pos="9072"/>
        </w:tabs>
        <w:jc w:val="both"/>
        <w:rPr>
          <w:i w:val="0"/>
          <w:sz w:val="22"/>
          <w:szCs w:val="22"/>
        </w:rPr>
      </w:pPr>
    </w:p>
    <w:p w14:paraId="6BF315E3" w14:textId="77777777" w:rsidR="00FB2855" w:rsidRPr="00DB6262" w:rsidRDefault="00FB2855" w:rsidP="00CD1C88">
      <w:pPr>
        <w:tabs>
          <w:tab w:val="num" w:pos="1134"/>
        </w:tabs>
        <w:jc w:val="both"/>
        <w:rPr>
          <w:i w:val="0"/>
          <w:sz w:val="22"/>
          <w:szCs w:val="22"/>
        </w:rPr>
      </w:pPr>
    </w:p>
    <w:p w14:paraId="679B9BB3" w14:textId="77777777" w:rsidR="0082333C" w:rsidRDefault="009556FB" w:rsidP="00CD1C88">
      <w:pPr>
        <w:pStyle w:val="Naslov1"/>
        <w:numPr>
          <w:ilvl w:val="0"/>
          <w:numId w:val="0"/>
        </w:numPr>
        <w:spacing w:before="0" w:after="0"/>
      </w:pPr>
      <w:bookmarkStart w:id="51" w:name="_Toc94783313"/>
      <w:bookmarkStart w:id="52" w:name="_Toc155600149"/>
      <w:r w:rsidRPr="00DB6262">
        <w:t>IV</w:t>
      </w:r>
      <w:r w:rsidR="00031957" w:rsidRPr="00DB6262">
        <w:t xml:space="preserve">. </w:t>
      </w:r>
      <w:r w:rsidR="00AC0D85" w:rsidRPr="00DB6262">
        <w:t>MERILA</w:t>
      </w:r>
      <w:bookmarkEnd w:id="51"/>
      <w:bookmarkEnd w:id="52"/>
    </w:p>
    <w:p w14:paraId="57B11424" w14:textId="77777777" w:rsidR="0013389F" w:rsidRDefault="0013389F" w:rsidP="0013389F"/>
    <w:p w14:paraId="3F5E9B6B" w14:textId="77777777" w:rsidR="0013389F" w:rsidRPr="0013389F" w:rsidRDefault="0013389F" w:rsidP="0013389F"/>
    <w:p w14:paraId="2B7D38C1" w14:textId="77777777" w:rsidR="00BB7C8F" w:rsidRPr="001F30A0" w:rsidRDefault="00BB7C8F" w:rsidP="00BB7C8F">
      <w:pPr>
        <w:jc w:val="both"/>
        <w:rPr>
          <w:b/>
          <w:i w:val="0"/>
          <w:sz w:val="22"/>
          <w:szCs w:val="22"/>
        </w:rPr>
      </w:pPr>
      <w:r w:rsidRPr="001F30A0">
        <w:rPr>
          <w:i w:val="0"/>
          <w:sz w:val="22"/>
          <w:szCs w:val="22"/>
        </w:rPr>
        <w:t xml:space="preserve">Merilo za oddajo javnega naročila je </w:t>
      </w:r>
      <w:r w:rsidRPr="001F30A0">
        <w:rPr>
          <w:b/>
          <w:i w:val="0"/>
          <w:sz w:val="22"/>
          <w:szCs w:val="22"/>
        </w:rPr>
        <w:t>ekonomsko najugodnejša ponudba</w:t>
      </w:r>
      <w:r w:rsidRPr="001F30A0">
        <w:rPr>
          <w:i w:val="0"/>
          <w:sz w:val="22"/>
          <w:szCs w:val="22"/>
        </w:rPr>
        <w:t>, ki se določi na podlagi cene.</w:t>
      </w:r>
      <w:r w:rsidRPr="001F30A0">
        <w:rPr>
          <w:b/>
          <w:i w:val="0"/>
          <w:sz w:val="22"/>
          <w:szCs w:val="22"/>
        </w:rPr>
        <w:t xml:space="preserve"> </w:t>
      </w:r>
    </w:p>
    <w:p w14:paraId="7DF718A1" w14:textId="77777777" w:rsidR="00BB7C8F" w:rsidRPr="009E42B7" w:rsidRDefault="00BB7C8F" w:rsidP="00BB7C8F">
      <w:pPr>
        <w:rPr>
          <w:i w:val="0"/>
          <w:sz w:val="16"/>
          <w:szCs w:val="16"/>
        </w:rPr>
      </w:pPr>
    </w:p>
    <w:p w14:paraId="0B78D480" w14:textId="77777777" w:rsidR="00BB7C8F" w:rsidRPr="001F30A0" w:rsidRDefault="00BB7C8F" w:rsidP="00BB7C8F">
      <w:pPr>
        <w:rPr>
          <w:i w:val="0"/>
          <w:sz w:val="22"/>
          <w:szCs w:val="22"/>
        </w:rPr>
      </w:pPr>
      <w:r w:rsidRPr="001F30A0">
        <w:rPr>
          <w:i w:val="0"/>
          <w:sz w:val="22"/>
          <w:szCs w:val="22"/>
        </w:rPr>
        <w:t xml:space="preserve">Cena mora biti oblikovana po sistemu </w:t>
      </w:r>
      <w:r w:rsidRPr="001F30A0">
        <w:rPr>
          <w:b/>
          <w:i w:val="0"/>
          <w:sz w:val="22"/>
          <w:szCs w:val="22"/>
        </w:rPr>
        <w:t>»CENA NA ENOTO«</w:t>
      </w:r>
      <w:r w:rsidRPr="001F30A0">
        <w:rPr>
          <w:i w:val="0"/>
          <w:sz w:val="22"/>
          <w:szCs w:val="22"/>
        </w:rPr>
        <w:t>. Cene na enoto morajo biti fiksne do končanja vseh</w:t>
      </w:r>
      <w:r>
        <w:rPr>
          <w:i w:val="0"/>
          <w:sz w:val="22"/>
          <w:szCs w:val="22"/>
        </w:rPr>
        <w:t xml:space="preserve"> storitev. </w:t>
      </w:r>
      <w:r w:rsidRPr="001F30A0">
        <w:rPr>
          <w:i w:val="0"/>
          <w:sz w:val="22"/>
          <w:szCs w:val="22"/>
        </w:rPr>
        <w:t xml:space="preserve"> Davek na dodano vrednost (DDV) mora biti prikazan ločeno.</w:t>
      </w:r>
    </w:p>
    <w:p w14:paraId="357CD74A" w14:textId="77777777" w:rsidR="00201272" w:rsidRPr="007B601D" w:rsidRDefault="00201272" w:rsidP="00201272">
      <w:pPr>
        <w:rPr>
          <w:b/>
          <w:bCs/>
          <w:i w:val="0"/>
          <w:kern w:val="28"/>
          <w:sz w:val="16"/>
          <w:szCs w:val="16"/>
        </w:rPr>
      </w:pPr>
    </w:p>
    <w:p w14:paraId="115C12D8" w14:textId="77777777" w:rsidR="00FE23F1" w:rsidRPr="00DB6262" w:rsidRDefault="00FE23F1" w:rsidP="00CD1C88">
      <w:pPr>
        <w:jc w:val="both"/>
        <w:rPr>
          <w:i w:val="0"/>
          <w:sz w:val="22"/>
          <w:szCs w:val="22"/>
        </w:rPr>
      </w:pPr>
    </w:p>
    <w:p w14:paraId="144B9D99" w14:textId="77777777" w:rsidR="00AD2850" w:rsidRPr="00DB6262" w:rsidRDefault="00AD2850" w:rsidP="00CD1C88">
      <w:pPr>
        <w:jc w:val="both"/>
        <w:rPr>
          <w:i w:val="0"/>
          <w:sz w:val="22"/>
          <w:szCs w:val="22"/>
        </w:rPr>
      </w:pPr>
    </w:p>
    <w:p w14:paraId="33E9A1BE" w14:textId="77777777" w:rsidR="0082333C" w:rsidRPr="00DB6262" w:rsidRDefault="0082333C" w:rsidP="00201272">
      <w:pPr>
        <w:pStyle w:val="Glava"/>
        <w:tabs>
          <w:tab w:val="clear" w:pos="4536"/>
          <w:tab w:val="clear" w:pos="9072"/>
        </w:tabs>
        <w:jc w:val="both"/>
        <w:rPr>
          <w:i w:val="0"/>
          <w:sz w:val="22"/>
          <w:szCs w:val="22"/>
        </w:rPr>
        <w:sectPr w:rsidR="0082333C" w:rsidRPr="00DB6262" w:rsidSect="00DB0FF7">
          <w:pgSz w:w="11906" w:h="16838"/>
          <w:pgMar w:top="1417" w:right="1417" w:bottom="1417" w:left="1417" w:header="709" w:footer="709" w:gutter="0"/>
          <w:cols w:space="708"/>
          <w:rtlGutter/>
          <w:docGrid w:linePitch="360"/>
        </w:sectPr>
      </w:pPr>
    </w:p>
    <w:p w14:paraId="24EEC17A" w14:textId="77777777" w:rsidR="0082333C" w:rsidRPr="00DB6262" w:rsidRDefault="00E6707B" w:rsidP="00CD1C88">
      <w:pPr>
        <w:pStyle w:val="Naslov1"/>
        <w:numPr>
          <w:ilvl w:val="0"/>
          <w:numId w:val="0"/>
        </w:numPr>
        <w:spacing w:before="0" w:after="0"/>
      </w:pPr>
      <w:bookmarkStart w:id="53" w:name="_Toc94783315"/>
      <w:bookmarkStart w:id="54" w:name="_Toc155600150"/>
      <w:r w:rsidRPr="00DB6262">
        <w:lastRenderedPageBreak/>
        <w:t xml:space="preserve">VI. </w:t>
      </w:r>
      <w:r w:rsidR="0082333C" w:rsidRPr="00DB6262">
        <w:t>PONUDBENA DOKUMENTACIJA</w:t>
      </w:r>
      <w:bookmarkEnd w:id="53"/>
      <w:bookmarkEnd w:id="54"/>
    </w:p>
    <w:p w14:paraId="76813BC9" w14:textId="77777777" w:rsidR="0082333C" w:rsidRPr="00DB6262" w:rsidRDefault="0082333C" w:rsidP="00CD1C88">
      <w:pPr>
        <w:pStyle w:val="Glava"/>
        <w:tabs>
          <w:tab w:val="clear" w:pos="4536"/>
          <w:tab w:val="clear" w:pos="9072"/>
        </w:tabs>
        <w:jc w:val="both"/>
        <w:rPr>
          <w:i w:val="0"/>
          <w:sz w:val="22"/>
          <w:szCs w:val="22"/>
        </w:rPr>
      </w:pPr>
    </w:p>
    <w:p w14:paraId="56DF7F63" w14:textId="77777777" w:rsidR="00CC5E95" w:rsidRPr="00DB6262" w:rsidRDefault="00CC5E95" w:rsidP="00CD1C88">
      <w:pPr>
        <w:pStyle w:val="Glava"/>
        <w:tabs>
          <w:tab w:val="clear" w:pos="4536"/>
          <w:tab w:val="clear" w:pos="9072"/>
        </w:tabs>
        <w:jc w:val="both"/>
        <w:rPr>
          <w:i w:val="0"/>
          <w:sz w:val="22"/>
          <w:szCs w:val="22"/>
        </w:rPr>
      </w:pPr>
    </w:p>
    <w:p w14:paraId="5726CC0F" w14:textId="77777777" w:rsidR="00CC5E95" w:rsidRPr="00DB6262" w:rsidRDefault="00CC5E95" w:rsidP="00CD1C88">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14:paraId="1D961761" w14:textId="77777777" w:rsidTr="00383562">
        <w:trPr>
          <w:trHeight w:val="253"/>
        </w:trPr>
        <w:tc>
          <w:tcPr>
            <w:tcW w:w="1848" w:type="dxa"/>
            <w:vMerge w:val="restart"/>
            <w:shd w:val="clear" w:color="auto" w:fill="BFBFBF" w:themeFill="background1" w:themeFillShade="BF"/>
            <w:vAlign w:val="center"/>
          </w:tcPr>
          <w:p w14:paraId="066F4627" w14:textId="77777777" w:rsidR="0082333C" w:rsidRPr="00DB6262" w:rsidRDefault="0082333C" w:rsidP="00CD1C88">
            <w:pPr>
              <w:pStyle w:val="Glava"/>
              <w:tabs>
                <w:tab w:val="clear" w:pos="4536"/>
                <w:tab w:val="clear" w:pos="9072"/>
              </w:tabs>
              <w:rPr>
                <w:b/>
                <w:i w:val="0"/>
                <w:sz w:val="22"/>
                <w:szCs w:val="22"/>
              </w:rPr>
            </w:pPr>
            <w:bookmarkStart w:id="55" w:name="_Hlk153529866"/>
            <w:r w:rsidRPr="00DB6262">
              <w:rPr>
                <w:b/>
                <w:i w:val="0"/>
                <w:sz w:val="22"/>
                <w:szCs w:val="22"/>
              </w:rPr>
              <w:t>Številka priloge</w:t>
            </w:r>
          </w:p>
        </w:tc>
        <w:tc>
          <w:tcPr>
            <w:tcW w:w="6657" w:type="dxa"/>
            <w:vMerge w:val="restart"/>
            <w:shd w:val="clear" w:color="auto" w:fill="BFBFBF" w:themeFill="background1" w:themeFillShade="BF"/>
            <w:vAlign w:val="center"/>
          </w:tcPr>
          <w:p w14:paraId="75E2EC74"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Naziv priloge</w:t>
            </w:r>
          </w:p>
        </w:tc>
      </w:tr>
      <w:tr w:rsidR="00DB6262" w:rsidRPr="00DB6262" w14:paraId="7E2C443D" w14:textId="77777777" w:rsidTr="00383562">
        <w:trPr>
          <w:trHeight w:val="253"/>
        </w:trPr>
        <w:tc>
          <w:tcPr>
            <w:tcW w:w="1848" w:type="dxa"/>
            <w:vMerge/>
            <w:shd w:val="clear" w:color="auto" w:fill="BFBFBF" w:themeFill="background1" w:themeFillShade="BF"/>
            <w:vAlign w:val="center"/>
          </w:tcPr>
          <w:p w14:paraId="220B93D2" w14:textId="77777777" w:rsidR="0082333C" w:rsidRPr="00DB6262" w:rsidRDefault="0082333C" w:rsidP="00CD1C88">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14:paraId="31329FE1" w14:textId="77777777" w:rsidR="0082333C" w:rsidRPr="00DB6262" w:rsidRDefault="0082333C" w:rsidP="00CD1C88">
            <w:pPr>
              <w:pStyle w:val="Glava"/>
              <w:tabs>
                <w:tab w:val="clear" w:pos="4536"/>
                <w:tab w:val="clear" w:pos="9072"/>
              </w:tabs>
              <w:rPr>
                <w:i w:val="0"/>
                <w:sz w:val="22"/>
                <w:szCs w:val="22"/>
              </w:rPr>
            </w:pPr>
          </w:p>
        </w:tc>
      </w:tr>
      <w:tr w:rsidR="00DB6262" w:rsidRPr="00DB6262" w14:paraId="461E364A" w14:textId="77777777" w:rsidTr="00383562">
        <w:tc>
          <w:tcPr>
            <w:tcW w:w="1848" w:type="dxa"/>
            <w:shd w:val="clear" w:color="auto" w:fill="E6E6E6"/>
            <w:vAlign w:val="center"/>
          </w:tcPr>
          <w:p w14:paraId="0342DFA2" w14:textId="77777777" w:rsidR="00D909E7" w:rsidRPr="00DB6262" w:rsidRDefault="00D909E7" w:rsidP="00CD1C88">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14:paraId="378A0CEA" w14:textId="77777777" w:rsidR="00D909E7" w:rsidRPr="00DB6262" w:rsidRDefault="00D909E7" w:rsidP="00CD1C88">
            <w:pPr>
              <w:pStyle w:val="Glava"/>
              <w:tabs>
                <w:tab w:val="clear" w:pos="4536"/>
                <w:tab w:val="clear" w:pos="9072"/>
              </w:tabs>
              <w:rPr>
                <w:i w:val="0"/>
                <w:sz w:val="22"/>
                <w:szCs w:val="22"/>
              </w:rPr>
            </w:pPr>
            <w:r w:rsidRPr="00DB6262">
              <w:rPr>
                <w:i w:val="0"/>
                <w:sz w:val="22"/>
                <w:szCs w:val="22"/>
              </w:rPr>
              <w:t>Prijavni obrazec</w:t>
            </w:r>
            <w:r w:rsidR="002F14D3" w:rsidRPr="00DB6262">
              <w:rPr>
                <w:i w:val="0"/>
                <w:sz w:val="22"/>
                <w:szCs w:val="22"/>
              </w:rPr>
              <w:t xml:space="preserve"> </w:t>
            </w:r>
          </w:p>
        </w:tc>
      </w:tr>
      <w:tr w:rsidR="00DB6262" w:rsidRPr="00DB6262" w14:paraId="5288E576" w14:textId="77777777" w:rsidTr="00383562">
        <w:tc>
          <w:tcPr>
            <w:tcW w:w="1848" w:type="dxa"/>
            <w:shd w:val="clear" w:color="auto" w:fill="E6E6E6"/>
            <w:vAlign w:val="center"/>
          </w:tcPr>
          <w:p w14:paraId="10159817"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2</w:t>
            </w:r>
          </w:p>
        </w:tc>
        <w:tc>
          <w:tcPr>
            <w:tcW w:w="6657" w:type="dxa"/>
            <w:vAlign w:val="center"/>
          </w:tcPr>
          <w:p w14:paraId="277870B7" w14:textId="77777777" w:rsidR="00D909E7" w:rsidRPr="00DB6262" w:rsidRDefault="0070633D" w:rsidP="00CD1C88">
            <w:pPr>
              <w:pStyle w:val="Telobesedila-zamik"/>
              <w:spacing w:after="0"/>
              <w:ind w:left="0"/>
              <w:rPr>
                <w:i w:val="0"/>
                <w:sz w:val="22"/>
                <w:szCs w:val="22"/>
              </w:rPr>
            </w:pPr>
            <w:r w:rsidRPr="00DB6262">
              <w:rPr>
                <w:i w:val="0"/>
                <w:sz w:val="22"/>
                <w:szCs w:val="22"/>
              </w:rPr>
              <w:t>Predračun</w:t>
            </w:r>
            <w:r w:rsidR="000D2D90" w:rsidRPr="00DB6262">
              <w:rPr>
                <w:i w:val="0"/>
                <w:sz w:val="22"/>
                <w:szCs w:val="22"/>
              </w:rPr>
              <w:t xml:space="preserve"> </w:t>
            </w:r>
          </w:p>
        </w:tc>
      </w:tr>
      <w:tr w:rsidR="00DB6262" w:rsidRPr="00DB6262" w14:paraId="6ACD9D94" w14:textId="77777777" w:rsidTr="00383562">
        <w:tc>
          <w:tcPr>
            <w:tcW w:w="1848" w:type="dxa"/>
            <w:shd w:val="clear" w:color="auto" w:fill="E6E6E6"/>
            <w:vAlign w:val="center"/>
          </w:tcPr>
          <w:p w14:paraId="68D7B68F"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14:paraId="36836BDC" w14:textId="77777777" w:rsidR="00D909E7" w:rsidRPr="00DB6262" w:rsidRDefault="00D909E7" w:rsidP="00CD1C88">
            <w:pPr>
              <w:pStyle w:val="Telobesedila-zamik"/>
              <w:spacing w:after="0"/>
              <w:ind w:left="0"/>
              <w:rPr>
                <w:i w:val="0"/>
                <w:sz w:val="22"/>
                <w:szCs w:val="22"/>
              </w:rPr>
            </w:pPr>
            <w:r w:rsidRPr="00DB6262">
              <w:rPr>
                <w:i w:val="0"/>
                <w:sz w:val="22"/>
                <w:szCs w:val="22"/>
              </w:rPr>
              <w:t>ESPD obrazec</w:t>
            </w:r>
            <w:r w:rsidR="002F14D3" w:rsidRPr="00DB6262">
              <w:rPr>
                <w:i w:val="0"/>
                <w:sz w:val="22"/>
                <w:szCs w:val="22"/>
              </w:rPr>
              <w:t xml:space="preserve"> </w:t>
            </w:r>
          </w:p>
        </w:tc>
      </w:tr>
      <w:tr w:rsidR="00DB6262" w:rsidRPr="00DB6262" w14:paraId="26B89352" w14:textId="77777777" w:rsidTr="00383562">
        <w:tc>
          <w:tcPr>
            <w:tcW w:w="1848" w:type="dxa"/>
            <w:shd w:val="clear" w:color="auto" w:fill="E6E6E6"/>
            <w:vAlign w:val="center"/>
          </w:tcPr>
          <w:p w14:paraId="6D231B9E" w14:textId="77777777"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13389F">
              <w:rPr>
                <w:b/>
                <w:i w:val="0"/>
                <w:sz w:val="22"/>
                <w:szCs w:val="22"/>
              </w:rPr>
              <w:t>4</w:t>
            </w:r>
          </w:p>
        </w:tc>
        <w:tc>
          <w:tcPr>
            <w:tcW w:w="6657" w:type="dxa"/>
            <w:vAlign w:val="center"/>
          </w:tcPr>
          <w:p w14:paraId="76E7691E"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Udeležba podizvajalcev </w:t>
            </w:r>
          </w:p>
        </w:tc>
      </w:tr>
      <w:tr w:rsidR="00DB6262" w:rsidRPr="00DB6262" w14:paraId="5CEAFC94" w14:textId="77777777" w:rsidTr="00383562">
        <w:tc>
          <w:tcPr>
            <w:tcW w:w="1848" w:type="dxa"/>
            <w:shd w:val="clear" w:color="auto" w:fill="E6E6E6"/>
            <w:vAlign w:val="center"/>
          </w:tcPr>
          <w:p w14:paraId="11F8682A" w14:textId="77777777"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13389F">
              <w:rPr>
                <w:b/>
                <w:i w:val="0"/>
                <w:sz w:val="22"/>
                <w:szCs w:val="22"/>
              </w:rPr>
              <w:t>5</w:t>
            </w:r>
          </w:p>
        </w:tc>
        <w:tc>
          <w:tcPr>
            <w:tcW w:w="6657" w:type="dxa"/>
            <w:vAlign w:val="center"/>
          </w:tcPr>
          <w:p w14:paraId="01C0CFA7" w14:textId="77777777" w:rsidR="0028468C" w:rsidRPr="00DB6262" w:rsidRDefault="0028468C"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r>
      <w:tr w:rsidR="00DB6262" w:rsidRPr="00DB6262" w14:paraId="0C62C765" w14:textId="77777777" w:rsidTr="00383562">
        <w:tc>
          <w:tcPr>
            <w:tcW w:w="1848" w:type="dxa"/>
            <w:shd w:val="clear" w:color="auto" w:fill="E6E6E6"/>
            <w:vAlign w:val="center"/>
          </w:tcPr>
          <w:p w14:paraId="3DE89B7A" w14:textId="77777777" w:rsidR="00E00175" w:rsidRPr="00DB6262" w:rsidRDefault="00E00175" w:rsidP="00CD1C88">
            <w:pPr>
              <w:pStyle w:val="Telobesedila-zamik"/>
              <w:spacing w:after="0"/>
              <w:ind w:left="0"/>
              <w:rPr>
                <w:b/>
                <w:i w:val="0"/>
                <w:sz w:val="22"/>
                <w:szCs w:val="22"/>
              </w:rPr>
            </w:pPr>
            <w:r w:rsidRPr="00DB6262">
              <w:rPr>
                <w:b/>
                <w:i w:val="0"/>
                <w:sz w:val="22"/>
                <w:szCs w:val="22"/>
              </w:rPr>
              <w:t xml:space="preserve">PRILOGA </w:t>
            </w:r>
            <w:r w:rsidR="0013389F">
              <w:rPr>
                <w:b/>
                <w:i w:val="0"/>
                <w:sz w:val="22"/>
                <w:szCs w:val="22"/>
              </w:rPr>
              <w:t>6</w:t>
            </w:r>
          </w:p>
        </w:tc>
        <w:tc>
          <w:tcPr>
            <w:tcW w:w="6657" w:type="dxa"/>
            <w:vAlign w:val="center"/>
          </w:tcPr>
          <w:p w14:paraId="1FA15C68" w14:textId="77777777" w:rsidR="00E00175" w:rsidRPr="00DB6262" w:rsidRDefault="00E00175" w:rsidP="00CD1C88">
            <w:pPr>
              <w:pStyle w:val="Telobesedila-zamik"/>
              <w:spacing w:after="0"/>
              <w:ind w:left="0"/>
              <w:rPr>
                <w:i w:val="0"/>
                <w:sz w:val="22"/>
                <w:szCs w:val="22"/>
              </w:rPr>
            </w:pPr>
            <w:r w:rsidRPr="00DB6262">
              <w:rPr>
                <w:i w:val="0"/>
                <w:sz w:val="22"/>
                <w:szCs w:val="22"/>
              </w:rPr>
              <w:t>Skupna ponudba</w:t>
            </w:r>
          </w:p>
        </w:tc>
      </w:tr>
      <w:tr w:rsidR="00DB6262" w:rsidRPr="00DB6262" w14:paraId="4D4026F5" w14:textId="77777777" w:rsidTr="00383562">
        <w:tc>
          <w:tcPr>
            <w:tcW w:w="1848" w:type="dxa"/>
            <w:shd w:val="clear" w:color="auto" w:fill="E6E6E6"/>
            <w:vAlign w:val="center"/>
          </w:tcPr>
          <w:p w14:paraId="4488175A" w14:textId="77777777" w:rsidR="008A3700" w:rsidRPr="00DB6262" w:rsidRDefault="008A3700" w:rsidP="00CD1C88">
            <w:pPr>
              <w:pStyle w:val="Telobesedila-zamik"/>
              <w:spacing w:after="0"/>
              <w:ind w:left="0"/>
              <w:rPr>
                <w:b/>
                <w:i w:val="0"/>
                <w:sz w:val="22"/>
                <w:szCs w:val="22"/>
              </w:rPr>
            </w:pPr>
            <w:r w:rsidRPr="00DB6262">
              <w:rPr>
                <w:b/>
                <w:i w:val="0"/>
                <w:sz w:val="22"/>
                <w:szCs w:val="22"/>
              </w:rPr>
              <w:t xml:space="preserve">PRILOGA </w:t>
            </w:r>
            <w:r w:rsidR="00BB7C8F">
              <w:rPr>
                <w:b/>
                <w:i w:val="0"/>
                <w:sz w:val="22"/>
                <w:szCs w:val="22"/>
              </w:rPr>
              <w:t>7</w:t>
            </w:r>
          </w:p>
        </w:tc>
        <w:tc>
          <w:tcPr>
            <w:tcW w:w="6657" w:type="dxa"/>
            <w:vAlign w:val="center"/>
          </w:tcPr>
          <w:p w14:paraId="33F4B13C" w14:textId="77777777" w:rsidR="008A3700" w:rsidRPr="00DB6262" w:rsidRDefault="008A3700" w:rsidP="00CD1C88">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r>
      <w:bookmarkEnd w:id="55"/>
      <w:tr w:rsidR="00BB7C8F" w:rsidRPr="00DB6262" w14:paraId="7BC9E135" w14:textId="77777777" w:rsidTr="00BB7C8F">
        <w:tc>
          <w:tcPr>
            <w:tcW w:w="1848" w:type="dxa"/>
            <w:tcBorders>
              <w:top w:val="single" w:sz="4" w:space="0" w:color="auto"/>
              <w:left w:val="single" w:sz="4" w:space="0" w:color="auto"/>
              <w:bottom w:val="single" w:sz="4" w:space="0" w:color="auto"/>
              <w:right w:val="single" w:sz="4" w:space="0" w:color="auto"/>
            </w:tcBorders>
            <w:shd w:val="clear" w:color="auto" w:fill="E6E6E6"/>
            <w:vAlign w:val="center"/>
          </w:tcPr>
          <w:p w14:paraId="31236EE1" w14:textId="77777777" w:rsidR="00BB7C8F" w:rsidRPr="00DB6262" w:rsidRDefault="00BB7C8F" w:rsidP="0050487A">
            <w:pPr>
              <w:pStyle w:val="Telobesedila-zamik"/>
              <w:spacing w:after="0"/>
              <w:ind w:left="0"/>
              <w:rPr>
                <w:b/>
                <w:i w:val="0"/>
                <w:sz w:val="22"/>
                <w:szCs w:val="22"/>
              </w:rPr>
            </w:pPr>
            <w:r w:rsidRPr="00DB6262">
              <w:rPr>
                <w:b/>
                <w:i w:val="0"/>
                <w:sz w:val="22"/>
                <w:szCs w:val="22"/>
              </w:rPr>
              <w:t xml:space="preserve">PRILOGA </w:t>
            </w:r>
            <w:r>
              <w:rPr>
                <w:b/>
                <w:i w:val="0"/>
                <w:sz w:val="22"/>
                <w:szCs w:val="22"/>
              </w:rPr>
              <w:t>8</w:t>
            </w:r>
            <w:r w:rsidR="00E06043">
              <w:rPr>
                <w:b/>
                <w:i w:val="0"/>
                <w:sz w:val="22"/>
                <w:szCs w:val="22"/>
              </w:rPr>
              <w:t>, 8/1</w:t>
            </w:r>
          </w:p>
        </w:tc>
        <w:tc>
          <w:tcPr>
            <w:tcW w:w="6657" w:type="dxa"/>
            <w:tcBorders>
              <w:top w:val="single" w:sz="4" w:space="0" w:color="auto"/>
              <w:left w:val="single" w:sz="4" w:space="0" w:color="auto"/>
              <w:bottom w:val="single" w:sz="4" w:space="0" w:color="auto"/>
              <w:right w:val="single" w:sz="4" w:space="0" w:color="auto"/>
            </w:tcBorders>
            <w:vAlign w:val="center"/>
          </w:tcPr>
          <w:p w14:paraId="37617A77" w14:textId="77777777" w:rsidR="00BB7C8F" w:rsidRDefault="00ED7246" w:rsidP="0050487A">
            <w:pPr>
              <w:pStyle w:val="Telobesedila-zamik"/>
              <w:spacing w:after="0"/>
              <w:ind w:left="0"/>
              <w:rPr>
                <w:i w:val="0"/>
                <w:sz w:val="22"/>
                <w:szCs w:val="22"/>
              </w:rPr>
            </w:pPr>
            <w:r>
              <w:rPr>
                <w:i w:val="0"/>
                <w:sz w:val="22"/>
                <w:szCs w:val="22"/>
              </w:rPr>
              <w:t>Reference</w:t>
            </w:r>
          </w:p>
          <w:p w14:paraId="31A40112" w14:textId="77777777" w:rsidR="00BB7C8F" w:rsidRPr="00DB6262" w:rsidRDefault="00BB7C8F" w:rsidP="0050487A">
            <w:pPr>
              <w:pStyle w:val="Telobesedila-zamik"/>
              <w:spacing w:after="0"/>
              <w:ind w:left="0"/>
              <w:rPr>
                <w:i w:val="0"/>
                <w:sz w:val="22"/>
                <w:szCs w:val="22"/>
              </w:rPr>
            </w:pPr>
          </w:p>
        </w:tc>
      </w:tr>
      <w:tr w:rsidR="00ED7246" w:rsidRPr="00DB6262" w14:paraId="7D7C948E" w14:textId="77777777" w:rsidTr="000D7269">
        <w:tc>
          <w:tcPr>
            <w:tcW w:w="1848" w:type="dxa"/>
            <w:tcBorders>
              <w:top w:val="single" w:sz="4" w:space="0" w:color="auto"/>
              <w:left w:val="single" w:sz="4" w:space="0" w:color="auto"/>
              <w:bottom w:val="single" w:sz="4" w:space="0" w:color="auto"/>
              <w:right w:val="single" w:sz="4" w:space="0" w:color="auto"/>
            </w:tcBorders>
            <w:shd w:val="clear" w:color="auto" w:fill="E6E6E6"/>
            <w:vAlign w:val="center"/>
          </w:tcPr>
          <w:p w14:paraId="0AD1AE03" w14:textId="77777777" w:rsidR="00ED7246" w:rsidRPr="00DB6262" w:rsidRDefault="00ED7246" w:rsidP="00784022">
            <w:pPr>
              <w:pStyle w:val="Telobesedila-zamik"/>
              <w:spacing w:after="0"/>
              <w:ind w:left="0"/>
              <w:rPr>
                <w:b/>
                <w:i w:val="0"/>
                <w:sz w:val="22"/>
                <w:szCs w:val="22"/>
              </w:rPr>
            </w:pPr>
            <w:r>
              <w:rPr>
                <w:i w:val="0"/>
                <w:sz w:val="22"/>
                <w:szCs w:val="22"/>
              </w:rPr>
              <w:t xml:space="preserve">  </w:t>
            </w:r>
            <w:r w:rsidRPr="00DB6262">
              <w:rPr>
                <w:b/>
                <w:i w:val="0"/>
                <w:sz w:val="22"/>
                <w:szCs w:val="22"/>
              </w:rPr>
              <w:t xml:space="preserve">PRILOGA </w:t>
            </w:r>
            <w:r w:rsidR="00784022">
              <w:rPr>
                <w:b/>
                <w:i w:val="0"/>
                <w:sz w:val="22"/>
                <w:szCs w:val="22"/>
              </w:rPr>
              <w:t>9</w:t>
            </w:r>
          </w:p>
        </w:tc>
        <w:tc>
          <w:tcPr>
            <w:tcW w:w="6657" w:type="dxa"/>
            <w:tcBorders>
              <w:top w:val="single" w:sz="4" w:space="0" w:color="auto"/>
              <w:left w:val="single" w:sz="4" w:space="0" w:color="auto"/>
              <w:bottom w:val="single" w:sz="4" w:space="0" w:color="auto"/>
              <w:right w:val="single" w:sz="4" w:space="0" w:color="auto"/>
            </w:tcBorders>
            <w:vAlign w:val="center"/>
          </w:tcPr>
          <w:p w14:paraId="290D5107" w14:textId="77777777" w:rsidR="00ED7246" w:rsidRDefault="00ED7246" w:rsidP="000D7269">
            <w:pPr>
              <w:pStyle w:val="Telobesedila-zamik"/>
              <w:spacing w:after="0"/>
              <w:ind w:left="0"/>
              <w:rPr>
                <w:i w:val="0"/>
                <w:sz w:val="22"/>
                <w:szCs w:val="22"/>
              </w:rPr>
            </w:pPr>
            <w:r>
              <w:rPr>
                <w:i w:val="0"/>
                <w:sz w:val="22"/>
                <w:szCs w:val="22"/>
              </w:rPr>
              <w:t>Akreditacija</w:t>
            </w:r>
          </w:p>
          <w:p w14:paraId="7EEA4C43" w14:textId="77777777" w:rsidR="00ED7246" w:rsidRPr="00DB6262" w:rsidRDefault="00ED7246" w:rsidP="000D7269">
            <w:pPr>
              <w:pStyle w:val="Telobesedila-zamik"/>
              <w:spacing w:after="0"/>
              <w:ind w:left="0"/>
              <w:rPr>
                <w:i w:val="0"/>
                <w:sz w:val="22"/>
                <w:szCs w:val="22"/>
              </w:rPr>
            </w:pPr>
          </w:p>
        </w:tc>
      </w:tr>
    </w:tbl>
    <w:p w14:paraId="2F5C1348" w14:textId="77777777" w:rsidR="0082333C" w:rsidRPr="00DB6262" w:rsidRDefault="0082333C" w:rsidP="00CD1C88">
      <w:pPr>
        <w:pStyle w:val="Glava"/>
        <w:tabs>
          <w:tab w:val="clear" w:pos="4536"/>
          <w:tab w:val="clear" w:pos="9072"/>
        </w:tabs>
        <w:jc w:val="both"/>
        <w:rPr>
          <w:i w:val="0"/>
          <w:sz w:val="22"/>
          <w:szCs w:val="22"/>
        </w:rPr>
      </w:pPr>
    </w:p>
    <w:p w14:paraId="7A5C8932" w14:textId="77777777" w:rsidR="0082333C" w:rsidRPr="00DB6262" w:rsidRDefault="0082333C" w:rsidP="00CD1C88">
      <w:pPr>
        <w:pStyle w:val="Glava"/>
        <w:tabs>
          <w:tab w:val="clear" w:pos="4536"/>
          <w:tab w:val="clear" w:pos="9072"/>
        </w:tabs>
        <w:jc w:val="both"/>
        <w:rPr>
          <w:i w:val="0"/>
          <w:sz w:val="22"/>
          <w:szCs w:val="22"/>
        </w:rPr>
      </w:pPr>
    </w:p>
    <w:p w14:paraId="4B082D69" w14:textId="77777777" w:rsidR="00CC5E95" w:rsidRPr="00DB6262" w:rsidRDefault="00CC5E95" w:rsidP="00CD1C88">
      <w:pPr>
        <w:pStyle w:val="Glava"/>
        <w:tabs>
          <w:tab w:val="clear" w:pos="4536"/>
          <w:tab w:val="clear" w:pos="9072"/>
        </w:tabs>
        <w:jc w:val="both"/>
        <w:rPr>
          <w:i w:val="0"/>
          <w:sz w:val="22"/>
          <w:szCs w:val="22"/>
        </w:rPr>
      </w:pPr>
    </w:p>
    <w:p w14:paraId="13C304DE" w14:textId="77777777" w:rsidR="00CC5E95" w:rsidRPr="00DB6262" w:rsidRDefault="00CC5E95" w:rsidP="00CD1C88">
      <w:pPr>
        <w:pStyle w:val="Glava"/>
        <w:tabs>
          <w:tab w:val="clear" w:pos="4536"/>
          <w:tab w:val="clear" w:pos="9072"/>
        </w:tabs>
        <w:jc w:val="both"/>
        <w:rPr>
          <w:i w:val="0"/>
          <w:sz w:val="22"/>
          <w:szCs w:val="22"/>
        </w:rPr>
      </w:pPr>
    </w:p>
    <w:p w14:paraId="3B9E6575" w14:textId="77777777" w:rsidR="00CC5E95" w:rsidRPr="00DB6262" w:rsidRDefault="00CC5E95" w:rsidP="00CD1C88">
      <w:pPr>
        <w:pStyle w:val="Glava"/>
        <w:tabs>
          <w:tab w:val="clear" w:pos="4536"/>
          <w:tab w:val="clear" w:pos="9072"/>
        </w:tabs>
        <w:jc w:val="both"/>
        <w:rPr>
          <w:i w:val="0"/>
          <w:sz w:val="22"/>
          <w:szCs w:val="22"/>
        </w:rPr>
      </w:pPr>
    </w:p>
    <w:p w14:paraId="46A704CF" w14:textId="77777777" w:rsidR="0070633D" w:rsidRPr="00DB6262" w:rsidRDefault="0070633D" w:rsidP="00CD1C88">
      <w:pPr>
        <w:rPr>
          <w:i w:val="0"/>
          <w:sz w:val="22"/>
          <w:szCs w:val="22"/>
        </w:rPr>
      </w:pPr>
      <w:r w:rsidRPr="00DB6262">
        <w:rPr>
          <w:i w:val="0"/>
          <w:sz w:val="22"/>
          <w:szCs w:val="22"/>
        </w:rPr>
        <w:br w:type="page"/>
      </w:r>
    </w:p>
    <w:p w14:paraId="107041BC" w14:textId="77777777" w:rsidR="0082333C" w:rsidRPr="00DB6262" w:rsidRDefault="0082333C" w:rsidP="00CD1C88">
      <w:pPr>
        <w:pStyle w:val="Glava"/>
        <w:tabs>
          <w:tab w:val="clear" w:pos="4536"/>
          <w:tab w:val="clear" w:pos="9072"/>
        </w:tabs>
        <w:jc w:val="both"/>
        <w:rPr>
          <w:i w:val="0"/>
          <w:sz w:val="22"/>
          <w:szCs w:val="22"/>
        </w:rPr>
        <w:sectPr w:rsidR="0082333C" w:rsidRPr="00DB6262" w:rsidSect="00DB0FF7">
          <w:pgSz w:w="11906" w:h="16838"/>
          <w:pgMar w:top="1417" w:right="1417" w:bottom="1417" w:left="1417" w:header="709" w:footer="709" w:gutter="0"/>
          <w:cols w:space="708"/>
          <w:rtlGutter/>
          <w:docGrid w:linePitch="360"/>
        </w:sectPr>
      </w:pPr>
    </w:p>
    <w:p w14:paraId="3D96762E" w14:textId="77777777"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lastRenderedPageBreak/>
        <w:t>PRILOGA 1</w:t>
      </w:r>
    </w:p>
    <w:p w14:paraId="504094FB"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58A04BF5" w14:textId="77777777" w:rsidR="00383562" w:rsidRPr="00DB6262" w:rsidRDefault="00383562" w:rsidP="00383562">
      <w:pPr>
        <w:pStyle w:val="Glava"/>
        <w:tabs>
          <w:tab w:val="clear" w:pos="4536"/>
        </w:tabs>
        <w:jc w:val="both"/>
        <w:rPr>
          <w:i w:val="0"/>
          <w:sz w:val="22"/>
          <w:szCs w:val="22"/>
        </w:rPr>
      </w:pPr>
    </w:p>
    <w:p w14:paraId="188EC9A0"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38D9CDE0" w14:textId="77777777" w:rsidR="00383562" w:rsidRPr="00DB6262" w:rsidRDefault="00383562" w:rsidP="00383562">
      <w:pPr>
        <w:pStyle w:val="Glava"/>
        <w:tabs>
          <w:tab w:val="clear" w:pos="4536"/>
        </w:tabs>
        <w:jc w:val="both"/>
        <w:rPr>
          <w:i w:val="0"/>
          <w:sz w:val="10"/>
          <w:szCs w:val="10"/>
        </w:rPr>
      </w:pPr>
    </w:p>
    <w:p w14:paraId="16BBE08C"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40A209FD" w14:textId="77777777" w:rsidR="00383562" w:rsidRPr="00DB6262" w:rsidRDefault="00383562" w:rsidP="00383562">
      <w:pPr>
        <w:tabs>
          <w:tab w:val="right" w:pos="9072"/>
        </w:tabs>
        <w:rPr>
          <w:sz w:val="10"/>
          <w:szCs w:val="10"/>
        </w:rPr>
      </w:pPr>
    </w:p>
    <w:p w14:paraId="2366126B"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1DDD4EBE" w14:textId="77777777" w:rsidR="00383562" w:rsidRPr="00DB6262" w:rsidRDefault="00383562" w:rsidP="00383562">
      <w:pPr>
        <w:pStyle w:val="Glava"/>
        <w:tabs>
          <w:tab w:val="clear" w:pos="4536"/>
        </w:tabs>
        <w:jc w:val="both"/>
        <w:rPr>
          <w:i w:val="0"/>
          <w:sz w:val="10"/>
          <w:szCs w:val="10"/>
        </w:rPr>
      </w:pPr>
    </w:p>
    <w:p w14:paraId="4E228785" w14:textId="77777777" w:rsidR="00805D3A" w:rsidRPr="003213A3" w:rsidRDefault="00201272" w:rsidP="00805D3A">
      <w:pPr>
        <w:jc w:val="both"/>
        <w:rPr>
          <w:i w:val="0"/>
          <w:sz w:val="22"/>
          <w:szCs w:val="22"/>
        </w:rPr>
      </w:pPr>
      <w:r>
        <w:rPr>
          <w:i w:val="0"/>
          <w:sz w:val="22"/>
          <w:szCs w:val="22"/>
        </w:rPr>
        <w:t>se prijavljam na razpis za izbiro dobaviteljev za javno naročilo</w:t>
      </w:r>
      <w:r w:rsidR="0015536A">
        <w:rPr>
          <w:i w:val="0"/>
          <w:sz w:val="22"/>
          <w:szCs w:val="22"/>
        </w:rPr>
        <w:t xml:space="preserve"> »</w:t>
      </w:r>
      <w:r>
        <w:rPr>
          <w:i w:val="0"/>
          <w:sz w:val="22"/>
          <w:szCs w:val="22"/>
        </w:rPr>
        <w:t xml:space="preserve"> </w:t>
      </w:r>
      <w:r w:rsidR="00805D3A" w:rsidRPr="003F1A18">
        <w:rPr>
          <w:i w:val="0"/>
          <w:sz w:val="22"/>
          <w:szCs w:val="22"/>
        </w:rPr>
        <w:t>»</w:t>
      </w:r>
      <w:r w:rsidR="00805D3A" w:rsidRPr="00E25730">
        <w:rPr>
          <w:b/>
          <w:i w:val="0"/>
          <w:sz w:val="22"/>
          <w:szCs w:val="22"/>
        </w:rPr>
        <w:t>IZVAJANJE MERITEV IN UPRAVLJANJE OKOLJSKE MERILNE POSTAJE LJUBLJANA CENTER</w:t>
      </w:r>
      <w:r w:rsidR="00805D3A">
        <w:rPr>
          <w:b/>
          <w:i w:val="0"/>
          <w:sz w:val="22"/>
          <w:szCs w:val="22"/>
        </w:rPr>
        <w:t xml:space="preserve"> </w:t>
      </w:r>
      <w:r w:rsidR="00805D3A" w:rsidRPr="00B27AF3">
        <w:rPr>
          <w:b/>
          <w:i w:val="0"/>
          <w:sz w:val="22"/>
          <w:szCs w:val="22"/>
        </w:rPr>
        <w:t>(202</w:t>
      </w:r>
      <w:r w:rsidR="00805D3A">
        <w:rPr>
          <w:b/>
          <w:i w:val="0"/>
          <w:sz w:val="22"/>
          <w:szCs w:val="22"/>
        </w:rPr>
        <w:t>4</w:t>
      </w:r>
      <w:r w:rsidR="00805D3A" w:rsidRPr="00B27AF3">
        <w:rPr>
          <w:b/>
          <w:i w:val="0"/>
          <w:sz w:val="22"/>
          <w:szCs w:val="22"/>
        </w:rPr>
        <w:t>-202</w:t>
      </w:r>
      <w:r w:rsidR="00805D3A">
        <w:rPr>
          <w:b/>
          <w:i w:val="0"/>
          <w:sz w:val="22"/>
          <w:szCs w:val="22"/>
        </w:rPr>
        <w:t>7</w:t>
      </w:r>
      <w:r w:rsidR="00805D3A" w:rsidRPr="00B27AF3">
        <w:rPr>
          <w:b/>
          <w:i w:val="0"/>
          <w:sz w:val="22"/>
          <w:szCs w:val="22"/>
        </w:rPr>
        <w:t>)</w:t>
      </w:r>
      <w:r w:rsidR="00805D3A">
        <w:rPr>
          <w:b/>
          <w:i w:val="0"/>
          <w:sz w:val="22"/>
          <w:szCs w:val="22"/>
        </w:rPr>
        <w:t xml:space="preserve"> </w:t>
      </w:r>
      <w:r w:rsidR="00805D3A" w:rsidRPr="003F1A18">
        <w:rPr>
          <w:i w:val="0"/>
          <w:sz w:val="22"/>
          <w:szCs w:val="22"/>
        </w:rPr>
        <w:t>«</w:t>
      </w:r>
    </w:p>
    <w:p w14:paraId="1DB5D182" w14:textId="77777777" w:rsidR="00383562" w:rsidRPr="00DB6262" w:rsidRDefault="00383562" w:rsidP="0015536A">
      <w:pPr>
        <w:rPr>
          <w:i w:val="0"/>
          <w:sz w:val="22"/>
          <w:szCs w:val="22"/>
        </w:rPr>
      </w:pPr>
    </w:p>
    <w:p w14:paraId="63333A0C"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3F46C5B0" w14:textId="77777777" w:rsidR="00383562" w:rsidRPr="00DB6262" w:rsidRDefault="00383562" w:rsidP="00383562">
      <w:pPr>
        <w:pStyle w:val="Glava"/>
        <w:tabs>
          <w:tab w:val="clear" w:pos="4536"/>
        </w:tabs>
        <w:jc w:val="both"/>
        <w:rPr>
          <w:i w:val="0"/>
          <w:sz w:val="10"/>
          <w:szCs w:val="10"/>
        </w:rPr>
      </w:pPr>
    </w:p>
    <w:p w14:paraId="191AB6EC"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30E8483D"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5A281118" w14:textId="77777777" w:rsidR="00383562" w:rsidRPr="00DB6262" w:rsidRDefault="00383562" w:rsidP="00383562">
      <w:pPr>
        <w:pStyle w:val="Glava"/>
        <w:tabs>
          <w:tab w:val="clear" w:pos="4536"/>
        </w:tabs>
        <w:jc w:val="both"/>
        <w:rPr>
          <w:i w:val="0"/>
          <w:sz w:val="22"/>
          <w:szCs w:val="22"/>
        </w:rPr>
      </w:pPr>
    </w:p>
    <w:p w14:paraId="4E24A3C1"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6EAAFB60"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3CFF17FB" w14:textId="77777777" w:rsidTr="00DB6262">
        <w:trPr>
          <w:trHeight w:val="283"/>
        </w:trPr>
        <w:tc>
          <w:tcPr>
            <w:tcW w:w="3735" w:type="dxa"/>
          </w:tcPr>
          <w:p w14:paraId="307A9108"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691A9CD2" w14:textId="77777777" w:rsidR="00383562" w:rsidRPr="00DB6262" w:rsidRDefault="00383562" w:rsidP="00DB6262">
            <w:pPr>
              <w:pStyle w:val="Glava"/>
              <w:tabs>
                <w:tab w:val="clear" w:pos="4536"/>
              </w:tabs>
              <w:jc w:val="both"/>
              <w:rPr>
                <w:i w:val="0"/>
                <w:sz w:val="22"/>
                <w:szCs w:val="22"/>
              </w:rPr>
            </w:pPr>
          </w:p>
        </w:tc>
      </w:tr>
      <w:tr w:rsidR="00DB6262" w:rsidRPr="00DB6262" w14:paraId="30BD1033" w14:textId="77777777" w:rsidTr="00DB6262">
        <w:trPr>
          <w:trHeight w:val="283"/>
        </w:trPr>
        <w:tc>
          <w:tcPr>
            <w:tcW w:w="3735" w:type="dxa"/>
          </w:tcPr>
          <w:p w14:paraId="2147BD0B"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582C2610" w14:textId="77777777" w:rsidR="00383562" w:rsidRPr="00DB6262" w:rsidRDefault="00383562" w:rsidP="00DB6262">
            <w:pPr>
              <w:pStyle w:val="Glava"/>
              <w:tabs>
                <w:tab w:val="clear" w:pos="4536"/>
              </w:tabs>
              <w:jc w:val="both"/>
              <w:rPr>
                <w:i w:val="0"/>
                <w:sz w:val="22"/>
                <w:szCs w:val="22"/>
              </w:rPr>
            </w:pPr>
          </w:p>
        </w:tc>
      </w:tr>
      <w:tr w:rsidR="00DB6262" w:rsidRPr="00DB6262" w14:paraId="01509EC3" w14:textId="77777777" w:rsidTr="00DB6262">
        <w:trPr>
          <w:trHeight w:val="283"/>
        </w:trPr>
        <w:tc>
          <w:tcPr>
            <w:tcW w:w="3735" w:type="dxa"/>
          </w:tcPr>
          <w:p w14:paraId="60234CF1"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454BA047" w14:textId="77777777" w:rsidR="00383562" w:rsidRPr="00DB6262" w:rsidRDefault="00383562" w:rsidP="00DB6262">
            <w:pPr>
              <w:pStyle w:val="Glava"/>
              <w:tabs>
                <w:tab w:val="clear" w:pos="4536"/>
              </w:tabs>
              <w:jc w:val="both"/>
              <w:rPr>
                <w:i w:val="0"/>
                <w:sz w:val="22"/>
                <w:szCs w:val="22"/>
              </w:rPr>
            </w:pPr>
          </w:p>
        </w:tc>
      </w:tr>
    </w:tbl>
    <w:p w14:paraId="0CE73F96" w14:textId="77777777" w:rsidR="00383562" w:rsidRPr="00DB6262" w:rsidRDefault="00383562" w:rsidP="00383562">
      <w:pPr>
        <w:pStyle w:val="Glava"/>
        <w:tabs>
          <w:tab w:val="clear" w:pos="4536"/>
        </w:tabs>
        <w:jc w:val="both"/>
        <w:rPr>
          <w:i w:val="0"/>
          <w:sz w:val="22"/>
          <w:szCs w:val="22"/>
        </w:rPr>
      </w:pPr>
    </w:p>
    <w:p w14:paraId="1E7F1F6F"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14:paraId="0DE59E50"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3A69668C" w14:textId="77777777" w:rsidTr="00DB6262">
        <w:trPr>
          <w:trHeight w:val="283"/>
        </w:trPr>
        <w:tc>
          <w:tcPr>
            <w:tcW w:w="3735" w:type="dxa"/>
          </w:tcPr>
          <w:p w14:paraId="3CF708A4"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6C1345CB" w14:textId="77777777" w:rsidR="00383562" w:rsidRPr="00DB6262" w:rsidRDefault="00383562" w:rsidP="00DB6262">
            <w:pPr>
              <w:pStyle w:val="Glava"/>
              <w:tabs>
                <w:tab w:val="clear" w:pos="4536"/>
              </w:tabs>
              <w:jc w:val="both"/>
              <w:rPr>
                <w:i w:val="0"/>
                <w:sz w:val="22"/>
                <w:szCs w:val="22"/>
              </w:rPr>
            </w:pPr>
          </w:p>
        </w:tc>
      </w:tr>
      <w:tr w:rsidR="00DB6262" w:rsidRPr="00DB6262" w14:paraId="6A01D7DE" w14:textId="77777777" w:rsidTr="00DB6262">
        <w:trPr>
          <w:trHeight w:val="283"/>
        </w:trPr>
        <w:tc>
          <w:tcPr>
            <w:tcW w:w="3735" w:type="dxa"/>
          </w:tcPr>
          <w:p w14:paraId="788FCE9D"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3FF6615C" w14:textId="77777777" w:rsidR="00383562" w:rsidRPr="00DB6262" w:rsidRDefault="00383562" w:rsidP="00DB6262">
            <w:pPr>
              <w:pStyle w:val="Glava"/>
              <w:tabs>
                <w:tab w:val="clear" w:pos="4536"/>
              </w:tabs>
              <w:jc w:val="both"/>
              <w:rPr>
                <w:i w:val="0"/>
                <w:sz w:val="22"/>
                <w:szCs w:val="22"/>
              </w:rPr>
            </w:pPr>
          </w:p>
        </w:tc>
      </w:tr>
      <w:tr w:rsidR="00DB6262" w:rsidRPr="00DB6262" w14:paraId="6940DE32" w14:textId="77777777" w:rsidTr="00DB6262">
        <w:trPr>
          <w:trHeight w:val="283"/>
        </w:trPr>
        <w:tc>
          <w:tcPr>
            <w:tcW w:w="3735" w:type="dxa"/>
          </w:tcPr>
          <w:p w14:paraId="63C34A7F"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60DC4B9" w14:textId="77777777" w:rsidR="00383562" w:rsidRPr="00DB6262" w:rsidRDefault="00383562" w:rsidP="00DB6262">
            <w:pPr>
              <w:pStyle w:val="Glava"/>
              <w:tabs>
                <w:tab w:val="clear" w:pos="4536"/>
              </w:tabs>
              <w:jc w:val="both"/>
              <w:rPr>
                <w:i w:val="0"/>
                <w:sz w:val="22"/>
                <w:szCs w:val="22"/>
              </w:rPr>
            </w:pPr>
          </w:p>
        </w:tc>
      </w:tr>
    </w:tbl>
    <w:p w14:paraId="78992111" w14:textId="77777777" w:rsidR="00383562" w:rsidRPr="00DB6262" w:rsidRDefault="00383562" w:rsidP="00383562">
      <w:pPr>
        <w:pStyle w:val="Glava"/>
        <w:tabs>
          <w:tab w:val="clear" w:pos="4536"/>
        </w:tabs>
        <w:jc w:val="both"/>
        <w:rPr>
          <w:i w:val="0"/>
          <w:sz w:val="22"/>
          <w:szCs w:val="22"/>
        </w:rPr>
      </w:pPr>
    </w:p>
    <w:p w14:paraId="25968183"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19F34DA4"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24C0C88D" w14:textId="77777777" w:rsidTr="00DB6262">
        <w:trPr>
          <w:trHeight w:val="283"/>
        </w:trPr>
        <w:tc>
          <w:tcPr>
            <w:tcW w:w="3735" w:type="dxa"/>
          </w:tcPr>
          <w:p w14:paraId="25F65842"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76A4A0FC" w14:textId="77777777" w:rsidR="00383562" w:rsidRPr="00DB6262" w:rsidRDefault="00383562" w:rsidP="00DB6262">
            <w:pPr>
              <w:pStyle w:val="Glava"/>
              <w:tabs>
                <w:tab w:val="clear" w:pos="4536"/>
              </w:tabs>
              <w:jc w:val="both"/>
              <w:rPr>
                <w:i w:val="0"/>
                <w:sz w:val="22"/>
                <w:szCs w:val="22"/>
              </w:rPr>
            </w:pPr>
          </w:p>
        </w:tc>
      </w:tr>
      <w:tr w:rsidR="00DB6262" w:rsidRPr="00DB6262" w14:paraId="49E9F4BF" w14:textId="77777777" w:rsidTr="00DB6262">
        <w:trPr>
          <w:trHeight w:val="283"/>
        </w:trPr>
        <w:tc>
          <w:tcPr>
            <w:tcW w:w="3735" w:type="dxa"/>
          </w:tcPr>
          <w:p w14:paraId="12DA9D5F"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7D3F850" w14:textId="77777777" w:rsidR="00383562" w:rsidRPr="00DB6262" w:rsidRDefault="00383562" w:rsidP="00DB6262">
            <w:pPr>
              <w:pStyle w:val="Glava"/>
              <w:tabs>
                <w:tab w:val="clear" w:pos="4536"/>
              </w:tabs>
              <w:jc w:val="both"/>
              <w:rPr>
                <w:i w:val="0"/>
                <w:sz w:val="22"/>
                <w:szCs w:val="22"/>
              </w:rPr>
            </w:pPr>
          </w:p>
        </w:tc>
      </w:tr>
      <w:tr w:rsidR="00DB6262" w:rsidRPr="00DB6262" w14:paraId="4808CDED" w14:textId="77777777" w:rsidTr="00DB6262">
        <w:trPr>
          <w:trHeight w:val="283"/>
        </w:trPr>
        <w:tc>
          <w:tcPr>
            <w:tcW w:w="3735" w:type="dxa"/>
          </w:tcPr>
          <w:p w14:paraId="2F5F1B81"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6EAEEEB7" w14:textId="77777777" w:rsidR="00383562" w:rsidRPr="00DB6262" w:rsidRDefault="00383562" w:rsidP="00DB6262">
            <w:pPr>
              <w:pStyle w:val="Glava"/>
              <w:tabs>
                <w:tab w:val="clear" w:pos="4536"/>
              </w:tabs>
              <w:jc w:val="both"/>
              <w:rPr>
                <w:i w:val="0"/>
                <w:sz w:val="22"/>
                <w:szCs w:val="22"/>
              </w:rPr>
            </w:pPr>
          </w:p>
        </w:tc>
      </w:tr>
    </w:tbl>
    <w:p w14:paraId="14D0E939" w14:textId="77777777" w:rsidR="00383562" w:rsidRPr="00DB6262" w:rsidRDefault="00383562" w:rsidP="00383562">
      <w:pPr>
        <w:pStyle w:val="Glava"/>
        <w:tabs>
          <w:tab w:val="clear" w:pos="4536"/>
        </w:tabs>
        <w:jc w:val="both"/>
        <w:rPr>
          <w:i w:val="0"/>
          <w:sz w:val="22"/>
          <w:szCs w:val="22"/>
        </w:rPr>
      </w:pPr>
    </w:p>
    <w:p w14:paraId="2D8FE74E"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04A96CA3" w14:textId="77777777"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0922F671" w14:textId="77777777" w:rsidTr="00DB6262">
        <w:trPr>
          <w:trHeight w:val="283"/>
        </w:trPr>
        <w:tc>
          <w:tcPr>
            <w:tcW w:w="3735" w:type="dxa"/>
          </w:tcPr>
          <w:p w14:paraId="72B95FC3"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4C9B9EAB" w14:textId="77777777" w:rsidR="00383562" w:rsidRPr="00DB6262" w:rsidRDefault="00383562" w:rsidP="00DB6262">
            <w:pPr>
              <w:pStyle w:val="Glava"/>
              <w:tabs>
                <w:tab w:val="clear" w:pos="4536"/>
              </w:tabs>
              <w:jc w:val="both"/>
              <w:rPr>
                <w:i w:val="0"/>
                <w:sz w:val="22"/>
                <w:szCs w:val="22"/>
              </w:rPr>
            </w:pPr>
          </w:p>
        </w:tc>
      </w:tr>
      <w:tr w:rsidR="00DB6262" w:rsidRPr="00DB6262" w14:paraId="4003C83C" w14:textId="77777777" w:rsidTr="00DB6262">
        <w:trPr>
          <w:trHeight w:val="283"/>
        </w:trPr>
        <w:tc>
          <w:tcPr>
            <w:tcW w:w="3735" w:type="dxa"/>
          </w:tcPr>
          <w:p w14:paraId="1D550B3E"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29D1A38" w14:textId="77777777" w:rsidR="00383562" w:rsidRPr="00DB6262" w:rsidRDefault="00383562" w:rsidP="00DB6262">
            <w:pPr>
              <w:pStyle w:val="Glava"/>
              <w:tabs>
                <w:tab w:val="clear" w:pos="4536"/>
              </w:tabs>
              <w:jc w:val="both"/>
              <w:rPr>
                <w:i w:val="0"/>
                <w:sz w:val="22"/>
                <w:szCs w:val="22"/>
              </w:rPr>
            </w:pPr>
          </w:p>
        </w:tc>
      </w:tr>
      <w:tr w:rsidR="00DB6262" w:rsidRPr="00DB6262" w14:paraId="0551F5C3" w14:textId="77777777" w:rsidTr="00DB6262">
        <w:trPr>
          <w:trHeight w:val="283"/>
        </w:trPr>
        <w:tc>
          <w:tcPr>
            <w:tcW w:w="3735" w:type="dxa"/>
          </w:tcPr>
          <w:p w14:paraId="6C25833B"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76285BAD" w14:textId="77777777" w:rsidR="00383562" w:rsidRPr="00DB6262" w:rsidRDefault="00383562" w:rsidP="00DB6262">
            <w:pPr>
              <w:pStyle w:val="Glava"/>
              <w:tabs>
                <w:tab w:val="clear" w:pos="4536"/>
              </w:tabs>
              <w:jc w:val="both"/>
              <w:rPr>
                <w:i w:val="0"/>
                <w:sz w:val="22"/>
                <w:szCs w:val="22"/>
              </w:rPr>
            </w:pPr>
          </w:p>
        </w:tc>
      </w:tr>
    </w:tbl>
    <w:p w14:paraId="344DDB55" w14:textId="77777777" w:rsidR="00383562" w:rsidRPr="00DB6262" w:rsidRDefault="00383562" w:rsidP="00383562">
      <w:pPr>
        <w:pStyle w:val="Glava"/>
        <w:tabs>
          <w:tab w:val="clear" w:pos="4536"/>
        </w:tabs>
        <w:jc w:val="both"/>
        <w:rPr>
          <w:i w:val="0"/>
          <w:sz w:val="22"/>
          <w:szCs w:val="22"/>
        </w:rPr>
      </w:pPr>
    </w:p>
    <w:p w14:paraId="29E42D23"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31A468B7"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0B51F586" w14:textId="77777777" w:rsidR="00383562" w:rsidRPr="00DB6262" w:rsidRDefault="00383562" w:rsidP="00383562">
      <w:pPr>
        <w:pStyle w:val="Glava"/>
        <w:tabs>
          <w:tab w:val="clear" w:pos="4536"/>
        </w:tabs>
        <w:jc w:val="both"/>
        <w:rPr>
          <w:i w:val="0"/>
          <w:sz w:val="22"/>
          <w:szCs w:val="22"/>
        </w:rPr>
      </w:pPr>
    </w:p>
    <w:p w14:paraId="6244BC44"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01F76B74" w14:textId="77777777" w:rsidR="00383562" w:rsidRPr="00DB6262" w:rsidRDefault="00383562" w:rsidP="00383562">
      <w:pPr>
        <w:pStyle w:val="Glava"/>
        <w:tabs>
          <w:tab w:val="clear" w:pos="4536"/>
        </w:tabs>
        <w:rPr>
          <w:i w:val="0"/>
          <w:sz w:val="22"/>
          <w:szCs w:val="22"/>
        </w:rPr>
      </w:pPr>
    </w:p>
    <w:p w14:paraId="0BE1E017"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735E8681" w14:textId="77777777" w:rsidR="00383562" w:rsidRPr="00DB6262" w:rsidRDefault="00383562" w:rsidP="00383562">
      <w:pPr>
        <w:pStyle w:val="Odstavekseznama"/>
        <w:tabs>
          <w:tab w:val="right" w:pos="9072"/>
        </w:tabs>
        <w:ind w:left="0"/>
        <w:rPr>
          <w:i w:val="0"/>
          <w:sz w:val="22"/>
          <w:szCs w:val="22"/>
        </w:rPr>
      </w:pPr>
    </w:p>
    <w:p w14:paraId="0C5B03E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1AB0B791"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087EED93" w14:textId="77777777" w:rsidR="00383562" w:rsidRPr="00DB6262" w:rsidRDefault="00383562" w:rsidP="00383562">
      <w:pPr>
        <w:pStyle w:val="Glava"/>
        <w:tabs>
          <w:tab w:val="clear" w:pos="4536"/>
          <w:tab w:val="clear" w:pos="9072"/>
        </w:tabs>
        <w:ind w:right="502"/>
        <w:jc w:val="both"/>
        <w:rPr>
          <w:i w:val="0"/>
          <w:sz w:val="22"/>
          <w:szCs w:val="22"/>
        </w:rPr>
      </w:pPr>
    </w:p>
    <w:p w14:paraId="086CE737"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54EECF0B" w14:textId="77777777" w:rsidR="00383562" w:rsidRPr="00DB6262" w:rsidRDefault="00383562" w:rsidP="00383562">
      <w:pPr>
        <w:pStyle w:val="Glava"/>
        <w:tabs>
          <w:tab w:val="clear" w:pos="4536"/>
          <w:tab w:val="left" w:pos="284"/>
        </w:tabs>
        <w:jc w:val="both"/>
        <w:rPr>
          <w:i w:val="0"/>
          <w:sz w:val="22"/>
          <w:szCs w:val="22"/>
        </w:rPr>
      </w:pPr>
    </w:p>
    <w:p w14:paraId="6889BD53"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0730FB50"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V primeru skupne ponudbe obrazec </w:t>
      </w:r>
      <w:r w:rsidR="00BD2F15">
        <w:rPr>
          <w:i w:val="0"/>
          <w:sz w:val="22"/>
          <w:szCs w:val="22"/>
        </w:rPr>
        <w:t>izpolni vsak partner v skupni ponudbi.</w:t>
      </w:r>
    </w:p>
    <w:p w14:paraId="7D25DD96"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30B2C62B"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14:paraId="55693111"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8FE7432" w14:textId="77777777" w:rsidTr="00DB6262">
        <w:tc>
          <w:tcPr>
            <w:tcW w:w="1929" w:type="dxa"/>
          </w:tcPr>
          <w:p w14:paraId="3F8C4406"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031A74C6" w14:textId="77777777" w:rsidR="00383562" w:rsidRPr="00DB6262" w:rsidRDefault="00383562" w:rsidP="00DB6262">
            <w:pPr>
              <w:pStyle w:val="Glava"/>
              <w:tabs>
                <w:tab w:val="clear" w:pos="4536"/>
                <w:tab w:val="clear" w:pos="9072"/>
              </w:tabs>
              <w:ind w:right="-2"/>
              <w:rPr>
                <w:i w:val="0"/>
                <w:sz w:val="22"/>
                <w:szCs w:val="22"/>
              </w:rPr>
            </w:pPr>
          </w:p>
        </w:tc>
      </w:tr>
    </w:tbl>
    <w:p w14:paraId="44BC78B5"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5CE2A321" w14:textId="77777777" w:rsidTr="00DB6262">
        <w:tc>
          <w:tcPr>
            <w:tcW w:w="2160" w:type="dxa"/>
          </w:tcPr>
          <w:p w14:paraId="0D6FA0BB"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0E75EBC5"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6A9229E6" w14:textId="77777777" w:rsidTr="00DB6262">
        <w:tc>
          <w:tcPr>
            <w:tcW w:w="2160" w:type="dxa"/>
          </w:tcPr>
          <w:p w14:paraId="7D991C86"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75E84453"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34C5A246" w14:textId="77777777" w:rsidTr="00DB6262">
        <w:tc>
          <w:tcPr>
            <w:tcW w:w="2520" w:type="dxa"/>
            <w:gridSpan w:val="2"/>
          </w:tcPr>
          <w:p w14:paraId="045E3F3D"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2EACC31B" w14:textId="77777777" w:rsidR="00383562" w:rsidRPr="00DB6262" w:rsidRDefault="00383562" w:rsidP="00DB6262">
            <w:pPr>
              <w:pStyle w:val="Glava"/>
              <w:tabs>
                <w:tab w:val="clear" w:pos="4536"/>
                <w:tab w:val="clear" w:pos="9072"/>
              </w:tabs>
              <w:ind w:right="-2"/>
              <w:rPr>
                <w:i w:val="0"/>
                <w:sz w:val="22"/>
                <w:szCs w:val="22"/>
              </w:rPr>
            </w:pPr>
          </w:p>
        </w:tc>
      </w:tr>
    </w:tbl>
    <w:p w14:paraId="1CEF2B80" w14:textId="77777777" w:rsidR="00383562" w:rsidRPr="00DB6262" w:rsidRDefault="00383562" w:rsidP="00383562">
      <w:pPr>
        <w:pStyle w:val="Glava"/>
        <w:tabs>
          <w:tab w:val="clear" w:pos="4536"/>
          <w:tab w:val="clear" w:pos="9072"/>
        </w:tabs>
        <w:ind w:right="-2"/>
        <w:jc w:val="both"/>
        <w:rPr>
          <w:i w:val="0"/>
          <w:sz w:val="22"/>
          <w:szCs w:val="22"/>
        </w:rPr>
      </w:pPr>
    </w:p>
    <w:p w14:paraId="1E649FB3" w14:textId="77777777" w:rsidR="00383562" w:rsidRPr="00DB6262" w:rsidRDefault="00383562" w:rsidP="00383562">
      <w:pPr>
        <w:pStyle w:val="Glava"/>
        <w:tabs>
          <w:tab w:val="clear" w:pos="4536"/>
          <w:tab w:val="clear" w:pos="9072"/>
        </w:tabs>
        <w:ind w:right="-2"/>
        <w:jc w:val="both"/>
        <w:rPr>
          <w:i w:val="0"/>
          <w:sz w:val="22"/>
          <w:szCs w:val="22"/>
        </w:rPr>
      </w:pPr>
    </w:p>
    <w:p w14:paraId="154F5379" w14:textId="77777777" w:rsidR="003835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14:paraId="1F41FA56" w14:textId="77777777" w:rsidR="00435FFC" w:rsidRPr="00DB6262" w:rsidRDefault="00435FFC" w:rsidP="00383562">
      <w:pPr>
        <w:pStyle w:val="Glava"/>
        <w:tabs>
          <w:tab w:val="clear" w:pos="4536"/>
          <w:tab w:val="clear" w:pos="9072"/>
        </w:tabs>
        <w:ind w:right="-2"/>
        <w:jc w:val="center"/>
        <w:rPr>
          <w:b/>
          <w:i w:val="0"/>
          <w:sz w:val="28"/>
          <w:szCs w:val="28"/>
        </w:rPr>
      </w:pPr>
    </w:p>
    <w:p w14:paraId="412D839E" w14:textId="77777777"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14:paraId="0A1F1E17" w14:textId="77777777" w:rsidR="00805D3A" w:rsidRDefault="00805D3A" w:rsidP="00805D3A">
      <w:pPr>
        <w:ind w:left="1080"/>
        <w:jc w:val="both"/>
        <w:rPr>
          <w:i w:val="0"/>
          <w:sz w:val="22"/>
          <w:szCs w:val="22"/>
        </w:rPr>
      </w:pPr>
      <w:bookmarkStart w:id="56" w:name="_Hlk155779815"/>
      <w:r w:rsidRPr="003F1A18">
        <w:rPr>
          <w:i w:val="0"/>
          <w:sz w:val="22"/>
          <w:szCs w:val="22"/>
        </w:rPr>
        <w:t>»</w:t>
      </w:r>
      <w:r w:rsidRPr="00E25730">
        <w:rPr>
          <w:b/>
          <w:i w:val="0"/>
          <w:sz w:val="22"/>
          <w:szCs w:val="22"/>
        </w:rPr>
        <w:t>IZVAJANJE MERITEV IN UPRAVLJANJE OKOLJSKE MERILNE POSTAJE LJUBLJANA CENTER</w:t>
      </w:r>
      <w:r>
        <w:rPr>
          <w:b/>
          <w:i w:val="0"/>
          <w:sz w:val="22"/>
          <w:szCs w:val="22"/>
        </w:rPr>
        <w:t xml:space="preserve"> </w:t>
      </w:r>
      <w:r w:rsidRPr="00B27AF3">
        <w:rPr>
          <w:b/>
          <w:i w:val="0"/>
          <w:sz w:val="22"/>
          <w:szCs w:val="22"/>
        </w:rPr>
        <w:t>(202</w:t>
      </w:r>
      <w:r>
        <w:rPr>
          <w:b/>
          <w:i w:val="0"/>
          <w:sz w:val="22"/>
          <w:szCs w:val="22"/>
        </w:rPr>
        <w:t>4</w:t>
      </w:r>
      <w:r w:rsidRPr="00B27AF3">
        <w:rPr>
          <w:b/>
          <w:i w:val="0"/>
          <w:sz w:val="22"/>
          <w:szCs w:val="22"/>
        </w:rPr>
        <w:t>-202</w:t>
      </w:r>
      <w:r>
        <w:rPr>
          <w:b/>
          <w:i w:val="0"/>
          <w:sz w:val="22"/>
          <w:szCs w:val="22"/>
        </w:rPr>
        <w:t>7</w:t>
      </w:r>
      <w:r w:rsidRPr="00B27AF3">
        <w:rPr>
          <w:b/>
          <w:i w:val="0"/>
          <w:sz w:val="22"/>
          <w:szCs w:val="22"/>
        </w:rPr>
        <w:t>)</w:t>
      </w:r>
      <w:r>
        <w:rPr>
          <w:b/>
          <w:i w:val="0"/>
          <w:sz w:val="22"/>
          <w:szCs w:val="22"/>
        </w:rPr>
        <w:t xml:space="preserve"> </w:t>
      </w:r>
      <w:r w:rsidRPr="003F1A18">
        <w:rPr>
          <w:i w:val="0"/>
          <w:sz w:val="22"/>
          <w:szCs w:val="22"/>
        </w:rPr>
        <w:t>«</w:t>
      </w:r>
    </w:p>
    <w:p w14:paraId="66D21C17" w14:textId="77777777" w:rsidR="00092516" w:rsidRDefault="00092516" w:rsidP="00805D3A">
      <w:pPr>
        <w:ind w:left="1080"/>
        <w:jc w:val="both"/>
        <w:rPr>
          <w:i w:val="0"/>
          <w:sz w:val="22"/>
          <w:szCs w:val="22"/>
        </w:rPr>
      </w:pPr>
    </w:p>
    <w:p w14:paraId="79C4DAC2" w14:textId="77777777" w:rsidR="00805D3A" w:rsidRDefault="00805D3A" w:rsidP="00805D3A">
      <w:pPr>
        <w:ind w:left="1080"/>
        <w:jc w:val="both"/>
        <w:rPr>
          <w:i w:val="0"/>
          <w:sz w:val="22"/>
          <w:szCs w:val="22"/>
        </w:rPr>
      </w:pPr>
    </w:p>
    <w:p w14:paraId="100939AB" w14:textId="77777777" w:rsidR="00805D3A" w:rsidRPr="003213A3" w:rsidRDefault="00805D3A" w:rsidP="00805D3A">
      <w:pPr>
        <w:ind w:left="1080"/>
        <w:jc w:val="both"/>
        <w:rPr>
          <w:i w:val="0"/>
          <w:sz w:val="22"/>
          <w:szCs w:val="22"/>
        </w:rPr>
      </w:pPr>
    </w:p>
    <w:tbl>
      <w:tblPr>
        <w:tblW w:w="10029"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2"/>
        <w:gridCol w:w="1985"/>
        <w:gridCol w:w="1133"/>
        <w:gridCol w:w="2269"/>
      </w:tblGrid>
      <w:tr w:rsidR="00092516" w:rsidRPr="000D7E0F" w14:paraId="6E03C688" w14:textId="77777777" w:rsidTr="006F0106">
        <w:trPr>
          <w:trHeight w:val="496"/>
        </w:trPr>
        <w:tc>
          <w:tcPr>
            <w:tcW w:w="4642" w:type="dxa"/>
            <w:tcBorders>
              <w:top w:val="single" w:sz="4" w:space="0" w:color="auto"/>
              <w:left w:val="single" w:sz="4" w:space="0" w:color="auto"/>
              <w:bottom w:val="single" w:sz="4" w:space="0" w:color="auto"/>
              <w:right w:val="single" w:sz="4" w:space="0" w:color="auto"/>
            </w:tcBorders>
            <w:vAlign w:val="center"/>
          </w:tcPr>
          <w:p w14:paraId="4CF60BE5" w14:textId="77777777" w:rsidR="00092516" w:rsidRPr="00805D3A" w:rsidRDefault="00092516" w:rsidP="00805D3A">
            <w:pPr>
              <w:pStyle w:val="Seznam2"/>
              <w:spacing w:line="240" w:lineRule="atLeast"/>
              <w:ind w:left="-964" w:firstLine="964"/>
              <w:jc w:val="both"/>
              <w:rPr>
                <w:rFonts w:ascii="Times New Roman" w:hAnsi="Times New Roman"/>
                <w:bCs/>
                <w:sz w:val="22"/>
                <w:szCs w:val="22"/>
              </w:rPr>
            </w:pPr>
          </w:p>
        </w:tc>
        <w:tc>
          <w:tcPr>
            <w:tcW w:w="1985" w:type="dxa"/>
            <w:tcBorders>
              <w:top w:val="single" w:sz="4" w:space="0" w:color="auto"/>
              <w:left w:val="single" w:sz="4" w:space="0" w:color="auto"/>
              <w:bottom w:val="single" w:sz="4" w:space="0" w:color="auto"/>
              <w:right w:val="single" w:sz="4" w:space="0" w:color="auto"/>
            </w:tcBorders>
          </w:tcPr>
          <w:p w14:paraId="16332191" w14:textId="77777777" w:rsidR="00092516" w:rsidRDefault="00092516" w:rsidP="00092516">
            <w:pPr>
              <w:pStyle w:val="Seznam2"/>
              <w:spacing w:line="240" w:lineRule="atLeast"/>
              <w:ind w:left="-962" w:firstLine="1134"/>
              <w:jc w:val="both"/>
              <w:rPr>
                <w:rFonts w:ascii="Times New Roman" w:hAnsi="Times New Roman"/>
                <w:b/>
                <w:sz w:val="22"/>
                <w:szCs w:val="22"/>
              </w:rPr>
            </w:pPr>
            <w:r>
              <w:rPr>
                <w:rFonts w:ascii="Times New Roman" w:hAnsi="Times New Roman"/>
                <w:b/>
                <w:sz w:val="22"/>
                <w:szCs w:val="22"/>
              </w:rPr>
              <w:t>Cena brez DDV</w:t>
            </w:r>
          </w:p>
          <w:p w14:paraId="429B7531" w14:textId="67934015" w:rsidR="00092516" w:rsidRPr="00805D3A" w:rsidRDefault="00092516" w:rsidP="00092516">
            <w:pPr>
              <w:pStyle w:val="Seznam2"/>
              <w:spacing w:line="240" w:lineRule="atLeast"/>
              <w:ind w:left="-962" w:firstLine="1134"/>
              <w:jc w:val="both"/>
              <w:rPr>
                <w:rFonts w:ascii="Times New Roman" w:hAnsi="Times New Roman"/>
                <w:b/>
                <w:sz w:val="22"/>
                <w:szCs w:val="22"/>
              </w:rPr>
            </w:pPr>
            <w:r>
              <w:rPr>
                <w:rFonts w:ascii="Times New Roman" w:hAnsi="Times New Roman"/>
                <w:b/>
                <w:sz w:val="22"/>
                <w:szCs w:val="22"/>
              </w:rPr>
              <w:t>v eur</w:t>
            </w:r>
          </w:p>
        </w:tc>
        <w:tc>
          <w:tcPr>
            <w:tcW w:w="1133" w:type="dxa"/>
            <w:tcBorders>
              <w:top w:val="single" w:sz="4" w:space="0" w:color="auto"/>
              <w:left w:val="single" w:sz="4" w:space="0" w:color="auto"/>
              <w:bottom w:val="single" w:sz="4" w:space="0" w:color="auto"/>
              <w:right w:val="single" w:sz="4" w:space="0" w:color="auto"/>
            </w:tcBorders>
          </w:tcPr>
          <w:p w14:paraId="60EBB782" w14:textId="77777777" w:rsidR="00092516" w:rsidRPr="00805D3A" w:rsidRDefault="00092516" w:rsidP="00805D3A">
            <w:pPr>
              <w:pStyle w:val="Seznam2"/>
              <w:spacing w:line="240" w:lineRule="atLeast"/>
              <w:ind w:left="-964" w:firstLine="964"/>
              <w:jc w:val="both"/>
              <w:rPr>
                <w:rFonts w:ascii="Times New Roman" w:hAnsi="Times New Roman"/>
                <w:b/>
                <w:sz w:val="22"/>
                <w:szCs w:val="22"/>
              </w:rPr>
            </w:pPr>
            <w:r>
              <w:rPr>
                <w:rFonts w:ascii="Times New Roman" w:hAnsi="Times New Roman"/>
                <w:b/>
                <w:sz w:val="22"/>
                <w:szCs w:val="22"/>
              </w:rPr>
              <w:t xml:space="preserve">DDV </w:t>
            </w:r>
          </w:p>
        </w:tc>
        <w:tc>
          <w:tcPr>
            <w:tcW w:w="2269" w:type="dxa"/>
            <w:tcBorders>
              <w:top w:val="single" w:sz="4" w:space="0" w:color="auto"/>
              <w:left w:val="single" w:sz="4" w:space="0" w:color="auto"/>
              <w:bottom w:val="single" w:sz="4" w:space="0" w:color="auto"/>
              <w:right w:val="single" w:sz="4" w:space="0" w:color="auto"/>
            </w:tcBorders>
          </w:tcPr>
          <w:p w14:paraId="4DEBE6D8" w14:textId="77777777" w:rsidR="00092516" w:rsidRPr="00805D3A" w:rsidRDefault="00092516" w:rsidP="00805D3A">
            <w:pPr>
              <w:pStyle w:val="Seznam2"/>
              <w:spacing w:line="240" w:lineRule="atLeast"/>
              <w:ind w:left="-964" w:firstLine="964"/>
              <w:jc w:val="both"/>
              <w:rPr>
                <w:rFonts w:ascii="Times New Roman" w:hAnsi="Times New Roman"/>
                <w:b/>
                <w:sz w:val="22"/>
                <w:szCs w:val="22"/>
              </w:rPr>
            </w:pPr>
            <w:r>
              <w:rPr>
                <w:rFonts w:ascii="Times New Roman" w:hAnsi="Times New Roman"/>
                <w:b/>
                <w:sz w:val="22"/>
                <w:szCs w:val="22"/>
              </w:rPr>
              <w:t>Cena z DDV v eur</w:t>
            </w:r>
          </w:p>
        </w:tc>
      </w:tr>
      <w:bookmarkEnd w:id="56"/>
      <w:tr w:rsidR="00092516" w:rsidRPr="000D7E0F" w14:paraId="31ADA911" w14:textId="77777777" w:rsidTr="006F0106">
        <w:trPr>
          <w:trHeight w:val="496"/>
        </w:trPr>
        <w:tc>
          <w:tcPr>
            <w:tcW w:w="4642" w:type="dxa"/>
            <w:tcBorders>
              <w:top w:val="single" w:sz="4" w:space="0" w:color="auto"/>
              <w:left w:val="single" w:sz="4" w:space="0" w:color="auto"/>
              <w:bottom w:val="single" w:sz="4" w:space="0" w:color="auto"/>
              <w:right w:val="single" w:sz="4" w:space="0" w:color="auto"/>
            </w:tcBorders>
            <w:vAlign w:val="center"/>
          </w:tcPr>
          <w:p w14:paraId="21E435FC" w14:textId="24E3F5FD" w:rsidR="00092516" w:rsidRPr="00805D3A" w:rsidRDefault="00092516" w:rsidP="00805D3A">
            <w:pPr>
              <w:pStyle w:val="Seznam2"/>
              <w:spacing w:line="240" w:lineRule="atLeast"/>
              <w:ind w:left="-964" w:firstLine="964"/>
              <w:jc w:val="both"/>
              <w:rPr>
                <w:rFonts w:ascii="Times New Roman" w:hAnsi="Times New Roman"/>
                <w:bCs/>
                <w:sz w:val="22"/>
                <w:szCs w:val="22"/>
              </w:rPr>
            </w:pPr>
            <w:r w:rsidRPr="00805D3A">
              <w:rPr>
                <w:rFonts w:ascii="Times New Roman" w:hAnsi="Times New Roman"/>
                <w:bCs/>
                <w:sz w:val="22"/>
                <w:szCs w:val="22"/>
              </w:rPr>
              <w:t xml:space="preserve">A. </w:t>
            </w:r>
            <w:r w:rsidR="00EA5967">
              <w:rPr>
                <w:rFonts w:ascii="Times New Roman" w:hAnsi="Times New Roman"/>
                <w:bCs/>
                <w:sz w:val="22"/>
                <w:szCs w:val="22"/>
              </w:rPr>
              <w:t>Redno  v</w:t>
            </w:r>
            <w:r w:rsidR="00EA5967" w:rsidRPr="00805D3A">
              <w:rPr>
                <w:rFonts w:ascii="Times New Roman" w:hAnsi="Times New Roman"/>
                <w:bCs/>
                <w:sz w:val="22"/>
                <w:szCs w:val="22"/>
              </w:rPr>
              <w:t xml:space="preserve">zdrževanje </w:t>
            </w:r>
            <w:r w:rsidRPr="00805D3A">
              <w:rPr>
                <w:rFonts w:ascii="Times New Roman" w:hAnsi="Times New Roman"/>
                <w:bCs/>
                <w:sz w:val="22"/>
                <w:szCs w:val="22"/>
              </w:rPr>
              <w:t>merilne postaje kot celote</w:t>
            </w:r>
          </w:p>
        </w:tc>
        <w:tc>
          <w:tcPr>
            <w:tcW w:w="1985" w:type="dxa"/>
            <w:tcBorders>
              <w:top w:val="single" w:sz="4" w:space="0" w:color="auto"/>
              <w:left w:val="single" w:sz="4" w:space="0" w:color="auto"/>
              <w:bottom w:val="single" w:sz="4" w:space="0" w:color="auto"/>
              <w:right w:val="single" w:sz="4" w:space="0" w:color="auto"/>
            </w:tcBorders>
          </w:tcPr>
          <w:p w14:paraId="4AF7D1A6" w14:textId="77777777" w:rsidR="00092516" w:rsidRPr="00805D3A" w:rsidRDefault="00092516" w:rsidP="00092516">
            <w:pPr>
              <w:pStyle w:val="Seznam2"/>
              <w:spacing w:line="240" w:lineRule="atLeast"/>
              <w:ind w:left="-964" w:firstLine="964"/>
              <w:jc w:val="both"/>
              <w:rPr>
                <w:rFonts w:ascii="Times New Roman" w:hAnsi="Times New Roman"/>
                <w:b/>
                <w:sz w:val="22"/>
                <w:szCs w:val="22"/>
              </w:rPr>
            </w:pPr>
          </w:p>
        </w:tc>
        <w:tc>
          <w:tcPr>
            <w:tcW w:w="1133" w:type="dxa"/>
            <w:tcBorders>
              <w:top w:val="single" w:sz="4" w:space="0" w:color="auto"/>
              <w:left w:val="single" w:sz="4" w:space="0" w:color="auto"/>
              <w:bottom w:val="single" w:sz="4" w:space="0" w:color="auto"/>
              <w:right w:val="single" w:sz="4" w:space="0" w:color="auto"/>
            </w:tcBorders>
          </w:tcPr>
          <w:p w14:paraId="2032A3A0" w14:textId="77777777" w:rsidR="00092516" w:rsidRPr="00805D3A" w:rsidRDefault="00092516" w:rsidP="00805D3A">
            <w:pPr>
              <w:pStyle w:val="Seznam2"/>
              <w:spacing w:line="240" w:lineRule="atLeast"/>
              <w:ind w:left="-964" w:firstLine="964"/>
              <w:jc w:val="both"/>
              <w:rPr>
                <w:rFonts w:ascii="Times New Roman" w:hAnsi="Times New Roman"/>
                <w:b/>
                <w:sz w:val="22"/>
                <w:szCs w:val="22"/>
              </w:rPr>
            </w:pPr>
          </w:p>
        </w:tc>
        <w:tc>
          <w:tcPr>
            <w:tcW w:w="2269" w:type="dxa"/>
            <w:tcBorders>
              <w:top w:val="single" w:sz="4" w:space="0" w:color="auto"/>
              <w:left w:val="single" w:sz="4" w:space="0" w:color="auto"/>
              <w:bottom w:val="single" w:sz="4" w:space="0" w:color="auto"/>
              <w:right w:val="single" w:sz="4" w:space="0" w:color="auto"/>
            </w:tcBorders>
          </w:tcPr>
          <w:p w14:paraId="51BBEE31" w14:textId="77777777" w:rsidR="00092516" w:rsidRPr="00805D3A" w:rsidRDefault="00092516" w:rsidP="00805D3A">
            <w:pPr>
              <w:pStyle w:val="Seznam2"/>
              <w:spacing w:line="240" w:lineRule="atLeast"/>
              <w:ind w:left="-964" w:firstLine="964"/>
              <w:jc w:val="both"/>
              <w:rPr>
                <w:rFonts w:ascii="Times New Roman" w:hAnsi="Times New Roman"/>
                <w:b/>
                <w:sz w:val="22"/>
                <w:szCs w:val="22"/>
              </w:rPr>
            </w:pPr>
          </w:p>
        </w:tc>
      </w:tr>
      <w:tr w:rsidR="00092516" w:rsidRPr="000D7E0F" w14:paraId="574BA60F" w14:textId="77777777" w:rsidTr="006F0106">
        <w:trPr>
          <w:trHeight w:val="496"/>
        </w:trPr>
        <w:tc>
          <w:tcPr>
            <w:tcW w:w="4642" w:type="dxa"/>
            <w:tcBorders>
              <w:top w:val="single" w:sz="4" w:space="0" w:color="auto"/>
              <w:left w:val="single" w:sz="4" w:space="0" w:color="auto"/>
              <w:bottom w:val="single" w:sz="4" w:space="0" w:color="auto"/>
              <w:right w:val="single" w:sz="4" w:space="0" w:color="auto"/>
            </w:tcBorders>
            <w:vAlign w:val="center"/>
          </w:tcPr>
          <w:p w14:paraId="6E3BADCA" w14:textId="77777777" w:rsidR="00092516" w:rsidRPr="00805D3A" w:rsidRDefault="00092516" w:rsidP="00805D3A">
            <w:pPr>
              <w:pStyle w:val="Seznam2"/>
              <w:spacing w:line="240" w:lineRule="atLeast"/>
              <w:ind w:left="-964" w:firstLine="964"/>
              <w:jc w:val="both"/>
              <w:rPr>
                <w:rFonts w:ascii="Times New Roman" w:hAnsi="Times New Roman"/>
                <w:bCs/>
                <w:sz w:val="22"/>
                <w:szCs w:val="22"/>
              </w:rPr>
            </w:pPr>
            <w:r w:rsidRPr="00805D3A">
              <w:rPr>
                <w:rFonts w:ascii="Times New Roman" w:hAnsi="Times New Roman"/>
                <w:bCs/>
                <w:sz w:val="22"/>
                <w:szCs w:val="22"/>
              </w:rPr>
              <w:t>B. Monitoring kakovosti zunanjega zraka</w:t>
            </w:r>
          </w:p>
        </w:tc>
        <w:tc>
          <w:tcPr>
            <w:tcW w:w="1985" w:type="dxa"/>
            <w:tcBorders>
              <w:top w:val="single" w:sz="4" w:space="0" w:color="auto"/>
              <w:left w:val="single" w:sz="4" w:space="0" w:color="auto"/>
              <w:bottom w:val="single" w:sz="4" w:space="0" w:color="auto"/>
              <w:right w:val="single" w:sz="4" w:space="0" w:color="auto"/>
            </w:tcBorders>
          </w:tcPr>
          <w:p w14:paraId="02871C91" w14:textId="77777777" w:rsidR="00092516" w:rsidRPr="00805D3A" w:rsidRDefault="00092516" w:rsidP="00092516">
            <w:pPr>
              <w:pStyle w:val="Seznam2"/>
              <w:spacing w:line="240" w:lineRule="atLeast"/>
              <w:ind w:left="-964" w:firstLine="964"/>
              <w:jc w:val="both"/>
              <w:rPr>
                <w:rFonts w:ascii="Times New Roman" w:hAnsi="Times New Roman"/>
                <w:b/>
                <w:sz w:val="22"/>
                <w:szCs w:val="22"/>
              </w:rPr>
            </w:pPr>
          </w:p>
        </w:tc>
        <w:tc>
          <w:tcPr>
            <w:tcW w:w="1133" w:type="dxa"/>
            <w:tcBorders>
              <w:top w:val="single" w:sz="4" w:space="0" w:color="auto"/>
              <w:left w:val="single" w:sz="4" w:space="0" w:color="auto"/>
              <w:bottom w:val="single" w:sz="4" w:space="0" w:color="auto"/>
              <w:right w:val="single" w:sz="4" w:space="0" w:color="auto"/>
            </w:tcBorders>
          </w:tcPr>
          <w:p w14:paraId="145F95A9" w14:textId="77777777" w:rsidR="00092516" w:rsidRPr="00805D3A" w:rsidRDefault="00092516" w:rsidP="00805D3A">
            <w:pPr>
              <w:pStyle w:val="Seznam2"/>
              <w:spacing w:line="240" w:lineRule="atLeast"/>
              <w:ind w:left="-964" w:firstLine="964"/>
              <w:jc w:val="both"/>
              <w:rPr>
                <w:rFonts w:ascii="Times New Roman" w:hAnsi="Times New Roman"/>
                <w:b/>
                <w:sz w:val="22"/>
                <w:szCs w:val="22"/>
              </w:rPr>
            </w:pPr>
          </w:p>
        </w:tc>
        <w:tc>
          <w:tcPr>
            <w:tcW w:w="2269" w:type="dxa"/>
            <w:tcBorders>
              <w:top w:val="single" w:sz="4" w:space="0" w:color="auto"/>
              <w:left w:val="single" w:sz="4" w:space="0" w:color="auto"/>
              <w:bottom w:val="single" w:sz="4" w:space="0" w:color="auto"/>
              <w:right w:val="single" w:sz="4" w:space="0" w:color="auto"/>
            </w:tcBorders>
          </w:tcPr>
          <w:p w14:paraId="31FD239A" w14:textId="77777777" w:rsidR="00092516" w:rsidRPr="00805D3A" w:rsidRDefault="00092516" w:rsidP="00805D3A">
            <w:pPr>
              <w:pStyle w:val="Seznam2"/>
              <w:spacing w:line="240" w:lineRule="atLeast"/>
              <w:ind w:left="-964" w:firstLine="964"/>
              <w:jc w:val="both"/>
              <w:rPr>
                <w:rFonts w:ascii="Times New Roman" w:hAnsi="Times New Roman"/>
                <w:b/>
                <w:sz w:val="22"/>
                <w:szCs w:val="22"/>
              </w:rPr>
            </w:pPr>
          </w:p>
        </w:tc>
      </w:tr>
      <w:tr w:rsidR="00092516" w:rsidRPr="000D7E0F" w14:paraId="1CE73281" w14:textId="77777777" w:rsidTr="006F0106">
        <w:trPr>
          <w:trHeight w:val="496"/>
        </w:trPr>
        <w:tc>
          <w:tcPr>
            <w:tcW w:w="4642" w:type="dxa"/>
            <w:tcBorders>
              <w:top w:val="single" w:sz="4" w:space="0" w:color="auto"/>
              <w:left w:val="single" w:sz="4" w:space="0" w:color="auto"/>
              <w:bottom w:val="single" w:sz="4" w:space="0" w:color="auto"/>
              <w:right w:val="single" w:sz="4" w:space="0" w:color="auto"/>
            </w:tcBorders>
            <w:vAlign w:val="center"/>
          </w:tcPr>
          <w:p w14:paraId="0C2E627F" w14:textId="77777777" w:rsidR="00092516" w:rsidRDefault="00092516" w:rsidP="00784022">
            <w:pPr>
              <w:pStyle w:val="Seznam2"/>
              <w:spacing w:line="240" w:lineRule="atLeast"/>
              <w:ind w:left="-964" w:firstLine="964"/>
              <w:jc w:val="both"/>
              <w:rPr>
                <w:rFonts w:ascii="Times New Roman" w:hAnsi="Times New Roman"/>
                <w:bCs/>
                <w:sz w:val="22"/>
                <w:szCs w:val="22"/>
              </w:rPr>
            </w:pPr>
            <w:r w:rsidRPr="00805D3A">
              <w:rPr>
                <w:rFonts w:ascii="Times New Roman" w:hAnsi="Times New Roman"/>
                <w:bCs/>
                <w:sz w:val="22"/>
                <w:szCs w:val="22"/>
              </w:rPr>
              <w:t>C. Obratovalni monitoring emisij</w:t>
            </w:r>
          </w:p>
          <w:p w14:paraId="6A855BD4" w14:textId="77777777" w:rsidR="00092516" w:rsidRPr="00805D3A" w:rsidRDefault="00092516" w:rsidP="00784022">
            <w:pPr>
              <w:pStyle w:val="Seznam2"/>
              <w:spacing w:line="240" w:lineRule="atLeast"/>
              <w:ind w:left="-964" w:firstLine="964"/>
              <w:jc w:val="both"/>
              <w:rPr>
                <w:rFonts w:ascii="Times New Roman" w:hAnsi="Times New Roman"/>
                <w:bCs/>
                <w:sz w:val="22"/>
                <w:szCs w:val="22"/>
              </w:rPr>
            </w:pPr>
            <w:r w:rsidRPr="00805D3A">
              <w:rPr>
                <w:rFonts w:ascii="Times New Roman" w:hAnsi="Times New Roman"/>
                <w:bCs/>
                <w:sz w:val="22"/>
                <w:szCs w:val="22"/>
              </w:rPr>
              <w:t xml:space="preserve"> snovi v zrak zaradi vplivov prometa</w:t>
            </w:r>
          </w:p>
        </w:tc>
        <w:tc>
          <w:tcPr>
            <w:tcW w:w="1985" w:type="dxa"/>
            <w:tcBorders>
              <w:top w:val="single" w:sz="4" w:space="0" w:color="auto"/>
              <w:left w:val="single" w:sz="4" w:space="0" w:color="auto"/>
              <w:bottom w:val="single" w:sz="4" w:space="0" w:color="auto"/>
              <w:right w:val="single" w:sz="4" w:space="0" w:color="auto"/>
            </w:tcBorders>
          </w:tcPr>
          <w:p w14:paraId="1920CEFA" w14:textId="77777777" w:rsidR="00092516" w:rsidRPr="00805D3A" w:rsidRDefault="00092516" w:rsidP="00092516">
            <w:pPr>
              <w:pStyle w:val="Seznam2"/>
              <w:spacing w:line="240" w:lineRule="atLeast"/>
              <w:ind w:left="-964" w:firstLine="964"/>
              <w:jc w:val="both"/>
              <w:rPr>
                <w:rFonts w:ascii="Times New Roman" w:hAnsi="Times New Roman"/>
                <w:b/>
                <w:sz w:val="22"/>
                <w:szCs w:val="22"/>
              </w:rPr>
            </w:pPr>
          </w:p>
        </w:tc>
        <w:tc>
          <w:tcPr>
            <w:tcW w:w="1133" w:type="dxa"/>
            <w:tcBorders>
              <w:top w:val="single" w:sz="4" w:space="0" w:color="auto"/>
              <w:left w:val="single" w:sz="4" w:space="0" w:color="auto"/>
              <w:bottom w:val="single" w:sz="4" w:space="0" w:color="auto"/>
              <w:right w:val="single" w:sz="4" w:space="0" w:color="auto"/>
            </w:tcBorders>
          </w:tcPr>
          <w:p w14:paraId="1AB10312" w14:textId="77777777" w:rsidR="00092516" w:rsidRPr="00805D3A" w:rsidRDefault="00092516" w:rsidP="00805D3A">
            <w:pPr>
              <w:pStyle w:val="Seznam2"/>
              <w:spacing w:line="240" w:lineRule="atLeast"/>
              <w:ind w:left="-964" w:firstLine="964"/>
              <w:jc w:val="both"/>
              <w:rPr>
                <w:rFonts w:ascii="Times New Roman" w:hAnsi="Times New Roman"/>
                <w:b/>
                <w:sz w:val="22"/>
                <w:szCs w:val="22"/>
              </w:rPr>
            </w:pPr>
          </w:p>
        </w:tc>
        <w:tc>
          <w:tcPr>
            <w:tcW w:w="2269" w:type="dxa"/>
            <w:tcBorders>
              <w:top w:val="single" w:sz="4" w:space="0" w:color="auto"/>
              <w:left w:val="single" w:sz="4" w:space="0" w:color="auto"/>
              <w:bottom w:val="single" w:sz="4" w:space="0" w:color="auto"/>
              <w:right w:val="single" w:sz="4" w:space="0" w:color="auto"/>
            </w:tcBorders>
          </w:tcPr>
          <w:p w14:paraId="13CF9080" w14:textId="77777777" w:rsidR="00092516" w:rsidRPr="00805D3A" w:rsidRDefault="00092516" w:rsidP="00805D3A">
            <w:pPr>
              <w:pStyle w:val="Seznam2"/>
              <w:spacing w:line="240" w:lineRule="atLeast"/>
              <w:ind w:left="-964" w:firstLine="964"/>
              <w:jc w:val="both"/>
              <w:rPr>
                <w:rFonts w:ascii="Times New Roman" w:hAnsi="Times New Roman"/>
                <w:b/>
                <w:sz w:val="22"/>
                <w:szCs w:val="22"/>
              </w:rPr>
            </w:pPr>
          </w:p>
        </w:tc>
      </w:tr>
      <w:tr w:rsidR="00092516" w:rsidRPr="000D7E0F" w14:paraId="54D0A5CB" w14:textId="77777777" w:rsidTr="006F0106">
        <w:trPr>
          <w:trHeight w:val="496"/>
        </w:trPr>
        <w:tc>
          <w:tcPr>
            <w:tcW w:w="4642" w:type="dxa"/>
            <w:tcBorders>
              <w:top w:val="single" w:sz="4" w:space="0" w:color="auto"/>
              <w:left w:val="single" w:sz="4" w:space="0" w:color="auto"/>
              <w:bottom w:val="single" w:sz="4" w:space="0" w:color="auto"/>
              <w:right w:val="single" w:sz="4" w:space="0" w:color="auto"/>
            </w:tcBorders>
            <w:vAlign w:val="center"/>
          </w:tcPr>
          <w:p w14:paraId="6C893496" w14:textId="77777777" w:rsidR="00092516" w:rsidRPr="00805D3A" w:rsidRDefault="00092516" w:rsidP="00805D3A">
            <w:pPr>
              <w:pStyle w:val="Seznam2"/>
              <w:spacing w:line="240" w:lineRule="atLeast"/>
              <w:ind w:left="-964" w:firstLine="964"/>
              <w:jc w:val="both"/>
              <w:rPr>
                <w:rFonts w:ascii="Times New Roman" w:hAnsi="Times New Roman"/>
                <w:bCs/>
                <w:sz w:val="22"/>
                <w:szCs w:val="22"/>
              </w:rPr>
            </w:pPr>
            <w:r w:rsidRPr="00805D3A">
              <w:rPr>
                <w:rFonts w:ascii="Times New Roman" w:hAnsi="Times New Roman"/>
                <w:bCs/>
                <w:sz w:val="22"/>
                <w:szCs w:val="22"/>
              </w:rPr>
              <w:t>D. Poročanje in posredovanje podatkov</w:t>
            </w:r>
          </w:p>
        </w:tc>
        <w:tc>
          <w:tcPr>
            <w:tcW w:w="1985" w:type="dxa"/>
            <w:tcBorders>
              <w:top w:val="single" w:sz="4" w:space="0" w:color="auto"/>
              <w:left w:val="single" w:sz="4" w:space="0" w:color="auto"/>
              <w:bottom w:val="single" w:sz="4" w:space="0" w:color="auto"/>
              <w:right w:val="single" w:sz="4" w:space="0" w:color="auto"/>
            </w:tcBorders>
          </w:tcPr>
          <w:p w14:paraId="66B34165" w14:textId="77777777" w:rsidR="00092516" w:rsidRPr="00805D3A" w:rsidRDefault="00092516" w:rsidP="00092516">
            <w:pPr>
              <w:pStyle w:val="Seznam2"/>
              <w:spacing w:line="240" w:lineRule="atLeast"/>
              <w:ind w:left="-964" w:firstLine="964"/>
              <w:jc w:val="both"/>
              <w:rPr>
                <w:rFonts w:ascii="Times New Roman" w:hAnsi="Times New Roman"/>
                <w:b/>
                <w:sz w:val="22"/>
                <w:szCs w:val="22"/>
              </w:rPr>
            </w:pPr>
          </w:p>
        </w:tc>
        <w:tc>
          <w:tcPr>
            <w:tcW w:w="1133" w:type="dxa"/>
            <w:tcBorders>
              <w:top w:val="single" w:sz="4" w:space="0" w:color="auto"/>
              <w:left w:val="single" w:sz="4" w:space="0" w:color="auto"/>
              <w:bottom w:val="single" w:sz="4" w:space="0" w:color="auto"/>
              <w:right w:val="single" w:sz="4" w:space="0" w:color="auto"/>
            </w:tcBorders>
          </w:tcPr>
          <w:p w14:paraId="05E0B6E8" w14:textId="77777777" w:rsidR="00092516" w:rsidRPr="00805D3A" w:rsidRDefault="00092516" w:rsidP="00805D3A">
            <w:pPr>
              <w:pStyle w:val="Seznam2"/>
              <w:spacing w:line="240" w:lineRule="atLeast"/>
              <w:ind w:left="-964" w:firstLine="964"/>
              <w:jc w:val="both"/>
              <w:rPr>
                <w:rFonts w:ascii="Times New Roman" w:hAnsi="Times New Roman"/>
                <w:b/>
                <w:sz w:val="22"/>
                <w:szCs w:val="22"/>
              </w:rPr>
            </w:pPr>
          </w:p>
        </w:tc>
        <w:tc>
          <w:tcPr>
            <w:tcW w:w="2269" w:type="dxa"/>
            <w:tcBorders>
              <w:top w:val="single" w:sz="4" w:space="0" w:color="auto"/>
              <w:left w:val="single" w:sz="4" w:space="0" w:color="auto"/>
              <w:bottom w:val="single" w:sz="4" w:space="0" w:color="auto"/>
              <w:right w:val="single" w:sz="4" w:space="0" w:color="auto"/>
            </w:tcBorders>
          </w:tcPr>
          <w:p w14:paraId="18D59563" w14:textId="77777777" w:rsidR="00092516" w:rsidRPr="00805D3A" w:rsidRDefault="00092516" w:rsidP="00805D3A">
            <w:pPr>
              <w:pStyle w:val="Seznam2"/>
              <w:spacing w:line="240" w:lineRule="atLeast"/>
              <w:ind w:left="-964" w:firstLine="964"/>
              <w:jc w:val="both"/>
              <w:rPr>
                <w:rFonts w:ascii="Times New Roman" w:hAnsi="Times New Roman"/>
                <w:b/>
                <w:sz w:val="22"/>
                <w:szCs w:val="22"/>
              </w:rPr>
            </w:pPr>
          </w:p>
        </w:tc>
      </w:tr>
      <w:tr w:rsidR="00092516" w:rsidRPr="000D7E0F" w14:paraId="20BE877F" w14:textId="77777777" w:rsidTr="006F0106">
        <w:trPr>
          <w:trHeight w:val="496"/>
        </w:trPr>
        <w:tc>
          <w:tcPr>
            <w:tcW w:w="4642" w:type="dxa"/>
            <w:tcBorders>
              <w:top w:val="single" w:sz="4" w:space="0" w:color="auto"/>
              <w:left w:val="single" w:sz="4" w:space="0" w:color="auto"/>
              <w:bottom w:val="single" w:sz="4" w:space="0" w:color="auto"/>
              <w:right w:val="single" w:sz="4" w:space="0" w:color="auto"/>
            </w:tcBorders>
            <w:vAlign w:val="center"/>
          </w:tcPr>
          <w:p w14:paraId="63754ABD" w14:textId="77777777" w:rsidR="00092516" w:rsidRPr="00805D3A" w:rsidRDefault="00092516" w:rsidP="00805D3A">
            <w:pPr>
              <w:pStyle w:val="Seznam2"/>
              <w:spacing w:line="240" w:lineRule="atLeast"/>
              <w:ind w:left="-964" w:firstLine="964"/>
              <w:jc w:val="both"/>
              <w:rPr>
                <w:rFonts w:ascii="Times New Roman" w:hAnsi="Times New Roman"/>
                <w:bCs/>
                <w:sz w:val="22"/>
                <w:szCs w:val="22"/>
              </w:rPr>
            </w:pPr>
            <w:r w:rsidRPr="00805D3A">
              <w:rPr>
                <w:rFonts w:ascii="Times New Roman" w:hAnsi="Times New Roman"/>
                <w:bCs/>
                <w:sz w:val="22"/>
                <w:szCs w:val="22"/>
              </w:rPr>
              <w:t>E. Pomoč naročniku pri izvedbi strokovnih nalog</w:t>
            </w:r>
          </w:p>
        </w:tc>
        <w:tc>
          <w:tcPr>
            <w:tcW w:w="1985" w:type="dxa"/>
            <w:tcBorders>
              <w:top w:val="single" w:sz="4" w:space="0" w:color="auto"/>
              <w:left w:val="single" w:sz="4" w:space="0" w:color="auto"/>
              <w:bottom w:val="single" w:sz="4" w:space="0" w:color="auto"/>
              <w:right w:val="single" w:sz="4" w:space="0" w:color="auto"/>
            </w:tcBorders>
          </w:tcPr>
          <w:p w14:paraId="25C12761" w14:textId="77777777" w:rsidR="00092516" w:rsidRPr="00805D3A" w:rsidRDefault="00092516" w:rsidP="00092516">
            <w:pPr>
              <w:pStyle w:val="Seznam2"/>
              <w:spacing w:line="240" w:lineRule="atLeast"/>
              <w:ind w:left="-964" w:firstLine="964"/>
              <w:jc w:val="both"/>
              <w:rPr>
                <w:rFonts w:ascii="Times New Roman" w:hAnsi="Times New Roman"/>
                <w:b/>
                <w:sz w:val="22"/>
                <w:szCs w:val="22"/>
              </w:rPr>
            </w:pPr>
          </w:p>
        </w:tc>
        <w:tc>
          <w:tcPr>
            <w:tcW w:w="1133" w:type="dxa"/>
            <w:tcBorders>
              <w:top w:val="single" w:sz="4" w:space="0" w:color="auto"/>
              <w:left w:val="single" w:sz="4" w:space="0" w:color="auto"/>
              <w:bottom w:val="single" w:sz="4" w:space="0" w:color="auto"/>
              <w:right w:val="single" w:sz="4" w:space="0" w:color="auto"/>
            </w:tcBorders>
          </w:tcPr>
          <w:p w14:paraId="7E106B3B" w14:textId="77777777" w:rsidR="00092516" w:rsidRPr="00805D3A" w:rsidRDefault="00092516" w:rsidP="00805D3A">
            <w:pPr>
              <w:pStyle w:val="Seznam2"/>
              <w:spacing w:line="240" w:lineRule="atLeast"/>
              <w:ind w:left="-964" w:firstLine="964"/>
              <w:jc w:val="both"/>
              <w:rPr>
                <w:rFonts w:ascii="Times New Roman" w:hAnsi="Times New Roman"/>
                <w:b/>
                <w:sz w:val="22"/>
                <w:szCs w:val="22"/>
              </w:rPr>
            </w:pPr>
          </w:p>
        </w:tc>
        <w:tc>
          <w:tcPr>
            <w:tcW w:w="2269" w:type="dxa"/>
            <w:tcBorders>
              <w:top w:val="single" w:sz="4" w:space="0" w:color="auto"/>
              <w:left w:val="single" w:sz="4" w:space="0" w:color="auto"/>
              <w:bottom w:val="single" w:sz="4" w:space="0" w:color="auto"/>
              <w:right w:val="single" w:sz="4" w:space="0" w:color="auto"/>
            </w:tcBorders>
          </w:tcPr>
          <w:p w14:paraId="56EEC313" w14:textId="77777777" w:rsidR="00092516" w:rsidRPr="00805D3A" w:rsidRDefault="00092516" w:rsidP="00805D3A">
            <w:pPr>
              <w:pStyle w:val="Seznam2"/>
              <w:spacing w:line="240" w:lineRule="atLeast"/>
              <w:ind w:left="-964" w:firstLine="964"/>
              <w:jc w:val="both"/>
              <w:rPr>
                <w:rFonts w:ascii="Times New Roman" w:hAnsi="Times New Roman"/>
                <w:b/>
                <w:sz w:val="22"/>
                <w:szCs w:val="22"/>
              </w:rPr>
            </w:pPr>
          </w:p>
        </w:tc>
      </w:tr>
      <w:tr w:rsidR="00092516" w:rsidRPr="00994C93" w14:paraId="2DA105C9" w14:textId="77777777" w:rsidTr="006F0106">
        <w:trPr>
          <w:trHeight w:val="496"/>
        </w:trPr>
        <w:tc>
          <w:tcPr>
            <w:tcW w:w="4642" w:type="dxa"/>
            <w:tcBorders>
              <w:top w:val="single" w:sz="4" w:space="0" w:color="auto"/>
              <w:left w:val="single" w:sz="4" w:space="0" w:color="auto"/>
              <w:bottom w:val="single" w:sz="4" w:space="0" w:color="auto"/>
              <w:right w:val="single" w:sz="4" w:space="0" w:color="auto"/>
            </w:tcBorders>
            <w:vAlign w:val="center"/>
          </w:tcPr>
          <w:p w14:paraId="39A0572B" w14:textId="77777777" w:rsidR="00092516" w:rsidRPr="002A50C1" w:rsidRDefault="00092516" w:rsidP="00805D3A">
            <w:pPr>
              <w:pStyle w:val="Seznam2"/>
              <w:spacing w:line="240" w:lineRule="atLeast"/>
              <w:ind w:left="-964" w:firstLine="964"/>
              <w:jc w:val="both"/>
              <w:rPr>
                <w:rFonts w:ascii="Times New Roman" w:hAnsi="Times New Roman"/>
                <w:bCs/>
                <w:sz w:val="22"/>
                <w:szCs w:val="22"/>
              </w:rPr>
            </w:pPr>
            <w:bookmarkStart w:id="57" w:name="_GoBack"/>
            <w:bookmarkEnd w:id="57"/>
            <w:r w:rsidRPr="00805D3A">
              <w:rPr>
                <w:rFonts w:ascii="Times New Roman" w:hAnsi="Times New Roman"/>
                <w:bCs/>
                <w:sz w:val="22"/>
                <w:szCs w:val="22"/>
              </w:rPr>
              <w:t>Skupaj ponudbena cena v EUR brez DDV</w:t>
            </w:r>
          </w:p>
        </w:tc>
        <w:tc>
          <w:tcPr>
            <w:tcW w:w="1985" w:type="dxa"/>
            <w:tcBorders>
              <w:top w:val="single" w:sz="4" w:space="0" w:color="auto"/>
              <w:left w:val="single" w:sz="4" w:space="0" w:color="auto"/>
              <w:bottom w:val="single" w:sz="4" w:space="0" w:color="auto"/>
              <w:right w:val="single" w:sz="4" w:space="0" w:color="auto"/>
            </w:tcBorders>
          </w:tcPr>
          <w:p w14:paraId="573CD85F" w14:textId="77777777" w:rsidR="00092516" w:rsidRPr="00994C93" w:rsidRDefault="00092516" w:rsidP="00092516">
            <w:pPr>
              <w:pStyle w:val="Seznam2"/>
              <w:spacing w:line="240" w:lineRule="atLeast"/>
              <w:ind w:left="-964" w:firstLine="964"/>
              <w:jc w:val="both"/>
              <w:rPr>
                <w:rFonts w:ascii="Times New Roman" w:hAnsi="Times New Roman"/>
                <w:b/>
                <w:sz w:val="22"/>
                <w:szCs w:val="22"/>
              </w:rPr>
            </w:pPr>
          </w:p>
        </w:tc>
        <w:tc>
          <w:tcPr>
            <w:tcW w:w="1133" w:type="dxa"/>
            <w:tcBorders>
              <w:top w:val="single" w:sz="4" w:space="0" w:color="auto"/>
              <w:left w:val="single" w:sz="4" w:space="0" w:color="auto"/>
              <w:bottom w:val="single" w:sz="4" w:space="0" w:color="auto"/>
              <w:right w:val="single" w:sz="4" w:space="0" w:color="auto"/>
            </w:tcBorders>
          </w:tcPr>
          <w:p w14:paraId="5445A6DA" w14:textId="77777777" w:rsidR="00092516" w:rsidRPr="00994C93" w:rsidRDefault="00092516" w:rsidP="00805D3A">
            <w:pPr>
              <w:pStyle w:val="Seznam2"/>
              <w:spacing w:line="240" w:lineRule="atLeast"/>
              <w:ind w:left="-964" w:firstLine="964"/>
              <w:jc w:val="both"/>
              <w:rPr>
                <w:rFonts w:ascii="Times New Roman" w:hAnsi="Times New Roman"/>
                <w:b/>
                <w:sz w:val="22"/>
                <w:szCs w:val="22"/>
              </w:rPr>
            </w:pPr>
          </w:p>
        </w:tc>
        <w:tc>
          <w:tcPr>
            <w:tcW w:w="2269" w:type="dxa"/>
            <w:tcBorders>
              <w:top w:val="single" w:sz="4" w:space="0" w:color="auto"/>
              <w:left w:val="single" w:sz="4" w:space="0" w:color="auto"/>
              <w:bottom w:val="single" w:sz="4" w:space="0" w:color="auto"/>
              <w:right w:val="single" w:sz="4" w:space="0" w:color="auto"/>
            </w:tcBorders>
          </w:tcPr>
          <w:p w14:paraId="0F1EDA15" w14:textId="77777777" w:rsidR="00092516" w:rsidRPr="00994C93" w:rsidRDefault="00092516" w:rsidP="00805D3A">
            <w:pPr>
              <w:pStyle w:val="Seznam2"/>
              <w:spacing w:line="240" w:lineRule="atLeast"/>
              <w:ind w:left="-964" w:firstLine="964"/>
              <w:jc w:val="both"/>
              <w:rPr>
                <w:rFonts w:ascii="Times New Roman" w:hAnsi="Times New Roman"/>
                <w:b/>
                <w:sz w:val="22"/>
                <w:szCs w:val="22"/>
              </w:rPr>
            </w:pPr>
          </w:p>
        </w:tc>
      </w:tr>
      <w:tr w:rsidR="00092516" w:rsidRPr="00994C93" w14:paraId="1FD8C2EB" w14:textId="77777777" w:rsidTr="006F0106">
        <w:trPr>
          <w:trHeight w:val="496"/>
        </w:trPr>
        <w:tc>
          <w:tcPr>
            <w:tcW w:w="4642" w:type="dxa"/>
            <w:tcBorders>
              <w:top w:val="single" w:sz="4" w:space="0" w:color="auto"/>
              <w:left w:val="single" w:sz="4" w:space="0" w:color="auto"/>
              <w:bottom w:val="single" w:sz="4" w:space="0" w:color="auto"/>
              <w:right w:val="single" w:sz="4" w:space="0" w:color="auto"/>
            </w:tcBorders>
            <w:vAlign w:val="center"/>
          </w:tcPr>
          <w:p w14:paraId="1567C5AA" w14:textId="77777777" w:rsidR="00092516" w:rsidRPr="002A50C1" w:rsidRDefault="00092516" w:rsidP="00805D3A">
            <w:pPr>
              <w:pStyle w:val="Seznam2"/>
              <w:spacing w:line="240" w:lineRule="atLeast"/>
              <w:ind w:left="-964" w:firstLine="964"/>
              <w:jc w:val="both"/>
              <w:rPr>
                <w:rFonts w:ascii="Times New Roman" w:hAnsi="Times New Roman"/>
                <w:bCs/>
                <w:sz w:val="22"/>
                <w:szCs w:val="22"/>
              </w:rPr>
            </w:pPr>
            <w:r w:rsidRPr="00805D3A">
              <w:rPr>
                <w:rFonts w:ascii="Times New Roman" w:hAnsi="Times New Roman"/>
                <w:bCs/>
                <w:sz w:val="22"/>
                <w:szCs w:val="22"/>
              </w:rPr>
              <w:t>DDV 22%</w:t>
            </w:r>
          </w:p>
        </w:tc>
        <w:tc>
          <w:tcPr>
            <w:tcW w:w="1985" w:type="dxa"/>
            <w:tcBorders>
              <w:top w:val="single" w:sz="4" w:space="0" w:color="auto"/>
              <w:left w:val="single" w:sz="4" w:space="0" w:color="auto"/>
              <w:bottom w:val="single" w:sz="4" w:space="0" w:color="auto"/>
              <w:right w:val="single" w:sz="4" w:space="0" w:color="auto"/>
            </w:tcBorders>
          </w:tcPr>
          <w:p w14:paraId="4916D5D6" w14:textId="77777777" w:rsidR="00092516" w:rsidRPr="00994C93" w:rsidRDefault="00092516" w:rsidP="00092516">
            <w:pPr>
              <w:pStyle w:val="Seznam2"/>
              <w:spacing w:line="240" w:lineRule="atLeast"/>
              <w:ind w:left="-964" w:firstLine="964"/>
              <w:jc w:val="both"/>
              <w:rPr>
                <w:rFonts w:ascii="Times New Roman" w:hAnsi="Times New Roman"/>
                <w:b/>
                <w:sz w:val="22"/>
                <w:szCs w:val="22"/>
              </w:rPr>
            </w:pPr>
          </w:p>
          <w:p w14:paraId="0C164CBC" w14:textId="77777777" w:rsidR="00092516" w:rsidRPr="00994C93" w:rsidRDefault="00092516" w:rsidP="00092516">
            <w:pPr>
              <w:pStyle w:val="Seznam2"/>
              <w:spacing w:line="240" w:lineRule="atLeast"/>
              <w:ind w:left="-964" w:firstLine="964"/>
              <w:jc w:val="both"/>
              <w:rPr>
                <w:rFonts w:ascii="Times New Roman" w:hAnsi="Times New Roman"/>
                <w:b/>
                <w:sz w:val="22"/>
                <w:szCs w:val="22"/>
              </w:rPr>
            </w:pPr>
          </w:p>
        </w:tc>
        <w:tc>
          <w:tcPr>
            <w:tcW w:w="1133" w:type="dxa"/>
            <w:tcBorders>
              <w:top w:val="single" w:sz="4" w:space="0" w:color="auto"/>
              <w:left w:val="single" w:sz="4" w:space="0" w:color="auto"/>
              <w:bottom w:val="single" w:sz="4" w:space="0" w:color="auto"/>
              <w:right w:val="single" w:sz="4" w:space="0" w:color="auto"/>
            </w:tcBorders>
          </w:tcPr>
          <w:p w14:paraId="4E8A818B" w14:textId="77777777" w:rsidR="00092516" w:rsidRPr="00994C93" w:rsidRDefault="00092516" w:rsidP="00805D3A">
            <w:pPr>
              <w:pStyle w:val="Seznam2"/>
              <w:spacing w:line="240" w:lineRule="atLeast"/>
              <w:ind w:left="-964" w:firstLine="964"/>
              <w:jc w:val="both"/>
              <w:rPr>
                <w:rFonts w:ascii="Times New Roman" w:hAnsi="Times New Roman"/>
                <w:b/>
                <w:sz w:val="22"/>
                <w:szCs w:val="22"/>
              </w:rPr>
            </w:pPr>
          </w:p>
        </w:tc>
        <w:tc>
          <w:tcPr>
            <w:tcW w:w="2269" w:type="dxa"/>
            <w:tcBorders>
              <w:top w:val="single" w:sz="4" w:space="0" w:color="auto"/>
              <w:left w:val="single" w:sz="4" w:space="0" w:color="auto"/>
              <w:bottom w:val="single" w:sz="4" w:space="0" w:color="auto"/>
              <w:right w:val="single" w:sz="4" w:space="0" w:color="auto"/>
            </w:tcBorders>
          </w:tcPr>
          <w:p w14:paraId="329882A5" w14:textId="77777777" w:rsidR="00092516" w:rsidRPr="00994C93" w:rsidRDefault="00092516" w:rsidP="00805D3A">
            <w:pPr>
              <w:pStyle w:val="Seznam2"/>
              <w:spacing w:line="240" w:lineRule="atLeast"/>
              <w:ind w:left="-964" w:firstLine="964"/>
              <w:jc w:val="both"/>
              <w:rPr>
                <w:rFonts w:ascii="Times New Roman" w:hAnsi="Times New Roman"/>
                <w:b/>
                <w:sz w:val="22"/>
                <w:szCs w:val="22"/>
              </w:rPr>
            </w:pPr>
          </w:p>
        </w:tc>
      </w:tr>
      <w:tr w:rsidR="00092516" w:rsidRPr="00994C93" w14:paraId="015E8A33" w14:textId="77777777" w:rsidTr="006F0106">
        <w:trPr>
          <w:trHeight w:val="496"/>
        </w:trPr>
        <w:tc>
          <w:tcPr>
            <w:tcW w:w="4642" w:type="dxa"/>
            <w:tcBorders>
              <w:top w:val="single" w:sz="4" w:space="0" w:color="auto"/>
              <w:left w:val="single" w:sz="4" w:space="0" w:color="auto"/>
              <w:bottom w:val="single" w:sz="4" w:space="0" w:color="auto"/>
              <w:right w:val="single" w:sz="4" w:space="0" w:color="auto"/>
            </w:tcBorders>
            <w:vAlign w:val="center"/>
          </w:tcPr>
          <w:p w14:paraId="59BA7614" w14:textId="77777777" w:rsidR="00092516" w:rsidRPr="00805D3A" w:rsidRDefault="00092516" w:rsidP="00805D3A">
            <w:pPr>
              <w:pStyle w:val="Seznam2"/>
              <w:spacing w:line="240" w:lineRule="atLeast"/>
              <w:ind w:left="-964" w:firstLine="964"/>
              <w:jc w:val="both"/>
              <w:rPr>
                <w:rFonts w:ascii="Times New Roman" w:hAnsi="Times New Roman"/>
                <w:bCs/>
                <w:sz w:val="22"/>
                <w:szCs w:val="22"/>
              </w:rPr>
            </w:pPr>
            <w:r w:rsidRPr="00805D3A">
              <w:rPr>
                <w:rFonts w:ascii="Times New Roman" w:hAnsi="Times New Roman"/>
                <w:bCs/>
                <w:sz w:val="22"/>
                <w:szCs w:val="22"/>
              </w:rPr>
              <w:t>Skupaj ponudbena cena v EUR z DDV</w:t>
            </w:r>
          </w:p>
        </w:tc>
        <w:tc>
          <w:tcPr>
            <w:tcW w:w="1985" w:type="dxa"/>
            <w:tcBorders>
              <w:top w:val="single" w:sz="4" w:space="0" w:color="auto"/>
              <w:left w:val="single" w:sz="4" w:space="0" w:color="auto"/>
              <w:bottom w:val="single" w:sz="4" w:space="0" w:color="auto"/>
              <w:right w:val="single" w:sz="4" w:space="0" w:color="auto"/>
            </w:tcBorders>
          </w:tcPr>
          <w:p w14:paraId="6150CCC2" w14:textId="77777777" w:rsidR="00092516" w:rsidRPr="00994C93" w:rsidRDefault="00092516" w:rsidP="00092516">
            <w:pPr>
              <w:pStyle w:val="Seznam2"/>
              <w:spacing w:line="240" w:lineRule="atLeast"/>
              <w:ind w:left="-964" w:firstLine="964"/>
              <w:jc w:val="both"/>
              <w:rPr>
                <w:rFonts w:ascii="Times New Roman" w:hAnsi="Times New Roman"/>
                <w:b/>
                <w:sz w:val="22"/>
                <w:szCs w:val="22"/>
              </w:rPr>
            </w:pPr>
          </w:p>
          <w:p w14:paraId="73CC131A" w14:textId="77777777" w:rsidR="00092516" w:rsidRPr="00994C93" w:rsidRDefault="00092516" w:rsidP="00092516">
            <w:pPr>
              <w:pStyle w:val="Seznam2"/>
              <w:spacing w:line="240" w:lineRule="atLeast"/>
              <w:ind w:left="-964" w:firstLine="964"/>
              <w:jc w:val="both"/>
              <w:rPr>
                <w:rFonts w:ascii="Times New Roman" w:hAnsi="Times New Roman"/>
                <w:b/>
                <w:sz w:val="22"/>
                <w:szCs w:val="22"/>
              </w:rPr>
            </w:pPr>
          </w:p>
        </w:tc>
        <w:tc>
          <w:tcPr>
            <w:tcW w:w="1133" w:type="dxa"/>
            <w:tcBorders>
              <w:top w:val="single" w:sz="4" w:space="0" w:color="auto"/>
              <w:left w:val="single" w:sz="4" w:space="0" w:color="auto"/>
              <w:bottom w:val="single" w:sz="4" w:space="0" w:color="auto"/>
              <w:right w:val="single" w:sz="4" w:space="0" w:color="auto"/>
            </w:tcBorders>
          </w:tcPr>
          <w:p w14:paraId="7705CA79" w14:textId="77777777" w:rsidR="00092516" w:rsidRPr="00994C93" w:rsidRDefault="00092516" w:rsidP="00805D3A">
            <w:pPr>
              <w:pStyle w:val="Seznam2"/>
              <w:spacing w:line="240" w:lineRule="atLeast"/>
              <w:ind w:left="-964" w:firstLine="964"/>
              <w:jc w:val="both"/>
              <w:rPr>
                <w:rFonts w:ascii="Times New Roman" w:hAnsi="Times New Roman"/>
                <w:b/>
                <w:sz w:val="22"/>
                <w:szCs w:val="22"/>
              </w:rPr>
            </w:pPr>
          </w:p>
        </w:tc>
        <w:tc>
          <w:tcPr>
            <w:tcW w:w="2269" w:type="dxa"/>
            <w:tcBorders>
              <w:top w:val="single" w:sz="4" w:space="0" w:color="auto"/>
              <w:left w:val="single" w:sz="4" w:space="0" w:color="auto"/>
              <w:bottom w:val="single" w:sz="4" w:space="0" w:color="auto"/>
              <w:right w:val="single" w:sz="4" w:space="0" w:color="auto"/>
            </w:tcBorders>
          </w:tcPr>
          <w:p w14:paraId="343571E1" w14:textId="77777777" w:rsidR="00092516" w:rsidRPr="00994C93" w:rsidRDefault="00092516" w:rsidP="00805D3A">
            <w:pPr>
              <w:pStyle w:val="Seznam2"/>
              <w:spacing w:line="240" w:lineRule="atLeast"/>
              <w:ind w:left="-964" w:firstLine="964"/>
              <w:jc w:val="both"/>
              <w:rPr>
                <w:rFonts w:ascii="Times New Roman" w:hAnsi="Times New Roman"/>
                <w:b/>
                <w:sz w:val="22"/>
                <w:szCs w:val="22"/>
              </w:rPr>
            </w:pPr>
          </w:p>
        </w:tc>
      </w:tr>
    </w:tbl>
    <w:p w14:paraId="22E8889E" w14:textId="77777777" w:rsidR="00BB7C8F" w:rsidRDefault="00BB7C8F" w:rsidP="00383562">
      <w:pPr>
        <w:ind w:right="-2"/>
        <w:jc w:val="both"/>
        <w:rPr>
          <w:i w:val="0"/>
          <w:sz w:val="22"/>
          <w:szCs w:val="22"/>
        </w:rPr>
      </w:pPr>
    </w:p>
    <w:p w14:paraId="4DCDD0D1" w14:textId="77777777"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6BD0C8D6" w14:textId="77777777" w:rsidR="00383562" w:rsidRPr="00DB6262" w:rsidRDefault="00383562" w:rsidP="00383562">
      <w:pPr>
        <w:pStyle w:val="Glava"/>
        <w:tabs>
          <w:tab w:val="clear" w:pos="4536"/>
          <w:tab w:val="clear" w:pos="9072"/>
        </w:tabs>
        <w:ind w:right="-2"/>
        <w:jc w:val="both"/>
        <w:rPr>
          <w:i w:val="0"/>
          <w:sz w:val="22"/>
          <w:szCs w:val="22"/>
        </w:rPr>
      </w:pPr>
    </w:p>
    <w:p w14:paraId="43B5B945"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2D916BE7" w14:textId="77777777" w:rsidR="00383562" w:rsidRPr="00DB6262" w:rsidRDefault="00383562" w:rsidP="00383562">
      <w:pPr>
        <w:ind w:right="-2"/>
        <w:jc w:val="both"/>
        <w:rPr>
          <w:b/>
          <w:i w:val="0"/>
          <w:sz w:val="22"/>
          <w:szCs w:val="22"/>
        </w:rPr>
      </w:pPr>
      <w:r w:rsidRPr="00DB6262">
        <w:rPr>
          <w:b/>
          <w:i w:val="0"/>
          <w:sz w:val="22"/>
          <w:szCs w:val="22"/>
        </w:rPr>
        <w:t>Ponudnik obrazec izpolni in ga naloži v sistem e-JN pod predmetno objavo, v razdelek »Skupna ponudbena vrednost«, del »Predračun«. Obrazec bo javno dostopen ob javnem odpiranju ponudb, ki poteka elektronsko.</w:t>
      </w:r>
    </w:p>
    <w:p w14:paraId="3EE53C9B" w14:textId="77777777" w:rsidR="00383562" w:rsidRDefault="00383562" w:rsidP="00383562">
      <w:pPr>
        <w:pStyle w:val="Glava"/>
        <w:tabs>
          <w:tab w:val="clear" w:pos="4536"/>
          <w:tab w:val="clear" w:pos="9072"/>
        </w:tabs>
        <w:ind w:right="-2"/>
        <w:jc w:val="both"/>
        <w:rPr>
          <w:i w:val="0"/>
          <w:sz w:val="22"/>
          <w:szCs w:val="22"/>
        </w:rPr>
      </w:pPr>
    </w:p>
    <w:p w14:paraId="7B52EF48" w14:textId="77777777" w:rsidR="00092516" w:rsidRDefault="00092516" w:rsidP="00383562">
      <w:pPr>
        <w:pStyle w:val="Glava"/>
        <w:tabs>
          <w:tab w:val="clear" w:pos="4536"/>
          <w:tab w:val="clear" w:pos="9072"/>
        </w:tabs>
        <w:ind w:right="-2"/>
        <w:jc w:val="both"/>
        <w:rPr>
          <w:i w:val="0"/>
          <w:sz w:val="22"/>
          <w:szCs w:val="22"/>
        </w:rPr>
      </w:pPr>
    </w:p>
    <w:p w14:paraId="574C269F" w14:textId="68BE5CF9" w:rsidR="00092516" w:rsidRPr="00DE1B81" w:rsidRDefault="00DE1B81" w:rsidP="00383562">
      <w:pPr>
        <w:pStyle w:val="Glava"/>
        <w:tabs>
          <w:tab w:val="clear" w:pos="4536"/>
          <w:tab w:val="clear" w:pos="9072"/>
        </w:tabs>
        <w:ind w:right="-2"/>
        <w:jc w:val="both"/>
        <w:rPr>
          <w:i w:val="0"/>
          <w:sz w:val="22"/>
          <w:szCs w:val="22"/>
        </w:rPr>
      </w:pPr>
      <w:r w:rsidRPr="00DE1B81">
        <w:rPr>
          <w:i w:val="0"/>
          <w:sz w:val="22"/>
          <w:szCs w:val="22"/>
        </w:rPr>
        <w:t>C</w:t>
      </w:r>
      <w:r w:rsidR="005D506D" w:rsidRPr="00DE1B81">
        <w:rPr>
          <w:i w:val="0"/>
          <w:sz w:val="22"/>
          <w:szCs w:val="22"/>
        </w:rPr>
        <w:t>ene morajo</w:t>
      </w:r>
      <w:r w:rsidRPr="00DE1B81">
        <w:rPr>
          <w:i w:val="0"/>
          <w:sz w:val="22"/>
          <w:szCs w:val="22"/>
        </w:rPr>
        <w:t xml:space="preserve"> biti </w:t>
      </w:r>
      <w:r w:rsidR="005D506D" w:rsidRPr="00DE1B81">
        <w:rPr>
          <w:i w:val="0"/>
          <w:sz w:val="22"/>
          <w:szCs w:val="22"/>
        </w:rPr>
        <w:t xml:space="preserve"> poda</w:t>
      </w:r>
      <w:r w:rsidRPr="00DE1B81">
        <w:rPr>
          <w:i w:val="0"/>
          <w:sz w:val="22"/>
          <w:szCs w:val="22"/>
        </w:rPr>
        <w:t>ne</w:t>
      </w:r>
      <w:r w:rsidR="005D506D" w:rsidRPr="00DE1B81">
        <w:rPr>
          <w:i w:val="0"/>
          <w:sz w:val="22"/>
          <w:szCs w:val="22"/>
        </w:rPr>
        <w:t xml:space="preserve"> za celotno pogodbeno obdobje.</w:t>
      </w:r>
    </w:p>
    <w:p w14:paraId="1F72954E" w14:textId="77777777" w:rsidR="00092516" w:rsidRPr="00092516" w:rsidRDefault="00092516" w:rsidP="00383562">
      <w:pPr>
        <w:pStyle w:val="Glava"/>
        <w:tabs>
          <w:tab w:val="clear" w:pos="4536"/>
          <w:tab w:val="clear" w:pos="9072"/>
        </w:tabs>
        <w:ind w:right="-2"/>
        <w:jc w:val="both"/>
        <w:rPr>
          <w:i w:val="0"/>
          <w:sz w:val="28"/>
          <w:szCs w:val="28"/>
        </w:rPr>
      </w:pPr>
    </w:p>
    <w:p w14:paraId="09D68843" w14:textId="77777777" w:rsidR="00383562" w:rsidRPr="00DB6262" w:rsidRDefault="00383562" w:rsidP="00383562">
      <w:pPr>
        <w:pStyle w:val="Glava"/>
        <w:tabs>
          <w:tab w:val="clear" w:pos="4536"/>
          <w:tab w:val="clear" w:pos="9072"/>
        </w:tabs>
        <w:ind w:right="-2"/>
        <w:jc w:val="both"/>
        <w:rPr>
          <w:i w:val="0"/>
          <w:sz w:val="22"/>
          <w:szCs w:val="22"/>
        </w:rPr>
      </w:pPr>
    </w:p>
    <w:p w14:paraId="06362B4A"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67276B28"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6E46BCFD" w14:textId="77777777" w:rsidR="00383562" w:rsidRPr="00DB6262" w:rsidRDefault="00383562" w:rsidP="00383562">
      <w:pPr>
        <w:pStyle w:val="Glava"/>
        <w:tabs>
          <w:tab w:val="clear" w:pos="4536"/>
          <w:tab w:val="clear" w:pos="9072"/>
        </w:tabs>
        <w:jc w:val="both"/>
        <w:rPr>
          <w:i w:val="0"/>
          <w:sz w:val="22"/>
          <w:szCs w:val="22"/>
        </w:rPr>
      </w:pPr>
    </w:p>
    <w:p w14:paraId="2ACD1F7C" w14:textId="77777777" w:rsidR="00383562" w:rsidRPr="00DB6262" w:rsidRDefault="00383562">
      <w:pPr>
        <w:rPr>
          <w:i w:val="0"/>
          <w:sz w:val="22"/>
          <w:szCs w:val="22"/>
        </w:rPr>
      </w:pPr>
      <w:r w:rsidRPr="00DB6262">
        <w:rPr>
          <w:i w:val="0"/>
          <w:sz w:val="22"/>
          <w:szCs w:val="22"/>
        </w:rPr>
        <w:br w:type="page"/>
      </w:r>
    </w:p>
    <w:p w14:paraId="1A3DAF57"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14:paraId="4B7C6789" w14:textId="77777777" w:rsidR="00383562" w:rsidRPr="00DB6262" w:rsidRDefault="00383562" w:rsidP="00383562">
      <w:pPr>
        <w:pStyle w:val="Glava"/>
        <w:tabs>
          <w:tab w:val="clear" w:pos="4536"/>
          <w:tab w:val="clear" w:pos="9072"/>
        </w:tabs>
        <w:rPr>
          <w:i w:val="0"/>
          <w:sz w:val="22"/>
          <w:szCs w:val="22"/>
        </w:rPr>
      </w:pPr>
    </w:p>
    <w:p w14:paraId="7E9CBED1" w14:textId="77777777" w:rsidR="00C93642" w:rsidRPr="00DB6262" w:rsidRDefault="00C93642" w:rsidP="00383562">
      <w:pPr>
        <w:pStyle w:val="Glava"/>
        <w:tabs>
          <w:tab w:val="clear" w:pos="4536"/>
          <w:tab w:val="clear" w:pos="9072"/>
        </w:tabs>
        <w:rPr>
          <w:i w:val="0"/>
          <w:sz w:val="22"/>
          <w:szCs w:val="22"/>
        </w:rPr>
      </w:pPr>
    </w:p>
    <w:p w14:paraId="5E516623"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73C843A0" w14:textId="77777777" w:rsidR="00383562" w:rsidRPr="00DB6262" w:rsidRDefault="00383562" w:rsidP="00383562">
      <w:pPr>
        <w:pStyle w:val="Glava"/>
        <w:tabs>
          <w:tab w:val="clear" w:pos="4536"/>
          <w:tab w:val="clear" w:pos="9072"/>
        </w:tabs>
        <w:rPr>
          <w:i w:val="0"/>
          <w:sz w:val="22"/>
          <w:szCs w:val="22"/>
        </w:rPr>
      </w:pPr>
    </w:p>
    <w:p w14:paraId="64D73514" w14:textId="77777777" w:rsidR="00383562" w:rsidRPr="00DB6262" w:rsidRDefault="00383562" w:rsidP="00383562">
      <w:pPr>
        <w:pStyle w:val="Glava"/>
        <w:tabs>
          <w:tab w:val="clear" w:pos="4536"/>
          <w:tab w:val="clear" w:pos="9072"/>
        </w:tabs>
        <w:jc w:val="both"/>
        <w:rPr>
          <w:i w:val="0"/>
          <w:sz w:val="22"/>
          <w:szCs w:val="22"/>
        </w:rPr>
      </w:pPr>
    </w:p>
    <w:p w14:paraId="2F1C2618"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65EE3AC9" w14:textId="77777777" w:rsidR="00383562" w:rsidRPr="00DB6262" w:rsidRDefault="00383562" w:rsidP="00383562">
      <w:pPr>
        <w:pStyle w:val="Glava"/>
        <w:tabs>
          <w:tab w:val="clear" w:pos="4536"/>
          <w:tab w:val="clear" w:pos="9072"/>
        </w:tabs>
        <w:jc w:val="both"/>
        <w:rPr>
          <w:i w:val="0"/>
          <w:sz w:val="22"/>
          <w:szCs w:val="22"/>
        </w:rPr>
      </w:pPr>
    </w:p>
    <w:p w14:paraId="7F522993"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0E11F693" w14:textId="77777777" w:rsidR="00BB7B8A" w:rsidRDefault="00BB7B8A" w:rsidP="00CD1C88">
      <w:pPr>
        <w:rPr>
          <w:b/>
          <w:i w:val="0"/>
          <w:sz w:val="22"/>
          <w:szCs w:val="22"/>
        </w:rPr>
      </w:pPr>
    </w:p>
    <w:p w14:paraId="622D16C7" w14:textId="77777777" w:rsidR="00865721" w:rsidRPr="00BB7B8A" w:rsidRDefault="00BB7B8A" w:rsidP="00D66934">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BB7B8A">
        <w:rPr>
          <w:i w:val="0"/>
          <w:sz w:val="22"/>
          <w:szCs w:val="22"/>
        </w:rPr>
        <w:br w:type="page"/>
      </w:r>
    </w:p>
    <w:p w14:paraId="1BC69D99" w14:textId="77777777" w:rsidR="00AA718D" w:rsidRPr="00DB6262" w:rsidRDefault="00AA718D" w:rsidP="001E5890">
      <w:pPr>
        <w:pStyle w:val="Glava"/>
        <w:tabs>
          <w:tab w:val="clear" w:pos="4536"/>
          <w:tab w:val="clear" w:pos="9072"/>
        </w:tabs>
        <w:jc w:val="right"/>
        <w:rPr>
          <w:b/>
          <w:i w:val="0"/>
          <w:sz w:val="22"/>
          <w:szCs w:val="22"/>
        </w:rPr>
      </w:pPr>
      <w:r w:rsidRPr="00DB6262">
        <w:rPr>
          <w:b/>
          <w:i w:val="0"/>
          <w:sz w:val="22"/>
          <w:szCs w:val="22"/>
        </w:rPr>
        <w:lastRenderedPageBreak/>
        <w:t>PRILOGA</w:t>
      </w:r>
      <w:r w:rsidR="001E5890">
        <w:rPr>
          <w:b/>
          <w:i w:val="0"/>
          <w:sz w:val="22"/>
          <w:szCs w:val="22"/>
        </w:rPr>
        <w:t xml:space="preserve"> </w:t>
      </w:r>
      <w:r w:rsidRPr="00DB6262">
        <w:rPr>
          <w:b/>
          <w:i w:val="0"/>
          <w:sz w:val="22"/>
          <w:szCs w:val="22"/>
        </w:rPr>
        <w:t xml:space="preserve"> </w:t>
      </w:r>
      <w:r w:rsidR="001E5890">
        <w:rPr>
          <w:b/>
          <w:i w:val="0"/>
          <w:sz w:val="22"/>
          <w:szCs w:val="22"/>
        </w:rPr>
        <w:t>4</w:t>
      </w:r>
    </w:p>
    <w:p w14:paraId="2D98BA65" w14:textId="77777777" w:rsidR="00AA718D" w:rsidRPr="00DB6262" w:rsidRDefault="00AA718D" w:rsidP="00CD1C88">
      <w:pPr>
        <w:pStyle w:val="Glava"/>
        <w:tabs>
          <w:tab w:val="clear" w:pos="4536"/>
          <w:tab w:val="clear" w:pos="9072"/>
        </w:tabs>
        <w:jc w:val="both"/>
        <w:rPr>
          <w:i w:val="0"/>
          <w:sz w:val="22"/>
          <w:szCs w:val="22"/>
        </w:rPr>
      </w:pPr>
    </w:p>
    <w:p w14:paraId="573376ED" w14:textId="77777777" w:rsidR="00C93642" w:rsidRPr="00DB6262" w:rsidRDefault="00C93642" w:rsidP="00CD1C88">
      <w:pPr>
        <w:pStyle w:val="Glava"/>
        <w:tabs>
          <w:tab w:val="clear" w:pos="4536"/>
          <w:tab w:val="clear" w:pos="9072"/>
        </w:tabs>
        <w:jc w:val="both"/>
        <w:rPr>
          <w:i w:val="0"/>
          <w:sz w:val="22"/>
          <w:szCs w:val="22"/>
        </w:rPr>
      </w:pPr>
    </w:p>
    <w:p w14:paraId="6C6651D0"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2C5D9219" w14:textId="77777777" w:rsidR="00AA718D" w:rsidRPr="00DB6262" w:rsidRDefault="00AA718D" w:rsidP="00CD1C88">
      <w:pPr>
        <w:pStyle w:val="Glava"/>
        <w:tabs>
          <w:tab w:val="clear" w:pos="4536"/>
          <w:tab w:val="clear" w:pos="9072"/>
        </w:tabs>
        <w:jc w:val="both"/>
        <w:rPr>
          <w:i w:val="0"/>
          <w:sz w:val="22"/>
          <w:szCs w:val="22"/>
        </w:rPr>
      </w:pPr>
    </w:p>
    <w:p w14:paraId="1CBA948A" w14:textId="77777777" w:rsidR="00AA718D" w:rsidRPr="00DB6262" w:rsidRDefault="00AA718D" w:rsidP="00CD1C88">
      <w:pPr>
        <w:pStyle w:val="Glava"/>
        <w:tabs>
          <w:tab w:val="clear" w:pos="4536"/>
          <w:tab w:val="clear" w:pos="9072"/>
          <w:tab w:val="left" w:pos="10206"/>
        </w:tabs>
        <w:jc w:val="both"/>
        <w:rPr>
          <w:i w:val="0"/>
          <w:sz w:val="22"/>
          <w:szCs w:val="22"/>
        </w:rPr>
      </w:pPr>
    </w:p>
    <w:p w14:paraId="3CE1223D" w14:textId="77777777" w:rsidR="00805D3A" w:rsidRDefault="00AA718D" w:rsidP="00805D3A">
      <w:pPr>
        <w:jc w:val="both"/>
        <w:rPr>
          <w:i w:val="0"/>
          <w:sz w:val="22"/>
          <w:szCs w:val="22"/>
        </w:rPr>
      </w:pPr>
      <w:r w:rsidRPr="00DB6262">
        <w:rPr>
          <w:i w:val="0"/>
          <w:sz w:val="22"/>
          <w:szCs w:val="22"/>
        </w:rPr>
        <w:t xml:space="preserve">V zvezi z javnim naročilom </w:t>
      </w:r>
      <w:r w:rsidR="001E5890">
        <w:rPr>
          <w:i w:val="0"/>
          <w:sz w:val="22"/>
          <w:szCs w:val="22"/>
        </w:rPr>
        <w:t xml:space="preserve"> </w:t>
      </w:r>
      <w:r w:rsidR="00805D3A" w:rsidRPr="003F1A18">
        <w:rPr>
          <w:i w:val="0"/>
          <w:sz w:val="22"/>
          <w:szCs w:val="22"/>
        </w:rPr>
        <w:t>»</w:t>
      </w:r>
      <w:r w:rsidR="00805D3A" w:rsidRPr="00E25730">
        <w:rPr>
          <w:b/>
          <w:i w:val="0"/>
          <w:sz w:val="22"/>
          <w:szCs w:val="22"/>
        </w:rPr>
        <w:t>IZVAJANJE MERITEV IN UPRAVLJANJE OKOLJSKE MERILNE POSTAJE LJUBLJANA CENTER</w:t>
      </w:r>
      <w:r w:rsidR="00805D3A">
        <w:rPr>
          <w:b/>
          <w:i w:val="0"/>
          <w:sz w:val="22"/>
          <w:szCs w:val="22"/>
        </w:rPr>
        <w:t xml:space="preserve"> </w:t>
      </w:r>
      <w:r w:rsidR="00805D3A" w:rsidRPr="00B27AF3">
        <w:rPr>
          <w:b/>
          <w:i w:val="0"/>
          <w:sz w:val="22"/>
          <w:szCs w:val="22"/>
        </w:rPr>
        <w:t>(202</w:t>
      </w:r>
      <w:r w:rsidR="00805D3A">
        <w:rPr>
          <w:b/>
          <w:i w:val="0"/>
          <w:sz w:val="22"/>
          <w:szCs w:val="22"/>
        </w:rPr>
        <w:t>4</w:t>
      </w:r>
      <w:r w:rsidR="00805D3A" w:rsidRPr="00B27AF3">
        <w:rPr>
          <w:b/>
          <w:i w:val="0"/>
          <w:sz w:val="22"/>
          <w:szCs w:val="22"/>
        </w:rPr>
        <w:t>-202</w:t>
      </w:r>
      <w:r w:rsidR="00805D3A">
        <w:rPr>
          <w:b/>
          <w:i w:val="0"/>
          <w:sz w:val="22"/>
          <w:szCs w:val="22"/>
        </w:rPr>
        <w:t>7</w:t>
      </w:r>
      <w:r w:rsidR="00805D3A" w:rsidRPr="00B27AF3">
        <w:rPr>
          <w:b/>
          <w:i w:val="0"/>
          <w:sz w:val="22"/>
          <w:szCs w:val="22"/>
        </w:rPr>
        <w:t>)</w:t>
      </w:r>
      <w:r w:rsidR="00805D3A">
        <w:rPr>
          <w:b/>
          <w:i w:val="0"/>
          <w:sz w:val="22"/>
          <w:szCs w:val="22"/>
        </w:rPr>
        <w:t xml:space="preserve"> </w:t>
      </w:r>
      <w:r w:rsidR="00805D3A" w:rsidRPr="003F1A18">
        <w:rPr>
          <w:i w:val="0"/>
          <w:sz w:val="22"/>
          <w:szCs w:val="22"/>
        </w:rPr>
        <w:t>«</w:t>
      </w:r>
    </w:p>
    <w:p w14:paraId="23EB492A" w14:textId="77777777" w:rsidR="00AA718D" w:rsidRPr="00DB6262" w:rsidRDefault="00AA718D" w:rsidP="00805D3A">
      <w:pPr>
        <w:rPr>
          <w:i w:val="0"/>
          <w:sz w:val="22"/>
          <w:szCs w:val="22"/>
        </w:rPr>
      </w:pPr>
      <w:r w:rsidRPr="00DB6262">
        <w:rPr>
          <w:i w:val="0"/>
          <w:sz w:val="22"/>
          <w:szCs w:val="22"/>
        </w:rPr>
        <w:t>izjavljamo, da nastopamo s podizvajalci in sicer v nadaljevanju navajamo udeležbe le-teh:</w:t>
      </w:r>
    </w:p>
    <w:p w14:paraId="1462A348" w14:textId="77777777" w:rsidR="00AA718D" w:rsidRPr="00DB6262" w:rsidRDefault="00AA718D" w:rsidP="00CD1C88">
      <w:pPr>
        <w:pStyle w:val="Glava"/>
        <w:tabs>
          <w:tab w:val="clear" w:pos="4536"/>
          <w:tab w:val="clear" w:pos="9072"/>
          <w:tab w:val="left" w:pos="10206"/>
        </w:tabs>
        <w:jc w:val="both"/>
        <w:rPr>
          <w:i w:val="0"/>
          <w:sz w:val="22"/>
          <w:szCs w:val="22"/>
        </w:rPr>
      </w:pPr>
    </w:p>
    <w:p w14:paraId="271EBE86"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6B4201A9" w14:textId="77777777" w:rsidTr="00DB6262">
        <w:tc>
          <w:tcPr>
            <w:tcW w:w="1842" w:type="dxa"/>
            <w:gridSpan w:val="2"/>
          </w:tcPr>
          <w:p w14:paraId="617FEB7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037893A4"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43C4AD8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5F9CC937" w14:textId="77777777" w:rsidTr="00DB6262">
        <w:tc>
          <w:tcPr>
            <w:tcW w:w="1042" w:type="dxa"/>
          </w:tcPr>
          <w:p w14:paraId="5E46A6A1"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5773609A" w14:textId="77777777" w:rsidR="00C93642" w:rsidRPr="00DB6262" w:rsidRDefault="00C93642" w:rsidP="00DB6262">
            <w:pPr>
              <w:pStyle w:val="Glava"/>
              <w:tabs>
                <w:tab w:val="clear" w:pos="4536"/>
              </w:tabs>
              <w:ind w:right="-2"/>
              <w:jc w:val="both"/>
              <w:rPr>
                <w:i w:val="0"/>
                <w:sz w:val="16"/>
                <w:szCs w:val="16"/>
              </w:rPr>
            </w:pPr>
          </w:p>
        </w:tc>
        <w:tc>
          <w:tcPr>
            <w:tcW w:w="356" w:type="dxa"/>
          </w:tcPr>
          <w:p w14:paraId="004DE64A"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47885F67" w14:textId="77777777" w:rsidR="00C93642" w:rsidRPr="00DB6262" w:rsidRDefault="00C93642" w:rsidP="00DB6262">
            <w:pPr>
              <w:pStyle w:val="Glava"/>
              <w:tabs>
                <w:tab w:val="clear" w:pos="4536"/>
              </w:tabs>
              <w:ind w:right="-2"/>
              <w:jc w:val="both"/>
              <w:rPr>
                <w:i w:val="0"/>
                <w:sz w:val="16"/>
                <w:szCs w:val="16"/>
              </w:rPr>
            </w:pPr>
          </w:p>
        </w:tc>
        <w:tc>
          <w:tcPr>
            <w:tcW w:w="650" w:type="dxa"/>
          </w:tcPr>
          <w:p w14:paraId="55C0C6F0" w14:textId="77777777" w:rsidR="00C93642" w:rsidRPr="00DB6262" w:rsidRDefault="00C93642" w:rsidP="00DB6262">
            <w:pPr>
              <w:pStyle w:val="Glava"/>
              <w:tabs>
                <w:tab w:val="clear" w:pos="4536"/>
              </w:tabs>
              <w:ind w:right="-2"/>
              <w:jc w:val="both"/>
              <w:rPr>
                <w:i w:val="0"/>
                <w:sz w:val="16"/>
                <w:szCs w:val="16"/>
              </w:rPr>
            </w:pPr>
          </w:p>
        </w:tc>
      </w:tr>
      <w:tr w:rsidR="00DB6262" w:rsidRPr="00DB6262" w14:paraId="51FA7E98" w14:textId="77777777" w:rsidTr="00DB6262">
        <w:tc>
          <w:tcPr>
            <w:tcW w:w="1842" w:type="dxa"/>
            <w:gridSpan w:val="2"/>
          </w:tcPr>
          <w:p w14:paraId="1CE02FA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5F8FF580"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30CA0A5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130074F0" w14:textId="77777777" w:rsidTr="00DB6262">
        <w:tc>
          <w:tcPr>
            <w:tcW w:w="9213" w:type="dxa"/>
            <w:gridSpan w:val="11"/>
          </w:tcPr>
          <w:p w14:paraId="11D77DC4" w14:textId="77777777" w:rsidR="00C93642" w:rsidRPr="00DB6262" w:rsidRDefault="00C93642" w:rsidP="00DB6262">
            <w:pPr>
              <w:pStyle w:val="Glava"/>
              <w:tabs>
                <w:tab w:val="clear" w:pos="4536"/>
              </w:tabs>
              <w:ind w:right="-2"/>
              <w:jc w:val="both"/>
              <w:rPr>
                <w:i w:val="0"/>
                <w:sz w:val="16"/>
                <w:szCs w:val="16"/>
              </w:rPr>
            </w:pPr>
          </w:p>
        </w:tc>
      </w:tr>
      <w:tr w:rsidR="00DB6262" w:rsidRPr="00DB6262" w14:paraId="056563C1" w14:textId="77777777" w:rsidTr="00DB6262">
        <w:tc>
          <w:tcPr>
            <w:tcW w:w="1842" w:type="dxa"/>
            <w:gridSpan w:val="2"/>
          </w:tcPr>
          <w:p w14:paraId="1392DF8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0495E456" w14:textId="77777777" w:rsidR="00C93642" w:rsidRPr="00DB6262" w:rsidRDefault="00C93642" w:rsidP="00DB6262">
            <w:pPr>
              <w:pStyle w:val="Glava"/>
              <w:tabs>
                <w:tab w:val="clear" w:pos="4536"/>
              </w:tabs>
              <w:ind w:right="-2"/>
              <w:jc w:val="both"/>
              <w:rPr>
                <w:i w:val="0"/>
                <w:sz w:val="22"/>
                <w:szCs w:val="22"/>
              </w:rPr>
            </w:pPr>
          </w:p>
        </w:tc>
      </w:tr>
      <w:tr w:rsidR="00DB6262" w:rsidRPr="00DB6262" w14:paraId="0F76EE57" w14:textId="77777777" w:rsidTr="00DB6262">
        <w:tc>
          <w:tcPr>
            <w:tcW w:w="1842" w:type="dxa"/>
            <w:gridSpan w:val="2"/>
          </w:tcPr>
          <w:p w14:paraId="1DB0928C"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19F2B783" w14:textId="77777777" w:rsidR="00C93642" w:rsidRPr="00DB6262" w:rsidRDefault="00C93642" w:rsidP="00DB6262">
            <w:pPr>
              <w:pStyle w:val="Glava"/>
              <w:tabs>
                <w:tab w:val="clear" w:pos="4536"/>
              </w:tabs>
              <w:ind w:right="-2"/>
              <w:jc w:val="both"/>
              <w:rPr>
                <w:i w:val="0"/>
                <w:sz w:val="22"/>
                <w:szCs w:val="22"/>
              </w:rPr>
            </w:pPr>
          </w:p>
        </w:tc>
      </w:tr>
      <w:tr w:rsidR="00DB6262" w:rsidRPr="00DB6262" w14:paraId="267EE4A7" w14:textId="77777777" w:rsidTr="00DB6262">
        <w:tc>
          <w:tcPr>
            <w:tcW w:w="1842" w:type="dxa"/>
            <w:gridSpan w:val="2"/>
          </w:tcPr>
          <w:p w14:paraId="60A23999"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4A88930D"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747E25D9"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6D67CCC6" w14:textId="77777777" w:rsidTr="00DB6262">
        <w:tc>
          <w:tcPr>
            <w:tcW w:w="1842" w:type="dxa"/>
            <w:gridSpan w:val="2"/>
          </w:tcPr>
          <w:p w14:paraId="6D16A704"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1912482E" w14:textId="77777777" w:rsidR="00C93642" w:rsidRPr="00DB6262" w:rsidRDefault="00C93642" w:rsidP="00DB6262">
            <w:pPr>
              <w:pStyle w:val="Glava"/>
              <w:tabs>
                <w:tab w:val="clear" w:pos="4536"/>
              </w:tabs>
              <w:ind w:right="-2"/>
              <w:jc w:val="both"/>
              <w:rPr>
                <w:i w:val="0"/>
                <w:sz w:val="22"/>
                <w:szCs w:val="22"/>
              </w:rPr>
            </w:pPr>
          </w:p>
        </w:tc>
      </w:tr>
      <w:tr w:rsidR="00DB6262" w:rsidRPr="00DB6262" w14:paraId="31E0AA22" w14:textId="77777777" w:rsidTr="00DB6262">
        <w:tc>
          <w:tcPr>
            <w:tcW w:w="1842" w:type="dxa"/>
            <w:gridSpan w:val="2"/>
          </w:tcPr>
          <w:p w14:paraId="4227AD6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07336059"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5903DE5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475AFA9" w14:textId="77777777" w:rsidR="00C93642" w:rsidRPr="00DB6262" w:rsidRDefault="00C93642" w:rsidP="00DB6262">
            <w:pPr>
              <w:pStyle w:val="Glava"/>
              <w:tabs>
                <w:tab w:val="clear" w:pos="4536"/>
              </w:tabs>
              <w:ind w:right="-2"/>
              <w:jc w:val="both"/>
              <w:rPr>
                <w:i w:val="0"/>
                <w:sz w:val="22"/>
                <w:szCs w:val="22"/>
              </w:rPr>
            </w:pPr>
          </w:p>
        </w:tc>
      </w:tr>
    </w:tbl>
    <w:p w14:paraId="12EB959F" w14:textId="77777777" w:rsidR="00C93642" w:rsidRPr="00DB6262" w:rsidRDefault="00C93642" w:rsidP="00C93642">
      <w:pPr>
        <w:pStyle w:val="Glava"/>
        <w:tabs>
          <w:tab w:val="clear" w:pos="4536"/>
        </w:tabs>
        <w:ind w:right="-2"/>
        <w:jc w:val="both"/>
        <w:rPr>
          <w:i w:val="0"/>
          <w:sz w:val="10"/>
          <w:szCs w:val="10"/>
        </w:rPr>
      </w:pPr>
    </w:p>
    <w:p w14:paraId="72D7C23C"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5A4370F4"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7B065351" w14:textId="77777777" w:rsidTr="00DB6262">
        <w:tc>
          <w:tcPr>
            <w:tcW w:w="1438" w:type="dxa"/>
            <w:gridSpan w:val="2"/>
          </w:tcPr>
          <w:p w14:paraId="685135E7" w14:textId="77777777" w:rsidR="00C93642" w:rsidRPr="00DB6262" w:rsidRDefault="00C93642" w:rsidP="00DB6262">
            <w:pPr>
              <w:pStyle w:val="Glava"/>
              <w:tabs>
                <w:tab w:val="clear" w:pos="4536"/>
              </w:tabs>
              <w:ind w:right="-2"/>
              <w:jc w:val="both"/>
              <w:rPr>
                <w:i w:val="0"/>
                <w:sz w:val="14"/>
                <w:szCs w:val="14"/>
              </w:rPr>
            </w:pPr>
          </w:p>
          <w:p w14:paraId="0E8DC30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6F7F8A6E"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0AEE823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56E65794" w14:textId="77777777" w:rsidTr="00DB6262">
        <w:tc>
          <w:tcPr>
            <w:tcW w:w="720" w:type="dxa"/>
          </w:tcPr>
          <w:p w14:paraId="3CB73460"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5B611AB8" w14:textId="77777777" w:rsidR="00C93642" w:rsidRPr="00DB6262" w:rsidRDefault="00C93642" w:rsidP="00DB6262">
            <w:pPr>
              <w:pStyle w:val="Glava"/>
              <w:tabs>
                <w:tab w:val="clear" w:pos="4536"/>
              </w:tabs>
              <w:ind w:right="-2"/>
              <w:jc w:val="both"/>
              <w:rPr>
                <w:i w:val="0"/>
                <w:sz w:val="16"/>
                <w:szCs w:val="16"/>
              </w:rPr>
            </w:pPr>
          </w:p>
        </w:tc>
        <w:tc>
          <w:tcPr>
            <w:tcW w:w="357" w:type="dxa"/>
          </w:tcPr>
          <w:p w14:paraId="374AE880"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4FC6404E" w14:textId="77777777" w:rsidR="00C93642" w:rsidRPr="00DB6262" w:rsidRDefault="00C93642" w:rsidP="00DB6262">
            <w:pPr>
              <w:pStyle w:val="Glava"/>
              <w:tabs>
                <w:tab w:val="clear" w:pos="4536"/>
              </w:tabs>
              <w:ind w:right="-2"/>
              <w:jc w:val="both"/>
              <w:rPr>
                <w:i w:val="0"/>
                <w:sz w:val="16"/>
                <w:szCs w:val="16"/>
              </w:rPr>
            </w:pPr>
          </w:p>
        </w:tc>
        <w:tc>
          <w:tcPr>
            <w:tcW w:w="903" w:type="dxa"/>
          </w:tcPr>
          <w:p w14:paraId="039DC6F5" w14:textId="77777777" w:rsidR="00C93642" w:rsidRPr="00DB6262" w:rsidRDefault="00C93642" w:rsidP="00DB6262">
            <w:pPr>
              <w:pStyle w:val="Glava"/>
              <w:tabs>
                <w:tab w:val="clear" w:pos="4536"/>
              </w:tabs>
              <w:ind w:right="-2"/>
              <w:jc w:val="both"/>
              <w:rPr>
                <w:i w:val="0"/>
                <w:sz w:val="16"/>
                <w:szCs w:val="16"/>
              </w:rPr>
            </w:pPr>
          </w:p>
        </w:tc>
      </w:tr>
      <w:tr w:rsidR="00DB6262" w:rsidRPr="00DB6262" w14:paraId="4551EFB0" w14:textId="77777777" w:rsidTr="00DB6262">
        <w:tc>
          <w:tcPr>
            <w:tcW w:w="1438" w:type="dxa"/>
            <w:gridSpan w:val="2"/>
          </w:tcPr>
          <w:p w14:paraId="5DBAB9E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F7ADDC2"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079A4B9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07239A68" w14:textId="77777777" w:rsidTr="00DB6262">
        <w:tc>
          <w:tcPr>
            <w:tcW w:w="9072" w:type="dxa"/>
            <w:gridSpan w:val="11"/>
          </w:tcPr>
          <w:p w14:paraId="73650FFF" w14:textId="77777777" w:rsidR="00C93642" w:rsidRPr="00DB6262" w:rsidRDefault="00C93642" w:rsidP="00DB6262">
            <w:pPr>
              <w:pStyle w:val="Glava"/>
              <w:tabs>
                <w:tab w:val="clear" w:pos="4536"/>
              </w:tabs>
              <w:ind w:right="-2"/>
              <w:jc w:val="both"/>
              <w:rPr>
                <w:i w:val="0"/>
                <w:sz w:val="16"/>
                <w:szCs w:val="16"/>
              </w:rPr>
            </w:pPr>
          </w:p>
        </w:tc>
      </w:tr>
      <w:tr w:rsidR="00DB6262" w:rsidRPr="00DB6262" w14:paraId="2DA264EC" w14:textId="77777777" w:rsidTr="00DB6262">
        <w:tc>
          <w:tcPr>
            <w:tcW w:w="1438" w:type="dxa"/>
            <w:gridSpan w:val="2"/>
          </w:tcPr>
          <w:p w14:paraId="7BE7497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72FB4C13" w14:textId="77777777" w:rsidR="00C93642" w:rsidRPr="00DB6262" w:rsidRDefault="00C93642" w:rsidP="00DB6262">
            <w:pPr>
              <w:pStyle w:val="Glava"/>
              <w:tabs>
                <w:tab w:val="clear" w:pos="4536"/>
              </w:tabs>
              <w:ind w:right="-2"/>
              <w:jc w:val="both"/>
              <w:rPr>
                <w:i w:val="0"/>
                <w:sz w:val="22"/>
                <w:szCs w:val="22"/>
              </w:rPr>
            </w:pPr>
          </w:p>
        </w:tc>
      </w:tr>
      <w:tr w:rsidR="00DB6262" w:rsidRPr="00DB6262" w14:paraId="14FA5B39" w14:textId="77777777" w:rsidTr="00DB6262">
        <w:tc>
          <w:tcPr>
            <w:tcW w:w="1438" w:type="dxa"/>
            <w:gridSpan w:val="2"/>
          </w:tcPr>
          <w:p w14:paraId="4A067A7D"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7595F58F" w14:textId="77777777" w:rsidR="00C93642" w:rsidRPr="00DB6262" w:rsidRDefault="00C93642" w:rsidP="00DB6262">
            <w:pPr>
              <w:pStyle w:val="Glava"/>
              <w:tabs>
                <w:tab w:val="clear" w:pos="4536"/>
              </w:tabs>
              <w:ind w:right="-2"/>
              <w:jc w:val="both"/>
              <w:rPr>
                <w:i w:val="0"/>
                <w:sz w:val="22"/>
                <w:szCs w:val="22"/>
              </w:rPr>
            </w:pPr>
          </w:p>
        </w:tc>
      </w:tr>
      <w:tr w:rsidR="00DB6262" w:rsidRPr="00DB6262" w14:paraId="440E4696" w14:textId="77777777" w:rsidTr="00DB6262">
        <w:tc>
          <w:tcPr>
            <w:tcW w:w="1438" w:type="dxa"/>
            <w:gridSpan w:val="2"/>
          </w:tcPr>
          <w:p w14:paraId="638A5F5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4E777673"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5807F35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2A136737" w14:textId="77777777" w:rsidTr="00DB6262">
        <w:tc>
          <w:tcPr>
            <w:tcW w:w="1438" w:type="dxa"/>
            <w:gridSpan w:val="2"/>
          </w:tcPr>
          <w:p w14:paraId="72B6D25D"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6AB12CDF" w14:textId="77777777" w:rsidR="00C93642" w:rsidRPr="00DB6262" w:rsidRDefault="00C93642" w:rsidP="00DB6262">
            <w:pPr>
              <w:pStyle w:val="Glava"/>
              <w:tabs>
                <w:tab w:val="clear" w:pos="4536"/>
              </w:tabs>
              <w:ind w:right="-2"/>
              <w:jc w:val="both"/>
              <w:rPr>
                <w:i w:val="0"/>
                <w:sz w:val="22"/>
                <w:szCs w:val="22"/>
              </w:rPr>
            </w:pPr>
          </w:p>
        </w:tc>
      </w:tr>
      <w:tr w:rsidR="00DB6262" w:rsidRPr="00DB6262" w14:paraId="2F80E700" w14:textId="77777777" w:rsidTr="00DB6262">
        <w:tc>
          <w:tcPr>
            <w:tcW w:w="1438" w:type="dxa"/>
            <w:gridSpan w:val="2"/>
          </w:tcPr>
          <w:p w14:paraId="456B7AA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474D320F"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778637A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7312B399" w14:textId="77777777" w:rsidR="00C93642" w:rsidRPr="00DB6262" w:rsidRDefault="00C93642" w:rsidP="00DB6262">
            <w:pPr>
              <w:pStyle w:val="Glava"/>
              <w:tabs>
                <w:tab w:val="clear" w:pos="4536"/>
              </w:tabs>
              <w:ind w:right="-2"/>
              <w:jc w:val="both"/>
              <w:rPr>
                <w:i w:val="0"/>
                <w:sz w:val="22"/>
                <w:szCs w:val="22"/>
              </w:rPr>
            </w:pPr>
          </w:p>
        </w:tc>
      </w:tr>
    </w:tbl>
    <w:p w14:paraId="7F2AAC8F" w14:textId="77777777" w:rsidR="00C93642" w:rsidRPr="00DB6262" w:rsidRDefault="00C93642" w:rsidP="00C93642">
      <w:pPr>
        <w:pStyle w:val="Glava"/>
        <w:tabs>
          <w:tab w:val="clear" w:pos="4536"/>
        </w:tabs>
        <w:ind w:right="-2"/>
        <w:jc w:val="both"/>
        <w:rPr>
          <w:i w:val="0"/>
          <w:sz w:val="10"/>
          <w:szCs w:val="10"/>
        </w:rPr>
      </w:pPr>
    </w:p>
    <w:p w14:paraId="232AE7AE"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4006D042"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35A06DF0" w14:textId="77777777" w:rsidTr="00DB6262">
        <w:tc>
          <w:tcPr>
            <w:tcW w:w="1438" w:type="dxa"/>
            <w:gridSpan w:val="2"/>
          </w:tcPr>
          <w:p w14:paraId="607049D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4ECDC374"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46D006C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44621688" w14:textId="77777777" w:rsidTr="00DB6262">
        <w:tc>
          <w:tcPr>
            <w:tcW w:w="720" w:type="dxa"/>
          </w:tcPr>
          <w:p w14:paraId="66A656C5"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165BA174" w14:textId="77777777" w:rsidR="00C93642" w:rsidRPr="00DB6262" w:rsidRDefault="00C93642" w:rsidP="00DB6262">
            <w:pPr>
              <w:pStyle w:val="Glava"/>
              <w:tabs>
                <w:tab w:val="clear" w:pos="4536"/>
              </w:tabs>
              <w:ind w:right="-2"/>
              <w:jc w:val="both"/>
              <w:rPr>
                <w:i w:val="0"/>
                <w:sz w:val="16"/>
                <w:szCs w:val="16"/>
              </w:rPr>
            </w:pPr>
          </w:p>
        </w:tc>
        <w:tc>
          <w:tcPr>
            <w:tcW w:w="357" w:type="dxa"/>
          </w:tcPr>
          <w:p w14:paraId="544DA978"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426B41A0" w14:textId="77777777" w:rsidR="00C93642" w:rsidRPr="00DB6262" w:rsidRDefault="00C93642" w:rsidP="00DB6262">
            <w:pPr>
              <w:pStyle w:val="Glava"/>
              <w:tabs>
                <w:tab w:val="clear" w:pos="4536"/>
              </w:tabs>
              <w:ind w:right="-2"/>
              <w:jc w:val="both"/>
              <w:rPr>
                <w:i w:val="0"/>
                <w:sz w:val="16"/>
                <w:szCs w:val="16"/>
              </w:rPr>
            </w:pPr>
          </w:p>
        </w:tc>
        <w:tc>
          <w:tcPr>
            <w:tcW w:w="903" w:type="dxa"/>
          </w:tcPr>
          <w:p w14:paraId="27C17995" w14:textId="77777777" w:rsidR="00C93642" w:rsidRPr="00DB6262" w:rsidRDefault="00C93642" w:rsidP="00DB6262">
            <w:pPr>
              <w:pStyle w:val="Glava"/>
              <w:tabs>
                <w:tab w:val="clear" w:pos="4536"/>
              </w:tabs>
              <w:ind w:right="-2"/>
              <w:jc w:val="both"/>
              <w:rPr>
                <w:i w:val="0"/>
                <w:sz w:val="16"/>
                <w:szCs w:val="16"/>
              </w:rPr>
            </w:pPr>
          </w:p>
        </w:tc>
      </w:tr>
      <w:tr w:rsidR="00DB6262" w:rsidRPr="00DB6262" w14:paraId="3F3912EB" w14:textId="77777777" w:rsidTr="00DB6262">
        <w:tc>
          <w:tcPr>
            <w:tcW w:w="1438" w:type="dxa"/>
            <w:gridSpan w:val="2"/>
          </w:tcPr>
          <w:p w14:paraId="02072B3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8126FBE"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2655A8C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FA65542" w14:textId="77777777" w:rsidTr="00DB6262">
        <w:tc>
          <w:tcPr>
            <w:tcW w:w="9072" w:type="dxa"/>
            <w:gridSpan w:val="11"/>
          </w:tcPr>
          <w:p w14:paraId="0B978A6E" w14:textId="77777777" w:rsidR="00C93642" w:rsidRPr="00DB6262" w:rsidRDefault="00C93642" w:rsidP="00DB6262">
            <w:pPr>
              <w:pStyle w:val="Glava"/>
              <w:tabs>
                <w:tab w:val="clear" w:pos="4536"/>
              </w:tabs>
              <w:ind w:right="-2"/>
              <w:jc w:val="both"/>
              <w:rPr>
                <w:i w:val="0"/>
                <w:sz w:val="16"/>
                <w:szCs w:val="16"/>
              </w:rPr>
            </w:pPr>
          </w:p>
        </w:tc>
      </w:tr>
      <w:tr w:rsidR="00DB6262" w:rsidRPr="00DB6262" w14:paraId="5B904D21" w14:textId="77777777" w:rsidTr="00DB6262">
        <w:tc>
          <w:tcPr>
            <w:tcW w:w="1438" w:type="dxa"/>
            <w:gridSpan w:val="2"/>
          </w:tcPr>
          <w:p w14:paraId="3B21A0C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1421463D" w14:textId="77777777" w:rsidR="00C93642" w:rsidRPr="00DB6262" w:rsidRDefault="00C93642" w:rsidP="00DB6262">
            <w:pPr>
              <w:pStyle w:val="Glava"/>
              <w:tabs>
                <w:tab w:val="clear" w:pos="4536"/>
              </w:tabs>
              <w:ind w:right="-2"/>
              <w:jc w:val="both"/>
              <w:rPr>
                <w:i w:val="0"/>
                <w:sz w:val="22"/>
                <w:szCs w:val="22"/>
              </w:rPr>
            </w:pPr>
          </w:p>
        </w:tc>
      </w:tr>
      <w:tr w:rsidR="00DB6262" w:rsidRPr="00DB6262" w14:paraId="298E4410" w14:textId="77777777" w:rsidTr="00DB6262">
        <w:tc>
          <w:tcPr>
            <w:tcW w:w="1438" w:type="dxa"/>
            <w:gridSpan w:val="2"/>
          </w:tcPr>
          <w:p w14:paraId="49EBC2F4"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74A2EDEB" w14:textId="77777777" w:rsidR="00C93642" w:rsidRPr="00DB6262" w:rsidRDefault="00C93642" w:rsidP="00DB6262">
            <w:pPr>
              <w:pStyle w:val="Glava"/>
              <w:tabs>
                <w:tab w:val="clear" w:pos="4536"/>
              </w:tabs>
              <w:ind w:right="-2"/>
              <w:jc w:val="both"/>
              <w:rPr>
                <w:i w:val="0"/>
                <w:sz w:val="22"/>
                <w:szCs w:val="22"/>
              </w:rPr>
            </w:pPr>
          </w:p>
        </w:tc>
      </w:tr>
      <w:tr w:rsidR="00DB6262" w:rsidRPr="00DB6262" w14:paraId="20E2BD17" w14:textId="77777777" w:rsidTr="00DB6262">
        <w:tc>
          <w:tcPr>
            <w:tcW w:w="1438" w:type="dxa"/>
            <w:gridSpan w:val="2"/>
          </w:tcPr>
          <w:p w14:paraId="51D5DEA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14CC438E"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7B48549B"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AC0584F" w14:textId="77777777" w:rsidTr="00DB6262">
        <w:tc>
          <w:tcPr>
            <w:tcW w:w="1438" w:type="dxa"/>
            <w:gridSpan w:val="2"/>
          </w:tcPr>
          <w:p w14:paraId="357CDBB8"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1205FCCF" w14:textId="77777777" w:rsidR="00C93642" w:rsidRPr="00DB6262" w:rsidRDefault="00C93642" w:rsidP="00DB6262">
            <w:pPr>
              <w:pStyle w:val="Glava"/>
              <w:tabs>
                <w:tab w:val="clear" w:pos="4536"/>
              </w:tabs>
              <w:ind w:right="-2"/>
              <w:jc w:val="both"/>
              <w:rPr>
                <w:i w:val="0"/>
                <w:sz w:val="22"/>
                <w:szCs w:val="22"/>
              </w:rPr>
            </w:pPr>
          </w:p>
        </w:tc>
      </w:tr>
      <w:tr w:rsidR="00DB6262" w:rsidRPr="00DB6262" w14:paraId="37090EA7" w14:textId="77777777" w:rsidTr="00DB6262">
        <w:tc>
          <w:tcPr>
            <w:tcW w:w="1438" w:type="dxa"/>
            <w:gridSpan w:val="2"/>
          </w:tcPr>
          <w:p w14:paraId="100890A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33A19110"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846D01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2FAA659D" w14:textId="77777777" w:rsidR="00C93642" w:rsidRPr="00DB6262" w:rsidRDefault="00C93642" w:rsidP="00DB6262">
            <w:pPr>
              <w:pStyle w:val="Glava"/>
              <w:tabs>
                <w:tab w:val="clear" w:pos="4536"/>
              </w:tabs>
              <w:ind w:right="-2"/>
              <w:jc w:val="both"/>
              <w:rPr>
                <w:i w:val="0"/>
                <w:sz w:val="22"/>
                <w:szCs w:val="22"/>
              </w:rPr>
            </w:pPr>
          </w:p>
        </w:tc>
      </w:tr>
    </w:tbl>
    <w:p w14:paraId="7183F59B" w14:textId="77777777" w:rsidR="00C93642" w:rsidRPr="00DB6262" w:rsidRDefault="00C93642" w:rsidP="00C93642">
      <w:pPr>
        <w:pStyle w:val="Glava"/>
        <w:tabs>
          <w:tab w:val="clear" w:pos="4536"/>
        </w:tabs>
        <w:ind w:right="-2"/>
        <w:jc w:val="both"/>
        <w:rPr>
          <w:i w:val="0"/>
          <w:sz w:val="22"/>
          <w:szCs w:val="22"/>
        </w:rPr>
      </w:pPr>
    </w:p>
    <w:p w14:paraId="6E722C73"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0886C62E" w14:textId="77777777" w:rsidTr="00DB6262">
        <w:tc>
          <w:tcPr>
            <w:tcW w:w="1536" w:type="dxa"/>
          </w:tcPr>
          <w:p w14:paraId="2D201C68"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43EE9986"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3384780E"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7BFE8AC6"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6F1EB807"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456992C9" w14:textId="77777777" w:rsidTr="00DB6262">
        <w:tc>
          <w:tcPr>
            <w:tcW w:w="1536" w:type="dxa"/>
          </w:tcPr>
          <w:p w14:paraId="356D79E6"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43EA4652"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0D98827F"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2ED2F949"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6EB2335E"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07B5D68E" w14:textId="77777777" w:rsidTr="00DB6262">
        <w:trPr>
          <w:trHeight w:val="295"/>
        </w:trPr>
        <w:tc>
          <w:tcPr>
            <w:tcW w:w="1536" w:type="dxa"/>
          </w:tcPr>
          <w:p w14:paraId="7E3109C0"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3A4FF7B2"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28DE45B3"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7224BC4A"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0658620A" w14:textId="77777777" w:rsidR="00C93642" w:rsidRPr="00DB6262" w:rsidRDefault="00C93642" w:rsidP="00DB6262">
            <w:pPr>
              <w:pStyle w:val="Glava"/>
              <w:tabs>
                <w:tab w:val="clear" w:pos="4536"/>
              </w:tabs>
              <w:ind w:right="-2"/>
              <w:jc w:val="both"/>
              <w:rPr>
                <w:i w:val="0"/>
                <w:sz w:val="22"/>
                <w:szCs w:val="22"/>
              </w:rPr>
            </w:pPr>
          </w:p>
        </w:tc>
      </w:tr>
    </w:tbl>
    <w:p w14:paraId="65F4AC8C" w14:textId="77777777" w:rsidR="00C93642" w:rsidRPr="00DB6262" w:rsidRDefault="00C93642" w:rsidP="00CD1C88">
      <w:pPr>
        <w:pStyle w:val="Glava"/>
        <w:tabs>
          <w:tab w:val="clear" w:pos="4536"/>
          <w:tab w:val="clear" w:pos="9072"/>
          <w:tab w:val="left" w:pos="10206"/>
        </w:tabs>
        <w:jc w:val="both"/>
        <w:rPr>
          <w:i w:val="0"/>
          <w:sz w:val="22"/>
          <w:szCs w:val="22"/>
        </w:rPr>
      </w:pPr>
    </w:p>
    <w:p w14:paraId="768C6214" w14:textId="77777777" w:rsidR="00C93642" w:rsidRPr="00DB6262" w:rsidRDefault="00C93642" w:rsidP="00CD1C88">
      <w:pPr>
        <w:pStyle w:val="Glava"/>
        <w:tabs>
          <w:tab w:val="clear" w:pos="4536"/>
          <w:tab w:val="clear" w:pos="9072"/>
          <w:tab w:val="left" w:pos="10206"/>
        </w:tabs>
        <w:jc w:val="both"/>
        <w:rPr>
          <w:i w:val="0"/>
          <w:sz w:val="22"/>
          <w:szCs w:val="22"/>
        </w:rPr>
      </w:pPr>
    </w:p>
    <w:p w14:paraId="029B96B3"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25F10734"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2AAE15E2"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738A4E39" w14:textId="77777777" w:rsidR="006163FD" w:rsidRPr="00DB6262" w:rsidRDefault="006163FD" w:rsidP="00CD1C88">
      <w:pPr>
        <w:rPr>
          <w:b/>
          <w:i w:val="0"/>
          <w:sz w:val="20"/>
        </w:rPr>
      </w:pPr>
      <w:r w:rsidRPr="00DB6262">
        <w:rPr>
          <w:b/>
          <w:i w:val="0"/>
          <w:sz w:val="20"/>
        </w:rPr>
        <w:br w:type="page"/>
      </w:r>
    </w:p>
    <w:p w14:paraId="1BE7D9B8" w14:textId="77777777"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1E5890">
        <w:rPr>
          <w:b/>
          <w:i w:val="0"/>
          <w:sz w:val="22"/>
          <w:szCs w:val="22"/>
        </w:rPr>
        <w:t>5</w:t>
      </w:r>
    </w:p>
    <w:p w14:paraId="289828CF"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24BC38C7" w14:textId="77777777" w:rsidTr="00DB6262">
        <w:tc>
          <w:tcPr>
            <w:tcW w:w="2405" w:type="dxa"/>
            <w:vMerge w:val="restart"/>
          </w:tcPr>
          <w:p w14:paraId="7062532E"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071DFE94"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505DBF42" w14:textId="77777777" w:rsidTr="00DB6262">
        <w:tc>
          <w:tcPr>
            <w:tcW w:w="2405" w:type="dxa"/>
            <w:vMerge/>
          </w:tcPr>
          <w:p w14:paraId="63DAE8EE"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6026ECF8"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6E42E171" w14:textId="77777777" w:rsidTr="00DB6262">
        <w:tc>
          <w:tcPr>
            <w:tcW w:w="2405" w:type="dxa"/>
            <w:vMerge/>
          </w:tcPr>
          <w:p w14:paraId="377F26A9"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23FAF983" w14:textId="77777777" w:rsidR="00C93642" w:rsidRPr="00DB6262" w:rsidRDefault="00C93642" w:rsidP="00DB6262">
            <w:pPr>
              <w:pStyle w:val="Glava"/>
              <w:tabs>
                <w:tab w:val="clear" w:pos="4536"/>
                <w:tab w:val="clear" w:pos="9072"/>
              </w:tabs>
              <w:ind w:right="-2"/>
              <w:jc w:val="both"/>
              <w:rPr>
                <w:i w:val="0"/>
                <w:sz w:val="22"/>
                <w:szCs w:val="22"/>
              </w:rPr>
            </w:pPr>
          </w:p>
        </w:tc>
      </w:tr>
    </w:tbl>
    <w:p w14:paraId="16CF9780" w14:textId="77777777" w:rsidR="00AA718D" w:rsidRPr="00DB6262" w:rsidRDefault="00AA718D" w:rsidP="00CD1C88">
      <w:pPr>
        <w:pStyle w:val="Glava"/>
        <w:tabs>
          <w:tab w:val="clear" w:pos="4536"/>
          <w:tab w:val="clear" w:pos="9072"/>
        </w:tabs>
        <w:jc w:val="both"/>
        <w:rPr>
          <w:i w:val="0"/>
          <w:sz w:val="22"/>
          <w:szCs w:val="22"/>
        </w:rPr>
      </w:pPr>
    </w:p>
    <w:p w14:paraId="34F3CF42" w14:textId="77777777" w:rsidR="00AA718D" w:rsidRPr="00DB6262" w:rsidRDefault="00AA718D" w:rsidP="00CD1C88">
      <w:pPr>
        <w:pStyle w:val="Glava"/>
        <w:tabs>
          <w:tab w:val="clear" w:pos="4536"/>
          <w:tab w:val="clear" w:pos="9072"/>
        </w:tabs>
        <w:jc w:val="both"/>
        <w:rPr>
          <w:i w:val="0"/>
          <w:sz w:val="22"/>
          <w:szCs w:val="22"/>
        </w:rPr>
      </w:pPr>
    </w:p>
    <w:p w14:paraId="0862F4F1"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575B6C7C" w14:textId="77777777" w:rsidR="00AA718D" w:rsidRPr="00DB6262" w:rsidRDefault="00AA718D" w:rsidP="00CD1C88">
      <w:pPr>
        <w:pStyle w:val="Glava"/>
        <w:tabs>
          <w:tab w:val="clear" w:pos="4536"/>
          <w:tab w:val="clear" w:pos="9072"/>
        </w:tabs>
        <w:jc w:val="center"/>
        <w:rPr>
          <w:b/>
          <w:i w:val="0"/>
          <w:szCs w:val="24"/>
        </w:rPr>
      </w:pPr>
    </w:p>
    <w:p w14:paraId="695DADF5" w14:textId="77777777" w:rsidR="00AA718D" w:rsidRPr="00DB6262" w:rsidRDefault="00AA718D" w:rsidP="00CD1C88">
      <w:pPr>
        <w:pStyle w:val="Glava"/>
        <w:tabs>
          <w:tab w:val="clear" w:pos="4536"/>
          <w:tab w:val="clear" w:pos="9072"/>
        </w:tabs>
        <w:jc w:val="center"/>
        <w:rPr>
          <w:b/>
          <w:i w:val="0"/>
          <w:szCs w:val="24"/>
        </w:rPr>
      </w:pPr>
    </w:p>
    <w:p w14:paraId="49E772D6" w14:textId="77777777" w:rsidR="00805D3A" w:rsidRDefault="00AA718D" w:rsidP="00805D3A">
      <w:pPr>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xml:space="preserve">) izrecno zahtevamo, da za javno naročilo </w:t>
      </w:r>
      <w:r w:rsidR="001E5890">
        <w:rPr>
          <w:i w:val="0"/>
          <w:sz w:val="22"/>
          <w:szCs w:val="22"/>
        </w:rPr>
        <w:t xml:space="preserve"> </w:t>
      </w:r>
      <w:r w:rsidR="00805D3A" w:rsidRPr="003F1A18">
        <w:rPr>
          <w:i w:val="0"/>
          <w:sz w:val="22"/>
          <w:szCs w:val="22"/>
        </w:rPr>
        <w:t>»</w:t>
      </w:r>
      <w:r w:rsidR="00805D3A" w:rsidRPr="00E25730">
        <w:rPr>
          <w:b/>
          <w:i w:val="0"/>
          <w:sz w:val="22"/>
          <w:szCs w:val="22"/>
        </w:rPr>
        <w:t>IZVAJANJE MERITEV IN UPRAVLJANJE OKOLJSKE MERILNE POSTAJE LJUBLJANA CENTER</w:t>
      </w:r>
      <w:r w:rsidR="00805D3A">
        <w:rPr>
          <w:b/>
          <w:i w:val="0"/>
          <w:sz w:val="22"/>
          <w:szCs w:val="22"/>
        </w:rPr>
        <w:t xml:space="preserve"> </w:t>
      </w:r>
      <w:r w:rsidR="00805D3A" w:rsidRPr="00B27AF3">
        <w:rPr>
          <w:b/>
          <w:i w:val="0"/>
          <w:sz w:val="22"/>
          <w:szCs w:val="22"/>
        </w:rPr>
        <w:t>(202</w:t>
      </w:r>
      <w:r w:rsidR="00805D3A">
        <w:rPr>
          <w:b/>
          <w:i w:val="0"/>
          <w:sz w:val="22"/>
          <w:szCs w:val="22"/>
        </w:rPr>
        <w:t>4</w:t>
      </w:r>
      <w:r w:rsidR="00805D3A" w:rsidRPr="00B27AF3">
        <w:rPr>
          <w:b/>
          <w:i w:val="0"/>
          <w:sz w:val="22"/>
          <w:szCs w:val="22"/>
        </w:rPr>
        <w:t>-202</w:t>
      </w:r>
      <w:r w:rsidR="00805D3A">
        <w:rPr>
          <w:b/>
          <w:i w:val="0"/>
          <w:sz w:val="22"/>
          <w:szCs w:val="22"/>
        </w:rPr>
        <w:t>7</w:t>
      </w:r>
      <w:r w:rsidR="00805D3A" w:rsidRPr="00B27AF3">
        <w:rPr>
          <w:b/>
          <w:i w:val="0"/>
          <w:sz w:val="22"/>
          <w:szCs w:val="22"/>
        </w:rPr>
        <w:t>)</w:t>
      </w:r>
      <w:r w:rsidR="00805D3A">
        <w:rPr>
          <w:b/>
          <w:i w:val="0"/>
          <w:sz w:val="22"/>
          <w:szCs w:val="22"/>
        </w:rPr>
        <w:t xml:space="preserve"> </w:t>
      </w:r>
      <w:r w:rsidR="00805D3A" w:rsidRPr="003F1A18">
        <w:rPr>
          <w:i w:val="0"/>
          <w:sz w:val="22"/>
          <w:szCs w:val="22"/>
        </w:rPr>
        <w:t>«</w:t>
      </w:r>
    </w:p>
    <w:p w14:paraId="4F2D459F" w14:textId="77777777" w:rsidR="00AA718D" w:rsidRPr="00DB6262" w:rsidRDefault="00AA718D" w:rsidP="00805D3A">
      <w:pPr>
        <w:rPr>
          <w:i w:val="0"/>
          <w:sz w:val="22"/>
          <w:szCs w:val="22"/>
        </w:rPr>
      </w:pPr>
      <w:r w:rsidRPr="00DB6262">
        <w:rPr>
          <w:i w:val="0"/>
          <w:sz w:val="22"/>
          <w:szCs w:val="22"/>
        </w:rPr>
        <w:t>naročnik za opravljene dobave oziroma storitve, ki smo jih izvedli v zvezi s predmetnim javnim naročilom, izvede neposredna plačila, ob predhodni potrditvi računa s strani ponudnika oziroma izbranega dobavitelja, na naš t</w:t>
      </w:r>
      <w:r w:rsidR="00C718B0" w:rsidRPr="00DB6262">
        <w:rPr>
          <w:i w:val="0"/>
          <w:sz w:val="22"/>
          <w:szCs w:val="22"/>
        </w:rPr>
        <w:t>ransakcijski račun.</w:t>
      </w:r>
    </w:p>
    <w:p w14:paraId="16D4C25A" w14:textId="77777777" w:rsidR="00C718B0" w:rsidRPr="00DB6262" w:rsidRDefault="00C718B0" w:rsidP="00CD1C88">
      <w:pPr>
        <w:pStyle w:val="Glava"/>
        <w:tabs>
          <w:tab w:val="clear" w:pos="4536"/>
          <w:tab w:val="clear" w:pos="9072"/>
        </w:tabs>
        <w:jc w:val="both"/>
        <w:rPr>
          <w:i w:val="0"/>
          <w:sz w:val="22"/>
          <w:szCs w:val="22"/>
        </w:rPr>
      </w:pPr>
    </w:p>
    <w:p w14:paraId="7B30A526" w14:textId="77777777" w:rsidR="004C3F47" w:rsidRPr="00DB6262" w:rsidRDefault="004C3F47" w:rsidP="00CD1C88">
      <w:pPr>
        <w:pStyle w:val="Glava"/>
        <w:tabs>
          <w:tab w:val="clear" w:pos="4536"/>
          <w:tab w:val="clear" w:pos="9072"/>
        </w:tabs>
        <w:jc w:val="both"/>
        <w:rPr>
          <w:i w:val="0"/>
          <w:sz w:val="22"/>
          <w:szCs w:val="22"/>
        </w:rPr>
      </w:pPr>
    </w:p>
    <w:p w14:paraId="143C9453" w14:textId="77777777" w:rsidR="004C3F47" w:rsidRPr="00DB6262" w:rsidRDefault="004C3F47" w:rsidP="00CD1C88">
      <w:pPr>
        <w:pStyle w:val="Glava"/>
        <w:tabs>
          <w:tab w:val="clear" w:pos="4536"/>
          <w:tab w:val="clear" w:pos="9072"/>
        </w:tabs>
        <w:jc w:val="both"/>
        <w:rPr>
          <w:i w:val="0"/>
          <w:sz w:val="22"/>
          <w:szCs w:val="22"/>
        </w:rPr>
      </w:pPr>
    </w:p>
    <w:p w14:paraId="7312EED2" w14:textId="77777777" w:rsidR="004C3F47" w:rsidRPr="00DB6262" w:rsidRDefault="004C3F47" w:rsidP="00CD1C88">
      <w:pPr>
        <w:pStyle w:val="Glava"/>
        <w:tabs>
          <w:tab w:val="clear" w:pos="4536"/>
          <w:tab w:val="clear" w:pos="9072"/>
        </w:tabs>
        <w:jc w:val="both"/>
        <w:rPr>
          <w:i w:val="0"/>
          <w:sz w:val="22"/>
          <w:szCs w:val="22"/>
        </w:rPr>
      </w:pPr>
    </w:p>
    <w:p w14:paraId="3860D0BF"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7534FCEF" w14:textId="77777777" w:rsidR="00AA718D" w:rsidRPr="00DB6262" w:rsidRDefault="00AA718D" w:rsidP="00CD1C88">
      <w:pPr>
        <w:pStyle w:val="Glava"/>
        <w:tabs>
          <w:tab w:val="clear" w:pos="4536"/>
          <w:tab w:val="clear" w:pos="9072"/>
        </w:tabs>
        <w:jc w:val="both"/>
        <w:rPr>
          <w:i w:val="0"/>
          <w:sz w:val="22"/>
          <w:szCs w:val="22"/>
        </w:rPr>
      </w:pPr>
    </w:p>
    <w:p w14:paraId="0CD85CF4" w14:textId="77777777" w:rsidR="00AA718D" w:rsidRPr="00DB6262" w:rsidRDefault="00AA718D" w:rsidP="00CD1C88">
      <w:pPr>
        <w:pStyle w:val="Glava"/>
        <w:tabs>
          <w:tab w:val="clear" w:pos="4536"/>
          <w:tab w:val="clear" w:pos="9072"/>
        </w:tabs>
        <w:jc w:val="both"/>
        <w:rPr>
          <w:i w:val="0"/>
          <w:sz w:val="22"/>
          <w:szCs w:val="22"/>
        </w:rPr>
      </w:pPr>
    </w:p>
    <w:p w14:paraId="6372C77E" w14:textId="77777777" w:rsidR="003757C0" w:rsidRPr="00DB6262" w:rsidRDefault="003757C0" w:rsidP="00CD1C88">
      <w:pPr>
        <w:pStyle w:val="Glava"/>
        <w:tabs>
          <w:tab w:val="clear" w:pos="4536"/>
          <w:tab w:val="clear" w:pos="9072"/>
        </w:tabs>
        <w:jc w:val="both"/>
        <w:rPr>
          <w:i w:val="0"/>
          <w:sz w:val="22"/>
          <w:szCs w:val="22"/>
        </w:rPr>
      </w:pPr>
    </w:p>
    <w:p w14:paraId="455C1838" w14:textId="77777777" w:rsidR="003757C0" w:rsidRPr="00DB6262" w:rsidRDefault="003757C0" w:rsidP="00CD1C88">
      <w:pPr>
        <w:pStyle w:val="Glava"/>
        <w:tabs>
          <w:tab w:val="clear" w:pos="4536"/>
          <w:tab w:val="clear" w:pos="9072"/>
        </w:tabs>
        <w:jc w:val="both"/>
        <w:rPr>
          <w:i w:val="0"/>
          <w:sz w:val="22"/>
          <w:szCs w:val="22"/>
        </w:rPr>
      </w:pPr>
    </w:p>
    <w:p w14:paraId="791A0850"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76BDDB72" w14:textId="77777777" w:rsidR="003757C0" w:rsidRPr="00DB6262" w:rsidRDefault="003757C0" w:rsidP="00CD1C88">
      <w:pPr>
        <w:autoSpaceDE w:val="0"/>
        <w:autoSpaceDN w:val="0"/>
        <w:adjustRightInd w:val="0"/>
        <w:rPr>
          <w:i w:val="0"/>
          <w:sz w:val="22"/>
          <w:szCs w:val="22"/>
        </w:rPr>
      </w:pPr>
    </w:p>
    <w:p w14:paraId="6C98A450"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36E493AA"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7A01AB4F" w14:textId="77777777"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2D15EBA3" w14:textId="77777777" w:rsidR="003757C0" w:rsidRPr="00DB6262" w:rsidRDefault="003757C0" w:rsidP="00CD1C88">
      <w:pPr>
        <w:jc w:val="both"/>
        <w:rPr>
          <w:i w:val="0"/>
          <w:sz w:val="22"/>
          <w:szCs w:val="22"/>
        </w:rPr>
      </w:pPr>
    </w:p>
    <w:p w14:paraId="3CFDA275"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10E59834" w14:textId="77777777" w:rsidTr="00DB6262">
        <w:trPr>
          <w:trHeight w:val="346"/>
        </w:trPr>
        <w:tc>
          <w:tcPr>
            <w:tcW w:w="1619" w:type="dxa"/>
          </w:tcPr>
          <w:p w14:paraId="694E3EF7"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79D2691C" w14:textId="77777777" w:rsidR="00C93642" w:rsidRPr="00DB6262" w:rsidRDefault="00C93642" w:rsidP="00DB6262">
            <w:pPr>
              <w:ind w:right="-2"/>
              <w:jc w:val="both"/>
              <w:rPr>
                <w:i w:val="0"/>
                <w:sz w:val="22"/>
                <w:szCs w:val="22"/>
                <w:highlight w:val="cyan"/>
              </w:rPr>
            </w:pPr>
          </w:p>
        </w:tc>
        <w:tc>
          <w:tcPr>
            <w:tcW w:w="711" w:type="dxa"/>
          </w:tcPr>
          <w:p w14:paraId="18176025" w14:textId="77777777" w:rsidR="00C93642" w:rsidRPr="00DB6262" w:rsidRDefault="00C93642" w:rsidP="00DB6262">
            <w:pPr>
              <w:ind w:right="-2"/>
              <w:jc w:val="both"/>
              <w:rPr>
                <w:i w:val="0"/>
                <w:sz w:val="22"/>
                <w:szCs w:val="22"/>
                <w:highlight w:val="cyan"/>
              </w:rPr>
            </w:pPr>
          </w:p>
        </w:tc>
        <w:tc>
          <w:tcPr>
            <w:tcW w:w="1560" w:type="dxa"/>
          </w:tcPr>
          <w:p w14:paraId="53D0206A"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72786C74" w14:textId="77777777" w:rsidR="00C93642" w:rsidRPr="00DB6262" w:rsidRDefault="00C93642" w:rsidP="00DB6262">
            <w:pPr>
              <w:ind w:right="-2"/>
              <w:jc w:val="both"/>
              <w:rPr>
                <w:i w:val="0"/>
                <w:sz w:val="22"/>
                <w:szCs w:val="22"/>
                <w:highlight w:val="cyan"/>
              </w:rPr>
            </w:pPr>
          </w:p>
        </w:tc>
      </w:tr>
      <w:tr w:rsidR="00DB6262" w:rsidRPr="00DB6262" w14:paraId="225FB515" w14:textId="77777777" w:rsidTr="00DB6262">
        <w:trPr>
          <w:trHeight w:val="259"/>
        </w:trPr>
        <w:tc>
          <w:tcPr>
            <w:tcW w:w="1619" w:type="dxa"/>
          </w:tcPr>
          <w:p w14:paraId="530CB252"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2921CCCE" w14:textId="77777777" w:rsidR="00C93642" w:rsidRPr="00DB6262" w:rsidRDefault="00C93642" w:rsidP="00DB6262">
            <w:pPr>
              <w:ind w:right="-2"/>
              <w:jc w:val="both"/>
              <w:rPr>
                <w:i w:val="0"/>
                <w:sz w:val="16"/>
                <w:szCs w:val="16"/>
                <w:highlight w:val="cyan"/>
              </w:rPr>
            </w:pPr>
          </w:p>
        </w:tc>
        <w:tc>
          <w:tcPr>
            <w:tcW w:w="711" w:type="dxa"/>
          </w:tcPr>
          <w:p w14:paraId="10BACC96" w14:textId="77777777" w:rsidR="00C93642" w:rsidRPr="00DB6262" w:rsidRDefault="00C93642" w:rsidP="00DB6262">
            <w:pPr>
              <w:ind w:right="-2"/>
              <w:jc w:val="both"/>
              <w:rPr>
                <w:i w:val="0"/>
                <w:sz w:val="16"/>
                <w:szCs w:val="16"/>
                <w:highlight w:val="cyan"/>
              </w:rPr>
            </w:pPr>
          </w:p>
        </w:tc>
        <w:tc>
          <w:tcPr>
            <w:tcW w:w="1560" w:type="dxa"/>
          </w:tcPr>
          <w:p w14:paraId="6947507C"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6FE79583" w14:textId="77777777" w:rsidR="00C93642" w:rsidRPr="00DB6262" w:rsidRDefault="00C93642" w:rsidP="00DB6262">
            <w:pPr>
              <w:ind w:right="-2"/>
              <w:jc w:val="both"/>
              <w:rPr>
                <w:i w:val="0"/>
                <w:sz w:val="16"/>
                <w:szCs w:val="16"/>
                <w:highlight w:val="cyan"/>
              </w:rPr>
            </w:pPr>
          </w:p>
        </w:tc>
      </w:tr>
      <w:tr w:rsidR="00DB6262" w:rsidRPr="00DB6262" w14:paraId="3F5A0BB2" w14:textId="77777777" w:rsidTr="00DB6262">
        <w:trPr>
          <w:trHeight w:val="346"/>
        </w:trPr>
        <w:tc>
          <w:tcPr>
            <w:tcW w:w="1619" w:type="dxa"/>
          </w:tcPr>
          <w:p w14:paraId="4CB2AF16" w14:textId="77777777" w:rsidR="00C93642" w:rsidRPr="00DB6262" w:rsidRDefault="00C93642" w:rsidP="00DB6262">
            <w:pPr>
              <w:ind w:right="-2"/>
              <w:jc w:val="both"/>
              <w:rPr>
                <w:i w:val="0"/>
                <w:sz w:val="22"/>
                <w:szCs w:val="22"/>
                <w:highlight w:val="cyan"/>
              </w:rPr>
            </w:pPr>
          </w:p>
        </w:tc>
        <w:tc>
          <w:tcPr>
            <w:tcW w:w="1780" w:type="dxa"/>
          </w:tcPr>
          <w:p w14:paraId="7DF3AB44" w14:textId="77777777" w:rsidR="00C93642" w:rsidRPr="00DB6262" w:rsidRDefault="00C93642" w:rsidP="00DB6262">
            <w:pPr>
              <w:ind w:right="-2"/>
              <w:jc w:val="both"/>
              <w:rPr>
                <w:i w:val="0"/>
                <w:sz w:val="22"/>
                <w:szCs w:val="22"/>
                <w:highlight w:val="cyan"/>
              </w:rPr>
            </w:pPr>
          </w:p>
        </w:tc>
        <w:tc>
          <w:tcPr>
            <w:tcW w:w="711" w:type="dxa"/>
          </w:tcPr>
          <w:p w14:paraId="07FE4C76" w14:textId="77777777" w:rsidR="00C93642" w:rsidRPr="00DB6262" w:rsidRDefault="00C93642" w:rsidP="00DB6262">
            <w:pPr>
              <w:ind w:right="-2"/>
              <w:jc w:val="both"/>
              <w:rPr>
                <w:i w:val="0"/>
                <w:sz w:val="22"/>
                <w:szCs w:val="22"/>
                <w:highlight w:val="cyan"/>
              </w:rPr>
            </w:pPr>
          </w:p>
        </w:tc>
        <w:tc>
          <w:tcPr>
            <w:tcW w:w="1560" w:type="dxa"/>
          </w:tcPr>
          <w:p w14:paraId="41C80EFA"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2F36AEE" w14:textId="77777777" w:rsidR="00C93642" w:rsidRPr="00DB6262" w:rsidRDefault="00C93642" w:rsidP="00DB6262">
            <w:pPr>
              <w:ind w:right="-2"/>
              <w:jc w:val="both"/>
              <w:rPr>
                <w:i w:val="0"/>
                <w:sz w:val="22"/>
                <w:szCs w:val="22"/>
              </w:rPr>
            </w:pPr>
          </w:p>
        </w:tc>
      </w:tr>
    </w:tbl>
    <w:p w14:paraId="7C7F8054" w14:textId="77777777" w:rsidR="003757C0" w:rsidRPr="00DB6262" w:rsidRDefault="003757C0" w:rsidP="00CD1C88">
      <w:pPr>
        <w:jc w:val="both"/>
        <w:rPr>
          <w:i w:val="0"/>
          <w:sz w:val="22"/>
          <w:szCs w:val="22"/>
        </w:rPr>
      </w:pPr>
    </w:p>
    <w:p w14:paraId="426B2075" w14:textId="77777777" w:rsidR="003757C0" w:rsidRPr="00DB6262" w:rsidRDefault="003757C0" w:rsidP="00CD1C88">
      <w:pPr>
        <w:jc w:val="both"/>
        <w:rPr>
          <w:i w:val="0"/>
          <w:sz w:val="22"/>
          <w:szCs w:val="22"/>
        </w:rPr>
      </w:pPr>
    </w:p>
    <w:p w14:paraId="22C911C8" w14:textId="77777777" w:rsidR="003757C0" w:rsidRPr="00DB6262" w:rsidRDefault="003757C0" w:rsidP="00CD1C88">
      <w:pPr>
        <w:jc w:val="both"/>
        <w:rPr>
          <w:i w:val="0"/>
          <w:sz w:val="22"/>
          <w:szCs w:val="22"/>
        </w:rPr>
      </w:pPr>
    </w:p>
    <w:p w14:paraId="16BBE101" w14:textId="77777777" w:rsidR="003757C0" w:rsidRPr="00DB6262" w:rsidRDefault="003757C0" w:rsidP="00CD1C88">
      <w:pPr>
        <w:jc w:val="both"/>
        <w:rPr>
          <w:i w:val="0"/>
          <w:sz w:val="22"/>
          <w:szCs w:val="22"/>
        </w:rPr>
      </w:pPr>
    </w:p>
    <w:p w14:paraId="40B39172" w14:textId="77777777" w:rsidR="003757C0" w:rsidRPr="00DB6262" w:rsidRDefault="003757C0" w:rsidP="00CD1C88">
      <w:pPr>
        <w:jc w:val="both"/>
        <w:rPr>
          <w:i w:val="0"/>
          <w:sz w:val="22"/>
          <w:szCs w:val="22"/>
        </w:rPr>
      </w:pPr>
    </w:p>
    <w:p w14:paraId="43DF9117" w14:textId="77777777" w:rsidR="00AA718D" w:rsidRPr="00DB6262" w:rsidRDefault="00AA718D" w:rsidP="00CD1C88">
      <w:pPr>
        <w:pStyle w:val="Glava"/>
        <w:tabs>
          <w:tab w:val="clear" w:pos="4536"/>
          <w:tab w:val="clear" w:pos="9072"/>
        </w:tabs>
        <w:jc w:val="both"/>
        <w:rPr>
          <w:i w:val="0"/>
          <w:sz w:val="22"/>
          <w:szCs w:val="22"/>
        </w:rPr>
      </w:pPr>
    </w:p>
    <w:p w14:paraId="72CDEE8D"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61459733" w14:textId="77777777"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14:paraId="45C662A8"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p>
    <w:p w14:paraId="66C3ACC8" w14:textId="77777777" w:rsidR="00C93642" w:rsidRPr="00DB6262" w:rsidRDefault="00C93642">
      <w:pPr>
        <w:rPr>
          <w:i w:val="0"/>
          <w:sz w:val="22"/>
          <w:szCs w:val="22"/>
        </w:rPr>
      </w:pPr>
      <w:r w:rsidRPr="00DB6262">
        <w:rPr>
          <w:i w:val="0"/>
          <w:sz w:val="22"/>
          <w:szCs w:val="22"/>
        </w:rPr>
        <w:br w:type="page"/>
      </w:r>
    </w:p>
    <w:p w14:paraId="7BC8681E" w14:textId="77777777"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1E5890">
        <w:rPr>
          <w:b/>
          <w:i w:val="0"/>
          <w:sz w:val="22"/>
          <w:szCs w:val="22"/>
        </w:rPr>
        <w:t>6</w:t>
      </w:r>
    </w:p>
    <w:p w14:paraId="524F4394" w14:textId="77777777" w:rsidR="00065CC6" w:rsidRPr="00DB6262" w:rsidRDefault="00065CC6" w:rsidP="00C93642">
      <w:pPr>
        <w:pStyle w:val="Glava"/>
        <w:tabs>
          <w:tab w:val="clear" w:pos="4536"/>
          <w:tab w:val="clear" w:pos="9072"/>
        </w:tabs>
        <w:rPr>
          <w:i w:val="0"/>
          <w:sz w:val="22"/>
          <w:szCs w:val="22"/>
        </w:rPr>
      </w:pPr>
    </w:p>
    <w:p w14:paraId="45E06832" w14:textId="77777777" w:rsidR="00E00175" w:rsidRPr="00DB6262" w:rsidRDefault="00E00175" w:rsidP="00C93642">
      <w:pPr>
        <w:pStyle w:val="Glava"/>
        <w:tabs>
          <w:tab w:val="clear" w:pos="4536"/>
          <w:tab w:val="clear" w:pos="9072"/>
        </w:tabs>
        <w:rPr>
          <w:i w:val="0"/>
          <w:sz w:val="22"/>
          <w:szCs w:val="22"/>
        </w:rPr>
      </w:pPr>
    </w:p>
    <w:p w14:paraId="4D0A216D"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18B13595" w14:textId="77777777" w:rsidR="00E00175" w:rsidRPr="00DB6262" w:rsidRDefault="00E00175" w:rsidP="00C93642">
      <w:pPr>
        <w:pStyle w:val="Glava"/>
        <w:tabs>
          <w:tab w:val="clear" w:pos="4536"/>
          <w:tab w:val="clear" w:pos="9072"/>
        </w:tabs>
        <w:rPr>
          <w:i w:val="0"/>
          <w:sz w:val="22"/>
          <w:szCs w:val="22"/>
        </w:rPr>
      </w:pPr>
    </w:p>
    <w:p w14:paraId="61614694"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08019C3C" w14:textId="77777777" w:rsidTr="00C93642">
        <w:trPr>
          <w:jc w:val="center"/>
        </w:trPr>
        <w:tc>
          <w:tcPr>
            <w:tcW w:w="2180" w:type="dxa"/>
          </w:tcPr>
          <w:p w14:paraId="6BDD9778"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14:paraId="2F08D287"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0081494F" w14:textId="77777777" w:rsidR="00E831E9" w:rsidRPr="00ED7246" w:rsidRDefault="00E831E9" w:rsidP="001369CE">
            <w:pPr>
              <w:pStyle w:val="Glava"/>
              <w:numPr>
                <w:ilvl w:val="0"/>
                <w:numId w:val="15"/>
              </w:numPr>
              <w:tabs>
                <w:tab w:val="clear" w:pos="4536"/>
                <w:tab w:val="clear" w:pos="9072"/>
              </w:tabs>
              <w:ind w:left="436"/>
              <w:rPr>
                <w:i w:val="0"/>
                <w:sz w:val="22"/>
                <w:szCs w:val="22"/>
              </w:rPr>
            </w:pPr>
            <w:r w:rsidRPr="00ED7246">
              <w:rPr>
                <w:i w:val="0"/>
                <w:sz w:val="22"/>
                <w:szCs w:val="22"/>
              </w:rPr>
              <w:t>Prijavni obrazec (Priloga 1)</w:t>
            </w:r>
          </w:p>
          <w:p w14:paraId="7AE5FB04" w14:textId="77777777" w:rsidR="00E00175" w:rsidRPr="00ED7246" w:rsidRDefault="00E831E9" w:rsidP="001369CE">
            <w:pPr>
              <w:pStyle w:val="Glava"/>
              <w:numPr>
                <w:ilvl w:val="0"/>
                <w:numId w:val="15"/>
              </w:numPr>
              <w:tabs>
                <w:tab w:val="clear" w:pos="4536"/>
                <w:tab w:val="clear" w:pos="9072"/>
              </w:tabs>
              <w:ind w:left="436"/>
              <w:rPr>
                <w:i w:val="0"/>
                <w:sz w:val="22"/>
                <w:szCs w:val="22"/>
              </w:rPr>
            </w:pPr>
            <w:r w:rsidRPr="00ED7246">
              <w:rPr>
                <w:i w:val="0"/>
                <w:sz w:val="22"/>
                <w:szCs w:val="22"/>
              </w:rPr>
              <w:t>ESPD (P</w:t>
            </w:r>
            <w:r w:rsidR="00E00175" w:rsidRPr="00ED7246">
              <w:rPr>
                <w:i w:val="0"/>
                <w:sz w:val="22"/>
                <w:szCs w:val="22"/>
              </w:rPr>
              <w:t xml:space="preserve">riloga </w:t>
            </w:r>
            <w:r w:rsidRPr="00ED7246">
              <w:rPr>
                <w:i w:val="0"/>
                <w:sz w:val="22"/>
                <w:szCs w:val="22"/>
              </w:rPr>
              <w:t>3</w:t>
            </w:r>
            <w:r w:rsidR="00E00175" w:rsidRPr="00ED7246">
              <w:rPr>
                <w:i w:val="0"/>
                <w:sz w:val="22"/>
                <w:szCs w:val="22"/>
              </w:rPr>
              <w:t>)</w:t>
            </w:r>
          </w:p>
          <w:p w14:paraId="63DBC5CF" w14:textId="77777777" w:rsidR="008A3700" w:rsidRDefault="008A3700" w:rsidP="001369CE">
            <w:pPr>
              <w:pStyle w:val="Glava"/>
              <w:numPr>
                <w:ilvl w:val="0"/>
                <w:numId w:val="15"/>
              </w:numPr>
              <w:tabs>
                <w:tab w:val="clear" w:pos="9072"/>
              </w:tabs>
              <w:ind w:left="436"/>
              <w:jc w:val="both"/>
              <w:rPr>
                <w:i w:val="0"/>
                <w:sz w:val="22"/>
                <w:szCs w:val="22"/>
              </w:rPr>
            </w:pPr>
            <w:r w:rsidRPr="00ED7246">
              <w:rPr>
                <w:i w:val="0"/>
                <w:sz w:val="22"/>
                <w:szCs w:val="22"/>
              </w:rPr>
              <w:t xml:space="preserve">Izjava fizične osebe oziroma odgovorne osebe poslovnega subjekta o nepovezanosti s funkcionarjem ali njegovim družinskim članom (Priloga </w:t>
            </w:r>
            <w:r w:rsidR="00ED7246" w:rsidRPr="00ED7246">
              <w:rPr>
                <w:i w:val="0"/>
                <w:sz w:val="22"/>
                <w:szCs w:val="22"/>
              </w:rPr>
              <w:t>7</w:t>
            </w:r>
            <w:r w:rsidRPr="00ED7246">
              <w:rPr>
                <w:i w:val="0"/>
                <w:sz w:val="22"/>
                <w:szCs w:val="22"/>
              </w:rPr>
              <w:t>)</w:t>
            </w:r>
          </w:p>
          <w:p w14:paraId="0140773C" w14:textId="77777777" w:rsidR="00B84243" w:rsidRPr="00ED7246" w:rsidRDefault="00B84243" w:rsidP="001369CE">
            <w:pPr>
              <w:pStyle w:val="Glava"/>
              <w:numPr>
                <w:ilvl w:val="0"/>
                <w:numId w:val="15"/>
              </w:numPr>
              <w:tabs>
                <w:tab w:val="clear" w:pos="9072"/>
              </w:tabs>
              <w:ind w:left="436"/>
              <w:jc w:val="both"/>
              <w:rPr>
                <w:i w:val="0"/>
                <w:sz w:val="22"/>
                <w:szCs w:val="22"/>
              </w:rPr>
            </w:pPr>
            <w:r w:rsidRPr="00ED7246">
              <w:rPr>
                <w:i w:val="0"/>
                <w:sz w:val="22"/>
                <w:szCs w:val="22"/>
              </w:rPr>
              <w:t>Akreditacija (</w:t>
            </w:r>
            <w:r>
              <w:rPr>
                <w:i w:val="0"/>
                <w:sz w:val="22"/>
                <w:szCs w:val="22"/>
              </w:rPr>
              <w:t>9</w:t>
            </w:r>
            <w:r w:rsidRPr="00ED7246">
              <w:rPr>
                <w:i w:val="0"/>
                <w:sz w:val="22"/>
                <w:szCs w:val="22"/>
              </w:rPr>
              <w:t>)</w:t>
            </w:r>
          </w:p>
          <w:p w14:paraId="212AF4E4" w14:textId="77777777" w:rsidR="008A3700" w:rsidRPr="00ED7246" w:rsidRDefault="008A3700" w:rsidP="00CD1C88">
            <w:pPr>
              <w:pStyle w:val="Glava"/>
              <w:tabs>
                <w:tab w:val="clear" w:pos="4536"/>
                <w:tab w:val="clear" w:pos="9072"/>
              </w:tabs>
              <w:rPr>
                <w:i w:val="0"/>
                <w:sz w:val="22"/>
                <w:szCs w:val="22"/>
              </w:rPr>
            </w:pPr>
          </w:p>
        </w:tc>
      </w:tr>
      <w:tr w:rsidR="00DB6262" w:rsidRPr="00DB6262" w14:paraId="4EA89B89" w14:textId="77777777" w:rsidTr="00C93642">
        <w:trPr>
          <w:jc w:val="center"/>
        </w:trPr>
        <w:tc>
          <w:tcPr>
            <w:tcW w:w="2180" w:type="dxa"/>
          </w:tcPr>
          <w:p w14:paraId="40D35AC3" w14:textId="77777777" w:rsidR="00E00175" w:rsidRPr="00DB6262" w:rsidRDefault="00E00175" w:rsidP="00C93642">
            <w:pPr>
              <w:pStyle w:val="Glava"/>
              <w:tabs>
                <w:tab w:val="clear" w:pos="4536"/>
                <w:tab w:val="clear" w:pos="9072"/>
              </w:tabs>
              <w:rPr>
                <w:i w:val="0"/>
                <w:sz w:val="22"/>
                <w:szCs w:val="22"/>
              </w:rPr>
            </w:pPr>
          </w:p>
        </w:tc>
        <w:tc>
          <w:tcPr>
            <w:tcW w:w="6042" w:type="dxa"/>
          </w:tcPr>
          <w:p w14:paraId="074DCC70" w14:textId="77777777" w:rsidR="00E00175" w:rsidRPr="00ED7246" w:rsidRDefault="00E00175" w:rsidP="00CD1C88">
            <w:pPr>
              <w:pStyle w:val="Glava"/>
              <w:tabs>
                <w:tab w:val="clear" w:pos="4536"/>
                <w:tab w:val="clear" w:pos="9072"/>
              </w:tabs>
              <w:jc w:val="both"/>
              <w:rPr>
                <w:i w:val="0"/>
                <w:sz w:val="22"/>
                <w:szCs w:val="22"/>
              </w:rPr>
            </w:pPr>
          </w:p>
        </w:tc>
      </w:tr>
      <w:tr w:rsidR="00DB6262" w:rsidRPr="00DB6262" w14:paraId="557B0464" w14:textId="77777777" w:rsidTr="00C93642">
        <w:trPr>
          <w:jc w:val="center"/>
        </w:trPr>
        <w:tc>
          <w:tcPr>
            <w:tcW w:w="2180" w:type="dxa"/>
          </w:tcPr>
          <w:p w14:paraId="3563AF1C"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14:paraId="4C41A4EE"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0D611D8C" w14:textId="77777777" w:rsidR="00E00175" w:rsidRPr="00ED7246" w:rsidRDefault="00E00175" w:rsidP="001369CE">
            <w:pPr>
              <w:pStyle w:val="Glava"/>
              <w:numPr>
                <w:ilvl w:val="0"/>
                <w:numId w:val="15"/>
              </w:numPr>
              <w:tabs>
                <w:tab w:val="clear" w:pos="4536"/>
                <w:tab w:val="clear" w:pos="9072"/>
              </w:tabs>
              <w:ind w:left="436"/>
              <w:rPr>
                <w:i w:val="0"/>
                <w:sz w:val="22"/>
                <w:szCs w:val="22"/>
              </w:rPr>
            </w:pPr>
            <w:r w:rsidRPr="00ED7246">
              <w:rPr>
                <w:i w:val="0"/>
                <w:sz w:val="22"/>
                <w:szCs w:val="22"/>
              </w:rPr>
              <w:t xml:space="preserve">Predračun (Priloga </w:t>
            </w:r>
            <w:r w:rsidR="00E831E9" w:rsidRPr="00ED7246">
              <w:rPr>
                <w:i w:val="0"/>
                <w:sz w:val="22"/>
                <w:szCs w:val="22"/>
              </w:rPr>
              <w:t>2</w:t>
            </w:r>
            <w:r w:rsidRPr="00ED7246">
              <w:rPr>
                <w:i w:val="0"/>
                <w:sz w:val="22"/>
                <w:szCs w:val="22"/>
              </w:rPr>
              <w:t xml:space="preserve">) </w:t>
            </w:r>
          </w:p>
          <w:p w14:paraId="61B74A97" w14:textId="77777777" w:rsidR="00E00175" w:rsidRPr="00ED7246" w:rsidRDefault="00E00175" w:rsidP="001369CE">
            <w:pPr>
              <w:pStyle w:val="Glava"/>
              <w:numPr>
                <w:ilvl w:val="0"/>
                <w:numId w:val="15"/>
              </w:numPr>
              <w:tabs>
                <w:tab w:val="clear" w:pos="4536"/>
                <w:tab w:val="clear" w:pos="9072"/>
              </w:tabs>
              <w:ind w:left="436"/>
              <w:rPr>
                <w:i w:val="0"/>
                <w:sz w:val="22"/>
                <w:szCs w:val="22"/>
              </w:rPr>
            </w:pPr>
            <w:r w:rsidRPr="00ED7246">
              <w:rPr>
                <w:i w:val="0"/>
                <w:sz w:val="22"/>
                <w:szCs w:val="22"/>
              </w:rPr>
              <w:t>Podizvajalci</w:t>
            </w:r>
            <w:r w:rsidR="00537151" w:rsidRPr="00ED7246">
              <w:rPr>
                <w:i w:val="0"/>
                <w:sz w:val="22"/>
                <w:szCs w:val="22"/>
              </w:rPr>
              <w:t xml:space="preserve"> (P</w:t>
            </w:r>
            <w:r w:rsidR="00E831E9" w:rsidRPr="00ED7246">
              <w:rPr>
                <w:i w:val="0"/>
                <w:sz w:val="22"/>
                <w:szCs w:val="22"/>
              </w:rPr>
              <w:t>rilog</w:t>
            </w:r>
            <w:r w:rsidR="00ED7246" w:rsidRPr="00ED7246">
              <w:rPr>
                <w:i w:val="0"/>
                <w:sz w:val="22"/>
                <w:szCs w:val="22"/>
              </w:rPr>
              <w:t>a</w:t>
            </w:r>
            <w:r w:rsidR="00E831E9" w:rsidRPr="00ED7246">
              <w:rPr>
                <w:i w:val="0"/>
                <w:sz w:val="22"/>
                <w:szCs w:val="22"/>
              </w:rPr>
              <w:t xml:space="preserve"> </w:t>
            </w:r>
            <w:r w:rsidR="001369CE" w:rsidRPr="00ED7246">
              <w:rPr>
                <w:i w:val="0"/>
                <w:sz w:val="22"/>
                <w:szCs w:val="22"/>
              </w:rPr>
              <w:t>4</w:t>
            </w:r>
            <w:r w:rsidRPr="00ED7246">
              <w:rPr>
                <w:i w:val="0"/>
                <w:sz w:val="22"/>
                <w:szCs w:val="22"/>
              </w:rPr>
              <w:t>)</w:t>
            </w:r>
          </w:p>
          <w:p w14:paraId="4FB56EAD" w14:textId="3DE0FA28" w:rsidR="00ED7246" w:rsidRPr="00ED7246" w:rsidRDefault="00ED7246" w:rsidP="001369CE">
            <w:pPr>
              <w:pStyle w:val="Glava"/>
              <w:numPr>
                <w:ilvl w:val="0"/>
                <w:numId w:val="15"/>
              </w:numPr>
              <w:tabs>
                <w:tab w:val="clear" w:pos="4536"/>
                <w:tab w:val="clear" w:pos="9072"/>
              </w:tabs>
              <w:ind w:left="436"/>
              <w:rPr>
                <w:i w:val="0"/>
                <w:sz w:val="22"/>
                <w:szCs w:val="22"/>
              </w:rPr>
            </w:pPr>
            <w:r w:rsidRPr="00ED7246">
              <w:rPr>
                <w:i w:val="0"/>
                <w:sz w:val="22"/>
                <w:szCs w:val="22"/>
              </w:rPr>
              <w:t>Reference (priloga 8</w:t>
            </w:r>
            <w:r w:rsidR="005F15BD">
              <w:rPr>
                <w:i w:val="0"/>
                <w:sz w:val="22"/>
                <w:szCs w:val="22"/>
              </w:rPr>
              <w:t xml:space="preserve"> in 8/1</w:t>
            </w:r>
            <w:r w:rsidRPr="00ED7246">
              <w:rPr>
                <w:i w:val="0"/>
                <w:sz w:val="22"/>
                <w:szCs w:val="22"/>
              </w:rPr>
              <w:t>)</w:t>
            </w:r>
          </w:p>
          <w:p w14:paraId="7E63CB4B" w14:textId="77777777" w:rsidR="00ED7246" w:rsidRPr="00ED7246" w:rsidRDefault="00ED7246" w:rsidP="00B84243">
            <w:pPr>
              <w:pStyle w:val="Glava"/>
              <w:tabs>
                <w:tab w:val="clear" w:pos="4536"/>
                <w:tab w:val="clear" w:pos="9072"/>
              </w:tabs>
              <w:ind w:left="436"/>
              <w:rPr>
                <w:i w:val="0"/>
                <w:sz w:val="22"/>
                <w:szCs w:val="22"/>
              </w:rPr>
            </w:pPr>
          </w:p>
        </w:tc>
      </w:tr>
    </w:tbl>
    <w:p w14:paraId="6B644BD0" w14:textId="77777777" w:rsidR="00E00175" w:rsidRDefault="00E00175" w:rsidP="00CD1C88">
      <w:pPr>
        <w:jc w:val="both"/>
        <w:rPr>
          <w:i w:val="0"/>
          <w:sz w:val="22"/>
          <w:szCs w:val="22"/>
        </w:rPr>
      </w:pPr>
    </w:p>
    <w:p w14:paraId="01BD6274" w14:textId="77777777" w:rsidR="0013389F" w:rsidRDefault="0013389F" w:rsidP="00CD1C88">
      <w:pPr>
        <w:jc w:val="both"/>
        <w:rPr>
          <w:i w:val="0"/>
          <w:sz w:val="22"/>
          <w:szCs w:val="22"/>
        </w:rPr>
      </w:pPr>
    </w:p>
    <w:p w14:paraId="5976A13B" w14:textId="77777777" w:rsidR="0013389F" w:rsidRDefault="0013389F" w:rsidP="00CD1C88">
      <w:pPr>
        <w:jc w:val="both"/>
        <w:rPr>
          <w:i w:val="0"/>
          <w:sz w:val="22"/>
          <w:szCs w:val="22"/>
        </w:rPr>
      </w:pPr>
    </w:p>
    <w:p w14:paraId="37142AE7" w14:textId="77777777" w:rsidR="0013389F" w:rsidRDefault="0013389F" w:rsidP="00CD1C88">
      <w:pPr>
        <w:jc w:val="both"/>
        <w:rPr>
          <w:i w:val="0"/>
          <w:sz w:val="22"/>
          <w:szCs w:val="22"/>
        </w:rPr>
      </w:pPr>
    </w:p>
    <w:p w14:paraId="1BBEC1ED" w14:textId="77777777" w:rsidR="0013389F" w:rsidRDefault="0013389F" w:rsidP="00CD1C88">
      <w:pPr>
        <w:jc w:val="both"/>
        <w:rPr>
          <w:i w:val="0"/>
          <w:sz w:val="22"/>
          <w:szCs w:val="22"/>
        </w:rPr>
      </w:pPr>
    </w:p>
    <w:p w14:paraId="00226B0E" w14:textId="77777777" w:rsidR="0013389F" w:rsidRDefault="0013389F" w:rsidP="00CD1C88">
      <w:pPr>
        <w:jc w:val="both"/>
        <w:rPr>
          <w:i w:val="0"/>
          <w:sz w:val="22"/>
          <w:szCs w:val="22"/>
        </w:rPr>
      </w:pPr>
    </w:p>
    <w:p w14:paraId="4371B647" w14:textId="77777777" w:rsidR="0013389F" w:rsidRDefault="0013389F" w:rsidP="00CD1C88">
      <w:pPr>
        <w:jc w:val="both"/>
        <w:rPr>
          <w:i w:val="0"/>
          <w:sz w:val="22"/>
          <w:szCs w:val="22"/>
        </w:rPr>
      </w:pPr>
    </w:p>
    <w:p w14:paraId="7C6A927D" w14:textId="77777777" w:rsidR="0013389F" w:rsidRDefault="0013389F" w:rsidP="00CD1C88">
      <w:pPr>
        <w:jc w:val="both"/>
        <w:rPr>
          <w:i w:val="0"/>
          <w:sz w:val="22"/>
          <w:szCs w:val="22"/>
        </w:rPr>
      </w:pPr>
    </w:p>
    <w:p w14:paraId="1F82C5B1" w14:textId="77777777" w:rsidR="0013389F" w:rsidRDefault="0013389F" w:rsidP="00CD1C88">
      <w:pPr>
        <w:jc w:val="both"/>
        <w:rPr>
          <w:i w:val="0"/>
          <w:sz w:val="22"/>
          <w:szCs w:val="22"/>
        </w:rPr>
      </w:pPr>
    </w:p>
    <w:p w14:paraId="76E6C993" w14:textId="77777777" w:rsidR="0013389F" w:rsidRDefault="0013389F" w:rsidP="00CD1C88">
      <w:pPr>
        <w:jc w:val="both"/>
        <w:rPr>
          <w:i w:val="0"/>
          <w:sz w:val="22"/>
          <w:szCs w:val="22"/>
        </w:rPr>
      </w:pPr>
    </w:p>
    <w:p w14:paraId="0ED0080A" w14:textId="77777777" w:rsidR="0013389F" w:rsidRDefault="0013389F" w:rsidP="00CD1C88">
      <w:pPr>
        <w:jc w:val="both"/>
        <w:rPr>
          <w:i w:val="0"/>
          <w:sz w:val="22"/>
          <w:szCs w:val="22"/>
        </w:rPr>
      </w:pPr>
    </w:p>
    <w:p w14:paraId="5DD11005" w14:textId="77777777" w:rsidR="0013389F" w:rsidRDefault="0013389F" w:rsidP="00CD1C88">
      <w:pPr>
        <w:jc w:val="both"/>
        <w:rPr>
          <w:i w:val="0"/>
          <w:sz w:val="22"/>
          <w:szCs w:val="22"/>
        </w:rPr>
      </w:pPr>
    </w:p>
    <w:p w14:paraId="386065FC" w14:textId="77777777" w:rsidR="0013389F" w:rsidRDefault="0013389F" w:rsidP="00CD1C88">
      <w:pPr>
        <w:jc w:val="both"/>
        <w:rPr>
          <w:i w:val="0"/>
          <w:sz w:val="22"/>
          <w:szCs w:val="22"/>
        </w:rPr>
      </w:pPr>
    </w:p>
    <w:p w14:paraId="65354A0A" w14:textId="77777777" w:rsidR="0013389F" w:rsidRDefault="0013389F" w:rsidP="00CD1C88">
      <w:pPr>
        <w:jc w:val="both"/>
        <w:rPr>
          <w:i w:val="0"/>
          <w:sz w:val="22"/>
          <w:szCs w:val="22"/>
        </w:rPr>
      </w:pPr>
    </w:p>
    <w:p w14:paraId="48664523" w14:textId="77777777" w:rsidR="0013389F" w:rsidRDefault="0013389F" w:rsidP="00CD1C88">
      <w:pPr>
        <w:jc w:val="both"/>
        <w:rPr>
          <w:i w:val="0"/>
          <w:sz w:val="22"/>
          <w:szCs w:val="22"/>
        </w:rPr>
      </w:pPr>
    </w:p>
    <w:p w14:paraId="167731F3" w14:textId="77777777" w:rsidR="0013389F" w:rsidRDefault="0013389F" w:rsidP="00CD1C88">
      <w:pPr>
        <w:jc w:val="both"/>
        <w:rPr>
          <w:i w:val="0"/>
          <w:sz w:val="22"/>
          <w:szCs w:val="22"/>
        </w:rPr>
      </w:pPr>
    </w:p>
    <w:p w14:paraId="75C3EFC5" w14:textId="77777777" w:rsidR="0013389F" w:rsidRDefault="0013389F" w:rsidP="00CD1C88">
      <w:pPr>
        <w:jc w:val="both"/>
        <w:rPr>
          <w:i w:val="0"/>
          <w:sz w:val="22"/>
          <w:szCs w:val="22"/>
        </w:rPr>
      </w:pPr>
    </w:p>
    <w:p w14:paraId="78D2571E" w14:textId="77777777" w:rsidR="0013389F" w:rsidRDefault="0013389F" w:rsidP="00CD1C88">
      <w:pPr>
        <w:jc w:val="both"/>
        <w:rPr>
          <w:i w:val="0"/>
          <w:sz w:val="22"/>
          <w:szCs w:val="22"/>
        </w:rPr>
      </w:pPr>
    </w:p>
    <w:p w14:paraId="38651229" w14:textId="77777777" w:rsidR="0013389F" w:rsidRDefault="0013389F" w:rsidP="00CD1C88">
      <w:pPr>
        <w:jc w:val="both"/>
        <w:rPr>
          <w:i w:val="0"/>
          <w:sz w:val="22"/>
          <w:szCs w:val="22"/>
        </w:rPr>
      </w:pPr>
    </w:p>
    <w:p w14:paraId="187676E7" w14:textId="77777777" w:rsidR="0013389F" w:rsidRDefault="0013389F" w:rsidP="00CD1C88">
      <w:pPr>
        <w:jc w:val="both"/>
        <w:rPr>
          <w:i w:val="0"/>
          <w:sz w:val="22"/>
          <w:szCs w:val="22"/>
        </w:rPr>
      </w:pPr>
    </w:p>
    <w:p w14:paraId="13BC44C0" w14:textId="77777777" w:rsidR="0013389F" w:rsidRDefault="0013389F" w:rsidP="00CD1C88">
      <w:pPr>
        <w:jc w:val="both"/>
        <w:rPr>
          <w:i w:val="0"/>
          <w:sz w:val="22"/>
          <w:szCs w:val="22"/>
        </w:rPr>
      </w:pPr>
    </w:p>
    <w:p w14:paraId="38A64282" w14:textId="77777777" w:rsidR="0013389F" w:rsidRDefault="0013389F" w:rsidP="00CD1C88">
      <w:pPr>
        <w:jc w:val="both"/>
        <w:rPr>
          <w:i w:val="0"/>
          <w:sz w:val="22"/>
          <w:szCs w:val="22"/>
        </w:rPr>
      </w:pPr>
    </w:p>
    <w:p w14:paraId="5D523703" w14:textId="77777777" w:rsidR="0013389F" w:rsidRDefault="0013389F" w:rsidP="00CD1C88">
      <w:pPr>
        <w:jc w:val="both"/>
        <w:rPr>
          <w:i w:val="0"/>
          <w:sz w:val="22"/>
          <w:szCs w:val="22"/>
        </w:rPr>
      </w:pPr>
    </w:p>
    <w:p w14:paraId="36155A5D" w14:textId="77777777" w:rsidR="0013389F" w:rsidRDefault="0013389F" w:rsidP="00CD1C88">
      <w:pPr>
        <w:jc w:val="both"/>
        <w:rPr>
          <w:i w:val="0"/>
          <w:sz w:val="22"/>
          <w:szCs w:val="22"/>
        </w:rPr>
      </w:pPr>
    </w:p>
    <w:p w14:paraId="6C386751" w14:textId="77777777" w:rsidR="0013389F" w:rsidRDefault="0013389F" w:rsidP="00CD1C88">
      <w:pPr>
        <w:jc w:val="both"/>
        <w:rPr>
          <w:i w:val="0"/>
          <w:sz w:val="22"/>
          <w:szCs w:val="22"/>
        </w:rPr>
      </w:pPr>
    </w:p>
    <w:p w14:paraId="4AE07DD8" w14:textId="77777777" w:rsidR="0013389F" w:rsidRDefault="0013389F" w:rsidP="00CD1C88">
      <w:pPr>
        <w:jc w:val="both"/>
        <w:rPr>
          <w:i w:val="0"/>
          <w:sz w:val="22"/>
          <w:szCs w:val="22"/>
        </w:rPr>
      </w:pPr>
    </w:p>
    <w:p w14:paraId="2148A535" w14:textId="77777777" w:rsidR="0013389F" w:rsidRDefault="0013389F" w:rsidP="00CD1C88">
      <w:pPr>
        <w:jc w:val="both"/>
        <w:rPr>
          <w:i w:val="0"/>
          <w:sz w:val="22"/>
          <w:szCs w:val="22"/>
        </w:rPr>
      </w:pPr>
    </w:p>
    <w:p w14:paraId="7AF69EA5" w14:textId="77777777" w:rsidR="0013389F" w:rsidRDefault="0013389F" w:rsidP="00CD1C88">
      <w:pPr>
        <w:jc w:val="both"/>
        <w:rPr>
          <w:i w:val="0"/>
          <w:sz w:val="22"/>
          <w:szCs w:val="22"/>
        </w:rPr>
      </w:pPr>
    </w:p>
    <w:p w14:paraId="62310937" w14:textId="77777777" w:rsidR="0013389F" w:rsidRDefault="0013389F" w:rsidP="00CD1C88">
      <w:pPr>
        <w:jc w:val="both"/>
        <w:rPr>
          <w:i w:val="0"/>
          <w:sz w:val="22"/>
          <w:szCs w:val="22"/>
        </w:rPr>
      </w:pPr>
    </w:p>
    <w:p w14:paraId="0E3B64C4" w14:textId="77777777" w:rsidR="0013389F" w:rsidRDefault="0013389F" w:rsidP="00CD1C88">
      <w:pPr>
        <w:jc w:val="both"/>
        <w:rPr>
          <w:i w:val="0"/>
          <w:sz w:val="22"/>
          <w:szCs w:val="22"/>
        </w:rPr>
      </w:pPr>
    </w:p>
    <w:p w14:paraId="17956841" w14:textId="77777777" w:rsidR="0013389F" w:rsidRDefault="0013389F" w:rsidP="00CD1C88">
      <w:pPr>
        <w:jc w:val="both"/>
        <w:rPr>
          <w:i w:val="0"/>
          <w:sz w:val="22"/>
          <w:szCs w:val="22"/>
        </w:rPr>
      </w:pPr>
    </w:p>
    <w:p w14:paraId="59CD502A" w14:textId="77777777" w:rsidR="0013389F" w:rsidRDefault="0013389F" w:rsidP="00CD1C88">
      <w:pPr>
        <w:jc w:val="both"/>
        <w:rPr>
          <w:i w:val="0"/>
          <w:sz w:val="22"/>
          <w:szCs w:val="22"/>
        </w:rPr>
      </w:pPr>
    </w:p>
    <w:p w14:paraId="34895132" w14:textId="77777777" w:rsidR="0013389F" w:rsidRDefault="0013389F" w:rsidP="00CD1C88">
      <w:pPr>
        <w:jc w:val="both"/>
        <w:rPr>
          <w:i w:val="0"/>
          <w:sz w:val="22"/>
          <w:szCs w:val="22"/>
        </w:rPr>
      </w:pPr>
    </w:p>
    <w:p w14:paraId="12FCC142" w14:textId="77777777" w:rsidR="0013389F" w:rsidRDefault="0013389F" w:rsidP="00CD1C88">
      <w:pPr>
        <w:jc w:val="both"/>
        <w:rPr>
          <w:i w:val="0"/>
          <w:sz w:val="22"/>
          <w:szCs w:val="22"/>
        </w:rPr>
      </w:pPr>
    </w:p>
    <w:p w14:paraId="058ECF81" w14:textId="77777777" w:rsidR="0013389F" w:rsidRDefault="0013389F" w:rsidP="00CD1C88">
      <w:pPr>
        <w:jc w:val="both"/>
        <w:rPr>
          <w:i w:val="0"/>
          <w:sz w:val="22"/>
          <w:szCs w:val="22"/>
        </w:rPr>
      </w:pPr>
    </w:p>
    <w:p w14:paraId="52BB4920" w14:textId="77777777" w:rsidR="00805D3A" w:rsidRDefault="00805D3A" w:rsidP="00CD1C88">
      <w:pPr>
        <w:jc w:val="both"/>
        <w:rPr>
          <w:i w:val="0"/>
          <w:sz w:val="22"/>
          <w:szCs w:val="22"/>
        </w:rPr>
      </w:pPr>
    </w:p>
    <w:p w14:paraId="75F1327A" w14:textId="77777777" w:rsidR="00805D3A" w:rsidRDefault="00805D3A" w:rsidP="00CD1C88">
      <w:pPr>
        <w:jc w:val="both"/>
        <w:rPr>
          <w:i w:val="0"/>
          <w:sz w:val="22"/>
          <w:szCs w:val="22"/>
        </w:rPr>
      </w:pPr>
    </w:p>
    <w:p w14:paraId="412A7B11" w14:textId="77777777" w:rsidR="00ED7246" w:rsidRPr="00DB6262" w:rsidRDefault="00ED7246" w:rsidP="00ED7246">
      <w:pPr>
        <w:pStyle w:val="Glava"/>
        <w:tabs>
          <w:tab w:val="clear" w:pos="4536"/>
          <w:tab w:val="clear" w:pos="9072"/>
        </w:tabs>
        <w:jc w:val="right"/>
        <w:rPr>
          <w:b/>
          <w:i w:val="0"/>
          <w:sz w:val="22"/>
          <w:szCs w:val="22"/>
        </w:rPr>
      </w:pPr>
      <w:r w:rsidRPr="00DB6262">
        <w:rPr>
          <w:b/>
          <w:i w:val="0"/>
          <w:sz w:val="22"/>
          <w:szCs w:val="22"/>
        </w:rPr>
        <w:t xml:space="preserve">PRILOGA </w:t>
      </w:r>
      <w:r>
        <w:rPr>
          <w:b/>
          <w:i w:val="0"/>
          <w:sz w:val="22"/>
          <w:szCs w:val="22"/>
        </w:rPr>
        <w:t>7</w:t>
      </w:r>
    </w:p>
    <w:p w14:paraId="15C001B0" w14:textId="77777777" w:rsidR="00ED7246" w:rsidRPr="00DB6262" w:rsidRDefault="00ED7246" w:rsidP="00ED7246">
      <w:pPr>
        <w:pStyle w:val="Glava"/>
        <w:tabs>
          <w:tab w:val="clear" w:pos="4536"/>
          <w:tab w:val="clear" w:pos="9072"/>
        </w:tabs>
        <w:rPr>
          <w:i w:val="0"/>
          <w:sz w:val="22"/>
          <w:szCs w:val="22"/>
        </w:rPr>
      </w:pPr>
    </w:p>
    <w:p w14:paraId="020D6D7F" w14:textId="77777777" w:rsidR="00ED7246" w:rsidRPr="00DB6262" w:rsidRDefault="00ED7246" w:rsidP="00ED7246">
      <w:pPr>
        <w:jc w:val="both"/>
        <w:rPr>
          <w:i w:val="0"/>
          <w:sz w:val="22"/>
          <w:szCs w:val="22"/>
        </w:rPr>
      </w:pPr>
      <w:r w:rsidRPr="00DB6262">
        <w:rPr>
          <w:i w:val="0"/>
          <w:sz w:val="22"/>
          <w:szCs w:val="22"/>
        </w:rPr>
        <w:t xml:space="preserve">Zaradi namena iz petega odstavka 35. člena Zakona o integriteti in preprečevanju korupcije (Uradni list RS, št. 69/11 – uradno prečiščeno besedilo, s sprem. in </w:t>
      </w:r>
      <w:proofErr w:type="spellStart"/>
      <w:r w:rsidRPr="00DB6262">
        <w:rPr>
          <w:i w:val="0"/>
          <w:sz w:val="22"/>
          <w:szCs w:val="22"/>
        </w:rPr>
        <w:t>dopol</w:t>
      </w:r>
      <w:proofErr w:type="spellEnd"/>
      <w:r w:rsidRPr="00DB6262">
        <w:rPr>
          <w:i w:val="0"/>
          <w:sz w:val="22"/>
          <w:szCs w:val="22"/>
        </w:rPr>
        <w:t xml:space="preserve">.), t. j. zaradi zagotovitve transparentnosti posla in preprečitve korupcijskih tveganj pri sklepanju pravnih poslov </w:t>
      </w:r>
    </w:p>
    <w:p w14:paraId="582E4939" w14:textId="77777777" w:rsidR="00ED7246" w:rsidRPr="00DB6262" w:rsidRDefault="00ED7246" w:rsidP="00ED7246">
      <w:pPr>
        <w:jc w:val="both"/>
        <w:rPr>
          <w:i w:val="0"/>
          <w:sz w:val="22"/>
          <w:szCs w:val="22"/>
        </w:rPr>
      </w:pPr>
    </w:p>
    <w:p w14:paraId="02BBF05F" w14:textId="77777777" w:rsidR="00ED7246" w:rsidRPr="00DB6262" w:rsidRDefault="00ED7246" w:rsidP="00ED7246">
      <w:pPr>
        <w:jc w:val="center"/>
        <w:rPr>
          <w:i w:val="0"/>
          <w:sz w:val="22"/>
          <w:szCs w:val="22"/>
        </w:rPr>
      </w:pPr>
      <w:r w:rsidRPr="00DB6262">
        <w:rPr>
          <w:i w:val="0"/>
          <w:sz w:val="22"/>
          <w:szCs w:val="22"/>
        </w:rPr>
        <w:t>odgovorna oseba poslovnega subjekta</w:t>
      </w:r>
    </w:p>
    <w:p w14:paraId="7F011CC3" w14:textId="77777777" w:rsidR="00ED7246" w:rsidRPr="00DB6262" w:rsidRDefault="00ED7246" w:rsidP="00ED7246">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ED7246" w:rsidRPr="00DB6262" w14:paraId="7DC3B797" w14:textId="77777777" w:rsidTr="000D7269">
        <w:trPr>
          <w:trHeight w:val="1125"/>
        </w:trPr>
        <w:tc>
          <w:tcPr>
            <w:tcW w:w="3681" w:type="dxa"/>
            <w:tcBorders>
              <w:top w:val="single" w:sz="4" w:space="0" w:color="auto"/>
              <w:left w:val="single" w:sz="4" w:space="0" w:color="auto"/>
              <w:bottom w:val="single" w:sz="4" w:space="0" w:color="auto"/>
              <w:right w:val="single" w:sz="4" w:space="0" w:color="auto"/>
            </w:tcBorders>
            <w:hideMark/>
          </w:tcPr>
          <w:p w14:paraId="68B96425" w14:textId="77777777" w:rsidR="00ED7246" w:rsidRPr="00DB6262" w:rsidRDefault="00ED7246" w:rsidP="000D7269">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2B43C139" w14:textId="77777777" w:rsidR="00ED7246" w:rsidRPr="00DB6262" w:rsidRDefault="00ED7246" w:rsidP="000D7269">
            <w:pPr>
              <w:ind w:right="-2"/>
              <w:jc w:val="both"/>
              <w:rPr>
                <w:i w:val="0"/>
                <w:sz w:val="22"/>
                <w:szCs w:val="22"/>
              </w:rPr>
            </w:pPr>
          </w:p>
          <w:p w14:paraId="6158831E" w14:textId="77777777" w:rsidR="00ED7246" w:rsidRPr="00DB6262" w:rsidRDefault="00ED7246" w:rsidP="000D7269">
            <w:pPr>
              <w:ind w:right="-2"/>
              <w:jc w:val="both"/>
              <w:rPr>
                <w:i w:val="0"/>
                <w:sz w:val="22"/>
                <w:szCs w:val="22"/>
              </w:rPr>
            </w:pPr>
          </w:p>
          <w:p w14:paraId="1BAB06D1" w14:textId="77777777" w:rsidR="00ED7246" w:rsidRPr="00DB6262" w:rsidRDefault="00ED7246" w:rsidP="000D7269">
            <w:pPr>
              <w:ind w:right="-2"/>
              <w:jc w:val="both"/>
              <w:rPr>
                <w:i w:val="0"/>
                <w:sz w:val="22"/>
                <w:szCs w:val="22"/>
              </w:rPr>
            </w:pPr>
          </w:p>
          <w:p w14:paraId="0B314F81" w14:textId="77777777" w:rsidR="00ED7246" w:rsidRPr="00DB6262" w:rsidRDefault="00ED7246" w:rsidP="000D7269">
            <w:pPr>
              <w:ind w:right="-2"/>
              <w:jc w:val="both"/>
              <w:rPr>
                <w:i w:val="0"/>
                <w:sz w:val="22"/>
                <w:szCs w:val="22"/>
              </w:rPr>
            </w:pPr>
          </w:p>
        </w:tc>
      </w:tr>
      <w:tr w:rsidR="00ED7246" w:rsidRPr="00DB6262" w14:paraId="0D29322A" w14:textId="77777777" w:rsidTr="000D7269">
        <w:trPr>
          <w:trHeight w:val="24"/>
        </w:trPr>
        <w:tc>
          <w:tcPr>
            <w:tcW w:w="3681" w:type="dxa"/>
            <w:tcBorders>
              <w:top w:val="single" w:sz="4" w:space="0" w:color="auto"/>
              <w:left w:val="single" w:sz="4" w:space="0" w:color="auto"/>
              <w:bottom w:val="single" w:sz="4" w:space="0" w:color="auto"/>
              <w:right w:val="single" w:sz="4" w:space="0" w:color="auto"/>
            </w:tcBorders>
            <w:hideMark/>
          </w:tcPr>
          <w:p w14:paraId="586710BE" w14:textId="77777777" w:rsidR="00ED7246" w:rsidRPr="00DB6262" w:rsidRDefault="00ED7246" w:rsidP="000D7269">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04FA30A7" w14:textId="77777777" w:rsidR="00ED7246" w:rsidRPr="00DB6262" w:rsidRDefault="00ED7246" w:rsidP="000D7269">
            <w:pPr>
              <w:ind w:right="-2"/>
              <w:jc w:val="both"/>
              <w:rPr>
                <w:i w:val="0"/>
                <w:sz w:val="22"/>
                <w:szCs w:val="22"/>
              </w:rPr>
            </w:pPr>
          </w:p>
        </w:tc>
      </w:tr>
      <w:tr w:rsidR="00ED7246" w:rsidRPr="00DB6262" w14:paraId="1A4C7C06" w14:textId="77777777" w:rsidTr="000D7269">
        <w:trPr>
          <w:trHeight w:val="24"/>
        </w:trPr>
        <w:tc>
          <w:tcPr>
            <w:tcW w:w="3681" w:type="dxa"/>
            <w:tcBorders>
              <w:top w:val="single" w:sz="4" w:space="0" w:color="auto"/>
              <w:left w:val="single" w:sz="4" w:space="0" w:color="auto"/>
              <w:bottom w:val="single" w:sz="4" w:space="0" w:color="auto"/>
              <w:right w:val="single" w:sz="4" w:space="0" w:color="auto"/>
            </w:tcBorders>
            <w:hideMark/>
          </w:tcPr>
          <w:p w14:paraId="00763148" w14:textId="77777777" w:rsidR="00ED7246" w:rsidRPr="00DB6262" w:rsidRDefault="00ED7246" w:rsidP="000D7269">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514D373A" w14:textId="77777777" w:rsidR="00ED7246" w:rsidRPr="00DB6262" w:rsidRDefault="00ED7246" w:rsidP="000D7269">
            <w:pPr>
              <w:ind w:right="-2"/>
              <w:jc w:val="both"/>
              <w:rPr>
                <w:i w:val="0"/>
                <w:sz w:val="22"/>
                <w:szCs w:val="22"/>
              </w:rPr>
            </w:pPr>
          </w:p>
        </w:tc>
      </w:tr>
      <w:tr w:rsidR="00ED7246" w:rsidRPr="00DB6262" w14:paraId="2210CFA9" w14:textId="77777777" w:rsidTr="000D7269">
        <w:trPr>
          <w:trHeight w:val="24"/>
        </w:trPr>
        <w:tc>
          <w:tcPr>
            <w:tcW w:w="3681" w:type="dxa"/>
            <w:tcBorders>
              <w:top w:val="single" w:sz="4" w:space="0" w:color="auto"/>
              <w:left w:val="single" w:sz="4" w:space="0" w:color="auto"/>
              <w:bottom w:val="single" w:sz="4" w:space="0" w:color="auto"/>
              <w:right w:val="single" w:sz="4" w:space="0" w:color="auto"/>
            </w:tcBorders>
            <w:hideMark/>
          </w:tcPr>
          <w:p w14:paraId="033EA9DB" w14:textId="77777777" w:rsidR="00ED7246" w:rsidRPr="00DB6262" w:rsidRDefault="00ED7246" w:rsidP="000D7269">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1606E877" w14:textId="77777777" w:rsidR="00ED7246" w:rsidRPr="00DB6262" w:rsidRDefault="00ED7246" w:rsidP="000D7269">
            <w:pPr>
              <w:ind w:right="-2"/>
              <w:jc w:val="both"/>
              <w:rPr>
                <w:i w:val="0"/>
                <w:sz w:val="22"/>
                <w:szCs w:val="22"/>
              </w:rPr>
            </w:pPr>
          </w:p>
        </w:tc>
      </w:tr>
    </w:tbl>
    <w:p w14:paraId="79FB5A3C" w14:textId="77777777" w:rsidR="00ED7246" w:rsidRPr="00DB6262" w:rsidRDefault="00ED7246" w:rsidP="00ED7246">
      <w:pPr>
        <w:rPr>
          <w:i w:val="0"/>
          <w:sz w:val="22"/>
          <w:szCs w:val="22"/>
        </w:rPr>
      </w:pPr>
    </w:p>
    <w:p w14:paraId="3AC1B9D1" w14:textId="77777777" w:rsidR="00ED7246" w:rsidRPr="00DB6262" w:rsidRDefault="00ED7246" w:rsidP="00ED7246">
      <w:pPr>
        <w:rPr>
          <w:i w:val="0"/>
          <w:sz w:val="22"/>
          <w:szCs w:val="22"/>
        </w:rPr>
      </w:pPr>
    </w:p>
    <w:p w14:paraId="350250E2" w14:textId="77777777" w:rsidR="00ED7246" w:rsidRPr="00DB6262" w:rsidRDefault="00ED7246" w:rsidP="00ED7246">
      <w:pPr>
        <w:rPr>
          <w:i w:val="0"/>
          <w:sz w:val="22"/>
          <w:szCs w:val="22"/>
        </w:rPr>
      </w:pPr>
      <w:r w:rsidRPr="00DB6262">
        <w:rPr>
          <w:i w:val="0"/>
          <w:sz w:val="22"/>
          <w:szCs w:val="22"/>
        </w:rPr>
        <w:t>podajam naslednjo</w:t>
      </w:r>
    </w:p>
    <w:p w14:paraId="34E5AC4B" w14:textId="77777777" w:rsidR="00ED7246" w:rsidRPr="00DB6262" w:rsidRDefault="00ED7246" w:rsidP="00ED7246">
      <w:pPr>
        <w:rPr>
          <w:i w:val="0"/>
          <w:sz w:val="22"/>
          <w:szCs w:val="22"/>
        </w:rPr>
      </w:pPr>
    </w:p>
    <w:p w14:paraId="6A0F89F1" w14:textId="77777777" w:rsidR="00ED7246" w:rsidRPr="00DB6262" w:rsidRDefault="00ED7246" w:rsidP="00ED7246">
      <w:pPr>
        <w:rPr>
          <w:sz w:val="22"/>
          <w:szCs w:val="22"/>
        </w:rPr>
      </w:pPr>
    </w:p>
    <w:p w14:paraId="712BD470" w14:textId="77777777" w:rsidR="00ED7246" w:rsidRPr="00DB6262" w:rsidRDefault="00ED7246" w:rsidP="00ED7246">
      <w:pPr>
        <w:jc w:val="center"/>
        <w:rPr>
          <w:b/>
          <w:i w:val="0"/>
          <w:sz w:val="22"/>
          <w:szCs w:val="22"/>
        </w:rPr>
      </w:pPr>
      <w:r w:rsidRPr="00DB6262">
        <w:rPr>
          <w:b/>
          <w:i w:val="0"/>
          <w:sz w:val="22"/>
          <w:szCs w:val="22"/>
        </w:rPr>
        <w:t>IZJAVO</w:t>
      </w:r>
    </w:p>
    <w:p w14:paraId="3981D07D" w14:textId="77777777" w:rsidR="00ED7246" w:rsidRPr="00DB6262" w:rsidRDefault="00ED7246" w:rsidP="00ED7246">
      <w:pPr>
        <w:jc w:val="center"/>
        <w:rPr>
          <w:b/>
          <w:i w:val="0"/>
          <w:sz w:val="22"/>
          <w:szCs w:val="22"/>
        </w:rPr>
      </w:pPr>
      <w:r w:rsidRPr="00DB6262">
        <w:rPr>
          <w:b/>
          <w:i w:val="0"/>
          <w:sz w:val="22"/>
          <w:szCs w:val="22"/>
        </w:rPr>
        <w:t>ODGOVORNE OSEBE POSLOVNEGA SUBJEKTA</w:t>
      </w:r>
    </w:p>
    <w:p w14:paraId="4428125E" w14:textId="77777777" w:rsidR="00ED7246" w:rsidRPr="00DB6262" w:rsidRDefault="00ED7246" w:rsidP="00ED7246">
      <w:pPr>
        <w:jc w:val="center"/>
        <w:rPr>
          <w:b/>
          <w:i w:val="0"/>
          <w:sz w:val="22"/>
          <w:szCs w:val="22"/>
        </w:rPr>
      </w:pPr>
      <w:r w:rsidRPr="00DB6262">
        <w:rPr>
          <w:b/>
          <w:i w:val="0"/>
          <w:sz w:val="22"/>
          <w:szCs w:val="22"/>
        </w:rPr>
        <w:t>O NEPOVEZANOSTI S FUNKCIONARJEM ALI NJEGOVIM DRUŽINSKIM ČLANOM</w:t>
      </w:r>
    </w:p>
    <w:p w14:paraId="50557A83" w14:textId="77777777" w:rsidR="00ED7246" w:rsidRPr="00DB6262" w:rsidRDefault="00ED7246" w:rsidP="00ED7246">
      <w:pPr>
        <w:jc w:val="both"/>
        <w:rPr>
          <w:i w:val="0"/>
          <w:sz w:val="22"/>
          <w:szCs w:val="22"/>
        </w:rPr>
      </w:pPr>
    </w:p>
    <w:p w14:paraId="7A49CFAC" w14:textId="77777777" w:rsidR="00ED7246" w:rsidRPr="00DB6262" w:rsidRDefault="00ED7246" w:rsidP="00ED7246">
      <w:pPr>
        <w:jc w:val="both"/>
        <w:rPr>
          <w:i w:val="0"/>
          <w:sz w:val="22"/>
          <w:szCs w:val="22"/>
        </w:rPr>
      </w:pPr>
    </w:p>
    <w:p w14:paraId="7CB102C0" w14:textId="77777777" w:rsidR="00ED7246" w:rsidRPr="00DB6262" w:rsidRDefault="00ED7246" w:rsidP="00ED7246">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ED7246" w:rsidRPr="00DB6262" w14:paraId="3EB794E8" w14:textId="77777777" w:rsidTr="000D7269">
        <w:tc>
          <w:tcPr>
            <w:tcW w:w="9062" w:type="dxa"/>
            <w:tcBorders>
              <w:top w:val="nil"/>
              <w:left w:val="nil"/>
              <w:bottom w:val="single" w:sz="4" w:space="0" w:color="auto"/>
              <w:right w:val="nil"/>
            </w:tcBorders>
          </w:tcPr>
          <w:p w14:paraId="2DC376F6" w14:textId="77777777" w:rsidR="00ED7246" w:rsidRPr="00DB6262" w:rsidRDefault="00ED7246" w:rsidP="000D7269">
            <w:pPr>
              <w:tabs>
                <w:tab w:val="right" w:pos="9072"/>
              </w:tabs>
              <w:rPr>
                <w:sz w:val="22"/>
                <w:szCs w:val="22"/>
              </w:rPr>
            </w:pPr>
          </w:p>
        </w:tc>
      </w:tr>
    </w:tbl>
    <w:p w14:paraId="23D86472" w14:textId="77777777" w:rsidR="00ED7246" w:rsidRPr="00DB6262" w:rsidRDefault="00ED7246" w:rsidP="00ED7246">
      <w:pPr>
        <w:tabs>
          <w:tab w:val="right" w:pos="9072"/>
        </w:tabs>
        <w:jc w:val="center"/>
        <w:rPr>
          <w:sz w:val="16"/>
          <w:szCs w:val="16"/>
        </w:rPr>
      </w:pPr>
      <w:r w:rsidRPr="00DB6262">
        <w:rPr>
          <w:sz w:val="16"/>
          <w:szCs w:val="16"/>
        </w:rPr>
        <w:t>(navede se firma poslovnega subjekta)</w:t>
      </w:r>
    </w:p>
    <w:p w14:paraId="3F922CED" w14:textId="77777777" w:rsidR="00ED7246" w:rsidRPr="00DB6262" w:rsidRDefault="00ED7246" w:rsidP="00ED7246">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65D24CD2" w14:textId="77777777" w:rsidR="00ED7246" w:rsidRPr="00DB6262" w:rsidRDefault="00ED7246" w:rsidP="00ED7246">
      <w:pPr>
        <w:tabs>
          <w:tab w:val="right" w:pos="9072"/>
        </w:tabs>
        <w:jc w:val="center"/>
        <w:rPr>
          <w:i w:val="0"/>
          <w:sz w:val="16"/>
          <w:szCs w:val="16"/>
        </w:rPr>
      </w:pPr>
      <w:r w:rsidRPr="00DB6262">
        <w:rPr>
          <w:i w:val="0"/>
          <w:sz w:val="16"/>
          <w:szCs w:val="16"/>
        </w:rPr>
        <w:t>(navede se firma poslovnega subjekta)</w:t>
      </w:r>
    </w:p>
    <w:p w14:paraId="4FDA147E" w14:textId="77777777" w:rsidR="00ED7246" w:rsidRPr="00DB6262" w:rsidRDefault="00ED7246" w:rsidP="00ED7246">
      <w:pPr>
        <w:tabs>
          <w:tab w:val="right" w:pos="9072"/>
        </w:tabs>
        <w:rPr>
          <w:i w:val="0"/>
          <w:sz w:val="22"/>
          <w:szCs w:val="22"/>
        </w:rPr>
      </w:pPr>
    </w:p>
    <w:p w14:paraId="7C50F771" w14:textId="77777777" w:rsidR="00ED7246" w:rsidRPr="00DB6262" w:rsidRDefault="00ED7246" w:rsidP="00ED7246">
      <w:pPr>
        <w:pStyle w:val="Odstavekseznama"/>
        <w:numPr>
          <w:ilvl w:val="0"/>
          <w:numId w:val="16"/>
        </w:numPr>
        <w:tabs>
          <w:tab w:val="right" w:pos="9072"/>
        </w:tabs>
        <w:contextualSpacing/>
        <w:rPr>
          <w:i w:val="0"/>
          <w:sz w:val="22"/>
          <w:szCs w:val="22"/>
        </w:rPr>
      </w:pPr>
      <w:r w:rsidRPr="00DB6262">
        <w:rPr>
          <w:i w:val="0"/>
          <w:sz w:val="22"/>
          <w:szCs w:val="22"/>
        </w:rPr>
        <w:t>udeležen kot poslovodja, član poslovodstva ali zakoniti zastopnik,</w:t>
      </w:r>
    </w:p>
    <w:p w14:paraId="4931A9CE" w14:textId="77777777" w:rsidR="00ED7246" w:rsidRPr="00DB6262" w:rsidRDefault="00ED7246" w:rsidP="00ED7246">
      <w:pPr>
        <w:pStyle w:val="Odstavekseznama"/>
        <w:numPr>
          <w:ilvl w:val="0"/>
          <w:numId w:val="16"/>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114C1224" w14:textId="77777777" w:rsidR="00ED7246" w:rsidRPr="00DB6262" w:rsidRDefault="00ED7246" w:rsidP="00ED7246">
      <w:pPr>
        <w:tabs>
          <w:tab w:val="right" w:pos="9072"/>
        </w:tabs>
        <w:rPr>
          <w:i w:val="0"/>
          <w:sz w:val="22"/>
          <w:szCs w:val="22"/>
        </w:rPr>
      </w:pPr>
    </w:p>
    <w:p w14:paraId="2E609B70" w14:textId="77777777" w:rsidR="00ED7246" w:rsidRPr="00DB6262" w:rsidRDefault="00ED7246" w:rsidP="00ED7246">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ED7246" w:rsidRPr="00DB6262" w14:paraId="51B03A92" w14:textId="77777777" w:rsidTr="000D7269">
        <w:tc>
          <w:tcPr>
            <w:tcW w:w="1969" w:type="dxa"/>
            <w:hideMark/>
          </w:tcPr>
          <w:p w14:paraId="4B37DF8B" w14:textId="77777777" w:rsidR="00ED7246" w:rsidRPr="00DB6262" w:rsidRDefault="00ED7246" w:rsidP="000D7269">
            <w:pPr>
              <w:tabs>
                <w:tab w:val="right" w:pos="9072"/>
              </w:tabs>
              <w:jc w:val="both"/>
              <w:rPr>
                <w:i w:val="0"/>
                <w:sz w:val="22"/>
                <w:szCs w:val="22"/>
              </w:rPr>
            </w:pPr>
            <w:r w:rsidRPr="00DB6262">
              <w:rPr>
                <w:i w:val="0"/>
                <w:sz w:val="22"/>
                <w:szCs w:val="22"/>
              </w:rPr>
              <w:t>Kraj in datum:</w:t>
            </w:r>
          </w:p>
        </w:tc>
        <w:tc>
          <w:tcPr>
            <w:tcW w:w="2567" w:type="dxa"/>
            <w:hideMark/>
          </w:tcPr>
          <w:p w14:paraId="3987B8C1" w14:textId="77777777" w:rsidR="00ED7246" w:rsidRPr="00DB6262" w:rsidRDefault="00ED7246" w:rsidP="000D7269">
            <w:pPr>
              <w:tabs>
                <w:tab w:val="right" w:pos="9072"/>
              </w:tabs>
              <w:jc w:val="center"/>
              <w:rPr>
                <w:i w:val="0"/>
                <w:sz w:val="22"/>
                <w:szCs w:val="22"/>
              </w:rPr>
            </w:pPr>
            <w:r w:rsidRPr="00DB6262">
              <w:rPr>
                <w:i w:val="0"/>
                <w:sz w:val="22"/>
                <w:szCs w:val="22"/>
              </w:rPr>
              <w:t>Žig</w:t>
            </w:r>
          </w:p>
        </w:tc>
        <w:tc>
          <w:tcPr>
            <w:tcW w:w="4677" w:type="dxa"/>
            <w:hideMark/>
          </w:tcPr>
          <w:p w14:paraId="26C7951D" w14:textId="77777777" w:rsidR="00ED7246" w:rsidRPr="00DB6262" w:rsidRDefault="00ED7246" w:rsidP="000D7269">
            <w:pPr>
              <w:tabs>
                <w:tab w:val="right" w:pos="9072"/>
              </w:tabs>
              <w:jc w:val="both"/>
              <w:rPr>
                <w:i w:val="0"/>
                <w:sz w:val="22"/>
                <w:szCs w:val="22"/>
              </w:rPr>
            </w:pPr>
            <w:r w:rsidRPr="00DB6262">
              <w:rPr>
                <w:i w:val="0"/>
                <w:sz w:val="22"/>
                <w:szCs w:val="22"/>
              </w:rPr>
              <w:t>Podpis odgovorne osebe poslovnega subjekta:</w:t>
            </w:r>
          </w:p>
        </w:tc>
      </w:tr>
      <w:tr w:rsidR="00ED7246" w:rsidRPr="00DB6262" w14:paraId="4CE348AD" w14:textId="77777777" w:rsidTr="000D7269">
        <w:tc>
          <w:tcPr>
            <w:tcW w:w="1969" w:type="dxa"/>
            <w:tcBorders>
              <w:top w:val="nil"/>
              <w:left w:val="nil"/>
              <w:bottom w:val="single" w:sz="4" w:space="0" w:color="auto"/>
              <w:right w:val="nil"/>
            </w:tcBorders>
          </w:tcPr>
          <w:p w14:paraId="70C3E65A" w14:textId="77777777" w:rsidR="00ED7246" w:rsidRPr="00DB6262" w:rsidRDefault="00ED7246" w:rsidP="000D7269">
            <w:pPr>
              <w:tabs>
                <w:tab w:val="right" w:pos="9072"/>
              </w:tabs>
              <w:jc w:val="both"/>
              <w:rPr>
                <w:i w:val="0"/>
                <w:sz w:val="22"/>
                <w:szCs w:val="22"/>
              </w:rPr>
            </w:pPr>
          </w:p>
        </w:tc>
        <w:tc>
          <w:tcPr>
            <w:tcW w:w="2567" w:type="dxa"/>
          </w:tcPr>
          <w:p w14:paraId="2668F971" w14:textId="77777777" w:rsidR="00ED7246" w:rsidRPr="00DB6262" w:rsidRDefault="00ED7246" w:rsidP="000D7269">
            <w:pPr>
              <w:tabs>
                <w:tab w:val="right" w:pos="9072"/>
              </w:tabs>
              <w:jc w:val="both"/>
              <w:rPr>
                <w:i w:val="0"/>
                <w:sz w:val="22"/>
                <w:szCs w:val="22"/>
              </w:rPr>
            </w:pPr>
          </w:p>
        </w:tc>
        <w:tc>
          <w:tcPr>
            <w:tcW w:w="4677" w:type="dxa"/>
            <w:tcBorders>
              <w:top w:val="nil"/>
              <w:left w:val="nil"/>
              <w:bottom w:val="single" w:sz="4" w:space="0" w:color="auto"/>
              <w:right w:val="nil"/>
            </w:tcBorders>
          </w:tcPr>
          <w:p w14:paraId="24362983" w14:textId="77777777" w:rsidR="00ED7246" w:rsidRPr="00DB6262" w:rsidRDefault="00ED7246" w:rsidP="000D7269">
            <w:pPr>
              <w:tabs>
                <w:tab w:val="right" w:pos="9072"/>
              </w:tabs>
              <w:jc w:val="both"/>
              <w:rPr>
                <w:i w:val="0"/>
                <w:sz w:val="22"/>
                <w:szCs w:val="22"/>
              </w:rPr>
            </w:pPr>
          </w:p>
        </w:tc>
      </w:tr>
    </w:tbl>
    <w:p w14:paraId="4667F6A1" w14:textId="77777777" w:rsidR="00ED7246" w:rsidRPr="00DB6262" w:rsidRDefault="00ED7246" w:rsidP="00ED7246">
      <w:pPr>
        <w:tabs>
          <w:tab w:val="right" w:pos="9072"/>
        </w:tabs>
        <w:rPr>
          <w:i w:val="0"/>
          <w:sz w:val="22"/>
          <w:szCs w:val="22"/>
        </w:rPr>
      </w:pPr>
    </w:p>
    <w:p w14:paraId="1D6D59E7" w14:textId="77777777" w:rsidR="00ED7246" w:rsidRPr="00DB6262" w:rsidRDefault="00ED7246" w:rsidP="00ED7246">
      <w:pPr>
        <w:tabs>
          <w:tab w:val="right" w:pos="9072"/>
        </w:tabs>
        <w:rPr>
          <w:i w:val="0"/>
          <w:sz w:val="22"/>
          <w:szCs w:val="22"/>
        </w:rPr>
      </w:pPr>
    </w:p>
    <w:p w14:paraId="071EBD7A" w14:textId="77777777" w:rsidR="00ED7246" w:rsidRPr="00DB6262" w:rsidRDefault="00ED7246" w:rsidP="00ED7246">
      <w:pPr>
        <w:jc w:val="both"/>
        <w:rPr>
          <w:i w:val="0"/>
          <w:sz w:val="22"/>
          <w:szCs w:val="22"/>
        </w:rPr>
      </w:pPr>
    </w:p>
    <w:p w14:paraId="41579A88" w14:textId="77777777" w:rsidR="00ED7246" w:rsidRPr="00DB6262" w:rsidRDefault="00ED7246" w:rsidP="00ED7246">
      <w:pPr>
        <w:rPr>
          <w:sz w:val="22"/>
          <w:szCs w:val="22"/>
        </w:rPr>
      </w:pPr>
    </w:p>
    <w:p w14:paraId="58D0297F" w14:textId="77777777" w:rsidR="00ED7246" w:rsidRPr="00DB6262" w:rsidRDefault="00ED7246" w:rsidP="00ED7246">
      <w:pPr>
        <w:rPr>
          <w:sz w:val="22"/>
          <w:szCs w:val="22"/>
        </w:rPr>
      </w:pPr>
    </w:p>
    <w:p w14:paraId="44D4E206" w14:textId="77777777" w:rsidR="00ED7246" w:rsidRPr="00DB6262" w:rsidRDefault="00ED7246" w:rsidP="00ED7246">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35EFE7CE" w14:textId="77777777" w:rsidR="00ED7246" w:rsidRPr="00DB6262" w:rsidRDefault="00ED7246" w:rsidP="00ED7246">
      <w:pPr>
        <w:rPr>
          <w:sz w:val="22"/>
          <w:szCs w:val="22"/>
          <w:vertAlign w:val="superscript"/>
        </w:rPr>
      </w:pPr>
      <w:r w:rsidRPr="00DB6262">
        <w:rPr>
          <w:sz w:val="22"/>
          <w:szCs w:val="22"/>
          <w:vertAlign w:val="superscript"/>
        </w:rPr>
        <w:t xml:space="preserve">2 </w:t>
      </w:r>
      <w:hyperlink r:id="rId17" w:history="1">
        <w:r w:rsidRPr="00DB6262">
          <w:rPr>
            <w:rStyle w:val="Hiperpovezava"/>
            <w:color w:val="auto"/>
            <w:sz w:val="22"/>
            <w:szCs w:val="22"/>
          </w:rPr>
          <w:t>https://www.ljubljana.si/sl/mestni-svet/mestni-svet-mol/</w:t>
        </w:r>
      </w:hyperlink>
      <w:r w:rsidRPr="00DB6262">
        <w:rPr>
          <w:sz w:val="22"/>
          <w:szCs w:val="22"/>
        </w:rPr>
        <w:t xml:space="preserve">, </w:t>
      </w:r>
      <w:hyperlink r:id="rId18" w:history="1">
        <w:r w:rsidRPr="00DB6262">
          <w:rPr>
            <w:rStyle w:val="Hiperpovezava"/>
            <w:color w:val="auto"/>
            <w:sz w:val="22"/>
            <w:szCs w:val="22"/>
          </w:rPr>
          <w:t>https://www.ljubljana.si/sl/mestna-obcina/zupan/</w:t>
        </w:r>
      </w:hyperlink>
    </w:p>
    <w:p w14:paraId="4F9CABB1" w14:textId="77777777" w:rsidR="00ED7246" w:rsidRPr="00DB6262" w:rsidRDefault="00ED7246" w:rsidP="00ED7246">
      <w:pPr>
        <w:rPr>
          <w:i w:val="0"/>
          <w:sz w:val="22"/>
          <w:szCs w:val="22"/>
        </w:rPr>
      </w:pPr>
    </w:p>
    <w:p w14:paraId="487387AE" w14:textId="77777777" w:rsidR="00ED7246" w:rsidRPr="00DB6262" w:rsidRDefault="00ED7246" w:rsidP="00ED7246">
      <w:pPr>
        <w:pStyle w:val="Glava"/>
        <w:tabs>
          <w:tab w:val="clear" w:pos="4536"/>
          <w:tab w:val="clear" w:pos="9072"/>
        </w:tabs>
        <w:jc w:val="both"/>
        <w:rPr>
          <w:i w:val="0"/>
          <w:sz w:val="22"/>
          <w:szCs w:val="22"/>
        </w:rPr>
      </w:pPr>
    </w:p>
    <w:p w14:paraId="13290B03" w14:textId="77777777" w:rsidR="00ED7246" w:rsidRPr="00DB6262" w:rsidRDefault="00ED7246" w:rsidP="00ED7246">
      <w:pPr>
        <w:jc w:val="both"/>
        <w:rPr>
          <w:i w:val="0"/>
          <w:sz w:val="22"/>
          <w:szCs w:val="22"/>
        </w:rPr>
      </w:pPr>
      <w:r w:rsidRPr="00DB6262">
        <w:rPr>
          <w:i w:val="0"/>
          <w:sz w:val="22"/>
          <w:szCs w:val="22"/>
        </w:rPr>
        <w:t>NAVODILO:</w:t>
      </w:r>
    </w:p>
    <w:p w14:paraId="28981BAD" w14:textId="77777777" w:rsidR="00ED7246" w:rsidRDefault="00ED7246" w:rsidP="00ED7246">
      <w:pPr>
        <w:jc w:val="both"/>
        <w:rPr>
          <w:i w:val="0"/>
          <w:sz w:val="22"/>
          <w:szCs w:val="22"/>
        </w:rPr>
      </w:pPr>
      <w:r w:rsidRPr="00DB6262">
        <w:rPr>
          <w:i w:val="0"/>
          <w:sz w:val="22"/>
          <w:szCs w:val="22"/>
        </w:rPr>
        <w:t>Obrazec izpolnijo vsi udeleženci v ponudbi (samostojni ponudnik, ponudniki v skupni ponudbi, vsi nominirani podizvajalci).</w:t>
      </w:r>
    </w:p>
    <w:p w14:paraId="6E6A8E6B" w14:textId="77777777" w:rsidR="00ED7246" w:rsidRDefault="00ED7246" w:rsidP="00ED7246">
      <w:pPr>
        <w:jc w:val="both"/>
        <w:rPr>
          <w:i w:val="0"/>
          <w:sz w:val="22"/>
          <w:szCs w:val="22"/>
        </w:rPr>
      </w:pPr>
    </w:p>
    <w:p w14:paraId="08E67F28" w14:textId="77777777" w:rsidR="0013389F" w:rsidRDefault="0013389F" w:rsidP="00CD1C88">
      <w:pPr>
        <w:jc w:val="both"/>
        <w:rPr>
          <w:i w:val="0"/>
          <w:sz w:val="22"/>
          <w:szCs w:val="22"/>
        </w:rPr>
      </w:pPr>
    </w:p>
    <w:p w14:paraId="0DA8E4BF" w14:textId="77777777" w:rsidR="009F7D62" w:rsidRPr="004E3642" w:rsidRDefault="009F7D62" w:rsidP="009F7D62">
      <w:pPr>
        <w:pStyle w:val="Glava"/>
        <w:tabs>
          <w:tab w:val="clear" w:pos="4536"/>
          <w:tab w:val="clear" w:pos="9072"/>
        </w:tabs>
        <w:ind w:left="1080"/>
        <w:jc w:val="right"/>
        <w:rPr>
          <w:b/>
          <w:i w:val="0"/>
          <w:sz w:val="22"/>
          <w:szCs w:val="22"/>
        </w:rPr>
      </w:pPr>
      <w:r w:rsidRPr="00711130">
        <w:rPr>
          <w:b/>
          <w:i w:val="0"/>
          <w:sz w:val="22"/>
          <w:szCs w:val="22"/>
        </w:rPr>
        <w:t xml:space="preserve">PRILOGA </w:t>
      </w:r>
      <w:r w:rsidR="00ED7246">
        <w:rPr>
          <w:b/>
          <w:i w:val="0"/>
          <w:sz w:val="22"/>
          <w:szCs w:val="22"/>
        </w:rPr>
        <w:t>8</w:t>
      </w:r>
    </w:p>
    <w:p w14:paraId="235C243E" w14:textId="77777777" w:rsidR="009F7D62" w:rsidRDefault="009F7D62" w:rsidP="009F7D62">
      <w:pPr>
        <w:pStyle w:val="Glava"/>
        <w:tabs>
          <w:tab w:val="clear" w:pos="4536"/>
          <w:tab w:val="clear" w:pos="9072"/>
        </w:tabs>
        <w:ind w:left="1080"/>
        <w:jc w:val="center"/>
        <w:rPr>
          <w:b/>
          <w:i w:val="0"/>
          <w:sz w:val="28"/>
          <w:szCs w:val="28"/>
        </w:rPr>
      </w:pPr>
    </w:p>
    <w:p w14:paraId="20E7227C" w14:textId="77777777" w:rsidR="009F7D62" w:rsidRPr="0079325B" w:rsidRDefault="009F7D62" w:rsidP="009F7D62">
      <w:pPr>
        <w:pStyle w:val="Glava"/>
        <w:tabs>
          <w:tab w:val="clear" w:pos="4536"/>
          <w:tab w:val="clear" w:pos="9072"/>
        </w:tabs>
        <w:ind w:left="1080"/>
        <w:jc w:val="center"/>
        <w:rPr>
          <w:b/>
          <w:i w:val="0"/>
          <w:sz w:val="28"/>
          <w:szCs w:val="28"/>
        </w:rPr>
      </w:pPr>
      <w:r w:rsidRPr="0079325B">
        <w:rPr>
          <w:b/>
          <w:i w:val="0"/>
          <w:sz w:val="28"/>
          <w:szCs w:val="28"/>
        </w:rPr>
        <w:t>REFERENČNA TABELA</w:t>
      </w:r>
    </w:p>
    <w:p w14:paraId="5E22BF38" w14:textId="77777777" w:rsidR="009F7D62" w:rsidRPr="0079325B" w:rsidRDefault="009F7D62" w:rsidP="009F7D62">
      <w:pPr>
        <w:pStyle w:val="Glava"/>
        <w:tabs>
          <w:tab w:val="clear" w:pos="4536"/>
          <w:tab w:val="clear" w:pos="9072"/>
        </w:tabs>
        <w:ind w:left="1080"/>
        <w:jc w:val="both"/>
        <w:rPr>
          <w:i w:val="0"/>
          <w:sz w:val="22"/>
          <w:szCs w:val="22"/>
        </w:rPr>
      </w:pPr>
    </w:p>
    <w:tbl>
      <w:tblPr>
        <w:tblW w:w="0" w:type="auto"/>
        <w:tblLook w:val="01E0" w:firstRow="1" w:lastRow="1" w:firstColumn="1" w:lastColumn="1" w:noHBand="0" w:noVBand="0"/>
      </w:tblPr>
      <w:tblGrid>
        <w:gridCol w:w="2322"/>
        <w:gridCol w:w="5562"/>
      </w:tblGrid>
      <w:tr w:rsidR="009F7D62" w:rsidRPr="0079325B" w14:paraId="677115E0" w14:textId="77777777" w:rsidTr="00805D3A">
        <w:tc>
          <w:tcPr>
            <w:tcW w:w="2322" w:type="dxa"/>
          </w:tcPr>
          <w:p w14:paraId="760EAED1" w14:textId="77777777" w:rsidR="009F7D62" w:rsidRPr="0079325B" w:rsidRDefault="009F7D62" w:rsidP="009F7D62">
            <w:pPr>
              <w:pStyle w:val="Glava"/>
              <w:tabs>
                <w:tab w:val="clear" w:pos="4536"/>
                <w:tab w:val="clear" w:pos="9072"/>
                <w:tab w:val="left" w:pos="1276"/>
                <w:tab w:val="left" w:pos="2410"/>
              </w:tabs>
              <w:ind w:right="993"/>
              <w:jc w:val="both"/>
              <w:rPr>
                <w:i w:val="0"/>
                <w:sz w:val="22"/>
                <w:szCs w:val="22"/>
              </w:rPr>
            </w:pPr>
            <w:r>
              <w:rPr>
                <w:i w:val="0"/>
                <w:sz w:val="22"/>
                <w:szCs w:val="22"/>
              </w:rPr>
              <w:t>Gospodarski subjekt:</w:t>
            </w:r>
          </w:p>
        </w:tc>
        <w:tc>
          <w:tcPr>
            <w:tcW w:w="5562" w:type="dxa"/>
            <w:tcBorders>
              <w:bottom w:val="single" w:sz="4" w:space="0" w:color="auto"/>
            </w:tcBorders>
          </w:tcPr>
          <w:p w14:paraId="2C558236" w14:textId="77777777" w:rsidR="009F7D62" w:rsidRPr="0079325B" w:rsidRDefault="009F7D62" w:rsidP="009F7D62">
            <w:pPr>
              <w:pStyle w:val="Glava"/>
              <w:tabs>
                <w:tab w:val="clear" w:pos="4536"/>
                <w:tab w:val="clear" w:pos="9072"/>
                <w:tab w:val="left" w:pos="0"/>
                <w:tab w:val="left" w:pos="1276"/>
                <w:tab w:val="left" w:pos="2410"/>
              </w:tabs>
              <w:ind w:right="993"/>
              <w:jc w:val="both"/>
              <w:rPr>
                <w:i w:val="0"/>
                <w:szCs w:val="24"/>
              </w:rPr>
            </w:pPr>
          </w:p>
        </w:tc>
      </w:tr>
    </w:tbl>
    <w:p w14:paraId="78611E6B" w14:textId="77777777" w:rsidR="009F7D62" w:rsidRDefault="009F7D62" w:rsidP="009F7D62">
      <w:pPr>
        <w:pStyle w:val="Glava"/>
        <w:tabs>
          <w:tab w:val="clear" w:pos="4536"/>
          <w:tab w:val="clear" w:pos="9072"/>
          <w:tab w:val="left" w:pos="0"/>
          <w:tab w:val="left" w:pos="1276"/>
          <w:tab w:val="left" w:pos="2410"/>
        </w:tabs>
        <w:ind w:left="1080"/>
        <w:jc w:val="both"/>
        <w:rPr>
          <w:i w:val="0"/>
          <w:sz w:val="22"/>
          <w:szCs w:val="22"/>
        </w:rPr>
      </w:pPr>
    </w:p>
    <w:p w14:paraId="40D8EC3A" w14:textId="77777777" w:rsidR="009F7D62" w:rsidRDefault="009F7D62" w:rsidP="009F7D62">
      <w:pPr>
        <w:pStyle w:val="Glava"/>
        <w:tabs>
          <w:tab w:val="clear" w:pos="4536"/>
          <w:tab w:val="clear" w:pos="9072"/>
          <w:tab w:val="left" w:pos="0"/>
          <w:tab w:val="left" w:pos="1276"/>
          <w:tab w:val="left" w:pos="2410"/>
        </w:tabs>
        <w:jc w:val="both"/>
        <w:rPr>
          <w:i w:val="0"/>
          <w:sz w:val="22"/>
          <w:szCs w:val="22"/>
        </w:rPr>
      </w:pPr>
    </w:p>
    <w:p w14:paraId="5CEB4290" w14:textId="77777777" w:rsidR="00805D3A" w:rsidRPr="007C22DC" w:rsidRDefault="00805D3A" w:rsidP="00805D3A">
      <w:pPr>
        <w:pStyle w:val="Glava"/>
        <w:tabs>
          <w:tab w:val="clear" w:pos="4536"/>
          <w:tab w:val="clear" w:pos="9072"/>
        </w:tabs>
        <w:jc w:val="both"/>
        <w:rPr>
          <w:b/>
          <w:i w:val="0"/>
          <w:sz w:val="22"/>
          <w:szCs w:val="22"/>
        </w:rPr>
      </w:pPr>
      <w:r w:rsidRPr="007C22DC">
        <w:rPr>
          <w:b/>
          <w:i w:val="0"/>
          <w:sz w:val="22"/>
          <w:szCs w:val="22"/>
        </w:rPr>
        <w:t>REFERENČNI POGOJ:</w:t>
      </w:r>
    </w:p>
    <w:p w14:paraId="486571D1" w14:textId="77777777" w:rsidR="00805D3A" w:rsidRPr="00CE488D" w:rsidRDefault="00805D3A" w:rsidP="00805D3A">
      <w:pPr>
        <w:pStyle w:val="Glava"/>
        <w:jc w:val="both"/>
        <w:rPr>
          <w:i w:val="0"/>
          <w:sz w:val="22"/>
          <w:szCs w:val="22"/>
        </w:rPr>
      </w:pPr>
      <w:r w:rsidRPr="00CE488D">
        <w:rPr>
          <w:i w:val="0"/>
          <w:sz w:val="22"/>
          <w:szCs w:val="22"/>
        </w:rPr>
        <w:t xml:space="preserve">Gospodarski subjekt mora predložiti najmanj 2 referenci s področja izvedbe meritev in upravljanja z avtomatskimi </w:t>
      </w:r>
      <w:proofErr w:type="spellStart"/>
      <w:r w:rsidRPr="00CE488D">
        <w:rPr>
          <w:i w:val="0"/>
          <w:sz w:val="22"/>
          <w:szCs w:val="22"/>
        </w:rPr>
        <w:t>okoljskimi</w:t>
      </w:r>
      <w:proofErr w:type="spellEnd"/>
      <w:r w:rsidRPr="00CE488D">
        <w:rPr>
          <w:i w:val="0"/>
          <w:sz w:val="22"/>
          <w:szCs w:val="22"/>
        </w:rPr>
        <w:t xml:space="preserve"> merilnimi postajami za merjenje onesnaženosti zraka in modeliranjem kakovosti zraka v zadnjih treh letih.</w:t>
      </w:r>
    </w:p>
    <w:p w14:paraId="76CC4127" w14:textId="77777777" w:rsidR="00805D3A" w:rsidRPr="00CE488D" w:rsidRDefault="00805D3A" w:rsidP="00805D3A">
      <w:pPr>
        <w:pStyle w:val="Glava"/>
        <w:jc w:val="both"/>
        <w:rPr>
          <w:i w:val="0"/>
          <w:sz w:val="22"/>
          <w:szCs w:val="22"/>
        </w:rPr>
      </w:pPr>
    </w:p>
    <w:p w14:paraId="14EC7A65" w14:textId="77777777" w:rsidR="00805D3A" w:rsidRPr="00CE488D" w:rsidRDefault="00805D3A" w:rsidP="00805D3A">
      <w:pPr>
        <w:pStyle w:val="Glava"/>
        <w:jc w:val="both"/>
        <w:rPr>
          <w:i w:val="0"/>
          <w:sz w:val="22"/>
          <w:szCs w:val="22"/>
        </w:rPr>
      </w:pPr>
    </w:p>
    <w:p w14:paraId="4F2026AB" w14:textId="77777777" w:rsidR="00805D3A" w:rsidRPr="00CE488D" w:rsidRDefault="00805D3A" w:rsidP="00805D3A">
      <w:pPr>
        <w:pStyle w:val="Glava"/>
        <w:jc w:val="both"/>
        <w:rPr>
          <w:i w:val="0"/>
          <w:sz w:val="22"/>
          <w:szCs w:val="22"/>
        </w:rPr>
      </w:pPr>
    </w:p>
    <w:tbl>
      <w:tblPr>
        <w:tblW w:w="88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4990"/>
        <w:gridCol w:w="1843"/>
      </w:tblGrid>
      <w:tr w:rsidR="00805D3A" w:rsidRPr="00CE488D" w14:paraId="480D936C" w14:textId="77777777" w:rsidTr="00805D3A">
        <w:tc>
          <w:tcPr>
            <w:tcW w:w="2039" w:type="dxa"/>
            <w:shd w:val="clear" w:color="auto" w:fill="D9D9D9" w:themeFill="background1" w:themeFillShade="D9"/>
            <w:vAlign w:val="center"/>
          </w:tcPr>
          <w:p w14:paraId="1F784DE2" w14:textId="77777777" w:rsidR="00805D3A" w:rsidRPr="00CE488D" w:rsidRDefault="00805D3A" w:rsidP="00805D3A">
            <w:pPr>
              <w:jc w:val="center"/>
              <w:rPr>
                <w:b/>
                <w:i w:val="0"/>
                <w:color w:val="000000" w:themeColor="text1"/>
                <w:sz w:val="16"/>
                <w:szCs w:val="16"/>
              </w:rPr>
            </w:pPr>
            <w:r w:rsidRPr="00CE488D">
              <w:rPr>
                <w:b/>
                <w:i w:val="0"/>
                <w:color w:val="000000" w:themeColor="text1"/>
                <w:sz w:val="16"/>
                <w:szCs w:val="16"/>
              </w:rPr>
              <w:t>Naziv naročnika referenčnega posla ter kontaktna oseba naročnika (e-pošta in telefonska številka)</w:t>
            </w:r>
          </w:p>
        </w:tc>
        <w:tc>
          <w:tcPr>
            <w:tcW w:w="4990" w:type="dxa"/>
            <w:shd w:val="clear" w:color="auto" w:fill="D9D9D9" w:themeFill="background1" w:themeFillShade="D9"/>
            <w:vAlign w:val="center"/>
          </w:tcPr>
          <w:p w14:paraId="65508FD2" w14:textId="77777777" w:rsidR="00805D3A" w:rsidRPr="00CE488D" w:rsidRDefault="00805D3A" w:rsidP="00805D3A">
            <w:pPr>
              <w:jc w:val="center"/>
              <w:rPr>
                <w:b/>
                <w:i w:val="0"/>
                <w:color w:val="000000" w:themeColor="text1"/>
                <w:sz w:val="18"/>
                <w:szCs w:val="18"/>
              </w:rPr>
            </w:pPr>
            <w:r w:rsidRPr="00CE488D">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5EAA5862" w14:textId="77777777" w:rsidR="00805D3A" w:rsidRPr="00CE488D" w:rsidRDefault="00805D3A" w:rsidP="00805D3A">
            <w:pPr>
              <w:jc w:val="center"/>
              <w:rPr>
                <w:b/>
                <w:i w:val="0"/>
                <w:color w:val="000000" w:themeColor="text1"/>
                <w:sz w:val="16"/>
                <w:szCs w:val="16"/>
              </w:rPr>
            </w:pPr>
            <w:r w:rsidRPr="00CE488D">
              <w:rPr>
                <w:b/>
                <w:i w:val="0"/>
                <w:color w:val="000000" w:themeColor="text1"/>
                <w:sz w:val="16"/>
                <w:szCs w:val="16"/>
              </w:rPr>
              <w:t>Datum začetka in končanja posla</w:t>
            </w:r>
          </w:p>
        </w:tc>
      </w:tr>
      <w:tr w:rsidR="00805D3A" w:rsidRPr="00CE488D" w14:paraId="1E2FC839" w14:textId="77777777" w:rsidTr="00805D3A">
        <w:tc>
          <w:tcPr>
            <w:tcW w:w="2039" w:type="dxa"/>
          </w:tcPr>
          <w:p w14:paraId="4BDD7EAF" w14:textId="77777777" w:rsidR="00805D3A" w:rsidRPr="00CE488D" w:rsidRDefault="00805D3A" w:rsidP="00805D3A">
            <w:pPr>
              <w:pStyle w:val="Glava"/>
              <w:tabs>
                <w:tab w:val="clear" w:pos="4536"/>
                <w:tab w:val="clear" w:pos="9072"/>
              </w:tabs>
              <w:jc w:val="both"/>
              <w:rPr>
                <w:i w:val="0"/>
                <w:sz w:val="22"/>
                <w:szCs w:val="22"/>
              </w:rPr>
            </w:pPr>
          </w:p>
        </w:tc>
        <w:tc>
          <w:tcPr>
            <w:tcW w:w="4990" w:type="dxa"/>
          </w:tcPr>
          <w:p w14:paraId="0B51E15C" w14:textId="77777777" w:rsidR="00805D3A" w:rsidRDefault="00805D3A" w:rsidP="00805D3A">
            <w:pPr>
              <w:pStyle w:val="Glava"/>
              <w:tabs>
                <w:tab w:val="clear" w:pos="4536"/>
                <w:tab w:val="clear" w:pos="9072"/>
              </w:tabs>
              <w:jc w:val="both"/>
              <w:rPr>
                <w:i w:val="0"/>
                <w:sz w:val="22"/>
                <w:szCs w:val="22"/>
              </w:rPr>
            </w:pPr>
          </w:p>
          <w:p w14:paraId="5F3F3B78" w14:textId="77777777" w:rsidR="00805D3A" w:rsidRDefault="00805D3A" w:rsidP="00805D3A">
            <w:pPr>
              <w:pStyle w:val="Glava"/>
              <w:tabs>
                <w:tab w:val="clear" w:pos="4536"/>
                <w:tab w:val="clear" w:pos="9072"/>
              </w:tabs>
              <w:jc w:val="both"/>
              <w:rPr>
                <w:i w:val="0"/>
                <w:sz w:val="22"/>
                <w:szCs w:val="22"/>
              </w:rPr>
            </w:pPr>
          </w:p>
          <w:p w14:paraId="17D95B83" w14:textId="77777777" w:rsidR="00805D3A" w:rsidRDefault="00805D3A" w:rsidP="00805D3A">
            <w:pPr>
              <w:pStyle w:val="Glava"/>
              <w:tabs>
                <w:tab w:val="clear" w:pos="4536"/>
                <w:tab w:val="clear" w:pos="9072"/>
              </w:tabs>
              <w:jc w:val="both"/>
              <w:rPr>
                <w:i w:val="0"/>
                <w:sz w:val="22"/>
                <w:szCs w:val="22"/>
              </w:rPr>
            </w:pPr>
          </w:p>
          <w:p w14:paraId="0898802B" w14:textId="77777777" w:rsidR="00805D3A" w:rsidRPr="00CE488D" w:rsidRDefault="00805D3A" w:rsidP="00805D3A">
            <w:pPr>
              <w:pStyle w:val="Glava"/>
              <w:tabs>
                <w:tab w:val="clear" w:pos="4536"/>
                <w:tab w:val="clear" w:pos="9072"/>
              </w:tabs>
              <w:jc w:val="both"/>
              <w:rPr>
                <w:i w:val="0"/>
                <w:sz w:val="22"/>
                <w:szCs w:val="22"/>
              </w:rPr>
            </w:pPr>
          </w:p>
        </w:tc>
        <w:tc>
          <w:tcPr>
            <w:tcW w:w="1843" w:type="dxa"/>
          </w:tcPr>
          <w:p w14:paraId="5D79A159" w14:textId="77777777" w:rsidR="00805D3A" w:rsidRPr="00CE488D" w:rsidRDefault="00805D3A" w:rsidP="00805D3A">
            <w:pPr>
              <w:pStyle w:val="Glava"/>
              <w:tabs>
                <w:tab w:val="clear" w:pos="4536"/>
                <w:tab w:val="clear" w:pos="9072"/>
              </w:tabs>
              <w:jc w:val="both"/>
              <w:rPr>
                <w:i w:val="0"/>
                <w:sz w:val="22"/>
                <w:szCs w:val="22"/>
              </w:rPr>
            </w:pPr>
          </w:p>
        </w:tc>
      </w:tr>
      <w:tr w:rsidR="00805D3A" w:rsidRPr="00CE488D" w14:paraId="0564CF42" w14:textId="77777777" w:rsidTr="00805D3A">
        <w:tc>
          <w:tcPr>
            <w:tcW w:w="2039" w:type="dxa"/>
          </w:tcPr>
          <w:p w14:paraId="2A20F3F9" w14:textId="77777777" w:rsidR="00805D3A" w:rsidRPr="00CE488D" w:rsidRDefault="00805D3A" w:rsidP="00805D3A">
            <w:pPr>
              <w:pStyle w:val="Glava"/>
              <w:tabs>
                <w:tab w:val="clear" w:pos="4536"/>
                <w:tab w:val="clear" w:pos="9072"/>
              </w:tabs>
              <w:jc w:val="both"/>
              <w:rPr>
                <w:i w:val="0"/>
                <w:sz w:val="22"/>
                <w:szCs w:val="22"/>
              </w:rPr>
            </w:pPr>
          </w:p>
        </w:tc>
        <w:tc>
          <w:tcPr>
            <w:tcW w:w="4990" w:type="dxa"/>
          </w:tcPr>
          <w:p w14:paraId="4D3C52F3" w14:textId="77777777" w:rsidR="00805D3A" w:rsidRDefault="00805D3A" w:rsidP="00805D3A">
            <w:pPr>
              <w:pStyle w:val="Glava"/>
              <w:tabs>
                <w:tab w:val="clear" w:pos="4536"/>
                <w:tab w:val="clear" w:pos="9072"/>
              </w:tabs>
              <w:jc w:val="both"/>
              <w:rPr>
                <w:i w:val="0"/>
                <w:sz w:val="22"/>
                <w:szCs w:val="22"/>
              </w:rPr>
            </w:pPr>
          </w:p>
          <w:p w14:paraId="1E4716A9" w14:textId="77777777" w:rsidR="00805D3A" w:rsidRDefault="00805D3A" w:rsidP="00805D3A">
            <w:pPr>
              <w:pStyle w:val="Glava"/>
              <w:tabs>
                <w:tab w:val="clear" w:pos="4536"/>
                <w:tab w:val="clear" w:pos="9072"/>
              </w:tabs>
              <w:jc w:val="both"/>
              <w:rPr>
                <w:i w:val="0"/>
                <w:sz w:val="22"/>
                <w:szCs w:val="22"/>
              </w:rPr>
            </w:pPr>
          </w:p>
          <w:p w14:paraId="283D17D4" w14:textId="77777777" w:rsidR="00805D3A" w:rsidRDefault="00805D3A" w:rsidP="00805D3A">
            <w:pPr>
              <w:pStyle w:val="Glava"/>
              <w:tabs>
                <w:tab w:val="clear" w:pos="4536"/>
                <w:tab w:val="clear" w:pos="9072"/>
              </w:tabs>
              <w:jc w:val="both"/>
              <w:rPr>
                <w:i w:val="0"/>
                <w:sz w:val="22"/>
                <w:szCs w:val="22"/>
              </w:rPr>
            </w:pPr>
          </w:p>
          <w:p w14:paraId="4AC7EFF7" w14:textId="77777777" w:rsidR="00805D3A" w:rsidRPr="00CE488D" w:rsidRDefault="00805D3A" w:rsidP="00805D3A">
            <w:pPr>
              <w:pStyle w:val="Glava"/>
              <w:tabs>
                <w:tab w:val="clear" w:pos="4536"/>
                <w:tab w:val="clear" w:pos="9072"/>
              </w:tabs>
              <w:jc w:val="both"/>
              <w:rPr>
                <w:i w:val="0"/>
                <w:sz w:val="22"/>
                <w:szCs w:val="22"/>
              </w:rPr>
            </w:pPr>
          </w:p>
        </w:tc>
        <w:tc>
          <w:tcPr>
            <w:tcW w:w="1843" w:type="dxa"/>
          </w:tcPr>
          <w:p w14:paraId="734DA94C" w14:textId="77777777" w:rsidR="00805D3A" w:rsidRPr="00CE488D" w:rsidRDefault="00805D3A" w:rsidP="00805D3A">
            <w:pPr>
              <w:pStyle w:val="Glava"/>
              <w:tabs>
                <w:tab w:val="clear" w:pos="4536"/>
                <w:tab w:val="clear" w:pos="9072"/>
              </w:tabs>
              <w:jc w:val="both"/>
              <w:rPr>
                <w:i w:val="0"/>
                <w:sz w:val="22"/>
                <w:szCs w:val="22"/>
              </w:rPr>
            </w:pPr>
          </w:p>
        </w:tc>
      </w:tr>
    </w:tbl>
    <w:p w14:paraId="076FDA31" w14:textId="77777777" w:rsidR="00805D3A" w:rsidRPr="00CE488D" w:rsidRDefault="00805D3A" w:rsidP="00805D3A">
      <w:pPr>
        <w:pStyle w:val="Glava"/>
        <w:jc w:val="both"/>
        <w:rPr>
          <w:i w:val="0"/>
          <w:sz w:val="22"/>
          <w:szCs w:val="22"/>
        </w:rPr>
      </w:pPr>
    </w:p>
    <w:p w14:paraId="69123AA7" w14:textId="77777777" w:rsidR="00805D3A" w:rsidRPr="00CE488D" w:rsidRDefault="00805D3A" w:rsidP="00805D3A">
      <w:pPr>
        <w:pStyle w:val="Glava"/>
        <w:jc w:val="both"/>
        <w:rPr>
          <w:i w:val="0"/>
          <w:sz w:val="22"/>
          <w:szCs w:val="22"/>
        </w:rPr>
      </w:pPr>
    </w:p>
    <w:p w14:paraId="7B6102FD" w14:textId="77777777" w:rsidR="00805D3A" w:rsidRDefault="00805D3A" w:rsidP="00805D3A">
      <w:pPr>
        <w:pStyle w:val="Glava"/>
        <w:tabs>
          <w:tab w:val="clear" w:pos="4536"/>
          <w:tab w:val="clear" w:pos="9072"/>
        </w:tabs>
        <w:jc w:val="both"/>
        <w:rPr>
          <w:i w:val="0"/>
          <w:sz w:val="22"/>
          <w:szCs w:val="22"/>
        </w:rPr>
      </w:pPr>
      <w:r w:rsidRPr="00CE488D">
        <w:rPr>
          <w:i w:val="0"/>
          <w:sz w:val="22"/>
          <w:szCs w:val="22"/>
        </w:rPr>
        <w:t>Naročnik si pridržuje pravico, da navedbe preveri ter zahteva dokazila (na primer: izvajalsko pogodbo, obračun, potrdilo o izplačilu, ... ) o izvedbi navedenega referenčnega dela, oziroma navedbe preveri neposredno pri naročniku referenčnega posla.</w:t>
      </w:r>
    </w:p>
    <w:p w14:paraId="53BC9A72" w14:textId="77777777" w:rsidR="00805D3A" w:rsidRDefault="00805D3A" w:rsidP="00805D3A">
      <w:pPr>
        <w:pStyle w:val="Glava"/>
        <w:tabs>
          <w:tab w:val="clear" w:pos="4536"/>
          <w:tab w:val="clear" w:pos="9072"/>
        </w:tabs>
        <w:jc w:val="both"/>
        <w:rPr>
          <w:i w:val="0"/>
          <w:sz w:val="22"/>
          <w:szCs w:val="22"/>
        </w:rPr>
      </w:pPr>
    </w:p>
    <w:p w14:paraId="057DEF0B" w14:textId="77777777" w:rsidR="00805D3A" w:rsidRDefault="00805D3A" w:rsidP="00805D3A">
      <w:pPr>
        <w:pStyle w:val="Glava"/>
        <w:tabs>
          <w:tab w:val="clear" w:pos="4536"/>
          <w:tab w:val="clear" w:pos="9072"/>
        </w:tabs>
        <w:ind w:left="1080"/>
        <w:jc w:val="both"/>
        <w:rPr>
          <w:i w:val="0"/>
          <w:sz w:val="22"/>
          <w:szCs w:val="22"/>
        </w:rPr>
      </w:pPr>
    </w:p>
    <w:p w14:paraId="4B48347D" w14:textId="77777777" w:rsidR="00805D3A" w:rsidRPr="00CE488D" w:rsidRDefault="00805D3A" w:rsidP="00805D3A">
      <w:pPr>
        <w:pStyle w:val="Glava"/>
        <w:tabs>
          <w:tab w:val="clear" w:pos="4536"/>
          <w:tab w:val="clear" w:pos="9072"/>
        </w:tabs>
        <w:ind w:left="1080"/>
        <w:jc w:val="both"/>
        <w:rPr>
          <w:i w:val="0"/>
          <w:sz w:val="22"/>
          <w:szCs w:val="22"/>
        </w:rPr>
      </w:pPr>
    </w:p>
    <w:p w14:paraId="2C1281CB" w14:textId="77777777" w:rsidR="009F7D62" w:rsidRPr="0079325B" w:rsidRDefault="009F7D62" w:rsidP="009F7D62">
      <w:pPr>
        <w:pStyle w:val="Glava"/>
        <w:tabs>
          <w:tab w:val="clear" w:pos="4536"/>
          <w:tab w:val="clear" w:pos="9072"/>
          <w:tab w:val="left" w:pos="0"/>
          <w:tab w:val="left" w:pos="1276"/>
          <w:tab w:val="left" w:pos="2410"/>
        </w:tabs>
        <w:ind w:left="142"/>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D0A0F2D" w14:textId="77777777" w:rsidR="009F7D62" w:rsidRDefault="009F7D62" w:rsidP="009F7D62">
      <w:pPr>
        <w:pStyle w:val="Glava"/>
        <w:tabs>
          <w:tab w:val="clear" w:pos="4536"/>
          <w:tab w:val="clear" w:pos="9072"/>
          <w:tab w:val="left" w:pos="0"/>
          <w:tab w:val="left" w:pos="1276"/>
          <w:tab w:val="left" w:pos="2410"/>
        </w:tabs>
        <w:ind w:left="142"/>
        <w:jc w:val="both"/>
        <w:rPr>
          <w:i w:val="0"/>
          <w:sz w:val="22"/>
          <w:szCs w:val="22"/>
        </w:rPr>
      </w:pPr>
    </w:p>
    <w:p w14:paraId="65F527A8" w14:textId="77777777" w:rsidR="009F7D62" w:rsidRDefault="009F7D62" w:rsidP="009F7D62">
      <w:pPr>
        <w:pStyle w:val="Glava"/>
        <w:tabs>
          <w:tab w:val="clear" w:pos="4536"/>
          <w:tab w:val="clear" w:pos="9072"/>
        </w:tabs>
        <w:ind w:left="1080"/>
        <w:jc w:val="both"/>
        <w:rPr>
          <w:i w:val="0"/>
          <w:sz w:val="22"/>
          <w:szCs w:val="22"/>
        </w:rPr>
      </w:pPr>
    </w:p>
    <w:p w14:paraId="08FF50F8" w14:textId="77777777" w:rsidR="009F7D62" w:rsidRDefault="009F7D62" w:rsidP="009F7D62">
      <w:pPr>
        <w:rPr>
          <w:i w:val="0"/>
          <w:sz w:val="22"/>
          <w:szCs w:val="22"/>
        </w:rPr>
      </w:pPr>
      <w:r>
        <w:rPr>
          <w:i w:val="0"/>
          <w:sz w:val="22"/>
          <w:szCs w:val="22"/>
        </w:rPr>
        <w:br w:type="page"/>
      </w:r>
    </w:p>
    <w:p w14:paraId="45D1F403" w14:textId="77777777" w:rsidR="009F7D62" w:rsidRPr="0079325B" w:rsidRDefault="009F7D62" w:rsidP="009F7D62">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4E3760">
        <w:rPr>
          <w:b/>
          <w:i w:val="0"/>
          <w:sz w:val="22"/>
          <w:szCs w:val="22"/>
        </w:rPr>
        <w:t>8</w:t>
      </w:r>
      <w:r w:rsidRPr="0079325B">
        <w:rPr>
          <w:b/>
          <w:i w:val="0"/>
          <w:sz w:val="22"/>
          <w:szCs w:val="22"/>
        </w:rPr>
        <w:t>/1</w:t>
      </w:r>
    </w:p>
    <w:p w14:paraId="228B0097" w14:textId="77777777" w:rsidR="009F7D62" w:rsidRPr="0079325B" w:rsidRDefault="009F7D62" w:rsidP="009F7D62">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49A2711A" w14:textId="77777777" w:rsidR="009F7D62" w:rsidRPr="0079325B" w:rsidRDefault="009F7D62" w:rsidP="009F7D62">
      <w:pPr>
        <w:pStyle w:val="Napis"/>
        <w:ind w:left="1080"/>
        <w:jc w:val="left"/>
        <w:rPr>
          <w:szCs w:val="22"/>
        </w:rPr>
      </w:pPr>
    </w:p>
    <w:p w14:paraId="77D9E0E3" w14:textId="77777777" w:rsidR="00805D3A" w:rsidRPr="00B165D9" w:rsidRDefault="00805D3A" w:rsidP="00805D3A">
      <w:pPr>
        <w:pStyle w:val="Napis"/>
        <w:tabs>
          <w:tab w:val="clear" w:pos="567"/>
          <w:tab w:val="clear" w:pos="851"/>
          <w:tab w:val="clear" w:pos="993"/>
        </w:tabs>
        <w:jc w:val="left"/>
        <w:rPr>
          <w:szCs w:val="22"/>
        </w:rPr>
      </w:pPr>
      <w:r w:rsidRPr="00B165D9">
        <w:rPr>
          <w:szCs w:val="22"/>
        </w:rPr>
        <w:t>Potrditev referenc s strani posameznih naročnikov</w:t>
      </w:r>
    </w:p>
    <w:p w14:paraId="7C955AA0" w14:textId="77777777" w:rsidR="00805D3A" w:rsidRPr="00B165D9" w:rsidRDefault="00805D3A" w:rsidP="00805D3A">
      <w:pPr>
        <w:rPr>
          <w:i w:val="0"/>
          <w:sz w:val="22"/>
          <w:szCs w:val="22"/>
        </w:rPr>
      </w:pPr>
      <w:r w:rsidRPr="00B165D9">
        <w:rPr>
          <w:i w:val="0"/>
          <w:sz w:val="22"/>
          <w:szCs w:val="22"/>
        </w:rPr>
        <w:t xml:space="preserve">Na zaprosilo gospodarskega subjekta (ime in naslov gospodarskega subjekta): </w:t>
      </w:r>
    </w:p>
    <w:p w14:paraId="08C29734" w14:textId="77777777" w:rsidR="00805D3A" w:rsidRPr="00B165D9" w:rsidRDefault="00805D3A" w:rsidP="00805D3A">
      <w:pPr>
        <w:rPr>
          <w:i w:val="0"/>
          <w:sz w:val="22"/>
          <w:szCs w:val="22"/>
        </w:rPr>
      </w:pPr>
      <w:r w:rsidRPr="00B165D9">
        <w:rPr>
          <w:i w:val="0"/>
          <w:sz w:val="22"/>
          <w:szCs w:val="22"/>
        </w:rPr>
        <w:t>……………………………………………………………………….......………....…..............</w:t>
      </w:r>
    </w:p>
    <w:p w14:paraId="2C2F48BC" w14:textId="77777777" w:rsidR="00805D3A" w:rsidRPr="00B165D9" w:rsidRDefault="00805D3A" w:rsidP="00805D3A">
      <w:pPr>
        <w:rPr>
          <w:i w:val="0"/>
          <w:sz w:val="16"/>
          <w:szCs w:val="16"/>
        </w:rPr>
      </w:pPr>
    </w:p>
    <w:p w14:paraId="2D061988" w14:textId="77777777" w:rsidR="00805D3A" w:rsidRPr="00B165D9" w:rsidRDefault="00805D3A" w:rsidP="00805D3A">
      <w:pPr>
        <w:rPr>
          <w:i w:val="0"/>
          <w:sz w:val="22"/>
          <w:szCs w:val="22"/>
        </w:rPr>
      </w:pPr>
      <w:r w:rsidRPr="00B165D9">
        <w:rPr>
          <w:i w:val="0"/>
          <w:sz w:val="22"/>
          <w:szCs w:val="22"/>
        </w:rPr>
        <w:t>za prijavo na javni razpis za »</w:t>
      </w:r>
      <w:r w:rsidRPr="00B165D9">
        <w:rPr>
          <w:b/>
          <w:i w:val="0"/>
          <w:sz w:val="22"/>
          <w:szCs w:val="22"/>
        </w:rPr>
        <w:t>IZVAJANJE MERITEV IN UPRAVLJANJE OKOLJSKE MERILNE POSTAJE LJUBLJANA CENTER (2021-2024)</w:t>
      </w:r>
      <w:r w:rsidRPr="00B165D9">
        <w:rPr>
          <w:i w:val="0"/>
          <w:sz w:val="22"/>
          <w:szCs w:val="22"/>
        </w:rPr>
        <w:t>«</w:t>
      </w:r>
    </w:p>
    <w:p w14:paraId="5E0E49F3" w14:textId="77777777" w:rsidR="00805D3A" w:rsidRPr="00B165D9" w:rsidRDefault="00805D3A" w:rsidP="00805D3A">
      <w:pPr>
        <w:rPr>
          <w:i w:val="0"/>
          <w:sz w:val="16"/>
          <w:szCs w:val="16"/>
        </w:rPr>
      </w:pPr>
    </w:p>
    <w:p w14:paraId="6537DD6C" w14:textId="77777777" w:rsidR="00805D3A" w:rsidRPr="00B165D9" w:rsidRDefault="00805D3A" w:rsidP="00805D3A">
      <w:pPr>
        <w:jc w:val="center"/>
        <w:rPr>
          <w:b/>
          <w:i w:val="0"/>
          <w:szCs w:val="24"/>
          <w:u w:val="single"/>
        </w:rPr>
      </w:pPr>
      <w:r w:rsidRPr="00B165D9">
        <w:rPr>
          <w:b/>
          <w:i w:val="0"/>
          <w:szCs w:val="24"/>
          <w:u w:val="single"/>
        </w:rPr>
        <w:t>POTRJUJEMO</w:t>
      </w:r>
    </w:p>
    <w:p w14:paraId="2B365286" w14:textId="77777777" w:rsidR="00805D3A" w:rsidRPr="00B165D9" w:rsidRDefault="00805D3A" w:rsidP="00805D3A">
      <w:pPr>
        <w:rPr>
          <w:i w:val="0"/>
          <w:sz w:val="16"/>
          <w:szCs w:val="16"/>
          <w:u w:val="single"/>
        </w:rPr>
      </w:pPr>
    </w:p>
    <w:p w14:paraId="5E08B3CC" w14:textId="77777777" w:rsidR="00805D3A" w:rsidRPr="00B165D9" w:rsidRDefault="00805D3A" w:rsidP="00805D3A">
      <w:pPr>
        <w:pStyle w:val="Odstavekseznama"/>
        <w:ind w:left="0"/>
        <w:jc w:val="both"/>
        <w:rPr>
          <w:bCs/>
          <w:i w:val="0"/>
          <w:sz w:val="22"/>
          <w:szCs w:val="22"/>
        </w:rPr>
      </w:pPr>
      <w:r w:rsidRPr="00B165D9">
        <w:rPr>
          <w:i w:val="0"/>
          <w:sz w:val="22"/>
          <w:szCs w:val="22"/>
        </w:rPr>
        <w:t xml:space="preserve">da nam je gospodarski subjekt </w:t>
      </w:r>
      <w:r w:rsidRPr="00B165D9">
        <w:rPr>
          <w:bCs/>
          <w:i w:val="0"/>
          <w:sz w:val="22"/>
          <w:szCs w:val="22"/>
        </w:rPr>
        <w:t>izvedel in zaključil:</w:t>
      </w:r>
    </w:p>
    <w:p w14:paraId="0EE68024" w14:textId="77777777" w:rsidR="00805D3A" w:rsidRPr="00B165D9" w:rsidRDefault="00805D3A" w:rsidP="00805D3A">
      <w:pPr>
        <w:pStyle w:val="Odstavekseznama"/>
        <w:ind w:left="0"/>
        <w:jc w:val="both"/>
        <w:rPr>
          <w:bCs/>
          <w:i w:val="0"/>
          <w:sz w:val="16"/>
          <w:szCs w:val="16"/>
        </w:rPr>
      </w:pPr>
    </w:p>
    <w:tbl>
      <w:tblPr>
        <w:tblW w:w="8843" w:type="dxa"/>
        <w:tblInd w:w="1188" w:type="dxa"/>
        <w:tblLook w:val="01E0" w:firstRow="1" w:lastRow="1" w:firstColumn="1" w:lastColumn="1" w:noHBand="0" w:noVBand="0"/>
      </w:tblPr>
      <w:tblGrid>
        <w:gridCol w:w="8843"/>
      </w:tblGrid>
      <w:tr w:rsidR="00805D3A" w:rsidRPr="00B165D9" w14:paraId="7E58016C" w14:textId="77777777" w:rsidTr="00267E8A">
        <w:tc>
          <w:tcPr>
            <w:tcW w:w="8843" w:type="dxa"/>
            <w:tcBorders>
              <w:bottom w:val="single" w:sz="4" w:space="0" w:color="auto"/>
            </w:tcBorders>
          </w:tcPr>
          <w:p w14:paraId="3BCE8F30" w14:textId="77777777" w:rsidR="00805D3A" w:rsidRPr="00B165D9" w:rsidRDefault="00805D3A" w:rsidP="00805D3A">
            <w:pPr>
              <w:rPr>
                <w:i w:val="0"/>
                <w:sz w:val="22"/>
                <w:szCs w:val="22"/>
              </w:rPr>
            </w:pPr>
          </w:p>
        </w:tc>
      </w:tr>
      <w:tr w:rsidR="00805D3A" w:rsidRPr="00B165D9" w14:paraId="312BFD07" w14:textId="77777777" w:rsidTr="00267E8A">
        <w:tc>
          <w:tcPr>
            <w:tcW w:w="8843" w:type="dxa"/>
            <w:vAlign w:val="center"/>
          </w:tcPr>
          <w:p w14:paraId="113B7609" w14:textId="77777777" w:rsidR="00805D3A" w:rsidRPr="00B165D9" w:rsidRDefault="00805D3A" w:rsidP="00805D3A">
            <w:pPr>
              <w:jc w:val="center"/>
              <w:rPr>
                <w:i w:val="0"/>
                <w:sz w:val="16"/>
                <w:szCs w:val="16"/>
              </w:rPr>
            </w:pPr>
            <w:r w:rsidRPr="00B165D9">
              <w:rPr>
                <w:i w:val="0"/>
                <w:sz w:val="16"/>
                <w:szCs w:val="16"/>
              </w:rPr>
              <w:t>(navede se predmet referenčnega posla)</w:t>
            </w:r>
          </w:p>
        </w:tc>
      </w:tr>
    </w:tbl>
    <w:p w14:paraId="7F96D380" w14:textId="77777777" w:rsidR="00805D3A" w:rsidRPr="00B165D9" w:rsidRDefault="00805D3A" w:rsidP="00805D3A">
      <w:pPr>
        <w:pStyle w:val="Odstavekseznama"/>
        <w:ind w:left="0"/>
        <w:jc w:val="both"/>
        <w:rPr>
          <w:bCs/>
          <w:i w:val="0"/>
          <w:sz w:val="16"/>
          <w:szCs w:val="16"/>
        </w:rPr>
      </w:pPr>
    </w:p>
    <w:p w14:paraId="583CCD29" w14:textId="77777777" w:rsidR="00805D3A" w:rsidRPr="00B165D9" w:rsidRDefault="00805D3A" w:rsidP="00805D3A">
      <w:pPr>
        <w:jc w:val="both"/>
        <w:rPr>
          <w:i w:val="0"/>
          <w:sz w:val="22"/>
          <w:szCs w:val="22"/>
        </w:rPr>
      </w:pPr>
      <w:r w:rsidRPr="00B165D9">
        <w:rPr>
          <w:i w:val="0"/>
          <w:sz w:val="22"/>
          <w:szCs w:val="22"/>
        </w:rPr>
        <w:t>da nam je ponudnik v obdobju zadnjih  treh let pred oddajo ponudbe uspešno izvedel istovrsten posel (kot je predmet tega naročila). 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F977AE2" w14:textId="77777777" w:rsidR="00805D3A" w:rsidRPr="00B165D9" w:rsidRDefault="00805D3A" w:rsidP="00805D3A">
      <w:pPr>
        <w:rPr>
          <w:i w:val="0"/>
          <w:sz w:val="16"/>
          <w:szCs w:val="16"/>
        </w:rPr>
      </w:pPr>
    </w:p>
    <w:tbl>
      <w:tblPr>
        <w:tblW w:w="7662" w:type="dxa"/>
        <w:tblInd w:w="1080" w:type="dxa"/>
        <w:tblLook w:val="01E0" w:firstRow="1" w:lastRow="1" w:firstColumn="1" w:lastColumn="1" w:noHBand="0" w:noVBand="0"/>
      </w:tblPr>
      <w:tblGrid>
        <w:gridCol w:w="2909"/>
        <w:gridCol w:w="4753"/>
      </w:tblGrid>
      <w:tr w:rsidR="00805D3A" w:rsidRPr="00B165D9" w14:paraId="24269ACA" w14:textId="77777777" w:rsidTr="00267E8A">
        <w:trPr>
          <w:trHeight w:val="347"/>
        </w:trPr>
        <w:tc>
          <w:tcPr>
            <w:tcW w:w="2909" w:type="dxa"/>
          </w:tcPr>
          <w:p w14:paraId="6151F389" w14:textId="77777777" w:rsidR="00805D3A" w:rsidRPr="00B165D9" w:rsidRDefault="00805D3A" w:rsidP="00805D3A">
            <w:pPr>
              <w:rPr>
                <w:i w:val="0"/>
                <w:sz w:val="22"/>
                <w:szCs w:val="22"/>
              </w:rPr>
            </w:pPr>
            <w:r w:rsidRPr="00B165D9">
              <w:rPr>
                <w:i w:val="0"/>
                <w:sz w:val="22"/>
                <w:szCs w:val="22"/>
              </w:rPr>
              <w:t>Naziv projekta:</w:t>
            </w:r>
          </w:p>
        </w:tc>
        <w:tc>
          <w:tcPr>
            <w:tcW w:w="4753" w:type="dxa"/>
            <w:tcBorders>
              <w:bottom w:val="single" w:sz="4" w:space="0" w:color="auto"/>
            </w:tcBorders>
          </w:tcPr>
          <w:p w14:paraId="1FF8BAE5" w14:textId="77777777" w:rsidR="00805D3A" w:rsidRPr="00B165D9" w:rsidRDefault="00805D3A" w:rsidP="00805D3A">
            <w:pPr>
              <w:rPr>
                <w:i w:val="0"/>
                <w:sz w:val="22"/>
                <w:szCs w:val="22"/>
              </w:rPr>
            </w:pPr>
          </w:p>
        </w:tc>
      </w:tr>
      <w:tr w:rsidR="00805D3A" w:rsidRPr="00B165D9" w14:paraId="18FA0018" w14:textId="77777777" w:rsidTr="00267E8A">
        <w:trPr>
          <w:trHeight w:val="143"/>
        </w:trPr>
        <w:tc>
          <w:tcPr>
            <w:tcW w:w="2909" w:type="dxa"/>
          </w:tcPr>
          <w:p w14:paraId="780D08AD" w14:textId="77777777" w:rsidR="00805D3A" w:rsidRPr="00B165D9" w:rsidRDefault="00805D3A" w:rsidP="00805D3A">
            <w:pPr>
              <w:rPr>
                <w:i w:val="0"/>
                <w:sz w:val="10"/>
                <w:szCs w:val="10"/>
              </w:rPr>
            </w:pPr>
          </w:p>
        </w:tc>
        <w:tc>
          <w:tcPr>
            <w:tcW w:w="4753" w:type="dxa"/>
          </w:tcPr>
          <w:p w14:paraId="2712D820" w14:textId="77777777" w:rsidR="00805D3A" w:rsidRPr="00B165D9" w:rsidRDefault="00805D3A" w:rsidP="00805D3A">
            <w:pPr>
              <w:rPr>
                <w:i w:val="0"/>
                <w:sz w:val="10"/>
                <w:szCs w:val="10"/>
              </w:rPr>
            </w:pPr>
          </w:p>
        </w:tc>
      </w:tr>
      <w:tr w:rsidR="00805D3A" w:rsidRPr="00B165D9" w14:paraId="0A4EF772" w14:textId="77777777" w:rsidTr="00267E8A">
        <w:trPr>
          <w:trHeight w:val="347"/>
        </w:trPr>
        <w:tc>
          <w:tcPr>
            <w:tcW w:w="2909" w:type="dxa"/>
          </w:tcPr>
          <w:p w14:paraId="49E26299" w14:textId="77777777" w:rsidR="00805D3A" w:rsidRPr="00B165D9" w:rsidRDefault="00805D3A" w:rsidP="00805D3A">
            <w:pPr>
              <w:rPr>
                <w:i w:val="0"/>
                <w:sz w:val="22"/>
                <w:szCs w:val="22"/>
              </w:rPr>
            </w:pPr>
            <w:r w:rsidRPr="00B165D9">
              <w:rPr>
                <w:i w:val="0"/>
                <w:sz w:val="22"/>
                <w:szCs w:val="22"/>
              </w:rPr>
              <w:t>Lokacija projekta:</w:t>
            </w:r>
          </w:p>
        </w:tc>
        <w:tc>
          <w:tcPr>
            <w:tcW w:w="4753" w:type="dxa"/>
            <w:tcBorders>
              <w:bottom w:val="single" w:sz="4" w:space="0" w:color="auto"/>
            </w:tcBorders>
          </w:tcPr>
          <w:p w14:paraId="0CED652C" w14:textId="77777777" w:rsidR="00805D3A" w:rsidRPr="00B165D9" w:rsidRDefault="00805D3A" w:rsidP="00805D3A">
            <w:pPr>
              <w:rPr>
                <w:i w:val="0"/>
                <w:sz w:val="22"/>
                <w:szCs w:val="22"/>
              </w:rPr>
            </w:pPr>
          </w:p>
        </w:tc>
      </w:tr>
      <w:tr w:rsidR="00805D3A" w:rsidRPr="00B165D9" w14:paraId="7F3D5C51" w14:textId="77777777" w:rsidTr="00267E8A">
        <w:trPr>
          <w:trHeight w:val="163"/>
        </w:trPr>
        <w:tc>
          <w:tcPr>
            <w:tcW w:w="2909" w:type="dxa"/>
          </w:tcPr>
          <w:p w14:paraId="12777535" w14:textId="77777777" w:rsidR="00805D3A" w:rsidRPr="00B165D9" w:rsidRDefault="00805D3A" w:rsidP="00805D3A">
            <w:pPr>
              <w:rPr>
                <w:i w:val="0"/>
                <w:sz w:val="10"/>
                <w:szCs w:val="10"/>
              </w:rPr>
            </w:pPr>
          </w:p>
        </w:tc>
        <w:tc>
          <w:tcPr>
            <w:tcW w:w="4753" w:type="dxa"/>
          </w:tcPr>
          <w:p w14:paraId="0BD82CDA" w14:textId="77777777" w:rsidR="00805D3A" w:rsidRPr="00B165D9" w:rsidRDefault="00805D3A" w:rsidP="00805D3A">
            <w:pPr>
              <w:rPr>
                <w:i w:val="0"/>
                <w:sz w:val="10"/>
                <w:szCs w:val="10"/>
              </w:rPr>
            </w:pPr>
          </w:p>
        </w:tc>
      </w:tr>
      <w:tr w:rsidR="00805D3A" w:rsidRPr="00B165D9" w14:paraId="5589457F" w14:textId="77777777" w:rsidTr="00267E8A">
        <w:trPr>
          <w:trHeight w:val="326"/>
        </w:trPr>
        <w:tc>
          <w:tcPr>
            <w:tcW w:w="2909" w:type="dxa"/>
            <w:vMerge w:val="restart"/>
          </w:tcPr>
          <w:p w14:paraId="700B874F" w14:textId="77777777" w:rsidR="00805D3A" w:rsidRPr="00B165D9" w:rsidRDefault="00805D3A" w:rsidP="00805D3A">
            <w:pPr>
              <w:rPr>
                <w:i w:val="0"/>
                <w:sz w:val="22"/>
                <w:szCs w:val="22"/>
              </w:rPr>
            </w:pPr>
            <w:r w:rsidRPr="00B165D9">
              <w:rPr>
                <w:i w:val="0"/>
                <w:sz w:val="22"/>
                <w:szCs w:val="22"/>
              </w:rPr>
              <w:t>Ponudnik je izvedel naslednje storitve:</w:t>
            </w:r>
          </w:p>
        </w:tc>
        <w:tc>
          <w:tcPr>
            <w:tcW w:w="4753" w:type="dxa"/>
            <w:tcBorders>
              <w:bottom w:val="single" w:sz="4" w:space="0" w:color="auto"/>
            </w:tcBorders>
          </w:tcPr>
          <w:p w14:paraId="0552D385" w14:textId="77777777" w:rsidR="00805D3A" w:rsidRPr="00B165D9" w:rsidRDefault="00805D3A" w:rsidP="00805D3A">
            <w:pPr>
              <w:rPr>
                <w:i w:val="0"/>
                <w:sz w:val="22"/>
                <w:szCs w:val="22"/>
              </w:rPr>
            </w:pPr>
          </w:p>
        </w:tc>
      </w:tr>
      <w:tr w:rsidR="00805D3A" w:rsidRPr="00B165D9" w14:paraId="34ED76A5" w14:textId="77777777" w:rsidTr="00267E8A">
        <w:trPr>
          <w:trHeight w:val="196"/>
        </w:trPr>
        <w:tc>
          <w:tcPr>
            <w:tcW w:w="2909" w:type="dxa"/>
            <w:vMerge/>
          </w:tcPr>
          <w:p w14:paraId="0E3BEB1D" w14:textId="77777777" w:rsidR="00805D3A" w:rsidRPr="00B165D9" w:rsidRDefault="00805D3A" w:rsidP="00805D3A">
            <w:pPr>
              <w:rPr>
                <w:i w:val="0"/>
                <w:sz w:val="22"/>
                <w:szCs w:val="22"/>
              </w:rPr>
            </w:pPr>
          </w:p>
        </w:tc>
        <w:tc>
          <w:tcPr>
            <w:tcW w:w="4753" w:type="dxa"/>
            <w:tcBorders>
              <w:top w:val="single" w:sz="4" w:space="0" w:color="auto"/>
            </w:tcBorders>
          </w:tcPr>
          <w:p w14:paraId="2BB76013" w14:textId="77777777" w:rsidR="00805D3A" w:rsidRPr="00B165D9" w:rsidRDefault="00805D3A" w:rsidP="00805D3A">
            <w:pPr>
              <w:rPr>
                <w:i w:val="0"/>
                <w:sz w:val="10"/>
                <w:szCs w:val="10"/>
              </w:rPr>
            </w:pPr>
          </w:p>
        </w:tc>
      </w:tr>
      <w:tr w:rsidR="00805D3A" w:rsidRPr="00B165D9" w14:paraId="7F460D45" w14:textId="77777777" w:rsidTr="00267E8A">
        <w:trPr>
          <w:trHeight w:val="196"/>
        </w:trPr>
        <w:tc>
          <w:tcPr>
            <w:tcW w:w="2909" w:type="dxa"/>
            <w:vMerge/>
          </w:tcPr>
          <w:p w14:paraId="14ED6532" w14:textId="77777777" w:rsidR="00805D3A" w:rsidRPr="00B165D9" w:rsidRDefault="00805D3A" w:rsidP="00805D3A">
            <w:pPr>
              <w:rPr>
                <w:i w:val="0"/>
                <w:sz w:val="22"/>
                <w:szCs w:val="22"/>
              </w:rPr>
            </w:pPr>
          </w:p>
        </w:tc>
        <w:tc>
          <w:tcPr>
            <w:tcW w:w="4753" w:type="dxa"/>
            <w:tcBorders>
              <w:bottom w:val="single" w:sz="4" w:space="0" w:color="auto"/>
            </w:tcBorders>
          </w:tcPr>
          <w:p w14:paraId="724FED0D" w14:textId="77777777" w:rsidR="00805D3A" w:rsidRPr="00B165D9" w:rsidRDefault="00805D3A" w:rsidP="00805D3A">
            <w:pPr>
              <w:rPr>
                <w:i w:val="0"/>
                <w:sz w:val="22"/>
                <w:szCs w:val="22"/>
              </w:rPr>
            </w:pPr>
          </w:p>
        </w:tc>
      </w:tr>
      <w:tr w:rsidR="00805D3A" w:rsidRPr="00B165D9" w14:paraId="25DA8CA4" w14:textId="77777777" w:rsidTr="00267E8A">
        <w:trPr>
          <w:trHeight w:val="143"/>
        </w:trPr>
        <w:tc>
          <w:tcPr>
            <w:tcW w:w="2909" w:type="dxa"/>
          </w:tcPr>
          <w:p w14:paraId="3D781284" w14:textId="77777777" w:rsidR="00805D3A" w:rsidRPr="00B165D9" w:rsidRDefault="00805D3A" w:rsidP="00805D3A">
            <w:pPr>
              <w:rPr>
                <w:i w:val="0"/>
                <w:sz w:val="10"/>
                <w:szCs w:val="10"/>
              </w:rPr>
            </w:pPr>
          </w:p>
        </w:tc>
        <w:tc>
          <w:tcPr>
            <w:tcW w:w="4753" w:type="dxa"/>
            <w:tcBorders>
              <w:top w:val="single" w:sz="4" w:space="0" w:color="auto"/>
            </w:tcBorders>
          </w:tcPr>
          <w:p w14:paraId="426B34EF" w14:textId="77777777" w:rsidR="00805D3A" w:rsidRPr="00B165D9" w:rsidRDefault="00805D3A" w:rsidP="00805D3A">
            <w:pPr>
              <w:rPr>
                <w:i w:val="0"/>
                <w:sz w:val="10"/>
                <w:szCs w:val="10"/>
              </w:rPr>
            </w:pPr>
          </w:p>
        </w:tc>
      </w:tr>
      <w:tr w:rsidR="00805D3A" w:rsidRPr="00B165D9" w14:paraId="07F85F73" w14:textId="77777777" w:rsidTr="00267E8A">
        <w:trPr>
          <w:trHeight w:val="347"/>
        </w:trPr>
        <w:tc>
          <w:tcPr>
            <w:tcW w:w="2909" w:type="dxa"/>
          </w:tcPr>
          <w:p w14:paraId="4C5244EC" w14:textId="77777777" w:rsidR="00805D3A" w:rsidRPr="00B165D9" w:rsidRDefault="00805D3A" w:rsidP="00805D3A">
            <w:pPr>
              <w:rPr>
                <w:i w:val="0"/>
                <w:sz w:val="22"/>
                <w:szCs w:val="22"/>
              </w:rPr>
            </w:pPr>
            <w:r w:rsidRPr="00B165D9">
              <w:rPr>
                <w:i w:val="0"/>
                <w:sz w:val="22"/>
                <w:szCs w:val="22"/>
              </w:rPr>
              <w:t>Vrednost opravljenih storitev:</w:t>
            </w:r>
          </w:p>
        </w:tc>
        <w:tc>
          <w:tcPr>
            <w:tcW w:w="4753" w:type="dxa"/>
            <w:tcBorders>
              <w:bottom w:val="single" w:sz="4" w:space="0" w:color="auto"/>
            </w:tcBorders>
          </w:tcPr>
          <w:p w14:paraId="0B2AE74E" w14:textId="77777777" w:rsidR="00805D3A" w:rsidRPr="00B165D9" w:rsidRDefault="00805D3A" w:rsidP="00805D3A">
            <w:pPr>
              <w:rPr>
                <w:i w:val="0"/>
                <w:sz w:val="22"/>
                <w:szCs w:val="22"/>
              </w:rPr>
            </w:pPr>
          </w:p>
        </w:tc>
      </w:tr>
      <w:tr w:rsidR="00805D3A" w:rsidRPr="00B165D9" w14:paraId="0D36D2AE" w14:textId="77777777" w:rsidTr="00267E8A">
        <w:trPr>
          <w:trHeight w:val="143"/>
        </w:trPr>
        <w:tc>
          <w:tcPr>
            <w:tcW w:w="2909" w:type="dxa"/>
          </w:tcPr>
          <w:p w14:paraId="5E727686" w14:textId="77777777" w:rsidR="00805D3A" w:rsidRPr="00B165D9" w:rsidRDefault="00805D3A" w:rsidP="00805D3A">
            <w:pPr>
              <w:rPr>
                <w:i w:val="0"/>
                <w:sz w:val="10"/>
                <w:szCs w:val="10"/>
              </w:rPr>
            </w:pPr>
          </w:p>
        </w:tc>
        <w:tc>
          <w:tcPr>
            <w:tcW w:w="4753" w:type="dxa"/>
          </w:tcPr>
          <w:p w14:paraId="6839D1E9" w14:textId="77777777" w:rsidR="00805D3A" w:rsidRPr="00B165D9" w:rsidRDefault="00805D3A" w:rsidP="00805D3A">
            <w:pPr>
              <w:rPr>
                <w:i w:val="0"/>
                <w:sz w:val="10"/>
                <w:szCs w:val="10"/>
              </w:rPr>
            </w:pPr>
          </w:p>
        </w:tc>
      </w:tr>
      <w:tr w:rsidR="00805D3A" w:rsidRPr="00B165D9" w14:paraId="212A5CDA" w14:textId="77777777" w:rsidTr="00267E8A">
        <w:trPr>
          <w:trHeight w:val="347"/>
        </w:trPr>
        <w:tc>
          <w:tcPr>
            <w:tcW w:w="2909" w:type="dxa"/>
          </w:tcPr>
          <w:p w14:paraId="0B3D1A6E" w14:textId="77777777" w:rsidR="00805D3A" w:rsidRPr="00B165D9" w:rsidRDefault="00805D3A" w:rsidP="00805D3A">
            <w:pPr>
              <w:rPr>
                <w:i w:val="0"/>
                <w:sz w:val="22"/>
                <w:szCs w:val="22"/>
              </w:rPr>
            </w:pPr>
            <w:r w:rsidRPr="00B165D9">
              <w:rPr>
                <w:i w:val="0"/>
                <w:sz w:val="22"/>
                <w:szCs w:val="22"/>
              </w:rPr>
              <w:t>Datum začetka posla:</w:t>
            </w:r>
          </w:p>
        </w:tc>
        <w:tc>
          <w:tcPr>
            <w:tcW w:w="4753" w:type="dxa"/>
            <w:tcBorders>
              <w:bottom w:val="single" w:sz="4" w:space="0" w:color="auto"/>
            </w:tcBorders>
          </w:tcPr>
          <w:p w14:paraId="422BB0CC" w14:textId="77777777" w:rsidR="00805D3A" w:rsidRPr="00B165D9" w:rsidRDefault="00805D3A" w:rsidP="00805D3A">
            <w:pPr>
              <w:rPr>
                <w:i w:val="0"/>
                <w:sz w:val="22"/>
                <w:szCs w:val="22"/>
              </w:rPr>
            </w:pPr>
          </w:p>
        </w:tc>
      </w:tr>
      <w:tr w:rsidR="00805D3A" w:rsidRPr="00B165D9" w14:paraId="68B3A1DA" w14:textId="77777777" w:rsidTr="00267E8A">
        <w:trPr>
          <w:trHeight w:val="245"/>
        </w:trPr>
        <w:tc>
          <w:tcPr>
            <w:tcW w:w="2909" w:type="dxa"/>
          </w:tcPr>
          <w:p w14:paraId="7138C965" w14:textId="77777777" w:rsidR="00805D3A" w:rsidRPr="00B165D9" w:rsidRDefault="00805D3A" w:rsidP="00805D3A">
            <w:pPr>
              <w:rPr>
                <w:i w:val="0"/>
                <w:sz w:val="16"/>
                <w:szCs w:val="16"/>
              </w:rPr>
            </w:pPr>
          </w:p>
        </w:tc>
        <w:tc>
          <w:tcPr>
            <w:tcW w:w="4753" w:type="dxa"/>
          </w:tcPr>
          <w:p w14:paraId="2A931C5B" w14:textId="77777777" w:rsidR="00805D3A" w:rsidRPr="00B165D9" w:rsidRDefault="00805D3A" w:rsidP="00805D3A">
            <w:pPr>
              <w:rPr>
                <w:i w:val="0"/>
                <w:sz w:val="16"/>
                <w:szCs w:val="16"/>
              </w:rPr>
            </w:pPr>
          </w:p>
        </w:tc>
      </w:tr>
      <w:tr w:rsidR="00805D3A" w:rsidRPr="00B165D9" w14:paraId="052FC509" w14:textId="77777777" w:rsidTr="00267E8A">
        <w:trPr>
          <w:trHeight w:val="347"/>
        </w:trPr>
        <w:tc>
          <w:tcPr>
            <w:tcW w:w="2909" w:type="dxa"/>
          </w:tcPr>
          <w:p w14:paraId="4E551D62" w14:textId="77777777" w:rsidR="00805D3A" w:rsidRPr="00B165D9" w:rsidRDefault="00805D3A" w:rsidP="00805D3A">
            <w:pPr>
              <w:rPr>
                <w:i w:val="0"/>
                <w:sz w:val="22"/>
                <w:szCs w:val="22"/>
              </w:rPr>
            </w:pPr>
            <w:r w:rsidRPr="00B165D9">
              <w:rPr>
                <w:i w:val="0"/>
                <w:sz w:val="22"/>
                <w:szCs w:val="22"/>
              </w:rPr>
              <w:t>Datum končanja posla:</w:t>
            </w:r>
          </w:p>
        </w:tc>
        <w:tc>
          <w:tcPr>
            <w:tcW w:w="4753" w:type="dxa"/>
            <w:tcBorders>
              <w:bottom w:val="single" w:sz="4" w:space="0" w:color="auto"/>
            </w:tcBorders>
          </w:tcPr>
          <w:p w14:paraId="325515BD" w14:textId="77777777" w:rsidR="00805D3A" w:rsidRPr="00B165D9" w:rsidRDefault="00805D3A" w:rsidP="00805D3A">
            <w:pPr>
              <w:rPr>
                <w:i w:val="0"/>
                <w:sz w:val="22"/>
                <w:szCs w:val="22"/>
              </w:rPr>
            </w:pPr>
          </w:p>
        </w:tc>
      </w:tr>
    </w:tbl>
    <w:p w14:paraId="14A6A7CA" w14:textId="77777777" w:rsidR="00805D3A" w:rsidRPr="00B165D9" w:rsidRDefault="00805D3A" w:rsidP="00805D3A">
      <w:pPr>
        <w:rPr>
          <w:i w:val="0"/>
          <w:sz w:val="22"/>
          <w:szCs w:val="22"/>
        </w:rPr>
      </w:pPr>
    </w:p>
    <w:p w14:paraId="587FA8BA" w14:textId="77777777" w:rsidR="00805D3A" w:rsidRPr="00B165D9" w:rsidRDefault="00805D3A" w:rsidP="00805D3A">
      <w:pPr>
        <w:rPr>
          <w:i w:val="0"/>
          <w:sz w:val="22"/>
          <w:szCs w:val="22"/>
        </w:rPr>
      </w:pPr>
      <w:r w:rsidRPr="00B165D9">
        <w:rPr>
          <w:i w:val="0"/>
          <w:sz w:val="22"/>
          <w:szCs w:val="22"/>
        </w:rPr>
        <w:t>Naziv in naslov naročnika: .............................................................................................…………........</w:t>
      </w:r>
    </w:p>
    <w:p w14:paraId="3478D830" w14:textId="77777777" w:rsidR="00805D3A" w:rsidRPr="00B165D9" w:rsidRDefault="00805D3A" w:rsidP="00805D3A">
      <w:pPr>
        <w:rPr>
          <w:i w:val="0"/>
          <w:sz w:val="14"/>
          <w:szCs w:val="14"/>
        </w:rPr>
      </w:pPr>
    </w:p>
    <w:p w14:paraId="1B0A8381" w14:textId="77777777" w:rsidR="00805D3A" w:rsidRPr="00B165D9" w:rsidRDefault="00805D3A" w:rsidP="00805D3A">
      <w:pPr>
        <w:rPr>
          <w:i w:val="0"/>
          <w:sz w:val="22"/>
          <w:szCs w:val="22"/>
        </w:rPr>
      </w:pPr>
    </w:p>
    <w:p w14:paraId="7D63AC13" w14:textId="77777777" w:rsidR="00805D3A" w:rsidRPr="00B165D9" w:rsidRDefault="00805D3A" w:rsidP="00805D3A">
      <w:pPr>
        <w:rPr>
          <w:i w:val="0"/>
          <w:sz w:val="22"/>
          <w:szCs w:val="22"/>
        </w:rPr>
      </w:pPr>
      <w:r w:rsidRPr="00B165D9">
        <w:rPr>
          <w:i w:val="0"/>
          <w:sz w:val="22"/>
          <w:szCs w:val="22"/>
        </w:rPr>
        <w:t xml:space="preserve">Kontaktna oseba naročnika (e-pošta) in telefonska številka: </w:t>
      </w:r>
    </w:p>
    <w:p w14:paraId="73CD484A" w14:textId="77777777" w:rsidR="00805D3A" w:rsidRPr="00B165D9" w:rsidRDefault="00805D3A" w:rsidP="00805D3A">
      <w:pPr>
        <w:rPr>
          <w:i w:val="0"/>
          <w:sz w:val="22"/>
          <w:szCs w:val="22"/>
        </w:rPr>
      </w:pPr>
    </w:p>
    <w:p w14:paraId="255B3499" w14:textId="77777777" w:rsidR="00805D3A" w:rsidRPr="00B165D9" w:rsidRDefault="00805D3A" w:rsidP="00805D3A">
      <w:pPr>
        <w:rPr>
          <w:i w:val="0"/>
          <w:sz w:val="22"/>
          <w:szCs w:val="22"/>
        </w:rPr>
      </w:pPr>
      <w:r w:rsidRPr="00B165D9">
        <w:rPr>
          <w:i w:val="0"/>
          <w:sz w:val="22"/>
          <w:szCs w:val="22"/>
        </w:rPr>
        <w:t>…………………………….…………………………………………………...………………</w:t>
      </w:r>
    </w:p>
    <w:p w14:paraId="36FD92D8" w14:textId="77777777" w:rsidR="00805D3A" w:rsidRPr="00B165D9" w:rsidRDefault="00805D3A" w:rsidP="00805D3A">
      <w:pPr>
        <w:rPr>
          <w:i w:val="0"/>
          <w:sz w:val="14"/>
          <w:szCs w:val="14"/>
        </w:rPr>
      </w:pPr>
    </w:p>
    <w:p w14:paraId="38F74A53" w14:textId="77777777" w:rsidR="00805D3A" w:rsidRPr="00B165D9" w:rsidRDefault="00805D3A" w:rsidP="00805D3A">
      <w:pPr>
        <w:jc w:val="both"/>
        <w:rPr>
          <w:i w:val="0"/>
          <w:sz w:val="22"/>
          <w:szCs w:val="22"/>
        </w:rPr>
      </w:pPr>
      <w:r w:rsidRPr="00B165D9">
        <w:rPr>
          <w:i w:val="0"/>
          <w:sz w:val="22"/>
          <w:szCs w:val="22"/>
        </w:rPr>
        <w:t>To potrdilo se izdaja na zahtevo zgoraj navedenega gospodarskega subjekta in se bo uporabilo samo za potrjevanje referenc na javnem razpisu za zgoraj navedeno javno naročilo pri Mestni občini Ljubljana.</w:t>
      </w:r>
    </w:p>
    <w:p w14:paraId="01EB348A" w14:textId="77777777" w:rsidR="00805D3A" w:rsidRPr="00B165D9" w:rsidRDefault="00805D3A" w:rsidP="00805D3A">
      <w:pPr>
        <w:rPr>
          <w:i w:val="0"/>
          <w:sz w:val="22"/>
          <w:szCs w:val="22"/>
        </w:rPr>
      </w:pPr>
    </w:p>
    <w:p w14:paraId="374B3234" w14:textId="77777777" w:rsidR="00805D3A" w:rsidRPr="00B165D9" w:rsidRDefault="00805D3A" w:rsidP="00805D3A">
      <w:pPr>
        <w:rPr>
          <w:i w:val="0"/>
          <w:sz w:val="22"/>
          <w:szCs w:val="22"/>
        </w:rPr>
      </w:pPr>
      <w:r w:rsidRPr="00B165D9">
        <w:rPr>
          <w:i w:val="0"/>
          <w:sz w:val="22"/>
          <w:szCs w:val="22"/>
        </w:rPr>
        <w:t>Kraj:.............................</w:t>
      </w:r>
    </w:p>
    <w:p w14:paraId="5AD1C4D7" w14:textId="77777777" w:rsidR="00805D3A" w:rsidRPr="00B165D9" w:rsidRDefault="00805D3A" w:rsidP="00805D3A">
      <w:pPr>
        <w:rPr>
          <w:i w:val="0"/>
          <w:sz w:val="22"/>
          <w:szCs w:val="22"/>
        </w:rPr>
      </w:pPr>
      <w:r w:rsidRPr="00B165D9">
        <w:rPr>
          <w:i w:val="0"/>
          <w:sz w:val="22"/>
          <w:szCs w:val="22"/>
        </w:rPr>
        <w:t>Datum:.........................</w:t>
      </w:r>
      <w:r w:rsidRPr="00B165D9">
        <w:rPr>
          <w:i w:val="0"/>
          <w:sz w:val="22"/>
          <w:szCs w:val="22"/>
        </w:rPr>
        <w:tab/>
        <w:t xml:space="preserve">   </w:t>
      </w:r>
      <w:r w:rsidRPr="00B165D9">
        <w:rPr>
          <w:i w:val="0"/>
          <w:sz w:val="22"/>
          <w:szCs w:val="22"/>
        </w:rPr>
        <w:tab/>
      </w:r>
      <w:r w:rsidRPr="00B165D9">
        <w:rPr>
          <w:i w:val="0"/>
          <w:sz w:val="22"/>
          <w:szCs w:val="22"/>
        </w:rPr>
        <w:tab/>
      </w:r>
      <w:r w:rsidRPr="00B165D9">
        <w:rPr>
          <w:i w:val="0"/>
          <w:sz w:val="22"/>
          <w:szCs w:val="22"/>
        </w:rPr>
        <w:tab/>
        <w:t xml:space="preserve">   Podpis odgovorne osebe naročnika:</w:t>
      </w:r>
    </w:p>
    <w:p w14:paraId="3C7955AE" w14:textId="77777777" w:rsidR="00805D3A" w:rsidRPr="00B165D9" w:rsidRDefault="00805D3A" w:rsidP="00805D3A">
      <w:pPr>
        <w:pStyle w:val="Glava"/>
        <w:tabs>
          <w:tab w:val="clear" w:pos="4536"/>
          <w:tab w:val="clear" w:pos="9072"/>
        </w:tabs>
        <w:jc w:val="both"/>
        <w:rPr>
          <w:i w:val="0"/>
          <w:sz w:val="22"/>
          <w:szCs w:val="22"/>
        </w:rPr>
      </w:pPr>
    </w:p>
    <w:p w14:paraId="15D8CB6E" w14:textId="77777777" w:rsidR="00805D3A" w:rsidRDefault="00805D3A" w:rsidP="00805D3A">
      <w:pPr>
        <w:pStyle w:val="Glava"/>
        <w:tabs>
          <w:tab w:val="clear" w:pos="4536"/>
          <w:tab w:val="clear" w:pos="9072"/>
        </w:tabs>
        <w:jc w:val="center"/>
        <w:rPr>
          <w:b/>
          <w:i w:val="0"/>
          <w:sz w:val="22"/>
          <w:szCs w:val="22"/>
        </w:rPr>
      </w:pPr>
      <w:r w:rsidRPr="00B165D9">
        <w:rPr>
          <w:i w:val="0"/>
          <w:sz w:val="22"/>
          <w:szCs w:val="22"/>
        </w:rPr>
        <w:t xml:space="preserve">                                                                 …………………………………….</w:t>
      </w:r>
    </w:p>
    <w:p w14:paraId="3900FEEC" w14:textId="77777777" w:rsidR="00805D3A" w:rsidRDefault="00805D3A" w:rsidP="00805D3A">
      <w:pPr>
        <w:pStyle w:val="Glava"/>
        <w:tabs>
          <w:tab w:val="clear" w:pos="4536"/>
          <w:tab w:val="clear" w:pos="9072"/>
        </w:tabs>
        <w:ind w:left="1080"/>
        <w:jc w:val="right"/>
        <w:rPr>
          <w:b/>
          <w:i w:val="0"/>
          <w:sz w:val="22"/>
          <w:szCs w:val="22"/>
        </w:rPr>
      </w:pPr>
    </w:p>
    <w:p w14:paraId="764073E8" w14:textId="77777777" w:rsidR="009F7D62" w:rsidRDefault="009F7D62" w:rsidP="009F7D62">
      <w:pPr>
        <w:pStyle w:val="Glava"/>
        <w:tabs>
          <w:tab w:val="clear" w:pos="4536"/>
          <w:tab w:val="clear" w:pos="9072"/>
        </w:tabs>
        <w:ind w:left="1080"/>
        <w:jc w:val="right"/>
        <w:rPr>
          <w:b/>
          <w:i w:val="0"/>
          <w:sz w:val="22"/>
          <w:szCs w:val="22"/>
        </w:rPr>
      </w:pPr>
    </w:p>
    <w:p w14:paraId="21AB72C2" w14:textId="77777777" w:rsidR="009F7D62" w:rsidRDefault="009F7D62" w:rsidP="009F7D62">
      <w:pPr>
        <w:pStyle w:val="Glava"/>
        <w:tabs>
          <w:tab w:val="clear" w:pos="4536"/>
          <w:tab w:val="clear" w:pos="9072"/>
        </w:tabs>
        <w:ind w:left="1080"/>
        <w:jc w:val="right"/>
        <w:rPr>
          <w:b/>
          <w:i w:val="0"/>
          <w:sz w:val="22"/>
          <w:szCs w:val="22"/>
        </w:rPr>
      </w:pPr>
    </w:p>
    <w:p w14:paraId="495E5079" w14:textId="77777777" w:rsidR="009F7D62" w:rsidRDefault="009F7D62" w:rsidP="009F7D62">
      <w:pPr>
        <w:pStyle w:val="Glava"/>
        <w:tabs>
          <w:tab w:val="clear" w:pos="4536"/>
          <w:tab w:val="clear" w:pos="9072"/>
        </w:tabs>
        <w:ind w:left="1080"/>
        <w:jc w:val="right"/>
        <w:rPr>
          <w:b/>
          <w:i w:val="0"/>
          <w:sz w:val="22"/>
          <w:szCs w:val="22"/>
        </w:rPr>
      </w:pPr>
    </w:p>
    <w:p w14:paraId="4241FD2F" w14:textId="77777777" w:rsidR="009F7D62" w:rsidRDefault="009F7D62" w:rsidP="009F7D62">
      <w:pPr>
        <w:pStyle w:val="Glava"/>
        <w:tabs>
          <w:tab w:val="clear" w:pos="4536"/>
          <w:tab w:val="clear" w:pos="9072"/>
        </w:tabs>
        <w:ind w:left="1080"/>
        <w:jc w:val="right"/>
        <w:rPr>
          <w:b/>
          <w:i w:val="0"/>
          <w:sz w:val="22"/>
          <w:szCs w:val="22"/>
        </w:rPr>
      </w:pPr>
    </w:p>
    <w:p w14:paraId="789ADBFF" w14:textId="77777777" w:rsidR="009F7D62" w:rsidRDefault="009F7D62" w:rsidP="009F7D62">
      <w:pPr>
        <w:pStyle w:val="Glava"/>
        <w:tabs>
          <w:tab w:val="clear" w:pos="4536"/>
          <w:tab w:val="clear" w:pos="9072"/>
        </w:tabs>
        <w:ind w:left="1080"/>
        <w:jc w:val="right"/>
        <w:rPr>
          <w:b/>
          <w:i w:val="0"/>
          <w:sz w:val="22"/>
          <w:szCs w:val="22"/>
        </w:rPr>
      </w:pPr>
    </w:p>
    <w:p w14:paraId="67F6C35D" w14:textId="77777777" w:rsidR="009F7D62" w:rsidRDefault="009F7D62" w:rsidP="009F7D62">
      <w:pPr>
        <w:pStyle w:val="Glava"/>
        <w:tabs>
          <w:tab w:val="clear" w:pos="4536"/>
          <w:tab w:val="clear" w:pos="9072"/>
        </w:tabs>
        <w:jc w:val="both"/>
        <w:rPr>
          <w:i w:val="0"/>
          <w:sz w:val="22"/>
          <w:szCs w:val="22"/>
        </w:rPr>
      </w:pPr>
    </w:p>
    <w:p w14:paraId="00B1BF33" w14:textId="77777777" w:rsidR="009F7D62" w:rsidRPr="0079325B" w:rsidRDefault="009F7D62" w:rsidP="009F7D62">
      <w:pPr>
        <w:pStyle w:val="Glava"/>
        <w:tabs>
          <w:tab w:val="clear" w:pos="4536"/>
          <w:tab w:val="clear" w:pos="9072"/>
        </w:tabs>
        <w:jc w:val="both"/>
        <w:rPr>
          <w:i w:val="0"/>
          <w:sz w:val="22"/>
          <w:szCs w:val="22"/>
        </w:rPr>
      </w:pPr>
    </w:p>
    <w:p w14:paraId="3E00B708" w14:textId="77777777" w:rsidR="009F7D62" w:rsidRDefault="009F7D62" w:rsidP="009F7D62">
      <w:pPr>
        <w:pStyle w:val="Glava"/>
        <w:tabs>
          <w:tab w:val="clear" w:pos="4536"/>
          <w:tab w:val="clear" w:pos="9072"/>
        </w:tabs>
        <w:jc w:val="both"/>
        <w:rPr>
          <w:i w:val="0"/>
          <w:sz w:val="22"/>
          <w:szCs w:val="22"/>
        </w:rPr>
      </w:pPr>
    </w:p>
    <w:p w14:paraId="3C7A8DE4" w14:textId="77777777" w:rsidR="009F7D62" w:rsidRDefault="009F7D62" w:rsidP="009F7D62">
      <w:pPr>
        <w:pStyle w:val="Glava"/>
        <w:tabs>
          <w:tab w:val="clear" w:pos="4536"/>
          <w:tab w:val="clear" w:pos="9072"/>
        </w:tabs>
        <w:jc w:val="both"/>
        <w:rPr>
          <w:i w:val="0"/>
          <w:sz w:val="22"/>
          <w:szCs w:val="22"/>
        </w:rPr>
      </w:pPr>
    </w:p>
    <w:p w14:paraId="44A23CEB" w14:textId="77777777" w:rsidR="009F7D62" w:rsidRDefault="009F7D62" w:rsidP="009F7D62">
      <w:pPr>
        <w:pStyle w:val="Glava"/>
        <w:tabs>
          <w:tab w:val="clear" w:pos="4536"/>
          <w:tab w:val="clear" w:pos="9072"/>
        </w:tabs>
        <w:ind w:left="1080"/>
        <w:jc w:val="both"/>
        <w:rPr>
          <w:i w:val="0"/>
          <w:sz w:val="22"/>
          <w:szCs w:val="22"/>
        </w:rPr>
      </w:pPr>
    </w:p>
    <w:p w14:paraId="1F07DC17" w14:textId="77777777"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t xml:space="preserve">PRILOGA </w:t>
      </w:r>
      <w:r w:rsidR="00784022">
        <w:rPr>
          <w:b/>
          <w:i w:val="0"/>
          <w:sz w:val="22"/>
          <w:szCs w:val="22"/>
        </w:rPr>
        <w:t>9</w:t>
      </w:r>
    </w:p>
    <w:p w14:paraId="0B93143C" w14:textId="77777777" w:rsidR="00D463BF" w:rsidRPr="00DB6262" w:rsidRDefault="00D463BF" w:rsidP="00DB6262">
      <w:pPr>
        <w:pStyle w:val="Glava"/>
        <w:tabs>
          <w:tab w:val="clear" w:pos="4536"/>
          <w:tab w:val="clear" w:pos="9072"/>
        </w:tabs>
        <w:rPr>
          <w:i w:val="0"/>
          <w:sz w:val="22"/>
          <w:szCs w:val="22"/>
        </w:rPr>
      </w:pPr>
    </w:p>
    <w:p w14:paraId="247BE5EA" w14:textId="77777777" w:rsidR="00201272" w:rsidRDefault="00201272" w:rsidP="00CD1C88">
      <w:pPr>
        <w:jc w:val="both"/>
        <w:rPr>
          <w:i w:val="0"/>
          <w:sz w:val="22"/>
          <w:szCs w:val="22"/>
        </w:rPr>
      </w:pPr>
    </w:p>
    <w:p w14:paraId="40300A9D" w14:textId="77777777" w:rsidR="00201272" w:rsidRDefault="00201272" w:rsidP="00CD1C88">
      <w:pPr>
        <w:jc w:val="both"/>
        <w:rPr>
          <w:i w:val="0"/>
          <w:sz w:val="22"/>
          <w:szCs w:val="22"/>
        </w:rPr>
      </w:pPr>
    </w:p>
    <w:p w14:paraId="0E140341" w14:textId="77777777" w:rsidR="004E3760" w:rsidRDefault="004E3760" w:rsidP="00CD1C88">
      <w:pPr>
        <w:jc w:val="both"/>
        <w:rPr>
          <w:i w:val="0"/>
          <w:sz w:val="22"/>
          <w:szCs w:val="22"/>
        </w:rPr>
      </w:pPr>
    </w:p>
    <w:p w14:paraId="30CD7C67" w14:textId="77777777" w:rsidR="00805D3A" w:rsidRDefault="00805D3A" w:rsidP="00805D3A">
      <w:pPr>
        <w:pStyle w:val="Glava"/>
        <w:tabs>
          <w:tab w:val="clear" w:pos="4536"/>
          <w:tab w:val="clear" w:pos="9072"/>
        </w:tabs>
        <w:ind w:left="1080"/>
        <w:jc w:val="both"/>
        <w:rPr>
          <w:i w:val="0"/>
          <w:sz w:val="22"/>
          <w:szCs w:val="22"/>
        </w:rPr>
      </w:pPr>
      <w:proofErr w:type="spellStart"/>
      <w:r w:rsidRPr="005F2749">
        <w:rPr>
          <w:i w:val="0"/>
          <w:sz w:val="22"/>
          <w:szCs w:val="22"/>
        </w:rPr>
        <w:t>Sken</w:t>
      </w:r>
      <w:proofErr w:type="spellEnd"/>
      <w:r w:rsidRPr="005F2749">
        <w:rPr>
          <w:i w:val="0"/>
          <w:sz w:val="22"/>
          <w:szCs w:val="22"/>
        </w:rPr>
        <w:t xml:space="preserve"> akreditacijskih listin s katerimi gospodarski subjekt dokazuje izpolnjevanje pogoja za sodelovanje na predmetnem javnem naročilu</w:t>
      </w:r>
      <w:r w:rsidR="00784022">
        <w:rPr>
          <w:i w:val="0"/>
          <w:sz w:val="22"/>
          <w:szCs w:val="22"/>
        </w:rPr>
        <w:t xml:space="preserve"> oz. navedba povezave do akreditacije</w:t>
      </w:r>
      <w:r w:rsidRPr="005F2749">
        <w:rPr>
          <w:i w:val="0"/>
          <w:sz w:val="22"/>
          <w:szCs w:val="22"/>
        </w:rPr>
        <w:t>.</w:t>
      </w:r>
    </w:p>
    <w:p w14:paraId="562A4033" w14:textId="77777777" w:rsidR="00805D3A" w:rsidRPr="0079325B" w:rsidRDefault="00805D3A" w:rsidP="00805D3A">
      <w:pPr>
        <w:pStyle w:val="Glava"/>
        <w:tabs>
          <w:tab w:val="clear" w:pos="4536"/>
          <w:tab w:val="clear" w:pos="9072"/>
        </w:tabs>
        <w:ind w:left="1080"/>
        <w:jc w:val="both"/>
        <w:rPr>
          <w:i w:val="0"/>
          <w:sz w:val="22"/>
          <w:szCs w:val="22"/>
        </w:rPr>
      </w:pPr>
    </w:p>
    <w:p w14:paraId="2DEDDAFE" w14:textId="77777777" w:rsidR="00805D3A" w:rsidRDefault="00805D3A" w:rsidP="00805D3A">
      <w:pPr>
        <w:pStyle w:val="Glava"/>
        <w:tabs>
          <w:tab w:val="clear" w:pos="4536"/>
          <w:tab w:val="clear" w:pos="9072"/>
        </w:tabs>
        <w:ind w:left="1080"/>
        <w:jc w:val="both"/>
        <w:rPr>
          <w:i w:val="0"/>
          <w:sz w:val="22"/>
          <w:szCs w:val="22"/>
        </w:rPr>
      </w:pPr>
    </w:p>
    <w:p w14:paraId="18F6FC6C" w14:textId="77777777" w:rsidR="00805D3A" w:rsidRDefault="00805D3A" w:rsidP="00805D3A">
      <w:pPr>
        <w:pStyle w:val="Glava"/>
        <w:tabs>
          <w:tab w:val="clear" w:pos="4536"/>
          <w:tab w:val="clear" w:pos="9072"/>
        </w:tabs>
        <w:ind w:left="1080"/>
        <w:jc w:val="both"/>
        <w:rPr>
          <w:i w:val="0"/>
          <w:sz w:val="22"/>
          <w:szCs w:val="22"/>
        </w:rPr>
      </w:pPr>
    </w:p>
    <w:p w14:paraId="563E6CE9" w14:textId="77777777" w:rsidR="004E3760" w:rsidRDefault="004E3760" w:rsidP="00CD1C88">
      <w:pPr>
        <w:jc w:val="both"/>
        <w:rPr>
          <w:i w:val="0"/>
          <w:sz w:val="22"/>
          <w:szCs w:val="22"/>
        </w:rPr>
      </w:pPr>
    </w:p>
    <w:p w14:paraId="33E510E5" w14:textId="77777777" w:rsidR="004E3760" w:rsidRDefault="004E3760" w:rsidP="00CD1C88">
      <w:pPr>
        <w:jc w:val="both"/>
        <w:rPr>
          <w:i w:val="0"/>
          <w:sz w:val="22"/>
          <w:szCs w:val="22"/>
        </w:rPr>
      </w:pPr>
    </w:p>
    <w:p w14:paraId="75C5EA65" w14:textId="77777777" w:rsidR="004E3760" w:rsidRDefault="004E3760" w:rsidP="00CD1C88">
      <w:pPr>
        <w:jc w:val="both"/>
        <w:rPr>
          <w:i w:val="0"/>
          <w:sz w:val="22"/>
          <w:szCs w:val="22"/>
        </w:rPr>
      </w:pPr>
    </w:p>
    <w:p w14:paraId="44BE104A" w14:textId="77777777" w:rsidR="004E3760" w:rsidRDefault="004E3760" w:rsidP="00CD1C88">
      <w:pPr>
        <w:jc w:val="both"/>
        <w:rPr>
          <w:i w:val="0"/>
          <w:sz w:val="22"/>
          <w:szCs w:val="22"/>
        </w:rPr>
      </w:pPr>
    </w:p>
    <w:p w14:paraId="4A83BA6D" w14:textId="77777777" w:rsidR="004E3760" w:rsidRDefault="004E3760" w:rsidP="00CD1C88">
      <w:pPr>
        <w:jc w:val="both"/>
        <w:rPr>
          <w:i w:val="0"/>
          <w:sz w:val="22"/>
          <w:szCs w:val="22"/>
        </w:rPr>
      </w:pPr>
    </w:p>
    <w:p w14:paraId="3A93D5BE" w14:textId="77777777" w:rsidR="004E3760" w:rsidRDefault="004E3760" w:rsidP="00CD1C88">
      <w:pPr>
        <w:jc w:val="both"/>
        <w:rPr>
          <w:i w:val="0"/>
          <w:sz w:val="22"/>
          <w:szCs w:val="22"/>
        </w:rPr>
      </w:pPr>
    </w:p>
    <w:p w14:paraId="547BB450" w14:textId="77777777" w:rsidR="004E3760" w:rsidRDefault="004E3760" w:rsidP="00CD1C88">
      <w:pPr>
        <w:jc w:val="both"/>
        <w:rPr>
          <w:i w:val="0"/>
          <w:sz w:val="22"/>
          <w:szCs w:val="22"/>
        </w:rPr>
      </w:pPr>
    </w:p>
    <w:p w14:paraId="28C1362F" w14:textId="77777777" w:rsidR="004E3760" w:rsidRDefault="004E3760" w:rsidP="00CD1C88">
      <w:pPr>
        <w:jc w:val="both"/>
        <w:rPr>
          <w:i w:val="0"/>
          <w:sz w:val="22"/>
          <w:szCs w:val="22"/>
        </w:rPr>
      </w:pPr>
    </w:p>
    <w:p w14:paraId="174869BD" w14:textId="77777777" w:rsidR="004E3760" w:rsidRDefault="004E3760" w:rsidP="00CD1C88">
      <w:pPr>
        <w:jc w:val="both"/>
        <w:rPr>
          <w:i w:val="0"/>
          <w:sz w:val="22"/>
          <w:szCs w:val="22"/>
        </w:rPr>
      </w:pPr>
    </w:p>
    <w:p w14:paraId="500D4822" w14:textId="77777777" w:rsidR="004E3760" w:rsidRDefault="004E3760" w:rsidP="00CD1C88">
      <w:pPr>
        <w:jc w:val="both"/>
        <w:rPr>
          <w:i w:val="0"/>
          <w:sz w:val="22"/>
          <w:szCs w:val="22"/>
        </w:rPr>
      </w:pPr>
    </w:p>
    <w:p w14:paraId="28951D57" w14:textId="77777777" w:rsidR="004E3760" w:rsidRDefault="004E3760" w:rsidP="00CD1C88">
      <w:pPr>
        <w:jc w:val="both"/>
        <w:rPr>
          <w:i w:val="0"/>
          <w:sz w:val="22"/>
          <w:szCs w:val="22"/>
        </w:rPr>
      </w:pPr>
    </w:p>
    <w:p w14:paraId="7B93560A" w14:textId="77777777" w:rsidR="004E3760" w:rsidRDefault="004E3760" w:rsidP="00CD1C88">
      <w:pPr>
        <w:jc w:val="both"/>
        <w:rPr>
          <w:i w:val="0"/>
          <w:sz w:val="22"/>
          <w:szCs w:val="22"/>
        </w:rPr>
      </w:pPr>
    </w:p>
    <w:p w14:paraId="5E58A9C1" w14:textId="77777777" w:rsidR="004E3760" w:rsidRDefault="004E3760" w:rsidP="00CD1C88">
      <w:pPr>
        <w:jc w:val="both"/>
        <w:rPr>
          <w:i w:val="0"/>
          <w:sz w:val="22"/>
          <w:szCs w:val="22"/>
        </w:rPr>
      </w:pPr>
    </w:p>
    <w:p w14:paraId="0A752F27" w14:textId="77777777" w:rsidR="004E3760" w:rsidRDefault="004E3760" w:rsidP="00CD1C88">
      <w:pPr>
        <w:jc w:val="both"/>
        <w:rPr>
          <w:i w:val="0"/>
          <w:sz w:val="22"/>
          <w:szCs w:val="22"/>
        </w:rPr>
      </w:pPr>
    </w:p>
    <w:p w14:paraId="4C9E9D12" w14:textId="77777777" w:rsidR="004E3760" w:rsidRDefault="004E3760" w:rsidP="00CD1C88">
      <w:pPr>
        <w:jc w:val="both"/>
        <w:rPr>
          <w:i w:val="0"/>
          <w:sz w:val="22"/>
          <w:szCs w:val="22"/>
        </w:rPr>
      </w:pPr>
    </w:p>
    <w:p w14:paraId="7BFC9453" w14:textId="77777777" w:rsidR="004E3760" w:rsidRDefault="004E3760" w:rsidP="00CD1C88">
      <w:pPr>
        <w:jc w:val="both"/>
        <w:rPr>
          <w:i w:val="0"/>
          <w:sz w:val="22"/>
          <w:szCs w:val="22"/>
        </w:rPr>
      </w:pPr>
    </w:p>
    <w:p w14:paraId="23D33DB9" w14:textId="77777777" w:rsidR="004E3760" w:rsidRDefault="004E3760" w:rsidP="00CD1C88">
      <w:pPr>
        <w:jc w:val="both"/>
        <w:rPr>
          <w:i w:val="0"/>
          <w:sz w:val="22"/>
          <w:szCs w:val="22"/>
        </w:rPr>
      </w:pPr>
    </w:p>
    <w:p w14:paraId="79F3A890" w14:textId="77777777" w:rsidR="004E3760" w:rsidRDefault="004E3760" w:rsidP="00CD1C88">
      <w:pPr>
        <w:jc w:val="both"/>
        <w:rPr>
          <w:i w:val="0"/>
          <w:sz w:val="22"/>
          <w:szCs w:val="22"/>
        </w:rPr>
      </w:pPr>
    </w:p>
    <w:p w14:paraId="13968BA9" w14:textId="77777777" w:rsidR="004E3760" w:rsidRDefault="004E3760" w:rsidP="00CD1C88">
      <w:pPr>
        <w:jc w:val="both"/>
        <w:rPr>
          <w:i w:val="0"/>
          <w:sz w:val="22"/>
          <w:szCs w:val="22"/>
        </w:rPr>
      </w:pPr>
    </w:p>
    <w:p w14:paraId="117882E0" w14:textId="77777777" w:rsidR="004E3760" w:rsidRDefault="004E3760" w:rsidP="00CD1C88">
      <w:pPr>
        <w:jc w:val="both"/>
        <w:rPr>
          <w:i w:val="0"/>
          <w:sz w:val="22"/>
          <w:szCs w:val="22"/>
        </w:rPr>
      </w:pPr>
    </w:p>
    <w:p w14:paraId="574192DB" w14:textId="77777777" w:rsidR="004E3760" w:rsidRDefault="004E3760" w:rsidP="00CD1C88">
      <w:pPr>
        <w:jc w:val="both"/>
        <w:rPr>
          <w:i w:val="0"/>
          <w:sz w:val="22"/>
          <w:szCs w:val="22"/>
        </w:rPr>
      </w:pPr>
    </w:p>
    <w:p w14:paraId="09ABC057" w14:textId="77777777" w:rsidR="004E3760" w:rsidRDefault="004E3760" w:rsidP="00CD1C88">
      <w:pPr>
        <w:jc w:val="both"/>
        <w:rPr>
          <w:i w:val="0"/>
          <w:sz w:val="22"/>
          <w:szCs w:val="22"/>
        </w:rPr>
      </w:pPr>
    </w:p>
    <w:p w14:paraId="1CFE88D9" w14:textId="77777777" w:rsidR="004E3760" w:rsidRDefault="004E3760" w:rsidP="00CD1C88">
      <w:pPr>
        <w:jc w:val="both"/>
        <w:rPr>
          <w:i w:val="0"/>
          <w:sz w:val="22"/>
          <w:szCs w:val="22"/>
        </w:rPr>
      </w:pPr>
    </w:p>
    <w:p w14:paraId="6BD4ABFF" w14:textId="77777777" w:rsidR="004E3760" w:rsidRDefault="004E3760" w:rsidP="00CD1C88">
      <w:pPr>
        <w:jc w:val="both"/>
        <w:rPr>
          <w:i w:val="0"/>
          <w:sz w:val="22"/>
          <w:szCs w:val="22"/>
        </w:rPr>
      </w:pPr>
    </w:p>
    <w:p w14:paraId="58D73432" w14:textId="77777777" w:rsidR="004E3760" w:rsidRDefault="004E3760" w:rsidP="00CD1C88">
      <w:pPr>
        <w:jc w:val="both"/>
        <w:rPr>
          <w:i w:val="0"/>
          <w:sz w:val="22"/>
          <w:szCs w:val="22"/>
        </w:rPr>
      </w:pPr>
    </w:p>
    <w:p w14:paraId="52FA44FE" w14:textId="77777777" w:rsidR="004E3760" w:rsidRDefault="004E3760" w:rsidP="00CD1C88">
      <w:pPr>
        <w:jc w:val="both"/>
        <w:rPr>
          <w:i w:val="0"/>
          <w:sz w:val="22"/>
          <w:szCs w:val="22"/>
        </w:rPr>
      </w:pPr>
    </w:p>
    <w:p w14:paraId="6635B484" w14:textId="77777777" w:rsidR="004E3760" w:rsidRDefault="004E3760" w:rsidP="00CD1C88">
      <w:pPr>
        <w:jc w:val="both"/>
        <w:rPr>
          <w:i w:val="0"/>
          <w:sz w:val="22"/>
          <w:szCs w:val="22"/>
        </w:rPr>
      </w:pPr>
    </w:p>
    <w:p w14:paraId="355B098A" w14:textId="77777777" w:rsidR="004E3760" w:rsidRDefault="004E3760" w:rsidP="00CD1C88">
      <w:pPr>
        <w:jc w:val="both"/>
        <w:rPr>
          <w:i w:val="0"/>
          <w:sz w:val="22"/>
          <w:szCs w:val="22"/>
        </w:rPr>
      </w:pPr>
    </w:p>
    <w:p w14:paraId="0089C7F5" w14:textId="77777777" w:rsidR="004E3760" w:rsidRDefault="004E3760" w:rsidP="00CD1C88">
      <w:pPr>
        <w:jc w:val="both"/>
        <w:rPr>
          <w:i w:val="0"/>
          <w:sz w:val="22"/>
          <w:szCs w:val="22"/>
        </w:rPr>
      </w:pPr>
    </w:p>
    <w:p w14:paraId="40C8A6CB" w14:textId="77777777" w:rsidR="004E3760" w:rsidRDefault="004E3760" w:rsidP="00CD1C88">
      <w:pPr>
        <w:jc w:val="both"/>
        <w:rPr>
          <w:i w:val="0"/>
          <w:sz w:val="22"/>
          <w:szCs w:val="22"/>
        </w:rPr>
      </w:pPr>
    </w:p>
    <w:p w14:paraId="6CB39AB4" w14:textId="77777777" w:rsidR="004E3760" w:rsidRDefault="004E3760" w:rsidP="00CD1C88">
      <w:pPr>
        <w:jc w:val="both"/>
        <w:rPr>
          <w:i w:val="0"/>
          <w:sz w:val="22"/>
          <w:szCs w:val="22"/>
        </w:rPr>
      </w:pPr>
    </w:p>
    <w:p w14:paraId="4142D258" w14:textId="77777777" w:rsidR="004E3760" w:rsidRDefault="004E3760" w:rsidP="00CD1C88">
      <w:pPr>
        <w:jc w:val="both"/>
        <w:rPr>
          <w:i w:val="0"/>
          <w:sz w:val="22"/>
          <w:szCs w:val="22"/>
        </w:rPr>
      </w:pPr>
    </w:p>
    <w:p w14:paraId="3B8C43A0" w14:textId="77777777" w:rsidR="004E3760" w:rsidRDefault="004E3760" w:rsidP="00CD1C88">
      <w:pPr>
        <w:jc w:val="both"/>
        <w:rPr>
          <w:i w:val="0"/>
          <w:sz w:val="22"/>
          <w:szCs w:val="22"/>
        </w:rPr>
      </w:pPr>
    </w:p>
    <w:p w14:paraId="0F0B19CF" w14:textId="77777777" w:rsidR="004E3760" w:rsidRDefault="004E3760" w:rsidP="00CD1C88">
      <w:pPr>
        <w:jc w:val="both"/>
        <w:rPr>
          <w:i w:val="0"/>
          <w:sz w:val="22"/>
          <w:szCs w:val="22"/>
        </w:rPr>
      </w:pPr>
    </w:p>
    <w:p w14:paraId="37E9D505" w14:textId="77777777" w:rsidR="004E3760" w:rsidRDefault="004E3760" w:rsidP="00CD1C88">
      <w:pPr>
        <w:jc w:val="both"/>
        <w:rPr>
          <w:i w:val="0"/>
          <w:sz w:val="22"/>
          <w:szCs w:val="22"/>
        </w:rPr>
      </w:pPr>
    </w:p>
    <w:p w14:paraId="209DEAD9" w14:textId="77777777" w:rsidR="004E3760" w:rsidRDefault="004E3760" w:rsidP="00CD1C88">
      <w:pPr>
        <w:jc w:val="both"/>
        <w:rPr>
          <w:i w:val="0"/>
          <w:sz w:val="22"/>
          <w:szCs w:val="22"/>
        </w:rPr>
      </w:pPr>
    </w:p>
    <w:p w14:paraId="65474BFD" w14:textId="77777777" w:rsidR="004E3760" w:rsidRDefault="004E3760" w:rsidP="00CD1C88">
      <w:pPr>
        <w:jc w:val="both"/>
        <w:rPr>
          <w:i w:val="0"/>
          <w:sz w:val="22"/>
          <w:szCs w:val="22"/>
        </w:rPr>
      </w:pPr>
    </w:p>
    <w:p w14:paraId="7B3B1BD9" w14:textId="77777777" w:rsidR="004E3760" w:rsidRDefault="004E3760" w:rsidP="00CD1C88">
      <w:pPr>
        <w:jc w:val="both"/>
        <w:rPr>
          <w:i w:val="0"/>
          <w:sz w:val="22"/>
          <w:szCs w:val="22"/>
        </w:rPr>
      </w:pPr>
    </w:p>
    <w:p w14:paraId="25A8461A" w14:textId="77777777" w:rsidR="004E3760" w:rsidRDefault="004E3760" w:rsidP="00CD1C88">
      <w:pPr>
        <w:jc w:val="both"/>
        <w:rPr>
          <w:i w:val="0"/>
          <w:sz w:val="22"/>
          <w:szCs w:val="22"/>
        </w:rPr>
      </w:pPr>
    </w:p>
    <w:p w14:paraId="43960712" w14:textId="77777777" w:rsidR="004E3760" w:rsidRDefault="004E3760" w:rsidP="00CD1C88">
      <w:pPr>
        <w:jc w:val="both"/>
        <w:rPr>
          <w:i w:val="0"/>
          <w:sz w:val="22"/>
          <w:szCs w:val="22"/>
        </w:rPr>
      </w:pPr>
    </w:p>
    <w:p w14:paraId="6D9A1D25" w14:textId="77777777" w:rsidR="004E3760" w:rsidRDefault="004E3760" w:rsidP="00CD1C88">
      <w:pPr>
        <w:jc w:val="both"/>
        <w:rPr>
          <w:i w:val="0"/>
          <w:sz w:val="22"/>
          <w:szCs w:val="22"/>
        </w:rPr>
      </w:pPr>
    </w:p>
    <w:p w14:paraId="4C5D0BF4" w14:textId="77777777" w:rsidR="004E3760" w:rsidRDefault="004E3760" w:rsidP="00CD1C88">
      <w:pPr>
        <w:jc w:val="both"/>
        <w:rPr>
          <w:i w:val="0"/>
          <w:sz w:val="22"/>
          <w:szCs w:val="22"/>
        </w:rPr>
      </w:pPr>
    </w:p>
    <w:p w14:paraId="28A05EB1" w14:textId="77777777" w:rsidR="004E3760" w:rsidRDefault="004E3760" w:rsidP="00CD1C88">
      <w:pPr>
        <w:jc w:val="both"/>
        <w:rPr>
          <w:i w:val="0"/>
          <w:sz w:val="22"/>
          <w:szCs w:val="22"/>
        </w:rPr>
      </w:pPr>
    </w:p>
    <w:p w14:paraId="2B5D77FB" w14:textId="77777777" w:rsidR="004E3760" w:rsidRDefault="004E3760" w:rsidP="00CD1C88">
      <w:pPr>
        <w:jc w:val="both"/>
        <w:rPr>
          <w:i w:val="0"/>
          <w:sz w:val="22"/>
          <w:szCs w:val="22"/>
        </w:rPr>
      </w:pPr>
    </w:p>
    <w:p w14:paraId="3BD09D31" w14:textId="77777777" w:rsidR="004E3760" w:rsidRDefault="004E3760" w:rsidP="00CD1C88">
      <w:pPr>
        <w:jc w:val="both"/>
        <w:rPr>
          <w:i w:val="0"/>
          <w:sz w:val="22"/>
          <w:szCs w:val="22"/>
        </w:rPr>
      </w:pPr>
    </w:p>
    <w:p w14:paraId="4D2B45CE" w14:textId="77777777" w:rsidR="004E3760" w:rsidRDefault="004E3760" w:rsidP="00CD1C88">
      <w:pPr>
        <w:jc w:val="both"/>
        <w:rPr>
          <w:i w:val="0"/>
          <w:sz w:val="22"/>
          <w:szCs w:val="22"/>
        </w:rPr>
      </w:pPr>
    </w:p>
    <w:p w14:paraId="1021C3FC" w14:textId="77777777" w:rsidR="004E3760" w:rsidRDefault="004E3760" w:rsidP="00CD1C88">
      <w:pPr>
        <w:jc w:val="both"/>
        <w:rPr>
          <w:i w:val="0"/>
          <w:sz w:val="22"/>
          <w:szCs w:val="22"/>
        </w:rPr>
      </w:pPr>
    </w:p>
    <w:p w14:paraId="7A684D58" w14:textId="77777777" w:rsidR="00201272" w:rsidRDefault="00201272" w:rsidP="00CD1C88">
      <w:pPr>
        <w:jc w:val="both"/>
        <w:rPr>
          <w:i w:val="0"/>
          <w:sz w:val="22"/>
          <w:szCs w:val="22"/>
        </w:rPr>
      </w:pPr>
    </w:p>
    <w:p w14:paraId="0E6C2F05" w14:textId="77777777" w:rsidR="00201272" w:rsidRDefault="00201272" w:rsidP="00CD1C88">
      <w:pPr>
        <w:jc w:val="both"/>
        <w:rPr>
          <w:i w:val="0"/>
          <w:sz w:val="22"/>
          <w:szCs w:val="22"/>
        </w:rPr>
      </w:pPr>
    </w:p>
    <w:p w14:paraId="675484A4" w14:textId="77777777" w:rsidR="00201272" w:rsidRDefault="00201272" w:rsidP="006D0C64">
      <w:pPr>
        <w:pStyle w:val="Naslov1"/>
        <w:numPr>
          <w:ilvl w:val="0"/>
          <w:numId w:val="0"/>
        </w:numPr>
        <w:spacing w:before="0" w:after="0"/>
        <w:jc w:val="center"/>
      </w:pPr>
      <w:bookmarkStart w:id="58" w:name="_Toc94783314"/>
      <w:bookmarkStart w:id="59" w:name="_Toc155600151"/>
      <w:r>
        <w:t xml:space="preserve">V. </w:t>
      </w:r>
      <w:r w:rsidRPr="00DB6262">
        <w:t>PRILOGE RAZPISNE DOKUMENTACIJE</w:t>
      </w:r>
      <w:bookmarkEnd w:id="58"/>
      <w:bookmarkEnd w:id="59"/>
    </w:p>
    <w:p w14:paraId="30717FC4" w14:textId="77777777" w:rsidR="006D0C64" w:rsidRPr="006D0C64" w:rsidRDefault="006D0C64" w:rsidP="006D0C64">
      <w:pPr>
        <w:jc w:val="center"/>
      </w:pPr>
    </w:p>
    <w:p w14:paraId="0D3F432B" w14:textId="77777777" w:rsidR="006D0C64" w:rsidRDefault="006D0C64" w:rsidP="0069726A">
      <w:pPr>
        <w:pStyle w:val="Odstavekseznama"/>
        <w:numPr>
          <w:ilvl w:val="0"/>
          <w:numId w:val="28"/>
        </w:numPr>
        <w:jc w:val="center"/>
      </w:pPr>
      <w:r>
        <w:t>projektna naloga</w:t>
      </w:r>
    </w:p>
    <w:p w14:paraId="4F008E9B" w14:textId="77777777" w:rsidR="006D0C64" w:rsidRPr="006D0C64" w:rsidRDefault="006D0C64" w:rsidP="0069726A">
      <w:pPr>
        <w:pStyle w:val="Odstavekseznama"/>
        <w:numPr>
          <w:ilvl w:val="0"/>
          <w:numId w:val="28"/>
        </w:numPr>
        <w:jc w:val="center"/>
      </w:pPr>
      <w:r>
        <w:t>pogodba/okvirni sporazum</w:t>
      </w:r>
    </w:p>
    <w:p w14:paraId="636B9CCF" w14:textId="77777777" w:rsidR="00201272" w:rsidRPr="00DB6262" w:rsidRDefault="00201272" w:rsidP="006D0C64">
      <w:pPr>
        <w:pStyle w:val="Glava"/>
        <w:tabs>
          <w:tab w:val="clear" w:pos="4536"/>
          <w:tab w:val="clear" w:pos="9072"/>
        </w:tabs>
        <w:jc w:val="center"/>
        <w:rPr>
          <w:i w:val="0"/>
          <w:sz w:val="22"/>
          <w:szCs w:val="22"/>
        </w:rPr>
      </w:pPr>
    </w:p>
    <w:p w14:paraId="326B9C7F" w14:textId="77777777" w:rsidR="00ED346F" w:rsidRPr="00166B4E" w:rsidRDefault="00201272" w:rsidP="006D0C64">
      <w:pPr>
        <w:jc w:val="center"/>
        <w:rPr>
          <w:b/>
          <w:bCs/>
          <w:szCs w:val="24"/>
        </w:rPr>
      </w:pPr>
      <w:r>
        <w:rPr>
          <w:b/>
          <w:i w:val="0"/>
          <w:szCs w:val="22"/>
        </w:rPr>
        <w:br w:type="page"/>
      </w:r>
      <w:r w:rsidR="00ED346F" w:rsidRPr="00166B4E">
        <w:rPr>
          <w:b/>
          <w:bCs/>
          <w:szCs w:val="24"/>
        </w:rPr>
        <w:lastRenderedPageBreak/>
        <w:t>Štev.: 430-</w:t>
      </w:r>
      <w:r w:rsidR="00ED346F">
        <w:rPr>
          <w:b/>
          <w:bCs/>
          <w:szCs w:val="24"/>
        </w:rPr>
        <w:t>2847</w:t>
      </w:r>
      <w:r w:rsidR="00ED346F" w:rsidRPr="00166B4E">
        <w:rPr>
          <w:b/>
          <w:bCs/>
          <w:szCs w:val="24"/>
        </w:rPr>
        <w:t>/202</w:t>
      </w:r>
      <w:r w:rsidR="00ED346F">
        <w:rPr>
          <w:b/>
          <w:bCs/>
          <w:szCs w:val="24"/>
        </w:rPr>
        <w:t>3</w:t>
      </w:r>
      <w:r w:rsidR="00ED346F" w:rsidRPr="00166B4E">
        <w:rPr>
          <w:b/>
          <w:bCs/>
          <w:szCs w:val="24"/>
        </w:rPr>
        <w:t>-</w:t>
      </w:r>
      <w:r w:rsidR="00ED346F">
        <w:rPr>
          <w:b/>
          <w:bCs/>
          <w:szCs w:val="24"/>
        </w:rPr>
        <w:t>2</w:t>
      </w:r>
    </w:p>
    <w:p w14:paraId="655F922B" w14:textId="77777777" w:rsidR="00ED346F" w:rsidRPr="007C0F4B" w:rsidRDefault="00ED346F" w:rsidP="00ED346F">
      <w:pPr>
        <w:jc w:val="both"/>
        <w:rPr>
          <w:b/>
          <w:bCs/>
          <w:szCs w:val="24"/>
        </w:rPr>
      </w:pPr>
      <w:r w:rsidRPr="00166B4E">
        <w:rPr>
          <w:b/>
          <w:bCs/>
          <w:szCs w:val="24"/>
        </w:rPr>
        <w:t xml:space="preserve">Datum: </w:t>
      </w:r>
      <w:r>
        <w:rPr>
          <w:b/>
          <w:bCs/>
          <w:szCs w:val="24"/>
        </w:rPr>
        <w:t>8</w:t>
      </w:r>
      <w:r w:rsidRPr="00166B4E">
        <w:rPr>
          <w:b/>
          <w:bCs/>
          <w:szCs w:val="24"/>
        </w:rPr>
        <w:t>. 1. 202</w:t>
      </w:r>
      <w:r>
        <w:rPr>
          <w:b/>
          <w:bCs/>
          <w:szCs w:val="24"/>
        </w:rPr>
        <w:t>4</w:t>
      </w:r>
    </w:p>
    <w:p w14:paraId="1E777A41" w14:textId="77777777" w:rsidR="00ED346F" w:rsidRDefault="00ED346F" w:rsidP="00ED346F">
      <w:pPr>
        <w:jc w:val="center"/>
        <w:rPr>
          <w:b/>
          <w:bCs/>
          <w:szCs w:val="24"/>
        </w:rPr>
      </w:pPr>
      <w:r w:rsidRPr="007C0F4B">
        <w:rPr>
          <w:b/>
          <w:bCs/>
          <w:szCs w:val="24"/>
        </w:rPr>
        <w:t>PROJEKTNA NALOGA</w:t>
      </w:r>
    </w:p>
    <w:p w14:paraId="6899C20A" w14:textId="77777777" w:rsidR="00ED346F" w:rsidRPr="007C0F4B" w:rsidRDefault="00ED346F" w:rsidP="00ED346F">
      <w:pPr>
        <w:jc w:val="center"/>
        <w:rPr>
          <w:b/>
          <w:bCs/>
          <w:szCs w:val="24"/>
        </w:rPr>
      </w:pPr>
      <w:r w:rsidRPr="007C0F4B">
        <w:rPr>
          <w:b/>
          <w:bCs/>
          <w:szCs w:val="24"/>
        </w:rPr>
        <w:t xml:space="preserve">IZVAJANJE MERITEV IN UPRAVLJANJE </w:t>
      </w:r>
      <w:r>
        <w:rPr>
          <w:b/>
          <w:bCs/>
          <w:szCs w:val="24"/>
        </w:rPr>
        <w:t xml:space="preserve">AVTOMATSKE OKOLJSKE </w:t>
      </w:r>
      <w:r w:rsidRPr="007C0F4B">
        <w:rPr>
          <w:b/>
          <w:bCs/>
          <w:szCs w:val="24"/>
        </w:rPr>
        <w:t>MERILNE POSTAJE LJUBLJANA-CENTER</w:t>
      </w:r>
      <w:r>
        <w:rPr>
          <w:b/>
          <w:bCs/>
          <w:szCs w:val="24"/>
        </w:rPr>
        <w:t xml:space="preserve"> (2024-2027)</w:t>
      </w:r>
    </w:p>
    <w:p w14:paraId="6DB5DCD6" w14:textId="77777777" w:rsidR="00ED346F" w:rsidRPr="007C0F4B" w:rsidRDefault="00ED346F" w:rsidP="00ED346F">
      <w:pPr>
        <w:jc w:val="both"/>
        <w:rPr>
          <w:b/>
          <w:bCs/>
          <w:szCs w:val="24"/>
        </w:rPr>
      </w:pPr>
    </w:p>
    <w:p w14:paraId="74E5EA76" w14:textId="77777777" w:rsidR="00ED346F" w:rsidRPr="007C0F4B" w:rsidRDefault="00ED346F" w:rsidP="00ED346F">
      <w:pPr>
        <w:jc w:val="both"/>
        <w:rPr>
          <w:szCs w:val="24"/>
        </w:rPr>
      </w:pPr>
    </w:p>
    <w:p w14:paraId="3360A049" w14:textId="77777777" w:rsidR="00ED346F" w:rsidRPr="007C0F4B" w:rsidRDefault="00ED346F" w:rsidP="00ED346F">
      <w:pPr>
        <w:jc w:val="both"/>
        <w:rPr>
          <w:b/>
          <w:bCs/>
          <w:szCs w:val="24"/>
        </w:rPr>
      </w:pPr>
      <w:r w:rsidRPr="007C0F4B">
        <w:rPr>
          <w:b/>
          <w:bCs/>
          <w:szCs w:val="24"/>
        </w:rPr>
        <w:t>1. UVOD</w:t>
      </w:r>
    </w:p>
    <w:p w14:paraId="1CF1EE42" w14:textId="77777777" w:rsidR="00ED346F" w:rsidRPr="007C0F4B" w:rsidRDefault="00ED346F" w:rsidP="00ED346F">
      <w:pPr>
        <w:spacing w:line="280" w:lineRule="exact"/>
        <w:jc w:val="both"/>
        <w:rPr>
          <w:szCs w:val="24"/>
        </w:rPr>
      </w:pPr>
      <w:r w:rsidRPr="007C0F4B">
        <w:rPr>
          <w:szCs w:val="24"/>
        </w:rPr>
        <w:t>Izvajanje meritev onesnaženosti zraka v Ljubljani z lastno avtomatsko merilno postajo (v nadaljevanju AMP) spada med redne monitoringe, ki jih opravljamo v okviru Oddelka za varstvo okolja in s tem zagotavljamo kontinuiteto meritev kvalitete zraka v mestnem središču, ki poteka od leta 1967 naprej. Redni monitoring omogoča spremljanje kvalitete zraka, sprotno obveščanje javnosti, predstavlja pomembno osnovo za načrtovanje ukrepov za zmanjšanje onesnaženosti in nadzor nad učinkovitostjo ukrepov za zmanjšanje onesnaženosti zraka.</w:t>
      </w:r>
    </w:p>
    <w:p w14:paraId="084E165F" w14:textId="77777777" w:rsidR="00ED346F" w:rsidRPr="007C0F4B" w:rsidRDefault="00ED346F" w:rsidP="00ED346F">
      <w:pPr>
        <w:spacing w:line="280" w:lineRule="exact"/>
        <w:jc w:val="both"/>
        <w:rPr>
          <w:szCs w:val="24"/>
        </w:rPr>
      </w:pPr>
      <w:r w:rsidRPr="007C0F4B">
        <w:rPr>
          <w:szCs w:val="24"/>
        </w:rPr>
        <w:t xml:space="preserve">V sklop AMP </w:t>
      </w:r>
      <w:r>
        <w:rPr>
          <w:szCs w:val="24"/>
        </w:rPr>
        <w:t>spada</w:t>
      </w:r>
      <w:r w:rsidRPr="007C0F4B">
        <w:rPr>
          <w:szCs w:val="24"/>
        </w:rPr>
        <w:t xml:space="preserve"> merilni kontejner z vso merilno, komunikacijsko in pomožno opremo, ki je v lasti MOL in stoji na križišču Vošnjakove ulice in Tivolske ceste.</w:t>
      </w:r>
    </w:p>
    <w:p w14:paraId="36BCFD6C" w14:textId="77777777" w:rsidR="00ED346F" w:rsidRPr="007C0F4B" w:rsidRDefault="00ED346F" w:rsidP="00ED346F">
      <w:pPr>
        <w:spacing w:line="280" w:lineRule="exact"/>
        <w:jc w:val="both"/>
        <w:rPr>
          <w:szCs w:val="24"/>
        </w:rPr>
      </w:pPr>
      <w:r w:rsidRPr="007C0F4B">
        <w:rPr>
          <w:szCs w:val="24"/>
        </w:rPr>
        <w:t xml:space="preserve">Za izvajanje meritev in upravljanje AMP skrbi akreditiran izvajalec, izbran preko javnega razpisa. Nalogo razpisujemo za obdobje </w:t>
      </w:r>
      <w:r>
        <w:rPr>
          <w:szCs w:val="24"/>
        </w:rPr>
        <w:t>40</w:t>
      </w:r>
      <w:r w:rsidRPr="007C0F4B">
        <w:rPr>
          <w:szCs w:val="24"/>
        </w:rPr>
        <w:t xml:space="preserve"> mesecev s pričetkom meritev 1. 8. 202</w:t>
      </w:r>
      <w:r>
        <w:rPr>
          <w:szCs w:val="24"/>
        </w:rPr>
        <w:t>4</w:t>
      </w:r>
      <w:r w:rsidRPr="007C0F4B">
        <w:rPr>
          <w:szCs w:val="24"/>
        </w:rPr>
        <w:t xml:space="preserve"> in zaključkom meritev 30. 7. 202</w:t>
      </w:r>
      <w:r>
        <w:rPr>
          <w:szCs w:val="24"/>
        </w:rPr>
        <w:t>7</w:t>
      </w:r>
      <w:r w:rsidRPr="007C0F4B">
        <w:rPr>
          <w:szCs w:val="24"/>
        </w:rPr>
        <w:t xml:space="preserve"> ter zaključnim poročilom do 30. </w:t>
      </w:r>
      <w:r>
        <w:rPr>
          <w:szCs w:val="24"/>
        </w:rPr>
        <w:t>10</w:t>
      </w:r>
      <w:r w:rsidRPr="007C0F4B">
        <w:rPr>
          <w:szCs w:val="24"/>
        </w:rPr>
        <w:t>. 20</w:t>
      </w:r>
      <w:r>
        <w:rPr>
          <w:szCs w:val="24"/>
        </w:rPr>
        <w:t>27</w:t>
      </w:r>
      <w:r w:rsidRPr="007C0F4B">
        <w:rPr>
          <w:szCs w:val="24"/>
        </w:rPr>
        <w:t>.</w:t>
      </w:r>
    </w:p>
    <w:p w14:paraId="0B52F9F2" w14:textId="77777777" w:rsidR="00ED346F" w:rsidRPr="007C0F4B" w:rsidRDefault="00ED346F" w:rsidP="00ED346F">
      <w:pPr>
        <w:spacing w:line="280" w:lineRule="exact"/>
        <w:jc w:val="both"/>
        <w:rPr>
          <w:b/>
          <w:szCs w:val="24"/>
        </w:rPr>
      </w:pPr>
      <w:r w:rsidRPr="007C0F4B">
        <w:rPr>
          <w:b/>
          <w:szCs w:val="24"/>
        </w:rPr>
        <w:t>2. PRAVNA PODLAGA</w:t>
      </w:r>
    </w:p>
    <w:p w14:paraId="094B6700" w14:textId="77777777" w:rsidR="00ED346F" w:rsidRPr="007C0F4B" w:rsidRDefault="00ED346F" w:rsidP="00ED346F">
      <w:pPr>
        <w:spacing w:line="280" w:lineRule="exact"/>
        <w:jc w:val="both"/>
        <w:rPr>
          <w:bCs/>
          <w:szCs w:val="24"/>
        </w:rPr>
      </w:pPr>
      <w:r w:rsidRPr="007C0F4B">
        <w:rPr>
          <w:szCs w:val="24"/>
        </w:rPr>
        <w:t>Nalogo izvajamo v skladu z veljavnim Zakonom o varstvu okolja, Uredbo o kakovosti zunanjega zraka in Pravilnikom o ocenjevanju kakovosti zunanjega zraka</w:t>
      </w:r>
      <w:r>
        <w:rPr>
          <w:szCs w:val="24"/>
        </w:rPr>
        <w:t>.</w:t>
      </w:r>
      <w:r w:rsidRPr="007C0F4B">
        <w:rPr>
          <w:szCs w:val="24"/>
        </w:rPr>
        <w:t xml:space="preserve"> </w:t>
      </w:r>
    </w:p>
    <w:p w14:paraId="2CBB1350" w14:textId="77777777" w:rsidR="00ED346F" w:rsidRDefault="00ED346F" w:rsidP="00ED346F">
      <w:pPr>
        <w:rPr>
          <w:b/>
          <w:bCs/>
          <w:szCs w:val="24"/>
        </w:rPr>
      </w:pPr>
      <w:r w:rsidRPr="007C0F4B">
        <w:rPr>
          <w:b/>
          <w:bCs/>
          <w:szCs w:val="24"/>
        </w:rPr>
        <w:t xml:space="preserve">3. </w:t>
      </w:r>
      <w:r>
        <w:rPr>
          <w:b/>
          <w:bCs/>
          <w:szCs w:val="24"/>
        </w:rPr>
        <w:t>POGOJI ZA SODELOVANJE</w:t>
      </w:r>
    </w:p>
    <w:p w14:paraId="1FE0B344" w14:textId="77777777" w:rsidR="00ED346F" w:rsidRDefault="00ED346F" w:rsidP="00ED346F">
      <w:pPr>
        <w:jc w:val="both"/>
        <w:rPr>
          <w:szCs w:val="24"/>
        </w:rPr>
      </w:pPr>
      <w:r w:rsidRPr="00AD69E2">
        <w:rPr>
          <w:szCs w:val="24"/>
        </w:rPr>
        <w:t>Ponudnik, partner in prijavljeni podizvajalci morajo biti registriran</w:t>
      </w:r>
      <w:r>
        <w:rPr>
          <w:szCs w:val="24"/>
        </w:rPr>
        <w:t>i za opravljanje</w:t>
      </w:r>
      <w:r w:rsidRPr="00AD69E2">
        <w:rPr>
          <w:szCs w:val="24"/>
        </w:rPr>
        <w:t xml:space="preserve"> dejavnosti, ki jih prevzemajo pri izvedbi </w:t>
      </w:r>
      <w:r>
        <w:rPr>
          <w:szCs w:val="24"/>
        </w:rPr>
        <w:t>javnega naročila.</w:t>
      </w:r>
    </w:p>
    <w:p w14:paraId="0A49EAF5" w14:textId="77777777" w:rsidR="00ED346F" w:rsidRDefault="00ED346F" w:rsidP="00ED346F">
      <w:pPr>
        <w:jc w:val="both"/>
        <w:rPr>
          <w:szCs w:val="24"/>
        </w:rPr>
      </w:pPr>
      <w:r>
        <w:rPr>
          <w:szCs w:val="24"/>
        </w:rPr>
        <w:t>Ponudnik mora izkazati, da ima pridobljena naslednja veljavna pooblastila in dokazila:</w:t>
      </w:r>
    </w:p>
    <w:p w14:paraId="50C775C5" w14:textId="77777777" w:rsidR="00ED346F" w:rsidRDefault="00ED346F" w:rsidP="0069726A">
      <w:pPr>
        <w:numPr>
          <w:ilvl w:val="0"/>
          <w:numId w:val="26"/>
        </w:numPr>
        <w:spacing w:after="200" w:line="276" w:lineRule="auto"/>
        <w:jc w:val="both"/>
        <w:rPr>
          <w:szCs w:val="24"/>
        </w:rPr>
      </w:pPr>
      <w:r>
        <w:rPr>
          <w:szCs w:val="24"/>
        </w:rPr>
        <w:t>Pooblastilo Agencije RS za okolje za ocenjevanje celotne obremenitve zunanjega zraka na območju vrednotenja,</w:t>
      </w:r>
    </w:p>
    <w:p w14:paraId="0EFDEC53" w14:textId="77777777" w:rsidR="00ED346F" w:rsidRDefault="00ED346F" w:rsidP="0069726A">
      <w:pPr>
        <w:numPr>
          <w:ilvl w:val="0"/>
          <w:numId w:val="26"/>
        </w:numPr>
        <w:spacing w:after="200" w:line="276" w:lineRule="auto"/>
        <w:jc w:val="both"/>
        <w:rPr>
          <w:szCs w:val="24"/>
        </w:rPr>
      </w:pPr>
      <w:r>
        <w:rPr>
          <w:szCs w:val="24"/>
        </w:rPr>
        <w:t>Akreditirane kontrolne metode po standardu SIST EN ISO/IEC 17020 za nadzor skladnosti delovanja analizatorjev kakovosti zunanjega zraka,</w:t>
      </w:r>
    </w:p>
    <w:p w14:paraId="3E5FD2E4" w14:textId="77777777" w:rsidR="00ED346F" w:rsidRDefault="00ED346F" w:rsidP="0069726A">
      <w:pPr>
        <w:numPr>
          <w:ilvl w:val="0"/>
          <w:numId w:val="26"/>
        </w:numPr>
        <w:spacing w:after="200" w:line="276" w:lineRule="auto"/>
        <w:jc w:val="both"/>
        <w:rPr>
          <w:szCs w:val="24"/>
        </w:rPr>
      </w:pPr>
      <w:r>
        <w:rPr>
          <w:szCs w:val="24"/>
        </w:rPr>
        <w:t>Akreditirane preskusne metode po standardu  SIST EN ISO/IEC 17025 za opravljanje meritev na področju kakovosti zunanjega zraka.</w:t>
      </w:r>
    </w:p>
    <w:p w14:paraId="7D2A4B24" w14:textId="77777777" w:rsidR="00ED346F" w:rsidRDefault="00ED346F" w:rsidP="00ED346F">
      <w:pPr>
        <w:jc w:val="both"/>
        <w:rPr>
          <w:szCs w:val="24"/>
        </w:rPr>
      </w:pPr>
      <w:r>
        <w:rPr>
          <w:szCs w:val="24"/>
        </w:rPr>
        <w:t>Kot dokazilo o izpolnjevanju pogojev iz te točke mora ponudnik predložiti:</w:t>
      </w:r>
    </w:p>
    <w:p w14:paraId="5A91ADDF" w14:textId="77777777" w:rsidR="00ED346F" w:rsidRDefault="00ED346F" w:rsidP="0069726A">
      <w:pPr>
        <w:numPr>
          <w:ilvl w:val="0"/>
          <w:numId w:val="26"/>
        </w:numPr>
        <w:spacing w:after="200" w:line="276" w:lineRule="auto"/>
        <w:jc w:val="both"/>
        <w:rPr>
          <w:szCs w:val="24"/>
        </w:rPr>
      </w:pPr>
      <w:r>
        <w:rPr>
          <w:szCs w:val="24"/>
        </w:rPr>
        <w:t>Pooblastilo Agencije RS za okolje za ocenjevanje celotne obremenitve zunanjega zraka na območju vrednotenja,</w:t>
      </w:r>
    </w:p>
    <w:p w14:paraId="21C81F5A" w14:textId="77777777" w:rsidR="00ED346F" w:rsidRDefault="00ED346F" w:rsidP="0069726A">
      <w:pPr>
        <w:numPr>
          <w:ilvl w:val="0"/>
          <w:numId w:val="27"/>
        </w:numPr>
        <w:spacing w:after="200" w:line="276" w:lineRule="auto"/>
        <w:jc w:val="both"/>
        <w:rPr>
          <w:szCs w:val="24"/>
        </w:rPr>
      </w:pPr>
      <w:r>
        <w:rPr>
          <w:szCs w:val="24"/>
        </w:rPr>
        <w:t>Kopijo akreditacijskih listin in prilog.</w:t>
      </w:r>
    </w:p>
    <w:p w14:paraId="15678349" w14:textId="77777777" w:rsidR="00ED346F" w:rsidRPr="00AD69E2" w:rsidRDefault="00ED346F" w:rsidP="00ED346F">
      <w:pPr>
        <w:jc w:val="both"/>
        <w:rPr>
          <w:szCs w:val="24"/>
        </w:rPr>
      </w:pPr>
    </w:p>
    <w:p w14:paraId="3F2434DA" w14:textId="77777777" w:rsidR="00ED346F" w:rsidRPr="004A6FCC" w:rsidRDefault="00ED346F" w:rsidP="00ED346F">
      <w:pPr>
        <w:spacing w:line="280" w:lineRule="exact"/>
        <w:jc w:val="both"/>
        <w:rPr>
          <w:b/>
          <w:szCs w:val="24"/>
        </w:rPr>
      </w:pPr>
      <w:r w:rsidRPr="004A6FCC">
        <w:rPr>
          <w:b/>
          <w:szCs w:val="24"/>
        </w:rPr>
        <w:t>4.</w:t>
      </w:r>
      <w:r>
        <w:rPr>
          <w:b/>
          <w:szCs w:val="24"/>
        </w:rPr>
        <w:t xml:space="preserve"> </w:t>
      </w:r>
      <w:r w:rsidRPr="004A6FCC">
        <w:rPr>
          <w:b/>
          <w:szCs w:val="24"/>
        </w:rPr>
        <w:t>VSEBINA NALOGE Z OPISI POSAMEZNIH SKLOPOV</w:t>
      </w:r>
    </w:p>
    <w:p w14:paraId="6B0C64E9" w14:textId="77777777" w:rsidR="00ED346F" w:rsidRPr="007C0F4B" w:rsidRDefault="00ED346F" w:rsidP="00ED346F">
      <w:pPr>
        <w:jc w:val="both"/>
        <w:rPr>
          <w:szCs w:val="24"/>
        </w:rPr>
      </w:pPr>
      <w:r w:rsidRPr="007C0F4B">
        <w:rPr>
          <w:szCs w:val="24"/>
        </w:rPr>
        <w:t>Vsebina naloge obsega pet sklopov, in sicer:</w:t>
      </w:r>
    </w:p>
    <w:p w14:paraId="5588370E" w14:textId="77777777" w:rsidR="00ED346F" w:rsidRPr="007C0F4B" w:rsidRDefault="00ED346F" w:rsidP="0069726A">
      <w:pPr>
        <w:numPr>
          <w:ilvl w:val="0"/>
          <w:numId w:val="21"/>
        </w:numPr>
        <w:jc w:val="both"/>
        <w:rPr>
          <w:szCs w:val="24"/>
        </w:rPr>
      </w:pPr>
      <w:r w:rsidRPr="007C0F4B">
        <w:rPr>
          <w:szCs w:val="24"/>
        </w:rPr>
        <w:t xml:space="preserve">Vzdrževanje </w:t>
      </w:r>
      <w:r>
        <w:rPr>
          <w:szCs w:val="24"/>
        </w:rPr>
        <w:t>merilne</w:t>
      </w:r>
      <w:r w:rsidRPr="007C0F4B">
        <w:rPr>
          <w:szCs w:val="24"/>
        </w:rPr>
        <w:t xml:space="preserve"> postaje kot celote</w:t>
      </w:r>
    </w:p>
    <w:p w14:paraId="65B4EA07" w14:textId="77777777" w:rsidR="00ED346F" w:rsidRPr="007C0F4B" w:rsidRDefault="00ED346F" w:rsidP="0069726A">
      <w:pPr>
        <w:numPr>
          <w:ilvl w:val="0"/>
          <w:numId w:val="21"/>
        </w:numPr>
        <w:jc w:val="both"/>
        <w:rPr>
          <w:szCs w:val="24"/>
        </w:rPr>
      </w:pPr>
      <w:r w:rsidRPr="007C0F4B">
        <w:rPr>
          <w:szCs w:val="24"/>
        </w:rPr>
        <w:t>Monitoring kakovosti zunanjega zraka</w:t>
      </w:r>
    </w:p>
    <w:p w14:paraId="6882F57E" w14:textId="77777777" w:rsidR="00ED346F" w:rsidRPr="007C0F4B" w:rsidRDefault="00ED346F" w:rsidP="0069726A">
      <w:pPr>
        <w:numPr>
          <w:ilvl w:val="0"/>
          <w:numId w:val="21"/>
        </w:numPr>
        <w:jc w:val="both"/>
        <w:rPr>
          <w:szCs w:val="24"/>
        </w:rPr>
      </w:pPr>
      <w:r w:rsidRPr="007C0F4B">
        <w:rPr>
          <w:szCs w:val="24"/>
        </w:rPr>
        <w:t>Obratovalni monitoring emisij snovi v zrak zaradi vplivov prometa</w:t>
      </w:r>
    </w:p>
    <w:p w14:paraId="0310D2A5" w14:textId="77777777" w:rsidR="00ED346F" w:rsidRPr="007C0F4B" w:rsidRDefault="00ED346F" w:rsidP="0069726A">
      <w:pPr>
        <w:numPr>
          <w:ilvl w:val="0"/>
          <w:numId w:val="21"/>
        </w:numPr>
        <w:jc w:val="both"/>
        <w:rPr>
          <w:szCs w:val="24"/>
        </w:rPr>
      </w:pPr>
      <w:r w:rsidRPr="007C0F4B">
        <w:rPr>
          <w:szCs w:val="24"/>
        </w:rPr>
        <w:t>Poročanje in posredovanje podatkov</w:t>
      </w:r>
    </w:p>
    <w:p w14:paraId="376DBEB0" w14:textId="77777777" w:rsidR="00ED346F" w:rsidRPr="004A6FCC" w:rsidRDefault="00ED346F" w:rsidP="0069726A">
      <w:pPr>
        <w:numPr>
          <w:ilvl w:val="0"/>
          <w:numId w:val="21"/>
        </w:numPr>
        <w:jc w:val="both"/>
        <w:rPr>
          <w:szCs w:val="24"/>
        </w:rPr>
      </w:pPr>
      <w:r w:rsidRPr="004A6FCC">
        <w:rPr>
          <w:bCs/>
          <w:szCs w:val="24"/>
        </w:rPr>
        <w:t>Pomoč naročniku pri izvedbi strokovnih nalog</w:t>
      </w:r>
    </w:p>
    <w:p w14:paraId="08392901" w14:textId="77777777" w:rsidR="00ED346F" w:rsidRPr="004A6FCC" w:rsidRDefault="00ED346F" w:rsidP="00ED346F">
      <w:pPr>
        <w:ind w:left="720"/>
        <w:rPr>
          <w:szCs w:val="24"/>
        </w:rPr>
      </w:pPr>
    </w:p>
    <w:p w14:paraId="13E6C549" w14:textId="77777777" w:rsidR="00ED346F" w:rsidRPr="004A6FCC" w:rsidRDefault="00ED346F" w:rsidP="00ED346F">
      <w:pPr>
        <w:ind w:left="360"/>
        <w:rPr>
          <w:szCs w:val="24"/>
        </w:rPr>
      </w:pPr>
    </w:p>
    <w:p w14:paraId="172B44A8" w14:textId="77777777" w:rsidR="00ED346F" w:rsidRPr="00610105" w:rsidRDefault="00ED346F" w:rsidP="00ED346F">
      <w:pPr>
        <w:spacing w:line="280" w:lineRule="exact"/>
        <w:jc w:val="both"/>
        <w:rPr>
          <w:b/>
          <w:szCs w:val="24"/>
        </w:rPr>
      </w:pPr>
      <w:r w:rsidRPr="004A6FCC">
        <w:rPr>
          <w:b/>
          <w:szCs w:val="24"/>
        </w:rPr>
        <w:t>A1 Vzdrževanje avtomatske merilne postaje (AMP) kot celote</w:t>
      </w:r>
      <w:r w:rsidRPr="00610105">
        <w:rPr>
          <w:b/>
          <w:szCs w:val="24"/>
        </w:rPr>
        <w:t>.</w:t>
      </w:r>
    </w:p>
    <w:p w14:paraId="71F5B147" w14:textId="77777777" w:rsidR="00ED346F" w:rsidRPr="00AD69E2" w:rsidRDefault="00ED346F" w:rsidP="00ED346F">
      <w:pPr>
        <w:spacing w:line="280" w:lineRule="exact"/>
        <w:jc w:val="both"/>
        <w:rPr>
          <w:szCs w:val="24"/>
        </w:rPr>
      </w:pPr>
      <w:r w:rsidRPr="00AD69E2">
        <w:rPr>
          <w:szCs w:val="24"/>
        </w:rPr>
        <w:t xml:space="preserve">Izvajalec mora skrbeti za redno vzdrževanje </w:t>
      </w:r>
      <w:proofErr w:type="spellStart"/>
      <w:r w:rsidRPr="00AD69E2">
        <w:rPr>
          <w:szCs w:val="24"/>
        </w:rPr>
        <w:t>okoljske</w:t>
      </w:r>
      <w:proofErr w:type="spellEnd"/>
      <w:r w:rsidRPr="00AD69E2">
        <w:rPr>
          <w:szCs w:val="24"/>
        </w:rPr>
        <w:t xml:space="preserve"> merilne postaje kot celote in zagotavljati nemoteno delovanje podpornih sistemov prenosa alarmnega signala, brezprekinitvenega napajanja in zagotavljanja delovanja klime</w:t>
      </w:r>
      <w:r>
        <w:rPr>
          <w:szCs w:val="24"/>
        </w:rPr>
        <w:t>,</w:t>
      </w:r>
      <w:r w:rsidRPr="00AD69E2">
        <w:rPr>
          <w:szCs w:val="24"/>
        </w:rPr>
        <w:t xml:space="preserve"> kakor tudi skrbeti za zunanji izgled postaje. </w:t>
      </w:r>
    </w:p>
    <w:p w14:paraId="799EDF3C" w14:textId="77777777" w:rsidR="00ED346F" w:rsidRPr="007C0F4B" w:rsidRDefault="00ED346F" w:rsidP="00ED346F">
      <w:pPr>
        <w:rPr>
          <w:b/>
          <w:szCs w:val="24"/>
        </w:rPr>
      </w:pPr>
      <w:r w:rsidRPr="007C0F4B">
        <w:rPr>
          <w:b/>
          <w:szCs w:val="24"/>
        </w:rPr>
        <w:t>A2 Vključevanje novih merilnikov in pomožne opreme v sklop merilne postaje.</w:t>
      </w:r>
    </w:p>
    <w:p w14:paraId="5EE6F71B" w14:textId="77777777" w:rsidR="00ED346F" w:rsidRPr="007C0F4B" w:rsidRDefault="00ED346F" w:rsidP="00ED346F">
      <w:pPr>
        <w:jc w:val="both"/>
        <w:rPr>
          <w:szCs w:val="24"/>
        </w:rPr>
      </w:pPr>
      <w:r w:rsidRPr="007C0F4B">
        <w:rPr>
          <w:szCs w:val="24"/>
        </w:rPr>
        <w:t xml:space="preserve">Izvajalec </w:t>
      </w:r>
      <w:r>
        <w:rPr>
          <w:szCs w:val="24"/>
        </w:rPr>
        <w:t>nudi tehnično in strokovno podporo</w:t>
      </w:r>
      <w:r w:rsidRPr="007C0F4B">
        <w:rPr>
          <w:szCs w:val="24"/>
        </w:rPr>
        <w:t xml:space="preserve"> pri vgradnji novih merilnikov in pomožne opreme v sklop </w:t>
      </w:r>
      <w:r>
        <w:rPr>
          <w:szCs w:val="24"/>
        </w:rPr>
        <w:t>merilne postaje,</w:t>
      </w:r>
      <w:r w:rsidRPr="007C0F4B">
        <w:rPr>
          <w:szCs w:val="24"/>
        </w:rPr>
        <w:t xml:space="preserve"> vključno z njihovo priključitvijo v merilni sistem.</w:t>
      </w:r>
    </w:p>
    <w:p w14:paraId="5DA2BFD1" w14:textId="77777777" w:rsidR="00ED346F" w:rsidRPr="00610105" w:rsidRDefault="00ED346F" w:rsidP="00ED346F">
      <w:pPr>
        <w:rPr>
          <w:b/>
          <w:szCs w:val="24"/>
        </w:rPr>
      </w:pPr>
      <w:r w:rsidRPr="007C0F4B">
        <w:rPr>
          <w:b/>
          <w:bCs/>
        </w:rPr>
        <w:t>B</w:t>
      </w:r>
      <w:r>
        <w:rPr>
          <w:b/>
          <w:bCs/>
        </w:rPr>
        <w:t>1</w:t>
      </w:r>
      <w:r w:rsidRPr="007C0F4B">
        <w:rPr>
          <w:b/>
          <w:bCs/>
        </w:rPr>
        <w:t xml:space="preserve"> M</w:t>
      </w:r>
      <w:r w:rsidRPr="007C0F4B">
        <w:rPr>
          <w:b/>
        </w:rPr>
        <w:t>onitoring kakovosti zunanjega zraka</w:t>
      </w:r>
      <w:r>
        <w:rPr>
          <w:b/>
        </w:rPr>
        <w:t>, meteoroloških parametrov</w:t>
      </w:r>
      <w:r w:rsidRPr="007C0F4B">
        <w:rPr>
          <w:b/>
        </w:rPr>
        <w:t xml:space="preserve"> in meritev hrupa </w:t>
      </w:r>
      <w:r w:rsidRPr="00610105">
        <w:rPr>
          <w:b/>
          <w:szCs w:val="24"/>
        </w:rPr>
        <w:t xml:space="preserve">z merilno opremo naročnika </w:t>
      </w:r>
    </w:p>
    <w:p w14:paraId="47A59C2D" w14:textId="77777777" w:rsidR="00ED346F" w:rsidRPr="007C0F4B" w:rsidRDefault="00ED346F" w:rsidP="00ED346F">
      <w:pPr>
        <w:rPr>
          <w:szCs w:val="24"/>
        </w:rPr>
      </w:pPr>
      <w:r w:rsidRPr="00610105">
        <w:rPr>
          <w:szCs w:val="24"/>
        </w:rPr>
        <w:t>Izvajalec izvaja meritve kakovosti zunanjega zraka in hrupa z upoštevanjem standardov</w:t>
      </w:r>
      <w:r w:rsidRPr="007C0F4B">
        <w:rPr>
          <w:szCs w:val="24"/>
        </w:rPr>
        <w:t xml:space="preserve"> </w:t>
      </w:r>
      <w:r w:rsidRPr="007C0F4B">
        <w:rPr>
          <w:bCs/>
          <w:szCs w:val="24"/>
        </w:rPr>
        <w:t>ISO/IEC 17020 in ISO/IEC 17025 in sicer z naslednjimi merilniki:</w:t>
      </w:r>
    </w:p>
    <w:p w14:paraId="37654FBA" w14:textId="77777777" w:rsidR="00ED346F" w:rsidRPr="007C0F4B" w:rsidRDefault="00ED346F" w:rsidP="0069726A">
      <w:pPr>
        <w:pStyle w:val="Default"/>
        <w:numPr>
          <w:ilvl w:val="0"/>
          <w:numId w:val="22"/>
        </w:numPr>
        <w:ind w:left="278" w:hanging="357"/>
        <w:rPr>
          <w:rFonts w:ascii="Times New Roman" w:hAnsi="Times New Roman" w:cs="Times New Roman"/>
          <w:color w:val="auto"/>
        </w:rPr>
      </w:pPr>
      <w:r w:rsidRPr="007C0F4B">
        <w:rPr>
          <w:rFonts w:ascii="Times New Roman" w:hAnsi="Times New Roman" w:cs="Times New Roman"/>
          <w:color w:val="auto"/>
        </w:rPr>
        <w:t xml:space="preserve">merilnikom SO2 </w:t>
      </w:r>
      <w:proofErr w:type="spellStart"/>
      <w:r w:rsidRPr="007C0F4B">
        <w:rPr>
          <w:rFonts w:ascii="Times New Roman" w:hAnsi="Times New Roman" w:cs="Times New Roman"/>
          <w:color w:val="auto"/>
        </w:rPr>
        <w:t>Thermo</w:t>
      </w:r>
      <w:proofErr w:type="spellEnd"/>
      <w:r w:rsidRPr="007C0F4B">
        <w:rPr>
          <w:rFonts w:ascii="Times New Roman" w:hAnsi="Times New Roman" w:cs="Times New Roman"/>
          <w:color w:val="auto"/>
        </w:rPr>
        <w:t xml:space="preserve">, </w:t>
      </w:r>
    </w:p>
    <w:p w14:paraId="44B06331" w14:textId="77777777" w:rsidR="00ED346F" w:rsidRPr="007C0F4B" w:rsidRDefault="00ED346F" w:rsidP="0069726A">
      <w:pPr>
        <w:pStyle w:val="Default"/>
        <w:numPr>
          <w:ilvl w:val="0"/>
          <w:numId w:val="22"/>
        </w:numPr>
        <w:ind w:left="278" w:hanging="357"/>
        <w:rPr>
          <w:rFonts w:ascii="Times New Roman" w:hAnsi="Times New Roman" w:cs="Times New Roman"/>
          <w:color w:val="auto"/>
        </w:rPr>
      </w:pPr>
      <w:r w:rsidRPr="007C0F4B">
        <w:rPr>
          <w:rFonts w:ascii="Times New Roman" w:hAnsi="Times New Roman" w:cs="Times New Roman"/>
          <w:color w:val="auto"/>
        </w:rPr>
        <w:t>merilnikom NO/NO2/</w:t>
      </w:r>
      <w:proofErr w:type="spellStart"/>
      <w:r w:rsidRPr="007C0F4B">
        <w:rPr>
          <w:rFonts w:ascii="Times New Roman" w:hAnsi="Times New Roman" w:cs="Times New Roman"/>
          <w:color w:val="auto"/>
        </w:rPr>
        <w:t>NOx</w:t>
      </w:r>
      <w:proofErr w:type="spellEnd"/>
      <w:r w:rsidRPr="007C0F4B">
        <w:rPr>
          <w:rFonts w:ascii="Times New Roman" w:hAnsi="Times New Roman" w:cs="Times New Roman"/>
          <w:color w:val="auto"/>
        </w:rPr>
        <w:t xml:space="preserve"> </w:t>
      </w:r>
      <w:r>
        <w:rPr>
          <w:rFonts w:ascii="Times New Roman" w:hAnsi="Times New Roman" w:cs="Times New Roman"/>
          <w:color w:val="auto"/>
        </w:rPr>
        <w:t>HORIBA APNA 370</w:t>
      </w:r>
      <w:r w:rsidRPr="007C0F4B">
        <w:rPr>
          <w:rFonts w:ascii="Times New Roman" w:hAnsi="Times New Roman" w:cs="Times New Roman"/>
          <w:color w:val="auto"/>
        </w:rPr>
        <w:t xml:space="preserve">, </w:t>
      </w:r>
    </w:p>
    <w:p w14:paraId="3DDA39B9" w14:textId="77777777" w:rsidR="00ED346F" w:rsidRPr="007C0F4B" w:rsidRDefault="00ED346F" w:rsidP="0069726A">
      <w:pPr>
        <w:pStyle w:val="Default"/>
        <w:numPr>
          <w:ilvl w:val="0"/>
          <w:numId w:val="22"/>
        </w:numPr>
        <w:ind w:left="278" w:hanging="357"/>
        <w:rPr>
          <w:rFonts w:ascii="Times New Roman" w:hAnsi="Times New Roman" w:cs="Times New Roman"/>
          <w:color w:val="auto"/>
        </w:rPr>
      </w:pPr>
      <w:r w:rsidRPr="007C0F4B">
        <w:rPr>
          <w:rFonts w:ascii="Times New Roman" w:hAnsi="Times New Roman" w:cs="Times New Roman"/>
          <w:color w:val="auto"/>
        </w:rPr>
        <w:t xml:space="preserve">merilnikom BTX, </w:t>
      </w:r>
      <w:proofErr w:type="spellStart"/>
      <w:r>
        <w:rPr>
          <w:rFonts w:ascii="Times New Roman" w:hAnsi="Times New Roman" w:cs="Times New Roman"/>
          <w:color w:val="auto"/>
        </w:rPr>
        <w:t>Chromatotec</w:t>
      </w:r>
      <w:proofErr w:type="spellEnd"/>
      <w:r>
        <w:rPr>
          <w:rFonts w:ascii="Times New Roman" w:hAnsi="Times New Roman" w:cs="Times New Roman"/>
          <w:color w:val="auto"/>
        </w:rPr>
        <w:t xml:space="preserve"> </w:t>
      </w:r>
      <w:proofErr w:type="spellStart"/>
      <w:r>
        <w:rPr>
          <w:rFonts w:ascii="Times New Roman" w:hAnsi="Times New Roman" w:cs="Times New Roman"/>
          <w:color w:val="auto"/>
        </w:rPr>
        <w:t>airmo</w:t>
      </w:r>
      <w:proofErr w:type="spellEnd"/>
      <w:r>
        <w:rPr>
          <w:rFonts w:ascii="Times New Roman" w:hAnsi="Times New Roman" w:cs="Times New Roman"/>
          <w:color w:val="auto"/>
        </w:rPr>
        <w:t xml:space="preserve"> BTX</w:t>
      </w:r>
    </w:p>
    <w:p w14:paraId="77E54FC3" w14:textId="77777777" w:rsidR="00ED346F" w:rsidRPr="007C0F4B" w:rsidRDefault="00ED346F" w:rsidP="0069726A">
      <w:pPr>
        <w:numPr>
          <w:ilvl w:val="0"/>
          <w:numId w:val="22"/>
        </w:numPr>
        <w:ind w:left="278" w:hanging="357"/>
        <w:rPr>
          <w:szCs w:val="24"/>
        </w:rPr>
      </w:pPr>
      <w:r w:rsidRPr="007C0F4B">
        <w:rPr>
          <w:szCs w:val="24"/>
        </w:rPr>
        <w:t xml:space="preserve">merilnikom delcev PM10, PM2,5 Palas </w:t>
      </w:r>
      <w:proofErr w:type="spellStart"/>
      <w:r w:rsidRPr="007C0F4B">
        <w:rPr>
          <w:szCs w:val="24"/>
        </w:rPr>
        <w:t>Fidas</w:t>
      </w:r>
      <w:proofErr w:type="spellEnd"/>
      <w:r w:rsidRPr="007C0F4B">
        <w:rPr>
          <w:szCs w:val="24"/>
        </w:rPr>
        <w:t xml:space="preserve"> 200E,</w:t>
      </w:r>
    </w:p>
    <w:p w14:paraId="3331D8B6" w14:textId="77777777" w:rsidR="00ED346F" w:rsidRPr="007C0F4B" w:rsidRDefault="00ED346F" w:rsidP="0069726A">
      <w:pPr>
        <w:numPr>
          <w:ilvl w:val="0"/>
          <w:numId w:val="22"/>
        </w:numPr>
        <w:ind w:left="278" w:hanging="357"/>
        <w:rPr>
          <w:szCs w:val="24"/>
        </w:rPr>
      </w:pPr>
      <w:r w:rsidRPr="007C0F4B">
        <w:rPr>
          <w:szCs w:val="24"/>
        </w:rPr>
        <w:t xml:space="preserve">gravimetričnim merilnikom delcev </w:t>
      </w:r>
      <w:proofErr w:type="spellStart"/>
      <w:r w:rsidRPr="007C0F4B">
        <w:rPr>
          <w:szCs w:val="24"/>
        </w:rPr>
        <w:t>Leckel</w:t>
      </w:r>
      <w:proofErr w:type="spellEnd"/>
      <w:r w:rsidRPr="007C0F4B">
        <w:rPr>
          <w:szCs w:val="24"/>
        </w:rPr>
        <w:t xml:space="preserve"> SEQ 47/50,</w:t>
      </w:r>
    </w:p>
    <w:p w14:paraId="1A53951D" w14:textId="77777777" w:rsidR="00ED346F" w:rsidRDefault="00ED346F" w:rsidP="0069726A">
      <w:pPr>
        <w:pStyle w:val="Default"/>
        <w:numPr>
          <w:ilvl w:val="0"/>
          <w:numId w:val="22"/>
        </w:numPr>
        <w:ind w:left="278" w:hanging="357"/>
        <w:rPr>
          <w:rFonts w:ascii="Times New Roman" w:hAnsi="Times New Roman" w:cs="Times New Roman"/>
          <w:color w:val="auto"/>
        </w:rPr>
      </w:pPr>
      <w:r w:rsidRPr="007C0F4B">
        <w:rPr>
          <w:rFonts w:ascii="Times New Roman" w:hAnsi="Times New Roman" w:cs="Times New Roman"/>
          <w:color w:val="auto"/>
        </w:rPr>
        <w:t xml:space="preserve">merilnikom hrupa </w:t>
      </w:r>
      <w:proofErr w:type="spellStart"/>
      <w:r w:rsidRPr="007C0F4B">
        <w:rPr>
          <w:rFonts w:ascii="Times New Roman" w:hAnsi="Times New Roman" w:cs="Times New Roman"/>
          <w:color w:val="auto"/>
        </w:rPr>
        <w:t>Bruel&amp;Kjaer</w:t>
      </w:r>
      <w:proofErr w:type="spellEnd"/>
      <w:r w:rsidRPr="007C0F4B">
        <w:rPr>
          <w:rFonts w:ascii="Times New Roman" w:hAnsi="Times New Roman" w:cs="Times New Roman"/>
          <w:color w:val="auto"/>
        </w:rPr>
        <w:t xml:space="preserve"> 4435,</w:t>
      </w:r>
    </w:p>
    <w:p w14:paraId="138C2898" w14:textId="77777777" w:rsidR="00ED346F" w:rsidRPr="007C0F4B" w:rsidRDefault="00ED346F" w:rsidP="00ED346F">
      <w:pPr>
        <w:pStyle w:val="Default"/>
        <w:ind w:left="-79"/>
        <w:rPr>
          <w:rFonts w:ascii="Times New Roman" w:hAnsi="Times New Roman" w:cs="Times New Roman"/>
          <w:color w:val="auto"/>
        </w:rPr>
      </w:pPr>
    </w:p>
    <w:p w14:paraId="02FE0565" w14:textId="77777777" w:rsidR="00ED346F" w:rsidRPr="007C0F4B" w:rsidRDefault="00ED346F" w:rsidP="00ED346F">
      <w:pPr>
        <w:jc w:val="both"/>
        <w:rPr>
          <w:szCs w:val="24"/>
        </w:rPr>
      </w:pPr>
      <w:r>
        <w:rPr>
          <w:szCs w:val="24"/>
        </w:rPr>
        <w:t>u</w:t>
      </w:r>
      <w:r w:rsidRPr="007C0F4B">
        <w:rPr>
          <w:szCs w:val="24"/>
        </w:rPr>
        <w:t>poštevajoč naslednje standardne preizkusne metode:</w:t>
      </w:r>
    </w:p>
    <w:p w14:paraId="6621B3AE" w14:textId="77777777" w:rsidR="00ED346F" w:rsidRPr="007C0F4B" w:rsidRDefault="00ED346F" w:rsidP="0069726A">
      <w:pPr>
        <w:numPr>
          <w:ilvl w:val="0"/>
          <w:numId w:val="23"/>
        </w:numPr>
        <w:autoSpaceDE w:val="0"/>
        <w:autoSpaceDN w:val="0"/>
        <w:adjustRightInd w:val="0"/>
        <w:ind w:left="282"/>
        <w:jc w:val="both"/>
        <w:rPr>
          <w:szCs w:val="24"/>
        </w:rPr>
      </w:pPr>
      <w:r w:rsidRPr="007C0F4B">
        <w:rPr>
          <w:szCs w:val="24"/>
        </w:rPr>
        <w:t xml:space="preserve">SIST EN 14212:2012; SIST EN 14212:2012/AC:2014: Standardna metoda za določanje koncentracije žveplovega dioksida z ultravijolično fluorescenco. </w:t>
      </w:r>
    </w:p>
    <w:p w14:paraId="35F6F8B3" w14:textId="77777777" w:rsidR="00ED346F" w:rsidRPr="007C0F4B" w:rsidRDefault="00ED346F" w:rsidP="0069726A">
      <w:pPr>
        <w:numPr>
          <w:ilvl w:val="0"/>
          <w:numId w:val="23"/>
        </w:numPr>
        <w:autoSpaceDE w:val="0"/>
        <w:autoSpaceDN w:val="0"/>
        <w:adjustRightInd w:val="0"/>
        <w:ind w:left="282"/>
        <w:jc w:val="both"/>
        <w:rPr>
          <w:szCs w:val="24"/>
        </w:rPr>
      </w:pPr>
      <w:r w:rsidRPr="007C0F4B">
        <w:rPr>
          <w:szCs w:val="24"/>
        </w:rPr>
        <w:t xml:space="preserve">SIST EN 14211:2012: Standardna metoda za določevanje koncentracije dušikovega dioksida in dušikovega monoksida s kemiluminiscenco, </w:t>
      </w:r>
    </w:p>
    <w:p w14:paraId="5EAFB761" w14:textId="77777777" w:rsidR="00ED346F" w:rsidRDefault="00ED346F" w:rsidP="0069726A">
      <w:pPr>
        <w:numPr>
          <w:ilvl w:val="0"/>
          <w:numId w:val="23"/>
        </w:numPr>
        <w:autoSpaceDE w:val="0"/>
        <w:autoSpaceDN w:val="0"/>
        <w:adjustRightInd w:val="0"/>
        <w:ind w:left="282"/>
        <w:jc w:val="both"/>
        <w:rPr>
          <w:szCs w:val="24"/>
        </w:rPr>
      </w:pPr>
      <w:r w:rsidRPr="007C0F4B">
        <w:rPr>
          <w:szCs w:val="24"/>
        </w:rPr>
        <w:t>SIST EN 12341:20</w:t>
      </w:r>
      <w:r>
        <w:rPr>
          <w:szCs w:val="24"/>
        </w:rPr>
        <w:t>23</w:t>
      </w:r>
      <w:r w:rsidRPr="007C0F4B">
        <w:rPr>
          <w:szCs w:val="24"/>
        </w:rPr>
        <w:t xml:space="preserve">: Standardna gravimetrijska metoda za določevanje masne koncentracije frakcije lebdečih delcev PM10 ali PM2,5, </w:t>
      </w:r>
    </w:p>
    <w:p w14:paraId="161AE19A" w14:textId="77777777" w:rsidR="00ED346F" w:rsidRPr="007C0F4B" w:rsidRDefault="00ED346F" w:rsidP="0069726A">
      <w:pPr>
        <w:numPr>
          <w:ilvl w:val="0"/>
          <w:numId w:val="23"/>
        </w:numPr>
        <w:autoSpaceDE w:val="0"/>
        <w:autoSpaceDN w:val="0"/>
        <w:adjustRightInd w:val="0"/>
        <w:ind w:left="282"/>
        <w:jc w:val="both"/>
        <w:rPr>
          <w:szCs w:val="24"/>
        </w:rPr>
      </w:pPr>
      <w:r>
        <w:rPr>
          <w:szCs w:val="24"/>
        </w:rPr>
        <w:t xml:space="preserve">SIST EN 14650:2017: </w:t>
      </w:r>
      <w:r w:rsidRPr="003F74F8">
        <w:rPr>
          <w:szCs w:val="24"/>
        </w:rPr>
        <w:t>Avtomatski merilni sistemi za merjenje koncentracije delcev (PM10; PM2,5)</w:t>
      </w:r>
    </w:p>
    <w:p w14:paraId="204D90DD" w14:textId="77777777" w:rsidR="00ED346F" w:rsidRPr="007C0F4B" w:rsidRDefault="00ED346F" w:rsidP="0069726A">
      <w:pPr>
        <w:numPr>
          <w:ilvl w:val="0"/>
          <w:numId w:val="23"/>
        </w:numPr>
        <w:autoSpaceDE w:val="0"/>
        <w:autoSpaceDN w:val="0"/>
        <w:adjustRightInd w:val="0"/>
        <w:ind w:left="282"/>
        <w:jc w:val="both"/>
        <w:rPr>
          <w:szCs w:val="24"/>
        </w:rPr>
      </w:pPr>
      <w:r w:rsidRPr="007C0F4B">
        <w:rPr>
          <w:szCs w:val="24"/>
        </w:rPr>
        <w:t>SIST EN 14662-3:2005 – Kakovost zunanjega zraka – Standardna metoda za določanje koncentracije benzena – 3. del: Avtomatsko vzorčenje s prečrpavanjem in določanje s plinsko kromatografijo na kraju samem (in situ)</w:t>
      </w:r>
      <w:r>
        <w:rPr>
          <w:szCs w:val="24"/>
        </w:rPr>
        <w:t>.</w:t>
      </w:r>
    </w:p>
    <w:p w14:paraId="5ABB1F70" w14:textId="77777777" w:rsidR="00ED346F" w:rsidRPr="007C0F4B" w:rsidRDefault="00ED346F" w:rsidP="00ED346F">
      <w:pPr>
        <w:pStyle w:val="Default"/>
        <w:rPr>
          <w:rFonts w:ascii="Times New Roman" w:hAnsi="Times New Roman" w:cs="Times New Roman"/>
          <w:color w:val="auto"/>
        </w:rPr>
      </w:pPr>
    </w:p>
    <w:p w14:paraId="57B1EB85" w14:textId="77777777" w:rsidR="00ED346F" w:rsidRPr="007C0F4B" w:rsidRDefault="00ED346F" w:rsidP="00ED346F">
      <w:pPr>
        <w:rPr>
          <w:szCs w:val="24"/>
        </w:rPr>
      </w:pPr>
      <w:r>
        <w:rPr>
          <w:b/>
          <w:szCs w:val="24"/>
        </w:rPr>
        <w:t>B2</w:t>
      </w:r>
      <w:r w:rsidRPr="007C0F4B">
        <w:rPr>
          <w:b/>
          <w:szCs w:val="24"/>
        </w:rPr>
        <w:t xml:space="preserve"> </w:t>
      </w:r>
      <w:r>
        <w:rPr>
          <w:b/>
          <w:szCs w:val="24"/>
        </w:rPr>
        <w:t>A</w:t>
      </w:r>
      <w:r w:rsidRPr="007C0F4B">
        <w:rPr>
          <w:b/>
          <w:szCs w:val="24"/>
        </w:rPr>
        <w:t xml:space="preserve">naliza rezultatov </w:t>
      </w:r>
      <w:r>
        <w:rPr>
          <w:b/>
          <w:szCs w:val="24"/>
        </w:rPr>
        <w:t xml:space="preserve">meritev </w:t>
      </w:r>
      <w:r w:rsidRPr="007C0F4B">
        <w:rPr>
          <w:b/>
          <w:szCs w:val="24"/>
        </w:rPr>
        <w:t xml:space="preserve">kakovosti zraka </w:t>
      </w:r>
      <w:r>
        <w:rPr>
          <w:b/>
          <w:szCs w:val="24"/>
        </w:rPr>
        <w:t>skladno s prej navedenimi standardi</w:t>
      </w:r>
    </w:p>
    <w:p w14:paraId="5FA5335E" w14:textId="77777777" w:rsidR="00ED346F" w:rsidRPr="007C0F4B" w:rsidRDefault="00ED346F" w:rsidP="0069726A">
      <w:pPr>
        <w:numPr>
          <w:ilvl w:val="0"/>
          <w:numId w:val="24"/>
        </w:numPr>
        <w:ind w:left="282"/>
        <w:jc w:val="both"/>
        <w:rPr>
          <w:szCs w:val="24"/>
        </w:rPr>
      </w:pPr>
      <w:r w:rsidRPr="007C0F4B">
        <w:rPr>
          <w:szCs w:val="24"/>
        </w:rPr>
        <w:t>Vsebina obsega:</w:t>
      </w:r>
      <w:r>
        <w:rPr>
          <w:szCs w:val="24"/>
        </w:rPr>
        <w:t xml:space="preserve"> </w:t>
      </w:r>
      <w:r w:rsidRPr="007C0F4B">
        <w:rPr>
          <w:szCs w:val="24"/>
        </w:rPr>
        <w:t xml:space="preserve">pregled predpisov in standardov s področja obratovalnega monitoringa kakovosti zunanjega zraka, </w:t>
      </w:r>
    </w:p>
    <w:p w14:paraId="5FB0861F" w14:textId="77777777" w:rsidR="00ED346F" w:rsidRPr="007C0F4B" w:rsidRDefault="00ED346F" w:rsidP="0069726A">
      <w:pPr>
        <w:numPr>
          <w:ilvl w:val="0"/>
          <w:numId w:val="24"/>
        </w:numPr>
        <w:ind w:left="282"/>
        <w:jc w:val="both"/>
        <w:rPr>
          <w:szCs w:val="24"/>
        </w:rPr>
      </w:pPr>
      <w:r w:rsidRPr="007C0F4B">
        <w:rPr>
          <w:szCs w:val="24"/>
        </w:rPr>
        <w:t>opis značilnosti obratovalnega monitoringa kakovosti zunanjega zraka AMP,</w:t>
      </w:r>
    </w:p>
    <w:p w14:paraId="12163F76" w14:textId="77777777" w:rsidR="00ED346F" w:rsidRPr="007C0F4B" w:rsidRDefault="00ED346F" w:rsidP="0069726A">
      <w:pPr>
        <w:numPr>
          <w:ilvl w:val="0"/>
          <w:numId w:val="24"/>
        </w:numPr>
        <w:ind w:left="282"/>
        <w:jc w:val="both"/>
        <w:rPr>
          <w:szCs w:val="24"/>
        </w:rPr>
      </w:pPr>
      <w:r w:rsidRPr="007C0F4B">
        <w:rPr>
          <w:szCs w:val="24"/>
        </w:rPr>
        <w:t xml:space="preserve">opis značilnosti obratovalnega monitoringa meteoroloških spremenljivk, </w:t>
      </w:r>
    </w:p>
    <w:p w14:paraId="7A8D506E" w14:textId="77777777" w:rsidR="00ED346F" w:rsidRPr="007C0F4B" w:rsidRDefault="00ED346F" w:rsidP="0069726A">
      <w:pPr>
        <w:numPr>
          <w:ilvl w:val="0"/>
          <w:numId w:val="24"/>
        </w:numPr>
        <w:ind w:left="282"/>
        <w:jc w:val="both"/>
        <w:rPr>
          <w:szCs w:val="24"/>
        </w:rPr>
      </w:pPr>
      <w:r w:rsidRPr="007C0F4B">
        <w:rPr>
          <w:szCs w:val="24"/>
        </w:rPr>
        <w:t xml:space="preserve">predstavitev povzetkov rezultatov meritev preseženih vrednosti SO2, NO2, benzena, toluena, </w:t>
      </w:r>
      <w:proofErr w:type="spellStart"/>
      <w:r>
        <w:rPr>
          <w:szCs w:val="24"/>
        </w:rPr>
        <w:t>meta</w:t>
      </w:r>
      <w:r w:rsidRPr="007C0F4B">
        <w:rPr>
          <w:szCs w:val="24"/>
        </w:rPr>
        <w:t>&amp;</w:t>
      </w:r>
      <w:r>
        <w:rPr>
          <w:szCs w:val="24"/>
        </w:rPr>
        <w:t>para</w:t>
      </w:r>
      <w:r w:rsidRPr="007C0F4B">
        <w:rPr>
          <w:szCs w:val="24"/>
        </w:rPr>
        <w:t>ksilena</w:t>
      </w:r>
      <w:proofErr w:type="spellEnd"/>
      <w:r w:rsidRPr="007C0F4B">
        <w:rPr>
          <w:szCs w:val="24"/>
        </w:rPr>
        <w:t xml:space="preserve">, </w:t>
      </w:r>
      <w:proofErr w:type="spellStart"/>
      <w:r w:rsidRPr="007C0F4B">
        <w:rPr>
          <w:szCs w:val="24"/>
        </w:rPr>
        <w:t>etilbenzena</w:t>
      </w:r>
      <w:proofErr w:type="spellEnd"/>
      <w:r w:rsidRPr="007C0F4B">
        <w:rPr>
          <w:szCs w:val="24"/>
        </w:rPr>
        <w:t xml:space="preserve">, O-ksilena, PM10, PM 2.5 za tekoči mesec in </w:t>
      </w:r>
      <w:r>
        <w:rPr>
          <w:szCs w:val="24"/>
        </w:rPr>
        <w:t>koledarsko</w:t>
      </w:r>
      <w:r w:rsidRPr="007C0F4B">
        <w:rPr>
          <w:szCs w:val="24"/>
        </w:rPr>
        <w:t xml:space="preserve"> leto,</w:t>
      </w:r>
    </w:p>
    <w:p w14:paraId="1A537F81" w14:textId="77777777" w:rsidR="00ED346F" w:rsidRPr="007C0F4B" w:rsidRDefault="00ED346F" w:rsidP="0069726A">
      <w:pPr>
        <w:numPr>
          <w:ilvl w:val="0"/>
          <w:numId w:val="24"/>
        </w:numPr>
        <w:ind w:left="282"/>
        <w:jc w:val="both"/>
        <w:rPr>
          <w:szCs w:val="24"/>
        </w:rPr>
      </w:pPr>
      <w:r w:rsidRPr="007C0F4B">
        <w:rPr>
          <w:szCs w:val="24"/>
        </w:rPr>
        <w:t xml:space="preserve">srednje koncentracije SO2, NO2, NOX, benzena, toluena, M&amp;P ksilena, </w:t>
      </w:r>
      <w:proofErr w:type="spellStart"/>
      <w:r w:rsidRPr="007C0F4B">
        <w:rPr>
          <w:szCs w:val="24"/>
        </w:rPr>
        <w:t>etilbenzena</w:t>
      </w:r>
      <w:proofErr w:type="spellEnd"/>
      <w:r w:rsidRPr="007C0F4B">
        <w:rPr>
          <w:szCs w:val="24"/>
        </w:rPr>
        <w:t>, O-ksilena, delcev PM10 in delcev PM 2.5 za tekoči mesec,</w:t>
      </w:r>
    </w:p>
    <w:p w14:paraId="104F2EF0" w14:textId="77777777" w:rsidR="00ED346F" w:rsidRPr="007C0F4B" w:rsidRDefault="00ED346F" w:rsidP="0069726A">
      <w:pPr>
        <w:numPr>
          <w:ilvl w:val="0"/>
          <w:numId w:val="24"/>
        </w:numPr>
        <w:ind w:left="282"/>
        <w:jc w:val="both"/>
        <w:rPr>
          <w:szCs w:val="24"/>
        </w:rPr>
      </w:pPr>
      <w:r w:rsidRPr="007C0F4B">
        <w:rPr>
          <w:szCs w:val="24"/>
        </w:rPr>
        <w:t xml:space="preserve">srednje koncentracije SO2 in NOX za obdobje </w:t>
      </w:r>
      <w:r>
        <w:rPr>
          <w:szCs w:val="24"/>
        </w:rPr>
        <w:t xml:space="preserve">kurilne sezone </w:t>
      </w:r>
      <w:r w:rsidRPr="007C0F4B">
        <w:rPr>
          <w:szCs w:val="24"/>
        </w:rPr>
        <w:t xml:space="preserve">od 1. oktobra leta do aprila naslednjega leta, pregled koncentracij SO2, NO2, NOX, BTX, delcev PM10, PM 2.5, </w:t>
      </w:r>
    </w:p>
    <w:p w14:paraId="48C87412" w14:textId="77777777" w:rsidR="00ED346F" w:rsidRPr="007C0F4B" w:rsidRDefault="00ED346F" w:rsidP="0069726A">
      <w:pPr>
        <w:numPr>
          <w:ilvl w:val="0"/>
          <w:numId w:val="24"/>
        </w:numPr>
        <w:ind w:left="282"/>
        <w:jc w:val="both"/>
        <w:rPr>
          <w:szCs w:val="24"/>
        </w:rPr>
      </w:pPr>
      <w:r w:rsidRPr="007C0F4B">
        <w:rPr>
          <w:szCs w:val="24"/>
        </w:rPr>
        <w:t xml:space="preserve">statistična analiza meritev (razpoložljivost, maksimalna dnevna in urna koncentracija s časovno značko, srednja koncentracija v analiziranem obdobju, </w:t>
      </w:r>
    </w:p>
    <w:p w14:paraId="4D19A9EF" w14:textId="77777777" w:rsidR="00ED346F" w:rsidRPr="007C0F4B" w:rsidRDefault="00ED346F" w:rsidP="0069726A">
      <w:pPr>
        <w:numPr>
          <w:ilvl w:val="0"/>
          <w:numId w:val="24"/>
        </w:numPr>
        <w:ind w:left="282"/>
        <w:jc w:val="both"/>
        <w:rPr>
          <w:szCs w:val="24"/>
        </w:rPr>
      </w:pPr>
      <w:r w:rsidRPr="007C0F4B">
        <w:rPr>
          <w:szCs w:val="24"/>
        </w:rPr>
        <w:t xml:space="preserve">število preseganj MVU in MVD, 98 </w:t>
      </w:r>
      <w:proofErr w:type="spellStart"/>
      <w:r w:rsidRPr="007C0F4B">
        <w:rPr>
          <w:szCs w:val="24"/>
        </w:rPr>
        <w:t>p.v</w:t>
      </w:r>
      <w:proofErr w:type="spellEnd"/>
      <w:r w:rsidRPr="007C0F4B">
        <w:rPr>
          <w:szCs w:val="24"/>
        </w:rPr>
        <w:t xml:space="preserve">. urnih in 95 </w:t>
      </w:r>
      <w:proofErr w:type="spellStart"/>
      <w:r w:rsidRPr="007C0F4B">
        <w:rPr>
          <w:szCs w:val="24"/>
        </w:rPr>
        <w:t>p.v</w:t>
      </w:r>
      <w:proofErr w:type="spellEnd"/>
      <w:r w:rsidRPr="007C0F4B">
        <w:rPr>
          <w:szCs w:val="24"/>
        </w:rPr>
        <w:t xml:space="preserve">. dnevnih koncentracij), </w:t>
      </w:r>
    </w:p>
    <w:p w14:paraId="6C991608" w14:textId="77777777" w:rsidR="00ED346F" w:rsidRPr="007C0F4B" w:rsidRDefault="00ED346F" w:rsidP="0069726A">
      <w:pPr>
        <w:numPr>
          <w:ilvl w:val="0"/>
          <w:numId w:val="24"/>
        </w:numPr>
        <w:ind w:left="282"/>
        <w:jc w:val="both"/>
        <w:rPr>
          <w:szCs w:val="24"/>
        </w:rPr>
      </w:pPr>
      <w:r w:rsidRPr="007C0F4B">
        <w:rPr>
          <w:szCs w:val="24"/>
        </w:rPr>
        <w:t xml:space="preserve">statistični razred porazdelitve vzorca izmerjenih vrednosti, </w:t>
      </w:r>
    </w:p>
    <w:p w14:paraId="47EF1370" w14:textId="77777777" w:rsidR="00ED346F" w:rsidRPr="007C0F4B" w:rsidRDefault="00ED346F" w:rsidP="0069726A">
      <w:pPr>
        <w:numPr>
          <w:ilvl w:val="0"/>
          <w:numId w:val="24"/>
        </w:numPr>
        <w:ind w:left="282"/>
        <w:jc w:val="both"/>
        <w:rPr>
          <w:szCs w:val="24"/>
        </w:rPr>
      </w:pPr>
      <w:r w:rsidRPr="007C0F4B">
        <w:rPr>
          <w:szCs w:val="24"/>
        </w:rPr>
        <w:t xml:space="preserve">grafični prikaz urnih in dnevnih vrednosti za tekoči mesec, </w:t>
      </w:r>
    </w:p>
    <w:p w14:paraId="39C98422" w14:textId="77777777" w:rsidR="00ED346F" w:rsidRPr="007C0F4B" w:rsidRDefault="00ED346F" w:rsidP="0069726A">
      <w:pPr>
        <w:numPr>
          <w:ilvl w:val="0"/>
          <w:numId w:val="24"/>
        </w:numPr>
        <w:ind w:left="282"/>
        <w:jc w:val="both"/>
        <w:rPr>
          <w:szCs w:val="24"/>
        </w:rPr>
      </w:pPr>
      <w:r w:rsidRPr="007C0F4B">
        <w:rPr>
          <w:szCs w:val="24"/>
        </w:rPr>
        <w:t xml:space="preserve">grafični prikaz srednje mesečne in maksimalne urne ter dnevne vrednosti, </w:t>
      </w:r>
    </w:p>
    <w:p w14:paraId="02DEDB08" w14:textId="77777777" w:rsidR="00ED346F" w:rsidRPr="007C0F4B" w:rsidRDefault="00ED346F" w:rsidP="0069726A">
      <w:pPr>
        <w:numPr>
          <w:ilvl w:val="0"/>
          <w:numId w:val="24"/>
        </w:numPr>
        <w:ind w:left="282"/>
        <w:jc w:val="both"/>
        <w:rPr>
          <w:szCs w:val="24"/>
        </w:rPr>
      </w:pPr>
      <w:r w:rsidRPr="007C0F4B">
        <w:rPr>
          <w:szCs w:val="24"/>
        </w:rPr>
        <w:lastRenderedPageBreak/>
        <w:t xml:space="preserve">grafični prikaz rože vetrov in rože onesnaženja, </w:t>
      </w:r>
    </w:p>
    <w:p w14:paraId="3A856ABE" w14:textId="77777777" w:rsidR="00ED346F" w:rsidRPr="007C0F4B" w:rsidRDefault="00ED346F" w:rsidP="0069726A">
      <w:pPr>
        <w:numPr>
          <w:ilvl w:val="0"/>
          <w:numId w:val="24"/>
        </w:numPr>
        <w:ind w:left="282"/>
        <w:jc w:val="both"/>
        <w:rPr>
          <w:szCs w:val="24"/>
        </w:rPr>
      </w:pPr>
      <w:r w:rsidRPr="007C0F4B">
        <w:rPr>
          <w:szCs w:val="24"/>
        </w:rPr>
        <w:t xml:space="preserve">pregled meteoroloških spremenljivk: temperatura, relativna vlaga, smer in hitrost vetra, </w:t>
      </w:r>
    </w:p>
    <w:p w14:paraId="2B5CD4A4" w14:textId="77777777" w:rsidR="00ED346F" w:rsidRPr="007C0F4B" w:rsidRDefault="00ED346F" w:rsidP="0069726A">
      <w:pPr>
        <w:numPr>
          <w:ilvl w:val="0"/>
          <w:numId w:val="24"/>
        </w:numPr>
        <w:ind w:left="282"/>
        <w:jc w:val="both"/>
        <w:rPr>
          <w:szCs w:val="24"/>
        </w:rPr>
      </w:pPr>
      <w:r w:rsidRPr="007C0F4B">
        <w:rPr>
          <w:szCs w:val="24"/>
        </w:rPr>
        <w:t xml:space="preserve">statistični razred porazdelitve vzorca izmerjenih vrednosti temperature, relativne vlage ter smeri in hitrosti vetra, </w:t>
      </w:r>
    </w:p>
    <w:p w14:paraId="23566B5A" w14:textId="77777777" w:rsidR="00ED346F" w:rsidRPr="007C0F4B" w:rsidRDefault="00ED346F" w:rsidP="0069726A">
      <w:pPr>
        <w:numPr>
          <w:ilvl w:val="0"/>
          <w:numId w:val="24"/>
        </w:numPr>
        <w:ind w:left="282"/>
        <w:jc w:val="both"/>
        <w:rPr>
          <w:szCs w:val="24"/>
        </w:rPr>
      </w:pPr>
      <w:r w:rsidRPr="007C0F4B">
        <w:rPr>
          <w:szCs w:val="24"/>
        </w:rPr>
        <w:t>grafični prikaz urnih vrednosti temperature, relativne vlage in hitrosti vetra za tekoči mesec,</w:t>
      </w:r>
    </w:p>
    <w:p w14:paraId="45611205" w14:textId="77777777" w:rsidR="00ED346F" w:rsidRPr="007C0F4B" w:rsidRDefault="00ED346F" w:rsidP="0069726A">
      <w:pPr>
        <w:numPr>
          <w:ilvl w:val="0"/>
          <w:numId w:val="24"/>
        </w:numPr>
        <w:ind w:left="282"/>
        <w:jc w:val="both"/>
        <w:rPr>
          <w:szCs w:val="24"/>
        </w:rPr>
      </w:pPr>
      <w:r w:rsidRPr="007C0F4B">
        <w:rPr>
          <w:szCs w:val="24"/>
        </w:rPr>
        <w:t>grafični prikaz srednje mesečne, maksimalne in minimalne dnevne vrednosti temperature in grafični prikaz rože vetrov ter</w:t>
      </w:r>
    </w:p>
    <w:p w14:paraId="37FD17BE" w14:textId="77777777" w:rsidR="00ED346F" w:rsidRPr="007C0F4B" w:rsidRDefault="00ED346F" w:rsidP="0069726A">
      <w:pPr>
        <w:numPr>
          <w:ilvl w:val="0"/>
          <w:numId w:val="24"/>
        </w:numPr>
        <w:ind w:left="282"/>
        <w:jc w:val="both"/>
        <w:rPr>
          <w:szCs w:val="24"/>
        </w:rPr>
      </w:pPr>
      <w:r w:rsidRPr="007C0F4B">
        <w:rPr>
          <w:szCs w:val="24"/>
        </w:rPr>
        <w:t>krajši komentar izmerjenih vrednosti v poročanem obdobju v razmerju do vrednosti, izmerjenih v preteklem letu s poskusom ocene možnega vpliva različnih dejavnikov na izmerjene rezultate vključno z vplivom vremenskih razmer.</w:t>
      </w:r>
    </w:p>
    <w:p w14:paraId="0384AA45" w14:textId="77777777" w:rsidR="00ED346F" w:rsidRPr="007C0F4B" w:rsidRDefault="00ED346F" w:rsidP="00ED346F">
      <w:pPr>
        <w:spacing w:line="259" w:lineRule="auto"/>
        <w:jc w:val="both"/>
        <w:rPr>
          <w:szCs w:val="24"/>
        </w:rPr>
      </w:pPr>
    </w:p>
    <w:p w14:paraId="1384CF2B" w14:textId="77777777" w:rsidR="00ED346F" w:rsidRDefault="00ED346F" w:rsidP="00ED346F">
      <w:pPr>
        <w:spacing w:line="259" w:lineRule="auto"/>
        <w:jc w:val="both"/>
        <w:rPr>
          <w:b/>
          <w:szCs w:val="24"/>
        </w:rPr>
      </w:pPr>
      <w:r w:rsidRPr="007C0F4B">
        <w:rPr>
          <w:b/>
          <w:szCs w:val="24"/>
        </w:rPr>
        <w:t>Frekvenca poročanja:</w:t>
      </w:r>
      <w:r>
        <w:rPr>
          <w:b/>
          <w:szCs w:val="24"/>
        </w:rPr>
        <w:t xml:space="preserve"> redno</w:t>
      </w:r>
      <w:r w:rsidRPr="007C0F4B">
        <w:rPr>
          <w:b/>
          <w:szCs w:val="24"/>
        </w:rPr>
        <w:t xml:space="preserve"> </w:t>
      </w:r>
      <w:r>
        <w:rPr>
          <w:b/>
          <w:szCs w:val="24"/>
        </w:rPr>
        <w:t>mesečno od 1. do zadnjega dne v preteklem mesecu</w:t>
      </w:r>
      <w:r w:rsidRPr="007C0F4B">
        <w:rPr>
          <w:b/>
          <w:szCs w:val="24"/>
        </w:rPr>
        <w:t>. Rok za predložitev poročila: najkasneje do 10. v mesecu za pretekli mesec.</w:t>
      </w:r>
      <w:r>
        <w:rPr>
          <w:b/>
          <w:szCs w:val="24"/>
        </w:rPr>
        <w:t xml:space="preserve"> Število izvodov: 1x v tiskani in 1x v elektronski obliki.</w:t>
      </w:r>
    </w:p>
    <w:p w14:paraId="690C5DA4" w14:textId="77777777" w:rsidR="00ED346F" w:rsidRPr="007C0F4B" w:rsidRDefault="00ED346F" w:rsidP="00ED346F">
      <w:pPr>
        <w:spacing w:line="259" w:lineRule="auto"/>
        <w:rPr>
          <w:szCs w:val="24"/>
        </w:rPr>
      </w:pPr>
    </w:p>
    <w:p w14:paraId="1A713F30" w14:textId="77777777" w:rsidR="00ED346F" w:rsidRPr="007C0F4B" w:rsidRDefault="00ED346F" w:rsidP="00ED346F">
      <w:pPr>
        <w:spacing w:after="160" w:line="259" w:lineRule="auto"/>
        <w:jc w:val="both"/>
        <w:rPr>
          <w:bCs/>
          <w:szCs w:val="24"/>
        </w:rPr>
      </w:pPr>
      <w:r w:rsidRPr="007C0F4B">
        <w:rPr>
          <w:b/>
          <w:szCs w:val="24"/>
        </w:rPr>
        <w:t>C</w:t>
      </w:r>
      <w:r>
        <w:rPr>
          <w:b/>
          <w:szCs w:val="24"/>
        </w:rPr>
        <w:t>1</w:t>
      </w:r>
      <w:r w:rsidRPr="007C0F4B">
        <w:rPr>
          <w:b/>
          <w:szCs w:val="24"/>
        </w:rPr>
        <w:t xml:space="preserve"> Obratovalni monitoring emisij snovi v zrak zaradi vplivov prometa</w:t>
      </w:r>
    </w:p>
    <w:p w14:paraId="0591C96A" w14:textId="77777777" w:rsidR="00ED346F" w:rsidRDefault="00ED346F" w:rsidP="00ED346F">
      <w:pPr>
        <w:spacing w:after="160" w:line="259" w:lineRule="auto"/>
        <w:jc w:val="both"/>
        <w:rPr>
          <w:szCs w:val="24"/>
        </w:rPr>
      </w:pPr>
      <w:r w:rsidRPr="007C0F4B">
        <w:rPr>
          <w:szCs w:val="24"/>
        </w:rPr>
        <w:t>Izvajalec na podlagi prometnih podatkov poskrbi za modelni izračun emisij škodljivih snovi za predmetno leto zaradi vpliva prometa</w:t>
      </w:r>
      <w:r>
        <w:rPr>
          <w:szCs w:val="24"/>
        </w:rPr>
        <w:t xml:space="preserve"> </w:t>
      </w:r>
      <w:r w:rsidRPr="007C0F4B">
        <w:rPr>
          <w:szCs w:val="24"/>
        </w:rPr>
        <w:t>lokalnih cest in vpliv tega onesnaže</w:t>
      </w:r>
      <w:r>
        <w:rPr>
          <w:szCs w:val="24"/>
        </w:rPr>
        <w:t>nja v Ljubljani na letni ravni.</w:t>
      </w:r>
    </w:p>
    <w:p w14:paraId="44E8AB18" w14:textId="77777777" w:rsidR="00ED346F" w:rsidRDefault="00ED346F" w:rsidP="00ED346F">
      <w:pPr>
        <w:spacing w:after="160" w:line="259" w:lineRule="auto"/>
        <w:jc w:val="both"/>
        <w:rPr>
          <w:szCs w:val="24"/>
        </w:rPr>
      </w:pPr>
    </w:p>
    <w:p w14:paraId="2CF88B6A" w14:textId="77777777" w:rsidR="00ED346F" w:rsidRPr="007C0F4B" w:rsidRDefault="00ED346F" w:rsidP="00ED346F">
      <w:pPr>
        <w:spacing w:after="160" w:line="259" w:lineRule="auto"/>
        <w:jc w:val="both"/>
        <w:rPr>
          <w:bCs/>
          <w:szCs w:val="24"/>
        </w:rPr>
      </w:pPr>
    </w:p>
    <w:p w14:paraId="5609373A" w14:textId="77777777" w:rsidR="00ED346F" w:rsidRPr="007C0F4B" w:rsidRDefault="00ED346F" w:rsidP="00ED346F">
      <w:pPr>
        <w:spacing w:after="160" w:line="259" w:lineRule="auto"/>
        <w:rPr>
          <w:bCs/>
          <w:szCs w:val="24"/>
        </w:rPr>
      </w:pPr>
      <w:r w:rsidRPr="007C0F4B">
        <w:rPr>
          <w:b/>
          <w:szCs w:val="24"/>
        </w:rPr>
        <w:t>C</w:t>
      </w:r>
      <w:r>
        <w:rPr>
          <w:b/>
          <w:szCs w:val="24"/>
        </w:rPr>
        <w:t>2</w:t>
      </w:r>
      <w:r w:rsidRPr="007C0F4B">
        <w:rPr>
          <w:b/>
          <w:szCs w:val="24"/>
        </w:rPr>
        <w:t xml:space="preserve"> </w:t>
      </w:r>
      <w:r>
        <w:rPr>
          <w:b/>
          <w:szCs w:val="24"/>
        </w:rPr>
        <w:t xml:space="preserve">Letno poročanje o </w:t>
      </w:r>
      <w:r w:rsidRPr="007C0F4B">
        <w:rPr>
          <w:b/>
          <w:szCs w:val="24"/>
        </w:rPr>
        <w:t>emisij</w:t>
      </w:r>
      <w:r>
        <w:rPr>
          <w:b/>
          <w:szCs w:val="24"/>
        </w:rPr>
        <w:t>ah</w:t>
      </w:r>
      <w:r w:rsidRPr="007C0F4B">
        <w:rPr>
          <w:b/>
          <w:szCs w:val="24"/>
        </w:rPr>
        <w:t xml:space="preserve"> snovi v zrak zaradi vplivov prometa</w:t>
      </w:r>
    </w:p>
    <w:p w14:paraId="3A987E1E" w14:textId="77777777" w:rsidR="00ED346F" w:rsidRPr="007C0F4B" w:rsidRDefault="00ED346F" w:rsidP="00ED346F">
      <w:pPr>
        <w:spacing w:after="160" w:line="259" w:lineRule="auto"/>
        <w:jc w:val="both"/>
        <w:rPr>
          <w:bCs/>
          <w:szCs w:val="24"/>
        </w:rPr>
      </w:pPr>
      <w:r w:rsidRPr="007C0F4B">
        <w:rPr>
          <w:szCs w:val="24"/>
        </w:rPr>
        <w:t xml:space="preserve">Izvajalec na podlagi prometnih podatkov </w:t>
      </w:r>
      <w:r>
        <w:rPr>
          <w:szCs w:val="24"/>
        </w:rPr>
        <w:t xml:space="preserve">in modelnega izračuna pripravi poročilo o </w:t>
      </w:r>
      <w:r w:rsidRPr="007C0F4B">
        <w:rPr>
          <w:szCs w:val="24"/>
        </w:rPr>
        <w:t>emisij</w:t>
      </w:r>
      <w:r>
        <w:rPr>
          <w:szCs w:val="24"/>
        </w:rPr>
        <w:t>ah</w:t>
      </w:r>
      <w:r w:rsidRPr="007C0F4B">
        <w:rPr>
          <w:szCs w:val="24"/>
        </w:rPr>
        <w:t xml:space="preserve"> škodljivih snovi za predmetno leto zaradi vpliva prometa</w:t>
      </w:r>
      <w:r>
        <w:rPr>
          <w:szCs w:val="24"/>
        </w:rPr>
        <w:t xml:space="preserve"> </w:t>
      </w:r>
      <w:r w:rsidRPr="007C0F4B">
        <w:rPr>
          <w:szCs w:val="24"/>
        </w:rPr>
        <w:t>lokalnih cest in vpliv tega onesnaženja v Ljubljani na letni ravni. Rok za izdelavo modelnega izračuna s pripravo poročila o obratovalnem monitoringu je 6 mesecev od prejetih prometnih podatkov s strani naročnika</w:t>
      </w:r>
      <w:r>
        <w:rPr>
          <w:szCs w:val="24"/>
        </w:rPr>
        <w:t>.</w:t>
      </w:r>
    </w:p>
    <w:p w14:paraId="072B1AC5" w14:textId="77777777" w:rsidR="00ED346F" w:rsidRPr="007C0F4B" w:rsidRDefault="00ED346F" w:rsidP="00ED346F">
      <w:pPr>
        <w:spacing w:after="160" w:line="259" w:lineRule="auto"/>
        <w:jc w:val="both"/>
        <w:rPr>
          <w:szCs w:val="24"/>
        </w:rPr>
      </w:pPr>
      <w:r w:rsidRPr="007C0F4B">
        <w:rPr>
          <w:b/>
          <w:szCs w:val="24"/>
        </w:rPr>
        <w:t>D1 Sprotni prikaz rezultatov meritev kakovosti zunanjega zraka s prikazom merjenih v</w:t>
      </w:r>
      <w:r>
        <w:rPr>
          <w:b/>
          <w:szCs w:val="24"/>
        </w:rPr>
        <w:t>rednosti</w:t>
      </w:r>
      <w:r w:rsidRPr="007C0F4B">
        <w:rPr>
          <w:b/>
          <w:szCs w:val="24"/>
        </w:rPr>
        <w:t xml:space="preserve"> obratovalnega monitoringa kakovosti zunanjega zraka na spletni strani izvajalca:</w:t>
      </w:r>
      <w:r w:rsidRPr="007C0F4B">
        <w:rPr>
          <w:szCs w:val="24"/>
        </w:rPr>
        <w:t xml:space="preserve"> SO2, NO2, NO</w:t>
      </w:r>
      <w:r>
        <w:rPr>
          <w:szCs w:val="24"/>
        </w:rPr>
        <w:t>X</w:t>
      </w:r>
      <w:r w:rsidRPr="007C0F4B">
        <w:rPr>
          <w:szCs w:val="24"/>
        </w:rPr>
        <w:t xml:space="preserve"> BTX, PM10, PM 2,5 s frekvenco osveževanja podatkov na spletni strani vsakih 60 minut.</w:t>
      </w:r>
    </w:p>
    <w:p w14:paraId="1BAEB130" w14:textId="77777777" w:rsidR="00ED346F" w:rsidRPr="007C0F4B" w:rsidRDefault="00ED346F" w:rsidP="00ED346F">
      <w:pPr>
        <w:spacing w:after="160" w:line="259" w:lineRule="auto"/>
        <w:jc w:val="both"/>
        <w:rPr>
          <w:szCs w:val="24"/>
        </w:rPr>
      </w:pPr>
      <w:r w:rsidRPr="007C0F4B">
        <w:rPr>
          <w:b/>
          <w:szCs w:val="24"/>
        </w:rPr>
        <w:t>D2 Sprotni prikaz rezultatov meritev parametrov kakovosti zunanjega zraka s prikazom izbranih merjenih veličin obratovalnega monitoringa kakovosti zunanjega zraka na spletni strani naročnika</w:t>
      </w:r>
      <w:r w:rsidRPr="007C0F4B">
        <w:rPr>
          <w:szCs w:val="24"/>
        </w:rPr>
        <w:t>: SO2, NO2, NO</w:t>
      </w:r>
      <w:r>
        <w:rPr>
          <w:szCs w:val="24"/>
        </w:rPr>
        <w:t>X</w:t>
      </w:r>
      <w:r w:rsidRPr="007C0F4B">
        <w:rPr>
          <w:szCs w:val="24"/>
        </w:rPr>
        <w:t>, BTX, PM10, PM 2,5 s frekvenco osveževanja podatkov na spletni strani vsakih 60 minut in dnevna avtomatska kontrola prenosa in prikaza podatkov.</w:t>
      </w:r>
    </w:p>
    <w:p w14:paraId="17D04C11" w14:textId="77777777" w:rsidR="00ED346F" w:rsidRPr="007C0F4B" w:rsidRDefault="00ED346F" w:rsidP="00ED346F">
      <w:pPr>
        <w:spacing w:after="160" w:line="259" w:lineRule="auto"/>
        <w:jc w:val="both"/>
        <w:rPr>
          <w:b/>
          <w:szCs w:val="24"/>
        </w:rPr>
      </w:pPr>
      <w:r w:rsidRPr="007C0F4B">
        <w:rPr>
          <w:b/>
          <w:szCs w:val="24"/>
        </w:rPr>
        <w:t>D</w:t>
      </w:r>
      <w:r>
        <w:rPr>
          <w:b/>
          <w:szCs w:val="24"/>
        </w:rPr>
        <w:t>3</w:t>
      </w:r>
      <w:r w:rsidRPr="007C0F4B">
        <w:rPr>
          <w:b/>
          <w:szCs w:val="24"/>
        </w:rPr>
        <w:t xml:space="preserve"> Letno poročanje o meritvah kakovosti zraka AMP Agenciji Republike Slovenije za okolje</w:t>
      </w:r>
    </w:p>
    <w:p w14:paraId="2D02E28C" w14:textId="77777777" w:rsidR="00ED346F" w:rsidRPr="007C0F4B" w:rsidRDefault="00ED346F" w:rsidP="00ED346F">
      <w:pPr>
        <w:spacing w:after="160" w:line="259" w:lineRule="auto"/>
        <w:jc w:val="both"/>
        <w:rPr>
          <w:b/>
          <w:szCs w:val="24"/>
        </w:rPr>
      </w:pPr>
      <w:r>
        <w:rPr>
          <w:szCs w:val="24"/>
        </w:rPr>
        <w:t xml:space="preserve">S </w:t>
      </w:r>
      <w:r w:rsidRPr="007C0F4B">
        <w:rPr>
          <w:szCs w:val="24"/>
        </w:rPr>
        <w:t>pomočjo opreme in postopkov izdela izvajal</w:t>
      </w:r>
      <w:r>
        <w:rPr>
          <w:szCs w:val="24"/>
        </w:rPr>
        <w:t>e</w:t>
      </w:r>
      <w:r w:rsidRPr="007C0F4B">
        <w:rPr>
          <w:szCs w:val="24"/>
        </w:rPr>
        <w:t>c elektronsk</w:t>
      </w:r>
      <w:r>
        <w:rPr>
          <w:szCs w:val="24"/>
        </w:rPr>
        <w:t>o</w:t>
      </w:r>
      <w:r w:rsidRPr="007C0F4B">
        <w:rPr>
          <w:szCs w:val="24"/>
        </w:rPr>
        <w:t xml:space="preserve"> oblik</w:t>
      </w:r>
      <w:r>
        <w:rPr>
          <w:szCs w:val="24"/>
        </w:rPr>
        <w:t>o</w:t>
      </w:r>
      <w:r w:rsidRPr="007C0F4B">
        <w:rPr>
          <w:szCs w:val="24"/>
        </w:rPr>
        <w:t xml:space="preserve"> </w:t>
      </w:r>
      <w:proofErr w:type="spellStart"/>
      <w:r w:rsidRPr="007C0F4B">
        <w:rPr>
          <w:szCs w:val="24"/>
        </w:rPr>
        <w:t>validiranih</w:t>
      </w:r>
      <w:proofErr w:type="spellEnd"/>
      <w:r w:rsidRPr="007C0F4B">
        <w:rPr>
          <w:szCs w:val="24"/>
        </w:rPr>
        <w:t xml:space="preserve"> podatkov in posreduje Agenciji Republike Slovenije za okolje z naslednjo vsebino: priprav</w:t>
      </w:r>
      <w:r>
        <w:rPr>
          <w:szCs w:val="24"/>
        </w:rPr>
        <w:t>a</w:t>
      </w:r>
      <w:r w:rsidRPr="007C0F4B">
        <w:rPr>
          <w:szCs w:val="24"/>
        </w:rPr>
        <w:t xml:space="preserve"> tabel urnih vrednosti za SO2, NO2, BTX s statusi veljavnosti, priprav</w:t>
      </w:r>
      <w:r>
        <w:rPr>
          <w:szCs w:val="24"/>
        </w:rPr>
        <w:t>a</w:t>
      </w:r>
      <w:r w:rsidRPr="007C0F4B">
        <w:rPr>
          <w:szCs w:val="24"/>
        </w:rPr>
        <w:t xml:space="preserve"> tabel dnevnih vrednosti: SO2, NO2, BTX, delcev PM10 in PM2,5 s statusi veljavnosti, priprav</w:t>
      </w:r>
      <w:r>
        <w:rPr>
          <w:szCs w:val="24"/>
        </w:rPr>
        <w:t>a</w:t>
      </w:r>
      <w:r w:rsidRPr="007C0F4B">
        <w:rPr>
          <w:szCs w:val="24"/>
        </w:rPr>
        <w:t xml:space="preserve"> izpisa podatkov o meritvah kakovosti zraka AMP v dogovorjeni elektronski obliki</w:t>
      </w:r>
      <w:r w:rsidRPr="007C0F4B">
        <w:rPr>
          <w:b/>
          <w:szCs w:val="24"/>
        </w:rPr>
        <w:t>. Rok za predložitev poročila: najkasneje do 10. marca tekočega leta za preteklo leto. Število izvodov: 1 x v elektronski obliki</w:t>
      </w:r>
    </w:p>
    <w:p w14:paraId="62B9DB71" w14:textId="77777777" w:rsidR="00ED346F" w:rsidRDefault="00ED346F" w:rsidP="00ED346F">
      <w:pPr>
        <w:spacing w:after="160" w:line="259" w:lineRule="auto"/>
        <w:jc w:val="both"/>
        <w:rPr>
          <w:b/>
          <w:szCs w:val="24"/>
        </w:rPr>
      </w:pPr>
      <w:r w:rsidRPr="007C0F4B">
        <w:rPr>
          <w:b/>
          <w:szCs w:val="24"/>
        </w:rPr>
        <w:t>D</w:t>
      </w:r>
      <w:r>
        <w:rPr>
          <w:b/>
          <w:szCs w:val="24"/>
        </w:rPr>
        <w:t>4</w:t>
      </w:r>
      <w:r w:rsidRPr="007C0F4B">
        <w:rPr>
          <w:b/>
          <w:szCs w:val="24"/>
        </w:rPr>
        <w:t xml:space="preserve"> Bilten Agencije Republike Slovenije za okolje</w:t>
      </w:r>
    </w:p>
    <w:p w14:paraId="0F245BF0" w14:textId="77777777" w:rsidR="00ED346F" w:rsidRPr="007C0F4B" w:rsidRDefault="00ED346F" w:rsidP="00ED346F">
      <w:pPr>
        <w:spacing w:after="160" w:line="259" w:lineRule="auto"/>
        <w:jc w:val="both"/>
        <w:rPr>
          <w:b/>
          <w:szCs w:val="24"/>
        </w:rPr>
      </w:pPr>
      <w:r w:rsidRPr="007C0F4B">
        <w:rPr>
          <w:szCs w:val="24"/>
        </w:rPr>
        <w:lastRenderedPageBreak/>
        <w:t>Za obratovalni monitoring kakovosti zunanjega zraka AMP je treba pripraviti podatke za poročanje v publikacijo Naše okolje z naslednjo vsebino: priprav</w:t>
      </w:r>
      <w:r>
        <w:rPr>
          <w:szCs w:val="24"/>
        </w:rPr>
        <w:t>a</w:t>
      </w:r>
      <w:r w:rsidRPr="007C0F4B">
        <w:rPr>
          <w:szCs w:val="24"/>
        </w:rPr>
        <w:t xml:space="preserve"> podatkov o odstotku veljavnih podatkov za: SO2, NO2, BTX, delce PM10, delce PM2,5, priprav</w:t>
      </w:r>
      <w:r>
        <w:rPr>
          <w:szCs w:val="24"/>
        </w:rPr>
        <w:t>a</w:t>
      </w:r>
      <w:r w:rsidRPr="007C0F4B">
        <w:rPr>
          <w:szCs w:val="24"/>
        </w:rPr>
        <w:t xml:space="preserve"> podatkov o povprečnih mesečnih koncentracij</w:t>
      </w:r>
      <w:r>
        <w:rPr>
          <w:szCs w:val="24"/>
        </w:rPr>
        <w:t>ah</w:t>
      </w:r>
      <w:r w:rsidRPr="007C0F4B">
        <w:rPr>
          <w:szCs w:val="24"/>
        </w:rPr>
        <w:t xml:space="preserve"> SO2, NO2, BTX, delcev PM10, PM2,5, priprav</w:t>
      </w:r>
      <w:r>
        <w:rPr>
          <w:szCs w:val="24"/>
        </w:rPr>
        <w:t>a</w:t>
      </w:r>
      <w:r w:rsidRPr="007C0F4B">
        <w:rPr>
          <w:szCs w:val="24"/>
        </w:rPr>
        <w:t xml:space="preserve"> podatkov o največji izmerjeni urni koncentraciji SO2, NO2, BTX, PM10, PM2,5, priprav</w:t>
      </w:r>
      <w:r>
        <w:rPr>
          <w:szCs w:val="24"/>
        </w:rPr>
        <w:t>a</w:t>
      </w:r>
      <w:r w:rsidRPr="007C0F4B">
        <w:rPr>
          <w:szCs w:val="24"/>
        </w:rPr>
        <w:t xml:space="preserve"> podatkov o najvišji izmerjeni dnevni koncentraciji SO2, NO2, delcev PM10 in delcev PM2,5. Frekvenca</w:t>
      </w:r>
      <w:r>
        <w:rPr>
          <w:szCs w:val="24"/>
        </w:rPr>
        <w:t xml:space="preserve"> poročanja</w:t>
      </w:r>
      <w:r w:rsidRPr="007C0F4B">
        <w:rPr>
          <w:szCs w:val="24"/>
        </w:rPr>
        <w:t xml:space="preserve">: redno mesečno. </w:t>
      </w:r>
      <w:r w:rsidRPr="007C0F4B">
        <w:rPr>
          <w:b/>
          <w:szCs w:val="24"/>
        </w:rPr>
        <w:t>Rok za predložitev podatkov: najkasneje do 20. v mesecu za pretekli mesec. Število izvodov: 1 x v elektronski obliki.</w:t>
      </w:r>
    </w:p>
    <w:p w14:paraId="00E7D085" w14:textId="77777777" w:rsidR="00ED346F" w:rsidRDefault="00ED346F" w:rsidP="00ED346F">
      <w:pPr>
        <w:spacing w:after="160" w:line="259" w:lineRule="auto"/>
        <w:jc w:val="both"/>
        <w:rPr>
          <w:szCs w:val="24"/>
        </w:rPr>
      </w:pPr>
      <w:r w:rsidRPr="007C0F4B">
        <w:rPr>
          <w:b/>
          <w:szCs w:val="24"/>
        </w:rPr>
        <w:t>D</w:t>
      </w:r>
      <w:r>
        <w:rPr>
          <w:b/>
          <w:szCs w:val="24"/>
        </w:rPr>
        <w:t>5</w:t>
      </w:r>
      <w:r w:rsidRPr="007C0F4B">
        <w:rPr>
          <w:b/>
          <w:szCs w:val="24"/>
        </w:rPr>
        <w:t xml:space="preserve"> Kakovost zraka v Sloveniji v obravnavnem letu</w:t>
      </w:r>
      <w:r w:rsidRPr="007C0F4B">
        <w:rPr>
          <w:szCs w:val="24"/>
        </w:rPr>
        <w:t xml:space="preserve"> </w:t>
      </w:r>
    </w:p>
    <w:p w14:paraId="583738FC" w14:textId="77777777" w:rsidR="00ED346F" w:rsidRPr="007C0F4B" w:rsidRDefault="00ED346F" w:rsidP="00ED346F">
      <w:pPr>
        <w:spacing w:after="160" w:line="259" w:lineRule="auto"/>
        <w:jc w:val="both"/>
        <w:rPr>
          <w:bCs/>
          <w:szCs w:val="24"/>
        </w:rPr>
      </w:pPr>
      <w:r>
        <w:rPr>
          <w:szCs w:val="24"/>
        </w:rPr>
        <w:t>Z</w:t>
      </w:r>
      <w:r w:rsidRPr="007C0F4B">
        <w:rPr>
          <w:szCs w:val="24"/>
        </w:rPr>
        <w:t xml:space="preserve">a obratovalni monitoring kakovosti zunanjega zraka AMP je treba pripraviti podatke za poročanje v publikacijo Kakovost zraka v Sloveniji. Vsebina obsega: pripravo podatkov, odstotek veljavnih podatkov za: SO2, NO2, BTX, delce PM10 in delce PM2,5, povprečno letno koncentracijo SO2, NO2, BTX, delcev PM10 in delcev PM2,5, povprečno koncentracijo SO2, NO2 in BTX v zimskem in poletnem času, najvišjo izmerjeno urno koncentracijo SO2, NO2, BTX, najvišjo izmerjeno dnevno koncentracijo SO2, NO2, BTX, delcev PM10 in delcev PM2,5. </w:t>
      </w:r>
      <w:r w:rsidRPr="007C0F4B">
        <w:rPr>
          <w:b/>
          <w:szCs w:val="24"/>
        </w:rPr>
        <w:t>Rok za predložitev podatkov: najkasneje do 10. marca tekočega leta za preteklo leto. Število izvodov: 1 x elektronska oblika.</w:t>
      </w:r>
    </w:p>
    <w:p w14:paraId="5991FE01" w14:textId="77777777" w:rsidR="00ED346F" w:rsidRPr="007C0F4B" w:rsidRDefault="00ED346F" w:rsidP="00ED346F">
      <w:pPr>
        <w:jc w:val="both"/>
        <w:rPr>
          <w:szCs w:val="24"/>
        </w:rPr>
      </w:pPr>
      <w:r w:rsidRPr="007C0F4B">
        <w:rPr>
          <w:b/>
          <w:szCs w:val="24"/>
        </w:rPr>
        <w:t>E1 Pomoč naročniku pri izvedbi strokovnih nalog na področju varstva okolja s poudarkom na varstvu zraka kot npr.</w:t>
      </w:r>
      <w:r w:rsidRPr="007C0F4B">
        <w:rPr>
          <w:szCs w:val="24"/>
        </w:rPr>
        <w:t>:</w:t>
      </w:r>
    </w:p>
    <w:p w14:paraId="50CA453A" w14:textId="77777777" w:rsidR="00ED346F" w:rsidRDefault="00ED346F" w:rsidP="0069726A">
      <w:pPr>
        <w:numPr>
          <w:ilvl w:val="0"/>
          <w:numId w:val="25"/>
        </w:numPr>
        <w:ind w:left="342"/>
        <w:jc w:val="both"/>
        <w:rPr>
          <w:szCs w:val="24"/>
        </w:rPr>
      </w:pPr>
      <w:r>
        <w:rPr>
          <w:szCs w:val="24"/>
        </w:rPr>
        <w:t>zagotavljanje pomoči naročniku pri izvajanju strokovnih nalog v povezavi s predmetnim naročilom</w:t>
      </w:r>
    </w:p>
    <w:p w14:paraId="7ACEAC3E" w14:textId="77777777" w:rsidR="00ED346F" w:rsidRPr="00EC03D6" w:rsidRDefault="00ED346F" w:rsidP="0069726A">
      <w:pPr>
        <w:numPr>
          <w:ilvl w:val="0"/>
          <w:numId w:val="25"/>
        </w:numPr>
        <w:ind w:left="342"/>
        <w:jc w:val="both"/>
        <w:rPr>
          <w:szCs w:val="24"/>
        </w:rPr>
      </w:pPr>
      <w:r w:rsidRPr="00EC03D6">
        <w:rPr>
          <w:szCs w:val="24"/>
        </w:rPr>
        <w:t xml:space="preserve">zagotavljanje pomoči naročniku pri </w:t>
      </w:r>
      <w:r>
        <w:rPr>
          <w:szCs w:val="24"/>
        </w:rPr>
        <w:t>interpretaciji merilnih rezultatov</w:t>
      </w:r>
    </w:p>
    <w:p w14:paraId="65B2AF1F" w14:textId="77777777" w:rsidR="00ED346F" w:rsidRPr="007C0F4B" w:rsidRDefault="00ED346F" w:rsidP="0069726A">
      <w:pPr>
        <w:numPr>
          <w:ilvl w:val="0"/>
          <w:numId w:val="25"/>
        </w:numPr>
        <w:ind w:left="342"/>
        <w:jc w:val="both"/>
        <w:rPr>
          <w:szCs w:val="24"/>
        </w:rPr>
      </w:pPr>
      <w:r w:rsidRPr="007C0F4B">
        <w:rPr>
          <w:szCs w:val="24"/>
        </w:rPr>
        <w:t>pomoč pri dejavnem vključevanju v proces sprejemanja predpisov in spremljanje razvoja na tem strokovnem področju, priprav</w:t>
      </w:r>
      <w:r>
        <w:rPr>
          <w:szCs w:val="24"/>
        </w:rPr>
        <w:t>a</w:t>
      </w:r>
      <w:r w:rsidRPr="007C0F4B">
        <w:rPr>
          <w:szCs w:val="24"/>
        </w:rPr>
        <w:t xml:space="preserve"> gradiv za javne predstavitve ter strokovna srečanja</w:t>
      </w:r>
    </w:p>
    <w:p w14:paraId="12F527FC" w14:textId="77777777" w:rsidR="00ED346F" w:rsidRPr="007C0F4B" w:rsidRDefault="00ED346F" w:rsidP="0069726A">
      <w:pPr>
        <w:numPr>
          <w:ilvl w:val="0"/>
          <w:numId w:val="25"/>
        </w:numPr>
        <w:ind w:left="342"/>
        <w:jc w:val="both"/>
        <w:rPr>
          <w:szCs w:val="24"/>
        </w:rPr>
      </w:pPr>
      <w:r w:rsidRPr="007C0F4B">
        <w:rPr>
          <w:szCs w:val="24"/>
        </w:rPr>
        <w:t>nudenje pomoči pri oblikovanju stališč in strategije pri spreminjanju zakonodaje in v upravnih postopkih</w:t>
      </w:r>
    </w:p>
    <w:p w14:paraId="620B9B5A" w14:textId="77777777" w:rsidR="00ED346F" w:rsidRPr="007C0F4B" w:rsidRDefault="00ED346F" w:rsidP="0069726A">
      <w:pPr>
        <w:numPr>
          <w:ilvl w:val="0"/>
          <w:numId w:val="25"/>
        </w:numPr>
        <w:ind w:left="342"/>
        <w:jc w:val="both"/>
        <w:rPr>
          <w:szCs w:val="24"/>
        </w:rPr>
      </w:pPr>
      <w:r w:rsidRPr="007C0F4B">
        <w:rPr>
          <w:szCs w:val="24"/>
        </w:rPr>
        <w:t>priprav</w:t>
      </w:r>
      <w:r>
        <w:rPr>
          <w:szCs w:val="24"/>
        </w:rPr>
        <w:t>a</w:t>
      </w:r>
      <w:r w:rsidRPr="007C0F4B">
        <w:rPr>
          <w:szCs w:val="24"/>
        </w:rPr>
        <w:t xml:space="preserve"> vhodnih podatkov in različnih materialov s področja varstva okolja po zahtevah direktiv in standardov EU</w:t>
      </w:r>
    </w:p>
    <w:p w14:paraId="7253BD5C" w14:textId="77777777" w:rsidR="00ED346F" w:rsidRPr="007C0F4B" w:rsidRDefault="00ED346F" w:rsidP="0069726A">
      <w:pPr>
        <w:numPr>
          <w:ilvl w:val="0"/>
          <w:numId w:val="25"/>
        </w:numPr>
        <w:ind w:left="342"/>
        <w:jc w:val="both"/>
        <w:rPr>
          <w:szCs w:val="24"/>
        </w:rPr>
      </w:pPr>
      <w:r w:rsidRPr="007C0F4B">
        <w:rPr>
          <w:szCs w:val="24"/>
        </w:rPr>
        <w:t>priprav</w:t>
      </w:r>
      <w:r>
        <w:rPr>
          <w:szCs w:val="24"/>
        </w:rPr>
        <w:t>a</w:t>
      </w:r>
      <w:r w:rsidRPr="007C0F4B">
        <w:rPr>
          <w:szCs w:val="24"/>
        </w:rPr>
        <w:t xml:space="preserve"> osnovnih podatkov in raznih poročil s področja varstva zraka za potrebe upravnih organov</w:t>
      </w:r>
    </w:p>
    <w:p w14:paraId="11946152" w14:textId="77777777" w:rsidR="00ED346F" w:rsidRPr="007C0F4B" w:rsidRDefault="00ED346F" w:rsidP="0069726A">
      <w:pPr>
        <w:numPr>
          <w:ilvl w:val="0"/>
          <w:numId w:val="25"/>
        </w:numPr>
        <w:ind w:left="342"/>
        <w:jc w:val="both"/>
        <w:rPr>
          <w:szCs w:val="24"/>
        </w:rPr>
      </w:pPr>
      <w:r w:rsidRPr="007C0F4B">
        <w:rPr>
          <w:szCs w:val="24"/>
        </w:rPr>
        <w:t>priprav</w:t>
      </w:r>
      <w:r>
        <w:rPr>
          <w:szCs w:val="24"/>
        </w:rPr>
        <w:t>a</w:t>
      </w:r>
      <w:r w:rsidRPr="007C0F4B">
        <w:rPr>
          <w:szCs w:val="24"/>
        </w:rPr>
        <w:t xml:space="preserve"> osnovnih podatkov in razne dokumentacije s področja varstva okolja s stališča nacionalnih programov varstva okolja,</w:t>
      </w:r>
    </w:p>
    <w:p w14:paraId="046633AD" w14:textId="77777777" w:rsidR="00ED346F" w:rsidRDefault="00ED346F" w:rsidP="0069726A">
      <w:pPr>
        <w:numPr>
          <w:ilvl w:val="0"/>
          <w:numId w:val="25"/>
        </w:numPr>
        <w:ind w:left="342"/>
        <w:jc w:val="both"/>
        <w:rPr>
          <w:szCs w:val="24"/>
        </w:rPr>
      </w:pPr>
      <w:r>
        <w:rPr>
          <w:szCs w:val="24"/>
        </w:rPr>
        <w:t xml:space="preserve">pomoč pri </w:t>
      </w:r>
      <w:r w:rsidRPr="007C0F4B">
        <w:rPr>
          <w:szCs w:val="24"/>
        </w:rPr>
        <w:t>mednarodnih obveznosti</w:t>
      </w:r>
      <w:r>
        <w:rPr>
          <w:szCs w:val="24"/>
        </w:rPr>
        <w:t>h</w:t>
      </w:r>
      <w:r w:rsidRPr="007C0F4B">
        <w:rPr>
          <w:szCs w:val="24"/>
        </w:rPr>
        <w:t xml:space="preserve"> in ratificiranih protokolov o zmanjšanju emisij snovi v zrak</w:t>
      </w:r>
    </w:p>
    <w:p w14:paraId="5FD91FC1" w14:textId="77777777" w:rsidR="00ED346F" w:rsidRDefault="00ED346F" w:rsidP="0069726A">
      <w:pPr>
        <w:numPr>
          <w:ilvl w:val="0"/>
          <w:numId w:val="25"/>
        </w:numPr>
        <w:ind w:left="342"/>
        <w:jc w:val="both"/>
        <w:rPr>
          <w:szCs w:val="24"/>
        </w:rPr>
      </w:pPr>
      <w:r>
        <w:rPr>
          <w:szCs w:val="24"/>
        </w:rPr>
        <w:t>pomoč pri analizi podatkov</w:t>
      </w:r>
    </w:p>
    <w:p w14:paraId="27A419E3" w14:textId="77777777" w:rsidR="00ED346F" w:rsidRPr="007C0F4B" w:rsidRDefault="00ED346F" w:rsidP="0069726A">
      <w:pPr>
        <w:numPr>
          <w:ilvl w:val="0"/>
          <w:numId w:val="25"/>
        </w:numPr>
        <w:ind w:left="342"/>
        <w:jc w:val="both"/>
        <w:rPr>
          <w:szCs w:val="24"/>
        </w:rPr>
      </w:pPr>
      <w:r>
        <w:rPr>
          <w:szCs w:val="24"/>
        </w:rPr>
        <w:t>pomoč pri pripravi pojasnil v zvezi z nalogo za potrebe naročnika pri pripravi odgovorov na pobude občanov itd.</w:t>
      </w:r>
    </w:p>
    <w:p w14:paraId="5D81ED15" w14:textId="77777777" w:rsidR="00ED346F" w:rsidRDefault="00ED346F" w:rsidP="00ED346F">
      <w:pPr>
        <w:jc w:val="both"/>
        <w:rPr>
          <w:b/>
          <w:szCs w:val="24"/>
        </w:rPr>
      </w:pPr>
    </w:p>
    <w:p w14:paraId="5C7133BE" w14:textId="77777777" w:rsidR="00ED346F" w:rsidRPr="00BD53D8" w:rsidRDefault="00ED346F" w:rsidP="00ED346F">
      <w:pPr>
        <w:jc w:val="both"/>
        <w:rPr>
          <w:b/>
          <w:szCs w:val="24"/>
        </w:rPr>
      </w:pPr>
      <w:r>
        <w:rPr>
          <w:b/>
          <w:szCs w:val="24"/>
        </w:rPr>
        <w:t>5</w:t>
      </w:r>
      <w:r w:rsidRPr="00BD53D8">
        <w:rPr>
          <w:b/>
          <w:szCs w:val="24"/>
        </w:rPr>
        <w:t xml:space="preserve">. TERMINSKI </w:t>
      </w:r>
      <w:r>
        <w:rPr>
          <w:b/>
          <w:szCs w:val="24"/>
        </w:rPr>
        <w:t xml:space="preserve">IN FINANČNI </w:t>
      </w:r>
      <w:r w:rsidRPr="00BD53D8">
        <w:rPr>
          <w:b/>
          <w:szCs w:val="24"/>
        </w:rPr>
        <w:t>OKVIR IZVEDBE NALOGE</w:t>
      </w:r>
    </w:p>
    <w:p w14:paraId="7DDAD630" w14:textId="77777777" w:rsidR="00ED346F" w:rsidRDefault="00ED346F" w:rsidP="00ED346F">
      <w:pPr>
        <w:jc w:val="both"/>
        <w:rPr>
          <w:szCs w:val="24"/>
        </w:rPr>
      </w:pPr>
      <w:r>
        <w:rPr>
          <w:szCs w:val="24"/>
        </w:rPr>
        <w:t>Plačila se izvedejo na osnovi že opravljenih nalog in izdelanih faznih poročil, v terminih iz spodnje tabele. Pri izplačilih se upošteva procent izvedenih aktivnosti iz obdobja faznega poročanja.</w:t>
      </w:r>
    </w:p>
    <w:tbl>
      <w:tblPr>
        <w:tblW w:w="8789" w:type="dxa"/>
        <w:tblInd w:w="70" w:type="dxa"/>
        <w:tblCellMar>
          <w:left w:w="70" w:type="dxa"/>
          <w:right w:w="70" w:type="dxa"/>
        </w:tblCellMar>
        <w:tblLook w:val="04A0" w:firstRow="1" w:lastRow="0" w:firstColumn="1" w:lastColumn="0" w:noHBand="0" w:noVBand="1"/>
      </w:tblPr>
      <w:tblGrid>
        <w:gridCol w:w="1590"/>
        <w:gridCol w:w="1559"/>
        <w:gridCol w:w="1701"/>
        <w:gridCol w:w="1418"/>
        <w:gridCol w:w="1260"/>
        <w:gridCol w:w="1261"/>
      </w:tblGrid>
      <w:tr w:rsidR="00ED346F" w:rsidRPr="00BE2161" w14:paraId="740B2906" w14:textId="77777777" w:rsidTr="00267E8A">
        <w:trPr>
          <w:trHeight w:val="300"/>
        </w:trPr>
        <w:tc>
          <w:tcPr>
            <w:tcW w:w="1590" w:type="dxa"/>
            <w:tcBorders>
              <w:top w:val="single" w:sz="4" w:space="0" w:color="auto"/>
              <w:left w:val="single" w:sz="4" w:space="0" w:color="auto"/>
              <w:bottom w:val="single" w:sz="6" w:space="0" w:color="auto"/>
              <w:right w:val="single" w:sz="6" w:space="0" w:color="auto"/>
            </w:tcBorders>
            <w:shd w:val="clear" w:color="auto" w:fill="auto"/>
            <w:noWrap/>
            <w:vAlign w:val="center"/>
            <w:hideMark/>
          </w:tcPr>
          <w:p w14:paraId="4F57EB4B" w14:textId="77777777" w:rsidR="00ED346F" w:rsidRPr="00DE4B11" w:rsidRDefault="00ED346F" w:rsidP="00267E8A">
            <w:pPr>
              <w:jc w:val="center"/>
              <w:rPr>
                <w:color w:val="000000"/>
              </w:rPr>
            </w:pPr>
            <w:r w:rsidRPr="00DE4B11">
              <w:rPr>
                <w:color w:val="000000"/>
              </w:rPr>
              <w:t>Okvirni datum</w:t>
            </w:r>
          </w:p>
        </w:tc>
        <w:tc>
          <w:tcPr>
            <w:tcW w:w="1559" w:type="dxa"/>
            <w:tcBorders>
              <w:top w:val="single" w:sz="4" w:space="0" w:color="auto"/>
              <w:left w:val="single" w:sz="6" w:space="0" w:color="auto"/>
              <w:bottom w:val="single" w:sz="6" w:space="0" w:color="auto"/>
              <w:right w:val="single" w:sz="6" w:space="0" w:color="auto"/>
            </w:tcBorders>
            <w:shd w:val="clear" w:color="auto" w:fill="auto"/>
            <w:noWrap/>
            <w:vAlign w:val="center"/>
            <w:hideMark/>
          </w:tcPr>
          <w:p w14:paraId="7AEA7FD3" w14:textId="77777777" w:rsidR="00ED346F" w:rsidRPr="00DE4B11" w:rsidRDefault="00ED346F" w:rsidP="00267E8A">
            <w:pPr>
              <w:jc w:val="center"/>
              <w:rPr>
                <w:color w:val="000000"/>
              </w:rPr>
            </w:pPr>
            <w:r w:rsidRPr="00DE4B11">
              <w:rPr>
                <w:color w:val="000000"/>
              </w:rPr>
              <w:t>aktivnost</w:t>
            </w:r>
          </w:p>
        </w:tc>
        <w:tc>
          <w:tcPr>
            <w:tcW w:w="1701" w:type="dxa"/>
            <w:tcBorders>
              <w:top w:val="single" w:sz="4" w:space="0" w:color="auto"/>
              <w:left w:val="single" w:sz="6" w:space="0" w:color="auto"/>
              <w:bottom w:val="single" w:sz="6" w:space="0" w:color="auto"/>
              <w:right w:val="single" w:sz="6" w:space="0" w:color="auto"/>
            </w:tcBorders>
            <w:shd w:val="clear" w:color="auto" w:fill="auto"/>
            <w:noWrap/>
            <w:vAlign w:val="center"/>
            <w:hideMark/>
          </w:tcPr>
          <w:p w14:paraId="1136AADB" w14:textId="77777777" w:rsidR="00ED346F" w:rsidRPr="00DE4B11" w:rsidRDefault="00ED346F" w:rsidP="00267E8A">
            <w:pPr>
              <w:jc w:val="center"/>
              <w:rPr>
                <w:color w:val="000000"/>
              </w:rPr>
            </w:pPr>
            <w:r w:rsidRPr="00DE4B11">
              <w:rPr>
                <w:color w:val="000000"/>
              </w:rPr>
              <w:t>2024</w:t>
            </w:r>
          </w:p>
        </w:tc>
        <w:tc>
          <w:tcPr>
            <w:tcW w:w="1418" w:type="dxa"/>
            <w:tcBorders>
              <w:top w:val="single" w:sz="4" w:space="0" w:color="auto"/>
              <w:left w:val="single" w:sz="6" w:space="0" w:color="auto"/>
              <w:bottom w:val="single" w:sz="6" w:space="0" w:color="auto"/>
              <w:right w:val="single" w:sz="6" w:space="0" w:color="auto"/>
            </w:tcBorders>
            <w:shd w:val="clear" w:color="auto" w:fill="auto"/>
            <w:noWrap/>
            <w:vAlign w:val="center"/>
            <w:hideMark/>
          </w:tcPr>
          <w:p w14:paraId="794547EE" w14:textId="77777777" w:rsidR="00ED346F" w:rsidRPr="00DE4B11" w:rsidRDefault="00ED346F" w:rsidP="00267E8A">
            <w:pPr>
              <w:jc w:val="center"/>
              <w:rPr>
                <w:color w:val="000000"/>
              </w:rPr>
            </w:pPr>
            <w:r w:rsidRPr="00DE4B11">
              <w:rPr>
                <w:color w:val="000000"/>
              </w:rPr>
              <w:t>2025</w:t>
            </w:r>
          </w:p>
        </w:tc>
        <w:tc>
          <w:tcPr>
            <w:tcW w:w="1260" w:type="dxa"/>
            <w:tcBorders>
              <w:top w:val="single" w:sz="4" w:space="0" w:color="auto"/>
              <w:left w:val="single" w:sz="6" w:space="0" w:color="auto"/>
              <w:bottom w:val="single" w:sz="6" w:space="0" w:color="auto"/>
              <w:right w:val="single" w:sz="6" w:space="0" w:color="auto"/>
            </w:tcBorders>
            <w:vAlign w:val="center"/>
          </w:tcPr>
          <w:p w14:paraId="71E57463" w14:textId="77777777" w:rsidR="00ED346F" w:rsidRPr="00DE4B11" w:rsidRDefault="00ED346F" w:rsidP="00267E8A">
            <w:pPr>
              <w:jc w:val="center"/>
              <w:rPr>
                <w:color w:val="000000"/>
              </w:rPr>
            </w:pPr>
            <w:r w:rsidRPr="00DE4B11">
              <w:rPr>
                <w:color w:val="000000"/>
              </w:rPr>
              <w:t>2026</w:t>
            </w:r>
          </w:p>
        </w:tc>
        <w:tc>
          <w:tcPr>
            <w:tcW w:w="1261" w:type="dxa"/>
            <w:tcBorders>
              <w:top w:val="single" w:sz="4" w:space="0" w:color="auto"/>
              <w:left w:val="single" w:sz="6" w:space="0" w:color="auto"/>
              <w:bottom w:val="single" w:sz="6" w:space="0" w:color="auto"/>
              <w:right w:val="single" w:sz="4" w:space="0" w:color="auto"/>
            </w:tcBorders>
            <w:vAlign w:val="center"/>
          </w:tcPr>
          <w:p w14:paraId="0AAEEEC8" w14:textId="77777777" w:rsidR="00ED346F" w:rsidRPr="00DE4B11" w:rsidRDefault="00ED346F" w:rsidP="00267E8A">
            <w:pPr>
              <w:jc w:val="center"/>
              <w:rPr>
                <w:color w:val="000000"/>
              </w:rPr>
            </w:pPr>
            <w:r w:rsidRPr="00DE4B11">
              <w:rPr>
                <w:color w:val="000000"/>
              </w:rPr>
              <w:t>2027</w:t>
            </w:r>
          </w:p>
        </w:tc>
      </w:tr>
      <w:tr w:rsidR="00ED346F" w:rsidRPr="00BE2161" w14:paraId="65BE4A81" w14:textId="77777777" w:rsidTr="00267E8A">
        <w:trPr>
          <w:trHeight w:val="300"/>
        </w:trPr>
        <w:tc>
          <w:tcPr>
            <w:tcW w:w="1590" w:type="dxa"/>
            <w:tcBorders>
              <w:top w:val="single" w:sz="6" w:space="0" w:color="auto"/>
              <w:left w:val="single" w:sz="4" w:space="0" w:color="auto"/>
              <w:bottom w:val="single" w:sz="6" w:space="0" w:color="auto"/>
              <w:right w:val="single" w:sz="6" w:space="0" w:color="auto"/>
            </w:tcBorders>
            <w:shd w:val="clear" w:color="auto" w:fill="auto"/>
            <w:noWrap/>
            <w:vAlign w:val="center"/>
          </w:tcPr>
          <w:p w14:paraId="6B31B820" w14:textId="77777777" w:rsidR="00ED346F" w:rsidRPr="00DE4B11" w:rsidRDefault="00ED346F" w:rsidP="00267E8A">
            <w:pPr>
              <w:jc w:val="center"/>
              <w:rPr>
                <w:color w:val="000000"/>
              </w:rPr>
            </w:pPr>
          </w:p>
        </w:tc>
        <w:tc>
          <w:tcPr>
            <w:tcW w:w="1559"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D7181A8" w14:textId="77777777" w:rsidR="00ED346F" w:rsidRPr="00DE4B11" w:rsidRDefault="00ED346F" w:rsidP="00267E8A">
            <w:pPr>
              <w:jc w:val="center"/>
              <w:rPr>
                <w:color w:val="000000"/>
              </w:rPr>
            </w:pPr>
          </w:p>
        </w:tc>
        <w:tc>
          <w:tcPr>
            <w:tcW w:w="170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68808BC" w14:textId="77777777" w:rsidR="00ED346F" w:rsidRPr="00DE4B11" w:rsidRDefault="00ED346F" w:rsidP="00267E8A">
            <w:pPr>
              <w:jc w:val="center"/>
              <w:rPr>
                <w:color w:val="000000"/>
              </w:rPr>
            </w:pPr>
            <w:r w:rsidRPr="00DE4B11">
              <w:rPr>
                <w:color w:val="000000"/>
              </w:rPr>
              <w:t>% real. 2024</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BC3F422" w14:textId="77777777" w:rsidR="00ED346F" w:rsidRPr="00DE4B11" w:rsidRDefault="00ED346F" w:rsidP="00267E8A">
            <w:pPr>
              <w:jc w:val="center"/>
              <w:rPr>
                <w:color w:val="000000"/>
              </w:rPr>
            </w:pPr>
            <w:r w:rsidRPr="00DE4B11">
              <w:rPr>
                <w:color w:val="000000"/>
              </w:rPr>
              <w:t>% real 2025</w:t>
            </w:r>
          </w:p>
        </w:tc>
        <w:tc>
          <w:tcPr>
            <w:tcW w:w="1260" w:type="dxa"/>
            <w:tcBorders>
              <w:top w:val="single" w:sz="6" w:space="0" w:color="auto"/>
              <w:left w:val="single" w:sz="6" w:space="0" w:color="auto"/>
              <w:bottom w:val="single" w:sz="6" w:space="0" w:color="auto"/>
              <w:right w:val="single" w:sz="6" w:space="0" w:color="auto"/>
            </w:tcBorders>
            <w:vAlign w:val="center"/>
          </w:tcPr>
          <w:p w14:paraId="47797C0A" w14:textId="77777777" w:rsidR="00ED346F" w:rsidRPr="00DE4B11" w:rsidRDefault="00ED346F" w:rsidP="00267E8A">
            <w:pPr>
              <w:jc w:val="center"/>
              <w:rPr>
                <w:color w:val="000000"/>
              </w:rPr>
            </w:pPr>
            <w:r w:rsidRPr="00DE4B11">
              <w:rPr>
                <w:color w:val="000000"/>
              </w:rPr>
              <w:t>% real 2026</w:t>
            </w:r>
          </w:p>
        </w:tc>
        <w:tc>
          <w:tcPr>
            <w:tcW w:w="1261" w:type="dxa"/>
            <w:tcBorders>
              <w:top w:val="single" w:sz="6" w:space="0" w:color="auto"/>
              <w:left w:val="single" w:sz="6" w:space="0" w:color="auto"/>
              <w:bottom w:val="single" w:sz="6" w:space="0" w:color="auto"/>
              <w:right w:val="single" w:sz="4" w:space="0" w:color="auto"/>
            </w:tcBorders>
            <w:vAlign w:val="center"/>
          </w:tcPr>
          <w:p w14:paraId="1A98749C" w14:textId="77777777" w:rsidR="00ED346F" w:rsidRPr="00DE4B11" w:rsidRDefault="00ED346F" w:rsidP="00267E8A">
            <w:pPr>
              <w:jc w:val="center"/>
              <w:rPr>
                <w:color w:val="000000"/>
              </w:rPr>
            </w:pPr>
            <w:r w:rsidRPr="00DE4B11">
              <w:rPr>
                <w:color w:val="000000"/>
              </w:rPr>
              <w:t>% real 2027</w:t>
            </w:r>
          </w:p>
        </w:tc>
      </w:tr>
      <w:tr w:rsidR="00ED346F" w:rsidRPr="00BE2161" w14:paraId="64DF00AE" w14:textId="77777777" w:rsidTr="00267E8A">
        <w:trPr>
          <w:trHeight w:val="300"/>
        </w:trPr>
        <w:tc>
          <w:tcPr>
            <w:tcW w:w="1590" w:type="dxa"/>
            <w:tcBorders>
              <w:top w:val="single" w:sz="6" w:space="0" w:color="auto"/>
              <w:left w:val="single" w:sz="4" w:space="0" w:color="auto"/>
              <w:bottom w:val="single" w:sz="6" w:space="0" w:color="auto"/>
              <w:right w:val="single" w:sz="6" w:space="0" w:color="auto"/>
            </w:tcBorders>
            <w:shd w:val="clear" w:color="auto" w:fill="auto"/>
            <w:noWrap/>
            <w:vAlign w:val="center"/>
          </w:tcPr>
          <w:p w14:paraId="503D1BCB" w14:textId="77777777" w:rsidR="00ED346F" w:rsidRPr="00DE4B11" w:rsidRDefault="00ED346F" w:rsidP="00267E8A">
            <w:pPr>
              <w:jc w:val="center"/>
              <w:rPr>
                <w:color w:val="000000"/>
              </w:rPr>
            </w:pPr>
            <w:r w:rsidRPr="00DE4B11">
              <w:rPr>
                <w:color w:val="000000"/>
              </w:rPr>
              <w:t>1.8.2024</w:t>
            </w:r>
          </w:p>
        </w:tc>
        <w:tc>
          <w:tcPr>
            <w:tcW w:w="1559"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36007EC" w14:textId="77777777" w:rsidR="00ED346F" w:rsidRPr="00DE4B11" w:rsidRDefault="00ED346F" w:rsidP="00267E8A">
            <w:pPr>
              <w:jc w:val="center"/>
              <w:rPr>
                <w:color w:val="000000"/>
              </w:rPr>
            </w:pPr>
            <w:r w:rsidRPr="00DE4B11">
              <w:rPr>
                <w:color w:val="000000"/>
              </w:rPr>
              <w:t>primopredaja</w:t>
            </w:r>
          </w:p>
        </w:tc>
        <w:tc>
          <w:tcPr>
            <w:tcW w:w="170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61CC606" w14:textId="77777777" w:rsidR="00ED346F" w:rsidRPr="00DE4B11" w:rsidRDefault="00ED346F" w:rsidP="00267E8A">
            <w:pPr>
              <w:jc w:val="center"/>
              <w:rPr>
                <w:color w:val="000000"/>
              </w:rPr>
            </w:pPr>
            <w:r w:rsidRPr="00DE4B11">
              <w:rPr>
                <w:color w:val="000000"/>
              </w:rPr>
              <w:t> </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8E58D20" w14:textId="77777777" w:rsidR="00ED346F" w:rsidRPr="00DE4B11" w:rsidRDefault="00ED346F" w:rsidP="00267E8A">
            <w:pPr>
              <w:jc w:val="center"/>
              <w:rPr>
                <w:color w:val="000000"/>
              </w:rPr>
            </w:pPr>
            <w:r w:rsidRPr="00DE4B11">
              <w:rPr>
                <w:color w:val="000000"/>
              </w:rPr>
              <w:t> </w:t>
            </w:r>
          </w:p>
        </w:tc>
        <w:tc>
          <w:tcPr>
            <w:tcW w:w="1260" w:type="dxa"/>
            <w:tcBorders>
              <w:top w:val="single" w:sz="6" w:space="0" w:color="auto"/>
              <w:left w:val="single" w:sz="6" w:space="0" w:color="auto"/>
              <w:bottom w:val="single" w:sz="6" w:space="0" w:color="auto"/>
              <w:right w:val="single" w:sz="6" w:space="0" w:color="auto"/>
            </w:tcBorders>
            <w:vAlign w:val="center"/>
          </w:tcPr>
          <w:p w14:paraId="5963E043" w14:textId="77777777" w:rsidR="00ED346F" w:rsidRPr="00DE4B11" w:rsidRDefault="00ED346F" w:rsidP="00267E8A">
            <w:pPr>
              <w:jc w:val="center"/>
              <w:rPr>
                <w:color w:val="000000"/>
              </w:rPr>
            </w:pPr>
            <w:r w:rsidRPr="00DE4B11">
              <w:rPr>
                <w:color w:val="000000"/>
              </w:rPr>
              <w:t> </w:t>
            </w:r>
          </w:p>
        </w:tc>
        <w:tc>
          <w:tcPr>
            <w:tcW w:w="1261" w:type="dxa"/>
            <w:tcBorders>
              <w:top w:val="single" w:sz="6" w:space="0" w:color="auto"/>
              <w:left w:val="single" w:sz="6" w:space="0" w:color="auto"/>
              <w:bottom w:val="single" w:sz="6" w:space="0" w:color="auto"/>
              <w:right w:val="single" w:sz="4" w:space="0" w:color="auto"/>
            </w:tcBorders>
            <w:vAlign w:val="center"/>
          </w:tcPr>
          <w:p w14:paraId="679F49CC" w14:textId="77777777" w:rsidR="00ED346F" w:rsidRPr="00DE4B11" w:rsidRDefault="00ED346F" w:rsidP="00267E8A">
            <w:pPr>
              <w:jc w:val="center"/>
              <w:rPr>
                <w:color w:val="000000"/>
              </w:rPr>
            </w:pPr>
            <w:r w:rsidRPr="00DE4B11">
              <w:rPr>
                <w:color w:val="000000"/>
              </w:rPr>
              <w:t> </w:t>
            </w:r>
          </w:p>
        </w:tc>
      </w:tr>
      <w:tr w:rsidR="00ED346F" w:rsidRPr="00BE2161" w14:paraId="63F0C830" w14:textId="77777777" w:rsidTr="00267E8A">
        <w:trPr>
          <w:trHeight w:val="300"/>
        </w:trPr>
        <w:tc>
          <w:tcPr>
            <w:tcW w:w="1590" w:type="dxa"/>
            <w:tcBorders>
              <w:top w:val="single" w:sz="6" w:space="0" w:color="auto"/>
              <w:left w:val="single" w:sz="4" w:space="0" w:color="auto"/>
              <w:bottom w:val="single" w:sz="6" w:space="0" w:color="auto"/>
              <w:right w:val="single" w:sz="6" w:space="0" w:color="auto"/>
            </w:tcBorders>
            <w:shd w:val="clear" w:color="auto" w:fill="auto"/>
            <w:noWrap/>
            <w:vAlign w:val="center"/>
          </w:tcPr>
          <w:p w14:paraId="5A2A10CA" w14:textId="77777777" w:rsidR="00ED346F" w:rsidRPr="00DE4B11" w:rsidRDefault="00ED346F" w:rsidP="00267E8A">
            <w:pPr>
              <w:jc w:val="center"/>
              <w:rPr>
                <w:color w:val="000000"/>
              </w:rPr>
            </w:pPr>
            <w:r w:rsidRPr="00DE4B11">
              <w:rPr>
                <w:color w:val="000000"/>
              </w:rPr>
              <w:t>1.11.2024</w:t>
            </w:r>
          </w:p>
        </w:tc>
        <w:tc>
          <w:tcPr>
            <w:tcW w:w="155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AD2FFB5" w14:textId="77777777" w:rsidR="00ED346F" w:rsidRPr="00DE4B11" w:rsidRDefault="00ED346F" w:rsidP="00267E8A">
            <w:pPr>
              <w:jc w:val="center"/>
              <w:rPr>
                <w:color w:val="000000"/>
              </w:rPr>
            </w:pPr>
            <w:r w:rsidRPr="00DE4B11">
              <w:rPr>
                <w:color w:val="000000"/>
              </w:rPr>
              <w:t>1. fazno</w:t>
            </w:r>
          </w:p>
        </w:tc>
        <w:tc>
          <w:tcPr>
            <w:tcW w:w="170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BA892EE" w14:textId="77777777" w:rsidR="00ED346F" w:rsidRPr="00DE4B11" w:rsidRDefault="00ED346F" w:rsidP="00267E8A">
            <w:pPr>
              <w:jc w:val="center"/>
              <w:rPr>
                <w:color w:val="000000"/>
              </w:rPr>
            </w:pPr>
            <w:r w:rsidRPr="00DE4B11">
              <w:rPr>
                <w:color w:val="000000"/>
              </w:rPr>
              <w:t>x</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D197592" w14:textId="77777777" w:rsidR="00ED346F" w:rsidRPr="00DE4B11" w:rsidRDefault="00ED346F" w:rsidP="00267E8A">
            <w:pPr>
              <w:jc w:val="center"/>
              <w:rPr>
                <w:color w:val="000000"/>
              </w:rPr>
            </w:pPr>
            <w:r w:rsidRPr="00DE4B11">
              <w:rPr>
                <w:color w:val="000000"/>
              </w:rPr>
              <w:t> </w:t>
            </w:r>
          </w:p>
        </w:tc>
        <w:tc>
          <w:tcPr>
            <w:tcW w:w="1260" w:type="dxa"/>
            <w:tcBorders>
              <w:top w:val="single" w:sz="6" w:space="0" w:color="auto"/>
              <w:left w:val="single" w:sz="6" w:space="0" w:color="auto"/>
              <w:bottom w:val="single" w:sz="6" w:space="0" w:color="auto"/>
              <w:right w:val="single" w:sz="6" w:space="0" w:color="auto"/>
            </w:tcBorders>
            <w:vAlign w:val="center"/>
          </w:tcPr>
          <w:p w14:paraId="54C05C52" w14:textId="77777777" w:rsidR="00ED346F" w:rsidRPr="00DE4B11" w:rsidRDefault="00ED346F" w:rsidP="00267E8A">
            <w:pPr>
              <w:jc w:val="center"/>
              <w:rPr>
                <w:color w:val="000000"/>
              </w:rPr>
            </w:pPr>
            <w:r w:rsidRPr="00DE4B11">
              <w:rPr>
                <w:color w:val="000000"/>
              </w:rPr>
              <w:t> </w:t>
            </w:r>
          </w:p>
        </w:tc>
        <w:tc>
          <w:tcPr>
            <w:tcW w:w="1261" w:type="dxa"/>
            <w:tcBorders>
              <w:top w:val="single" w:sz="6" w:space="0" w:color="auto"/>
              <w:left w:val="single" w:sz="6" w:space="0" w:color="auto"/>
              <w:bottom w:val="single" w:sz="6" w:space="0" w:color="auto"/>
              <w:right w:val="single" w:sz="4" w:space="0" w:color="auto"/>
            </w:tcBorders>
            <w:vAlign w:val="center"/>
          </w:tcPr>
          <w:p w14:paraId="72A2A069" w14:textId="77777777" w:rsidR="00ED346F" w:rsidRPr="00DE4B11" w:rsidRDefault="00ED346F" w:rsidP="00267E8A">
            <w:pPr>
              <w:jc w:val="center"/>
              <w:rPr>
                <w:color w:val="000000"/>
              </w:rPr>
            </w:pPr>
            <w:r w:rsidRPr="00DE4B11">
              <w:rPr>
                <w:color w:val="000000"/>
              </w:rPr>
              <w:t> </w:t>
            </w:r>
          </w:p>
        </w:tc>
      </w:tr>
      <w:tr w:rsidR="00ED346F" w:rsidRPr="00BE2161" w14:paraId="64E283B3" w14:textId="77777777" w:rsidTr="00267E8A">
        <w:trPr>
          <w:trHeight w:val="300"/>
        </w:trPr>
        <w:tc>
          <w:tcPr>
            <w:tcW w:w="1590" w:type="dxa"/>
            <w:tcBorders>
              <w:top w:val="single" w:sz="6" w:space="0" w:color="auto"/>
              <w:left w:val="single" w:sz="4" w:space="0" w:color="auto"/>
              <w:bottom w:val="single" w:sz="6" w:space="0" w:color="auto"/>
              <w:right w:val="single" w:sz="6" w:space="0" w:color="auto"/>
            </w:tcBorders>
            <w:shd w:val="clear" w:color="auto" w:fill="auto"/>
            <w:noWrap/>
            <w:vAlign w:val="center"/>
          </w:tcPr>
          <w:p w14:paraId="273CD6F2" w14:textId="77777777" w:rsidR="00ED346F" w:rsidRPr="00DE4B11" w:rsidRDefault="00ED346F" w:rsidP="00267E8A">
            <w:pPr>
              <w:jc w:val="center"/>
              <w:rPr>
                <w:color w:val="000000"/>
              </w:rPr>
            </w:pPr>
            <w:r w:rsidRPr="00DE4B11">
              <w:rPr>
                <w:color w:val="000000"/>
              </w:rPr>
              <w:lastRenderedPageBreak/>
              <w:t>1.5.2025</w:t>
            </w:r>
          </w:p>
        </w:tc>
        <w:tc>
          <w:tcPr>
            <w:tcW w:w="155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40EBEE7" w14:textId="77777777" w:rsidR="00ED346F" w:rsidRPr="00DE4B11" w:rsidRDefault="00ED346F" w:rsidP="00267E8A">
            <w:pPr>
              <w:jc w:val="center"/>
              <w:rPr>
                <w:color w:val="000000"/>
              </w:rPr>
            </w:pPr>
            <w:r w:rsidRPr="00DE4B11">
              <w:rPr>
                <w:color w:val="000000"/>
              </w:rPr>
              <w:t>2. fazno</w:t>
            </w:r>
          </w:p>
        </w:tc>
        <w:tc>
          <w:tcPr>
            <w:tcW w:w="170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4BE9E94" w14:textId="77777777" w:rsidR="00ED346F" w:rsidRPr="00DE4B11" w:rsidRDefault="00ED346F" w:rsidP="00267E8A">
            <w:pPr>
              <w:jc w:val="center"/>
              <w:rPr>
                <w:color w:val="000000"/>
              </w:rPr>
            </w:pPr>
            <w:r w:rsidRPr="00DE4B11">
              <w:rPr>
                <w:color w:val="000000"/>
              </w:rPr>
              <w:t> </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FD65481" w14:textId="77777777" w:rsidR="00ED346F" w:rsidRPr="00DE4B11" w:rsidRDefault="00ED346F" w:rsidP="00267E8A">
            <w:pPr>
              <w:jc w:val="center"/>
              <w:rPr>
                <w:color w:val="000000"/>
              </w:rPr>
            </w:pPr>
            <w:r w:rsidRPr="00DE4B11">
              <w:rPr>
                <w:color w:val="000000"/>
              </w:rPr>
              <w:t>x</w:t>
            </w:r>
          </w:p>
        </w:tc>
        <w:tc>
          <w:tcPr>
            <w:tcW w:w="1260" w:type="dxa"/>
            <w:tcBorders>
              <w:top w:val="single" w:sz="6" w:space="0" w:color="auto"/>
              <w:left w:val="single" w:sz="6" w:space="0" w:color="auto"/>
              <w:bottom w:val="single" w:sz="6" w:space="0" w:color="auto"/>
              <w:right w:val="single" w:sz="6" w:space="0" w:color="auto"/>
            </w:tcBorders>
            <w:vAlign w:val="center"/>
          </w:tcPr>
          <w:p w14:paraId="1C74B04F" w14:textId="77777777" w:rsidR="00ED346F" w:rsidRPr="00DE4B11" w:rsidRDefault="00ED346F" w:rsidP="00267E8A">
            <w:pPr>
              <w:jc w:val="center"/>
              <w:rPr>
                <w:color w:val="000000"/>
              </w:rPr>
            </w:pPr>
            <w:r w:rsidRPr="00DE4B11">
              <w:rPr>
                <w:color w:val="000000"/>
              </w:rPr>
              <w:t> </w:t>
            </w:r>
          </w:p>
        </w:tc>
        <w:tc>
          <w:tcPr>
            <w:tcW w:w="1261" w:type="dxa"/>
            <w:tcBorders>
              <w:top w:val="single" w:sz="6" w:space="0" w:color="auto"/>
              <w:left w:val="single" w:sz="6" w:space="0" w:color="auto"/>
              <w:bottom w:val="single" w:sz="6" w:space="0" w:color="auto"/>
              <w:right w:val="single" w:sz="4" w:space="0" w:color="auto"/>
            </w:tcBorders>
            <w:vAlign w:val="center"/>
          </w:tcPr>
          <w:p w14:paraId="439C7933" w14:textId="77777777" w:rsidR="00ED346F" w:rsidRPr="00DE4B11" w:rsidRDefault="00ED346F" w:rsidP="00267E8A">
            <w:pPr>
              <w:jc w:val="center"/>
              <w:rPr>
                <w:color w:val="000000"/>
              </w:rPr>
            </w:pPr>
            <w:r w:rsidRPr="00DE4B11">
              <w:rPr>
                <w:color w:val="000000"/>
              </w:rPr>
              <w:t> </w:t>
            </w:r>
          </w:p>
        </w:tc>
      </w:tr>
      <w:tr w:rsidR="00ED346F" w:rsidRPr="00BE2161" w14:paraId="2A76E76E" w14:textId="77777777" w:rsidTr="00267E8A">
        <w:trPr>
          <w:trHeight w:val="300"/>
        </w:trPr>
        <w:tc>
          <w:tcPr>
            <w:tcW w:w="1590" w:type="dxa"/>
            <w:tcBorders>
              <w:top w:val="single" w:sz="6" w:space="0" w:color="auto"/>
              <w:left w:val="single" w:sz="4" w:space="0" w:color="auto"/>
              <w:bottom w:val="single" w:sz="6" w:space="0" w:color="auto"/>
              <w:right w:val="single" w:sz="6" w:space="0" w:color="auto"/>
            </w:tcBorders>
            <w:shd w:val="clear" w:color="auto" w:fill="auto"/>
            <w:noWrap/>
            <w:vAlign w:val="center"/>
          </w:tcPr>
          <w:p w14:paraId="60E352A0" w14:textId="77777777" w:rsidR="00ED346F" w:rsidRPr="00DE4B11" w:rsidRDefault="00ED346F" w:rsidP="00267E8A">
            <w:pPr>
              <w:jc w:val="center"/>
              <w:rPr>
                <w:color w:val="000000"/>
              </w:rPr>
            </w:pPr>
            <w:r w:rsidRPr="00DE4B11">
              <w:rPr>
                <w:color w:val="000000"/>
              </w:rPr>
              <w:t>1.11.2025</w:t>
            </w:r>
          </w:p>
        </w:tc>
        <w:tc>
          <w:tcPr>
            <w:tcW w:w="155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BE5B3D9" w14:textId="77777777" w:rsidR="00ED346F" w:rsidRPr="00DE4B11" w:rsidRDefault="00ED346F" w:rsidP="00267E8A">
            <w:pPr>
              <w:jc w:val="center"/>
              <w:rPr>
                <w:color w:val="000000"/>
              </w:rPr>
            </w:pPr>
            <w:r w:rsidRPr="00DE4B11">
              <w:rPr>
                <w:color w:val="000000"/>
              </w:rPr>
              <w:t>3. fazno</w:t>
            </w:r>
          </w:p>
        </w:tc>
        <w:tc>
          <w:tcPr>
            <w:tcW w:w="170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63138A5" w14:textId="77777777" w:rsidR="00ED346F" w:rsidRPr="00DE4B11" w:rsidRDefault="00ED346F" w:rsidP="00267E8A">
            <w:pPr>
              <w:jc w:val="center"/>
              <w:rPr>
                <w:color w:val="000000"/>
              </w:rPr>
            </w:pPr>
            <w:r w:rsidRPr="00DE4B11">
              <w:rPr>
                <w:color w:val="000000"/>
              </w:rPr>
              <w:t> </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956B6E2" w14:textId="77777777" w:rsidR="00ED346F" w:rsidRPr="00DE4B11" w:rsidRDefault="00ED346F" w:rsidP="00267E8A">
            <w:pPr>
              <w:jc w:val="center"/>
              <w:rPr>
                <w:color w:val="000000"/>
              </w:rPr>
            </w:pPr>
            <w:r w:rsidRPr="00DE4B11">
              <w:rPr>
                <w:color w:val="000000"/>
              </w:rPr>
              <w:t>x</w:t>
            </w:r>
          </w:p>
        </w:tc>
        <w:tc>
          <w:tcPr>
            <w:tcW w:w="1260" w:type="dxa"/>
            <w:tcBorders>
              <w:top w:val="single" w:sz="6" w:space="0" w:color="auto"/>
              <w:left w:val="single" w:sz="6" w:space="0" w:color="auto"/>
              <w:bottom w:val="single" w:sz="6" w:space="0" w:color="auto"/>
              <w:right w:val="single" w:sz="6" w:space="0" w:color="auto"/>
            </w:tcBorders>
            <w:vAlign w:val="center"/>
          </w:tcPr>
          <w:p w14:paraId="7EB2C4A1" w14:textId="77777777" w:rsidR="00ED346F" w:rsidRPr="00DE4B11" w:rsidRDefault="00ED346F" w:rsidP="00267E8A">
            <w:pPr>
              <w:jc w:val="center"/>
              <w:rPr>
                <w:color w:val="000000"/>
              </w:rPr>
            </w:pPr>
            <w:r w:rsidRPr="00DE4B11">
              <w:rPr>
                <w:color w:val="000000"/>
              </w:rPr>
              <w:t> </w:t>
            </w:r>
          </w:p>
        </w:tc>
        <w:tc>
          <w:tcPr>
            <w:tcW w:w="1261" w:type="dxa"/>
            <w:tcBorders>
              <w:top w:val="single" w:sz="6" w:space="0" w:color="auto"/>
              <w:left w:val="single" w:sz="6" w:space="0" w:color="auto"/>
              <w:bottom w:val="single" w:sz="6" w:space="0" w:color="auto"/>
              <w:right w:val="single" w:sz="4" w:space="0" w:color="auto"/>
            </w:tcBorders>
            <w:vAlign w:val="center"/>
          </w:tcPr>
          <w:p w14:paraId="2B2E4E19" w14:textId="77777777" w:rsidR="00ED346F" w:rsidRPr="00DE4B11" w:rsidRDefault="00ED346F" w:rsidP="00267E8A">
            <w:pPr>
              <w:jc w:val="center"/>
              <w:rPr>
                <w:color w:val="000000"/>
              </w:rPr>
            </w:pPr>
            <w:r w:rsidRPr="00DE4B11">
              <w:rPr>
                <w:color w:val="000000"/>
              </w:rPr>
              <w:t> </w:t>
            </w:r>
          </w:p>
        </w:tc>
      </w:tr>
      <w:tr w:rsidR="00ED346F" w:rsidRPr="00BE2161" w14:paraId="794D2574" w14:textId="77777777" w:rsidTr="00267E8A">
        <w:trPr>
          <w:trHeight w:val="300"/>
        </w:trPr>
        <w:tc>
          <w:tcPr>
            <w:tcW w:w="1590" w:type="dxa"/>
            <w:tcBorders>
              <w:top w:val="single" w:sz="6" w:space="0" w:color="auto"/>
              <w:left w:val="single" w:sz="4" w:space="0" w:color="auto"/>
              <w:bottom w:val="single" w:sz="6" w:space="0" w:color="auto"/>
              <w:right w:val="single" w:sz="6" w:space="0" w:color="auto"/>
            </w:tcBorders>
            <w:shd w:val="clear" w:color="auto" w:fill="auto"/>
            <w:noWrap/>
            <w:vAlign w:val="center"/>
          </w:tcPr>
          <w:p w14:paraId="2E993257" w14:textId="77777777" w:rsidR="00ED346F" w:rsidRPr="00DE4B11" w:rsidRDefault="00ED346F" w:rsidP="00267E8A">
            <w:pPr>
              <w:jc w:val="center"/>
              <w:rPr>
                <w:color w:val="000000"/>
              </w:rPr>
            </w:pPr>
            <w:r w:rsidRPr="00DE4B11">
              <w:rPr>
                <w:color w:val="000000"/>
              </w:rPr>
              <w:t>1.5.2026</w:t>
            </w:r>
          </w:p>
        </w:tc>
        <w:tc>
          <w:tcPr>
            <w:tcW w:w="155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62D031B" w14:textId="77777777" w:rsidR="00ED346F" w:rsidRPr="00DE4B11" w:rsidRDefault="00ED346F" w:rsidP="00267E8A">
            <w:pPr>
              <w:jc w:val="center"/>
              <w:rPr>
                <w:color w:val="000000"/>
              </w:rPr>
            </w:pPr>
            <w:r w:rsidRPr="00DE4B11">
              <w:rPr>
                <w:color w:val="000000"/>
              </w:rPr>
              <w:t>4. fazno</w:t>
            </w:r>
          </w:p>
        </w:tc>
        <w:tc>
          <w:tcPr>
            <w:tcW w:w="170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7DCF1EF" w14:textId="77777777" w:rsidR="00ED346F" w:rsidRPr="00DE4B11" w:rsidRDefault="00ED346F" w:rsidP="00267E8A">
            <w:pPr>
              <w:jc w:val="center"/>
              <w:rPr>
                <w:color w:val="000000"/>
              </w:rPr>
            </w:pPr>
            <w:r w:rsidRPr="00DE4B11">
              <w:rPr>
                <w:color w:val="000000"/>
              </w:rPr>
              <w:t> </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23A3079" w14:textId="77777777" w:rsidR="00ED346F" w:rsidRPr="00DE4B11" w:rsidRDefault="00ED346F" w:rsidP="00267E8A">
            <w:pPr>
              <w:jc w:val="center"/>
              <w:rPr>
                <w:color w:val="000000"/>
              </w:rPr>
            </w:pPr>
          </w:p>
        </w:tc>
        <w:tc>
          <w:tcPr>
            <w:tcW w:w="1260" w:type="dxa"/>
            <w:tcBorders>
              <w:top w:val="single" w:sz="6" w:space="0" w:color="auto"/>
              <w:left w:val="single" w:sz="6" w:space="0" w:color="auto"/>
              <w:bottom w:val="single" w:sz="6" w:space="0" w:color="auto"/>
              <w:right w:val="single" w:sz="6" w:space="0" w:color="auto"/>
            </w:tcBorders>
            <w:vAlign w:val="center"/>
          </w:tcPr>
          <w:p w14:paraId="0D6252D9" w14:textId="77777777" w:rsidR="00ED346F" w:rsidRPr="00DE4B11" w:rsidRDefault="00ED346F" w:rsidP="00267E8A">
            <w:pPr>
              <w:jc w:val="center"/>
              <w:rPr>
                <w:color w:val="000000"/>
              </w:rPr>
            </w:pPr>
            <w:r w:rsidRPr="00DE4B11">
              <w:rPr>
                <w:color w:val="000000"/>
              </w:rPr>
              <w:t>x </w:t>
            </w:r>
          </w:p>
        </w:tc>
        <w:tc>
          <w:tcPr>
            <w:tcW w:w="1261" w:type="dxa"/>
            <w:tcBorders>
              <w:top w:val="single" w:sz="6" w:space="0" w:color="auto"/>
              <w:left w:val="single" w:sz="6" w:space="0" w:color="auto"/>
              <w:bottom w:val="single" w:sz="6" w:space="0" w:color="auto"/>
              <w:right w:val="single" w:sz="4" w:space="0" w:color="auto"/>
            </w:tcBorders>
            <w:vAlign w:val="center"/>
          </w:tcPr>
          <w:p w14:paraId="10110DDA" w14:textId="77777777" w:rsidR="00ED346F" w:rsidRPr="00DE4B11" w:rsidRDefault="00ED346F" w:rsidP="00267E8A">
            <w:pPr>
              <w:jc w:val="center"/>
              <w:rPr>
                <w:color w:val="000000"/>
              </w:rPr>
            </w:pPr>
            <w:r w:rsidRPr="00DE4B11">
              <w:rPr>
                <w:color w:val="000000"/>
              </w:rPr>
              <w:t> </w:t>
            </w:r>
          </w:p>
        </w:tc>
      </w:tr>
      <w:tr w:rsidR="00ED346F" w:rsidRPr="00BE2161" w14:paraId="7DA2022D" w14:textId="77777777" w:rsidTr="00267E8A">
        <w:trPr>
          <w:trHeight w:val="300"/>
        </w:trPr>
        <w:tc>
          <w:tcPr>
            <w:tcW w:w="1590" w:type="dxa"/>
            <w:tcBorders>
              <w:top w:val="single" w:sz="6" w:space="0" w:color="auto"/>
              <w:left w:val="single" w:sz="4" w:space="0" w:color="auto"/>
              <w:bottom w:val="single" w:sz="6" w:space="0" w:color="auto"/>
              <w:right w:val="single" w:sz="6" w:space="0" w:color="auto"/>
            </w:tcBorders>
            <w:shd w:val="clear" w:color="auto" w:fill="auto"/>
            <w:noWrap/>
            <w:vAlign w:val="center"/>
          </w:tcPr>
          <w:p w14:paraId="1FA2DB5D" w14:textId="77777777" w:rsidR="00ED346F" w:rsidRPr="00DE4B11" w:rsidRDefault="00ED346F" w:rsidP="00267E8A">
            <w:pPr>
              <w:jc w:val="center"/>
              <w:rPr>
                <w:color w:val="000000"/>
              </w:rPr>
            </w:pPr>
            <w:r w:rsidRPr="00DE4B11">
              <w:rPr>
                <w:color w:val="000000"/>
              </w:rPr>
              <w:t>1.11.2026</w:t>
            </w:r>
          </w:p>
        </w:tc>
        <w:tc>
          <w:tcPr>
            <w:tcW w:w="155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5C63AF4" w14:textId="77777777" w:rsidR="00ED346F" w:rsidRPr="00DE4B11" w:rsidRDefault="00ED346F" w:rsidP="00267E8A">
            <w:pPr>
              <w:jc w:val="center"/>
              <w:rPr>
                <w:color w:val="000000"/>
              </w:rPr>
            </w:pPr>
            <w:r w:rsidRPr="00DE4B11">
              <w:rPr>
                <w:color w:val="000000"/>
              </w:rPr>
              <w:t>5. fazno</w:t>
            </w:r>
          </w:p>
        </w:tc>
        <w:tc>
          <w:tcPr>
            <w:tcW w:w="170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0D07702" w14:textId="77777777" w:rsidR="00ED346F" w:rsidRPr="00DE4B11" w:rsidRDefault="00ED346F" w:rsidP="00267E8A">
            <w:pPr>
              <w:jc w:val="center"/>
              <w:rPr>
                <w:color w:val="000000"/>
              </w:rPr>
            </w:pPr>
            <w:r w:rsidRPr="00DE4B11">
              <w:rPr>
                <w:color w:val="000000"/>
              </w:rPr>
              <w:t> </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87275CC" w14:textId="77777777" w:rsidR="00ED346F" w:rsidRPr="00DE4B11" w:rsidRDefault="00ED346F" w:rsidP="00267E8A">
            <w:pPr>
              <w:jc w:val="center"/>
              <w:rPr>
                <w:color w:val="000000"/>
              </w:rPr>
            </w:pPr>
          </w:p>
        </w:tc>
        <w:tc>
          <w:tcPr>
            <w:tcW w:w="1260" w:type="dxa"/>
            <w:tcBorders>
              <w:top w:val="single" w:sz="6" w:space="0" w:color="auto"/>
              <w:left w:val="single" w:sz="6" w:space="0" w:color="auto"/>
              <w:bottom w:val="single" w:sz="6" w:space="0" w:color="auto"/>
              <w:right w:val="single" w:sz="6" w:space="0" w:color="auto"/>
            </w:tcBorders>
            <w:vAlign w:val="center"/>
          </w:tcPr>
          <w:p w14:paraId="1A1DE66F" w14:textId="77777777" w:rsidR="00ED346F" w:rsidRPr="00DE4B11" w:rsidRDefault="00ED346F" w:rsidP="00267E8A">
            <w:pPr>
              <w:jc w:val="center"/>
              <w:rPr>
                <w:color w:val="000000"/>
              </w:rPr>
            </w:pPr>
            <w:r w:rsidRPr="00DE4B11">
              <w:rPr>
                <w:color w:val="000000"/>
              </w:rPr>
              <w:t>x </w:t>
            </w:r>
          </w:p>
        </w:tc>
        <w:tc>
          <w:tcPr>
            <w:tcW w:w="1261" w:type="dxa"/>
            <w:tcBorders>
              <w:top w:val="single" w:sz="6" w:space="0" w:color="auto"/>
              <w:left w:val="single" w:sz="6" w:space="0" w:color="auto"/>
              <w:bottom w:val="single" w:sz="6" w:space="0" w:color="auto"/>
              <w:right w:val="single" w:sz="4" w:space="0" w:color="auto"/>
            </w:tcBorders>
            <w:vAlign w:val="center"/>
          </w:tcPr>
          <w:p w14:paraId="081DE334" w14:textId="77777777" w:rsidR="00ED346F" w:rsidRPr="00DE4B11" w:rsidRDefault="00ED346F" w:rsidP="00267E8A">
            <w:pPr>
              <w:jc w:val="center"/>
              <w:rPr>
                <w:color w:val="000000"/>
              </w:rPr>
            </w:pPr>
            <w:r w:rsidRPr="00DE4B11">
              <w:rPr>
                <w:color w:val="000000"/>
              </w:rPr>
              <w:t> </w:t>
            </w:r>
          </w:p>
        </w:tc>
      </w:tr>
      <w:tr w:rsidR="00ED346F" w:rsidRPr="00BE2161" w14:paraId="4BD014E0" w14:textId="77777777" w:rsidTr="00267E8A">
        <w:trPr>
          <w:trHeight w:val="300"/>
        </w:trPr>
        <w:tc>
          <w:tcPr>
            <w:tcW w:w="1590" w:type="dxa"/>
            <w:tcBorders>
              <w:top w:val="single" w:sz="6" w:space="0" w:color="auto"/>
              <w:left w:val="single" w:sz="4" w:space="0" w:color="auto"/>
              <w:bottom w:val="single" w:sz="6" w:space="0" w:color="auto"/>
              <w:right w:val="single" w:sz="6" w:space="0" w:color="auto"/>
            </w:tcBorders>
            <w:shd w:val="clear" w:color="auto" w:fill="auto"/>
            <w:noWrap/>
            <w:vAlign w:val="center"/>
          </w:tcPr>
          <w:p w14:paraId="4B3A72B5" w14:textId="77777777" w:rsidR="00ED346F" w:rsidRPr="00DE4B11" w:rsidRDefault="00ED346F" w:rsidP="00267E8A">
            <w:pPr>
              <w:jc w:val="center"/>
              <w:rPr>
                <w:color w:val="000000"/>
              </w:rPr>
            </w:pPr>
            <w:r w:rsidRPr="00DE4B11">
              <w:rPr>
                <w:color w:val="000000"/>
              </w:rPr>
              <w:t>1.5.2027</w:t>
            </w:r>
          </w:p>
        </w:tc>
        <w:tc>
          <w:tcPr>
            <w:tcW w:w="155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C4F550F" w14:textId="77777777" w:rsidR="00ED346F" w:rsidRPr="00DE4B11" w:rsidRDefault="00ED346F" w:rsidP="00267E8A">
            <w:pPr>
              <w:jc w:val="center"/>
              <w:rPr>
                <w:color w:val="000000"/>
              </w:rPr>
            </w:pPr>
            <w:r w:rsidRPr="00DE4B11">
              <w:rPr>
                <w:color w:val="000000"/>
              </w:rPr>
              <w:t>6. fazno</w:t>
            </w:r>
          </w:p>
        </w:tc>
        <w:tc>
          <w:tcPr>
            <w:tcW w:w="170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A7EE8FB" w14:textId="77777777" w:rsidR="00ED346F" w:rsidRPr="00DE4B11" w:rsidRDefault="00ED346F" w:rsidP="00267E8A">
            <w:pPr>
              <w:jc w:val="center"/>
              <w:rPr>
                <w:color w:val="000000"/>
              </w:rPr>
            </w:pPr>
            <w:r w:rsidRPr="00DE4B11">
              <w:rPr>
                <w:color w:val="000000"/>
              </w:rPr>
              <w:t> </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1BCB86D" w14:textId="77777777" w:rsidR="00ED346F" w:rsidRPr="00DE4B11" w:rsidRDefault="00ED346F" w:rsidP="00267E8A">
            <w:pPr>
              <w:jc w:val="center"/>
              <w:rPr>
                <w:color w:val="000000"/>
              </w:rPr>
            </w:pPr>
            <w:r w:rsidRPr="00DE4B11">
              <w:rPr>
                <w:color w:val="000000"/>
              </w:rPr>
              <w:t> </w:t>
            </w:r>
          </w:p>
        </w:tc>
        <w:tc>
          <w:tcPr>
            <w:tcW w:w="1260" w:type="dxa"/>
            <w:tcBorders>
              <w:top w:val="single" w:sz="6" w:space="0" w:color="auto"/>
              <w:left w:val="single" w:sz="6" w:space="0" w:color="auto"/>
              <w:bottom w:val="single" w:sz="6" w:space="0" w:color="auto"/>
              <w:right w:val="single" w:sz="6" w:space="0" w:color="auto"/>
            </w:tcBorders>
            <w:vAlign w:val="center"/>
          </w:tcPr>
          <w:p w14:paraId="1FFC263C" w14:textId="77777777" w:rsidR="00ED346F" w:rsidRPr="00DE4B11" w:rsidRDefault="00ED346F" w:rsidP="00267E8A">
            <w:pPr>
              <w:jc w:val="center"/>
              <w:rPr>
                <w:color w:val="000000"/>
              </w:rPr>
            </w:pPr>
          </w:p>
        </w:tc>
        <w:tc>
          <w:tcPr>
            <w:tcW w:w="1261" w:type="dxa"/>
            <w:tcBorders>
              <w:top w:val="single" w:sz="6" w:space="0" w:color="auto"/>
              <w:left w:val="single" w:sz="6" w:space="0" w:color="auto"/>
              <w:bottom w:val="single" w:sz="6" w:space="0" w:color="auto"/>
              <w:right w:val="single" w:sz="4" w:space="0" w:color="auto"/>
            </w:tcBorders>
            <w:vAlign w:val="center"/>
          </w:tcPr>
          <w:p w14:paraId="27539035" w14:textId="77777777" w:rsidR="00ED346F" w:rsidRPr="00DE4B11" w:rsidRDefault="00ED346F" w:rsidP="00267E8A">
            <w:pPr>
              <w:jc w:val="center"/>
              <w:rPr>
                <w:color w:val="000000"/>
              </w:rPr>
            </w:pPr>
            <w:r w:rsidRPr="00DE4B11">
              <w:rPr>
                <w:color w:val="000000"/>
              </w:rPr>
              <w:t>x </w:t>
            </w:r>
          </w:p>
        </w:tc>
      </w:tr>
      <w:tr w:rsidR="00ED346F" w:rsidRPr="00BE2161" w14:paraId="5B960DF5" w14:textId="77777777" w:rsidTr="00267E8A">
        <w:trPr>
          <w:trHeight w:val="300"/>
        </w:trPr>
        <w:tc>
          <w:tcPr>
            <w:tcW w:w="1590" w:type="dxa"/>
            <w:tcBorders>
              <w:top w:val="single" w:sz="6" w:space="0" w:color="auto"/>
              <w:left w:val="single" w:sz="4" w:space="0" w:color="auto"/>
              <w:bottom w:val="single" w:sz="6" w:space="0" w:color="auto"/>
              <w:right w:val="single" w:sz="6" w:space="0" w:color="auto"/>
            </w:tcBorders>
            <w:shd w:val="clear" w:color="auto" w:fill="auto"/>
            <w:noWrap/>
            <w:vAlign w:val="center"/>
          </w:tcPr>
          <w:p w14:paraId="08BDA421" w14:textId="77777777" w:rsidR="00ED346F" w:rsidRPr="00DE4B11" w:rsidRDefault="00ED346F" w:rsidP="00267E8A">
            <w:pPr>
              <w:jc w:val="center"/>
              <w:rPr>
                <w:color w:val="000000"/>
              </w:rPr>
            </w:pPr>
            <w:r w:rsidRPr="00DE4B11">
              <w:rPr>
                <w:color w:val="000000"/>
              </w:rPr>
              <w:t>1.8.2027</w:t>
            </w:r>
          </w:p>
        </w:tc>
        <w:tc>
          <w:tcPr>
            <w:tcW w:w="155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E4E35CA" w14:textId="77777777" w:rsidR="00ED346F" w:rsidRPr="00DE4B11" w:rsidRDefault="00ED346F" w:rsidP="00267E8A">
            <w:pPr>
              <w:jc w:val="center"/>
              <w:rPr>
                <w:color w:val="000000"/>
              </w:rPr>
            </w:pPr>
            <w:r w:rsidRPr="00DE4B11">
              <w:rPr>
                <w:color w:val="000000"/>
              </w:rPr>
              <w:t>7. fazno</w:t>
            </w:r>
          </w:p>
        </w:tc>
        <w:tc>
          <w:tcPr>
            <w:tcW w:w="170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972823D" w14:textId="77777777" w:rsidR="00ED346F" w:rsidRPr="00DE4B11" w:rsidRDefault="00ED346F" w:rsidP="00267E8A">
            <w:pPr>
              <w:jc w:val="center"/>
              <w:rPr>
                <w:color w:val="000000"/>
              </w:rPr>
            </w:pPr>
            <w:r w:rsidRPr="00DE4B11">
              <w:rPr>
                <w:color w:val="000000"/>
              </w:rPr>
              <w:t> </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8FB41BD" w14:textId="77777777" w:rsidR="00ED346F" w:rsidRPr="00DE4B11" w:rsidRDefault="00ED346F" w:rsidP="00267E8A">
            <w:pPr>
              <w:jc w:val="center"/>
              <w:rPr>
                <w:color w:val="000000"/>
              </w:rPr>
            </w:pPr>
            <w:r w:rsidRPr="00DE4B11">
              <w:rPr>
                <w:color w:val="000000"/>
              </w:rPr>
              <w:t> </w:t>
            </w:r>
          </w:p>
        </w:tc>
        <w:tc>
          <w:tcPr>
            <w:tcW w:w="1260" w:type="dxa"/>
            <w:tcBorders>
              <w:top w:val="single" w:sz="6" w:space="0" w:color="auto"/>
              <w:left w:val="single" w:sz="6" w:space="0" w:color="auto"/>
              <w:bottom w:val="single" w:sz="6" w:space="0" w:color="auto"/>
              <w:right w:val="single" w:sz="6" w:space="0" w:color="auto"/>
            </w:tcBorders>
            <w:vAlign w:val="center"/>
          </w:tcPr>
          <w:p w14:paraId="6A15D8DB" w14:textId="77777777" w:rsidR="00ED346F" w:rsidRPr="00DE4B11" w:rsidRDefault="00ED346F" w:rsidP="00267E8A">
            <w:pPr>
              <w:jc w:val="center"/>
              <w:rPr>
                <w:color w:val="000000"/>
              </w:rPr>
            </w:pPr>
          </w:p>
        </w:tc>
        <w:tc>
          <w:tcPr>
            <w:tcW w:w="1261" w:type="dxa"/>
            <w:tcBorders>
              <w:top w:val="single" w:sz="6" w:space="0" w:color="auto"/>
              <w:left w:val="single" w:sz="6" w:space="0" w:color="auto"/>
              <w:bottom w:val="single" w:sz="6" w:space="0" w:color="auto"/>
              <w:right w:val="single" w:sz="4" w:space="0" w:color="auto"/>
            </w:tcBorders>
            <w:vAlign w:val="center"/>
          </w:tcPr>
          <w:p w14:paraId="632D4AA9" w14:textId="77777777" w:rsidR="00ED346F" w:rsidRPr="00DE4B11" w:rsidRDefault="00ED346F" w:rsidP="00267E8A">
            <w:pPr>
              <w:jc w:val="center"/>
              <w:rPr>
                <w:color w:val="000000"/>
              </w:rPr>
            </w:pPr>
            <w:r w:rsidRPr="00DE4B11">
              <w:rPr>
                <w:color w:val="000000"/>
              </w:rPr>
              <w:t> x</w:t>
            </w:r>
          </w:p>
        </w:tc>
      </w:tr>
      <w:tr w:rsidR="00ED346F" w:rsidRPr="00BE2161" w14:paraId="6D5AEDEE" w14:textId="77777777" w:rsidTr="00267E8A">
        <w:trPr>
          <w:trHeight w:val="300"/>
        </w:trPr>
        <w:tc>
          <w:tcPr>
            <w:tcW w:w="1590" w:type="dxa"/>
            <w:tcBorders>
              <w:top w:val="single" w:sz="6" w:space="0" w:color="auto"/>
              <w:left w:val="single" w:sz="4" w:space="0" w:color="auto"/>
              <w:bottom w:val="single" w:sz="6" w:space="0" w:color="auto"/>
              <w:right w:val="single" w:sz="6" w:space="0" w:color="auto"/>
            </w:tcBorders>
            <w:shd w:val="clear" w:color="auto" w:fill="auto"/>
            <w:noWrap/>
            <w:vAlign w:val="center"/>
          </w:tcPr>
          <w:p w14:paraId="26A264AB" w14:textId="77777777" w:rsidR="00ED346F" w:rsidRPr="00DE4B11" w:rsidRDefault="00ED346F" w:rsidP="00267E8A">
            <w:pPr>
              <w:jc w:val="center"/>
              <w:rPr>
                <w:color w:val="000000"/>
              </w:rPr>
            </w:pPr>
            <w:r w:rsidRPr="00DE4B11">
              <w:rPr>
                <w:color w:val="000000"/>
              </w:rPr>
              <w:t>30.10.2027</w:t>
            </w:r>
          </w:p>
        </w:tc>
        <w:tc>
          <w:tcPr>
            <w:tcW w:w="1559"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EFCC6D8" w14:textId="77777777" w:rsidR="00ED346F" w:rsidRPr="00DE4B11" w:rsidRDefault="00ED346F" w:rsidP="00267E8A">
            <w:pPr>
              <w:jc w:val="center"/>
              <w:rPr>
                <w:color w:val="000000"/>
              </w:rPr>
            </w:pPr>
            <w:r w:rsidRPr="00DE4B11">
              <w:rPr>
                <w:color w:val="000000"/>
              </w:rPr>
              <w:t>končno</w:t>
            </w:r>
          </w:p>
        </w:tc>
        <w:tc>
          <w:tcPr>
            <w:tcW w:w="170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2651454" w14:textId="77777777" w:rsidR="00ED346F" w:rsidRPr="00DE4B11" w:rsidRDefault="00ED346F" w:rsidP="00267E8A">
            <w:pPr>
              <w:jc w:val="center"/>
              <w:rPr>
                <w:color w:val="000000"/>
              </w:rPr>
            </w:pP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AC99568" w14:textId="77777777" w:rsidR="00ED346F" w:rsidRPr="00DE4B11" w:rsidRDefault="00ED346F" w:rsidP="00267E8A">
            <w:pPr>
              <w:jc w:val="center"/>
              <w:rPr>
                <w:color w:val="000000"/>
              </w:rPr>
            </w:pPr>
          </w:p>
        </w:tc>
        <w:tc>
          <w:tcPr>
            <w:tcW w:w="1260" w:type="dxa"/>
            <w:tcBorders>
              <w:top w:val="single" w:sz="6" w:space="0" w:color="auto"/>
              <w:left w:val="single" w:sz="6" w:space="0" w:color="auto"/>
              <w:bottom w:val="single" w:sz="6" w:space="0" w:color="auto"/>
              <w:right w:val="single" w:sz="6" w:space="0" w:color="auto"/>
            </w:tcBorders>
            <w:vAlign w:val="center"/>
          </w:tcPr>
          <w:p w14:paraId="2275AE26" w14:textId="77777777" w:rsidR="00ED346F" w:rsidRPr="00DE4B11" w:rsidRDefault="00ED346F" w:rsidP="00267E8A">
            <w:pPr>
              <w:jc w:val="center"/>
              <w:rPr>
                <w:color w:val="000000"/>
              </w:rPr>
            </w:pPr>
          </w:p>
        </w:tc>
        <w:tc>
          <w:tcPr>
            <w:tcW w:w="1261" w:type="dxa"/>
            <w:tcBorders>
              <w:top w:val="single" w:sz="6" w:space="0" w:color="auto"/>
              <w:left w:val="single" w:sz="6" w:space="0" w:color="auto"/>
              <w:bottom w:val="single" w:sz="6" w:space="0" w:color="auto"/>
              <w:right w:val="single" w:sz="4" w:space="0" w:color="auto"/>
            </w:tcBorders>
            <w:vAlign w:val="center"/>
          </w:tcPr>
          <w:p w14:paraId="17A6997C" w14:textId="77777777" w:rsidR="00ED346F" w:rsidRPr="00DE4B11" w:rsidRDefault="00ED346F" w:rsidP="00267E8A">
            <w:pPr>
              <w:jc w:val="center"/>
              <w:rPr>
                <w:color w:val="000000"/>
              </w:rPr>
            </w:pPr>
            <w:r w:rsidRPr="00DE4B11">
              <w:rPr>
                <w:color w:val="000000"/>
              </w:rPr>
              <w:t>x</w:t>
            </w:r>
          </w:p>
        </w:tc>
      </w:tr>
      <w:tr w:rsidR="00ED346F" w:rsidRPr="00BE2161" w14:paraId="5300E0E6" w14:textId="77777777" w:rsidTr="00267E8A">
        <w:trPr>
          <w:trHeight w:val="300"/>
        </w:trPr>
        <w:tc>
          <w:tcPr>
            <w:tcW w:w="1590" w:type="dxa"/>
            <w:tcBorders>
              <w:top w:val="single" w:sz="6" w:space="0" w:color="auto"/>
              <w:left w:val="single" w:sz="4" w:space="0" w:color="auto"/>
              <w:bottom w:val="single" w:sz="6" w:space="0" w:color="auto"/>
              <w:right w:val="single" w:sz="6" w:space="0" w:color="auto"/>
            </w:tcBorders>
            <w:shd w:val="clear" w:color="auto" w:fill="auto"/>
            <w:noWrap/>
            <w:vAlign w:val="center"/>
          </w:tcPr>
          <w:p w14:paraId="5466B307" w14:textId="77777777" w:rsidR="00ED346F" w:rsidRPr="00DE4B11" w:rsidRDefault="00ED346F" w:rsidP="00267E8A">
            <w:pPr>
              <w:jc w:val="center"/>
              <w:rPr>
                <w:color w:val="000000"/>
              </w:rPr>
            </w:pPr>
          </w:p>
        </w:tc>
        <w:tc>
          <w:tcPr>
            <w:tcW w:w="1559"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2EEFF38" w14:textId="77777777" w:rsidR="00ED346F" w:rsidRPr="00DE4B11" w:rsidRDefault="00ED346F" w:rsidP="00267E8A">
            <w:pPr>
              <w:jc w:val="center"/>
              <w:rPr>
                <w:color w:val="000000"/>
              </w:rPr>
            </w:pPr>
            <w:r w:rsidRPr="00DE4B11">
              <w:rPr>
                <w:color w:val="000000"/>
              </w:rPr>
              <w:t>Skupaj % po letih, ocena na osnovi predhodnega obdobja </w:t>
            </w:r>
          </w:p>
        </w:tc>
        <w:tc>
          <w:tcPr>
            <w:tcW w:w="170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5C1BB7F" w14:textId="77777777" w:rsidR="00ED346F" w:rsidRPr="00DE4B11" w:rsidRDefault="00ED346F" w:rsidP="00267E8A">
            <w:pPr>
              <w:jc w:val="center"/>
              <w:rPr>
                <w:color w:val="000000"/>
              </w:rPr>
            </w:pPr>
            <w:r w:rsidRPr="00DE4B11">
              <w:rPr>
                <w:color w:val="000000"/>
              </w:rPr>
              <w:t>11%</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442BACD" w14:textId="77777777" w:rsidR="00ED346F" w:rsidRPr="00DE4B11" w:rsidRDefault="00ED346F" w:rsidP="00267E8A">
            <w:pPr>
              <w:jc w:val="center"/>
              <w:rPr>
                <w:color w:val="000000"/>
              </w:rPr>
            </w:pPr>
            <w:r w:rsidRPr="00DE4B11">
              <w:rPr>
                <w:color w:val="000000"/>
              </w:rPr>
              <w:t>33%</w:t>
            </w:r>
          </w:p>
        </w:tc>
        <w:tc>
          <w:tcPr>
            <w:tcW w:w="1260" w:type="dxa"/>
            <w:tcBorders>
              <w:top w:val="single" w:sz="6" w:space="0" w:color="auto"/>
              <w:left w:val="single" w:sz="6" w:space="0" w:color="auto"/>
              <w:bottom w:val="single" w:sz="6" w:space="0" w:color="auto"/>
              <w:right w:val="single" w:sz="6" w:space="0" w:color="auto"/>
            </w:tcBorders>
            <w:vAlign w:val="center"/>
          </w:tcPr>
          <w:p w14:paraId="5F0515C6" w14:textId="77777777" w:rsidR="00ED346F" w:rsidRPr="00DE4B11" w:rsidRDefault="00ED346F" w:rsidP="00267E8A">
            <w:pPr>
              <w:jc w:val="center"/>
              <w:rPr>
                <w:color w:val="000000"/>
              </w:rPr>
            </w:pPr>
            <w:r w:rsidRPr="00DE4B11">
              <w:rPr>
                <w:color w:val="000000"/>
              </w:rPr>
              <w:t>33%</w:t>
            </w:r>
          </w:p>
        </w:tc>
        <w:tc>
          <w:tcPr>
            <w:tcW w:w="1261" w:type="dxa"/>
            <w:tcBorders>
              <w:top w:val="single" w:sz="6" w:space="0" w:color="auto"/>
              <w:left w:val="single" w:sz="6" w:space="0" w:color="auto"/>
              <w:bottom w:val="single" w:sz="6" w:space="0" w:color="auto"/>
              <w:right w:val="single" w:sz="4" w:space="0" w:color="auto"/>
            </w:tcBorders>
            <w:vAlign w:val="center"/>
          </w:tcPr>
          <w:p w14:paraId="61213BD2" w14:textId="77777777" w:rsidR="00ED346F" w:rsidRPr="00DE4B11" w:rsidRDefault="00ED346F" w:rsidP="00267E8A">
            <w:pPr>
              <w:jc w:val="center"/>
              <w:rPr>
                <w:color w:val="000000"/>
              </w:rPr>
            </w:pPr>
            <w:r w:rsidRPr="00DE4B11">
              <w:rPr>
                <w:color w:val="000000"/>
              </w:rPr>
              <w:t>23%</w:t>
            </w:r>
          </w:p>
        </w:tc>
      </w:tr>
    </w:tbl>
    <w:p w14:paraId="63C0A9D3" w14:textId="77777777" w:rsidR="00ED346F" w:rsidRPr="007C0F4B" w:rsidRDefault="00ED346F" w:rsidP="00ED346F">
      <w:pPr>
        <w:rPr>
          <w:szCs w:val="24"/>
        </w:rPr>
      </w:pPr>
    </w:p>
    <w:p w14:paraId="713FEE6C" w14:textId="77777777" w:rsidR="00987376" w:rsidRPr="00987376" w:rsidRDefault="00EB470A" w:rsidP="00EB470A">
      <w:pPr>
        <w:pStyle w:val="Naslov1"/>
        <w:numPr>
          <w:ilvl w:val="0"/>
          <w:numId w:val="0"/>
        </w:numPr>
        <w:rPr>
          <w:b w:val="0"/>
          <w:i/>
          <w:szCs w:val="22"/>
        </w:rPr>
      </w:pPr>
      <w:r w:rsidRPr="00987376">
        <w:rPr>
          <w:b w:val="0"/>
          <w:i/>
          <w:szCs w:val="22"/>
        </w:rPr>
        <w:t xml:space="preserve"> </w:t>
      </w:r>
    </w:p>
    <w:p w14:paraId="3CAA9F38" w14:textId="2FEB98F3" w:rsidR="00987376" w:rsidRDefault="00987376" w:rsidP="00987376">
      <w:pPr>
        <w:rPr>
          <w:b/>
          <w:i w:val="0"/>
          <w:sz w:val="22"/>
          <w:szCs w:val="22"/>
        </w:rPr>
      </w:pPr>
    </w:p>
    <w:p w14:paraId="7C576389" w14:textId="3F9286FD" w:rsidR="0069726A" w:rsidRDefault="0069726A" w:rsidP="00987376">
      <w:pPr>
        <w:rPr>
          <w:b/>
          <w:i w:val="0"/>
          <w:sz w:val="22"/>
          <w:szCs w:val="22"/>
        </w:rPr>
      </w:pPr>
    </w:p>
    <w:p w14:paraId="73517A70" w14:textId="17D3156C" w:rsidR="0069726A" w:rsidRDefault="0069726A" w:rsidP="00987376">
      <w:pPr>
        <w:rPr>
          <w:b/>
          <w:i w:val="0"/>
          <w:sz w:val="22"/>
          <w:szCs w:val="22"/>
        </w:rPr>
      </w:pPr>
    </w:p>
    <w:p w14:paraId="17E99818" w14:textId="777C8B9C" w:rsidR="0069726A" w:rsidRDefault="0069726A" w:rsidP="00987376">
      <w:pPr>
        <w:rPr>
          <w:b/>
          <w:i w:val="0"/>
          <w:sz w:val="22"/>
          <w:szCs w:val="22"/>
        </w:rPr>
      </w:pPr>
    </w:p>
    <w:p w14:paraId="0004D709" w14:textId="54BA3562" w:rsidR="0069726A" w:rsidRDefault="0069726A" w:rsidP="00987376">
      <w:pPr>
        <w:rPr>
          <w:b/>
          <w:i w:val="0"/>
          <w:sz w:val="22"/>
          <w:szCs w:val="22"/>
        </w:rPr>
      </w:pPr>
    </w:p>
    <w:p w14:paraId="069EC487" w14:textId="13E61ACE" w:rsidR="0069726A" w:rsidRDefault="0069726A" w:rsidP="00987376">
      <w:pPr>
        <w:rPr>
          <w:b/>
          <w:i w:val="0"/>
          <w:sz w:val="22"/>
          <w:szCs w:val="22"/>
        </w:rPr>
      </w:pPr>
    </w:p>
    <w:p w14:paraId="7D9F074E" w14:textId="58E83D8F" w:rsidR="0069726A" w:rsidRDefault="0069726A" w:rsidP="00987376">
      <w:pPr>
        <w:rPr>
          <w:b/>
          <w:i w:val="0"/>
          <w:sz w:val="22"/>
          <w:szCs w:val="22"/>
        </w:rPr>
      </w:pPr>
    </w:p>
    <w:p w14:paraId="608E8B76" w14:textId="57891903" w:rsidR="0069726A" w:rsidRDefault="0069726A" w:rsidP="00987376">
      <w:pPr>
        <w:rPr>
          <w:b/>
          <w:i w:val="0"/>
          <w:sz w:val="22"/>
          <w:szCs w:val="22"/>
        </w:rPr>
      </w:pPr>
    </w:p>
    <w:p w14:paraId="41917E8D" w14:textId="05B0C7BC" w:rsidR="0069726A" w:rsidRDefault="0069726A" w:rsidP="00987376">
      <w:pPr>
        <w:rPr>
          <w:b/>
          <w:i w:val="0"/>
          <w:sz w:val="22"/>
          <w:szCs w:val="22"/>
        </w:rPr>
      </w:pPr>
    </w:p>
    <w:p w14:paraId="69EB28F9" w14:textId="7D8FC2B4" w:rsidR="0069726A" w:rsidRDefault="0069726A" w:rsidP="00987376">
      <w:pPr>
        <w:rPr>
          <w:b/>
          <w:i w:val="0"/>
          <w:sz w:val="22"/>
          <w:szCs w:val="22"/>
        </w:rPr>
      </w:pPr>
    </w:p>
    <w:p w14:paraId="0F2D62F6" w14:textId="5B3A3CAD" w:rsidR="0069726A" w:rsidRDefault="0069726A" w:rsidP="00987376">
      <w:pPr>
        <w:rPr>
          <w:b/>
          <w:i w:val="0"/>
          <w:sz w:val="22"/>
          <w:szCs w:val="22"/>
        </w:rPr>
      </w:pPr>
    </w:p>
    <w:p w14:paraId="6436935C" w14:textId="1CC01A73" w:rsidR="0069726A" w:rsidRDefault="0069726A" w:rsidP="00987376">
      <w:pPr>
        <w:rPr>
          <w:b/>
          <w:i w:val="0"/>
          <w:sz w:val="22"/>
          <w:szCs w:val="22"/>
        </w:rPr>
      </w:pPr>
    </w:p>
    <w:p w14:paraId="10C36215" w14:textId="32966ADD" w:rsidR="0069726A" w:rsidRDefault="0069726A" w:rsidP="00987376">
      <w:pPr>
        <w:rPr>
          <w:b/>
          <w:i w:val="0"/>
          <w:sz w:val="22"/>
          <w:szCs w:val="22"/>
        </w:rPr>
      </w:pPr>
    </w:p>
    <w:p w14:paraId="4F8E72B5" w14:textId="26D35C1A" w:rsidR="0069726A" w:rsidRDefault="0069726A" w:rsidP="00987376">
      <w:pPr>
        <w:rPr>
          <w:b/>
          <w:i w:val="0"/>
          <w:sz w:val="22"/>
          <w:szCs w:val="22"/>
        </w:rPr>
      </w:pPr>
    </w:p>
    <w:p w14:paraId="15811CD3" w14:textId="153B9A27" w:rsidR="0069726A" w:rsidRDefault="0069726A" w:rsidP="00987376">
      <w:pPr>
        <w:rPr>
          <w:b/>
          <w:i w:val="0"/>
          <w:sz w:val="22"/>
          <w:szCs w:val="22"/>
        </w:rPr>
      </w:pPr>
    </w:p>
    <w:p w14:paraId="2A95994B" w14:textId="4826A4E4" w:rsidR="0069726A" w:rsidRDefault="0069726A" w:rsidP="00987376">
      <w:pPr>
        <w:rPr>
          <w:b/>
          <w:i w:val="0"/>
          <w:sz w:val="22"/>
          <w:szCs w:val="22"/>
        </w:rPr>
      </w:pPr>
    </w:p>
    <w:p w14:paraId="0D90A615" w14:textId="014032A6" w:rsidR="0069726A" w:rsidRDefault="0069726A" w:rsidP="00987376">
      <w:pPr>
        <w:rPr>
          <w:b/>
          <w:i w:val="0"/>
          <w:sz w:val="22"/>
          <w:szCs w:val="22"/>
        </w:rPr>
      </w:pPr>
    </w:p>
    <w:p w14:paraId="16E3B491" w14:textId="3892E33D" w:rsidR="0069726A" w:rsidRDefault="0069726A" w:rsidP="00987376">
      <w:pPr>
        <w:rPr>
          <w:b/>
          <w:i w:val="0"/>
          <w:sz w:val="22"/>
          <w:szCs w:val="22"/>
        </w:rPr>
      </w:pPr>
    </w:p>
    <w:p w14:paraId="762461DA" w14:textId="6CCAE3AD" w:rsidR="0069726A" w:rsidRDefault="0069726A" w:rsidP="00987376">
      <w:pPr>
        <w:rPr>
          <w:b/>
          <w:i w:val="0"/>
          <w:sz w:val="22"/>
          <w:szCs w:val="22"/>
        </w:rPr>
      </w:pPr>
    </w:p>
    <w:p w14:paraId="3E8D4AE0" w14:textId="4D7E43EC" w:rsidR="0069726A" w:rsidRDefault="0069726A" w:rsidP="00987376">
      <w:pPr>
        <w:rPr>
          <w:b/>
          <w:i w:val="0"/>
          <w:sz w:val="22"/>
          <w:szCs w:val="22"/>
        </w:rPr>
      </w:pPr>
    </w:p>
    <w:p w14:paraId="000098B1" w14:textId="31EE7D9E" w:rsidR="0069726A" w:rsidRDefault="0069726A" w:rsidP="00987376">
      <w:pPr>
        <w:rPr>
          <w:b/>
          <w:i w:val="0"/>
          <w:sz w:val="22"/>
          <w:szCs w:val="22"/>
        </w:rPr>
      </w:pPr>
    </w:p>
    <w:p w14:paraId="2555DC89" w14:textId="69FA35A1" w:rsidR="0069726A" w:rsidRDefault="0069726A" w:rsidP="00987376">
      <w:pPr>
        <w:rPr>
          <w:b/>
          <w:i w:val="0"/>
          <w:sz w:val="22"/>
          <w:szCs w:val="22"/>
        </w:rPr>
      </w:pPr>
    </w:p>
    <w:p w14:paraId="3EE854BA" w14:textId="72074B58" w:rsidR="0069726A" w:rsidRDefault="0069726A" w:rsidP="00987376">
      <w:pPr>
        <w:rPr>
          <w:b/>
          <w:i w:val="0"/>
          <w:sz w:val="22"/>
          <w:szCs w:val="22"/>
        </w:rPr>
      </w:pPr>
    </w:p>
    <w:p w14:paraId="1CE25EC4" w14:textId="335A38FB" w:rsidR="0069726A" w:rsidRDefault="0069726A" w:rsidP="00987376">
      <w:pPr>
        <w:rPr>
          <w:b/>
          <w:i w:val="0"/>
          <w:sz w:val="22"/>
          <w:szCs w:val="22"/>
        </w:rPr>
      </w:pPr>
    </w:p>
    <w:p w14:paraId="2748BC5E" w14:textId="2C6F2B0E" w:rsidR="0069726A" w:rsidRDefault="0069726A" w:rsidP="00987376">
      <w:pPr>
        <w:rPr>
          <w:b/>
          <w:i w:val="0"/>
          <w:sz w:val="22"/>
          <w:szCs w:val="22"/>
        </w:rPr>
      </w:pPr>
    </w:p>
    <w:p w14:paraId="3FD387CF" w14:textId="310DF43B" w:rsidR="0069726A" w:rsidRDefault="0069726A" w:rsidP="00987376">
      <w:pPr>
        <w:rPr>
          <w:b/>
          <w:i w:val="0"/>
          <w:sz w:val="22"/>
          <w:szCs w:val="22"/>
        </w:rPr>
      </w:pPr>
    </w:p>
    <w:p w14:paraId="7F5F41B6" w14:textId="0468F1DC" w:rsidR="0069726A" w:rsidRDefault="0069726A" w:rsidP="00987376">
      <w:pPr>
        <w:rPr>
          <w:b/>
          <w:i w:val="0"/>
          <w:sz w:val="22"/>
          <w:szCs w:val="22"/>
        </w:rPr>
      </w:pPr>
    </w:p>
    <w:p w14:paraId="49133972" w14:textId="018FB0EC" w:rsidR="0069726A" w:rsidRDefault="0069726A" w:rsidP="00987376">
      <w:pPr>
        <w:rPr>
          <w:b/>
          <w:i w:val="0"/>
          <w:sz w:val="22"/>
          <w:szCs w:val="22"/>
        </w:rPr>
      </w:pPr>
    </w:p>
    <w:p w14:paraId="0082ED6F" w14:textId="39DB686F" w:rsidR="0069726A" w:rsidRDefault="0069726A" w:rsidP="00987376">
      <w:pPr>
        <w:rPr>
          <w:b/>
          <w:i w:val="0"/>
          <w:sz w:val="22"/>
          <w:szCs w:val="22"/>
        </w:rPr>
      </w:pPr>
    </w:p>
    <w:p w14:paraId="314236A3" w14:textId="5436E14E" w:rsidR="0069726A" w:rsidRDefault="0069726A" w:rsidP="00987376">
      <w:pPr>
        <w:rPr>
          <w:b/>
          <w:i w:val="0"/>
          <w:sz w:val="22"/>
          <w:szCs w:val="22"/>
        </w:rPr>
      </w:pPr>
    </w:p>
    <w:p w14:paraId="586E6239" w14:textId="1DBB0C56" w:rsidR="0069726A" w:rsidRDefault="0069726A" w:rsidP="00987376">
      <w:pPr>
        <w:rPr>
          <w:b/>
          <w:i w:val="0"/>
          <w:sz w:val="22"/>
          <w:szCs w:val="22"/>
        </w:rPr>
      </w:pPr>
    </w:p>
    <w:p w14:paraId="2BD4FABD" w14:textId="24A3E0AE" w:rsidR="0069726A" w:rsidRDefault="0069726A" w:rsidP="00987376">
      <w:pPr>
        <w:rPr>
          <w:b/>
          <w:i w:val="0"/>
          <w:sz w:val="22"/>
          <w:szCs w:val="22"/>
        </w:rPr>
      </w:pPr>
    </w:p>
    <w:p w14:paraId="3DEF39A5" w14:textId="1D833EE4" w:rsidR="0069726A" w:rsidRDefault="0069726A" w:rsidP="00987376">
      <w:pPr>
        <w:rPr>
          <w:b/>
          <w:i w:val="0"/>
          <w:sz w:val="22"/>
          <w:szCs w:val="22"/>
        </w:rPr>
      </w:pPr>
    </w:p>
    <w:p w14:paraId="4F108366" w14:textId="478DC056" w:rsidR="0069726A" w:rsidRDefault="0069726A" w:rsidP="00987376">
      <w:pPr>
        <w:rPr>
          <w:b/>
          <w:i w:val="0"/>
          <w:sz w:val="22"/>
          <w:szCs w:val="22"/>
        </w:rPr>
      </w:pPr>
    </w:p>
    <w:p w14:paraId="24188CBE" w14:textId="5CDC2545" w:rsidR="0069726A" w:rsidRDefault="0069726A" w:rsidP="00987376">
      <w:pPr>
        <w:rPr>
          <w:b/>
          <w:i w:val="0"/>
          <w:sz w:val="22"/>
          <w:szCs w:val="22"/>
        </w:rPr>
      </w:pPr>
    </w:p>
    <w:p w14:paraId="048EB684" w14:textId="71FC8F63" w:rsidR="0069726A" w:rsidRDefault="0069726A" w:rsidP="00987376">
      <w:pPr>
        <w:rPr>
          <w:b/>
          <w:i w:val="0"/>
          <w:sz w:val="22"/>
          <w:szCs w:val="22"/>
        </w:rPr>
      </w:pPr>
    </w:p>
    <w:p w14:paraId="0115B3F7" w14:textId="38A5CCE5" w:rsidR="0069726A" w:rsidRDefault="0069726A" w:rsidP="00987376">
      <w:pPr>
        <w:rPr>
          <w:b/>
          <w:i w:val="0"/>
          <w:sz w:val="22"/>
          <w:szCs w:val="22"/>
        </w:rPr>
      </w:pPr>
    </w:p>
    <w:p w14:paraId="723D0A8E" w14:textId="77777777" w:rsidR="0069726A" w:rsidRPr="0069726A" w:rsidRDefault="0069726A" w:rsidP="0069726A">
      <w:pPr>
        <w:jc w:val="both"/>
        <w:rPr>
          <w:bCs/>
          <w:i w:val="0"/>
          <w:sz w:val="22"/>
          <w:szCs w:val="22"/>
        </w:rPr>
      </w:pPr>
      <w:r w:rsidRPr="0069726A">
        <w:rPr>
          <w:b/>
          <w:bCs/>
          <w:i w:val="0"/>
          <w:sz w:val="22"/>
          <w:szCs w:val="22"/>
        </w:rPr>
        <w:lastRenderedPageBreak/>
        <w:t>MESTNA OBČINA LJUBLJANA</w:t>
      </w:r>
      <w:r w:rsidRPr="0069726A">
        <w:rPr>
          <w:bCs/>
          <w:i w:val="0"/>
          <w:sz w:val="22"/>
          <w:szCs w:val="22"/>
        </w:rPr>
        <w:t>, Mestni trg 1, 1000 Ljubljana, ki jo zastopa župan Zoran Janković, matična številka: 5874025000,</w:t>
      </w:r>
    </w:p>
    <w:p w14:paraId="2ACAE179" w14:textId="77777777" w:rsidR="0069726A" w:rsidRPr="0069726A" w:rsidRDefault="0069726A" w:rsidP="0069726A">
      <w:pPr>
        <w:rPr>
          <w:bCs/>
          <w:i w:val="0"/>
          <w:sz w:val="22"/>
          <w:szCs w:val="22"/>
        </w:rPr>
      </w:pPr>
      <w:r w:rsidRPr="0069726A">
        <w:rPr>
          <w:bCs/>
          <w:i w:val="0"/>
          <w:sz w:val="22"/>
          <w:szCs w:val="22"/>
        </w:rPr>
        <w:t>identifikacijska številka za DDV: SI 67593321</w:t>
      </w:r>
    </w:p>
    <w:p w14:paraId="4438AA69" w14:textId="77777777" w:rsidR="0069726A" w:rsidRPr="0069726A" w:rsidRDefault="0069726A" w:rsidP="0069726A">
      <w:pPr>
        <w:rPr>
          <w:bCs/>
          <w:i w:val="0"/>
          <w:sz w:val="22"/>
          <w:szCs w:val="22"/>
        </w:rPr>
      </w:pPr>
      <w:r w:rsidRPr="0069726A">
        <w:rPr>
          <w:bCs/>
          <w:i w:val="0"/>
          <w:sz w:val="22"/>
          <w:szCs w:val="22"/>
        </w:rPr>
        <w:t>(v nadaljevanju: naročnik)</w:t>
      </w:r>
    </w:p>
    <w:p w14:paraId="4CEE549C" w14:textId="77777777" w:rsidR="0069726A" w:rsidRPr="0069726A" w:rsidRDefault="0069726A" w:rsidP="0069726A">
      <w:pPr>
        <w:rPr>
          <w:bCs/>
          <w:i w:val="0"/>
          <w:sz w:val="22"/>
          <w:szCs w:val="22"/>
        </w:rPr>
      </w:pPr>
    </w:p>
    <w:p w14:paraId="6E30D609" w14:textId="77777777" w:rsidR="0069726A" w:rsidRPr="0069726A" w:rsidRDefault="0069726A" w:rsidP="0069726A">
      <w:pPr>
        <w:rPr>
          <w:bCs/>
          <w:i w:val="0"/>
          <w:sz w:val="22"/>
          <w:szCs w:val="22"/>
        </w:rPr>
      </w:pPr>
      <w:r w:rsidRPr="0069726A">
        <w:rPr>
          <w:bCs/>
          <w:i w:val="0"/>
          <w:sz w:val="22"/>
          <w:szCs w:val="22"/>
        </w:rPr>
        <w:t>in</w:t>
      </w:r>
    </w:p>
    <w:p w14:paraId="629010A7" w14:textId="77777777" w:rsidR="0069726A" w:rsidRPr="0069726A" w:rsidRDefault="0069726A" w:rsidP="0069726A">
      <w:pPr>
        <w:rPr>
          <w:bCs/>
          <w:i w:val="0"/>
          <w:sz w:val="22"/>
          <w:szCs w:val="22"/>
        </w:rPr>
      </w:pPr>
    </w:p>
    <w:p w14:paraId="4BDBBA66" w14:textId="77777777" w:rsidR="0069726A" w:rsidRPr="0069726A" w:rsidRDefault="0069726A" w:rsidP="0069726A">
      <w:pPr>
        <w:rPr>
          <w:bCs/>
          <w:i w:val="0"/>
          <w:sz w:val="22"/>
          <w:szCs w:val="22"/>
        </w:rPr>
      </w:pPr>
      <w:r w:rsidRPr="0069726A">
        <w:rPr>
          <w:b/>
          <w:bCs/>
          <w:i w:val="0"/>
          <w:sz w:val="22"/>
          <w:szCs w:val="22"/>
        </w:rPr>
        <w:t>………………………………………………</w:t>
      </w:r>
      <w:r w:rsidRPr="0069726A">
        <w:rPr>
          <w:bCs/>
          <w:i w:val="0"/>
          <w:sz w:val="22"/>
          <w:szCs w:val="22"/>
        </w:rPr>
        <w:t>, ki ga zastopa …………………….. (navesti funkcijo, ime in priimek osebe, pooblaščene za zastopanje),</w:t>
      </w:r>
    </w:p>
    <w:p w14:paraId="478AABD4" w14:textId="77777777" w:rsidR="0069726A" w:rsidRPr="0069726A" w:rsidRDefault="0069726A" w:rsidP="0069726A">
      <w:pPr>
        <w:rPr>
          <w:bCs/>
          <w:i w:val="0"/>
          <w:sz w:val="22"/>
          <w:szCs w:val="22"/>
        </w:rPr>
      </w:pPr>
      <w:r w:rsidRPr="0069726A">
        <w:rPr>
          <w:bCs/>
          <w:i w:val="0"/>
          <w:sz w:val="22"/>
          <w:szCs w:val="22"/>
        </w:rPr>
        <w:t>matična številka: ……………………………..,</w:t>
      </w:r>
    </w:p>
    <w:p w14:paraId="2DEEB683" w14:textId="77777777" w:rsidR="0069726A" w:rsidRPr="0069726A" w:rsidRDefault="0069726A" w:rsidP="0069726A">
      <w:pPr>
        <w:rPr>
          <w:bCs/>
          <w:i w:val="0"/>
          <w:sz w:val="22"/>
          <w:szCs w:val="22"/>
        </w:rPr>
      </w:pPr>
      <w:r w:rsidRPr="0069726A">
        <w:rPr>
          <w:bCs/>
          <w:i w:val="0"/>
          <w:sz w:val="22"/>
          <w:szCs w:val="22"/>
        </w:rPr>
        <w:t>identifikacijska številka za DDV: ………………</w:t>
      </w:r>
    </w:p>
    <w:p w14:paraId="39DC98E8" w14:textId="77777777" w:rsidR="0069726A" w:rsidRPr="0069726A" w:rsidRDefault="0069726A" w:rsidP="0069726A">
      <w:pPr>
        <w:rPr>
          <w:bCs/>
          <w:i w:val="0"/>
          <w:sz w:val="22"/>
          <w:szCs w:val="22"/>
        </w:rPr>
      </w:pPr>
      <w:r w:rsidRPr="0069726A">
        <w:rPr>
          <w:bCs/>
          <w:i w:val="0"/>
          <w:sz w:val="22"/>
          <w:szCs w:val="22"/>
        </w:rPr>
        <w:t>(v nadaljevanju: izvajalec)</w:t>
      </w:r>
    </w:p>
    <w:p w14:paraId="5EE2C389" w14:textId="77777777" w:rsidR="0069726A" w:rsidRPr="0069726A" w:rsidRDefault="0069726A" w:rsidP="0069726A">
      <w:pPr>
        <w:rPr>
          <w:bCs/>
          <w:i w:val="0"/>
          <w:sz w:val="22"/>
          <w:szCs w:val="22"/>
        </w:rPr>
      </w:pPr>
    </w:p>
    <w:p w14:paraId="3C745502" w14:textId="77777777" w:rsidR="0069726A" w:rsidRPr="0069726A" w:rsidRDefault="0069726A" w:rsidP="0069726A">
      <w:pPr>
        <w:rPr>
          <w:bCs/>
          <w:i w:val="0"/>
          <w:sz w:val="22"/>
          <w:szCs w:val="22"/>
        </w:rPr>
      </w:pPr>
    </w:p>
    <w:p w14:paraId="55EDF954" w14:textId="77777777" w:rsidR="0069726A" w:rsidRPr="0069726A" w:rsidRDefault="0069726A" w:rsidP="0069726A">
      <w:pPr>
        <w:rPr>
          <w:i w:val="0"/>
          <w:sz w:val="22"/>
          <w:szCs w:val="22"/>
        </w:rPr>
      </w:pPr>
      <w:r w:rsidRPr="0069726A">
        <w:rPr>
          <w:i w:val="0"/>
          <w:sz w:val="22"/>
          <w:szCs w:val="22"/>
        </w:rPr>
        <w:t>skleneta naslednji</w:t>
      </w:r>
    </w:p>
    <w:p w14:paraId="2582EFEC" w14:textId="77777777" w:rsidR="0069726A" w:rsidRPr="0069726A" w:rsidRDefault="0069726A" w:rsidP="0069726A">
      <w:pPr>
        <w:rPr>
          <w:i w:val="0"/>
          <w:sz w:val="22"/>
          <w:szCs w:val="22"/>
        </w:rPr>
      </w:pPr>
    </w:p>
    <w:p w14:paraId="2B3AF37F" w14:textId="77777777" w:rsidR="0069726A" w:rsidRPr="0069726A" w:rsidRDefault="0069726A" w:rsidP="0069726A">
      <w:pPr>
        <w:rPr>
          <w:i w:val="0"/>
          <w:sz w:val="22"/>
          <w:szCs w:val="22"/>
        </w:rPr>
      </w:pPr>
    </w:p>
    <w:p w14:paraId="0F9C22E9" w14:textId="77777777" w:rsidR="0069726A" w:rsidRPr="0069726A" w:rsidRDefault="0069726A" w:rsidP="0069726A">
      <w:pPr>
        <w:rPr>
          <w:i w:val="0"/>
          <w:sz w:val="22"/>
          <w:szCs w:val="22"/>
        </w:rPr>
      </w:pPr>
    </w:p>
    <w:p w14:paraId="73F3FAF7" w14:textId="77777777" w:rsidR="0069726A" w:rsidRPr="0069726A" w:rsidRDefault="0069726A" w:rsidP="0069726A">
      <w:pPr>
        <w:jc w:val="center"/>
        <w:rPr>
          <w:b/>
          <w:i w:val="0"/>
          <w:sz w:val="22"/>
          <w:szCs w:val="22"/>
        </w:rPr>
      </w:pPr>
      <w:r w:rsidRPr="0069726A">
        <w:rPr>
          <w:b/>
          <w:i w:val="0"/>
          <w:sz w:val="22"/>
          <w:szCs w:val="22"/>
        </w:rPr>
        <w:t xml:space="preserve">OKVIRNI SPORAZUM </w:t>
      </w:r>
    </w:p>
    <w:p w14:paraId="71EFCA04" w14:textId="77777777" w:rsidR="0069726A" w:rsidRPr="0069726A" w:rsidRDefault="0069726A" w:rsidP="0069726A">
      <w:pPr>
        <w:jc w:val="center"/>
        <w:rPr>
          <w:b/>
          <w:i w:val="0"/>
          <w:sz w:val="22"/>
          <w:szCs w:val="22"/>
        </w:rPr>
      </w:pPr>
      <w:r w:rsidRPr="0069726A">
        <w:rPr>
          <w:b/>
          <w:i w:val="0"/>
          <w:sz w:val="22"/>
          <w:szCs w:val="22"/>
        </w:rPr>
        <w:t>ZA IZVAJANJE MERITEV IN UPRAVLJANJE AVTOMATSKE OKOLJSKE MERILNE POSTAJE LJUBLJANA-CENTER</w:t>
      </w:r>
    </w:p>
    <w:p w14:paraId="1725F810" w14:textId="77777777" w:rsidR="0069726A" w:rsidRPr="0069726A" w:rsidRDefault="0069726A" w:rsidP="0069726A">
      <w:pPr>
        <w:jc w:val="center"/>
        <w:rPr>
          <w:b/>
          <w:i w:val="0"/>
          <w:sz w:val="22"/>
          <w:szCs w:val="22"/>
        </w:rPr>
      </w:pPr>
      <w:r w:rsidRPr="0069726A">
        <w:rPr>
          <w:b/>
          <w:i w:val="0"/>
          <w:sz w:val="22"/>
          <w:szCs w:val="22"/>
        </w:rPr>
        <w:t>2024-2027</w:t>
      </w:r>
    </w:p>
    <w:p w14:paraId="26AA33FD" w14:textId="77777777" w:rsidR="0069726A" w:rsidRPr="0069726A" w:rsidRDefault="0069726A" w:rsidP="0069726A">
      <w:pPr>
        <w:spacing w:line="280" w:lineRule="exact"/>
        <w:rPr>
          <w:i w:val="0"/>
          <w:sz w:val="22"/>
          <w:szCs w:val="22"/>
        </w:rPr>
      </w:pPr>
    </w:p>
    <w:p w14:paraId="6A9930E6" w14:textId="77777777" w:rsidR="0069726A" w:rsidRPr="0069726A" w:rsidRDefault="0069726A" w:rsidP="0069726A">
      <w:pPr>
        <w:spacing w:line="280" w:lineRule="exact"/>
        <w:rPr>
          <w:i w:val="0"/>
          <w:sz w:val="22"/>
          <w:szCs w:val="22"/>
        </w:rPr>
      </w:pPr>
    </w:p>
    <w:p w14:paraId="11F5C60B" w14:textId="77777777" w:rsidR="0069726A" w:rsidRPr="0069726A" w:rsidRDefault="0069726A" w:rsidP="0069726A">
      <w:pPr>
        <w:spacing w:line="280" w:lineRule="exact"/>
        <w:rPr>
          <w:b/>
          <w:i w:val="0"/>
          <w:sz w:val="22"/>
          <w:szCs w:val="22"/>
        </w:rPr>
      </w:pPr>
      <w:r w:rsidRPr="0069726A">
        <w:rPr>
          <w:b/>
          <w:i w:val="0"/>
          <w:sz w:val="22"/>
          <w:szCs w:val="22"/>
        </w:rPr>
        <w:t>Uvodne določbe</w:t>
      </w:r>
    </w:p>
    <w:p w14:paraId="1CBB4959" w14:textId="77777777" w:rsidR="0069726A" w:rsidRPr="0069726A" w:rsidRDefault="0069726A" w:rsidP="0069726A">
      <w:pPr>
        <w:pStyle w:val="Odstavekseznama"/>
        <w:numPr>
          <w:ilvl w:val="0"/>
          <w:numId w:val="34"/>
        </w:numPr>
        <w:spacing w:line="280" w:lineRule="exact"/>
        <w:contextualSpacing/>
        <w:jc w:val="center"/>
        <w:rPr>
          <w:i w:val="0"/>
          <w:sz w:val="22"/>
          <w:szCs w:val="22"/>
        </w:rPr>
      </w:pPr>
      <w:r w:rsidRPr="0069726A">
        <w:rPr>
          <w:i w:val="0"/>
          <w:sz w:val="22"/>
          <w:szCs w:val="22"/>
        </w:rPr>
        <w:t>člen</w:t>
      </w:r>
    </w:p>
    <w:p w14:paraId="57F99B65" w14:textId="77777777" w:rsidR="0069726A" w:rsidRPr="0069726A" w:rsidRDefault="0069726A" w:rsidP="0069726A">
      <w:pPr>
        <w:spacing w:line="280" w:lineRule="exact"/>
        <w:rPr>
          <w:i w:val="0"/>
          <w:sz w:val="22"/>
          <w:szCs w:val="22"/>
        </w:rPr>
      </w:pPr>
    </w:p>
    <w:p w14:paraId="1DCB5726" w14:textId="77777777" w:rsidR="0069726A" w:rsidRPr="0069726A" w:rsidRDefault="0069726A" w:rsidP="0069726A">
      <w:pPr>
        <w:jc w:val="both"/>
        <w:rPr>
          <w:i w:val="0"/>
          <w:sz w:val="22"/>
          <w:szCs w:val="22"/>
        </w:rPr>
      </w:pPr>
      <w:r w:rsidRPr="0069726A">
        <w:rPr>
          <w:i w:val="0"/>
          <w:sz w:val="22"/>
          <w:szCs w:val="22"/>
        </w:rPr>
        <w:t>Stranki okvirnega sporazuma uvodoma ugotavljata, da:</w:t>
      </w:r>
    </w:p>
    <w:p w14:paraId="1CDAFE09" w14:textId="77777777" w:rsidR="0069726A" w:rsidRPr="0069726A" w:rsidRDefault="0069726A" w:rsidP="0069726A">
      <w:pPr>
        <w:pStyle w:val="Odstavekseznama"/>
        <w:numPr>
          <w:ilvl w:val="0"/>
          <w:numId w:val="29"/>
        </w:numPr>
        <w:contextualSpacing/>
        <w:jc w:val="both"/>
        <w:rPr>
          <w:i w:val="0"/>
          <w:sz w:val="22"/>
          <w:szCs w:val="22"/>
        </w:rPr>
      </w:pPr>
      <w:r w:rsidRPr="0069726A">
        <w:rPr>
          <w:i w:val="0"/>
          <w:sz w:val="22"/>
          <w:szCs w:val="22"/>
        </w:rPr>
        <w:t xml:space="preserve">je izvedba storitev, ki so predmet tega okvirnega sporazuma, redna naloga v okviru zagotavljanja </w:t>
      </w:r>
      <w:proofErr w:type="spellStart"/>
      <w:r w:rsidRPr="0069726A">
        <w:rPr>
          <w:i w:val="0"/>
          <w:sz w:val="22"/>
          <w:szCs w:val="22"/>
        </w:rPr>
        <w:t>imisijskega</w:t>
      </w:r>
      <w:proofErr w:type="spellEnd"/>
      <w:r w:rsidRPr="0069726A">
        <w:rPr>
          <w:i w:val="0"/>
          <w:sz w:val="22"/>
          <w:szCs w:val="22"/>
        </w:rPr>
        <w:t xml:space="preserve"> monitoringa in monitoringa naravnih pojavov, ki ga v skladu s 147. členom Zakona </w:t>
      </w:r>
      <w:r w:rsidRPr="0069726A">
        <w:rPr>
          <w:bCs/>
          <w:i w:val="0"/>
          <w:sz w:val="22"/>
          <w:szCs w:val="22"/>
        </w:rPr>
        <w:t xml:space="preserve">o varstvu okolja (Uradni list RS, št. </w:t>
      </w:r>
      <w:hyperlink r:id="rId19" w:tgtFrame="_blank" w:tooltip="Zakon o varstvu okolja (uradno prečiščeno besedilo)" w:history="1">
        <w:r w:rsidRPr="0069726A">
          <w:rPr>
            <w:i w:val="0"/>
            <w:sz w:val="22"/>
            <w:szCs w:val="22"/>
          </w:rPr>
          <w:t>44/</w:t>
        </w:r>
      </w:hyperlink>
      <w:r w:rsidRPr="0069726A">
        <w:rPr>
          <w:bCs/>
          <w:i w:val="0"/>
          <w:sz w:val="22"/>
          <w:szCs w:val="22"/>
        </w:rPr>
        <w:t xml:space="preserve">22, 18/23 – ZDU-1O in 78/23 - ZUNPEOVE), </w:t>
      </w:r>
      <w:r w:rsidRPr="0069726A">
        <w:rPr>
          <w:i w:val="0"/>
          <w:sz w:val="22"/>
          <w:szCs w:val="22"/>
        </w:rPr>
        <w:t>Uredbo o kakovosti zunanjega zraka (Uradni list RS, št. 9/11, 8/15, 66/18 in 44/22 – ZVO-2) in Pravilnikom o ocenjevanju kakovosti zunanjega zraka (Uradni list RS, št. 55/11, 6/15, 5/17 in 44/22 – ZVO-2) zagotavlja Mestna občina Ljubljana, ki ga kot n</w:t>
      </w:r>
      <w:r w:rsidRPr="0069726A">
        <w:rPr>
          <w:bCs/>
          <w:i w:val="0"/>
          <w:sz w:val="22"/>
          <w:szCs w:val="22"/>
        </w:rPr>
        <w:t xml:space="preserve">aročnik potrebuje za širše potrebe analize stanja in gibanja trendov onesnaženja ter </w:t>
      </w:r>
      <w:r w:rsidRPr="0069726A">
        <w:rPr>
          <w:i w:val="0"/>
          <w:sz w:val="22"/>
          <w:szCs w:val="22"/>
        </w:rPr>
        <w:t>za pripravo poročila o stanju okolja, ki ga je naročnik, v skladu z zakonom o varstvu okolja, dolžan pripraviti</w:t>
      </w:r>
      <w:r w:rsidRPr="0069726A">
        <w:rPr>
          <w:bCs/>
          <w:i w:val="0"/>
          <w:sz w:val="22"/>
          <w:szCs w:val="22"/>
        </w:rPr>
        <w:t>;</w:t>
      </w:r>
    </w:p>
    <w:p w14:paraId="18505FB6" w14:textId="77777777" w:rsidR="0069726A" w:rsidRPr="0069726A" w:rsidRDefault="0069726A" w:rsidP="0069726A">
      <w:pPr>
        <w:pStyle w:val="Odstavekseznama"/>
        <w:numPr>
          <w:ilvl w:val="0"/>
          <w:numId w:val="29"/>
        </w:numPr>
        <w:contextualSpacing/>
        <w:jc w:val="both"/>
        <w:rPr>
          <w:i w:val="0"/>
          <w:sz w:val="22"/>
          <w:szCs w:val="22"/>
        </w:rPr>
      </w:pPr>
      <w:r w:rsidRPr="0069726A">
        <w:rPr>
          <w:i w:val="0"/>
          <w:sz w:val="22"/>
          <w:szCs w:val="22"/>
        </w:rPr>
        <w:t>je MOL objavil obvestilo o naročilu male vrednosti na Portalu javnih naročil pod številko objave …………………………… z dne…………………;</w:t>
      </w:r>
    </w:p>
    <w:p w14:paraId="5E7484AF" w14:textId="77777777" w:rsidR="0069726A" w:rsidRPr="0069726A" w:rsidRDefault="0069726A" w:rsidP="0069726A">
      <w:pPr>
        <w:pStyle w:val="Odstavekseznama"/>
        <w:numPr>
          <w:ilvl w:val="0"/>
          <w:numId w:val="29"/>
        </w:numPr>
        <w:contextualSpacing/>
        <w:jc w:val="both"/>
        <w:rPr>
          <w:i w:val="0"/>
          <w:sz w:val="22"/>
          <w:szCs w:val="22"/>
        </w:rPr>
      </w:pPr>
      <w:r w:rsidRPr="0069726A">
        <w:rPr>
          <w:i w:val="0"/>
          <w:sz w:val="22"/>
          <w:szCs w:val="22"/>
        </w:rPr>
        <w:t>je izvajalec usposobljen in registriran za izvedbo vseh storitev, ki so predmet tega okvirnega sporazuma, kot je razvidno iz Priloge 9 razpisne dokumentacije za oddajo javnega naročila;</w:t>
      </w:r>
    </w:p>
    <w:p w14:paraId="371316ED" w14:textId="77777777" w:rsidR="0069726A" w:rsidRPr="0069726A" w:rsidRDefault="0069726A" w:rsidP="0069726A">
      <w:pPr>
        <w:pStyle w:val="Odstavekseznama"/>
        <w:numPr>
          <w:ilvl w:val="0"/>
          <w:numId w:val="29"/>
        </w:numPr>
        <w:contextualSpacing/>
        <w:jc w:val="both"/>
        <w:rPr>
          <w:i w:val="0"/>
          <w:sz w:val="22"/>
          <w:szCs w:val="22"/>
        </w:rPr>
      </w:pPr>
      <w:r w:rsidRPr="0069726A">
        <w:rPr>
          <w:i w:val="0"/>
          <w:sz w:val="22"/>
          <w:szCs w:val="22"/>
        </w:rPr>
        <w:t xml:space="preserve">je bil izvajalec izbran na podlagi izvedenega postopka naročil male vrednosti, v skladu z 47. členom Zakona o javnem naročanju (Uradni list RS, št. 91/15, </w:t>
      </w:r>
      <w:hyperlink r:id="rId20" w:tgtFrame="_blank" w:tooltip="Zakon o spremembah in dopolnitvah Zakona o javnem naročanju" w:history="1">
        <w:r w:rsidRPr="0069726A">
          <w:rPr>
            <w:i w:val="0"/>
            <w:sz w:val="22"/>
            <w:szCs w:val="22"/>
          </w:rPr>
          <w:t>14/18</w:t>
        </w:r>
      </w:hyperlink>
      <w:r w:rsidRPr="0069726A">
        <w:rPr>
          <w:i w:val="0"/>
          <w:sz w:val="22"/>
          <w:szCs w:val="22"/>
        </w:rPr>
        <w:t xml:space="preserve">, </w:t>
      </w:r>
      <w:hyperlink r:id="rId21" w:tgtFrame="_blank" w:tooltip="Zakon o spremembah in dopolnitvah Zakona o javnem naročanju" w:history="1">
        <w:r w:rsidRPr="0069726A">
          <w:rPr>
            <w:i w:val="0"/>
            <w:sz w:val="22"/>
            <w:szCs w:val="22"/>
          </w:rPr>
          <w:t>121/21</w:t>
        </w:r>
      </w:hyperlink>
      <w:r w:rsidRPr="0069726A">
        <w:rPr>
          <w:i w:val="0"/>
          <w:sz w:val="22"/>
          <w:szCs w:val="22"/>
        </w:rPr>
        <w:t xml:space="preserve">, </w:t>
      </w:r>
      <w:hyperlink r:id="rId22" w:tgtFrame="_blank" w:tooltip="Zakon o spremembah in dopolnitvah Zakona o javnem naročanju" w:history="1">
        <w:r w:rsidRPr="0069726A">
          <w:rPr>
            <w:i w:val="0"/>
            <w:sz w:val="22"/>
            <w:szCs w:val="22"/>
          </w:rPr>
          <w:t>10/22</w:t>
        </w:r>
      </w:hyperlink>
      <w:r w:rsidRPr="0069726A">
        <w:rPr>
          <w:i w:val="0"/>
          <w:sz w:val="22"/>
          <w:szCs w:val="22"/>
        </w:rPr>
        <w:t xml:space="preserve">, </w:t>
      </w:r>
      <w:hyperlink r:id="rId23" w:tgtFrame="_blank" w:tooltip="Odločba o ugotovitvi, da je točka b) četrtega odstavka 75. člena in točka c) drugega odstavka v zvezi s petim odstavkom 67.a člena Zakona o javnem naročanju v neskladju z Ustavo" w:history="1">
        <w:r w:rsidRPr="0069726A">
          <w:rPr>
            <w:i w:val="0"/>
            <w:sz w:val="22"/>
            <w:szCs w:val="22"/>
          </w:rPr>
          <w:t>74/22</w:t>
        </w:r>
      </w:hyperlink>
      <w:r w:rsidRPr="0069726A">
        <w:rPr>
          <w:i w:val="0"/>
          <w:sz w:val="22"/>
          <w:szCs w:val="22"/>
        </w:rPr>
        <w:t xml:space="preserve"> – </w:t>
      </w:r>
      <w:proofErr w:type="spellStart"/>
      <w:r w:rsidRPr="0069726A">
        <w:rPr>
          <w:i w:val="0"/>
          <w:sz w:val="22"/>
          <w:szCs w:val="22"/>
        </w:rPr>
        <w:t>odl</w:t>
      </w:r>
      <w:proofErr w:type="spellEnd"/>
      <w:r w:rsidRPr="0069726A">
        <w:rPr>
          <w:i w:val="0"/>
          <w:sz w:val="22"/>
          <w:szCs w:val="22"/>
        </w:rPr>
        <w:t xml:space="preserve">. US, </w:t>
      </w:r>
      <w:hyperlink r:id="rId24" w:tgtFrame="_blank" w:tooltip="Zakon o nujnih ukrepih za zagotovitev stabilnosti zdravstvenega sistema" w:history="1">
        <w:r w:rsidRPr="0069726A">
          <w:rPr>
            <w:i w:val="0"/>
            <w:sz w:val="22"/>
            <w:szCs w:val="22"/>
          </w:rPr>
          <w:t>100/22</w:t>
        </w:r>
      </w:hyperlink>
      <w:r w:rsidRPr="0069726A">
        <w:rPr>
          <w:i w:val="0"/>
          <w:sz w:val="22"/>
          <w:szCs w:val="22"/>
        </w:rPr>
        <w:t xml:space="preserve"> – ZNUZSZS, </w:t>
      </w:r>
      <w:hyperlink r:id="rId25" w:tgtFrame="_blank" w:tooltip="Zakon o spremembah in dopolnitvah Zakona o javnem naročanju" w:history="1">
        <w:r w:rsidRPr="0069726A">
          <w:rPr>
            <w:i w:val="0"/>
            <w:sz w:val="22"/>
            <w:szCs w:val="22"/>
          </w:rPr>
          <w:t>28/23</w:t>
        </w:r>
      </w:hyperlink>
      <w:r w:rsidRPr="0069726A">
        <w:rPr>
          <w:i w:val="0"/>
          <w:sz w:val="22"/>
          <w:szCs w:val="22"/>
        </w:rPr>
        <w:t xml:space="preserve"> in </w:t>
      </w:r>
      <w:hyperlink r:id="rId26" w:tgtFrame="_blank" w:tooltip="Zakon o spremembah in dopolnitvah Zakona o odpravi posledic naravnih nesreč" w:history="1">
        <w:r w:rsidRPr="0069726A">
          <w:rPr>
            <w:i w:val="0"/>
            <w:sz w:val="22"/>
            <w:szCs w:val="22"/>
          </w:rPr>
          <w:t>88/23</w:t>
        </w:r>
      </w:hyperlink>
      <w:r w:rsidRPr="0069726A">
        <w:rPr>
          <w:i w:val="0"/>
          <w:sz w:val="22"/>
          <w:szCs w:val="22"/>
        </w:rPr>
        <w:t xml:space="preserve"> – ZOPNN-F; v nadaljevanju: ZJN-3) kot najugodnejši ponudnik z Odločitvijo o oddaji javnega naročila št. …………………….. z dne …………;</w:t>
      </w:r>
    </w:p>
    <w:p w14:paraId="72634468" w14:textId="77777777" w:rsidR="0069726A" w:rsidRPr="0069726A" w:rsidRDefault="0069726A" w:rsidP="0069726A">
      <w:pPr>
        <w:pStyle w:val="Odstavekseznama"/>
        <w:numPr>
          <w:ilvl w:val="0"/>
          <w:numId w:val="29"/>
        </w:numPr>
        <w:contextualSpacing/>
        <w:jc w:val="both"/>
        <w:rPr>
          <w:i w:val="0"/>
          <w:sz w:val="22"/>
          <w:szCs w:val="22"/>
        </w:rPr>
      </w:pPr>
      <w:r w:rsidRPr="0069726A">
        <w:rPr>
          <w:i w:val="0"/>
          <w:sz w:val="22"/>
          <w:szCs w:val="22"/>
        </w:rPr>
        <w:t>je višina sredstev za proračunski leti 2024 in 2025 določena v proračunu MOL za leto 2024 in v sprejetem proračunu MOL za leto 2025,  za leti 2026 in 2027 pa se bo določala v proračunu tekočega proračunskega leta, pri čemer se sklene za vsako posamezno proračunsko leto na podlagi tega okvirnega sporazuma pogodba in sicer do višine sredstev, ki bodo predvidena za te namene v proračunu/rebalansu/spremembi proračuna za posamezno proračunsko leto v okviru vsakokratne proračunske postavke 053098 Varstvo okolja.</w:t>
      </w:r>
    </w:p>
    <w:p w14:paraId="65444077" w14:textId="77777777" w:rsidR="0069726A" w:rsidRPr="0069726A" w:rsidRDefault="0069726A" w:rsidP="0069726A">
      <w:pPr>
        <w:spacing w:line="280" w:lineRule="exact"/>
        <w:jc w:val="both"/>
        <w:rPr>
          <w:i w:val="0"/>
          <w:sz w:val="22"/>
          <w:szCs w:val="22"/>
        </w:rPr>
      </w:pPr>
    </w:p>
    <w:p w14:paraId="066A0AA6" w14:textId="77777777" w:rsidR="0069726A" w:rsidRPr="0069726A" w:rsidRDefault="0069726A" w:rsidP="0069726A">
      <w:pPr>
        <w:spacing w:line="280" w:lineRule="exact"/>
        <w:jc w:val="both"/>
        <w:rPr>
          <w:i w:val="0"/>
          <w:sz w:val="22"/>
          <w:szCs w:val="22"/>
        </w:rPr>
      </w:pPr>
    </w:p>
    <w:p w14:paraId="2D27279F" w14:textId="77777777" w:rsidR="0069726A" w:rsidRPr="0069726A" w:rsidRDefault="0069726A" w:rsidP="0069726A">
      <w:pPr>
        <w:spacing w:line="280" w:lineRule="exact"/>
        <w:jc w:val="both"/>
        <w:rPr>
          <w:i w:val="0"/>
          <w:sz w:val="22"/>
          <w:szCs w:val="22"/>
        </w:rPr>
      </w:pPr>
    </w:p>
    <w:p w14:paraId="5227C3C5" w14:textId="77777777" w:rsidR="0069726A" w:rsidRPr="0069726A" w:rsidRDefault="0069726A" w:rsidP="0069726A">
      <w:pPr>
        <w:spacing w:line="280" w:lineRule="exact"/>
        <w:ind w:left="284" w:hanging="284"/>
        <w:jc w:val="both"/>
        <w:rPr>
          <w:i w:val="0"/>
          <w:sz w:val="22"/>
          <w:szCs w:val="22"/>
        </w:rPr>
      </w:pPr>
    </w:p>
    <w:p w14:paraId="5A8E4192" w14:textId="77777777" w:rsidR="0069726A" w:rsidRPr="0069726A" w:rsidRDefault="0069726A" w:rsidP="0069726A">
      <w:pPr>
        <w:spacing w:line="280" w:lineRule="exact"/>
        <w:ind w:left="284" w:hanging="284"/>
        <w:jc w:val="both"/>
        <w:rPr>
          <w:b/>
          <w:i w:val="0"/>
          <w:sz w:val="22"/>
          <w:szCs w:val="22"/>
        </w:rPr>
      </w:pPr>
      <w:r w:rsidRPr="0069726A">
        <w:rPr>
          <w:b/>
          <w:i w:val="0"/>
          <w:sz w:val="22"/>
          <w:szCs w:val="22"/>
        </w:rPr>
        <w:lastRenderedPageBreak/>
        <w:t>Predmet okvirnega sporazuma</w:t>
      </w:r>
    </w:p>
    <w:p w14:paraId="1E765230" w14:textId="77777777" w:rsidR="0069726A" w:rsidRPr="0069726A" w:rsidRDefault="0069726A" w:rsidP="0069726A">
      <w:pPr>
        <w:pStyle w:val="Odstavekseznama"/>
        <w:numPr>
          <w:ilvl w:val="0"/>
          <w:numId w:val="34"/>
        </w:numPr>
        <w:spacing w:line="280" w:lineRule="exact"/>
        <w:contextualSpacing/>
        <w:jc w:val="center"/>
        <w:rPr>
          <w:i w:val="0"/>
          <w:sz w:val="22"/>
          <w:szCs w:val="22"/>
        </w:rPr>
      </w:pPr>
      <w:r w:rsidRPr="0069726A">
        <w:rPr>
          <w:i w:val="0"/>
          <w:sz w:val="22"/>
          <w:szCs w:val="22"/>
        </w:rPr>
        <w:t>člen</w:t>
      </w:r>
    </w:p>
    <w:p w14:paraId="3C3BAE3D" w14:textId="77777777" w:rsidR="0069726A" w:rsidRPr="0069726A" w:rsidRDefault="0069726A" w:rsidP="0069726A">
      <w:pPr>
        <w:spacing w:line="280" w:lineRule="exact"/>
        <w:rPr>
          <w:i w:val="0"/>
          <w:sz w:val="22"/>
          <w:szCs w:val="22"/>
        </w:rPr>
      </w:pPr>
    </w:p>
    <w:p w14:paraId="589839D8" w14:textId="77777777" w:rsidR="0069726A" w:rsidRPr="0069726A" w:rsidRDefault="0069726A" w:rsidP="0069726A">
      <w:pPr>
        <w:jc w:val="both"/>
        <w:rPr>
          <w:i w:val="0"/>
          <w:sz w:val="22"/>
          <w:szCs w:val="22"/>
        </w:rPr>
      </w:pPr>
      <w:r w:rsidRPr="0069726A">
        <w:rPr>
          <w:i w:val="0"/>
          <w:sz w:val="22"/>
          <w:szCs w:val="22"/>
        </w:rPr>
        <w:t>S tem okvirnim sporazumom naročnik naroča, izvajalec pa v obdobju od 1. 8. 2024 do 30. 10. 2027 v skladu s projektno nalogo št. 430-2847/2023-2 z dne 8. 1. 2024 (v nadaljevanju: projektna naloga), razpisnimi pogoji in razpisno dokumentacijo ter ponudbo št. ………… z dne ………., pri naročniku evidentirano s št. dok. DS …………….., ki je kot priloga sestavni del tega okvirnega sporazuma (v nadaljevanju: ponudba) ter določbami tega okvirnega sporazuma in veljavnih predpisov prevzame izvedbo:</w:t>
      </w:r>
    </w:p>
    <w:p w14:paraId="62EFEB95" w14:textId="77777777" w:rsidR="0069726A" w:rsidRPr="0069726A" w:rsidRDefault="0069726A" w:rsidP="0069726A">
      <w:pPr>
        <w:numPr>
          <w:ilvl w:val="0"/>
          <w:numId w:val="31"/>
        </w:numPr>
        <w:ind w:left="426" w:hanging="426"/>
        <w:jc w:val="both"/>
        <w:rPr>
          <w:i w:val="0"/>
          <w:sz w:val="22"/>
          <w:szCs w:val="22"/>
        </w:rPr>
      </w:pPr>
      <w:r w:rsidRPr="0069726A">
        <w:rPr>
          <w:i w:val="0"/>
          <w:sz w:val="22"/>
          <w:szCs w:val="22"/>
        </w:rPr>
        <w:t xml:space="preserve">vzdrževanja avtomatske </w:t>
      </w:r>
      <w:proofErr w:type="spellStart"/>
      <w:r w:rsidRPr="0069726A">
        <w:rPr>
          <w:i w:val="0"/>
          <w:sz w:val="22"/>
          <w:szCs w:val="22"/>
        </w:rPr>
        <w:t>okoljske</w:t>
      </w:r>
      <w:proofErr w:type="spellEnd"/>
      <w:r w:rsidRPr="0069726A">
        <w:rPr>
          <w:i w:val="0"/>
          <w:sz w:val="22"/>
          <w:szCs w:val="22"/>
        </w:rPr>
        <w:t xml:space="preserve"> merilne postaje kot celote,</w:t>
      </w:r>
    </w:p>
    <w:p w14:paraId="292DA459" w14:textId="77777777" w:rsidR="0069726A" w:rsidRPr="0069726A" w:rsidRDefault="0069726A" w:rsidP="0069726A">
      <w:pPr>
        <w:numPr>
          <w:ilvl w:val="0"/>
          <w:numId w:val="31"/>
        </w:numPr>
        <w:ind w:left="426" w:hanging="426"/>
        <w:jc w:val="both"/>
        <w:rPr>
          <w:i w:val="0"/>
          <w:sz w:val="22"/>
          <w:szCs w:val="22"/>
        </w:rPr>
      </w:pPr>
      <w:r w:rsidRPr="0069726A">
        <w:rPr>
          <w:i w:val="0"/>
          <w:sz w:val="22"/>
          <w:szCs w:val="22"/>
        </w:rPr>
        <w:t>obratovalnega monitoringa kakovosti zunanjega zraka,</w:t>
      </w:r>
    </w:p>
    <w:p w14:paraId="5706AF6A" w14:textId="77777777" w:rsidR="0069726A" w:rsidRPr="0069726A" w:rsidRDefault="0069726A" w:rsidP="0069726A">
      <w:pPr>
        <w:numPr>
          <w:ilvl w:val="0"/>
          <w:numId w:val="31"/>
        </w:numPr>
        <w:ind w:left="426" w:hanging="426"/>
        <w:jc w:val="both"/>
        <w:rPr>
          <w:i w:val="0"/>
          <w:sz w:val="22"/>
          <w:szCs w:val="22"/>
        </w:rPr>
      </w:pPr>
      <w:r w:rsidRPr="0069726A">
        <w:rPr>
          <w:i w:val="0"/>
          <w:sz w:val="22"/>
          <w:szCs w:val="22"/>
        </w:rPr>
        <w:t>obratovalnega monitoringa emisij snovi v zrak zaradi vplivov prometa,</w:t>
      </w:r>
    </w:p>
    <w:p w14:paraId="3684617B" w14:textId="77777777" w:rsidR="0069726A" w:rsidRPr="0069726A" w:rsidRDefault="0069726A" w:rsidP="0069726A">
      <w:pPr>
        <w:numPr>
          <w:ilvl w:val="0"/>
          <w:numId w:val="31"/>
        </w:numPr>
        <w:ind w:left="426" w:hanging="426"/>
        <w:jc w:val="both"/>
        <w:rPr>
          <w:i w:val="0"/>
          <w:sz w:val="22"/>
          <w:szCs w:val="22"/>
        </w:rPr>
      </w:pPr>
      <w:r w:rsidRPr="0069726A">
        <w:rPr>
          <w:i w:val="0"/>
          <w:sz w:val="22"/>
          <w:szCs w:val="22"/>
        </w:rPr>
        <w:t>poročanja in posredovanja podatkov,</w:t>
      </w:r>
    </w:p>
    <w:p w14:paraId="0F9C7BB6" w14:textId="77777777" w:rsidR="0069726A" w:rsidRPr="0069726A" w:rsidRDefault="0069726A" w:rsidP="0069726A">
      <w:pPr>
        <w:numPr>
          <w:ilvl w:val="0"/>
          <w:numId w:val="31"/>
        </w:numPr>
        <w:ind w:left="426" w:hanging="426"/>
        <w:jc w:val="both"/>
        <w:rPr>
          <w:i w:val="0"/>
          <w:sz w:val="22"/>
          <w:szCs w:val="22"/>
        </w:rPr>
      </w:pPr>
      <w:r w:rsidRPr="0069726A">
        <w:rPr>
          <w:bCs/>
          <w:i w:val="0"/>
          <w:sz w:val="22"/>
          <w:szCs w:val="22"/>
        </w:rPr>
        <w:t>pomoči naročniku pri izvedbi strokovnih nalog na področju varstva okolja.</w:t>
      </w:r>
    </w:p>
    <w:p w14:paraId="0142A84C" w14:textId="77777777" w:rsidR="0069726A" w:rsidRPr="0069726A" w:rsidRDefault="0069726A" w:rsidP="0069726A">
      <w:pPr>
        <w:ind w:left="426" w:hanging="426"/>
        <w:rPr>
          <w:i w:val="0"/>
          <w:sz w:val="22"/>
          <w:szCs w:val="22"/>
        </w:rPr>
      </w:pPr>
    </w:p>
    <w:p w14:paraId="753F2168" w14:textId="77777777" w:rsidR="0069726A" w:rsidRPr="0069726A" w:rsidRDefault="0069726A" w:rsidP="0069726A">
      <w:pPr>
        <w:pStyle w:val="Odstavekseznama"/>
        <w:numPr>
          <w:ilvl w:val="0"/>
          <w:numId w:val="34"/>
        </w:numPr>
        <w:spacing w:line="280" w:lineRule="exact"/>
        <w:contextualSpacing/>
        <w:jc w:val="center"/>
        <w:rPr>
          <w:i w:val="0"/>
          <w:sz w:val="22"/>
          <w:szCs w:val="22"/>
        </w:rPr>
      </w:pPr>
      <w:r w:rsidRPr="0069726A">
        <w:rPr>
          <w:i w:val="0"/>
          <w:sz w:val="22"/>
          <w:szCs w:val="22"/>
        </w:rPr>
        <w:t>člen</w:t>
      </w:r>
    </w:p>
    <w:p w14:paraId="11F17CA9" w14:textId="77777777" w:rsidR="0069726A" w:rsidRPr="0069726A" w:rsidRDefault="0069726A" w:rsidP="0069726A">
      <w:pPr>
        <w:jc w:val="both"/>
        <w:rPr>
          <w:i w:val="0"/>
          <w:sz w:val="22"/>
          <w:szCs w:val="22"/>
        </w:rPr>
      </w:pPr>
    </w:p>
    <w:p w14:paraId="7848115E" w14:textId="77777777" w:rsidR="0069726A" w:rsidRPr="0069726A" w:rsidRDefault="0069726A" w:rsidP="0069726A">
      <w:pPr>
        <w:jc w:val="both"/>
        <w:rPr>
          <w:i w:val="0"/>
          <w:sz w:val="22"/>
          <w:szCs w:val="22"/>
        </w:rPr>
      </w:pPr>
      <w:r w:rsidRPr="0069726A">
        <w:rPr>
          <w:i w:val="0"/>
          <w:sz w:val="22"/>
          <w:szCs w:val="22"/>
        </w:rPr>
        <w:t>Brez posebnega naročila bo izvajalec redno izvajal storitve iz prve, druge, tretje in četrte alineje prvega odstavka 2. člena tega okvirnega sporazuma (v nadaljevanju: storitve</w:t>
      </w:r>
      <w:r w:rsidRPr="0069726A">
        <w:rPr>
          <w:b/>
          <w:i w:val="0"/>
          <w:sz w:val="22"/>
          <w:szCs w:val="22"/>
        </w:rPr>
        <w:t>)</w:t>
      </w:r>
      <w:r w:rsidRPr="0069726A">
        <w:rPr>
          <w:i w:val="0"/>
          <w:sz w:val="22"/>
          <w:szCs w:val="22"/>
        </w:rPr>
        <w:t xml:space="preserve"> v skladu z zahtevami iz projektne naloge št. 430-2847/2023-2 razen alineje A2 iz projektne naloge .</w:t>
      </w:r>
    </w:p>
    <w:p w14:paraId="7FCF4944" w14:textId="77777777" w:rsidR="0069726A" w:rsidRPr="0069726A" w:rsidRDefault="0069726A" w:rsidP="0069726A">
      <w:pPr>
        <w:jc w:val="both"/>
        <w:rPr>
          <w:i w:val="0"/>
          <w:sz w:val="22"/>
          <w:szCs w:val="22"/>
        </w:rPr>
      </w:pPr>
    </w:p>
    <w:p w14:paraId="4E3ABB4D" w14:textId="77777777" w:rsidR="0069726A" w:rsidRPr="0069726A" w:rsidRDefault="0069726A" w:rsidP="0069726A">
      <w:pPr>
        <w:pStyle w:val="Odstavekseznama"/>
        <w:numPr>
          <w:ilvl w:val="0"/>
          <w:numId w:val="34"/>
        </w:numPr>
        <w:spacing w:line="280" w:lineRule="exact"/>
        <w:contextualSpacing/>
        <w:jc w:val="center"/>
        <w:rPr>
          <w:i w:val="0"/>
          <w:sz w:val="22"/>
          <w:szCs w:val="22"/>
        </w:rPr>
      </w:pPr>
      <w:r w:rsidRPr="0069726A">
        <w:rPr>
          <w:i w:val="0"/>
          <w:sz w:val="22"/>
          <w:szCs w:val="22"/>
        </w:rPr>
        <w:t>člen</w:t>
      </w:r>
    </w:p>
    <w:p w14:paraId="3E304DB8" w14:textId="77777777" w:rsidR="0069726A" w:rsidRPr="0069726A" w:rsidRDefault="0069726A" w:rsidP="0069726A">
      <w:pPr>
        <w:pStyle w:val="Brezrazmikov"/>
        <w:rPr>
          <w:rFonts w:ascii="Times New Roman" w:eastAsia="Times New Roman" w:hAnsi="Times New Roman"/>
          <w:lang w:eastAsia="sl-SI"/>
        </w:rPr>
      </w:pPr>
    </w:p>
    <w:p w14:paraId="5E225007" w14:textId="77777777" w:rsidR="0069726A" w:rsidRPr="0069726A" w:rsidRDefault="0069726A" w:rsidP="0069726A">
      <w:pPr>
        <w:pStyle w:val="Brezrazmikov"/>
        <w:jc w:val="both"/>
        <w:rPr>
          <w:rFonts w:ascii="Times New Roman" w:eastAsia="Times New Roman" w:hAnsi="Times New Roman"/>
          <w:lang w:eastAsia="sl-SI"/>
        </w:rPr>
      </w:pPr>
      <w:r w:rsidRPr="0069726A">
        <w:rPr>
          <w:rFonts w:ascii="Times New Roman" w:eastAsia="Times New Roman" w:hAnsi="Times New Roman"/>
          <w:lang w:eastAsia="sl-SI"/>
        </w:rPr>
        <w:t>Na podlagi vsakokratnega pisnega zahtevka naročnika bo izvajalec izvedel storitve iz pete alineje prvega odstavka 2. člena tega okvirnega sporazuma in iz alineje A2 projektne naloge, in sicer vključevanje novih merilnikov in pomožne opreme v sklop merilne postaje (v nadaljevanju: druge storitve), pri tem bo naročnik v naročilu navedel natančno vrsto drugih storitev, rok izvedbe drugih storitev, ki jih naroča ter druge zahteve naročnika, specificirane za vsako drugo storitev.</w:t>
      </w:r>
    </w:p>
    <w:p w14:paraId="6565019F" w14:textId="77777777" w:rsidR="0069726A" w:rsidRPr="0069726A" w:rsidRDefault="0069726A" w:rsidP="0069726A">
      <w:pPr>
        <w:pStyle w:val="Brezrazmikov"/>
        <w:jc w:val="both"/>
        <w:rPr>
          <w:rFonts w:ascii="Times New Roman" w:eastAsia="Times New Roman" w:hAnsi="Times New Roman"/>
          <w:lang w:eastAsia="sl-SI"/>
        </w:rPr>
      </w:pPr>
    </w:p>
    <w:p w14:paraId="6EFC0BDF" w14:textId="77777777" w:rsidR="0069726A" w:rsidRPr="0069726A" w:rsidRDefault="0069726A" w:rsidP="0069726A">
      <w:pPr>
        <w:pStyle w:val="Brezrazmikov"/>
        <w:jc w:val="both"/>
        <w:rPr>
          <w:rFonts w:ascii="Times New Roman" w:eastAsia="Times New Roman" w:hAnsi="Times New Roman"/>
          <w:lang w:eastAsia="sl-SI"/>
        </w:rPr>
      </w:pPr>
      <w:r w:rsidRPr="0069726A">
        <w:rPr>
          <w:rFonts w:ascii="Times New Roman" w:eastAsia="Times New Roman" w:hAnsi="Times New Roman"/>
          <w:lang w:eastAsia="sl-SI"/>
        </w:rPr>
        <w:t>Stranki tega okvirnega sporazuma sta soglasni, da naročnik po obsegu in časovno ne more vnaprej določiti potreb po drugih storitvah in jih bo naročal le, ko jih bo potreboval.</w:t>
      </w:r>
    </w:p>
    <w:p w14:paraId="5660656B" w14:textId="77777777" w:rsidR="0069726A" w:rsidRPr="0069726A" w:rsidRDefault="0069726A" w:rsidP="0069726A">
      <w:pPr>
        <w:pStyle w:val="Brezrazmikov"/>
        <w:jc w:val="both"/>
        <w:rPr>
          <w:rFonts w:ascii="Times New Roman" w:eastAsia="Times New Roman" w:hAnsi="Times New Roman"/>
          <w:lang w:eastAsia="sl-SI"/>
        </w:rPr>
      </w:pPr>
    </w:p>
    <w:p w14:paraId="4B1F9A01" w14:textId="77777777" w:rsidR="0069726A" w:rsidRPr="0069726A" w:rsidRDefault="0069726A" w:rsidP="0069726A">
      <w:pPr>
        <w:pStyle w:val="Brezrazmikov"/>
        <w:jc w:val="both"/>
        <w:rPr>
          <w:rFonts w:ascii="Times New Roman" w:eastAsia="Times New Roman" w:hAnsi="Times New Roman"/>
          <w:lang w:eastAsia="sl-SI"/>
        </w:rPr>
      </w:pPr>
      <w:r w:rsidRPr="0069726A">
        <w:rPr>
          <w:rFonts w:ascii="Times New Roman" w:eastAsia="Times New Roman" w:hAnsi="Times New Roman"/>
          <w:lang w:eastAsia="sl-SI"/>
        </w:rPr>
        <w:t>Naročila drugih storitev bo po elektronski pošti naročal pooblaščeni predstavnik naročnika na elektronski naslov izvajalca: ……………………… .</w:t>
      </w:r>
    </w:p>
    <w:p w14:paraId="1663F3EE" w14:textId="77777777" w:rsidR="0069726A" w:rsidRPr="0069726A" w:rsidRDefault="0069726A" w:rsidP="0069726A">
      <w:pPr>
        <w:pStyle w:val="Brezrazmikov"/>
        <w:rPr>
          <w:rFonts w:ascii="Times New Roman" w:eastAsia="Times New Roman" w:hAnsi="Times New Roman"/>
          <w:lang w:eastAsia="sl-SI"/>
        </w:rPr>
      </w:pPr>
    </w:p>
    <w:p w14:paraId="1391A397" w14:textId="77777777" w:rsidR="0069726A" w:rsidRPr="0069726A" w:rsidRDefault="0069726A" w:rsidP="0069726A">
      <w:pPr>
        <w:pStyle w:val="Brezrazmikov"/>
        <w:rPr>
          <w:rFonts w:ascii="Times New Roman" w:eastAsia="Times New Roman" w:hAnsi="Times New Roman"/>
          <w:lang w:eastAsia="sl-SI"/>
        </w:rPr>
      </w:pPr>
    </w:p>
    <w:p w14:paraId="553D9F30" w14:textId="77777777" w:rsidR="0069726A" w:rsidRPr="0069726A" w:rsidRDefault="0069726A" w:rsidP="0069726A">
      <w:pPr>
        <w:pStyle w:val="Brezrazmikov"/>
        <w:rPr>
          <w:rFonts w:ascii="Times New Roman" w:hAnsi="Times New Roman"/>
          <w:b/>
          <w:lang w:eastAsia="sl-SI"/>
        </w:rPr>
      </w:pPr>
      <w:r w:rsidRPr="0069726A">
        <w:rPr>
          <w:rFonts w:ascii="Times New Roman" w:hAnsi="Times New Roman"/>
          <w:b/>
          <w:lang w:eastAsia="sl-SI"/>
        </w:rPr>
        <w:t>Cena pogodbenih storitev</w:t>
      </w:r>
    </w:p>
    <w:p w14:paraId="3810CB48" w14:textId="77777777" w:rsidR="0069726A" w:rsidRPr="0069726A" w:rsidRDefault="0069726A" w:rsidP="0069726A">
      <w:pPr>
        <w:pStyle w:val="Odstavekseznama"/>
        <w:numPr>
          <w:ilvl w:val="0"/>
          <w:numId w:val="34"/>
        </w:numPr>
        <w:spacing w:line="280" w:lineRule="exact"/>
        <w:contextualSpacing/>
        <w:jc w:val="center"/>
        <w:rPr>
          <w:i w:val="0"/>
          <w:sz w:val="22"/>
          <w:szCs w:val="22"/>
        </w:rPr>
      </w:pPr>
      <w:r w:rsidRPr="0069726A">
        <w:rPr>
          <w:i w:val="0"/>
          <w:sz w:val="22"/>
          <w:szCs w:val="22"/>
        </w:rPr>
        <w:t>člen</w:t>
      </w:r>
    </w:p>
    <w:p w14:paraId="775350A3" w14:textId="77777777" w:rsidR="0069726A" w:rsidRPr="0069726A" w:rsidRDefault="0069726A" w:rsidP="0069726A">
      <w:pPr>
        <w:jc w:val="both"/>
        <w:rPr>
          <w:i w:val="0"/>
          <w:sz w:val="22"/>
          <w:szCs w:val="22"/>
        </w:rPr>
      </w:pPr>
    </w:p>
    <w:p w14:paraId="524961FE" w14:textId="77777777" w:rsidR="0069726A" w:rsidRPr="0069726A" w:rsidRDefault="0069726A" w:rsidP="0069726A">
      <w:pPr>
        <w:jc w:val="both"/>
        <w:rPr>
          <w:i w:val="0"/>
          <w:sz w:val="22"/>
          <w:szCs w:val="22"/>
        </w:rPr>
      </w:pPr>
      <w:r w:rsidRPr="0069726A">
        <w:rPr>
          <w:i w:val="0"/>
          <w:sz w:val="22"/>
          <w:szCs w:val="22"/>
        </w:rPr>
        <w:t xml:space="preserve">Maksimalna vrednost vseh storitev po tem okvirnem sporazumu znaša </w:t>
      </w:r>
      <w:r w:rsidRPr="0069726A">
        <w:rPr>
          <w:b/>
          <w:i w:val="0"/>
          <w:sz w:val="22"/>
          <w:szCs w:val="22"/>
        </w:rPr>
        <w:t xml:space="preserve">…………………………….. EUR brez DDV oziroma …………..   EUR z DDV </w:t>
      </w:r>
      <w:r w:rsidRPr="0069726A">
        <w:rPr>
          <w:i w:val="0"/>
          <w:sz w:val="22"/>
          <w:szCs w:val="22"/>
        </w:rPr>
        <w:t>(z besedo: ………………………………….) za celotno obdobje trajanja okvirnega sporazuma, pri čemer stranki okvirnega sporazuma soglašata, da bo naročnik v času trajanja okvirnega sporazuma izvrševal plačila le za dejansko opravljene storitve in druge storitve, skladno s tem okvirnim sporazumom in pogodbami za posamezno proračunsko leto.</w:t>
      </w:r>
    </w:p>
    <w:p w14:paraId="644132F3" w14:textId="77777777" w:rsidR="0069726A" w:rsidRPr="0069726A" w:rsidRDefault="0069726A" w:rsidP="0069726A">
      <w:pPr>
        <w:jc w:val="both"/>
        <w:rPr>
          <w:i w:val="0"/>
          <w:sz w:val="22"/>
          <w:szCs w:val="22"/>
        </w:rPr>
      </w:pPr>
    </w:p>
    <w:p w14:paraId="344C80C6" w14:textId="77777777" w:rsidR="0069726A" w:rsidRPr="0069726A" w:rsidRDefault="0069726A" w:rsidP="0069726A">
      <w:pPr>
        <w:jc w:val="both"/>
        <w:rPr>
          <w:i w:val="0"/>
          <w:sz w:val="22"/>
          <w:szCs w:val="22"/>
        </w:rPr>
      </w:pPr>
      <w:r w:rsidRPr="0069726A">
        <w:rPr>
          <w:i w:val="0"/>
          <w:sz w:val="22"/>
          <w:szCs w:val="22"/>
        </w:rPr>
        <w:t>Cene vseh storitev, ki so predmet tega okvirnega sporazuma, so določene na podlagi izvajalčeve ponudbe, in vključujejo davek na dodano vrednost.</w:t>
      </w:r>
    </w:p>
    <w:p w14:paraId="75F5065D" w14:textId="77777777" w:rsidR="0069726A" w:rsidRPr="0069726A" w:rsidRDefault="0069726A" w:rsidP="0069726A">
      <w:pPr>
        <w:jc w:val="both"/>
        <w:rPr>
          <w:i w:val="0"/>
          <w:sz w:val="22"/>
          <w:szCs w:val="22"/>
        </w:rPr>
      </w:pPr>
    </w:p>
    <w:p w14:paraId="54022734" w14:textId="77777777" w:rsidR="0069726A" w:rsidRPr="0069726A" w:rsidRDefault="0069726A" w:rsidP="0069726A">
      <w:pPr>
        <w:jc w:val="both"/>
        <w:rPr>
          <w:i w:val="0"/>
          <w:sz w:val="22"/>
          <w:szCs w:val="22"/>
        </w:rPr>
      </w:pPr>
      <w:r w:rsidRPr="0069726A">
        <w:rPr>
          <w:i w:val="0"/>
          <w:sz w:val="22"/>
          <w:szCs w:val="22"/>
        </w:rPr>
        <w:t>Vse cene so fiksne za ves čas trajanja tega okvirnega sporazuma.</w:t>
      </w:r>
    </w:p>
    <w:p w14:paraId="71A6D4D2" w14:textId="77777777" w:rsidR="0069726A" w:rsidRPr="0069726A" w:rsidRDefault="0069726A" w:rsidP="0069726A">
      <w:pPr>
        <w:jc w:val="both"/>
        <w:rPr>
          <w:i w:val="0"/>
          <w:sz w:val="22"/>
          <w:szCs w:val="22"/>
        </w:rPr>
      </w:pPr>
    </w:p>
    <w:p w14:paraId="283F81D0" w14:textId="77777777" w:rsidR="0069726A" w:rsidRPr="0069726A" w:rsidRDefault="0069726A" w:rsidP="0069726A">
      <w:pPr>
        <w:jc w:val="both"/>
        <w:rPr>
          <w:i w:val="0"/>
          <w:sz w:val="22"/>
          <w:szCs w:val="22"/>
        </w:rPr>
      </w:pPr>
    </w:p>
    <w:p w14:paraId="2763D66A" w14:textId="77777777" w:rsidR="0069726A" w:rsidRPr="0069726A" w:rsidRDefault="0069726A" w:rsidP="0069726A">
      <w:pPr>
        <w:jc w:val="both"/>
        <w:rPr>
          <w:i w:val="0"/>
          <w:sz w:val="22"/>
          <w:szCs w:val="22"/>
        </w:rPr>
      </w:pPr>
    </w:p>
    <w:p w14:paraId="3C256FC8" w14:textId="77777777" w:rsidR="0069726A" w:rsidRPr="0069726A" w:rsidRDefault="0069726A" w:rsidP="0069726A">
      <w:pPr>
        <w:jc w:val="both"/>
        <w:rPr>
          <w:i w:val="0"/>
          <w:sz w:val="22"/>
          <w:szCs w:val="22"/>
        </w:rPr>
      </w:pPr>
    </w:p>
    <w:p w14:paraId="033E2C3E" w14:textId="77777777" w:rsidR="0069726A" w:rsidRPr="0069726A" w:rsidRDefault="0069726A" w:rsidP="0069726A">
      <w:pPr>
        <w:jc w:val="both"/>
        <w:rPr>
          <w:i w:val="0"/>
          <w:sz w:val="22"/>
          <w:szCs w:val="22"/>
        </w:rPr>
      </w:pPr>
    </w:p>
    <w:p w14:paraId="0333FF2C" w14:textId="77777777" w:rsidR="0069726A" w:rsidRPr="0069726A" w:rsidRDefault="0069726A" w:rsidP="0069726A">
      <w:pPr>
        <w:jc w:val="both"/>
        <w:rPr>
          <w:i w:val="0"/>
          <w:sz w:val="22"/>
          <w:szCs w:val="22"/>
        </w:rPr>
      </w:pPr>
    </w:p>
    <w:p w14:paraId="7CD0FABF" w14:textId="77777777" w:rsidR="0069726A" w:rsidRPr="0069726A" w:rsidRDefault="0069726A" w:rsidP="0069726A">
      <w:pPr>
        <w:jc w:val="both"/>
        <w:rPr>
          <w:b/>
          <w:i w:val="0"/>
          <w:sz w:val="22"/>
          <w:szCs w:val="22"/>
        </w:rPr>
      </w:pPr>
      <w:bookmarkStart w:id="60" w:name="_Hlk155958546"/>
      <w:r w:rsidRPr="0069726A">
        <w:rPr>
          <w:b/>
          <w:i w:val="0"/>
          <w:sz w:val="22"/>
          <w:szCs w:val="22"/>
        </w:rPr>
        <w:t>Način obračuna in plačila pogodbenih storitev</w:t>
      </w:r>
      <w:bookmarkEnd w:id="60"/>
    </w:p>
    <w:p w14:paraId="78307853" w14:textId="77777777" w:rsidR="0069726A" w:rsidRPr="0069726A" w:rsidRDefault="0069726A" w:rsidP="0069726A">
      <w:pPr>
        <w:pStyle w:val="Odstavekseznama"/>
        <w:numPr>
          <w:ilvl w:val="0"/>
          <w:numId w:val="34"/>
        </w:numPr>
        <w:spacing w:line="280" w:lineRule="exact"/>
        <w:contextualSpacing/>
        <w:jc w:val="center"/>
        <w:rPr>
          <w:i w:val="0"/>
          <w:sz w:val="22"/>
          <w:szCs w:val="22"/>
        </w:rPr>
      </w:pPr>
      <w:r w:rsidRPr="0069726A">
        <w:rPr>
          <w:i w:val="0"/>
          <w:sz w:val="22"/>
          <w:szCs w:val="22"/>
        </w:rPr>
        <w:t>člen</w:t>
      </w:r>
    </w:p>
    <w:p w14:paraId="768505F4" w14:textId="77777777" w:rsidR="0069726A" w:rsidRPr="0069726A" w:rsidRDefault="0069726A" w:rsidP="0069726A">
      <w:pPr>
        <w:spacing w:line="280" w:lineRule="exact"/>
        <w:jc w:val="both"/>
        <w:rPr>
          <w:i w:val="0"/>
          <w:sz w:val="22"/>
          <w:szCs w:val="22"/>
        </w:rPr>
      </w:pPr>
    </w:p>
    <w:p w14:paraId="684260F1" w14:textId="77777777" w:rsidR="0069726A" w:rsidRPr="0069726A" w:rsidRDefault="0069726A" w:rsidP="0069726A">
      <w:pPr>
        <w:spacing w:line="280" w:lineRule="exact"/>
        <w:jc w:val="both"/>
        <w:rPr>
          <w:i w:val="0"/>
          <w:sz w:val="22"/>
          <w:szCs w:val="22"/>
        </w:rPr>
      </w:pPr>
      <w:r w:rsidRPr="0069726A">
        <w:rPr>
          <w:i w:val="0"/>
          <w:sz w:val="22"/>
          <w:szCs w:val="22"/>
        </w:rPr>
        <w:t>Naročnik bo plačal dogovorjeno ceno opravljenih storitev na podlagi pravilno izstavljenih in potrjenih računov z ustreznimi dokazili.</w:t>
      </w:r>
    </w:p>
    <w:p w14:paraId="558DEEC4" w14:textId="77777777" w:rsidR="0069726A" w:rsidRPr="0069726A" w:rsidRDefault="0069726A" w:rsidP="0069726A">
      <w:pPr>
        <w:spacing w:line="280" w:lineRule="exact"/>
        <w:jc w:val="both"/>
        <w:rPr>
          <w:i w:val="0"/>
          <w:sz w:val="22"/>
          <w:szCs w:val="22"/>
        </w:rPr>
      </w:pPr>
    </w:p>
    <w:p w14:paraId="410DC0A7" w14:textId="77777777" w:rsidR="0069726A" w:rsidRPr="0069726A" w:rsidRDefault="0069726A" w:rsidP="0069726A">
      <w:pPr>
        <w:jc w:val="both"/>
        <w:rPr>
          <w:i w:val="0"/>
          <w:sz w:val="22"/>
          <w:szCs w:val="22"/>
        </w:rPr>
      </w:pPr>
      <w:r w:rsidRPr="0069726A">
        <w:rPr>
          <w:i w:val="0"/>
          <w:sz w:val="22"/>
          <w:szCs w:val="22"/>
        </w:rPr>
        <w:t xml:space="preserve">Izvajalec je dolžan račune posredovati naročniku izključno v elektronski obliki (e-račun) skladno z veljavnimi predpisi. </w:t>
      </w:r>
    </w:p>
    <w:p w14:paraId="47A48C47" w14:textId="77777777" w:rsidR="0069726A" w:rsidRPr="0069726A" w:rsidRDefault="0069726A" w:rsidP="0069726A">
      <w:pPr>
        <w:jc w:val="both"/>
        <w:rPr>
          <w:i w:val="0"/>
          <w:sz w:val="22"/>
          <w:szCs w:val="22"/>
        </w:rPr>
      </w:pPr>
    </w:p>
    <w:p w14:paraId="0EA64FD2" w14:textId="77777777" w:rsidR="0069726A" w:rsidRPr="0069726A" w:rsidRDefault="0069726A" w:rsidP="0069726A">
      <w:pPr>
        <w:spacing w:line="280" w:lineRule="exact"/>
        <w:jc w:val="both"/>
        <w:rPr>
          <w:i w:val="0"/>
          <w:sz w:val="22"/>
          <w:szCs w:val="22"/>
        </w:rPr>
      </w:pPr>
      <w:r w:rsidRPr="0069726A">
        <w:rPr>
          <w:i w:val="0"/>
          <w:sz w:val="22"/>
          <w:szCs w:val="22"/>
        </w:rPr>
        <w:t>Izvajalec e-račune za opravljeno storitev izstavi na naslov: Mestna občina Ljubljana, Mestni trg 1, 1000 Ljubljana, za OVO.</w:t>
      </w:r>
    </w:p>
    <w:p w14:paraId="1D50DE78" w14:textId="77777777" w:rsidR="0069726A" w:rsidRPr="0069726A" w:rsidRDefault="0069726A" w:rsidP="0069726A">
      <w:pPr>
        <w:jc w:val="both"/>
        <w:rPr>
          <w:i w:val="0"/>
          <w:sz w:val="22"/>
          <w:szCs w:val="22"/>
        </w:rPr>
      </w:pPr>
    </w:p>
    <w:p w14:paraId="42735764" w14:textId="77777777" w:rsidR="0069726A" w:rsidRPr="0069726A" w:rsidRDefault="0069726A" w:rsidP="0069726A">
      <w:pPr>
        <w:jc w:val="both"/>
        <w:rPr>
          <w:i w:val="0"/>
          <w:sz w:val="22"/>
          <w:szCs w:val="22"/>
        </w:rPr>
      </w:pPr>
      <w:r w:rsidRPr="0069726A">
        <w:rPr>
          <w:i w:val="0"/>
          <w:sz w:val="22"/>
          <w:szCs w:val="22"/>
        </w:rPr>
        <w:t>Pri izstavitvi e-računa se mora izvajalec sklicevati na številko pogodbe za posamezno proračunsko leto, sicer bo naročnik račun zavrnil kot nepopolnega. Številka pogodbe za posamezno proračunsko leto je hkrati številka referenčnega dokumenta na računu.</w:t>
      </w:r>
    </w:p>
    <w:p w14:paraId="5DEC8133" w14:textId="77777777" w:rsidR="0069726A" w:rsidRPr="0069726A" w:rsidRDefault="0069726A" w:rsidP="0069726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80" w:lineRule="exact"/>
        <w:jc w:val="both"/>
        <w:rPr>
          <w:i w:val="0"/>
          <w:sz w:val="22"/>
          <w:szCs w:val="22"/>
        </w:rPr>
      </w:pPr>
    </w:p>
    <w:p w14:paraId="5525749E" w14:textId="77777777" w:rsidR="0069726A" w:rsidRPr="0069726A" w:rsidRDefault="0069726A" w:rsidP="0069726A">
      <w:pPr>
        <w:spacing w:line="280" w:lineRule="exact"/>
        <w:jc w:val="both"/>
        <w:rPr>
          <w:i w:val="0"/>
          <w:sz w:val="22"/>
          <w:szCs w:val="22"/>
        </w:rPr>
      </w:pPr>
      <w:r w:rsidRPr="0069726A">
        <w:rPr>
          <w:i w:val="0"/>
          <w:sz w:val="22"/>
          <w:szCs w:val="22"/>
        </w:rPr>
        <w:t>Naročnik se obvezuje vsa prejeta poročila oziroma druge dokumentacije in prejete račune potrditi, če bodo izstavljeni po prejemu in potrditvi posameznih faznih poročil oziroma po prejemu in potrditvi končnega (zaključnega) poročila, skladno z ocenjeno dinamiko izplačil, navedeno v projektni nalogi in sicer:</w:t>
      </w:r>
    </w:p>
    <w:p w14:paraId="18F7AB3D" w14:textId="77777777" w:rsidR="0069726A" w:rsidRPr="0069726A" w:rsidRDefault="0069726A" w:rsidP="0069726A">
      <w:pPr>
        <w:pStyle w:val="Odstavekseznama"/>
        <w:numPr>
          <w:ilvl w:val="0"/>
          <w:numId w:val="29"/>
        </w:numPr>
        <w:contextualSpacing/>
        <w:jc w:val="both"/>
        <w:rPr>
          <w:i w:val="0"/>
          <w:sz w:val="22"/>
          <w:szCs w:val="22"/>
        </w:rPr>
      </w:pPr>
      <w:r w:rsidRPr="0069726A">
        <w:rPr>
          <w:i w:val="0"/>
          <w:sz w:val="22"/>
          <w:szCs w:val="22"/>
        </w:rPr>
        <w:t>storitve na podlagi pravilno izstavljenih e-računov, po prejemu in potrditvi posameznih poročil o opravljenih storitvah,</w:t>
      </w:r>
    </w:p>
    <w:p w14:paraId="707114D4" w14:textId="77777777" w:rsidR="0069726A" w:rsidRPr="0069726A" w:rsidRDefault="0069726A" w:rsidP="0069726A">
      <w:pPr>
        <w:pStyle w:val="Odstavekseznama"/>
        <w:numPr>
          <w:ilvl w:val="0"/>
          <w:numId w:val="29"/>
        </w:numPr>
        <w:contextualSpacing/>
        <w:jc w:val="both"/>
        <w:rPr>
          <w:i w:val="0"/>
          <w:sz w:val="22"/>
          <w:szCs w:val="22"/>
        </w:rPr>
      </w:pPr>
      <w:r w:rsidRPr="0069726A">
        <w:rPr>
          <w:i w:val="0"/>
          <w:sz w:val="22"/>
          <w:szCs w:val="22"/>
        </w:rPr>
        <w:t>druge storitve na podlagi pravilno izstavljenih e-računov, po prejemu in potrditvi posameznih poročil oziroma druge dokumentacije</w:t>
      </w:r>
    </w:p>
    <w:p w14:paraId="3D3908C5" w14:textId="77777777" w:rsidR="0069726A" w:rsidRPr="0069726A" w:rsidRDefault="0069726A" w:rsidP="0069726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80" w:lineRule="exact"/>
        <w:jc w:val="both"/>
        <w:rPr>
          <w:i w:val="0"/>
          <w:sz w:val="22"/>
          <w:szCs w:val="22"/>
        </w:rPr>
      </w:pPr>
      <w:r w:rsidRPr="0069726A">
        <w:rPr>
          <w:i w:val="0"/>
          <w:sz w:val="22"/>
          <w:szCs w:val="22"/>
        </w:rPr>
        <w:t>v roku 15 (petnajstih) dni po prejemu in ga potrditi oziroma zavrniti.</w:t>
      </w:r>
    </w:p>
    <w:p w14:paraId="50123BDE" w14:textId="77777777" w:rsidR="0069726A" w:rsidRPr="0069726A" w:rsidRDefault="0069726A" w:rsidP="0069726A">
      <w:pPr>
        <w:spacing w:line="280" w:lineRule="exact"/>
        <w:jc w:val="both"/>
        <w:rPr>
          <w:i w:val="0"/>
          <w:sz w:val="22"/>
          <w:szCs w:val="22"/>
        </w:rPr>
      </w:pPr>
    </w:p>
    <w:p w14:paraId="668F865E" w14:textId="77777777" w:rsidR="0069726A" w:rsidRPr="0069726A" w:rsidRDefault="0069726A" w:rsidP="0069726A">
      <w:pPr>
        <w:spacing w:line="280" w:lineRule="exact"/>
        <w:jc w:val="both"/>
        <w:rPr>
          <w:i w:val="0"/>
          <w:sz w:val="22"/>
          <w:szCs w:val="22"/>
        </w:rPr>
      </w:pPr>
      <w:r w:rsidRPr="0069726A">
        <w:rPr>
          <w:i w:val="0"/>
          <w:sz w:val="22"/>
          <w:szCs w:val="22"/>
        </w:rPr>
        <w:t>Izvajalec mora poročila oziroma drugo dokumentacijo in račune, ki jim je naročnik ugovarjal, popraviti skladno s prejetimi pripombami in popravljene posredovati naročniku v 15 (petnajstih) dneh od prejema pripomb.</w:t>
      </w:r>
    </w:p>
    <w:p w14:paraId="2B22B25F" w14:textId="77777777" w:rsidR="0069726A" w:rsidRPr="0069726A" w:rsidRDefault="0069726A" w:rsidP="0069726A">
      <w:pPr>
        <w:spacing w:line="280" w:lineRule="exact"/>
        <w:jc w:val="both"/>
        <w:rPr>
          <w:i w:val="0"/>
          <w:sz w:val="22"/>
          <w:szCs w:val="22"/>
        </w:rPr>
      </w:pPr>
    </w:p>
    <w:p w14:paraId="6D21A167" w14:textId="77777777" w:rsidR="0069726A" w:rsidRPr="0069726A" w:rsidRDefault="0069726A" w:rsidP="0069726A">
      <w:pPr>
        <w:spacing w:line="280" w:lineRule="exact"/>
        <w:jc w:val="both"/>
        <w:rPr>
          <w:i w:val="0"/>
          <w:sz w:val="22"/>
          <w:szCs w:val="22"/>
        </w:rPr>
      </w:pPr>
      <w:r w:rsidRPr="0069726A">
        <w:rPr>
          <w:i w:val="0"/>
          <w:sz w:val="22"/>
          <w:szCs w:val="22"/>
        </w:rPr>
        <w:t>Rok plačila računa je največ 30 (trideset) dni po prejemu pravilno izstavljenega in potrjenega e-računa oziroma skladno z veljavnimi predpisi. Če zadnji dan plačilnega roka sovpada z dnem, ko je po zakonu dela prost dan, se za zadnji dan roka šteje naslednji delavnik.</w:t>
      </w:r>
    </w:p>
    <w:p w14:paraId="3E39E3C7" w14:textId="77777777" w:rsidR="0069726A" w:rsidRPr="0069726A" w:rsidRDefault="0069726A" w:rsidP="0069726A">
      <w:pPr>
        <w:spacing w:line="280" w:lineRule="exact"/>
        <w:jc w:val="both"/>
        <w:rPr>
          <w:i w:val="0"/>
          <w:sz w:val="22"/>
          <w:szCs w:val="22"/>
        </w:rPr>
      </w:pPr>
    </w:p>
    <w:p w14:paraId="4DE430C5" w14:textId="77777777" w:rsidR="0069726A" w:rsidRPr="0069726A" w:rsidRDefault="0069726A" w:rsidP="0069726A">
      <w:pPr>
        <w:spacing w:line="280" w:lineRule="exact"/>
        <w:jc w:val="both"/>
        <w:rPr>
          <w:i w:val="0"/>
          <w:sz w:val="22"/>
          <w:szCs w:val="22"/>
        </w:rPr>
      </w:pPr>
      <w:r w:rsidRPr="0069726A">
        <w:rPr>
          <w:i w:val="0"/>
          <w:sz w:val="22"/>
          <w:szCs w:val="22"/>
        </w:rPr>
        <w:t>Naročnik bo potrjene e-račune izvajalca plačeval na transakcijski račun izvajalca številka __________________ odprt pri banki_______________.</w:t>
      </w:r>
    </w:p>
    <w:p w14:paraId="462FC97C" w14:textId="77777777" w:rsidR="0069726A" w:rsidRPr="0069726A" w:rsidRDefault="0069726A" w:rsidP="0069726A">
      <w:pPr>
        <w:spacing w:line="280" w:lineRule="exact"/>
        <w:jc w:val="both"/>
        <w:rPr>
          <w:i w:val="0"/>
          <w:sz w:val="22"/>
          <w:szCs w:val="22"/>
        </w:rPr>
      </w:pPr>
    </w:p>
    <w:p w14:paraId="325184AC" w14:textId="77777777" w:rsidR="0069726A" w:rsidRPr="0069726A" w:rsidRDefault="0069726A" w:rsidP="0069726A">
      <w:pPr>
        <w:spacing w:line="280" w:lineRule="exact"/>
        <w:jc w:val="both"/>
        <w:rPr>
          <w:i w:val="0"/>
          <w:sz w:val="22"/>
          <w:szCs w:val="22"/>
          <w:highlight w:val="yellow"/>
        </w:rPr>
      </w:pPr>
    </w:p>
    <w:p w14:paraId="7C5B802A" w14:textId="77777777" w:rsidR="0069726A" w:rsidRPr="0069726A" w:rsidRDefault="0069726A" w:rsidP="0069726A">
      <w:pPr>
        <w:rPr>
          <w:i w:val="0"/>
          <w:sz w:val="22"/>
          <w:szCs w:val="22"/>
        </w:rPr>
      </w:pPr>
      <w:r w:rsidRPr="0069726A">
        <w:rPr>
          <w:b/>
          <w:i w:val="0"/>
          <w:sz w:val="22"/>
          <w:szCs w:val="22"/>
        </w:rPr>
        <w:t>Prepoved prenosa terjatev</w:t>
      </w:r>
    </w:p>
    <w:p w14:paraId="5D50C89D" w14:textId="77777777" w:rsidR="0069726A" w:rsidRPr="0069726A" w:rsidRDefault="0069726A" w:rsidP="0069726A">
      <w:pPr>
        <w:pStyle w:val="Odstavekseznama"/>
        <w:numPr>
          <w:ilvl w:val="0"/>
          <w:numId w:val="34"/>
        </w:numPr>
        <w:spacing w:line="280" w:lineRule="exact"/>
        <w:contextualSpacing/>
        <w:jc w:val="center"/>
        <w:rPr>
          <w:i w:val="0"/>
          <w:sz w:val="22"/>
          <w:szCs w:val="22"/>
        </w:rPr>
      </w:pPr>
      <w:r w:rsidRPr="0069726A">
        <w:rPr>
          <w:i w:val="0"/>
          <w:sz w:val="22"/>
          <w:szCs w:val="22"/>
        </w:rPr>
        <w:t>člen</w:t>
      </w:r>
    </w:p>
    <w:p w14:paraId="7F2D0486" w14:textId="77777777" w:rsidR="0069726A" w:rsidRPr="0069726A" w:rsidRDefault="0069726A" w:rsidP="0069726A">
      <w:pPr>
        <w:rPr>
          <w:i w:val="0"/>
          <w:sz w:val="22"/>
          <w:szCs w:val="22"/>
        </w:rPr>
      </w:pPr>
    </w:p>
    <w:p w14:paraId="7D13928B" w14:textId="77777777" w:rsidR="0069726A" w:rsidRPr="0069726A" w:rsidRDefault="0069726A" w:rsidP="0069726A">
      <w:pPr>
        <w:jc w:val="both"/>
        <w:rPr>
          <w:i w:val="0"/>
          <w:sz w:val="22"/>
          <w:szCs w:val="22"/>
        </w:rPr>
      </w:pPr>
      <w:r w:rsidRPr="0069726A">
        <w:rPr>
          <w:i w:val="0"/>
          <w:sz w:val="22"/>
          <w:szCs w:val="22"/>
        </w:rPr>
        <w:t xml:space="preserve">Stranki okvirnega sporazuma se v skladu s 417. členom Obligacijskega zakonika (Uradni list RS, št. </w:t>
      </w:r>
      <w:hyperlink r:id="rId27" w:tgtFrame="_blank" w:tooltip="Obligacijski zakonik (uradno prečiščeno besedilo)" w:history="1">
        <w:r w:rsidRPr="0069726A">
          <w:rPr>
            <w:i w:val="0"/>
            <w:sz w:val="22"/>
            <w:szCs w:val="22"/>
          </w:rPr>
          <w:t>97/07</w:t>
        </w:r>
      </w:hyperlink>
      <w:r w:rsidRPr="0069726A">
        <w:rPr>
          <w:i w:val="0"/>
          <w:sz w:val="22"/>
          <w:szCs w:val="22"/>
        </w:rPr>
        <w:t xml:space="preserve"> – uradno prečiščeno besedilo, </w:t>
      </w:r>
      <w:hyperlink r:id="rId28" w:tgtFrame="_blank" w:tooltip="Odločba o razveljavitvi 184. člena Obligacijskega zakonika" w:history="1">
        <w:r w:rsidRPr="0069726A">
          <w:rPr>
            <w:i w:val="0"/>
            <w:sz w:val="22"/>
            <w:szCs w:val="22"/>
          </w:rPr>
          <w:t>64/16</w:t>
        </w:r>
      </w:hyperlink>
      <w:r w:rsidRPr="0069726A">
        <w:rPr>
          <w:i w:val="0"/>
          <w:sz w:val="22"/>
          <w:szCs w:val="22"/>
        </w:rPr>
        <w:t xml:space="preserve"> – </w:t>
      </w:r>
      <w:proofErr w:type="spellStart"/>
      <w:r w:rsidRPr="0069726A">
        <w:rPr>
          <w:i w:val="0"/>
          <w:sz w:val="22"/>
          <w:szCs w:val="22"/>
        </w:rPr>
        <w:t>odl</w:t>
      </w:r>
      <w:proofErr w:type="spellEnd"/>
      <w:r w:rsidRPr="0069726A">
        <w:rPr>
          <w:i w:val="0"/>
          <w:sz w:val="22"/>
          <w:szCs w:val="22"/>
        </w:rPr>
        <w:t xml:space="preserve">. US in </w:t>
      </w:r>
      <w:hyperlink r:id="rId29" w:tgtFrame="_blank" w:tooltip="Avtentična razlaga 631. člena Obligacijskega zakonika" w:history="1">
        <w:r w:rsidRPr="0069726A">
          <w:rPr>
            <w:i w:val="0"/>
            <w:sz w:val="22"/>
            <w:szCs w:val="22"/>
          </w:rPr>
          <w:t>20/18</w:t>
        </w:r>
      </w:hyperlink>
      <w:r w:rsidRPr="0069726A">
        <w:rPr>
          <w:i w:val="0"/>
          <w:sz w:val="22"/>
          <w:szCs w:val="22"/>
        </w:rPr>
        <w:t xml:space="preserve"> – OROZ631) izrecno dogovorita, da izvajalec ne sme prenesti na drugega nobenih svojih bodočih terjatev do naročnika, ki jih bo pridobil na podlagi tega okvirnega sporazuma, letnih pogodb ali kateregakoli dodatka, ki bo v prihodnosti sklenjen k njim. Prepoved prenosa bodočih terjatev na drugega zajema vse primere oziroma oblike odstopa terjatev, vključno z odstopom namesto izpolnitve, odstopom v izterjavo in odstopom v zavarovanje. </w:t>
      </w:r>
    </w:p>
    <w:p w14:paraId="72E9E716" w14:textId="77777777" w:rsidR="0069726A" w:rsidRPr="0069726A" w:rsidRDefault="0069726A" w:rsidP="0069726A">
      <w:pPr>
        <w:jc w:val="both"/>
        <w:rPr>
          <w:i w:val="0"/>
          <w:sz w:val="22"/>
          <w:szCs w:val="22"/>
        </w:rPr>
      </w:pPr>
    </w:p>
    <w:p w14:paraId="12533C4B" w14:textId="77777777" w:rsidR="0069726A" w:rsidRPr="0069726A" w:rsidRDefault="0069726A" w:rsidP="0069726A">
      <w:pPr>
        <w:jc w:val="both"/>
        <w:rPr>
          <w:i w:val="0"/>
          <w:sz w:val="22"/>
          <w:szCs w:val="22"/>
        </w:rPr>
      </w:pPr>
      <w:r w:rsidRPr="0069726A">
        <w:rPr>
          <w:i w:val="0"/>
          <w:sz w:val="22"/>
          <w:szCs w:val="22"/>
        </w:rPr>
        <w:t xml:space="preserve">Stranki okvirnega sporazuma se dogovorita, da za namene tega okvirnega sporazuma in letnih  pogodb bodoča terjatev iz prvega odstavka tega člena pomeni vsako terjatev, ki v trenutku prenosa na drugega </w:t>
      </w:r>
      <w:r w:rsidRPr="0069726A">
        <w:rPr>
          <w:i w:val="0"/>
          <w:sz w:val="22"/>
          <w:szCs w:val="22"/>
        </w:rPr>
        <w:lastRenderedPageBreak/>
        <w:t xml:space="preserve">še ni nastala, pri čemer se šteje, da terjatev izvajalca do naročnika nastane takrat, ko je izvajalec dela opravil, jih naročniku obračunal z izstavitvijo računa in je naročnik račun potrdil. </w:t>
      </w:r>
    </w:p>
    <w:p w14:paraId="1E3CC21E" w14:textId="77777777" w:rsidR="0069726A" w:rsidRPr="0069726A" w:rsidRDefault="0069726A" w:rsidP="0069726A">
      <w:pPr>
        <w:jc w:val="both"/>
        <w:rPr>
          <w:i w:val="0"/>
          <w:sz w:val="22"/>
          <w:szCs w:val="22"/>
        </w:rPr>
      </w:pPr>
    </w:p>
    <w:p w14:paraId="1BEFCD92" w14:textId="77777777" w:rsidR="0069726A" w:rsidRPr="0069726A" w:rsidRDefault="0069726A" w:rsidP="0069726A">
      <w:pPr>
        <w:jc w:val="both"/>
        <w:rPr>
          <w:i w:val="0"/>
          <w:sz w:val="22"/>
          <w:szCs w:val="22"/>
        </w:rPr>
      </w:pPr>
      <w:r w:rsidRPr="0069726A">
        <w:rPr>
          <w:i w:val="0"/>
          <w:sz w:val="22"/>
          <w:szCs w:val="22"/>
        </w:rPr>
        <w:t xml:space="preserve">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ta okvirni sporazum oziroma letne pogodbe, vključno z vsemi k njim sklenjenimi dodatki. </w:t>
      </w:r>
    </w:p>
    <w:p w14:paraId="59AE1741" w14:textId="77777777" w:rsidR="0069726A" w:rsidRPr="0069726A" w:rsidRDefault="0069726A" w:rsidP="0069726A">
      <w:pPr>
        <w:jc w:val="both"/>
        <w:rPr>
          <w:i w:val="0"/>
          <w:sz w:val="22"/>
          <w:szCs w:val="22"/>
        </w:rPr>
      </w:pPr>
    </w:p>
    <w:p w14:paraId="06BF01D1" w14:textId="77777777" w:rsidR="0069726A" w:rsidRPr="0069726A" w:rsidRDefault="0069726A" w:rsidP="0069726A">
      <w:pPr>
        <w:jc w:val="both"/>
        <w:rPr>
          <w:i w:val="0"/>
          <w:sz w:val="22"/>
          <w:szCs w:val="22"/>
        </w:rPr>
      </w:pPr>
      <w:r w:rsidRPr="0069726A">
        <w:rPr>
          <w:i w:val="0"/>
          <w:sz w:val="22"/>
          <w:szCs w:val="22"/>
        </w:rPr>
        <w:t>V primeru, da bi izvajalec kljub dogovoru o prepovedi prenosa bodočih terjatev iz prvega odstavka tega člena prenesel katerokoli svojo bodočo terjatev do naročnika na drugega, je dolžan naročniku plačati tudi pogodbeno kazen v znesku 10maksimalne pogodbene vrednosti z DDV, to je …………….. EUR. Naročnik ima pravico zahtevati plačilo pogodbene kazni ne glede na to, ali je uveljavil pravico do odpovedi okvirnega sporazuma oziroma letnih pogodb iz tretjega odstavka tega člena ali ne. Naročnik ima pravico zahtevati pogodbeno kazen, tudi če presega škodo, ki mu je nastala, in celo če mu ni nastala nobena škoda. Za znesek pogodbene kazni bo naročnik izvajalcu izstavil račun, ki ga mora izvajalec plačati v roku 30 (trideset) dni od dneva izstavitve računa.</w:t>
      </w:r>
    </w:p>
    <w:p w14:paraId="68B5634C" w14:textId="77777777" w:rsidR="0069726A" w:rsidRPr="0069726A" w:rsidRDefault="0069726A" w:rsidP="0069726A">
      <w:pPr>
        <w:jc w:val="both"/>
        <w:rPr>
          <w:i w:val="0"/>
          <w:sz w:val="22"/>
          <w:szCs w:val="22"/>
        </w:rPr>
      </w:pPr>
    </w:p>
    <w:p w14:paraId="11AF598B" w14:textId="77777777" w:rsidR="0069726A" w:rsidRPr="0069726A" w:rsidRDefault="0069726A" w:rsidP="0069726A">
      <w:pPr>
        <w:pStyle w:val="Telobesedila"/>
        <w:rPr>
          <w:rFonts w:ascii="Times New Roman" w:hAnsi="Times New Roman"/>
          <w:b w:val="0"/>
          <w:sz w:val="22"/>
          <w:szCs w:val="22"/>
        </w:rPr>
      </w:pPr>
      <w:r w:rsidRPr="0069726A">
        <w:rPr>
          <w:rFonts w:ascii="Times New Roman" w:hAnsi="Times New Roman"/>
          <w:b w:val="0"/>
          <w:sz w:val="22"/>
          <w:szCs w:val="22"/>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tem okvirnem sporazumu, letnih pogodbah in dodatkih, sklenjenih k njim,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povrnil naročniku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0F0AD170" w14:textId="77777777" w:rsidR="0069726A" w:rsidRPr="0069726A" w:rsidRDefault="0069726A" w:rsidP="0069726A">
      <w:pPr>
        <w:jc w:val="both"/>
        <w:rPr>
          <w:i w:val="0"/>
          <w:sz w:val="22"/>
          <w:szCs w:val="22"/>
        </w:rPr>
      </w:pPr>
    </w:p>
    <w:p w14:paraId="2D11620C" w14:textId="77777777" w:rsidR="0069726A" w:rsidRPr="0069726A" w:rsidRDefault="0069726A" w:rsidP="0069726A">
      <w:pPr>
        <w:jc w:val="both"/>
        <w:rPr>
          <w:i w:val="0"/>
          <w:sz w:val="22"/>
          <w:szCs w:val="22"/>
        </w:rPr>
      </w:pPr>
      <w:r w:rsidRPr="0069726A">
        <w:rPr>
          <w:i w:val="0"/>
          <w:sz w:val="22"/>
          <w:szCs w:val="22"/>
        </w:rPr>
        <w:t xml:space="preserve">Stranki okvirnega sporazuma soglašata s tem, da izvajalec ne odgovarja naročniku in slednji proti njemu ne more uveljaviti sankcij iz tretjega do petega odstavka tega člena v primeru, da bi izvajalčevi podizvajalci odstopili drugemu svoje terjatve do naročnika ali izvajalca. </w:t>
      </w:r>
    </w:p>
    <w:p w14:paraId="0EEB2E38" w14:textId="77777777" w:rsidR="0069726A" w:rsidRPr="0069726A" w:rsidRDefault="0069726A" w:rsidP="0069726A">
      <w:pPr>
        <w:jc w:val="both"/>
        <w:rPr>
          <w:i w:val="0"/>
          <w:sz w:val="22"/>
          <w:szCs w:val="22"/>
        </w:rPr>
      </w:pPr>
    </w:p>
    <w:p w14:paraId="6F58D53C" w14:textId="77777777" w:rsidR="0069726A" w:rsidRPr="0069726A" w:rsidRDefault="0069726A" w:rsidP="0069726A">
      <w:pPr>
        <w:jc w:val="both"/>
        <w:rPr>
          <w:i w:val="0"/>
          <w:sz w:val="22"/>
          <w:szCs w:val="22"/>
        </w:rPr>
      </w:pPr>
      <w:r w:rsidRPr="0069726A">
        <w:rPr>
          <w:i w:val="0"/>
          <w:sz w:val="22"/>
          <w:szCs w:val="22"/>
        </w:rPr>
        <w:t>Stranki okvirnega sporazuma ugotavljata, da naročnik ni seznanjen s tem, da bi izvajalec katerakoli dela po tem okvirnem sporazumu izvedel s podizvajalci, razen za dela, za katera je s to pogodbo izrecno dogovorjeno, da bodo izvedena s podizvajalci.</w:t>
      </w:r>
    </w:p>
    <w:p w14:paraId="3DF95628" w14:textId="77777777" w:rsidR="0069726A" w:rsidRPr="0069726A" w:rsidRDefault="0069726A" w:rsidP="0069726A">
      <w:pPr>
        <w:spacing w:line="280" w:lineRule="exact"/>
        <w:jc w:val="both"/>
        <w:rPr>
          <w:i w:val="0"/>
          <w:sz w:val="22"/>
          <w:szCs w:val="22"/>
          <w:highlight w:val="yellow"/>
        </w:rPr>
      </w:pPr>
    </w:p>
    <w:p w14:paraId="216B2402" w14:textId="77777777" w:rsidR="0069726A" w:rsidRPr="0069726A" w:rsidRDefault="0069726A" w:rsidP="0069726A">
      <w:pPr>
        <w:spacing w:line="280" w:lineRule="exact"/>
        <w:rPr>
          <w:i w:val="0"/>
          <w:sz w:val="22"/>
          <w:szCs w:val="22"/>
        </w:rPr>
      </w:pPr>
    </w:p>
    <w:p w14:paraId="265134A6" w14:textId="77777777" w:rsidR="0069726A" w:rsidRPr="0069726A" w:rsidRDefault="0069726A" w:rsidP="0069726A">
      <w:pPr>
        <w:jc w:val="both"/>
        <w:rPr>
          <w:b/>
          <w:i w:val="0"/>
          <w:sz w:val="22"/>
          <w:szCs w:val="22"/>
        </w:rPr>
      </w:pPr>
      <w:r w:rsidRPr="0069726A">
        <w:rPr>
          <w:b/>
          <w:i w:val="0"/>
          <w:sz w:val="22"/>
          <w:szCs w:val="22"/>
        </w:rPr>
        <w:t>Obveznosti strank okvirnega sporazuma</w:t>
      </w:r>
    </w:p>
    <w:p w14:paraId="145D8891" w14:textId="77777777" w:rsidR="0069726A" w:rsidRPr="0069726A" w:rsidRDefault="0069726A" w:rsidP="0069726A">
      <w:pPr>
        <w:pStyle w:val="Odstavekseznama"/>
        <w:numPr>
          <w:ilvl w:val="0"/>
          <w:numId w:val="34"/>
        </w:numPr>
        <w:spacing w:line="280" w:lineRule="exact"/>
        <w:contextualSpacing/>
        <w:jc w:val="center"/>
        <w:rPr>
          <w:i w:val="0"/>
          <w:sz w:val="22"/>
          <w:szCs w:val="22"/>
        </w:rPr>
      </w:pPr>
      <w:r w:rsidRPr="0069726A">
        <w:rPr>
          <w:i w:val="0"/>
          <w:sz w:val="22"/>
          <w:szCs w:val="22"/>
        </w:rPr>
        <w:t>člen</w:t>
      </w:r>
    </w:p>
    <w:p w14:paraId="634CE85B" w14:textId="77777777" w:rsidR="0069726A" w:rsidRPr="0069726A" w:rsidRDefault="0069726A" w:rsidP="0069726A">
      <w:pPr>
        <w:spacing w:line="280" w:lineRule="exact"/>
        <w:jc w:val="both"/>
        <w:rPr>
          <w:i w:val="0"/>
          <w:sz w:val="22"/>
          <w:szCs w:val="22"/>
        </w:rPr>
      </w:pPr>
    </w:p>
    <w:p w14:paraId="187AE86B" w14:textId="77777777" w:rsidR="0069726A" w:rsidRPr="0069726A" w:rsidRDefault="0069726A" w:rsidP="0069726A">
      <w:pPr>
        <w:overflowPunct w:val="0"/>
        <w:autoSpaceDE w:val="0"/>
        <w:autoSpaceDN w:val="0"/>
        <w:adjustRightInd w:val="0"/>
        <w:spacing w:line="280" w:lineRule="exact"/>
        <w:jc w:val="both"/>
        <w:rPr>
          <w:i w:val="0"/>
          <w:sz w:val="22"/>
          <w:szCs w:val="22"/>
        </w:rPr>
      </w:pPr>
      <w:r w:rsidRPr="0069726A">
        <w:rPr>
          <w:i w:val="0"/>
          <w:sz w:val="22"/>
          <w:szCs w:val="22"/>
        </w:rPr>
        <w:t>Izvajalec se obvezuje:</w:t>
      </w:r>
    </w:p>
    <w:p w14:paraId="3E32FFED" w14:textId="77777777" w:rsidR="0069726A" w:rsidRPr="0069726A" w:rsidRDefault="0069726A" w:rsidP="0069726A">
      <w:pPr>
        <w:pStyle w:val="Odstavekseznama"/>
        <w:numPr>
          <w:ilvl w:val="0"/>
          <w:numId w:val="29"/>
        </w:numPr>
        <w:contextualSpacing/>
        <w:jc w:val="both"/>
        <w:rPr>
          <w:i w:val="0"/>
          <w:sz w:val="22"/>
          <w:szCs w:val="22"/>
        </w:rPr>
      </w:pPr>
      <w:r w:rsidRPr="0069726A">
        <w:rPr>
          <w:i w:val="0"/>
          <w:sz w:val="22"/>
          <w:szCs w:val="22"/>
        </w:rPr>
        <w:t>storitve in druge storitve, ki so predmet tega okvirnega sporazuma, izvesti strokovno in kvalitetno, v skladu z upoštevanjem veljavnih standardov in predpisov ter na način in v rokih, določenih v tem okvirnem sporazumu;</w:t>
      </w:r>
    </w:p>
    <w:p w14:paraId="459103A2" w14:textId="77777777" w:rsidR="0069726A" w:rsidRPr="0069726A" w:rsidRDefault="0069726A" w:rsidP="0069726A">
      <w:pPr>
        <w:pStyle w:val="Odstavekseznama"/>
        <w:numPr>
          <w:ilvl w:val="0"/>
          <w:numId w:val="29"/>
        </w:numPr>
        <w:contextualSpacing/>
        <w:jc w:val="both"/>
        <w:rPr>
          <w:i w:val="0"/>
          <w:sz w:val="22"/>
          <w:szCs w:val="22"/>
        </w:rPr>
      </w:pPr>
      <w:r w:rsidRPr="0069726A">
        <w:rPr>
          <w:i w:val="0"/>
          <w:sz w:val="22"/>
          <w:szCs w:val="22"/>
        </w:rPr>
        <w:t>naročnika sproti obveščati o kakršnikoli spremembi, ki bi lahko privedla do tega, da se storitve in druge storitve ne bi mogle več izvajati;</w:t>
      </w:r>
    </w:p>
    <w:p w14:paraId="67454434" w14:textId="77777777" w:rsidR="0069726A" w:rsidRPr="0069726A" w:rsidRDefault="0069726A" w:rsidP="0069726A">
      <w:pPr>
        <w:pStyle w:val="Odstavekseznama"/>
        <w:numPr>
          <w:ilvl w:val="0"/>
          <w:numId w:val="29"/>
        </w:numPr>
        <w:contextualSpacing/>
        <w:jc w:val="both"/>
        <w:rPr>
          <w:i w:val="0"/>
          <w:sz w:val="22"/>
          <w:szCs w:val="22"/>
        </w:rPr>
      </w:pPr>
      <w:r w:rsidRPr="0069726A">
        <w:rPr>
          <w:i w:val="0"/>
          <w:sz w:val="22"/>
          <w:szCs w:val="22"/>
        </w:rPr>
        <w:t xml:space="preserve">vse meritve izvesti z naročnikovo merilno opremo – avtomatskim </w:t>
      </w:r>
      <w:proofErr w:type="spellStart"/>
      <w:r w:rsidRPr="0069726A">
        <w:rPr>
          <w:i w:val="0"/>
          <w:sz w:val="22"/>
          <w:szCs w:val="22"/>
        </w:rPr>
        <w:t>okoljskim</w:t>
      </w:r>
      <w:proofErr w:type="spellEnd"/>
      <w:r w:rsidRPr="0069726A">
        <w:rPr>
          <w:i w:val="0"/>
          <w:sz w:val="22"/>
          <w:szCs w:val="22"/>
        </w:rPr>
        <w:t xml:space="preserve"> merilnim sistemom, ki je v lasti naročnika, ter z njim upravljati s skrbnostjo dobrega strokovnjaka ter ob vsakem izpadu ali morebitni okvari nemudoma obvestiti naročnika;</w:t>
      </w:r>
    </w:p>
    <w:p w14:paraId="67565D60" w14:textId="77777777" w:rsidR="0069726A" w:rsidRPr="0069726A" w:rsidRDefault="0069726A" w:rsidP="0069726A">
      <w:pPr>
        <w:pStyle w:val="Odstavekseznama"/>
        <w:numPr>
          <w:ilvl w:val="0"/>
          <w:numId w:val="29"/>
        </w:numPr>
        <w:contextualSpacing/>
        <w:jc w:val="both"/>
        <w:rPr>
          <w:i w:val="0"/>
          <w:sz w:val="22"/>
          <w:szCs w:val="22"/>
        </w:rPr>
      </w:pPr>
      <w:r w:rsidRPr="0069726A">
        <w:rPr>
          <w:i w:val="0"/>
          <w:sz w:val="22"/>
          <w:szCs w:val="22"/>
        </w:rPr>
        <w:lastRenderedPageBreak/>
        <w:t xml:space="preserve">poročati o vsakem morebitnem izrednem dogodku na avtomatski </w:t>
      </w:r>
      <w:proofErr w:type="spellStart"/>
      <w:r w:rsidRPr="0069726A">
        <w:rPr>
          <w:i w:val="0"/>
          <w:sz w:val="22"/>
          <w:szCs w:val="22"/>
        </w:rPr>
        <w:t>okoljski</w:t>
      </w:r>
      <w:proofErr w:type="spellEnd"/>
      <w:r w:rsidRPr="0069726A">
        <w:rPr>
          <w:i w:val="0"/>
          <w:sz w:val="22"/>
          <w:szCs w:val="22"/>
        </w:rPr>
        <w:t xml:space="preserve"> merilni postaji in avtomatskem </w:t>
      </w:r>
      <w:proofErr w:type="spellStart"/>
      <w:r w:rsidRPr="0069726A">
        <w:rPr>
          <w:i w:val="0"/>
          <w:sz w:val="22"/>
          <w:szCs w:val="22"/>
        </w:rPr>
        <w:t>okoljskem</w:t>
      </w:r>
      <w:proofErr w:type="spellEnd"/>
      <w:r w:rsidRPr="0069726A">
        <w:rPr>
          <w:i w:val="0"/>
          <w:sz w:val="22"/>
          <w:szCs w:val="22"/>
        </w:rPr>
        <w:t xml:space="preserve"> merilnem sistemu, zaradi katerega je prišlo do prekinitve delovanja postaje v roku najkasneje 24 (štiriindvajset) ur od izrednega dogodka in sporočilo posredovati v elektronski obliki na naslov naročnika;</w:t>
      </w:r>
    </w:p>
    <w:p w14:paraId="77490796" w14:textId="77777777" w:rsidR="0069726A" w:rsidRPr="0069726A" w:rsidRDefault="0069726A" w:rsidP="0069726A">
      <w:pPr>
        <w:pStyle w:val="Odstavekseznama"/>
        <w:numPr>
          <w:ilvl w:val="0"/>
          <w:numId w:val="29"/>
        </w:numPr>
        <w:contextualSpacing/>
        <w:jc w:val="both"/>
        <w:rPr>
          <w:i w:val="0"/>
          <w:sz w:val="22"/>
          <w:szCs w:val="22"/>
        </w:rPr>
      </w:pPr>
      <w:r w:rsidRPr="0069726A">
        <w:rPr>
          <w:i w:val="0"/>
          <w:sz w:val="22"/>
          <w:szCs w:val="22"/>
        </w:rPr>
        <w:t>sodelovati na rednih periodičnih sestankih z naročnikom in sproti obveščati pooblaščenega predstavnika naročnika o poteku storitev in drugih storitev ter o vseh spremembah in zadevah, ki vplivajo ali bi lahko imele vpliv na izvedbo storitev in drugih storitev;</w:t>
      </w:r>
    </w:p>
    <w:p w14:paraId="47B4EBEB" w14:textId="77777777" w:rsidR="0069726A" w:rsidRPr="0069726A" w:rsidRDefault="0069726A" w:rsidP="0069726A">
      <w:pPr>
        <w:pStyle w:val="Odstavekseznama"/>
        <w:numPr>
          <w:ilvl w:val="0"/>
          <w:numId w:val="29"/>
        </w:numPr>
        <w:contextualSpacing/>
        <w:jc w:val="both"/>
        <w:rPr>
          <w:i w:val="0"/>
          <w:sz w:val="22"/>
          <w:szCs w:val="22"/>
        </w:rPr>
      </w:pPr>
      <w:r w:rsidRPr="0069726A">
        <w:rPr>
          <w:i w:val="0"/>
          <w:sz w:val="22"/>
          <w:szCs w:val="22"/>
        </w:rPr>
        <w:t>dajati naročniku brezplačna pisna in ustna strokovna tolmačenja in pojasnila v zvezi s storitvami in drugimi storitvami po tem okvirnem sporazumu;</w:t>
      </w:r>
    </w:p>
    <w:p w14:paraId="02CB7BE7" w14:textId="77777777" w:rsidR="0069726A" w:rsidRPr="0069726A" w:rsidRDefault="0069726A" w:rsidP="0069726A">
      <w:pPr>
        <w:pStyle w:val="Odstavekseznama"/>
        <w:numPr>
          <w:ilvl w:val="0"/>
          <w:numId w:val="29"/>
        </w:numPr>
        <w:contextualSpacing/>
        <w:jc w:val="both"/>
        <w:rPr>
          <w:i w:val="0"/>
          <w:sz w:val="22"/>
          <w:szCs w:val="22"/>
        </w:rPr>
      </w:pPr>
      <w:r w:rsidRPr="0069726A">
        <w:rPr>
          <w:i w:val="0"/>
          <w:sz w:val="22"/>
          <w:szCs w:val="22"/>
        </w:rPr>
        <w:t>na pisno zahtevo naročnika in na svoje stroške v roku, ki ga določi naročnik, izvršiti potrebne dopolnitve in spremembe, če naročnik ugotovi, da je izvajalec prevzete storitve ali druge storitve opravil pomanjkljivo oziroma nestrokovno;</w:t>
      </w:r>
    </w:p>
    <w:p w14:paraId="535D051D" w14:textId="77777777" w:rsidR="0069726A" w:rsidRPr="0069726A" w:rsidRDefault="0069726A" w:rsidP="0069726A">
      <w:pPr>
        <w:pStyle w:val="Odstavekseznama"/>
        <w:numPr>
          <w:ilvl w:val="0"/>
          <w:numId w:val="29"/>
        </w:numPr>
        <w:contextualSpacing/>
        <w:jc w:val="both"/>
        <w:rPr>
          <w:i w:val="0"/>
          <w:sz w:val="22"/>
          <w:szCs w:val="22"/>
        </w:rPr>
      </w:pPr>
      <w:r w:rsidRPr="0069726A">
        <w:rPr>
          <w:i w:val="0"/>
          <w:sz w:val="22"/>
          <w:szCs w:val="22"/>
        </w:rPr>
        <w:t>predstavniku naročnika po tem okvirnem sporazumu kadarkoli omogočiti vpogled v izvajanje storitev in drugih storitev in upoštevati njegova navodila in sugestije za večjo uporabnost podatkov;</w:t>
      </w:r>
    </w:p>
    <w:p w14:paraId="329A0C38" w14:textId="77777777" w:rsidR="0069726A" w:rsidRPr="0069726A" w:rsidRDefault="0069726A" w:rsidP="0069726A">
      <w:pPr>
        <w:pStyle w:val="Odstavekseznama"/>
        <w:numPr>
          <w:ilvl w:val="0"/>
          <w:numId w:val="29"/>
        </w:numPr>
        <w:contextualSpacing/>
        <w:jc w:val="both"/>
        <w:rPr>
          <w:i w:val="0"/>
          <w:sz w:val="22"/>
          <w:szCs w:val="22"/>
        </w:rPr>
      </w:pPr>
      <w:r w:rsidRPr="0069726A">
        <w:rPr>
          <w:i w:val="0"/>
          <w:sz w:val="22"/>
          <w:szCs w:val="22"/>
        </w:rPr>
        <w:t>zagotoviti rezultate storitev in drugih storitev po tem okvirnem sporazumu v skladu s ponudbo;</w:t>
      </w:r>
    </w:p>
    <w:p w14:paraId="5AD3934A" w14:textId="77777777" w:rsidR="0069726A" w:rsidRPr="0069726A" w:rsidRDefault="0069726A" w:rsidP="0069726A">
      <w:pPr>
        <w:pStyle w:val="Odstavekseznama"/>
        <w:numPr>
          <w:ilvl w:val="0"/>
          <w:numId w:val="29"/>
        </w:numPr>
        <w:contextualSpacing/>
        <w:jc w:val="both"/>
        <w:rPr>
          <w:i w:val="0"/>
          <w:sz w:val="22"/>
          <w:szCs w:val="22"/>
        </w:rPr>
      </w:pPr>
      <w:r w:rsidRPr="0069726A">
        <w:rPr>
          <w:i w:val="0"/>
          <w:sz w:val="22"/>
          <w:szCs w:val="22"/>
        </w:rPr>
        <w:t>naročniku predložiti fazna, letna in končno poročilo o rezultatih monitoringa;</w:t>
      </w:r>
    </w:p>
    <w:p w14:paraId="01C65AA6" w14:textId="77777777" w:rsidR="0069726A" w:rsidRPr="0069726A" w:rsidRDefault="0069726A" w:rsidP="0069726A">
      <w:pPr>
        <w:pStyle w:val="Odstavekseznama"/>
        <w:numPr>
          <w:ilvl w:val="0"/>
          <w:numId w:val="29"/>
        </w:numPr>
        <w:contextualSpacing/>
        <w:jc w:val="both"/>
        <w:rPr>
          <w:i w:val="0"/>
          <w:sz w:val="22"/>
          <w:szCs w:val="22"/>
        </w:rPr>
      </w:pPr>
      <w:r w:rsidRPr="0069726A">
        <w:rPr>
          <w:i w:val="0"/>
          <w:sz w:val="22"/>
          <w:szCs w:val="22"/>
        </w:rPr>
        <w:t xml:space="preserve">pred pričetkom meritev in po opravljenih obveznostih, ki so predmet tega okvirnega sporazuma, z naročnikom opraviti primopredajo avtomatske </w:t>
      </w:r>
      <w:proofErr w:type="spellStart"/>
      <w:r w:rsidRPr="0069726A">
        <w:rPr>
          <w:i w:val="0"/>
          <w:sz w:val="22"/>
          <w:szCs w:val="22"/>
        </w:rPr>
        <w:t>okoljske</w:t>
      </w:r>
      <w:proofErr w:type="spellEnd"/>
      <w:r w:rsidRPr="0069726A">
        <w:rPr>
          <w:i w:val="0"/>
          <w:sz w:val="22"/>
          <w:szCs w:val="22"/>
        </w:rPr>
        <w:t xml:space="preserve"> merilne postaje in avtomatskega </w:t>
      </w:r>
      <w:proofErr w:type="spellStart"/>
      <w:r w:rsidRPr="0069726A">
        <w:rPr>
          <w:i w:val="0"/>
          <w:sz w:val="22"/>
          <w:szCs w:val="22"/>
        </w:rPr>
        <w:t>okoljskega</w:t>
      </w:r>
      <w:proofErr w:type="spellEnd"/>
      <w:r w:rsidRPr="0069726A">
        <w:rPr>
          <w:i w:val="0"/>
          <w:sz w:val="22"/>
          <w:szCs w:val="22"/>
        </w:rPr>
        <w:t xml:space="preserve"> merilnega sistema in jo potrditi s podpisoma primopredajnih zapisnikov;</w:t>
      </w:r>
    </w:p>
    <w:p w14:paraId="319040D6" w14:textId="77777777" w:rsidR="0069726A" w:rsidRPr="0069726A" w:rsidRDefault="0069726A" w:rsidP="0069726A">
      <w:pPr>
        <w:pStyle w:val="Odstavekseznama"/>
        <w:numPr>
          <w:ilvl w:val="0"/>
          <w:numId w:val="29"/>
        </w:numPr>
        <w:contextualSpacing/>
        <w:jc w:val="both"/>
        <w:rPr>
          <w:i w:val="0"/>
          <w:sz w:val="22"/>
          <w:szCs w:val="22"/>
        </w:rPr>
      </w:pPr>
      <w:r w:rsidRPr="0069726A">
        <w:rPr>
          <w:i w:val="0"/>
          <w:sz w:val="22"/>
          <w:szCs w:val="22"/>
        </w:rPr>
        <w:t>naročniku predložiti poročila oziroma drugo dokumentacijo o izvedbi storitev in drugih storitev v 1 (enem) tiskanem izvodu in 1 (enem) izvodu v elektronski obliki.</w:t>
      </w:r>
    </w:p>
    <w:p w14:paraId="061423DF" w14:textId="77777777" w:rsidR="0069726A" w:rsidRPr="0069726A" w:rsidRDefault="0069726A" w:rsidP="0069726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80" w:lineRule="exact"/>
        <w:rPr>
          <w:i w:val="0"/>
          <w:sz w:val="22"/>
          <w:szCs w:val="22"/>
          <w:highlight w:val="yellow"/>
          <w:u w:val="single"/>
        </w:rPr>
      </w:pPr>
    </w:p>
    <w:p w14:paraId="4DB0C920" w14:textId="77777777" w:rsidR="0069726A" w:rsidRPr="0069726A" w:rsidRDefault="0069726A" w:rsidP="0069726A">
      <w:pPr>
        <w:pStyle w:val="Odstavekseznama"/>
        <w:numPr>
          <w:ilvl w:val="0"/>
          <w:numId w:val="34"/>
        </w:numPr>
        <w:spacing w:line="280" w:lineRule="exact"/>
        <w:contextualSpacing/>
        <w:jc w:val="center"/>
        <w:rPr>
          <w:i w:val="0"/>
          <w:sz w:val="22"/>
          <w:szCs w:val="22"/>
        </w:rPr>
      </w:pPr>
      <w:r w:rsidRPr="0069726A">
        <w:rPr>
          <w:i w:val="0"/>
          <w:sz w:val="22"/>
          <w:szCs w:val="22"/>
        </w:rPr>
        <w:t>člen</w:t>
      </w:r>
    </w:p>
    <w:p w14:paraId="1220A36D" w14:textId="77777777" w:rsidR="0069726A" w:rsidRPr="0069726A" w:rsidRDefault="0069726A" w:rsidP="0069726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80" w:lineRule="exact"/>
        <w:rPr>
          <w:i w:val="0"/>
          <w:sz w:val="22"/>
          <w:szCs w:val="22"/>
          <w:highlight w:val="yellow"/>
        </w:rPr>
      </w:pPr>
    </w:p>
    <w:p w14:paraId="092A3510" w14:textId="77777777" w:rsidR="0069726A" w:rsidRPr="0069726A" w:rsidRDefault="0069726A" w:rsidP="0069726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80" w:lineRule="exact"/>
        <w:rPr>
          <w:i w:val="0"/>
          <w:sz w:val="22"/>
          <w:szCs w:val="22"/>
        </w:rPr>
      </w:pPr>
      <w:r w:rsidRPr="0069726A">
        <w:rPr>
          <w:i w:val="0"/>
          <w:sz w:val="22"/>
          <w:szCs w:val="22"/>
        </w:rPr>
        <w:t>Naročnik se obvezuje:</w:t>
      </w:r>
    </w:p>
    <w:p w14:paraId="33425D96" w14:textId="77777777" w:rsidR="0069726A" w:rsidRPr="0069726A" w:rsidRDefault="0069726A" w:rsidP="0069726A">
      <w:pPr>
        <w:numPr>
          <w:ilvl w:val="0"/>
          <w:numId w:val="30"/>
        </w:numPr>
        <w:jc w:val="both"/>
        <w:rPr>
          <w:i w:val="0"/>
          <w:sz w:val="22"/>
          <w:szCs w:val="22"/>
        </w:rPr>
      </w:pPr>
      <w:r w:rsidRPr="0069726A">
        <w:rPr>
          <w:i w:val="0"/>
          <w:sz w:val="22"/>
          <w:szCs w:val="22"/>
        </w:rPr>
        <w:t>tekoče obveščati izvajalca o vseh spremembah in novo nastalih situacijah, ki bi lahko imele vpliv na izvršitev prevzetih obveznosti;</w:t>
      </w:r>
    </w:p>
    <w:p w14:paraId="140D14DE" w14:textId="77777777" w:rsidR="0069726A" w:rsidRPr="0069726A" w:rsidRDefault="0069726A" w:rsidP="0069726A">
      <w:pPr>
        <w:numPr>
          <w:ilvl w:val="0"/>
          <w:numId w:val="30"/>
        </w:numPr>
        <w:jc w:val="both"/>
        <w:rPr>
          <w:i w:val="0"/>
          <w:sz w:val="22"/>
          <w:szCs w:val="22"/>
        </w:rPr>
      </w:pPr>
      <w:r w:rsidRPr="0069726A">
        <w:rPr>
          <w:i w:val="0"/>
          <w:sz w:val="22"/>
          <w:szCs w:val="22"/>
        </w:rPr>
        <w:t>sodelovati z izvajalcem in tekoče spremljati in nadzirati izvedbo storitev in drugih storitev, ki so predmet tega okvirnega sporazuma;</w:t>
      </w:r>
    </w:p>
    <w:p w14:paraId="54E6462A" w14:textId="77777777" w:rsidR="0069726A" w:rsidRPr="0069726A" w:rsidRDefault="0069726A" w:rsidP="0069726A">
      <w:pPr>
        <w:numPr>
          <w:ilvl w:val="0"/>
          <w:numId w:val="30"/>
        </w:numPr>
        <w:jc w:val="both"/>
        <w:rPr>
          <w:i w:val="0"/>
          <w:sz w:val="22"/>
          <w:szCs w:val="22"/>
        </w:rPr>
      </w:pPr>
      <w:r w:rsidRPr="0069726A">
        <w:rPr>
          <w:i w:val="0"/>
          <w:sz w:val="22"/>
          <w:szCs w:val="22"/>
        </w:rPr>
        <w:t>za potrebe izvedbe storitev in drugih storitev po tem okvirnem sporazumu izvajalcu posredovati dokumentacijo, s katero razpolaga;</w:t>
      </w:r>
    </w:p>
    <w:p w14:paraId="211E97F8" w14:textId="77777777" w:rsidR="0069726A" w:rsidRPr="0069726A" w:rsidRDefault="0069726A" w:rsidP="0069726A">
      <w:pPr>
        <w:numPr>
          <w:ilvl w:val="0"/>
          <w:numId w:val="30"/>
        </w:numPr>
        <w:jc w:val="both"/>
        <w:rPr>
          <w:i w:val="0"/>
          <w:sz w:val="22"/>
          <w:szCs w:val="22"/>
        </w:rPr>
      </w:pPr>
      <w:r w:rsidRPr="0069726A">
        <w:rPr>
          <w:i w:val="0"/>
          <w:sz w:val="22"/>
          <w:szCs w:val="22"/>
        </w:rPr>
        <w:t>izvajalcu pravočasno sporočati rok, vrsto in obseg storitev in drugih storitev, ki jih mora opraviti;</w:t>
      </w:r>
    </w:p>
    <w:p w14:paraId="2DB8CF59" w14:textId="77777777" w:rsidR="0069726A" w:rsidRPr="0069726A" w:rsidRDefault="0069726A" w:rsidP="0069726A">
      <w:pPr>
        <w:numPr>
          <w:ilvl w:val="0"/>
          <w:numId w:val="30"/>
        </w:numPr>
        <w:jc w:val="both"/>
        <w:rPr>
          <w:i w:val="0"/>
          <w:sz w:val="22"/>
          <w:szCs w:val="22"/>
        </w:rPr>
      </w:pPr>
      <w:r w:rsidRPr="0069726A">
        <w:rPr>
          <w:i w:val="0"/>
          <w:sz w:val="22"/>
          <w:szCs w:val="22"/>
        </w:rPr>
        <w:t>izpolnjevati vse predvidene obveznosti v rokih in na predviden način;</w:t>
      </w:r>
    </w:p>
    <w:p w14:paraId="25F76366" w14:textId="77777777" w:rsidR="0069726A" w:rsidRPr="0069726A" w:rsidRDefault="0069726A" w:rsidP="0069726A">
      <w:pPr>
        <w:numPr>
          <w:ilvl w:val="0"/>
          <w:numId w:val="30"/>
        </w:numPr>
        <w:jc w:val="both"/>
        <w:rPr>
          <w:i w:val="0"/>
          <w:sz w:val="22"/>
          <w:szCs w:val="22"/>
        </w:rPr>
      </w:pPr>
      <w:r w:rsidRPr="0069726A">
        <w:rPr>
          <w:i w:val="0"/>
          <w:sz w:val="22"/>
          <w:szCs w:val="22"/>
        </w:rPr>
        <w:t>plačevati naročene storitve in druge storitve v dogovorjenih rokih.</w:t>
      </w:r>
    </w:p>
    <w:p w14:paraId="1EAD0045" w14:textId="77777777" w:rsidR="0069726A" w:rsidRPr="0069726A" w:rsidRDefault="0069726A" w:rsidP="0069726A">
      <w:pPr>
        <w:spacing w:line="280" w:lineRule="exact"/>
        <w:rPr>
          <w:i w:val="0"/>
          <w:sz w:val="22"/>
          <w:szCs w:val="22"/>
          <w:highlight w:val="yellow"/>
        </w:rPr>
      </w:pPr>
    </w:p>
    <w:p w14:paraId="6DF02417" w14:textId="77777777" w:rsidR="0069726A" w:rsidRPr="0069726A" w:rsidRDefault="0069726A" w:rsidP="0069726A">
      <w:pPr>
        <w:spacing w:line="280" w:lineRule="exact"/>
        <w:rPr>
          <w:i w:val="0"/>
          <w:sz w:val="22"/>
          <w:szCs w:val="22"/>
          <w:highlight w:val="yellow"/>
        </w:rPr>
      </w:pPr>
    </w:p>
    <w:p w14:paraId="30A57C12" w14:textId="77777777" w:rsidR="0069726A" w:rsidRPr="0069726A" w:rsidRDefault="0069726A" w:rsidP="0069726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80" w:lineRule="exact"/>
        <w:jc w:val="both"/>
        <w:rPr>
          <w:b/>
          <w:i w:val="0"/>
          <w:sz w:val="22"/>
          <w:szCs w:val="22"/>
          <w:highlight w:val="yellow"/>
        </w:rPr>
      </w:pPr>
      <w:r w:rsidRPr="0069726A">
        <w:rPr>
          <w:b/>
          <w:i w:val="0"/>
          <w:sz w:val="22"/>
          <w:szCs w:val="22"/>
        </w:rPr>
        <w:t>Pooblaščena predstavnika strank okvirnega sporazuma</w:t>
      </w:r>
    </w:p>
    <w:p w14:paraId="57957FCD" w14:textId="77777777" w:rsidR="0069726A" w:rsidRPr="0069726A" w:rsidRDefault="0069726A" w:rsidP="0069726A">
      <w:pPr>
        <w:pStyle w:val="Odstavekseznama"/>
        <w:numPr>
          <w:ilvl w:val="0"/>
          <w:numId w:val="34"/>
        </w:numPr>
        <w:spacing w:line="280" w:lineRule="exact"/>
        <w:contextualSpacing/>
        <w:jc w:val="center"/>
        <w:rPr>
          <w:i w:val="0"/>
          <w:sz w:val="22"/>
          <w:szCs w:val="22"/>
        </w:rPr>
      </w:pPr>
      <w:r w:rsidRPr="0069726A">
        <w:rPr>
          <w:i w:val="0"/>
          <w:sz w:val="22"/>
          <w:szCs w:val="22"/>
        </w:rPr>
        <w:t>člen</w:t>
      </w:r>
    </w:p>
    <w:p w14:paraId="1D54BD55" w14:textId="77777777" w:rsidR="0069726A" w:rsidRPr="0069726A" w:rsidRDefault="0069726A" w:rsidP="0069726A">
      <w:pPr>
        <w:spacing w:line="280" w:lineRule="exact"/>
        <w:rPr>
          <w:i w:val="0"/>
          <w:sz w:val="22"/>
          <w:szCs w:val="22"/>
        </w:rPr>
      </w:pPr>
    </w:p>
    <w:p w14:paraId="56F021E5" w14:textId="77777777" w:rsidR="0069726A" w:rsidRPr="0069726A" w:rsidRDefault="0069726A" w:rsidP="0069726A">
      <w:pPr>
        <w:spacing w:line="280" w:lineRule="exact"/>
        <w:jc w:val="both"/>
        <w:rPr>
          <w:i w:val="0"/>
          <w:sz w:val="22"/>
          <w:szCs w:val="22"/>
        </w:rPr>
      </w:pPr>
      <w:r w:rsidRPr="0069726A">
        <w:rPr>
          <w:i w:val="0"/>
          <w:sz w:val="22"/>
          <w:szCs w:val="22"/>
        </w:rPr>
        <w:t>Stranki okvirnega sporazuma se dogovorita, da sta za izvajanje tega okvirnega sporazuma odgovorna naslednja pooblaščena predstavnika:</w:t>
      </w:r>
    </w:p>
    <w:p w14:paraId="55513AFC" w14:textId="77777777" w:rsidR="0069726A" w:rsidRPr="0069726A" w:rsidRDefault="0069726A" w:rsidP="0069726A">
      <w:pPr>
        <w:numPr>
          <w:ilvl w:val="0"/>
          <w:numId w:val="30"/>
        </w:numPr>
        <w:jc w:val="both"/>
        <w:rPr>
          <w:i w:val="0"/>
          <w:sz w:val="22"/>
          <w:szCs w:val="22"/>
        </w:rPr>
      </w:pPr>
      <w:r w:rsidRPr="0069726A">
        <w:rPr>
          <w:i w:val="0"/>
          <w:sz w:val="22"/>
          <w:szCs w:val="22"/>
        </w:rPr>
        <w:t xml:space="preserve">na strani naročnika: Svetlana Čermelj, e-naslov: </w:t>
      </w:r>
      <w:hyperlink r:id="rId30" w:history="1">
        <w:r w:rsidRPr="0069726A">
          <w:rPr>
            <w:i w:val="0"/>
            <w:sz w:val="22"/>
            <w:szCs w:val="22"/>
          </w:rPr>
          <w:t>svetlana.cermelj@ljubljana.si</w:t>
        </w:r>
      </w:hyperlink>
      <w:r w:rsidRPr="0069726A">
        <w:rPr>
          <w:i w:val="0"/>
          <w:sz w:val="22"/>
          <w:szCs w:val="22"/>
        </w:rPr>
        <w:t>, telefon: (01) 306-4329</w:t>
      </w:r>
    </w:p>
    <w:p w14:paraId="2850CBDC" w14:textId="77777777" w:rsidR="0069726A" w:rsidRPr="0069726A" w:rsidRDefault="0069726A" w:rsidP="0069726A">
      <w:pPr>
        <w:numPr>
          <w:ilvl w:val="0"/>
          <w:numId w:val="30"/>
        </w:numPr>
        <w:jc w:val="both"/>
        <w:rPr>
          <w:i w:val="0"/>
          <w:sz w:val="22"/>
          <w:szCs w:val="22"/>
        </w:rPr>
      </w:pPr>
      <w:r w:rsidRPr="0069726A">
        <w:rPr>
          <w:i w:val="0"/>
          <w:sz w:val="22"/>
          <w:szCs w:val="22"/>
        </w:rPr>
        <w:t>, ki je hkrati skrbnica okvirnega sporazuma;</w:t>
      </w:r>
    </w:p>
    <w:p w14:paraId="3EA9897E" w14:textId="77777777" w:rsidR="0069726A" w:rsidRPr="0069726A" w:rsidRDefault="0069726A" w:rsidP="0069726A">
      <w:pPr>
        <w:numPr>
          <w:ilvl w:val="0"/>
          <w:numId w:val="30"/>
        </w:numPr>
        <w:jc w:val="both"/>
        <w:rPr>
          <w:i w:val="0"/>
          <w:sz w:val="22"/>
          <w:szCs w:val="22"/>
        </w:rPr>
      </w:pPr>
      <w:r w:rsidRPr="0069726A">
        <w:rPr>
          <w:i w:val="0"/>
          <w:sz w:val="22"/>
          <w:szCs w:val="22"/>
        </w:rPr>
        <w:t>na strani izvajalca: ……………………………, e-naslov: ………………………, telefon: ……………… .</w:t>
      </w:r>
    </w:p>
    <w:p w14:paraId="090C870F" w14:textId="77777777" w:rsidR="0069726A" w:rsidRPr="0069726A" w:rsidRDefault="0069726A" w:rsidP="0069726A">
      <w:pPr>
        <w:spacing w:line="280" w:lineRule="exact"/>
        <w:jc w:val="both"/>
        <w:rPr>
          <w:i w:val="0"/>
          <w:sz w:val="22"/>
          <w:szCs w:val="22"/>
        </w:rPr>
      </w:pPr>
    </w:p>
    <w:p w14:paraId="40A60D96" w14:textId="77777777" w:rsidR="0069726A" w:rsidRPr="0069726A" w:rsidRDefault="0069726A" w:rsidP="0069726A">
      <w:pPr>
        <w:jc w:val="both"/>
        <w:rPr>
          <w:i w:val="0"/>
          <w:sz w:val="22"/>
          <w:szCs w:val="22"/>
        </w:rPr>
      </w:pPr>
      <w:r w:rsidRPr="0069726A">
        <w:rPr>
          <w:i w:val="0"/>
          <w:sz w:val="22"/>
          <w:szCs w:val="22"/>
        </w:rPr>
        <w:t>Stranki okvirnega sporazuma se o zamenjavi pooblaščenih predstavnikov pisno obvestita v roku 7 (sedem) dni po nastali spremembi.</w:t>
      </w:r>
    </w:p>
    <w:p w14:paraId="3D6403BE" w14:textId="77777777" w:rsidR="0069726A" w:rsidRPr="0069726A" w:rsidRDefault="0069726A" w:rsidP="0069726A">
      <w:pPr>
        <w:spacing w:line="280" w:lineRule="exact"/>
        <w:jc w:val="both"/>
        <w:rPr>
          <w:i w:val="0"/>
          <w:sz w:val="22"/>
          <w:szCs w:val="22"/>
        </w:rPr>
      </w:pPr>
    </w:p>
    <w:p w14:paraId="40F0581B" w14:textId="77777777" w:rsidR="0069726A" w:rsidRPr="0069726A" w:rsidRDefault="0069726A" w:rsidP="0069726A">
      <w:pPr>
        <w:spacing w:line="280" w:lineRule="exact"/>
        <w:rPr>
          <w:i w:val="0"/>
          <w:sz w:val="22"/>
          <w:szCs w:val="22"/>
        </w:rPr>
      </w:pPr>
    </w:p>
    <w:p w14:paraId="5F70D39B" w14:textId="77777777" w:rsidR="0069726A" w:rsidRPr="0069726A" w:rsidRDefault="0069726A" w:rsidP="0069726A">
      <w:pPr>
        <w:spacing w:line="280" w:lineRule="exact"/>
        <w:rPr>
          <w:b/>
          <w:i w:val="0"/>
          <w:sz w:val="22"/>
          <w:szCs w:val="22"/>
        </w:rPr>
      </w:pPr>
      <w:r w:rsidRPr="0069726A">
        <w:rPr>
          <w:b/>
          <w:i w:val="0"/>
          <w:sz w:val="22"/>
          <w:szCs w:val="22"/>
        </w:rPr>
        <w:t>Protikorupcijska klavzula</w:t>
      </w:r>
    </w:p>
    <w:p w14:paraId="0672CC4F" w14:textId="77777777" w:rsidR="0069726A" w:rsidRPr="0069726A" w:rsidRDefault="0069726A" w:rsidP="0069726A">
      <w:pPr>
        <w:pStyle w:val="Odstavekseznama"/>
        <w:numPr>
          <w:ilvl w:val="0"/>
          <w:numId w:val="34"/>
        </w:numPr>
        <w:spacing w:line="280" w:lineRule="exact"/>
        <w:contextualSpacing/>
        <w:jc w:val="center"/>
        <w:rPr>
          <w:i w:val="0"/>
          <w:sz w:val="22"/>
          <w:szCs w:val="22"/>
        </w:rPr>
      </w:pPr>
      <w:r w:rsidRPr="0069726A">
        <w:rPr>
          <w:i w:val="0"/>
          <w:sz w:val="22"/>
          <w:szCs w:val="22"/>
        </w:rPr>
        <w:t>člen</w:t>
      </w:r>
    </w:p>
    <w:p w14:paraId="7D14B4DC" w14:textId="77777777" w:rsidR="0069726A" w:rsidRPr="0069726A" w:rsidRDefault="0069726A" w:rsidP="0069726A">
      <w:pPr>
        <w:jc w:val="both"/>
        <w:rPr>
          <w:i w:val="0"/>
          <w:sz w:val="22"/>
          <w:szCs w:val="22"/>
        </w:rPr>
      </w:pPr>
    </w:p>
    <w:p w14:paraId="1E6B44AD" w14:textId="77777777" w:rsidR="0069726A" w:rsidRPr="0069726A" w:rsidRDefault="0069726A" w:rsidP="0069726A">
      <w:pPr>
        <w:jc w:val="both"/>
        <w:rPr>
          <w:i w:val="0"/>
          <w:sz w:val="22"/>
          <w:szCs w:val="22"/>
        </w:rPr>
      </w:pPr>
      <w:r w:rsidRPr="0069726A">
        <w:rPr>
          <w:i w:val="0"/>
          <w:sz w:val="22"/>
          <w:szCs w:val="22"/>
        </w:rPr>
        <w:t>V primeru, da je pri izvedbi naročila, za izbor izvajalca tega okvirnega sporazuma ali pri izvajanju tega okvirnega sporazuma kdo v imenu ali na račun izvajalca, predstavniku, zastopniku ali posredniku naročnika, uslužbencu mestne uprave ali funkcionarju naročnika, obljubil, ponudil ali dal kakšno nedovoljeno korist za pridobitev tega posla ali za sklenitev tega posla pod ugodnejšimi pogoji ali za opustitev dolžnega nadzora nad izvajanjem obveznosti ali za drugo ravnanje ali opustitev, s katerim naročniku povzročena škoda ali je omogočena pridobitev nedovoljene koristi predstavniku, zastopniku ali posredniku naročnika, javnemu uslužbencu mestne uprave ali funkcionarju naročnika, izvajalcu ali njegovemu predstavniku, zastopniku ali posredniku, je ta okvirni sporazum ničen.</w:t>
      </w:r>
    </w:p>
    <w:p w14:paraId="143651EE" w14:textId="77777777" w:rsidR="0069726A" w:rsidRPr="0069726A" w:rsidRDefault="0069726A" w:rsidP="0069726A">
      <w:pPr>
        <w:jc w:val="both"/>
        <w:rPr>
          <w:i w:val="0"/>
          <w:sz w:val="22"/>
          <w:szCs w:val="22"/>
        </w:rPr>
      </w:pPr>
    </w:p>
    <w:p w14:paraId="02F1C9F7" w14:textId="77777777" w:rsidR="0069726A" w:rsidRPr="0069726A" w:rsidRDefault="0069726A" w:rsidP="0069726A">
      <w:pPr>
        <w:jc w:val="both"/>
        <w:rPr>
          <w:i w:val="0"/>
          <w:sz w:val="22"/>
          <w:szCs w:val="22"/>
        </w:rPr>
      </w:pPr>
      <w:r w:rsidRPr="0069726A">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tega okvirnega sporazuma oziroma z drugimi ukrepi v skladu s predpisi Republike Slovenije.</w:t>
      </w:r>
    </w:p>
    <w:p w14:paraId="10DDCC8B" w14:textId="77777777" w:rsidR="0069726A" w:rsidRPr="0069726A" w:rsidRDefault="0069726A" w:rsidP="0069726A">
      <w:pPr>
        <w:overflowPunct w:val="0"/>
        <w:autoSpaceDE w:val="0"/>
        <w:autoSpaceDN w:val="0"/>
        <w:adjustRightInd w:val="0"/>
        <w:spacing w:line="280" w:lineRule="exact"/>
        <w:jc w:val="both"/>
        <w:rPr>
          <w:bCs/>
          <w:i w:val="0"/>
          <w:sz w:val="22"/>
          <w:szCs w:val="22"/>
        </w:rPr>
      </w:pPr>
    </w:p>
    <w:p w14:paraId="27FCB2BD" w14:textId="77777777" w:rsidR="0069726A" w:rsidRPr="0069726A" w:rsidRDefault="0069726A" w:rsidP="0069726A">
      <w:pPr>
        <w:overflowPunct w:val="0"/>
        <w:autoSpaceDE w:val="0"/>
        <w:autoSpaceDN w:val="0"/>
        <w:adjustRightInd w:val="0"/>
        <w:spacing w:line="280" w:lineRule="exact"/>
        <w:jc w:val="both"/>
        <w:rPr>
          <w:bCs/>
          <w:i w:val="0"/>
          <w:sz w:val="22"/>
          <w:szCs w:val="22"/>
          <w:highlight w:val="yellow"/>
        </w:rPr>
      </w:pPr>
    </w:p>
    <w:p w14:paraId="2461B6A8" w14:textId="77777777" w:rsidR="0069726A" w:rsidRPr="0069726A" w:rsidRDefault="0069726A" w:rsidP="0069726A">
      <w:pPr>
        <w:spacing w:line="280" w:lineRule="exact"/>
        <w:jc w:val="both"/>
        <w:rPr>
          <w:b/>
          <w:i w:val="0"/>
          <w:sz w:val="22"/>
          <w:szCs w:val="22"/>
        </w:rPr>
      </w:pPr>
      <w:r w:rsidRPr="0069726A">
        <w:rPr>
          <w:b/>
          <w:i w:val="0"/>
          <w:sz w:val="22"/>
          <w:szCs w:val="22"/>
        </w:rPr>
        <w:t>Roki za oddajo poročil in dokumentacije</w:t>
      </w:r>
    </w:p>
    <w:p w14:paraId="53A91522" w14:textId="77777777" w:rsidR="0069726A" w:rsidRPr="0069726A" w:rsidRDefault="0069726A" w:rsidP="0069726A">
      <w:pPr>
        <w:pStyle w:val="Odstavekseznama"/>
        <w:numPr>
          <w:ilvl w:val="0"/>
          <w:numId w:val="34"/>
        </w:numPr>
        <w:spacing w:line="280" w:lineRule="exact"/>
        <w:contextualSpacing/>
        <w:jc w:val="center"/>
        <w:rPr>
          <w:i w:val="0"/>
          <w:sz w:val="22"/>
          <w:szCs w:val="22"/>
        </w:rPr>
      </w:pPr>
      <w:r w:rsidRPr="0069726A">
        <w:rPr>
          <w:i w:val="0"/>
          <w:sz w:val="22"/>
          <w:szCs w:val="22"/>
        </w:rPr>
        <w:t>člen</w:t>
      </w:r>
    </w:p>
    <w:p w14:paraId="189CABD8" w14:textId="77777777" w:rsidR="0069726A" w:rsidRPr="0069726A" w:rsidRDefault="0069726A" w:rsidP="0069726A">
      <w:pPr>
        <w:spacing w:line="280" w:lineRule="exact"/>
        <w:jc w:val="both"/>
        <w:rPr>
          <w:i w:val="0"/>
          <w:sz w:val="22"/>
          <w:szCs w:val="22"/>
        </w:rPr>
      </w:pPr>
    </w:p>
    <w:p w14:paraId="4D7945ED" w14:textId="77777777" w:rsidR="0069726A" w:rsidRPr="0069726A" w:rsidRDefault="0069726A" w:rsidP="0069726A">
      <w:pPr>
        <w:spacing w:line="280" w:lineRule="exact"/>
        <w:jc w:val="both"/>
        <w:rPr>
          <w:i w:val="0"/>
          <w:sz w:val="22"/>
          <w:szCs w:val="22"/>
        </w:rPr>
      </w:pPr>
      <w:r w:rsidRPr="0069726A">
        <w:rPr>
          <w:i w:val="0"/>
          <w:sz w:val="22"/>
          <w:szCs w:val="22"/>
        </w:rPr>
        <w:t>Izvajalec se obvezuje naročniku oddati fazna, letno in končno poročilo v naslednjih rokih:</w:t>
      </w:r>
    </w:p>
    <w:p w14:paraId="407C6160" w14:textId="77777777" w:rsidR="0069726A" w:rsidRPr="0069726A" w:rsidRDefault="0069726A" w:rsidP="0069726A">
      <w:pPr>
        <w:numPr>
          <w:ilvl w:val="0"/>
          <w:numId w:val="31"/>
        </w:numPr>
        <w:ind w:left="426" w:hanging="426"/>
        <w:jc w:val="both"/>
        <w:rPr>
          <w:i w:val="0"/>
          <w:sz w:val="22"/>
          <w:szCs w:val="22"/>
        </w:rPr>
      </w:pPr>
      <w:r w:rsidRPr="0069726A">
        <w:rPr>
          <w:i w:val="0"/>
          <w:sz w:val="22"/>
          <w:szCs w:val="22"/>
        </w:rPr>
        <w:t>1. fazno poročilo do 1. 11. 2024;</w:t>
      </w:r>
    </w:p>
    <w:p w14:paraId="7EB07644" w14:textId="77777777" w:rsidR="0069726A" w:rsidRPr="0069726A" w:rsidRDefault="0069726A" w:rsidP="0069726A">
      <w:pPr>
        <w:numPr>
          <w:ilvl w:val="0"/>
          <w:numId w:val="31"/>
        </w:numPr>
        <w:ind w:left="426" w:hanging="426"/>
        <w:jc w:val="both"/>
        <w:rPr>
          <w:i w:val="0"/>
          <w:sz w:val="22"/>
          <w:szCs w:val="22"/>
        </w:rPr>
      </w:pPr>
      <w:r w:rsidRPr="0069726A">
        <w:rPr>
          <w:i w:val="0"/>
          <w:sz w:val="22"/>
          <w:szCs w:val="22"/>
        </w:rPr>
        <w:t>letno poročilo za leto 2024 do 31. 3. 2025;</w:t>
      </w:r>
    </w:p>
    <w:p w14:paraId="52B5F91A" w14:textId="77777777" w:rsidR="0069726A" w:rsidRPr="0069726A" w:rsidRDefault="0069726A" w:rsidP="0069726A">
      <w:pPr>
        <w:numPr>
          <w:ilvl w:val="0"/>
          <w:numId w:val="31"/>
        </w:numPr>
        <w:ind w:left="426" w:hanging="426"/>
        <w:jc w:val="both"/>
        <w:rPr>
          <w:i w:val="0"/>
          <w:sz w:val="22"/>
          <w:szCs w:val="22"/>
        </w:rPr>
      </w:pPr>
      <w:r w:rsidRPr="0069726A">
        <w:rPr>
          <w:i w:val="0"/>
          <w:sz w:val="22"/>
          <w:szCs w:val="22"/>
        </w:rPr>
        <w:t>2. fazno poročilo do 1. 5. 2025;</w:t>
      </w:r>
    </w:p>
    <w:p w14:paraId="2A223197" w14:textId="77777777" w:rsidR="0069726A" w:rsidRPr="0069726A" w:rsidRDefault="0069726A" w:rsidP="0069726A">
      <w:pPr>
        <w:numPr>
          <w:ilvl w:val="0"/>
          <w:numId w:val="31"/>
        </w:numPr>
        <w:ind w:left="426" w:hanging="426"/>
        <w:jc w:val="both"/>
        <w:rPr>
          <w:i w:val="0"/>
          <w:sz w:val="22"/>
          <w:szCs w:val="22"/>
        </w:rPr>
      </w:pPr>
      <w:r w:rsidRPr="0069726A">
        <w:rPr>
          <w:i w:val="0"/>
          <w:sz w:val="22"/>
          <w:szCs w:val="22"/>
        </w:rPr>
        <w:t>3. fazno poročilo do 1. 11. 2025;</w:t>
      </w:r>
    </w:p>
    <w:p w14:paraId="7CD52AD8" w14:textId="77777777" w:rsidR="0069726A" w:rsidRPr="0069726A" w:rsidRDefault="0069726A" w:rsidP="0069726A">
      <w:pPr>
        <w:numPr>
          <w:ilvl w:val="0"/>
          <w:numId w:val="31"/>
        </w:numPr>
        <w:ind w:left="426" w:hanging="426"/>
        <w:jc w:val="both"/>
        <w:rPr>
          <w:i w:val="0"/>
          <w:sz w:val="22"/>
          <w:szCs w:val="22"/>
        </w:rPr>
      </w:pPr>
      <w:r w:rsidRPr="0069726A">
        <w:rPr>
          <w:i w:val="0"/>
          <w:sz w:val="22"/>
          <w:szCs w:val="22"/>
        </w:rPr>
        <w:t>letno poročilo za leto 2025 do 31. 3. 2026;</w:t>
      </w:r>
    </w:p>
    <w:p w14:paraId="18D99B21" w14:textId="77777777" w:rsidR="0069726A" w:rsidRPr="0069726A" w:rsidRDefault="0069726A" w:rsidP="0069726A">
      <w:pPr>
        <w:numPr>
          <w:ilvl w:val="0"/>
          <w:numId w:val="31"/>
        </w:numPr>
        <w:ind w:left="426" w:hanging="426"/>
        <w:jc w:val="both"/>
        <w:rPr>
          <w:i w:val="0"/>
          <w:sz w:val="22"/>
          <w:szCs w:val="22"/>
        </w:rPr>
      </w:pPr>
      <w:r w:rsidRPr="0069726A">
        <w:rPr>
          <w:i w:val="0"/>
          <w:sz w:val="22"/>
          <w:szCs w:val="22"/>
        </w:rPr>
        <w:t>4. fazno poročilo do 1. 5. 2026;</w:t>
      </w:r>
    </w:p>
    <w:p w14:paraId="6F2101CC" w14:textId="77777777" w:rsidR="0069726A" w:rsidRPr="0069726A" w:rsidRDefault="0069726A" w:rsidP="0069726A">
      <w:pPr>
        <w:numPr>
          <w:ilvl w:val="0"/>
          <w:numId w:val="31"/>
        </w:numPr>
        <w:ind w:left="426" w:hanging="426"/>
        <w:jc w:val="both"/>
        <w:rPr>
          <w:i w:val="0"/>
          <w:sz w:val="22"/>
          <w:szCs w:val="22"/>
        </w:rPr>
      </w:pPr>
      <w:r w:rsidRPr="0069726A">
        <w:rPr>
          <w:i w:val="0"/>
          <w:sz w:val="22"/>
          <w:szCs w:val="22"/>
        </w:rPr>
        <w:t>5. fazno poročilo do 1. 11. 2026;</w:t>
      </w:r>
    </w:p>
    <w:p w14:paraId="604EF3E1" w14:textId="77777777" w:rsidR="0069726A" w:rsidRPr="0069726A" w:rsidRDefault="0069726A" w:rsidP="0069726A">
      <w:pPr>
        <w:numPr>
          <w:ilvl w:val="0"/>
          <w:numId w:val="31"/>
        </w:numPr>
        <w:ind w:left="426" w:hanging="426"/>
        <w:jc w:val="both"/>
        <w:rPr>
          <w:i w:val="0"/>
          <w:sz w:val="22"/>
          <w:szCs w:val="22"/>
        </w:rPr>
      </w:pPr>
      <w:r w:rsidRPr="0069726A">
        <w:rPr>
          <w:i w:val="0"/>
          <w:sz w:val="22"/>
          <w:szCs w:val="22"/>
        </w:rPr>
        <w:t>letno poročilo za leto 2026 do 31. 3. 2027;</w:t>
      </w:r>
    </w:p>
    <w:p w14:paraId="4FEEF9D8" w14:textId="77777777" w:rsidR="0069726A" w:rsidRPr="0069726A" w:rsidRDefault="0069726A" w:rsidP="0069726A">
      <w:pPr>
        <w:numPr>
          <w:ilvl w:val="0"/>
          <w:numId w:val="31"/>
        </w:numPr>
        <w:ind w:left="426" w:hanging="426"/>
        <w:jc w:val="both"/>
        <w:rPr>
          <w:i w:val="0"/>
          <w:sz w:val="22"/>
          <w:szCs w:val="22"/>
        </w:rPr>
      </w:pPr>
      <w:r w:rsidRPr="0069726A">
        <w:rPr>
          <w:i w:val="0"/>
          <w:sz w:val="22"/>
          <w:szCs w:val="22"/>
        </w:rPr>
        <w:t>6. fazno poročilo do 1. 5. 2027;</w:t>
      </w:r>
    </w:p>
    <w:p w14:paraId="1DF3BE05" w14:textId="77777777" w:rsidR="0069726A" w:rsidRPr="0069726A" w:rsidRDefault="0069726A" w:rsidP="0069726A">
      <w:pPr>
        <w:numPr>
          <w:ilvl w:val="0"/>
          <w:numId w:val="31"/>
        </w:numPr>
        <w:ind w:left="426" w:hanging="426"/>
        <w:jc w:val="both"/>
        <w:rPr>
          <w:i w:val="0"/>
          <w:sz w:val="22"/>
          <w:szCs w:val="22"/>
        </w:rPr>
      </w:pPr>
      <w:r w:rsidRPr="0069726A">
        <w:rPr>
          <w:i w:val="0"/>
          <w:sz w:val="22"/>
          <w:szCs w:val="22"/>
        </w:rPr>
        <w:t>7. fazno poročilo do 1. 8. 2027;</w:t>
      </w:r>
    </w:p>
    <w:p w14:paraId="2ACD8488" w14:textId="77777777" w:rsidR="0069726A" w:rsidRPr="0069726A" w:rsidRDefault="0069726A" w:rsidP="0069726A">
      <w:pPr>
        <w:numPr>
          <w:ilvl w:val="0"/>
          <w:numId w:val="31"/>
        </w:numPr>
        <w:ind w:left="426" w:hanging="426"/>
        <w:jc w:val="both"/>
        <w:rPr>
          <w:i w:val="0"/>
          <w:sz w:val="22"/>
          <w:szCs w:val="22"/>
        </w:rPr>
      </w:pPr>
      <w:r w:rsidRPr="0069726A">
        <w:rPr>
          <w:i w:val="0"/>
          <w:sz w:val="22"/>
          <w:szCs w:val="22"/>
        </w:rPr>
        <w:t>končno (zaključno) poročilo do 30. 10. 2027.</w:t>
      </w:r>
    </w:p>
    <w:p w14:paraId="29623085" w14:textId="77777777" w:rsidR="0069726A" w:rsidRPr="0069726A" w:rsidRDefault="0069726A" w:rsidP="0069726A">
      <w:pPr>
        <w:spacing w:line="280" w:lineRule="exact"/>
        <w:jc w:val="both"/>
        <w:rPr>
          <w:i w:val="0"/>
          <w:sz w:val="22"/>
          <w:szCs w:val="22"/>
        </w:rPr>
      </w:pPr>
    </w:p>
    <w:p w14:paraId="36EC335C" w14:textId="77777777" w:rsidR="0069726A" w:rsidRPr="0069726A" w:rsidRDefault="0069726A" w:rsidP="0069726A">
      <w:pPr>
        <w:pStyle w:val="Odstavekseznama"/>
        <w:numPr>
          <w:ilvl w:val="0"/>
          <w:numId w:val="34"/>
        </w:numPr>
        <w:spacing w:line="280" w:lineRule="exact"/>
        <w:contextualSpacing/>
        <w:jc w:val="center"/>
        <w:rPr>
          <w:i w:val="0"/>
          <w:sz w:val="22"/>
          <w:szCs w:val="22"/>
        </w:rPr>
      </w:pPr>
      <w:r w:rsidRPr="0069726A">
        <w:rPr>
          <w:i w:val="0"/>
          <w:sz w:val="22"/>
          <w:szCs w:val="22"/>
        </w:rPr>
        <w:t>člen</w:t>
      </w:r>
    </w:p>
    <w:p w14:paraId="1E7B307B" w14:textId="77777777" w:rsidR="0069726A" w:rsidRPr="0069726A" w:rsidRDefault="0069726A" w:rsidP="0069726A">
      <w:pPr>
        <w:spacing w:line="280" w:lineRule="exact"/>
        <w:jc w:val="both"/>
        <w:rPr>
          <w:i w:val="0"/>
          <w:sz w:val="22"/>
          <w:szCs w:val="22"/>
        </w:rPr>
      </w:pPr>
    </w:p>
    <w:p w14:paraId="76FFB346" w14:textId="77777777" w:rsidR="0069726A" w:rsidRPr="0069726A" w:rsidRDefault="0069726A" w:rsidP="0069726A">
      <w:pPr>
        <w:spacing w:line="280" w:lineRule="exact"/>
        <w:jc w:val="both"/>
        <w:rPr>
          <w:i w:val="0"/>
          <w:sz w:val="22"/>
          <w:szCs w:val="22"/>
        </w:rPr>
      </w:pPr>
      <w:r w:rsidRPr="0069726A">
        <w:rPr>
          <w:i w:val="0"/>
          <w:sz w:val="22"/>
          <w:szCs w:val="22"/>
        </w:rPr>
        <w:t>O izvedenih drugih storitvah se izvajalec obvezuje naročniku oddati poročila oziroma drugo dokumentacijo v roku, ki ga stranki tega okvirnega sporazuma določita sporazumno, glede na vrsto in naravo te druge storitve.</w:t>
      </w:r>
    </w:p>
    <w:p w14:paraId="4A8D8767" w14:textId="77777777" w:rsidR="0069726A" w:rsidRPr="0069726A" w:rsidRDefault="0069726A" w:rsidP="0069726A">
      <w:pPr>
        <w:spacing w:line="280" w:lineRule="exact"/>
        <w:jc w:val="both"/>
        <w:rPr>
          <w:i w:val="0"/>
          <w:sz w:val="22"/>
          <w:szCs w:val="22"/>
        </w:rPr>
      </w:pPr>
    </w:p>
    <w:p w14:paraId="329067BD" w14:textId="77777777" w:rsidR="0069726A" w:rsidRPr="0069726A" w:rsidRDefault="0069726A" w:rsidP="0069726A">
      <w:pPr>
        <w:pStyle w:val="Odstavekseznama"/>
        <w:numPr>
          <w:ilvl w:val="0"/>
          <w:numId w:val="34"/>
        </w:numPr>
        <w:spacing w:line="280" w:lineRule="exact"/>
        <w:contextualSpacing/>
        <w:jc w:val="center"/>
        <w:rPr>
          <w:i w:val="0"/>
          <w:sz w:val="22"/>
          <w:szCs w:val="22"/>
        </w:rPr>
      </w:pPr>
      <w:r w:rsidRPr="0069726A">
        <w:rPr>
          <w:i w:val="0"/>
          <w:sz w:val="22"/>
          <w:szCs w:val="22"/>
        </w:rPr>
        <w:t>člen</w:t>
      </w:r>
    </w:p>
    <w:p w14:paraId="68E89806" w14:textId="77777777" w:rsidR="0069726A" w:rsidRPr="0069726A" w:rsidRDefault="0069726A" w:rsidP="0069726A">
      <w:pPr>
        <w:spacing w:line="280" w:lineRule="exact"/>
        <w:jc w:val="both"/>
        <w:rPr>
          <w:i w:val="0"/>
          <w:sz w:val="22"/>
          <w:szCs w:val="22"/>
        </w:rPr>
      </w:pPr>
    </w:p>
    <w:p w14:paraId="3E1CFA44" w14:textId="77777777" w:rsidR="0069726A" w:rsidRPr="0069726A" w:rsidRDefault="0069726A" w:rsidP="0069726A">
      <w:pPr>
        <w:spacing w:line="280" w:lineRule="exact"/>
        <w:jc w:val="both"/>
        <w:rPr>
          <w:i w:val="0"/>
          <w:sz w:val="22"/>
          <w:szCs w:val="22"/>
        </w:rPr>
      </w:pPr>
      <w:r w:rsidRPr="0069726A">
        <w:rPr>
          <w:i w:val="0"/>
          <w:sz w:val="22"/>
          <w:szCs w:val="22"/>
        </w:rPr>
        <w:t>Roki se lahko brez posledic za izvajalca podaljšajo:</w:t>
      </w:r>
    </w:p>
    <w:p w14:paraId="78B9E59B" w14:textId="77777777" w:rsidR="0069726A" w:rsidRPr="0069726A" w:rsidRDefault="0069726A" w:rsidP="0069726A">
      <w:pPr>
        <w:numPr>
          <w:ilvl w:val="0"/>
          <w:numId w:val="31"/>
        </w:numPr>
        <w:ind w:left="426" w:hanging="426"/>
        <w:jc w:val="both"/>
        <w:rPr>
          <w:i w:val="0"/>
          <w:sz w:val="22"/>
          <w:szCs w:val="22"/>
        </w:rPr>
      </w:pPr>
      <w:r w:rsidRPr="0069726A">
        <w:rPr>
          <w:i w:val="0"/>
          <w:sz w:val="22"/>
          <w:szCs w:val="22"/>
        </w:rPr>
        <w:t xml:space="preserve">če obstajajo opravičljivi razlogi in se za podaljšanje roka stranki tega okvirnega sporazuma pisno dogovorita ter </w:t>
      </w:r>
    </w:p>
    <w:p w14:paraId="0EAA6286" w14:textId="77777777" w:rsidR="0069726A" w:rsidRPr="0069726A" w:rsidRDefault="0069726A" w:rsidP="0069726A">
      <w:pPr>
        <w:numPr>
          <w:ilvl w:val="0"/>
          <w:numId w:val="31"/>
        </w:numPr>
        <w:ind w:left="426" w:hanging="426"/>
        <w:jc w:val="both"/>
        <w:rPr>
          <w:i w:val="0"/>
          <w:sz w:val="22"/>
          <w:szCs w:val="22"/>
        </w:rPr>
      </w:pPr>
      <w:r w:rsidRPr="0069726A">
        <w:rPr>
          <w:i w:val="0"/>
          <w:sz w:val="22"/>
          <w:szCs w:val="22"/>
        </w:rPr>
        <w:t>v primeru višje sile.</w:t>
      </w:r>
    </w:p>
    <w:p w14:paraId="399261DB" w14:textId="77777777" w:rsidR="0069726A" w:rsidRPr="0069726A" w:rsidRDefault="0069726A" w:rsidP="0069726A">
      <w:pPr>
        <w:spacing w:line="280" w:lineRule="exact"/>
        <w:jc w:val="both"/>
        <w:rPr>
          <w:i w:val="0"/>
          <w:sz w:val="22"/>
          <w:szCs w:val="22"/>
        </w:rPr>
      </w:pPr>
    </w:p>
    <w:p w14:paraId="3FC0EAB9" w14:textId="77777777" w:rsidR="0069726A" w:rsidRPr="0069726A" w:rsidRDefault="0069726A" w:rsidP="0069726A">
      <w:pPr>
        <w:ind w:right="-2"/>
        <w:jc w:val="both"/>
        <w:rPr>
          <w:i w:val="0"/>
          <w:sz w:val="22"/>
          <w:szCs w:val="22"/>
        </w:rPr>
      </w:pPr>
      <w:r w:rsidRPr="0069726A">
        <w:rPr>
          <w:i w:val="0"/>
          <w:sz w:val="22"/>
          <w:szCs w:val="22"/>
        </w:rPr>
        <w:t xml:space="preserve">V primeru višje sile se rok za izdelavo poročila podaljša za čas trajanja višje sile, vendar le v primeru, če ti dogodki, ki predstavljajo višjo silo, vplivajo na neizpolnjevanje obveznosti po tem okvirnem sporazumu. Novi roki se dogovorijo sporazumno in pisno. </w:t>
      </w:r>
    </w:p>
    <w:p w14:paraId="66F97EB7" w14:textId="77777777" w:rsidR="0069726A" w:rsidRPr="0069726A" w:rsidRDefault="0069726A" w:rsidP="0069726A">
      <w:pPr>
        <w:spacing w:line="280" w:lineRule="exact"/>
        <w:jc w:val="both"/>
        <w:rPr>
          <w:i w:val="0"/>
          <w:sz w:val="22"/>
          <w:szCs w:val="22"/>
        </w:rPr>
      </w:pPr>
    </w:p>
    <w:p w14:paraId="0C7F2593" w14:textId="77777777" w:rsidR="0069726A" w:rsidRPr="0069726A" w:rsidRDefault="0069726A" w:rsidP="0069726A">
      <w:pPr>
        <w:spacing w:line="280" w:lineRule="exact"/>
        <w:jc w:val="both"/>
        <w:rPr>
          <w:i w:val="0"/>
          <w:sz w:val="22"/>
          <w:szCs w:val="22"/>
        </w:rPr>
      </w:pPr>
      <w:r w:rsidRPr="0069726A">
        <w:rPr>
          <w:i w:val="0"/>
          <w:sz w:val="22"/>
          <w:szCs w:val="22"/>
        </w:rPr>
        <w:t>V primeru višje sile mora izvajalec pisno zahtevo za podaljšanje roka predložiti naročniku takoj, ko nastopi vzrok za podaljšanje, sicer podaljšanja ne more zahtevati.</w:t>
      </w:r>
    </w:p>
    <w:p w14:paraId="04D12BE2" w14:textId="77777777" w:rsidR="0069726A" w:rsidRPr="0069726A" w:rsidRDefault="0069726A" w:rsidP="0069726A">
      <w:pPr>
        <w:pStyle w:val="Brezrazmikov"/>
        <w:rPr>
          <w:rFonts w:ascii="Times New Roman" w:hAnsi="Times New Roman"/>
          <w:lang w:eastAsia="sl-SI"/>
        </w:rPr>
      </w:pPr>
    </w:p>
    <w:p w14:paraId="678D2868" w14:textId="77777777" w:rsidR="0069726A" w:rsidRPr="0069726A" w:rsidRDefault="0069726A" w:rsidP="0069726A">
      <w:pPr>
        <w:pStyle w:val="Brezrazmikov"/>
        <w:rPr>
          <w:rFonts w:ascii="Times New Roman" w:hAnsi="Times New Roman"/>
          <w:lang w:eastAsia="sl-SI"/>
        </w:rPr>
      </w:pPr>
    </w:p>
    <w:p w14:paraId="2D541D89" w14:textId="77777777" w:rsidR="0069726A" w:rsidRPr="0069726A" w:rsidRDefault="0069726A" w:rsidP="0069726A">
      <w:pPr>
        <w:spacing w:line="280" w:lineRule="exact"/>
        <w:rPr>
          <w:b/>
          <w:i w:val="0"/>
          <w:sz w:val="22"/>
          <w:szCs w:val="22"/>
        </w:rPr>
      </w:pPr>
      <w:r w:rsidRPr="0069726A">
        <w:rPr>
          <w:b/>
          <w:i w:val="0"/>
          <w:sz w:val="22"/>
          <w:szCs w:val="22"/>
        </w:rPr>
        <w:lastRenderedPageBreak/>
        <w:t>Pogodbena kazen</w:t>
      </w:r>
    </w:p>
    <w:p w14:paraId="0EFDDEFF" w14:textId="77777777" w:rsidR="0069726A" w:rsidRPr="0069726A" w:rsidRDefault="0069726A" w:rsidP="0069726A">
      <w:pPr>
        <w:pStyle w:val="Odstavekseznama"/>
        <w:numPr>
          <w:ilvl w:val="0"/>
          <w:numId w:val="34"/>
        </w:numPr>
        <w:spacing w:line="280" w:lineRule="exact"/>
        <w:contextualSpacing/>
        <w:jc w:val="center"/>
        <w:rPr>
          <w:i w:val="0"/>
          <w:sz w:val="22"/>
          <w:szCs w:val="22"/>
        </w:rPr>
      </w:pPr>
      <w:r w:rsidRPr="0069726A">
        <w:rPr>
          <w:i w:val="0"/>
          <w:sz w:val="22"/>
          <w:szCs w:val="22"/>
        </w:rPr>
        <w:t>člen</w:t>
      </w:r>
    </w:p>
    <w:p w14:paraId="3C60A864" w14:textId="77777777" w:rsidR="0069726A" w:rsidRPr="0069726A" w:rsidRDefault="0069726A" w:rsidP="0069726A">
      <w:pPr>
        <w:spacing w:line="280" w:lineRule="exact"/>
        <w:rPr>
          <w:i w:val="0"/>
          <w:sz w:val="22"/>
          <w:szCs w:val="22"/>
        </w:rPr>
      </w:pPr>
    </w:p>
    <w:p w14:paraId="6328D04E" w14:textId="77777777" w:rsidR="0069726A" w:rsidRPr="0069726A" w:rsidRDefault="0069726A" w:rsidP="0069726A">
      <w:pPr>
        <w:spacing w:line="280" w:lineRule="exact"/>
        <w:jc w:val="both"/>
        <w:rPr>
          <w:i w:val="0"/>
          <w:sz w:val="22"/>
          <w:szCs w:val="22"/>
        </w:rPr>
      </w:pPr>
      <w:r w:rsidRPr="0069726A">
        <w:rPr>
          <w:i w:val="0"/>
          <w:sz w:val="22"/>
          <w:szCs w:val="22"/>
        </w:rPr>
        <w:t>Če izvajalec po svoji krivdi zamudi z izvedbo storitev in drugih storitev, ki so predmet tega okvirnega sporazuma, je za vsak koledarski dan zamude dolžan plačati naročniku pogodbeno kazen v višini 2‰ (dva promila) vrednosti storitve ali druge storitve, z izvedbo katere je v zamudi, vendar skupno največ 8% (osem odstotkov) maksimalne vrednosti z DDV tega okvirnega sporazuma.</w:t>
      </w:r>
    </w:p>
    <w:p w14:paraId="2FCC2138" w14:textId="77777777" w:rsidR="0069726A" w:rsidRPr="0069726A" w:rsidRDefault="0069726A" w:rsidP="0069726A">
      <w:pPr>
        <w:jc w:val="both"/>
        <w:rPr>
          <w:i w:val="0"/>
          <w:sz w:val="22"/>
          <w:szCs w:val="22"/>
        </w:rPr>
      </w:pPr>
    </w:p>
    <w:p w14:paraId="452335DD" w14:textId="77777777" w:rsidR="0069726A" w:rsidRPr="0069726A" w:rsidRDefault="0069726A" w:rsidP="0069726A">
      <w:pPr>
        <w:jc w:val="both"/>
        <w:rPr>
          <w:i w:val="0"/>
          <w:sz w:val="22"/>
          <w:szCs w:val="22"/>
        </w:rPr>
      </w:pPr>
      <w:r w:rsidRPr="0069726A">
        <w:rPr>
          <w:i w:val="0"/>
          <w:sz w:val="22"/>
          <w:szCs w:val="22"/>
        </w:rPr>
        <w:t>Za znesek pogodbene kazni bo naročnik izvajalcu izstavil račun, ki ga mora izvajalec poravnati v roku 30 (trideset) dni od dneva izstavitve računa.</w:t>
      </w:r>
    </w:p>
    <w:p w14:paraId="72D634ED" w14:textId="77777777" w:rsidR="0069726A" w:rsidRPr="0069726A" w:rsidRDefault="0069726A" w:rsidP="0069726A">
      <w:pPr>
        <w:jc w:val="both"/>
        <w:rPr>
          <w:i w:val="0"/>
          <w:sz w:val="22"/>
          <w:szCs w:val="22"/>
        </w:rPr>
      </w:pPr>
    </w:p>
    <w:p w14:paraId="1EB9598B" w14:textId="77777777" w:rsidR="0069726A" w:rsidRPr="0069726A" w:rsidRDefault="0069726A" w:rsidP="0069726A">
      <w:pPr>
        <w:jc w:val="both"/>
        <w:rPr>
          <w:i w:val="0"/>
          <w:sz w:val="22"/>
          <w:szCs w:val="22"/>
        </w:rPr>
      </w:pPr>
      <w:r w:rsidRPr="0069726A">
        <w:rPr>
          <w:i w:val="0"/>
          <w:sz w:val="22"/>
          <w:szCs w:val="22"/>
        </w:rPr>
        <w:t>Če ima naročnik zaradi neizpolnitve obveznosti izvajalca stroške in škodo, ki presegajo pogodbeno kazen, je izvajalec poleg pogodbene kazni dolžan naročniku plačati tudi razliko do popolne odškodnine.</w:t>
      </w:r>
    </w:p>
    <w:p w14:paraId="47ACDD45" w14:textId="77777777" w:rsidR="0069726A" w:rsidRPr="0069726A" w:rsidRDefault="0069726A" w:rsidP="0069726A">
      <w:pPr>
        <w:spacing w:line="280" w:lineRule="exact"/>
        <w:jc w:val="both"/>
        <w:rPr>
          <w:i w:val="0"/>
          <w:sz w:val="22"/>
          <w:szCs w:val="22"/>
        </w:rPr>
      </w:pPr>
    </w:p>
    <w:p w14:paraId="4DB18D9C" w14:textId="77777777" w:rsidR="0069726A" w:rsidRPr="0069726A" w:rsidRDefault="0069726A" w:rsidP="0069726A">
      <w:pPr>
        <w:spacing w:line="280" w:lineRule="exact"/>
        <w:rPr>
          <w:i w:val="0"/>
          <w:sz w:val="22"/>
          <w:szCs w:val="22"/>
        </w:rPr>
      </w:pPr>
      <w:r w:rsidRPr="0069726A">
        <w:rPr>
          <w:i w:val="0"/>
          <w:sz w:val="22"/>
          <w:szCs w:val="22"/>
        </w:rPr>
        <w:t>Plačilo pogodbene kazni izvajalca ne odvezuje od izpolnitve pogodbenih obveznosti.</w:t>
      </w:r>
    </w:p>
    <w:p w14:paraId="2F9288F1" w14:textId="77777777" w:rsidR="0069726A" w:rsidRPr="0069726A" w:rsidRDefault="0069726A" w:rsidP="0069726A">
      <w:pPr>
        <w:rPr>
          <w:i w:val="0"/>
          <w:sz w:val="22"/>
          <w:szCs w:val="22"/>
        </w:rPr>
      </w:pPr>
    </w:p>
    <w:p w14:paraId="239C5547" w14:textId="77777777" w:rsidR="0069726A" w:rsidRPr="0069726A" w:rsidRDefault="0069726A" w:rsidP="0069726A">
      <w:pPr>
        <w:rPr>
          <w:i w:val="0"/>
          <w:sz w:val="22"/>
          <w:szCs w:val="22"/>
        </w:rPr>
      </w:pPr>
    </w:p>
    <w:p w14:paraId="3F804276" w14:textId="77777777" w:rsidR="0069726A" w:rsidRPr="0069726A" w:rsidRDefault="0069726A" w:rsidP="0069726A">
      <w:pPr>
        <w:jc w:val="both"/>
        <w:rPr>
          <w:b/>
          <w:i w:val="0"/>
          <w:sz w:val="22"/>
          <w:szCs w:val="22"/>
        </w:rPr>
      </w:pPr>
      <w:r w:rsidRPr="0069726A">
        <w:rPr>
          <w:b/>
          <w:i w:val="0"/>
          <w:sz w:val="22"/>
          <w:szCs w:val="22"/>
        </w:rPr>
        <w:t>Odškodninska odgovornost</w:t>
      </w:r>
    </w:p>
    <w:p w14:paraId="36826F27" w14:textId="77777777" w:rsidR="0069726A" w:rsidRPr="0069726A" w:rsidRDefault="0069726A" w:rsidP="0069726A">
      <w:pPr>
        <w:pStyle w:val="Odstavekseznama"/>
        <w:numPr>
          <w:ilvl w:val="0"/>
          <w:numId w:val="34"/>
        </w:numPr>
        <w:spacing w:line="280" w:lineRule="exact"/>
        <w:contextualSpacing/>
        <w:jc w:val="center"/>
        <w:rPr>
          <w:i w:val="0"/>
          <w:sz w:val="22"/>
          <w:szCs w:val="22"/>
        </w:rPr>
      </w:pPr>
      <w:r w:rsidRPr="0069726A">
        <w:rPr>
          <w:i w:val="0"/>
          <w:sz w:val="22"/>
          <w:szCs w:val="22"/>
        </w:rPr>
        <w:t>člen</w:t>
      </w:r>
    </w:p>
    <w:p w14:paraId="44EEED2E" w14:textId="77777777" w:rsidR="0069726A" w:rsidRPr="0069726A" w:rsidRDefault="0069726A" w:rsidP="0069726A">
      <w:pPr>
        <w:jc w:val="both"/>
        <w:rPr>
          <w:i w:val="0"/>
          <w:sz w:val="22"/>
          <w:szCs w:val="22"/>
        </w:rPr>
      </w:pPr>
    </w:p>
    <w:p w14:paraId="1D0DD887" w14:textId="77777777" w:rsidR="0069726A" w:rsidRPr="0069726A" w:rsidRDefault="0069726A" w:rsidP="0069726A">
      <w:pPr>
        <w:jc w:val="both"/>
        <w:rPr>
          <w:i w:val="0"/>
          <w:sz w:val="22"/>
          <w:szCs w:val="22"/>
        </w:rPr>
      </w:pPr>
      <w:r w:rsidRPr="0069726A">
        <w:rPr>
          <w:i w:val="0"/>
          <w:sz w:val="22"/>
          <w:szCs w:val="22"/>
        </w:rPr>
        <w:t xml:space="preserve">Izvajalec odgovarja za vso škodo, ki bi morebiti nastala naročniku in tretjim osebam v zvezi z izvajanjem te pogodbe. </w:t>
      </w:r>
    </w:p>
    <w:p w14:paraId="37386C37" w14:textId="77777777" w:rsidR="0069726A" w:rsidRPr="0069726A" w:rsidRDefault="0069726A" w:rsidP="0069726A">
      <w:pPr>
        <w:spacing w:line="280" w:lineRule="exact"/>
        <w:rPr>
          <w:i w:val="0"/>
          <w:sz w:val="22"/>
          <w:szCs w:val="22"/>
          <w:highlight w:val="yellow"/>
        </w:rPr>
      </w:pPr>
    </w:p>
    <w:p w14:paraId="0A9C442A" w14:textId="77777777" w:rsidR="0069726A" w:rsidRPr="0069726A" w:rsidRDefault="0069726A" w:rsidP="0069726A">
      <w:pPr>
        <w:spacing w:line="280" w:lineRule="exact"/>
        <w:rPr>
          <w:i w:val="0"/>
          <w:sz w:val="22"/>
          <w:szCs w:val="22"/>
          <w:highlight w:val="yellow"/>
        </w:rPr>
      </w:pPr>
    </w:p>
    <w:p w14:paraId="27EFABFE" w14:textId="77777777" w:rsidR="0069726A" w:rsidRPr="0069726A" w:rsidRDefault="0069726A" w:rsidP="0069726A">
      <w:pPr>
        <w:rPr>
          <w:b/>
          <w:i w:val="0"/>
          <w:sz w:val="22"/>
          <w:szCs w:val="22"/>
        </w:rPr>
      </w:pPr>
      <w:r w:rsidRPr="0069726A">
        <w:rPr>
          <w:b/>
          <w:i w:val="0"/>
          <w:sz w:val="22"/>
          <w:szCs w:val="22"/>
        </w:rPr>
        <w:t>Odstop od okvirnega sporazuma</w:t>
      </w:r>
    </w:p>
    <w:p w14:paraId="30A5F39C" w14:textId="77777777" w:rsidR="0069726A" w:rsidRPr="0069726A" w:rsidRDefault="0069726A" w:rsidP="0069726A">
      <w:pPr>
        <w:pStyle w:val="Odstavekseznama"/>
        <w:numPr>
          <w:ilvl w:val="0"/>
          <w:numId w:val="34"/>
        </w:numPr>
        <w:spacing w:line="280" w:lineRule="exact"/>
        <w:contextualSpacing/>
        <w:jc w:val="center"/>
        <w:rPr>
          <w:i w:val="0"/>
          <w:sz w:val="22"/>
          <w:szCs w:val="22"/>
        </w:rPr>
      </w:pPr>
      <w:r w:rsidRPr="0069726A">
        <w:rPr>
          <w:i w:val="0"/>
          <w:sz w:val="22"/>
          <w:szCs w:val="22"/>
        </w:rPr>
        <w:t>člen</w:t>
      </w:r>
    </w:p>
    <w:p w14:paraId="697F7452" w14:textId="77777777" w:rsidR="0069726A" w:rsidRPr="0069726A" w:rsidRDefault="0069726A" w:rsidP="0069726A">
      <w:pPr>
        <w:spacing w:line="280" w:lineRule="exact"/>
        <w:rPr>
          <w:i w:val="0"/>
          <w:sz w:val="22"/>
          <w:szCs w:val="22"/>
        </w:rPr>
      </w:pPr>
    </w:p>
    <w:p w14:paraId="599E6706" w14:textId="77777777" w:rsidR="0069726A" w:rsidRPr="0069726A" w:rsidRDefault="0069726A" w:rsidP="0069726A">
      <w:pPr>
        <w:spacing w:line="280" w:lineRule="exact"/>
        <w:jc w:val="both"/>
        <w:rPr>
          <w:i w:val="0"/>
          <w:sz w:val="22"/>
          <w:szCs w:val="22"/>
        </w:rPr>
      </w:pPr>
      <w:r w:rsidRPr="0069726A">
        <w:rPr>
          <w:i w:val="0"/>
          <w:sz w:val="22"/>
          <w:szCs w:val="22"/>
        </w:rPr>
        <w:t xml:space="preserve">Če se med izvajanjem tega okvirnega sporazuma izkaže, da izvajalec storitev in drugih storitev, ki so predmet tega okvirnega sporazuma, ne opravlja kvalitetno in pravočasno ali kako drugače krši okvirni sporazum, ga naročnik na to opozori in mu določi primeren rok za odpravo napak. </w:t>
      </w:r>
    </w:p>
    <w:p w14:paraId="2CE326F9" w14:textId="77777777" w:rsidR="0069726A" w:rsidRPr="0069726A" w:rsidRDefault="0069726A" w:rsidP="0069726A">
      <w:pPr>
        <w:spacing w:line="280" w:lineRule="exact"/>
        <w:jc w:val="both"/>
        <w:rPr>
          <w:i w:val="0"/>
          <w:sz w:val="22"/>
          <w:szCs w:val="22"/>
        </w:rPr>
      </w:pPr>
    </w:p>
    <w:p w14:paraId="215AF779" w14:textId="77777777" w:rsidR="0069726A" w:rsidRPr="0069726A" w:rsidRDefault="0069726A" w:rsidP="0069726A">
      <w:pPr>
        <w:spacing w:line="280" w:lineRule="exact"/>
        <w:jc w:val="both"/>
        <w:rPr>
          <w:i w:val="0"/>
          <w:sz w:val="22"/>
          <w:szCs w:val="22"/>
        </w:rPr>
      </w:pPr>
      <w:r w:rsidRPr="0069726A">
        <w:rPr>
          <w:i w:val="0"/>
          <w:sz w:val="22"/>
          <w:szCs w:val="22"/>
        </w:rPr>
        <w:t xml:space="preserve">Če izvajalec v določenem roku ne odpravi napak, lahko naročnik odstopi od tega okvirnega sporazuma. </w:t>
      </w:r>
    </w:p>
    <w:p w14:paraId="39D4AEB4" w14:textId="77777777" w:rsidR="0069726A" w:rsidRPr="0069726A" w:rsidRDefault="0069726A" w:rsidP="0069726A">
      <w:pPr>
        <w:spacing w:line="280" w:lineRule="exact"/>
        <w:jc w:val="both"/>
        <w:rPr>
          <w:i w:val="0"/>
          <w:sz w:val="22"/>
          <w:szCs w:val="22"/>
        </w:rPr>
      </w:pPr>
    </w:p>
    <w:p w14:paraId="2F3F0FC0" w14:textId="77777777" w:rsidR="0069726A" w:rsidRPr="0069726A" w:rsidRDefault="0069726A" w:rsidP="0069726A">
      <w:pPr>
        <w:jc w:val="both"/>
        <w:rPr>
          <w:i w:val="0"/>
          <w:sz w:val="22"/>
          <w:szCs w:val="22"/>
        </w:rPr>
      </w:pPr>
      <w:bookmarkStart w:id="61" w:name="_Hlk155961712"/>
      <w:r w:rsidRPr="0069726A">
        <w:rPr>
          <w:i w:val="0"/>
          <w:sz w:val="22"/>
          <w:szCs w:val="22"/>
        </w:rPr>
        <w:t xml:space="preserve">Izvajalec ima v primeru odstopa naročnika od tega okvirnega sporazuma pravico do plačila za že izvršene storitve </w:t>
      </w:r>
      <w:bookmarkEnd w:id="61"/>
      <w:r w:rsidRPr="0069726A">
        <w:rPr>
          <w:i w:val="0"/>
          <w:sz w:val="22"/>
          <w:szCs w:val="22"/>
        </w:rPr>
        <w:t xml:space="preserve">ali druge storitve, </w:t>
      </w:r>
      <w:bookmarkStart w:id="62" w:name="_Hlk155961761"/>
      <w:r w:rsidRPr="0069726A">
        <w:rPr>
          <w:i w:val="0"/>
          <w:sz w:val="22"/>
          <w:szCs w:val="22"/>
        </w:rPr>
        <w:t>izvedene v skladu z določili tega okvirnega sporazuma, naročniku pa je dolžan povrniti vso nastalo škodo zaradi kršitve tega okvirnega sporazuma, kot tudi škodo, ki naročniku nastane zaradi izbire novega izvajalca kot tudi škodo, ki nastane naročniku zaradi zamude in/ali nepravilne izvedbe pogodbenih storitev.</w:t>
      </w:r>
    </w:p>
    <w:bookmarkEnd w:id="62"/>
    <w:p w14:paraId="214C02DB" w14:textId="77777777" w:rsidR="0069726A" w:rsidRPr="0069726A" w:rsidRDefault="0069726A" w:rsidP="0069726A">
      <w:pPr>
        <w:jc w:val="both"/>
        <w:rPr>
          <w:i w:val="0"/>
          <w:sz w:val="22"/>
          <w:szCs w:val="22"/>
        </w:rPr>
      </w:pPr>
    </w:p>
    <w:p w14:paraId="7C1657AF" w14:textId="77777777" w:rsidR="0069726A" w:rsidRPr="0069726A" w:rsidRDefault="0069726A" w:rsidP="0069726A">
      <w:pPr>
        <w:jc w:val="both"/>
        <w:rPr>
          <w:b/>
          <w:i w:val="0"/>
          <w:sz w:val="22"/>
          <w:szCs w:val="22"/>
        </w:rPr>
      </w:pPr>
    </w:p>
    <w:p w14:paraId="002EC366" w14:textId="77777777" w:rsidR="0069726A" w:rsidRPr="0069726A" w:rsidRDefault="0069726A" w:rsidP="0069726A">
      <w:pPr>
        <w:jc w:val="both"/>
        <w:rPr>
          <w:b/>
          <w:i w:val="0"/>
          <w:sz w:val="22"/>
          <w:szCs w:val="22"/>
        </w:rPr>
      </w:pPr>
      <w:r w:rsidRPr="0069726A">
        <w:rPr>
          <w:b/>
          <w:i w:val="0"/>
          <w:sz w:val="22"/>
          <w:szCs w:val="22"/>
        </w:rPr>
        <w:t>Lastništvo in pravica do uporabe podatkov</w:t>
      </w:r>
    </w:p>
    <w:p w14:paraId="1D0AC60C" w14:textId="77777777" w:rsidR="0069726A" w:rsidRPr="0069726A" w:rsidRDefault="0069726A" w:rsidP="0069726A">
      <w:pPr>
        <w:pStyle w:val="Odstavekseznama"/>
        <w:numPr>
          <w:ilvl w:val="0"/>
          <w:numId w:val="34"/>
        </w:numPr>
        <w:spacing w:line="280" w:lineRule="exact"/>
        <w:contextualSpacing/>
        <w:jc w:val="center"/>
        <w:rPr>
          <w:i w:val="0"/>
          <w:sz w:val="22"/>
          <w:szCs w:val="22"/>
        </w:rPr>
      </w:pPr>
      <w:r w:rsidRPr="0069726A">
        <w:rPr>
          <w:i w:val="0"/>
          <w:sz w:val="22"/>
          <w:szCs w:val="22"/>
        </w:rPr>
        <w:t>člen</w:t>
      </w:r>
    </w:p>
    <w:p w14:paraId="415C715C" w14:textId="77777777" w:rsidR="0069726A" w:rsidRPr="0069726A" w:rsidRDefault="0069726A" w:rsidP="0069726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80" w:lineRule="exact"/>
        <w:rPr>
          <w:i w:val="0"/>
          <w:sz w:val="22"/>
          <w:szCs w:val="22"/>
        </w:rPr>
      </w:pPr>
    </w:p>
    <w:p w14:paraId="1275A4BA" w14:textId="77777777" w:rsidR="0069726A" w:rsidRPr="0069726A" w:rsidRDefault="0069726A" w:rsidP="0069726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80" w:lineRule="exact"/>
        <w:jc w:val="both"/>
        <w:rPr>
          <w:i w:val="0"/>
          <w:sz w:val="22"/>
          <w:szCs w:val="22"/>
        </w:rPr>
      </w:pPr>
      <w:r w:rsidRPr="0069726A">
        <w:rPr>
          <w:i w:val="0"/>
          <w:sz w:val="22"/>
          <w:szCs w:val="22"/>
        </w:rPr>
        <w:t>Izvajalec lahko uporablja podatke, pridobljene z izvedbo storitev in drugih storitev ter izsledke, dobljene na podlagi opravljenih del iz tega okvirnega sporazuma, le ob predhodnem pisnem soglasju naročnika in ob obvezni navedbi naročnika.</w:t>
      </w:r>
    </w:p>
    <w:p w14:paraId="463D1FEE" w14:textId="77777777" w:rsidR="0069726A" w:rsidRPr="0069726A" w:rsidRDefault="0069726A" w:rsidP="0069726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80" w:lineRule="exact"/>
        <w:jc w:val="both"/>
        <w:rPr>
          <w:i w:val="0"/>
          <w:sz w:val="22"/>
          <w:szCs w:val="22"/>
        </w:rPr>
      </w:pPr>
    </w:p>
    <w:p w14:paraId="31FEB551" w14:textId="77777777" w:rsidR="0069726A" w:rsidRPr="0069726A" w:rsidRDefault="0069726A" w:rsidP="0069726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80" w:lineRule="exact"/>
        <w:jc w:val="both"/>
        <w:rPr>
          <w:i w:val="0"/>
          <w:sz w:val="22"/>
          <w:szCs w:val="22"/>
        </w:rPr>
      </w:pPr>
      <w:r w:rsidRPr="0069726A">
        <w:rPr>
          <w:i w:val="0"/>
          <w:sz w:val="22"/>
          <w:szCs w:val="22"/>
        </w:rPr>
        <w:t>Vsi podatki in vsa dokumentacija, ki nastane ob izvajanju storitev in drugih storitev po tem okvirnem sporazumu, je last naročnika.</w:t>
      </w:r>
    </w:p>
    <w:p w14:paraId="137EC5B0" w14:textId="77777777" w:rsidR="0069726A" w:rsidRPr="0069726A" w:rsidRDefault="0069726A" w:rsidP="0069726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80" w:lineRule="exact"/>
        <w:jc w:val="both"/>
        <w:rPr>
          <w:i w:val="0"/>
          <w:sz w:val="22"/>
          <w:szCs w:val="22"/>
        </w:rPr>
      </w:pPr>
    </w:p>
    <w:p w14:paraId="01729B93" w14:textId="77777777" w:rsidR="0069726A" w:rsidRPr="0069726A" w:rsidRDefault="0069726A" w:rsidP="0069726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80" w:lineRule="exact"/>
        <w:jc w:val="both"/>
        <w:rPr>
          <w:i w:val="0"/>
          <w:sz w:val="22"/>
          <w:szCs w:val="22"/>
        </w:rPr>
      </w:pPr>
    </w:p>
    <w:p w14:paraId="24C71771" w14:textId="77777777" w:rsidR="0069726A" w:rsidRPr="0069726A" w:rsidRDefault="0069726A" w:rsidP="0069726A">
      <w:pPr>
        <w:overflowPunct w:val="0"/>
        <w:autoSpaceDE w:val="0"/>
        <w:autoSpaceDN w:val="0"/>
        <w:adjustRightInd w:val="0"/>
        <w:spacing w:line="280" w:lineRule="exact"/>
        <w:jc w:val="both"/>
        <w:rPr>
          <w:b/>
          <w:bCs/>
          <w:i w:val="0"/>
          <w:sz w:val="22"/>
          <w:szCs w:val="22"/>
        </w:rPr>
      </w:pPr>
      <w:r w:rsidRPr="0069726A">
        <w:rPr>
          <w:b/>
          <w:bCs/>
          <w:i w:val="0"/>
          <w:sz w:val="22"/>
          <w:szCs w:val="22"/>
        </w:rPr>
        <w:t>Razvezni pogoj</w:t>
      </w:r>
    </w:p>
    <w:p w14:paraId="04DB1702" w14:textId="77777777" w:rsidR="0069726A" w:rsidRPr="0069726A" w:rsidRDefault="0069726A" w:rsidP="0069726A">
      <w:pPr>
        <w:pStyle w:val="Odstavekseznama"/>
        <w:numPr>
          <w:ilvl w:val="0"/>
          <w:numId w:val="34"/>
        </w:numPr>
        <w:spacing w:line="280" w:lineRule="exact"/>
        <w:contextualSpacing/>
        <w:jc w:val="center"/>
        <w:rPr>
          <w:i w:val="0"/>
          <w:sz w:val="22"/>
          <w:szCs w:val="22"/>
        </w:rPr>
      </w:pPr>
      <w:r w:rsidRPr="0069726A">
        <w:rPr>
          <w:i w:val="0"/>
          <w:sz w:val="22"/>
          <w:szCs w:val="22"/>
        </w:rPr>
        <w:lastRenderedPageBreak/>
        <w:t>člen</w:t>
      </w:r>
    </w:p>
    <w:p w14:paraId="640E553E" w14:textId="77777777" w:rsidR="0069726A" w:rsidRPr="0069726A" w:rsidRDefault="0069726A" w:rsidP="0069726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14E925D9" w14:textId="77777777" w:rsidR="0069726A" w:rsidRPr="0069726A" w:rsidRDefault="0069726A" w:rsidP="0069726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69726A">
        <w:rPr>
          <w:i w:val="0"/>
          <w:sz w:val="22"/>
          <w:szCs w:val="22"/>
        </w:rPr>
        <w:t>Ta okvirni sporazum je skladno s 67. členom ZJN-3 sklenjen pod razveznim pogojem, ki se uresniči v primeru izpolnitve ene od naslednjih okoliščin:</w:t>
      </w:r>
    </w:p>
    <w:p w14:paraId="4F5DAA6E" w14:textId="77777777" w:rsidR="0069726A" w:rsidRPr="0069726A" w:rsidRDefault="0069726A" w:rsidP="0069726A">
      <w:pPr>
        <w:numPr>
          <w:ilvl w:val="0"/>
          <w:numId w:val="33"/>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69726A">
        <w:rPr>
          <w:i w:val="0"/>
          <w:sz w:val="22"/>
          <w:szCs w:val="22"/>
        </w:rPr>
        <w:t xml:space="preserve">če bo naročnik seznanjen, da je sodišče s pravnomočno odločitvijo ugotovilo kršitev obveznosti iz delovne, </w:t>
      </w:r>
      <w:proofErr w:type="spellStart"/>
      <w:r w:rsidRPr="0069726A">
        <w:rPr>
          <w:i w:val="0"/>
          <w:sz w:val="22"/>
          <w:szCs w:val="22"/>
        </w:rPr>
        <w:t>okoljske</w:t>
      </w:r>
      <w:proofErr w:type="spellEnd"/>
      <w:r w:rsidRPr="0069726A">
        <w:rPr>
          <w:i w:val="0"/>
          <w:sz w:val="22"/>
          <w:szCs w:val="22"/>
        </w:rPr>
        <w:t xml:space="preserve"> ali socialne zakonodaje s strani izvajalca ali podizvajalca ali </w:t>
      </w:r>
    </w:p>
    <w:p w14:paraId="57602B6E" w14:textId="77777777" w:rsidR="0069726A" w:rsidRPr="0069726A" w:rsidRDefault="0069726A" w:rsidP="0069726A">
      <w:pPr>
        <w:numPr>
          <w:ilvl w:val="0"/>
          <w:numId w:val="33"/>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69726A">
        <w:rPr>
          <w:i w:val="0"/>
          <w:sz w:val="22"/>
          <w:szCs w:val="22"/>
        </w:rPr>
        <w:t>če bo naročnik seznanjen, da je pristojni državni organ pri izvajalcu ali podizvajalcu v času izvajanja okvirnega sporazuma ugotovil najmanj dve kršitvi v zvezi s:</w:t>
      </w:r>
    </w:p>
    <w:p w14:paraId="1F6F0343" w14:textId="77777777" w:rsidR="0069726A" w:rsidRPr="0069726A" w:rsidRDefault="0069726A" w:rsidP="0069726A">
      <w:pPr>
        <w:numPr>
          <w:ilvl w:val="0"/>
          <w:numId w:val="32"/>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69726A">
        <w:rPr>
          <w:i w:val="0"/>
          <w:sz w:val="22"/>
          <w:szCs w:val="22"/>
        </w:rPr>
        <w:t xml:space="preserve">plačilom za delo, </w:t>
      </w:r>
    </w:p>
    <w:p w14:paraId="00DCF530" w14:textId="77777777" w:rsidR="0069726A" w:rsidRPr="0069726A" w:rsidRDefault="0069726A" w:rsidP="0069726A">
      <w:pPr>
        <w:numPr>
          <w:ilvl w:val="0"/>
          <w:numId w:val="32"/>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69726A">
        <w:rPr>
          <w:i w:val="0"/>
          <w:sz w:val="22"/>
          <w:szCs w:val="22"/>
        </w:rPr>
        <w:t xml:space="preserve">delovnim časom, </w:t>
      </w:r>
    </w:p>
    <w:p w14:paraId="37B6EFBB" w14:textId="77777777" w:rsidR="0069726A" w:rsidRPr="0069726A" w:rsidRDefault="0069726A" w:rsidP="0069726A">
      <w:pPr>
        <w:numPr>
          <w:ilvl w:val="0"/>
          <w:numId w:val="32"/>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69726A">
        <w:rPr>
          <w:i w:val="0"/>
          <w:sz w:val="22"/>
          <w:szCs w:val="22"/>
        </w:rPr>
        <w:t xml:space="preserve">počitki, </w:t>
      </w:r>
    </w:p>
    <w:p w14:paraId="0017A2BE" w14:textId="77777777" w:rsidR="0069726A" w:rsidRPr="0069726A" w:rsidRDefault="0069726A" w:rsidP="0069726A">
      <w:pPr>
        <w:numPr>
          <w:ilvl w:val="0"/>
          <w:numId w:val="32"/>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69726A">
        <w:rPr>
          <w:i w:val="0"/>
          <w:sz w:val="22"/>
          <w:szCs w:val="22"/>
        </w:rPr>
        <w:t xml:space="preserve">opravljanjem dela na podlagi pogodb civilnega prava kljub obstoju elementov </w:t>
      </w:r>
    </w:p>
    <w:p w14:paraId="25CB0EBE" w14:textId="77777777" w:rsidR="0069726A" w:rsidRPr="0069726A" w:rsidRDefault="0069726A" w:rsidP="0069726A">
      <w:pPr>
        <w:numPr>
          <w:ilvl w:val="0"/>
          <w:numId w:val="32"/>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69726A">
        <w:rPr>
          <w:i w:val="0"/>
          <w:sz w:val="22"/>
          <w:szCs w:val="22"/>
        </w:rPr>
        <w:t xml:space="preserve">delovnega razmerja ali v zvezi z zaposlovanjem na črno, </w:t>
      </w:r>
    </w:p>
    <w:p w14:paraId="7A015FF2" w14:textId="77777777" w:rsidR="0069726A" w:rsidRPr="0069726A" w:rsidRDefault="0069726A" w:rsidP="0069726A">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69726A">
        <w:rPr>
          <w:i w:val="0"/>
          <w:sz w:val="22"/>
          <w:szCs w:val="22"/>
        </w:rPr>
        <w:t>in za kateri mu je bila s pravnomočno odločitvijo ali več pravnomočnimi odločitvami izrečena globa za prekršek.</w:t>
      </w:r>
    </w:p>
    <w:p w14:paraId="21CAB4FC" w14:textId="77777777" w:rsidR="0069726A" w:rsidRPr="0069726A" w:rsidRDefault="0069726A" w:rsidP="0069726A">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p>
    <w:p w14:paraId="788DFAF0" w14:textId="77777777" w:rsidR="0069726A" w:rsidRPr="0069726A" w:rsidRDefault="0069726A" w:rsidP="0069726A">
      <w:pPr>
        <w:jc w:val="both"/>
        <w:rPr>
          <w:i w:val="0"/>
          <w:sz w:val="22"/>
          <w:szCs w:val="22"/>
        </w:rPr>
      </w:pPr>
      <w:r w:rsidRPr="0069726A">
        <w:rPr>
          <w:i w:val="0"/>
          <w:sz w:val="22"/>
          <w:szCs w:val="22"/>
        </w:rPr>
        <w:t>V primeru seznanitve naročnika s kršitvijo bo naročnik o tem obvestil izvajalca v desetih (10) dneh. 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79E0CFC1" w14:textId="77777777" w:rsidR="0069726A" w:rsidRPr="0069726A" w:rsidRDefault="0069726A" w:rsidP="0069726A">
      <w:pPr>
        <w:ind w:left="708"/>
        <w:jc w:val="both"/>
        <w:rPr>
          <w:i w:val="0"/>
          <w:sz w:val="22"/>
          <w:szCs w:val="22"/>
        </w:rPr>
      </w:pPr>
    </w:p>
    <w:p w14:paraId="408F2802" w14:textId="77777777" w:rsidR="0069726A" w:rsidRPr="0069726A" w:rsidRDefault="0069726A" w:rsidP="0069726A">
      <w:pPr>
        <w:jc w:val="both"/>
        <w:rPr>
          <w:i w:val="0"/>
          <w:sz w:val="22"/>
          <w:szCs w:val="22"/>
        </w:rPr>
      </w:pPr>
      <w:r w:rsidRPr="0069726A">
        <w:rPr>
          <w:i w:val="0"/>
          <w:sz w:val="22"/>
          <w:szCs w:val="22"/>
        </w:rPr>
        <w:t xml:space="preserve">Če izvajalec ni predložil dokazov za podizvajalca ali če jih je, pa naročnik oceni, da ti ukrepi ne zadoščajo, lahko izvajalec zamenja podizvajalca v roku, ki ga določi naročnik in ne sme biti daljši od petnajst (15) dni v skladu s 94. členom ZJN-3, ali sam prevzame del, ki ga je oddal v </w:t>
      </w:r>
      <w:proofErr w:type="spellStart"/>
      <w:r w:rsidRPr="0069726A">
        <w:rPr>
          <w:i w:val="0"/>
          <w:sz w:val="22"/>
          <w:szCs w:val="22"/>
        </w:rPr>
        <w:t>podizvajanje</w:t>
      </w:r>
      <w:proofErr w:type="spellEnd"/>
      <w:r w:rsidRPr="0069726A">
        <w:rPr>
          <w:i w:val="0"/>
          <w:sz w:val="22"/>
          <w:szCs w:val="22"/>
        </w:rPr>
        <w:t xml:space="preserve"> temu podizvajalcu, če ta zamenjava ali prevzem ne pomeni bistvene spremembe okvirnega sporazuma.</w:t>
      </w:r>
    </w:p>
    <w:p w14:paraId="4EFEA92C" w14:textId="77777777" w:rsidR="0069726A" w:rsidRPr="0069726A" w:rsidRDefault="0069726A" w:rsidP="0069726A">
      <w:pPr>
        <w:ind w:left="708"/>
        <w:jc w:val="both"/>
        <w:rPr>
          <w:i w:val="0"/>
          <w:sz w:val="22"/>
          <w:szCs w:val="22"/>
        </w:rPr>
      </w:pPr>
    </w:p>
    <w:p w14:paraId="1AACCBA9" w14:textId="77777777" w:rsidR="0069726A" w:rsidRPr="0069726A" w:rsidRDefault="0069726A" w:rsidP="0069726A">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69726A">
        <w:rPr>
          <w:i w:val="0"/>
          <w:sz w:val="22"/>
          <w:szCs w:val="22"/>
        </w:rPr>
        <w:t>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w:t>
      </w:r>
    </w:p>
    <w:p w14:paraId="720DE197" w14:textId="77777777" w:rsidR="0069726A" w:rsidRPr="0069726A" w:rsidRDefault="0069726A" w:rsidP="0069726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19945DD6" w14:textId="77777777" w:rsidR="0069726A" w:rsidRPr="0069726A" w:rsidRDefault="0069726A" w:rsidP="0069726A">
      <w:pPr>
        <w:jc w:val="both"/>
        <w:rPr>
          <w:i w:val="0"/>
          <w:sz w:val="22"/>
          <w:szCs w:val="22"/>
        </w:rPr>
      </w:pPr>
      <w:r w:rsidRPr="0069726A">
        <w:rPr>
          <w:i w:val="0"/>
          <w:sz w:val="22"/>
          <w:szCs w:val="22"/>
        </w:rPr>
        <w:t xml:space="preserve">V primeru izpolnitve razveznega pogoja se šteje, da je okvirni sporazum razvezan z dnem sklenitve novega okvirnega sporazuma o izvedbi javnega </w:t>
      </w:r>
      <w:proofErr w:type="spellStart"/>
      <w:r w:rsidRPr="0069726A">
        <w:rPr>
          <w:i w:val="0"/>
          <w:sz w:val="22"/>
          <w:szCs w:val="22"/>
        </w:rPr>
        <w:t>naročila.Če</w:t>
      </w:r>
      <w:proofErr w:type="spellEnd"/>
      <w:r w:rsidRPr="0069726A">
        <w:rPr>
          <w:i w:val="0"/>
          <w:sz w:val="22"/>
          <w:szCs w:val="22"/>
        </w:rPr>
        <w:t xml:space="preserve"> naročnik v roku šestdeset (60) dni od seznanitve s kršitvijo ne bo začel novega postopka javnega naročila, se šteje, da je okvirni sporazum razvezan šestdeseti (60.) dan od seznanitve s kršitvijo. </w:t>
      </w:r>
    </w:p>
    <w:p w14:paraId="6BE09782" w14:textId="77777777" w:rsidR="0069726A" w:rsidRPr="0069726A" w:rsidRDefault="0069726A" w:rsidP="0069726A">
      <w:pPr>
        <w:jc w:val="both"/>
        <w:rPr>
          <w:i w:val="0"/>
          <w:sz w:val="22"/>
          <w:szCs w:val="22"/>
        </w:rPr>
      </w:pPr>
    </w:p>
    <w:p w14:paraId="22213BFB" w14:textId="77777777" w:rsidR="0069726A" w:rsidRPr="0069726A" w:rsidRDefault="0069726A" w:rsidP="0069726A">
      <w:pPr>
        <w:spacing w:line="280" w:lineRule="exact"/>
        <w:jc w:val="both"/>
        <w:rPr>
          <w:i w:val="0"/>
          <w:sz w:val="22"/>
          <w:szCs w:val="22"/>
        </w:rPr>
      </w:pPr>
    </w:p>
    <w:p w14:paraId="7006D96F" w14:textId="77777777" w:rsidR="0069726A" w:rsidRPr="0069726A" w:rsidRDefault="0069726A" w:rsidP="0069726A">
      <w:pPr>
        <w:jc w:val="both"/>
        <w:rPr>
          <w:b/>
          <w:i w:val="0"/>
          <w:sz w:val="22"/>
          <w:szCs w:val="22"/>
        </w:rPr>
      </w:pPr>
      <w:r w:rsidRPr="0069726A">
        <w:rPr>
          <w:b/>
          <w:i w:val="0"/>
          <w:sz w:val="22"/>
          <w:szCs w:val="22"/>
        </w:rPr>
        <w:t>Trajanje okvirnega sporazuma</w:t>
      </w:r>
    </w:p>
    <w:p w14:paraId="51D05B94" w14:textId="77777777" w:rsidR="0069726A" w:rsidRPr="0069726A" w:rsidRDefault="0069726A" w:rsidP="0069726A">
      <w:pPr>
        <w:pStyle w:val="Odstavekseznama"/>
        <w:numPr>
          <w:ilvl w:val="0"/>
          <w:numId w:val="34"/>
        </w:numPr>
        <w:spacing w:line="280" w:lineRule="exact"/>
        <w:contextualSpacing/>
        <w:jc w:val="center"/>
        <w:rPr>
          <w:i w:val="0"/>
          <w:sz w:val="22"/>
          <w:szCs w:val="22"/>
        </w:rPr>
      </w:pPr>
      <w:r w:rsidRPr="0069726A">
        <w:rPr>
          <w:i w:val="0"/>
          <w:sz w:val="22"/>
          <w:szCs w:val="22"/>
        </w:rPr>
        <w:t>člen</w:t>
      </w:r>
    </w:p>
    <w:p w14:paraId="4156181A" w14:textId="77777777" w:rsidR="0069726A" w:rsidRPr="0069726A" w:rsidRDefault="0069726A" w:rsidP="0069726A">
      <w:pPr>
        <w:rPr>
          <w:i w:val="0"/>
          <w:sz w:val="22"/>
          <w:szCs w:val="22"/>
        </w:rPr>
      </w:pPr>
    </w:p>
    <w:p w14:paraId="1EE78765" w14:textId="77777777" w:rsidR="0069726A" w:rsidRPr="0069726A" w:rsidRDefault="0069726A" w:rsidP="0069726A">
      <w:pPr>
        <w:rPr>
          <w:i w:val="0"/>
          <w:sz w:val="22"/>
          <w:szCs w:val="22"/>
        </w:rPr>
      </w:pPr>
      <w:r w:rsidRPr="0069726A">
        <w:rPr>
          <w:i w:val="0"/>
          <w:sz w:val="22"/>
          <w:szCs w:val="22"/>
        </w:rPr>
        <w:t xml:space="preserve">Ta okvirni sporazum je sklenjen, ko ga podpišeta obe stranki okvirnega sporazuma in se sklepa za določen čas, in sicer za obdobje </w:t>
      </w:r>
      <w:r w:rsidRPr="0069726A">
        <w:rPr>
          <w:b/>
          <w:i w:val="0"/>
          <w:sz w:val="22"/>
          <w:szCs w:val="22"/>
        </w:rPr>
        <w:t>od 1. 8. 2024 do 30. 10. 2027.</w:t>
      </w:r>
    </w:p>
    <w:p w14:paraId="33420163" w14:textId="77777777" w:rsidR="0069726A" w:rsidRPr="0069726A" w:rsidRDefault="0069726A" w:rsidP="0069726A">
      <w:pPr>
        <w:jc w:val="both"/>
        <w:rPr>
          <w:i w:val="0"/>
          <w:sz w:val="22"/>
          <w:szCs w:val="22"/>
        </w:rPr>
      </w:pPr>
      <w:r w:rsidRPr="0069726A">
        <w:rPr>
          <w:i w:val="0"/>
          <w:sz w:val="22"/>
          <w:szCs w:val="22"/>
        </w:rPr>
        <w:t xml:space="preserve"> </w:t>
      </w:r>
    </w:p>
    <w:p w14:paraId="063C08B0" w14:textId="77777777" w:rsidR="0069726A" w:rsidRPr="0069726A" w:rsidRDefault="0069726A" w:rsidP="0069726A">
      <w:pPr>
        <w:spacing w:line="280" w:lineRule="exact"/>
        <w:jc w:val="both"/>
        <w:rPr>
          <w:i w:val="0"/>
          <w:sz w:val="22"/>
          <w:szCs w:val="22"/>
        </w:rPr>
      </w:pPr>
      <w:r w:rsidRPr="0069726A">
        <w:rPr>
          <w:b/>
          <w:i w:val="0"/>
          <w:sz w:val="22"/>
          <w:szCs w:val="22"/>
        </w:rPr>
        <w:t>Spreminjanje okvirnega sporazuma</w:t>
      </w:r>
    </w:p>
    <w:p w14:paraId="4825F39F" w14:textId="77777777" w:rsidR="0069726A" w:rsidRPr="0069726A" w:rsidRDefault="0069726A" w:rsidP="0069726A">
      <w:pPr>
        <w:pStyle w:val="Odstavekseznama"/>
        <w:numPr>
          <w:ilvl w:val="0"/>
          <w:numId w:val="34"/>
        </w:numPr>
        <w:spacing w:line="280" w:lineRule="exact"/>
        <w:contextualSpacing/>
        <w:jc w:val="center"/>
        <w:rPr>
          <w:i w:val="0"/>
          <w:sz w:val="22"/>
          <w:szCs w:val="22"/>
        </w:rPr>
      </w:pPr>
      <w:r w:rsidRPr="0069726A">
        <w:rPr>
          <w:i w:val="0"/>
          <w:sz w:val="22"/>
          <w:szCs w:val="22"/>
        </w:rPr>
        <w:t>člen</w:t>
      </w:r>
    </w:p>
    <w:p w14:paraId="72FFF0A0" w14:textId="77777777" w:rsidR="0069726A" w:rsidRPr="0069726A" w:rsidRDefault="0069726A" w:rsidP="0069726A">
      <w:pPr>
        <w:spacing w:line="280" w:lineRule="exact"/>
        <w:jc w:val="both"/>
        <w:rPr>
          <w:i w:val="0"/>
          <w:sz w:val="22"/>
          <w:szCs w:val="22"/>
        </w:rPr>
      </w:pPr>
    </w:p>
    <w:p w14:paraId="5FBF3078" w14:textId="77777777" w:rsidR="0069726A" w:rsidRPr="0069726A" w:rsidRDefault="0069726A" w:rsidP="0069726A">
      <w:pPr>
        <w:overflowPunct w:val="0"/>
        <w:autoSpaceDE w:val="0"/>
        <w:autoSpaceDN w:val="0"/>
        <w:adjustRightInd w:val="0"/>
        <w:spacing w:line="280" w:lineRule="exact"/>
        <w:jc w:val="both"/>
        <w:rPr>
          <w:bCs/>
          <w:i w:val="0"/>
          <w:sz w:val="22"/>
          <w:szCs w:val="22"/>
        </w:rPr>
      </w:pPr>
      <w:r w:rsidRPr="0069726A">
        <w:rPr>
          <w:bCs/>
          <w:i w:val="0"/>
          <w:sz w:val="22"/>
          <w:szCs w:val="22"/>
        </w:rPr>
        <w:t>Vse spremembe in dopolnitve tega okvirnega sporazuma se dogovorijo le v obliki pisnih dodatkov k temu okvirnemu sporazumu.</w:t>
      </w:r>
    </w:p>
    <w:p w14:paraId="44B35FA8" w14:textId="77777777" w:rsidR="0069726A" w:rsidRPr="0069726A" w:rsidRDefault="0069726A" w:rsidP="0069726A">
      <w:pPr>
        <w:overflowPunct w:val="0"/>
        <w:autoSpaceDE w:val="0"/>
        <w:autoSpaceDN w:val="0"/>
        <w:adjustRightInd w:val="0"/>
        <w:spacing w:line="280" w:lineRule="exact"/>
        <w:jc w:val="both"/>
        <w:rPr>
          <w:bCs/>
          <w:i w:val="0"/>
          <w:sz w:val="22"/>
          <w:szCs w:val="22"/>
        </w:rPr>
      </w:pPr>
    </w:p>
    <w:p w14:paraId="306997BC" w14:textId="77777777" w:rsidR="0069726A" w:rsidRPr="0069726A" w:rsidRDefault="0069726A" w:rsidP="0069726A">
      <w:pPr>
        <w:overflowPunct w:val="0"/>
        <w:autoSpaceDE w:val="0"/>
        <w:autoSpaceDN w:val="0"/>
        <w:adjustRightInd w:val="0"/>
        <w:spacing w:line="280" w:lineRule="exact"/>
        <w:jc w:val="both"/>
        <w:rPr>
          <w:bCs/>
          <w:i w:val="0"/>
          <w:sz w:val="22"/>
          <w:szCs w:val="22"/>
        </w:rPr>
      </w:pPr>
    </w:p>
    <w:p w14:paraId="5DEEC9C2" w14:textId="77777777" w:rsidR="0069726A" w:rsidRPr="0069726A" w:rsidRDefault="0069726A" w:rsidP="0069726A">
      <w:pPr>
        <w:rPr>
          <w:b/>
          <w:i w:val="0"/>
          <w:sz w:val="22"/>
          <w:szCs w:val="22"/>
        </w:rPr>
      </w:pPr>
      <w:r w:rsidRPr="0069726A">
        <w:rPr>
          <w:b/>
          <w:i w:val="0"/>
          <w:sz w:val="22"/>
          <w:szCs w:val="22"/>
        </w:rPr>
        <w:t>Reševanje sporov</w:t>
      </w:r>
    </w:p>
    <w:p w14:paraId="2CBEF5BD" w14:textId="77777777" w:rsidR="0069726A" w:rsidRPr="0069726A" w:rsidRDefault="0069726A" w:rsidP="0069726A">
      <w:pPr>
        <w:pStyle w:val="Odstavekseznama"/>
        <w:numPr>
          <w:ilvl w:val="0"/>
          <w:numId w:val="34"/>
        </w:numPr>
        <w:spacing w:line="280" w:lineRule="exact"/>
        <w:contextualSpacing/>
        <w:jc w:val="center"/>
        <w:rPr>
          <w:i w:val="0"/>
          <w:sz w:val="22"/>
          <w:szCs w:val="22"/>
        </w:rPr>
      </w:pPr>
      <w:r w:rsidRPr="0069726A">
        <w:rPr>
          <w:i w:val="0"/>
          <w:sz w:val="22"/>
          <w:szCs w:val="22"/>
        </w:rPr>
        <w:lastRenderedPageBreak/>
        <w:t>člen</w:t>
      </w:r>
    </w:p>
    <w:p w14:paraId="34E61A78" w14:textId="77777777" w:rsidR="0069726A" w:rsidRPr="0069726A" w:rsidRDefault="0069726A" w:rsidP="0069726A">
      <w:pPr>
        <w:jc w:val="both"/>
        <w:rPr>
          <w:i w:val="0"/>
          <w:sz w:val="22"/>
          <w:szCs w:val="22"/>
        </w:rPr>
      </w:pPr>
    </w:p>
    <w:p w14:paraId="7A923A04" w14:textId="77777777" w:rsidR="0069726A" w:rsidRPr="0069726A" w:rsidRDefault="0069726A" w:rsidP="0069726A">
      <w:pPr>
        <w:jc w:val="both"/>
        <w:rPr>
          <w:i w:val="0"/>
          <w:sz w:val="22"/>
          <w:szCs w:val="22"/>
        </w:rPr>
      </w:pPr>
      <w:r w:rsidRPr="0069726A">
        <w:rPr>
          <w:i w:val="0"/>
          <w:sz w:val="22"/>
          <w:szCs w:val="22"/>
        </w:rPr>
        <w:t>Morebitne spore iz tega okvirnega sporazuma bosta stranki reševali sporazumno. Če sporazuma ne bi mogli doseči, je za reševanje sporov pristojno sodišče v Ljubljani.</w:t>
      </w:r>
    </w:p>
    <w:p w14:paraId="56C8B625" w14:textId="77777777" w:rsidR="0069726A" w:rsidRPr="0069726A" w:rsidRDefault="0069726A" w:rsidP="0069726A">
      <w:pPr>
        <w:jc w:val="both"/>
        <w:rPr>
          <w:i w:val="0"/>
          <w:sz w:val="22"/>
          <w:szCs w:val="22"/>
        </w:rPr>
      </w:pPr>
    </w:p>
    <w:p w14:paraId="6D008BAC" w14:textId="77777777" w:rsidR="0069726A" w:rsidRPr="0069726A" w:rsidRDefault="0069726A" w:rsidP="0069726A">
      <w:pPr>
        <w:spacing w:line="280" w:lineRule="exact"/>
        <w:rPr>
          <w:b/>
          <w:i w:val="0"/>
          <w:sz w:val="22"/>
          <w:szCs w:val="22"/>
        </w:rPr>
      </w:pPr>
    </w:p>
    <w:p w14:paraId="48FB2458" w14:textId="77777777" w:rsidR="0069726A" w:rsidRPr="0069726A" w:rsidRDefault="0069726A" w:rsidP="0069726A">
      <w:pPr>
        <w:spacing w:line="280" w:lineRule="exact"/>
        <w:rPr>
          <w:b/>
          <w:i w:val="0"/>
          <w:sz w:val="22"/>
          <w:szCs w:val="22"/>
        </w:rPr>
      </w:pPr>
      <w:r w:rsidRPr="0069726A">
        <w:rPr>
          <w:b/>
          <w:i w:val="0"/>
          <w:sz w:val="22"/>
          <w:szCs w:val="22"/>
        </w:rPr>
        <w:t>Končna določba</w:t>
      </w:r>
    </w:p>
    <w:p w14:paraId="65AE1C4F" w14:textId="77777777" w:rsidR="0069726A" w:rsidRPr="0069726A" w:rsidRDefault="0069726A" w:rsidP="0069726A">
      <w:pPr>
        <w:spacing w:after="120"/>
        <w:rPr>
          <w:i w:val="0"/>
          <w:sz w:val="22"/>
          <w:szCs w:val="22"/>
        </w:rPr>
      </w:pPr>
    </w:p>
    <w:p w14:paraId="6380E275" w14:textId="77777777" w:rsidR="0069726A" w:rsidRPr="0069726A" w:rsidRDefault="0069726A" w:rsidP="0069726A">
      <w:pPr>
        <w:pStyle w:val="Odstavekseznama"/>
        <w:numPr>
          <w:ilvl w:val="0"/>
          <w:numId w:val="34"/>
        </w:numPr>
        <w:spacing w:line="280" w:lineRule="exact"/>
        <w:contextualSpacing/>
        <w:jc w:val="center"/>
        <w:rPr>
          <w:i w:val="0"/>
          <w:sz w:val="22"/>
          <w:szCs w:val="22"/>
        </w:rPr>
      </w:pPr>
      <w:r w:rsidRPr="0069726A">
        <w:rPr>
          <w:i w:val="0"/>
          <w:sz w:val="22"/>
          <w:szCs w:val="22"/>
        </w:rPr>
        <w:t>člen</w:t>
      </w:r>
    </w:p>
    <w:p w14:paraId="627C8196" w14:textId="77777777" w:rsidR="0069726A" w:rsidRPr="0069726A" w:rsidRDefault="0069726A" w:rsidP="0069726A">
      <w:pPr>
        <w:jc w:val="both"/>
        <w:rPr>
          <w:i w:val="0"/>
          <w:sz w:val="22"/>
          <w:szCs w:val="22"/>
        </w:rPr>
      </w:pPr>
    </w:p>
    <w:p w14:paraId="5D844496" w14:textId="77777777" w:rsidR="0069726A" w:rsidRPr="0069726A" w:rsidRDefault="0069726A" w:rsidP="0069726A">
      <w:pPr>
        <w:jc w:val="both"/>
        <w:rPr>
          <w:i w:val="0"/>
          <w:sz w:val="22"/>
          <w:szCs w:val="22"/>
        </w:rPr>
      </w:pPr>
      <w:r w:rsidRPr="0069726A">
        <w:rPr>
          <w:i w:val="0"/>
          <w:sz w:val="22"/>
          <w:szCs w:val="22"/>
        </w:rPr>
        <w:t xml:space="preserve">Okvirni sporazum je sestavljen v 3 (treh) enakih izvodih, od katerih naročnik prejme 2 (dva) izvoda, izvajalec pa 1 (en) izvod. </w:t>
      </w:r>
    </w:p>
    <w:p w14:paraId="36481A51" w14:textId="77777777" w:rsidR="0069726A" w:rsidRPr="0069726A" w:rsidRDefault="0069726A" w:rsidP="0069726A">
      <w:pPr>
        <w:jc w:val="both"/>
        <w:rPr>
          <w:i w:val="0"/>
          <w:sz w:val="22"/>
          <w:szCs w:val="22"/>
        </w:rPr>
      </w:pPr>
    </w:p>
    <w:p w14:paraId="07265784" w14:textId="77777777" w:rsidR="0069726A" w:rsidRPr="0069726A" w:rsidRDefault="0069726A" w:rsidP="0069726A">
      <w:pPr>
        <w:jc w:val="both"/>
        <w:rPr>
          <w:i w:val="0"/>
          <w:sz w:val="22"/>
          <w:szCs w:val="22"/>
        </w:rPr>
      </w:pPr>
      <w:r w:rsidRPr="0069726A">
        <w:rPr>
          <w:i w:val="0"/>
          <w:sz w:val="22"/>
          <w:szCs w:val="22"/>
        </w:rPr>
        <w:t>Prilogi in sestavna dela tega okvirnega sporazuma sta:</w:t>
      </w:r>
    </w:p>
    <w:p w14:paraId="64F81E5F" w14:textId="77777777" w:rsidR="0069726A" w:rsidRPr="0069726A" w:rsidRDefault="0069726A" w:rsidP="0069726A">
      <w:pPr>
        <w:pStyle w:val="Odstavekseznama"/>
        <w:numPr>
          <w:ilvl w:val="0"/>
          <w:numId w:val="33"/>
        </w:numPr>
        <w:contextualSpacing/>
        <w:jc w:val="both"/>
        <w:rPr>
          <w:i w:val="0"/>
          <w:sz w:val="22"/>
          <w:szCs w:val="22"/>
        </w:rPr>
      </w:pPr>
      <w:r w:rsidRPr="0069726A">
        <w:rPr>
          <w:i w:val="0"/>
          <w:sz w:val="22"/>
          <w:szCs w:val="22"/>
        </w:rPr>
        <w:t>priloga 1: ponudba št. ___________________ z dne _________________ .</w:t>
      </w:r>
    </w:p>
    <w:p w14:paraId="1DB1FDED" w14:textId="77777777" w:rsidR="0069726A" w:rsidRPr="0069726A" w:rsidRDefault="0069726A" w:rsidP="0069726A">
      <w:pPr>
        <w:jc w:val="both"/>
        <w:rPr>
          <w:i w:val="0"/>
          <w:sz w:val="22"/>
          <w:szCs w:val="22"/>
        </w:rPr>
      </w:pPr>
    </w:p>
    <w:p w14:paraId="506737A7" w14:textId="77777777" w:rsidR="0069726A" w:rsidRPr="0069726A" w:rsidRDefault="0069726A" w:rsidP="0069726A">
      <w:pPr>
        <w:spacing w:line="280" w:lineRule="exact"/>
        <w:rPr>
          <w:i w:val="0"/>
          <w:sz w:val="22"/>
          <w:szCs w:val="22"/>
        </w:rPr>
      </w:pPr>
    </w:p>
    <w:p w14:paraId="22CED13E" w14:textId="77777777" w:rsidR="0069726A" w:rsidRPr="0069726A" w:rsidRDefault="0069726A" w:rsidP="0069726A">
      <w:pPr>
        <w:rPr>
          <w:i w:val="0"/>
          <w:color w:val="000000"/>
          <w:sz w:val="22"/>
          <w:szCs w:val="22"/>
        </w:rPr>
      </w:pPr>
    </w:p>
    <w:p w14:paraId="733E0D9D" w14:textId="77777777" w:rsidR="0069726A" w:rsidRPr="0069726A" w:rsidRDefault="0069726A" w:rsidP="0069726A">
      <w:pPr>
        <w:ind w:left="4956" w:hanging="278"/>
        <w:rPr>
          <w:b/>
          <w:i w:val="0"/>
          <w:color w:val="000000"/>
          <w:sz w:val="22"/>
          <w:szCs w:val="22"/>
        </w:rPr>
      </w:pPr>
      <w:r w:rsidRPr="0069726A">
        <w:rPr>
          <w:i w:val="0"/>
          <w:color w:val="000000"/>
          <w:sz w:val="22"/>
          <w:szCs w:val="22"/>
        </w:rPr>
        <w:t xml:space="preserve">     </w:t>
      </w:r>
      <w:r w:rsidRPr="0069726A">
        <w:rPr>
          <w:b/>
          <w:i w:val="0"/>
          <w:color w:val="000000"/>
          <w:sz w:val="22"/>
          <w:szCs w:val="22"/>
        </w:rPr>
        <w:t>Številka okvirnega sporazuma: C7560-24-210004</w:t>
      </w: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1E0" w:firstRow="1" w:lastRow="1" w:firstColumn="1" w:lastColumn="1" w:noHBand="0" w:noVBand="0"/>
      </w:tblPr>
      <w:tblGrid>
        <w:gridCol w:w="4205"/>
        <w:gridCol w:w="281"/>
        <w:gridCol w:w="282"/>
        <w:gridCol w:w="4294"/>
      </w:tblGrid>
      <w:tr w:rsidR="0069726A" w:rsidRPr="0069726A" w14:paraId="7EBD947F" w14:textId="77777777" w:rsidTr="005F15BD">
        <w:tc>
          <w:tcPr>
            <w:tcW w:w="4248" w:type="dxa"/>
          </w:tcPr>
          <w:p w14:paraId="2E9D34ED" w14:textId="77777777" w:rsidR="0069726A" w:rsidRPr="0069726A" w:rsidRDefault="0069726A" w:rsidP="005F15BD">
            <w:pPr>
              <w:rPr>
                <w:i w:val="0"/>
                <w:color w:val="000000"/>
                <w:sz w:val="22"/>
                <w:szCs w:val="22"/>
              </w:rPr>
            </w:pPr>
            <w:r w:rsidRPr="0069726A">
              <w:rPr>
                <w:i w:val="0"/>
                <w:color w:val="000000"/>
                <w:sz w:val="22"/>
                <w:szCs w:val="22"/>
              </w:rPr>
              <w:t>Številka:</w:t>
            </w:r>
          </w:p>
          <w:p w14:paraId="6004295C" w14:textId="77777777" w:rsidR="0069726A" w:rsidRPr="0069726A" w:rsidRDefault="0069726A" w:rsidP="005F15BD">
            <w:pPr>
              <w:rPr>
                <w:i w:val="0"/>
                <w:color w:val="000000"/>
                <w:sz w:val="22"/>
                <w:szCs w:val="22"/>
              </w:rPr>
            </w:pPr>
          </w:p>
          <w:p w14:paraId="1AB39048" w14:textId="77777777" w:rsidR="0069726A" w:rsidRPr="0069726A" w:rsidRDefault="0069726A" w:rsidP="005F15BD">
            <w:pPr>
              <w:rPr>
                <w:i w:val="0"/>
                <w:color w:val="000000"/>
                <w:sz w:val="22"/>
                <w:szCs w:val="22"/>
              </w:rPr>
            </w:pPr>
            <w:r w:rsidRPr="0069726A">
              <w:rPr>
                <w:i w:val="0"/>
                <w:color w:val="000000"/>
                <w:sz w:val="22"/>
                <w:szCs w:val="22"/>
              </w:rPr>
              <w:t>Datum:</w:t>
            </w:r>
          </w:p>
          <w:p w14:paraId="75B2D62C" w14:textId="77777777" w:rsidR="0069726A" w:rsidRPr="0069726A" w:rsidRDefault="0069726A" w:rsidP="005F15BD">
            <w:pPr>
              <w:rPr>
                <w:i w:val="0"/>
                <w:color w:val="000000"/>
                <w:sz w:val="22"/>
                <w:szCs w:val="22"/>
              </w:rPr>
            </w:pPr>
          </w:p>
          <w:p w14:paraId="68CF42C7" w14:textId="77777777" w:rsidR="0069726A" w:rsidRPr="0069726A" w:rsidRDefault="0069726A" w:rsidP="005F15BD">
            <w:pPr>
              <w:rPr>
                <w:i w:val="0"/>
                <w:color w:val="000000"/>
                <w:sz w:val="22"/>
                <w:szCs w:val="22"/>
              </w:rPr>
            </w:pPr>
            <w:r w:rsidRPr="0069726A">
              <w:rPr>
                <w:i w:val="0"/>
                <w:color w:val="000000"/>
                <w:sz w:val="22"/>
                <w:szCs w:val="22"/>
              </w:rPr>
              <w:t>Izvajalec:</w:t>
            </w:r>
          </w:p>
          <w:p w14:paraId="7241C29A" w14:textId="77777777" w:rsidR="0069726A" w:rsidRPr="0069726A" w:rsidRDefault="0069726A" w:rsidP="005F15BD">
            <w:pPr>
              <w:rPr>
                <w:b/>
                <w:i w:val="0"/>
                <w:color w:val="000000"/>
                <w:sz w:val="22"/>
                <w:szCs w:val="22"/>
              </w:rPr>
            </w:pPr>
          </w:p>
          <w:p w14:paraId="5FD386E1" w14:textId="77777777" w:rsidR="0069726A" w:rsidRPr="0069726A" w:rsidRDefault="0069726A" w:rsidP="005F15BD">
            <w:pPr>
              <w:rPr>
                <w:b/>
                <w:i w:val="0"/>
                <w:color w:val="000000"/>
                <w:sz w:val="22"/>
                <w:szCs w:val="22"/>
              </w:rPr>
            </w:pPr>
            <w:r w:rsidRPr="0069726A">
              <w:rPr>
                <w:b/>
                <w:i w:val="0"/>
                <w:color w:val="000000"/>
                <w:sz w:val="22"/>
                <w:szCs w:val="22"/>
              </w:rPr>
              <w:t>………………………………..</w:t>
            </w:r>
          </w:p>
          <w:p w14:paraId="50EA462C" w14:textId="77777777" w:rsidR="0069726A" w:rsidRPr="0069726A" w:rsidRDefault="0069726A" w:rsidP="005F15BD">
            <w:pPr>
              <w:rPr>
                <w:b/>
                <w:i w:val="0"/>
                <w:color w:val="000000"/>
                <w:sz w:val="22"/>
                <w:szCs w:val="22"/>
              </w:rPr>
            </w:pPr>
          </w:p>
          <w:p w14:paraId="4692D70F" w14:textId="77777777" w:rsidR="0069726A" w:rsidRPr="0069726A" w:rsidRDefault="0069726A" w:rsidP="005F15BD">
            <w:pPr>
              <w:rPr>
                <w:i w:val="0"/>
                <w:color w:val="000000"/>
                <w:sz w:val="22"/>
                <w:szCs w:val="22"/>
              </w:rPr>
            </w:pPr>
            <w:r w:rsidRPr="0069726A">
              <w:rPr>
                <w:i w:val="0"/>
                <w:color w:val="000000"/>
                <w:sz w:val="22"/>
                <w:szCs w:val="22"/>
              </w:rPr>
              <w:t>………….</w:t>
            </w:r>
          </w:p>
          <w:p w14:paraId="0A512275" w14:textId="77777777" w:rsidR="0069726A" w:rsidRPr="0069726A" w:rsidRDefault="0069726A" w:rsidP="005F15BD">
            <w:pPr>
              <w:rPr>
                <w:i w:val="0"/>
                <w:color w:val="000000"/>
                <w:sz w:val="22"/>
                <w:szCs w:val="22"/>
              </w:rPr>
            </w:pPr>
            <w:r w:rsidRPr="0069726A">
              <w:rPr>
                <w:i w:val="0"/>
                <w:color w:val="000000"/>
                <w:sz w:val="22"/>
                <w:szCs w:val="22"/>
              </w:rPr>
              <w:t>…………………..</w:t>
            </w:r>
          </w:p>
          <w:p w14:paraId="65A3AB55" w14:textId="77777777" w:rsidR="0069726A" w:rsidRPr="0069726A" w:rsidRDefault="0069726A" w:rsidP="005F15BD">
            <w:pPr>
              <w:rPr>
                <w:i w:val="0"/>
                <w:color w:val="000000"/>
                <w:sz w:val="22"/>
                <w:szCs w:val="22"/>
              </w:rPr>
            </w:pPr>
          </w:p>
          <w:p w14:paraId="52F0CAFF" w14:textId="77777777" w:rsidR="0069726A" w:rsidRPr="0069726A" w:rsidRDefault="0069726A" w:rsidP="005F15BD">
            <w:pPr>
              <w:rPr>
                <w:i w:val="0"/>
                <w:color w:val="000000"/>
                <w:sz w:val="22"/>
                <w:szCs w:val="22"/>
              </w:rPr>
            </w:pPr>
          </w:p>
        </w:tc>
        <w:tc>
          <w:tcPr>
            <w:tcW w:w="283" w:type="dxa"/>
          </w:tcPr>
          <w:p w14:paraId="7AA880C9" w14:textId="77777777" w:rsidR="0069726A" w:rsidRPr="0069726A" w:rsidRDefault="0069726A" w:rsidP="005F15BD">
            <w:pPr>
              <w:rPr>
                <w:i w:val="0"/>
                <w:color w:val="000000"/>
                <w:sz w:val="22"/>
                <w:szCs w:val="22"/>
              </w:rPr>
            </w:pPr>
          </w:p>
        </w:tc>
        <w:tc>
          <w:tcPr>
            <w:tcW w:w="284" w:type="dxa"/>
          </w:tcPr>
          <w:p w14:paraId="2D618B4B" w14:textId="77777777" w:rsidR="0069726A" w:rsidRPr="0069726A" w:rsidRDefault="0069726A" w:rsidP="005F15BD">
            <w:pPr>
              <w:rPr>
                <w:i w:val="0"/>
                <w:color w:val="000000"/>
                <w:sz w:val="22"/>
                <w:szCs w:val="22"/>
              </w:rPr>
            </w:pPr>
          </w:p>
        </w:tc>
        <w:tc>
          <w:tcPr>
            <w:tcW w:w="4391" w:type="dxa"/>
          </w:tcPr>
          <w:p w14:paraId="122981DC" w14:textId="77777777" w:rsidR="0069726A" w:rsidRPr="0069726A" w:rsidRDefault="0069726A" w:rsidP="005F15BD">
            <w:pPr>
              <w:rPr>
                <w:i w:val="0"/>
                <w:color w:val="000000"/>
                <w:sz w:val="22"/>
                <w:szCs w:val="22"/>
              </w:rPr>
            </w:pPr>
            <w:r w:rsidRPr="0069726A">
              <w:rPr>
                <w:i w:val="0"/>
                <w:color w:val="000000"/>
                <w:sz w:val="22"/>
                <w:szCs w:val="22"/>
              </w:rPr>
              <w:t>Številka dok. DS: 430-2847/2023-3</w:t>
            </w:r>
          </w:p>
          <w:p w14:paraId="5D677E95" w14:textId="77777777" w:rsidR="0069726A" w:rsidRPr="0069726A" w:rsidRDefault="0069726A" w:rsidP="005F15BD">
            <w:pPr>
              <w:ind w:hanging="106"/>
              <w:rPr>
                <w:i w:val="0"/>
                <w:color w:val="000000"/>
                <w:sz w:val="22"/>
                <w:szCs w:val="22"/>
              </w:rPr>
            </w:pPr>
          </w:p>
          <w:p w14:paraId="666FF3AB" w14:textId="77777777" w:rsidR="0069726A" w:rsidRPr="0069726A" w:rsidRDefault="0069726A" w:rsidP="005F15BD">
            <w:pPr>
              <w:ind w:firstLine="28"/>
              <w:rPr>
                <w:i w:val="0"/>
                <w:color w:val="000000"/>
                <w:sz w:val="22"/>
                <w:szCs w:val="22"/>
              </w:rPr>
            </w:pPr>
            <w:r w:rsidRPr="0069726A">
              <w:rPr>
                <w:i w:val="0"/>
                <w:color w:val="000000"/>
                <w:sz w:val="22"/>
                <w:szCs w:val="22"/>
              </w:rPr>
              <w:t>Datum:</w:t>
            </w:r>
          </w:p>
          <w:p w14:paraId="6FE3C348" w14:textId="77777777" w:rsidR="0069726A" w:rsidRPr="0069726A" w:rsidRDefault="0069726A" w:rsidP="005F15BD">
            <w:pPr>
              <w:rPr>
                <w:i w:val="0"/>
                <w:color w:val="000000"/>
                <w:sz w:val="22"/>
                <w:szCs w:val="22"/>
              </w:rPr>
            </w:pPr>
          </w:p>
          <w:p w14:paraId="0FC78B08" w14:textId="77777777" w:rsidR="0069726A" w:rsidRPr="0069726A" w:rsidRDefault="0069726A" w:rsidP="005F15BD">
            <w:pPr>
              <w:rPr>
                <w:i w:val="0"/>
                <w:color w:val="000000"/>
                <w:sz w:val="22"/>
                <w:szCs w:val="22"/>
              </w:rPr>
            </w:pPr>
            <w:r w:rsidRPr="0069726A">
              <w:rPr>
                <w:i w:val="0"/>
                <w:color w:val="000000"/>
                <w:sz w:val="22"/>
                <w:szCs w:val="22"/>
              </w:rPr>
              <w:t>Naročnik:</w:t>
            </w:r>
          </w:p>
          <w:p w14:paraId="752D7EB4" w14:textId="77777777" w:rsidR="0069726A" w:rsidRPr="0069726A" w:rsidRDefault="0069726A" w:rsidP="005F15BD">
            <w:pPr>
              <w:rPr>
                <w:b/>
                <w:i w:val="0"/>
                <w:color w:val="000000"/>
                <w:sz w:val="22"/>
                <w:szCs w:val="22"/>
              </w:rPr>
            </w:pPr>
          </w:p>
          <w:p w14:paraId="6D62C68F" w14:textId="77777777" w:rsidR="0069726A" w:rsidRPr="0069726A" w:rsidRDefault="0069726A" w:rsidP="005F15BD">
            <w:pPr>
              <w:rPr>
                <w:b/>
                <w:i w:val="0"/>
                <w:color w:val="000000"/>
                <w:sz w:val="22"/>
                <w:szCs w:val="22"/>
              </w:rPr>
            </w:pPr>
            <w:r w:rsidRPr="0069726A">
              <w:rPr>
                <w:b/>
                <w:i w:val="0"/>
                <w:color w:val="000000"/>
                <w:sz w:val="22"/>
                <w:szCs w:val="22"/>
              </w:rPr>
              <w:t>MESTNA OBČINA LJUBLJANA</w:t>
            </w:r>
          </w:p>
          <w:p w14:paraId="01684FDE" w14:textId="77777777" w:rsidR="0069726A" w:rsidRPr="0069726A" w:rsidRDefault="0069726A" w:rsidP="005F15BD">
            <w:pPr>
              <w:rPr>
                <w:i w:val="0"/>
                <w:color w:val="000000"/>
                <w:sz w:val="22"/>
                <w:szCs w:val="22"/>
              </w:rPr>
            </w:pPr>
          </w:p>
          <w:p w14:paraId="19CCAB20" w14:textId="77777777" w:rsidR="0069726A" w:rsidRPr="0069726A" w:rsidRDefault="0069726A" w:rsidP="005F15BD">
            <w:pPr>
              <w:rPr>
                <w:i w:val="0"/>
                <w:color w:val="000000"/>
                <w:sz w:val="22"/>
                <w:szCs w:val="22"/>
              </w:rPr>
            </w:pPr>
            <w:r w:rsidRPr="0069726A">
              <w:rPr>
                <w:i w:val="0"/>
                <w:color w:val="000000"/>
                <w:sz w:val="22"/>
                <w:szCs w:val="22"/>
              </w:rPr>
              <w:t>Župan</w:t>
            </w:r>
          </w:p>
          <w:p w14:paraId="5BCDBC4C" w14:textId="77777777" w:rsidR="0069726A" w:rsidRPr="0069726A" w:rsidRDefault="0069726A" w:rsidP="005F15BD">
            <w:pPr>
              <w:rPr>
                <w:i w:val="0"/>
                <w:color w:val="000000"/>
                <w:sz w:val="22"/>
                <w:szCs w:val="22"/>
              </w:rPr>
            </w:pPr>
            <w:r w:rsidRPr="0069726A">
              <w:rPr>
                <w:i w:val="0"/>
                <w:color w:val="000000"/>
                <w:sz w:val="22"/>
                <w:szCs w:val="22"/>
              </w:rPr>
              <w:t>Zoran Janković</w:t>
            </w:r>
          </w:p>
        </w:tc>
      </w:tr>
    </w:tbl>
    <w:p w14:paraId="49F6CF69" w14:textId="77777777" w:rsidR="0069726A" w:rsidRPr="0069726A" w:rsidRDefault="0069726A" w:rsidP="0069726A">
      <w:pPr>
        <w:rPr>
          <w:i w:val="0"/>
          <w:sz w:val="22"/>
          <w:szCs w:val="22"/>
        </w:rPr>
      </w:pPr>
    </w:p>
    <w:p w14:paraId="4BB22F94" w14:textId="0DD82386" w:rsidR="0069726A" w:rsidRPr="0069726A" w:rsidRDefault="0069726A" w:rsidP="00987376">
      <w:pPr>
        <w:rPr>
          <w:b/>
          <w:i w:val="0"/>
          <w:sz w:val="22"/>
          <w:szCs w:val="22"/>
        </w:rPr>
      </w:pPr>
    </w:p>
    <w:p w14:paraId="37D78E97" w14:textId="6386188F" w:rsidR="0069726A" w:rsidRPr="0069726A" w:rsidRDefault="0069726A" w:rsidP="00987376">
      <w:pPr>
        <w:rPr>
          <w:b/>
          <w:i w:val="0"/>
          <w:sz w:val="22"/>
          <w:szCs w:val="22"/>
        </w:rPr>
      </w:pPr>
    </w:p>
    <w:p w14:paraId="2A6920C2" w14:textId="1E1A8127" w:rsidR="0069726A" w:rsidRPr="0069726A" w:rsidRDefault="0069726A" w:rsidP="00987376">
      <w:pPr>
        <w:rPr>
          <w:b/>
          <w:i w:val="0"/>
          <w:sz w:val="22"/>
          <w:szCs w:val="22"/>
        </w:rPr>
      </w:pPr>
    </w:p>
    <w:p w14:paraId="79D9845D" w14:textId="28B7E3C4" w:rsidR="0069726A" w:rsidRPr="0069726A" w:rsidRDefault="0069726A" w:rsidP="00987376">
      <w:pPr>
        <w:rPr>
          <w:b/>
          <w:i w:val="0"/>
          <w:sz w:val="22"/>
          <w:szCs w:val="22"/>
        </w:rPr>
      </w:pPr>
    </w:p>
    <w:p w14:paraId="31A992F9" w14:textId="517819D8" w:rsidR="0069726A" w:rsidRPr="0069726A" w:rsidRDefault="0069726A" w:rsidP="00987376">
      <w:pPr>
        <w:rPr>
          <w:b/>
          <w:i w:val="0"/>
          <w:sz w:val="22"/>
          <w:szCs w:val="22"/>
        </w:rPr>
      </w:pPr>
    </w:p>
    <w:p w14:paraId="078466F0" w14:textId="7D6DB523" w:rsidR="0069726A" w:rsidRPr="0069726A" w:rsidRDefault="0069726A" w:rsidP="00987376">
      <w:pPr>
        <w:rPr>
          <w:b/>
          <w:i w:val="0"/>
          <w:sz w:val="22"/>
          <w:szCs w:val="22"/>
        </w:rPr>
      </w:pPr>
    </w:p>
    <w:p w14:paraId="74CB0981" w14:textId="2C389B91" w:rsidR="0069726A" w:rsidRPr="0069726A" w:rsidRDefault="0069726A" w:rsidP="00987376">
      <w:pPr>
        <w:rPr>
          <w:b/>
          <w:i w:val="0"/>
          <w:sz w:val="22"/>
          <w:szCs w:val="22"/>
        </w:rPr>
      </w:pPr>
    </w:p>
    <w:p w14:paraId="12B4CD57" w14:textId="3D3636E8" w:rsidR="0069726A" w:rsidRPr="0069726A" w:rsidRDefault="0069726A" w:rsidP="00987376">
      <w:pPr>
        <w:rPr>
          <w:b/>
          <w:i w:val="0"/>
          <w:sz w:val="22"/>
          <w:szCs w:val="22"/>
        </w:rPr>
      </w:pPr>
    </w:p>
    <w:p w14:paraId="63E533E0" w14:textId="6B041128" w:rsidR="0069726A" w:rsidRPr="0069726A" w:rsidRDefault="0069726A" w:rsidP="00987376">
      <w:pPr>
        <w:rPr>
          <w:b/>
          <w:i w:val="0"/>
          <w:sz w:val="22"/>
          <w:szCs w:val="22"/>
        </w:rPr>
      </w:pPr>
    </w:p>
    <w:p w14:paraId="1613243E" w14:textId="776229F9" w:rsidR="0069726A" w:rsidRPr="0069726A" w:rsidRDefault="0069726A" w:rsidP="00987376">
      <w:pPr>
        <w:rPr>
          <w:b/>
          <w:i w:val="0"/>
          <w:sz w:val="22"/>
          <w:szCs w:val="22"/>
        </w:rPr>
      </w:pPr>
    </w:p>
    <w:p w14:paraId="0BF1324B" w14:textId="3F230C09" w:rsidR="0069726A" w:rsidRPr="0069726A" w:rsidRDefault="0069726A" w:rsidP="00987376">
      <w:pPr>
        <w:rPr>
          <w:b/>
          <w:i w:val="0"/>
          <w:sz w:val="22"/>
          <w:szCs w:val="22"/>
        </w:rPr>
      </w:pPr>
    </w:p>
    <w:p w14:paraId="3E91963A" w14:textId="77777777" w:rsidR="0069726A" w:rsidRPr="0069726A" w:rsidRDefault="0069726A" w:rsidP="00987376">
      <w:pPr>
        <w:rPr>
          <w:b/>
          <w:i w:val="0"/>
          <w:sz w:val="22"/>
          <w:szCs w:val="22"/>
        </w:rPr>
      </w:pPr>
    </w:p>
    <w:sectPr w:rsidR="0069726A" w:rsidRPr="0069726A" w:rsidSect="00DB0FF7">
      <w:type w:val="continuous"/>
      <w:pgSz w:w="11906" w:h="16838"/>
      <w:pgMar w:top="1417" w:right="1417" w:bottom="1417" w:left="1417"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627AFE" w14:textId="77777777" w:rsidR="00CF7CB6" w:rsidRDefault="00CF7CB6">
      <w:r>
        <w:separator/>
      </w:r>
    </w:p>
  </w:endnote>
  <w:endnote w:type="continuationSeparator" w:id="0">
    <w:p w14:paraId="52368D99" w14:textId="77777777" w:rsidR="00CF7CB6" w:rsidRDefault="00CF7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00000000"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58A0F5" w14:textId="77777777" w:rsidR="005F15BD" w:rsidRPr="00CD1C88" w:rsidRDefault="005F15BD"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26</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33</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50D610" w14:textId="77777777" w:rsidR="00CF7CB6" w:rsidRDefault="00CF7CB6">
      <w:r>
        <w:separator/>
      </w:r>
    </w:p>
  </w:footnote>
  <w:footnote w:type="continuationSeparator" w:id="0">
    <w:p w14:paraId="20075DCB" w14:textId="77777777" w:rsidR="00CF7CB6" w:rsidRDefault="00CF7C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29F2F75"/>
    <w:multiLevelType w:val="hybridMultilevel"/>
    <w:tmpl w:val="0DBA1F3A"/>
    <w:lvl w:ilvl="0" w:tplc="37ECBA3C">
      <w:start w:val="1"/>
      <w:numFmt w:val="decimal"/>
      <w:lvlText w:val="%1."/>
      <w:lvlJc w:val="left"/>
      <w:pPr>
        <w:ind w:left="720" w:hanging="360"/>
      </w:pPr>
      <w:rPr>
        <w:i w:val="0"/>
        <w:sz w:val="22"/>
        <w:szCs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3C4706F"/>
    <w:multiLevelType w:val="hybridMultilevel"/>
    <w:tmpl w:val="63CACD90"/>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51E5F63"/>
    <w:multiLevelType w:val="hybridMultilevel"/>
    <w:tmpl w:val="5E404934"/>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9" w15:restartNumberingAfterBreak="0">
    <w:nsid w:val="2856377B"/>
    <w:multiLevelType w:val="hybridMultilevel"/>
    <w:tmpl w:val="654A4FA0"/>
    <w:lvl w:ilvl="0" w:tplc="0424000B">
      <w:start w:val="1"/>
      <w:numFmt w:val="bullet"/>
      <w:lvlText w:val=""/>
      <w:lvlJc w:val="left"/>
      <w:pPr>
        <w:ind w:left="643" w:hanging="360"/>
      </w:pPr>
      <w:rPr>
        <w:rFonts w:ascii="Wingdings" w:hAnsi="Wingdings" w:hint="default"/>
      </w:rPr>
    </w:lvl>
    <w:lvl w:ilvl="1" w:tplc="04240003" w:tentative="1">
      <w:start w:val="1"/>
      <w:numFmt w:val="bullet"/>
      <w:lvlText w:val="o"/>
      <w:lvlJc w:val="left"/>
      <w:pPr>
        <w:ind w:left="1363" w:hanging="360"/>
      </w:pPr>
      <w:rPr>
        <w:rFonts w:ascii="Courier New" w:hAnsi="Courier New" w:cs="Courier New" w:hint="default"/>
      </w:rPr>
    </w:lvl>
    <w:lvl w:ilvl="2" w:tplc="04240005" w:tentative="1">
      <w:start w:val="1"/>
      <w:numFmt w:val="bullet"/>
      <w:lvlText w:val=""/>
      <w:lvlJc w:val="left"/>
      <w:pPr>
        <w:ind w:left="2083" w:hanging="360"/>
      </w:pPr>
      <w:rPr>
        <w:rFonts w:ascii="Wingdings" w:hAnsi="Wingdings" w:hint="default"/>
      </w:rPr>
    </w:lvl>
    <w:lvl w:ilvl="3" w:tplc="04240001" w:tentative="1">
      <w:start w:val="1"/>
      <w:numFmt w:val="bullet"/>
      <w:lvlText w:val=""/>
      <w:lvlJc w:val="left"/>
      <w:pPr>
        <w:ind w:left="2803" w:hanging="360"/>
      </w:pPr>
      <w:rPr>
        <w:rFonts w:ascii="Symbol" w:hAnsi="Symbol" w:hint="default"/>
      </w:rPr>
    </w:lvl>
    <w:lvl w:ilvl="4" w:tplc="04240003" w:tentative="1">
      <w:start w:val="1"/>
      <w:numFmt w:val="bullet"/>
      <w:lvlText w:val="o"/>
      <w:lvlJc w:val="left"/>
      <w:pPr>
        <w:ind w:left="3523" w:hanging="360"/>
      </w:pPr>
      <w:rPr>
        <w:rFonts w:ascii="Courier New" w:hAnsi="Courier New" w:cs="Courier New" w:hint="default"/>
      </w:rPr>
    </w:lvl>
    <w:lvl w:ilvl="5" w:tplc="04240005" w:tentative="1">
      <w:start w:val="1"/>
      <w:numFmt w:val="bullet"/>
      <w:lvlText w:val=""/>
      <w:lvlJc w:val="left"/>
      <w:pPr>
        <w:ind w:left="4243" w:hanging="360"/>
      </w:pPr>
      <w:rPr>
        <w:rFonts w:ascii="Wingdings" w:hAnsi="Wingdings" w:hint="default"/>
      </w:rPr>
    </w:lvl>
    <w:lvl w:ilvl="6" w:tplc="04240001" w:tentative="1">
      <w:start w:val="1"/>
      <w:numFmt w:val="bullet"/>
      <w:lvlText w:val=""/>
      <w:lvlJc w:val="left"/>
      <w:pPr>
        <w:ind w:left="4963" w:hanging="360"/>
      </w:pPr>
      <w:rPr>
        <w:rFonts w:ascii="Symbol" w:hAnsi="Symbol" w:hint="default"/>
      </w:rPr>
    </w:lvl>
    <w:lvl w:ilvl="7" w:tplc="04240003" w:tentative="1">
      <w:start w:val="1"/>
      <w:numFmt w:val="bullet"/>
      <w:lvlText w:val="o"/>
      <w:lvlJc w:val="left"/>
      <w:pPr>
        <w:ind w:left="5683" w:hanging="360"/>
      </w:pPr>
      <w:rPr>
        <w:rFonts w:ascii="Courier New" w:hAnsi="Courier New" w:cs="Courier New" w:hint="default"/>
      </w:rPr>
    </w:lvl>
    <w:lvl w:ilvl="8" w:tplc="04240005" w:tentative="1">
      <w:start w:val="1"/>
      <w:numFmt w:val="bullet"/>
      <w:lvlText w:val=""/>
      <w:lvlJc w:val="left"/>
      <w:pPr>
        <w:ind w:left="6403" w:hanging="360"/>
      </w:pPr>
      <w:rPr>
        <w:rFonts w:ascii="Wingdings" w:hAnsi="Wingdings" w:hint="default"/>
      </w:rPr>
    </w:lvl>
  </w:abstractNum>
  <w:abstractNum w:abstractNumId="10" w15:restartNumberingAfterBreak="0">
    <w:nsid w:val="2B940502"/>
    <w:multiLevelType w:val="hybridMultilevel"/>
    <w:tmpl w:val="B19AD51C"/>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15:restartNumberingAfterBreak="0">
    <w:nsid w:val="31AF4801"/>
    <w:multiLevelType w:val="hybridMultilevel"/>
    <w:tmpl w:val="D9A04862"/>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78E0F92"/>
    <w:multiLevelType w:val="hybridMultilevel"/>
    <w:tmpl w:val="3196D228"/>
    <w:lvl w:ilvl="0" w:tplc="EEEA4FEA">
      <w:start w:val="1"/>
      <w:numFmt w:val="decimal"/>
      <w:lvlText w:val="%1."/>
      <w:lvlJc w:val="left"/>
      <w:pPr>
        <w:ind w:left="36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E033F9F"/>
    <w:multiLevelType w:val="hybridMultilevel"/>
    <w:tmpl w:val="FAB48F6A"/>
    <w:lvl w:ilvl="0" w:tplc="56080398">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17" w15:restartNumberingAfterBreak="0">
    <w:nsid w:val="43DD386B"/>
    <w:multiLevelType w:val="hybridMultilevel"/>
    <w:tmpl w:val="34F4F04C"/>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4D3B0ADB"/>
    <w:multiLevelType w:val="multilevel"/>
    <w:tmpl w:val="56821DCC"/>
    <w:lvl w:ilvl="0">
      <w:start w:val="19"/>
      <w:numFmt w:val="bullet"/>
      <w:lvlText w:val="-"/>
      <w:lvlJc w:val="left"/>
      <w:pPr>
        <w:ind w:left="283" w:hanging="283"/>
      </w:pPr>
      <w:rPr>
        <w:rFonts w:ascii="Calibri" w:eastAsia="Times New Roman" w:hAnsi="Calibri" w:cs="Calibri"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0"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50907944"/>
    <w:multiLevelType w:val="hybridMultilevel"/>
    <w:tmpl w:val="58760E6A"/>
    <w:lvl w:ilvl="0" w:tplc="0424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66035A71"/>
    <w:multiLevelType w:val="hybridMultilevel"/>
    <w:tmpl w:val="F6BC0C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7" w15:restartNumberingAfterBreak="0">
    <w:nsid w:val="6FB55366"/>
    <w:multiLevelType w:val="hybridMultilevel"/>
    <w:tmpl w:val="6E8690D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0"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786751DA"/>
    <w:multiLevelType w:val="hybridMultilevel"/>
    <w:tmpl w:val="B17A29A8"/>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78F64A21"/>
    <w:multiLevelType w:val="hybridMultilevel"/>
    <w:tmpl w:val="376EF9A4"/>
    <w:lvl w:ilvl="0" w:tplc="66CAA8A2">
      <w:start w:val="19"/>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3" w15:restartNumberingAfterBreak="0">
    <w:nsid w:val="7CFC2117"/>
    <w:multiLevelType w:val="hybridMultilevel"/>
    <w:tmpl w:val="3EFA6EC0"/>
    <w:lvl w:ilvl="0" w:tplc="04240001">
      <w:start w:val="1"/>
      <w:numFmt w:val="bullet"/>
      <w:lvlText w:val=""/>
      <w:lvlJc w:val="left"/>
      <w:pPr>
        <w:tabs>
          <w:tab w:val="num" w:pos="1050"/>
        </w:tabs>
        <w:ind w:left="1050" w:hanging="340"/>
      </w:pPr>
      <w:rPr>
        <w:rFonts w:ascii="Symbol" w:hAnsi="Symbol" w:hint="default"/>
        <w:b w:val="0"/>
        <w:sz w:val="22"/>
      </w:rPr>
    </w:lvl>
    <w:lvl w:ilvl="1" w:tplc="04240003">
      <w:start w:val="1"/>
      <w:numFmt w:val="bullet"/>
      <w:lvlText w:val="o"/>
      <w:lvlJc w:val="left"/>
      <w:pPr>
        <w:tabs>
          <w:tab w:val="num" w:pos="2150"/>
        </w:tabs>
        <w:ind w:left="2150" w:hanging="360"/>
      </w:pPr>
      <w:rPr>
        <w:rFonts w:ascii="Courier New" w:hAnsi="Courier New" w:cs="Times New Roman" w:hint="default"/>
      </w:rPr>
    </w:lvl>
    <w:lvl w:ilvl="2" w:tplc="04240005">
      <w:start w:val="1"/>
      <w:numFmt w:val="bullet"/>
      <w:lvlText w:val=""/>
      <w:lvlJc w:val="left"/>
      <w:pPr>
        <w:tabs>
          <w:tab w:val="num" w:pos="2870"/>
        </w:tabs>
        <w:ind w:left="2870" w:hanging="360"/>
      </w:pPr>
      <w:rPr>
        <w:rFonts w:ascii="Wingdings" w:hAnsi="Wingdings" w:hint="default"/>
      </w:rPr>
    </w:lvl>
    <w:lvl w:ilvl="3" w:tplc="04240001">
      <w:start w:val="1"/>
      <w:numFmt w:val="bullet"/>
      <w:lvlText w:val=""/>
      <w:lvlJc w:val="left"/>
      <w:pPr>
        <w:tabs>
          <w:tab w:val="num" w:pos="3590"/>
        </w:tabs>
        <w:ind w:left="3590" w:hanging="360"/>
      </w:pPr>
      <w:rPr>
        <w:rFonts w:ascii="Symbol" w:hAnsi="Symbol" w:hint="default"/>
      </w:rPr>
    </w:lvl>
    <w:lvl w:ilvl="4" w:tplc="04240003">
      <w:start w:val="1"/>
      <w:numFmt w:val="bullet"/>
      <w:lvlText w:val="o"/>
      <w:lvlJc w:val="left"/>
      <w:pPr>
        <w:tabs>
          <w:tab w:val="num" w:pos="4310"/>
        </w:tabs>
        <w:ind w:left="4310" w:hanging="360"/>
      </w:pPr>
      <w:rPr>
        <w:rFonts w:ascii="Courier New" w:hAnsi="Courier New" w:cs="Times New Roman" w:hint="default"/>
      </w:rPr>
    </w:lvl>
    <w:lvl w:ilvl="5" w:tplc="04240005">
      <w:start w:val="1"/>
      <w:numFmt w:val="bullet"/>
      <w:lvlText w:val=""/>
      <w:lvlJc w:val="left"/>
      <w:pPr>
        <w:tabs>
          <w:tab w:val="num" w:pos="5030"/>
        </w:tabs>
        <w:ind w:left="5030" w:hanging="360"/>
      </w:pPr>
      <w:rPr>
        <w:rFonts w:ascii="Wingdings" w:hAnsi="Wingdings" w:hint="default"/>
      </w:rPr>
    </w:lvl>
    <w:lvl w:ilvl="6" w:tplc="04240001">
      <w:start w:val="1"/>
      <w:numFmt w:val="bullet"/>
      <w:lvlText w:val=""/>
      <w:lvlJc w:val="left"/>
      <w:pPr>
        <w:tabs>
          <w:tab w:val="num" w:pos="5750"/>
        </w:tabs>
        <w:ind w:left="5750" w:hanging="360"/>
      </w:pPr>
      <w:rPr>
        <w:rFonts w:ascii="Symbol" w:hAnsi="Symbol" w:hint="default"/>
      </w:rPr>
    </w:lvl>
    <w:lvl w:ilvl="7" w:tplc="04240003">
      <w:start w:val="1"/>
      <w:numFmt w:val="bullet"/>
      <w:lvlText w:val="o"/>
      <w:lvlJc w:val="left"/>
      <w:pPr>
        <w:tabs>
          <w:tab w:val="num" w:pos="6470"/>
        </w:tabs>
        <w:ind w:left="6470" w:hanging="360"/>
      </w:pPr>
      <w:rPr>
        <w:rFonts w:ascii="Courier New" w:hAnsi="Courier New" w:cs="Times New Roman" w:hint="default"/>
      </w:rPr>
    </w:lvl>
    <w:lvl w:ilvl="8" w:tplc="04240005">
      <w:start w:val="1"/>
      <w:numFmt w:val="bullet"/>
      <w:lvlText w:val=""/>
      <w:lvlJc w:val="left"/>
      <w:pPr>
        <w:tabs>
          <w:tab w:val="num" w:pos="7190"/>
        </w:tabs>
        <w:ind w:left="7190" w:hanging="360"/>
      </w:pPr>
      <w:rPr>
        <w:rFonts w:ascii="Wingdings" w:hAnsi="Wingdings" w:hint="default"/>
      </w:rPr>
    </w:lvl>
  </w:abstractNum>
  <w:num w:numId="1">
    <w:abstractNumId w:val="4"/>
  </w:num>
  <w:num w:numId="2">
    <w:abstractNumId w:val="21"/>
  </w:num>
  <w:num w:numId="3">
    <w:abstractNumId w:val="16"/>
  </w:num>
  <w:num w:numId="4">
    <w:abstractNumId w:val="19"/>
  </w:num>
  <w:num w:numId="5">
    <w:abstractNumId w:val="30"/>
  </w:num>
  <w:num w:numId="6">
    <w:abstractNumId w:val="0"/>
  </w:num>
  <w:num w:numId="7">
    <w:abstractNumId w:val="26"/>
  </w:num>
  <w:num w:numId="8">
    <w:abstractNumId w:val="13"/>
  </w:num>
  <w:num w:numId="9">
    <w:abstractNumId w:val="5"/>
  </w:num>
  <w:num w:numId="10">
    <w:abstractNumId w:val="8"/>
  </w:num>
  <w:num w:numId="11">
    <w:abstractNumId w:val="29"/>
  </w:num>
  <w:num w:numId="12">
    <w:abstractNumId w:val="28"/>
  </w:num>
  <w:num w:numId="13">
    <w:abstractNumId w:val="12"/>
  </w:num>
  <w:num w:numId="14">
    <w:abstractNumId w:val="3"/>
  </w:num>
  <w:num w:numId="15">
    <w:abstractNumId w:val="1"/>
  </w:num>
  <w:num w:numId="16">
    <w:abstractNumId w:val="20"/>
  </w:num>
  <w:num w:numId="17">
    <w:abstractNumId w:val="14"/>
  </w:num>
  <w:num w:numId="18">
    <w:abstractNumId w:val="24"/>
  </w:num>
  <w:num w:numId="19">
    <w:abstractNumId w:val="11"/>
  </w:num>
  <w:num w:numId="20">
    <w:abstractNumId w:val="23"/>
  </w:num>
  <w:num w:numId="21">
    <w:abstractNumId w:val="17"/>
  </w:num>
  <w:num w:numId="22">
    <w:abstractNumId w:val="31"/>
  </w:num>
  <w:num w:numId="23">
    <w:abstractNumId w:val="7"/>
  </w:num>
  <w:num w:numId="24">
    <w:abstractNumId w:val="9"/>
  </w:num>
  <w:num w:numId="25">
    <w:abstractNumId w:val="6"/>
  </w:num>
  <w:num w:numId="26">
    <w:abstractNumId w:val="22"/>
  </w:num>
  <w:num w:numId="27">
    <w:abstractNumId w:val="27"/>
  </w:num>
  <w:num w:numId="28">
    <w:abstractNumId w:val="25"/>
  </w:num>
  <w:num w:numId="29">
    <w:abstractNumId w:val="10"/>
  </w:num>
  <w:num w:numId="30">
    <w:abstractNumId w:val="18"/>
  </w:num>
  <w:num w:numId="31">
    <w:abstractNumId w:val="32"/>
  </w:num>
  <w:num w:numId="32">
    <w:abstractNumId w:val="33"/>
  </w:num>
  <w:num w:numId="33">
    <w:abstractNumId w:val="15"/>
  </w:num>
  <w:num w:numId="34">
    <w:abstractNumId w:val="2"/>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elena Regina">
    <w15:presenceInfo w15:providerId="AD" w15:userId="S-1-5-21-883249467-966921291-1845911597-12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17F"/>
    <w:rsid w:val="0000102B"/>
    <w:rsid w:val="000019AD"/>
    <w:rsid w:val="00002751"/>
    <w:rsid w:val="0000324A"/>
    <w:rsid w:val="000035C8"/>
    <w:rsid w:val="000048C3"/>
    <w:rsid w:val="00005496"/>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A3B"/>
    <w:rsid w:val="00020F03"/>
    <w:rsid w:val="0002187C"/>
    <w:rsid w:val="0002189D"/>
    <w:rsid w:val="00022AFC"/>
    <w:rsid w:val="00023C60"/>
    <w:rsid w:val="000240A5"/>
    <w:rsid w:val="00024424"/>
    <w:rsid w:val="000245E8"/>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9A5"/>
    <w:rsid w:val="00050F5E"/>
    <w:rsid w:val="000514A4"/>
    <w:rsid w:val="00051F75"/>
    <w:rsid w:val="00053BEC"/>
    <w:rsid w:val="000547D8"/>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67040"/>
    <w:rsid w:val="00071101"/>
    <w:rsid w:val="00071339"/>
    <w:rsid w:val="00073240"/>
    <w:rsid w:val="00074F2A"/>
    <w:rsid w:val="00075E6C"/>
    <w:rsid w:val="00076A4D"/>
    <w:rsid w:val="000774F5"/>
    <w:rsid w:val="00077BCD"/>
    <w:rsid w:val="0008401B"/>
    <w:rsid w:val="00084622"/>
    <w:rsid w:val="00084D21"/>
    <w:rsid w:val="00085183"/>
    <w:rsid w:val="00086E9A"/>
    <w:rsid w:val="0009059D"/>
    <w:rsid w:val="000914CC"/>
    <w:rsid w:val="00092516"/>
    <w:rsid w:val="0009260C"/>
    <w:rsid w:val="00093121"/>
    <w:rsid w:val="0009341A"/>
    <w:rsid w:val="00093669"/>
    <w:rsid w:val="00094650"/>
    <w:rsid w:val="00094893"/>
    <w:rsid w:val="00094E6E"/>
    <w:rsid w:val="00095709"/>
    <w:rsid w:val="00096910"/>
    <w:rsid w:val="00096A42"/>
    <w:rsid w:val="00097016"/>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E00"/>
    <w:rsid w:val="000C5608"/>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269"/>
    <w:rsid w:val="000D7B5A"/>
    <w:rsid w:val="000D7DAF"/>
    <w:rsid w:val="000D7EB3"/>
    <w:rsid w:val="000E4748"/>
    <w:rsid w:val="000E4B9D"/>
    <w:rsid w:val="000E4F49"/>
    <w:rsid w:val="000F04C2"/>
    <w:rsid w:val="000F0DDB"/>
    <w:rsid w:val="000F0DDC"/>
    <w:rsid w:val="000F184F"/>
    <w:rsid w:val="000F273A"/>
    <w:rsid w:val="000F510A"/>
    <w:rsid w:val="000F568D"/>
    <w:rsid w:val="000F60CA"/>
    <w:rsid w:val="000F711B"/>
    <w:rsid w:val="000F7316"/>
    <w:rsid w:val="000F7498"/>
    <w:rsid w:val="000F762D"/>
    <w:rsid w:val="000F7D00"/>
    <w:rsid w:val="001009FC"/>
    <w:rsid w:val="00102870"/>
    <w:rsid w:val="001038E9"/>
    <w:rsid w:val="001038F8"/>
    <w:rsid w:val="00103931"/>
    <w:rsid w:val="00104400"/>
    <w:rsid w:val="00104499"/>
    <w:rsid w:val="00104CFC"/>
    <w:rsid w:val="00104F4E"/>
    <w:rsid w:val="00105DDC"/>
    <w:rsid w:val="001062ED"/>
    <w:rsid w:val="001063FC"/>
    <w:rsid w:val="00106764"/>
    <w:rsid w:val="00107FA9"/>
    <w:rsid w:val="00111F0A"/>
    <w:rsid w:val="001121C8"/>
    <w:rsid w:val="0011247A"/>
    <w:rsid w:val="00114D8C"/>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27DD3"/>
    <w:rsid w:val="00130144"/>
    <w:rsid w:val="0013124B"/>
    <w:rsid w:val="001317A9"/>
    <w:rsid w:val="00131B4C"/>
    <w:rsid w:val="00133568"/>
    <w:rsid w:val="0013389F"/>
    <w:rsid w:val="00134FE4"/>
    <w:rsid w:val="00135767"/>
    <w:rsid w:val="001360D1"/>
    <w:rsid w:val="001369CE"/>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36A"/>
    <w:rsid w:val="00155718"/>
    <w:rsid w:val="0015588C"/>
    <w:rsid w:val="00156245"/>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40F5"/>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90"/>
    <w:rsid w:val="001E58F0"/>
    <w:rsid w:val="001E63A9"/>
    <w:rsid w:val="001F0BB9"/>
    <w:rsid w:val="001F12CB"/>
    <w:rsid w:val="001F1935"/>
    <w:rsid w:val="001F197F"/>
    <w:rsid w:val="001F1B1F"/>
    <w:rsid w:val="001F2271"/>
    <w:rsid w:val="001F276C"/>
    <w:rsid w:val="001F3F40"/>
    <w:rsid w:val="001F6DA1"/>
    <w:rsid w:val="002003E4"/>
    <w:rsid w:val="00201272"/>
    <w:rsid w:val="00203758"/>
    <w:rsid w:val="00205770"/>
    <w:rsid w:val="0020626A"/>
    <w:rsid w:val="002063F0"/>
    <w:rsid w:val="00207474"/>
    <w:rsid w:val="0021010E"/>
    <w:rsid w:val="00213B51"/>
    <w:rsid w:val="0021417F"/>
    <w:rsid w:val="002141A3"/>
    <w:rsid w:val="00214DAB"/>
    <w:rsid w:val="00214DDF"/>
    <w:rsid w:val="00215308"/>
    <w:rsid w:val="002207E6"/>
    <w:rsid w:val="00221AFD"/>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127"/>
    <w:rsid w:val="00237C92"/>
    <w:rsid w:val="002402CA"/>
    <w:rsid w:val="00241944"/>
    <w:rsid w:val="002420DF"/>
    <w:rsid w:val="00242497"/>
    <w:rsid w:val="002436F4"/>
    <w:rsid w:val="00244168"/>
    <w:rsid w:val="00245073"/>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743E"/>
    <w:rsid w:val="00267E8A"/>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1C08"/>
    <w:rsid w:val="002B1CFE"/>
    <w:rsid w:val="002B1E85"/>
    <w:rsid w:val="002B221B"/>
    <w:rsid w:val="002B3D77"/>
    <w:rsid w:val="002B51C3"/>
    <w:rsid w:val="002B5BD9"/>
    <w:rsid w:val="002B6539"/>
    <w:rsid w:val="002B65A9"/>
    <w:rsid w:val="002B75C4"/>
    <w:rsid w:val="002B7C70"/>
    <w:rsid w:val="002C35AF"/>
    <w:rsid w:val="002C3619"/>
    <w:rsid w:val="002C3844"/>
    <w:rsid w:val="002C4201"/>
    <w:rsid w:val="002C47FF"/>
    <w:rsid w:val="002C58D9"/>
    <w:rsid w:val="002C5C42"/>
    <w:rsid w:val="002C6048"/>
    <w:rsid w:val="002C63B9"/>
    <w:rsid w:val="002C6EAC"/>
    <w:rsid w:val="002C7421"/>
    <w:rsid w:val="002C7A0C"/>
    <w:rsid w:val="002C7B28"/>
    <w:rsid w:val="002D3634"/>
    <w:rsid w:val="002D36EA"/>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657"/>
    <w:rsid w:val="002E7C6F"/>
    <w:rsid w:val="002E7D8F"/>
    <w:rsid w:val="002F0FF8"/>
    <w:rsid w:val="002F1174"/>
    <w:rsid w:val="002F14D3"/>
    <w:rsid w:val="002F58ED"/>
    <w:rsid w:val="002F78B7"/>
    <w:rsid w:val="00300092"/>
    <w:rsid w:val="0030040F"/>
    <w:rsid w:val="003041EF"/>
    <w:rsid w:val="00304F74"/>
    <w:rsid w:val="00305B65"/>
    <w:rsid w:val="00305F99"/>
    <w:rsid w:val="00306319"/>
    <w:rsid w:val="00306A88"/>
    <w:rsid w:val="00307069"/>
    <w:rsid w:val="00310606"/>
    <w:rsid w:val="00311E0A"/>
    <w:rsid w:val="00312F68"/>
    <w:rsid w:val="0031310C"/>
    <w:rsid w:val="0031322E"/>
    <w:rsid w:val="00313CAA"/>
    <w:rsid w:val="00315691"/>
    <w:rsid w:val="003166B1"/>
    <w:rsid w:val="003169D9"/>
    <w:rsid w:val="003175A6"/>
    <w:rsid w:val="00317F59"/>
    <w:rsid w:val="00320DF3"/>
    <w:rsid w:val="0032177B"/>
    <w:rsid w:val="00321E1D"/>
    <w:rsid w:val="00324126"/>
    <w:rsid w:val="00324EA4"/>
    <w:rsid w:val="00326194"/>
    <w:rsid w:val="00326D5C"/>
    <w:rsid w:val="00330973"/>
    <w:rsid w:val="0033175B"/>
    <w:rsid w:val="00331863"/>
    <w:rsid w:val="003330CB"/>
    <w:rsid w:val="00333D07"/>
    <w:rsid w:val="00334E32"/>
    <w:rsid w:val="003368FA"/>
    <w:rsid w:val="0034017B"/>
    <w:rsid w:val="003401B9"/>
    <w:rsid w:val="00342EAB"/>
    <w:rsid w:val="00343928"/>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243"/>
    <w:rsid w:val="0037779F"/>
    <w:rsid w:val="00377E28"/>
    <w:rsid w:val="00380252"/>
    <w:rsid w:val="00380585"/>
    <w:rsid w:val="00381705"/>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948"/>
    <w:rsid w:val="003B0B80"/>
    <w:rsid w:val="003B1634"/>
    <w:rsid w:val="003B2141"/>
    <w:rsid w:val="003B3A30"/>
    <w:rsid w:val="003B3C47"/>
    <w:rsid w:val="003B403F"/>
    <w:rsid w:val="003B41BB"/>
    <w:rsid w:val="003B5CA2"/>
    <w:rsid w:val="003B636C"/>
    <w:rsid w:val="003B6AE6"/>
    <w:rsid w:val="003B71A0"/>
    <w:rsid w:val="003C114A"/>
    <w:rsid w:val="003C2731"/>
    <w:rsid w:val="003C47E6"/>
    <w:rsid w:val="003C4DD6"/>
    <w:rsid w:val="003C52DD"/>
    <w:rsid w:val="003C5E63"/>
    <w:rsid w:val="003C65E1"/>
    <w:rsid w:val="003C69FB"/>
    <w:rsid w:val="003C7A56"/>
    <w:rsid w:val="003C7D0A"/>
    <w:rsid w:val="003D0233"/>
    <w:rsid w:val="003D0F01"/>
    <w:rsid w:val="003D1102"/>
    <w:rsid w:val="003D1285"/>
    <w:rsid w:val="003D23BE"/>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F0E04"/>
    <w:rsid w:val="003F0E83"/>
    <w:rsid w:val="003F3413"/>
    <w:rsid w:val="003F3FD4"/>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2F13"/>
    <w:rsid w:val="00413B33"/>
    <w:rsid w:val="00417373"/>
    <w:rsid w:val="004208C4"/>
    <w:rsid w:val="00421116"/>
    <w:rsid w:val="00421475"/>
    <w:rsid w:val="00421EC3"/>
    <w:rsid w:val="00423E67"/>
    <w:rsid w:val="004240D1"/>
    <w:rsid w:val="0042570D"/>
    <w:rsid w:val="004257FD"/>
    <w:rsid w:val="004275F0"/>
    <w:rsid w:val="00427CE0"/>
    <w:rsid w:val="004300E3"/>
    <w:rsid w:val="004314DD"/>
    <w:rsid w:val="0043189F"/>
    <w:rsid w:val="00431B75"/>
    <w:rsid w:val="00433477"/>
    <w:rsid w:val="004344A4"/>
    <w:rsid w:val="00434A99"/>
    <w:rsid w:val="00435FFC"/>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172C"/>
    <w:rsid w:val="004921DB"/>
    <w:rsid w:val="00492305"/>
    <w:rsid w:val="004925D3"/>
    <w:rsid w:val="00492D40"/>
    <w:rsid w:val="004937EF"/>
    <w:rsid w:val="00493B05"/>
    <w:rsid w:val="00494541"/>
    <w:rsid w:val="004953BF"/>
    <w:rsid w:val="00495C97"/>
    <w:rsid w:val="00495F6D"/>
    <w:rsid w:val="00496FC2"/>
    <w:rsid w:val="00497C5F"/>
    <w:rsid w:val="00497F04"/>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79EE"/>
    <w:rsid w:val="004B7A4F"/>
    <w:rsid w:val="004C00C9"/>
    <w:rsid w:val="004C0D34"/>
    <w:rsid w:val="004C2E75"/>
    <w:rsid w:val="004C2FDC"/>
    <w:rsid w:val="004C3480"/>
    <w:rsid w:val="004C3BB1"/>
    <w:rsid w:val="004C3F47"/>
    <w:rsid w:val="004C5D6B"/>
    <w:rsid w:val="004C5D74"/>
    <w:rsid w:val="004D00E9"/>
    <w:rsid w:val="004D245E"/>
    <w:rsid w:val="004D2B81"/>
    <w:rsid w:val="004D373E"/>
    <w:rsid w:val="004D39EA"/>
    <w:rsid w:val="004D4AB6"/>
    <w:rsid w:val="004D59E8"/>
    <w:rsid w:val="004D5A57"/>
    <w:rsid w:val="004D6C50"/>
    <w:rsid w:val="004D7D51"/>
    <w:rsid w:val="004E0435"/>
    <w:rsid w:val="004E0660"/>
    <w:rsid w:val="004E088A"/>
    <w:rsid w:val="004E2989"/>
    <w:rsid w:val="004E33EB"/>
    <w:rsid w:val="004E3760"/>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87A"/>
    <w:rsid w:val="00504928"/>
    <w:rsid w:val="0050712A"/>
    <w:rsid w:val="00511529"/>
    <w:rsid w:val="0051183D"/>
    <w:rsid w:val="0051205C"/>
    <w:rsid w:val="0051264E"/>
    <w:rsid w:val="0051492D"/>
    <w:rsid w:val="0051523B"/>
    <w:rsid w:val="0051656A"/>
    <w:rsid w:val="005168E8"/>
    <w:rsid w:val="00516D42"/>
    <w:rsid w:val="0051704F"/>
    <w:rsid w:val="0051758C"/>
    <w:rsid w:val="00517702"/>
    <w:rsid w:val="0052030F"/>
    <w:rsid w:val="00521B59"/>
    <w:rsid w:val="0052364B"/>
    <w:rsid w:val="0052414C"/>
    <w:rsid w:val="0052561D"/>
    <w:rsid w:val="005260BE"/>
    <w:rsid w:val="005262CA"/>
    <w:rsid w:val="0052686E"/>
    <w:rsid w:val="00526FBC"/>
    <w:rsid w:val="005276D9"/>
    <w:rsid w:val="00527712"/>
    <w:rsid w:val="00527FBB"/>
    <w:rsid w:val="005307A0"/>
    <w:rsid w:val="00531451"/>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6B94"/>
    <w:rsid w:val="00567969"/>
    <w:rsid w:val="00567B67"/>
    <w:rsid w:val="0057192D"/>
    <w:rsid w:val="00572314"/>
    <w:rsid w:val="00572B72"/>
    <w:rsid w:val="0057375C"/>
    <w:rsid w:val="0057443B"/>
    <w:rsid w:val="005750A9"/>
    <w:rsid w:val="005754B8"/>
    <w:rsid w:val="0057626C"/>
    <w:rsid w:val="00583E91"/>
    <w:rsid w:val="005845FB"/>
    <w:rsid w:val="00585BAA"/>
    <w:rsid w:val="005869B8"/>
    <w:rsid w:val="005869D9"/>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36C5"/>
    <w:rsid w:val="005B4AE7"/>
    <w:rsid w:val="005B5278"/>
    <w:rsid w:val="005C0F59"/>
    <w:rsid w:val="005C2CEA"/>
    <w:rsid w:val="005C393D"/>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6D"/>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15BD"/>
    <w:rsid w:val="005F23D2"/>
    <w:rsid w:val="005F3E41"/>
    <w:rsid w:val="005F4911"/>
    <w:rsid w:val="005F4F00"/>
    <w:rsid w:val="005F5112"/>
    <w:rsid w:val="005F5315"/>
    <w:rsid w:val="005F6B7B"/>
    <w:rsid w:val="005F774E"/>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1AA3"/>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358F"/>
    <w:rsid w:val="00664A1B"/>
    <w:rsid w:val="00665B7F"/>
    <w:rsid w:val="00666A32"/>
    <w:rsid w:val="0067147B"/>
    <w:rsid w:val="006716D5"/>
    <w:rsid w:val="00671989"/>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26A"/>
    <w:rsid w:val="00697B24"/>
    <w:rsid w:val="006A1D92"/>
    <w:rsid w:val="006A2A3B"/>
    <w:rsid w:val="006A2E85"/>
    <w:rsid w:val="006A2EC3"/>
    <w:rsid w:val="006A3853"/>
    <w:rsid w:val="006A4F88"/>
    <w:rsid w:val="006A5435"/>
    <w:rsid w:val="006A7EC3"/>
    <w:rsid w:val="006B0A29"/>
    <w:rsid w:val="006B142E"/>
    <w:rsid w:val="006B1F9F"/>
    <w:rsid w:val="006B40FC"/>
    <w:rsid w:val="006B5EAE"/>
    <w:rsid w:val="006B6C39"/>
    <w:rsid w:val="006B6E08"/>
    <w:rsid w:val="006C0FB5"/>
    <w:rsid w:val="006C1F38"/>
    <w:rsid w:val="006C38CE"/>
    <w:rsid w:val="006C3A74"/>
    <w:rsid w:val="006C4767"/>
    <w:rsid w:val="006C4B80"/>
    <w:rsid w:val="006C576D"/>
    <w:rsid w:val="006C5888"/>
    <w:rsid w:val="006C67AB"/>
    <w:rsid w:val="006C6F01"/>
    <w:rsid w:val="006C6F14"/>
    <w:rsid w:val="006C74F8"/>
    <w:rsid w:val="006C7CA5"/>
    <w:rsid w:val="006D0C64"/>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106"/>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182"/>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022"/>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1FA"/>
    <w:rsid w:val="007A75B8"/>
    <w:rsid w:val="007A7876"/>
    <w:rsid w:val="007B2904"/>
    <w:rsid w:val="007B6A59"/>
    <w:rsid w:val="007B72BB"/>
    <w:rsid w:val="007B78F0"/>
    <w:rsid w:val="007C1CE0"/>
    <w:rsid w:val="007C1ED6"/>
    <w:rsid w:val="007C699B"/>
    <w:rsid w:val="007C6F17"/>
    <w:rsid w:val="007D0149"/>
    <w:rsid w:val="007D477B"/>
    <w:rsid w:val="007D4B9A"/>
    <w:rsid w:val="007D510F"/>
    <w:rsid w:val="007D587D"/>
    <w:rsid w:val="007D5D2F"/>
    <w:rsid w:val="007D73C9"/>
    <w:rsid w:val="007E0764"/>
    <w:rsid w:val="007E1E30"/>
    <w:rsid w:val="007E20F1"/>
    <w:rsid w:val="007E3E68"/>
    <w:rsid w:val="007E4208"/>
    <w:rsid w:val="007E4B76"/>
    <w:rsid w:val="007E56A4"/>
    <w:rsid w:val="007E58B6"/>
    <w:rsid w:val="007E5AE2"/>
    <w:rsid w:val="007E6954"/>
    <w:rsid w:val="007E7DDB"/>
    <w:rsid w:val="007F038B"/>
    <w:rsid w:val="007F03AB"/>
    <w:rsid w:val="007F050D"/>
    <w:rsid w:val="007F073A"/>
    <w:rsid w:val="007F07C6"/>
    <w:rsid w:val="007F110E"/>
    <w:rsid w:val="007F23AD"/>
    <w:rsid w:val="007F2DCC"/>
    <w:rsid w:val="007F46BB"/>
    <w:rsid w:val="007F4869"/>
    <w:rsid w:val="007F5EF4"/>
    <w:rsid w:val="007F648E"/>
    <w:rsid w:val="007F6FB4"/>
    <w:rsid w:val="007F71BF"/>
    <w:rsid w:val="008004B9"/>
    <w:rsid w:val="008007DE"/>
    <w:rsid w:val="00800B0D"/>
    <w:rsid w:val="00800CD8"/>
    <w:rsid w:val="0080304A"/>
    <w:rsid w:val="00804464"/>
    <w:rsid w:val="008050E3"/>
    <w:rsid w:val="00805242"/>
    <w:rsid w:val="00805D3A"/>
    <w:rsid w:val="00806B51"/>
    <w:rsid w:val="00806DFA"/>
    <w:rsid w:val="008074E6"/>
    <w:rsid w:val="008075FD"/>
    <w:rsid w:val="008103EA"/>
    <w:rsid w:val="00810580"/>
    <w:rsid w:val="00810829"/>
    <w:rsid w:val="00810847"/>
    <w:rsid w:val="00812F41"/>
    <w:rsid w:val="00813B95"/>
    <w:rsid w:val="00814999"/>
    <w:rsid w:val="008158FF"/>
    <w:rsid w:val="008177D9"/>
    <w:rsid w:val="008208BC"/>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0D76"/>
    <w:rsid w:val="00852B15"/>
    <w:rsid w:val="00852C74"/>
    <w:rsid w:val="00854D2E"/>
    <w:rsid w:val="0085635B"/>
    <w:rsid w:val="008577A3"/>
    <w:rsid w:val="008600D9"/>
    <w:rsid w:val="008601F3"/>
    <w:rsid w:val="00861BEB"/>
    <w:rsid w:val="00861CD1"/>
    <w:rsid w:val="00861CFE"/>
    <w:rsid w:val="008629A1"/>
    <w:rsid w:val="00863572"/>
    <w:rsid w:val="008645F2"/>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1EBE"/>
    <w:rsid w:val="008B273B"/>
    <w:rsid w:val="008B42F6"/>
    <w:rsid w:val="008B49B6"/>
    <w:rsid w:val="008B535F"/>
    <w:rsid w:val="008B5C0D"/>
    <w:rsid w:val="008B6108"/>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656"/>
    <w:rsid w:val="008C7F2A"/>
    <w:rsid w:val="008C7F3B"/>
    <w:rsid w:val="008D0F3F"/>
    <w:rsid w:val="008D12A5"/>
    <w:rsid w:val="008D15AD"/>
    <w:rsid w:val="008D1D3C"/>
    <w:rsid w:val="008D309D"/>
    <w:rsid w:val="008D3A63"/>
    <w:rsid w:val="008D522A"/>
    <w:rsid w:val="008D6147"/>
    <w:rsid w:val="008E0064"/>
    <w:rsid w:val="008E2719"/>
    <w:rsid w:val="008E3183"/>
    <w:rsid w:val="008E396A"/>
    <w:rsid w:val="008E3D1E"/>
    <w:rsid w:val="008E3ED8"/>
    <w:rsid w:val="008E4297"/>
    <w:rsid w:val="008E48C2"/>
    <w:rsid w:val="008E674A"/>
    <w:rsid w:val="008E77C2"/>
    <w:rsid w:val="008E7B90"/>
    <w:rsid w:val="008F0188"/>
    <w:rsid w:val="008F3ADE"/>
    <w:rsid w:val="008F45BC"/>
    <w:rsid w:val="008F4CE0"/>
    <w:rsid w:val="008F5108"/>
    <w:rsid w:val="008F5B3B"/>
    <w:rsid w:val="008F63E2"/>
    <w:rsid w:val="008F71A0"/>
    <w:rsid w:val="008F78FE"/>
    <w:rsid w:val="00900940"/>
    <w:rsid w:val="0090279E"/>
    <w:rsid w:val="00902A52"/>
    <w:rsid w:val="00902AC1"/>
    <w:rsid w:val="00902B0A"/>
    <w:rsid w:val="009047F1"/>
    <w:rsid w:val="00904CB8"/>
    <w:rsid w:val="00904F0C"/>
    <w:rsid w:val="00904FCD"/>
    <w:rsid w:val="00905AF1"/>
    <w:rsid w:val="0090730C"/>
    <w:rsid w:val="00907D68"/>
    <w:rsid w:val="00910E5C"/>
    <w:rsid w:val="00910F05"/>
    <w:rsid w:val="009123D1"/>
    <w:rsid w:val="0091275A"/>
    <w:rsid w:val="00913750"/>
    <w:rsid w:val="00913E33"/>
    <w:rsid w:val="00914772"/>
    <w:rsid w:val="009161ED"/>
    <w:rsid w:val="009171F8"/>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4629"/>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7047"/>
    <w:rsid w:val="009673A6"/>
    <w:rsid w:val="00967F80"/>
    <w:rsid w:val="00970A1E"/>
    <w:rsid w:val="00973969"/>
    <w:rsid w:val="009767CB"/>
    <w:rsid w:val="00976956"/>
    <w:rsid w:val="00976C76"/>
    <w:rsid w:val="00977184"/>
    <w:rsid w:val="009808BB"/>
    <w:rsid w:val="00981284"/>
    <w:rsid w:val="00982036"/>
    <w:rsid w:val="009820E7"/>
    <w:rsid w:val="009831D4"/>
    <w:rsid w:val="00983C53"/>
    <w:rsid w:val="00983F1F"/>
    <w:rsid w:val="009860B9"/>
    <w:rsid w:val="009869F1"/>
    <w:rsid w:val="00986F31"/>
    <w:rsid w:val="00987376"/>
    <w:rsid w:val="00987E5F"/>
    <w:rsid w:val="00990664"/>
    <w:rsid w:val="00990CE5"/>
    <w:rsid w:val="00991607"/>
    <w:rsid w:val="009916E4"/>
    <w:rsid w:val="009919AA"/>
    <w:rsid w:val="0099224D"/>
    <w:rsid w:val="0099285E"/>
    <w:rsid w:val="00994C93"/>
    <w:rsid w:val="00994E27"/>
    <w:rsid w:val="00994F0A"/>
    <w:rsid w:val="0099651A"/>
    <w:rsid w:val="00996716"/>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52E3"/>
    <w:rsid w:val="009B5A8A"/>
    <w:rsid w:val="009B73DB"/>
    <w:rsid w:val="009B79D5"/>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D7082"/>
    <w:rsid w:val="009D76E8"/>
    <w:rsid w:val="009E16DA"/>
    <w:rsid w:val="009E2AA9"/>
    <w:rsid w:val="009E3C49"/>
    <w:rsid w:val="009E3E97"/>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6785"/>
    <w:rsid w:val="009F6BE4"/>
    <w:rsid w:val="009F7944"/>
    <w:rsid w:val="009F7D62"/>
    <w:rsid w:val="00A00C8C"/>
    <w:rsid w:val="00A00CDB"/>
    <w:rsid w:val="00A01901"/>
    <w:rsid w:val="00A02E0C"/>
    <w:rsid w:val="00A04682"/>
    <w:rsid w:val="00A06305"/>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40456"/>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0879"/>
    <w:rsid w:val="00AA1E74"/>
    <w:rsid w:val="00AA382B"/>
    <w:rsid w:val="00AA43C9"/>
    <w:rsid w:val="00AA444D"/>
    <w:rsid w:val="00AA6C40"/>
    <w:rsid w:val="00AA7011"/>
    <w:rsid w:val="00AA718D"/>
    <w:rsid w:val="00AB0594"/>
    <w:rsid w:val="00AB0707"/>
    <w:rsid w:val="00AB20E8"/>
    <w:rsid w:val="00AB2456"/>
    <w:rsid w:val="00AB3515"/>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1178"/>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35E"/>
    <w:rsid w:val="00B24F80"/>
    <w:rsid w:val="00B2540E"/>
    <w:rsid w:val="00B25FE1"/>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38"/>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243"/>
    <w:rsid w:val="00B844E5"/>
    <w:rsid w:val="00B8470D"/>
    <w:rsid w:val="00B85AFB"/>
    <w:rsid w:val="00B87110"/>
    <w:rsid w:val="00B8726B"/>
    <w:rsid w:val="00B87685"/>
    <w:rsid w:val="00B876D0"/>
    <w:rsid w:val="00B878E0"/>
    <w:rsid w:val="00B901FC"/>
    <w:rsid w:val="00B91083"/>
    <w:rsid w:val="00B91265"/>
    <w:rsid w:val="00B91350"/>
    <w:rsid w:val="00B9268F"/>
    <w:rsid w:val="00B943BA"/>
    <w:rsid w:val="00B950CF"/>
    <w:rsid w:val="00B95169"/>
    <w:rsid w:val="00BA19F6"/>
    <w:rsid w:val="00BA2AAA"/>
    <w:rsid w:val="00BA31F9"/>
    <w:rsid w:val="00BA3ACC"/>
    <w:rsid w:val="00BA414E"/>
    <w:rsid w:val="00BA4159"/>
    <w:rsid w:val="00BA472C"/>
    <w:rsid w:val="00BA5DA6"/>
    <w:rsid w:val="00BA659C"/>
    <w:rsid w:val="00BA6B1C"/>
    <w:rsid w:val="00BA6EE2"/>
    <w:rsid w:val="00BA7545"/>
    <w:rsid w:val="00BA7715"/>
    <w:rsid w:val="00BA79F5"/>
    <w:rsid w:val="00BB15B7"/>
    <w:rsid w:val="00BB1637"/>
    <w:rsid w:val="00BB1788"/>
    <w:rsid w:val="00BB249E"/>
    <w:rsid w:val="00BB3D06"/>
    <w:rsid w:val="00BB3F41"/>
    <w:rsid w:val="00BB4A74"/>
    <w:rsid w:val="00BB5EED"/>
    <w:rsid w:val="00BB655E"/>
    <w:rsid w:val="00BB6EB9"/>
    <w:rsid w:val="00BB724A"/>
    <w:rsid w:val="00BB7B8A"/>
    <w:rsid w:val="00BB7C8F"/>
    <w:rsid w:val="00BC0C71"/>
    <w:rsid w:val="00BC1171"/>
    <w:rsid w:val="00BC3601"/>
    <w:rsid w:val="00BC48A8"/>
    <w:rsid w:val="00BC6335"/>
    <w:rsid w:val="00BC6D45"/>
    <w:rsid w:val="00BC735E"/>
    <w:rsid w:val="00BC7B1B"/>
    <w:rsid w:val="00BD1C34"/>
    <w:rsid w:val="00BD2F15"/>
    <w:rsid w:val="00BD35EB"/>
    <w:rsid w:val="00BD3D5C"/>
    <w:rsid w:val="00BD3DBF"/>
    <w:rsid w:val="00BD5D38"/>
    <w:rsid w:val="00BD7475"/>
    <w:rsid w:val="00BE26C1"/>
    <w:rsid w:val="00BE3E59"/>
    <w:rsid w:val="00BE4788"/>
    <w:rsid w:val="00BE551F"/>
    <w:rsid w:val="00BE58E8"/>
    <w:rsid w:val="00BE691E"/>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B59"/>
    <w:rsid w:val="00C2235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5795"/>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69A2"/>
    <w:rsid w:val="00CA7624"/>
    <w:rsid w:val="00CB0941"/>
    <w:rsid w:val="00CB18DD"/>
    <w:rsid w:val="00CB3185"/>
    <w:rsid w:val="00CB36B8"/>
    <w:rsid w:val="00CB5564"/>
    <w:rsid w:val="00CB7AC7"/>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5696"/>
    <w:rsid w:val="00CE6585"/>
    <w:rsid w:val="00CE6B11"/>
    <w:rsid w:val="00CE6F9E"/>
    <w:rsid w:val="00CF06CA"/>
    <w:rsid w:val="00CF0E5E"/>
    <w:rsid w:val="00CF1F07"/>
    <w:rsid w:val="00CF225F"/>
    <w:rsid w:val="00CF333A"/>
    <w:rsid w:val="00CF38D0"/>
    <w:rsid w:val="00CF3A05"/>
    <w:rsid w:val="00CF4198"/>
    <w:rsid w:val="00CF41E7"/>
    <w:rsid w:val="00CF4870"/>
    <w:rsid w:val="00CF52B8"/>
    <w:rsid w:val="00CF7CB6"/>
    <w:rsid w:val="00D004F5"/>
    <w:rsid w:val="00D00D09"/>
    <w:rsid w:val="00D00D57"/>
    <w:rsid w:val="00D00D74"/>
    <w:rsid w:val="00D01ABD"/>
    <w:rsid w:val="00D02D37"/>
    <w:rsid w:val="00D02D69"/>
    <w:rsid w:val="00D02F4D"/>
    <w:rsid w:val="00D04220"/>
    <w:rsid w:val="00D0468B"/>
    <w:rsid w:val="00D0529F"/>
    <w:rsid w:val="00D07B88"/>
    <w:rsid w:val="00D100D1"/>
    <w:rsid w:val="00D122AC"/>
    <w:rsid w:val="00D1312C"/>
    <w:rsid w:val="00D13263"/>
    <w:rsid w:val="00D13605"/>
    <w:rsid w:val="00D13CE0"/>
    <w:rsid w:val="00D20DA3"/>
    <w:rsid w:val="00D21769"/>
    <w:rsid w:val="00D22125"/>
    <w:rsid w:val="00D23FEA"/>
    <w:rsid w:val="00D2466C"/>
    <w:rsid w:val="00D2497B"/>
    <w:rsid w:val="00D24CD0"/>
    <w:rsid w:val="00D251E7"/>
    <w:rsid w:val="00D25A68"/>
    <w:rsid w:val="00D25C57"/>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48"/>
    <w:rsid w:val="00D46FC4"/>
    <w:rsid w:val="00D470D3"/>
    <w:rsid w:val="00D475F6"/>
    <w:rsid w:val="00D47A6C"/>
    <w:rsid w:val="00D47D69"/>
    <w:rsid w:val="00D50B0D"/>
    <w:rsid w:val="00D51369"/>
    <w:rsid w:val="00D51414"/>
    <w:rsid w:val="00D52B1C"/>
    <w:rsid w:val="00D532D6"/>
    <w:rsid w:val="00D5448B"/>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2C0D"/>
    <w:rsid w:val="00D93C66"/>
    <w:rsid w:val="00D93CBE"/>
    <w:rsid w:val="00D948BB"/>
    <w:rsid w:val="00D95472"/>
    <w:rsid w:val="00D9600D"/>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7B10"/>
    <w:rsid w:val="00DC027E"/>
    <w:rsid w:val="00DC1099"/>
    <w:rsid w:val="00DC115B"/>
    <w:rsid w:val="00DC1198"/>
    <w:rsid w:val="00DC1FA5"/>
    <w:rsid w:val="00DC26F3"/>
    <w:rsid w:val="00DC35D0"/>
    <w:rsid w:val="00DC4014"/>
    <w:rsid w:val="00DC4442"/>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E0885"/>
    <w:rsid w:val="00DE0A43"/>
    <w:rsid w:val="00DE1B81"/>
    <w:rsid w:val="00DE1C89"/>
    <w:rsid w:val="00DE22A2"/>
    <w:rsid w:val="00DE4C96"/>
    <w:rsid w:val="00DE5410"/>
    <w:rsid w:val="00DE729A"/>
    <w:rsid w:val="00DE781E"/>
    <w:rsid w:val="00DF1202"/>
    <w:rsid w:val="00DF4006"/>
    <w:rsid w:val="00DF52FD"/>
    <w:rsid w:val="00DF60C7"/>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043"/>
    <w:rsid w:val="00E064D3"/>
    <w:rsid w:val="00E077E5"/>
    <w:rsid w:val="00E10E4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250E"/>
    <w:rsid w:val="00E36D75"/>
    <w:rsid w:val="00E375AC"/>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A5967"/>
    <w:rsid w:val="00EB0F5A"/>
    <w:rsid w:val="00EB29D0"/>
    <w:rsid w:val="00EB2F36"/>
    <w:rsid w:val="00EB3CEB"/>
    <w:rsid w:val="00EB470A"/>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46F"/>
    <w:rsid w:val="00ED3CCC"/>
    <w:rsid w:val="00ED4DDE"/>
    <w:rsid w:val="00ED4F55"/>
    <w:rsid w:val="00ED595E"/>
    <w:rsid w:val="00ED634E"/>
    <w:rsid w:val="00ED6EAE"/>
    <w:rsid w:val="00ED7246"/>
    <w:rsid w:val="00EE0248"/>
    <w:rsid w:val="00EE1B25"/>
    <w:rsid w:val="00EE5303"/>
    <w:rsid w:val="00EE56D3"/>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649E"/>
    <w:rsid w:val="00F26B9A"/>
    <w:rsid w:val="00F26E4A"/>
    <w:rsid w:val="00F27148"/>
    <w:rsid w:val="00F3086A"/>
    <w:rsid w:val="00F31519"/>
    <w:rsid w:val="00F326B6"/>
    <w:rsid w:val="00F345FB"/>
    <w:rsid w:val="00F34FEF"/>
    <w:rsid w:val="00F351F2"/>
    <w:rsid w:val="00F354D7"/>
    <w:rsid w:val="00F361A9"/>
    <w:rsid w:val="00F36CB6"/>
    <w:rsid w:val="00F36F20"/>
    <w:rsid w:val="00F4103C"/>
    <w:rsid w:val="00F412E6"/>
    <w:rsid w:val="00F417E5"/>
    <w:rsid w:val="00F43213"/>
    <w:rsid w:val="00F453E7"/>
    <w:rsid w:val="00F45667"/>
    <w:rsid w:val="00F45B09"/>
    <w:rsid w:val="00F464B5"/>
    <w:rsid w:val="00F46599"/>
    <w:rsid w:val="00F465CF"/>
    <w:rsid w:val="00F47052"/>
    <w:rsid w:val="00F507D5"/>
    <w:rsid w:val="00F50D90"/>
    <w:rsid w:val="00F521E9"/>
    <w:rsid w:val="00F54FF6"/>
    <w:rsid w:val="00F60B43"/>
    <w:rsid w:val="00F61CA3"/>
    <w:rsid w:val="00F62C10"/>
    <w:rsid w:val="00F62C76"/>
    <w:rsid w:val="00F63371"/>
    <w:rsid w:val="00F6478A"/>
    <w:rsid w:val="00F647BD"/>
    <w:rsid w:val="00F64F73"/>
    <w:rsid w:val="00F64FE9"/>
    <w:rsid w:val="00F7023E"/>
    <w:rsid w:val="00F7105E"/>
    <w:rsid w:val="00F72C2A"/>
    <w:rsid w:val="00F74E32"/>
    <w:rsid w:val="00F76183"/>
    <w:rsid w:val="00F761B0"/>
    <w:rsid w:val="00F76AF7"/>
    <w:rsid w:val="00F7724B"/>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5BE2"/>
    <w:rsid w:val="00FA67F4"/>
    <w:rsid w:val="00FA6B27"/>
    <w:rsid w:val="00FB0435"/>
    <w:rsid w:val="00FB04B0"/>
    <w:rsid w:val="00FB0518"/>
    <w:rsid w:val="00FB14CD"/>
    <w:rsid w:val="00FB2495"/>
    <w:rsid w:val="00FB2813"/>
    <w:rsid w:val="00FB2855"/>
    <w:rsid w:val="00FB2DB3"/>
    <w:rsid w:val="00FB35FE"/>
    <w:rsid w:val="00FB4A25"/>
    <w:rsid w:val="00FB6844"/>
    <w:rsid w:val="00FB68B4"/>
    <w:rsid w:val="00FB6FB8"/>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485"/>
    <w:rsid w:val="00FE1CB6"/>
    <w:rsid w:val="00FE23F1"/>
    <w:rsid w:val="00FE2719"/>
    <w:rsid w:val="00FE338B"/>
    <w:rsid w:val="00FE3F04"/>
    <w:rsid w:val="00FE547E"/>
    <w:rsid w:val="00FE676D"/>
    <w:rsid w:val="00FE6FEE"/>
    <w:rsid w:val="00FF0201"/>
    <w:rsid w:val="00FF0285"/>
    <w:rsid w:val="00FF2D85"/>
    <w:rsid w:val="00FF33E7"/>
    <w:rsid w:val="00FF38DC"/>
    <w:rsid w:val="00FF4402"/>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56552AC"/>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A3882"/>
    <w:rPr>
      <w:i/>
      <w:sz w:val="24"/>
    </w:rPr>
  </w:style>
  <w:style w:type="paragraph" w:styleId="Naslov1">
    <w:name w:val="heading 1"/>
    <w:basedOn w:val="Navaden"/>
    <w:next w:val="Navaden"/>
    <w:link w:val="Naslov1Znak"/>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031957"/>
    <w:rPr>
      <w:rFonts w:cs="Arial"/>
      <w:b/>
      <w:bCs/>
      <w:kern w:val="32"/>
      <w:sz w:val="22"/>
      <w:szCs w:val="32"/>
    </w:rPr>
  </w:style>
  <w:style w:type="character" w:customStyle="1" w:styleId="Naslov2Znak">
    <w:name w:val="Naslov 2 Znak"/>
    <w:basedOn w:val="Privzetapisavaodstavka"/>
    <w:link w:val="Naslov2"/>
    <w:rsid w:val="00B878E0"/>
    <w:rPr>
      <w:rFonts w:cs="Arial"/>
      <w:b/>
      <w:bCs/>
      <w:iCs/>
      <w:sz w:val="22"/>
      <w:szCs w:val="28"/>
    </w:rPr>
  </w:style>
  <w:style w:type="character" w:customStyle="1" w:styleId="Naslov3Znak">
    <w:name w:val="Naslov 3 Znak"/>
    <w:basedOn w:val="Privzetapisavaodstavka"/>
    <w:link w:val="Naslov3"/>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rsid w:val="00391DEF"/>
    <w:pPr>
      <w:tabs>
        <w:tab w:val="center" w:pos="4536"/>
        <w:tab w:val="right" w:pos="9072"/>
      </w:tabs>
    </w:pPr>
  </w:style>
  <w:style w:type="character" w:customStyle="1" w:styleId="NogaZnak">
    <w:name w:val="Noga Znak"/>
    <w:basedOn w:val="Privzetapisavaodstavka"/>
    <w:link w:val="Noga"/>
    <w:locked/>
    <w:rsid w:val="005D41F3"/>
    <w:rPr>
      <w:rFonts w:cs="Times New Roman"/>
      <w:i/>
      <w:sz w:val="24"/>
      <w:lang w:val="sl-SI" w:eastAsia="sl-SI" w:bidi="ar-SA"/>
    </w:rPr>
  </w:style>
  <w:style w:type="character" w:styleId="tevilkastrani">
    <w:name w:val="page number"/>
    <w:basedOn w:val="Privzetapisavaodstavka"/>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rsid w:val="00BE42FE"/>
    <w:rPr>
      <w:i/>
      <w:sz w:val="24"/>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Telobesedila3Znak">
    <w:name w:val="Telo besedila 3 Znak"/>
    <w:basedOn w:val="Privzetapisavaodstavka"/>
    <w:link w:val="Telobesedila3"/>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 w:type="character" w:styleId="Poudarek">
    <w:name w:val="Emphasis"/>
    <w:basedOn w:val="Privzetapisavaodstavka"/>
    <w:uiPriority w:val="20"/>
    <w:qFormat/>
    <w:rsid w:val="0050487A"/>
    <w:rPr>
      <w:i/>
      <w:iCs/>
    </w:rPr>
  </w:style>
  <w:style w:type="paragraph" w:styleId="Brezrazmikov">
    <w:name w:val="No Spacing"/>
    <w:uiPriority w:val="1"/>
    <w:qFormat/>
    <w:rsid w:val="0069726A"/>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jn.gov.si/mojejn" TargetMode="External"/><Relationship Id="rId18" Type="http://schemas.openxmlformats.org/officeDocument/2006/relationships/hyperlink" Target="https://www.ljubljana.si/sl/mestna-obcina/zupan/" TargetMode="External"/><Relationship Id="rId26" Type="http://schemas.openxmlformats.org/officeDocument/2006/relationships/hyperlink" Target="http://www.uradni-list.si/1/objava.jsp?sop=2023-01-2599" TargetMode="External"/><Relationship Id="rId3" Type="http://schemas.openxmlformats.org/officeDocument/2006/relationships/styles" Target="styles.xml"/><Relationship Id="rId21" Type="http://schemas.openxmlformats.org/officeDocument/2006/relationships/hyperlink" Target="http://www.uradni-list.si/1/objava.jsp?sop=2021-01-2575" TargetMode="Externa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www.ljubljana.si/sl/mestni-svet/mestni-svet-mol/" TargetMode="External"/><Relationship Id="rId25" Type="http://schemas.openxmlformats.org/officeDocument/2006/relationships/hyperlink" Target="http://www.uradni-list.si/1/objava.jsp?sop=2023-01-0530"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portalerevizija.si" TargetMode="External"/><Relationship Id="rId20" Type="http://schemas.openxmlformats.org/officeDocument/2006/relationships/hyperlink" Target="http://www.uradni-list.si/1/objava.jsp?sop=2018-01-0588" TargetMode="External"/><Relationship Id="rId29" Type="http://schemas.openxmlformats.org/officeDocument/2006/relationships/hyperlink" Target="http://www.uradni-list.si/1/objava.jsp?sop=2018-01-086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mojejn" TargetMode="External"/><Relationship Id="rId24" Type="http://schemas.openxmlformats.org/officeDocument/2006/relationships/hyperlink" Target="http://www.uradni-list.si/1/objava.jsp?sop=2022-01-2511" TargetMode="External"/><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ejn.gov.si/mojejn" TargetMode="External"/><Relationship Id="rId23" Type="http://schemas.openxmlformats.org/officeDocument/2006/relationships/hyperlink" Target="http://www.uradni-list.si/1/objava.jsp?sop=2022-01-1705" TargetMode="External"/><Relationship Id="rId28" Type="http://schemas.openxmlformats.org/officeDocument/2006/relationships/hyperlink" Target="http://www.uradni-list.si/1/objava.jsp?sop=2016-01-2761" TargetMode="External"/><Relationship Id="rId10" Type="http://schemas.openxmlformats.org/officeDocument/2006/relationships/hyperlink" Target="http://ejn.gov.si/espd" TargetMode="External"/><Relationship Id="rId19" Type="http://schemas.openxmlformats.org/officeDocument/2006/relationships/hyperlink" Target="http://www.uradni-list.si/1/objava.jsp?sop=2006-01-168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mojejn" TargetMode="External"/><Relationship Id="rId22" Type="http://schemas.openxmlformats.org/officeDocument/2006/relationships/hyperlink" Target="http://www.uradni-list.si/1/objava.jsp?sop=2022-01-0107" TargetMode="External"/><Relationship Id="rId27" Type="http://schemas.openxmlformats.org/officeDocument/2006/relationships/hyperlink" Target="http://www.uradni-list.si/1/objava.jsp?sop=2007-01-4826" TargetMode="External"/><Relationship Id="rId30" Type="http://schemas.openxmlformats.org/officeDocument/2006/relationships/hyperlink" Target="mailto:svetlana.cermelj@ljubljana.si" TargetMode="External"/><Relationship Id="rId8"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C5427-1B60-4045-BEAE-A65B1DAEA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11336</Words>
  <Characters>73734</Characters>
  <Application>Microsoft Office Word</Application>
  <DocSecurity>4</DocSecurity>
  <Lines>614</Lines>
  <Paragraphs>169</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84901</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Sabina Gregorinčič</cp:lastModifiedBy>
  <cp:revision>2</cp:revision>
  <cp:lastPrinted>2024-01-08T08:21:00Z</cp:lastPrinted>
  <dcterms:created xsi:type="dcterms:W3CDTF">2024-02-19T08:55:00Z</dcterms:created>
  <dcterms:modified xsi:type="dcterms:W3CDTF">2024-02-19T08:55:00Z</dcterms:modified>
</cp:coreProperties>
</file>