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7C4C" w:rsidRDefault="00695D91" w:rsidP="003E1BC4">
      <w:pPr>
        <w:rPr>
          <w:b/>
          <w:i w:val="0"/>
          <w:sz w:val="22"/>
          <w:szCs w:val="22"/>
        </w:rPr>
      </w:pPr>
      <w:r>
        <w:rPr>
          <w:b/>
          <w:i w:val="0"/>
          <w:noProof/>
          <w:sz w:val="22"/>
          <w:szCs w:val="22"/>
        </w:rPr>
        <w:drawing>
          <wp:inline distT="0" distB="0" distL="0" distR="0" wp14:anchorId="48F0E961" wp14:editId="5D35FAE3">
            <wp:extent cx="6397625" cy="8881527"/>
            <wp:effectExtent l="0" t="0" r="3175" b="0"/>
            <wp:docPr id="2"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397625" cy="8881527"/>
                    </a:xfrm>
                    <a:prstGeom prst="rect">
                      <a:avLst/>
                    </a:prstGeom>
                    <a:noFill/>
                    <a:ln>
                      <a:noFill/>
                    </a:ln>
                  </pic:spPr>
                </pic:pic>
              </a:graphicData>
            </a:graphic>
          </wp:inline>
        </w:drawing>
      </w:r>
    </w:p>
    <w:p w:rsidR="00747C4C" w:rsidRDefault="00747C4C" w:rsidP="003E1BC4">
      <w:pPr>
        <w:rPr>
          <w:b/>
          <w:i w:val="0"/>
          <w:sz w:val="22"/>
          <w:szCs w:val="22"/>
        </w:rPr>
      </w:pPr>
    </w:p>
    <w:p w:rsidR="00643C64" w:rsidRDefault="00643C64" w:rsidP="00D00D74">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p>
    <w:p w:rsidR="00391DEF" w:rsidRDefault="00804464" w:rsidP="00D00D74">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79325B">
        <w:rPr>
          <w:rFonts w:ascii="Times New Roman" w:hAnsi="Times New Roman" w:cs="Times New Roman"/>
          <w:sz w:val="22"/>
        </w:rPr>
        <w:t xml:space="preserve">I. </w:t>
      </w:r>
      <w:r w:rsidR="00391DEF" w:rsidRPr="0079325B">
        <w:rPr>
          <w:rFonts w:ascii="Times New Roman" w:hAnsi="Times New Roman" w:cs="Times New Roman"/>
          <w:sz w:val="22"/>
        </w:rPr>
        <w:t>NAVODIL</w:t>
      </w:r>
      <w:r w:rsidR="00234BAD">
        <w:rPr>
          <w:rFonts w:ascii="Times New Roman" w:hAnsi="Times New Roman" w:cs="Times New Roman"/>
          <w:sz w:val="22"/>
        </w:rPr>
        <w:t>A</w:t>
      </w:r>
      <w:r w:rsidR="00B73AC3">
        <w:rPr>
          <w:rFonts w:ascii="Times New Roman" w:hAnsi="Times New Roman" w:cs="Times New Roman"/>
          <w:sz w:val="22"/>
        </w:rPr>
        <w:t xml:space="preserve"> ZA IZDELAVO PONUDBE</w:t>
      </w:r>
    </w:p>
    <w:p w:rsidR="00643C64" w:rsidRPr="0079325B" w:rsidRDefault="00643C64" w:rsidP="00D00D74">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p>
    <w:p w:rsidR="00391DEF" w:rsidRDefault="00391DEF" w:rsidP="00D00D74">
      <w:pPr>
        <w:jc w:val="both"/>
        <w:rPr>
          <w:i w:val="0"/>
          <w:sz w:val="22"/>
          <w:szCs w:val="22"/>
        </w:rPr>
      </w:pPr>
    </w:p>
    <w:p w:rsidR="00643C64" w:rsidRPr="0079325B" w:rsidRDefault="00643C64" w:rsidP="00D00D74">
      <w:pPr>
        <w:jc w:val="both"/>
        <w:rPr>
          <w:i w:val="0"/>
          <w:sz w:val="22"/>
          <w:szCs w:val="22"/>
        </w:rPr>
      </w:pPr>
    </w:p>
    <w:p w:rsidR="00B005A7" w:rsidRDefault="009123D1" w:rsidP="00541049">
      <w:pPr>
        <w:pStyle w:val="Zoran1"/>
        <w:numPr>
          <w:ilvl w:val="0"/>
          <w:numId w:val="11"/>
        </w:numPr>
        <w:rPr>
          <w:rFonts w:ascii="Times New Roman" w:hAnsi="Times New Roman" w:cs="Times New Roman"/>
        </w:rPr>
      </w:pPr>
      <w:r w:rsidRPr="0079325B">
        <w:rPr>
          <w:rFonts w:ascii="Times New Roman" w:hAnsi="Times New Roman" w:cs="Times New Roman"/>
        </w:rPr>
        <w:t>Naročnik</w:t>
      </w:r>
    </w:p>
    <w:p w:rsidR="00B005A7" w:rsidRDefault="00B005A7" w:rsidP="00B005A7">
      <w:pPr>
        <w:pStyle w:val="Zoran1"/>
        <w:numPr>
          <w:ilvl w:val="0"/>
          <w:numId w:val="0"/>
        </w:numPr>
        <w:ind w:left="1080"/>
        <w:rPr>
          <w:rFonts w:ascii="Times New Roman" w:hAnsi="Times New Roman" w:cs="Times New Roman"/>
        </w:rPr>
      </w:pPr>
    </w:p>
    <w:p w:rsidR="00B005A7" w:rsidRPr="00B005A7" w:rsidRDefault="009123D1" w:rsidP="002F49D8">
      <w:pPr>
        <w:pStyle w:val="Zoran1"/>
        <w:numPr>
          <w:ilvl w:val="0"/>
          <w:numId w:val="0"/>
        </w:numPr>
        <w:ind w:left="1134"/>
        <w:rPr>
          <w:rFonts w:ascii="Times New Roman" w:hAnsi="Times New Roman" w:cs="Times New Roman"/>
          <w:b w:val="0"/>
        </w:rPr>
      </w:pPr>
      <w:r w:rsidRPr="00B005A7">
        <w:rPr>
          <w:rFonts w:ascii="Times New Roman" w:hAnsi="Times New Roman" w:cs="Times New Roman"/>
          <w:b w:val="0"/>
        </w:rPr>
        <w:t>Mestna občina Ljubljana, Mestni trg 1, 1000 Ljubljana</w:t>
      </w:r>
      <w:r w:rsidR="008359FC">
        <w:rPr>
          <w:rFonts w:ascii="Times New Roman" w:hAnsi="Times New Roman" w:cs="Times New Roman"/>
          <w:b w:val="0"/>
        </w:rPr>
        <w:t>.</w:t>
      </w:r>
    </w:p>
    <w:p w:rsidR="002F49D8" w:rsidRPr="00706634" w:rsidRDefault="002F49D8" w:rsidP="00B005A7">
      <w:pPr>
        <w:ind w:left="1080"/>
        <w:jc w:val="both"/>
        <w:rPr>
          <w:i w:val="0"/>
          <w:sz w:val="22"/>
          <w:szCs w:val="22"/>
        </w:rPr>
      </w:pPr>
    </w:p>
    <w:p w:rsidR="009123D1" w:rsidRPr="0079325B" w:rsidRDefault="00F93C3B" w:rsidP="00541049">
      <w:pPr>
        <w:pStyle w:val="Zoran1"/>
        <w:numPr>
          <w:ilvl w:val="0"/>
          <w:numId w:val="11"/>
        </w:numPr>
        <w:rPr>
          <w:rFonts w:ascii="Times New Roman" w:hAnsi="Times New Roman" w:cs="Times New Roman"/>
        </w:rPr>
      </w:pPr>
      <w:r>
        <w:rPr>
          <w:rFonts w:ascii="Times New Roman" w:hAnsi="Times New Roman" w:cs="Times New Roman"/>
        </w:rPr>
        <w:t>Gospodarski subjekt</w:t>
      </w:r>
    </w:p>
    <w:p w:rsidR="009123D1" w:rsidRPr="0079325B" w:rsidRDefault="009123D1" w:rsidP="00D00D74">
      <w:pPr>
        <w:ind w:left="1080"/>
        <w:jc w:val="both"/>
        <w:rPr>
          <w:i w:val="0"/>
          <w:sz w:val="22"/>
          <w:szCs w:val="22"/>
        </w:rPr>
      </w:pPr>
    </w:p>
    <w:p w:rsidR="000A5DE4" w:rsidRPr="0079325B" w:rsidRDefault="00671036" w:rsidP="00D00D74">
      <w:pPr>
        <w:ind w:left="1080"/>
        <w:jc w:val="both"/>
        <w:rPr>
          <w:i w:val="0"/>
          <w:sz w:val="22"/>
          <w:szCs w:val="22"/>
        </w:rPr>
      </w:pPr>
      <w:r>
        <w:rPr>
          <w:rFonts w:cs="Arial"/>
          <w:i w:val="0"/>
          <w:iCs/>
          <w:color w:val="000000" w:themeColor="text1"/>
          <w:sz w:val="22"/>
          <w:szCs w:val="22"/>
        </w:rPr>
        <w:t>G</w:t>
      </w:r>
      <w:r w:rsidR="00F93C3B">
        <w:rPr>
          <w:rFonts w:cs="Arial"/>
          <w:i w:val="0"/>
          <w:iCs/>
          <w:color w:val="000000" w:themeColor="text1"/>
          <w:sz w:val="22"/>
          <w:szCs w:val="22"/>
        </w:rPr>
        <w:t>ospodarski subjekt</w:t>
      </w:r>
      <w:r w:rsidR="00F93C3B" w:rsidRPr="007B6C5F">
        <w:rPr>
          <w:rFonts w:cs="Arial"/>
          <w:i w:val="0"/>
          <w:iCs/>
          <w:color w:val="000000" w:themeColor="text1"/>
          <w:sz w:val="22"/>
          <w:szCs w:val="22"/>
        </w:rPr>
        <w:t xml:space="preserve"> </w:t>
      </w:r>
      <w:r>
        <w:rPr>
          <w:rFonts w:cs="Arial"/>
          <w:i w:val="0"/>
          <w:iCs/>
          <w:color w:val="000000" w:themeColor="text1"/>
          <w:sz w:val="22"/>
          <w:szCs w:val="22"/>
        </w:rPr>
        <w:t>predstavlja</w:t>
      </w:r>
      <w:r w:rsidR="00F93C3B" w:rsidRPr="007B6C5F">
        <w:rPr>
          <w:rFonts w:cs="Arial"/>
          <w:i w:val="0"/>
          <w:iCs/>
          <w:color w:val="000000" w:themeColor="text1"/>
          <w:sz w:val="22"/>
          <w:szCs w:val="22"/>
        </w:rPr>
        <w:t xml:space="preserve"> </w:t>
      </w:r>
      <w:r w:rsidR="00BD1D59" w:rsidRPr="007B6C5F">
        <w:rPr>
          <w:rFonts w:cs="Arial"/>
          <w:i w:val="0"/>
          <w:iCs/>
          <w:color w:val="000000" w:themeColor="text1"/>
          <w:sz w:val="22"/>
          <w:szCs w:val="22"/>
        </w:rPr>
        <w:t>vsaka fizična ali pravna oseba</w:t>
      </w:r>
      <w:r w:rsidR="00BD1D59" w:rsidRPr="007B6C5F">
        <w:rPr>
          <w:i w:val="0"/>
          <w:color w:val="000000" w:themeColor="text1"/>
          <w:sz w:val="22"/>
          <w:szCs w:val="22"/>
        </w:rPr>
        <w:t xml:space="preserve">, </w:t>
      </w:r>
      <w:r w:rsidR="00BD1D59" w:rsidRPr="007B6C5F">
        <w:rPr>
          <w:i w:val="0"/>
          <w:sz w:val="22"/>
          <w:szCs w:val="22"/>
        </w:rPr>
        <w:t>ki izpolnjuje pogoje za priznanje sposobnosti navedene v nadaljevanju te razpisne dokumentacije.</w:t>
      </w:r>
    </w:p>
    <w:p w:rsidR="000A5DE4" w:rsidRPr="0079325B" w:rsidRDefault="000A5DE4" w:rsidP="00D00D74">
      <w:pPr>
        <w:ind w:left="1080"/>
        <w:jc w:val="both"/>
        <w:rPr>
          <w:i w:val="0"/>
          <w:sz w:val="16"/>
          <w:szCs w:val="16"/>
        </w:rPr>
      </w:pPr>
    </w:p>
    <w:p w:rsidR="000A5DE4" w:rsidRDefault="00BB5E27" w:rsidP="00D00D74">
      <w:pPr>
        <w:ind w:left="1080"/>
        <w:jc w:val="both"/>
        <w:rPr>
          <w:i w:val="0"/>
          <w:sz w:val="22"/>
          <w:szCs w:val="22"/>
        </w:rPr>
      </w:pPr>
      <w:r>
        <w:rPr>
          <w:i w:val="0"/>
          <w:sz w:val="22"/>
          <w:szCs w:val="22"/>
        </w:rPr>
        <w:t xml:space="preserve">Gospodarski subjekt predstavljajo tudi podizvajalci s katerimi nastopa gospodarski subjekt. </w:t>
      </w:r>
      <w:r w:rsidR="00F440D8">
        <w:rPr>
          <w:i w:val="0"/>
          <w:sz w:val="22"/>
          <w:szCs w:val="22"/>
        </w:rPr>
        <w:t>Gospodarski subjekt</w:t>
      </w:r>
      <w:r w:rsidR="00F440D8" w:rsidRPr="0079325B">
        <w:rPr>
          <w:i w:val="0"/>
          <w:sz w:val="22"/>
          <w:szCs w:val="22"/>
        </w:rPr>
        <w:t xml:space="preserve"> </w:t>
      </w:r>
      <w:r w:rsidR="000A5DE4" w:rsidRPr="0079325B">
        <w:rPr>
          <w:i w:val="0"/>
          <w:sz w:val="22"/>
          <w:szCs w:val="22"/>
        </w:rPr>
        <w:t xml:space="preserve">v razmerju do naročnika v celoti odgovarja za izvedbo prejetega naročila, ne glede na število podizvajalcev, ki jih bo navedel v svoji </w:t>
      </w:r>
      <w:r w:rsidR="00F440D8" w:rsidRPr="0079325B">
        <w:rPr>
          <w:i w:val="0"/>
          <w:sz w:val="22"/>
          <w:szCs w:val="22"/>
        </w:rPr>
        <w:t>p</w:t>
      </w:r>
      <w:r w:rsidR="00B73AC3">
        <w:rPr>
          <w:i w:val="0"/>
          <w:sz w:val="22"/>
          <w:szCs w:val="22"/>
        </w:rPr>
        <w:t>onudbi</w:t>
      </w:r>
      <w:r w:rsidR="000A5DE4" w:rsidRPr="0079325B">
        <w:rPr>
          <w:i w:val="0"/>
          <w:sz w:val="22"/>
          <w:szCs w:val="22"/>
        </w:rPr>
        <w:t>.</w:t>
      </w:r>
    </w:p>
    <w:p w:rsidR="00B17BC9" w:rsidRDefault="00B17BC9" w:rsidP="00D00D74">
      <w:pPr>
        <w:ind w:left="1080"/>
        <w:jc w:val="both"/>
        <w:rPr>
          <w:i w:val="0"/>
          <w:sz w:val="22"/>
          <w:szCs w:val="22"/>
        </w:rPr>
      </w:pPr>
    </w:p>
    <w:p w:rsidR="00B17BC9" w:rsidRPr="0079325B" w:rsidRDefault="00B17BC9" w:rsidP="00D00D74">
      <w:pPr>
        <w:ind w:left="1080"/>
        <w:jc w:val="both"/>
        <w:rPr>
          <w:i w:val="0"/>
          <w:sz w:val="22"/>
          <w:szCs w:val="22"/>
        </w:rPr>
      </w:pPr>
      <w:r>
        <w:rPr>
          <w:i w:val="0"/>
          <w:sz w:val="22"/>
          <w:szCs w:val="22"/>
        </w:rPr>
        <w:t>Gospodarski subjekt predstavljajo tudi drugi subjekti, katerih zmogljivosti uporabi gospodarski subjekt glede izpolnjevanja pogojev v zvezi z ekonomskim in finančnim položajem ter tehnično in strokovno sposobnostjo (v skladu z 81. členom ZJN-3)</w:t>
      </w:r>
      <w:r w:rsidR="00234BAD">
        <w:rPr>
          <w:i w:val="0"/>
          <w:sz w:val="22"/>
          <w:szCs w:val="22"/>
        </w:rPr>
        <w:t>.</w:t>
      </w:r>
    </w:p>
    <w:p w:rsidR="000A5DE4" w:rsidRPr="0079325B" w:rsidRDefault="000A5DE4" w:rsidP="00D00D74">
      <w:pPr>
        <w:ind w:left="1080"/>
        <w:jc w:val="both"/>
        <w:rPr>
          <w:i w:val="0"/>
          <w:sz w:val="16"/>
          <w:szCs w:val="16"/>
        </w:rPr>
      </w:pPr>
    </w:p>
    <w:p w:rsidR="000A5DE4" w:rsidRPr="0079325B" w:rsidRDefault="00BB5E27" w:rsidP="00D00D74">
      <w:pPr>
        <w:ind w:left="1080"/>
        <w:jc w:val="both"/>
        <w:rPr>
          <w:i w:val="0"/>
          <w:sz w:val="22"/>
          <w:szCs w:val="22"/>
        </w:rPr>
      </w:pPr>
      <w:r>
        <w:rPr>
          <w:i w:val="0"/>
          <w:sz w:val="22"/>
          <w:szCs w:val="22"/>
        </w:rPr>
        <w:t xml:space="preserve">Gospodarski subjekt predstavlja </w:t>
      </w:r>
      <w:r w:rsidR="002A61BB">
        <w:rPr>
          <w:i w:val="0"/>
          <w:sz w:val="22"/>
          <w:szCs w:val="22"/>
        </w:rPr>
        <w:t xml:space="preserve">tudi skupina </w:t>
      </w:r>
      <w:r w:rsidR="00F440D8">
        <w:rPr>
          <w:i w:val="0"/>
          <w:sz w:val="22"/>
          <w:szCs w:val="22"/>
        </w:rPr>
        <w:t>gospodarskih subjektov</w:t>
      </w:r>
      <w:r w:rsidR="00F440D8" w:rsidRPr="0079325B">
        <w:rPr>
          <w:i w:val="0"/>
          <w:sz w:val="22"/>
          <w:szCs w:val="22"/>
        </w:rPr>
        <w:t xml:space="preserve"> </w:t>
      </w:r>
      <w:r w:rsidR="000A5DE4" w:rsidRPr="0079325B">
        <w:rPr>
          <w:i w:val="0"/>
          <w:sz w:val="22"/>
          <w:szCs w:val="22"/>
        </w:rPr>
        <w:t xml:space="preserve">(skupna </w:t>
      </w:r>
      <w:r w:rsidR="00F440D8">
        <w:rPr>
          <w:i w:val="0"/>
          <w:sz w:val="22"/>
          <w:szCs w:val="22"/>
        </w:rPr>
        <w:t>p</w:t>
      </w:r>
      <w:r w:rsidR="00B73AC3">
        <w:rPr>
          <w:i w:val="0"/>
          <w:sz w:val="22"/>
          <w:szCs w:val="22"/>
        </w:rPr>
        <w:t>onudba</w:t>
      </w:r>
      <w:r w:rsidR="000A5DE4" w:rsidRPr="00EC574C">
        <w:rPr>
          <w:i w:val="0"/>
          <w:color w:val="000000" w:themeColor="text1"/>
          <w:sz w:val="22"/>
          <w:szCs w:val="22"/>
        </w:rPr>
        <w:t>)</w:t>
      </w:r>
      <w:r w:rsidR="00AD1558" w:rsidRPr="00EC574C">
        <w:rPr>
          <w:i w:val="0"/>
          <w:color w:val="000000" w:themeColor="text1"/>
          <w:sz w:val="22"/>
          <w:szCs w:val="22"/>
        </w:rPr>
        <w:t>, k</w:t>
      </w:r>
      <w:r w:rsidR="00C40F6B" w:rsidRPr="00EC574C">
        <w:rPr>
          <w:i w:val="0"/>
          <w:color w:val="000000" w:themeColor="text1"/>
          <w:sz w:val="22"/>
          <w:szCs w:val="22"/>
        </w:rPr>
        <w:t>i</w:t>
      </w:r>
      <w:r w:rsidR="00EC574C" w:rsidRPr="00EC574C">
        <w:rPr>
          <w:i w:val="0"/>
          <w:color w:val="000000" w:themeColor="text1"/>
          <w:sz w:val="22"/>
          <w:szCs w:val="22"/>
        </w:rPr>
        <w:t xml:space="preserve"> </w:t>
      </w:r>
      <w:r w:rsidR="000A5DE4" w:rsidRPr="0079325B">
        <w:rPr>
          <w:i w:val="0"/>
          <w:sz w:val="22"/>
          <w:szCs w:val="22"/>
        </w:rPr>
        <w:t xml:space="preserve">odgovarja naročniku neomejeno solidarno. Skupna </w:t>
      </w:r>
      <w:r w:rsidR="00F440D8">
        <w:rPr>
          <w:i w:val="0"/>
          <w:sz w:val="22"/>
          <w:szCs w:val="22"/>
        </w:rPr>
        <w:t>p</w:t>
      </w:r>
      <w:r w:rsidR="00B73AC3">
        <w:rPr>
          <w:i w:val="0"/>
          <w:sz w:val="22"/>
          <w:szCs w:val="22"/>
        </w:rPr>
        <w:t>onudba</w:t>
      </w:r>
      <w:r w:rsidR="00F440D8" w:rsidRPr="0079325B">
        <w:rPr>
          <w:i w:val="0"/>
          <w:sz w:val="22"/>
          <w:szCs w:val="22"/>
        </w:rPr>
        <w:t xml:space="preserve"> </w:t>
      </w:r>
      <w:r w:rsidR="000A5DE4" w:rsidRPr="0079325B">
        <w:rPr>
          <w:i w:val="0"/>
          <w:sz w:val="22"/>
          <w:szCs w:val="22"/>
        </w:rPr>
        <w:t xml:space="preserve">mora biti pripravljena </w:t>
      </w:r>
      <w:r w:rsidR="00CB7AC7" w:rsidRPr="0079325B">
        <w:rPr>
          <w:i w:val="0"/>
          <w:sz w:val="22"/>
          <w:szCs w:val="22"/>
        </w:rPr>
        <w:t>v skladu z navodili iz te razpisne dokumentacije.</w:t>
      </w:r>
    </w:p>
    <w:p w:rsidR="009123D1" w:rsidRPr="0079325B" w:rsidRDefault="009123D1" w:rsidP="00D00D74">
      <w:pPr>
        <w:ind w:left="1080"/>
        <w:jc w:val="both"/>
        <w:rPr>
          <w:i w:val="0"/>
          <w:sz w:val="22"/>
          <w:szCs w:val="22"/>
        </w:rPr>
      </w:pPr>
    </w:p>
    <w:p w:rsidR="00391DEF" w:rsidRPr="0079325B" w:rsidRDefault="00995413" w:rsidP="00541049">
      <w:pPr>
        <w:pStyle w:val="Zoran1"/>
        <w:numPr>
          <w:ilvl w:val="0"/>
          <w:numId w:val="11"/>
        </w:numPr>
        <w:rPr>
          <w:rFonts w:ascii="Times New Roman" w:hAnsi="Times New Roman" w:cs="Times New Roman"/>
        </w:rPr>
      </w:pPr>
      <w:r>
        <w:rPr>
          <w:rFonts w:ascii="Times New Roman" w:hAnsi="Times New Roman" w:cs="Times New Roman"/>
        </w:rPr>
        <w:t>Postopek</w:t>
      </w:r>
    </w:p>
    <w:p w:rsidR="00391DEF" w:rsidRPr="0079325B" w:rsidRDefault="00391DEF" w:rsidP="00D00D74">
      <w:pPr>
        <w:ind w:left="1080"/>
        <w:jc w:val="both"/>
        <w:rPr>
          <w:i w:val="0"/>
          <w:sz w:val="22"/>
          <w:szCs w:val="22"/>
        </w:rPr>
      </w:pPr>
    </w:p>
    <w:p w:rsidR="009C18B7" w:rsidRPr="009C18B7" w:rsidRDefault="00BD1D59" w:rsidP="009C18B7">
      <w:pPr>
        <w:pStyle w:val="Odstavekseznama"/>
        <w:ind w:left="1056"/>
        <w:jc w:val="both"/>
        <w:rPr>
          <w:i w:val="0"/>
          <w:sz w:val="22"/>
          <w:szCs w:val="22"/>
        </w:rPr>
      </w:pPr>
      <w:r w:rsidRPr="00804464">
        <w:rPr>
          <w:i w:val="0"/>
          <w:sz w:val="22"/>
          <w:szCs w:val="22"/>
        </w:rPr>
        <w:t>Javno naročilo se bo izvedlo v skladu z veljavno zakonodajo, ki ureja področje javnih naročil, javnih financ in področje, ki je predmet javnega naročila.</w:t>
      </w:r>
    </w:p>
    <w:p w:rsidR="00804464" w:rsidRPr="00847FB5" w:rsidRDefault="00804464" w:rsidP="00512895">
      <w:pPr>
        <w:ind w:left="1077"/>
        <w:jc w:val="both"/>
        <w:rPr>
          <w:i w:val="0"/>
          <w:sz w:val="16"/>
          <w:szCs w:val="16"/>
        </w:rPr>
      </w:pPr>
    </w:p>
    <w:p w:rsidR="00D86980" w:rsidRPr="00F440D8" w:rsidRDefault="00B73AC3" w:rsidP="00F440D8">
      <w:pPr>
        <w:ind w:left="1077"/>
        <w:jc w:val="both"/>
        <w:rPr>
          <w:i w:val="0"/>
          <w:iCs/>
          <w:sz w:val="22"/>
          <w:szCs w:val="22"/>
        </w:rPr>
      </w:pPr>
      <w:r w:rsidRPr="00A8747B">
        <w:rPr>
          <w:i w:val="0"/>
          <w:sz w:val="22"/>
          <w:szCs w:val="22"/>
        </w:rPr>
        <w:t>Za oddajo tega naročila se v skladu s 47. členom Zakona o javnem naročanju (</w:t>
      </w:r>
      <w:r w:rsidRPr="00A8747B">
        <w:rPr>
          <w:i w:val="0"/>
          <w:iCs/>
          <w:sz w:val="22"/>
          <w:szCs w:val="22"/>
        </w:rPr>
        <w:t>Uradni list RS, št. 91/2015</w:t>
      </w:r>
      <w:r w:rsidR="002D0F7A">
        <w:rPr>
          <w:i w:val="0"/>
          <w:iCs/>
          <w:sz w:val="22"/>
          <w:szCs w:val="22"/>
        </w:rPr>
        <w:t xml:space="preserve"> in 14/2018</w:t>
      </w:r>
      <w:r w:rsidRPr="00A8747B">
        <w:rPr>
          <w:i w:val="0"/>
          <w:iCs/>
          <w:sz w:val="22"/>
          <w:szCs w:val="22"/>
        </w:rPr>
        <w:t xml:space="preserve">, v nadaljevanju: ZJN-3) </w:t>
      </w:r>
      <w:r w:rsidRPr="00A8747B">
        <w:rPr>
          <w:i w:val="0"/>
          <w:sz w:val="22"/>
          <w:szCs w:val="22"/>
        </w:rPr>
        <w:t xml:space="preserve">izvede </w:t>
      </w:r>
      <w:r w:rsidRPr="0041324C">
        <w:rPr>
          <w:b/>
          <w:i w:val="0"/>
          <w:sz w:val="22"/>
          <w:szCs w:val="22"/>
        </w:rPr>
        <w:t>postopek oddaje naročila male vrednosti</w:t>
      </w:r>
      <w:r w:rsidRPr="00A8747B">
        <w:rPr>
          <w:i w:val="0"/>
          <w:sz w:val="22"/>
          <w:szCs w:val="22"/>
        </w:rPr>
        <w:t>.</w:t>
      </w:r>
    </w:p>
    <w:p w:rsidR="00F440D8" w:rsidRPr="00847FB5" w:rsidRDefault="00F440D8" w:rsidP="00F440D8">
      <w:pPr>
        <w:pStyle w:val="Telobesedila"/>
        <w:spacing w:line="264" w:lineRule="auto"/>
        <w:ind w:left="1077"/>
        <w:rPr>
          <w:rFonts w:ascii="Times New Roman" w:hAnsi="Times New Roman"/>
          <w:b w:val="0"/>
          <w:sz w:val="16"/>
          <w:szCs w:val="16"/>
        </w:rPr>
      </w:pPr>
    </w:p>
    <w:p w:rsidR="00147A95" w:rsidRPr="00B73AC3" w:rsidRDefault="00B73AC3" w:rsidP="00F440D8">
      <w:pPr>
        <w:pStyle w:val="Telobesedila"/>
        <w:spacing w:line="264" w:lineRule="auto"/>
        <w:ind w:left="1077"/>
        <w:rPr>
          <w:rFonts w:ascii="Times New Roman" w:hAnsi="Times New Roman"/>
          <w:b w:val="0"/>
          <w:sz w:val="22"/>
          <w:szCs w:val="22"/>
        </w:rPr>
      </w:pPr>
      <w:r w:rsidRPr="00B73AC3">
        <w:rPr>
          <w:rFonts w:ascii="Times New Roman" w:hAnsi="Times New Roman"/>
          <w:b w:val="0"/>
          <w:sz w:val="22"/>
          <w:szCs w:val="22"/>
        </w:rPr>
        <w:t>Naročnik bo na podlagi izpolnjevanja v nadaljevanju navedenih pogojev izvedel pogajanja in izbral najugodnejšega ponudnika, s katerim bo sklenil pogodbo.</w:t>
      </w:r>
    </w:p>
    <w:p w:rsidR="00D86980" w:rsidRPr="008A1897" w:rsidRDefault="00D86980" w:rsidP="00512895">
      <w:pPr>
        <w:ind w:left="1077"/>
        <w:jc w:val="both"/>
        <w:rPr>
          <w:sz w:val="22"/>
          <w:szCs w:val="22"/>
        </w:rPr>
      </w:pPr>
    </w:p>
    <w:p w:rsidR="009123D1" w:rsidRPr="0079325B" w:rsidRDefault="00C57307" w:rsidP="00541049">
      <w:pPr>
        <w:pStyle w:val="Zoran1"/>
        <w:numPr>
          <w:ilvl w:val="0"/>
          <w:numId w:val="11"/>
        </w:numPr>
        <w:rPr>
          <w:rFonts w:ascii="Times New Roman" w:hAnsi="Times New Roman" w:cs="Times New Roman"/>
        </w:rPr>
      </w:pPr>
      <w:r w:rsidRPr="0079325B">
        <w:rPr>
          <w:rFonts w:ascii="Times New Roman" w:hAnsi="Times New Roman" w:cs="Times New Roman"/>
        </w:rPr>
        <w:t>P</w:t>
      </w:r>
      <w:r w:rsidR="009123D1" w:rsidRPr="0079325B">
        <w:rPr>
          <w:rFonts w:ascii="Times New Roman" w:hAnsi="Times New Roman" w:cs="Times New Roman"/>
        </w:rPr>
        <w:t>ojasnila</w:t>
      </w:r>
      <w:r w:rsidRPr="0079325B">
        <w:rPr>
          <w:rFonts w:ascii="Times New Roman" w:hAnsi="Times New Roman" w:cs="Times New Roman"/>
        </w:rPr>
        <w:t xml:space="preserve"> in spremembe </w:t>
      </w:r>
      <w:r w:rsidR="009123D1" w:rsidRPr="0079325B">
        <w:rPr>
          <w:rFonts w:ascii="Times New Roman" w:hAnsi="Times New Roman" w:cs="Times New Roman"/>
        </w:rPr>
        <w:t>razpisn</w:t>
      </w:r>
      <w:r w:rsidRPr="0079325B">
        <w:rPr>
          <w:rFonts w:ascii="Times New Roman" w:hAnsi="Times New Roman" w:cs="Times New Roman"/>
        </w:rPr>
        <w:t>e</w:t>
      </w:r>
      <w:r w:rsidR="009123D1" w:rsidRPr="0079325B">
        <w:rPr>
          <w:rFonts w:ascii="Times New Roman" w:hAnsi="Times New Roman" w:cs="Times New Roman"/>
        </w:rPr>
        <w:t xml:space="preserve"> dokumentacij</w:t>
      </w:r>
      <w:r w:rsidRPr="0079325B">
        <w:rPr>
          <w:rFonts w:ascii="Times New Roman" w:hAnsi="Times New Roman" w:cs="Times New Roman"/>
        </w:rPr>
        <w:t>e</w:t>
      </w:r>
    </w:p>
    <w:p w:rsidR="009123D1" w:rsidRPr="0079325B" w:rsidRDefault="009123D1" w:rsidP="00D00D74">
      <w:pPr>
        <w:ind w:left="1080"/>
        <w:jc w:val="both"/>
        <w:rPr>
          <w:i w:val="0"/>
          <w:sz w:val="22"/>
          <w:szCs w:val="22"/>
        </w:rPr>
      </w:pPr>
    </w:p>
    <w:p w:rsidR="009123D1" w:rsidRPr="008A1897" w:rsidRDefault="00BD1D59" w:rsidP="00D00D74">
      <w:pPr>
        <w:ind w:left="1080"/>
        <w:jc w:val="both"/>
        <w:rPr>
          <w:i w:val="0"/>
          <w:sz w:val="22"/>
          <w:szCs w:val="22"/>
        </w:rPr>
      </w:pPr>
      <w:r>
        <w:rPr>
          <w:i w:val="0"/>
          <w:sz w:val="22"/>
          <w:szCs w:val="22"/>
        </w:rPr>
        <w:t xml:space="preserve">Pojasnila o vsebini </w:t>
      </w:r>
      <w:r w:rsidRPr="00C57307">
        <w:rPr>
          <w:i w:val="0"/>
          <w:sz w:val="22"/>
          <w:szCs w:val="22"/>
        </w:rPr>
        <w:t xml:space="preserve">razpisne dokumentacije </w:t>
      </w:r>
      <w:r>
        <w:rPr>
          <w:i w:val="0"/>
          <w:sz w:val="22"/>
          <w:szCs w:val="22"/>
        </w:rPr>
        <w:t>se lahko zahteva izključno preko Portala javnih naročil</w:t>
      </w:r>
      <w:r w:rsidRPr="00C57307">
        <w:rPr>
          <w:i w:val="0"/>
          <w:sz w:val="22"/>
          <w:szCs w:val="22"/>
        </w:rPr>
        <w:t xml:space="preserve">. </w:t>
      </w:r>
      <w:r w:rsidR="00C57307" w:rsidRPr="008A1897">
        <w:rPr>
          <w:i w:val="0"/>
          <w:sz w:val="22"/>
          <w:szCs w:val="22"/>
        </w:rPr>
        <w:t xml:space="preserve"> Pojasnila bodo objavljena najpozneje</w:t>
      </w:r>
      <w:r w:rsidR="000372A0">
        <w:rPr>
          <w:i w:val="0"/>
          <w:sz w:val="22"/>
          <w:szCs w:val="22"/>
        </w:rPr>
        <w:t xml:space="preserve"> do</w:t>
      </w:r>
      <w:r w:rsidR="00BB0AAB">
        <w:rPr>
          <w:i w:val="0"/>
          <w:sz w:val="22"/>
          <w:szCs w:val="22"/>
        </w:rPr>
        <w:t xml:space="preserve"> </w:t>
      </w:r>
      <w:r w:rsidR="001F5E97">
        <w:rPr>
          <w:i w:val="0"/>
          <w:sz w:val="22"/>
          <w:szCs w:val="22"/>
        </w:rPr>
        <w:t>15.5. 2019 do 15.00 ure</w:t>
      </w:r>
      <w:r w:rsidR="00C57307" w:rsidRPr="008A1897">
        <w:rPr>
          <w:i w:val="0"/>
          <w:sz w:val="22"/>
          <w:szCs w:val="22"/>
        </w:rPr>
        <w:t xml:space="preserve"> pod pogojem, da je bil zahtevek za pojasnilo prejet preko portala javnih naročil vsaj </w:t>
      </w:r>
      <w:r w:rsidR="000372A0">
        <w:rPr>
          <w:i w:val="0"/>
          <w:sz w:val="22"/>
          <w:szCs w:val="22"/>
        </w:rPr>
        <w:t>do</w:t>
      </w:r>
      <w:r w:rsidR="001F5E97">
        <w:rPr>
          <w:i w:val="0"/>
          <w:sz w:val="22"/>
          <w:szCs w:val="22"/>
        </w:rPr>
        <w:t xml:space="preserve"> 14.5. 2019 </w:t>
      </w:r>
      <w:r w:rsidR="0058272D">
        <w:rPr>
          <w:i w:val="0"/>
          <w:sz w:val="22"/>
          <w:szCs w:val="22"/>
        </w:rPr>
        <w:t xml:space="preserve"> </w:t>
      </w:r>
      <w:r w:rsidR="001F5E97">
        <w:rPr>
          <w:i w:val="0"/>
          <w:sz w:val="22"/>
          <w:szCs w:val="22"/>
        </w:rPr>
        <w:t xml:space="preserve">do 15.00 </w:t>
      </w:r>
      <w:r w:rsidR="00B32E73">
        <w:rPr>
          <w:i w:val="0"/>
          <w:sz w:val="22"/>
          <w:szCs w:val="22"/>
        </w:rPr>
        <w:t>ure</w:t>
      </w:r>
      <w:r w:rsidR="00C57307" w:rsidRPr="008A1897">
        <w:rPr>
          <w:i w:val="0"/>
          <w:sz w:val="22"/>
          <w:szCs w:val="22"/>
        </w:rPr>
        <w:t xml:space="preserve">. Pojasnila in spremembe so sestavni del razpisne dokumentacije in jih je treba upoštevati pri pripravi </w:t>
      </w:r>
      <w:r w:rsidR="00A13EB4">
        <w:rPr>
          <w:i w:val="0"/>
          <w:sz w:val="22"/>
          <w:szCs w:val="22"/>
        </w:rPr>
        <w:t>p</w:t>
      </w:r>
      <w:r w:rsidR="00B73AC3">
        <w:rPr>
          <w:i w:val="0"/>
          <w:sz w:val="22"/>
          <w:szCs w:val="22"/>
        </w:rPr>
        <w:t>onudbe</w:t>
      </w:r>
      <w:r w:rsidR="00C57307" w:rsidRPr="008A1897">
        <w:rPr>
          <w:i w:val="0"/>
          <w:sz w:val="22"/>
          <w:szCs w:val="22"/>
        </w:rPr>
        <w:t>.</w:t>
      </w:r>
    </w:p>
    <w:p w:rsidR="009123D1" w:rsidRPr="00852E20" w:rsidRDefault="009123D1" w:rsidP="00D00D74">
      <w:pPr>
        <w:ind w:left="1080"/>
        <w:jc w:val="both"/>
        <w:rPr>
          <w:i w:val="0"/>
          <w:sz w:val="16"/>
          <w:szCs w:val="16"/>
        </w:rPr>
      </w:pPr>
    </w:p>
    <w:p w:rsidR="00315691" w:rsidRPr="008A1897" w:rsidRDefault="00315691" w:rsidP="00D00D74">
      <w:pPr>
        <w:ind w:left="1080"/>
        <w:jc w:val="both"/>
        <w:rPr>
          <w:rFonts w:eastAsia="Calibri"/>
          <w:i w:val="0"/>
          <w:sz w:val="22"/>
          <w:szCs w:val="22"/>
        </w:rPr>
      </w:pPr>
      <w:r w:rsidRPr="008A1897">
        <w:rPr>
          <w:rFonts w:eastAsia="Calibri"/>
          <w:i w:val="0"/>
          <w:sz w:val="22"/>
          <w:szCs w:val="22"/>
        </w:rPr>
        <w:t xml:space="preserve">Naročnik bo po potrebi podaljšal rok za oddajo </w:t>
      </w:r>
      <w:r w:rsidR="00A13EB4">
        <w:rPr>
          <w:rFonts w:eastAsia="Calibri"/>
          <w:i w:val="0"/>
          <w:sz w:val="22"/>
          <w:szCs w:val="22"/>
        </w:rPr>
        <w:t>p</w:t>
      </w:r>
      <w:r w:rsidR="00CD41ED">
        <w:rPr>
          <w:rFonts w:eastAsia="Calibri"/>
          <w:i w:val="0"/>
          <w:sz w:val="22"/>
          <w:szCs w:val="22"/>
        </w:rPr>
        <w:t>onudb</w:t>
      </w:r>
      <w:r w:rsidRPr="008A1897">
        <w:rPr>
          <w:rFonts w:eastAsia="Calibri"/>
          <w:i w:val="0"/>
          <w:sz w:val="22"/>
          <w:szCs w:val="22"/>
        </w:rPr>
        <w:t xml:space="preserve">, da bo </w:t>
      </w:r>
      <w:r w:rsidR="00A13EB4">
        <w:rPr>
          <w:rFonts w:eastAsia="Calibri"/>
          <w:i w:val="0"/>
          <w:sz w:val="22"/>
          <w:szCs w:val="22"/>
        </w:rPr>
        <w:t>gospodarskim subjektom</w:t>
      </w:r>
      <w:r w:rsidR="00A13EB4" w:rsidRPr="008A1897">
        <w:rPr>
          <w:rFonts w:eastAsia="Calibri"/>
          <w:i w:val="0"/>
          <w:sz w:val="22"/>
          <w:szCs w:val="22"/>
        </w:rPr>
        <w:t xml:space="preserve"> </w:t>
      </w:r>
      <w:r w:rsidRPr="008A1897">
        <w:rPr>
          <w:rFonts w:eastAsia="Calibri"/>
          <w:i w:val="0"/>
          <w:sz w:val="22"/>
          <w:szCs w:val="22"/>
        </w:rPr>
        <w:t xml:space="preserve">omogočil upoštevanje dopolnitev. S premaknitvijo roka za oddajo </w:t>
      </w:r>
      <w:r w:rsidR="00A13EB4">
        <w:rPr>
          <w:rFonts w:eastAsia="Calibri"/>
          <w:i w:val="0"/>
          <w:sz w:val="22"/>
          <w:szCs w:val="22"/>
        </w:rPr>
        <w:t>p</w:t>
      </w:r>
      <w:r w:rsidR="00CD41ED">
        <w:rPr>
          <w:rFonts w:eastAsia="Calibri"/>
          <w:i w:val="0"/>
          <w:sz w:val="22"/>
          <w:szCs w:val="22"/>
        </w:rPr>
        <w:t>onudb</w:t>
      </w:r>
      <w:r w:rsidR="00A13EB4" w:rsidRPr="008A1897">
        <w:rPr>
          <w:rFonts w:eastAsia="Calibri"/>
          <w:i w:val="0"/>
          <w:sz w:val="22"/>
          <w:szCs w:val="22"/>
        </w:rPr>
        <w:t xml:space="preserve"> </w:t>
      </w:r>
      <w:r w:rsidRPr="008A1897">
        <w:rPr>
          <w:rFonts w:eastAsia="Calibri"/>
          <w:i w:val="0"/>
          <w:sz w:val="22"/>
          <w:szCs w:val="22"/>
        </w:rPr>
        <w:t xml:space="preserve">se pravice in obveznosti naročnika in </w:t>
      </w:r>
      <w:r w:rsidR="00A13EB4">
        <w:rPr>
          <w:rFonts w:eastAsia="Calibri"/>
          <w:i w:val="0"/>
          <w:sz w:val="22"/>
          <w:szCs w:val="22"/>
        </w:rPr>
        <w:t>gospodarskih subjektov</w:t>
      </w:r>
      <w:r w:rsidR="00A13EB4" w:rsidRPr="008A1897">
        <w:rPr>
          <w:rFonts w:eastAsia="Calibri"/>
          <w:i w:val="0"/>
          <w:sz w:val="22"/>
          <w:szCs w:val="22"/>
        </w:rPr>
        <w:t xml:space="preserve"> </w:t>
      </w:r>
      <w:r w:rsidRPr="008A1897">
        <w:rPr>
          <w:rFonts w:eastAsia="Calibri"/>
          <w:i w:val="0"/>
          <w:sz w:val="22"/>
          <w:szCs w:val="22"/>
        </w:rPr>
        <w:t xml:space="preserve">vežejo na nove roke, ki posledično izhajajo iz podaljšanega roka za oddajo </w:t>
      </w:r>
      <w:r w:rsidR="00A13EB4">
        <w:rPr>
          <w:rFonts w:eastAsia="Calibri"/>
          <w:i w:val="0"/>
          <w:sz w:val="22"/>
          <w:szCs w:val="22"/>
        </w:rPr>
        <w:t>p</w:t>
      </w:r>
      <w:r w:rsidR="00CD41ED">
        <w:rPr>
          <w:rFonts w:eastAsia="Calibri"/>
          <w:i w:val="0"/>
          <w:sz w:val="22"/>
          <w:szCs w:val="22"/>
        </w:rPr>
        <w:t>onudb</w:t>
      </w:r>
      <w:r w:rsidRPr="008A1897">
        <w:rPr>
          <w:rFonts w:eastAsia="Calibri"/>
          <w:i w:val="0"/>
          <w:sz w:val="22"/>
          <w:szCs w:val="22"/>
        </w:rPr>
        <w:t>.</w:t>
      </w:r>
    </w:p>
    <w:p w:rsidR="009C18B7" w:rsidRDefault="009C18B7" w:rsidP="00D00D74">
      <w:pPr>
        <w:ind w:left="1080"/>
        <w:jc w:val="both"/>
        <w:rPr>
          <w:i w:val="0"/>
          <w:sz w:val="22"/>
          <w:szCs w:val="22"/>
        </w:rPr>
      </w:pPr>
    </w:p>
    <w:p w:rsidR="00556FA0" w:rsidRPr="00B37F9D" w:rsidRDefault="00A13EB4" w:rsidP="00541049">
      <w:pPr>
        <w:pStyle w:val="Zoran1"/>
        <w:numPr>
          <w:ilvl w:val="0"/>
          <w:numId w:val="11"/>
        </w:numPr>
        <w:rPr>
          <w:rFonts w:ascii="Times New Roman" w:hAnsi="Times New Roman" w:cs="Times New Roman"/>
        </w:rPr>
      </w:pPr>
      <w:r w:rsidRPr="00B37F9D">
        <w:rPr>
          <w:rFonts w:ascii="Times New Roman" w:hAnsi="Times New Roman" w:cs="Times New Roman"/>
        </w:rPr>
        <w:t>P</w:t>
      </w:r>
      <w:r w:rsidR="00CD41ED" w:rsidRPr="00B37F9D">
        <w:rPr>
          <w:rFonts w:ascii="Times New Roman" w:hAnsi="Times New Roman" w:cs="Times New Roman"/>
        </w:rPr>
        <w:t>onudbena</w:t>
      </w:r>
      <w:r w:rsidRPr="00B37F9D">
        <w:rPr>
          <w:rFonts w:ascii="Times New Roman" w:hAnsi="Times New Roman" w:cs="Times New Roman"/>
        </w:rPr>
        <w:t xml:space="preserve"> </w:t>
      </w:r>
      <w:r w:rsidR="00556FA0" w:rsidRPr="00B37F9D">
        <w:rPr>
          <w:rFonts w:ascii="Times New Roman" w:hAnsi="Times New Roman" w:cs="Times New Roman"/>
        </w:rPr>
        <w:t>dokumentacija</w:t>
      </w:r>
    </w:p>
    <w:p w:rsidR="00556FA0" w:rsidRPr="00B37F9D" w:rsidRDefault="00556FA0" w:rsidP="00D00D74">
      <w:pPr>
        <w:pStyle w:val="Glava"/>
        <w:tabs>
          <w:tab w:val="clear" w:pos="4536"/>
          <w:tab w:val="clear" w:pos="9072"/>
        </w:tabs>
        <w:ind w:left="1080"/>
        <w:jc w:val="both"/>
        <w:rPr>
          <w:i w:val="0"/>
          <w:sz w:val="16"/>
          <w:szCs w:val="16"/>
        </w:rPr>
      </w:pPr>
    </w:p>
    <w:p w:rsidR="00CD41ED" w:rsidRPr="00B37F9D" w:rsidRDefault="00CD41ED" w:rsidP="00CD41ED">
      <w:pPr>
        <w:pStyle w:val="Glava"/>
        <w:tabs>
          <w:tab w:val="clear" w:pos="4536"/>
          <w:tab w:val="clear" w:pos="9072"/>
        </w:tabs>
        <w:ind w:left="1080"/>
        <w:jc w:val="both"/>
        <w:rPr>
          <w:i w:val="0"/>
          <w:sz w:val="16"/>
          <w:szCs w:val="16"/>
        </w:rPr>
      </w:pPr>
    </w:p>
    <w:p w:rsidR="00CD41ED" w:rsidRPr="007B6C5F" w:rsidRDefault="00CD41ED" w:rsidP="00CD41ED">
      <w:pPr>
        <w:pStyle w:val="Glava"/>
        <w:tabs>
          <w:tab w:val="clear" w:pos="4536"/>
          <w:tab w:val="clear" w:pos="9072"/>
        </w:tabs>
        <w:ind w:left="1080"/>
        <w:jc w:val="both"/>
        <w:rPr>
          <w:i w:val="0"/>
          <w:sz w:val="22"/>
          <w:szCs w:val="22"/>
        </w:rPr>
      </w:pPr>
      <w:r w:rsidRPr="00B37F9D">
        <w:rPr>
          <w:i w:val="0"/>
          <w:sz w:val="22"/>
          <w:szCs w:val="22"/>
        </w:rPr>
        <w:t>Ponudbena dokumentacija mora vsebovati ustrezno izpolnjene obrazce in druge listine zahtevane v razpisni dokumentaciji.</w:t>
      </w:r>
    </w:p>
    <w:p w:rsidR="00CD41ED" w:rsidRDefault="00CD41ED" w:rsidP="00CD41ED">
      <w:pPr>
        <w:pStyle w:val="Glava"/>
        <w:tabs>
          <w:tab w:val="clear" w:pos="4536"/>
          <w:tab w:val="clear" w:pos="9072"/>
        </w:tabs>
        <w:ind w:left="1080"/>
        <w:jc w:val="both"/>
        <w:rPr>
          <w:i w:val="0"/>
          <w:sz w:val="16"/>
          <w:szCs w:val="16"/>
        </w:rPr>
      </w:pPr>
    </w:p>
    <w:p w:rsidR="00643C64" w:rsidRDefault="00643C64" w:rsidP="00CD41ED">
      <w:pPr>
        <w:pStyle w:val="Glava"/>
        <w:tabs>
          <w:tab w:val="clear" w:pos="4536"/>
          <w:tab w:val="clear" w:pos="9072"/>
        </w:tabs>
        <w:ind w:left="1080"/>
        <w:jc w:val="both"/>
        <w:rPr>
          <w:i w:val="0"/>
          <w:sz w:val="16"/>
          <w:szCs w:val="16"/>
        </w:rPr>
      </w:pPr>
    </w:p>
    <w:p w:rsidR="00643C64" w:rsidRPr="007B6C5F" w:rsidRDefault="00643C64" w:rsidP="00CD41ED">
      <w:pPr>
        <w:pStyle w:val="Glava"/>
        <w:tabs>
          <w:tab w:val="clear" w:pos="4536"/>
          <w:tab w:val="clear" w:pos="9072"/>
        </w:tabs>
        <w:ind w:left="1080"/>
        <w:jc w:val="both"/>
        <w:rPr>
          <w:i w:val="0"/>
          <w:sz w:val="16"/>
          <w:szCs w:val="16"/>
        </w:rPr>
      </w:pPr>
    </w:p>
    <w:p w:rsidR="00B50181" w:rsidRPr="0079325B" w:rsidRDefault="00B50181" w:rsidP="00D00D74">
      <w:pPr>
        <w:pStyle w:val="Glava"/>
        <w:tabs>
          <w:tab w:val="clear" w:pos="4536"/>
          <w:tab w:val="clear" w:pos="9072"/>
        </w:tabs>
        <w:ind w:left="1080"/>
        <w:jc w:val="both"/>
        <w:rPr>
          <w:i w:val="0"/>
          <w:sz w:val="22"/>
          <w:szCs w:val="22"/>
        </w:rPr>
      </w:pPr>
    </w:p>
    <w:tbl>
      <w:tblPr>
        <w:tblW w:w="9155"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72"/>
        <w:gridCol w:w="1701"/>
        <w:gridCol w:w="5982"/>
      </w:tblGrid>
      <w:tr w:rsidR="00B50181" w:rsidRPr="0079325B" w:rsidTr="00643C64">
        <w:tc>
          <w:tcPr>
            <w:tcW w:w="1472" w:type="dxa"/>
            <w:shd w:val="clear" w:color="auto" w:fill="F2F2F2" w:themeFill="background1" w:themeFillShade="F2"/>
            <w:vAlign w:val="center"/>
          </w:tcPr>
          <w:p w:rsidR="00B50181" w:rsidRPr="000B18E0" w:rsidRDefault="00B50181" w:rsidP="00C84AB9">
            <w:pPr>
              <w:pStyle w:val="Glava"/>
              <w:tabs>
                <w:tab w:val="clear" w:pos="4536"/>
                <w:tab w:val="clear" w:pos="9072"/>
              </w:tabs>
              <w:rPr>
                <w:b/>
                <w:i w:val="0"/>
                <w:sz w:val="18"/>
                <w:szCs w:val="18"/>
              </w:rPr>
            </w:pPr>
            <w:r w:rsidRPr="000B18E0">
              <w:rPr>
                <w:b/>
                <w:i w:val="0"/>
                <w:sz w:val="18"/>
                <w:szCs w:val="18"/>
              </w:rPr>
              <w:t>Številka priloge</w:t>
            </w:r>
          </w:p>
        </w:tc>
        <w:tc>
          <w:tcPr>
            <w:tcW w:w="1701" w:type="dxa"/>
            <w:shd w:val="clear" w:color="auto" w:fill="F2F2F2" w:themeFill="background1" w:themeFillShade="F2"/>
            <w:vAlign w:val="center"/>
          </w:tcPr>
          <w:p w:rsidR="00B50181" w:rsidRPr="000B18E0" w:rsidRDefault="00B50181" w:rsidP="00C84AB9">
            <w:pPr>
              <w:pStyle w:val="Glava"/>
              <w:tabs>
                <w:tab w:val="clear" w:pos="4536"/>
                <w:tab w:val="clear" w:pos="9072"/>
              </w:tabs>
              <w:rPr>
                <w:b/>
                <w:i w:val="0"/>
                <w:sz w:val="18"/>
                <w:szCs w:val="18"/>
              </w:rPr>
            </w:pPr>
            <w:r w:rsidRPr="000B18E0">
              <w:rPr>
                <w:b/>
                <w:i w:val="0"/>
                <w:sz w:val="18"/>
                <w:szCs w:val="18"/>
              </w:rPr>
              <w:t>Naziv priloge</w:t>
            </w:r>
          </w:p>
        </w:tc>
        <w:tc>
          <w:tcPr>
            <w:tcW w:w="5982" w:type="dxa"/>
            <w:shd w:val="clear" w:color="auto" w:fill="F2F2F2" w:themeFill="background1" w:themeFillShade="F2"/>
            <w:vAlign w:val="center"/>
          </w:tcPr>
          <w:p w:rsidR="00643C64" w:rsidRDefault="00643C64" w:rsidP="00643C64">
            <w:pPr>
              <w:pStyle w:val="Glava"/>
              <w:tabs>
                <w:tab w:val="clear" w:pos="4536"/>
                <w:tab w:val="clear" w:pos="9072"/>
              </w:tabs>
              <w:jc w:val="both"/>
              <w:rPr>
                <w:b/>
                <w:i w:val="0"/>
                <w:sz w:val="18"/>
                <w:szCs w:val="18"/>
              </w:rPr>
            </w:pPr>
          </w:p>
          <w:p w:rsidR="00B50181" w:rsidRDefault="00B50181" w:rsidP="00643C64">
            <w:pPr>
              <w:pStyle w:val="Glava"/>
              <w:tabs>
                <w:tab w:val="clear" w:pos="4536"/>
                <w:tab w:val="clear" w:pos="9072"/>
              </w:tabs>
              <w:jc w:val="both"/>
              <w:rPr>
                <w:b/>
                <w:i w:val="0"/>
                <w:sz w:val="18"/>
                <w:szCs w:val="18"/>
              </w:rPr>
            </w:pPr>
            <w:r w:rsidRPr="000B18E0">
              <w:rPr>
                <w:b/>
                <w:i w:val="0"/>
                <w:sz w:val="18"/>
                <w:szCs w:val="18"/>
              </w:rPr>
              <w:t xml:space="preserve">Navodila za </w:t>
            </w:r>
            <w:r w:rsidR="002E5E3C">
              <w:rPr>
                <w:b/>
                <w:i w:val="0"/>
                <w:sz w:val="18"/>
                <w:szCs w:val="18"/>
              </w:rPr>
              <w:t xml:space="preserve">pripravo </w:t>
            </w:r>
            <w:r w:rsidR="00A82166">
              <w:rPr>
                <w:b/>
                <w:i w:val="0"/>
                <w:sz w:val="18"/>
                <w:szCs w:val="18"/>
              </w:rPr>
              <w:t xml:space="preserve">prijavne </w:t>
            </w:r>
            <w:r w:rsidR="002E5E3C">
              <w:rPr>
                <w:b/>
                <w:i w:val="0"/>
                <w:sz w:val="18"/>
                <w:szCs w:val="18"/>
              </w:rPr>
              <w:t>dokumentacije</w:t>
            </w:r>
          </w:p>
          <w:p w:rsidR="00643C64" w:rsidRPr="000B18E0" w:rsidRDefault="00643C64" w:rsidP="00643C64">
            <w:pPr>
              <w:pStyle w:val="Glava"/>
              <w:tabs>
                <w:tab w:val="clear" w:pos="4536"/>
                <w:tab w:val="clear" w:pos="9072"/>
              </w:tabs>
              <w:jc w:val="both"/>
              <w:rPr>
                <w:b/>
                <w:i w:val="0"/>
                <w:sz w:val="18"/>
                <w:szCs w:val="18"/>
              </w:rPr>
            </w:pPr>
          </w:p>
        </w:tc>
      </w:tr>
      <w:tr w:rsidR="00C378D9" w:rsidRPr="0079325B" w:rsidTr="00C84AB9">
        <w:tc>
          <w:tcPr>
            <w:tcW w:w="1472" w:type="dxa"/>
            <w:shd w:val="clear" w:color="auto" w:fill="auto"/>
            <w:vAlign w:val="center"/>
          </w:tcPr>
          <w:p w:rsidR="00C378D9" w:rsidRPr="002C6A1E" w:rsidRDefault="00C378D9" w:rsidP="00C84AB9">
            <w:pPr>
              <w:pStyle w:val="Glava"/>
              <w:tabs>
                <w:tab w:val="clear" w:pos="4536"/>
                <w:tab w:val="clear" w:pos="9072"/>
              </w:tabs>
              <w:rPr>
                <w:b/>
                <w:i w:val="0"/>
                <w:sz w:val="18"/>
                <w:szCs w:val="18"/>
              </w:rPr>
            </w:pPr>
            <w:r w:rsidRPr="002C6A1E">
              <w:rPr>
                <w:b/>
                <w:i w:val="0"/>
                <w:sz w:val="18"/>
                <w:szCs w:val="18"/>
              </w:rPr>
              <w:t>PRILOGA 1</w:t>
            </w:r>
          </w:p>
        </w:tc>
        <w:tc>
          <w:tcPr>
            <w:tcW w:w="1701" w:type="dxa"/>
            <w:shd w:val="clear" w:color="auto" w:fill="auto"/>
            <w:vAlign w:val="center"/>
          </w:tcPr>
          <w:p w:rsidR="00C378D9" w:rsidRPr="00D55020" w:rsidRDefault="00D636BA" w:rsidP="00E06409">
            <w:pPr>
              <w:pStyle w:val="Glava"/>
              <w:tabs>
                <w:tab w:val="clear" w:pos="4536"/>
                <w:tab w:val="clear" w:pos="9072"/>
              </w:tabs>
              <w:rPr>
                <w:i w:val="0"/>
                <w:sz w:val="18"/>
                <w:szCs w:val="18"/>
                <w:highlight w:val="yellow"/>
              </w:rPr>
            </w:pPr>
            <w:r w:rsidRPr="00B37F9D">
              <w:rPr>
                <w:i w:val="0"/>
                <w:sz w:val="18"/>
                <w:szCs w:val="18"/>
              </w:rPr>
              <w:t>Predračun</w:t>
            </w:r>
          </w:p>
        </w:tc>
        <w:tc>
          <w:tcPr>
            <w:tcW w:w="5982" w:type="dxa"/>
            <w:shd w:val="clear" w:color="auto" w:fill="auto"/>
            <w:vAlign w:val="center"/>
          </w:tcPr>
          <w:p w:rsidR="0041324C" w:rsidRPr="00A2470C" w:rsidRDefault="0041324C" w:rsidP="00643C64">
            <w:pPr>
              <w:jc w:val="both"/>
              <w:rPr>
                <w:i w:val="0"/>
                <w:sz w:val="18"/>
                <w:szCs w:val="18"/>
              </w:rPr>
            </w:pPr>
          </w:p>
          <w:p w:rsidR="00F030DB" w:rsidRPr="00A2470C" w:rsidRDefault="002E445C" w:rsidP="00643C64">
            <w:pPr>
              <w:jc w:val="both"/>
              <w:rPr>
                <w:i w:val="0"/>
                <w:sz w:val="18"/>
                <w:szCs w:val="18"/>
              </w:rPr>
            </w:pPr>
            <w:r w:rsidRPr="00A2470C">
              <w:rPr>
                <w:i w:val="0"/>
                <w:sz w:val="18"/>
                <w:szCs w:val="18"/>
              </w:rPr>
              <w:t>Ponudnik v informacijskem sistemu e-JN v razdelek »</w:t>
            </w:r>
            <w:r w:rsidRPr="00A2470C">
              <w:rPr>
                <w:sz w:val="18"/>
                <w:szCs w:val="18"/>
              </w:rPr>
              <w:t>Predračun</w:t>
            </w:r>
            <w:r w:rsidRPr="00A2470C">
              <w:rPr>
                <w:i w:val="0"/>
                <w:sz w:val="18"/>
                <w:szCs w:val="18"/>
              </w:rPr>
              <w:t>« naloži izpolnjen obrazec v .</w:t>
            </w:r>
            <w:proofErr w:type="spellStart"/>
            <w:r w:rsidRPr="00A2470C">
              <w:rPr>
                <w:i w:val="0"/>
                <w:sz w:val="18"/>
                <w:szCs w:val="18"/>
              </w:rPr>
              <w:t>pdf</w:t>
            </w:r>
            <w:proofErr w:type="spellEnd"/>
            <w:r w:rsidRPr="00A2470C">
              <w:rPr>
                <w:i w:val="0"/>
                <w:sz w:val="18"/>
                <w:szCs w:val="18"/>
              </w:rPr>
              <w:t xml:space="preserve"> datoteki, ki bo dostopen na javnem odpiranju ponudb.</w:t>
            </w:r>
          </w:p>
          <w:p w:rsidR="0041324C" w:rsidRPr="00A2470C" w:rsidRDefault="0041324C" w:rsidP="00643C64">
            <w:pPr>
              <w:jc w:val="both"/>
              <w:rPr>
                <w:i w:val="0"/>
                <w:sz w:val="18"/>
                <w:szCs w:val="18"/>
              </w:rPr>
            </w:pPr>
          </w:p>
        </w:tc>
      </w:tr>
      <w:tr w:rsidR="004C1C69" w:rsidRPr="0079325B" w:rsidTr="00C84AB9">
        <w:tc>
          <w:tcPr>
            <w:tcW w:w="1472" w:type="dxa"/>
            <w:shd w:val="clear" w:color="auto" w:fill="auto"/>
            <w:vAlign w:val="center"/>
          </w:tcPr>
          <w:p w:rsidR="004C1C69" w:rsidRPr="002C6A1E" w:rsidRDefault="004C1C69" w:rsidP="00C84AB9">
            <w:pPr>
              <w:pStyle w:val="Glava"/>
              <w:tabs>
                <w:tab w:val="clear" w:pos="4536"/>
                <w:tab w:val="clear" w:pos="9072"/>
              </w:tabs>
              <w:rPr>
                <w:b/>
                <w:i w:val="0"/>
                <w:sz w:val="18"/>
                <w:szCs w:val="18"/>
              </w:rPr>
            </w:pPr>
            <w:r>
              <w:rPr>
                <w:b/>
                <w:i w:val="0"/>
                <w:sz w:val="18"/>
                <w:szCs w:val="18"/>
              </w:rPr>
              <w:t>PRILOGA 1-1</w:t>
            </w:r>
          </w:p>
        </w:tc>
        <w:tc>
          <w:tcPr>
            <w:tcW w:w="1701" w:type="dxa"/>
            <w:shd w:val="clear" w:color="auto" w:fill="auto"/>
            <w:vAlign w:val="center"/>
          </w:tcPr>
          <w:p w:rsidR="004C1C69" w:rsidRPr="000B18E0" w:rsidRDefault="004C1C69" w:rsidP="00D636BA">
            <w:pPr>
              <w:pStyle w:val="Glava"/>
              <w:tabs>
                <w:tab w:val="clear" w:pos="4536"/>
                <w:tab w:val="clear" w:pos="9072"/>
              </w:tabs>
              <w:rPr>
                <w:i w:val="0"/>
                <w:sz w:val="18"/>
                <w:szCs w:val="18"/>
              </w:rPr>
            </w:pPr>
            <w:r>
              <w:rPr>
                <w:i w:val="0"/>
                <w:sz w:val="18"/>
                <w:szCs w:val="18"/>
              </w:rPr>
              <w:t>P</w:t>
            </w:r>
            <w:r w:rsidRPr="004C1C69">
              <w:rPr>
                <w:i w:val="0"/>
                <w:sz w:val="18"/>
                <w:szCs w:val="18"/>
              </w:rPr>
              <w:t>opisi del</w:t>
            </w:r>
          </w:p>
        </w:tc>
        <w:tc>
          <w:tcPr>
            <w:tcW w:w="5982" w:type="dxa"/>
            <w:shd w:val="clear" w:color="auto" w:fill="auto"/>
            <w:vAlign w:val="center"/>
          </w:tcPr>
          <w:p w:rsidR="0041324C" w:rsidRPr="00A2470C" w:rsidRDefault="0041324C" w:rsidP="00643C64">
            <w:pPr>
              <w:jc w:val="both"/>
              <w:rPr>
                <w:i w:val="0"/>
                <w:sz w:val="10"/>
                <w:szCs w:val="10"/>
              </w:rPr>
            </w:pPr>
          </w:p>
          <w:p w:rsidR="004C1C69" w:rsidRPr="00A2470C" w:rsidRDefault="004C1C69" w:rsidP="00643C64">
            <w:pPr>
              <w:jc w:val="both"/>
              <w:rPr>
                <w:i w:val="0"/>
                <w:sz w:val="18"/>
                <w:szCs w:val="18"/>
              </w:rPr>
            </w:pPr>
            <w:r w:rsidRPr="00A2470C">
              <w:rPr>
                <w:i w:val="0"/>
                <w:sz w:val="18"/>
                <w:szCs w:val="18"/>
              </w:rPr>
              <w:t xml:space="preserve">V primeru skupne ponudbe obrazec </w:t>
            </w:r>
            <w:r w:rsidR="00B37F9D" w:rsidRPr="00A2470C">
              <w:rPr>
                <w:i w:val="0"/>
                <w:sz w:val="18"/>
                <w:szCs w:val="18"/>
              </w:rPr>
              <w:t xml:space="preserve">popisi del </w:t>
            </w:r>
            <w:r w:rsidRPr="00A2470C">
              <w:rPr>
                <w:i w:val="0"/>
                <w:sz w:val="18"/>
                <w:szCs w:val="18"/>
              </w:rPr>
              <w:t xml:space="preserve">izpolni le vodilni partner. </w:t>
            </w:r>
          </w:p>
          <w:p w:rsidR="004C1C69" w:rsidRPr="00A2470C" w:rsidRDefault="004C1C69" w:rsidP="00643C64">
            <w:pPr>
              <w:jc w:val="both"/>
              <w:rPr>
                <w:i w:val="0"/>
                <w:sz w:val="18"/>
                <w:szCs w:val="18"/>
              </w:rPr>
            </w:pPr>
            <w:r w:rsidRPr="00A2470C">
              <w:rPr>
                <w:i w:val="0"/>
                <w:sz w:val="18"/>
                <w:szCs w:val="18"/>
              </w:rPr>
              <w:t xml:space="preserve">Sestavni del ponudbe so tudi popisi del. </w:t>
            </w:r>
            <w:r w:rsidR="002D7AD1" w:rsidRPr="00A2470C">
              <w:rPr>
                <w:i w:val="0"/>
                <w:sz w:val="18"/>
                <w:szCs w:val="18"/>
              </w:rPr>
              <w:t>Ponudniki</w:t>
            </w:r>
            <w:r w:rsidRPr="00A2470C">
              <w:rPr>
                <w:i w:val="0"/>
                <w:sz w:val="18"/>
                <w:szCs w:val="18"/>
              </w:rPr>
              <w:t xml:space="preserve"> pri izpolnjevanju popisov del ne smejo posegati in spreminjati elementov popisov del (opisa postavk, enote mere</w:t>
            </w:r>
            <w:r w:rsidR="00EB6700">
              <w:rPr>
                <w:i w:val="0"/>
                <w:sz w:val="18"/>
                <w:szCs w:val="18"/>
              </w:rPr>
              <w:t xml:space="preserve"> in</w:t>
            </w:r>
            <w:r w:rsidRPr="00A2470C">
              <w:rPr>
                <w:i w:val="0"/>
                <w:sz w:val="18"/>
                <w:szCs w:val="18"/>
              </w:rPr>
              <w:t xml:space="preserve"> količine ), kot jih je pripravil naročnik, ampak morajo izpolniti le prazna – neizpolnjena polja, ki se nanašajo na ponujeno ceno. Opisa postavk, enote mere</w:t>
            </w:r>
            <w:r w:rsidR="00EB6700">
              <w:rPr>
                <w:i w:val="0"/>
                <w:sz w:val="18"/>
                <w:szCs w:val="18"/>
              </w:rPr>
              <w:t xml:space="preserve"> in </w:t>
            </w:r>
            <w:r w:rsidRPr="00A2470C">
              <w:rPr>
                <w:i w:val="0"/>
                <w:sz w:val="18"/>
                <w:szCs w:val="18"/>
              </w:rPr>
              <w:t xml:space="preserve"> količine  v popisih del, ni dovoljeno spreminjati. Naročnik bo ponudbo </w:t>
            </w:r>
            <w:r w:rsidR="002D7AD1" w:rsidRPr="00A2470C">
              <w:rPr>
                <w:i w:val="0"/>
                <w:sz w:val="18"/>
                <w:szCs w:val="18"/>
              </w:rPr>
              <w:t>ponudnika</w:t>
            </w:r>
            <w:r w:rsidRPr="00A2470C">
              <w:rPr>
                <w:i w:val="0"/>
                <w:sz w:val="18"/>
                <w:szCs w:val="18"/>
              </w:rPr>
              <w:t>, ki bi spremenil opis in vsebino postavk, enote mere</w:t>
            </w:r>
            <w:r w:rsidR="00EB6700">
              <w:rPr>
                <w:i w:val="0"/>
                <w:sz w:val="18"/>
                <w:szCs w:val="18"/>
              </w:rPr>
              <w:t xml:space="preserve"> in </w:t>
            </w:r>
            <w:r w:rsidRPr="00A2470C">
              <w:rPr>
                <w:i w:val="0"/>
                <w:sz w:val="18"/>
                <w:szCs w:val="18"/>
              </w:rPr>
              <w:t xml:space="preserve"> </w:t>
            </w:r>
            <w:proofErr w:type="spellStart"/>
            <w:r w:rsidRPr="00A2470C">
              <w:rPr>
                <w:i w:val="0"/>
                <w:sz w:val="18"/>
                <w:szCs w:val="18"/>
              </w:rPr>
              <w:t>količinev</w:t>
            </w:r>
            <w:proofErr w:type="spellEnd"/>
            <w:r w:rsidRPr="00A2470C">
              <w:rPr>
                <w:i w:val="0"/>
                <w:sz w:val="18"/>
                <w:szCs w:val="18"/>
              </w:rPr>
              <w:t xml:space="preserve"> popisih del izločil kot nedopustno. </w:t>
            </w:r>
            <w:r w:rsidR="002D7AD1" w:rsidRPr="00A2470C">
              <w:rPr>
                <w:i w:val="0"/>
                <w:sz w:val="18"/>
                <w:szCs w:val="18"/>
              </w:rPr>
              <w:t>Ponudniki</w:t>
            </w:r>
            <w:r w:rsidRPr="00A2470C">
              <w:rPr>
                <w:i w:val="0"/>
                <w:sz w:val="18"/>
                <w:szCs w:val="18"/>
              </w:rPr>
              <w:t xml:space="preserve"> morajo izpolniti in ponuditi vse postavke znotraj popisov.</w:t>
            </w:r>
          </w:p>
          <w:p w:rsidR="0041324C" w:rsidRPr="00A2470C" w:rsidRDefault="0041324C" w:rsidP="00643C64">
            <w:pPr>
              <w:jc w:val="both"/>
              <w:rPr>
                <w:i w:val="0"/>
                <w:sz w:val="18"/>
                <w:szCs w:val="18"/>
              </w:rPr>
            </w:pPr>
          </w:p>
          <w:p w:rsidR="004C1C69" w:rsidRPr="00A2470C" w:rsidRDefault="004C1C69" w:rsidP="00643C64">
            <w:pPr>
              <w:jc w:val="both"/>
              <w:rPr>
                <w:i w:val="0"/>
                <w:sz w:val="18"/>
                <w:szCs w:val="18"/>
              </w:rPr>
            </w:pPr>
            <w:r w:rsidRPr="00A2470C">
              <w:rPr>
                <w:i w:val="0"/>
                <w:sz w:val="18"/>
                <w:szCs w:val="18"/>
              </w:rPr>
              <w:t xml:space="preserve">V primeru, da </w:t>
            </w:r>
            <w:r w:rsidR="002D7AD1" w:rsidRPr="00A2470C">
              <w:rPr>
                <w:i w:val="0"/>
                <w:sz w:val="18"/>
                <w:szCs w:val="18"/>
              </w:rPr>
              <w:t>ponudnik</w:t>
            </w:r>
            <w:r w:rsidRPr="00A2470C">
              <w:rPr>
                <w:i w:val="0"/>
                <w:sz w:val="18"/>
                <w:szCs w:val="18"/>
              </w:rPr>
              <w:t xml:space="preserve"> v popisih del ne bo izpolnil vseh postavk, ali bo pri posamezni postavki vpisal »0,00«, bo naročnik smatral, da so le-te postavke upoštevane v ostalih postavkah. V takem primeru, naročnik za ta dela </w:t>
            </w:r>
            <w:r w:rsidR="002D7AD1" w:rsidRPr="00A2470C">
              <w:rPr>
                <w:i w:val="0"/>
                <w:sz w:val="18"/>
                <w:szCs w:val="18"/>
              </w:rPr>
              <w:t>ponudniku</w:t>
            </w:r>
            <w:r w:rsidRPr="00A2470C">
              <w:rPr>
                <w:i w:val="0"/>
                <w:sz w:val="18"/>
                <w:szCs w:val="18"/>
              </w:rPr>
              <w:t xml:space="preserve"> ne bo priznal naknadno določenih cen ali podražitev iz tega naslova.</w:t>
            </w:r>
          </w:p>
          <w:p w:rsidR="0041324C" w:rsidRPr="00A2470C" w:rsidRDefault="0041324C" w:rsidP="00643C64">
            <w:pPr>
              <w:jc w:val="both"/>
              <w:rPr>
                <w:i w:val="0"/>
                <w:sz w:val="18"/>
                <w:szCs w:val="18"/>
              </w:rPr>
            </w:pPr>
          </w:p>
          <w:p w:rsidR="0041324C" w:rsidRPr="00A2470C" w:rsidRDefault="00B37F9D" w:rsidP="00643C64">
            <w:pPr>
              <w:jc w:val="both"/>
              <w:rPr>
                <w:i w:val="0"/>
                <w:sz w:val="18"/>
                <w:szCs w:val="18"/>
              </w:rPr>
            </w:pPr>
            <w:r w:rsidRPr="00A2470C">
              <w:rPr>
                <w:i w:val="0"/>
                <w:sz w:val="18"/>
                <w:szCs w:val="18"/>
              </w:rPr>
              <w:t>Ponudnik v informacijskem sistemu e-JN v razdelek »</w:t>
            </w:r>
            <w:r w:rsidRPr="00A2470C">
              <w:rPr>
                <w:sz w:val="18"/>
                <w:szCs w:val="18"/>
              </w:rPr>
              <w:t>Drugi dokumenti</w:t>
            </w:r>
            <w:r w:rsidRPr="00A2470C">
              <w:rPr>
                <w:i w:val="0"/>
                <w:sz w:val="18"/>
                <w:szCs w:val="18"/>
              </w:rPr>
              <w:t xml:space="preserve">« naloži izpolnjene popise del v MS Excel formatu. </w:t>
            </w:r>
          </w:p>
          <w:p w:rsidR="0041324C" w:rsidRPr="00A2470C" w:rsidRDefault="0041324C" w:rsidP="00643C64">
            <w:pPr>
              <w:jc w:val="both"/>
              <w:rPr>
                <w:i w:val="0"/>
                <w:sz w:val="18"/>
                <w:szCs w:val="18"/>
              </w:rPr>
            </w:pPr>
          </w:p>
          <w:p w:rsidR="00E06409" w:rsidRPr="00A2470C" w:rsidRDefault="00B37F9D" w:rsidP="00643C64">
            <w:pPr>
              <w:jc w:val="both"/>
              <w:rPr>
                <w:i w:val="0"/>
                <w:sz w:val="18"/>
                <w:szCs w:val="18"/>
              </w:rPr>
            </w:pPr>
            <w:r w:rsidRPr="00A2470C">
              <w:rPr>
                <w:i w:val="0"/>
                <w:sz w:val="18"/>
                <w:szCs w:val="18"/>
              </w:rPr>
              <w:t>V primeru razhajanj med podatki v Predračunu - naloženim v razdelek »Predračun«, in izpolnjenimi Popisi del naloženimi v razdelek »Drugi dokumenti«, kot veljavni štejejo podatki iz Popisov del, naloženimi v razdelku »Drugi dokumenti«.</w:t>
            </w:r>
          </w:p>
          <w:p w:rsidR="0041324C" w:rsidRPr="00A2470C" w:rsidRDefault="0041324C" w:rsidP="00643C64">
            <w:pPr>
              <w:jc w:val="both"/>
              <w:rPr>
                <w:i w:val="0"/>
                <w:sz w:val="18"/>
                <w:szCs w:val="18"/>
              </w:rPr>
            </w:pPr>
          </w:p>
        </w:tc>
      </w:tr>
      <w:tr w:rsidR="00C378D9" w:rsidRPr="0079325B" w:rsidTr="00C84AB9">
        <w:tc>
          <w:tcPr>
            <w:tcW w:w="1472" w:type="dxa"/>
            <w:shd w:val="clear" w:color="auto" w:fill="auto"/>
            <w:vAlign w:val="center"/>
          </w:tcPr>
          <w:p w:rsidR="00C378D9" w:rsidRPr="002C6A1E" w:rsidRDefault="00C378D9" w:rsidP="00C84AB9">
            <w:pPr>
              <w:pStyle w:val="Glava"/>
              <w:tabs>
                <w:tab w:val="clear" w:pos="4536"/>
                <w:tab w:val="clear" w:pos="9072"/>
              </w:tabs>
              <w:rPr>
                <w:b/>
                <w:i w:val="0"/>
                <w:sz w:val="18"/>
                <w:szCs w:val="18"/>
              </w:rPr>
            </w:pPr>
            <w:r w:rsidRPr="002C6A1E">
              <w:rPr>
                <w:b/>
                <w:i w:val="0"/>
                <w:sz w:val="18"/>
                <w:szCs w:val="18"/>
              </w:rPr>
              <w:t>PRILOGA 2</w:t>
            </w:r>
          </w:p>
        </w:tc>
        <w:tc>
          <w:tcPr>
            <w:tcW w:w="1701" w:type="dxa"/>
            <w:shd w:val="clear" w:color="auto" w:fill="auto"/>
            <w:vAlign w:val="center"/>
          </w:tcPr>
          <w:p w:rsidR="00C378D9" w:rsidRPr="00CD41ED" w:rsidRDefault="00C378D9" w:rsidP="00C84AB9">
            <w:pPr>
              <w:pStyle w:val="Glava"/>
              <w:tabs>
                <w:tab w:val="clear" w:pos="4536"/>
                <w:tab w:val="clear" w:pos="9072"/>
              </w:tabs>
              <w:rPr>
                <w:i w:val="0"/>
                <w:sz w:val="18"/>
                <w:szCs w:val="18"/>
                <w:highlight w:val="yellow"/>
              </w:rPr>
            </w:pPr>
            <w:r w:rsidRPr="000B18E0">
              <w:rPr>
                <w:i w:val="0"/>
                <w:sz w:val="18"/>
                <w:szCs w:val="18"/>
              </w:rPr>
              <w:t>Obrazec ESPD</w:t>
            </w:r>
          </w:p>
        </w:tc>
        <w:tc>
          <w:tcPr>
            <w:tcW w:w="5982" w:type="dxa"/>
            <w:shd w:val="clear" w:color="auto" w:fill="auto"/>
            <w:vAlign w:val="center"/>
          </w:tcPr>
          <w:p w:rsidR="00C378D9" w:rsidRPr="00A2470C" w:rsidRDefault="00C378D9" w:rsidP="00643C64">
            <w:pPr>
              <w:jc w:val="both"/>
              <w:rPr>
                <w:i w:val="0"/>
                <w:sz w:val="16"/>
                <w:szCs w:val="16"/>
              </w:rPr>
            </w:pPr>
          </w:p>
          <w:p w:rsidR="00C378D9" w:rsidRPr="00A2470C" w:rsidRDefault="00C378D9" w:rsidP="00643C64">
            <w:pPr>
              <w:keepNext/>
              <w:keepLines/>
              <w:jc w:val="both"/>
              <w:rPr>
                <w:i w:val="0"/>
                <w:sz w:val="18"/>
                <w:szCs w:val="18"/>
              </w:rPr>
            </w:pPr>
            <w:r w:rsidRPr="00A2470C">
              <w:rPr>
                <w:i w:val="0"/>
                <w:sz w:val="18"/>
                <w:szCs w:val="18"/>
              </w:rPr>
              <w:t>Naročnik ob predložitvi p</w:t>
            </w:r>
            <w:r w:rsidR="00F030DB" w:rsidRPr="00A2470C">
              <w:rPr>
                <w:i w:val="0"/>
                <w:sz w:val="18"/>
                <w:szCs w:val="18"/>
              </w:rPr>
              <w:t>onudb</w:t>
            </w:r>
            <w:r w:rsidRPr="00A2470C">
              <w:rPr>
                <w:i w:val="0"/>
                <w:sz w:val="18"/>
                <w:szCs w:val="18"/>
              </w:rPr>
              <w:t xml:space="preserve"> namesto potrdil, ki jih izdajajo javni organi ali tretje osebe, sprejme ESPD obrazec, ki predstavlja lastno izjavo, kot predhodni dokaz, da določen gospodarski subjekt:</w:t>
            </w:r>
          </w:p>
          <w:p w:rsidR="00C378D9" w:rsidRPr="00A2470C" w:rsidRDefault="00C378D9" w:rsidP="00541049">
            <w:pPr>
              <w:pStyle w:val="Odstavekseznama"/>
              <w:keepNext/>
              <w:keepLines/>
              <w:numPr>
                <w:ilvl w:val="0"/>
                <w:numId w:val="18"/>
              </w:numPr>
              <w:ind w:left="459"/>
              <w:jc w:val="both"/>
              <w:rPr>
                <w:i w:val="0"/>
                <w:sz w:val="18"/>
                <w:szCs w:val="18"/>
              </w:rPr>
            </w:pPr>
            <w:r w:rsidRPr="00A2470C">
              <w:rPr>
                <w:i w:val="0"/>
                <w:sz w:val="18"/>
                <w:szCs w:val="18"/>
              </w:rPr>
              <w:t>ni v enem od položajev iz 75. člena ZJN-3, zaradi katerega so ali bi lahko bili izključeni iz sodelovanja v postopku javnega naročanja;</w:t>
            </w:r>
          </w:p>
          <w:p w:rsidR="00C378D9" w:rsidRPr="00A2470C" w:rsidRDefault="00C378D9" w:rsidP="00541049">
            <w:pPr>
              <w:pStyle w:val="Odstavekseznama"/>
              <w:keepNext/>
              <w:keepLines/>
              <w:numPr>
                <w:ilvl w:val="0"/>
                <w:numId w:val="18"/>
              </w:numPr>
              <w:ind w:left="459"/>
              <w:jc w:val="both"/>
              <w:rPr>
                <w:i w:val="0"/>
                <w:sz w:val="18"/>
                <w:szCs w:val="18"/>
              </w:rPr>
            </w:pPr>
            <w:r w:rsidRPr="00A2470C">
              <w:rPr>
                <w:i w:val="0"/>
                <w:sz w:val="18"/>
                <w:szCs w:val="18"/>
              </w:rPr>
              <w:t xml:space="preserve">izpolnjuje ustrezne pogoje za sodelovanje, določene s to razpisno dokumentacijo in v skladu s 76. členom ZJN-3. </w:t>
            </w:r>
          </w:p>
          <w:p w:rsidR="00C378D9" w:rsidRPr="00A2470C" w:rsidRDefault="00C378D9" w:rsidP="00643C64">
            <w:pPr>
              <w:keepNext/>
              <w:keepLines/>
              <w:ind w:left="1134"/>
              <w:jc w:val="both"/>
              <w:rPr>
                <w:i w:val="0"/>
                <w:sz w:val="18"/>
                <w:szCs w:val="18"/>
              </w:rPr>
            </w:pPr>
          </w:p>
          <w:p w:rsidR="00C378D9" w:rsidRPr="00A2470C" w:rsidRDefault="00C378D9" w:rsidP="00643C64">
            <w:pPr>
              <w:keepNext/>
              <w:keepLines/>
              <w:jc w:val="both"/>
              <w:rPr>
                <w:i w:val="0"/>
                <w:sz w:val="18"/>
                <w:szCs w:val="18"/>
              </w:rPr>
            </w:pPr>
            <w:r w:rsidRPr="00A2470C">
              <w:rPr>
                <w:i w:val="0"/>
                <w:sz w:val="18"/>
                <w:szCs w:val="18"/>
              </w:rPr>
              <w:t>ESPD obrazec predstavlja uradno izjavo gospodarskega subjekta, da ne obstajajo razlogi za izključitev in da izpolnjuje pogoje za sodelovanje, hkrati pa zagotavlja ustrezne informacije, ki jih zahteva naročnik. Poleg tega je v ESPD obrazcu naveden uradni organ ali tretja oseba, odgovorna za izdajo dokazil, vključuje pa tudi uradno izjavo o tem, da bo gospodarski subjekt na zahtevo in brez odlašanja sposoben predložiti ta dokazila.</w:t>
            </w:r>
          </w:p>
          <w:p w:rsidR="00C378D9" w:rsidRPr="00A2470C" w:rsidRDefault="00C378D9" w:rsidP="00643C64">
            <w:pPr>
              <w:keepNext/>
              <w:keepLines/>
              <w:ind w:left="1134"/>
              <w:jc w:val="both"/>
              <w:rPr>
                <w:i w:val="0"/>
                <w:sz w:val="18"/>
                <w:szCs w:val="18"/>
              </w:rPr>
            </w:pPr>
          </w:p>
          <w:p w:rsidR="00C378D9" w:rsidRPr="00A2470C" w:rsidRDefault="00C378D9" w:rsidP="00643C64">
            <w:pPr>
              <w:keepNext/>
              <w:keepLines/>
              <w:jc w:val="both"/>
              <w:rPr>
                <w:i w:val="0"/>
                <w:sz w:val="18"/>
                <w:szCs w:val="18"/>
              </w:rPr>
            </w:pPr>
            <w:r w:rsidRPr="00A2470C">
              <w:rPr>
                <w:i w:val="0"/>
                <w:sz w:val="18"/>
                <w:szCs w:val="18"/>
              </w:rPr>
              <w:t>Gospodarski subjekt lahko dokazila o neobstoju razlogov za izključitev in dokazila o izpolnjevanju pogojev za sodelovanje iz poglavja III razpisne dokumentacije predloži tudi sam. Naročnik si pridržuje pravico do preveritve verodostojnosti predloženih dokazil pri podpisniku le-teh.</w:t>
            </w:r>
          </w:p>
          <w:p w:rsidR="00C378D9" w:rsidRPr="00A2470C" w:rsidRDefault="00C378D9" w:rsidP="00643C64">
            <w:pPr>
              <w:keepNext/>
              <w:keepLines/>
              <w:ind w:left="1134"/>
              <w:jc w:val="both"/>
              <w:rPr>
                <w:i w:val="0"/>
                <w:sz w:val="18"/>
                <w:szCs w:val="18"/>
              </w:rPr>
            </w:pPr>
          </w:p>
          <w:p w:rsidR="00C378D9" w:rsidRPr="00A2470C" w:rsidRDefault="00C378D9" w:rsidP="00643C64">
            <w:pPr>
              <w:jc w:val="both"/>
              <w:rPr>
                <w:i w:val="0"/>
                <w:sz w:val="18"/>
                <w:szCs w:val="18"/>
              </w:rPr>
            </w:pPr>
            <w:r w:rsidRPr="00A2470C">
              <w:rPr>
                <w:i w:val="0"/>
                <w:sz w:val="18"/>
                <w:szCs w:val="18"/>
              </w:rPr>
              <w:t>V primeru, če država, v kateri ima kandidat svoj sedež, ne izdaja kakšnega izmed zahtevanih dokumentov, lahko kandidat predloži zapriseženo lastno izjavo s katero potrdi izpolnjevanje postavljenega pogoja ali ESPD obrazec.</w:t>
            </w:r>
          </w:p>
          <w:p w:rsidR="002D7AD1" w:rsidRPr="00A2470C" w:rsidRDefault="002D7AD1" w:rsidP="00643C64">
            <w:pPr>
              <w:jc w:val="both"/>
              <w:rPr>
                <w:i w:val="0"/>
                <w:sz w:val="18"/>
                <w:szCs w:val="18"/>
              </w:rPr>
            </w:pPr>
          </w:p>
          <w:p w:rsidR="000A41CA" w:rsidRPr="00A2470C" w:rsidRDefault="000A41CA" w:rsidP="00643C64">
            <w:pPr>
              <w:jc w:val="both"/>
              <w:rPr>
                <w:i w:val="0"/>
                <w:sz w:val="18"/>
                <w:szCs w:val="18"/>
              </w:rPr>
            </w:pPr>
            <w:r w:rsidRPr="00A2470C">
              <w:rPr>
                <w:i w:val="0"/>
                <w:sz w:val="18"/>
                <w:szCs w:val="18"/>
              </w:rPr>
              <w:t xml:space="preserve">Gospodarski subjekt naročnikov obrazec ESPD (datoteka XML) uvozi na spletni strani </w:t>
            </w:r>
            <w:r w:rsidRPr="00A2470C">
              <w:rPr>
                <w:sz w:val="18"/>
                <w:szCs w:val="18"/>
              </w:rPr>
              <w:t xml:space="preserve">Portala javnih naročil/ESPD: </w:t>
            </w:r>
            <w:hyperlink r:id="rId10" w:history="1">
              <w:r w:rsidRPr="00A2470C">
                <w:rPr>
                  <w:rStyle w:val="Hiperpovezava"/>
                  <w:sz w:val="18"/>
                  <w:szCs w:val="18"/>
                </w:rPr>
                <w:t>http://www.enarocanje.si/_ESPD/</w:t>
              </w:r>
            </w:hyperlink>
            <w:r w:rsidRPr="00A2470C">
              <w:rPr>
                <w:i w:val="0"/>
                <w:sz w:val="18"/>
                <w:szCs w:val="18"/>
              </w:rPr>
              <w:t xml:space="preserve"> in v njega neposredno vnese zahtevane podatke.</w:t>
            </w:r>
          </w:p>
          <w:p w:rsidR="000A41CA" w:rsidRPr="00A2470C" w:rsidRDefault="000A41CA" w:rsidP="00643C64">
            <w:pPr>
              <w:jc w:val="both"/>
              <w:rPr>
                <w:i w:val="0"/>
                <w:sz w:val="18"/>
                <w:szCs w:val="18"/>
              </w:rPr>
            </w:pPr>
          </w:p>
          <w:p w:rsidR="000A41CA" w:rsidRPr="00A2470C" w:rsidRDefault="000A41CA" w:rsidP="00643C64">
            <w:pPr>
              <w:jc w:val="both"/>
              <w:rPr>
                <w:i w:val="0"/>
                <w:sz w:val="18"/>
                <w:szCs w:val="18"/>
              </w:rPr>
            </w:pPr>
            <w:r w:rsidRPr="00A2470C">
              <w:rPr>
                <w:i w:val="0"/>
                <w:sz w:val="18"/>
                <w:szCs w:val="18"/>
              </w:rPr>
              <w:t xml:space="preserve">Izpolnjen in podpisan ESPD mora biti v ponudbi priložen za vse gospodarske subjekte, ki v kakršni koli vlogi sodelujejo v ponudbi (ponudnik, sodelujoči ponudniki v primeru skupne ponudbe, gospodarski subjekti, na katerih kapacitete se sklicuje ponudnik in podizvajalci).  </w:t>
            </w:r>
          </w:p>
          <w:p w:rsidR="000A41CA" w:rsidRPr="00A2470C" w:rsidRDefault="000A41CA" w:rsidP="00643C64">
            <w:pPr>
              <w:jc w:val="both"/>
              <w:rPr>
                <w:i w:val="0"/>
                <w:sz w:val="18"/>
                <w:szCs w:val="18"/>
              </w:rPr>
            </w:pPr>
          </w:p>
          <w:p w:rsidR="000A41CA" w:rsidRPr="004D3E51" w:rsidRDefault="00D81D4B" w:rsidP="00643C64">
            <w:pPr>
              <w:jc w:val="both"/>
              <w:rPr>
                <w:b/>
                <w:i w:val="0"/>
                <w:color w:val="000000" w:themeColor="text1"/>
                <w:sz w:val="18"/>
                <w:szCs w:val="18"/>
              </w:rPr>
            </w:pPr>
            <w:bookmarkStart w:id="0" w:name="_Toc466382905"/>
            <w:bookmarkStart w:id="1" w:name="_Toc466382906"/>
            <w:bookmarkEnd w:id="0"/>
            <w:bookmarkEnd w:id="1"/>
            <w:r w:rsidRPr="004D3E51">
              <w:rPr>
                <w:b/>
                <w:i w:val="0"/>
                <w:color w:val="000000" w:themeColor="text1"/>
                <w:sz w:val="20"/>
              </w:rPr>
              <w:t xml:space="preserve">Ponudnik, ki v sistemu e-JN oddaja ponudbo, naloži svoj ESPD v razdelek »ESPD – ponudnik«, ESPD ostalih sodelujočih pa naloži v </w:t>
            </w:r>
            <w:r w:rsidRPr="004D3E51">
              <w:rPr>
                <w:b/>
                <w:i w:val="0"/>
                <w:color w:val="000000" w:themeColor="text1"/>
                <w:sz w:val="20"/>
              </w:rPr>
              <w:lastRenderedPageBreak/>
              <w:t xml:space="preserve">razdelek »ESPD – ostali sodelujoči«. Ponudnik, ki v sistemu e-JN oddaja ponudbo, naloži elektronsko podpisan ESPD v </w:t>
            </w:r>
            <w:proofErr w:type="spellStart"/>
            <w:r w:rsidRPr="004D3E51">
              <w:rPr>
                <w:b/>
                <w:i w:val="0"/>
                <w:color w:val="000000" w:themeColor="text1"/>
                <w:sz w:val="20"/>
              </w:rPr>
              <w:t>xml</w:t>
            </w:r>
            <w:proofErr w:type="spellEnd"/>
            <w:r w:rsidRPr="004D3E51">
              <w:rPr>
                <w:b/>
                <w:i w:val="0"/>
                <w:color w:val="000000" w:themeColor="text1"/>
                <w:sz w:val="20"/>
              </w:rPr>
              <w:t xml:space="preserve">. obliki ali nepodpisan ESPD v </w:t>
            </w:r>
            <w:proofErr w:type="spellStart"/>
            <w:r w:rsidRPr="004D3E51">
              <w:rPr>
                <w:b/>
                <w:i w:val="0"/>
                <w:color w:val="000000" w:themeColor="text1"/>
                <w:sz w:val="20"/>
              </w:rPr>
              <w:t>xml</w:t>
            </w:r>
            <w:proofErr w:type="spellEnd"/>
            <w:r w:rsidRPr="004D3E51">
              <w:rPr>
                <w:b/>
                <w:i w:val="0"/>
                <w:color w:val="000000" w:themeColor="text1"/>
                <w:sz w:val="20"/>
              </w:rPr>
              <w:t xml:space="preserve">. obliki, </w:t>
            </w:r>
            <w:bookmarkStart w:id="2" w:name="_Hlk531606225"/>
            <w:r w:rsidRPr="004D3E51">
              <w:rPr>
                <w:b/>
                <w:i w:val="0"/>
                <w:color w:val="000000" w:themeColor="text1"/>
                <w:sz w:val="20"/>
              </w:rPr>
              <w:t>pri čemer se v slednjem primeru v skladu Splošnimi pogoji uporabe informacijskega sistema e-JN šteje, da je oddan pravno zavezujoč dokument, ki ima enako veljavnost kot podpisan</w:t>
            </w:r>
            <w:bookmarkEnd w:id="2"/>
            <w:r w:rsidRPr="004D3E51">
              <w:rPr>
                <w:b/>
                <w:color w:val="000000" w:themeColor="text1"/>
              </w:rPr>
              <w:t>.</w:t>
            </w:r>
            <w:r w:rsidR="000A41CA" w:rsidRPr="004D3E51">
              <w:rPr>
                <w:b/>
                <w:i w:val="0"/>
                <w:color w:val="000000" w:themeColor="text1"/>
                <w:sz w:val="18"/>
                <w:szCs w:val="18"/>
              </w:rPr>
              <w:t xml:space="preserve"> </w:t>
            </w:r>
          </w:p>
          <w:p w:rsidR="000A41CA" w:rsidRPr="004D3E51" w:rsidRDefault="000A41CA" w:rsidP="00643C64">
            <w:pPr>
              <w:jc w:val="both"/>
              <w:rPr>
                <w:i w:val="0"/>
                <w:color w:val="000000" w:themeColor="text1"/>
                <w:sz w:val="18"/>
                <w:szCs w:val="18"/>
              </w:rPr>
            </w:pPr>
          </w:p>
          <w:p w:rsidR="002D7AD1" w:rsidRPr="00A2470C" w:rsidRDefault="000A41CA" w:rsidP="00643C64">
            <w:pPr>
              <w:jc w:val="both"/>
              <w:rPr>
                <w:i w:val="0"/>
                <w:sz w:val="18"/>
                <w:szCs w:val="18"/>
              </w:rPr>
            </w:pPr>
            <w:r w:rsidRPr="00A2470C">
              <w:rPr>
                <w:i w:val="0"/>
                <w:sz w:val="18"/>
                <w:szCs w:val="18"/>
              </w:rPr>
              <w:t>Za ostale sodelujoče ponudnik v razdelek »</w:t>
            </w:r>
            <w:r w:rsidRPr="00A2470C">
              <w:rPr>
                <w:sz w:val="18"/>
                <w:szCs w:val="18"/>
              </w:rPr>
              <w:t>ESPD – ostali sodelujoči</w:t>
            </w:r>
            <w:r w:rsidRPr="00A2470C">
              <w:rPr>
                <w:i w:val="0"/>
                <w:sz w:val="18"/>
                <w:szCs w:val="18"/>
              </w:rPr>
              <w:t xml:space="preserve">« priloži </w:t>
            </w:r>
            <w:r w:rsidR="001C7547">
              <w:rPr>
                <w:i w:val="0"/>
                <w:sz w:val="18"/>
                <w:szCs w:val="18"/>
              </w:rPr>
              <w:t xml:space="preserve">izpolnjene in </w:t>
            </w:r>
            <w:r w:rsidRPr="00A2470C">
              <w:rPr>
                <w:i w:val="0"/>
                <w:sz w:val="18"/>
                <w:szCs w:val="18"/>
              </w:rPr>
              <w:t xml:space="preserve">podpisane ESPD v </w:t>
            </w:r>
            <w:proofErr w:type="spellStart"/>
            <w:r w:rsidRPr="00A2470C">
              <w:rPr>
                <w:i w:val="0"/>
                <w:sz w:val="18"/>
                <w:szCs w:val="18"/>
              </w:rPr>
              <w:t>pdf</w:t>
            </w:r>
            <w:proofErr w:type="spellEnd"/>
            <w:r w:rsidRPr="00A2470C">
              <w:rPr>
                <w:i w:val="0"/>
                <w:sz w:val="18"/>
                <w:szCs w:val="18"/>
              </w:rPr>
              <w:t xml:space="preserve">. obliki, ali v elektronski obliki podpisan </w:t>
            </w:r>
            <w:proofErr w:type="spellStart"/>
            <w:r w:rsidRPr="00A2470C">
              <w:rPr>
                <w:i w:val="0"/>
                <w:sz w:val="18"/>
                <w:szCs w:val="18"/>
              </w:rPr>
              <w:t>xml</w:t>
            </w:r>
            <w:proofErr w:type="spellEnd"/>
            <w:r w:rsidRPr="00A2470C">
              <w:rPr>
                <w:i w:val="0"/>
                <w:sz w:val="18"/>
                <w:szCs w:val="18"/>
              </w:rPr>
              <w:t>.</w:t>
            </w:r>
          </w:p>
          <w:p w:rsidR="0041324C" w:rsidRPr="00A2470C" w:rsidRDefault="0041324C" w:rsidP="00643C64">
            <w:pPr>
              <w:jc w:val="both"/>
              <w:rPr>
                <w:i w:val="0"/>
                <w:sz w:val="18"/>
                <w:szCs w:val="18"/>
              </w:rPr>
            </w:pPr>
          </w:p>
        </w:tc>
      </w:tr>
      <w:tr w:rsidR="00973CFA" w:rsidRPr="0079325B" w:rsidTr="000C3E44">
        <w:tc>
          <w:tcPr>
            <w:tcW w:w="1472" w:type="dxa"/>
            <w:shd w:val="clear" w:color="auto" w:fill="auto"/>
            <w:vAlign w:val="center"/>
          </w:tcPr>
          <w:p w:rsidR="00973CFA" w:rsidRPr="002C6A1E" w:rsidRDefault="00973CFA" w:rsidP="005225D2">
            <w:pPr>
              <w:pStyle w:val="Telobesedila-zamik"/>
              <w:spacing w:after="0"/>
              <w:ind w:left="0"/>
              <w:rPr>
                <w:b/>
                <w:i w:val="0"/>
                <w:sz w:val="18"/>
                <w:szCs w:val="18"/>
              </w:rPr>
            </w:pPr>
            <w:r w:rsidRPr="002C6A1E">
              <w:rPr>
                <w:b/>
                <w:i w:val="0"/>
                <w:sz w:val="18"/>
                <w:szCs w:val="18"/>
              </w:rPr>
              <w:lastRenderedPageBreak/>
              <w:t>PRILOGA 3</w:t>
            </w:r>
          </w:p>
        </w:tc>
        <w:tc>
          <w:tcPr>
            <w:tcW w:w="1701" w:type="dxa"/>
            <w:shd w:val="clear" w:color="auto" w:fill="auto"/>
            <w:vAlign w:val="center"/>
          </w:tcPr>
          <w:p w:rsidR="00973CFA" w:rsidRPr="00CD41ED" w:rsidRDefault="00973CFA" w:rsidP="00C84AB9">
            <w:pPr>
              <w:pStyle w:val="Telobesedila-zamik"/>
              <w:spacing w:after="0"/>
              <w:ind w:left="0"/>
              <w:rPr>
                <w:i w:val="0"/>
                <w:sz w:val="14"/>
                <w:szCs w:val="14"/>
                <w:highlight w:val="yellow"/>
              </w:rPr>
            </w:pPr>
            <w:r w:rsidRPr="007A2EB0">
              <w:rPr>
                <w:i w:val="0"/>
                <w:sz w:val="18"/>
                <w:szCs w:val="18"/>
              </w:rPr>
              <w:t>Pooblastilo pravne osebe</w:t>
            </w:r>
          </w:p>
        </w:tc>
        <w:tc>
          <w:tcPr>
            <w:tcW w:w="5982" w:type="dxa"/>
            <w:shd w:val="clear" w:color="auto" w:fill="auto"/>
            <w:vAlign w:val="center"/>
          </w:tcPr>
          <w:p w:rsidR="00643C64" w:rsidRPr="00A2470C" w:rsidRDefault="00643C64" w:rsidP="00643C64">
            <w:pPr>
              <w:jc w:val="both"/>
              <w:rPr>
                <w:i w:val="0"/>
                <w:sz w:val="18"/>
                <w:szCs w:val="18"/>
              </w:rPr>
            </w:pPr>
          </w:p>
          <w:p w:rsidR="002E445C" w:rsidRPr="00A2470C" w:rsidRDefault="002E445C" w:rsidP="00643C64">
            <w:pPr>
              <w:jc w:val="both"/>
              <w:rPr>
                <w:i w:val="0"/>
                <w:sz w:val="18"/>
                <w:szCs w:val="18"/>
              </w:rPr>
            </w:pPr>
            <w:r w:rsidRPr="00A2470C">
              <w:rPr>
                <w:i w:val="0"/>
                <w:sz w:val="18"/>
                <w:szCs w:val="18"/>
              </w:rPr>
              <w:t xml:space="preserve">Izpolnjen ter fizično podpisan in žigosan obrazec mora biti v ponudbi priložen za vse gospodarske subjekte, ki v kakršni koli vlogi sodelujejo v ponudbi (ponudnik, sodelujoči ponudniki v primeru skupne ponudbe, gospodarski subjekti, na katerih kapacitete se sklicuje ponudnik in podizvajalci).  </w:t>
            </w:r>
          </w:p>
          <w:p w:rsidR="00643C64" w:rsidRPr="00A2470C" w:rsidRDefault="00643C64" w:rsidP="00643C64">
            <w:pPr>
              <w:jc w:val="both"/>
              <w:rPr>
                <w:i w:val="0"/>
                <w:sz w:val="18"/>
                <w:szCs w:val="18"/>
              </w:rPr>
            </w:pPr>
          </w:p>
          <w:p w:rsidR="00154C25" w:rsidRPr="00A2470C" w:rsidRDefault="002E445C" w:rsidP="00643C64">
            <w:pPr>
              <w:jc w:val="both"/>
              <w:rPr>
                <w:i w:val="0"/>
                <w:sz w:val="18"/>
                <w:szCs w:val="18"/>
              </w:rPr>
            </w:pPr>
            <w:r w:rsidRPr="00A2470C">
              <w:rPr>
                <w:i w:val="0"/>
                <w:sz w:val="18"/>
                <w:szCs w:val="18"/>
              </w:rPr>
              <w:t>Ponudnik v informacijskem sistemu e-JN v razdelek »</w:t>
            </w:r>
            <w:r w:rsidRPr="00A2470C">
              <w:rPr>
                <w:sz w:val="18"/>
                <w:szCs w:val="18"/>
              </w:rPr>
              <w:t>Druge priloge</w:t>
            </w:r>
            <w:r w:rsidRPr="00A2470C">
              <w:rPr>
                <w:i w:val="0"/>
                <w:sz w:val="18"/>
                <w:szCs w:val="18"/>
              </w:rPr>
              <w:t>« naloži obrazec/</w:t>
            </w:r>
            <w:proofErr w:type="spellStart"/>
            <w:r w:rsidRPr="00A2470C">
              <w:rPr>
                <w:i w:val="0"/>
                <w:sz w:val="18"/>
                <w:szCs w:val="18"/>
              </w:rPr>
              <w:t>ce</w:t>
            </w:r>
            <w:proofErr w:type="spellEnd"/>
            <w:r w:rsidRPr="00A2470C">
              <w:rPr>
                <w:i w:val="0"/>
                <w:sz w:val="18"/>
                <w:szCs w:val="18"/>
              </w:rPr>
              <w:t xml:space="preserve"> v .</w:t>
            </w:r>
            <w:proofErr w:type="spellStart"/>
            <w:r w:rsidRPr="00A2470C">
              <w:rPr>
                <w:i w:val="0"/>
                <w:sz w:val="18"/>
                <w:szCs w:val="18"/>
              </w:rPr>
              <w:t>pdf</w:t>
            </w:r>
            <w:proofErr w:type="spellEnd"/>
            <w:r w:rsidRPr="00A2470C">
              <w:rPr>
                <w:i w:val="0"/>
                <w:sz w:val="18"/>
                <w:szCs w:val="18"/>
              </w:rPr>
              <w:t xml:space="preserve"> obliki.</w:t>
            </w:r>
          </w:p>
          <w:p w:rsidR="00643C64" w:rsidRPr="00A2470C" w:rsidRDefault="00643C64" w:rsidP="00643C64">
            <w:pPr>
              <w:jc w:val="both"/>
              <w:rPr>
                <w:i w:val="0"/>
                <w:sz w:val="18"/>
                <w:szCs w:val="18"/>
              </w:rPr>
            </w:pPr>
          </w:p>
        </w:tc>
      </w:tr>
      <w:tr w:rsidR="00973CFA" w:rsidRPr="0079325B" w:rsidTr="000C3E44">
        <w:tc>
          <w:tcPr>
            <w:tcW w:w="1472" w:type="dxa"/>
            <w:shd w:val="clear" w:color="auto" w:fill="auto"/>
            <w:vAlign w:val="center"/>
          </w:tcPr>
          <w:p w:rsidR="00973CFA" w:rsidRPr="002C6A1E" w:rsidRDefault="00973CFA" w:rsidP="00F030DB">
            <w:pPr>
              <w:pStyle w:val="Telobesedila-zamik"/>
              <w:spacing w:after="0"/>
              <w:ind w:left="0"/>
              <w:rPr>
                <w:b/>
                <w:i w:val="0"/>
                <w:sz w:val="18"/>
                <w:szCs w:val="18"/>
              </w:rPr>
            </w:pPr>
            <w:r w:rsidRPr="002C6A1E">
              <w:rPr>
                <w:b/>
                <w:i w:val="0"/>
                <w:sz w:val="18"/>
                <w:szCs w:val="18"/>
              </w:rPr>
              <w:t>PRILOGA 4</w:t>
            </w:r>
          </w:p>
        </w:tc>
        <w:tc>
          <w:tcPr>
            <w:tcW w:w="1701" w:type="dxa"/>
            <w:shd w:val="clear" w:color="auto" w:fill="auto"/>
            <w:vAlign w:val="center"/>
          </w:tcPr>
          <w:p w:rsidR="00973CFA" w:rsidRPr="00CD41ED" w:rsidRDefault="00973CFA" w:rsidP="00C84AB9">
            <w:pPr>
              <w:pStyle w:val="Telobesedila-zamik"/>
              <w:spacing w:after="0"/>
              <w:ind w:left="0"/>
              <w:rPr>
                <w:i w:val="0"/>
                <w:sz w:val="16"/>
                <w:szCs w:val="16"/>
                <w:highlight w:val="yellow"/>
              </w:rPr>
            </w:pPr>
            <w:r w:rsidRPr="00A6109A">
              <w:rPr>
                <w:i w:val="0"/>
                <w:sz w:val="16"/>
                <w:szCs w:val="16"/>
              </w:rPr>
              <w:t>Pooblastilo člana upravnega ali vodstvenega ali nadzornega organa oziroma pooblaščenca  za zastopanje ali odločanje ali nadzor pri ponudniku ali podizvajalcu</w:t>
            </w:r>
          </w:p>
        </w:tc>
        <w:tc>
          <w:tcPr>
            <w:tcW w:w="5982" w:type="dxa"/>
            <w:shd w:val="clear" w:color="auto" w:fill="auto"/>
            <w:vAlign w:val="center"/>
          </w:tcPr>
          <w:p w:rsidR="00643C64" w:rsidRPr="00A2470C" w:rsidRDefault="00643C64" w:rsidP="00643C64">
            <w:pPr>
              <w:jc w:val="both"/>
              <w:rPr>
                <w:i w:val="0"/>
                <w:sz w:val="18"/>
                <w:szCs w:val="18"/>
              </w:rPr>
            </w:pPr>
          </w:p>
          <w:p w:rsidR="002E445C" w:rsidRPr="00A2470C" w:rsidRDefault="002E445C" w:rsidP="00643C64">
            <w:pPr>
              <w:jc w:val="both"/>
              <w:rPr>
                <w:i w:val="0"/>
                <w:sz w:val="18"/>
                <w:szCs w:val="18"/>
              </w:rPr>
            </w:pPr>
            <w:r w:rsidRPr="00A2470C">
              <w:rPr>
                <w:i w:val="0"/>
                <w:sz w:val="18"/>
                <w:szCs w:val="18"/>
              </w:rPr>
              <w:t xml:space="preserve">Izpolnjen in fizično podpisan obrazec mora biti v ponudbi priložen za vse gospodarske subjekte, ki v kakršni koli vlogi sodelujejo v ponudbi (ponudnik, sodelujoči ponudniki v primeru skupne ponudbe, gospodarski subjekti, na katerih kapacitete se sklicuje ponudnik in podizvajalci).  </w:t>
            </w:r>
          </w:p>
          <w:p w:rsidR="00643C64" w:rsidRPr="00A2470C" w:rsidRDefault="00643C64" w:rsidP="00643C64">
            <w:pPr>
              <w:jc w:val="both"/>
              <w:rPr>
                <w:i w:val="0"/>
                <w:sz w:val="18"/>
                <w:szCs w:val="18"/>
              </w:rPr>
            </w:pPr>
          </w:p>
          <w:p w:rsidR="00980EF5" w:rsidRPr="00A2470C" w:rsidRDefault="002E445C" w:rsidP="00643C64">
            <w:pPr>
              <w:jc w:val="both"/>
              <w:rPr>
                <w:i w:val="0"/>
                <w:sz w:val="18"/>
                <w:szCs w:val="18"/>
              </w:rPr>
            </w:pPr>
            <w:r w:rsidRPr="00A2470C">
              <w:rPr>
                <w:i w:val="0"/>
                <w:sz w:val="18"/>
                <w:szCs w:val="18"/>
              </w:rPr>
              <w:t>Ponudnik v informacijskem sistemu e-JN v razdelek »</w:t>
            </w:r>
            <w:r w:rsidRPr="00A2470C">
              <w:rPr>
                <w:sz w:val="18"/>
                <w:szCs w:val="18"/>
              </w:rPr>
              <w:t>Druge priloge</w:t>
            </w:r>
            <w:r w:rsidRPr="00A2470C">
              <w:rPr>
                <w:i w:val="0"/>
                <w:sz w:val="18"/>
                <w:szCs w:val="18"/>
              </w:rPr>
              <w:t>« naloži obrazec/</w:t>
            </w:r>
            <w:proofErr w:type="spellStart"/>
            <w:r w:rsidRPr="00A2470C">
              <w:rPr>
                <w:i w:val="0"/>
                <w:sz w:val="18"/>
                <w:szCs w:val="18"/>
              </w:rPr>
              <w:t>ce</w:t>
            </w:r>
            <w:proofErr w:type="spellEnd"/>
            <w:r w:rsidRPr="00A2470C">
              <w:rPr>
                <w:i w:val="0"/>
                <w:sz w:val="18"/>
                <w:szCs w:val="18"/>
              </w:rPr>
              <w:t xml:space="preserve"> v .</w:t>
            </w:r>
            <w:proofErr w:type="spellStart"/>
            <w:r w:rsidRPr="00A2470C">
              <w:rPr>
                <w:i w:val="0"/>
                <w:sz w:val="18"/>
                <w:szCs w:val="18"/>
              </w:rPr>
              <w:t>pdf</w:t>
            </w:r>
            <w:proofErr w:type="spellEnd"/>
            <w:r w:rsidRPr="00A2470C">
              <w:rPr>
                <w:i w:val="0"/>
                <w:sz w:val="18"/>
                <w:szCs w:val="18"/>
              </w:rPr>
              <w:t xml:space="preserve"> obliki.</w:t>
            </w:r>
          </w:p>
          <w:p w:rsidR="00643C64" w:rsidRPr="00A2470C" w:rsidRDefault="00643C64" w:rsidP="00643C64">
            <w:pPr>
              <w:jc w:val="both"/>
              <w:rPr>
                <w:i w:val="0"/>
                <w:sz w:val="18"/>
                <w:szCs w:val="18"/>
              </w:rPr>
            </w:pPr>
          </w:p>
        </w:tc>
      </w:tr>
      <w:tr w:rsidR="00973CFA" w:rsidRPr="0079325B" w:rsidTr="000C3E44">
        <w:tc>
          <w:tcPr>
            <w:tcW w:w="1472" w:type="dxa"/>
            <w:shd w:val="clear" w:color="auto" w:fill="auto"/>
            <w:vAlign w:val="center"/>
          </w:tcPr>
          <w:p w:rsidR="00973CFA" w:rsidRPr="002C6A1E" w:rsidRDefault="00973CFA" w:rsidP="005225D2">
            <w:pPr>
              <w:pStyle w:val="Telobesedila-zamik"/>
              <w:spacing w:after="0"/>
              <w:ind w:left="0"/>
              <w:rPr>
                <w:b/>
                <w:i w:val="0"/>
                <w:sz w:val="18"/>
                <w:szCs w:val="18"/>
              </w:rPr>
            </w:pPr>
            <w:r w:rsidRPr="002C6A1E">
              <w:rPr>
                <w:b/>
                <w:i w:val="0"/>
                <w:sz w:val="18"/>
                <w:szCs w:val="18"/>
              </w:rPr>
              <w:t>PRILOGA 5</w:t>
            </w:r>
          </w:p>
        </w:tc>
        <w:tc>
          <w:tcPr>
            <w:tcW w:w="1701" w:type="dxa"/>
            <w:shd w:val="clear" w:color="auto" w:fill="auto"/>
            <w:vAlign w:val="center"/>
          </w:tcPr>
          <w:p w:rsidR="00973CFA" w:rsidRPr="00CD41ED" w:rsidRDefault="00973CFA" w:rsidP="00D3259F">
            <w:pPr>
              <w:pStyle w:val="Telobesedila-zamik"/>
              <w:spacing w:after="0"/>
              <w:ind w:left="0"/>
              <w:rPr>
                <w:i w:val="0"/>
                <w:sz w:val="16"/>
                <w:szCs w:val="16"/>
                <w:highlight w:val="yellow"/>
              </w:rPr>
            </w:pPr>
            <w:r w:rsidRPr="0079325B">
              <w:rPr>
                <w:i w:val="0"/>
                <w:sz w:val="18"/>
                <w:szCs w:val="18"/>
              </w:rPr>
              <w:t>Referenčna tabela</w:t>
            </w:r>
            <w:r w:rsidR="00FE5146">
              <w:rPr>
                <w:i w:val="0"/>
                <w:sz w:val="18"/>
                <w:szCs w:val="18"/>
              </w:rPr>
              <w:t xml:space="preserve"> </w:t>
            </w:r>
          </w:p>
        </w:tc>
        <w:tc>
          <w:tcPr>
            <w:tcW w:w="5982" w:type="dxa"/>
            <w:shd w:val="clear" w:color="auto" w:fill="auto"/>
            <w:vAlign w:val="center"/>
          </w:tcPr>
          <w:p w:rsidR="00643C64" w:rsidRPr="00A2470C" w:rsidRDefault="00643C64" w:rsidP="00643C64">
            <w:pPr>
              <w:jc w:val="both"/>
              <w:rPr>
                <w:i w:val="0"/>
                <w:sz w:val="18"/>
                <w:szCs w:val="18"/>
              </w:rPr>
            </w:pPr>
          </w:p>
          <w:p w:rsidR="00FE5146" w:rsidRPr="00A2470C" w:rsidRDefault="00973CFA" w:rsidP="00643C64">
            <w:pPr>
              <w:jc w:val="both"/>
              <w:rPr>
                <w:i w:val="0"/>
                <w:sz w:val="18"/>
                <w:szCs w:val="18"/>
              </w:rPr>
            </w:pPr>
            <w:r w:rsidRPr="00A2470C">
              <w:rPr>
                <w:i w:val="0"/>
                <w:sz w:val="18"/>
                <w:szCs w:val="18"/>
              </w:rPr>
              <w:t xml:space="preserve">Gospodarski subjekt </w:t>
            </w:r>
            <w:r w:rsidR="006E536E" w:rsidRPr="00A2470C">
              <w:rPr>
                <w:i w:val="0"/>
                <w:sz w:val="18"/>
                <w:szCs w:val="18"/>
              </w:rPr>
              <w:t>v ponudbi predloži iz</w:t>
            </w:r>
            <w:r w:rsidRPr="00A2470C">
              <w:rPr>
                <w:i w:val="0"/>
                <w:sz w:val="18"/>
                <w:szCs w:val="18"/>
              </w:rPr>
              <w:t>polnjen obrazec</w:t>
            </w:r>
            <w:r w:rsidR="006E536E" w:rsidRPr="00A2470C">
              <w:rPr>
                <w:i w:val="0"/>
                <w:sz w:val="18"/>
                <w:szCs w:val="18"/>
              </w:rPr>
              <w:t>.</w:t>
            </w:r>
            <w:r w:rsidR="00980EF5" w:rsidRPr="00A2470C">
              <w:t xml:space="preserve"> </w:t>
            </w:r>
            <w:r w:rsidR="002E445C" w:rsidRPr="00A2470C">
              <w:rPr>
                <w:i w:val="0"/>
                <w:sz w:val="18"/>
                <w:szCs w:val="18"/>
              </w:rPr>
              <w:t>Ponudnik v informacijskem sistemu e-JN obrazec naloži v razdelek »</w:t>
            </w:r>
            <w:r w:rsidR="002E445C" w:rsidRPr="00A2470C">
              <w:rPr>
                <w:sz w:val="18"/>
                <w:szCs w:val="18"/>
              </w:rPr>
              <w:t>Druge priloge</w:t>
            </w:r>
            <w:r w:rsidR="002E445C" w:rsidRPr="00A2470C">
              <w:rPr>
                <w:i w:val="0"/>
                <w:sz w:val="18"/>
                <w:szCs w:val="18"/>
              </w:rPr>
              <w:t>«.</w:t>
            </w:r>
          </w:p>
          <w:p w:rsidR="00643C64" w:rsidRPr="00A2470C" w:rsidRDefault="00643C64" w:rsidP="00643C64">
            <w:pPr>
              <w:jc w:val="both"/>
              <w:rPr>
                <w:i w:val="0"/>
                <w:sz w:val="18"/>
                <w:szCs w:val="18"/>
              </w:rPr>
            </w:pPr>
          </w:p>
        </w:tc>
      </w:tr>
      <w:tr w:rsidR="00973CFA" w:rsidRPr="0079325B" w:rsidTr="000C3E44">
        <w:tc>
          <w:tcPr>
            <w:tcW w:w="1472" w:type="dxa"/>
            <w:shd w:val="clear" w:color="auto" w:fill="auto"/>
            <w:vAlign w:val="center"/>
          </w:tcPr>
          <w:p w:rsidR="00973CFA" w:rsidRPr="002C6A1E" w:rsidRDefault="00973CFA" w:rsidP="005225D2">
            <w:pPr>
              <w:pStyle w:val="Telobesedila-zamik"/>
              <w:spacing w:after="0"/>
              <w:ind w:left="0"/>
              <w:rPr>
                <w:b/>
                <w:i w:val="0"/>
                <w:sz w:val="18"/>
                <w:szCs w:val="18"/>
              </w:rPr>
            </w:pPr>
            <w:r w:rsidRPr="002C6A1E">
              <w:rPr>
                <w:b/>
                <w:i w:val="0"/>
                <w:sz w:val="18"/>
                <w:szCs w:val="18"/>
              </w:rPr>
              <w:t>PRILOGA 6</w:t>
            </w:r>
          </w:p>
        </w:tc>
        <w:tc>
          <w:tcPr>
            <w:tcW w:w="1701" w:type="dxa"/>
            <w:shd w:val="clear" w:color="auto" w:fill="auto"/>
            <w:vAlign w:val="center"/>
          </w:tcPr>
          <w:p w:rsidR="00973CFA" w:rsidRPr="00CD41ED" w:rsidRDefault="00973CFA" w:rsidP="00973CFA">
            <w:pPr>
              <w:pStyle w:val="Telobesedila-zamik"/>
              <w:spacing w:after="0"/>
              <w:ind w:left="0"/>
              <w:rPr>
                <w:i w:val="0"/>
                <w:sz w:val="16"/>
                <w:szCs w:val="16"/>
                <w:highlight w:val="yellow"/>
              </w:rPr>
            </w:pPr>
            <w:r w:rsidRPr="0079325B">
              <w:rPr>
                <w:i w:val="0"/>
                <w:sz w:val="18"/>
                <w:szCs w:val="18"/>
              </w:rPr>
              <w:t>Seznam kadrov</w:t>
            </w:r>
          </w:p>
        </w:tc>
        <w:tc>
          <w:tcPr>
            <w:tcW w:w="5982" w:type="dxa"/>
            <w:shd w:val="clear" w:color="auto" w:fill="auto"/>
            <w:vAlign w:val="center"/>
          </w:tcPr>
          <w:p w:rsidR="00643C64" w:rsidRPr="00A2470C" w:rsidRDefault="00643C64" w:rsidP="00643C64">
            <w:pPr>
              <w:jc w:val="both"/>
              <w:rPr>
                <w:i w:val="0"/>
                <w:sz w:val="18"/>
                <w:szCs w:val="18"/>
              </w:rPr>
            </w:pPr>
          </w:p>
          <w:p w:rsidR="00973CFA" w:rsidRPr="00A2470C" w:rsidRDefault="006E536E" w:rsidP="00643C64">
            <w:pPr>
              <w:jc w:val="both"/>
              <w:rPr>
                <w:i w:val="0"/>
                <w:sz w:val="18"/>
                <w:szCs w:val="18"/>
              </w:rPr>
            </w:pPr>
            <w:r w:rsidRPr="00A2470C">
              <w:rPr>
                <w:i w:val="0"/>
                <w:sz w:val="18"/>
                <w:szCs w:val="18"/>
              </w:rPr>
              <w:t>Gospodarski subjekt v ponudbi predloži izpolnjen obrazec.</w:t>
            </w:r>
            <w:r w:rsidR="00980EF5" w:rsidRPr="00A2470C">
              <w:t xml:space="preserve"> </w:t>
            </w:r>
            <w:r w:rsidR="002E445C" w:rsidRPr="00A2470C">
              <w:rPr>
                <w:i w:val="0"/>
                <w:sz w:val="18"/>
                <w:szCs w:val="18"/>
              </w:rPr>
              <w:t>Ponudnik v informacijskem sistemu e-JN obrazec naloži v razdelek »</w:t>
            </w:r>
            <w:r w:rsidR="002E445C" w:rsidRPr="00A2470C">
              <w:rPr>
                <w:sz w:val="18"/>
                <w:szCs w:val="18"/>
              </w:rPr>
              <w:t>Druge priloge</w:t>
            </w:r>
            <w:r w:rsidR="002E445C" w:rsidRPr="00A2470C">
              <w:rPr>
                <w:i w:val="0"/>
                <w:sz w:val="18"/>
                <w:szCs w:val="18"/>
              </w:rPr>
              <w:t>«.</w:t>
            </w:r>
          </w:p>
          <w:p w:rsidR="00643C64" w:rsidRPr="00A2470C" w:rsidRDefault="00643C64" w:rsidP="00643C64">
            <w:pPr>
              <w:jc w:val="both"/>
              <w:rPr>
                <w:i w:val="0"/>
                <w:sz w:val="18"/>
                <w:szCs w:val="18"/>
              </w:rPr>
            </w:pPr>
          </w:p>
        </w:tc>
      </w:tr>
      <w:tr w:rsidR="009728DF" w:rsidRPr="0079325B" w:rsidTr="000C3E44">
        <w:tc>
          <w:tcPr>
            <w:tcW w:w="1472" w:type="dxa"/>
            <w:shd w:val="clear" w:color="auto" w:fill="auto"/>
            <w:vAlign w:val="center"/>
          </w:tcPr>
          <w:p w:rsidR="009728DF" w:rsidRDefault="009728DF" w:rsidP="005225D2">
            <w:pPr>
              <w:pStyle w:val="Telobesedila-zamik"/>
              <w:spacing w:after="0"/>
              <w:ind w:left="0"/>
              <w:rPr>
                <w:b/>
                <w:i w:val="0"/>
                <w:sz w:val="18"/>
                <w:szCs w:val="18"/>
              </w:rPr>
            </w:pPr>
          </w:p>
          <w:p w:rsidR="009728DF" w:rsidRDefault="009728DF" w:rsidP="005225D2">
            <w:pPr>
              <w:pStyle w:val="Telobesedila-zamik"/>
              <w:spacing w:after="0"/>
              <w:ind w:left="0"/>
              <w:rPr>
                <w:b/>
                <w:i w:val="0"/>
                <w:sz w:val="18"/>
                <w:szCs w:val="18"/>
              </w:rPr>
            </w:pPr>
            <w:r>
              <w:rPr>
                <w:b/>
                <w:i w:val="0"/>
                <w:sz w:val="18"/>
                <w:szCs w:val="18"/>
              </w:rPr>
              <w:t>PRILOGA 7</w:t>
            </w:r>
          </w:p>
          <w:p w:rsidR="009728DF" w:rsidRPr="002C6A1E" w:rsidRDefault="009728DF" w:rsidP="005225D2">
            <w:pPr>
              <w:pStyle w:val="Telobesedila-zamik"/>
              <w:spacing w:after="0"/>
              <w:ind w:left="0"/>
              <w:rPr>
                <w:b/>
                <w:i w:val="0"/>
                <w:sz w:val="18"/>
                <w:szCs w:val="18"/>
              </w:rPr>
            </w:pPr>
          </w:p>
        </w:tc>
        <w:tc>
          <w:tcPr>
            <w:tcW w:w="1701" w:type="dxa"/>
            <w:shd w:val="clear" w:color="auto" w:fill="auto"/>
            <w:vAlign w:val="center"/>
          </w:tcPr>
          <w:p w:rsidR="009728DF" w:rsidRPr="0079325B" w:rsidRDefault="009728DF" w:rsidP="00973CFA">
            <w:pPr>
              <w:pStyle w:val="Telobesedila-zamik"/>
              <w:spacing w:after="0"/>
              <w:ind w:left="0"/>
              <w:rPr>
                <w:i w:val="0"/>
                <w:sz w:val="18"/>
                <w:szCs w:val="18"/>
              </w:rPr>
            </w:pPr>
            <w:r>
              <w:rPr>
                <w:i w:val="0"/>
                <w:sz w:val="18"/>
                <w:szCs w:val="18"/>
              </w:rPr>
              <w:t>Zavarovanje odgovornosti</w:t>
            </w:r>
          </w:p>
        </w:tc>
        <w:tc>
          <w:tcPr>
            <w:tcW w:w="5982" w:type="dxa"/>
            <w:shd w:val="clear" w:color="auto" w:fill="auto"/>
            <w:vAlign w:val="center"/>
          </w:tcPr>
          <w:p w:rsidR="009728DF" w:rsidRPr="00A2470C" w:rsidRDefault="009728DF" w:rsidP="00643C64">
            <w:pPr>
              <w:jc w:val="both"/>
              <w:rPr>
                <w:i w:val="0"/>
                <w:sz w:val="18"/>
                <w:szCs w:val="18"/>
              </w:rPr>
            </w:pPr>
            <w:r w:rsidRPr="00E372DB">
              <w:rPr>
                <w:i w:val="0"/>
                <w:sz w:val="18"/>
                <w:szCs w:val="18"/>
              </w:rPr>
              <w:t>Gospodarski subjekt v ponudbi predloži dokazila.</w:t>
            </w:r>
            <w:r w:rsidRPr="00E372DB">
              <w:t xml:space="preserve"> </w:t>
            </w:r>
            <w:r w:rsidRPr="00E372DB">
              <w:rPr>
                <w:i w:val="0"/>
                <w:sz w:val="18"/>
                <w:szCs w:val="18"/>
              </w:rPr>
              <w:t>Ponudnik v informacijskem sistemu e-JN dokazila naloži v razdelek »Druge priloge«.</w:t>
            </w:r>
          </w:p>
        </w:tc>
      </w:tr>
      <w:tr w:rsidR="00973CFA" w:rsidRPr="002C6A1E" w:rsidTr="000C3E44">
        <w:tc>
          <w:tcPr>
            <w:tcW w:w="1472" w:type="dxa"/>
            <w:shd w:val="clear" w:color="auto" w:fill="auto"/>
            <w:vAlign w:val="center"/>
          </w:tcPr>
          <w:p w:rsidR="00643C64" w:rsidRDefault="00973CFA" w:rsidP="002C6A1E">
            <w:pPr>
              <w:pStyle w:val="Telobesedila-zamik"/>
              <w:spacing w:after="0"/>
              <w:ind w:left="0"/>
              <w:rPr>
                <w:b/>
                <w:i w:val="0"/>
                <w:sz w:val="18"/>
                <w:szCs w:val="18"/>
              </w:rPr>
            </w:pPr>
            <w:r w:rsidRPr="002C6A1E">
              <w:rPr>
                <w:b/>
                <w:i w:val="0"/>
                <w:sz w:val="18"/>
                <w:szCs w:val="18"/>
              </w:rPr>
              <w:t>PRILOG</w:t>
            </w:r>
            <w:r w:rsidR="002C6A1E" w:rsidRPr="002C6A1E">
              <w:rPr>
                <w:b/>
                <w:i w:val="0"/>
                <w:sz w:val="18"/>
                <w:szCs w:val="18"/>
              </w:rPr>
              <w:t>E</w:t>
            </w:r>
            <w:r w:rsidRPr="002C6A1E">
              <w:rPr>
                <w:b/>
                <w:i w:val="0"/>
                <w:sz w:val="18"/>
                <w:szCs w:val="18"/>
              </w:rPr>
              <w:t xml:space="preserve"> </w:t>
            </w:r>
          </w:p>
          <w:p w:rsidR="00973CFA" w:rsidRPr="002C6A1E" w:rsidRDefault="006E536E" w:rsidP="002C6A1E">
            <w:pPr>
              <w:pStyle w:val="Telobesedila-zamik"/>
              <w:spacing w:after="0"/>
              <w:ind w:left="0"/>
              <w:rPr>
                <w:b/>
                <w:i w:val="0"/>
                <w:sz w:val="18"/>
                <w:szCs w:val="18"/>
              </w:rPr>
            </w:pPr>
            <w:r w:rsidRPr="002C6A1E">
              <w:rPr>
                <w:b/>
                <w:i w:val="0"/>
                <w:sz w:val="18"/>
                <w:szCs w:val="18"/>
              </w:rPr>
              <w:t xml:space="preserve"> 8</w:t>
            </w:r>
            <w:r w:rsidR="009728DF">
              <w:rPr>
                <w:b/>
                <w:i w:val="0"/>
                <w:sz w:val="18"/>
                <w:szCs w:val="18"/>
              </w:rPr>
              <w:t xml:space="preserve">, </w:t>
            </w:r>
            <w:r w:rsidR="002C6A1E" w:rsidRPr="002C6A1E">
              <w:rPr>
                <w:b/>
                <w:i w:val="0"/>
                <w:sz w:val="18"/>
                <w:szCs w:val="18"/>
              </w:rPr>
              <w:t xml:space="preserve"> 9</w:t>
            </w:r>
            <w:r w:rsidR="009728DF">
              <w:rPr>
                <w:b/>
                <w:i w:val="0"/>
                <w:sz w:val="18"/>
                <w:szCs w:val="18"/>
              </w:rPr>
              <w:t xml:space="preserve"> in 10</w:t>
            </w:r>
          </w:p>
        </w:tc>
        <w:tc>
          <w:tcPr>
            <w:tcW w:w="1701" w:type="dxa"/>
            <w:shd w:val="clear" w:color="auto" w:fill="auto"/>
            <w:vAlign w:val="center"/>
          </w:tcPr>
          <w:p w:rsidR="00973CFA" w:rsidRPr="002C6A1E" w:rsidRDefault="00973CFA" w:rsidP="00C84AB9">
            <w:pPr>
              <w:pStyle w:val="Telobesedila-zamik"/>
              <w:spacing w:after="0"/>
              <w:ind w:left="0"/>
              <w:rPr>
                <w:i w:val="0"/>
                <w:sz w:val="16"/>
                <w:szCs w:val="16"/>
              </w:rPr>
            </w:pPr>
            <w:r w:rsidRPr="002C6A1E">
              <w:rPr>
                <w:i w:val="0"/>
                <w:sz w:val="18"/>
                <w:szCs w:val="18"/>
              </w:rPr>
              <w:t>Podizvajalci</w:t>
            </w:r>
          </w:p>
        </w:tc>
        <w:tc>
          <w:tcPr>
            <w:tcW w:w="5982" w:type="dxa"/>
            <w:shd w:val="clear" w:color="auto" w:fill="auto"/>
            <w:vAlign w:val="center"/>
          </w:tcPr>
          <w:p w:rsidR="00643C64" w:rsidRPr="00A2470C" w:rsidRDefault="00643C64" w:rsidP="00643C64">
            <w:pPr>
              <w:jc w:val="both"/>
              <w:rPr>
                <w:i w:val="0"/>
                <w:sz w:val="18"/>
                <w:szCs w:val="18"/>
              </w:rPr>
            </w:pPr>
          </w:p>
          <w:p w:rsidR="00973CFA" w:rsidRPr="00A2470C" w:rsidRDefault="006E536E" w:rsidP="00643C64">
            <w:pPr>
              <w:jc w:val="both"/>
              <w:rPr>
                <w:i w:val="0"/>
                <w:sz w:val="18"/>
                <w:szCs w:val="18"/>
              </w:rPr>
            </w:pPr>
            <w:r w:rsidRPr="00A2470C">
              <w:rPr>
                <w:i w:val="0"/>
                <w:sz w:val="18"/>
                <w:szCs w:val="18"/>
              </w:rPr>
              <w:t>Gospodarski subjekt</w:t>
            </w:r>
            <w:r w:rsidR="00973CFA" w:rsidRPr="00A2470C">
              <w:rPr>
                <w:i w:val="0"/>
                <w:sz w:val="18"/>
                <w:szCs w:val="18"/>
              </w:rPr>
              <w:t xml:space="preserve"> izpolni vse obrazce, ki so zahtevani</w:t>
            </w:r>
            <w:r w:rsidRPr="00A2470C">
              <w:rPr>
                <w:i w:val="0"/>
                <w:sz w:val="18"/>
                <w:szCs w:val="18"/>
              </w:rPr>
              <w:t xml:space="preserve"> v točki 11 poglavja I</w:t>
            </w:r>
            <w:r w:rsidR="00973CFA" w:rsidRPr="00A2470C">
              <w:rPr>
                <w:i w:val="0"/>
                <w:sz w:val="18"/>
                <w:szCs w:val="18"/>
              </w:rPr>
              <w:t xml:space="preserve"> in jih priloži v ponudbi</w:t>
            </w:r>
            <w:r w:rsidR="007054DD" w:rsidRPr="00A2470C">
              <w:rPr>
                <w:i w:val="0"/>
                <w:sz w:val="18"/>
                <w:szCs w:val="18"/>
              </w:rPr>
              <w:t>.</w:t>
            </w:r>
            <w:r w:rsidR="007054DD" w:rsidRPr="00A2470C">
              <w:t xml:space="preserve"> </w:t>
            </w:r>
            <w:r w:rsidR="007054DD" w:rsidRPr="00A2470C">
              <w:rPr>
                <w:i w:val="0"/>
                <w:sz w:val="18"/>
                <w:szCs w:val="18"/>
              </w:rPr>
              <w:t>Ponudnik v informacijskem sistemu e-JN obrazec naloži v razdelek »</w:t>
            </w:r>
            <w:r w:rsidR="007054DD" w:rsidRPr="00A2470C">
              <w:rPr>
                <w:sz w:val="18"/>
                <w:szCs w:val="18"/>
              </w:rPr>
              <w:t>Druge priloge</w:t>
            </w:r>
            <w:r w:rsidR="007054DD" w:rsidRPr="00A2470C">
              <w:rPr>
                <w:i w:val="0"/>
                <w:sz w:val="18"/>
                <w:szCs w:val="18"/>
              </w:rPr>
              <w:t>«.</w:t>
            </w:r>
          </w:p>
          <w:p w:rsidR="00643C64" w:rsidRPr="00A2470C" w:rsidRDefault="00643C64" w:rsidP="00643C64">
            <w:pPr>
              <w:jc w:val="both"/>
              <w:rPr>
                <w:i w:val="0"/>
                <w:sz w:val="18"/>
                <w:szCs w:val="18"/>
              </w:rPr>
            </w:pPr>
          </w:p>
        </w:tc>
      </w:tr>
      <w:tr w:rsidR="00973CFA" w:rsidRPr="0079325B" w:rsidTr="000C3E44">
        <w:tc>
          <w:tcPr>
            <w:tcW w:w="1472" w:type="dxa"/>
            <w:shd w:val="clear" w:color="auto" w:fill="auto"/>
            <w:vAlign w:val="center"/>
          </w:tcPr>
          <w:p w:rsidR="00973CFA" w:rsidRPr="002C6A1E" w:rsidRDefault="00973CFA" w:rsidP="002C6A1E">
            <w:pPr>
              <w:pStyle w:val="Telobesedila-zamik"/>
              <w:spacing w:after="0"/>
              <w:ind w:left="0"/>
              <w:rPr>
                <w:b/>
                <w:i w:val="0"/>
                <w:sz w:val="18"/>
                <w:szCs w:val="18"/>
              </w:rPr>
            </w:pPr>
            <w:r w:rsidRPr="002C6A1E">
              <w:rPr>
                <w:b/>
                <w:i w:val="0"/>
                <w:sz w:val="18"/>
                <w:szCs w:val="18"/>
              </w:rPr>
              <w:t xml:space="preserve">PRILOGA </w:t>
            </w:r>
            <w:r w:rsidR="002C6A1E" w:rsidRPr="002C6A1E">
              <w:rPr>
                <w:b/>
                <w:i w:val="0"/>
                <w:sz w:val="18"/>
                <w:szCs w:val="18"/>
              </w:rPr>
              <w:t>1</w:t>
            </w:r>
            <w:r w:rsidR="009728DF">
              <w:rPr>
                <w:b/>
                <w:i w:val="0"/>
                <w:sz w:val="18"/>
                <w:szCs w:val="18"/>
              </w:rPr>
              <w:t>1</w:t>
            </w:r>
          </w:p>
        </w:tc>
        <w:tc>
          <w:tcPr>
            <w:tcW w:w="1701" w:type="dxa"/>
            <w:shd w:val="clear" w:color="auto" w:fill="auto"/>
            <w:vAlign w:val="center"/>
          </w:tcPr>
          <w:p w:rsidR="00973CFA" w:rsidRPr="002C6A1E" w:rsidRDefault="00973CFA" w:rsidP="00C84AB9">
            <w:pPr>
              <w:pStyle w:val="Telobesedila-zamik"/>
              <w:spacing w:after="0"/>
              <w:ind w:left="0"/>
              <w:rPr>
                <w:i w:val="0"/>
                <w:sz w:val="16"/>
                <w:szCs w:val="16"/>
              </w:rPr>
            </w:pPr>
            <w:r w:rsidRPr="002C6A1E">
              <w:rPr>
                <w:i w:val="0"/>
                <w:sz w:val="18"/>
                <w:szCs w:val="18"/>
              </w:rPr>
              <w:t>Skupna ponudba</w:t>
            </w:r>
          </w:p>
        </w:tc>
        <w:tc>
          <w:tcPr>
            <w:tcW w:w="5982" w:type="dxa"/>
            <w:shd w:val="clear" w:color="auto" w:fill="auto"/>
            <w:vAlign w:val="center"/>
          </w:tcPr>
          <w:p w:rsidR="00643C64" w:rsidRPr="00A2470C" w:rsidRDefault="00643C64" w:rsidP="00643C64">
            <w:pPr>
              <w:pStyle w:val="Glava"/>
              <w:tabs>
                <w:tab w:val="clear" w:pos="4536"/>
                <w:tab w:val="clear" w:pos="9072"/>
              </w:tabs>
              <w:jc w:val="both"/>
              <w:rPr>
                <w:i w:val="0"/>
                <w:sz w:val="18"/>
                <w:szCs w:val="18"/>
              </w:rPr>
            </w:pPr>
          </w:p>
          <w:p w:rsidR="00973CFA" w:rsidRPr="00A2470C" w:rsidRDefault="006E536E" w:rsidP="00643C64">
            <w:pPr>
              <w:pStyle w:val="Glava"/>
              <w:tabs>
                <w:tab w:val="clear" w:pos="4536"/>
                <w:tab w:val="clear" w:pos="9072"/>
              </w:tabs>
              <w:jc w:val="both"/>
              <w:rPr>
                <w:i w:val="0"/>
                <w:sz w:val="18"/>
                <w:szCs w:val="18"/>
              </w:rPr>
            </w:pPr>
            <w:r w:rsidRPr="00A2470C">
              <w:rPr>
                <w:i w:val="0"/>
                <w:sz w:val="18"/>
                <w:szCs w:val="18"/>
              </w:rPr>
              <w:t xml:space="preserve">Gospodarski subjekti </w:t>
            </w:r>
            <w:r w:rsidR="00973CFA" w:rsidRPr="00A2470C">
              <w:rPr>
                <w:i w:val="0"/>
                <w:sz w:val="18"/>
                <w:szCs w:val="18"/>
              </w:rPr>
              <w:t>v skupni ponudbi predložijo</w:t>
            </w:r>
            <w:r w:rsidR="00643C64" w:rsidRPr="00A2470C">
              <w:rPr>
                <w:i w:val="0"/>
                <w:sz w:val="18"/>
                <w:szCs w:val="18"/>
              </w:rPr>
              <w:t xml:space="preserve"> oz. navedejo</w:t>
            </w:r>
            <w:r w:rsidR="00973CFA" w:rsidRPr="00A2470C">
              <w:rPr>
                <w:i w:val="0"/>
                <w:sz w:val="18"/>
                <w:szCs w:val="18"/>
              </w:rPr>
              <w:t>:</w:t>
            </w:r>
          </w:p>
          <w:p w:rsidR="00B72D54" w:rsidRPr="00A2470C" w:rsidRDefault="00643C64" w:rsidP="00541049">
            <w:pPr>
              <w:pStyle w:val="Glava"/>
              <w:numPr>
                <w:ilvl w:val="0"/>
                <w:numId w:val="17"/>
              </w:numPr>
              <w:tabs>
                <w:tab w:val="clear" w:pos="4536"/>
                <w:tab w:val="clear" w:pos="9072"/>
              </w:tabs>
              <w:jc w:val="both"/>
              <w:rPr>
                <w:i w:val="0"/>
                <w:sz w:val="18"/>
                <w:szCs w:val="18"/>
              </w:rPr>
            </w:pPr>
            <w:r w:rsidRPr="00A2470C">
              <w:rPr>
                <w:i w:val="0"/>
                <w:sz w:val="18"/>
                <w:szCs w:val="18"/>
              </w:rPr>
              <w:t xml:space="preserve">v informacijskem sistemu e-JN </w:t>
            </w:r>
            <w:r w:rsidR="00B72D54" w:rsidRPr="00A2470C">
              <w:rPr>
                <w:i w:val="0"/>
                <w:sz w:val="18"/>
                <w:szCs w:val="18"/>
              </w:rPr>
              <w:t>v razdelku »</w:t>
            </w:r>
            <w:r w:rsidR="00B72D54" w:rsidRPr="00A2470C">
              <w:rPr>
                <w:sz w:val="18"/>
                <w:szCs w:val="18"/>
              </w:rPr>
              <w:t>Sodelujoči</w:t>
            </w:r>
            <w:r w:rsidR="00B72D54" w:rsidRPr="00A2470C">
              <w:rPr>
                <w:i w:val="0"/>
                <w:sz w:val="18"/>
                <w:szCs w:val="18"/>
              </w:rPr>
              <w:t>« vse gospodarske subjekte, ki nastopajo v skupni ponudbi</w:t>
            </w:r>
          </w:p>
          <w:p w:rsidR="00973CFA" w:rsidRPr="00A2470C" w:rsidRDefault="00973CFA" w:rsidP="00541049">
            <w:pPr>
              <w:pStyle w:val="Glava"/>
              <w:numPr>
                <w:ilvl w:val="0"/>
                <w:numId w:val="17"/>
              </w:numPr>
              <w:tabs>
                <w:tab w:val="clear" w:pos="4536"/>
                <w:tab w:val="clear" w:pos="9072"/>
              </w:tabs>
              <w:jc w:val="both"/>
              <w:rPr>
                <w:i w:val="0"/>
                <w:sz w:val="18"/>
                <w:szCs w:val="18"/>
              </w:rPr>
            </w:pPr>
            <w:r w:rsidRPr="00A2470C">
              <w:rPr>
                <w:i w:val="0"/>
                <w:sz w:val="18"/>
                <w:szCs w:val="18"/>
              </w:rPr>
              <w:t>ponudbeno dokumentacijo, kot je zahtevana</w:t>
            </w:r>
            <w:r w:rsidR="006E536E" w:rsidRPr="00A2470C">
              <w:rPr>
                <w:i w:val="0"/>
                <w:sz w:val="18"/>
                <w:szCs w:val="18"/>
              </w:rPr>
              <w:t xml:space="preserve"> v prilogi </w:t>
            </w:r>
            <w:r w:rsidR="002C6A1E" w:rsidRPr="00A2470C">
              <w:rPr>
                <w:i w:val="0"/>
                <w:sz w:val="18"/>
                <w:szCs w:val="18"/>
              </w:rPr>
              <w:t>10</w:t>
            </w:r>
            <w:r w:rsidR="006E536E" w:rsidRPr="00A2470C">
              <w:rPr>
                <w:i w:val="0"/>
                <w:sz w:val="18"/>
                <w:szCs w:val="18"/>
              </w:rPr>
              <w:t>.</w:t>
            </w:r>
          </w:p>
          <w:p w:rsidR="00643C64" w:rsidRPr="00A2470C" w:rsidRDefault="00643C64" w:rsidP="00643C64">
            <w:pPr>
              <w:pStyle w:val="Glava"/>
              <w:tabs>
                <w:tab w:val="clear" w:pos="4536"/>
                <w:tab w:val="clear" w:pos="9072"/>
              </w:tabs>
              <w:ind w:left="360"/>
              <w:jc w:val="both"/>
              <w:rPr>
                <w:i w:val="0"/>
                <w:sz w:val="18"/>
                <w:szCs w:val="18"/>
              </w:rPr>
            </w:pPr>
          </w:p>
        </w:tc>
      </w:tr>
    </w:tbl>
    <w:p w:rsidR="008359FC" w:rsidRDefault="008359FC" w:rsidP="00D00D74">
      <w:pPr>
        <w:pStyle w:val="Glava"/>
        <w:tabs>
          <w:tab w:val="clear" w:pos="4536"/>
          <w:tab w:val="clear" w:pos="9072"/>
        </w:tabs>
        <w:jc w:val="both"/>
        <w:rPr>
          <w:i w:val="0"/>
          <w:sz w:val="22"/>
          <w:szCs w:val="22"/>
        </w:rPr>
      </w:pPr>
    </w:p>
    <w:p w:rsidR="009123D1" w:rsidRPr="0079325B" w:rsidRDefault="009123D1" w:rsidP="00541049">
      <w:pPr>
        <w:pStyle w:val="Zoran1"/>
        <w:numPr>
          <w:ilvl w:val="0"/>
          <w:numId w:val="11"/>
        </w:numPr>
        <w:rPr>
          <w:rFonts w:ascii="Times New Roman" w:hAnsi="Times New Roman" w:cs="Times New Roman"/>
        </w:rPr>
      </w:pPr>
      <w:r w:rsidRPr="0079325B">
        <w:rPr>
          <w:rFonts w:ascii="Times New Roman" w:hAnsi="Times New Roman" w:cs="Times New Roman"/>
        </w:rPr>
        <w:t xml:space="preserve">Rok veljavnosti </w:t>
      </w:r>
      <w:r w:rsidR="00A2433A">
        <w:rPr>
          <w:rFonts w:ascii="Times New Roman" w:hAnsi="Times New Roman" w:cs="Times New Roman"/>
        </w:rPr>
        <w:t>p</w:t>
      </w:r>
      <w:r w:rsidR="00CD41ED">
        <w:rPr>
          <w:rFonts w:ascii="Times New Roman" w:hAnsi="Times New Roman" w:cs="Times New Roman"/>
        </w:rPr>
        <w:t>onudbe</w:t>
      </w:r>
    </w:p>
    <w:p w:rsidR="009123D1" w:rsidRPr="0079325B" w:rsidRDefault="009123D1" w:rsidP="00D00D74">
      <w:pPr>
        <w:ind w:left="1080"/>
        <w:jc w:val="both"/>
        <w:rPr>
          <w:i w:val="0"/>
          <w:sz w:val="16"/>
          <w:szCs w:val="16"/>
        </w:rPr>
      </w:pPr>
    </w:p>
    <w:p w:rsidR="009123D1" w:rsidRDefault="00FE5146" w:rsidP="00D00D74">
      <w:pPr>
        <w:ind w:left="1080"/>
        <w:jc w:val="both"/>
        <w:rPr>
          <w:i w:val="0"/>
          <w:sz w:val="22"/>
          <w:szCs w:val="22"/>
        </w:rPr>
      </w:pPr>
      <w:r w:rsidRPr="005822C8">
        <w:rPr>
          <w:i w:val="0"/>
          <w:sz w:val="22"/>
          <w:szCs w:val="22"/>
        </w:rPr>
        <w:t>Ponudba mora biti veljavna</w:t>
      </w:r>
      <w:r w:rsidR="00174EF2">
        <w:rPr>
          <w:i w:val="0"/>
          <w:sz w:val="22"/>
          <w:szCs w:val="22"/>
        </w:rPr>
        <w:t xml:space="preserve"> 6 mesecev. </w:t>
      </w:r>
    </w:p>
    <w:p w:rsidR="00643C64" w:rsidRPr="0079325B" w:rsidRDefault="00643C64" w:rsidP="00D00D74">
      <w:pPr>
        <w:ind w:left="1080"/>
        <w:jc w:val="both"/>
        <w:rPr>
          <w:i w:val="0"/>
          <w:sz w:val="22"/>
          <w:szCs w:val="22"/>
        </w:rPr>
      </w:pPr>
    </w:p>
    <w:p w:rsidR="000C3E44" w:rsidRPr="00852E20" w:rsidRDefault="000C3E44" w:rsidP="00D00D74">
      <w:pPr>
        <w:ind w:left="1080"/>
        <w:jc w:val="both"/>
        <w:rPr>
          <w:i w:val="0"/>
          <w:sz w:val="16"/>
          <w:szCs w:val="16"/>
        </w:rPr>
      </w:pPr>
    </w:p>
    <w:p w:rsidR="009123D1" w:rsidRPr="0079325B" w:rsidRDefault="009123D1" w:rsidP="00541049">
      <w:pPr>
        <w:pStyle w:val="Zoran1"/>
        <w:numPr>
          <w:ilvl w:val="0"/>
          <w:numId w:val="11"/>
        </w:numPr>
        <w:rPr>
          <w:rFonts w:ascii="Times New Roman" w:hAnsi="Times New Roman" w:cs="Times New Roman"/>
        </w:rPr>
      </w:pPr>
      <w:r w:rsidRPr="0079325B">
        <w:rPr>
          <w:rFonts w:ascii="Times New Roman" w:hAnsi="Times New Roman" w:cs="Times New Roman"/>
        </w:rPr>
        <w:t>Jezik, valuta</w:t>
      </w:r>
    </w:p>
    <w:p w:rsidR="009123D1" w:rsidRPr="0079325B" w:rsidRDefault="009123D1" w:rsidP="00D00D74">
      <w:pPr>
        <w:ind w:left="1080"/>
        <w:jc w:val="both"/>
        <w:rPr>
          <w:i w:val="0"/>
          <w:sz w:val="16"/>
          <w:szCs w:val="16"/>
        </w:rPr>
      </w:pPr>
    </w:p>
    <w:p w:rsidR="000372A0" w:rsidRDefault="00A2433A" w:rsidP="002C6A1E">
      <w:pPr>
        <w:shd w:val="clear" w:color="auto" w:fill="FFFFFF"/>
        <w:ind w:left="1134"/>
        <w:jc w:val="both"/>
        <w:rPr>
          <w:i w:val="0"/>
          <w:sz w:val="22"/>
          <w:szCs w:val="22"/>
        </w:rPr>
      </w:pPr>
      <w:r>
        <w:rPr>
          <w:rFonts w:cs="Arial"/>
          <w:i w:val="0"/>
          <w:iCs/>
          <w:color w:val="000000" w:themeColor="text1"/>
          <w:sz w:val="22"/>
          <w:szCs w:val="22"/>
        </w:rPr>
        <w:t>Gospodarski subjekt</w:t>
      </w:r>
      <w:r w:rsidRPr="005F4F99">
        <w:rPr>
          <w:rFonts w:cs="Arial"/>
          <w:i w:val="0"/>
          <w:iCs/>
          <w:color w:val="000000" w:themeColor="text1"/>
          <w:sz w:val="22"/>
          <w:szCs w:val="22"/>
        </w:rPr>
        <w:t xml:space="preserve"> </w:t>
      </w:r>
      <w:r w:rsidR="00C12574" w:rsidRPr="005F4F99">
        <w:rPr>
          <w:rFonts w:cs="Arial"/>
          <w:i w:val="0"/>
          <w:iCs/>
          <w:color w:val="000000" w:themeColor="text1"/>
          <w:sz w:val="22"/>
          <w:szCs w:val="22"/>
        </w:rPr>
        <w:t xml:space="preserve">mora izdelati </w:t>
      </w:r>
      <w:r>
        <w:rPr>
          <w:rFonts w:cs="Arial"/>
          <w:i w:val="0"/>
          <w:iCs/>
          <w:color w:val="000000" w:themeColor="text1"/>
          <w:sz w:val="22"/>
          <w:szCs w:val="22"/>
        </w:rPr>
        <w:t>p</w:t>
      </w:r>
      <w:r w:rsidR="00CD41ED">
        <w:rPr>
          <w:rFonts w:cs="Arial"/>
          <w:i w:val="0"/>
          <w:iCs/>
          <w:color w:val="000000" w:themeColor="text1"/>
          <w:sz w:val="22"/>
          <w:szCs w:val="22"/>
        </w:rPr>
        <w:t>onudbo</w:t>
      </w:r>
      <w:r w:rsidR="00C12574" w:rsidRPr="005F4F99">
        <w:rPr>
          <w:rFonts w:cs="Arial"/>
          <w:i w:val="0"/>
          <w:iCs/>
          <w:color w:val="000000" w:themeColor="text1"/>
          <w:sz w:val="22"/>
          <w:szCs w:val="22"/>
        </w:rPr>
        <w:t xml:space="preserve"> v slovenskem jeziku.</w:t>
      </w:r>
      <w:r w:rsidR="002C6A1E">
        <w:rPr>
          <w:rFonts w:cs="Arial"/>
          <w:i w:val="0"/>
          <w:iCs/>
          <w:color w:val="000000" w:themeColor="text1"/>
          <w:sz w:val="22"/>
          <w:szCs w:val="22"/>
        </w:rPr>
        <w:t xml:space="preserve"> </w:t>
      </w:r>
      <w:r w:rsidR="000372A0">
        <w:rPr>
          <w:i w:val="0"/>
          <w:sz w:val="22"/>
          <w:szCs w:val="22"/>
        </w:rPr>
        <w:t>V</w:t>
      </w:r>
      <w:r w:rsidR="000372A0" w:rsidRPr="0079325B">
        <w:rPr>
          <w:i w:val="0"/>
          <w:sz w:val="22"/>
          <w:szCs w:val="22"/>
        </w:rPr>
        <w:t>rednosti</w:t>
      </w:r>
      <w:r w:rsidR="000372A0">
        <w:rPr>
          <w:i w:val="0"/>
          <w:sz w:val="22"/>
          <w:szCs w:val="22"/>
        </w:rPr>
        <w:t xml:space="preserve"> morajo biti </w:t>
      </w:r>
      <w:r w:rsidR="000372A0" w:rsidRPr="0079325B">
        <w:rPr>
          <w:i w:val="0"/>
          <w:sz w:val="22"/>
          <w:szCs w:val="22"/>
        </w:rPr>
        <w:t xml:space="preserve">izkazane v </w:t>
      </w:r>
      <w:proofErr w:type="spellStart"/>
      <w:r w:rsidR="000372A0" w:rsidRPr="0079325B">
        <w:rPr>
          <w:i w:val="0"/>
          <w:sz w:val="22"/>
          <w:szCs w:val="22"/>
        </w:rPr>
        <w:t>eurih</w:t>
      </w:r>
      <w:proofErr w:type="spellEnd"/>
      <w:r w:rsidR="000372A0" w:rsidRPr="0079325B">
        <w:rPr>
          <w:i w:val="0"/>
          <w:sz w:val="22"/>
          <w:szCs w:val="22"/>
        </w:rPr>
        <w:t>.</w:t>
      </w:r>
    </w:p>
    <w:p w:rsidR="00643C64" w:rsidRPr="0079325B" w:rsidRDefault="00643C64" w:rsidP="002C6A1E">
      <w:pPr>
        <w:shd w:val="clear" w:color="auto" w:fill="FFFFFF"/>
        <w:ind w:left="1134"/>
        <w:jc w:val="both"/>
        <w:rPr>
          <w:i w:val="0"/>
          <w:sz w:val="22"/>
          <w:szCs w:val="22"/>
        </w:rPr>
      </w:pPr>
    </w:p>
    <w:p w:rsidR="00C12574" w:rsidRPr="00EA2B2B" w:rsidRDefault="00C12574" w:rsidP="00C12574">
      <w:pPr>
        <w:ind w:left="1080"/>
        <w:jc w:val="both"/>
        <w:rPr>
          <w:i w:val="0"/>
          <w:sz w:val="16"/>
          <w:szCs w:val="16"/>
        </w:rPr>
      </w:pPr>
    </w:p>
    <w:p w:rsidR="009123D1" w:rsidRPr="0079325B" w:rsidRDefault="009123D1" w:rsidP="00541049">
      <w:pPr>
        <w:pStyle w:val="Zoran1"/>
        <w:numPr>
          <w:ilvl w:val="0"/>
          <w:numId w:val="11"/>
        </w:numPr>
        <w:rPr>
          <w:rFonts w:ascii="Times New Roman" w:hAnsi="Times New Roman" w:cs="Times New Roman"/>
        </w:rPr>
      </w:pPr>
      <w:r w:rsidRPr="0079325B">
        <w:rPr>
          <w:rFonts w:ascii="Times New Roman" w:hAnsi="Times New Roman" w:cs="Times New Roman"/>
        </w:rPr>
        <w:t>Stroški</w:t>
      </w:r>
    </w:p>
    <w:p w:rsidR="009123D1" w:rsidRPr="0079325B" w:rsidRDefault="009123D1" w:rsidP="00D00D74">
      <w:pPr>
        <w:ind w:left="1080"/>
        <w:jc w:val="both"/>
        <w:rPr>
          <w:i w:val="0"/>
          <w:sz w:val="16"/>
          <w:szCs w:val="16"/>
        </w:rPr>
      </w:pPr>
    </w:p>
    <w:p w:rsidR="009123D1" w:rsidRDefault="00A2433A" w:rsidP="00D00D74">
      <w:pPr>
        <w:ind w:left="1080"/>
        <w:jc w:val="both"/>
        <w:rPr>
          <w:i w:val="0"/>
          <w:sz w:val="22"/>
          <w:szCs w:val="22"/>
        </w:rPr>
      </w:pPr>
      <w:r>
        <w:rPr>
          <w:i w:val="0"/>
          <w:sz w:val="22"/>
          <w:szCs w:val="22"/>
        </w:rPr>
        <w:lastRenderedPageBreak/>
        <w:t>Gospodarski subjekt</w:t>
      </w:r>
      <w:r w:rsidRPr="0079325B">
        <w:rPr>
          <w:i w:val="0"/>
          <w:sz w:val="22"/>
          <w:szCs w:val="22"/>
        </w:rPr>
        <w:t xml:space="preserve"> </w:t>
      </w:r>
      <w:r w:rsidR="009123D1" w:rsidRPr="0079325B">
        <w:rPr>
          <w:i w:val="0"/>
          <w:sz w:val="22"/>
          <w:szCs w:val="22"/>
        </w:rPr>
        <w:t xml:space="preserve">nosi vse stroške povezane s pripravo in predložitvijo </w:t>
      </w:r>
      <w:r>
        <w:rPr>
          <w:i w:val="0"/>
          <w:sz w:val="22"/>
          <w:szCs w:val="22"/>
        </w:rPr>
        <w:t>p</w:t>
      </w:r>
      <w:r w:rsidR="00EF1FDD">
        <w:rPr>
          <w:i w:val="0"/>
          <w:sz w:val="22"/>
          <w:szCs w:val="22"/>
        </w:rPr>
        <w:t>onudbe</w:t>
      </w:r>
      <w:r w:rsidR="009123D1" w:rsidRPr="0079325B">
        <w:rPr>
          <w:i w:val="0"/>
          <w:sz w:val="22"/>
          <w:szCs w:val="22"/>
        </w:rPr>
        <w:t>.</w:t>
      </w:r>
    </w:p>
    <w:p w:rsidR="00643C64" w:rsidRDefault="00643C64" w:rsidP="00D00D74">
      <w:pPr>
        <w:ind w:left="1080"/>
        <w:jc w:val="both"/>
        <w:rPr>
          <w:i w:val="0"/>
          <w:sz w:val="22"/>
          <w:szCs w:val="22"/>
        </w:rPr>
      </w:pPr>
    </w:p>
    <w:p w:rsidR="00A16F6B" w:rsidRDefault="00A16F6B" w:rsidP="00D00D74">
      <w:pPr>
        <w:ind w:left="1080"/>
        <w:jc w:val="both"/>
        <w:rPr>
          <w:i w:val="0"/>
          <w:sz w:val="22"/>
          <w:szCs w:val="22"/>
        </w:rPr>
      </w:pPr>
    </w:p>
    <w:p w:rsidR="00A16F6B" w:rsidRPr="0079325B" w:rsidRDefault="00A16F6B" w:rsidP="00541049">
      <w:pPr>
        <w:pStyle w:val="Zoran1"/>
        <w:numPr>
          <w:ilvl w:val="0"/>
          <w:numId w:val="11"/>
        </w:numPr>
        <w:rPr>
          <w:rFonts w:ascii="Times New Roman" w:hAnsi="Times New Roman" w:cs="Times New Roman"/>
        </w:rPr>
      </w:pPr>
      <w:r w:rsidRPr="0079325B">
        <w:rPr>
          <w:rFonts w:ascii="Times New Roman" w:hAnsi="Times New Roman" w:cs="Times New Roman"/>
        </w:rPr>
        <w:t>Variantne ponudbe</w:t>
      </w:r>
    </w:p>
    <w:p w:rsidR="00A16F6B" w:rsidRPr="0079325B" w:rsidRDefault="00A16F6B" w:rsidP="00A16F6B">
      <w:pPr>
        <w:ind w:left="1080"/>
        <w:jc w:val="both"/>
        <w:rPr>
          <w:i w:val="0"/>
          <w:sz w:val="16"/>
          <w:szCs w:val="16"/>
        </w:rPr>
      </w:pPr>
    </w:p>
    <w:p w:rsidR="00A16F6B" w:rsidRDefault="00A16F6B" w:rsidP="00A16F6B">
      <w:pPr>
        <w:ind w:left="1080"/>
        <w:jc w:val="both"/>
        <w:rPr>
          <w:i w:val="0"/>
          <w:sz w:val="22"/>
          <w:szCs w:val="22"/>
        </w:rPr>
      </w:pPr>
      <w:r w:rsidRPr="0079325B">
        <w:rPr>
          <w:i w:val="0"/>
          <w:sz w:val="22"/>
          <w:szCs w:val="22"/>
        </w:rPr>
        <w:t>Variantne ponudbe niso dovoljene.</w:t>
      </w:r>
    </w:p>
    <w:p w:rsidR="0005577F" w:rsidRPr="0079325B" w:rsidRDefault="0005577F" w:rsidP="00D00D74">
      <w:pPr>
        <w:ind w:left="1080"/>
        <w:jc w:val="both"/>
        <w:rPr>
          <w:i w:val="0"/>
          <w:sz w:val="22"/>
          <w:szCs w:val="22"/>
        </w:rPr>
      </w:pPr>
    </w:p>
    <w:p w:rsidR="00D67EE9" w:rsidRPr="004657D3" w:rsidRDefault="00D67EE9" w:rsidP="00541049">
      <w:pPr>
        <w:pStyle w:val="Zoran1"/>
        <w:numPr>
          <w:ilvl w:val="0"/>
          <w:numId w:val="11"/>
        </w:numPr>
        <w:rPr>
          <w:rFonts w:ascii="Times New Roman" w:hAnsi="Times New Roman" w:cs="Times New Roman"/>
        </w:rPr>
      </w:pPr>
      <w:r w:rsidRPr="004657D3">
        <w:rPr>
          <w:rFonts w:ascii="Times New Roman" w:hAnsi="Times New Roman" w:cs="Times New Roman"/>
        </w:rPr>
        <w:t xml:space="preserve">Skupna </w:t>
      </w:r>
      <w:r w:rsidR="00EF1FDD">
        <w:rPr>
          <w:rFonts w:ascii="Times New Roman" w:hAnsi="Times New Roman" w:cs="Times New Roman"/>
        </w:rPr>
        <w:t>ponudba</w:t>
      </w:r>
    </w:p>
    <w:p w:rsidR="00D67EE9" w:rsidRPr="004657D3" w:rsidRDefault="00D67EE9" w:rsidP="00D67EE9">
      <w:pPr>
        <w:ind w:left="1080"/>
        <w:jc w:val="both"/>
        <w:rPr>
          <w:i w:val="0"/>
          <w:sz w:val="22"/>
          <w:szCs w:val="22"/>
        </w:rPr>
      </w:pPr>
    </w:p>
    <w:p w:rsidR="00C12574" w:rsidRPr="004657D3" w:rsidRDefault="00A2433A" w:rsidP="00C12574">
      <w:pPr>
        <w:shd w:val="clear" w:color="auto" w:fill="FFFFFF"/>
        <w:ind w:left="1080"/>
        <w:jc w:val="both"/>
        <w:rPr>
          <w:i w:val="0"/>
          <w:sz w:val="22"/>
          <w:szCs w:val="22"/>
        </w:rPr>
      </w:pPr>
      <w:r>
        <w:rPr>
          <w:i w:val="0"/>
          <w:sz w:val="22"/>
          <w:szCs w:val="22"/>
        </w:rPr>
        <w:t>P</w:t>
      </w:r>
      <w:r w:rsidR="00EF1FDD">
        <w:rPr>
          <w:i w:val="0"/>
          <w:sz w:val="22"/>
          <w:szCs w:val="22"/>
        </w:rPr>
        <w:t>onudbo</w:t>
      </w:r>
      <w:r w:rsidR="00C12574" w:rsidRPr="004657D3">
        <w:rPr>
          <w:i w:val="0"/>
          <w:sz w:val="22"/>
          <w:szCs w:val="22"/>
        </w:rPr>
        <w:t xml:space="preserve"> lahko predloži tudi skupina gospodarskih subjektov (skupna </w:t>
      </w:r>
      <w:r>
        <w:rPr>
          <w:i w:val="0"/>
          <w:sz w:val="22"/>
          <w:szCs w:val="22"/>
        </w:rPr>
        <w:t>p</w:t>
      </w:r>
      <w:r w:rsidR="00EF1FDD">
        <w:rPr>
          <w:i w:val="0"/>
          <w:sz w:val="22"/>
          <w:szCs w:val="22"/>
        </w:rPr>
        <w:t>onudba</w:t>
      </w:r>
      <w:r w:rsidR="00C12574" w:rsidRPr="004657D3">
        <w:rPr>
          <w:i w:val="0"/>
          <w:sz w:val="22"/>
          <w:szCs w:val="22"/>
        </w:rPr>
        <w:t xml:space="preserve">). Ne glede na predložitev skupne </w:t>
      </w:r>
      <w:r>
        <w:rPr>
          <w:i w:val="0"/>
          <w:sz w:val="22"/>
          <w:szCs w:val="22"/>
        </w:rPr>
        <w:t>p</w:t>
      </w:r>
      <w:r w:rsidR="00EF1FDD">
        <w:rPr>
          <w:i w:val="0"/>
          <w:sz w:val="22"/>
          <w:szCs w:val="22"/>
        </w:rPr>
        <w:t>onudbe</w:t>
      </w:r>
      <w:r w:rsidR="00C12574" w:rsidRPr="004657D3">
        <w:rPr>
          <w:i w:val="0"/>
          <w:sz w:val="22"/>
          <w:szCs w:val="22"/>
        </w:rPr>
        <w:t xml:space="preserve"> </w:t>
      </w:r>
      <w:r>
        <w:rPr>
          <w:i w:val="0"/>
          <w:sz w:val="22"/>
          <w:szCs w:val="22"/>
        </w:rPr>
        <w:t>gospodarski subjekti</w:t>
      </w:r>
      <w:r w:rsidRPr="004657D3">
        <w:rPr>
          <w:i w:val="0"/>
          <w:sz w:val="22"/>
          <w:szCs w:val="22"/>
        </w:rPr>
        <w:t xml:space="preserve"> </w:t>
      </w:r>
      <w:r w:rsidR="00C12574" w:rsidRPr="004657D3">
        <w:rPr>
          <w:i w:val="0"/>
          <w:sz w:val="22"/>
          <w:szCs w:val="22"/>
        </w:rPr>
        <w:t xml:space="preserve">odgovarjajo naročniku neomejeno solidarno. Skupna </w:t>
      </w:r>
      <w:r>
        <w:rPr>
          <w:i w:val="0"/>
          <w:sz w:val="22"/>
          <w:szCs w:val="22"/>
        </w:rPr>
        <w:t>p</w:t>
      </w:r>
      <w:r w:rsidR="00EF1FDD">
        <w:rPr>
          <w:i w:val="0"/>
          <w:sz w:val="22"/>
          <w:szCs w:val="22"/>
        </w:rPr>
        <w:t>onudba</w:t>
      </w:r>
      <w:r w:rsidR="00C12574" w:rsidRPr="004657D3">
        <w:rPr>
          <w:i w:val="0"/>
          <w:sz w:val="22"/>
          <w:szCs w:val="22"/>
        </w:rPr>
        <w:t xml:space="preserve"> mora biti pripravljena v skladu z navodili iz te razpisne dokumentacije.</w:t>
      </w:r>
    </w:p>
    <w:p w:rsidR="00C12574" w:rsidRPr="00BA0A34" w:rsidRDefault="00C12574" w:rsidP="00C12574">
      <w:pPr>
        <w:shd w:val="clear" w:color="auto" w:fill="FFFFFF"/>
        <w:ind w:left="1080"/>
        <w:jc w:val="both"/>
        <w:rPr>
          <w:rFonts w:cs="Arial"/>
          <w:i w:val="0"/>
          <w:iCs/>
          <w:color w:val="000000" w:themeColor="text1"/>
          <w:sz w:val="16"/>
          <w:szCs w:val="16"/>
        </w:rPr>
      </w:pPr>
    </w:p>
    <w:p w:rsidR="00C12574" w:rsidRPr="004657D3" w:rsidRDefault="00C12574" w:rsidP="00C12574">
      <w:pPr>
        <w:shd w:val="clear" w:color="auto" w:fill="FFFFFF"/>
        <w:ind w:left="1080"/>
        <w:jc w:val="both"/>
        <w:rPr>
          <w:rFonts w:cs="Arial"/>
          <w:i w:val="0"/>
          <w:iCs/>
          <w:color w:val="000000" w:themeColor="text1"/>
          <w:sz w:val="22"/>
          <w:szCs w:val="22"/>
        </w:rPr>
      </w:pPr>
      <w:r w:rsidRPr="004657D3">
        <w:rPr>
          <w:rFonts w:cs="Arial"/>
          <w:i w:val="0"/>
          <w:iCs/>
          <w:color w:val="000000" w:themeColor="text1"/>
          <w:sz w:val="22"/>
          <w:szCs w:val="22"/>
        </w:rPr>
        <w:t xml:space="preserve">V primeru skupne </w:t>
      </w:r>
      <w:r w:rsidR="00A2433A">
        <w:rPr>
          <w:rFonts w:cs="Arial"/>
          <w:i w:val="0"/>
          <w:iCs/>
          <w:color w:val="000000" w:themeColor="text1"/>
          <w:sz w:val="22"/>
          <w:szCs w:val="22"/>
        </w:rPr>
        <w:t>p</w:t>
      </w:r>
      <w:r w:rsidR="00EF1FDD">
        <w:rPr>
          <w:rFonts w:cs="Arial"/>
          <w:i w:val="0"/>
          <w:iCs/>
          <w:color w:val="000000" w:themeColor="text1"/>
          <w:sz w:val="22"/>
          <w:szCs w:val="22"/>
        </w:rPr>
        <w:t>onudbe</w:t>
      </w:r>
      <w:r w:rsidRPr="004657D3">
        <w:rPr>
          <w:rFonts w:cs="Arial"/>
          <w:i w:val="0"/>
          <w:iCs/>
          <w:color w:val="000000" w:themeColor="text1"/>
          <w:sz w:val="22"/>
          <w:szCs w:val="22"/>
        </w:rPr>
        <w:t xml:space="preserve"> bo naročnik od izbrane skupine zahteval predložitev ustreznega akta o skupni izvedbi naročila, ki mora vsebovati vsaj:</w:t>
      </w:r>
    </w:p>
    <w:p w:rsidR="00C12574" w:rsidRPr="004657D3" w:rsidRDefault="00C12574" w:rsidP="00541049">
      <w:pPr>
        <w:pStyle w:val="Odstavekseznama"/>
        <w:numPr>
          <w:ilvl w:val="0"/>
          <w:numId w:val="14"/>
        </w:numPr>
        <w:shd w:val="clear" w:color="auto" w:fill="FFFFFF"/>
        <w:jc w:val="both"/>
        <w:rPr>
          <w:rFonts w:cs="Arial"/>
          <w:i w:val="0"/>
          <w:color w:val="000000" w:themeColor="text1"/>
          <w:sz w:val="22"/>
          <w:szCs w:val="22"/>
        </w:rPr>
      </w:pPr>
      <w:r w:rsidRPr="004657D3">
        <w:rPr>
          <w:rFonts w:cs="Arial"/>
          <w:i w:val="0"/>
          <w:color w:val="000000" w:themeColor="text1"/>
          <w:sz w:val="22"/>
          <w:szCs w:val="22"/>
        </w:rPr>
        <w:t>navedbo vseh partnerjev v skupini (naziv in naslov partnerja, zakonitega zastopnika, matična številka, davčna številka, številka transakcijskega računa),</w:t>
      </w:r>
    </w:p>
    <w:p w:rsidR="00C12574" w:rsidRPr="004657D3" w:rsidRDefault="00C12574" w:rsidP="00541049">
      <w:pPr>
        <w:pStyle w:val="Odstavekseznama"/>
        <w:numPr>
          <w:ilvl w:val="0"/>
          <w:numId w:val="14"/>
        </w:numPr>
        <w:shd w:val="clear" w:color="auto" w:fill="FFFFFF"/>
        <w:jc w:val="both"/>
        <w:rPr>
          <w:rFonts w:cs="Arial"/>
          <w:i w:val="0"/>
          <w:color w:val="000000" w:themeColor="text1"/>
          <w:sz w:val="22"/>
          <w:szCs w:val="22"/>
        </w:rPr>
      </w:pPr>
      <w:r w:rsidRPr="004657D3">
        <w:rPr>
          <w:rFonts w:cs="Arial"/>
          <w:i w:val="0"/>
          <w:color w:val="000000" w:themeColor="text1"/>
          <w:sz w:val="22"/>
          <w:szCs w:val="22"/>
        </w:rPr>
        <w:t>pooblastilo vodilnemu partnerju v skupini,</w:t>
      </w:r>
    </w:p>
    <w:p w:rsidR="00C12574" w:rsidRPr="004657D3" w:rsidRDefault="00C12574" w:rsidP="00541049">
      <w:pPr>
        <w:pStyle w:val="Odstavekseznama"/>
        <w:numPr>
          <w:ilvl w:val="0"/>
          <w:numId w:val="14"/>
        </w:numPr>
        <w:shd w:val="clear" w:color="auto" w:fill="FFFFFF"/>
        <w:jc w:val="both"/>
        <w:rPr>
          <w:rFonts w:cs="Arial"/>
          <w:i w:val="0"/>
          <w:color w:val="000000" w:themeColor="text1"/>
          <w:sz w:val="22"/>
          <w:szCs w:val="22"/>
        </w:rPr>
      </w:pPr>
      <w:r w:rsidRPr="004657D3">
        <w:rPr>
          <w:rFonts w:cs="Arial"/>
          <w:i w:val="0"/>
          <w:color w:val="000000" w:themeColor="text1"/>
          <w:sz w:val="22"/>
          <w:szCs w:val="22"/>
        </w:rPr>
        <w:t>neomejeno solidarno odgovornost vseh partnerjev v skupini do naročnika,</w:t>
      </w:r>
    </w:p>
    <w:p w:rsidR="00C12574" w:rsidRPr="004657D3" w:rsidRDefault="00C12574" w:rsidP="00541049">
      <w:pPr>
        <w:pStyle w:val="Odstavekseznama"/>
        <w:numPr>
          <w:ilvl w:val="0"/>
          <w:numId w:val="14"/>
        </w:numPr>
        <w:shd w:val="clear" w:color="auto" w:fill="FFFFFF"/>
        <w:jc w:val="both"/>
        <w:rPr>
          <w:rFonts w:cs="Arial"/>
          <w:i w:val="0"/>
          <w:color w:val="000000" w:themeColor="text1"/>
          <w:sz w:val="22"/>
          <w:szCs w:val="22"/>
        </w:rPr>
      </w:pPr>
      <w:r w:rsidRPr="004657D3">
        <w:rPr>
          <w:rFonts w:cs="Arial"/>
          <w:i w:val="0"/>
          <w:color w:val="000000" w:themeColor="text1"/>
          <w:sz w:val="22"/>
          <w:szCs w:val="22"/>
        </w:rPr>
        <w:t>področje dela, ki ga bo prevzel in izvedel vsak partner v skupini in delež vsakega partnerja v skupini v % in vrednost del, ki jih prevzema posamezni partner v skupini,</w:t>
      </w:r>
    </w:p>
    <w:p w:rsidR="00C12574" w:rsidRPr="004657D3" w:rsidRDefault="00C12574" w:rsidP="00541049">
      <w:pPr>
        <w:pStyle w:val="Odstavekseznama"/>
        <w:numPr>
          <w:ilvl w:val="0"/>
          <w:numId w:val="14"/>
        </w:numPr>
        <w:shd w:val="clear" w:color="auto" w:fill="FFFFFF"/>
        <w:jc w:val="both"/>
        <w:rPr>
          <w:rFonts w:cs="Arial"/>
          <w:i w:val="0"/>
          <w:color w:val="000000" w:themeColor="text1"/>
          <w:sz w:val="22"/>
          <w:szCs w:val="22"/>
        </w:rPr>
      </w:pPr>
      <w:r w:rsidRPr="004657D3">
        <w:rPr>
          <w:rFonts w:cs="Arial"/>
          <w:i w:val="0"/>
          <w:color w:val="000000" w:themeColor="text1"/>
          <w:sz w:val="22"/>
          <w:szCs w:val="22"/>
        </w:rPr>
        <w:t>način plačila preko vodilnega partnerja v skupini ali vsakemu od partnerjev v skupini,</w:t>
      </w:r>
    </w:p>
    <w:p w:rsidR="00C12574" w:rsidRPr="004657D3" w:rsidRDefault="00C12574" w:rsidP="00541049">
      <w:pPr>
        <w:pStyle w:val="Odstavekseznama"/>
        <w:numPr>
          <w:ilvl w:val="0"/>
          <w:numId w:val="14"/>
        </w:numPr>
        <w:shd w:val="clear" w:color="auto" w:fill="FFFFFF"/>
        <w:jc w:val="both"/>
        <w:rPr>
          <w:i w:val="0"/>
          <w:color w:val="000000" w:themeColor="text1"/>
          <w:sz w:val="22"/>
          <w:szCs w:val="22"/>
        </w:rPr>
      </w:pPr>
      <w:r w:rsidRPr="004657D3">
        <w:rPr>
          <w:rFonts w:cs="Arial"/>
          <w:i w:val="0"/>
          <w:color w:val="000000" w:themeColor="text1"/>
          <w:sz w:val="22"/>
          <w:szCs w:val="22"/>
        </w:rPr>
        <w:t>druge morebitne pravice in obveznosti med partnerji v skupini,</w:t>
      </w:r>
    </w:p>
    <w:p w:rsidR="00C12574" w:rsidRPr="004657D3" w:rsidRDefault="00C12574" w:rsidP="00541049">
      <w:pPr>
        <w:pStyle w:val="Odstavekseznama"/>
        <w:numPr>
          <w:ilvl w:val="0"/>
          <w:numId w:val="14"/>
        </w:numPr>
        <w:shd w:val="clear" w:color="auto" w:fill="FFFFFF"/>
        <w:jc w:val="both"/>
        <w:rPr>
          <w:i w:val="0"/>
          <w:color w:val="000000" w:themeColor="text1"/>
          <w:sz w:val="22"/>
          <w:szCs w:val="22"/>
        </w:rPr>
      </w:pPr>
      <w:r w:rsidRPr="004657D3">
        <w:rPr>
          <w:rFonts w:cs="Arial"/>
          <w:i w:val="0"/>
          <w:color w:val="000000" w:themeColor="text1"/>
          <w:sz w:val="22"/>
          <w:szCs w:val="22"/>
        </w:rPr>
        <w:t>rok veljavnosti pravnega akta.</w:t>
      </w:r>
    </w:p>
    <w:p w:rsidR="00C12574" w:rsidRPr="00BA0A34" w:rsidRDefault="00C12574" w:rsidP="00C12574">
      <w:pPr>
        <w:ind w:left="1080"/>
        <w:jc w:val="both"/>
        <w:rPr>
          <w:i w:val="0"/>
          <w:color w:val="000000" w:themeColor="text1"/>
          <w:sz w:val="16"/>
          <w:szCs w:val="16"/>
        </w:rPr>
      </w:pPr>
    </w:p>
    <w:p w:rsidR="00C12574" w:rsidRPr="004657D3" w:rsidRDefault="00A2433A" w:rsidP="00847FB5">
      <w:pPr>
        <w:pStyle w:val="Glava"/>
        <w:ind w:left="1080"/>
        <w:jc w:val="both"/>
        <w:rPr>
          <w:i w:val="0"/>
          <w:sz w:val="22"/>
          <w:szCs w:val="22"/>
        </w:rPr>
      </w:pPr>
      <w:r w:rsidRPr="00277AD1">
        <w:rPr>
          <w:i w:val="0"/>
          <w:color w:val="000000" w:themeColor="text1"/>
          <w:sz w:val="22"/>
          <w:szCs w:val="22"/>
        </w:rPr>
        <w:t xml:space="preserve">Gospodarski subjekti </w:t>
      </w:r>
      <w:r w:rsidR="00C12574" w:rsidRPr="00277AD1">
        <w:rPr>
          <w:i w:val="0"/>
          <w:color w:val="000000" w:themeColor="text1"/>
          <w:sz w:val="22"/>
          <w:szCs w:val="22"/>
        </w:rPr>
        <w:t xml:space="preserve">v skupni </w:t>
      </w:r>
      <w:r w:rsidRPr="00277AD1">
        <w:rPr>
          <w:i w:val="0"/>
          <w:color w:val="000000" w:themeColor="text1"/>
          <w:sz w:val="22"/>
          <w:szCs w:val="22"/>
        </w:rPr>
        <w:t>p</w:t>
      </w:r>
      <w:r w:rsidR="00EF1FDD">
        <w:rPr>
          <w:i w:val="0"/>
          <w:color w:val="000000" w:themeColor="text1"/>
          <w:sz w:val="22"/>
          <w:szCs w:val="22"/>
        </w:rPr>
        <w:t>onudbi</w:t>
      </w:r>
      <w:r w:rsidR="00C12574" w:rsidRPr="00277AD1">
        <w:rPr>
          <w:i w:val="0"/>
          <w:color w:val="000000" w:themeColor="text1"/>
          <w:sz w:val="22"/>
          <w:szCs w:val="22"/>
        </w:rPr>
        <w:t xml:space="preserve"> predložijo </w:t>
      </w:r>
      <w:r w:rsidR="007A28B0" w:rsidRPr="00277AD1">
        <w:rPr>
          <w:i w:val="0"/>
          <w:color w:val="000000" w:themeColor="text1"/>
          <w:sz w:val="22"/>
          <w:szCs w:val="22"/>
        </w:rPr>
        <w:t>p</w:t>
      </w:r>
      <w:r w:rsidR="00EF1FDD">
        <w:rPr>
          <w:i w:val="0"/>
          <w:color w:val="000000" w:themeColor="text1"/>
          <w:sz w:val="22"/>
          <w:szCs w:val="22"/>
        </w:rPr>
        <w:t>onudbeno</w:t>
      </w:r>
      <w:r w:rsidR="00C12574" w:rsidRPr="00277AD1">
        <w:rPr>
          <w:i w:val="0"/>
          <w:color w:val="000000" w:themeColor="text1"/>
          <w:sz w:val="22"/>
          <w:szCs w:val="22"/>
        </w:rPr>
        <w:t xml:space="preserve"> dokumentacijo, kot je zahtevana v </w:t>
      </w:r>
      <w:r w:rsidR="00C12574" w:rsidRPr="002C6A1E">
        <w:rPr>
          <w:i w:val="0"/>
          <w:color w:val="000000" w:themeColor="text1"/>
          <w:sz w:val="22"/>
          <w:szCs w:val="22"/>
        </w:rPr>
        <w:t xml:space="preserve">prilogi </w:t>
      </w:r>
      <w:r w:rsidR="002C6A1E" w:rsidRPr="002C6A1E">
        <w:rPr>
          <w:i w:val="0"/>
          <w:color w:val="000000" w:themeColor="text1"/>
          <w:sz w:val="22"/>
          <w:szCs w:val="22"/>
        </w:rPr>
        <w:t>10</w:t>
      </w:r>
      <w:r w:rsidR="00C12574" w:rsidRPr="002C6A1E">
        <w:rPr>
          <w:i w:val="0"/>
          <w:sz w:val="22"/>
          <w:szCs w:val="22"/>
        </w:rPr>
        <w:t>.</w:t>
      </w:r>
    </w:p>
    <w:p w:rsidR="00C12574" w:rsidRDefault="00C12574" w:rsidP="00C12574">
      <w:pPr>
        <w:ind w:left="1080"/>
        <w:jc w:val="both"/>
        <w:rPr>
          <w:i w:val="0"/>
          <w:sz w:val="22"/>
          <w:szCs w:val="22"/>
        </w:rPr>
      </w:pPr>
    </w:p>
    <w:p w:rsidR="00643C64" w:rsidRPr="004657D3" w:rsidRDefault="00643C64" w:rsidP="00C12574">
      <w:pPr>
        <w:ind w:left="1080"/>
        <w:jc w:val="both"/>
        <w:rPr>
          <w:i w:val="0"/>
          <w:sz w:val="22"/>
          <w:szCs w:val="22"/>
        </w:rPr>
      </w:pPr>
    </w:p>
    <w:p w:rsidR="00D67EE9" w:rsidRPr="004657D3" w:rsidRDefault="00D67EE9" w:rsidP="00541049">
      <w:pPr>
        <w:pStyle w:val="Zoran1"/>
        <w:numPr>
          <w:ilvl w:val="0"/>
          <w:numId w:val="11"/>
        </w:numPr>
        <w:rPr>
          <w:rFonts w:ascii="Times New Roman" w:hAnsi="Times New Roman" w:cs="Times New Roman"/>
        </w:rPr>
      </w:pPr>
      <w:r w:rsidRPr="004657D3">
        <w:rPr>
          <w:rFonts w:ascii="Times New Roman" w:hAnsi="Times New Roman" w:cs="Times New Roman"/>
        </w:rPr>
        <w:t>Podizvajalci</w:t>
      </w:r>
    </w:p>
    <w:p w:rsidR="0073128F" w:rsidRPr="004657D3" w:rsidRDefault="0073128F" w:rsidP="00444221">
      <w:pPr>
        <w:pStyle w:val="Odstavekseznama"/>
        <w:tabs>
          <w:tab w:val="left" w:pos="567"/>
          <w:tab w:val="left" w:pos="993"/>
        </w:tabs>
        <w:ind w:left="927"/>
        <w:rPr>
          <w:i w:val="0"/>
          <w:sz w:val="22"/>
          <w:szCs w:val="22"/>
        </w:rPr>
      </w:pPr>
    </w:p>
    <w:p w:rsidR="00291814" w:rsidRPr="004657D3" w:rsidRDefault="00291814" w:rsidP="00291814">
      <w:pPr>
        <w:ind w:left="1080"/>
        <w:jc w:val="both"/>
        <w:rPr>
          <w:i w:val="0"/>
          <w:sz w:val="22"/>
          <w:szCs w:val="22"/>
        </w:rPr>
      </w:pPr>
      <w:r w:rsidRPr="004657D3">
        <w:rPr>
          <w:i w:val="0"/>
          <w:sz w:val="22"/>
          <w:szCs w:val="22"/>
        </w:rPr>
        <w:t xml:space="preserve">V primeru, da bo </w:t>
      </w:r>
      <w:r>
        <w:rPr>
          <w:i w:val="0"/>
          <w:sz w:val="22"/>
          <w:szCs w:val="22"/>
        </w:rPr>
        <w:t>gospodarski subjekt</w:t>
      </w:r>
      <w:r w:rsidRPr="004657D3">
        <w:rPr>
          <w:i w:val="0"/>
          <w:sz w:val="22"/>
          <w:szCs w:val="22"/>
        </w:rPr>
        <w:t xml:space="preserve"> v obrazcu </w:t>
      </w:r>
      <w:r>
        <w:rPr>
          <w:i w:val="0"/>
          <w:sz w:val="22"/>
          <w:szCs w:val="22"/>
        </w:rPr>
        <w:t>ESPD navedel</w:t>
      </w:r>
      <w:r w:rsidRPr="004657D3">
        <w:rPr>
          <w:i w:val="0"/>
          <w:sz w:val="22"/>
          <w:szCs w:val="22"/>
        </w:rPr>
        <w:t>, da bo pri izvedbi naročila sodeloval s podizvajalci</w:t>
      </w:r>
      <w:r>
        <w:rPr>
          <w:i w:val="0"/>
          <w:sz w:val="22"/>
          <w:szCs w:val="22"/>
        </w:rPr>
        <w:t>,</w:t>
      </w:r>
      <w:r w:rsidRPr="004657D3">
        <w:rPr>
          <w:i w:val="0"/>
          <w:sz w:val="22"/>
          <w:szCs w:val="22"/>
        </w:rPr>
        <w:t xml:space="preserve"> bo moral</w:t>
      </w:r>
      <w:r>
        <w:rPr>
          <w:i w:val="0"/>
          <w:sz w:val="22"/>
          <w:szCs w:val="22"/>
        </w:rPr>
        <w:t>:</w:t>
      </w:r>
    </w:p>
    <w:p w:rsidR="00FB2342" w:rsidRDefault="00FB2342" w:rsidP="00541049">
      <w:pPr>
        <w:pStyle w:val="Odstavekseznama"/>
        <w:numPr>
          <w:ilvl w:val="0"/>
          <w:numId w:val="19"/>
        </w:numPr>
        <w:jc w:val="both"/>
        <w:rPr>
          <w:i w:val="0"/>
          <w:sz w:val="22"/>
          <w:szCs w:val="22"/>
        </w:rPr>
      </w:pPr>
      <w:r>
        <w:rPr>
          <w:i w:val="0"/>
          <w:sz w:val="22"/>
          <w:szCs w:val="22"/>
        </w:rPr>
        <w:t xml:space="preserve">v ponudbi navesti vse podizvajalce ter vsak del javnega naročila, ki ga namerava oddati v </w:t>
      </w:r>
      <w:proofErr w:type="spellStart"/>
      <w:r>
        <w:rPr>
          <w:i w:val="0"/>
          <w:sz w:val="22"/>
          <w:szCs w:val="22"/>
        </w:rPr>
        <w:t>podizvajanje</w:t>
      </w:r>
      <w:proofErr w:type="spellEnd"/>
      <w:r>
        <w:rPr>
          <w:i w:val="0"/>
          <w:sz w:val="22"/>
          <w:szCs w:val="22"/>
        </w:rPr>
        <w:t xml:space="preserve">; </w:t>
      </w:r>
    </w:p>
    <w:p w:rsidR="00291814" w:rsidRPr="00291814" w:rsidRDefault="00291814" w:rsidP="00541049">
      <w:pPr>
        <w:pStyle w:val="Odstavekseznama"/>
        <w:numPr>
          <w:ilvl w:val="0"/>
          <w:numId w:val="19"/>
        </w:numPr>
        <w:jc w:val="both"/>
        <w:rPr>
          <w:i w:val="0"/>
          <w:sz w:val="22"/>
          <w:szCs w:val="22"/>
        </w:rPr>
      </w:pPr>
      <w:r w:rsidRPr="00291814">
        <w:rPr>
          <w:i w:val="0"/>
          <w:sz w:val="22"/>
          <w:szCs w:val="22"/>
        </w:rPr>
        <w:t>v ponudbi priložiti izpolnjene ESPD obrazce teh podizvajalcev v skladu z 79. členom ZJN-3;</w:t>
      </w:r>
    </w:p>
    <w:p w:rsidR="00291814" w:rsidRPr="00291814" w:rsidRDefault="00291814" w:rsidP="00541049">
      <w:pPr>
        <w:pStyle w:val="Odstavekseznama"/>
        <w:numPr>
          <w:ilvl w:val="0"/>
          <w:numId w:val="19"/>
        </w:numPr>
        <w:jc w:val="both"/>
        <w:rPr>
          <w:i w:val="0"/>
          <w:sz w:val="22"/>
          <w:szCs w:val="22"/>
        </w:rPr>
      </w:pPr>
      <w:r w:rsidRPr="00291814">
        <w:rPr>
          <w:i w:val="0"/>
          <w:sz w:val="22"/>
          <w:szCs w:val="22"/>
        </w:rPr>
        <w:t>priložiti zahtevo podizvajalca za neposredno plačilo, če podizvajalec to zahteva (od gospodarskega subjekta, kateremu naročnik namerava oddati javno naročilo),</w:t>
      </w:r>
    </w:p>
    <w:p w:rsidR="00EA2B2B" w:rsidRPr="00291814" w:rsidRDefault="00291814" w:rsidP="00541049">
      <w:pPr>
        <w:pStyle w:val="Odstavekseznama"/>
        <w:numPr>
          <w:ilvl w:val="0"/>
          <w:numId w:val="19"/>
        </w:numPr>
        <w:jc w:val="both"/>
        <w:rPr>
          <w:i w:val="0"/>
          <w:sz w:val="22"/>
          <w:szCs w:val="22"/>
        </w:rPr>
      </w:pPr>
      <w:r w:rsidRPr="00291814">
        <w:rPr>
          <w:i w:val="0"/>
          <w:sz w:val="22"/>
          <w:szCs w:val="22"/>
        </w:rPr>
        <w:t>priložiti soglasje podizvajalca, na podlagi katerega naročnik namesto gospodarskega subjekta poravna podizvajalčevo terjatev do gospodarskega subjekta (od gospodarskega subjekta, kateremu naročnik namerava oddati javno naročilo).</w:t>
      </w:r>
    </w:p>
    <w:p w:rsidR="00D67EE9" w:rsidRDefault="00D67EE9" w:rsidP="00FE3CF1">
      <w:pPr>
        <w:autoSpaceDE w:val="0"/>
        <w:autoSpaceDN w:val="0"/>
        <w:adjustRightInd w:val="0"/>
        <w:ind w:left="1440"/>
        <w:jc w:val="both"/>
        <w:rPr>
          <w:i w:val="0"/>
          <w:sz w:val="22"/>
          <w:szCs w:val="22"/>
        </w:rPr>
      </w:pPr>
    </w:p>
    <w:p w:rsidR="00643C64" w:rsidRPr="004657D3" w:rsidRDefault="00643C64" w:rsidP="00FE3CF1">
      <w:pPr>
        <w:autoSpaceDE w:val="0"/>
        <w:autoSpaceDN w:val="0"/>
        <w:adjustRightInd w:val="0"/>
        <w:ind w:left="1440"/>
        <w:jc w:val="both"/>
        <w:rPr>
          <w:i w:val="0"/>
          <w:sz w:val="22"/>
          <w:szCs w:val="22"/>
        </w:rPr>
      </w:pPr>
    </w:p>
    <w:p w:rsidR="009123D1" w:rsidRPr="00F074B1" w:rsidRDefault="00F074B1" w:rsidP="00541049">
      <w:pPr>
        <w:pStyle w:val="Zoran1"/>
        <w:numPr>
          <w:ilvl w:val="0"/>
          <w:numId w:val="11"/>
        </w:numPr>
        <w:rPr>
          <w:rFonts w:ascii="Times New Roman" w:hAnsi="Times New Roman" w:cs="Times New Roman"/>
        </w:rPr>
      </w:pPr>
      <w:r w:rsidRPr="00F074B1">
        <w:rPr>
          <w:rFonts w:ascii="Times New Roman" w:hAnsi="Times New Roman" w:cs="Times New Roman"/>
        </w:rPr>
        <w:t xml:space="preserve">Rok in način predložitve </w:t>
      </w:r>
      <w:r w:rsidR="003A4D22" w:rsidRPr="00F074B1">
        <w:rPr>
          <w:rFonts w:ascii="Times New Roman" w:hAnsi="Times New Roman" w:cs="Times New Roman"/>
        </w:rPr>
        <w:t>ponudbe</w:t>
      </w:r>
    </w:p>
    <w:p w:rsidR="003F6E05" w:rsidRDefault="003F6E05" w:rsidP="00BB0AAB">
      <w:pPr>
        <w:pStyle w:val="Zoran1"/>
        <w:numPr>
          <w:ilvl w:val="0"/>
          <w:numId w:val="0"/>
        </w:numPr>
        <w:rPr>
          <w:rFonts w:ascii="Times New Roman" w:hAnsi="Times New Roman" w:cs="Times New Roman"/>
          <w:color w:val="FF0000"/>
        </w:rPr>
      </w:pPr>
    </w:p>
    <w:p w:rsidR="009F5C89" w:rsidRPr="00A2470C" w:rsidRDefault="009F5C89" w:rsidP="009F5C89">
      <w:pPr>
        <w:ind w:left="1080"/>
        <w:jc w:val="both"/>
        <w:rPr>
          <w:i w:val="0"/>
          <w:sz w:val="22"/>
          <w:szCs w:val="22"/>
        </w:rPr>
      </w:pPr>
      <w:r w:rsidRPr="00A2470C">
        <w:rPr>
          <w:i w:val="0"/>
          <w:sz w:val="22"/>
          <w:szCs w:val="22"/>
        </w:rPr>
        <w:t xml:space="preserve">Ponudniki morajo ponudbe predložiti v informacijski sistem e-JN na spletnem naslovu </w:t>
      </w:r>
      <w:r w:rsidRPr="005E2C7E">
        <w:rPr>
          <w:sz w:val="22"/>
          <w:szCs w:val="22"/>
        </w:rPr>
        <w:t>https://ejn.gov.si/</w:t>
      </w:r>
      <w:r w:rsidRPr="00A2470C">
        <w:rPr>
          <w:i w:val="0"/>
          <w:sz w:val="22"/>
          <w:szCs w:val="22"/>
        </w:rPr>
        <w:t xml:space="preserve">, v skladu s točko 3 dokumenta Navodila za uporabo informacijskega sistema za uporabo funkcionalnosti elektronske oddaje ponudb e-JN: PONUDNIKI (v nadaljevanju: Navodila za uporabo e-JN), ki je del te razpisne dokumentacije in objavljen na spletnem naslovu </w:t>
      </w:r>
      <w:r w:rsidRPr="00C1132F">
        <w:rPr>
          <w:sz w:val="22"/>
          <w:szCs w:val="22"/>
        </w:rPr>
        <w:t>https://ejn.gov.si/</w:t>
      </w:r>
      <w:r w:rsidRPr="00A2470C">
        <w:rPr>
          <w:i w:val="0"/>
          <w:sz w:val="22"/>
          <w:szCs w:val="22"/>
        </w:rPr>
        <w:t>.</w:t>
      </w:r>
    </w:p>
    <w:p w:rsidR="009F5C89" w:rsidRPr="00A2470C" w:rsidRDefault="009F5C89" w:rsidP="009F5C89">
      <w:pPr>
        <w:ind w:left="1080"/>
        <w:jc w:val="both"/>
        <w:rPr>
          <w:i w:val="0"/>
          <w:sz w:val="22"/>
          <w:szCs w:val="22"/>
        </w:rPr>
      </w:pPr>
    </w:p>
    <w:p w:rsidR="009F5C89" w:rsidRPr="00A2470C" w:rsidRDefault="009F5C89" w:rsidP="009F5C89">
      <w:pPr>
        <w:ind w:left="1080"/>
        <w:jc w:val="both"/>
        <w:rPr>
          <w:i w:val="0"/>
          <w:sz w:val="22"/>
          <w:szCs w:val="22"/>
        </w:rPr>
      </w:pPr>
      <w:r w:rsidRPr="00A2470C">
        <w:rPr>
          <w:i w:val="0"/>
          <w:sz w:val="22"/>
          <w:szCs w:val="22"/>
        </w:rPr>
        <w:t xml:space="preserve">Ponudnik se mora pred oddajo ponudbe registrirati na spletnem naslovu </w:t>
      </w:r>
      <w:r w:rsidRPr="00C1132F">
        <w:rPr>
          <w:sz w:val="22"/>
          <w:szCs w:val="22"/>
        </w:rPr>
        <w:t>https://ejn.gov.si/</w:t>
      </w:r>
      <w:r w:rsidRPr="00A2470C">
        <w:rPr>
          <w:i w:val="0"/>
          <w:sz w:val="22"/>
          <w:szCs w:val="22"/>
        </w:rPr>
        <w:t>, v skladu z Navodili za uporabo e-JN. Če je ponudnik že registriran v informacijski sistem e-JN, se v aplikacijo prijavi na istem naslovu.</w:t>
      </w:r>
    </w:p>
    <w:p w:rsidR="009F5C89" w:rsidRPr="00A2470C" w:rsidRDefault="009F5C89" w:rsidP="009F5C89">
      <w:pPr>
        <w:ind w:left="1080"/>
        <w:jc w:val="both"/>
        <w:rPr>
          <w:i w:val="0"/>
          <w:sz w:val="22"/>
          <w:szCs w:val="22"/>
        </w:rPr>
      </w:pPr>
    </w:p>
    <w:p w:rsidR="009F5C89" w:rsidRDefault="009F5C89" w:rsidP="009F5C89">
      <w:pPr>
        <w:ind w:left="1080"/>
        <w:jc w:val="both"/>
        <w:rPr>
          <w:i w:val="0"/>
          <w:sz w:val="22"/>
          <w:szCs w:val="22"/>
        </w:rPr>
      </w:pPr>
    </w:p>
    <w:p w:rsidR="00D81D4B" w:rsidRDefault="00D81D4B" w:rsidP="009F5C89">
      <w:pPr>
        <w:ind w:left="1080"/>
        <w:jc w:val="both"/>
        <w:rPr>
          <w:i w:val="0"/>
          <w:sz w:val="22"/>
          <w:szCs w:val="22"/>
        </w:rPr>
      </w:pPr>
    </w:p>
    <w:p w:rsidR="00D81D4B" w:rsidRPr="004D3E51" w:rsidRDefault="00D81D4B" w:rsidP="009F5C89">
      <w:pPr>
        <w:ind w:left="1080"/>
        <w:jc w:val="both"/>
        <w:rPr>
          <w:b/>
          <w:i w:val="0"/>
          <w:color w:val="000000" w:themeColor="text1"/>
          <w:sz w:val="22"/>
          <w:szCs w:val="22"/>
        </w:rPr>
      </w:pPr>
      <w:r w:rsidRPr="004D3E51">
        <w:rPr>
          <w:b/>
          <w:i w:val="0"/>
          <w:color w:val="000000" w:themeColor="text1"/>
          <w:sz w:val="22"/>
          <w:szCs w:val="22"/>
        </w:rPr>
        <w:t>Uporabnik ponudnika, ki je v informacijskem sistemu e-JN pooblaščen za oddajanje ponudb, ponudbo odda s klikom na gumb »Oddaj«. Informacijski sistem e-JN ob oddaji ponudb zabeleži identiteto uporabnika in čas oddaje ponudbe. Uporabnik z dejanjem oddaje ponudbe izkaže in izjavi voljo v imenu ponudnika oddati zavezujočo ponudbo. Z oddajo ponudbe je le-ta zavezujoča za čas, naveden v ponudbi, razen če jo uporabnik ponudnika umakne ali spremeni pred potekom roka za oddajo ponudb.</w:t>
      </w:r>
    </w:p>
    <w:p w:rsidR="009F5C89" w:rsidRPr="00A2470C" w:rsidRDefault="009F5C89" w:rsidP="009F5C89">
      <w:pPr>
        <w:ind w:left="1080"/>
        <w:jc w:val="both"/>
        <w:rPr>
          <w:i w:val="0"/>
          <w:sz w:val="22"/>
          <w:szCs w:val="22"/>
        </w:rPr>
      </w:pPr>
    </w:p>
    <w:p w:rsidR="009F5C89" w:rsidRPr="00A2470C" w:rsidRDefault="009F5C89" w:rsidP="009F5C89">
      <w:pPr>
        <w:ind w:left="1080"/>
        <w:jc w:val="both"/>
        <w:rPr>
          <w:i w:val="0"/>
          <w:sz w:val="22"/>
          <w:szCs w:val="22"/>
        </w:rPr>
      </w:pPr>
      <w:r w:rsidRPr="00A2470C">
        <w:rPr>
          <w:i w:val="0"/>
          <w:sz w:val="22"/>
          <w:szCs w:val="22"/>
        </w:rPr>
        <w:t xml:space="preserve">Ponudba se šteje za pravočasno oddano, če jo naročnik prejme preko sistema e-JN </w:t>
      </w:r>
      <w:r w:rsidRPr="00F627E6">
        <w:rPr>
          <w:sz w:val="22"/>
          <w:szCs w:val="22"/>
        </w:rPr>
        <w:t>https://ejn.gov.si/</w:t>
      </w:r>
      <w:r w:rsidRPr="00A2470C">
        <w:rPr>
          <w:i w:val="0"/>
          <w:sz w:val="22"/>
          <w:szCs w:val="22"/>
        </w:rPr>
        <w:t xml:space="preserve"> </w:t>
      </w:r>
      <w:r w:rsidRPr="00A2470C">
        <w:rPr>
          <w:b/>
          <w:i w:val="0"/>
          <w:sz w:val="22"/>
          <w:szCs w:val="22"/>
        </w:rPr>
        <w:t>najkasneje do</w:t>
      </w:r>
      <w:r w:rsidRPr="00A2470C">
        <w:rPr>
          <w:i w:val="0"/>
          <w:sz w:val="22"/>
          <w:szCs w:val="22"/>
        </w:rPr>
        <w:t xml:space="preserve"> </w:t>
      </w:r>
      <w:r w:rsidR="00A74C9D" w:rsidRPr="00A74C9D">
        <w:rPr>
          <w:b/>
          <w:i w:val="0"/>
          <w:sz w:val="22"/>
          <w:szCs w:val="22"/>
        </w:rPr>
        <w:t>21.5. 2019</w:t>
      </w:r>
      <w:r w:rsidRPr="00A74C9D">
        <w:rPr>
          <w:b/>
          <w:sz w:val="22"/>
          <w:szCs w:val="22"/>
        </w:rPr>
        <w:t xml:space="preserve"> </w:t>
      </w:r>
      <w:r w:rsidRPr="00A74C9D">
        <w:rPr>
          <w:b/>
          <w:i w:val="0"/>
          <w:sz w:val="22"/>
          <w:szCs w:val="22"/>
        </w:rPr>
        <w:t xml:space="preserve">do </w:t>
      </w:r>
      <w:r w:rsidR="00A74C9D" w:rsidRPr="00A74C9D">
        <w:rPr>
          <w:b/>
          <w:i w:val="0"/>
          <w:sz w:val="22"/>
          <w:szCs w:val="22"/>
        </w:rPr>
        <w:t xml:space="preserve"> 9.00</w:t>
      </w:r>
      <w:r w:rsidRPr="00A74C9D">
        <w:rPr>
          <w:b/>
          <w:i w:val="0"/>
          <w:sz w:val="22"/>
          <w:szCs w:val="22"/>
        </w:rPr>
        <w:t xml:space="preserve"> ure</w:t>
      </w:r>
      <w:r w:rsidRPr="00A2470C">
        <w:rPr>
          <w:i w:val="0"/>
          <w:sz w:val="22"/>
          <w:szCs w:val="22"/>
        </w:rPr>
        <w:t>. Za oddano ponudbo se šteje ponudba, ki je v informacijskem sistemu e-JN označena s statusom »ODDANO«.</w:t>
      </w:r>
    </w:p>
    <w:p w:rsidR="009F5C89" w:rsidRPr="00A2470C" w:rsidRDefault="009F5C89" w:rsidP="009F5C89">
      <w:pPr>
        <w:ind w:left="1080"/>
        <w:jc w:val="both"/>
        <w:rPr>
          <w:i w:val="0"/>
          <w:sz w:val="22"/>
          <w:szCs w:val="22"/>
        </w:rPr>
      </w:pPr>
    </w:p>
    <w:p w:rsidR="009F5C89" w:rsidRPr="00A2470C" w:rsidRDefault="009F5C89" w:rsidP="009F5C89">
      <w:pPr>
        <w:ind w:left="1080"/>
        <w:jc w:val="both"/>
        <w:rPr>
          <w:i w:val="0"/>
          <w:sz w:val="22"/>
          <w:szCs w:val="22"/>
        </w:rPr>
      </w:pPr>
      <w:r w:rsidRPr="00A2470C">
        <w:rPr>
          <w:i w:val="0"/>
          <w:sz w:val="22"/>
          <w:szCs w:val="22"/>
        </w:rPr>
        <w:t xml:space="preserve">Ponudnik lahko do roka za oddajo ponudb svojo ponudbo umakne ali spremeni. Če ponudnik v informacijskem sistemu e-JN svojo ponudbo umakne, se šteje, da ponudba ni bila oddana in je naročnik v sistemu e-JN tudi ne bo videl. Če ponudnik svojo ponudbo v informacijskem sistemu e-JN spremeni, je naročniku v tem sistemu odprta zadnja oddana ponudba. </w:t>
      </w:r>
    </w:p>
    <w:p w:rsidR="009F5C89" w:rsidRPr="00A2470C" w:rsidRDefault="009F5C89" w:rsidP="009F5C89">
      <w:pPr>
        <w:ind w:left="1080"/>
        <w:jc w:val="both"/>
        <w:rPr>
          <w:i w:val="0"/>
          <w:sz w:val="22"/>
          <w:szCs w:val="22"/>
        </w:rPr>
      </w:pPr>
    </w:p>
    <w:p w:rsidR="009F5C89" w:rsidRPr="00A2470C" w:rsidRDefault="009F5C89" w:rsidP="009F5C89">
      <w:pPr>
        <w:ind w:left="1080"/>
        <w:jc w:val="both"/>
        <w:rPr>
          <w:i w:val="0"/>
          <w:sz w:val="22"/>
          <w:szCs w:val="22"/>
        </w:rPr>
      </w:pPr>
      <w:r w:rsidRPr="00A2470C">
        <w:rPr>
          <w:i w:val="0"/>
          <w:sz w:val="22"/>
          <w:szCs w:val="22"/>
        </w:rPr>
        <w:t>Po preteku roka za predložitev ponudb</w:t>
      </w:r>
      <w:r w:rsidR="00643C64" w:rsidRPr="00A2470C">
        <w:rPr>
          <w:i w:val="0"/>
          <w:sz w:val="22"/>
          <w:szCs w:val="22"/>
        </w:rPr>
        <w:t>,</w:t>
      </w:r>
      <w:r w:rsidRPr="00A2470C">
        <w:rPr>
          <w:i w:val="0"/>
          <w:sz w:val="22"/>
          <w:szCs w:val="22"/>
        </w:rPr>
        <w:t xml:space="preserve"> ponudbe ne bo več mogoče oddati.</w:t>
      </w:r>
    </w:p>
    <w:p w:rsidR="009F5C89" w:rsidRPr="00A2470C" w:rsidRDefault="009F5C89" w:rsidP="009F5C89">
      <w:pPr>
        <w:ind w:left="1080"/>
        <w:jc w:val="both"/>
        <w:rPr>
          <w:i w:val="0"/>
          <w:sz w:val="22"/>
          <w:szCs w:val="22"/>
        </w:rPr>
      </w:pPr>
    </w:p>
    <w:p w:rsidR="009F5C89" w:rsidRPr="00A2470C" w:rsidRDefault="009F5C89" w:rsidP="009F5C89">
      <w:pPr>
        <w:ind w:left="1080"/>
        <w:jc w:val="both"/>
        <w:rPr>
          <w:sz w:val="22"/>
          <w:szCs w:val="22"/>
        </w:rPr>
      </w:pPr>
      <w:r w:rsidRPr="00A2470C">
        <w:rPr>
          <w:i w:val="0"/>
          <w:sz w:val="22"/>
          <w:szCs w:val="22"/>
        </w:rPr>
        <w:t xml:space="preserve">Dostop do povezave za oddajo elektronske ponudbe v tem postopku javnega naročila je na naslednji povezavi:  </w:t>
      </w:r>
      <w:r w:rsidRPr="00A2470C">
        <w:rPr>
          <w:sz w:val="22"/>
          <w:szCs w:val="22"/>
        </w:rPr>
        <w:t>https://ejn.gov.si/</w:t>
      </w:r>
      <w:r w:rsidRPr="00A2470C">
        <w:rPr>
          <w:i w:val="0"/>
          <w:sz w:val="22"/>
          <w:szCs w:val="22"/>
        </w:rPr>
        <w:t>.</w:t>
      </w:r>
    </w:p>
    <w:p w:rsidR="00A244F4" w:rsidRPr="00A2470C" w:rsidRDefault="00A244F4" w:rsidP="00D00D74">
      <w:pPr>
        <w:ind w:left="1080"/>
        <w:jc w:val="both"/>
        <w:rPr>
          <w:i w:val="0"/>
          <w:color w:val="FF0000"/>
          <w:sz w:val="22"/>
          <w:szCs w:val="22"/>
        </w:rPr>
      </w:pPr>
    </w:p>
    <w:p w:rsidR="00643C64" w:rsidRPr="00A2470C" w:rsidRDefault="00643C64" w:rsidP="00D00D74">
      <w:pPr>
        <w:ind w:left="1080"/>
        <w:jc w:val="both"/>
        <w:rPr>
          <w:i w:val="0"/>
          <w:color w:val="FF0000"/>
          <w:sz w:val="22"/>
          <w:szCs w:val="22"/>
        </w:rPr>
      </w:pPr>
    </w:p>
    <w:p w:rsidR="00EF1FDD" w:rsidRPr="00A2470C" w:rsidRDefault="00F074B1" w:rsidP="00541049">
      <w:pPr>
        <w:pStyle w:val="Zoran1"/>
        <w:numPr>
          <w:ilvl w:val="0"/>
          <w:numId w:val="11"/>
        </w:numPr>
        <w:rPr>
          <w:rFonts w:ascii="Times New Roman" w:hAnsi="Times New Roman" w:cs="Times New Roman"/>
        </w:rPr>
      </w:pPr>
      <w:r w:rsidRPr="00A2470C">
        <w:rPr>
          <w:rFonts w:ascii="Times New Roman" w:hAnsi="Times New Roman" w:cs="Times New Roman"/>
        </w:rPr>
        <w:t>Informacije v zvezi z odpiranjem ponudb</w:t>
      </w:r>
    </w:p>
    <w:p w:rsidR="000B6004" w:rsidRPr="00A2470C" w:rsidRDefault="000B6004" w:rsidP="002921C5">
      <w:pPr>
        <w:jc w:val="both"/>
        <w:rPr>
          <w:i w:val="0"/>
          <w:sz w:val="22"/>
          <w:szCs w:val="22"/>
        </w:rPr>
      </w:pPr>
    </w:p>
    <w:p w:rsidR="001652D2" w:rsidRPr="00A2470C" w:rsidRDefault="001652D2" w:rsidP="001652D2">
      <w:pPr>
        <w:ind w:left="1080"/>
        <w:jc w:val="both"/>
        <w:rPr>
          <w:i w:val="0"/>
          <w:sz w:val="22"/>
          <w:szCs w:val="22"/>
        </w:rPr>
      </w:pPr>
      <w:r w:rsidRPr="00A2470C">
        <w:rPr>
          <w:i w:val="0"/>
          <w:sz w:val="22"/>
          <w:szCs w:val="22"/>
        </w:rPr>
        <w:t xml:space="preserve">Odpiranje ponudb bo potekalo avtomatično v informacijskem sistemu e-JN </w:t>
      </w:r>
      <w:r w:rsidRPr="00A95D9F">
        <w:rPr>
          <w:b/>
          <w:i w:val="0"/>
          <w:sz w:val="22"/>
          <w:szCs w:val="22"/>
        </w:rPr>
        <w:t>dne</w:t>
      </w:r>
      <w:r w:rsidR="00A95D9F" w:rsidRPr="00A95D9F">
        <w:rPr>
          <w:b/>
          <w:i w:val="0"/>
          <w:sz w:val="22"/>
          <w:szCs w:val="22"/>
        </w:rPr>
        <w:t xml:space="preserve"> 21.5. 2019</w:t>
      </w:r>
      <w:r w:rsidR="00A95D9F">
        <w:rPr>
          <w:b/>
          <w:i w:val="0"/>
          <w:sz w:val="22"/>
          <w:szCs w:val="22"/>
        </w:rPr>
        <w:t xml:space="preserve"> </w:t>
      </w:r>
      <w:r w:rsidRPr="00A2470C">
        <w:rPr>
          <w:i w:val="0"/>
          <w:sz w:val="22"/>
          <w:szCs w:val="22"/>
        </w:rPr>
        <w:t xml:space="preserve">in se bo začelo </w:t>
      </w:r>
      <w:r w:rsidRPr="00A2470C">
        <w:rPr>
          <w:b/>
          <w:i w:val="0"/>
          <w:sz w:val="22"/>
          <w:szCs w:val="22"/>
        </w:rPr>
        <w:t xml:space="preserve">ob </w:t>
      </w:r>
      <w:r w:rsidR="00A95D9F">
        <w:rPr>
          <w:b/>
          <w:i w:val="0"/>
          <w:sz w:val="22"/>
          <w:szCs w:val="22"/>
        </w:rPr>
        <w:t>9.01</w:t>
      </w:r>
      <w:r w:rsidRPr="00A2470C">
        <w:rPr>
          <w:b/>
          <w:i w:val="0"/>
          <w:sz w:val="22"/>
          <w:szCs w:val="22"/>
        </w:rPr>
        <w:t xml:space="preserve"> uri</w:t>
      </w:r>
      <w:r w:rsidRPr="00A2470C">
        <w:rPr>
          <w:i w:val="0"/>
          <w:sz w:val="22"/>
          <w:szCs w:val="22"/>
        </w:rPr>
        <w:t xml:space="preserve"> na spletnem naslovu </w:t>
      </w:r>
      <w:r w:rsidRPr="000B462B">
        <w:rPr>
          <w:sz w:val="22"/>
          <w:szCs w:val="22"/>
        </w:rPr>
        <w:t>https://ejn.gov.si/</w:t>
      </w:r>
      <w:r w:rsidRPr="00A2470C">
        <w:rPr>
          <w:i w:val="0"/>
          <w:sz w:val="22"/>
          <w:szCs w:val="22"/>
        </w:rPr>
        <w:t xml:space="preserve">. </w:t>
      </w:r>
    </w:p>
    <w:p w:rsidR="001652D2" w:rsidRPr="00A2470C" w:rsidRDefault="001652D2" w:rsidP="001652D2">
      <w:pPr>
        <w:ind w:left="1080"/>
        <w:jc w:val="both"/>
        <w:rPr>
          <w:i w:val="0"/>
          <w:sz w:val="22"/>
          <w:szCs w:val="22"/>
        </w:rPr>
      </w:pPr>
    </w:p>
    <w:p w:rsidR="001652D2" w:rsidRPr="00A2470C" w:rsidRDefault="001652D2" w:rsidP="001652D2">
      <w:pPr>
        <w:ind w:left="1080"/>
        <w:jc w:val="both"/>
        <w:rPr>
          <w:i w:val="0"/>
          <w:sz w:val="22"/>
          <w:szCs w:val="22"/>
        </w:rPr>
      </w:pPr>
      <w:r w:rsidRPr="00A2470C">
        <w:rPr>
          <w:i w:val="0"/>
          <w:sz w:val="22"/>
          <w:szCs w:val="22"/>
        </w:rPr>
        <w:t>Odpiranje poteka tako, da informacijski sistem e-JN samodejno ob uri, ki je določena za javno odpiranje ponudb, prikaže podatke o ponudniku, o variantah, če so bile zahtevane oziroma dovoljene, ter omogoči dostop do .</w:t>
      </w:r>
      <w:proofErr w:type="spellStart"/>
      <w:r w:rsidRPr="00A2470C">
        <w:rPr>
          <w:i w:val="0"/>
          <w:sz w:val="22"/>
          <w:szCs w:val="22"/>
        </w:rPr>
        <w:t>pdf</w:t>
      </w:r>
      <w:proofErr w:type="spellEnd"/>
      <w:r w:rsidRPr="00A2470C">
        <w:rPr>
          <w:i w:val="0"/>
          <w:sz w:val="22"/>
          <w:szCs w:val="22"/>
        </w:rPr>
        <w:t xml:space="preserve"> dokumenta, ki ga ponudnik naloži v sistem e-JN pod razdelek »</w:t>
      </w:r>
      <w:r w:rsidRPr="00A2470C">
        <w:rPr>
          <w:sz w:val="22"/>
          <w:szCs w:val="22"/>
        </w:rPr>
        <w:t>Predračun</w:t>
      </w:r>
      <w:r w:rsidRPr="00A2470C">
        <w:rPr>
          <w:i w:val="0"/>
          <w:sz w:val="22"/>
          <w:szCs w:val="22"/>
        </w:rPr>
        <w:t>«. Ponudniki, ki so oddali ponudbe, imajo te podatke v informacijskem sistemu e-JN na razpolago v razdelku »</w:t>
      </w:r>
      <w:r w:rsidRPr="00A2470C">
        <w:rPr>
          <w:sz w:val="22"/>
          <w:szCs w:val="22"/>
        </w:rPr>
        <w:t>Zapisnik o odpiranju ponudb</w:t>
      </w:r>
      <w:r w:rsidRPr="00A2470C">
        <w:rPr>
          <w:i w:val="0"/>
          <w:sz w:val="22"/>
          <w:szCs w:val="22"/>
        </w:rPr>
        <w:t xml:space="preserve">«. </w:t>
      </w:r>
    </w:p>
    <w:p w:rsidR="00237A17" w:rsidRPr="00A2470C" w:rsidRDefault="00237A17" w:rsidP="001652D2">
      <w:pPr>
        <w:ind w:left="1080"/>
        <w:jc w:val="both"/>
        <w:rPr>
          <w:i w:val="0"/>
          <w:sz w:val="22"/>
          <w:szCs w:val="22"/>
        </w:rPr>
      </w:pPr>
    </w:p>
    <w:p w:rsidR="00237A17" w:rsidRPr="00A2470C" w:rsidRDefault="00237A17" w:rsidP="001652D2">
      <w:pPr>
        <w:ind w:left="1080"/>
        <w:jc w:val="both"/>
        <w:rPr>
          <w:i w:val="0"/>
          <w:sz w:val="22"/>
          <w:szCs w:val="22"/>
        </w:rPr>
      </w:pPr>
      <w:r w:rsidRPr="00A2470C">
        <w:rPr>
          <w:i w:val="0"/>
          <w:sz w:val="22"/>
          <w:szCs w:val="22"/>
        </w:rPr>
        <w:t>S tem se šteje, da je bil ponudnikom vročen zapisnik o odpiranju ponudb.</w:t>
      </w:r>
    </w:p>
    <w:p w:rsidR="00EF1FDD" w:rsidRPr="00A2470C" w:rsidRDefault="00EF1FDD" w:rsidP="00D00D74">
      <w:pPr>
        <w:ind w:left="1080"/>
        <w:jc w:val="both"/>
        <w:rPr>
          <w:i w:val="0"/>
          <w:sz w:val="22"/>
          <w:szCs w:val="22"/>
        </w:rPr>
      </w:pPr>
    </w:p>
    <w:p w:rsidR="00FA0269" w:rsidRPr="00A2470C" w:rsidRDefault="00FA0269" w:rsidP="00D00D74">
      <w:pPr>
        <w:ind w:left="1080"/>
        <w:jc w:val="both"/>
        <w:rPr>
          <w:i w:val="0"/>
          <w:sz w:val="22"/>
          <w:szCs w:val="22"/>
        </w:rPr>
      </w:pPr>
    </w:p>
    <w:p w:rsidR="00315691" w:rsidRPr="00A2470C" w:rsidRDefault="00315691" w:rsidP="00541049">
      <w:pPr>
        <w:pStyle w:val="Zoran1"/>
        <w:numPr>
          <w:ilvl w:val="0"/>
          <w:numId w:val="11"/>
        </w:numPr>
        <w:rPr>
          <w:rFonts w:ascii="Times New Roman" w:hAnsi="Times New Roman" w:cs="Times New Roman"/>
        </w:rPr>
      </w:pPr>
      <w:r w:rsidRPr="00A2470C">
        <w:rPr>
          <w:rFonts w:ascii="Times New Roman" w:hAnsi="Times New Roman" w:cs="Times New Roman"/>
        </w:rPr>
        <w:t xml:space="preserve">Obveščanje </w:t>
      </w:r>
      <w:r w:rsidR="007A28B0" w:rsidRPr="00A2470C">
        <w:rPr>
          <w:rFonts w:ascii="Times New Roman" w:hAnsi="Times New Roman" w:cs="Times New Roman"/>
        </w:rPr>
        <w:t>gospodarskih subjektov</w:t>
      </w:r>
    </w:p>
    <w:p w:rsidR="00315691" w:rsidRPr="00A2470C" w:rsidRDefault="00315691" w:rsidP="00D00D74">
      <w:pPr>
        <w:ind w:left="1080"/>
        <w:jc w:val="both"/>
        <w:rPr>
          <w:i w:val="0"/>
          <w:sz w:val="22"/>
          <w:szCs w:val="22"/>
        </w:rPr>
      </w:pPr>
    </w:p>
    <w:p w:rsidR="00315691" w:rsidRDefault="00A16F6B" w:rsidP="00D00D74">
      <w:pPr>
        <w:ind w:left="1080"/>
        <w:jc w:val="both"/>
        <w:rPr>
          <w:bCs/>
          <w:i w:val="0"/>
          <w:sz w:val="22"/>
          <w:szCs w:val="22"/>
        </w:rPr>
      </w:pPr>
      <w:r w:rsidRPr="00A2470C">
        <w:rPr>
          <w:bCs/>
          <w:i w:val="0"/>
          <w:sz w:val="22"/>
          <w:szCs w:val="22"/>
        </w:rPr>
        <w:t>Po javnem odpiranju ponudb</w:t>
      </w:r>
      <w:r w:rsidR="007A28B0" w:rsidRPr="00A2470C">
        <w:rPr>
          <w:bCs/>
          <w:i w:val="0"/>
          <w:sz w:val="22"/>
          <w:szCs w:val="22"/>
        </w:rPr>
        <w:t xml:space="preserve"> </w:t>
      </w:r>
      <w:r w:rsidR="00315691" w:rsidRPr="00A2470C">
        <w:rPr>
          <w:bCs/>
          <w:i w:val="0"/>
          <w:sz w:val="22"/>
          <w:szCs w:val="22"/>
        </w:rPr>
        <w:t xml:space="preserve">bo kontaktna oseba naročnika vsa obvestila in druge informacije o javnem naročilu </w:t>
      </w:r>
      <w:r w:rsidR="009F6785" w:rsidRPr="00A2470C">
        <w:rPr>
          <w:bCs/>
          <w:i w:val="0"/>
          <w:sz w:val="22"/>
          <w:szCs w:val="22"/>
        </w:rPr>
        <w:t xml:space="preserve">praviloma </w:t>
      </w:r>
      <w:r w:rsidR="00315691" w:rsidRPr="00A2470C">
        <w:rPr>
          <w:bCs/>
          <w:i w:val="0"/>
          <w:sz w:val="22"/>
          <w:szCs w:val="22"/>
        </w:rPr>
        <w:t>pošiljala po e-pošti kontaktni ose</w:t>
      </w:r>
      <w:r w:rsidR="001A35EA" w:rsidRPr="00A2470C">
        <w:rPr>
          <w:bCs/>
          <w:i w:val="0"/>
          <w:sz w:val="22"/>
          <w:szCs w:val="22"/>
        </w:rPr>
        <w:t xml:space="preserve">bi </w:t>
      </w:r>
      <w:r w:rsidR="007A28B0" w:rsidRPr="00A2470C">
        <w:rPr>
          <w:bCs/>
          <w:i w:val="0"/>
          <w:sz w:val="22"/>
          <w:szCs w:val="22"/>
        </w:rPr>
        <w:t>gospodarskega subjekta</w:t>
      </w:r>
      <w:r w:rsidR="001A35EA" w:rsidRPr="00A2470C">
        <w:rPr>
          <w:bCs/>
          <w:i w:val="0"/>
          <w:sz w:val="22"/>
          <w:szCs w:val="22"/>
        </w:rPr>
        <w:t>, naveden</w:t>
      </w:r>
      <w:r w:rsidR="007A28B0" w:rsidRPr="00A2470C">
        <w:rPr>
          <w:bCs/>
          <w:i w:val="0"/>
          <w:sz w:val="22"/>
          <w:szCs w:val="22"/>
        </w:rPr>
        <w:t>ega</w:t>
      </w:r>
      <w:r w:rsidR="001A35EA" w:rsidRPr="00A2470C">
        <w:rPr>
          <w:bCs/>
          <w:i w:val="0"/>
          <w:sz w:val="22"/>
          <w:szCs w:val="22"/>
        </w:rPr>
        <w:t xml:space="preserve"> v </w:t>
      </w:r>
      <w:r w:rsidR="007A28B0" w:rsidRPr="00A2470C">
        <w:rPr>
          <w:bCs/>
          <w:i w:val="0"/>
          <w:sz w:val="22"/>
          <w:szCs w:val="22"/>
        </w:rPr>
        <w:t>p</w:t>
      </w:r>
      <w:r w:rsidRPr="00A2470C">
        <w:rPr>
          <w:bCs/>
          <w:i w:val="0"/>
          <w:sz w:val="22"/>
          <w:szCs w:val="22"/>
        </w:rPr>
        <w:t>onudbi</w:t>
      </w:r>
      <w:r w:rsidR="0053576F" w:rsidRPr="00A2470C">
        <w:rPr>
          <w:bCs/>
          <w:i w:val="0"/>
          <w:sz w:val="22"/>
          <w:szCs w:val="22"/>
        </w:rPr>
        <w:t>, ali preko informacijskega sistema e-JN.</w:t>
      </w:r>
    </w:p>
    <w:p w:rsidR="00EF1FDD" w:rsidRDefault="00EF1FDD" w:rsidP="00D00D74">
      <w:pPr>
        <w:ind w:left="1080"/>
        <w:jc w:val="both"/>
        <w:rPr>
          <w:i w:val="0"/>
          <w:sz w:val="22"/>
          <w:szCs w:val="22"/>
        </w:rPr>
      </w:pPr>
    </w:p>
    <w:p w:rsidR="00FA0269" w:rsidRPr="00120F46" w:rsidRDefault="00FA0269" w:rsidP="00D00D74">
      <w:pPr>
        <w:ind w:left="1080"/>
        <w:jc w:val="both"/>
        <w:rPr>
          <w:i w:val="0"/>
          <w:sz w:val="22"/>
          <w:szCs w:val="22"/>
        </w:rPr>
      </w:pPr>
    </w:p>
    <w:p w:rsidR="009123D1" w:rsidRPr="0079325B" w:rsidRDefault="009123D1" w:rsidP="00541049">
      <w:pPr>
        <w:pStyle w:val="Zoran1"/>
        <w:numPr>
          <w:ilvl w:val="0"/>
          <w:numId w:val="11"/>
        </w:numPr>
        <w:rPr>
          <w:rFonts w:ascii="Times New Roman" w:hAnsi="Times New Roman" w:cs="Times New Roman"/>
        </w:rPr>
      </w:pPr>
      <w:r w:rsidRPr="0079325B">
        <w:rPr>
          <w:rFonts w:ascii="Times New Roman" w:hAnsi="Times New Roman" w:cs="Times New Roman"/>
        </w:rPr>
        <w:t xml:space="preserve">Pregled </w:t>
      </w:r>
      <w:r w:rsidR="00A16F6B">
        <w:rPr>
          <w:rFonts w:ascii="Times New Roman" w:hAnsi="Times New Roman" w:cs="Times New Roman"/>
        </w:rPr>
        <w:t>ponudb</w:t>
      </w:r>
    </w:p>
    <w:p w:rsidR="009123D1" w:rsidRPr="0079325B" w:rsidRDefault="009123D1" w:rsidP="00D00D74">
      <w:pPr>
        <w:ind w:left="1080"/>
        <w:jc w:val="both"/>
        <w:rPr>
          <w:i w:val="0"/>
          <w:sz w:val="22"/>
          <w:szCs w:val="22"/>
        </w:rPr>
      </w:pPr>
    </w:p>
    <w:p w:rsidR="00A16F6B" w:rsidRPr="00A16F6B" w:rsidRDefault="00A16F6B" w:rsidP="00A16F6B">
      <w:pPr>
        <w:overflowPunct w:val="0"/>
        <w:autoSpaceDE w:val="0"/>
        <w:autoSpaceDN w:val="0"/>
        <w:adjustRightInd w:val="0"/>
        <w:ind w:left="1080"/>
        <w:jc w:val="both"/>
        <w:textAlignment w:val="baseline"/>
        <w:rPr>
          <w:i w:val="0"/>
          <w:sz w:val="22"/>
          <w:szCs w:val="22"/>
          <w:highlight w:val="yellow"/>
        </w:rPr>
      </w:pPr>
      <w:r w:rsidRPr="00676FD1">
        <w:rPr>
          <w:i w:val="0"/>
          <w:sz w:val="22"/>
          <w:szCs w:val="22"/>
        </w:rPr>
        <w:t>Pri pregledu ponudb se presoja le tista dokumentacija, ki je zahtevana v razpisni dokumentaciji.</w:t>
      </w:r>
      <w:r w:rsidRPr="00A16F6B">
        <w:rPr>
          <w:i w:val="0"/>
          <w:sz w:val="22"/>
          <w:szCs w:val="22"/>
          <w:highlight w:val="yellow"/>
        </w:rPr>
        <w:t xml:space="preserve"> </w:t>
      </w:r>
      <w:r w:rsidRPr="002C6A1E">
        <w:rPr>
          <w:i w:val="0"/>
          <w:sz w:val="22"/>
          <w:szCs w:val="22"/>
        </w:rPr>
        <w:t>Naročnik bo preveril obstoj in vsebino navedb v ponudbi le v primeru, da se bo pri naročniku pojavil dvom o resničnosti ponudnikovih izjav predloženih v ponudbeni dokumentaciji. Popravki računskih napak v ponudbi so dopustni le v okviru meja, določenih z zakonom.</w:t>
      </w:r>
    </w:p>
    <w:p w:rsidR="00A16F6B" w:rsidRPr="00A16F6B" w:rsidRDefault="00A16F6B" w:rsidP="00A16F6B">
      <w:pPr>
        <w:overflowPunct w:val="0"/>
        <w:autoSpaceDE w:val="0"/>
        <w:autoSpaceDN w:val="0"/>
        <w:adjustRightInd w:val="0"/>
        <w:ind w:left="1080"/>
        <w:jc w:val="both"/>
        <w:textAlignment w:val="baseline"/>
        <w:rPr>
          <w:i w:val="0"/>
          <w:sz w:val="22"/>
          <w:szCs w:val="22"/>
          <w:highlight w:val="yellow"/>
        </w:rPr>
      </w:pPr>
    </w:p>
    <w:p w:rsidR="00A16F6B" w:rsidRPr="00676FD1" w:rsidRDefault="00A16F6B" w:rsidP="00A16F6B">
      <w:pPr>
        <w:overflowPunct w:val="0"/>
        <w:autoSpaceDE w:val="0"/>
        <w:autoSpaceDN w:val="0"/>
        <w:adjustRightInd w:val="0"/>
        <w:ind w:left="1080"/>
        <w:jc w:val="both"/>
        <w:textAlignment w:val="baseline"/>
        <w:rPr>
          <w:i w:val="0"/>
          <w:sz w:val="22"/>
          <w:szCs w:val="22"/>
        </w:rPr>
      </w:pPr>
      <w:r w:rsidRPr="00676FD1">
        <w:rPr>
          <w:i w:val="0"/>
          <w:sz w:val="22"/>
          <w:szCs w:val="22"/>
        </w:rPr>
        <w:t>Ponudbo se izloči, če naročnik ugotovi, da je skladno z ZJN-3 nedopustna.</w:t>
      </w:r>
    </w:p>
    <w:p w:rsidR="00A16F6B" w:rsidRPr="00676FD1" w:rsidRDefault="00A16F6B" w:rsidP="00A16F6B">
      <w:pPr>
        <w:overflowPunct w:val="0"/>
        <w:autoSpaceDE w:val="0"/>
        <w:autoSpaceDN w:val="0"/>
        <w:adjustRightInd w:val="0"/>
        <w:ind w:left="1080"/>
        <w:jc w:val="both"/>
        <w:textAlignment w:val="baseline"/>
        <w:rPr>
          <w:i w:val="0"/>
          <w:sz w:val="22"/>
          <w:szCs w:val="22"/>
        </w:rPr>
      </w:pPr>
    </w:p>
    <w:p w:rsidR="00234BAD" w:rsidRDefault="00A16F6B" w:rsidP="00A16F6B">
      <w:pPr>
        <w:overflowPunct w:val="0"/>
        <w:autoSpaceDE w:val="0"/>
        <w:autoSpaceDN w:val="0"/>
        <w:adjustRightInd w:val="0"/>
        <w:ind w:left="1080"/>
        <w:jc w:val="both"/>
        <w:textAlignment w:val="baseline"/>
        <w:rPr>
          <w:i w:val="0"/>
          <w:sz w:val="22"/>
          <w:szCs w:val="22"/>
        </w:rPr>
      </w:pPr>
      <w:r w:rsidRPr="00676FD1">
        <w:rPr>
          <w:i w:val="0"/>
          <w:sz w:val="22"/>
          <w:szCs w:val="22"/>
        </w:rPr>
        <w:t xml:space="preserve">Kadarkoli se pri naročniku pojavi utemeljen sum, da je posamezni gospodarski subjekt v postopku javnega naročila predložil neresnično izjavo ali ponarejeno ali spremenjeno listino kot pravo, bo naročnik Državni revizijski komisiji za revizijo postopkov oddaje javnih naročil podal predlog za </w:t>
      </w:r>
      <w:r w:rsidRPr="00676FD1">
        <w:rPr>
          <w:i w:val="0"/>
          <w:sz w:val="22"/>
          <w:szCs w:val="22"/>
        </w:rPr>
        <w:lastRenderedPageBreak/>
        <w:t>uvedbo postopka o prekršku iz pete točke prvega odstavka ali prve točke drugega odstavka 112. člena ZJN-3.</w:t>
      </w:r>
    </w:p>
    <w:p w:rsidR="00FA0269" w:rsidRPr="00C12574" w:rsidRDefault="00FA0269" w:rsidP="00A16F6B">
      <w:pPr>
        <w:overflowPunct w:val="0"/>
        <w:autoSpaceDE w:val="0"/>
        <w:autoSpaceDN w:val="0"/>
        <w:adjustRightInd w:val="0"/>
        <w:ind w:left="1080"/>
        <w:jc w:val="both"/>
        <w:textAlignment w:val="baseline"/>
        <w:rPr>
          <w:i w:val="0"/>
          <w:sz w:val="22"/>
          <w:szCs w:val="22"/>
        </w:rPr>
      </w:pPr>
    </w:p>
    <w:p w:rsidR="00C12574" w:rsidRDefault="00C12574" w:rsidP="00C12574">
      <w:pPr>
        <w:overflowPunct w:val="0"/>
        <w:autoSpaceDE w:val="0"/>
        <w:autoSpaceDN w:val="0"/>
        <w:adjustRightInd w:val="0"/>
        <w:ind w:left="1080"/>
        <w:jc w:val="both"/>
        <w:textAlignment w:val="baseline"/>
        <w:rPr>
          <w:i w:val="0"/>
          <w:sz w:val="16"/>
          <w:szCs w:val="16"/>
        </w:rPr>
      </w:pPr>
    </w:p>
    <w:p w:rsidR="00A16F6B" w:rsidRPr="0079325B" w:rsidRDefault="00A16F6B" w:rsidP="00541049">
      <w:pPr>
        <w:pStyle w:val="Zoran1"/>
        <w:numPr>
          <w:ilvl w:val="0"/>
          <w:numId w:val="11"/>
        </w:numPr>
        <w:rPr>
          <w:rFonts w:ascii="Times New Roman" w:hAnsi="Times New Roman" w:cs="Times New Roman"/>
        </w:rPr>
      </w:pPr>
      <w:r>
        <w:rPr>
          <w:rFonts w:ascii="Times New Roman" w:hAnsi="Times New Roman" w:cs="Times New Roman"/>
        </w:rPr>
        <w:t>P</w:t>
      </w:r>
      <w:r w:rsidRPr="0079325B">
        <w:rPr>
          <w:rFonts w:ascii="Times New Roman" w:hAnsi="Times New Roman" w:cs="Times New Roman"/>
        </w:rPr>
        <w:t>ogajanj</w:t>
      </w:r>
      <w:r>
        <w:rPr>
          <w:rFonts w:ascii="Times New Roman" w:hAnsi="Times New Roman" w:cs="Times New Roman"/>
        </w:rPr>
        <w:t>a</w:t>
      </w:r>
    </w:p>
    <w:p w:rsidR="00A16F6B" w:rsidRPr="00905196" w:rsidRDefault="00A16F6B" w:rsidP="00A16F6B">
      <w:pPr>
        <w:ind w:left="1080"/>
        <w:jc w:val="both"/>
        <w:rPr>
          <w:i w:val="0"/>
          <w:sz w:val="16"/>
          <w:szCs w:val="16"/>
        </w:rPr>
      </w:pPr>
    </w:p>
    <w:p w:rsidR="00A16F6B" w:rsidRDefault="00A16F6B" w:rsidP="00A16F6B">
      <w:pPr>
        <w:overflowPunct w:val="0"/>
        <w:autoSpaceDE w:val="0"/>
        <w:autoSpaceDN w:val="0"/>
        <w:adjustRightInd w:val="0"/>
        <w:ind w:left="1080"/>
        <w:jc w:val="both"/>
        <w:textAlignment w:val="baseline"/>
        <w:rPr>
          <w:i w:val="0"/>
          <w:sz w:val="22"/>
          <w:szCs w:val="22"/>
        </w:rPr>
      </w:pPr>
      <w:r w:rsidRPr="00FD35AC">
        <w:rPr>
          <w:i w:val="0"/>
          <w:sz w:val="22"/>
          <w:szCs w:val="22"/>
        </w:rPr>
        <w:t xml:space="preserve">Naročnik bo ponudnike, ki bodo izpolnjevali zahtevane pogoje, po pregledu ponudb pisno pozval k </w:t>
      </w:r>
      <w:r w:rsidRPr="00B03D88">
        <w:rPr>
          <w:i w:val="0"/>
          <w:sz w:val="22"/>
          <w:szCs w:val="22"/>
        </w:rPr>
        <w:t>pogajanjem in sicer v enem ali več zaporednih krogih. Predmet pogajanj bo cena.</w:t>
      </w:r>
    </w:p>
    <w:p w:rsidR="00FA0269" w:rsidRDefault="00FA0269" w:rsidP="00A16F6B">
      <w:pPr>
        <w:overflowPunct w:val="0"/>
        <w:autoSpaceDE w:val="0"/>
        <w:autoSpaceDN w:val="0"/>
        <w:adjustRightInd w:val="0"/>
        <w:ind w:left="1080"/>
        <w:jc w:val="both"/>
        <w:textAlignment w:val="baseline"/>
        <w:rPr>
          <w:i w:val="0"/>
          <w:sz w:val="16"/>
          <w:szCs w:val="16"/>
        </w:rPr>
      </w:pPr>
    </w:p>
    <w:p w:rsidR="00C9624F" w:rsidRDefault="00C9624F" w:rsidP="00A16F6B">
      <w:pPr>
        <w:overflowPunct w:val="0"/>
        <w:autoSpaceDE w:val="0"/>
        <w:autoSpaceDN w:val="0"/>
        <w:adjustRightInd w:val="0"/>
        <w:ind w:left="1080"/>
        <w:jc w:val="both"/>
        <w:textAlignment w:val="baseline"/>
        <w:rPr>
          <w:i w:val="0"/>
          <w:sz w:val="16"/>
          <w:szCs w:val="16"/>
        </w:rPr>
      </w:pPr>
    </w:p>
    <w:p w:rsidR="00A16F6B" w:rsidRPr="00EA2B2B" w:rsidRDefault="00A16F6B" w:rsidP="00C12574">
      <w:pPr>
        <w:overflowPunct w:val="0"/>
        <w:autoSpaceDE w:val="0"/>
        <w:autoSpaceDN w:val="0"/>
        <w:adjustRightInd w:val="0"/>
        <w:ind w:left="1080"/>
        <w:jc w:val="both"/>
        <w:textAlignment w:val="baseline"/>
        <w:rPr>
          <w:i w:val="0"/>
          <w:sz w:val="16"/>
          <w:szCs w:val="16"/>
        </w:rPr>
      </w:pPr>
    </w:p>
    <w:p w:rsidR="009123D1" w:rsidRPr="0079325B" w:rsidRDefault="00D27293" w:rsidP="00541049">
      <w:pPr>
        <w:pStyle w:val="Zoran1"/>
        <w:numPr>
          <w:ilvl w:val="0"/>
          <w:numId w:val="11"/>
        </w:numPr>
        <w:rPr>
          <w:rFonts w:ascii="Times New Roman" w:hAnsi="Times New Roman" w:cs="Times New Roman"/>
        </w:rPr>
      </w:pPr>
      <w:r w:rsidRPr="0079325B">
        <w:rPr>
          <w:rFonts w:ascii="Times New Roman" w:hAnsi="Times New Roman" w:cs="Times New Roman"/>
        </w:rPr>
        <w:t xml:space="preserve">Ustavitev postopka, zavrnitev vseh </w:t>
      </w:r>
      <w:r w:rsidR="007E339A">
        <w:rPr>
          <w:rFonts w:ascii="Times New Roman" w:hAnsi="Times New Roman" w:cs="Times New Roman"/>
        </w:rPr>
        <w:t>p</w:t>
      </w:r>
      <w:r w:rsidR="00A16F6B">
        <w:rPr>
          <w:rFonts w:ascii="Times New Roman" w:hAnsi="Times New Roman" w:cs="Times New Roman"/>
        </w:rPr>
        <w:t>onudb</w:t>
      </w:r>
      <w:r w:rsidRPr="0079325B">
        <w:rPr>
          <w:rFonts w:ascii="Times New Roman" w:hAnsi="Times New Roman" w:cs="Times New Roman"/>
        </w:rPr>
        <w:t>, odstop od izvedbe javnega naročila</w:t>
      </w:r>
    </w:p>
    <w:p w:rsidR="009123D1" w:rsidRPr="0079325B" w:rsidRDefault="009123D1" w:rsidP="00D00D74">
      <w:pPr>
        <w:ind w:left="1080"/>
        <w:jc w:val="both"/>
        <w:rPr>
          <w:i w:val="0"/>
          <w:sz w:val="22"/>
          <w:szCs w:val="22"/>
        </w:rPr>
      </w:pPr>
    </w:p>
    <w:p w:rsidR="009123D1" w:rsidRDefault="009123D1" w:rsidP="00D00D74">
      <w:pPr>
        <w:ind w:left="1080"/>
        <w:jc w:val="both"/>
        <w:rPr>
          <w:i w:val="0"/>
          <w:sz w:val="22"/>
          <w:szCs w:val="22"/>
        </w:rPr>
      </w:pPr>
      <w:r w:rsidRPr="0079325B">
        <w:rPr>
          <w:i w:val="0"/>
          <w:sz w:val="22"/>
          <w:szCs w:val="22"/>
        </w:rPr>
        <w:t xml:space="preserve">Naročnik </w:t>
      </w:r>
      <w:r w:rsidR="002C35AF" w:rsidRPr="0079325B">
        <w:rPr>
          <w:i w:val="0"/>
          <w:sz w:val="22"/>
          <w:szCs w:val="22"/>
        </w:rPr>
        <w:t xml:space="preserve">lahko </w:t>
      </w:r>
      <w:r w:rsidRPr="0079325B">
        <w:rPr>
          <w:i w:val="0"/>
          <w:sz w:val="22"/>
          <w:szCs w:val="22"/>
        </w:rPr>
        <w:t xml:space="preserve">postopek javnega naročila </w:t>
      </w:r>
      <w:r w:rsidR="00D27293" w:rsidRPr="0079325B">
        <w:rPr>
          <w:i w:val="0"/>
          <w:sz w:val="22"/>
          <w:szCs w:val="22"/>
        </w:rPr>
        <w:t>ustavi</w:t>
      </w:r>
      <w:r w:rsidRPr="0079325B">
        <w:rPr>
          <w:i w:val="0"/>
          <w:sz w:val="22"/>
          <w:szCs w:val="22"/>
        </w:rPr>
        <w:t xml:space="preserve">, </w:t>
      </w:r>
      <w:r w:rsidR="00D27293" w:rsidRPr="0079325B">
        <w:rPr>
          <w:i w:val="0"/>
          <w:sz w:val="22"/>
          <w:szCs w:val="22"/>
        </w:rPr>
        <w:t xml:space="preserve">zavrne vse </w:t>
      </w:r>
      <w:r w:rsidR="007E339A">
        <w:rPr>
          <w:i w:val="0"/>
          <w:sz w:val="22"/>
          <w:szCs w:val="22"/>
        </w:rPr>
        <w:t>p</w:t>
      </w:r>
      <w:r w:rsidR="00A16F6B">
        <w:rPr>
          <w:i w:val="0"/>
          <w:sz w:val="22"/>
          <w:szCs w:val="22"/>
        </w:rPr>
        <w:t>onudbe</w:t>
      </w:r>
      <w:r w:rsidRPr="0079325B">
        <w:rPr>
          <w:i w:val="0"/>
          <w:sz w:val="22"/>
          <w:szCs w:val="22"/>
        </w:rPr>
        <w:t xml:space="preserve"> ali </w:t>
      </w:r>
      <w:r w:rsidR="00D27293" w:rsidRPr="0079325B">
        <w:rPr>
          <w:i w:val="0"/>
          <w:sz w:val="22"/>
          <w:szCs w:val="22"/>
        </w:rPr>
        <w:t xml:space="preserve">odstopi od izvedbe javnega naročila </w:t>
      </w:r>
      <w:r w:rsidR="002C35AF" w:rsidRPr="0079325B">
        <w:rPr>
          <w:i w:val="0"/>
          <w:sz w:val="22"/>
          <w:szCs w:val="22"/>
        </w:rPr>
        <w:t>v skladu z veljavno zakonodajo na področju javnega naročanja.</w:t>
      </w:r>
    </w:p>
    <w:p w:rsidR="00FA0269" w:rsidRDefault="00FA0269" w:rsidP="00D00D74">
      <w:pPr>
        <w:ind w:left="1080"/>
        <w:jc w:val="both"/>
        <w:rPr>
          <w:i w:val="0"/>
          <w:sz w:val="22"/>
          <w:szCs w:val="22"/>
        </w:rPr>
      </w:pPr>
    </w:p>
    <w:p w:rsidR="003057AC" w:rsidRPr="0079325B" w:rsidRDefault="003057AC" w:rsidP="00D00D74">
      <w:pPr>
        <w:ind w:left="1080"/>
        <w:jc w:val="both"/>
        <w:rPr>
          <w:i w:val="0"/>
          <w:sz w:val="22"/>
          <w:szCs w:val="22"/>
        </w:rPr>
      </w:pPr>
    </w:p>
    <w:p w:rsidR="0024742F" w:rsidRPr="007565C6" w:rsidRDefault="0024742F" w:rsidP="00541049">
      <w:pPr>
        <w:pStyle w:val="Zoran1"/>
        <w:numPr>
          <w:ilvl w:val="0"/>
          <w:numId w:val="11"/>
        </w:numPr>
        <w:rPr>
          <w:rFonts w:ascii="Times New Roman" w:hAnsi="Times New Roman" w:cs="Times New Roman"/>
        </w:rPr>
      </w:pPr>
      <w:r w:rsidRPr="007565C6">
        <w:rPr>
          <w:rFonts w:ascii="Times New Roman" w:hAnsi="Times New Roman" w:cs="Times New Roman"/>
        </w:rPr>
        <w:t>Način vložitve revizijskega zahtevka</w:t>
      </w:r>
    </w:p>
    <w:p w:rsidR="0024742F" w:rsidRPr="007565C6" w:rsidRDefault="0024742F" w:rsidP="0024742F">
      <w:pPr>
        <w:ind w:left="1080"/>
        <w:jc w:val="both"/>
        <w:rPr>
          <w:color w:val="000000" w:themeColor="text1"/>
          <w:sz w:val="22"/>
          <w:szCs w:val="22"/>
        </w:rPr>
      </w:pPr>
    </w:p>
    <w:p w:rsidR="00A16F6B" w:rsidRPr="00C01C3D" w:rsidRDefault="00A16F6B" w:rsidP="00A16F6B">
      <w:pPr>
        <w:ind w:left="1080"/>
        <w:jc w:val="both"/>
        <w:rPr>
          <w:i w:val="0"/>
          <w:color w:val="000000" w:themeColor="text1"/>
          <w:sz w:val="22"/>
          <w:szCs w:val="22"/>
        </w:rPr>
      </w:pPr>
      <w:r w:rsidRPr="00C01C3D">
        <w:rPr>
          <w:i w:val="0"/>
          <w:color w:val="000000" w:themeColor="text1"/>
          <w:sz w:val="22"/>
          <w:szCs w:val="22"/>
        </w:rPr>
        <w:t>Na podlagi Zakona o pravnem varstvu v postopkih javnega naročanja</w:t>
      </w:r>
      <w:r w:rsidR="00DF34D3">
        <w:rPr>
          <w:i w:val="0"/>
          <w:color w:val="000000" w:themeColor="text1"/>
          <w:sz w:val="22"/>
          <w:szCs w:val="22"/>
        </w:rPr>
        <w:t xml:space="preserve"> (</w:t>
      </w:r>
      <w:r w:rsidR="00DF34D3" w:rsidRPr="00420ADA">
        <w:rPr>
          <w:i w:val="0"/>
          <w:color w:val="000000" w:themeColor="text1"/>
          <w:sz w:val="22"/>
          <w:szCs w:val="22"/>
          <w:shd w:val="clear" w:color="auto" w:fill="FFFFFF"/>
        </w:rPr>
        <w:t>Uradni list RS, št. 43/11, 60/11 – ZTP-D, 63/13, 90/14 – ZDU-1I in 60/17</w:t>
      </w:r>
      <w:r w:rsidR="00DF34D3" w:rsidRPr="00420ADA">
        <w:rPr>
          <w:i w:val="0"/>
          <w:color w:val="000000" w:themeColor="text1"/>
          <w:sz w:val="22"/>
          <w:szCs w:val="22"/>
        </w:rPr>
        <w:t>, v nadaljevanju: ZPVPJN</w:t>
      </w:r>
      <w:r w:rsidR="00DF34D3">
        <w:rPr>
          <w:i w:val="0"/>
          <w:color w:val="000000" w:themeColor="text1"/>
          <w:sz w:val="22"/>
          <w:szCs w:val="22"/>
        </w:rPr>
        <w:t>)</w:t>
      </w:r>
      <w:r w:rsidRPr="00C01C3D">
        <w:rPr>
          <w:i w:val="0"/>
          <w:color w:val="000000" w:themeColor="text1"/>
          <w:sz w:val="22"/>
          <w:szCs w:val="22"/>
        </w:rPr>
        <w:t xml:space="preserve">   se lahko zahtevek za revizijo vloži v vseh stopnjah postopka oddaje javnega naročila in zoper vsako ravnanje naročnika, razen če zakon, ki ureja oddajo javnih naročil ali ZPVPJN ne določa drugače. </w:t>
      </w:r>
    </w:p>
    <w:p w:rsidR="00A16F6B" w:rsidRPr="00081281" w:rsidRDefault="00A16F6B" w:rsidP="00A16F6B">
      <w:pPr>
        <w:ind w:left="1080"/>
        <w:rPr>
          <w:i w:val="0"/>
          <w:color w:val="000000" w:themeColor="text1"/>
          <w:sz w:val="16"/>
          <w:szCs w:val="16"/>
        </w:rPr>
      </w:pPr>
    </w:p>
    <w:p w:rsidR="00A16F6B" w:rsidRPr="00C01C3D" w:rsidRDefault="00A16F6B" w:rsidP="00A16F6B">
      <w:pPr>
        <w:ind w:left="1080"/>
        <w:jc w:val="both"/>
        <w:rPr>
          <w:i w:val="0"/>
          <w:color w:val="000000" w:themeColor="text1"/>
          <w:sz w:val="22"/>
          <w:szCs w:val="22"/>
        </w:rPr>
      </w:pPr>
      <w:r w:rsidRPr="00205CFD">
        <w:rPr>
          <w:i w:val="0"/>
          <w:color w:val="000000" w:themeColor="text1"/>
          <w:sz w:val="22"/>
          <w:szCs w:val="22"/>
        </w:rPr>
        <w:t xml:space="preserve">Če se zahtevek za revizijo nanaša na vsebino objave, povabilo k oddaji ponudbe ali razpisno </w:t>
      </w:r>
      <w:r w:rsidRPr="00676FD1">
        <w:rPr>
          <w:i w:val="0"/>
          <w:color w:val="000000" w:themeColor="text1"/>
          <w:sz w:val="22"/>
          <w:szCs w:val="22"/>
        </w:rPr>
        <w:t xml:space="preserve">dokumentacijo, je dolžan vlagatelj ob vložitvi zahtevka za revizijo vplačati takso v višini </w:t>
      </w:r>
      <w:r w:rsidR="00DA4A73" w:rsidRPr="00676FD1">
        <w:rPr>
          <w:i w:val="0"/>
          <w:color w:val="000000" w:themeColor="text1"/>
          <w:sz w:val="22"/>
          <w:szCs w:val="22"/>
        </w:rPr>
        <w:t>2</w:t>
      </w:r>
      <w:r w:rsidR="004601C0">
        <w:rPr>
          <w:i w:val="0"/>
          <w:color w:val="000000" w:themeColor="text1"/>
          <w:sz w:val="22"/>
          <w:szCs w:val="22"/>
        </w:rPr>
        <w:t>.0</w:t>
      </w:r>
      <w:r w:rsidRPr="00676FD1">
        <w:rPr>
          <w:i w:val="0"/>
          <w:color w:val="000000" w:themeColor="text1"/>
          <w:sz w:val="22"/>
          <w:szCs w:val="22"/>
        </w:rPr>
        <w:t>00,00</w:t>
      </w:r>
      <w:r w:rsidRPr="00205CFD">
        <w:rPr>
          <w:i w:val="0"/>
          <w:color w:val="000000" w:themeColor="text1"/>
          <w:sz w:val="22"/>
          <w:szCs w:val="22"/>
        </w:rPr>
        <w:t xml:space="preserve"> EUR na transakcijski račun št. SI56 0110 0100 0358 802, sklic 11 16110-7111290-XXXXXXLL (prvih šest številk je zaporedna številka objave na enotnem informacijskem portalu javnih naročil, ki jo ponudnik vpiše sam, zadnji dve številki pa pomenita oznako leta).</w:t>
      </w:r>
      <w:r w:rsidRPr="00C01C3D">
        <w:rPr>
          <w:i w:val="0"/>
          <w:color w:val="000000" w:themeColor="text1"/>
          <w:sz w:val="22"/>
          <w:szCs w:val="22"/>
        </w:rPr>
        <w:t xml:space="preserve"> </w:t>
      </w:r>
    </w:p>
    <w:p w:rsidR="00A16F6B" w:rsidRPr="0093250B" w:rsidRDefault="00A16F6B" w:rsidP="00A16F6B">
      <w:pPr>
        <w:ind w:left="1080"/>
        <w:jc w:val="both"/>
        <w:rPr>
          <w:i w:val="0"/>
          <w:sz w:val="16"/>
          <w:szCs w:val="16"/>
        </w:rPr>
      </w:pPr>
      <w:r w:rsidRPr="0093250B">
        <w:rPr>
          <w:i w:val="0"/>
          <w:sz w:val="16"/>
          <w:szCs w:val="16"/>
        </w:rPr>
        <w:t xml:space="preserve"> </w:t>
      </w:r>
    </w:p>
    <w:p w:rsidR="0024742F" w:rsidRPr="007565C6" w:rsidRDefault="00A16F6B" w:rsidP="00A16F6B">
      <w:pPr>
        <w:ind w:left="1080"/>
        <w:jc w:val="both"/>
        <w:rPr>
          <w:i w:val="0"/>
          <w:color w:val="000000" w:themeColor="text1"/>
          <w:sz w:val="22"/>
          <w:szCs w:val="22"/>
        </w:rPr>
      </w:pPr>
      <w:r w:rsidRPr="00A2470C">
        <w:rPr>
          <w:i w:val="0"/>
          <w:color w:val="000000" w:themeColor="text1"/>
          <w:sz w:val="22"/>
          <w:szCs w:val="22"/>
        </w:rPr>
        <w:t>Zahtevek za revizijo mora biti sestavljen v skladu z določili 15. člena ZPVPJN, vloži se pisno neposredno pri naročniku, po pošti priporočeno ali priporočeno s povratnico</w:t>
      </w:r>
      <w:r w:rsidR="0035069E" w:rsidRPr="00A2470C">
        <w:rPr>
          <w:i w:val="0"/>
          <w:color w:val="000000" w:themeColor="text1"/>
          <w:sz w:val="22"/>
          <w:szCs w:val="22"/>
        </w:rPr>
        <w:t xml:space="preserve"> </w:t>
      </w:r>
      <w:r w:rsidR="0035069E" w:rsidRPr="00A2470C">
        <w:rPr>
          <w:i w:val="0"/>
          <w:sz w:val="22"/>
          <w:szCs w:val="22"/>
        </w:rPr>
        <w:t>ali v elektronski obliki, če je podpisan z varnim elektronskim podpisom, overjenim s kvalificiranim potrdilom</w:t>
      </w:r>
      <w:r w:rsidRPr="00A2470C">
        <w:rPr>
          <w:i w:val="0"/>
          <w:color w:val="000000" w:themeColor="text1"/>
          <w:sz w:val="22"/>
          <w:szCs w:val="22"/>
        </w:rPr>
        <w:t>. Vlagatelj mora zahtevku za revizijo priložiti potrdilo o plačilu takse. Zahtevek za revizijo se vloži v roku iz 25. člena ZPVPJN.</w:t>
      </w:r>
    </w:p>
    <w:p w:rsidR="00FD7D29" w:rsidRPr="007565C6" w:rsidRDefault="00FD7D29" w:rsidP="00D00D74">
      <w:pPr>
        <w:pStyle w:val="Navadensplet"/>
        <w:spacing w:before="0" w:beforeAutospacing="0" w:after="0" w:afterAutospacing="0"/>
        <w:ind w:left="1080"/>
        <w:jc w:val="both"/>
        <w:rPr>
          <w:sz w:val="22"/>
          <w:szCs w:val="22"/>
        </w:rPr>
      </w:pPr>
    </w:p>
    <w:p w:rsidR="000840A7" w:rsidRPr="007565C6" w:rsidRDefault="000840A7" w:rsidP="00D00D74">
      <w:pPr>
        <w:pStyle w:val="Navadensplet"/>
        <w:spacing w:before="0" w:beforeAutospacing="0" w:after="0" w:afterAutospacing="0"/>
        <w:ind w:left="1080"/>
        <w:jc w:val="both"/>
        <w:rPr>
          <w:sz w:val="22"/>
          <w:szCs w:val="22"/>
        </w:rPr>
      </w:pPr>
    </w:p>
    <w:p w:rsidR="00FA0269" w:rsidRDefault="00FA0269" w:rsidP="00BF32CF">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p>
    <w:p w:rsidR="00861CFE" w:rsidRDefault="00FD35AC" w:rsidP="00BF32CF">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7565C6">
        <w:rPr>
          <w:rFonts w:ascii="Times New Roman" w:hAnsi="Times New Roman" w:cs="Times New Roman"/>
          <w:sz w:val="22"/>
        </w:rPr>
        <w:t xml:space="preserve">II. </w:t>
      </w:r>
      <w:r w:rsidR="00861CFE" w:rsidRPr="007565C6">
        <w:rPr>
          <w:rFonts w:ascii="Times New Roman" w:hAnsi="Times New Roman" w:cs="Times New Roman"/>
          <w:sz w:val="22"/>
        </w:rPr>
        <w:t>OPIS PREDMETA JAVNEGA NAROČILA</w:t>
      </w:r>
    </w:p>
    <w:p w:rsidR="00FA0269" w:rsidRPr="007565C6" w:rsidRDefault="00FA0269" w:rsidP="00BF32CF">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p>
    <w:p w:rsidR="00861CFE" w:rsidRPr="002C6A1E" w:rsidRDefault="00861CFE" w:rsidP="00BF32CF">
      <w:pPr>
        <w:ind w:left="1080"/>
        <w:jc w:val="both"/>
        <w:rPr>
          <w:i w:val="0"/>
          <w:sz w:val="16"/>
          <w:szCs w:val="16"/>
        </w:rPr>
      </w:pPr>
    </w:p>
    <w:p w:rsidR="005C4678" w:rsidRPr="00603D01" w:rsidRDefault="005C4678" w:rsidP="002C6A1E">
      <w:pPr>
        <w:autoSpaceDE w:val="0"/>
        <w:autoSpaceDN w:val="0"/>
        <w:ind w:left="1080"/>
        <w:jc w:val="both"/>
        <w:rPr>
          <w:rFonts w:eastAsia="Calibri"/>
          <w:i w:val="0"/>
          <w:sz w:val="22"/>
          <w:szCs w:val="22"/>
          <w:lang w:eastAsia="en-US"/>
        </w:rPr>
      </w:pPr>
      <w:r w:rsidRPr="00192AE3">
        <w:rPr>
          <w:rFonts w:eastAsia="Calibri"/>
          <w:i w:val="0"/>
          <w:sz w:val="22"/>
          <w:szCs w:val="22"/>
          <w:lang w:eastAsia="en-US"/>
        </w:rPr>
        <w:t xml:space="preserve">Predmet javnega naročila je </w:t>
      </w:r>
      <w:r w:rsidR="00AB6E32">
        <w:rPr>
          <w:rFonts w:eastAsia="Calibri"/>
          <w:i w:val="0"/>
          <w:sz w:val="22"/>
          <w:szCs w:val="22"/>
          <w:lang w:eastAsia="en-US"/>
        </w:rPr>
        <w:t xml:space="preserve"> izvedba gradbeno</w:t>
      </w:r>
      <w:r w:rsidR="001B66AA">
        <w:rPr>
          <w:rFonts w:eastAsia="Calibri"/>
          <w:i w:val="0"/>
          <w:sz w:val="22"/>
          <w:szCs w:val="22"/>
          <w:lang w:eastAsia="en-US"/>
        </w:rPr>
        <w:t xml:space="preserve">- </w:t>
      </w:r>
      <w:r w:rsidR="00AB6E32">
        <w:rPr>
          <w:rFonts w:eastAsia="Calibri"/>
          <w:i w:val="0"/>
          <w:sz w:val="22"/>
          <w:szCs w:val="22"/>
          <w:lang w:eastAsia="en-US"/>
        </w:rPr>
        <w:t xml:space="preserve">obrtniških del pri obnovi štirih uličnih pročelij s </w:t>
      </w:r>
      <w:proofErr w:type="spellStart"/>
      <w:r w:rsidR="00AB6E32">
        <w:rPr>
          <w:rFonts w:eastAsia="Calibri"/>
          <w:i w:val="0"/>
          <w:sz w:val="22"/>
          <w:szCs w:val="22"/>
          <w:lang w:eastAsia="en-US"/>
        </w:rPr>
        <w:t>s</w:t>
      </w:r>
      <w:proofErr w:type="spellEnd"/>
      <w:r w:rsidR="00AB6E32">
        <w:rPr>
          <w:rFonts w:eastAsia="Calibri"/>
          <w:i w:val="0"/>
          <w:sz w:val="22"/>
          <w:szCs w:val="22"/>
          <w:lang w:eastAsia="en-US"/>
        </w:rPr>
        <w:t xml:space="preserve"> stavbnim pohištvom in strehe na stavbi na naslovu Gornji trg 44 v Ljubljani v okviru projekta Ljubljana – moje mesto. </w:t>
      </w:r>
      <w:r w:rsidRPr="00192AE3">
        <w:rPr>
          <w:rFonts w:eastAsia="Calibri"/>
          <w:i w:val="0"/>
          <w:sz w:val="22"/>
          <w:szCs w:val="22"/>
          <w:lang w:eastAsia="en-US"/>
        </w:rPr>
        <w:t>.</w:t>
      </w:r>
      <w:r w:rsidR="002C6A1E" w:rsidRPr="00192AE3">
        <w:rPr>
          <w:rFonts w:eastAsia="Calibri"/>
          <w:i w:val="0"/>
          <w:sz w:val="22"/>
          <w:szCs w:val="22"/>
          <w:lang w:eastAsia="en-US"/>
        </w:rPr>
        <w:t xml:space="preserve"> </w:t>
      </w:r>
      <w:r w:rsidRPr="00192AE3">
        <w:rPr>
          <w:rFonts w:eastAsia="Calibri"/>
          <w:i w:val="0"/>
          <w:sz w:val="22"/>
          <w:szCs w:val="22"/>
          <w:lang w:eastAsia="en-US"/>
        </w:rPr>
        <w:t>Podrobneje je predmet javnega naročila opredeljen v popisu del.</w:t>
      </w:r>
    </w:p>
    <w:p w:rsidR="00B91CCC" w:rsidRPr="00A16F6B" w:rsidRDefault="00B91CCC" w:rsidP="00A83445">
      <w:pPr>
        <w:pStyle w:val="Telobesedila2"/>
        <w:ind w:left="1080"/>
        <w:rPr>
          <w:rFonts w:ascii="Times New Roman" w:hAnsi="Times New Roman"/>
          <w:color w:val="000000" w:themeColor="text1"/>
          <w:sz w:val="16"/>
          <w:szCs w:val="16"/>
          <w:highlight w:val="yellow"/>
        </w:rPr>
      </w:pPr>
    </w:p>
    <w:p w:rsidR="00DE4F3C" w:rsidRDefault="00DE4F3C" w:rsidP="00EA2B2B">
      <w:pPr>
        <w:pStyle w:val="Default"/>
        <w:ind w:left="1080"/>
        <w:jc w:val="both"/>
        <w:rPr>
          <w:rFonts w:ascii="Times New Roman" w:hAnsi="Times New Roman" w:cs="Times New Roman"/>
          <w:color w:val="auto"/>
          <w:sz w:val="22"/>
          <w:szCs w:val="22"/>
        </w:rPr>
      </w:pPr>
    </w:p>
    <w:p w:rsidR="00FA0269" w:rsidRDefault="00FA0269" w:rsidP="00EA2B2B">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p>
    <w:p w:rsidR="0080310C" w:rsidRDefault="0080310C" w:rsidP="00EA2B2B">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7565C6">
        <w:rPr>
          <w:rFonts w:ascii="Times New Roman" w:hAnsi="Times New Roman" w:cs="Times New Roman"/>
          <w:sz w:val="22"/>
        </w:rPr>
        <w:t xml:space="preserve">III. </w:t>
      </w:r>
      <w:r w:rsidR="00387121" w:rsidRPr="007565C6">
        <w:rPr>
          <w:rFonts w:ascii="Times New Roman" w:hAnsi="Times New Roman" w:cs="Times New Roman"/>
          <w:sz w:val="22"/>
        </w:rPr>
        <w:t>IZPOLNJEVANJE POGOJEV</w:t>
      </w:r>
    </w:p>
    <w:p w:rsidR="00FA0269" w:rsidRPr="007565C6" w:rsidRDefault="00FA0269" w:rsidP="00EA2B2B">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p>
    <w:p w:rsidR="000840A7" w:rsidRPr="00FF47F1" w:rsidRDefault="000840A7" w:rsidP="00EA2B2B">
      <w:pPr>
        <w:pStyle w:val="Telobesedila"/>
        <w:ind w:left="1080"/>
        <w:rPr>
          <w:rFonts w:ascii="Times New Roman" w:hAnsi="Times New Roman"/>
          <w:b w:val="0"/>
          <w:bCs/>
          <w:sz w:val="16"/>
          <w:szCs w:val="16"/>
        </w:rPr>
      </w:pPr>
    </w:p>
    <w:p w:rsidR="00BD1D59" w:rsidRDefault="00BD1D59" w:rsidP="00EA2B2B">
      <w:pPr>
        <w:overflowPunct w:val="0"/>
        <w:autoSpaceDE w:val="0"/>
        <w:autoSpaceDN w:val="0"/>
        <w:adjustRightInd w:val="0"/>
        <w:ind w:left="1080"/>
        <w:jc w:val="both"/>
        <w:textAlignment w:val="baseline"/>
        <w:rPr>
          <w:bCs/>
          <w:i w:val="0"/>
          <w:sz w:val="22"/>
          <w:szCs w:val="22"/>
        </w:rPr>
      </w:pPr>
      <w:r w:rsidRPr="007565C6">
        <w:rPr>
          <w:bCs/>
          <w:i w:val="0"/>
          <w:sz w:val="22"/>
          <w:szCs w:val="22"/>
        </w:rPr>
        <w:t xml:space="preserve">Za priznanje sposobnosti mora </w:t>
      </w:r>
      <w:r w:rsidR="007E339A">
        <w:rPr>
          <w:bCs/>
          <w:i w:val="0"/>
          <w:sz w:val="22"/>
          <w:szCs w:val="22"/>
        </w:rPr>
        <w:t>gospodarski subjekt</w:t>
      </w:r>
      <w:r w:rsidR="007E339A" w:rsidRPr="007565C6">
        <w:rPr>
          <w:bCs/>
          <w:i w:val="0"/>
          <w:sz w:val="22"/>
          <w:szCs w:val="22"/>
        </w:rPr>
        <w:t xml:space="preserve"> </w:t>
      </w:r>
      <w:r w:rsidRPr="007565C6">
        <w:rPr>
          <w:bCs/>
          <w:i w:val="0"/>
          <w:sz w:val="22"/>
          <w:szCs w:val="22"/>
        </w:rPr>
        <w:t xml:space="preserve">izpolnjevati pogoje skladno z določbami ZJN-3 v členih od 75. do 80. in pogoje, ki so določeni v tej razpisni dokumentaciji. V primeru, da </w:t>
      </w:r>
      <w:r w:rsidR="007E339A">
        <w:rPr>
          <w:bCs/>
          <w:i w:val="0"/>
          <w:sz w:val="22"/>
          <w:szCs w:val="22"/>
        </w:rPr>
        <w:t>gospodarski subjekt</w:t>
      </w:r>
      <w:r w:rsidR="007E339A" w:rsidRPr="007565C6">
        <w:rPr>
          <w:bCs/>
          <w:i w:val="0"/>
          <w:sz w:val="22"/>
          <w:szCs w:val="22"/>
        </w:rPr>
        <w:t xml:space="preserve"> </w:t>
      </w:r>
      <w:r w:rsidRPr="007565C6">
        <w:rPr>
          <w:bCs/>
          <w:i w:val="0"/>
          <w:sz w:val="22"/>
          <w:szCs w:val="22"/>
        </w:rPr>
        <w:t xml:space="preserve">nastopa v skupni </w:t>
      </w:r>
      <w:r w:rsidR="007E339A">
        <w:rPr>
          <w:bCs/>
          <w:i w:val="0"/>
          <w:sz w:val="22"/>
          <w:szCs w:val="22"/>
        </w:rPr>
        <w:t>p</w:t>
      </w:r>
      <w:r w:rsidR="00A16F6B">
        <w:rPr>
          <w:bCs/>
          <w:i w:val="0"/>
          <w:sz w:val="22"/>
          <w:szCs w:val="22"/>
        </w:rPr>
        <w:t>onudbi</w:t>
      </w:r>
      <w:r w:rsidR="00234BAD">
        <w:rPr>
          <w:bCs/>
          <w:i w:val="0"/>
          <w:sz w:val="22"/>
          <w:szCs w:val="22"/>
        </w:rPr>
        <w:t>,</w:t>
      </w:r>
      <w:r w:rsidRPr="007565C6">
        <w:rPr>
          <w:bCs/>
          <w:i w:val="0"/>
          <w:sz w:val="22"/>
          <w:szCs w:val="22"/>
        </w:rPr>
        <w:t xml:space="preserve"> s podizvajalci</w:t>
      </w:r>
      <w:r w:rsidR="00234BAD">
        <w:rPr>
          <w:bCs/>
          <w:i w:val="0"/>
          <w:sz w:val="22"/>
          <w:szCs w:val="22"/>
        </w:rPr>
        <w:t xml:space="preserve"> ali se sklicuje na</w:t>
      </w:r>
      <w:r w:rsidR="00234BAD">
        <w:rPr>
          <w:i w:val="0"/>
          <w:sz w:val="22"/>
          <w:szCs w:val="22"/>
        </w:rPr>
        <w:t xml:space="preserve"> druge subjekte, katerih zmogljivosti uporabi glede izpolnjevanja pogojev v zvezi z ekonomskim in finančnim položajem ter tehnično in strokovno sposobnostjo (v skladu z 81. členom ZJN-3)</w:t>
      </w:r>
      <w:r w:rsidRPr="007565C6">
        <w:rPr>
          <w:bCs/>
          <w:i w:val="0"/>
          <w:sz w:val="22"/>
          <w:szCs w:val="22"/>
        </w:rPr>
        <w:t xml:space="preserve">, mora pogoje za priznanje sposobnosti, kjer je to v razpisni dokumentaciji določeno, izpolnjevati tudi vsak od partnerjev v primeru skupne </w:t>
      </w:r>
      <w:r w:rsidR="007E339A">
        <w:rPr>
          <w:bCs/>
          <w:i w:val="0"/>
          <w:sz w:val="22"/>
          <w:szCs w:val="22"/>
        </w:rPr>
        <w:t>p</w:t>
      </w:r>
      <w:r w:rsidR="00A16F6B">
        <w:rPr>
          <w:bCs/>
          <w:i w:val="0"/>
          <w:sz w:val="22"/>
          <w:szCs w:val="22"/>
        </w:rPr>
        <w:t>onudbe</w:t>
      </w:r>
      <w:r w:rsidR="00234BAD">
        <w:rPr>
          <w:bCs/>
          <w:i w:val="0"/>
          <w:sz w:val="22"/>
          <w:szCs w:val="22"/>
        </w:rPr>
        <w:t xml:space="preserve">, </w:t>
      </w:r>
      <w:r w:rsidRPr="007565C6">
        <w:rPr>
          <w:bCs/>
          <w:i w:val="0"/>
          <w:sz w:val="22"/>
          <w:szCs w:val="22"/>
        </w:rPr>
        <w:t xml:space="preserve">vsak izmed podizvajalcev, ki jih </w:t>
      </w:r>
      <w:r w:rsidR="007E339A">
        <w:rPr>
          <w:bCs/>
          <w:i w:val="0"/>
          <w:sz w:val="22"/>
          <w:szCs w:val="22"/>
        </w:rPr>
        <w:t>gospodarski subjekt</w:t>
      </w:r>
      <w:r w:rsidR="007E339A" w:rsidRPr="007565C6">
        <w:rPr>
          <w:bCs/>
          <w:i w:val="0"/>
          <w:sz w:val="22"/>
          <w:szCs w:val="22"/>
        </w:rPr>
        <w:t xml:space="preserve"> </w:t>
      </w:r>
      <w:r w:rsidRPr="007565C6">
        <w:rPr>
          <w:bCs/>
          <w:i w:val="0"/>
          <w:sz w:val="22"/>
          <w:szCs w:val="22"/>
        </w:rPr>
        <w:t xml:space="preserve">v </w:t>
      </w:r>
      <w:r w:rsidR="007E339A">
        <w:rPr>
          <w:bCs/>
          <w:i w:val="0"/>
          <w:sz w:val="22"/>
          <w:szCs w:val="22"/>
        </w:rPr>
        <w:t>p</w:t>
      </w:r>
      <w:r w:rsidR="00A16F6B">
        <w:rPr>
          <w:bCs/>
          <w:i w:val="0"/>
          <w:sz w:val="22"/>
          <w:szCs w:val="22"/>
        </w:rPr>
        <w:t>onudbi</w:t>
      </w:r>
      <w:r w:rsidRPr="007565C6">
        <w:rPr>
          <w:bCs/>
          <w:i w:val="0"/>
          <w:sz w:val="22"/>
          <w:szCs w:val="22"/>
        </w:rPr>
        <w:t xml:space="preserve"> navede</w:t>
      </w:r>
      <w:r w:rsidR="00234BAD">
        <w:rPr>
          <w:bCs/>
          <w:i w:val="0"/>
          <w:sz w:val="22"/>
          <w:szCs w:val="22"/>
        </w:rPr>
        <w:t xml:space="preserve"> ter </w:t>
      </w:r>
      <w:r w:rsidR="00234BAD">
        <w:rPr>
          <w:i w:val="0"/>
          <w:sz w:val="22"/>
          <w:szCs w:val="22"/>
        </w:rPr>
        <w:t>drug</w:t>
      </w:r>
      <w:r w:rsidR="00831D84">
        <w:rPr>
          <w:i w:val="0"/>
          <w:sz w:val="22"/>
          <w:szCs w:val="22"/>
        </w:rPr>
        <w:t>i</w:t>
      </w:r>
      <w:r w:rsidR="00234BAD">
        <w:rPr>
          <w:i w:val="0"/>
          <w:sz w:val="22"/>
          <w:szCs w:val="22"/>
        </w:rPr>
        <w:t xml:space="preserve"> subjekt</w:t>
      </w:r>
      <w:r w:rsidR="00D000AE">
        <w:rPr>
          <w:i w:val="0"/>
          <w:sz w:val="22"/>
          <w:szCs w:val="22"/>
        </w:rPr>
        <w:t>i</w:t>
      </w:r>
      <w:r w:rsidR="00234BAD">
        <w:rPr>
          <w:i w:val="0"/>
          <w:sz w:val="22"/>
          <w:szCs w:val="22"/>
        </w:rPr>
        <w:t xml:space="preserve">, katerih zmogljivosti uporabi </w:t>
      </w:r>
      <w:r w:rsidR="00831D84">
        <w:rPr>
          <w:i w:val="0"/>
          <w:sz w:val="22"/>
          <w:szCs w:val="22"/>
        </w:rPr>
        <w:t xml:space="preserve">gospodarski subjekt </w:t>
      </w:r>
      <w:r w:rsidR="00234BAD">
        <w:rPr>
          <w:i w:val="0"/>
          <w:sz w:val="22"/>
          <w:szCs w:val="22"/>
        </w:rPr>
        <w:t xml:space="preserve">glede izpolnjevanja pogojev v zvezi </w:t>
      </w:r>
      <w:r w:rsidR="00234BAD">
        <w:rPr>
          <w:i w:val="0"/>
          <w:sz w:val="22"/>
          <w:szCs w:val="22"/>
        </w:rPr>
        <w:lastRenderedPageBreak/>
        <w:t>z ekonomskim in finančnim položajem ter tehnično in strokovno sposobnostjo (v skladu z 81. členom ZJN-3)</w:t>
      </w:r>
      <w:r w:rsidRPr="007565C6">
        <w:rPr>
          <w:bCs/>
          <w:i w:val="0"/>
          <w:sz w:val="22"/>
          <w:szCs w:val="22"/>
        </w:rPr>
        <w:t xml:space="preserve">. </w:t>
      </w:r>
    </w:p>
    <w:p w:rsidR="00BD1D59" w:rsidRPr="00A244F4" w:rsidRDefault="00BD1D59" w:rsidP="00EA2B2B">
      <w:pPr>
        <w:overflowPunct w:val="0"/>
        <w:autoSpaceDE w:val="0"/>
        <w:autoSpaceDN w:val="0"/>
        <w:adjustRightInd w:val="0"/>
        <w:ind w:left="1080"/>
        <w:jc w:val="both"/>
        <w:textAlignment w:val="baseline"/>
        <w:rPr>
          <w:bCs/>
          <w:i w:val="0"/>
          <w:sz w:val="16"/>
          <w:szCs w:val="16"/>
        </w:rPr>
      </w:pPr>
    </w:p>
    <w:p w:rsidR="00BD1D59" w:rsidRPr="00831D84" w:rsidRDefault="005F71F9" w:rsidP="00EA2B2B">
      <w:pPr>
        <w:pStyle w:val="Telobesedila"/>
        <w:ind w:left="1080"/>
        <w:rPr>
          <w:rFonts w:ascii="Times New Roman" w:hAnsi="Times New Roman"/>
          <w:b w:val="0"/>
          <w:bCs/>
          <w:sz w:val="16"/>
          <w:szCs w:val="16"/>
        </w:rPr>
      </w:pPr>
      <w:r w:rsidRPr="00EE738D">
        <w:rPr>
          <w:rFonts w:ascii="Times New Roman" w:hAnsi="Times New Roman"/>
          <w:b w:val="0"/>
          <w:bCs/>
          <w:sz w:val="22"/>
          <w:szCs w:val="22"/>
        </w:rPr>
        <w:t>Gospodarski subjekti, ki nimajo sedeža v Republiki Sloveniji predložijo dokazila o izpolnjevanju pogojev, s katerimi dokazujejo osnovno sposobnost, v skladu s predpisi države članice, v kateri imajo registrirano svojo dejavnost. Če država, v kateri ima gospodarski subjekt svoj sedež ne izdaja takšnih dokumentov, lahko gospodarski subjekt namesto pisnega dokazila predloži zapriseženo izjavo prič ali zapriseženo izjavo gospodarskega subjekta, ki mora biti podana pred pravosodnim ali upravnim organom, notarjem poklicnih ali gospodarskih subjektov v državi, kjer ima gospodarski subjekt sedež.</w:t>
      </w:r>
    </w:p>
    <w:p w:rsidR="00831D84" w:rsidRDefault="00831D84" w:rsidP="00EA2B2B">
      <w:pPr>
        <w:tabs>
          <w:tab w:val="left" w:pos="567"/>
          <w:tab w:val="left" w:pos="993"/>
        </w:tabs>
        <w:ind w:left="1080"/>
        <w:jc w:val="both"/>
        <w:rPr>
          <w:i w:val="0"/>
          <w:sz w:val="22"/>
          <w:szCs w:val="22"/>
        </w:rPr>
      </w:pPr>
    </w:p>
    <w:p w:rsidR="00BD1D59" w:rsidRPr="007565C6" w:rsidRDefault="00BD1D59" w:rsidP="00EA2B2B">
      <w:pPr>
        <w:tabs>
          <w:tab w:val="left" w:pos="567"/>
          <w:tab w:val="left" w:pos="993"/>
        </w:tabs>
        <w:ind w:left="1080"/>
        <w:jc w:val="both"/>
        <w:rPr>
          <w:i w:val="0"/>
          <w:sz w:val="22"/>
          <w:szCs w:val="22"/>
        </w:rPr>
      </w:pPr>
      <w:r w:rsidRPr="007565C6">
        <w:rPr>
          <w:i w:val="0"/>
          <w:sz w:val="22"/>
          <w:szCs w:val="22"/>
        </w:rPr>
        <w:t xml:space="preserve">Kot to določa šesti odstavek 91. člena ZJN-3  mora izbrani </w:t>
      </w:r>
      <w:r w:rsidR="007E339A">
        <w:rPr>
          <w:i w:val="0"/>
          <w:sz w:val="22"/>
          <w:szCs w:val="22"/>
        </w:rPr>
        <w:t>gospodarski subjekt</w:t>
      </w:r>
      <w:r w:rsidR="007E339A" w:rsidRPr="007565C6">
        <w:rPr>
          <w:i w:val="0"/>
          <w:sz w:val="22"/>
          <w:szCs w:val="22"/>
        </w:rPr>
        <w:t xml:space="preserve"> </w:t>
      </w:r>
      <w:r w:rsidRPr="007565C6">
        <w:rPr>
          <w:i w:val="0"/>
          <w:sz w:val="22"/>
          <w:szCs w:val="22"/>
        </w:rPr>
        <w:t>v roku osmih dni od prejema naročnikovega poziva posredovati podatke o:</w:t>
      </w:r>
    </w:p>
    <w:p w:rsidR="00BD1D59" w:rsidRPr="007565C6" w:rsidRDefault="00BD1D59" w:rsidP="00541049">
      <w:pPr>
        <w:pStyle w:val="Odstavekseznama"/>
        <w:numPr>
          <w:ilvl w:val="0"/>
          <w:numId w:val="16"/>
        </w:numPr>
        <w:tabs>
          <w:tab w:val="left" w:pos="993"/>
        </w:tabs>
        <w:contextualSpacing/>
        <w:jc w:val="both"/>
        <w:rPr>
          <w:i w:val="0"/>
          <w:sz w:val="22"/>
          <w:szCs w:val="22"/>
        </w:rPr>
      </w:pPr>
      <w:r w:rsidRPr="007565C6">
        <w:rPr>
          <w:i w:val="0"/>
          <w:sz w:val="22"/>
          <w:szCs w:val="22"/>
        </w:rPr>
        <w:t xml:space="preserve">svojih ustanoviteljih, družbenikih, delničarjih, </w:t>
      </w:r>
      <w:proofErr w:type="spellStart"/>
      <w:r w:rsidRPr="007565C6">
        <w:rPr>
          <w:i w:val="0"/>
          <w:sz w:val="22"/>
          <w:szCs w:val="22"/>
        </w:rPr>
        <w:t>komanditistih</w:t>
      </w:r>
      <w:proofErr w:type="spellEnd"/>
      <w:r w:rsidRPr="007565C6">
        <w:rPr>
          <w:i w:val="0"/>
          <w:sz w:val="22"/>
          <w:szCs w:val="22"/>
        </w:rPr>
        <w:t xml:space="preserve"> ali drugih lastnikih in podatke o lastniških deležih navedenih oseb;</w:t>
      </w:r>
    </w:p>
    <w:p w:rsidR="00BD1D59" w:rsidRPr="007565C6" w:rsidRDefault="00BD1D59" w:rsidP="00541049">
      <w:pPr>
        <w:pStyle w:val="Odstavekseznama"/>
        <w:numPr>
          <w:ilvl w:val="0"/>
          <w:numId w:val="16"/>
        </w:numPr>
        <w:tabs>
          <w:tab w:val="left" w:pos="993"/>
        </w:tabs>
        <w:contextualSpacing/>
        <w:jc w:val="both"/>
        <w:rPr>
          <w:i w:val="0"/>
          <w:sz w:val="22"/>
          <w:szCs w:val="22"/>
        </w:rPr>
      </w:pPr>
      <w:r w:rsidRPr="007565C6">
        <w:rPr>
          <w:i w:val="0"/>
          <w:sz w:val="22"/>
          <w:szCs w:val="22"/>
        </w:rPr>
        <w:t>gospodarskih subjektih, za katere se glede na določbe zakona, ki ureja gospodarske družbe, šteje, da so z njim povezane družbe.</w:t>
      </w:r>
    </w:p>
    <w:p w:rsidR="00BD1D59" w:rsidRPr="00A244F4" w:rsidRDefault="00BD1D59" w:rsidP="00EA2B2B">
      <w:pPr>
        <w:pStyle w:val="Telobesedila"/>
        <w:ind w:left="1080"/>
        <w:rPr>
          <w:rFonts w:ascii="Times New Roman" w:hAnsi="Times New Roman"/>
          <w:b w:val="0"/>
          <w:sz w:val="16"/>
          <w:szCs w:val="16"/>
        </w:rPr>
      </w:pPr>
    </w:p>
    <w:p w:rsidR="00BD1D59" w:rsidRDefault="00BD1D59" w:rsidP="00EA2B2B">
      <w:pPr>
        <w:pStyle w:val="Telobesedila"/>
        <w:ind w:left="1080"/>
        <w:rPr>
          <w:rFonts w:ascii="Times New Roman" w:hAnsi="Times New Roman"/>
          <w:b w:val="0"/>
          <w:sz w:val="22"/>
          <w:szCs w:val="22"/>
        </w:rPr>
      </w:pPr>
      <w:r w:rsidRPr="007565C6">
        <w:rPr>
          <w:rFonts w:ascii="Times New Roman" w:hAnsi="Times New Roman"/>
          <w:b w:val="0"/>
          <w:sz w:val="22"/>
          <w:szCs w:val="22"/>
        </w:rPr>
        <w:t xml:space="preserve">V skladu s šestim odstavkom 14. člena in 35. členom Zakona o integriteti in preprečevanju korupcije (Uradni list RS, št. 69/11-UPB2) bo moral izbrani </w:t>
      </w:r>
      <w:r w:rsidR="007E339A">
        <w:rPr>
          <w:rFonts w:ascii="Times New Roman" w:hAnsi="Times New Roman"/>
          <w:b w:val="0"/>
          <w:sz w:val="22"/>
          <w:szCs w:val="22"/>
        </w:rPr>
        <w:t>gospodarski subjekt</w:t>
      </w:r>
      <w:r w:rsidRPr="007565C6">
        <w:rPr>
          <w:rFonts w:ascii="Times New Roman" w:hAnsi="Times New Roman"/>
          <w:b w:val="0"/>
          <w:sz w:val="22"/>
          <w:szCs w:val="22"/>
        </w:rPr>
        <w:t xml:space="preserve">, pred sklenitvijo pogodbe z naročnikom, zaradi zagotovitve transparentnosti posla in preprečitve korupcijskih tveganj, izročiti izjavo oziroma podatke o udeležbi fizičnih in pravnih oseb v lastništvu </w:t>
      </w:r>
      <w:r w:rsidR="00D839F9">
        <w:rPr>
          <w:rFonts w:ascii="Times New Roman" w:hAnsi="Times New Roman"/>
          <w:b w:val="0"/>
          <w:sz w:val="22"/>
          <w:szCs w:val="22"/>
        </w:rPr>
        <w:t>gospodarskega subjekta</w:t>
      </w:r>
      <w:r w:rsidRPr="007565C6">
        <w:rPr>
          <w:rFonts w:ascii="Times New Roman" w:hAnsi="Times New Roman"/>
          <w:b w:val="0"/>
          <w:sz w:val="22"/>
          <w:szCs w:val="22"/>
        </w:rPr>
        <w:t xml:space="preserve">, vključno z udeležbo tihih družbenikov, ter gospodarskih subjektih, za katere se glede na določbe zakona, ki ureja gospodarske družbe šteje, da so povezane družbe </w:t>
      </w:r>
      <w:r w:rsidR="007E339A">
        <w:rPr>
          <w:rFonts w:ascii="Times New Roman" w:hAnsi="Times New Roman"/>
          <w:b w:val="0"/>
          <w:sz w:val="22"/>
          <w:szCs w:val="22"/>
        </w:rPr>
        <w:t>z gospodarskim subjektom</w:t>
      </w:r>
      <w:r w:rsidRPr="007565C6">
        <w:rPr>
          <w:rFonts w:ascii="Times New Roman" w:hAnsi="Times New Roman"/>
          <w:b w:val="0"/>
          <w:sz w:val="22"/>
          <w:szCs w:val="22"/>
        </w:rPr>
        <w:t xml:space="preserve">. Za fizične osebe izjava vsebuje ime in priimek, naslov prebivališča in delež lastništva. Če </w:t>
      </w:r>
      <w:r w:rsidR="007E339A">
        <w:rPr>
          <w:rFonts w:ascii="Times New Roman" w:hAnsi="Times New Roman"/>
          <w:b w:val="0"/>
          <w:sz w:val="22"/>
          <w:szCs w:val="22"/>
        </w:rPr>
        <w:t>gospodarski subjekt</w:t>
      </w:r>
      <w:r w:rsidR="007E339A" w:rsidRPr="007565C6">
        <w:rPr>
          <w:rFonts w:ascii="Times New Roman" w:hAnsi="Times New Roman"/>
          <w:b w:val="0"/>
          <w:sz w:val="22"/>
          <w:szCs w:val="22"/>
        </w:rPr>
        <w:t xml:space="preserve"> </w:t>
      </w:r>
      <w:r w:rsidRPr="007565C6">
        <w:rPr>
          <w:rFonts w:ascii="Times New Roman" w:hAnsi="Times New Roman"/>
          <w:b w:val="0"/>
          <w:sz w:val="22"/>
          <w:szCs w:val="22"/>
        </w:rPr>
        <w:t>predloži lažno izjavo oziroma poda neresnične podatke o navedenih dejstvih, ima to za posledico ničnost pogodbe.</w:t>
      </w:r>
    </w:p>
    <w:p w:rsidR="00E10884" w:rsidRPr="00A244F4" w:rsidRDefault="00E10884" w:rsidP="00EA2B2B">
      <w:pPr>
        <w:pStyle w:val="Telobesedila"/>
        <w:ind w:left="1080"/>
        <w:rPr>
          <w:rFonts w:ascii="Times New Roman" w:hAnsi="Times New Roman"/>
          <w:b w:val="0"/>
          <w:sz w:val="16"/>
          <w:szCs w:val="16"/>
        </w:rPr>
      </w:pPr>
    </w:p>
    <w:tbl>
      <w:tblPr>
        <w:tblStyle w:val="Tabelamrea"/>
        <w:tblW w:w="9213" w:type="dxa"/>
        <w:tblInd w:w="1101" w:type="dxa"/>
        <w:tblLayout w:type="fixed"/>
        <w:tblLook w:val="04A0" w:firstRow="1" w:lastRow="0" w:firstColumn="1" w:lastColumn="0" w:noHBand="0" w:noVBand="1"/>
      </w:tblPr>
      <w:tblGrid>
        <w:gridCol w:w="5244"/>
        <w:gridCol w:w="3969"/>
      </w:tblGrid>
      <w:tr w:rsidR="00A22995" w:rsidRPr="007565C6" w:rsidTr="00B42EA8">
        <w:tc>
          <w:tcPr>
            <w:tcW w:w="9213" w:type="dxa"/>
            <w:gridSpan w:val="2"/>
            <w:shd w:val="clear" w:color="auto" w:fill="F2F2F2" w:themeFill="background1" w:themeFillShade="F2"/>
          </w:tcPr>
          <w:p w:rsidR="00FA0269" w:rsidRDefault="00FA0269" w:rsidP="00C7578A">
            <w:pPr>
              <w:jc w:val="both"/>
              <w:rPr>
                <w:b/>
                <w:sz w:val="22"/>
                <w:szCs w:val="22"/>
              </w:rPr>
            </w:pPr>
          </w:p>
          <w:p w:rsidR="00A22995" w:rsidRDefault="00D859BE" w:rsidP="00C7578A">
            <w:pPr>
              <w:jc w:val="both"/>
              <w:rPr>
                <w:b/>
                <w:sz w:val="22"/>
                <w:szCs w:val="22"/>
              </w:rPr>
            </w:pPr>
            <w:r w:rsidRPr="007565C6">
              <w:rPr>
                <w:b/>
                <w:sz w:val="22"/>
                <w:szCs w:val="22"/>
              </w:rPr>
              <w:t>RAZLOGI ZA IZKLJUČITEV</w:t>
            </w:r>
          </w:p>
          <w:p w:rsidR="00FA0269" w:rsidRPr="007565C6" w:rsidRDefault="00FA0269" w:rsidP="00C7578A">
            <w:pPr>
              <w:jc w:val="both"/>
              <w:rPr>
                <w:b/>
                <w:sz w:val="22"/>
                <w:szCs w:val="22"/>
              </w:rPr>
            </w:pPr>
          </w:p>
        </w:tc>
      </w:tr>
      <w:tr w:rsidR="007A2FD0" w:rsidTr="00EE738D">
        <w:tc>
          <w:tcPr>
            <w:tcW w:w="5244" w:type="dxa"/>
            <w:shd w:val="clear" w:color="auto" w:fill="F2F2F2" w:themeFill="background1" w:themeFillShade="F2"/>
            <w:vAlign w:val="center"/>
          </w:tcPr>
          <w:p w:rsidR="00FA0269" w:rsidRDefault="00FA0269" w:rsidP="00BD3FA2">
            <w:pPr>
              <w:jc w:val="both"/>
              <w:rPr>
                <w:b/>
                <w:i w:val="0"/>
                <w:color w:val="000000" w:themeColor="text1"/>
                <w:sz w:val="20"/>
              </w:rPr>
            </w:pPr>
          </w:p>
          <w:p w:rsidR="007A2FD0" w:rsidRDefault="007A2FD0" w:rsidP="00BD3FA2">
            <w:pPr>
              <w:jc w:val="both"/>
              <w:rPr>
                <w:b/>
                <w:i w:val="0"/>
                <w:sz w:val="20"/>
              </w:rPr>
            </w:pPr>
            <w:r w:rsidRPr="00831D84">
              <w:rPr>
                <w:b/>
                <w:i w:val="0"/>
                <w:color w:val="000000" w:themeColor="text1"/>
                <w:sz w:val="20"/>
              </w:rPr>
              <w:t xml:space="preserve">1. </w:t>
            </w:r>
            <w:proofErr w:type="spellStart"/>
            <w:r w:rsidRPr="00831D84">
              <w:rPr>
                <w:b/>
                <w:i w:val="0"/>
                <w:iCs/>
                <w:color w:val="000000" w:themeColor="text1"/>
                <w:sz w:val="20"/>
              </w:rPr>
              <w:t>Naroc</w:t>
            </w:r>
            <w:proofErr w:type="spellEnd"/>
            <w:r w:rsidRPr="00831D84">
              <w:rPr>
                <w:b/>
                <w:i w:val="0"/>
                <w:iCs/>
                <w:color w:val="000000" w:themeColor="text1"/>
                <w:sz w:val="20"/>
              </w:rPr>
              <w:t xml:space="preserve">̌nik bo iz sodelovanja v postopku javnega </w:t>
            </w:r>
            <w:proofErr w:type="spellStart"/>
            <w:r w:rsidRPr="00831D84">
              <w:rPr>
                <w:b/>
                <w:i w:val="0"/>
                <w:iCs/>
                <w:color w:val="000000" w:themeColor="text1"/>
                <w:sz w:val="20"/>
              </w:rPr>
              <w:t>naroc</w:t>
            </w:r>
            <w:proofErr w:type="spellEnd"/>
            <w:r w:rsidRPr="00831D84">
              <w:rPr>
                <w:b/>
                <w:i w:val="0"/>
                <w:iCs/>
                <w:color w:val="000000" w:themeColor="text1"/>
                <w:sz w:val="20"/>
              </w:rPr>
              <w:t xml:space="preserve">̌anja </w:t>
            </w:r>
            <w:proofErr w:type="spellStart"/>
            <w:r w:rsidRPr="00831D84">
              <w:rPr>
                <w:b/>
                <w:i w:val="0"/>
                <w:iCs/>
                <w:color w:val="000000" w:themeColor="text1"/>
                <w:sz w:val="20"/>
              </w:rPr>
              <w:t>izkljuc</w:t>
            </w:r>
            <w:proofErr w:type="spellEnd"/>
            <w:r w:rsidRPr="00831D84">
              <w:rPr>
                <w:b/>
                <w:i w:val="0"/>
                <w:iCs/>
                <w:color w:val="000000" w:themeColor="text1"/>
                <w:sz w:val="20"/>
              </w:rPr>
              <w:t>̌il</w:t>
            </w:r>
            <w:r w:rsidRPr="00EE738D">
              <w:rPr>
                <w:b/>
                <w:i w:val="0"/>
                <w:iCs/>
                <w:color w:val="000000" w:themeColor="text1"/>
                <w:sz w:val="20"/>
              </w:rPr>
              <w:t xml:space="preserve"> </w:t>
            </w:r>
            <w:r w:rsidR="007E44D4" w:rsidRPr="00EE738D">
              <w:rPr>
                <w:b/>
                <w:i w:val="0"/>
                <w:iCs/>
                <w:color w:val="000000" w:themeColor="text1"/>
                <w:sz w:val="20"/>
              </w:rPr>
              <w:t>gospodarski subjekt</w:t>
            </w:r>
            <w:r w:rsidRPr="00EE738D">
              <w:rPr>
                <w:b/>
                <w:i w:val="0"/>
                <w:iCs/>
                <w:color w:val="000000" w:themeColor="text1"/>
                <w:sz w:val="20"/>
              </w:rPr>
              <w:t xml:space="preserve">, če bo pri preverjanju v skladu s 77., 79. in 80. členom ZJN-3 ugotovil ali je </w:t>
            </w:r>
            <w:proofErr w:type="spellStart"/>
            <w:r w:rsidRPr="00EE738D">
              <w:rPr>
                <w:b/>
                <w:i w:val="0"/>
                <w:iCs/>
                <w:color w:val="000000" w:themeColor="text1"/>
                <w:sz w:val="20"/>
              </w:rPr>
              <w:t>drugac</w:t>
            </w:r>
            <w:proofErr w:type="spellEnd"/>
            <w:r w:rsidRPr="00EE738D">
              <w:rPr>
                <w:b/>
                <w:i w:val="0"/>
                <w:iCs/>
                <w:color w:val="000000" w:themeColor="text1"/>
                <w:sz w:val="20"/>
              </w:rPr>
              <w:t xml:space="preserve">̌e seznanjen, da je bila </w:t>
            </w:r>
            <w:r w:rsidR="007E44D4" w:rsidRPr="00EE738D">
              <w:rPr>
                <w:b/>
                <w:i w:val="0"/>
                <w:iCs/>
                <w:color w:val="000000" w:themeColor="text1"/>
                <w:sz w:val="20"/>
              </w:rPr>
              <w:t xml:space="preserve">gospodarskemu subjektu </w:t>
            </w:r>
            <w:r w:rsidRPr="00EE738D">
              <w:rPr>
                <w:b/>
                <w:i w:val="0"/>
                <w:iCs/>
                <w:color w:val="000000" w:themeColor="text1"/>
                <w:sz w:val="20"/>
              </w:rPr>
              <w:t xml:space="preserve">ali osebi, ki je članica upravnega, vodstvenega ali nadzornega organa tega gospodarskega subjekta ali ki ima pooblastila za njegovo zastopanje ali </w:t>
            </w:r>
            <w:proofErr w:type="spellStart"/>
            <w:r w:rsidRPr="00EE738D">
              <w:rPr>
                <w:b/>
                <w:i w:val="0"/>
                <w:iCs/>
                <w:color w:val="000000" w:themeColor="text1"/>
                <w:sz w:val="20"/>
              </w:rPr>
              <w:t>odloc</w:t>
            </w:r>
            <w:proofErr w:type="spellEnd"/>
            <w:r w:rsidRPr="00EE738D">
              <w:rPr>
                <w:b/>
                <w:i w:val="0"/>
                <w:iCs/>
                <w:color w:val="000000" w:themeColor="text1"/>
                <w:sz w:val="20"/>
              </w:rPr>
              <w:t xml:space="preserve">̌anje ali nadzor v njem, </w:t>
            </w:r>
            <w:proofErr w:type="spellStart"/>
            <w:r w:rsidRPr="00EE738D">
              <w:rPr>
                <w:b/>
                <w:i w:val="0"/>
                <w:iCs/>
                <w:color w:val="000000" w:themeColor="text1"/>
                <w:sz w:val="20"/>
              </w:rPr>
              <w:t>izrec</w:t>
            </w:r>
            <w:proofErr w:type="spellEnd"/>
            <w:r w:rsidRPr="00EE738D">
              <w:rPr>
                <w:b/>
                <w:i w:val="0"/>
                <w:iCs/>
                <w:color w:val="000000" w:themeColor="text1"/>
                <w:sz w:val="20"/>
              </w:rPr>
              <w:t xml:space="preserve">̌ena </w:t>
            </w:r>
            <w:proofErr w:type="spellStart"/>
            <w:r w:rsidRPr="00EE738D">
              <w:rPr>
                <w:b/>
                <w:i w:val="0"/>
                <w:iCs/>
                <w:color w:val="000000" w:themeColor="text1"/>
                <w:sz w:val="20"/>
              </w:rPr>
              <w:t>pravnomoc</w:t>
            </w:r>
            <w:proofErr w:type="spellEnd"/>
            <w:r w:rsidRPr="00EE738D">
              <w:rPr>
                <w:b/>
                <w:i w:val="0"/>
                <w:iCs/>
                <w:color w:val="000000" w:themeColor="text1"/>
                <w:sz w:val="20"/>
              </w:rPr>
              <w:t xml:space="preserve">̌na sodba, ki ima elemente kaznivih dejanj, </w:t>
            </w:r>
            <w:r w:rsidRPr="00EE738D">
              <w:rPr>
                <w:b/>
                <w:i w:val="0"/>
                <w:sz w:val="20"/>
              </w:rPr>
              <w:t>določenih v prvem odstavku 75. člena ZJN-3.</w:t>
            </w:r>
          </w:p>
          <w:p w:rsidR="00FA0269" w:rsidRPr="00EE738D" w:rsidRDefault="00FA0269" w:rsidP="00BD3FA2">
            <w:pPr>
              <w:jc w:val="both"/>
              <w:rPr>
                <w:b/>
                <w:i w:val="0"/>
                <w:iCs/>
                <w:color w:val="000000" w:themeColor="text1"/>
                <w:sz w:val="20"/>
              </w:rPr>
            </w:pPr>
          </w:p>
          <w:p w:rsidR="007A2FD0" w:rsidRDefault="007A2FD0" w:rsidP="004D7850">
            <w:pPr>
              <w:pStyle w:val="Default"/>
              <w:jc w:val="both"/>
              <w:rPr>
                <w:rFonts w:ascii="Times New Roman" w:hAnsi="Times New Roman" w:cs="Times New Roman"/>
                <w:sz w:val="20"/>
                <w:szCs w:val="20"/>
              </w:rPr>
            </w:pPr>
            <w:r w:rsidRPr="00EE738D">
              <w:rPr>
                <w:rFonts w:ascii="Times New Roman" w:hAnsi="Times New Roman" w:cs="Times New Roman"/>
                <w:sz w:val="20"/>
                <w:szCs w:val="20"/>
              </w:rPr>
              <w:t xml:space="preserve">V primeru skupne </w:t>
            </w:r>
            <w:r w:rsidR="007E44D4" w:rsidRPr="00EE738D">
              <w:rPr>
                <w:rFonts w:ascii="Times New Roman" w:hAnsi="Times New Roman" w:cs="Times New Roman"/>
                <w:sz w:val="20"/>
                <w:szCs w:val="20"/>
              </w:rPr>
              <w:t>p</w:t>
            </w:r>
            <w:r w:rsidR="004D7850">
              <w:rPr>
                <w:rFonts w:ascii="Times New Roman" w:hAnsi="Times New Roman" w:cs="Times New Roman"/>
                <w:sz w:val="20"/>
                <w:szCs w:val="20"/>
              </w:rPr>
              <w:t>onudbe</w:t>
            </w:r>
            <w:r w:rsidR="007E44D4" w:rsidRPr="00EE738D">
              <w:rPr>
                <w:rFonts w:ascii="Times New Roman" w:hAnsi="Times New Roman" w:cs="Times New Roman"/>
                <w:sz w:val="20"/>
                <w:szCs w:val="20"/>
              </w:rPr>
              <w:t xml:space="preserve"> </w:t>
            </w:r>
            <w:r w:rsidRPr="00EE738D">
              <w:rPr>
                <w:rFonts w:ascii="Times New Roman" w:hAnsi="Times New Roman" w:cs="Times New Roman"/>
                <w:sz w:val="20"/>
                <w:szCs w:val="20"/>
              </w:rPr>
              <w:t xml:space="preserve">mora pogoj izpolniti vsak izmed </w:t>
            </w:r>
            <w:r w:rsidRPr="00831D84">
              <w:rPr>
                <w:rFonts w:ascii="Times New Roman" w:hAnsi="Times New Roman" w:cs="Times New Roman"/>
                <w:sz w:val="20"/>
                <w:szCs w:val="20"/>
              </w:rPr>
              <w:t xml:space="preserve">partnerjev in vsi v </w:t>
            </w:r>
            <w:r w:rsidR="007E44D4" w:rsidRPr="00831D84">
              <w:rPr>
                <w:rFonts w:ascii="Times New Roman" w:hAnsi="Times New Roman" w:cs="Times New Roman"/>
                <w:sz w:val="20"/>
                <w:szCs w:val="20"/>
              </w:rPr>
              <w:t>p</w:t>
            </w:r>
            <w:r w:rsidR="004D7850">
              <w:rPr>
                <w:rFonts w:ascii="Times New Roman" w:hAnsi="Times New Roman" w:cs="Times New Roman"/>
                <w:sz w:val="20"/>
                <w:szCs w:val="20"/>
              </w:rPr>
              <w:t>onudbi</w:t>
            </w:r>
            <w:r w:rsidR="007E44D4" w:rsidRPr="00831D84">
              <w:rPr>
                <w:rFonts w:ascii="Times New Roman" w:hAnsi="Times New Roman" w:cs="Times New Roman"/>
                <w:sz w:val="20"/>
                <w:szCs w:val="20"/>
              </w:rPr>
              <w:t xml:space="preserve"> </w:t>
            </w:r>
            <w:r w:rsidRPr="00831D84">
              <w:rPr>
                <w:rFonts w:ascii="Times New Roman" w:hAnsi="Times New Roman" w:cs="Times New Roman"/>
                <w:sz w:val="20"/>
                <w:szCs w:val="20"/>
              </w:rPr>
              <w:t>nominirani podizvajalci</w:t>
            </w:r>
            <w:r w:rsidR="00831D84" w:rsidRPr="00831D84">
              <w:rPr>
                <w:rFonts w:ascii="Times New Roman" w:hAnsi="Times New Roman" w:cs="Times New Roman"/>
                <w:sz w:val="20"/>
                <w:szCs w:val="20"/>
              </w:rPr>
              <w:t xml:space="preserve">, ter </w:t>
            </w:r>
            <w:r w:rsidR="00831D84" w:rsidRPr="00EE738D">
              <w:rPr>
                <w:rFonts w:ascii="Times New Roman" w:hAnsi="Times New Roman" w:cs="Times New Roman"/>
                <w:sz w:val="20"/>
                <w:szCs w:val="20"/>
              </w:rPr>
              <w:t>drugi subjekti, katerih zmogljivosti uporabi gospodarski subjekt glede izpolnjevanja pogojev v zvezi z ekonomskim in finančnim položajem ter tehnično in strokovno sposobnostjo (v skladu z 81. členom ZJN-3)</w:t>
            </w:r>
            <w:r w:rsidRPr="00831D84">
              <w:rPr>
                <w:rFonts w:ascii="Times New Roman" w:hAnsi="Times New Roman" w:cs="Times New Roman"/>
                <w:sz w:val="20"/>
                <w:szCs w:val="20"/>
              </w:rPr>
              <w:t>.</w:t>
            </w:r>
          </w:p>
          <w:p w:rsidR="00FA0269" w:rsidRPr="00831D84" w:rsidRDefault="00FA0269" w:rsidP="004D7850">
            <w:pPr>
              <w:pStyle w:val="Default"/>
              <w:jc w:val="both"/>
              <w:rPr>
                <w:rFonts w:ascii="Times New Roman" w:hAnsi="Times New Roman" w:cs="Times New Roman"/>
                <w:sz w:val="20"/>
                <w:szCs w:val="20"/>
              </w:rPr>
            </w:pPr>
          </w:p>
        </w:tc>
        <w:tc>
          <w:tcPr>
            <w:tcW w:w="3969" w:type="dxa"/>
            <w:vAlign w:val="center"/>
          </w:tcPr>
          <w:p w:rsidR="007A2FD0" w:rsidRDefault="007A2FD0" w:rsidP="00EE738D">
            <w:pPr>
              <w:jc w:val="both"/>
              <w:rPr>
                <w:i w:val="0"/>
                <w:sz w:val="20"/>
              </w:rPr>
            </w:pPr>
            <w:r w:rsidRPr="004D7850">
              <w:rPr>
                <w:i w:val="0"/>
                <w:sz w:val="20"/>
              </w:rPr>
              <w:t>DOKAZIL</w:t>
            </w:r>
            <w:r w:rsidR="001D79BB" w:rsidRPr="004D7850">
              <w:rPr>
                <w:i w:val="0"/>
                <w:sz w:val="20"/>
              </w:rPr>
              <w:t>O</w:t>
            </w:r>
            <w:r w:rsidRPr="004D7850">
              <w:rPr>
                <w:i w:val="0"/>
                <w:sz w:val="20"/>
              </w:rPr>
              <w:t>:</w:t>
            </w:r>
          </w:p>
          <w:p w:rsidR="009C2674" w:rsidRPr="004D7850" w:rsidRDefault="009C2674" w:rsidP="00EE738D">
            <w:pPr>
              <w:jc w:val="both"/>
              <w:rPr>
                <w:i w:val="0"/>
                <w:sz w:val="20"/>
              </w:rPr>
            </w:pPr>
          </w:p>
          <w:p w:rsidR="009C2674" w:rsidRPr="005F611F" w:rsidRDefault="009C2674" w:rsidP="009C2674">
            <w:pPr>
              <w:tabs>
                <w:tab w:val="left" w:pos="1128"/>
              </w:tabs>
              <w:jc w:val="both"/>
              <w:rPr>
                <w:i w:val="0"/>
                <w:sz w:val="18"/>
                <w:szCs w:val="18"/>
              </w:rPr>
            </w:pPr>
            <w:r w:rsidRPr="005F611F">
              <w:rPr>
                <w:i w:val="0"/>
                <w:sz w:val="18"/>
                <w:szCs w:val="18"/>
              </w:rPr>
              <w:t>Izpolnjen ESPD obrazec; ter:</w:t>
            </w:r>
          </w:p>
          <w:p w:rsidR="009C2674" w:rsidRPr="005F611F" w:rsidRDefault="009C2674" w:rsidP="00541049">
            <w:pPr>
              <w:pStyle w:val="Odstavekseznama"/>
              <w:numPr>
                <w:ilvl w:val="0"/>
                <w:numId w:val="30"/>
              </w:numPr>
              <w:tabs>
                <w:tab w:val="left" w:pos="1128"/>
              </w:tabs>
              <w:jc w:val="both"/>
              <w:rPr>
                <w:i w:val="0"/>
                <w:sz w:val="18"/>
                <w:szCs w:val="18"/>
              </w:rPr>
            </w:pPr>
            <w:r w:rsidRPr="005F611F">
              <w:rPr>
                <w:i w:val="0"/>
                <w:sz w:val="18"/>
                <w:szCs w:val="18"/>
              </w:rPr>
              <w:t>pooblastilo pravne osebe za vse gospodarske subjekte v ponudbi (priloga 3); in</w:t>
            </w:r>
          </w:p>
          <w:p w:rsidR="009C2674" w:rsidRPr="005F611F" w:rsidRDefault="009C2674" w:rsidP="00541049">
            <w:pPr>
              <w:pStyle w:val="Odstavekseznama"/>
              <w:numPr>
                <w:ilvl w:val="0"/>
                <w:numId w:val="30"/>
              </w:numPr>
              <w:tabs>
                <w:tab w:val="left" w:pos="1128"/>
              </w:tabs>
              <w:jc w:val="both"/>
              <w:rPr>
                <w:i w:val="0"/>
                <w:sz w:val="18"/>
                <w:szCs w:val="18"/>
              </w:rPr>
            </w:pPr>
            <w:r w:rsidRPr="005F611F">
              <w:rPr>
                <w:i w:val="0"/>
                <w:sz w:val="18"/>
                <w:szCs w:val="18"/>
              </w:rPr>
              <w:t>pooblastilo fizične osebe, ki je član/članica upravnega ali vodstvenega ali nadzornega organa oziroma pooblaščenca za zastopanje ali odločanje ali nadzor, za vse gospodarske subjekte v ponudbi  (priloga 4).</w:t>
            </w:r>
          </w:p>
          <w:p w:rsidR="009C2674" w:rsidRPr="005F611F" w:rsidRDefault="009C2674" w:rsidP="009C2674">
            <w:pPr>
              <w:tabs>
                <w:tab w:val="left" w:pos="1128"/>
              </w:tabs>
              <w:jc w:val="both"/>
              <w:rPr>
                <w:i w:val="0"/>
                <w:sz w:val="18"/>
                <w:szCs w:val="18"/>
              </w:rPr>
            </w:pPr>
          </w:p>
          <w:p w:rsidR="00077534" w:rsidRDefault="009C2674" w:rsidP="009C2674">
            <w:pPr>
              <w:jc w:val="both"/>
              <w:rPr>
                <w:i w:val="0"/>
                <w:sz w:val="20"/>
              </w:rPr>
            </w:pPr>
            <w:r w:rsidRPr="00FA7FF0">
              <w:rPr>
                <w:i w:val="0"/>
                <w:iCs/>
                <w:sz w:val="18"/>
                <w:szCs w:val="18"/>
              </w:rPr>
              <w:t>V primeru, da gospodarski subjekt dokazilo o neobstoju razloga za izključitev predloži sam, mora le-to odražati dejansko stanje</w:t>
            </w:r>
          </w:p>
          <w:p w:rsidR="00C869E6" w:rsidRDefault="00C869E6" w:rsidP="00077534">
            <w:pPr>
              <w:jc w:val="both"/>
              <w:rPr>
                <w:i w:val="0"/>
                <w:sz w:val="20"/>
              </w:rPr>
            </w:pPr>
          </w:p>
          <w:p w:rsidR="0000356F" w:rsidRPr="004D7850" w:rsidRDefault="0000356F" w:rsidP="009C2674">
            <w:pPr>
              <w:tabs>
                <w:tab w:val="left" w:pos="1128"/>
              </w:tabs>
              <w:jc w:val="both"/>
              <w:rPr>
                <w:i w:val="0"/>
                <w:sz w:val="20"/>
              </w:rPr>
            </w:pPr>
          </w:p>
        </w:tc>
      </w:tr>
      <w:tr w:rsidR="007A2FD0" w:rsidTr="0000356F">
        <w:tc>
          <w:tcPr>
            <w:tcW w:w="5244" w:type="dxa"/>
            <w:shd w:val="clear" w:color="auto" w:fill="F2F2F2" w:themeFill="background1" w:themeFillShade="F2"/>
            <w:vAlign w:val="center"/>
          </w:tcPr>
          <w:p w:rsidR="00FA0269" w:rsidRDefault="00FA0269" w:rsidP="00BD3FA2">
            <w:pPr>
              <w:jc w:val="both"/>
              <w:rPr>
                <w:b/>
                <w:i w:val="0"/>
                <w:color w:val="000000" w:themeColor="text1"/>
                <w:sz w:val="20"/>
              </w:rPr>
            </w:pPr>
          </w:p>
          <w:p w:rsidR="007A2FD0" w:rsidRDefault="007A2FD0" w:rsidP="00BD3FA2">
            <w:pPr>
              <w:jc w:val="both"/>
              <w:rPr>
                <w:b/>
                <w:i w:val="0"/>
                <w:iCs/>
                <w:color w:val="000000" w:themeColor="text1"/>
                <w:sz w:val="20"/>
              </w:rPr>
            </w:pPr>
            <w:r w:rsidRPr="007565C6">
              <w:rPr>
                <w:b/>
                <w:i w:val="0"/>
                <w:color w:val="000000" w:themeColor="text1"/>
                <w:sz w:val="20"/>
              </w:rPr>
              <w:t xml:space="preserve">2. </w:t>
            </w:r>
            <w:proofErr w:type="spellStart"/>
            <w:r w:rsidRPr="007565C6">
              <w:rPr>
                <w:b/>
                <w:i w:val="0"/>
                <w:iCs/>
                <w:color w:val="000000" w:themeColor="text1"/>
                <w:sz w:val="20"/>
              </w:rPr>
              <w:t>Naroc</w:t>
            </w:r>
            <w:proofErr w:type="spellEnd"/>
            <w:r w:rsidRPr="007565C6">
              <w:rPr>
                <w:b/>
                <w:i w:val="0"/>
                <w:iCs/>
                <w:color w:val="000000" w:themeColor="text1"/>
                <w:sz w:val="20"/>
              </w:rPr>
              <w:t xml:space="preserve">̌nik bo iz sodelovanja v postopku javnega </w:t>
            </w:r>
            <w:proofErr w:type="spellStart"/>
            <w:r w:rsidRPr="007565C6">
              <w:rPr>
                <w:b/>
                <w:i w:val="0"/>
                <w:iCs/>
                <w:color w:val="000000" w:themeColor="text1"/>
                <w:sz w:val="20"/>
              </w:rPr>
              <w:t>naroc</w:t>
            </w:r>
            <w:proofErr w:type="spellEnd"/>
            <w:r w:rsidRPr="007565C6">
              <w:rPr>
                <w:b/>
                <w:i w:val="0"/>
                <w:iCs/>
                <w:color w:val="000000" w:themeColor="text1"/>
                <w:sz w:val="20"/>
              </w:rPr>
              <w:t xml:space="preserve">̌anja </w:t>
            </w:r>
            <w:proofErr w:type="spellStart"/>
            <w:r w:rsidRPr="007565C6">
              <w:rPr>
                <w:b/>
                <w:i w:val="0"/>
                <w:iCs/>
                <w:color w:val="000000" w:themeColor="text1"/>
                <w:sz w:val="20"/>
              </w:rPr>
              <w:t>izkljuc</w:t>
            </w:r>
            <w:proofErr w:type="spellEnd"/>
            <w:r w:rsidRPr="007565C6">
              <w:rPr>
                <w:b/>
                <w:i w:val="0"/>
                <w:iCs/>
                <w:color w:val="000000" w:themeColor="text1"/>
                <w:sz w:val="20"/>
              </w:rPr>
              <w:t xml:space="preserve">̌il </w:t>
            </w:r>
            <w:r w:rsidR="007E44D4">
              <w:rPr>
                <w:b/>
                <w:i w:val="0"/>
                <w:iCs/>
                <w:color w:val="000000" w:themeColor="text1"/>
                <w:sz w:val="20"/>
              </w:rPr>
              <w:t>gospodarski subjekt</w:t>
            </w:r>
            <w:r w:rsidRPr="007565C6">
              <w:rPr>
                <w:b/>
                <w:i w:val="0"/>
                <w:iCs/>
                <w:color w:val="000000" w:themeColor="text1"/>
                <w:sz w:val="20"/>
              </w:rPr>
              <w:t xml:space="preserve">, če bo pri preverjanju v skladu s 77., 79. in 80. členom ZJN-3 ugotovil, da </w:t>
            </w:r>
            <w:r w:rsidR="007E44D4">
              <w:rPr>
                <w:b/>
                <w:i w:val="0"/>
                <w:iCs/>
                <w:color w:val="000000" w:themeColor="text1"/>
                <w:sz w:val="20"/>
              </w:rPr>
              <w:t>gospodarski subjekt</w:t>
            </w:r>
            <w:r w:rsidR="007E44D4" w:rsidRPr="007565C6">
              <w:rPr>
                <w:b/>
                <w:i w:val="0"/>
                <w:iCs/>
                <w:color w:val="000000" w:themeColor="text1"/>
                <w:sz w:val="20"/>
              </w:rPr>
              <w:t xml:space="preserve"> </w:t>
            </w:r>
            <w:r w:rsidRPr="007565C6">
              <w:rPr>
                <w:b/>
                <w:i w:val="0"/>
                <w:iCs/>
                <w:color w:val="000000" w:themeColor="text1"/>
                <w:sz w:val="20"/>
              </w:rPr>
              <w:t xml:space="preserve">ne izpolnjuje obveznih dajatev in drugih denarnih </w:t>
            </w:r>
            <w:proofErr w:type="spellStart"/>
            <w:r w:rsidRPr="007565C6">
              <w:rPr>
                <w:b/>
                <w:i w:val="0"/>
                <w:iCs/>
                <w:color w:val="000000" w:themeColor="text1"/>
                <w:sz w:val="20"/>
              </w:rPr>
              <w:t>nedavc</w:t>
            </w:r>
            <w:proofErr w:type="spellEnd"/>
            <w:r w:rsidRPr="007565C6">
              <w:rPr>
                <w:b/>
                <w:i w:val="0"/>
                <w:iCs/>
                <w:color w:val="000000" w:themeColor="text1"/>
                <w:sz w:val="20"/>
              </w:rPr>
              <w:t xml:space="preserve">̌nih obveznosti v skladu z zakonom, ki ureja finančno upravo, ki jih pobira </w:t>
            </w:r>
            <w:proofErr w:type="spellStart"/>
            <w:r w:rsidRPr="007565C6">
              <w:rPr>
                <w:b/>
                <w:i w:val="0"/>
                <w:iCs/>
                <w:color w:val="000000" w:themeColor="text1"/>
                <w:sz w:val="20"/>
              </w:rPr>
              <w:t>davc</w:t>
            </w:r>
            <w:proofErr w:type="spellEnd"/>
            <w:r w:rsidRPr="007565C6">
              <w:rPr>
                <w:b/>
                <w:i w:val="0"/>
                <w:iCs/>
                <w:color w:val="000000" w:themeColor="text1"/>
                <w:sz w:val="20"/>
              </w:rPr>
              <w:t xml:space="preserve">̌ni organ v skladu s predpisi države, v kateri ima sedež, ali predpisi države </w:t>
            </w:r>
            <w:proofErr w:type="spellStart"/>
            <w:r w:rsidRPr="007565C6">
              <w:rPr>
                <w:b/>
                <w:i w:val="0"/>
                <w:iCs/>
                <w:color w:val="000000" w:themeColor="text1"/>
                <w:sz w:val="20"/>
              </w:rPr>
              <w:t>naroc</w:t>
            </w:r>
            <w:proofErr w:type="spellEnd"/>
            <w:r w:rsidRPr="007565C6">
              <w:rPr>
                <w:b/>
                <w:i w:val="0"/>
                <w:iCs/>
                <w:color w:val="000000" w:themeColor="text1"/>
                <w:sz w:val="20"/>
              </w:rPr>
              <w:t xml:space="preserve">̌nika, če vrednost teh </w:t>
            </w:r>
            <w:proofErr w:type="spellStart"/>
            <w:r w:rsidRPr="007565C6">
              <w:rPr>
                <w:b/>
                <w:i w:val="0"/>
                <w:iCs/>
                <w:color w:val="000000" w:themeColor="text1"/>
                <w:sz w:val="20"/>
              </w:rPr>
              <w:t>neplac</w:t>
            </w:r>
            <w:proofErr w:type="spellEnd"/>
            <w:r w:rsidRPr="007565C6">
              <w:rPr>
                <w:b/>
                <w:i w:val="0"/>
                <w:iCs/>
                <w:color w:val="000000" w:themeColor="text1"/>
                <w:sz w:val="20"/>
              </w:rPr>
              <w:t>̌anih zapadlih obveznosti na dan oddaje</w:t>
            </w:r>
            <w:r w:rsidR="00A7505E">
              <w:rPr>
                <w:b/>
                <w:i w:val="0"/>
                <w:iCs/>
                <w:color w:val="000000" w:themeColor="text1"/>
                <w:sz w:val="20"/>
              </w:rPr>
              <w:t xml:space="preserve"> p</w:t>
            </w:r>
            <w:r w:rsidR="004D7850">
              <w:rPr>
                <w:b/>
                <w:i w:val="0"/>
                <w:iCs/>
                <w:color w:val="000000" w:themeColor="text1"/>
                <w:sz w:val="20"/>
              </w:rPr>
              <w:t>onudbe</w:t>
            </w:r>
            <w:r w:rsidR="007E44D4" w:rsidRPr="007565C6">
              <w:rPr>
                <w:b/>
                <w:i w:val="0"/>
                <w:iCs/>
                <w:color w:val="000000" w:themeColor="text1"/>
                <w:sz w:val="20"/>
              </w:rPr>
              <w:t xml:space="preserve"> </w:t>
            </w:r>
            <w:r w:rsidRPr="007565C6">
              <w:rPr>
                <w:b/>
                <w:i w:val="0"/>
                <w:iCs/>
                <w:color w:val="000000" w:themeColor="text1"/>
                <w:sz w:val="20"/>
              </w:rPr>
              <w:t xml:space="preserve">znaša 50 </w:t>
            </w:r>
            <w:proofErr w:type="spellStart"/>
            <w:r w:rsidRPr="007565C6">
              <w:rPr>
                <w:b/>
                <w:i w:val="0"/>
                <w:iCs/>
                <w:color w:val="000000" w:themeColor="text1"/>
                <w:sz w:val="20"/>
              </w:rPr>
              <w:lastRenderedPageBreak/>
              <w:t>eurov</w:t>
            </w:r>
            <w:proofErr w:type="spellEnd"/>
            <w:r w:rsidRPr="007565C6">
              <w:rPr>
                <w:b/>
                <w:i w:val="0"/>
                <w:iCs/>
                <w:color w:val="000000" w:themeColor="text1"/>
                <w:sz w:val="20"/>
              </w:rPr>
              <w:t xml:space="preserve"> ali </w:t>
            </w:r>
            <w:proofErr w:type="spellStart"/>
            <w:r w:rsidRPr="007565C6">
              <w:rPr>
                <w:b/>
                <w:i w:val="0"/>
                <w:iCs/>
                <w:color w:val="000000" w:themeColor="text1"/>
                <w:sz w:val="20"/>
              </w:rPr>
              <w:t>vec</w:t>
            </w:r>
            <w:proofErr w:type="spellEnd"/>
            <w:r w:rsidRPr="007565C6">
              <w:rPr>
                <w:b/>
                <w:i w:val="0"/>
                <w:iCs/>
                <w:color w:val="000000" w:themeColor="text1"/>
                <w:sz w:val="20"/>
              </w:rPr>
              <w:t xml:space="preserve">̌. Šteje se, da </w:t>
            </w:r>
            <w:r w:rsidR="007E44D4">
              <w:rPr>
                <w:b/>
                <w:i w:val="0"/>
                <w:iCs/>
                <w:color w:val="000000" w:themeColor="text1"/>
                <w:sz w:val="20"/>
              </w:rPr>
              <w:t>gospodarski subjekt</w:t>
            </w:r>
            <w:r w:rsidR="007E44D4" w:rsidRPr="007565C6">
              <w:rPr>
                <w:b/>
                <w:i w:val="0"/>
                <w:iCs/>
                <w:color w:val="000000" w:themeColor="text1"/>
                <w:sz w:val="20"/>
              </w:rPr>
              <w:t xml:space="preserve"> </w:t>
            </w:r>
            <w:r w:rsidRPr="007565C6">
              <w:rPr>
                <w:b/>
                <w:i w:val="0"/>
                <w:iCs/>
                <w:color w:val="000000" w:themeColor="text1"/>
                <w:sz w:val="20"/>
              </w:rPr>
              <w:t xml:space="preserve">ne izpolnjuje obveznosti iz prejšnjega stavka tudi, če na dan oddaje </w:t>
            </w:r>
            <w:r w:rsidR="00A7505E">
              <w:rPr>
                <w:b/>
                <w:i w:val="0"/>
                <w:iCs/>
                <w:color w:val="000000" w:themeColor="text1"/>
                <w:sz w:val="20"/>
              </w:rPr>
              <w:t>p</w:t>
            </w:r>
            <w:r w:rsidR="004D7850">
              <w:rPr>
                <w:b/>
                <w:i w:val="0"/>
                <w:iCs/>
                <w:color w:val="000000" w:themeColor="text1"/>
                <w:sz w:val="20"/>
              </w:rPr>
              <w:t>onudbe</w:t>
            </w:r>
            <w:r w:rsidR="007E44D4" w:rsidRPr="007565C6">
              <w:rPr>
                <w:b/>
                <w:i w:val="0"/>
                <w:iCs/>
                <w:color w:val="000000" w:themeColor="text1"/>
                <w:sz w:val="20"/>
              </w:rPr>
              <w:t xml:space="preserve"> </w:t>
            </w:r>
            <w:r w:rsidRPr="007565C6">
              <w:rPr>
                <w:b/>
                <w:i w:val="0"/>
                <w:iCs/>
                <w:color w:val="000000" w:themeColor="text1"/>
                <w:sz w:val="20"/>
              </w:rPr>
              <w:t xml:space="preserve">ni imel predloženih vseh </w:t>
            </w:r>
            <w:proofErr w:type="spellStart"/>
            <w:r w:rsidRPr="007565C6">
              <w:rPr>
                <w:b/>
                <w:i w:val="0"/>
                <w:iCs/>
                <w:color w:val="000000" w:themeColor="text1"/>
                <w:sz w:val="20"/>
              </w:rPr>
              <w:t>obrac</w:t>
            </w:r>
            <w:proofErr w:type="spellEnd"/>
            <w:r w:rsidRPr="007565C6">
              <w:rPr>
                <w:b/>
                <w:i w:val="0"/>
                <w:iCs/>
                <w:color w:val="000000" w:themeColor="text1"/>
                <w:sz w:val="20"/>
              </w:rPr>
              <w:t xml:space="preserve">̌unov </w:t>
            </w:r>
            <w:proofErr w:type="spellStart"/>
            <w:r w:rsidRPr="007565C6">
              <w:rPr>
                <w:b/>
                <w:i w:val="0"/>
                <w:iCs/>
                <w:color w:val="000000" w:themeColor="text1"/>
                <w:sz w:val="20"/>
              </w:rPr>
              <w:t>davc</w:t>
            </w:r>
            <w:proofErr w:type="spellEnd"/>
            <w:r w:rsidRPr="007565C6">
              <w:rPr>
                <w:b/>
                <w:i w:val="0"/>
                <w:iCs/>
                <w:color w:val="000000" w:themeColor="text1"/>
                <w:sz w:val="20"/>
              </w:rPr>
              <w:t xml:space="preserve">̌nih odtegljajev za dohodke iz delovnega razmerja za obdobje zadnjih petih let do dne oddaje </w:t>
            </w:r>
            <w:r w:rsidR="00A7505E">
              <w:rPr>
                <w:b/>
                <w:i w:val="0"/>
                <w:iCs/>
                <w:color w:val="000000" w:themeColor="text1"/>
                <w:sz w:val="20"/>
              </w:rPr>
              <w:t>p</w:t>
            </w:r>
            <w:r w:rsidR="004D7850">
              <w:rPr>
                <w:b/>
                <w:i w:val="0"/>
                <w:iCs/>
                <w:color w:val="000000" w:themeColor="text1"/>
                <w:sz w:val="20"/>
              </w:rPr>
              <w:t>onudbe</w:t>
            </w:r>
            <w:r w:rsidRPr="007565C6">
              <w:rPr>
                <w:b/>
                <w:i w:val="0"/>
                <w:iCs/>
                <w:color w:val="000000" w:themeColor="text1"/>
                <w:sz w:val="20"/>
              </w:rPr>
              <w:t>.</w:t>
            </w:r>
          </w:p>
          <w:p w:rsidR="00FA0269" w:rsidRPr="007565C6" w:rsidRDefault="00FA0269" w:rsidP="00BD3FA2">
            <w:pPr>
              <w:jc w:val="both"/>
              <w:rPr>
                <w:b/>
                <w:i w:val="0"/>
                <w:color w:val="000000" w:themeColor="text1"/>
                <w:sz w:val="20"/>
              </w:rPr>
            </w:pPr>
          </w:p>
          <w:p w:rsidR="007A2FD0" w:rsidRDefault="004D7850" w:rsidP="007E44D4">
            <w:pPr>
              <w:pStyle w:val="Default"/>
              <w:jc w:val="both"/>
              <w:rPr>
                <w:rFonts w:ascii="Times New Roman" w:hAnsi="Times New Roman" w:cs="Times New Roman"/>
                <w:sz w:val="20"/>
                <w:szCs w:val="20"/>
              </w:rPr>
            </w:pPr>
            <w:r w:rsidRPr="00EE738D">
              <w:rPr>
                <w:rFonts w:ascii="Times New Roman" w:hAnsi="Times New Roman" w:cs="Times New Roman"/>
                <w:sz w:val="20"/>
                <w:szCs w:val="20"/>
              </w:rPr>
              <w:t>V primeru skupne p</w:t>
            </w:r>
            <w:r>
              <w:rPr>
                <w:rFonts w:ascii="Times New Roman" w:hAnsi="Times New Roman" w:cs="Times New Roman"/>
                <w:sz w:val="20"/>
                <w:szCs w:val="20"/>
              </w:rPr>
              <w:t>onudbe</w:t>
            </w:r>
            <w:r w:rsidRPr="00EE738D">
              <w:rPr>
                <w:rFonts w:ascii="Times New Roman" w:hAnsi="Times New Roman" w:cs="Times New Roman"/>
                <w:sz w:val="20"/>
                <w:szCs w:val="20"/>
              </w:rPr>
              <w:t xml:space="preserve"> mora pogoj izpolniti vsak izmed </w:t>
            </w:r>
            <w:r w:rsidRPr="00831D84">
              <w:rPr>
                <w:rFonts w:ascii="Times New Roman" w:hAnsi="Times New Roman" w:cs="Times New Roman"/>
                <w:sz w:val="20"/>
                <w:szCs w:val="20"/>
              </w:rPr>
              <w:t>partnerjev in vsi v p</w:t>
            </w:r>
            <w:r>
              <w:rPr>
                <w:rFonts w:ascii="Times New Roman" w:hAnsi="Times New Roman" w:cs="Times New Roman"/>
                <w:sz w:val="20"/>
                <w:szCs w:val="20"/>
              </w:rPr>
              <w:t>onudbi</w:t>
            </w:r>
            <w:r w:rsidRPr="00831D84">
              <w:rPr>
                <w:rFonts w:ascii="Times New Roman" w:hAnsi="Times New Roman" w:cs="Times New Roman"/>
                <w:sz w:val="20"/>
                <w:szCs w:val="20"/>
              </w:rPr>
              <w:t xml:space="preserve"> nominirani podizvajalci, ter </w:t>
            </w:r>
            <w:r w:rsidRPr="00EE738D">
              <w:rPr>
                <w:rFonts w:ascii="Times New Roman" w:hAnsi="Times New Roman" w:cs="Times New Roman"/>
                <w:sz w:val="20"/>
                <w:szCs w:val="20"/>
              </w:rPr>
              <w:t>drugi subjekti, katerih zmogljivosti uporabi gospodarski subjekt glede izpolnjevanja pogojev v zvezi z ekonomskim in finančnim položajem ter tehnično in strokovno sposobnostjo (v skladu z 81. členom ZJN-3)</w:t>
            </w:r>
            <w:r w:rsidRPr="00831D84">
              <w:rPr>
                <w:rFonts w:ascii="Times New Roman" w:hAnsi="Times New Roman" w:cs="Times New Roman"/>
                <w:sz w:val="20"/>
                <w:szCs w:val="20"/>
              </w:rPr>
              <w:t>.</w:t>
            </w:r>
          </w:p>
          <w:p w:rsidR="00FA0269" w:rsidRPr="007565C6" w:rsidRDefault="00FA0269" w:rsidP="007E44D4">
            <w:pPr>
              <w:pStyle w:val="Default"/>
              <w:jc w:val="both"/>
              <w:rPr>
                <w:rFonts w:ascii="Times New Roman" w:hAnsi="Times New Roman" w:cs="Times New Roman"/>
                <w:sz w:val="20"/>
                <w:szCs w:val="20"/>
              </w:rPr>
            </w:pPr>
          </w:p>
        </w:tc>
        <w:tc>
          <w:tcPr>
            <w:tcW w:w="3969" w:type="dxa"/>
            <w:vAlign w:val="center"/>
          </w:tcPr>
          <w:p w:rsidR="007A2FD0" w:rsidRPr="00C378D9" w:rsidRDefault="007A2FD0" w:rsidP="0000356F">
            <w:pPr>
              <w:jc w:val="both"/>
              <w:rPr>
                <w:i w:val="0"/>
                <w:sz w:val="20"/>
              </w:rPr>
            </w:pPr>
            <w:r w:rsidRPr="00C378D9">
              <w:rPr>
                <w:i w:val="0"/>
                <w:sz w:val="20"/>
              </w:rPr>
              <w:lastRenderedPageBreak/>
              <w:t>DOKAZILO:</w:t>
            </w:r>
          </w:p>
          <w:p w:rsidR="00077534" w:rsidRPr="00B70B7E" w:rsidRDefault="00077534" w:rsidP="00077534">
            <w:pPr>
              <w:jc w:val="both"/>
              <w:rPr>
                <w:i w:val="0"/>
                <w:sz w:val="20"/>
              </w:rPr>
            </w:pPr>
            <w:r w:rsidRPr="00B70B7E">
              <w:rPr>
                <w:i w:val="0"/>
                <w:sz w:val="20"/>
              </w:rPr>
              <w:t>Izpolnjen ESPD obrazec.</w:t>
            </w:r>
          </w:p>
          <w:p w:rsidR="00077534" w:rsidRPr="00B70B7E" w:rsidRDefault="00077534" w:rsidP="00077534">
            <w:pPr>
              <w:jc w:val="both"/>
              <w:rPr>
                <w:i w:val="0"/>
                <w:sz w:val="20"/>
              </w:rPr>
            </w:pPr>
          </w:p>
          <w:p w:rsidR="00077534" w:rsidRPr="00B70B7E" w:rsidRDefault="00077534" w:rsidP="00077534">
            <w:pPr>
              <w:jc w:val="both"/>
              <w:rPr>
                <w:i w:val="0"/>
                <w:sz w:val="20"/>
              </w:rPr>
            </w:pPr>
            <w:r w:rsidRPr="00B70B7E">
              <w:rPr>
                <w:i w:val="0"/>
                <w:sz w:val="20"/>
              </w:rPr>
              <w:t>Naročnik bo izpolnjevanje pogoja preveril v uradni evidenci oz. v enotnem informacijskem sistemu.</w:t>
            </w:r>
          </w:p>
          <w:p w:rsidR="00077534" w:rsidRPr="00077534" w:rsidRDefault="00077534" w:rsidP="00077534">
            <w:pPr>
              <w:pStyle w:val="Default"/>
              <w:jc w:val="both"/>
              <w:rPr>
                <w:rFonts w:ascii="Times New Roman" w:hAnsi="Times New Roman" w:cs="Times New Roman"/>
                <w:sz w:val="20"/>
                <w:szCs w:val="20"/>
              </w:rPr>
            </w:pPr>
          </w:p>
          <w:p w:rsidR="00831D84" w:rsidRPr="00676FD1" w:rsidRDefault="00831D84" w:rsidP="00831D84">
            <w:pPr>
              <w:pStyle w:val="Default"/>
              <w:jc w:val="both"/>
              <w:rPr>
                <w:rFonts w:ascii="Times New Roman" w:hAnsi="Times New Roman" w:cs="Times New Roman"/>
                <w:sz w:val="20"/>
                <w:szCs w:val="20"/>
              </w:rPr>
            </w:pPr>
          </w:p>
        </w:tc>
      </w:tr>
      <w:tr w:rsidR="007A2FD0" w:rsidTr="0000356F">
        <w:tc>
          <w:tcPr>
            <w:tcW w:w="5244" w:type="dxa"/>
            <w:shd w:val="clear" w:color="auto" w:fill="F2F2F2" w:themeFill="background1" w:themeFillShade="F2"/>
            <w:vAlign w:val="center"/>
          </w:tcPr>
          <w:p w:rsidR="00FA0269" w:rsidRDefault="007A2FD0" w:rsidP="00BD3FA2">
            <w:pPr>
              <w:jc w:val="both"/>
              <w:rPr>
                <w:b/>
                <w:i w:val="0"/>
                <w:color w:val="000000" w:themeColor="text1"/>
                <w:sz w:val="20"/>
              </w:rPr>
            </w:pPr>
            <w:r w:rsidRPr="00E53C10">
              <w:rPr>
                <w:b/>
                <w:i w:val="0"/>
                <w:color w:val="000000" w:themeColor="text1"/>
                <w:sz w:val="20"/>
              </w:rPr>
              <w:lastRenderedPageBreak/>
              <w:t xml:space="preserve"> </w:t>
            </w:r>
          </w:p>
          <w:p w:rsidR="007A2FD0" w:rsidRDefault="007A2FD0" w:rsidP="00BD3FA2">
            <w:pPr>
              <w:jc w:val="both"/>
              <w:rPr>
                <w:b/>
                <w:i w:val="0"/>
                <w:color w:val="000000" w:themeColor="text1"/>
                <w:sz w:val="20"/>
              </w:rPr>
            </w:pPr>
            <w:r w:rsidRPr="00E53C10">
              <w:rPr>
                <w:b/>
                <w:i w:val="0"/>
                <w:color w:val="000000" w:themeColor="text1"/>
                <w:sz w:val="20"/>
              </w:rPr>
              <w:t xml:space="preserve">3. </w:t>
            </w:r>
            <w:proofErr w:type="spellStart"/>
            <w:r w:rsidRPr="00E53C10">
              <w:rPr>
                <w:rFonts w:cs="Arial"/>
                <w:b/>
                <w:i w:val="0"/>
                <w:iCs/>
                <w:color w:val="000000" w:themeColor="text1"/>
                <w:sz w:val="20"/>
              </w:rPr>
              <w:t>Naroc</w:t>
            </w:r>
            <w:proofErr w:type="spellEnd"/>
            <w:r w:rsidRPr="00E53C10">
              <w:rPr>
                <w:rFonts w:cs="Arial"/>
                <w:b/>
                <w:i w:val="0"/>
                <w:iCs/>
                <w:color w:val="000000" w:themeColor="text1"/>
                <w:sz w:val="20"/>
              </w:rPr>
              <w:t xml:space="preserve">̌nik bo iz postopka javnega </w:t>
            </w:r>
            <w:proofErr w:type="spellStart"/>
            <w:r w:rsidRPr="00E53C10">
              <w:rPr>
                <w:rFonts w:cs="Arial"/>
                <w:b/>
                <w:i w:val="0"/>
                <w:iCs/>
                <w:color w:val="000000" w:themeColor="text1"/>
                <w:sz w:val="20"/>
              </w:rPr>
              <w:t>naroc</w:t>
            </w:r>
            <w:proofErr w:type="spellEnd"/>
            <w:r w:rsidRPr="00E53C10">
              <w:rPr>
                <w:rFonts w:cs="Arial"/>
                <w:b/>
                <w:i w:val="0"/>
                <w:iCs/>
                <w:color w:val="000000" w:themeColor="text1"/>
                <w:sz w:val="20"/>
              </w:rPr>
              <w:t xml:space="preserve">̌anja </w:t>
            </w:r>
            <w:proofErr w:type="spellStart"/>
            <w:r w:rsidRPr="00E53C10">
              <w:rPr>
                <w:rFonts w:cs="Arial"/>
                <w:b/>
                <w:i w:val="0"/>
                <w:iCs/>
                <w:color w:val="000000" w:themeColor="text1"/>
                <w:sz w:val="20"/>
              </w:rPr>
              <w:t>izkljuc</w:t>
            </w:r>
            <w:proofErr w:type="spellEnd"/>
            <w:r w:rsidRPr="00E53C10">
              <w:rPr>
                <w:rFonts w:cs="Arial"/>
                <w:b/>
                <w:i w:val="0"/>
                <w:iCs/>
                <w:color w:val="000000" w:themeColor="text1"/>
                <w:sz w:val="20"/>
              </w:rPr>
              <w:t xml:space="preserve">̌il </w:t>
            </w:r>
            <w:r w:rsidR="007E44D4">
              <w:rPr>
                <w:rFonts w:cs="Arial"/>
                <w:b/>
                <w:i w:val="0"/>
                <w:iCs/>
                <w:color w:val="000000" w:themeColor="text1"/>
                <w:sz w:val="20"/>
              </w:rPr>
              <w:t>gospodarski subjekt</w:t>
            </w:r>
            <w:r w:rsidRPr="00E53C10">
              <w:rPr>
                <w:rFonts w:cs="Arial"/>
                <w:b/>
                <w:i w:val="0"/>
                <w:iCs/>
                <w:color w:val="000000" w:themeColor="text1"/>
                <w:sz w:val="20"/>
              </w:rPr>
              <w:t xml:space="preserve">, če je ta na dan, ko </w:t>
            </w:r>
            <w:proofErr w:type="spellStart"/>
            <w:r w:rsidRPr="00E53C10">
              <w:rPr>
                <w:rFonts w:cs="Arial"/>
                <w:b/>
                <w:i w:val="0"/>
                <w:iCs/>
                <w:color w:val="000000" w:themeColor="text1"/>
                <w:sz w:val="20"/>
              </w:rPr>
              <w:t>potec</w:t>
            </w:r>
            <w:proofErr w:type="spellEnd"/>
            <w:r w:rsidRPr="00E53C10">
              <w:rPr>
                <w:rFonts w:cs="Arial"/>
                <w:b/>
                <w:i w:val="0"/>
                <w:iCs/>
                <w:color w:val="000000" w:themeColor="text1"/>
                <w:sz w:val="20"/>
              </w:rPr>
              <w:t xml:space="preserve">̌e rok za oddajo </w:t>
            </w:r>
            <w:r w:rsidR="00A7505E">
              <w:rPr>
                <w:rFonts w:cs="Arial"/>
                <w:b/>
                <w:i w:val="0"/>
                <w:iCs/>
                <w:color w:val="000000" w:themeColor="text1"/>
                <w:sz w:val="20"/>
              </w:rPr>
              <w:t>p</w:t>
            </w:r>
            <w:r w:rsidR="004D7850">
              <w:rPr>
                <w:rFonts w:cs="Arial"/>
                <w:b/>
                <w:i w:val="0"/>
                <w:iCs/>
                <w:color w:val="000000" w:themeColor="text1"/>
                <w:sz w:val="20"/>
              </w:rPr>
              <w:t>onudbe</w:t>
            </w:r>
            <w:r w:rsidRPr="00E53C10">
              <w:rPr>
                <w:rFonts w:cs="Arial"/>
                <w:b/>
                <w:i w:val="0"/>
                <w:iCs/>
                <w:color w:val="000000" w:themeColor="text1"/>
                <w:sz w:val="20"/>
              </w:rPr>
              <w:t xml:space="preserve">, </w:t>
            </w:r>
            <w:proofErr w:type="spellStart"/>
            <w:r w:rsidRPr="00E53C10">
              <w:rPr>
                <w:rFonts w:cs="Arial"/>
                <w:b/>
                <w:i w:val="0"/>
                <w:iCs/>
                <w:color w:val="000000" w:themeColor="text1"/>
                <w:sz w:val="20"/>
              </w:rPr>
              <w:t>izloc</w:t>
            </w:r>
            <w:proofErr w:type="spellEnd"/>
            <w:r w:rsidRPr="00E53C10">
              <w:rPr>
                <w:rFonts w:cs="Arial"/>
                <w:b/>
                <w:i w:val="0"/>
                <w:iCs/>
                <w:color w:val="000000" w:themeColor="text1"/>
                <w:sz w:val="20"/>
              </w:rPr>
              <w:t xml:space="preserve">̌en iz postopkov oddaje javnih </w:t>
            </w:r>
            <w:proofErr w:type="spellStart"/>
            <w:r w:rsidRPr="00E53C10">
              <w:rPr>
                <w:rFonts w:cs="Arial"/>
                <w:b/>
                <w:i w:val="0"/>
                <w:iCs/>
                <w:color w:val="000000" w:themeColor="text1"/>
                <w:sz w:val="20"/>
              </w:rPr>
              <w:t>naroc</w:t>
            </w:r>
            <w:proofErr w:type="spellEnd"/>
            <w:r w:rsidRPr="00E53C10">
              <w:rPr>
                <w:rFonts w:cs="Arial"/>
                <w:b/>
                <w:i w:val="0"/>
                <w:iCs/>
                <w:color w:val="000000" w:themeColor="text1"/>
                <w:sz w:val="20"/>
              </w:rPr>
              <w:t>̌il zaradi uvrstitve v evidenco gospodarskih subjektov z negativnimi referencami.</w:t>
            </w:r>
            <w:r w:rsidRPr="00E53C10">
              <w:rPr>
                <w:b/>
                <w:i w:val="0"/>
                <w:color w:val="000000" w:themeColor="text1"/>
                <w:sz w:val="20"/>
              </w:rPr>
              <w:t xml:space="preserve"> </w:t>
            </w:r>
          </w:p>
          <w:p w:rsidR="00FA0269" w:rsidRPr="00E10884" w:rsidRDefault="00FA0269" w:rsidP="00BD3FA2">
            <w:pPr>
              <w:jc w:val="both"/>
              <w:rPr>
                <w:b/>
                <w:i w:val="0"/>
                <w:color w:val="000000" w:themeColor="text1"/>
                <w:sz w:val="16"/>
                <w:szCs w:val="16"/>
              </w:rPr>
            </w:pPr>
          </w:p>
          <w:p w:rsidR="007565C6" w:rsidRDefault="004D7850" w:rsidP="00E10884">
            <w:pPr>
              <w:jc w:val="both"/>
              <w:rPr>
                <w:i w:val="0"/>
                <w:sz w:val="20"/>
              </w:rPr>
            </w:pPr>
            <w:r w:rsidRPr="004D7850">
              <w:rPr>
                <w:i w:val="0"/>
                <w:sz w:val="20"/>
              </w:rPr>
              <w:t>V primeru skupne ponudbe mora pogoj izpolniti vsak izmed partnerjev in vsi v ponudbi nominirani podizvajalci, ter drugi subjekti, katerih zmogljivosti uporabi gospodarski subjekt glede izpolnjevanja pogojev v zvezi z ekonomskim in finančnim položajem ter tehnično in strokovno sposobnostjo (v skladu z 81. členom ZJN-3).</w:t>
            </w:r>
          </w:p>
          <w:p w:rsidR="00FA0269" w:rsidRPr="004D7850" w:rsidRDefault="00FA0269" w:rsidP="00E10884">
            <w:pPr>
              <w:jc w:val="both"/>
              <w:rPr>
                <w:i w:val="0"/>
                <w:sz w:val="20"/>
              </w:rPr>
            </w:pPr>
          </w:p>
        </w:tc>
        <w:tc>
          <w:tcPr>
            <w:tcW w:w="3969" w:type="dxa"/>
            <w:vAlign w:val="center"/>
          </w:tcPr>
          <w:p w:rsidR="007A2FD0" w:rsidRPr="00B92051" w:rsidRDefault="007A2FD0" w:rsidP="0000356F">
            <w:pPr>
              <w:rPr>
                <w:i w:val="0"/>
                <w:sz w:val="20"/>
              </w:rPr>
            </w:pPr>
            <w:r w:rsidRPr="00B92051">
              <w:rPr>
                <w:i w:val="0"/>
                <w:sz w:val="20"/>
              </w:rPr>
              <w:t>DOKAZILO:</w:t>
            </w:r>
          </w:p>
          <w:p w:rsidR="00077534" w:rsidRDefault="00077534" w:rsidP="00077534">
            <w:pPr>
              <w:jc w:val="both"/>
              <w:rPr>
                <w:i w:val="0"/>
                <w:sz w:val="20"/>
              </w:rPr>
            </w:pPr>
          </w:p>
          <w:p w:rsidR="00077534" w:rsidRPr="00B70B7E" w:rsidRDefault="00077534" w:rsidP="00077534">
            <w:pPr>
              <w:jc w:val="both"/>
              <w:rPr>
                <w:i w:val="0"/>
                <w:sz w:val="20"/>
              </w:rPr>
            </w:pPr>
            <w:r w:rsidRPr="00B70B7E">
              <w:rPr>
                <w:i w:val="0"/>
                <w:sz w:val="20"/>
              </w:rPr>
              <w:t>Izpolnjen ESPD obrazec.</w:t>
            </w:r>
          </w:p>
          <w:p w:rsidR="00077534" w:rsidRPr="00B70B7E" w:rsidRDefault="00077534" w:rsidP="00077534">
            <w:pPr>
              <w:jc w:val="both"/>
              <w:rPr>
                <w:i w:val="0"/>
                <w:sz w:val="20"/>
              </w:rPr>
            </w:pPr>
          </w:p>
          <w:p w:rsidR="00077534" w:rsidRPr="00B70B7E" w:rsidRDefault="00077534" w:rsidP="00077534">
            <w:pPr>
              <w:jc w:val="both"/>
              <w:rPr>
                <w:i w:val="0"/>
                <w:sz w:val="20"/>
              </w:rPr>
            </w:pPr>
            <w:r w:rsidRPr="00B70B7E">
              <w:rPr>
                <w:i w:val="0"/>
                <w:sz w:val="20"/>
              </w:rPr>
              <w:t>Naročnik bo izpolnjevanje pogoja preveril v uradni evidenci oz. v enotnem informacijskem sistemu.</w:t>
            </w:r>
          </w:p>
          <w:p w:rsidR="00077534" w:rsidRPr="00B70B7E" w:rsidRDefault="00077534" w:rsidP="00077534">
            <w:pPr>
              <w:jc w:val="both"/>
              <w:rPr>
                <w:i w:val="0"/>
                <w:sz w:val="20"/>
              </w:rPr>
            </w:pPr>
          </w:p>
          <w:p w:rsidR="00077534" w:rsidRPr="00077534" w:rsidRDefault="00077534" w:rsidP="00077534">
            <w:pPr>
              <w:pStyle w:val="Default"/>
              <w:rPr>
                <w:rFonts w:ascii="Times New Roman" w:hAnsi="Times New Roman" w:cs="Times New Roman"/>
                <w:sz w:val="20"/>
                <w:szCs w:val="20"/>
              </w:rPr>
            </w:pPr>
          </w:p>
        </w:tc>
      </w:tr>
      <w:tr w:rsidR="007A2FD0" w:rsidTr="007565C6">
        <w:tc>
          <w:tcPr>
            <w:tcW w:w="5244" w:type="dxa"/>
            <w:shd w:val="clear" w:color="auto" w:fill="F2F2F2" w:themeFill="background1" w:themeFillShade="F2"/>
            <w:vAlign w:val="center"/>
          </w:tcPr>
          <w:p w:rsidR="00FA0269" w:rsidRDefault="00FA0269" w:rsidP="00BD3FA2">
            <w:pPr>
              <w:jc w:val="both"/>
              <w:rPr>
                <w:rFonts w:cs="Arial"/>
                <w:b/>
                <w:i w:val="0"/>
                <w:iCs/>
                <w:color w:val="000000" w:themeColor="text1"/>
                <w:sz w:val="20"/>
              </w:rPr>
            </w:pPr>
          </w:p>
          <w:p w:rsidR="007A2FD0" w:rsidRDefault="007A2FD0" w:rsidP="00BD3FA2">
            <w:pPr>
              <w:jc w:val="both"/>
              <w:rPr>
                <w:rFonts w:cs="Arial"/>
                <w:b/>
                <w:i w:val="0"/>
                <w:iCs/>
                <w:color w:val="000000" w:themeColor="text1"/>
                <w:sz w:val="20"/>
              </w:rPr>
            </w:pPr>
            <w:r w:rsidRPr="00E53C10">
              <w:rPr>
                <w:rFonts w:cs="Arial"/>
                <w:b/>
                <w:i w:val="0"/>
                <w:iCs/>
                <w:color w:val="000000" w:themeColor="text1"/>
                <w:sz w:val="20"/>
              </w:rPr>
              <w:t xml:space="preserve">4. </w:t>
            </w:r>
            <w:proofErr w:type="spellStart"/>
            <w:r w:rsidR="00077534" w:rsidRPr="00D769A2">
              <w:rPr>
                <w:b/>
                <w:bCs/>
                <w:i w:val="0"/>
                <w:iCs/>
                <w:color w:val="000000"/>
                <w:sz w:val="20"/>
              </w:rPr>
              <w:t>Naroc</w:t>
            </w:r>
            <w:proofErr w:type="spellEnd"/>
            <w:r w:rsidR="00077534" w:rsidRPr="00D769A2">
              <w:rPr>
                <w:b/>
                <w:bCs/>
                <w:i w:val="0"/>
                <w:iCs/>
                <w:color w:val="000000"/>
                <w:sz w:val="20"/>
              </w:rPr>
              <w:t xml:space="preserve">̌nik bo iz postopka javnega </w:t>
            </w:r>
            <w:proofErr w:type="spellStart"/>
            <w:r w:rsidR="00077534" w:rsidRPr="00D769A2">
              <w:rPr>
                <w:b/>
                <w:bCs/>
                <w:i w:val="0"/>
                <w:iCs/>
                <w:color w:val="000000"/>
                <w:sz w:val="20"/>
              </w:rPr>
              <w:t>naroc</w:t>
            </w:r>
            <w:proofErr w:type="spellEnd"/>
            <w:r w:rsidR="00077534" w:rsidRPr="00D769A2">
              <w:rPr>
                <w:b/>
                <w:bCs/>
                <w:i w:val="0"/>
                <w:iCs/>
                <w:color w:val="000000"/>
                <w:sz w:val="20"/>
              </w:rPr>
              <w:t xml:space="preserve">̌anja </w:t>
            </w:r>
            <w:proofErr w:type="spellStart"/>
            <w:r w:rsidR="00077534" w:rsidRPr="00D769A2">
              <w:rPr>
                <w:b/>
                <w:bCs/>
                <w:i w:val="0"/>
                <w:iCs/>
                <w:color w:val="000000"/>
                <w:sz w:val="20"/>
              </w:rPr>
              <w:t>izkljuc</w:t>
            </w:r>
            <w:proofErr w:type="spellEnd"/>
            <w:r w:rsidR="00077534" w:rsidRPr="00D769A2">
              <w:rPr>
                <w:b/>
                <w:bCs/>
                <w:i w:val="0"/>
                <w:iCs/>
                <w:color w:val="000000"/>
                <w:sz w:val="20"/>
              </w:rPr>
              <w:t xml:space="preserve">̌il gospodarski subjekt, če je v zadnjih treh letih pred potekom roka za oddajo </w:t>
            </w:r>
            <w:r w:rsidR="00077534" w:rsidRPr="00E86E5E">
              <w:rPr>
                <w:b/>
                <w:bCs/>
                <w:i w:val="0"/>
                <w:iCs/>
                <w:color w:val="000000"/>
                <w:sz w:val="20"/>
              </w:rPr>
              <w:t>ponudb</w:t>
            </w:r>
            <w:r w:rsidR="00077534" w:rsidRPr="00D769A2">
              <w:rPr>
                <w:b/>
                <w:bCs/>
                <w:i w:val="0"/>
                <w:iCs/>
                <w:color w:val="000000"/>
                <w:sz w:val="20"/>
              </w:rPr>
              <w:t xml:space="preserve"> pristojni organ Republike Slovenije ali druge države članice ali tretje države pri njem ugotovil najmanj dve kršitvi v zvezi s plačilom za delo, delovnim časom, počitki, opravljanjem dela na podlagi pogodb civilnega prava kljub obstoju elementov delovnega razmerja ali v zvezi z zaposlovanjem na črno, za kateri mu je bila s pravnomočno odločitvijo ali več pravnomočnimi odločitvami izrečena globa za prekršek.</w:t>
            </w:r>
          </w:p>
          <w:p w:rsidR="00FA0269" w:rsidRDefault="00FA0269" w:rsidP="00BD3FA2">
            <w:pPr>
              <w:jc w:val="both"/>
              <w:rPr>
                <w:rFonts w:cs="Arial"/>
                <w:b/>
                <w:i w:val="0"/>
                <w:iCs/>
                <w:color w:val="000000" w:themeColor="text1"/>
                <w:sz w:val="20"/>
              </w:rPr>
            </w:pPr>
          </w:p>
          <w:p w:rsidR="007A2FD0" w:rsidRDefault="004D7850" w:rsidP="007E44D4">
            <w:pPr>
              <w:jc w:val="both"/>
              <w:rPr>
                <w:i w:val="0"/>
                <w:sz w:val="20"/>
              </w:rPr>
            </w:pPr>
            <w:r w:rsidRPr="004D7850">
              <w:rPr>
                <w:i w:val="0"/>
                <w:sz w:val="20"/>
              </w:rPr>
              <w:t>V primeru skupne ponudbe mora pogoj izpolniti vsak izmed partnerjev in vsi v ponudbi nominirani podizvajalci, ter drugi subjekti, katerih zmogljivosti uporabi gospodarski subjekt glede izpolnjevanja pogojev v zvezi z ekonomskim in finančnim položajem ter tehnično in strokovno sposobnostjo (v skladu z 81. členom ZJN-3).</w:t>
            </w:r>
          </w:p>
          <w:p w:rsidR="00FA0269" w:rsidRPr="004D7850" w:rsidRDefault="00FA0269" w:rsidP="007E44D4">
            <w:pPr>
              <w:jc w:val="both"/>
              <w:rPr>
                <w:b/>
                <w:i w:val="0"/>
                <w:color w:val="000000" w:themeColor="text1"/>
                <w:sz w:val="20"/>
              </w:rPr>
            </w:pPr>
          </w:p>
        </w:tc>
        <w:tc>
          <w:tcPr>
            <w:tcW w:w="3969" w:type="dxa"/>
            <w:vAlign w:val="center"/>
          </w:tcPr>
          <w:p w:rsidR="007A2FD0" w:rsidRPr="00B92051" w:rsidRDefault="007A2FD0" w:rsidP="00CF21C2">
            <w:pPr>
              <w:jc w:val="both"/>
              <w:rPr>
                <w:i w:val="0"/>
                <w:sz w:val="20"/>
              </w:rPr>
            </w:pPr>
            <w:r w:rsidRPr="00B92051">
              <w:rPr>
                <w:i w:val="0"/>
                <w:sz w:val="20"/>
              </w:rPr>
              <w:t>DOKAZILO:</w:t>
            </w:r>
          </w:p>
          <w:p w:rsidR="00077534" w:rsidRDefault="00077534" w:rsidP="00676FD1">
            <w:pPr>
              <w:jc w:val="both"/>
              <w:rPr>
                <w:i w:val="0"/>
                <w:sz w:val="20"/>
              </w:rPr>
            </w:pPr>
          </w:p>
          <w:p w:rsidR="00077534" w:rsidRDefault="00077534" w:rsidP="00676FD1">
            <w:pPr>
              <w:jc w:val="both"/>
              <w:rPr>
                <w:i w:val="0"/>
                <w:sz w:val="20"/>
              </w:rPr>
            </w:pPr>
          </w:p>
          <w:p w:rsidR="00077534" w:rsidRPr="00B70B7E" w:rsidRDefault="00077534" w:rsidP="00077534">
            <w:pPr>
              <w:jc w:val="both"/>
              <w:rPr>
                <w:i w:val="0"/>
                <w:sz w:val="20"/>
              </w:rPr>
            </w:pPr>
            <w:r w:rsidRPr="00B70B7E">
              <w:rPr>
                <w:i w:val="0"/>
                <w:sz w:val="20"/>
              </w:rPr>
              <w:t>Izpolnjen ESPD obrazec.</w:t>
            </w:r>
          </w:p>
          <w:p w:rsidR="00077534" w:rsidRPr="00B70B7E" w:rsidRDefault="00077534" w:rsidP="00077534">
            <w:pPr>
              <w:jc w:val="both"/>
              <w:rPr>
                <w:i w:val="0"/>
                <w:sz w:val="20"/>
              </w:rPr>
            </w:pPr>
          </w:p>
          <w:p w:rsidR="00077534" w:rsidRPr="00B70B7E" w:rsidRDefault="00077534" w:rsidP="00077534">
            <w:pPr>
              <w:jc w:val="both"/>
              <w:rPr>
                <w:i w:val="0"/>
                <w:sz w:val="20"/>
              </w:rPr>
            </w:pPr>
            <w:r w:rsidRPr="00B70B7E">
              <w:rPr>
                <w:i w:val="0"/>
                <w:sz w:val="20"/>
              </w:rPr>
              <w:t>Naročnik bo izpolnjevanje pogoja preveril v uradni evidenci oz. v enotnem informacijskem sistemu.</w:t>
            </w:r>
          </w:p>
          <w:p w:rsidR="00077534" w:rsidRPr="00B70B7E" w:rsidRDefault="00077534" w:rsidP="00077534">
            <w:pPr>
              <w:jc w:val="both"/>
              <w:rPr>
                <w:i w:val="0"/>
                <w:sz w:val="20"/>
              </w:rPr>
            </w:pPr>
          </w:p>
          <w:p w:rsidR="00077534" w:rsidRPr="0000356F" w:rsidRDefault="00077534" w:rsidP="00077534">
            <w:pPr>
              <w:jc w:val="both"/>
              <w:rPr>
                <w:i w:val="0"/>
                <w:sz w:val="20"/>
              </w:rPr>
            </w:pPr>
          </w:p>
          <w:p w:rsidR="0000356F" w:rsidRPr="0000356F" w:rsidRDefault="0000356F" w:rsidP="00B02DAC">
            <w:pPr>
              <w:jc w:val="both"/>
              <w:rPr>
                <w:i w:val="0"/>
                <w:sz w:val="20"/>
              </w:rPr>
            </w:pPr>
          </w:p>
        </w:tc>
      </w:tr>
      <w:tr w:rsidR="00EA1DA8" w:rsidRPr="007565C6" w:rsidTr="009742DF">
        <w:tc>
          <w:tcPr>
            <w:tcW w:w="9213" w:type="dxa"/>
            <w:gridSpan w:val="2"/>
            <w:shd w:val="clear" w:color="auto" w:fill="F2F2F2" w:themeFill="background1" w:themeFillShade="F2"/>
          </w:tcPr>
          <w:p w:rsidR="00FA0269" w:rsidRDefault="00FA0269" w:rsidP="00E82A2B">
            <w:pPr>
              <w:pStyle w:val="Default"/>
              <w:jc w:val="both"/>
              <w:rPr>
                <w:rFonts w:ascii="Times New Roman" w:hAnsi="Times New Roman" w:cs="Times New Roman"/>
                <w:b/>
                <w:i/>
                <w:sz w:val="22"/>
                <w:szCs w:val="22"/>
              </w:rPr>
            </w:pPr>
          </w:p>
          <w:p w:rsidR="00EA1DA8" w:rsidRDefault="00EA1DA8" w:rsidP="00E82A2B">
            <w:pPr>
              <w:pStyle w:val="Default"/>
              <w:jc w:val="both"/>
              <w:rPr>
                <w:rFonts w:ascii="Times New Roman" w:hAnsi="Times New Roman" w:cs="Times New Roman"/>
                <w:b/>
                <w:i/>
                <w:sz w:val="22"/>
                <w:szCs w:val="22"/>
              </w:rPr>
            </w:pPr>
            <w:r w:rsidRPr="00EA1DA8">
              <w:rPr>
                <w:rFonts w:ascii="Times New Roman" w:hAnsi="Times New Roman" w:cs="Times New Roman"/>
                <w:b/>
                <w:i/>
                <w:sz w:val="22"/>
                <w:szCs w:val="22"/>
              </w:rPr>
              <w:t>POGOJI ZA SODELOVANJE</w:t>
            </w:r>
          </w:p>
          <w:p w:rsidR="00FA0269" w:rsidRPr="00EA1DA8" w:rsidRDefault="00FA0269" w:rsidP="00E82A2B">
            <w:pPr>
              <w:pStyle w:val="Default"/>
              <w:jc w:val="both"/>
              <w:rPr>
                <w:rFonts w:ascii="Times New Roman" w:hAnsi="Times New Roman" w:cs="Times New Roman"/>
                <w:i/>
                <w:sz w:val="22"/>
                <w:szCs w:val="22"/>
              </w:rPr>
            </w:pPr>
          </w:p>
        </w:tc>
      </w:tr>
      <w:tr w:rsidR="007A2FD0" w:rsidTr="00EA1DA8">
        <w:tc>
          <w:tcPr>
            <w:tcW w:w="5244" w:type="dxa"/>
            <w:shd w:val="clear" w:color="auto" w:fill="F2F2F2" w:themeFill="background1" w:themeFillShade="F2"/>
          </w:tcPr>
          <w:p w:rsidR="00FA0269" w:rsidRDefault="00FA0269" w:rsidP="007565C6">
            <w:pPr>
              <w:jc w:val="both"/>
              <w:rPr>
                <w:b/>
                <w:i w:val="0"/>
                <w:sz w:val="20"/>
              </w:rPr>
            </w:pPr>
          </w:p>
          <w:p w:rsidR="007A2FD0" w:rsidRDefault="007565C6" w:rsidP="007565C6">
            <w:pPr>
              <w:jc w:val="both"/>
              <w:rPr>
                <w:b/>
                <w:i w:val="0"/>
                <w:sz w:val="20"/>
              </w:rPr>
            </w:pPr>
            <w:r w:rsidRPr="004D7850">
              <w:rPr>
                <w:b/>
                <w:i w:val="0"/>
                <w:sz w:val="20"/>
              </w:rPr>
              <w:t xml:space="preserve">1. </w:t>
            </w:r>
            <w:r w:rsidR="007E44D4" w:rsidRPr="004D7850">
              <w:rPr>
                <w:b/>
                <w:i w:val="0"/>
                <w:sz w:val="20"/>
              </w:rPr>
              <w:t xml:space="preserve">Gospodarski subjekt </w:t>
            </w:r>
            <w:r w:rsidR="007A2FD0" w:rsidRPr="004D7850">
              <w:rPr>
                <w:b/>
                <w:i w:val="0"/>
                <w:sz w:val="20"/>
              </w:rPr>
              <w:t xml:space="preserve">mora biti registriran za dejavnost, ki je predmet javnega naročila. </w:t>
            </w:r>
          </w:p>
          <w:p w:rsidR="00FA0269" w:rsidRPr="004D7850" w:rsidRDefault="00FA0269" w:rsidP="007565C6">
            <w:pPr>
              <w:jc w:val="both"/>
              <w:rPr>
                <w:b/>
                <w:i w:val="0"/>
                <w:sz w:val="20"/>
              </w:rPr>
            </w:pPr>
          </w:p>
          <w:p w:rsidR="007A2FD0" w:rsidRDefault="004D7850" w:rsidP="007E44D4">
            <w:pPr>
              <w:pStyle w:val="Default"/>
              <w:jc w:val="both"/>
              <w:rPr>
                <w:rFonts w:ascii="Times New Roman" w:hAnsi="Times New Roman" w:cs="Times New Roman"/>
                <w:sz w:val="20"/>
                <w:szCs w:val="20"/>
              </w:rPr>
            </w:pPr>
            <w:r w:rsidRPr="004D7850">
              <w:rPr>
                <w:rFonts w:ascii="Times New Roman" w:hAnsi="Times New Roman" w:cs="Times New Roman"/>
                <w:sz w:val="20"/>
                <w:szCs w:val="20"/>
              </w:rPr>
              <w:t>V primeru skupne ponudbe mora pogoj izpolniti vsak izmed partnerjev</w:t>
            </w:r>
          </w:p>
          <w:p w:rsidR="00FA0269" w:rsidRPr="004D7850" w:rsidRDefault="00FA0269" w:rsidP="007E44D4">
            <w:pPr>
              <w:pStyle w:val="Default"/>
              <w:jc w:val="both"/>
              <w:rPr>
                <w:rFonts w:ascii="Times New Roman" w:hAnsi="Times New Roman" w:cs="Times New Roman"/>
                <w:sz w:val="20"/>
                <w:szCs w:val="20"/>
              </w:rPr>
            </w:pPr>
          </w:p>
        </w:tc>
        <w:tc>
          <w:tcPr>
            <w:tcW w:w="3969" w:type="dxa"/>
            <w:vAlign w:val="center"/>
          </w:tcPr>
          <w:p w:rsidR="007A2FD0" w:rsidRDefault="007A2FD0" w:rsidP="00CF21C2">
            <w:pPr>
              <w:pStyle w:val="Default"/>
              <w:jc w:val="both"/>
              <w:rPr>
                <w:rFonts w:ascii="Times New Roman" w:hAnsi="Times New Roman" w:cs="Times New Roman"/>
                <w:sz w:val="20"/>
                <w:szCs w:val="20"/>
              </w:rPr>
            </w:pPr>
            <w:r w:rsidRPr="008D2D2A">
              <w:rPr>
                <w:rFonts w:ascii="Times New Roman" w:hAnsi="Times New Roman" w:cs="Times New Roman"/>
                <w:sz w:val="20"/>
                <w:szCs w:val="20"/>
              </w:rPr>
              <w:t>DOKAZILO:</w:t>
            </w:r>
          </w:p>
          <w:p w:rsidR="00BD1E39" w:rsidRDefault="00BD1E39" w:rsidP="00CF21C2">
            <w:pPr>
              <w:pStyle w:val="Default"/>
              <w:jc w:val="both"/>
              <w:rPr>
                <w:rFonts w:ascii="Times New Roman" w:hAnsi="Times New Roman" w:cs="Times New Roman"/>
                <w:sz w:val="20"/>
                <w:szCs w:val="20"/>
              </w:rPr>
            </w:pPr>
          </w:p>
          <w:p w:rsidR="00BD1E39" w:rsidRDefault="00BD1E39" w:rsidP="00BD1E39">
            <w:pPr>
              <w:jc w:val="both"/>
              <w:rPr>
                <w:i w:val="0"/>
                <w:sz w:val="18"/>
                <w:szCs w:val="18"/>
              </w:rPr>
            </w:pPr>
            <w:r w:rsidRPr="00FA7FF0">
              <w:rPr>
                <w:i w:val="0"/>
                <w:sz w:val="18"/>
                <w:szCs w:val="18"/>
              </w:rPr>
              <w:t>Naročnik bo izpolnjevanje pogoja preveril v uradni evidenci. V kolikor naročnik podatkov ne bo mogel pridobiti iz uradnih evidenc, bo gospodarski subjekt pozval k predložitvi ustreznih dokazil, s katerimi bo gospodarski subjekt izkazal izpolnjevanje pogoja.</w:t>
            </w:r>
          </w:p>
          <w:p w:rsidR="00BD1E39" w:rsidRDefault="00BD1E39" w:rsidP="00BD1E39">
            <w:pPr>
              <w:jc w:val="both"/>
              <w:rPr>
                <w:i w:val="0"/>
                <w:sz w:val="18"/>
                <w:szCs w:val="18"/>
              </w:rPr>
            </w:pPr>
          </w:p>
          <w:p w:rsidR="00BD1E39" w:rsidRPr="008D2D2A" w:rsidRDefault="00BD1E39" w:rsidP="00CF21C2">
            <w:pPr>
              <w:pStyle w:val="Default"/>
              <w:jc w:val="both"/>
              <w:rPr>
                <w:rFonts w:ascii="Times New Roman" w:hAnsi="Times New Roman" w:cs="Times New Roman"/>
                <w:sz w:val="20"/>
                <w:szCs w:val="20"/>
              </w:rPr>
            </w:pPr>
          </w:p>
          <w:p w:rsidR="00E65AE9" w:rsidRPr="00676FD1" w:rsidRDefault="00E65AE9" w:rsidP="00C869E6">
            <w:pPr>
              <w:pStyle w:val="Default"/>
              <w:jc w:val="both"/>
              <w:rPr>
                <w:rFonts w:ascii="Times New Roman" w:hAnsi="Times New Roman" w:cs="Times New Roman"/>
                <w:sz w:val="20"/>
                <w:szCs w:val="20"/>
              </w:rPr>
            </w:pPr>
          </w:p>
        </w:tc>
      </w:tr>
      <w:tr w:rsidR="007A2FD0" w:rsidTr="00EE738D">
        <w:trPr>
          <w:trHeight w:val="274"/>
        </w:trPr>
        <w:tc>
          <w:tcPr>
            <w:tcW w:w="5244" w:type="dxa"/>
            <w:shd w:val="clear" w:color="auto" w:fill="F2F2F2" w:themeFill="background1" w:themeFillShade="F2"/>
          </w:tcPr>
          <w:p w:rsidR="00FA0269" w:rsidRDefault="00FA0269" w:rsidP="007565C6">
            <w:pPr>
              <w:jc w:val="both"/>
              <w:rPr>
                <w:b/>
                <w:i w:val="0"/>
                <w:sz w:val="20"/>
              </w:rPr>
            </w:pPr>
          </w:p>
          <w:p w:rsidR="007A2FD0" w:rsidRDefault="007565C6" w:rsidP="007565C6">
            <w:pPr>
              <w:jc w:val="both"/>
              <w:rPr>
                <w:b/>
                <w:i w:val="0"/>
                <w:sz w:val="20"/>
              </w:rPr>
            </w:pPr>
            <w:r>
              <w:rPr>
                <w:b/>
                <w:i w:val="0"/>
                <w:sz w:val="20"/>
              </w:rPr>
              <w:t xml:space="preserve">2. </w:t>
            </w:r>
            <w:r w:rsidR="007E44D4">
              <w:rPr>
                <w:b/>
                <w:i w:val="0"/>
                <w:sz w:val="20"/>
              </w:rPr>
              <w:t>Gospodarski subjekt</w:t>
            </w:r>
            <w:r w:rsidR="007E44D4" w:rsidRPr="007565C6">
              <w:rPr>
                <w:b/>
                <w:i w:val="0"/>
                <w:sz w:val="20"/>
              </w:rPr>
              <w:t xml:space="preserve"> </w:t>
            </w:r>
            <w:r w:rsidR="007A2FD0" w:rsidRPr="007565C6">
              <w:rPr>
                <w:b/>
                <w:i w:val="0"/>
                <w:sz w:val="20"/>
              </w:rPr>
              <w:t xml:space="preserve">mora izkazovati, da na dan, ko </w:t>
            </w:r>
            <w:r w:rsidR="007A2FD0" w:rsidRPr="007565C6">
              <w:rPr>
                <w:b/>
                <w:i w:val="0"/>
                <w:sz w:val="20"/>
              </w:rPr>
              <w:lastRenderedPageBreak/>
              <w:t xml:space="preserve">poteče rok za oddajo </w:t>
            </w:r>
            <w:r w:rsidR="00A7505E">
              <w:rPr>
                <w:b/>
                <w:i w:val="0"/>
                <w:sz w:val="20"/>
              </w:rPr>
              <w:t>ponudbe</w:t>
            </w:r>
            <w:r w:rsidR="007E44D4" w:rsidRPr="007565C6">
              <w:rPr>
                <w:b/>
                <w:i w:val="0"/>
                <w:sz w:val="20"/>
              </w:rPr>
              <w:t xml:space="preserve"> </w:t>
            </w:r>
            <w:r w:rsidR="007A2FD0" w:rsidRPr="007565C6">
              <w:rPr>
                <w:b/>
                <w:i w:val="0"/>
                <w:sz w:val="20"/>
              </w:rPr>
              <w:t>ni imel dospelih neporavnanih obveznosti.</w:t>
            </w:r>
          </w:p>
          <w:p w:rsidR="00FA0269" w:rsidRPr="007565C6" w:rsidRDefault="00FA0269" w:rsidP="007565C6">
            <w:pPr>
              <w:jc w:val="both"/>
              <w:rPr>
                <w:b/>
                <w:i w:val="0"/>
                <w:sz w:val="20"/>
              </w:rPr>
            </w:pPr>
          </w:p>
          <w:p w:rsidR="007565C6" w:rsidRDefault="00C869E6" w:rsidP="007E44D4">
            <w:pPr>
              <w:jc w:val="both"/>
              <w:rPr>
                <w:i w:val="0"/>
                <w:sz w:val="20"/>
              </w:rPr>
            </w:pPr>
            <w:r w:rsidRPr="00D144BE">
              <w:rPr>
                <w:i w:val="0"/>
                <w:sz w:val="20"/>
              </w:rPr>
              <w:t>Pogoj mora izpolnjevati ponudnik, nominirani podizvajalci, ter drugi subjekti, katerih zmogljivosti uporabi gospodarski subjekt glede izpolnjevanja pogojev v zvezi z ekonomskim in finančnim položajem ter tehnično in strokovno sposobnostjo (v skladu z 81. členom ZJN-3). V primeru skupne ponudbe mora pogoj izpolniti tudi vsak izmed partnerjev.</w:t>
            </w:r>
          </w:p>
          <w:p w:rsidR="00FA0269" w:rsidRPr="007565C6" w:rsidRDefault="00FA0269" w:rsidP="007E44D4">
            <w:pPr>
              <w:jc w:val="both"/>
              <w:rPr>
                <w:b/>
                <w:i w:val="0"/>
                <w:sz w:val="20"/>
              </w:rPr>
            </w:pPr>
          </w:p>
        </w:tc>
        <w:tc>
          <w:tcPr>
            <w:tcW w:w="3969" w:type="dxa"/>
            <w:vAlign w:val="center"/>
          </w:tcPr>
          <w:p w:rsidR="007A2FD0" w:rsidRPr="008D2D2A" w:rsidRDefault="007A2FD0" w:rsidP="00CF21C2">
            <w:pPr>
              <w:jc w:val="both"/>
              <w:rPr>
                <w:i w:val="0"/>
                <w:sz w:val="20"/>
              </w:rPr>
            </w:pPr>
            <w:r w:rsidRPr="008D2D2A">
              <w:rPr>
                <w:i w:val="0"/>
                <w:sz w:val="20"/>
              </w:rPr>
              <w:lastRenderedPageBreak/>
              <w:t>DOKAZILO:</w:t>
            </w:r>
          </w:p>
          <w:p w:rsidR="00C869E6" w:rsidRPr="003A4777" w:rsidRDefault="00C869E6" w:rsidP="00C869E6">
            <w:pPr>
              <w:jc w:val="both"/>
              <w:rPr>
                <w:i w:val="0"/>
                <w:sz w:val="18"/>
                <w:szCs w:val="18"/>
              </w:rPr>
            </w:pPr>
            <w:r w:rsidRPr="003A4777">
              <w:rPr>
                <w:i w:val="0"/>
                <w:sz w:val="18"/>
                <w:szCs w:val="18"/>
              </w:rPr>
              <w:t>Izpolnjen ESPD obrazec.</w:t>
            </w:r>
          </w:p>
          <w:p w:rsidR="00C869E6" w:rsidRDefault="00C869E6" w:rsidP="00C869E6">
            <w:pPr>
              <w:jc w:val="both"/>
              <w:rPr>
                <w:i w:val="0"/>
                <w:sz w:val="18"/>
                <w:szCs w:val="18"/>
              </w:rPr>
            </w:pPr>
          </w:p>
          <w:p w:rsidR="00C869E6" w:rsidRPr="003A4777" w:rsidRDefault="00C869E6" w:rsidP="00C869E6">
            <w:pPr>
              <w:jc w:val="both"/>
              <w:rPr>
                <w:i w:val="0"/>
                <w:sz w:val="18"/>
                <w:szCs w:val="18"/>
              </w:rPr>
            </w:pPr>
            <w:r w:rsidRPr="003A4777">
              <w:rPr>
                <w:i w:val="0"/>
                <w:sz w:val="18"/>
                <w:szCs w:val="18"/>
              </w:rPr>
              <w:t>Naročnik bo izpolnjevanje pogoja preveril v uradni evidenci oz. v enotnem informacijskem sistemu.</w:t>
            </w:r>
          </w:p>
          <w:p w:rsidR="00C869E6" w:rsidRDefault="00C869E6" w:rsidP="00C869E6">
            <w:pPr>
              <w:jc w:val="both"/>
              <w:rPr>
                <w:i w:val="0"/>
                <w:sz w:val="18"/>
                <w:szCs w:val="18"/>
              </w:rPr>
            </w:pPr>
          </w:p>
          <w:p w:rsidR="00E65AE9" w:rsidRPr="008D2D2A" w:rsidRDefault="00E65AE9" w:rsidP="00C869E6">
            <w:pPr>
              <w:jc w:val="both"/>
              <w:rPr>
                <w:i w:val="0"/>
                <w:sz w:val="20"/>
              </w:rPr>
            </w:pPr>
          </w:p>
        </w:tc>
      </w:tr>
      <w:tr w:rsidR="007A2FD0" w:rsidTr="00B42EA8">
        <w:tc>
          <w:tcPr>
            <w:tcW w:w="5244" w:type="dxa"/>
            <w:shd w:val="clear" w:color="auto" w:fill="F2F2F2" w:themeFill="background1" w:themeFillShade="F2"/>
          </w:tcPr>
          <w:p w:rsidR="00FA0269" w:rsidRDefault="00FA0269" w:rsidP="007C74BB">
            <w:pPr>
              <w:jc w:val="both"/>
              <w:rPr>
                <w:b/>
                <w:i w:val="0"/>
                <w:sz w:val="20"/>
              </w:rPr>
            </w:pPr>
          </w:p>
          <w:p w:rsidR="007C74BB" w:rsidRPr="00005FF4" w:rsidRDefault="007565C6" w:rsidP="007C74BB">
            <w:pPr>
              <w:jc w:val="both"/>
              <w:rPr>
                <w:rFonts w:eastAsia="Calibri"/>
                <w:i w:val="0"/>
                <w:sz w:val="20"/>
                <w:lang w:eastAsia="en-US"/>
              </w:rPr>
            </w:pPr>
            <w:r w:rsidRPr="00005FF4">
              <w:rPr>
                <w:b/>
                <w:i w:val="0"/>
                <w:sz w:val="20"/>
              </w:rPr>
              <w:t xml:space="preserve">3. </w:t>
            </w:r>
            <w:r w:rsidR="00520112" w:rsidRPr="00005FF4">
              <w:rPr>
                <w:b/>
                <w:i w:val="0"/>
                <w:sz w:val="20"/>
              </w:rPr>
              <w:t>Gospodarski subjekt</w:t>
            </w:r>
            <w:r w:rsidR="007C74BB" w:rsidRPr="00005FF4">
              <w:rPr>
                <w:b/>
                <w:i w:val="0"/>
                <w:sz w:val="20"/>
              </w:rPr>
              <w:t xml:space="preserve"> je v obdobju zadnji petih let pred oddajo ponudbe uspešno, kakovostno in pravočasno izvedel:</w:t>
            </w:r>
          </w:p>
          <w:p w:rsidR="00DF0BEB" w:rsidRDefault="007C74BB" w:rsidP="007C74BB">
            <w:pPr>
              <w:jc w:val="both"/>
              <w:rPr>
                <w:b/>
                <w:i w:val="0"/>
                <w:sz w:val="20"/>
              </w:rPr>
            </w:pPr>
            <w:r w:rsidRPr="00005FF4">
              <w:rPr>
                <w:b/>
                <w:i w:val="0"/>
                <w:sz w:val="20"/>
              </w:rPr>
              <w:t xml:space="preserve">- vsaj dva istovrstna posla </w:t>
            </w:r>
            <w:r w:rsidR="008501EF" w:rsidRPr="00005FF4">
              <w:rPr>
                <w:b/>
                <w:i w:val="0"/>
                <w:sz w:val="20"/>
              </w:rPr>
              <w:t>obnove</w:t>
            </w:r>
            <w:r w:rsidR="00BE7895">
              <w:rPr>
                <w:b/>
                <w:i w:val="0"/>
                <w:sz w:val="20"/>
              </w:rPr>
              <w:t xml:space="preserve"> uličnih fasad s </w:t>
            </w:r>
            <w:r w:rsidR="008501EF" w:rsidRPr="00005FF4">
              <w:rPr>
                <w:b/>
                <w:i w:val="0"/>
                <w:sz w:val="20"/>
              </w:rPr>
              <w:t xml:space="preserve"> </w:t>
            </w:r>
            <w:r w:rsidR="005A0748" w:rsidRPr="00005FF4">
              <w:rPr>
                <w:b/>
                <w:i w:val="0"/>
                <w:sz w:val="20"/>
              </w:rPr>
              <w:t>stavbn</w:t>
            </w:r>
            <w:r w:rsidR="00BE7895">
              <w:rPr>
                <w:b/>
                <w:i w:val="0"/>
                <w:sz w:val="20"/>
              </w:rPr>
              <w:t>im pohištvom</w:t>
            </w:r>
            <w:r w:rsidRPr="00005FF4">
              <w:rPr>
                <w:b/>
                <w:i w:val="0"/>
                <w:sz w:val="20"/>
              </w:rPr>
              <w:t xml:space="preserve">, kot je predmet tega javnega naročila, skladno z razpisno dokumentacijo, v vrednosti vsakega najmanj </w:t>
            </w:r>
            <w:r w:rsidR="00BE7895">
              <w:rPr>
                <w:b/>
                <w:i w:val="0"/>
                <w:sz w:val="20"/>
              </w:rPr>
              <w:t>90</w:t>
            </w:r>
            <w:r w:rsidR="004809EA" w:rsidRPr="00005FF4">
              <w:rPr>
                <w:b/>
                <w:i w:val="0"/>
                <w:sz w:val="20"/>
              </w:rPr>
              <w:t>.000</w:t>
            </w:r>
            <w:r w:rsidRPr="00005FF4">
              <w:rPr>
                <w:b/>
                <w:i w:val="0"/>
                <w:sz w:val="20"/>
              </w:rPr>
              <w:t>,00 EUR brez DDV. Upoštevale se bodo le tiste reference ponudnika, ki zajemajo obnovo</w:t>
            </w:r>
            <w:r w:rsidR="00BE7895">
              <w:rPr>
                <w:b/>
                <w:i w:val="0"/>
                <w:sz w:val="20"/>
              </w:rPr>
              <w:t xml:space="preserve"> fasad s </w:t>
            </w:r>
            <w:r w:rsidRPr="00005FF4">
              <w:rPr>
                <w:b/>
                <w:i w:val="0"/>
                <w:sz w:val="20"/>
              </w:rPr>
              <w:t xml:space="preserve"> </w:t>
            </w:r>
            <w:r w:rsidR="00C64AAA" w:rsidRPr="00005FF4">
              <w:rPr>
                <w:b/>
                <w:i w:val="0"/>
                <w:sz w:val="20"/>
              </w:rPr>
              <w:t>stavbn</w:t>
            </w:r>
            <w:r w:rsidR="00BE7895">
              <w:rPr>
                <w:b/>
                <w:i w:val="0"/>
                <w:sz w:val="20"/>
              </w:rPr>
              <w:t xml:space="preserve">im </w:t>
            </w:r>
            <w:r w:rsidR="00C64AAA" w:rsidRPr="00005FF4">
              <w:rPr>
                <w:b/>
                <w:i w:val="0"/>
                <w:sz w:val="20"/>
              </w:rPr>
              <w:t xml:space="preserve"> pohišt</w:t>
            </w:r>
            <w:r w:rsidR="00BE7895">
              <w:rPr>
                <w:b/>
                <w:i w:val="0"/>
                <w:sz w:val="20"/>
              </w:rPr>
              <w:t>vom</w:t>
            </w:r>
            <w:r w:rsidRPr="00005FF4">
              <w:rPr>
                <w:b/>
                <w:i w:val="0"/>
                <w:sz w:val="20"/>
              </w:rPr>
              <w:t xml:space="preserve"> </w:t>
            </w:r>
            <w:r w:rsidR="00C64AAA" w:rsidRPr="00005FF4">
              <w:rPr>
                <w:b/>
                <w:i w:val="0"/>
                <w:sz w:val="20"/>
              </w:rPr>
              <w:t xml:space="preserve">na </w:t>
            </w:r>
            <w:r w:rsidRPr="00005FF4">
              <w:rPr>
                <w:b/>
                <w:i w:val="0"/>
                <w:sz w:val="20"/>
              </w:rPr>
              <w:t>stavb</w:t>
            </w:r>
            <w:r w:rsidR="00C64AAA" w:rsidRPr="00005FF4">
              <w:rPr>
                <w:b/>
                <w:i w:val="0"/>
                <w:sz w:val="20"/>
              </w:rPr>
              <w:t>ah</w:t>
            </w:r>
            <w:r w:rsidRPr="00005FF4">
              <w:rPr>
                <w:b/>
                <w:i w:val="0"/>
                <w:sz w:val="20"/>
              </w:rPr>
              <w:t xml:space="preserve"> s statusom kulturnega spomenika ali kulturne dediščine.</w:t>
            </w:r>
          </w:p>
          <w:p w:rsidR="00FA0269" w:rsidRPr="00005FF4" w:rsidRDefault="00FA0269" w:rsidP="007C74BB">
            <w:pPr>
              <w:jc w:val="both"/>
              <w:rPr>
                <w:b/>
                <w:i w:val="0"/>
                <w:sz w:val="20"/>
              </w:rPr>
            </w:pPr>
          </w:p>
          <w:p w:rsidR="007A2FD0" w:rsidRDefault="007A2FD0" w:rsidP="00BD315E">
            <w:pPr>
              <w:jc w:val="both"/>
              <w:rPr>
                <w:i w:val="0"/>
                <w:sz w:val="20"/>
              </w:rPr>
            </w:pPr>
            <w:r w:rsidRPr="00005FF4">
              <w:rPr>
                <w:i w:val="0"/>
                <w:sz w:val="20"/>
              </w:rPr>
              <w:t>Naročnik si pridržuje pravico, da navedbe preveri ter zahteva dokazila (na primer: pogodbo z investitorjem ali delodajalcem, obračun, potrdilo o izplačilu, ... ) o izvedbi navedenega referenčnega dela, oziroma navedbe preveri neposredno pri investitorju oziroma delodajalcu.</w:t>
            </w:r>
          </w:p>
          <w:p w:rsidR="00FA0269" w:rsidRPr="009E3554" w:rsidRDefault="00FA0269" w:rsidP="00BD315E">
            <w:pPr>
              <w:jc w:val="both"/>
              <w:rPr>
                <w:b/>
                <w:i w:val="0"/>
                <w:sz w:val="20"/>
                <w:highlight w:val="yellow"/>
              </w:rPr>
            </w:pPr>
          </w:p>
        </w:tc>
        <w:tc>
          <w:tcPr>
            <w:tcW w:w="3969" w:type="dxa"/>
            <w:vAlign w:val="center"/>
          </w:tcPr>
          <w:p w:rsidR="007A2FD0" w:rsidRPr="00005FF4" w:rsidRDefault="007A2FD0" w:rsidP="00CF21C2">
            <w:pPr>
              <w:jc w:val="both"/>
              <w:rPr>
                <w:i w:val="0"/>
                <w:sz w:val="20"/>
              </w:rPr>
            </w:pPr>
            <w:r w:rsidRPr="00005FF4">
              <w:rPr>
                <w:i w:val="0"/>
                <w:sz w:val="20"/>
              </w:rPr>
              <w:t>DOKAZILO:</w:t>
            </w:r>
          </w:p>
          <w:p w:rsidR="00E65AE9" w:rsidRPr="009E3554" w:rsidRDefault="00C869E6" w:rsidP="00E86E5E">
            <w:pPr>
              <w:pStyle w:val="Default"/>
              <w:jc w:val="both"/>
              <w:rPr>
                <w:sz w:val="20"/>
                <w:highlight w:val="yellow"/>
              </w:rPr>
            </w:pPr>
            <w:r w:rsidRPr="003A4777">
              <w:rPr>
                <w:rFonts w:ascii="Times New Roman" w:hAnsi="Times New Roman" w:cs="Times New Roman"/>
                <w:sz w:val="20"/>
              </w:rPr>
              <w:t>Izpolnjen ESPD obrazec ter</w:t>
            </w:r>
            <w:r>
              <w:rPr>
                <w:rFonts w:ascii="Times New Roman" w:hAnsi="Times New Roman" w:cs="Times New Roman"/>
                <w:color w:val="000000" w:themeColor="text1"/>
                <w:sz w:val="20"/>
                <w:szCs w:val="20"/>
              </w:rPr>
              <w:t xml:space="preserve"> </w:t>
            </w:r>
            <w:r w:rsidRPr="003A4777">
              <w:rPr>
                <w:rFonts w:ascii="Times New Roman" w:hAnsi="Times New Roman" w:cs="Times New Roman"/>
                <w:color w:val="000000" w:themeColor="text1"/>
                <w:sz w:val="20"/>
                <w:szCs w:val="20"/>
              </w:rPr>
              <w:t>Priloga 5 (Referenčna tabela)</w:t>
            </w:r>
          </w:p>
        </w:tc>
      </w:tr>
      <w:tr w:rsidR="007A2FD0" w:rsidRPr="00FE5146" w:rsidTr="00B42EA8">
        <w:tc>
          <w:tcPr>
            <w:tcW w:w="5244" w:type="dxa"/>
            <w:shd w:val="clear" w:color="auto" w:fill="F2F2F2" w:themeFill="background1" w:themeFillShade="F2"/>
          </w:tcPr>
          <w:p w:rsidR="00FA0269" w:rsidRPr="00F829CC" w:rsidRDefault="00FA0269" w:rsidP="005C4678">
            <w:pPr>
              <w:jc w:val="both"/>
              <w:rPr>
                <w:b/>
                <w:i w:val="0"/>
                <w:sz w:val="20"/>
              </w:rPr>
            </w:pPr>
          </w:p>
          <w:p w:rsidR="006818C6" w:rsidRPr="00F829CC" w:rsidRDefault="007565C6" w:rsidP="005C4678">
            <w:pPr>
              <w:jc w:val="both"/>
              <w:rPr>
                <w:b/>
                <w:i w:val="0"/>
                <w:sz w:val="20"/>
              </w:rPr>
            </w:pPr>
            <w:r w:rsidRPr="00F829CC">
              <w:rPr>
                <w:b/>
                <w:i w:val="0"/>
                <w:sz w:val="20"/>
              </w:rPr>
              <w:t xml:space="preserve">4. </w:t>
            </w:r>
            <w:r w:rsidR="00520112" w:rsidRPr="00F829CC">
              <w:rPr>
                <w:b/>
                <w:i w:val="0"/>
                <w:sz w:val="20"/>
              </w:rPr>
              <w:t xml:space="preserve">Gospodarski subjekt </w:t>
            </w:r>
            <w:r w:rsidR="005C4678" w:rsidRPr="00F829CC">
              <w:rPr>
                <w:b/>
                <w:i w:val="0"/>
                <w:sz w:val="20"/>
              </w:rPr>
              <w:t xml:space="preserve">mora imenovati odgovornega vodjo del. </w:t>
            </w:r>
            <w:r w:rsidR="00C92162" w:rsidRPr="00F829CC">
              <w:rPr>
                <w:b/>
                <w:i w:val="0"/>
                <w:sz w:val="20"/>
              </w:rPr>
              <w:t xml:space="preserve">Odgovorni vodja del mora </w:t>
            </w:r>
            <w:r w:rsidR="006818C6" w:rsidRPr="00F829CC">
              <w:rPr>
                <w:b/>
                <w:i w:val="0"/>
                <w:sz w:val="20"/>
              </w:rPr>
              <w:t xml:space="preserve"> izpolnjevati pogojev v skladu z  Gradbenim zakonom</w:t>
            </w:r>
            <w:r w:rsidR="00C43E97" w:rsidRPr="00F829CC">
              <w:rPr>
                <w:b/>
                <w:i w:val="0"/>
                <w:sz w:val="20"/>
              </w:rPr>
              <w:t>:</w:t>
            </w:r>
          </w:p>
          <w:p w:rsidR="00C43E97" w:rsidRPr="00F829CC" w:rsidRDefault="00C43E97" w:rsidP="00541049">
            <w:pPr>
              <w:pStyle w:val="Odstavekseznama"/>
              <w:numPr>
                <w:ilvl w:val="0"/>
                <w:numId w:val="16"/>
              </w:numPr>
              <w:ind w:left="459" w:hanging="142"/>
              <w:jc w:val="both"/>
              <w:rPr>
                <w:rFonts w:cs="Tahoma"/>
                <w:b/>
                <w:i w:val="0"/>
                <w:sz w:val="20"/>
              </w:rPr>
            </w:pPr>
            <w:r w:rsidRPr="00F829CC">
              <w:rPr>
                <w:rFonts w:cs="Tahoma"/>
                <w:b/>
                <w:i w:val="0"/>
                <w:sz w:val="20"/>
              </w:rPr>
              <w:t>imeti izobrazbo gradbene smeri,</w:t>
            </w:r>
          </w:p>
          <w:p w:rsidR="00C43E97" w:rsidRPr="00F829CC" w:rsidRDefault="00C43E97" w:rsidP="00541049">
            <w:pPr>
              <w:pStyle w:val="Odstavekseznama"/>
              <w:numPr>
                <w:ilvl w:val="0"/>
                <w:numId w:val="16"/>
              </w:numPr>
              <w:ind w:left="459" w:hanging="142"/>
              <w:jc w:val="both"/>
              <w:rPr>
                <w:rFonts w:cs="Tahoma"/>
                <w:b/>
                <w:i w:val="0"/>
                <w:sz w:val="20"/>
              </w:rPr>
            </w:pPr>
            <w:r w:rsidRPr="00F829CC">
              <w:rPr>
                <w:rFonts w:cs="Tahoma"/>
                <w:b/>
                <w:i w:val="0"/>
                <w:sz w:val="20"/>
              </w:rPr>
              <w:t xml:space="preserve">izpolnjevati pogoje za poklicni naziv </w:t>
            </w:r>
            <w:proofErr w:type="spellStart"/>
            <w:r w:rsidRPr="00F829CC">
              <w:rPr>
                <w:rFonts w:cs="Tahoma"/>
                <w:b/>
                <w:i w:val="0"/>
                <w:sz w:val="20"/>
              </w:rPr>
              <w:t>Vz</w:t>
            </w:r>
            <w:proofErr w:type="spellEnd"/>
            <w:r w:rsidRPr="00F829CC">
              <w:rPr>
                <w:rFonts w:cs="Tahoma"/>
                <w:b/>
                <w:i w:val="0"/>
                <w:sz w:val="20"/>
              </w:rPr>
              <w:t>- vodja del na podlagi 14. člena Gradbenega zakona (Ur. l., št. 61/17, v nadaljevanju GZ),</w:t>
            </w:r>
          </w:p>
          <w:p w:rsidR="00790532" w:rsidRPr="00F829CC" w:rsidRDefault="00C43E97" w:rsidP="00541049">
            <w:pPr>
              <w:pStyle w:val="Odstavekseznama"/>
              <w:numPr>
                <w:ilvl w:val="0"/>
                <w:numId w:val="16"/>
              </w:numPr>
              <w:ind w:left="459" w:hanging="176"/>
              <w:jc w:val="both"/>
              <w:rPr>
                <w:rFonts w:cs="Tahoma"/>
                <w:b/>
                <w:i w:val="0"/>
                <w:sz w:val="20"/>
              </w:rPr>
            </w:pPr>
            <w:r w:rsidRPr="00F829CC">
              <w:rPr>
                <w:rFonts w:cs="Tahoma"/>
                <w:b/>
                <w:i w:val="0"/>
                <w:sz w:val="20"/>
              </w:rPr>
              <w:t>biti vpisan v imenik pooblaščenih inženirjev z aktivnim poklicnim nazivom ali v imenik aktivnih vodij del pristojne poklicne zbornice v Republiki Sloveniji (IZS), oziroma za ta vpis izpolnjuje predpisane pogoje</w:t>
            </w:r>
            <w:r w:rsidR="00790532" w:rsidRPr="00F829CC">
              <w:rPr>
                <w:rFonts w:cs="Tahoma"/>
                <w:b/>
                <w:i w:val="0"/>
                <w:sz w:val="20"/>
              </w:rPr>
              <w:t>.</w:t>
            </w:r>
          </w:p>
          <w:p w:rsidR="00790532" w:rsidRPr="00F829CC" w:rsidRDefault="00790532" w:rsidP="00790532">
            <w:pPr>
              <w:pStyle w:val="Odstavekseznama"/>
              <w:ind w:left="459"/>
              <w:jc w:val="both"/>
              <w:rPr>
                <w:rFonts w:cs="Tahoma"/>
                <w:b/>
                <w:i w:val="0"/>
                <w:sz w:val="20"/>
              </w:rPr>
            </w:pPr>
          </w:p>
          <w:p w:rsidR="00C43E97" w:rsidRPr="00F829CC" w:rsidRDefault="00070BD7" w:rsidP="005A5F24">
            <w:pPr>
              <w:jc w:val="both"/>
              <w:rPr>
                <w:rFonts w:cs="Tahoma"/>
                <w:b/>
                <w:i w:val="0"/>
                <w:sz w:val="20"/>
              </w:rPr>
            </w:pPr>
            <w:r w:rsidRPr="00F829CC">
              <w:rPr>
                <w:rFonts w:cs="Tahoma"/>
                <w:b/>
                <w:i w:val="0"/>
                <w:sz w:val="20"/>
              </w:rPr>
              <w:t xml:space="preserve">Vodja del se mora izkazati z dvema referencama istovrstnega posla obnove uličnih fasad s stavbnim pohištvom  kot je predmet tega javnega naročila, skladno z razpisno dokumentacijo v zadnjih petih letih. Upoštevale se bodo le tiste reference vodje del, ki zajemajo obnove fasad s stavbnim pohištvom na stavbah s statusom kulturnega spomenika ali kulturne dediščine. Vrednost vsakega izvedenega posla je morala biti </w:t>
            </w:r>
            <w:r w:rsidR="003236A7" w:rsidRPr="00F829CC">
              <w:rPr>
                <w:rFonts w:cs="Tahoma"/>
                <w:b/>
                <w:i w:val="0"/>
                <w:sz w:val="20"/>
              </w:rPr>
              <w:t>najmanj</w:t>
            </w:r>
            <w:r w:rsidRPr="00F829CC">
              <w:rPr>
                <w:rFonts w:cs="Tahoma"/>
                <w:b/>
                <w:i w:val="0"/>
                <w:sz w:val="20"/>
              </w:rPr>
              <w:t xml:space="preserve"> 90.000,00 EUR brez DDV. </w:t>
            </w:r>
          </w:p>
          <w:p w:rsidR="00790532" w:rsidRPr="00F829CC" w:rsidRDefault="00790532" w:rsidP="00790532">
            <w:pPr>
              <w:pStyle w:val="Odstavekseznama"/>
              <w:ind w:left="459"/>
              <w:jc w:val="both"/>
              <w:rPr>
                <w:rFonts w:cs="Tahoma"/>
                <w:b/>
                <w:i w:val="0"/>
                <w:sz w:val="20"/>
              </w:rPr>
            </w:pPr>
          </w:p>
          <w:p w:rsidR="007A21A0" w:rsidRPr="00F829CC" w:rsidRDefault="00C92162" w:rsidP="005C4678">
            <w:pPr>
              <w:jc w:val="both"/>
              <w:rPr>
                <w:b/>
                <w:i w:val="0"/>
                <w:sz w:val="20"/>
              </w:rPr>
            </w:pPr>
            <w:r w:rsidRPr="00F829CC">
              <w:rPr>
                <w:b/>
                <w:i w:val="0"/>
                <w:sz w:val="20"/>
              </w:rPr>
              <w:t>Iz opisa referenčnega dela odgovornega vodje del mora biti razvidno, da gre za istovrsten posel, kot so dela, ki jih prevzema.</w:t>
            </w:r>
          </w:p>
          <w:p w:rsidR="00A55529" w:rsidRPr="00F829CC" w:rsidRDefault="00A55529" w:rsidP="005C4678">
            <w:pPr>
              <w:jc w:val="both"/>
              <w:rPr>
                <w:b/>
                <w:i w:val="0"/>
                <w:sz w:val="20"/>
              </w:rPr>
            </w:pPr>
          </w:p>
          <w:p w:rsidR="007A2FD0" w:rsidRPr="00F829CC" w:rsidRDefault="007A2FD0" w:rsidP="00BD315E">
            <w:pPr>
              <w:jc w:val="both"/>
              <w:rPr>
                <w:i w:val="0"/>
                <w:sz w:val="10"/>
                <w:szCs w:val="10"/>
              </w:rPr>
            </w:pPr>
          </w:p>
          <w:p w:rsidR="007A2FD0" w:rsidRPr="00F829CC" w:rsidRDefault="000A22E4" w:rsidP="00090CBD">
            <w:pPr>
              <w:jc w:val="both"/>
              <w:rPr>
                <w:i w:val="0"/>
                <w:sz w:val="20"/>
              </w:rPr>
            </w:pPr>
            <w:r w:rsidRPr="00F829CC">
              <w:rPr>
                <w:i w:val="0"/>
                <w:sz w:val="20"/>
              </w:rPr>
              <w:t>Naročnik si pridržuje pravico, da navedbe preveri ter zahteva dokazila (na primer: pogodbo z investitorjem ali delodajalcem, obračun, potrdilo o izplačilu, ... ) o izvedbi navedenega referenčnega dela, oziroma navedbe preveri neposredno pri investitorju oziroma delodajalcu.</w:t>
            </w:r>
          </w:p>
          <w:p w:rsidR="00FA0269" w:rsidRPr="00F829CC" w:rsidRDefault="00FA0269" w:rsidP="00090CBD">
            <w:pPr>
              <w:jc w:val="both"/>
              <w:rPr>
                <w:b/>
                <w:i w:val="0"/>
                <w:sz w:val="20"/>
              </w:rPr>
            </w:pPr>
          </w:p>
        </w:tc>
        <w:tc>
          <w:tcPr>
            <w:tcW w:w="3969" w:type="dxa"/>
            <w:vAlign w:val="center"/>
          </w:tcPr>
          <w:p w:rsidR="007A2FD0" w:rsidRPr="00F829CC" w:rsidRDefault="007A2FD0" w:rsidP="007846D8">
            <w:pPr>
              <w:rPr>
                <w:i w:val="0"/>
                <w:sz w:val="20"/>
              </w:rPr>
            </w:pPr>
            <w:r w:rsidRPr="00F829CC">
              <w:rPr>
                <w:i w:val="0"/>
                <w:sz w:val="20"/>
              </w:rPr>
              <w:lastRenderedPageBreak/>
              <w:t>DOKAZILO:</w:t>
            </w:r>
          </w:p>
          <w:p w:rsidR="00E65AE9" w:rsidRPr="00F829CC" w:rsidRDefault="00C869E6" w:rsidP="00C869E6">
            <w:pPr>
              <w:jc w:val="both"/>
              <w:rPr>
                <w:i w:val="0"/>
                <w:sz w:val="20"/>
              </w:rPr>
            </w:pPr>
            <w:r w:rsidRPr="00F829CC">
              <w:rPr>
                <w:i w:val="0"/>
                <w:sz w:val="20"/>
              </w:rPr>
              <w:t>Izpolnjen ESPD obrazec in</w:t>
            </w:r>
            <w:r w:rsidR="00E65AE9" w:rsidRPr="00F829CC">
              <w:rPr>
                <w:i w:val="0"/>
                <w:sz w:val="20"/>
              </w:rPr>
              <w:t xml:space="preserve"> seznam kadrov (priloga </w:t>
            </w:r>
            <w:r w:rsidR="00277AD1" w:rsidRPr="00F829CC">
              <w:rPr>
                <w:i w:val="0"/>
                <w:sz w:val="20"/>
              </w:rPr>
              <w:t>6</w:t>
            </w:r>
            <w:r w:rsidR="00E65AE9" w:rsidRPr="00F829CC">
              <w:rPr>
                <w:i w:val="0"/>
                <w:sz w:val="20"/>
              </w:rPr>
              <w:t>).</w:t>
            </w:r>
          </w:p>
        </w:tc>
      </w:tr>
      <w:tr w:rsidR="007A2FD0" w:rsidTr="00EA2B2B">
        <w:tc>
          <w:tcPr>
            <w:tcW w:w="5244" w:type="dxa"/>
            <w:shd w:val="clear" w:color="auto" w:fill="F2F2F2" w:themeFill="background1" w:themeFillShade="F2"/>
          </w:tcPr>
          <w:p w:rsidR="00FA0269" w:rsidRDefault="00FA0269" w:rsidP="008D2D2A">
            <w:pPr>
              <w:jc w:val="both"/>
              <w:rPr>
                <w:b/>
                <w:i w:val="0"/>
                <w:sz w:val="20"/>
              </w:rPr>
            </w:pPr>
          </w:p>
          <w:p w:rsidR="00520112" w:rsidRDefault="00021912" w:rsidP="008D2D2A">
            <w:pPr>
              <w:jc w:val="both"/>
              <w:rPr>
                <w:b/>
                <w:i w:val="0"/>
                <w:sz w:val="20"/>
              </w:rPr>
            </w:pPr>
            <w:r w:rsidRPr="00005FF4">
              <w:rPr>
                <w:b/>
                <w:i w:val="0"/>
                <w:sz w:val="20"/>
              </w:rPr>
              <w:t xml:space="preserve">5. </w:t>
            </w:r>
            <w:r w:rsidR="00520112" w:rsidRPr="00005FF4">
              <w:rPr>
                <w:b/>
                <w:i w:val="0"/>
                <w:sz w:val="20"/>
              </w:rPr>
              <w:t>Gospodarski subjekt mora zagotoviti</w:t>
            </w:r>
            <w:r w:rsidR="008D2D2A" w:rsidRPr="00005FF4">
              <w:rPr>
                <w:b/>
                <w:i w:val="0"/>
                <w:sz w:val="20"/>
              </w:rPr>
              <w:t xml:space="preserve"> </w:t>
            </w:r>
            <w:r w:rsidR="00520112" w:rsidRPr="00005FF4">
              <w:rPr>
                <w:b/>
                <w:i w:val="0"/>
                <w:sz w:val="20"/>
              </w:rPr>
              <w:t>ustrezne tehnične zmogljivosti (</w:t>
            </w:r>
            <w:r w:rsidR="006E16A7" w:rsidRPr="00005FF4">
              <w:rPr>
                <w:b/>
                <w:i w:val="0"/>
                <w:sz w:val="20"/>
              </w:rPr>
              <w:t>prostor, osebje</w:t>
            </w:r>
            <w:r w:rsidR="00520112" w:rsidRPr="00005FF4">
              <w:rPr>
                <w:b/>
                <w:i w:val="0"/>
                <w:sz w:val="20"/>
              </w:rPr>
              <w:t xml:space="preserve"> in opremo) za kvalitetno izvedbo celotnega naročila v predvidenem roku, skladno z zahtevami iz razpisne dokumentacije (tehnični del), pravili stroke ter določili predpisov in standardov s področja predmeta naročila;</w:t>
            </w:r>
          </w:p>
          <w:p w:rsidR="00FA0269" w:rsidRPr="00005FF4" w:rsidRDefault="00FA0269" w:rsidP="008D2D2A">
            <w:pPr>
              <w:jc w:val="both"/>
              <w:rPr>
                <w:b/>
                <w:i w:val="0"/>
                <w:sz w:val="20"/>
              </w:rPr>
            </w:pPr>
          </w:p>
          <w:p w:rsidR="007A2FD0" w:rsidRDefault="00026DCA" w:rsidP="008D2D2A">
            <w:pPr>
              <w:pStyle w:val="Default"/>
              <w:jc w:val="both"/>
              <w:rPr>
                <w:rFonts w:ascii="Times New Roman" w:hAnsi="Times New Roman" w:cs="Times New Roman"/>
                <w:sz w:val="20"/>
              </w:rPr>
            </w:pPr>
            <w:r w:rsidRPr="00005FF4">
              <w:rPr>
                <w:rFonts w:ascii="Times New Roman" w:hAnsi="Times New Roman" w:cs="Times New Roman"/>
                <w:sz w:val="20"/>
              </w:rPr>
              <w:t xml:space="preserve">V primeru skupne </w:t>
            </w:r>
            <w:r w:rsidR="000F0CD9" w:rsidRPr="00005FF4">
              <w:rPr>
                <w:rFonts w:ascii="Times New Roman" w:hAnsi="Times New Roman" w:cs="Times New Roman"/>
                <w:sz w:val="20"/>
              </w:rPr>
              <w:t>p</w:t>
            </w:r>
            <w:r w:rsidR="008D2D2A" w:rsidRPr="00005FF4">
              <w:rPr>
                <w:rFonts w:ascii="Times New Roman" w:hAnsi="Times New Roman" w:cs="Times New Roman"/>
                <w:sz w:val="20"/>
              </w:rPr>
              <w:t>onudbe</w:t>
            </w:r>
            <w:r w:rsidR="000F0CD9" w:rsidRPr="00005FF4">
              <w:rPr>
                <w:rFonts w:ascii="Times New Roman" w:hAnsi="Times New Roman" w:cs="Times New Roman"/>
                <w:sz w:val="20"/>
              </w:rPr>
              <w:t xml:space="preserve"> </w:t>
            </w:r>
            <w:r w:rsidRPr="00005FF4">
              <w:rPr>
                <w:rFonts w:ascii="Times New Roman" w:hAnsi="Times New Roman" w:cs="Times New Roman"/>
                <w:sz w:val="20"/>
              </w:rPr>
              <w:t>mora pogoj izpolniti vsak izmed partnerjev.</w:t>
            </w:r>
          </w:p>
          <w:p w:rsidR="00FA0269" w:rsidRPr="00005FF4" w:rsidRDefault="00FA0269" w:rsidP="008D2D2A">
            <w:pPr>
              <w:pStyle w:val="Default"/>
              <w:jc w:val="both"/>
              <w:rPr>
                <w:rFonts w:ascii="Times New Roman" w:hAnsi="Times New Roman" w:cs="Times New Roman"/>
                <w:sz w:val="20"/>
                <w:szCs w:val="20"/>
              </w:rPr>
            </w:pPr>
          </w:p>
        </w:tc>
        <w:tc>
          <w:tcPr>
            <w:tcW w:w="3969" w:type="dxa"/>
            <w:vAlign w:val="center"/>
          </w:tcPr>
          <w:p w:rsidR="007A2FD0" w:rsidRPr="00005FF4" w:rsidRDefault="007A2FD0" w:rsidP="00EA2B2B">
            <w:pPr>
              <w:pStyle w:val="Default"/>
              <w:rPr>
                <w:rFonts w:ascii="Times New Roman" w:hAnsi="Times New Roman" w:cs="Times New Roman"/>
                <w:sz w:val="20"/>
                <w:szCs w:val="20"/>
              </w:rPr>
            </w:pPr>
            <w:r w:rsidRPr="00005FF4">
              <w:rPr>
                <w:rFonts w:ascii="Times New Roman" w:hAnsi="Times New Roman" w:cs="Times New Roman"/>
                <w:sz w:val="20"/>
                <w:szCs w:val="20"/>
              </w:rPr>
              <w:t>DOKAZILO:</w:t>
            </w:r>
          </w:p>
          <w:p w:rsidR="007A2FD0" w:rsidRPr="00005FF4" w:rsidRDefault="00C869E6" w:rsidP="006B71C8">
            <w:pPr>
              <w:pStyle w:val="Default"/>
              <w:jc w:val="both"/>
              <w:rPr>
                <w:rFonts w:ascii="Times New Roman" w:hAnsi="Times New Roman" w:cs="Times New Roman"/>
                <w:sz w:val="20"/>
                <w:szCs w:val="20"/>
              </w:rPr>
            </w:pPr>
            <w:r w:rsidRPr="004D5FFA">
              <w:rPr>
                <w:rFonts w:ascii="Times New Roman" w:hAnsi="Times New Roman" w:cs="Times New Roman"/>
                <w:sz w:val="20"/>
                <w:szCs w:val="20"/>
              </w:rPr>
              <w:t>Izpolnjen ESPD obrazec.</w:t>
            </w:r>
          </w:p>
        </w:tc>
      </w:tr>
      <w:tr w:rsidR="007A2FD0" w:rsidTr="00B42EA8">
        <w:tc>
          <w:tcPr>
            <w:tcW w:w="5244" w:type="dxa"/>
            <w:shd w:val="clear" w:color="auto" w:fill="F2F2F2" w:themeFill="background1" w:themeFillShade="F2"/>
          </w:tcPr>
          <w:p w:rsidR="00FA0269" w:rsidRPr="00472EEA" w:rsidRDefault="00FA0269" w:rsidP="00520112">
            <w:pPr>
              <w:jc w:val="both"/>
              <w:rPr>
                <w:b/>
                <w:i w:val="0"/>
                <w:sz w:val="20"/>
              </w:rPr>
            </w:pPr>
          </w:p>
          <w:p w:rsidR="001C73D1" w:rsidRPr="00472EEA" w:rsidRDefault="001C73D1" w:rsidP="001C73D1">
            <w:pPr>
              <w:jc w:val="both"/>
              <w:rPr>
                <w:b/>
                <w:i w:val="0"/>
                <w:color w:val="000000" w:themeColor="text1"/>
                <w:sz w:val="20"/>
              </w:rPr>
            </w:pPr>
            <w:r w:rsidRPr="00472EEA">
              <w:rPr>
                <w:b/>
                <w:i w:val="0"/>
                <w:color w:val="000000" w:themeColor="text1"/>
                <w:sz w:val="20"/>
              </w:rPr>
              <w:t>6. ZAVAROVANJE ODGOVORNOSTI</w:t>
            </w:r>
          </w:p>
          <w:p w:rsidR="001C73D1" w:rsidRPr="00472EEA" w:rsidRDefault="001C73D1" w:rsidP="001C73D1">
            <w:pPr>
              <w:jc w:val="both"/>
              <w:rPr>
                <w:b/>
                <w:i w:val="0"/>
                <w:color w:val="000000" w:themeColor="text1"/>
                <w:sz w:val="20"/>
              </w:rPr>
            </w:pPr>
            <w:r w:rsidRPr="00472EEA">
              <w:rPr>
                <w:b/>
                <w:i w:val="0"/>
                <w:color w:val="000000" w:themeColor="text1"/>
                <w:sz w:val="20"/>
              </w:rPr>
              <w:t xml:space="preserve">Zavarovanje odgovornosti iz dejavnosti za škodo, ki bi utegnila nastati investitorjem in tretjim osebam - 14. člen GZ, Uradni list RS št. 61/2017. </w:t>
            </w:r>
          </w:p>
          <w:p w:rsidR="001C73D1" w:rsidRPr="00472EEA" w:rsidRDefault="001C73D1" w:rsidP="001C73D1">
            <w:pPr>
              <w:jc w:val="both"/>
              <w:rPr>
                <w:b/>
                <w:i w:val="0"/>
                <w:color w:val="000000" w:themeColor="text1"/>
                <w:sz w:val="20"/>
              </w:rPr>
            </w:pPr>
          </w:p>
          <w:p w:rsidR="001C73D1" w:rsidRPr="00472EEA" w:rsidRDefault="001C73D1" w:rsidP="001C73D1">
            <w:pPr>
              <w:jc w:val="both"/>
              <w:rPr>
                <w:b/>
                <w:i w:val="0"/>
                <w:sz w:val="20"/>
              </w:rPr>
            </w:pPr>
            <w:r w:rsidRPr="00472EEA">
              <w:rPr>
                <w:b/>
                <w:i w:val="0"/>
                <w:sz w:val="20"/>
              </w:rPr>
              <w:t xml:space="preserve">Izvajalec mora imeti ves čas svojega poslovanja do poteka vseh zastaralnih rokov za morebitne odškodninske zahtevke po tej pogodbi, zavarovano svojo odgovornost za škodo, ki bi utegnila nastati naročniku in tretjim osebam v zvezi z opravljanjem njegove dejavnosti z minimalno zavarovalno vsoto v višini </w:t>
            </w:r>
            <w:r w:rsidR="005F5C97" w:rsidRPr="00472EEA">
              <w:rPr>
                <w:b/>
                <w:i w:val="0"/>
                <w:sz w:val="20"/>
              </w:rPr>
              <w:t xml:space="preserve"> </w:t>
            </w:r>
            <w:r w:rsidR="00E75917" w:rsidRPr="00472EEA">
              <w:rPr>
                <w:b/>
                <w:i w:val="0"/>
                <w:sz w:val="20"/>
              </w:rPr>
              <w:t>50.000,00</w:t>
            </w:r>
            <w:r w:rsidRPr="00472EEA">
              <w:rPr>
                <w:b/>
                <w:i w:val="0"/>
                <w:sz w:val="20"/>
              </w:rPr>
              <w:t xml:space="preserve"> EUR (z besedo: </w:t>
            </w:r>
            <w:proofErr w:type="spellStart"/>
            <w:r w:rsidR="00E75917" w:rsidRPr="00472EEA">
              <w:rPr>
                <w:b/>
                <w:i w:val="0"/>
                <w:sz w:val="20"/>
              </w:rPr>
              <w:t>petdesettisoč</w:t>
            </w:r>
            <w:proofErr w:type="spellEnd"/>
            <w:r w:rsidR="005F5C97" w:rsidRPr="00472EEA">
              <w:rPr>
                <w:b/>
                <w:i w:val="0"/>
                <w:sz w:val="20"/>
              </w:rPr>
              <w:t xml:space="preserve"> </w:t>
            </w:r>
            <w:r w:rsidRPr="00472EEA">
              <w:rPr>
                <w:b/>
                <w:i w:val="0"/>
                <w:sz w:val="20"/>
              </w:rPr>
              <w:t>evrov in 00/00).</w:t>
            </w:r>
          </w:p>
          <w:p w:rsidR="001C73D1" w:rsidRPr="00472EEA" w:rsidRDefault="001C73D1" w:rsidP="001C73D1">
            <w:pPr>
              <w:jc w:val="both"/>
              <w:rPr>
                <w:b/>
                <w:i w:val="0"/>
                <w:color w:val="000000" w:themeColor="text1"/>
                <w:sz w:val="20"/>
              </w:rPr>
            </w:pPr>
          </w:p>
          <w:p w:rsidR="001C73D1" w:rsidRPr="00472EEA" w:rsidRDefault="001C73D1" w:rsidP="001C73D1">
            <w:pPr>
              <w:jc w:val="both"/>
              <w:rPr>
                <w:b/>
                <w:i w:val="0"/>
                <w:sz w:val="20"/>
              </w:rPr>
            </w:pPr>
            <w:r w:rsidRPr="00472EEA">
              <w:rPr>
                <w:b/>
                <w:i w:val="0"/>
                <w:sz w:val="20"/>
              </w:rPr>
              <w:t>V primeru, da izvajalec izvaja pogodbo s podizvajalci, morajo vsa zavarovanja po tem členu zajemati tudi podizvajalce ali morajo podizvajalci imeti sklenjeno enako zavarovanje kot izvajalec.</w:t>
            </w:r>
          </w:p>
          <w:p w:rsidR="001C73D1" w:rsidRPr="00472EEA" w:rsidRDefault="001C73D1" w:rsidP="001C73D1">
            <w:pPr>
              <w:jc w:val="both"/>
              <w:rPr>
                <w:b/>
                <w:i w:val="0"/>
                <w:sz w:val="20"/>
              </w:rPr>
            </w:pPr>
          </w:p>
          <w:p w:rsidR="00EC2179" w:rsidRPr="00472EEA" w:rsidRDefault="00EC2179" w:rsidP="00520112">
            <w:pPr>
              <w:jc w:val="both"/>
              <w:rPr>
                <w:b/>
                <w:i w:val="0"/>
                <w:color w:val="000000" w:themeColor="text1"/>
                <w:sz w:val="20"/>
              </w:rPr>
            </w:pPr>
          </w:p>
          <w:p w:rsidR="00EC2179" w:rsidRPr="00472EEA" w:rsidRDefault="00EC2179" w:rsidP="00520112">
            <w:pPr>
              <w:jc w:val="both"/>
              <w:rPr>
                <w:b/>
                <w:i w:val="0"/>
                <w:color w:val="000000" w:themeColor="text1"/>
                <w:sz w:val="20"/>
              </w:rPr>
            </w:pPr>
          </w:p>
          <w:p w:rsidR="00026DCA" w:rsidRPr="00472EEA" w:rsidRDefault="004D7850" w:rsidP="00520112">
            <w:pPr>
              <w:jc w:val="both"/>
              <w:rPr>
                <w:i w:val="0"/>
                <w:sz w:val="20"/>
              </w:rPr>
            </w:pPr>
            <w:r w:rsidRPr="00472EEA">
              <w:rPr>
                <w:i w:val="0"/>
                <w:sz w:val="20"/>
              </w:rPr>
              <w:t>V primeru skupne ponudbe mora pogoj izpolniti vsak izmed partnerjev</w:t>
            </w:r>
          </w:p>
          <w:p w:rsidR="00FA0269" w:rsidRPr="00472EEA" w:rsidRDefault="00FA0269" w:rsidP="00520112">
            <w:pPr>
              <w:jc w:val="both"/>
              <w:rPr>
                <w:i w:val="0"/>
                <w:sz w:val="20"/>
              </w:rPr>
            </w:pPr>
          </w:p>
        </w:tc>
        <w:tc>
          <w:tcPr>
            <w:tcW w:w="3969" w:type="dxa"/>
            <w:vAlign w:val="center"/>
          </w:tcPr>
          <w:p w:rsidR="007A2FD0" w:rsidRPr="00AE5C17" w:rsidRDefault="007A2FD0" w:rsidP="002E0D36">
            <w:pPr>
              <w:rPr>
                <w:i w:val="0"/>
                <w:sz w:val="20"/>
              </w:rPr>
            </w:pPr>
            <w:r w:rsidRPr="00AE5C17">
              <w:rPr>
                <w:i w:val="0"/>
                <w:sz w:val="20"/>
              </w:rPr>
              <w:t>DOKAZILO:</w:t>
            </w:r>
          </w:p>
          <w:p w:rsidR="00AB13C6" w:rsidRDefault="00AB13C6" w:rsidP="00AB13C6">
            <w:pPr>
              <w:jc w:val="both"/>
              <w:rPr>
                <w:i w:val="0"/>
                <w:sz w:val="20"/>
              </w:rPr>
            </w:pPr>
            <w:r w:rsidRPr="004D5FFA">
              <w:rPr>
                <w:i w:val="0"/>
                <w:sz w:val="20"/>
              </w:rPr>
              <w:t>Izpolnjen ESPD obrazec</w:t>
            </w:r>
            <w:r>
              <w:rPr>
                <w:i w:val="0"/>
                <w:sz w:val="20"/>
              </w:rPr>
              <w:t xml:space="preserve"> ter:</w:t>
            </w:r>
          </w:p>
          <w:p w:rsidR="00AB13C6" w:rsidRDefault="00AB13C6" w:rsidP="00AB13C6">
            <w:pPr>
              <w:jc w:val="both"/>
              <w:rPr>
                <w:i w:val="0"/>
                <w:sz w:val="20"/>
              </w:rPr>
            </w:pPr>
            <w:r w:rsidRPr="00F97F37">
              <w:rPr>
                <w:i w:val="0"/>
                <w:sz w:val="20"/>
              </w:rPr>
              <w:t xml:space="preserve">Priloga </w:t>
            </w:r>
            <w:r w:rsidR="00F829CC">
              <w:rPr>
                <w:i w:val="0"/>
                <w:sz w:val="20"/>
              </w:rPr>
              <w:t xml:space="preserve"> 7 </w:t>
            </w:r>
            <w:r w:rsidRPr="00F97F37">
              <w:rPr>
                <w:i w:val="0"/>
                <w:sz w:val="20"/>
              </w:rPr>
              <w:t>(fotokopija zavarovalne police)</w:t>
            </w:r>
          </w:p>
          <w:p w:rsidR="00E65AE9" w:rsidRPr="00AE5C17" w:rsidRDefault="00E65AE9" w:rsidP="008D2D2A">
            <w:pPr>
              <w:jc w:val="both"/>
              <w:rPr>
                <w:i w:val="0"/>
                <w:sz w:val="20"/>
              </w:rPr>
            </w:pPr>
          </w:p>
        </w:tc>
      </w:tr>
      <w:tr w:rsidR="007A2FD0" w:rsidTr="00B42EA8">
        <w:tc>
          <w:tcPr>
            <w:tcW w:w="5244" w:type="dxa"/>
            <w:shd w:val="clear" w:color="auto" w:fill="F2F2F2" w:themeFill="background1" w:themeFillShade="F2"/>
            <w:vAlign w:val="center"/>
          </w:tcPr>
          <w:p w:rsidR="00FA0269" w:rsidRDefault="00FA0269" w:rsidP="00B02689">
            <w:pPr>
              <w:jc w:val="both"/>
              <w:rPr>
                <w:b/>
                <w:i w:val="0"/>
                <w:sz w:val="20"/>
                <w:shd w:val="clear" w:color="auto" w:fill="F2F2F2" w:themeFill="background1" w:themeFillShade="F2"/>
              </w:rPr>
            </w:pPr>
          </w:p>
          <w:p w:rsidR="007A2FD0" w:rsidRDefault="00021912" w:rsidP="00B02689">
            <w:pPr>
              <w:jc w:val="both"/>
              <w:rPr>
                <w:b/>
                <w:i w:val="0"/>
                <w:sz w:val="20"/>
              </w:rPr>
            </w:pPr>
            <w:r w:rsidRPr="00005FF4">
              <w:rPr>
                <w:b/>
                <w:i w:val="0"/>
                <w:sz w:val="20"/>
                <w:shd w:val="clear" w:color="auto" w:fill="F2F2F2" w:themeFill="background1" w:themeFillShade="F2"/>
              </w:rPr>
              <w:t xml:space="preserve">7. </w:t>
            </w:r>
            <w:r w:rsidR="000F0CD9" w:rsidRPr="00005FF4">
              <w:rPr>
                <w:b/>
                <w:i w:val="0"/>
                <w:sz w:val="20"/>
                <w:shd w:val="clear" w:color="auto" w:fill="F2F2F2" w:themeFill="background1" w:themeFillShade="F2"/>
              </w:rPr>
              <w:t xml:space="preserve">Gospodarski subjekt </w:t>
            </w:r>
            <w:r w:rsidR="007A2FD0" w:rsidRPr="00005FF4">
              <w:rPr>
                <w:b/>
                <w:i w:val="0"/>
                <w:sz w:val="20"/>
                <w:shd w:val="clear" w:color="auto" w:fill="F2F2F2" w:themeFill="background1" w:themeFillShade="F2"/>
              </w:rPr>
              <w:t xml:space="preserve">bo vsa razpisana dela za predmetno </w:t>
            </w:r>
            <w:r w:rsidR="00090CBD" w:rsidRPr="00005FF4">
              <w:rPr>
                <w:b/>
                <w:i w:val="0"/>
                <w:sz w:val="20"/>
                <w:shd w:val="clear" w:color="auto" w:fill="F2F2F2" w:themeFill="background1" w:themeFillShade="F2"/>
              </w:rPr>
              <w:t>javno naročilo izvedel v roku</w:t>
            </w:r>
            <w:r w:rsidR="00B02689" w:rsidRPr="00005FF4">
              <w:rPr>
                <w:b/>
                <w:i w:val="0"/>
                <w:sz w:val="20"/>
                <w:shd w:val="clear" w:color="auto" w:fill="F2F2F2" w:themeFill="background1" w:themeFillShade="F2"/>
              </w:rPr>
              <w:t>, ki je določen v vzorcu pogodbe (priloga B)</w:t>
            </w:r>
            <w:r w:rsidR="007A2FD0" w:rsidRPr="00005FF4">
              <w:rPr>
                <w:b/>
                <w:i w:val="0"/>
                <w:sz w:val="20"/>
              </w:rPr>
              <w:t>.</w:t>
            </w:r>
          </w:p>
          <w:p w:rsidR="00FA0269" w:rsidRPr="00005FF4" w:rsidRDefault="00FA0269" w:rsidP="00B02689">
            <w:pPr>
              <w:jc w:val="both"/>
              <w:rPr>
                <w:b/>
                <w:i w:val="0"/>
                <w:sz w:val="20"/>
              </w:rPr>
            </w:pPr>
          </w:p>
        </w:tc>
        <w:tc>
          <w:tcPr>
            <w:tcW w:w="3969" w:type="dxa"/>
          </w:tcPr>
          <w:p w:rsidR="007A2FD0" w:rsidRPr="00005FF4" w:rsidRDefault="007A2FD0" w:rsidP="00727427">
            <w:pPr>
              <w:jc w:val="both"/>
              <w:rPr>
                <w:i w:val="0"/>
                <w:sz w:val="20"/>
              </w:rPr>
            </w:pPr>
            <w:r w:rsidRPr="00005FF4">
              <w:rPr>
                <w:i w:val="0"/>
                <w:sz w:val="20"/>
              </w:rPr>
              <w:t>DOKAZILO:</w:t>
            </w:r>
          </w:p>
          <w:p w:rsidR="00E65AE9" w:rsidRPr="00005FF4" w:rsidRDefault="00C869E6" w:rsidP="00676FD1">
            <w:pPr>
              <w:pStyle w:val="Default"/>
              <w:jc w:val="both"/>
              <w:rPr>
                <w:rFonts w:ascii="Times New Roman" w:hAnsi="Times New Roman" w:cs="Times New Roman"/>
                <w:sz w:val="20"/>
                <w:szCs w:val="20"/>
              </w:rPr>
            </w:pPr>
            <w:r w:rsidRPr="004D5FFA">
              <w:rPr>
                <w:rFonts w:ascii="Times New Roman" w:hAnsi="Times New Roman" w:cs="Times New Roman"/>
                <w:sz w:val="20"/>
                <w:szCs w:val="20"/>
              </w:rPr>
              <w:t>Izpolnjen ESPD obrazec.</w:t>
            </w:r>
          </w:p>
        </w:tc>
      </w:tr>
    </w:tbl>
    <w:p w:rsidR="00ED0823" w:rsidRDefault="00ED0823" w:rsidP="00ED0823">
      <w:pPr>
        <w:pStyle w:val="Glava"/>
        <w:tabs>
          <w:tab w:val="clear" w:pos="4536"/>
          <w:tab w:val="clear" w:pos="9072"/>
        </w:tabs>
        <w:ind w:left="1080"/>
        <w:jc w:val="both"/>
        <w:rPr>
          <w:i w:val="0"/>
          <w:sz w:val="22"/>
          <w:szCs w:val="22"/>
        </w:rPr>
      </w:pPr>
    </w:p>
    <w:p w:rsidR="00C9624F" w:rsidRDefault="00C9624F" w:rsidP="00ED0823">
      <w:pPr>
        <w:pStyle w:val="Glava"/>
        <w:tabs>
          <w:tab w:val="clear" w:pos="4536"/>
          <w:tab w:val="clear" w:pos="9072"/>
        </w:tabs>
        <w:ind w:left="1080"/>
        <w:jc w:val="both"/>
        <w:rPr>
          <w:i w:val="0"/>
          <w:sz w:val="22"/>
          <w:szCs w:val="22"/>
        </w:rPr>
      </w:pPr>
    </w:p>
    <w:p w:rsidR="00C9624F" w:rsidRDefault="00C9624F" w:rsidP="00ED0823">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p>
    <w:p w:rsidR="00ED0823" w:rsidRDefault="00ED0823" w:rsidP="00ED0823">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79325B">
        <w:rPr>
          <w:rFonts w:ascii="Times New Roman" w:hAnsi="Times New Roman" w:cs="Times New Roman"/>
          <w:sz w:val="22"/>
        </w:rPr>
        <w:t>IV. MERILO</w:t>
      </w:r>
    </w:p>
    <w:p w:rsidR="00FA0269" w:rsidRPr="0079325B" w:rsidRDefault="00FA0269" w:rsidP="00ED0823">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p>
    <w:p w:rsidR="00ED0823" w:rsidRPr="002C6A1E" w:rsidRDefault="00ED0823" w:rsidP="00ED0823">
      <w:pPr>
        <w:pStyle w:val="Glava"/>
        <w:tabs>
          <w:tab w:val="clear" w:pos="4536"/>
          <w:tab w:val="clear" w:pos="9072"/>
        </w:tabs>
        <w:ind w:left="1080"/>
        <w:jc w:val="both"/>
        <w:rPr>
          <w:i w:val="0"/>
          <w:sz w:val="16"/>
          <w:szCs w:val="16"/>
        </w:rPr>
      </w:pPr>
    </w:p>
    <w:p w:rsidR="00021912" w:rsidRPr="00641F5F" w:rsidRDefault="00021912" w:rsidP="00021912">
      <w:pPr>
        <w:ind w:left="1080"/>
        <w:jc w:val="both"/>
        <w:rPr>
          <w:b/>
          <w:i w:val="0"/>
          <w:sz w:val="22"/>
          <w:szCs w:val="22"/>
        </w:rPr>
      </w:pPr>
      <w:r w:rsidRPr="00641F5F">
        <w:rPr>
          <w:i w:val="0"/>
          <w:sz w:val="22"/>
          <w:szCs w:val="22"/>
        </w:rPr>
        <w:t xml:space="preserve">Merilo za </w:t>
      </w:r>
      <w:r>
        <w:rPr>
          <w:i w:val="0"/>
          <w:sz w:val="22"/>
          <w:szCs w:val="22"/>
        </w:rPr>
        <w:t>oddajo javnega naročila</w:t>
      </w:r>
      <w:r w:rsidRPr="00641F5F">
        <w:rPr>
          <w:i w:val="0"/>
          <w:sz w:val="22"/>
          <w:szCs w:val="22"/>
        </w:rPr>
        <w:t xml:space="preserve"> je </w:t>
      </w:r>
      <w:r w:rsidRPr="00641F5F">
        <w:rPr>
          <w:b/>
          <w:i w:val="0"/>
          <w:sz w:val="22"/>
          <w:szCs w:val="22"/>
        </w:rPr>
        <w:t>ekonomsko najugodnejša ponudba</w:t>
      </w:r>
      <w:r>
        <w:rPr>
          <w:i w:val="0"/>
          <w:sz w:val="22"/>
          <w:szCs w:val="22"/>
        </w:rPr>
        <w:t>, ki se določi na podlagi cene.</w:t>
      </w:r>
      <w:r w:rsidRPr="00641F5F">
        <w:rPr>
          <w:b/>
          <w:i w:val="0"/>
          <w:sz w:val="22"/>
          <w:szCs w:val="22"/>
        </w:rPr>
        <w:t xml:space="preserve"> </w:t>
      </w:r>
    </w:p>
    <w:p w:rsidR="00E015B4" w:rsidRPr="007B601D" w:rsidRDefault="00E015B4" w:rsidP="00ED0823">
      <w:pPr>
        <w:ind w:left="1080"/>
        <w:rPr>
          <w:i w:val="0"/>
          <w:sz w:val="12"/>
          <w:szCs w:val="12"/>
        </w:rPr>
      </w:pPr>
    </w:p>
    <w:p w:rsidR="00ED0823" w:rsidRPr="0079325B" w:rsidRDefault="00ED0823" w:rsidP="00ED0823">
      <w:pPr>
        <w:ind w:left="1080"/>
        <w:rPr>
          <w:i w:val="0"/>
          <w:sz w:val="22"/>
          <w:szCs w:val="22"/>
        </w:rPr>
      </w:pPr>
      <w:r w:rsidRPr="0079325B">
        <w:rPr>
          <w:i w:val="0"/>
          <w:sz w:val="22"/>
          <w:szCs w:val="22"/>
        </w:rPr>
        <w:t xml:space="preserve">Cena mora biti oblikovana po sistemu </w:t>
      </w:r>
      <w:r w:rsidRPr="0079325B">
        <w:rPr>
          <w:b/>
          <w:i w:val="0"/>
          <w:sz w:val="22"/>
          <w:szCs w:val="22"/>
        </w:rPr>
        <w:t>»CENA NA ENOTO«</w:t>
      </w:r>
      <w:r w:rsidRPr="0079325B">
        <w:rPr>
          <w:i w:val="0"/>
          <w:sz w:val="22"/>
          <w:szCs w:val="22"/>
        </w:rPr>
        <w:t>.</w:t>
      </w:r>
      <w:r w:rsidR="00C8061D">
        <w:rPr>
          <w:i w:val="0"/>
          <w:sz w:val="22"/>
          <w:szCs w:val="22"/>
        </w:rPr>
        <w:t xml:space="preserve"> </w:t>
      </w:r>
      <w:r w:rsidRPr="0079325B">
        <w:rPr>
          <w:i w:val="0"/>
          <w:sz w:val="22"/>
          <w:szCs w:val="22"/>
        </w:rPr>
        <w:t xml:space="preserve">Cene na enoto morajo biti fiksne do končanja </w:t>
      </w:r>
      <w:r w:rsidR="000C7983">
        <w:rPr>
          <w:i w:val="0"/>
          <w:sz w:val="22"/>
          <w:szCs w:val="22"/>
        </w:rPr>
        <w:t xml:space="preserve">vseh </w:t>
      </w:r>
      <w:r w:rsidRPr="0079325B">
        <w:rPr>
          <w:i w:val="0"/>
          <w:sz w:val="22"/>
          <w:szCs w:val="22"/>
        </w:rPr>
        <w:t>del.</w:t>
      </w:r>
      <w:r w:rsidR="00C8061D">
        <w:rPr>
          <w:i w:val="0"/>
          <w:sz w:val="22"/>
          <w:szCs w:val="22"/>
        </w:rPr>
        <w:t xml:space="preserve"> </w:t>
      </w:r>
      <w:r w:rsidRPr="0079325B">
        <w:rPr>
          <w:i w:val="0"/>
          <w:sz w:val="22"/>
          <w:szCs w:val="22"/>
        </w:rPr>
        <w:t>Davek na dodano vrednost (DDV) mora biti prikazan ločeno.</w:t>
      </w:r>
    </w:p>
    <w:p w:rsidR="0046036B" w:rsidRDefault="0046036B">
      <w:pPr>
        <w:rPr>
          <w:b/>
          <w:bCs/>
          <w:i w:val="0"/>
          <w:kern w:val="28"/>
          <w:sz w:val="16"/>
          <w:szCs w:val="16"/>
        </w:rPr>
      </w:pPr>
    </w:p>
    <w:p w:rsidR="0088624E" w:rsidRDefault="0088624E">
      <w:pPr>
        <w:rPr>
          <w:ins w:id="3" w:author="Ana Gazvoda" w:date="2019-05-07T14:34:00Z"/>
          <w:b/>
          <w:bCs/>
          <w:i w:val="0"/>
          <w:kern w:val="28"/>
          <w:sz w:val="16"/>
          <w:szCs w:val="16"/>
        </w:rPr>
      </w:pPr>
    </w:p>
    <w:p w:rsidR="005243A5" w:rsidRDefault="005243A5">
      <w:pPr>
        <w:rPr>
          <w:ins w:id="4" w:author="Ana Gazvoda" w:date="2019-05-07T14:34:00Z"/>
          <w:b/>
          <w:bCs/>
          <w:i w:val="0"/>
          <w:kern w:val="28"/>
          <w:sz w:val="16"/>
          <w:szCs w:val="16"/>
        </w:rPr>
      </w:pPr>
    </w:p>
    <w:p w:rsidR="005243A5" w:rsidRDefault="005243A5">
      <w:pPr>
        <w:rPr>
          <w:ins w:id="5" w:author="Ana Gazvoda" w:date="2019-05-07T14:34:00Z"/>
          <w:b/>
          <w:bCs/>
          <w:i w:val="0"/>
          <w:kern w:val="28"/>
          <w:sz w:val="16"/>
          <w:szCs w:val="16"/>
        </w:rPr>
      </w:pPr>
    </w:p>
    <w:p w:rsidR="005243A5" w:rsidRDefault="005243A5">
      <w:pPr>
        <w:rPr>
          <w:ins w:id="6" w:author="Ana Gazvoda" w:date="2019-05-07T14:34:00Z"/>
          <w:b/>
          <w:bCs/>
          <w:i w:val="0"/>
          <w:kern w:val="28"/>
          <w:sz w:val="16"/>
          <w:szCs w:val="16"/>
        </w:rPr>
      </w:pPr>
    </w:p>
    <w:p w:rsidR="005243A5" w:rsidRDefault="005243A5">
      <w:pPr>
        <w:rPr>
          <w:b/>
          <w:bCs/>
          <w:i w:val="0"/>
          <w:kern w:val="28"/>
          <w:sz w:val="16"/>
          <w:szCs w:val="16"/>
        </w:rPr>
      </w:pPr>
    </w:p>
    <w:p w:rsidR="0088624E" w:rsidRDefault="0088624E">
      <w:pPr>
        <w:rPr>
          <w:b/>
          <w:bCs/>
          <w:i w:val="0"/>
          <w:kern w:val="28"/>
          <w:sz w:val="16"/>
          <w:szCs w:val="16"/>
        </w:rPr>
      </w:pPr>
    </w:p>
    <w:p w:rsidR="0088624E" w:rsidRDefault="0088624E">
      <w:pPr>
        <w:rPr>
          <w:b/>
          <w:bCs/>
          <w:i w:val="0"/>
          <w:kern w:val="28"/>
          <w:sz w:val="16"/>
          <w:szCs w:val="16"/>
        </w:rPr>
      </w:pPr>
    </w:p>
    <w:p w:rsidR="0088624E" w:rsidRDefault="0088624E">
      <w:pPr>
        <w:rPr>
          <w:b/>
          <w:bCs/>
          <w:i w:val="0"/>
          <w:kern w:val="28"/>
          <w:sz w:val="16"/>
          <w:szCs w:val="16"/>
        </w:rPr>
      </w:pPr>
    </w:p>
    <w:p w:rsidR="0088624E" w:rsidRDefault="0088624E">
      <w:pPr>
        <w:rPr>
          <w:b/>
          <w:bCs/>
          <w:i w:val="0"/>
          <w:kern w:val="28"/>
          <w:sz w:val="16"/>
          <w:szCs w:val="16"/>
        </w:rPr>
      </w:pPr>
    </w:p>
    <w:p w:rsidR="00FA0269" w:rsidRDefault="00FA0269" w:rsidP="00C7578A">
      <w:pPr>
        <w:pStyle w:val="Zoran"/>
        <w:numPr>
          <w:ilvl w:val="0"/>
          <w:numId w:val="0"/>
        </w:numPr>
        <w:pBdr>
          <w:top w:val="single" w:sz="4" w:space="1" w:color="auto"/>
          <w:left w:val="single" w:sz="4" w:space="0" w:color="auto"/>
          <w:bottom w:val="single" w:sz="4" w:space="1" w:color="auto"/>
          <w:right w:val="single" w:sz="4" w:space="4" w:color="auto"/>
        </w:pBdr>
        <w:shd w:val="clear" w:color="auto" w:fill="E6E6E6"/>
        <w:tabs>
          <w:tab w:val="left" w:pos="708"/>
        </w:tabs>
        <w:ind w:left="1100"/>
        <w:rPr>
          <w:rFonts w:ascii="Times New Roman" w:hAnsi="Times New Roman" w:cs="Times New Roman"/>
        </w:rPr>
      </w:pPr>
    </w:p>
    <w:p w:rsidR="00C7578A" w:rsidRDefault="00C7578A" w:rsidP="00C7578A">
      <w:pPr>
        <w:pStyle w:val="Zoran"/>
        <w:numPr>
          <w:ilvl w:val="0"/>
          <w:numId w:val="0"/>
        </w:numPr>
        <w:pBdr>
          <w:top w:val="single" w:sz="4" w:space="1" w:color="auto"/>
          <w:left w:val="single" w:sz="4" w:space="0" w:color="auto"/>
          <w:bottom w:val="single" w:sz="4" w:space="1" w:color="auto"/>
          <w:right w:val="single" w:sz="4" w:space="4" w:color="auto"/>
        </w:pBdr>
        <w:shd w:val="clear" w:color="auto" w:fill="E6E6E6"/>
        <w:tabs>
          <w:tab w:val="left" w:pos="708"/>
        </w:tabs>
        <w:ind w:left="1100"/>
        <w:rPr>
          <w:rFonts w:ascii="Times New Roman" w:hAnsi="Times New Roman" w:cs="Times New Roman"/>
        </w:rPr>
      </w:pPr>
      <w:r w:rsidRPr="006C1ABC">
        <w:rPr>
          <w:rFonts w:ascii="Times New Roman" w:hAnsi="Times New Roman" w:cs="Times New Roman"/>
        </w:rPr>
        <w:t>V. FINANČNA ZAVAROVANJA</w:t>
      </w:r>
    </w:p>
    <w:p w:rsidR="00FA0269" w:rsidRPr="006C1ABC" w:rsidRDefault="00FA0269" w:rsidP="00C7578A">
      <w:pPr>
        <w:pStyle w:val="Zoran"/>
        <w:numPr>
          <w:ilvl w:val="0"/>
          <w:numId w:val="0"/>
        </w:numPr>
        <w:pBdr>
          <w:top w:val="single" w:sz="4" w:space="1" w:color="auto"/>
          <w:left w:val="single" w:sz="4" w:space="0" w:color="auto"/>
          <w:bottom w:val="single" w:sz="4" w:space="1" w:color="auto"/>
          <w:right w:val="single" w:sz="4" w:space="4" w:color="auto"/>
        </w:pBdr>
        <w:shd w:val="clear" w:color="auto" w:fill="E6E6E6"/>
        <w:tabs>
          <w:tab w:val="left" w:pos="708"/>
        </w:tabs>
        <w:ind w:left="1100"/>
        <w:rPr>
          <w:rFonts w:ascii="Times New Roman" w:hAnsi="Times New Roman" w:cs="Times New Roman"/>
        </w:rPr>
      </w:pPr>
    </w:p>
    <w:p w:rsidR="00C7578A" w:rsidRPr="007B601D" w:rsidRDefault="00C7578A" w:rsidP="00C7578A">
      <w:pPr>
        <w:jc w:val="both"/>
        <w:rPr>
          <w:i w:val="0"/>
          <w:sz w:val="16"/>
          <w:szCs w:val="16"/>
        </w:rPr>
      </w:pPr>
    </w:p>
    <w:p w:rsidR="00C7578A" w:rsidRDefault="00684DFD" w:rsidP="00C7578A">
      <w:pPr>
        <w:overflowPunct w:val="0"/>
        <w:adjustRightInd w:val="0"/>
        <w:ind w:left="1080"/>
        <w:jc w:val="both"/>
        <w:rPr>
          <w:i w:val="0"/>
          <w:sz w:val="22"/>
          <w:szCs w:val="22"/>
        </w:rPr>
      </w:pPr>
      <w:r>
        <w:rPr>
          <w:i w:val="0"/>
          <w:sz w:val="22"/>
          <w:szCs w:val="22"/>
        </w:rPr>
        <w:t>Gospodarski subjekt</w:t>
      </w:r>
      <w:r w:rsidRPr="006C1ABC">
        <w:rPr>
          <w:i w:val="0"/>
          <w:sz w:val="22"/>
          <w:szCs w:val="22"/>
        </w:rPr>
        <w:t xml:space="preserve"> </w:t>
      </w:r>
      <w:r w:rsidR="00C7578A" w:rsidRPr="006C1ABC">
        <w:rPr>
          <w:i w:val="0"/>
          <w:sz w:val="22"/>
          <w:szCs w:val="22"/>
        </w:rPr>
        <w:t xml:space="preserve">mora za zavarovanje izpolnitve svoje obveznosti do naročnika, naročniku predložiti bančne garancije oziroma ustrezna kavcijska zavarovanja pri zavarovalnici. Bančne garancije oz. kavcijska zavarovanja pri zavarovalnici, morajo biti brezpogojni in plačljivi na prvi poziv in morajo biti izdani po vzorcih iz razpisne dokumentacije. Uporabljena valuta je EUR. Finančna zavarovanja, ki jih </w:t>
      </w:r>
      <w:r>
        <w:rPr>
          <w:i w:val="0"/>
          <w:sz w:val="22"/>
          <w:szCs w:val="22"/>
        </w:rPr>
        <w:t>gospodarski subjekt</w:t>
      </w:r>
      <w:r w:rsidRPr="006C1ABC">
        <w:rPr>
          <w:i w:val="0"/>
          <w:sz w:val="22"/>
          <w:szCs w:val="22"/>
        </w:rPr>
        <w:t xml:space="preserve"> </w:t>
      </w:r>
      <w:r w:rsidR="00C7578A" w:rsidRPr="006C1ABC">
        <w:rPr>
          <w:i w:val="0"/>
          <w:sz w:val="22"/>
          <w:szCs w:val="22"/>
        </w:rPr>
        <w:t>ne predloži na priloženih vzorcih iz razpisne dokumentacije, po vsebini ne smejo bistveno odstopati od vzorca bančnih garancij iz razpisne dokumentacije in ne smejo vsebovati dodatnih pogojev za izplačilo, krajših rokov, kot jih je določil naročnik, nižjega zneska, kot ga je določil naročnik ali spremembe krajevne pristojnosti za reševanje sporov med upravičencem in banko.</w:t>
      </w:r>
    </w:p>
    <w:p w:rsidR="00A74860" w:rsidRDefault="00A74860" w:rsidP="00C7578A">
      <w:pPr>
        <w:overflowPunct w:val="0"/>
        <w:adjustRightInd w:val="0"/>
        <w:ind w:left="1080"/>
        <w:jc w:val="both"/>
        <w:rPr>
          <w:i w:val="0"/>
          <w:sz w:val="22"/>
          <w:szCs w:val="22"/>
        </w:rPr>
      </w:pPr>
    </w:p>
    <w:p w:rsidR="00CC2AB3" w:rsidRDefault="00CC2AB3" w:rsidP="00C7578A">
      <w:pPr>
        <w:overflowPunct w:val="0"/>
        <w:adjustRightInd w:val="0"/>
        <w:ind w:left="1080"/>
        <w:jc w:val="both"/>
        <w:rPr>
          <w:i w:val="0"/>
          <w:sz w:val="22"/>
          <w:szCs w:val="22"/>
        </w:rPr>
      </w:pPr>
    </w:p>
    <w:p w:rsidR="00CC2AB3" w:rsidRDefault="00CC2AB3" w:rsidP="00C7578A">
      <w:pPr>
        <w:overflowPunct w:val="0"/>
        <w:adjustRightInd w:val="0"/>
        <w:ind w:left="1080"/>
        <w:jc w:val="both"/>
        <w:rPr>
          <w:i w:val="0"/>
          <w:sz w:val="22"/>
          <w:szCs w:val="22"/>
        </w:rPr>
      </w:pPr>
    </w:p>
    <w:p w:rsidR="00F13EB4" w:rsidRDefault="00F13EB4" w:rsidP="00C7578A">
      <w:pPr>
        <w:overflowPunct w:val="0"/>
        <w:adjustRightInd w:val="0"/>
        <w:ind w:left="1080"/>
        <w:jc w:val="both"/>
        <w:rPr>
          <w:i w:val="0"/>
          <w:sz w:val="22"/>
          <w:szCs w:val="22"/>
        </w:rPr>
      </w:pPr>
    </w:p>
    <w:p w:rsidR="00F13EB4" w:rsidRPr="0079325B" w:rsidRDefault="00F13EB4" w:rsidP="00F13EB4">
      <w:pPr>
        <w:pBdr>
          <w:top w:val="single" w:sz="4" w:space="1" w:color="auto"/>
          <w:left w:val="single" w:sz="4" w:space="4" w:color="auto"/>
          <w:bottom w:val="single" w:sz="4" w:space="1" w:color="auto"/>
          <w:right w:val="single" w:sz="4" w:space="4" w:color="auto"/>
        </w:pBdr>
        <w:overflowPunct w:val="0"/>
        <w:adjustRightInd w:val="0"/>
        <w:ind w:left="1080"/>
        <w:jc w:val="both"/>
        <w:rPr>
          <w:b/>
          <w:bCs/>
          <w:i w:val="0"/>
          <w:sz w:val="22"/>
          <w:szCs w:val="22"/>
        </w:rPr>
      </w:pPr>
      <w:r>
        <w:rPr>
          <w:b/>
          <w:bCs/>
          <w:i w:val="0"/>
          <w:sz w:val="22"/>
          <w:szCs w:val="22"/>
        </w:rPr>
        <w:t>Finančno zavarovanje</w:t>
      </w:r>
      <w:r w:rsidRPr="0079325B">
        <w:rPr>
          <w:b/>
          <w:bCs/>
          <w:i w:val="0"/>
          <w:sz w:val="22"/>
          <w:szCs w:val="22"/>
        </w:rPr>
        <w:t xml:space="preserve"> za resnost ponudbe</w:t>
      </w:r>
    </w:p>
    <w:p w:rsidR="00F13EB4" w:rsidRPr="0079325B" w:rsidRDefault="00F13EB4" w:rsidP="00F13EB4">
      <w:pPr>
        <w:overflowPunct w:val="0"/>
        <w:adjustRightInd w:val="0"/>
        <w:ind w:left="1080"/>
        <w:jc w:val="both"/>
        <w:rPr>
          <w:bCs/>
          <w:i w:val="0"/>
          <w:sz w:val="16"/>
          <w:szCs w:val="16"/>
        </w:rPr>
      </w:pPr>
    </w:p>
    <w:p w:rsidR="00F13EB4" w:rsidRDefault="00F13EB4" w:rsidP="00F13EB4">
      <w:pPr>
        <w:overflowPunct w:val="0"/>
        <w:adjustRightInd w:val="0"/>
        <w:ind w:left="1080"/>
        <w:jc w:val="both"/>
        <w:rPr>
          <w:bCs/>
          <w:i w:val="0"/>
          <w:sz w:val="22"/>
          <w:szCs w:val="22"/>
        </w:rPr>
      </w:pPr>
      <w:r>
        <w:rPr>
          <w:bCs/>
          <w:i w:val="0"/>
          <w:sz w:val="22"/>
          <w:szCs w:val="22"/>
        </w:rPr>
        <w:t>Kot finančno zavarovanje za resnost ponudbe lahko ponudnik predloži:</w:t>
      </w:r>
    </w:p>
    <w:p w:rsidR="00F13EB4" w:rsidRDefault="00F13EB4" w:rsidP="00541049">
      <w:pPr>
        <w:pStyle w:val="Odstavekseznama"/>
        <w:numPr>
          <w:ilvl w:val="0"/>
          <w:numId w:val="21"/>
        </w:numPr>
        <w:overflowPunct w:val="0"/>
        <w:adjustRightInd w:val="0"/>
        <w:jc w:val="both"/>
        <w:rPr>
          <w:bCs/>
          <w:i w:val="0"/>
          <w:sz w:val="22"/>
          <w:szCs w:val="22"/>
        </w:rPr>
      </w:pPr>
      <w:r>
        <w:rPr>
          <w:bCs/>
          <w:i w:val="0"/>
          <w:sz w:val="22"/>
          <w:szCs w:val="22"/>
        </w:rPr>
        <w:t>Bančno garancijo za resnost ponudbe ali</w:t>
      </w:r>
    </w:p>
    <w:p w:rsidR="00F13EB4" w:rsidRDefault="00F13EB4" w:rsidP="00541049">
      <w:pPr>
        <w:pStyle w:val="Odstavekseznama"/>
        <w:numPr>
          <w:ilvl w:val="0"/>
          <w:numId w:val="21"/>
        </w:numPr>
        <w:overflowPunct w:val="0"/>
        <w:adjustRightInd w:val="0"/>
        <w:jc w:val="both"/>
        <w:rPr>
          <w:bCs/>
          <w:i w:val="0"/>
          <w:sz w:val="22"/>
          <w:szCs w:val="22"/>
        </w:rPr>
      </w:pPr>
      <w:r>
        <w:rPr>
          <w:bCs/>
          <w:i w:val="0"/>
          <w:sz w:val="22"/>
          <w:szCs w:val="22"/>
        </w:rPr>
        <w:t>Kavcijsko zavarovanje za resnost ponudbe ali</w:t>
      </w:r>
    </w:p>
    <w:p w:rsidR="00F13EB4" w:rsidRDefault="00F13EB4" w:rsidP="00541049">
      <w:pPr>
        <w:pStyle w:val="Odstavekseznama"/>
        <w:numPr>
          <w:ilvl w:val="0"/>
          <w:numId w:val="21"/>
        </w:numPr>
        <w:overflowPunct w:val="0"/>
        <w:adjustRightInd w:val="0"/>
        <w:jc w:val="both"/>
        <w:rPr>
          <w:bCs/>
          <w:i w:val="0"/>
          <w:sz w:val="22"/>
          <w:szCs w:val="22"/>
        </w:rPr>
      </w:pPr>
      <w:r>
        <w:rPr>
          <w:bCs/>
          <w:i w:val="0"/>
          <w:sz w:val="22"/>
          <w:szCs w:val="22"/>
        </w:rPr>
        <w:t>Varščino za resnost ponudbe.</w:t>
      </w:r>
    </w:p>
    <w:p w:rsidR="00F13EB4" w:rsidRPr="009036E2" w:rsidRDefault="00F13EB4" w:rsidP="00F13EB4">
      <w:pPr>
        <w:overflowPunct w:val="0"/>
        <w:adjustRightInd w:val="0"/>
        <w:jc w:val="both"/>
        <w:rPr>
          <w:bCs/>
          <w:i w:val="0"/>
          <w:sz w:val="22"/>
          <w:szCs w:val="22"/>
        </w:rPr>
      </w:pPr>
    </w:p>
    <w:p w:rsidR="00F13EB4" w:rsidRDefault="00F13EB4" w:rsidP="00F13EB4">
      <w:pPr>
        <w:overflowPunct w:val="0"/>
        <w:adjustRightInd w:val="0"/>
        <w:ind w:left="1080"/>
        <w:jc w:val="both"/>
        <w:rPr>
          <w:i w:val="0"/>
          <w:sz w:val="22"/>
          <w:szCs w:val="22"/>
        </w:rPr>
      </w:pPr>
      <w:r w:rsidRPr="00E824E7">
        <w:rPr>
          <w:bCs/>
          <w:i w:val="0"/>
          <w:sz w:val="22"/>
          <w:szCs w:val="22"/>
        </w:rPr>
        <w:t>Finančno zavarovanje za resnost ponudbe so ponudniki dolžni priložiti s ponudbo.</w:t>
      </w:r>
      <w:r w:rsidRPr="00E824E7">
        <w:rPr>
          <w:i w:val="0"/>
          <w:sz w:val="22"/>
          <w:szCs w:val="22"/>
        </w:rPr>
        <w:t xml:space="preserve"> Če izbrani ponudnik ne sklene pogodbe z naročnikom, bo le-ta unovčil/zadržal predloženo finančno zavarovanje za resnost ponudbe. Finančno zavarovanje za resnost ponudbe mora biti predloženo v višini </w:t>
      </w:r>
      <w:r w:rsidRPr="00F94B16">
        <w:rPr>
          <w:i w:val="0"/>
          <w:sz w:val="22"/>
          <w:szCs w:val="22"/>
        </w:rPr>
        <w:t>5.000,00 EUR z DDV</w:t>
      </w:r>
      <w:r w:rsidRPr="00E824E7">
        <w:rPr>
          <w:b/>
          <w:i w:val="0"/>
          <w:sz w:val="22"/>
          <w:szCs w:val="22"/>
        </w:rPr>
        <w:t>,</w:t>
      </w:r>
      <w:r w:rsidRPr="00E824E7">
        <w:rPr>
          <w:i w:val="0"/>
          <w:sz w:val="22"/>
          <w:szCs w:val="22"/>
        </w:rPr>
        <w:t xml:space="preserve"> z veljavnostjo do vključno datuma veljavnosti ponudbe. Če ponudnik v ponudbi navede daljši rok veljavnosti ponudbe od zahtevanega, mora biti le-ta pokrit z finančnim zavarovanjem. Finančno zavarovanje za resnost ponudbe</w:t>
      </w:r>
      <w:r w:rsidRPr="00E824E7">
        <w:rPr>
          <w:bCs/>
          <w:i w:val="0"/>
          <w:sz w:val="22"/>
          <w:szCs w:val="22"/>
        </w:rPr>
        <w:t xml:space="preserve"> </w:t>
      </w:r>
      <w:r w:rsidRPr="00E824E7">
        <w:rPr>
          <w:i w:val="0"/>
          <w:sz w:val="22"/>
          <w:szCs w:val="22"/>
        </w:rPr>
        <w:t>začne teči na dan javnega odpiranja ponudb.</w:t>
      </w:r>
    </w:p>
    <w:p w:rsidR="00F13EB4" w:rsidRDefault="00F13EB4" w:rsidP="00F13EB4">
      <w:pPr>
        <w:overflowPunct w:val="0"/>
        <w:adjustRightInd w:val="0"/>
        <w:ind w:left="1080"/>
        <w:jc w:val="both"/>
        <w:rPr>
          <w:i w:val="0"/>
          <w:sz w:val="22"/>
          <w:szCs w:val="22"/>
        </w:rPr>
      </w:pPr>
    </w:p>
    <w:p w:rsidR="00F13EB4" w:rsidRDefault="00F13EB4" w:rsidP="00F13EB4">
      <w:pPr>
        <w:ind w:left="993"/>
        <w:jc w:val="both"/>
        <w:rPr>
          <w:i w:val="0"/>
          <w:sz w:val="22"/>
          <w:szCs w:val="22"/>
        </w:rPr>
      </w:pPr>
      <w:r>
        <w:rPr>
          <w:i w:val="0"/>
          <w:sz w:val="22"/>
          <w:szCs w:val="22"/>
        </w:rPr>
        <w:t xml:space="preserve"> V kolikor bo ponudnik kot finančno zavarovanje za resnost ponudbe predloži varščino, se le ta </w:t>
      </w:r>
      <w:r w:rsidRPr="00AF38FC">
        <w:rPr>
          <w:i w:val="0"/>
          <w:sz w:val="22"/>
          <w:szCs w:val="22"/>
        </w:rPr>
        <w:t>nakaže</w:t>
      </w:r>
      <w:r>
        <w:rPr>
          <w:i w:val="0"/>
          <w:sz w:val="22"/>
          <w:szCs w:val="22"/>
        </w:rPr>
        <w:t xml:space="preserve"> na TRR MOL – IZVRŠEVANJE PRORAČUNA, ŠT. 01261-0100000114, sklic na MFERAC številka – (brez črk</w:t>
      </w:r>
      <w:r w:rsidRPr="000A6C16">
        <w:rPr>
          <w:i w:val="0"/>
          <w:sz w:val="22"/>
          <w:szCs w:val="22"/>
        </w:rPr>
        <w:t xml:space="preserve">)  </w:t>
      </w:r>
      <w:r w:rsidRPr="00516696">
        <w:rPr>
          <w:i w:val="0"/>
          <w:sz w:val="22"/>
          <w:szCs w:val="22"/>
        </w:rPr>
        <w:t>7560-1</w:t>
      </w:r>
      <w:r w:rsidR="000A6C16" w:rsidRPr="00516696">
        <w:rPr>
          <w:i w:val="0"/>
          <w:sz w:val="22"/>
          <w:szCs w:val="22"/>
        </w:rPr>
        <w:t>9-220036</w:t>
      </w:r>
      <w:r w:rsidRPr="000A6C16">
        <w:rPr>
          <w:i w:val="0"/>
          <w:sz w:val="22"/>
          <w:szCs w:val="22"/>
        </w:rPr>
        <w:t xml:space="preserve"> odprt pri banki SLOVENIJE.</w:t>
      </w:r>
      <w:r>
        <w:rPr>
          <w:i w:val="0"/>
          <w:sz w:val="22"/>
          <w:szCs w:val="22"/>
        </w:rPr>
        <w:t xml:space="preserve">  </w:t>
      </w:r>
    </w:p>
    <w:p w:rsidR="00F13EB4" w:rsidRDefault="00F13EB4" w:rsidP="00F13EB4">
      <w:pPr>
        <w:jc w:val="both"/>
        <w:rPr>
          <w:b/>
          <w:i w:val="0"/>
          <w:sz w:val="22"/>
          <w:szCs w:val="22"/>
        </w:rPr>
      </w:pPr>
    </w:p>
    <w:p w:rsidR="00CD60E3" w:rsidRPr="00B1274F" w:rsidRDefault="00F13EB4" w:rsidP="00435C5A">
      <w:pPr>
        <w:ind w:left="993"/>
        <w:jc w:val="both"/>
        <w:rPr>
          <w:b/>
          <w:i w:val="0"/>
          <w:sz w:val="22"/>
          <w:szCs w:val="22"/>
        </w:rPr>
      </w:pPr>
      <w:r w:rsidRPr="00B1274F">
        <w:rPr>
          <w:b/>
          <w:i w:val="0"/>
          <w:sz w:val="22"/>
          <w:szCs w:val="22"/>
        </w:rPr>
        <w:t>DOKAZILA:</w:t>
      </w:r>
    </w:p>
    <w:p w:rsidR="00DB0F94" w:rsidRPr="00B1274F" w:rsidRDefault="00DB0F94" w:rsidP="00F13EB4">
      <w:pPr>
        <w:ind w:left="993"/>
        <w:jc w:val="both"/>
        <w:rPr>
          <w:i w:val="0"/>
          <w:sz w:val="22"/>
          <w:szCs w:val="22"/>
        </w:rPr>
      </w:pPr>
    </w:p>
    <w:p w:rsidR="00A2470C" w:rsidRPr="00B1274F" w:rsidRDefault="00A2470C" w:rsidP="00A2470C">
      <w:pPr>
        <w:ind w:left="993"/>
        <w:jc w:val="both"/>
        <w:rPr>
          <w:i w:val="0"/>
          <w:sz w:val="22"/>
          <w:szCs w:val="22"/>
        </w:rPr>
      </w:pPr>
      <w:r w:rsidRPr="00B1274F">
        <w:rPr>
          <w:i w:val="0"/>
          <w:sz w:val="22"/>
          <w:szCs w:val="22"/>
        </w:rPr>
        <w:t xml:space="preserve">Naročnik mora dokazilo o izvedenem finančnem zavarovanju za resnost prijave in ponudbe prejeti osebno ali po pošti najkasneje do </w:t>
      </w:r>
      <w:r w:rsidR="004B74B8">
        <w:rPr>
          <w:i w:val="0"/>
          <w:sz w:val="22"/>
          <w:szCs w:val="22"/>
        </w:rPr>
        <w:t>21.5. 2019</w:t>
      </w:r>
      <w:r w:rsidRPr="00B1274F">
        <w:rPr>
          <w:i w:val="0"/>
          <w:sz w:val="22"/>
          <w:szCs w:val="22"/>
        </w:rPr>
        <w:t xml:space="preserve"> do </w:t>
      </w:r>
      <w:r w:rsidR="004B74B8">
        <w:rPr>
          <w:i w:val="0"/>
          <w:sz w:val="22"/>
          <w:szCs w:val="22"/>
        </w:rPr>
        <w:t>9.00</w:t>
      </w:r>
      <w:r w:rsidRPr="00B1274F">
        <w:rPr>
          <w:i w:val="0"/>
          <w:sz w:val="22"/>
          <w:szCs w:val="22"/>
        </w:rPr>
        <w:t xml:space="preserve"> ure na naslov: Mestna občina Ljubljana, Služba za javna naročila, Dalmatinova 1/II. nadstropje, 1000 Ljubljana. </w:t>
      </w:r>
    </w:p>
    <w:p w:rsidR="00A2470C" w:rsidRPr="00B1274F" w:rsidRDefault="00A2470C" w:rsidP="00A2470C">
      <w:pPr>
        <w:ind w:left="993"/>
        <w:jc w:val="both"/>
        <w:rPr>
          <w:i w:val="0"/>
          <w:sz w:val="22"/>
          <w:szCs w:val="22"/>
        </w:rPr>
      </w:pPr>
      <w:r w:rsidRPr="00B1274F">
        <w:rPr>
          <w:i w:val="0"/>
          <w:sz w:val="22"/>
          <w:szCs w:val="22"/>
        </w:rPr>
        <w:t>Finančno zavarovanje za resnost ponudbe je lahko predloženo tudi le v elektronski obliki (v sistemu e-JN), če je veljavnost le-tega možno elektronsko preveriti in njegovo morebitno unovčenje ni vezano na original dokument v papirni obliki.</w:t>
      </w:r>
    </w:p>
    <w:p w:rsidR="00C57374" w:rsidRPr="00B1274F" w:rsidRDefault="00C57374" w:rsidP="00F13EB4">
      <w:pPr>
        <w:ind w:left="993"/>
        <w:jc w:val="both"/>
        <w:rPr>
          <w:i w:val="0"/>
          <w:sz w:val="22"/>
          <w:szCs w:val="22"/>
        </w:rPr>
      </w:pPr>
    </w:p>
    <w:p w:rsidR="00DB0F94" w:rsidRPr="00B1274F" w:rsidRDefault="00DB0F94" w:rsidP="00541049">
      <w:pPr>
        <w:pStyle w:val="Odstavekseznama"/>
        <w:numPr>
          <w:ilvl w:val="0"/>
          <w:numId w:val="29"/>
        </w:numPr>
        <w:jc w:val="both"/>
        <w:rPr>
          <w:b/>
          <w:i w:val="0"/>
          <w:sz w:val="22"/>
          <w:szCs w:val="22"/>
        </w:rPr>
      </w:pPr>
      <w:r w:rsidRPr="00B1274F">
        <w:rPr>
          <w:b/>
          <w:i w:val="0"/>
          <w:sz w:val="22"/>
          <w:szCs w:val="22"/>
        </w:rPr>
        <w:t>Bančna garancija za resnost ponudbe:</w:t>
      </w:r>
    </w:p>
    <w:p w:rsidR="00DB0F94" w:rsidRPr="00A2470C" w:rsidRDefault="00DB0F94" w:rsidP="00DB0F94">
      <w:pPr>
        <w:ind w:left="1713"/>
        <w:jc w:val="both"/>
        <w:rPr>
          <w:i w:val="0"/>
          <w:sz w:val="22"/>
          <w:szCs w:val="22"/>
        </w:rPr>
      </w:pPr>
      <w:r w:rsidRPr="00A2470C">
        <w:rPr>
          <w:bCs/>
          <w:i w:val="0"/>
          <w:sz w:val="22"/>
          <w:szCs w:val="22"/>
        </w:rPr>
        <w:t xml:space="preserve">Ponudnik mora dokazilo o izvedenem finančnem zavarovanju za resnost ponudbe predložiti v originalu </w:t>
      </w:r>
      <w:r w:rsidRPr="00A2470C">
        <w:rPr>
          <w:i w:val="0"/>
          <w:sz w:val="22"/>
          <w:szCs w:val="22"/>
        </w:rPr>
        <w:t>v zaprti ovojnici. Na ovojnici mora biti zapisano »</w:t>
      </w:r>
      <w:r w:rsidRPr="00A2470C">
        <w:rPr>
          <w:b/>
          <w:i w:val="0"/>
          <w:sz w:val="22"/>
          <w:szCs w:val="22"/>
        </w:rPr>
        <w:t xml:space="preserve">NE ODPIRAJ – FINANČNO ZAVAROVANJE ZA RESNOST PONUDBE </w:t>
      </w:r>
      <w:r w:rsidRPr="00516696">
        <w:rPr>
          <w:b/>
          <w:i w:val="0"/>
          <w:sz w:val="22"/>
          <w:szCs w:val="22"/>
        </w:rPr>
        <w:t xml:space="preserve">JN </w:t>
      </w:r>
      <w:r w:rsidR="00516696" w:rsidRPr="00516696">
        <w:rPr>
          <w:b/>
          <w:i w:val="0"/>
          <w:sz w:val="22"/>
          <w:szCs w:val="22"/>
        </w:rPr>
        <w:t>7560-19-220036</w:t>
      </w:r>
      <w:r w:rsidR="00FA0269" w:rsidRPr="00516696">
        <w:rPr>
          <w:b/>
          <w:i w:val="0"/>
          <w:sz w:val="22"/>
          <w:szCs w:val="22"/>
        </w:rPr>
        <w:t xml:space="preserve"> </w:t>
      </w:r>
      <w:r w:rsidR="004E1DAA">
        <w:rPr>
          <w:b/>
          <w:i w:val="0"/>
          <w:sz w:val="22"/>
          <w:szCs w:val="22"/>
        </w:rPr>
        <w:t xml:space="preserve">- </w:t>
      </w:r>
      <w:r w:rsidR="00FA0269" w:rsidRPr="00516696">
        <w:rPr>
          <w:b/>
          <w:i w:val="0"/>
          <w:sz w:val="22"/>
          <w:szCs w:val="22"/>
        </w:rPr>
        <w:t xml:space="preserve"> </w:t>
      </w:r>
      <w:r w:rsidR="004E1DAA">
        <w:rPr>
          <w:b/>
          <w:i w:val="0"/>
          <w:sz w:val="22"/>
          <w:szCs w:val="22"/>
        </w:rPr>
        <w:t>»</w:t>
      </w:r>
      <w:r w:rsidR="0033694F" w:rsidRPr="00516696">
        <w:rPr>
          <w:b/>
          <w:i w:val="0"/>
          <w:sz w:val="22"/>
          <w:szCs w:val="22"/>
        </w:rPr>
        <w:t>Gornji</w:t>
      </w:r>
      <w:r w:rsidR="0033694F">
        <w:rPr>
          <w:b/>
          <w:i w:val="0"/>
          <w:sz w:val="22"/>
          <w:szCs w:val="22"/>
        </w:rPr>
        <w:t xml:space="preserve"> trg 44, Izvedba gradbeno – obrtniških del pri obnovi štirih uličnih pročelij s stavbnim pohištvom in strehe na stavbi na naslovu Gornji trg 44 v Ljubljani v okviru projekta Ljubljana – moje mesto«</w:t>
      </w:r>
      <w:r w:rsidRPr="00A2470C">
        <w:rPr>
          <w:i w:val="0"/>
          <w:sz w:val="22"/>
          <w:szCs w:val="22"/>
        </w:rPr>
        <w:t>«.</w:t>
      </w:r>
      <w:r w:rsidRPr="00A2470C">
        <w:rPr>
          <w:i w:val="0"/>
          <w:sz w:val="14"/>
          <w:szCs w:val="22"/>
        </w:rPr>
        <w:t xml:space="preserve"> </w:t>
      </w:r>
      <w:r w:rsidRPr="00A2470C">
        <w:rPr>
          <w:i w:val="0"/>
          <w:sz w:val="22"/>
          <w:szCs w:val="22"/>
        </w:rPr>
        <w:t>Gospodarski subjekt lahko na ovojnico prilepi obrazec »</w:t>
      </w:r>
      <w:r w:rsidRPr="00A2470C">
        <w:rPr>
          <w:sz w:val="22"/>
          <w:szCs w:val="22"/>
        </w:rPr>
        <w:t>OZNAČBA OVOJNICE ZAVAROVANJA ZA RESNOST PONUDBE</w:t>
      </w:r>
      <w:r w:rsidRPr="00A2470C">
        <w:rPr>
          <w:i w:val="0"/>
          <w:sz w:val="22"/>
          <w:szCs w:val="22"/>
        </w:rPr>
        <w:t xml:space="preserve">« (priloga </w:t>
      </w:r>
      <w:r w:rsidR="00AC2967">
        <w:rPr>
          <w:i w:val="0"/>
          <w:sz w:val="22"/>
          <w:szCs w:val="22"/>
        </w:rPr>
        <w:t>C</w:t>
      </w:r>
      <w:r w:rsidRPr="00A2470C">
        <w:rPr>
          <w:i w:val="0"/>
          <w:sz w:val="22"/>
          <w:szCs w:val="22"/>
        </w:rPr>
        <w:t>/</w:t>
      </w:r>
      <w:r w:rsidR="00AC2967">
        <w:rPr>
          <w:i w:val="0"/>
          <w:sz w:val="22"/>
          <w:szCs w:val="22"/>
        </w:rPr>
        <w:t>1</w:t>
      </w:r>
      <w:r w:rsidRPr="00A2470C">
        <w:rPr>
          <w:i w:val="0"/>
          <w:sz w:val="22"/>
          <w:szCs w:val="22"/>
        </w:rPr>
        <w:t>).</w:t>
      </w:r>
    </w:p>
    <w:p w:rsidR="00DB0F94" w:rsidRDefault="00DB0F94" w:rsidP="00DB0F94">
      <w:pPr>
        <w:ind w:left="1713"/>
        <w:jc w:val="both"/>
        <w:rPr>
          <w:i w:val="0"/>
          <w:sz w:val="22"/>
          <w:szCs w:val="22"/>
        </w:rPr>
      </w:pPr>
    </w:p>
    <w:p w:rsidR="00C869B1" w:rsidRDefault="00C869B1" w:rsidP="00DB0F94">
      <w:pPr>
        <w:ind w:left="1713"/>
        <w:jc w:val="both"/>
        <w:rPr>
          <w:i w:val="0"/>
          <w:sz w:val="22"/>
          <w:szCs w:val="22"/>
        </w:rPr>
      </w:pPr>
    </w:p>
    <w:p w:rsidR="00C869B1" w:rsidRPr="00A2470C" w:rsidRDefault="00C869B1" w:rsidP="00DB0F94">
      <w:pPr>
        <w:ind w:left="1713"/>
        <w:jc w:val="both"/>
        <w:rPr>
          <w:i w:val="0"/>
          <w:sz w:val="22"/>
          <w:szCs w:val="22"/>
        </w:rPr>
      </w:pPr>
    </w:p>
    <w:p w:rsidR="00DB0F94" w:rsidRPr="00A2470C" w:rsidRDefault="00DB0F94" w:rsidP="00541049">
      <w:pPr>
        <w:pStyle w:val="Odstavekseznama"/>
        <w:numPr>
          <w:ilvl w:val="0"/>
          <w:numId w:val="29"/>
        </w:numPr>
        <w:jc w:val="both"/>
        <w:rPr>
          <w:b/>
          <w:i w:val="0"/>
          <w:sz w:val="22"/>
          <w:szCs w:val="22"/>
        </w:rPr>
      </w:pPr>
      <w:r w:rsidRPr="00A2470C">
        <w:rPr>
          <w:b/>
          <w:i w:val="0"/>
          <w:sz w:val="22"/>
          <w:szCs w:val="22"/>
        </w:rPr>
        <w:lastRenderedPageBreak/>
        <w:t>Kavcijsko zavarovanje pri zavarovalnici za resnost ponudbe:</w:t>
      </w:r>
    </w:p>
    <w:p w:rsidR="00DB0F94" w:rsidRPr="00A2470C" w:rsidRDefault="00DB0F94" w:rsidP="00DB0F94">
      <w:pPr>
        <w:pStyle w:val="Odstavekseznama"/>
        <w:ind w:left="1713"/>
        <w:jc w:val="both"/>
        <w:rPr>
          <w:i w:val="0"/>
          <w:sz w:val="22"/>
          <w:szCs w:val="22"/>
        </w:rPr>
      </w:pPr>
      <w:r w:rsidRPr="00A2470C">
        <w:rPr>
          <w:bCs/>
          <w:i w:val="0"/>
          <w:sz w:val="22"/>
          <w:szCs w:val="22"/>
        </w:rPr>
        <w:t xml:space="preserve">Ponudnik mora dokazilo o izvedenem finančnem zavarovanju za resnost ponudbe predložiti v originalu </w:t>
      </w:r>
      <w:r w:rsidRPr="00A2470C">
        <w:rPr>
          <w:i w:val="0"/>
          <w:sz w:val="22"/>
          <w:szCs w:val="22"/>
        </w:rPr>
        <w:t>v zaprti ovojnici. Na ovojnici mora biti zapisano »</w:t>
      </w:r>
      <w:r w:rsidRPr="00A2470C">
        <w:rPr>
          <w:b/>
          <w:i w:val="0"/>
          <w:sz w:val="22"/>
          <w:szCs w:val="22"/>
        </w:rPr>
        <w:t xml:space="preserve">NE ODPIRAJ – FINANČNO ZAVAROVANJE ZA RESNOST PONUDBE JN </w:t>
      </w:r>
      <w:r w:rsidR="004E1DAA">
        <w:rPr>
          <w:b/>
          <w:i w:val="0"/>
          <w:sz w:val="22"/>
          <w:szCs w:val="22"/>
        </w:rPr>
        <w:t>7560-19-220036- »</w:t>
      </w:r>
      <w:r w:rsidR="00406609">
        <w:rPr>
          <w:b/>
          <w:i w:val="0"/>
          <w:sz w:val="22"/>
          <w:szCs w:val="22"/>
        </w:rPr>
        <w:t>Gornji trg 44, Izvedba gradbeno – obrtniških del pri obnovi štirih uličnih pročelij s stavbnim pohištvom in strehe na stavbi na naslovu Gornji trg 44 v Ljubljani v okviru projekta Ljubljana – moje mesto</w:t>
      </w:r>
      <w:r w:rsidR="005B2B95" w:rsidRPr="00A2470C">
        <w:rPr>
          <w:b/>
          <w:i w:val="0"/>
          <w:sz w:val="22"/>
          <w:szCs w:val="22"/>
        </w:rPr>
        <w:t>.</w:t>
      </w:r>
      <w:r w:rsidRPr="00A2470C">
        <w:rPr>
          <w:i w:val="0"/>
          <w:sz w:val="22"/>
          <w:szCs w:val="22"/>
        </w:rPr>
        <w:t>«.</w:t>
      </w:r>
      <w:r w:rsidRPr="00A2470C">
        <w:rPr>
          <w:i w:val="0"/>
          <w:sz w:val="14"/>
          <w:szCs w:val="22"/>
        </w:rPr>
        <w:t xml:space="preserve"> </w:t>
      </w:r>
      <w:r w:rsidRPr="00A2470C">
        <w:rPr>
          <w:i w:val="0"/>
          <w:sz w:val="22"/>
          <w:szCs w:val="22"/>
        </w:rPr>
        <w:t>Gospodarski subjekt lahko na ovojnico prilepi obrazec »</w:t>
      </w:r>
      <w:r w:rsidRPr="00A2470C">
        <w:rPr>
          <w:sz w:val="22"/>
          <w:szCs w:val="22"/>
        </w:rPr>
        <w:t>OZNAČBA OVOJNICE ZAVAROVANJA ZA RESNOST PONUDBE</w:t>
      </w:r>
      <w:r w:rsidRPr="00A2470C">
        <w:rPr>
          <w:i w:val="0"/>
          <w:sz w:val="22"/>
          <w:szCs w:val="22"/>
        </w:rPr>
        <w:t xml:space="preserve">« (priloga </w:t>
      </w:r>
      <w:r w:rsidR="00DE7974">
        <w:rPr>
          <w:i w:val="0"/>
          <w:sz w:val="22"/>
          <w:szCs w:val="22"/>
        </w:rPr>
        <w:t>C</w:t>
      </w:r>
      <w:r w:rsidRPr="00A2470C">
        <w:rPr>
          <w:i w:val="0"/>
          <w:sz w:val="22"/>
          <w:szCs w:val="22"/>
        </w:rPr>
        <w:t>/</w:t>
      </w:r>
      <w:r w:rsidR="00DE7974">
        <w:rPr>
          <w:i w:val="0"/>
          <w:sz w:val="22"/>
          <w:szCs w:val="22"/>
        </w:rPr>
        <w:t>1</w:t>
      </w:r>
      <w:r w:rsidRPr="00A2470C">
        <w:rPr>
          <w:i w:val="0"/>
          <w:sz w:val="22"/>
          <w:szCs w:val="22"/>
        </w:rPr>
        <w:t>).</w:t>
      </w:r>
    </w:p>
    <w:p w:rsidR="00DB0F94" w:rsidRPr="00A2470C" w:rsidRDefault="00DB0F94" w:rsidP="00DB0F94">
      <w:pPr>
        <w:pStyle w:val="Odstavekseznama"/>
        <w:ind w:left="1713"/>
        <w:jc w:val="both"/>
        <w:rPr>
          <w:i w:val="0"/>
          <w:sz w:val="22"/>
          <w:szCs w:val="22"/>
        </w:rPr>
      </w:pPr>
    </w:p>
    <w:p w:rsidR="00DB0F94" w:rsidRPr="00A2470C" w:rsidRDefault="00DB0F94" w:rsidP="00541049">
      <w:pPr>
        <w:pStyle w:val="Odstavekseznama"/>
        <w:numPr>
          <w:ilvl w:val="0"/>
          <w:numId w:val="29"/>
        </w:numPr>
        <w:jc w:val="both"/>
        <w:rPr>
          <w:b/>
          <w:i w:val="0"/>
          <w:sz w:val="22"/>
          <w:szCs w:val="22"/>
        </w:rPr>
      </w:pPr>
      <w:r w:rsidRPr="00A2470C">
        <w:rPr>
          <w:b/>
          <w:i w:val="0"/>
          <w:sz w:val="22"/>
          <w:szCs w:val="22"/>
        </w:rPr>
        <w:t>Potrdilo o vplačilu varščine za resnost ponudbe:</w:t>
      </w:r>
    </w:p>
    <w:p w:rsidR="00DB0F94" w:rsidRDefault="00DB0F94" w:rsidP="00DB0F94">
      <w:pPr>
        <w:pStyle w:val="Odstavekseznama"/>
        <w:ind w:left="1713"/>
        <w:jc w:val="both"/>
        <w:rPr>
          <w:i w:val="0"/>
          <w:sz w:val="22"/>
          <w:szCs w:val="22"/>
        </w:rPr>
      </w:pPr>
      <w:r w:rsidRPr="00A2470C">
        <w:rPr>
          <w:bCs/>
          <w:i w:val="0"/>
          <w:sz w:val="22"/>
          <w:szCs w:val="22"/>
        </w:rPr>
        <w:t>Ponudnik v informacijskem sistemu e-JN dokazilo naloži v razdelek »</w:t>
      </w:r>
      <w:r w:rsidRPr="00A2470C">
        <w:rPr>
          <w:bCs/>
          <w:sz w:val="22"/>
          <w:szCs w:val="22"/>
        </w:rPr>
        <w:t>Druge priloge</w:t>
      </w:r>
      <w:r w:rsidRPr="00A2470C">
        <w:rPr>
          <w:bCs/>
          <w:i w:val="0"/>
          <w:sz w:val="22"/>
          <w:szCs w:val="22"/>
        </w:rPr>
        <w:t>« v .</w:t>
      </w:r>
      <w:proofErr w:type="spellStart"/>
      <w:r w:rsidRPr="00A2470C">
        <w:rPr>
          <w:bCs/>
          <w:i w:val="0"/>
          <w:sz w:val="22"/>
          <w:szCs w:val="22"/>
        </w:rPr>
        <w:t>pdf</w:t>
      </w:r>
      <w:proofErr w:type="spellEnd"/>
      <w:r w:rsidR="00435C5A" w:rsidRPr="00A2470C">
        <w:rPr>
          <w:bCs/>
          <w:i w:val="0"/>
          <w:sz w:val="22"/>
          <w:szCs w:val="22"/>
        </w:rPr>
        <w:t xml:space="preserve"> obliki.</w:t>
      </w:r>
    </w:p>
    <w:p w:rsidR="00DB0F94" w:rsidRDefault="00DB0F94" w:rsidP="00435C5A">
      <w:pPr>
        <w:jc w:val="both"/>
        <w:rPr>
          <w:i w:val="0"/>
          <w:sz w:val="22"/>
          <w:szCs w:val="22"/>
        </w:rPr>
      </w:pPr>
    </w:p>
    <w:p w:rsidR="00CD60E3" w:rsidRPr="00AF38FC" w:rsidRDefault="00CD60E3" w:rsidP="00F13EB4">
      <w:pPr>
        <w:ind w:left="993"/>
        <w:jc w:val="both"/>
        <w:rPr>
          <w:i w:val="0"/>
          <w:sz w:val="22"/>
          <w:szCs w:val="22"/>
        </w:rPr>
      </w:pPr>
    </w:p>
    <w:p w:rsidR="00F13EB4" w:rsidRDefault="00F13EB4" w:rsidP="00F13EB4">
      <w:pPr>
        <w:overflowPunct w:val="0"/>
        <w:adjustRightInd w:val="0"/>
        <w:jc w:val="both"/>
        <w:rPr>
          <w:i w:val="0"/>
          <w:sz w:val="22"/>
          <w:szCs w:val="22"/>
        </w:rPr>
      </w:pPr>
    </w:p>
    <w:p w:rsidR="00F13EB4" w:rsidRDefault="00F13EB4" w:rsidP="00F13EB4">
      <w:pPr>
        <w:overflowPunct w:val="0"/>
        <w:adjustRightInd w:val="0"/>
        <w:ind w:left="1080"/>
        <w:jc w:val="both"/>
        <w:rPr>
          <w:i w:val="0"/>
          <w:sz w:val="22"/>
          <w:szCs w:val="22"/>
        </w:rPr>
      </w:pPr>
      <w:r>
        <w:rPr>
          <w:i w:val="0"/>
          <w:sz w:val="22"/>
          <w:szCs w:val="22"/>
        </w:rPr>
        <w:t>VRAČILO FINANČNEGA ZAVAROVANJA ZA RESNOST PONUDBE:</w:t>
      </w:r>
    </w:p>
    <w:p w:rsidR="00F13EB4" w:rsidRDefault="00F13EB4" w:rsidP="00F13EB4">
      <w:pPr>
        <w:overflowPunct w:val="0"/>
        <w:adjustRightInd w:val="0"/>
        <w:ind w:left="1080"/>
        <w:jc w:val="both"/>
        <w:rPr>
          <w:i w:val="0"/>
          <w:sz w:val="22"/>
          <w:szCs w:val="22"/>
        </w:rPr>
      </w:pPr>
      <w:proofErr w:type="spellStart"/>
      <w:r w:rsidRPr="0079325B">
        <w:rPr>
          <w:i w:val="0"/>
          <w:sz w:val="22"/>
          <w:szCs w:val="22"/>
        </w:rPr>
        <w:t>Neunovčene</w:t>
      </w:r>
      <w:proofErr w:type="spellEnd"/>
      <w:r w:rsidRPr="0079325B">
        <w:rPr>
          <w:i w:val="0"/>
          <w:sz w:val="22"/>
          <w:szCs w:val="22"/>
        </w:rPr>
        <w:t xml:space="preserve"> bančne garancije za resnost ponudbe</w:t>
      </w:r>
      <w:r>
        <w:rPr>
          <w:i w:val="0"/>
          <w:sz w:val="22"/>
          <w:szCs w:val="22"/>
        </w:rPr>
        <w:t xml:space="preserve"> ali </w:t>
      </w:r>
      <w:r w:rsidRPr="0079325B">
        <w:rPr>
          <w:i w:val="0"/>
          <w:sz w:val="22"/>
          <w:szCs w:val="22"/>
        </w:rPr>
        <w:t xml:space="preserve"> kavcijsk</w:t>
      </w:r>
      <w:r>
        <w:rPr>
          <w:i w:val="0"/>
          <w:sz w:val="22"/>
          <w:szCs w:val="22"/>
        </w:rPr>
        <w:t>a</w:t>
      </w:r>
      <w:r w:rsidRPr="0079325B">
        <w:rPr>
          <w:i w:val="0"/>
          <w:sz w:val="22"/>
          <w:szCs w:val="22"/>
        </w:rPr>
        <w:t xml:space="preserve"> zavarovanj</w:t>
      </w:r>
      <w:r>
        <w:rPr>
          <w:i w:val="0"/>
          <w:sz w:val="22"/>
          <w:szCs w:val="22"/>
        </w:rPr>
        <w:t xml:space="preserve">a </w:t>
      </w:r>
      <w:r w:rsidRPr="0079325B">
        <w:rPr>
          <w:i w:val="0"/>
          <w:sz w:val="22"/>
          <w:szCs w:val="22"/>
        </w:rPr>
        <w:t>se po zaključku postopka oddaje javnega naročila vrnejo neizbranim ponudnikom</w:t>
      </w:r>
      <w:r>
        <w:rPr>
          <w:i w:val="0"/>
          <w:sz w:val="22"/>
          <w:szCs w:val="22"/>
        </w:rPr>
        <w:t>, izbranemu ponudniku pa po predložitvi finančnega zavarovanja za dobro izvedbo pogodbenih obveznosti.</w:t>
      </w:r>
    </w:p>
    <w:p w:rsidR="00F13EB4" w:rsidRDefault="00F13EB4" w:rsidP="00F13EB4">
      <w:pPr>
        <w:overflowPunct w:val="0"/>
        <w:adjustRightInd w:val="0"/>
        <w:ind w:left="1080"/>
        <w:jc w:val="both"/>
        <w:rPr>
          <w:i w:val="0"/>
          <w:sz w:val="22"/>
          <w:szCs w:val="22"/>
        </w:rPr>
      </w:pPr>
    </w:p>
    <w:p w:rsidR="00F13EB4" w:rsidRDefault="00F13EB4" w:rsidP="00F13EB4">
      <w:pPr>
        <w:overflowPunct w:val="0"/>
        <w:adjustRightInd w:val="0"/>
        <w:ind w:left="1080"/>
        <w:jc w:val="both"/>
        <w:rPr>
          <w:i w:val="0"/>
          <w:sz w:val="22"/>
          <w:szCs w:val="22"/>
        </w:rPr>
      </w:pPr>
      <w:r>
        <w:rPr>
          <w:i w:val="0"/>
          <w:sz w:val="22"/>
          <w:szCs w:val="22"/>
        </w:rPr>
        <w:t xml:space="preserve">V primeru plačila varščine, bo naročnik vsem neizbranim ponudnikom le to vrnil </w:t>
      </w:r>
      <w:r w:rsidRPr="0079325B">
        <w:rPr>
          <w:i w:val="0"/>
          <w:sz w:val="22"/>
          <w:szCs w:val="22"/>
        </w:rPr>
        <w:t>po zaključku postopka oddaje javnega naročila</w:t>
      </w:r>
      <w:r>
        <w:rPr>
          <w:i w:val="0"/>
          <w:sz w:val="22"/>
          <w:szCs w:val="22"/>
        </w:rPr>
        <w:t>, izbranemu ponudniku pa po predložitvi finančnega zavarovanja za dobro izvedbo pogodbenih obveznosti.</w:t>
      </w:r>
      <w:r w:rsidRPr="00AF38FC">
        <w:rPr>
          <w:i w:val="0"/>
          <w:sz w:val="22"/>
          <w:szCs w:val="22"/>
        </w:rPr>
        <w:t xml:space="preserve"> </w:t>
      </w:r>
      <w:r>
        <w:rPr>
          <w:i w:val="0"/>
          <w:sz w:val="22"/>
          <w:szCs w:val="22"/>
        </w:rPr>
        <w:t>Varščina bo vrnjena brezobrestno, na zahtevo ponudnika. V primeru, da ponudnik ne zahteva vračila varščine, MOL ne prevzema nobene krivde oziroma posledic.</w:t>
      </w:r>
    </w:p>
    <w:p w:rsidR="00F13EB4" w:rsidRDefault="00F13EB4" w:rsidP="00F13EB4">
      <w:pPr>
        <w:jc w:val="both"/>
        <w:rPr>
          <w:i w:val="0"/>
          <w:sz w:val="22"/>
          <w:szCs w:val="22"/>
        </w:rPr>
      </w:pPr>
    </w:p>
    <w:p w:rsidR="00F13EB4" w:rsidRDefault="00F13EB4" w:rsidP="00F13EB4">
      <w:pPr>
        <w:overflowPunct w:val="0"/>
        <w:adjustRightInd w:val="0"/>
        <w:ind w:left="1080"/>
        <w:jc w:val="both"/>
        <w:rPr>
          <w:i w:val="0"/>
          <w:sz w:val="22"/>
          <w:szCs w:val="22"/>
        </w:rPr>
      </w:pPr>
      <w:r>
        <w:rPr>
          <w:i w:val="0"/>
          <w:sz w:val="22"/>
          <w:szCs w:val="22"/>
        </w:rPr>
        <w:t>UNOVČITEV FINANČNEGA ZAVAROVANJA ZA RESNOST PONUDBE:</w:t>
      </w:r>
    </w:p>
    <w:p w:rsidR="00F13EB4" w:rsidRPr="0079325B" w:rsidRDefault="00F13EB4" w:rsidP="00F13EB4">
      <w:pPr>
        <w:overflowPunct w:val="0"/>
        <w:adjustRightInd w:val="0"/>
        <w:ind w:left="1080"/>
        <w:jc w:val="both"/>
        <w:rPr>
          <w:i w:val="0"/>
          <w:sz w:val="22"/>
          <w:szCs w:val="22"/>
        </w:rPr>
      </w:pPr>
      <w:r w:rsidRPr="0079325B">
        <w:rPr>
          <w:i w:val="0"/>
          <w:sz w:val="22"/>
          <w:szCs w:val="22"/>
        </w:rPr>
        <w:t>Naročnik</w:t>
      </w:r>
      <w:r>
        <w:rPr>
          <w:i w:val="0"/>
          <w:sz w:val="22"/>
          <w:szCs w:val="22"/>
        </w:rPr>
        <w:t xml:space="preserve"> bo</w:t>
      </w:r>
      <w:r w:rsidRPr="0079325B">
        <w:rPr>
          <w:i w:val="0"/>
          <w:sz w:val="22"/>
          <w:szCs w:val="22"/>
        </w:rPr>
        <w:t xml:space="preserve"> </w:t>
      </w:r>
      <w:r>
        <w:rPr>
          <w:i w:val="0"/>
          <w:sz w:val="22"/>
          <w:szCs w:val="22"/>
        </w:rPr>
        <w:t>finančno zavarovanje</w:t>
      </w:r>
      <w:r w:rsidRPr="0079325B">
        <w:rPr>
          <w:i w:val="0"/>
          <w:sz w:val="22"/>
          <w:szCs w:val="22"/>
        </w:rPr>
        <w:t xml:space="preserve"> za resnost ponudbe unovči</w:t>
      </w:r>
      <w:r>
        <w:rPr>
          <w:i w:val="0"/>
          <w:sz w:val="22"/>
          <w:szCs w:val="22"/>
        </w:rPr>
        <w:t>l oz. zadržal  varščino</w:t>
      </w:r>
      <w:r w:rsidRPr="0079325B">
        <w:rPr>
          <w:i w:val="0"/>
          <w:sz w:val="22"/>
          <w:szCs w:val="22"/>
        </w:rPr>
        <w:t>, če ponudnik:</w:t>
      </w:r>
    </w:p>
    <w:p w:rsidR="00F13EB4" w:rsidRPr="0079325B" w:rsidRDefault="00F13EB4" w:rsidP="00541049">
      <w:pPr>
        <w:numPr>
          <w:ilvl w:val="0"/>
          <w:numId w:val="20"/>
        </w:numPr>
        <w:tabs>
          <w:tab w:val="clear" w:pos="340"/>
        </w:tabs>
        <w:overflowPunct w:val="0"/>
        <w:adjustRightInd w:val="0"/>
        <w:ind w:left="1440"/>
        <w:jc w:val="both"/>
        <w:rPr>
          <w:i w:val="0"/>
          <w:sz w:val="22"/>
          <w:szCs w:val="22"/>
        </w:rPr>
      </w:pPr>
      <w:r w:rsidRPr="0079325B">
        <w:rPr>
          <w:i w:val="0"/>
          <w:sz w:val="22"/>
          <w:szCs w:val="22"/>
        </w:rPr>
        <w:t>po roku določenem za oddajo ponudb svojo ponudbo umakne</w:t>
      </w:r>
      <w:r>
        <w:rPr>
          <w:i w:val="0"/>
          <w:sz w:val="22"/>
          <w:szCs w:val="22"/>
        </w:rPr>
        <w:t xml:space="preserve"> ali</w:t>
      </w:r>
    </w:p>
    <w:p w:rsidR="00F13EB4" w:rsidRPr="0079325B" w:rsidRDefault="00F13EB4" w:rsidP="00541049">
      <w:pPr>
        <w:numPr>
          <w:ilvl w:val="0"/>
          <w:numId w:val="20"/>
        </w:numPr>
        <w:tabs>
          <w:tab w:val="clear" w:pos="340"/>
        </w:tabs>
        <w:overflowPunct w:val="0"/>
        <w:adjustRightInd w:val="0"/>
        <w:ind w:left="1440"/>
        <w:jc w:val="both"/>
        <w:rPr>
          <w:i w:val="0"/>
          <w:sz w:val="22"/>
          <w:szCs w:val="22"/>
        </w:rPr>
      </w:pPr>
      <w:r>
        <w:rPr>
          <w:i w:val="0"/>
          <w:sz w:val="22"/>
          <w:szCs w:val="22"/>
        </w:rPr>
        <w:t>zavrne sklenitev pogodbe ali</w:t>
      </w:r>
    </w:p>
    <w:p w:rsidR="00F13EB4" w:rsidRPr="00A74860" w:rsidRDefault="00F13EB4" w:rsidP="00541049">
      <w:pPr>
        <w:numPr>
          <w:ilvl w:val="0"/>
          <w:numId w:val="20"/>
        </w:numPr>
        <w:tabs>
          <w:tab w:val="clear" w:pos="340"/>
        </w:tabs>
        <w:overflowPunct w:val="0"/>
        <w:adjustRightInd w:val="0"/>
        <w:ind w:left="1440"/>
        <w:jc w:val="both"/>
        <w:rPr>
          <w:i w:val="0"/>
          <w:sz w:val="22"/>
          <w:szCs w:val="22"/>
        </w:rPr>
      </w:pPr>
      <w:r w:rsidRPr="0079325B">
        <w:rPr>
          <w:i w:val="0"/>
          <w:sz w:val="22"/>
          <w:szCs w:val="22"/>
        </w:rPr>
        <w:t>po sklenitvi pogodbe ne predloži bančne garancije za dobro izvedbo pogodbenih obveznosti.</w:t>
      </w:r>
    </w:p>
    <w:p w:rsidR="00F13EB4" w:rsidRDefault="00F13EB4" w:rsidP="00C7578A">
      <w:pPr>
        <w:overflowPunct w:val="0"/>
        <w:adjustRightInd w:val="0"/>
        <w:ind w:left="1080"/>
        <w:jc w:val="both"/>
        <w:rPr>
          <w:i w:val="0"/>
          <w:sz w:val="22"/>
          <w:szCs w:val="22"/>
        </w:rPr>
      </w:pPr>
    </w:p>
    <w:p w:rsidR="00F13EB4" w:rsidRDefault="00F13EB4" w:rsidP="00C7578A">
      <w:pPr>
        <w:overflowPunct w:val="0"/>
        <w:adjustRightInd w:val="0"/>
        <w:ind w:left="1080"/>
        <w:jc w:val="both"/>
        <w:rPr>
          <w:i w:val="0"/>
          <w:sz w:val="22"/>
          <w:szCs w:val="22"/>
        </w:rPr>
      </w:pPr>
    </w:p>
    <w:p w:rsidR="00C7578A" w:rsidRPr="006C1ABC" w:rsidRDefault="00C7578A" w:rsidP="00C7578A">
      <w:pPr>
        <w:pBdr>
          <w:top w:val="single" w:sz="4" w:space="1" w:color="auto"/>
          <w:left w:val="single" w:sz="4" w:space="4" w:color="auto"/>
          <w:bottom w:val="single" w:sz="4" w:space="1" w:color="auto"/>
          <w:right w:val="single" w:sz="4" w:space="4" w:color="auto"/>
        </w:pBdr>
        <w:ind w:left="1080"/>
        <w:jc w:val="both"/>
        <w:rPr>
          <w:b/>
          <w:i w:val="0"/>
          <w:sz w:val="22"/>
          <w:szCs w:val="22"/>
        </w:rPr>
      </w:pPr>
      <w:r w:rsidRPr="006C1ABC">
        <w:rPr>
          <w:b/>
          <w:i w:val="0"/>
          <w:sz w:val="22"/>
          <w:szCs w:val="22"/>
        </w:rPr>
        <w:t>Finančno zavarovanje za dobro izvedbo pogodbenih obveznosti</w:t>
      </w:r>
    </w:p>
    <w:p w:rsidR="00C7578A" w:rsidRPr="006C1ABC" w:rsidRDefault="00C7578A" w:rsidP="00C7578A">
      <w:pPr>
        <w:ind w:left="1080"/>
        <w:jc w:val="both"/>
        <w:rPr>
          <w:i w:val="0"/>
          <w:sz w:val="16"/>
          <w:szCs w:val="16"/>
        </w:rPr>
      </w:pPr>
    </w:p>
    <w:p w:rsidR="00C7578A" w:rsidRDefault="00C7578A" w:rsidP="00C7578A">
      <w:pPr>
        <w:ind w:left="1080"/>
        <w:jc w:val="both"/>
        <w:rPr>
          <w:i w:val="0"/>
          <w:sz w:val="22"/>
          <w:szCs w:val="22"/>
        </w:rPr>
      </w:pPr>
      <w:r w:rsidRPr="00F13EB4">
        <w:rPr>
          <w:i w:val="0"/>
          <w:sz w:val="22"/>
          <w:szCs w:val="22"/>
        </w:rPr>
        <w:t xml:space="preserve">Bančno garancijo oz. kavcijsko zavarovanje  pri zavarovalnici za dobro izvedbo </w:t>
      </w:r>
      <w:r w:rsidR="007F4D1D" w:rsidRPr="00F13EB4">
        <w:rPr>
          <w:i w:val="0"/>
          <w:sz w:val="22"/>
          <w:szCs w:val="22"/>
        </w:rPr>
        <w:t xml:space="preserve">pogodbenih obveznosti (priloga </w:t>
      </w:r>
      <w:r w:rsidR="00AC7B3D">
        <w:rPr>
          <w:i w:val="0"/>
          <w:sz w:val="22"/>
          <w:szCs w:val="22"/>
        </w:rPr>
        <w:t>C/2</w:t>
      </w:r>
      <w:r w:rsidRPr="00F13EB4">
        <w:rPr>
          <w:i w:val="0"/>
          <w:sz w:val="22"/>
          <w:szCs w:val="22"/>
        </w:rPr>
        <w:t xml:space="preserve">) bo izbrani </w:t>
      </w:r>
      <w:r w:rsidR="00684DFD" w:rsidRPr="00F13EB4">
        <w:rPr>
          <w:i w:val="0"/>
          <w:sz w:val="22"/>
          <w:szCs w:val="22"/>
        </w:rPr>
        <w:t xml:space="preserve">gospodarski subjekt </w:t>
      </w:r>
      <w:r w:rsidRPr="00F13EB4">
        <w:rPr>
          <w:i w:val="0"/>
          <w:sz w:val="22"/>
          <w:szCs w:val="22"/>
        </w:rPr>
        <w:t xml:space="preserve">predložil naročniku v roku 15 dni po podpisu pogodbe, v višini </w:t>
      </w:r>
      <w:r w:rsidR="00FD3264" w:rsidRPr="00F13EB4">
        <w:rPr>
          <w:i w:val="0"/>
          <w:sz w:val="22"/>
          <w:szCs w:val="22"/>
        </w:rPr>
        <w:t>10</w:t>
      </w:r>
      <w:r w:rsidRPr="00F13EB4">
        <w:rPr>
          <w:i w:val="0"/>
          <w:sz w:val="22"/>
          <w:szCs w:val="22"/>
        </w:rPr>
        <w:t>% (</w:t>
      </w:r>
      <w:r w:rsidR="00FD3264" w:rsidRPr="00F13EB4">
        <w:rPr>
          <w:i w:val="0"/>
          <w:sz w:val="22"/>
          <w:szCs w:val="22"/>
        </w:rPr>
        <w:t>deset odstotkov</w:t>
      </w:r>
      <w:r w:rsidRPr="00F13EB4">
        <w:rPr>
          <w:i w:val="0"/>
          <w:sz w:val="22"/>
          <w:szCs w:val="22"/>
        </w:rPr>
        <w:t>) od pogodbene vrednosti</w:t>
      </w:r>
      <w:r w:rsidR="001D79BB" w:rsidRPr="00F13EB4">
        <w:rPr>
          <w:i w:val="0"/>
          <w:sz w:val="22"/>
          <w:szCs w:val="22"/>
        </w:rPr>
        <w:t xml:space="preserve"> v EUR z DDV</w:t>
      </w:r>
      <w:r w:rsidRPr="00F13EB4">
        <w:rPr>
          <w:i w:val="0"/>
          <w:sz w:val="22"/>
          <w:szCs w:val="22"/>
        </w:rPr>
        <w:t xml:space="preserve">. Veljavnost bančne garancije oz. kavcijskega zavarovanja pri zavarovalnici za dobro izvedbo pogodbenih obveznosti je </w:t>
      </w:r>
      <w:r w:rsidR="0044132E" w:rsidRPr="00F13EB4">
        <w:rPr>
          <w:i w:val="0"/>
          <w:sz w:val="22"/>
          <w:szCs w:val="22"/>
        </w:rPr>
        <w:t xml:space="preserve">90 </w:t>
      </w:r>
      <w:r w:rsidRPr="00F13EB4">
        <w:rPr>
          <w:i w:val="0"/>
          <w:sz w:val="22"/>
          <w:szCs w:val="22"/>
        </w:rPr>
        <w:t>dni daljša kot je rok za dokončno izvedbo posla, ki bo določen v pogodbi.</w:t>
      </w:r>
    </w:p>
    <w:p w:rsidR="005D75FD" w:rsidRDefault="005D75FD" w:rsidP="00C7578A">
      <w:pPr>
        <w:ind w:left="1080"/>
        <w:jc w:val="both"/>
        <w:rPr>
          <w:i w:val="0"/>
          <w:sz w:val="22"/>
          <w:szCs w:val="22"/>
        </w:rPr>
      </w:pPr>
    </w:p>
    <w:p w:rsidR="00C7578A" w:rsidRPr="006C1ABC" w:rsidRDefault="00C7578A" w:rsidP="00C7578A">
      <w:pPr>
        <w:pStyle w:val="naslov4"/>
        <w:numPr>
          <w:ilvl w:val="0"/>
          <w:numId w:val="0"/>
        </w:numPr>
        <w:pBdr>
          <w:top w:val="single" w:sz="4" w:space="1" w:color="auto"/>
          <w:left w:val="single" w:sz="4" w:space="4" w:color="auto"/>
          <w:bottom w:val="single" w:sz="4" w:space="1" w:color="auto"/>
          <w:right w:val="single" w:sz="4" w:space="4" w:color="auto"/>
        </w:pBdr>
        <w:tabs>
          <w:tab w:val="left" w:pos="708"/>
        </w:tabs>
        <w:ind w:left="1080"/>
        <w:rPr>
          <w:rFonts w:ascii="Times New Roman" w:hAnsi="Times New Roman"/>
          <w:b/>
          <w:sz w:val="22"/>
          <w:szCs w:val="22"/>
        </w:rPr>
      </w:pPr>
      <w:r w:rsidRPr="006C1ABC">
        <w:rPr>
          <w:rFonts w:ascii="Times New Roman" w:hAnsi="Times New Roman"/>
          <w:b/>
          <w:sz w:val="22"/>
          <w:szCs w:val="22"/>
        </w:rPr>
        <w:t xml:space="preserve">Finančno zavarovanje za odpravo napak v garancijskem roku </w:t>
      </w:r>
    </w:p>
    <w:p w:rsidR="00C7578A" w:rsidRPr="006C1ABC" w:rsidRDefault="00C7578A" w:rsidP="00C7578A">
      <w:pPr>
        <w:pStyle w:val="Glava"/>
        <w:tabs>
          <w:tab w:val="left" w:pos="708"/>
        </w:tabs>
        <w:ind w:left="1080"/>
        <w:jc w:val="both"/>
        <w:rPr>
          <w:i w:val="0"/>
          <w:sz w:val="16"/>
          <w:szCs w:val="16"/>
        </w:rPr>
      </w:pPr>
    </w:p>
    <w:p w:rsidR="00C7578A" w:rsidRDefault="00C7578A" w:rsidP="00C7578A">
      <w:pPr>
        <w:pStyle w:val="Glava"/>
        <w:tabs>
          <w:tab w:val="left" w:pos="708"/>
        </w:tabs>
        <w:ind w:left="1080"/>
        <w:jc w:val="both"/>
        <w:rPr>
          <w:i w:val="0"/>
          <w:sz w:val="22"/>
          <w:szCs w:val="22"/>
        </w:rPr>
      </w:pPr>
      <w:r w:rsidRPr="00F13EB4">
        <w:rPr>
          <w:i w:val="0"/>
          <w:sz w:val="22"/>
          <w:szCs w:val="22"/>
        </w:rPr>
        <w:t>Bančno garancijo oz. kavcijsko zavarovanje pri zavarovalnici za odpravo napa</w:t>
      </w:r>
      <w:r w:rsidR="007F4D1D" w:rsidRPr="00F13EB4">
        <w:rPr>
          <w:i w:val="0"/>
          <w:sz w:val="22"/>
          <w:szCs w:val="22"/>
        </w:rPr>
        <w:t xml:space="preserve">k v garancijskem roku (priloga </w:t>
      </w:r>
      <w:r w:rsidR="00C869B1">
        <w:rPr>
          <w:i w:val="0"/>
          <w:sz w:val="22"/>
          <w:szCs w:val="22"/>
        </w:rPr>
        <w:t>C/4</w:t>
      </w:r>
      <w:r w:rsidRPr="00F13EB4">
        <w:rPr>
          <w:i w:val="0"/>
          <w:sz w:val="22"/>
          <w:szCs w:val="22"/>
        </w:rPr>
        <w:t xml:space="preserve">), v višini </w:t>
      </w:r>
      <w:r w:rsidR="0044132E" w:rsidRPr="00F13EB4">
        <w:rPr>
          <w:i w:val="0"/>
          <w:sz w:val="22"/>
          <w:szCs w:val="22"/>
        </w:rPr>
        <w:t>5</w:t>
      </w:r>
      <w:r w:rsidRPr="00F13EB4">
        <w:rPr>
          <w:i w:val="0"/>
          <w:sz w:val="22"/>
          <w:szCs w:val="22"/>
        </w:rPr>
        <w:t>% (</w:t>
      </w:r>
      <w:r w:rsidR="0044132E" w:rsidRPr="00F13EB4">
        <w:rPr>
          <w:i w:val="0"/>
          <w:sz w:val="22"/>
          <w:szCs w:val="22"/>
        </w:rPr>
        <w:t>pet odstotkov</w:t>
      </w:r>
      <w:r w:rsidRPr="00F13EB4">
        <w:rPr>
          <w:i w:val="0"/>
          <w:sz w:val="22"/>
          <w:szCs w:val="22"/>
        </w:rPr>
        <w:t>) pogodbene vrednosti</w:t>
      </w:r>
      <w:r w:rsidR="001D79BB" w:rsidRPr="00F13EB4">
        <w:rPr>
          <w:i w:val="0"/>
          <w:sz w:val="22"/>
          <w:szCs w:val="22"/>
        </w:rPr>
        <w:t xml:space="preserve"> v EUR z DDV</w:t>
      </w:r>
      <w:r w:rsidRPr="00F13EB4">
        <w:rPr>
          <w:i w:val="0"/>
          <w:sz w:val="22"/>
          <w:szCs w:val="22"/>
        </w:rPr>
        <w:t>, bo izvajalec izročil pooblaščenemu predstavniku naročnika ob primopredaji pogodbenih del. Veljavnost bančne garancije oz. kavcijskega zavarovanja pri zavarovalnici za odpravo napak v garancijskem roku je za 30 dni daljša kot je garancijski rok za izvedena dela, ki bo določen v pogodbi.</w:t>
      </w:r>
    </w:p>
    <w:p w:rsidR="00CF6BC0" w:rsidRDefault="00CF6BC0" w:rsidP="00BF32CF">
      <w:pPr>
        <w:pStyle w:val="Glava"/>
        <w:tabs>
          <w:tab w:val="clear" w:pos="4536"/>
          <w:tab w:val="clear" w:pos="9072"/>
        </w:tabs>
        <w:ind w:left="1080"/>
        <w:jc w:val="both"/>
        <w:rPr>
          <w:i w:val="0"/>
          <w:sz w:val="16"/>
          <w:szCs w:val="16"/>
        </w:rPr>
      </w:pPr>
    </w:p>
    <w:p w:rsidR="00592709" w:rsidRDefault="00592709" w:rsidP="00BF32CF">
      <w:pPr>
        <w:pStyle w:val="Glava"/>
        <w:tabs>
          <w:tab w:val="clear" w:pos="4536"/>
          <w:tab w:val="clear" w:pos="9072"/>
        </w:tabs>
        <w:ind w:left="1080"/>
        <w:jc w:val="both"/>
        <w:rPr>
          <w:i w:val="0"/>
          <w:sz w:val="16"/>
          <w:szCs w:val="16"/>
        </w:rPr>
      </w:pPr>
    </w:p>
    <w:p w:rsidR="00592709" w:rsidRDefault="00592709" w:rsidP="00BF32CF">
      <w:pPr>
        <w:pStyle w:val="Glava"/>
        <w:tabs>
          <w:tab w:val="clear" w:pos="4536"/>
          <w:tab w:val="clear" w:pos="9072"/>
        </w:tabs>
        <w:ind w:left="1080"/>
        <w:jc w:val="both"/>
        <w:rPr>
          <w:i w:val="0"/>
          <w:sz w:val="16"/>
          <w:szCs w:val="16"/>
        </w:rPr>
      </w:pPr>
    </w:p>
    <w:p w:rsidR="005B2B95" w:rsidRDefault="005B2B95" w:rsidP="00BF32CF">
      <w:pPr>
        <w:pStyle w:val="Glava"/>
        <w:tabs>
          <w:tab w:val="clear" w:pos="4536"/>
          <w:tab w:val="clear" w:pos="9072"/>
        </w:tabs>
        <w:ind w:left="1080"/>
        <w:jc w:val="both"/>
        <w:rPr>
          <w:i w:val="0"/>
          <w:sz w:val="16"/>
          <w:szCs w:val="16"/>
        </w:rPr>
      </w:pPr>
    </w:p>
    <w:p w:rsidR="005B2B95" w:rsidRDefault="005B2B95" w:rsidP="00BF32CF">
      <w:pPr>
        <w:pStyle w:val="Glava"/>
        <w:tabs>
          <w:tab w:val="clear" w:pos="4536"/>
          <w:tab w:val="clear" w:pos="9072"/>
        </w:tabs>
        <w:ind w:left="1080"/>
        <w:jc w:val="both"/>
        <w:rPr>
          <w:i w:val="0"/>
          <w:sz w:val="16"/>
          <w:szCs w:val="16"/>
        </w:rPr>
      </w:pPr>
    </w:p>
    <w:p w:rsidR="005B2B95" w:rsidRDefault="005B2B95" w:rsidP="00BF32CF">
      <w:pPr>
        <w:pStyle w:val="Glava"/>
        <w:tabs>
          <w:tab w:val="clear" w:pos="4536"/>
          <w:tab w:val="clear" w:pos="9072"/>
        </w:tabs>
        <w:ind w:left="1080"/>
        <w:jc w:val="both"/>
        <w:rPr>
          <w:i w:val="0"/>
          <w:sz w:val="16"/>
          <w:szCs w:val="16"/>
        </w:rPr>
      </w:pPr>
    </w:p>
    <w:p w:rsidR="005B2B95" w:rsidRDefault="005B2B95" w:rsidP="00BF32CF">
      <w:pPr>
        <w:pStyle w:val="Glava"/>
        <w:tabs>
          <w:tab w:val="clear" w:pos="4536"/>
          <w:tab w:val="clear" w:pos="9072"/>
        </w:tabs>
        <w:ind w:left="1080"/>
        <w:jc w:val="both"/>
        <w:rPr>
          <w:i w:val="0"/>
          <w:sz w:val="16"/>
          <w:szCs w:val="16"/>
        </w:rPr>
      </w:pPr>
    </w:p>
    <w:p w:rsidR="00C9624F" w:rsidRDefault="00C9624F" w:rsidP="00BF32CF">
      <w:pPr>
        <w:pStyle w:val="Glava"/>
        <w:tabs>
          <w:tab w:val="clear" w:pos="4536"/>
          <w:tab w:val="clear" w:pos="9072"/>
        </w:tabs>
        <w:ind w:left="1080"/>
        <w:jc w:val="both"/>
        <w:rPr>
          <w:i w:val="0"/>
          <w:sz w:val="16"/>
          <w:szCs w:val="16"/>
        </w:rPr>
      </w:pPr>
    </w:p>
    <w:p w:rsidR="00C9624F" w:rsidRDefault="00C9624F" w:rsidP="00BF32CF">
      <w:pPr>
        <w:pStyle w:val="Glava"/>
        <w:tabs>
          <w:tab w:val="clear" w:pos="4536"/>
          <w:tab w:val="clear" w:pos="9072"/>
        </w:tabs>
        <w:ind w:left="1080"/>
        <w:jc w:val="both"/>
        <w:rPr>
          <w:i w:val="0"/>
          <w:sz w:val="16"/>
          <w:szCs w:val="16"/>
        </w:rPr>
      </w:pPr>
    </w:p>
    <w:p w:rsidR="00C9624F" w:rsidRDefault="00C9624F" w:rsidP="00BF32CF">
      <w:pPr>
        <w:pStyle w:val="Glava"/>
        <w:tabs>
          <w:tab w:val="clear" w:pos="4536"/>
          <w:tab w:val="clear" w:pos="9072"/>
        </w:tabs>
        <w:ind w:left="1080"/>
        <w:jc w:val="both"/>
        <w:rPr>
          <w:i w:val="0"/>
          <w:sz w:val="16"/>
          <w:szCs w:val="16"/>
        </w:rPr>
      </w:pPr>
    </w:p>
    <w:p w:rsidR="00C9624F" w:rsidRDefault="00C9624F" w:rsidP="00BF32CF">
      <w:pPr>
        <w:pStyle w:val="Glava"/>
        <w:tabs>
          <w:tab w:val="clear" w:pos="4536"/>
          <w:tab w:val="clear" w:pos="9072"/>
        </w:tabs>
        <w:ind w:left="1080"/>
        <w:jc w:val="both"/>
        <w:rPr>
          <w:i w:val="0"/>
          <w:sz w:val="16"/>
          <w:szCs w:val="16"/>
        </w:rPr>
      </w:pPr>
    </w:p>
    <w:p w:rsidR="00C9624F" w:rsidRDefault="00C9624F" w:rsidP="00BF32CF">
      <w:pPr>
        <w:pStyle w:val="Glava"/>
        <w:tabs>
          <w:tab w:val="clear" w:pos="4536"/>
          <w:tab w:val="clear" w:pos="9072"/>
        </w:tabs>
        <w:ind w:left="1080"/>
        <w:jc w:val="both"/>
        <w:rPr>
          <w:i w:val="0"/>
          <w:sz w:val="16"/>
          <w:szCs w:val="16"/>
        </w:rPr>
      </w:pPr>
    </w:p>
    <w:p w:rsidR="00592709" w:rsidRPr="002C6A1E" w:rsidRDefault="00592709" w:rsidP="00BF32CF">
      <w:pPr>
        <w:pStyle w:val="Glava"/>
        <w:tabs>
          <w:tab w:val="clear" w:pos="4536"/>
          <w:tab w:val="clear" w:pos="9072"/>
        </w:tabs>
        <w:ind w:left="1080"/>
        <w:jc w:val="both"/>
        <w:rPr>
          <w:i w:val="0"/>
          <w:sz w:val="16"/>
          <w:szCs w:val="16"/>
        </w:rPr>
      </w:pPr>
    </w:p>
    <w:p w:rsidR="005B2B95" w:rsidRDefault="005B2B95" w:rsidP="00180DBD">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tabs>
          <w:tab w:val="left" w:pos="708"/>
        </w:tabs>
        <w:ind w:left="1080"/>
        <w:rPr>
          <w:rFonts w:ascii="Times New Roman" w:hAnsi="Times New Roman" w:cs="Times New Roman"/>
          <w:sz w:val="22"/>
        </w:rPr>
      </w:pPr>
    </w:p>
    <w:p w:rsidR="00180DBD" w:rsidRDefault="00180DBD" w:rsidP="00180DBD">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tabs>
          <w:tab w:val="left" w:pos="708"/>
        </w:tabs>
        <w:ind w:left="1080"/>
        <w:rPr>
          <w:rFonts w:ascii="Times New Roman" w:hAnsi="Times New Roman" w:cs="Times New Roman"/>
          <w:sz w:val="22"/>
        </w:rPr>
      </w:pPr>
      <w:r>
        <w:rPr>
          <w:rFonts w:ascii="Times New Roman" w:hAnsi="Times New Roman" w:cs="Times New Roman"/>
          <w:sz w:val="22"/>
        </w:rPr>
        <w:t>VI. PRILOGE RAZPISNE DOKUMENTACIJE</w:t>
      </w:r>
    </w:p>
    <w:p w:rsidR="005B2B95" w:rsidRDefault="005B2B95" w:rsidP="00180DBD">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tabs>
          <w:tab w:val="left" w:pos="708"/>
        </w:tabs>
        <w:ind w:left="1080"/>
        <w:rPr>
          <w:rFonts w:ascii="Times New Roman" w:hAnsi="Times New Roman" w:cs="Times New Roman"/>
          <w:sz w:val="22"/>
        </w:rPr>
      </w:pPr>
    </w:p>
    <w:p w:rsidR="00180DBD" w:rsidRPr="002C6A1E" w:rsidRDefault="00180DBD" w:rsidP="00180DBD">
      <w:pPr>
        <w:pStyle w:val="Glava"/>
        <w:tabs>
          <w:tab w:val="left" w:pos="708"/>
        </w:tabs>
        <w:ind w:left="1080"/>
        <w:jc w:val="both"/>
        <w:rPr>
          <w:i w:val="0"/>
          <w:sz w:val="16"/>
          <w:szCs w:val="16"/>
        </w:rPr>
      </w:pPr>
    </w:p>
    <w:p w:rsidR="00AC7B3D" w:rsidRPr="002A76F5" w:rsidRDefault="00FC6843" w:rsidP="00AC7B3D">
      <w:pPr>
        <w:pStyle w:val="Glava"/>
        <w:numPr>
          <w:ilvl w:val="0"/>
          <w:numId w:val="9"/>
        </w:numPr>
        <w:rPr>
          <w:i w:val="0"/>
          <w:sz w:val="22"/>
          <w:szCs w:val="22"/>
        </w:rPr>
      </w:pPr>
      <w:r w:rsidRPr="00FC6843">
        <w:rPr>
          <w:i w:val="0"/>
          <w:sz w:val="22"/>
          <w:szCs w:val="22"/>
        </w:rPr>
        <w:t>Popis del</w:t>
      </w:r>
      <w:r w:rsidR="00AC7B3D">
        <w:rPr>
          <w:i w:val="0"/>
          <w:sz w:val="22"/>
          <w:szCs w:val="22"/>
        </w:rPr>
        <w:t>,</w:t>
      </w:r>
      <w:r w:rsidR="00AC7B3D" w:rsidRPr="00AC7B3D">
        <w:rPr>
          <w:i w:val="0"/>
          <w:sz w:val="22"/>
          <w:szCs w:val="22"/>
        </w:rPr>
        <w:t xml:space="preserve"> </w:t>
      </w:r>
      <w:proofErr w:type="spellStart"/>
      <w:r w:rsidR="00AC7B3D" w:rsidRPr="002A76F5">
        <w:rPr>
          <w:i w:val="0"/>
          <w:sz w:val="22"/>
          <w:szCs w:val="22"/>
        </w:rPr>
        <w:t>Kulturnovarstveni</w:t>
      </w:r>
      <w:proofErr w:type="spellEnd"/>
      <w:r w:rsidR="00AC7B3D" w:rsidRPr="002A76F5">
        <w:rPr>
          <w:i w:val="0"/>
          <w:sz w:val="22"/>
          <w:szCs w:val="22"/>
        </w:rPr>
        <w:t xml:space="preserve"> pogoji ZVKDS, OE Ljubljana</w:t>
      </w:r>
      <w:r w:rsidR="00AC7B3D">
        <w:rPr>
          <w:i w:val="0"/>
          <w:sz w:val="22"/>
          <w:szCs w:val="22"/>
        </w:rPr>
        <w:t xml:space="preserve">, </w:t>
      </w:r>
      <w:proofErr w:type="spellStart"/>
      <w:r w:rsidR="00AC7B3D">
        <w:rPr>
          <w:i w:val="0"/>
          <w:sz w:val="22"/>
          <w:szCs w:val="22"/>
        </w:rPr>
        <w:t>Kulturnovarstveno</w:t>
      </w:r>
      <w:proofErr w:type="spellEnd"/>
      <w:r w:rsidR="00AC7B3D">
        <w:rPr>
          <w:i w:val="0"/>
          <w:sz w:val="22"/>
          <w:szCs w:val="22"/>
        </w:rPr>
        <w:t xml:space="preserve"> soglasje ZVKDS, OE Ljubljana (priloga A)</w:t>
      </w:r>
    </w:p>
    <w:p w:rsidR="00A25525" w:rsidRPr="000F6CF9" w:rsidRDefault="00A25525" w:rsidP="00A25525">
      <w:pPr>
        <w:numPr>
          <w:ilvl w:val="0"/>
          <w:numId w:val="9"/>
        </w:numPr>
        <w:rPr>
          <w:i w:val="0"/>
          <w:sz w:val="22"/>
          <w:szCs w:val="22"/>
        </w:rPr>
      </w:pPr>
      <w:r w:rsidRPr="000F6CF9">
        <w:rPr>
          <w:i w:val="0"/>
          <w:sz w:val="22"/>
          <w:szCs w:val="22"/>
        </w:rPr>
        <w:t>Vzorec pogodbe (priloga B)</w:t>
      </w:r>
    </w:p>
    <w:p w:rsidR="00F13EB4" w:rsidRPr="000C3306" w:rsidRDefault="000C3306" w:rsidP="000C3306">
      <w:pPr>
        <w:numPr>
          <w:ilvl w:val="0"/>
          <w:numId w:val="9"/>
        </w:numPr>
        <w:rPr>
          <w:i w:val="0"/>
          <w:sz w:val="22"/>
          <w:szCs w:val="22"/>
        </w:rPr>
      </w:pPr>
      <w:r w:rsidRPr="0079325B">
        <w:rPr>
          <w:i w:val="0"/>
          <w:sz w:val="22"/>
          <w:szCs w:val="22"/>
        </w:rPr>
        <w:t>Vzorec bančne garancije</w:t>
      </w:r>
      <w:r>
        <w:rPr>
          <w:i w:val="0"/>
          <w:sz w:val="22"/>
          <w:szCs w:val="22"/>
        </w:rPr>
        <w:t>/kavcijsko zavarovanje za resnost ponudbe (priloga C</w:t>
      </w:r>
      <w:r w:rsidRPr="0079325B">
        <w:rPr>
          <w:i w:val="0"/>
          <w:sz w:val="22"/>
          <w:szCs w:val="22"/>
        </w:rPr>
        <w:t>/1)</w:t>
      </w:r>
    </w:p>
    <w:p w:rsidR="00A25525" w:rsidRDefault="00A25525" w:rsidP="00A25525">
      <w:pPr>
        <w:numPr>
          <w:ilvl w:val="0"/>
          <w:numId w:val="9"/>
        </w:numPr>
        <w:rPr>
          <w:i w:val="0"/>
          <w:sz w:val="22"/>
          <w:szCs w:val="22"/>
        </w:rPr>
      </w:pPr>
      <w:r w:rsidRPr="0079325B">
        <w:rPr>
          <w:i w:val="0"/>
          <w:sz w:val="22"/>
          <w:szCs w:val="22"/>
        </w:rPr>
        <w:t>Vzorec bančne garancije</w:t>
      </w:r>
      <w:r>
        <w:rPr>
          <w:i w:val="0"/>
          <w:sz w:val="22"/>
          <w:szCs w:val="22"/>
        </w:rPr>
        <w:t>/kavcijsko zavarovanje</w:t>
      </w:r>
      <w:r w:rsidRPr="0079325B">
        <w:rPr>
          <w:i w:val="0"/>
          <w:sz w:val="22"/>
          <w:szCs w:val="22"/>
        </w:rPr>
        <w:t xml:space="preserve"> za dobro izvedbo pogodbenih obveznosti (priloga </w:t>
      </w:r>
      <w:r w:rsidR="00CF6306">
        <w:rPr>
          <w:i w:val="0"/>
          <w:sz w:val="22"/>
          <w:szCs w:val="22"/>
        </w:rPr>
        <w:t>C</w:t>
      </w:r>
      <w:r w:rsidRPr="0079325B">
        <w:rPr>
          <w:i w:val="0"/>
          <w:sz w:val="22"/>
          <w:szCs w:val="22"/>
        </w:rPr>
        <w:t>/2)</w:t>
      </w:r>
    </w:p>
    <w:p w:rsidR="00FA5080" w:rsidRDefault="00FA5080" w:rsidP="00A25525">
      <w:pPr>
        <w:numPr>
          <w:ilvl w:val="0"/>
          <w:numId w:val="9"/>
        </w:numPr>
        <w:rPr>
          <w:i w:val="0"/>
          <w:sz w:val="22"/>
          <w:szCs w:val="22"/>
        </w:rPr>
      </w:pPr>
      <w:r>
        <w:rPr>
          <w:i w:val="0"/>
          <w:sz w:val="22"/>
          <w:szCs w:val="22"/>
        </w:rPr>
        <w:t>Var</w:t>
      </w:r>
      <w:r w:rsidR="00F829CC">
        <w:rPr>
          <w:i w:val="0"/>
          <w:sz w:val="22"/>
          <w:szCs w:val="22"/>
        </w:rPr>
        <w:t>š</w:t>
      </w:r>
      <w:r>
        <w:rPr>
          <w:i w:val="0"/>
          <w:sz w:val="22"/>
          <w:szCs w:val="22"/>
        </w:rPr>
        <w:t>čina za resnost ponudbe (priloga C/3)</w:t>
      </w:r>
    </w:p>
    <w:p w:rsidR="00500748" w:rsidRPr="00FA5080" w:rsidRDefault="00A25525" w:rsidP="00FA5080">
      <w:pPr>
        <w:pStyle w:val="Odstavekseznama"/>
        <w:numPr>
          <w:ilvl w:val="0"/>
          <w:numId w:val="9"/>
        </w:numPr>
        <w:rPr>
          <w:i w:val="0"/>
          <w:sz w:val="22"/>
          <w:szCs w:val="22"/>
        </w:rPr>
      </w:pPr>
      <w:r w:rsidRPr="00A25525">
        <w:rPr>
          <w:i w:val="0"/>
          <w:sz w:val="22"/>
          <w:szCs w:val="22"/>
        </w:rPr>
        <w:t xml:space="preserve">Vzorec bančne garancije za odpravo napak v garancijski dobi (priloga </w:t>
      </w:r>
      <w:r w:rsidR="00CF6306">
        <w:rPr>
          <w:i w:val="0"/>
          <w:sz w:val="22"/>
          <w:szCs w:val="22"/>
        </w:rPr>
        <w:t>C</w:t>
      </w:r>
      <w:r w:rsidRPr="00A25525">
        <w:rPr>
          <w:i w:val="0"/>
          <w:sz w:val="22"/>
          <w:szCs w:val="22"/>
        </w:rPr>
        <w:t>/4)</w:t>
      </w:r>
    </w:p>
    <w:p w:rsidR="003C6AE4" w:rsidRPr="00A25525" w:rsidRDefault="003C6AE4" w:rsidP="00A25525">
      <w:pPr>
        <w:pStyle w:val="Odstavekseznama"/>
        <w:numPr>
          <w:ilvl w:val="0"/>
          <w:numId w:val="9"/>
        </w:numPr>
        <w:rPr>
          <w:i w:val="0"/>
          <w:sz w:val="22"/>
          <w:szCs w:val="22"/>
        </w:rPr>
      </w:pPr>
      <w:r>
        <w:rPr>
          <w:i w:val="0"/>
          <w:sz w:val="22"/>
          <w:szCs w:val="22"/>
        </w:rPr>
        <w:t>Označba ovojnice (priloga</w:t>
      </w:r>
      <w:r w:rsidR="005B3641">
        <w:rPr>
          <w:i w:val="0"/>
          <w:sz w:val="22"/>
          <w:szCs w:val="22"/>
        </w:rPr>
        <w:t xml:space="preserve"> D)</w:t>
      </w:r>
    </w:p>
    <w:p w:rsidR="00A10934" w:rsidRDefault="00A10934" w:rsidP="00ED0823">
      <w:pPr>
        <w:ind w:left="1440"/>
        <w:rPr>
          <w:i w:val="0"/>
          <w:sz w:val="22"/>
          <w:szCs w:val="22"/>
        </w:rPr>
      </w:pPr>
    </w:p>
    <w:p w:rsidR="00E015B4" w:rsidRDefault="00E015B4" w:rsidP="00A02E0C">
      <w:pPr>
        <w:pStyle w:val="Glava"/>
        <w:tabs>
          <w:tab w:val="clear" w:pos="4536"/>
          <w:tab w:val="clear" w:pos="9072"/>
        </w:tabs>
        <w:ind w:left="1080"/>
        <w:jc w:val="center"/>
        <w:rPr>
          <w:b/>
          <w:i w:val="0"/>
          <w:sz w:val="28"/>
          <w:szCs w:val="28"/>
        </w:rPr>
      </w:pPr>
    </w:p>
    <w:p w:rsidR="00676FD1" w:rsidRDefault="00676FD1" w:rsidP="00A02E0C">
      <w:pPr>
        <w:pStyle w:val="Glava"/>
        <w:tabs>
          <w:tab w:val="clear" w:pos="4536"/>
          <w:tab w:val="clear" w:pos="9072"/>
        </w:tabs>
        <w:ind w:left="1080"/>
        <w:jc w:val="center"/>
        <w:rPr>
          <w:b/>
          <w:i w:val="0"/>
          <w:sz w:val="28"/>
          <w:szCs w:val="28"/>
        </w:rPr>
      </w:pPr>
    </w:p>
    <w:p w:rsidR="00D439D5" w:rsidRDefault="00D439D5" w:rsidP="009175CD">
      <w:pPr>
        <w:pStyle w:val="Glava"/>
        <w:tabs>
          <w:tab w:val="clear" w:pos="4536"/>
          <w:tab w:val="clear" w:pos="9072"/>
        </w:tabs>
        <w:rPr>
          <w:b/>
          <w:i w:val="0"/>
          <w:sz w:val="28"/>
          <w:szCs w:val="28"/>
        </w:rPr>
      </w:pPr>
    </w:p>
    <w:p w:rsidR="00D439D5" w:rsidRPr="00592709" w:rsidRDefault="00D439D5" w:rsidP="00A02E0C">
      <w:pPr>
        <w:pStyle w:val="Glava"/>
        <w:tabs>
          <w:tab w:val="clear" w:pos="4536"/>
          <w:tab w:val="clear" w:pos="9072"/>
        </w:tabs>
        <w:ind w:left="1080"/>
        <w:jc w:val="center"/>
        <w:rPr>
          <w:i w:val="0"/>
          <w:sz w:val="28"/>
          <w:szCs w:val="28"/>
        </w:rPr>
      </w:pPr>
    </w:p>
    <w:p w:rsidR="00D439D5" w:rsidRDefault="00D439D5" w:rsidP="00A02E0C">
      <w:pPr>
        <w:pStyle w:val="Glava"/>
        <w:tabs>
          <w:tab w:val="clear" w:pos="4536"/>
          <w:tab w:val="clear" w:pos="9072"/>
        </w:tabs>
        <w:ind w:left="1080"/>
        <w:jc w:val="center"/>
        <w:rPr>
          <w:b/>
          <w:i w:val="0"/>
          <w:sz w:val="28"/>
          <w:szCs w:val="28"/>
        </w:rPr>
      </w:pPr>
    </w:p>
    <w:p w:rsidR="0088624E" w:rsidRDefault="0088624E" w:rsidP="00A02E0C">
      <w:pPr>
        <w:pStyle w:val="Glava"/>
        <w:tabs>
          <w:tab w:val="clear" w:pos="4536"/>
          <w:tab w:val="clear" w:pos="9072"/>
        </w:tabs>
        <w:ind w:left="1080"/>
        <w:jc w:val="center"/>
        <w:rPr>
          <w:b/>
          <w:i w:val="0"/>
          <w:sz w:val="28"/>
          <w:szCs w:val="28"/>
        </w:rPr>
      </w:pPr>
    </w:p>
    <w:p w:rsidR="0088624E" w:rsidRDefault="0088624E" w:rsidP="00A02E0C">
      <w:pPr>
        <w:pStyle w:val="Glava"/>
        <w:tabs>
          <w:tab w:val="clear" w:pos="4536"/>
          <w:tab w:val="clear" w:pos="9072"/>
        </w:tabs>
        <w:ind w:left="1080"/>
        <w:jc w:val="center"/>
        <w:rPr>
          <w:b/>
          <w:i w:val="0"/>
          <w:sz w:val="28"/>
          <w:szCs w:val="28"/>
        </w:rPr>
      </w:pPr>
    </w:p>
    <w:p w:rsidR="0088624E" w:rsidRDefault="0088624E" w:rsidP="00A02E0C">
      <w:pPr>
        <w:pStyle w:val="Glava"/>
        <w:tabs>
          <w:tab w:val="clear" w:pos="4536"/>
          <w:tab w:val="clear" w:pos="9072"/>
        </w:tabs>
        <w:ind w:left="1080"/>
        <w:jc w:val="center"/>
        <w:rPr>
          <w:b/>
          <w:i w:val="0"/>
          <w:sz w:val="28"/>
          <w:szCs w:val="28"/>
        </w:rPr>
      </w:pPr>
    </w:p>
    <w:p w:rsidR="0088624E" w:rsidRDefault="0088624E" w:rsidP="00A02E0C">
      <w:pPr>
        <w:pStyle w:val="Glava"/>
        <w:tabs>
          <w:tab w:val="clear" w:pos="4536"/>
          <w:tab w:val="clear" w:pos="9072"/>
        </w:tabs>
        <w:ind w:left="1080"/>
        <w:jc w:val="center"/>
        <w:rPr>
          <w:b/>
          <w:i w:val="0"/>
          <w:sz w:val="28"/>
          <w:szCs w:val="28"/>
        </w:rPr>
      </w:pPr>
    </w:p>
    <w:p w:rsidR="0088624E" w:rsidRDefault="0088624E" w:rsidP="00A02E0C">
      <w:pPr>
        <w:pStyle w:val="Glava"/>
        <w:tabs>
          <w:tab w:val="clear" w:pos="4536"/>
          <w:tab w:val="clear" w:pos="9072"/>
        </w:tabs>
        <w:ind w:left="1080"/>
        <w:jc w:val="center"/>
        <w:rPr>
          <w:b/>
          <w:i w:val="0"/>
          <w:sz w:val="28"/>
          <w:szCs w:val="28"/>
        </w:rPr>
      </w:pPr>
    </w:p>
    <w:p w:rsidR="0088624E" w:rsidRDefault="0088624E" w:rsidP="00A02E0C">
      <w:pPr>
        <w:pStyle w:val="Glava"/>
        <w:tabs>
          <w:tab w:val="clear" w:pos="4536"/>
          <w:tab w:val="clear" w:pos="9072"/>
        </w:tabs>
        <w:ind w:left="1080"/>
        <w:jc w:val="center"/>
        <w:rPr>
          <w:b/>
          <w:i w:val="0"/>
          <w:sz w:val="28"/>
          <w:szCs w:val="28"/>
        </w:rPr>
      </w:pPr>
    </w:p>
    <w:p w:rsidR="0088624E" w:rsidRDefault="0088624E" w:rsidP="00A02E0C">
      <w:pPr>
        <w:pStyle w:val="Glava"/>
        <w:tabs>
          <w:tab w:val="clear" w:pos="4536"/>
          <w:tab w:val="clear" w:pos="9072"/>
        </w:tabs>
        <w:ind w:left="1080"/>
        <w:jc w:val="center"/>
        <w:rPr>
          <w:b/>
          <w:i w:val="0"/>
          <w:sz w:val="28"/>
          <w:szCs w:val="28"/>
        </w:rPr>
      </w:pPr>
    </w:p>
    <w:p w:rsidR="0088624E" w:rsidRDefault="0088624E" w:rsidP="00A02E0C">
      <w:pPr>
        <w:pStyle w:val="Glava"/>
        <w:tabs>
          <w:tab w:val="clear" w:pos="4536"/>
          <w:tab w:val="clear" w:pos="9072"/>
        </w:tabs>
        <w:ind w:left="1080"/>
        <w:jc w:val="center"/>
        <w:rPr>
          <w:b/>
          <w:i w:val="0"/>
          <w:sz w:val="28"/>
          <w:szCs w:val="28"/>
        </w:rPr>
      </w:pPr>
    </w:p>
    <w:p w:rsidR="0088624E" w:rsidRDefault="0088624E" w:rsidP="00A02E0C">
      <w:pPr>
        <w:pStyle w:val="Glava"/>
        <w:tabs>
          <w:tab w:val="clear" w:pos="4536"/>
          <w:tab w:val="clear" w:pos="9072"/>
        </w:tabs>
        <w:ind w:left="1080"/>
        <w:jc w:val="center"/>
        <w:rPr>
          <w:b/>
          <w:i w:val="0"/>
          <w:sz w:val="28"/>
          <w:szCs w:val="28"/>
        </w:rPr>
      </w:pPr>
    </w:p>
    <w:p w:rsidR="0088624E" w:rsidRDefault="0088624E" w:rsidP="00A02E0C">
      <w:pPr>
        <w:pStyle w:val="Glava"/>
        <w:tabs>
          <w:tab w:val="clear" w:pos="4536"/>
          <w:tab w:val="clear" w:pos="9072"/>
        </w:tabs>
        <w:ind w:left="1080"/>
        <w:jc w:val="center"/>
        <w:rPr>
          <w:b/>
          <w:i w:val="0"/>
          <w:sz w:val="28"/>
          <w:szCs w:val="28"/>
        </w:rPr>
      </w:pPr>
    </w:p>
    <w:p w:rsidR="0088624E" w:rsidRDefault="0088624E" w:rsidP="00A02E0C">
      <w:pPr>
        <w:pStyle w:val="Glava"/>
        <w:tabs>
          <w:tab w:val="clear" w:pos="4536"/>
          <w:tab w:val="clear" w:pos="9072"/>
        </w:tabs>
        <w:ind w:left="1080"/>
        <w:jc w:val="center"/>
        <w:rPr>
          <w:b/>
          <w:i w:val="0"/>
          <w:sz w:val="28"/>
          <w:szCs w:val="28"/>
        </w:rPr>
      </w:pPr>
    </w:p>
    <w:p w:rsidR="0088624E" w:rsidRDefault="0088624E" w:rsidP="00A02E0C">
      <w:pPr>
        <w:pStyle w:val="Glava"/>
        <w:tabs>
          <w:tab w:val="clear" w:pos="4536"/>
          <w:tab w:val="clear" w:pos="9072"/>
        </w:tabs>
        <w:ind w:left="1080"/>
        <w:jc w:val="center"/>
        <w:rPr>
          <w:b/>
          <w:i w:val="0"/>
          <w:sz w:val="28"/>
          <w:szCs w:val="28"/>
        </w:rPr>
      </w:pPr>
    </w:p>
    <w:p w:rsidR="0088624E" w:rsidRDefault="0088624E" w:rsidP="00A02E0C">
      <w:pPr>
        <w:pStyle w:val="Glava"/>
        <w:tabs>
          <w:tab w:val="clear" w:pos="4536"/>
          <w:tab w:val="clear" w:pos="9072"/>
        </w:tabs>
        <w:ind w:left="1080"/>
        <w:jc w:val="center"/>
        <w:rPr>
          <w:b/>
          <w:i w:val="0"/>
          <w:sz w:val="28"/>
          <w:szCs w:val="28"/>
        </w:rPr>
      </w:pPr>
    </w:p>
    <w:p w:rsidR="0088624E" w:rsidRDefault="0088624E" w:rsidP="00A02E0C">
      <w:pPr>
        <w:pStyle w:val="Glava"/>
        <w:tabs>
          <w:tab w:val="clear" w:pos="4536"/>
          <w:tab w:val="clear" w:pos="9072"/>
        </w:tabs>
        <w:ind w:left="1080"/>
        <w:jc w:val="center"/>
        <w:rPr>
          <w:b/>
          <w:i w:val="0"/>
          <w:sz w:val="28"/>
          <w:szCs w:val="28"/>
        </w:rPr>
      </w:pPr>
    </w:p>
    <w:p w:rsidR="0088624E" w:rsidRDefault="0088624E" w:rsidP="00A02E0C">
      <w:pPr>
        <w:pStyle w:val="Glava"/>
        <w:tabs>
          <w:tab w:val="clear" w:pos="4536"/>
          <w:tab w:val="clear" w:pos="9072"/>
        </w:tabs>
        <w:ind w:left="1080"/>
        <w:jc w:val="center"/>
        <w:rPr>
          <w:b/>
          <w:i w:val="0"/>
          <w:sz w:val="28"/>
          <w:szCs w:val="28"/>
        </w:rPr>
      </w:pPr>
    </w:p>
    <w:p w:rsidR="0088624E" w:rsidRDefault="0088624E" w:rsidP="00A02E0C">
      <w:pPr>
        <w:pStyle w:val="Glava"/>
        <w:tabs>
          <w:tab w:val="clear" w:pos="4536"/>
          <w:tab w:val="clear" w:pos="9072"/>
        </w:tabs>
        <w:ind w:left="1080"/>
        <w:jc w:val="center"/>
        <w:rPr>
          <w:b/>
          <w:i w:val="0"/>
          <w:sz w:val="28"/>
          <w:szCs w:val="28"/>
        </w:rPr>
      </w:pPr>
    </w:p>
    <w:p w:rsidR="0088624E" w:rsidRDefault="0088624E" w:rsidP="00A02E0C">
      <w:pPr>
        <w:pStyle w:val="Glava"/>
        <w:tabs>
          <w:tab w:val="clear" w:pos="4536"/>
          <w:tab w:val="clear" w:pos="9072"/>
        </w:tabs>
        <w:ind w:left="1080"/>
        <w:jc w:val="center"/>
        <w:rPr>
          <w:b/>
          <w:i w:val="0"/>
          <w:sz w:val="28"/>
          <w:szCs w:val="28"/>
        </w:rPr>
      </w:pPr>
    </w:p>
    <w:p w:rsidR="0088624E" w:rsidRDefault="0088624E" w:rsidP="00A02E0C">
      <w:pPr>
        <w:pStyle w:val="Glava"/>
        <w:tabs>
          <w:tab w:val="clear" w:pos="4536"/>
          <w:tab w:val="clear" w:pos="9072"/>
        </w:tabs>
        <w:ind w:left="1080"/>
        <w:jc w:val="center"/>
        <w:rPr>
          <w:b/>
          <w:i w:val="0"/>
          <w:sz w:val="28"/>
          <w:szCs w:val="28"/>
        </w:rPr>
      </w:pPr>
    </w:p>
    <w:p w:rsidR="0088624E" w:rsidRDefault="0088624E" w:rsidP="00A02E0C">
      <w:pPr>
        <w:pStyle w:val="Glava"/>
        <w:tabs>
          <w:tab w:val="clear" w:pos="4536"/>
          <w:tab w:val="clear" w:pos="9072"/>
        </w:tabs>
        <w:ind w:left="1080"/>
        <w:jc w:val="center"/>
        <w:rPr>
          <w:b/>
          <w:i w:val="0"/>
          <w:sz w:val="28"/>
          <w:szCs w:val="28"/>
        </w:rPr>
      </w:pPr>
    </w:p>
    <w:p w:rsidR="0088624E" w:rsidRDefault="0088624E" w:rsidP="00A02E0C">
      <w:pPr>
        <w:pStyle w:val="Glava"/>
        <w:tabs>
          <w:tab w:val="clear" w:pos="4536"/>
          <w:tab w:val="clear" w:pos="9072"/>
        </w:tabs>
        <w:ind w:left="1080"/>
        <w:jc w:val="center"/>
        <w:rPr>
          <w:b/>
          <w:i w:val="0"/>
          <w:sz w:val="28"/>
          <w:szCs w:val="28"/>
        </w:rPr>
      </w:pPr>
    </w:p>
    <w:p w:rsidR="0088624E" w:rsidRDefault="0088624E" w:rsidP="00A02E0C">
      <w:pPr>
        <w:pStyle w:val="Glava"/>
        <w:tabs>
          <w:tab w:val="clear" w:pos="4536"/>
          <w:tab w:val="clear" w:pos="9072"/>
        </w:tabs>
        <w:ind w:left="1080"/>
        <w:jc w:val="center"/>
        <w:rPr>
          <w:b/>
          <w:i w:val="0"/>
          <w:sz w:val="28"/>
          <w:szCs w:val="28"/>
        </w:rPr>
      </w:pPr>
    </w:p>
    <w:p w:rsidR="0088624E" w:rsidRDefault="0088624E" w:rsidP="00A02E0C">
      <w:pPr>
        <w:pStyle w:val="Glava"/>
        <w:tabs>
          <w:tab w:val="clear" w:pos="4536"/>
          <w:tab w:val="clear" w:pos="9072"/>
        </w:tabs>
        <w:ind w:left="1080"/>
        <w:jc w:val="center"/>
        <w:rPr>
          <w:b/>
          <w:i w:val="0"/>
          <w:sz w:val="28"/>
          <w:szCs w:val="28"/>
        </w:rPr>
      </w:pPr>
    </w:p>
    <w:p w:rsidR="0088624E" w:rsidRDefault="0088624E" w:rsidP="00A02E0C">
      <w:pPr>
        <w:pStyle w:val="Glava"/>
        <w:tabs>
          <w:tab w:val="clear" w:pos="4536"/>
          <w:tab w:val="clear" w:pos="9072"/>
        </w:tabs>
        <w:ind w:left="1080"/>
        <w:jc w:val="center"/>
        <w:rPr>
          <w:b/>
          <w:i w:val="0"/>
          <w:sz w:val="28"/>
          <w:szCs w:val="28"/>
        </w:rPr>
      </w:pPr>
    </w:p>
    <w:p w:rsidR="0088624E" w:rsidRDefault="0088624E" w:rsidP="00A02E0C">
      <w:pPr>
        <w:pStyle w:val="Glava"/>
        <w:tabs>
          <w:tab w:val="clear" w:pos="4536"/>
          <w:tab w:val="clear" w:pos="9072"/>
        </w:tabs>
        <w:ind w:left="1080"/>
        <w:jc w:val="center"/>
        <w:rPr>
          <w:b/>
          <w:i w:val="0"/>
          <w:sz w:val="28"/>
          <w:szCs w:val="28"/>
        </w:rPr>
      </w:pPr>
    </w:p>
    <w:p w:rsidR="0088624E" w:rsidRDefault="0088624E" w:rsidP="00A02E0C">
      <w:pPr>
        <w:pStyle w:val="Glava"/>
        <w:tabs>
          <w:tab w:val="clear" w:pos="4536"/>
          <w:tab w:val="clear" w:pos="9072"/>
        </w:tabs>
        <w:ind w:left="1080"/>
        <w:jc w:val="center"/>
        <w:rPr>
          <w:b/>
          <w:i w:val="0"/>
          <w:sz w:val="28"/>
          <w:szCs w:val="28"/>
        </w:rPr>
      </w:pPr>
    </w:p>
    <w:p w:rsidR="0088624E" w:rsidRDefault="0088624E" w:rsidP="00A02E0C">
      <w:pPr>
        <w:pStyle w:val="Glava"/>
        <w:tabs>
          <w:tab w:val="clear" w:pos="4536"/>
          <w:tab w:val="clear" w:pos="9072"/>
        </w:tabs>
        <w:ind w:left="1080"/>
        <w:jc w:val="center"/>
        <w:rPr>
          <w:b/>
          <w:i w:val="0"/>
          <w:sz w:val="28"/>
          <w:szCs w:val="28"/>
        </w:rPr>
      </w:pPr>
    </w:p>
    <w:p w:rsidR="0088624E" w:rsidRDefault="0088624E" w:rsidP="00A02E0C">
      <w:pPr>
        <w:pStyle w:val="Glava"/>
        <w:tabs>
          <w:tab w:val="clear" w:pos="4536"/>
          <w:tab w:val="clear" w:pos="9072"/>
        </w:tabs>
        <w:ind w:left="1080"/>
        <w:jc w:val="center"/>
        <w:rPr>
          <w:b/>
          <w:i w:val="0"/>
          <w:sz w:val="28"/>
          <w:szCs w:val="28"/>
        </w:rPr>
      </w:pPr>
    </w:p>
    <w:p w:rsidR="0088624E" w:rsidRDefault="0088624E" w:rsidP="00A02E0C">
      <w:pPr>
        <w:pStyle w:val="Glava"/>
        <w:tabs>
          <w:tab w:val="clear" w:pos="4536"/>
          <w:tab w:val="clear" w:pos="9072"/>
        </w:tabs>
        <w:ind w:left="1080"/>
        <w:jc w:val="center"/>
        <w:rPr>
          <w:b/>
          <w:i w:val="0"/>
          <w:sz w:val="28"/>
          <w:szCs w:val="28"/>
        </w:rPr>
      </w:pPr>
    </w:p>
    <w:p w:rsidR="00D439D5" w:rsidRDefault="00D439D5" w:rsidP="00A02E0C">
      <w:pPr>
        <w:pStyle w:val="Glava"/>
        <w:tabs>
          <w:tab w:val="clear" w:pos="4536"/>
          <w:tab w:val="clear" w:pos="9072"/>
        </w:tabs>
        <w:ind w:left="1080"/>
        <w:jc w:val="center"/>
        <w:rPr>
          <w:b/>
          <w:i w:val="0"/>
          <w:sz w:val="28"/>
          <w:szCs w:val="28"/>
        </w:rPr>
      </w:pPr>
    </w:p>
    <w:p w:rsidR="008D2D2A" w:rsidRDefault="008D2D2A" w:rsidP="00C57374">
      <w:pPr>
        <w:pStyle w:val="Glava"/>
        <w:tabs>
          <w:tab w:val="clear" w:pos="4536"/>
          <w:tab w:val="clear" w:pos="9072"/>
        </w:tabs>
        <w:rPr>
          <w:b/>
          <w:i w:val="0"/>
          <w:sz w:val="22"/>
          <w:szCs w:val="22"/>
        </w:rPr>
      </w:pPr>
    </w:p>
    <w:p w:rsidR="00FF5AD3" w:rsidRPr="0079325B" w:rsidRDefault="00FF5AD3" w:rsidP="008B7E91">
      <w:pPr>
        <w:ind w:left="6372" w:firstLine="708"/>
        <w:rPr>
          <w:b/>
          <w:i w:val="0"/>
          <w:sz w:val="22"/>
          <w:szCs w:val="22"/>
        </w:rPr>
      </w:pPr>
      <w:r w:rsidRPr="0079325B">
        <w:rPr>
          <w:b/>
          <w:i w:val="0"/>
          <w:sz w:val="22"/>
          <w:szCs w:val="22"/>
        </w:rPr>
        <w:t>PRILOGA 1</w:t>
      </w:r>
    </w:p>
    <w:p w:rsidR="00DA4A73" w:rsidRDefault="00DA4A73" w:rsidP="00696163">
      <w:pPr>
        <w:pStyle w:val="Glava"/>
        <w:tabs>
          <w:tab w:val="clear" w:pos="4536"/>
          <w:tab w:val="clear" w:pos="9072"/>
          <w:tab w:val="left" w:pos="9034"/>
        </w:tabs>
        <w:ind w:left="1080"/>
        <w:jc w:val="both"/>
        <w:rPr>
          <w:i w:val="0"/>
          <w:sz w:val="22"/>
          <w:szCs w:val="22"/>
        </w:rPr>
      </w:pPr>
    </w:p>
    <w:p w:rsidR="00696163" w:rsidRPr="0079325B" w:rsidRDefault="00696163" w:rsidP="00696163">
      <w:pPr>
        <w:pStyle w:val="Glava"/>
        <w:tabs>
          <w:tab w:val="clear" w:pos="4536"/>
          <w:tab w:val="clear" w:pos="9072"/>
          <w:tab w:val="left" w:pos="9034"/>
        </w:tabs>
        <w:ind w:left="1080"/>
        <w:jc w:val="both"/>
        <w:rPr>
          <w:i w:val="0"/>
          <w:sz w:val="22"/>
          <w:szCs w:val="22"/>
        </w:rPr>
      </w:pPr>
      <w:r>
        <w:rPr>
          <w:i w:val="0"/>
          <w:sz w:val="22"/>
          <w:szCs w:val="22"/>
        </w:rPr>
        <w:tab/>
      </w:r>
    </w:p>
    <w:tbl>
      <w:tblPr>
        <w:tblW w:w="0" w:type="auto"/>
        <w:tblInd w:w="1188" w:type="dxa"/>
        <w:tblLook w:val="01E0" w:firstRow="1" w:lastRow="1" w:firstColumn="1" w:lastColumn="1" w:noHBand="0" w:noVBand="0"/>
      </w:tblPr>
      <w:tblGrid>
        <w:gridCol w:w="2181"/>
        <w:gridCol w:w="6819"/>
      </w:tblGrid>
      <w:tr w:rsidR="00696163" w:rsidRPr="0079325B" w:rsidTr="00DA4A73">
        <w:tc>
          <w:tcPr>
            <w:tcW w:w="2181" w:type="dxa"/>
          </w:tcPr>
          <w:p w:rsidR="00696163" w:rsidRPr="0079325B" w:rsidRDefault="00DA4A73" w:rsidP="005C4678">
            <w:pPr>
              <w:pStyle w:val="Glava"/>
              <w:tabs>
                <w:tab w:val="clear" w:pos="4536"/>
                <w:tab w:val="clear" w:pos="9072"/>
              </w:tabs>
              <w:jc w:val="both"/>
              <w:rPr>
                <w:i w:val="0"/>
                <w:sz w:val="22"/>
                <w:szCs w:val="22"/>
              </w:rPr>
            </w:pPr>
            <w:r>
              <w:rPr>
                <w:i w:val="0"/>
                <w:sz w:val="22"/>
                <w:szCs w:val="22"/>
              </w:rPr>
              <w:t>Gospodarski subjekt</w:t>
            </w:r>
            <w:r w:rsidR="00696163" w:rsidRPr="0079325B">
              <w:rPr>
                <w:i w:val="0"/>
                <w:sz w:val="22"/>
                <w:szCs w:val="22"/>
              </w:rPr>
              <w:t>:</w:t>
            </w:r>
          </w:p>
        </w:tc>
        <w:tc>
          <w:tcPr>
            <w:tcW w:w="6819" w:type="dxa"/>
            <w:tcBorders>
              <w:bottom w:val="single" w:sz="4" w:space="0" w:color="auto"/>
            </w:tcBorders>
          </w:tcPr>
          <w:p w:rsidR="00696163" w:rsidRPr="0079325B" w:rsidRDefault="00696163" w:rsidP="005C4678">
            <w:pPr>
              <w:pStyle w:val="Glava"/>
              <w:tabs>
                <w:tab w:val="clear" w:pos="4536"/>
                <w:tab w:val="clear" w:pos="9072"/>
              </w:tabs>
              <w:jc w:val="both"/>
              <w:rPr>
                <w:i w:val="0"/>
                <w:sz w:val="22"/>
                <w:szCs w:val="22"/>
              </w:rPr>
            </w:pPr>
          </w:p>
        </w:tc>
      </w:tr>
    </w:tbl>
    <w:p w:rsidR="00696163" w:rsidRPr="0079325B" w:rsidRDefault="00696163" w:rsidP="00696163">
      <w:pPr>
        <w:pStyle w:val="Glava"/>
        <w:tabs>
          <w:tab w:val="clear" w:pos="4536"/>
          <w:tab w:val="clear" w:pos="9072"/>
        </w:tabs>
        <w:jc w:val="both"/>
        <w:rPr>
          <w:i w:val="0"/>
          <w:sz w:val="22"/>
          <w:szCs w:val="22"/>
        </w:rPr>
      </w:pPr>
    </w:p>
    <w:tbl>
      <w:tblPr>
        <w:tblW w:w="9228" w:type="dxa"/>
        <w:tblInd w:w="1188" w:type="dxa"/>
        <w:tblLook w:val="01E0" w:firstRow="1" w:lastRow="1" w:firstColumn="1" w:lastColumn="1" w:noHBand="0" w:noVBand="0"/>
      </w:tblPr>
      <w:tblGrid>
        <w:gridCol w:w="1472"/>
        <w:gridCol w:w="688"/>
        <w:gridCol w:w="588"/>
        <w:gridCol w:w="6480"/>
      </w:tblGrid>
      <w:tr w:rsidR="00696163" w:rsidRPr="0079325B" w:rsidTr="005B2B95">
        <w:tc>
          <w:tcPr>
            <w:tcW w:w="1472" w:type="dxa"/>
          </w:tcPr>
          <w:p w:rsidR="00696163" w:rsidRPr="0079325B" w:rsidRDefault="00696163" w:rsidP="005C4678">
            <w:pPr>
              <w:pStyle w:val="Glava"/>
              <w:tabs>
                <w:tab w:val="clear" w:pos="4536"/>
                <w:tab w:val="clear" w:pos="9072"/>
              </w:tabs>
              <w:jc w:val="both"/>
              <w:rPr>
                <w:i w:val="0"/>
                <w:sz w:val="22"/>
                <w:szCs w:val="22"/>
              </w:rPr>
            </w:pPr>
            <w:r w:rsidRPr="0079325B">
              <w:rPr>
                <w:i w:val="0"/>
                <w:sz w:val="22"/>
                <w:szCs w:val="22"/>
              </w:rPr>
              <w:t xml:space="preserve">ki ga zastopa </w:t>
            </w:r>
          </w:p>
        </w:tc>
        <w:tc>
          <w:tcPr>
            <w:tcW w:w="7756" w:type="dxa"/>
            <w:gridSpan w:val="3"/>
            <w:tcBorders>
              <w:bottom w:val="single" w:sz="4" w:space="0" w:color="auto"/>
            </w:tcBorders>
          </w:tcPr>
          <w:p w:rsidR="00696163" w:rsidRPr="0079325B" w:rsidRDefault="00696163" w:rsidP="005C4678">
            <w:pPr>
              <w:pStyle w:val="Glava"/>
              <w:tabs>
                <w:tab w:val="clear" w:pos="4536"/>
                <w:tab w:val="clear" w:pos="9072"/>
              </w:tabs>
              <w:jc w:val="both"/>
              <w:rPr>
                <w:i w:val="0"/>
                <w:sz w:val="22"/>
                <w:szCs w:val="22"/>
              </w:rPr>
            </w:pPr>
          </w:p>
        </w:tc>
      </w:tr>
      <w:tr w:rsidR="00696163" w:rsidRPr="0079325B" w:rsidTr="005B2B95">
        <w:tc>
          <w:tcPr>
            <w:tcW w:w="2160" w:type="dxa"/>
            <w:gridSpan w:val="2"/>
          </w:tcPr>
          <w:p w:rsidR="00696163" w:rsidRPr="0079325B" w:rsidRDefault="00696163" w:rsidP="005C4678">
            <w:pPr>
              <w:pStyle w:val="Glava"/>
              <w:tabs>
                <w:tab w:val="clear" w:pos="4536"/>
                <w:tab w:val="clear" w:pos="9072"/>
              </w:tabs>
              <w:jc w:val="both"/>
              <w:rPr>
                <w:i w:val="0"/>
                <w:sz w:val="22"/>
                <w:szCs w:val="22"/>
              </w:rPr>
            </w:pPr>
          </w:p>
        </w:tc>
        <w:tc>
          <w:tcPr>
            <w:tcW w:w="7068" w:type="dxa"/>
            <w:gridSpan w:val="2"/>
          </w:tcPr>
          <w:p w:rsidR="00696163" w:rsidRPr="0079325B" w:rsidRDefault="00696163" w:rsidP="005C4678">
            <w:pPr>
              <w:pStyle w:val="Glava"/>
              <w:tabs>
                <w:tab w:val="clear" w:pos="4536"/>
                <w:tab w:val="clear" w:pos="9072"/>
              </w:tabs>
              <w:jc w:val="both"/>
              <w:rPr>
                <w:i w:val="0"/>
                <w:sz w:val="22"/>
                <w:szCs w:val="22"/>
              </w:rPr>
            </w:pPr>
          </w:p>
        </w:tc>
      </w:tr>
      <w:tr w:rsidR="00696163" w:rsidRPr="0079325B" w:rsidTr="005B2B95">
        <w:tc>
          <w:tcPr>
            <w:tcW w:w="2748" w:type="dxa"/>
            <w:gridSpan w:val="3"/>
          </w:tcPr>
          <w:p w:rsidR="00696163" w:rsidRPr="0079325B" w:rsidRDefault="00696163" w:rsidP="005C4678">
            <w:pPr>
              <w:pStyle w:val="Glava"/>
              <w:tabs>
                <w:tab w:val="clear" w:pos="4536"/>
                <w:tab w:val="clear" w:pos="9072"/>
              </w:tabs>
              <w:jc w:val="both"/>
              <w:rPr>
                <w:i w:val="0"/>
                <w:sz w:val="22"/>
                <w:szCs w:val="22"/>
              </w:rPr>
            </w:pPr>
            <w:r w:rsidRPr="0079325B">
              <w:rPr>
                <w:i w:val="0"/>
                <w:sz w:val="22"/>
                <w:szCs w:val="22"/>
              </w:rPr>
              <w:t>dajem naslednjo</w:t>
            </w:r>
            <w:r w:rsidR="005B2B95">
              <w:rPr>
                <w:i w:val="0"/>
                <w:sz w:val="22"/>
                <w:szCs w:val="22"/>
              </w:rPr>
              <w:t xml:space="preserve"> ponudbo:</w:t>
            </w:r>
          </w:p>
        </w:tc>
        <w:tc>
          <w:tcPr>
            <w:tcW w:w="6480" w:type="dxa"/>
          </w:tcPr>
          <w:p w:rsidR="00696163" w:rsidRPr="0079325B" w:rsidRDefault="00696163" w:rsidP="005C4678">
            <w:pPr>
              <w:pStyle w:val="Glava"/>
              <w:tabs>
                <w:tab w:val="clear" w:pos="4536"/>
                <w:tab w:val="clear" w:pos="9072"/>
              </w:tabs>
              <w:jc w:val="both"/>
              <w:rPr>
                <w:i w:val="0"/>
                <w:sz w:val="22"/>
                <w:szCs w:val="22"/>
              </w:rPr>
            </w:pPr>
          </w:p>
        </w:tc>
      </w:tr>
    </w:tbl>
    <w:p w:rsidR="00696163" w:rsidRDefault="00696163" w:rsidP="00696163">
      <w:pPr>
        <w:pStyle w:val="Glava"/>
        <w:tabs>
          <w:tab w:val="clear" w:pos="4536"/>
          <w:tab w:val="clear" w:pos="9072"/>
        </w:tabs>
        <w:jc w:val="both"/>
        <w:rPr>
          <w:i w:val="0"/>
          <w:sz w:val="22"/>
          <w:szCs w:val="22"/>
        </w:rPr>
      </w:pPr>
    </w:p>
    <w:p w:rsidR="00696163" w:rsidRDefault="00696163" w:rsidP="00696163">
      <w:pPr>
        <w:pStyle w:val="Glava"/>
        <w:tabs>
          <w:tab w:val="clear" w:pos="4536"/>
          <w:tab w:val="clear" w:pos="9072"/>
        </w:tabs>
        <w:jc w:val="both"/>
        <w:rPr>
          <w:i w:val="0"/>
          <w:sz w:val="22"/>
          <w:szCs w:val="22"/>
        </w:rPr>
      </w:pPr>
    </w:p>
    <w:p w:rsidR="00696163" w:rsidRPr="0079325B" w:rsidRDefault="00A67392" w:rsidP="00696163">
      <w:pPr>
        <w:pStyle w:val="Glava"/>
        <w:tabs>
          <w:tab w:val="clear" w:pos="4536"/>
          <w:tab w:val="clear" w:pos="9072"/>
        </w:tabs>
        <w:ind w:left="1080"/>
        <w:jc w:val="center"/>
        <w:rPr>
          <w:b/>
          <w:i w:val="0"/>
          <w:sz w:val="36"/>
          <w:szCs w:val="36"/>
        </w:rPr>
      </w:pPr>
      <w:r w:rsidRPr="00EF6E0F">
        <w:rPr>
          <w:b/>
          <w:i w:val="0"/>
          <w:sz w:val="36"/>
          <w:szCs w:val="36"/>
        </w:rPr>
        <w:t>PREDRAČUN</w:t>
      </w:r>
      <w:r w:rsidRPr="006D3107">
        <w:rPr>
          <w:b/>
          <w:i w:val="0"/>
          <w:sz w:val="36"/>
          <w:szCs w:val="36"/>
        </w:rPr>
        <w:t xml:space="preserve"> </w:t>
      </w:r>
      <w:r w:rsidR="00696163" w:rsidRPr="006D3107">
        <w:rPr>
          <w:b/>
          <w:i w:val="0"/>
          <w:sz w:val="36"/>
          <w:szCs w:val="36"/>
        </w:rPr>
        <w:t>št.____________</w:t>
      </w:r>
    </w:p>
    <w:p w:rsidR="00696163" w:rsidRDefault="00696163" w:rsidP="00696163">
      <w:pPr>
        <w:pStyle w:val="Glava"/>
        <w:tabs>
          <w:tab w:val="clear" w:pos="4536"/>
          <w:tab w:val="clear" w:pos="9072"/>
        </w:tabs>
        <w:jc w:val="both"/>
        <w:rPr>
          <w:i w:val="0"/>
          <w:sz w:val="22"/>
          <w:szCs w:val="22"/>
        </w:rPr>
      </w:pPr>
    </w:p>
    <w:p w:rsidR="00081321" w:rsidRDefault="00081321" w:rsidP="00696163">
      <w:pPr>
        <w:pStyle w:val="Glava"/>
        <w:tabs>
          <w:tab w:val="clear" w:pos="4536"/>
          <w:tab w:val="clear" w:pos="9072"/>
        </w:tabs>
        <w:jc w:val="both"/>
        <w:rPr>
          <w:i w:val="0"/>
          <w:sz w:val="22"/>
          <w:szCs w:val="22"/>
        </w:rPr>
      </w:pPr>
    </w:p>
    <w:p w:rsidR="00081321" w:rsidRDefault="00081321" w:rsidP="00696163">
      <w:pPr>
        <w:pStyle w:val="Glava"/>
        <w:tabs>
          <w:tab w:val="clear" w:pos="4536"/>
          <w:tab w:val="clear" w:pos="9072"/>
        </w:tabs>
        <w:jc w:val="both"/>
        <w:rPr>
          <w:i w:val="0"/>
          <w:sz w:val="22"/>
          <w:szCs w:val="22"/>
        </w:rPr>
      </w:pPr>
    </w:p>
    <w:p w:rsidR="00081321" w:rsidRPr="00081321" w:rsidRDefault="00081321" w:rsidP="00081321">
      <w:pPr>
        <w:pStyle w:val="Glava"/>
        <w:tabs>
          <w:tab w:val="clear" w:pos="4536"/>
          <w:tab w:val="clear" w:pos="9072"/>
        </w:tabs>
        <w:ind w:left="1080"/>
        <w:rPr>
          <w:b/>
          <w:i w:val="0"/>
          <w:sz w:val="22"/>
          <w:szCs w:val="22"/>
        </w:rPr>
      </w:pPr>
      <w:r w:rsidRPr="00081321">
        <w:rPr>
          <w:i w:val="0"/>
          <w:sz w:val="22"/>
          <w:szCs w:val="22"/>
        </w:rPr>
        <w:t>za izvedbo javnega naročila</w:t>
      </w:r>
      <w:r w:rsidRPr="00081321">
        <w:rPr>
          <w:b/>
          <w:i w:val="0"/>
          <w:sz w:val="22"/>
          <w:szCs w:val="22"/>
        </w:rPr>
        <w:t xml:space="preserve"> </w:t>
      </w:r>
      <w:r w:rsidRPr="003F1A18">
        <w:rPr>
          <w:i w:val="0"/>
          <w:sz w:val="22"/>
          <w:szCs w:val="22"/>
        </w:rPr>
        <w:t>»</w:t>
      </w:r>
      <w:r w:rsidR="00151B38">
        <w:rPr>
          <w:b/>
          <w:i w:val="0"/>
          <w:sz w:val="22"/>
          <w:szCs w:val="22"/>
        </w:rPr>
        <w:t>Gornji trg 44, Izvedba gradbeno – obrtniških del pri obnovi štirih uličnih pročelij s stavbnim pohištvom in strehe na stavbi na naslovu Gornji trg 44 v Ljubljani v okviru projekta Ljubljana – moje mesto</w:t>
      </w:r>
      <w:r w:rsidRPr="003F1A18">
        <w:rPr>
          <w:i w:val="0"/>
          <w:sz w:val="22"/>
          <w:szCs w:val="22"/>
        </w:rPr>
        <w:t>«</w:t>
      </w:r>
      <w:r>
        <w:rPr>
          <w:b/>
          <w:i w:val="0"/>
          <w:sz w:val="22"/>
          <w:szCs w:val="22"/>
        </w:rPr>
        <w:t>.</w:t>
      </w:r>
    </w:p>
    <w:p w:rsidR="00696163" w:rsidRDefault="00696163" w:rsidP="00696163">
      <w:pPr>
        <w:pStyle w:val="Glava"/>
        <w:tabs>
          <w:tab w:val="clear" w:pos="4536"/>
          <w:tab w:val="clear" w:pos="9072"/>
        </w:tabs>
        <w:jc w:val="both"/>
        <w:rPr>
          <w:i w:val="0"/>
          <w:sz w:val="22"/>
          <w:szCs w:val="22"/>
        </w:rPr>
      </w:pPr>
    </w:p>
    <w:p w:rsidR="00081321" w:rsidRDefault="00081321" w:rsidP="00696163">
      <w:pPr>
        <w:pStyle w:val="Glava"/>
        <w:tabs>
          <w:tab w:val="clear" w:pos="4536"/>
          <w:tab w:val="clear" w:pos="9072"/>
        </w:tabs>
        <w:jc w:val="both"/>
        <w:rPr>
          <w:i w:val="0"/>
          <w:sz w:val="22"/>
          <w:szCs w:val="22"/>
        </w:rPr>
      </w:pPr>
    </w:p>
    <w:p w:rsidR="00696163" w:rsidRPr="0079325B" w:rsidRDefault="00696163" w:rsidP="00696163">
      <w:pPr>
        <w:ind w:left="1080"/>
        <w:jc w:val="both"/>
        <w:rPr>
          <w:i w:val="0"/>
          <w:sz w:val="22"/>
          <w:szCs w:val="22"/>
        </w:rPr>
      </w:pPr>
    </w:p>
    <w:p w:rsidR="00696163" w:rsidRPr="0079325B" w:rsidRDefault="00696163" w:rsidP="00696163">
      <w:pPr>
        <w:pStyle w:val="Glava"/>
        <w:tabs>
          <w:tab w:val="clear" w:pos="4536"/>
          <w:tab w:val="clear" w:pos="9072"/>
        </w:tabs>
        <w:jc w:val="both"/>
        <w:rPr>
          <w:i w:val="0"/>
          <w:sz w:val="22"/>
          <w:szCs w:val="22"/>
        </w:rPr>
      </w:pPr>
    </w:p>
    <w:tbl>
      <w:tblPr>
        <w:tblW w:w="9000" w:type="dxa"/>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590"/>
        <w:gridCol w:w="4410"/>
      </w:tblGrid>
      <w:tr w:rsidR="00696163" w:rsidRPr="00994C93" w:rsidTr="005C4678">
        <w:trPr>
          <w:trHeight w:val="496"/>
        </w:trPr>
        <w:tc>
          <w:tcPr>
            <w:tcW w:w="4590" w:type="dxa"/>
            <w:tcBorders>
              <w:top w:val="single" w:sz="4" w:space="0" w:color="auto"/>
            </w:tcBorders>
            <w:vAlign w:val="center"/>
          </w:tcPr>
          <w:p w:rsidR="00696163" w:rsidRPr="00994C93" w:rsidRDefault="00696163" w:rsidP="005C4678">
            <w:pPr>
              <w:pStyle w:val="Seznam2"/>
              <w:spacing w:line="240" w:lineRule="atLeast"/>
              <w:ind w:left="0" w:firstLine="0"/>
              <w:jc w:val="both"/>
              <w:rPr>
                <w:rFonts w:ascii="Times New Roman" w:hAnsi="Times New Roman"/>
                <w:b/>
                <w:bCs/>
                <w:sz w:val="22"/>
                <w:szCs w:val="22"/>
              </w:rPr>
            </w:pPr>
            <w:r>
              <w:rPr>
                <w:rFonts w:ascii="Times New Roman" w:hAnsi="Times New Roman"/>
                <w:b/>
                <w:bCs/>
                <w:sz w:val="22"/>
                <w:szCs w:val="22"/>
              </w:rPr>
              <w:t>Skupaj p</w:t>
            </w:r>
            <w:r w:rsidRPr="00994C93">
              <w:rPr>
                <w:rFonts w:ascii="Times New Roman" w:hAnsi="Times New Roman"/>
                <w:b/>
                <w:bCs/>
                <w:sz w:val="22"/>
                <w:szCs w:val="22"/>
              </w:rPr>
              <w:t>onudbena cena v EUR brez DDV</w:t>
            </w:r>
          </w:p>
        </w:tc>
        <w:tc>
          <w:tcPr>
            <w:tcW w:w="4410" w:type="dxa"/>
            <w:tcBorders>
              <w:top w:val="single" w:sz="4" w:space="0" w:color="auto"/>
            </w:tcBorders>
          </w:tcPr>
          <w:p w:rsidR="00696163" w:rsidRPr="00994C93" w:rsidRDefault="00696163" w:rsidP="005C4678">
            <w:pPr>
              <w:pStyle w:val="Seznam2"/>
              <w:spacing w:line="240" w:lineRule="atLeast"/>
              <w:ind w:left="0" w:firstLine="0"/>
              <w:jc w:val="both"/>
              <w:rPr>
                <w:rFonts w:ascii="Times New Roman" w:hAnsi="Times New Roman"/>
                <w:b/>
                <w:sz w:val="22"/>
                <w:szCs w:val="22"/>
              </w:rPr>
            </w:pPr>
          </w:p>
        </w:tc>
      </w:tr>
      <w:tr w:rsidR="00696163" w:rsidRPr="00994C93" w:rsidTr="005C4678">
        <w:trPr>
          <w:trHeight w:val="410"/>
        </w:trPr>
        <w:tc>
          <w:tcPr>
            <w:tcW w:w="4590" w:type="dxa"/>
            <w:vAlign w:val="center"/>
          </w:tcPr>
          <w:p w:rsidR="00696163" w:rsidRPr="00994C93" w:rsidRDefault="00696163" w:rsidP="005C4678">
            <w:pPr>
              <w:pStyle w:val="Seznam2"/>
              <w:spacing w:line="240" w:lineRule="atLeast"/>
              <w:ind w:left="0" w:firstLine="0"/>
              <w:jc w:val="both"/>
              <w:rPr>
                <w:rFonts w:ascii="Times New Roman" w:hAnsi="Times New Roman"/>
                <w:b/>
                <w:bCs/>
                <w:sz w:val="22"/>
                <w:szCs w:val="22"/>
              </w:rPr>
            </w:pPr>
            <w:r w:rsidRPr="00994C93">
              <w:rPr>
                <w:rFonts w:ascii="Times New Roman" w:hAnsi="Times New Roman"/>
                <w:b/>
                <w:bCs/>
                <w:sz w:val="22"/>
                <w:szCs w:val="22"/>
              </w:rPr>
              <w:t>DDV 2</w:t>
            </w:r>
            <w:r>
              <w:rPr>
                <w:rFonts w:ascii="Times New Roman" w:hAnsi="Times New Roman"/>
                <w:b/>
                <w:bCs/>
                <w:sz w:val="22"/>
                <w:szCs w:val="22"/>
              </w:rPr>
              <w:t>2</w:t>
            </w:r>
            <w:r w:rsidRPr="00994C93">
              <w:rPr>
                <w:rFonts w:ascii="Times New Roman" w:hAnsi="Times New Roman"/>
                <w:b/>
                <w:bCs/>
                <w:sz w:val="22"/>
                <w:szCs w:val="22"/>
              </w:rPr>
              <w:t>%</w:t>
            </w:r>
          </w:p>
        </w:tc>
        <w:tc>
          <w:tcPr>
            <w:tcW w:w="4410" w:type="dxa"/>
          </w:tcPr>
          <w:p w:rsidR="00696163" w:rsidRPr="00994C93" w:rsidRDefault="00696163" w:rsidP="005C4678">
            <w:pPr>
              <w:pStyle w:val="Seznam2"/>
              <w:spacing w:line="240" w:lineRule="atLeast"/>
              <w:ind w:left="0" w:firstLine="0"/>
              <w:jc w:val="both"/>
              <w:rPr>
                <w:rFonts w:ascii="Times New Roman" w:hAnsi="Times New Roman"/>
                <w:b/>
                <w:sz w:val="22"/>
                <w:szCs w:val="22"/>
              </w:rPr>
            </w:pPr>
          </w:p>
          <w:p w:rsidR="00696163" w:rsidRPr="00994C93" w:rsidRDefault="00696163" w:rsidP="005C4678">
            <w:pPr>
              <w:pStyle w:val="Seznam2"/>
              <w:spacing w:line="240" w:lineRule="atLeast"/>
              <w:ind w:left="0" w:firstLine="0"/>
              <w:jc w:val="both"/>
              <w:rPr>
                <w:rFonts w:ascii="Times New Roman" w:hAnsi="Times New Roman"/>
                <w:b/>
                <w:sz w:val="22"/>
                <w:szCs w:val="22"/>
              </w:rPr>
            </w:pPr>
          </w:p>
        </w:tc>
      </w:tr>
      <w:tr w:rsidR="00696163" w:rsidRPr="00994C93" w:rsidTr="005C4678">
        <w:trPr>
          <w:trHeight w:val="417"/>
        </w:trPr>
        <w:tc>
          <w:tcPr>
            <w:tcW w:w="4590" w:type="dxa"/>
            <w:vAlign w:val="center"/>
          </w:tcPr>
          <w:p w:rsidR="00696163" w:rsidRPr="00994C93" w:rsidRDefault="00696163" w:rsidP="005C4678">
            <w:pPr>
              <w:pStyle w:val="Seznam2"/>
              <w:spacing w:line="240" w:lineRule="atLeast"/>
              <w:ind w:left="0" w:firstLine="0"/>
              <w:jc w:val="both"/>
              <w:rPr>
                <w:rFonts w:ascii="Times New Roman" w:hAnsi="Times New Roman"/>
                <w:b/>
                <w:bCs/>
                <w:sz w:val="22"/>
                <w:szCs w:val="22"/>
              </w:rPr>
            </w:pPr>
            <w:r w:rsidRPr="00994C93">
              <w:rPr>
                <w:rFonts w:ascii="Times New Roman" w:hAnsi="Times New Roman"/>
                <w:b/>
                <w:bCs/>
                <w:sz w:val="22"/>
                <w:szCs w:val="22"/>
              </w:rPr>
              <w:t xml:space="preserve">Skupaj ponudbena cena v EUR z DDV </w:t>
            </w:r>
          </w:p>
        </w:tc>
        <w:tc>
          <w:tcPr>
            <w:tcW w:w="4410" w:type="dxa"/>
          </w:tcPr>
          <w:p w:rsidR="00696163" w:rsidRPr="00994C93" w:rsidRDefault="00696163" w:rsidP="005C4678">
            <w:pPr>
              <w:pStyle w:val="Seznam2"/>
              <w:spacing w:line="240" w:lineRule="atLeast"/>
              <w:ind w:left="0" w:firstLine="0"/>
              <w:jc w:val="both"/>
              <w:rPr>
                <w:rFonts w:ascii="Times New Roman" w:hAnsi="Times New Roman"/>
                <w:b/>
                <w:sz w:val="22"/>
                <w:szCs w:val="22"/>
              </w:rPr>
            </w:pPr>
          </w:p>
          <w:p w:rsidR="00696163" w:rsidRPr="00994C93" w:rsidRDefault="00696163" w:rsidP="005C4678">
            <w:pPr>
              <w:pStyle w:val="Seznam2"/>
              <w:spacing w:line="240" w:lineRule="atLeast"/>
              <w:ind w:left="0" w:firstLine="0"/>
              <w:jc w:val="both"/>
              <w:rPr>
                <w:rFonts w:ascii="Times New Roman" w:hAnsi="Times New Roman"/>
                <w:b/>
                <w:sz w:val="22"/>
                <w:szCs w:val="22"/>
              </w:rPr>
            </w:pPr>
          </w:p>
        </w:tc>
      </w:tr>
    </w:tbl>
    <w:p w:rsidR="00696163" w:rsidRDefault="00696163" w:rsidP="00696163">
      <w:pPr>
        <w:pStyle w:val="Glava"/>
        <w:tabs>
          <w:tab w:val="clear" w:pos="4536"/>
          <w:tab w:val="clear" w:pos="9072"/>
        </w:tabs>
        <w:ind w:left="1080"/>
        <w:jc w:val="both"/>
        <w:rPr>
          <w:i w:val="0"/>
          <w:sz w:val="22"/>
          <w:szCs w:val="22"/>
        </w:rPr>
      </w:pPr>
    </w:p>
    <w:p w:rsidR="00696163" w:rsidRPr="0079325B" w:rsidRDefault="00696163" w:rsidP="00696163">
      <w:pPr>
        <w:pStyle w:val="Glava"/>
        <w:tabs>
          <w:tab w:val="clear" w:pos="4536"/>
          <w:tab w:val="clear" w:pos="9072"/>
        </w:tabs>
        <w:ind w:left="1080"/>
        <w:jc w:val="both"/>
        <w:rPr>
          <w:i w:val="0"/>
          <w:sz w:val="22"/>
          <w:szCs w:val="22"/>
        </w:rPr>
      </w:pPr>
    </w:p>
    <w:p w:rsidR="00957501" w:rsidRPr="0079325B" w:rsidRDefault="00957501" w:rsidP="00957501">
      <w:pPr>
        <w:ind w:left="1080"/>
        <w:jc w:val="both"/>
        <w:rPr>
          <w:i w:val="0"/>
          <w:sz w:val="22"/>
          <w:szCs w:val="22"/>
        </w:rPr>
      </w:pPr>
      <w:r w:rsidRPr="0079325B">
        <w:rPr>
          <w:i w:val="0"/>
          <w:sz w:val="22"/>
          <w:szCs w:val="22"/>
        </w:rPr>
        <w:t xml:space="preserve">Ponudba velja </w:t>
      </w:r>
      <w:r w:rsidR="00D21448">
        <w:rPr>
          <w:i w:val="0"/>
          <w:sz w:val="22"/>
          <w:szCs w:val="22"/>
        </w:rPr>
        <w:t>6 mesecev.</w:t>
      </w:r>
    </w:p>
    <w:p w:rsidR="00696163" w:rsidRDefault="00696163" w:rsidP="00696163">
      <w:pPr>
        <w:pStyle w:val="Glava"/>
        <w:tabs>
          <w:tab w:val="clear" w:pos="4536"/>
          <w:tab w:val="clear" w:pos="9072"/>
        </w:tabs>
        <w:ind w:left="1080"/>
        <w:jc w:val="both"/>
        <w:rPr>
          <w:i w:val="0"/>
          <w:sz w:val="22"/>
          <w:szCs w:val="22"/>
        </w:rPr>
      </w:pPr>
    </w:p>
    <w:p w:rsidR="00696163" w:rsidRDefault="00696163" w:rsidP="00696163">
      <w:pPr>
        <w:pStyle w:val="Glava"/>
        <w:tabs>
          <w:tab w:val="clear" w:pos="4536"/>
          <w:tab w:val="clear" w:pos="9072"/>
        </w:tabs>
        <w:ind w:left="1080"/>
        <w:jc w:val="both"/>
        <w:rPr>
          <w:i w:val="0"/>
          <w:sz w:val="22"/>
          <w:szCs w:val="22"/>
        </w:rPr>
      </w:pPr>
    </w:p>
    <w:p w:rsidR="00696163" w:rsidRPr="0079325B" w:rsidRDefault="00696163" w:rsidP="00696163">
      <w:pPr>
        <w:pStyle w:val="Glava"/>
        <w:tabs>
          <w:tab w:val="clear" w:pos="4536"/>
          <w:tab w:val="clear" w:pos="9072"/>
        </w:tabs>
        <w:ind w:left="1080"/>
        <w:jc w:val="both"/>
        <w:rPr>
          <w:i w:val="0"/>
          <w:sz w:val="22"/>
          <w:szCs w:val="22"/>
        </w:rPr>
      </w:pPr>
    </w:p>
    <w:p w:rsidR="00696163" w:rsidRPr="0079325B" w:rsidRDefault="00696163" w:rsidP="00696163">
      <w:pPr>
        <w:pStyle w:val="Glava"/>
        <w:tabs>
          <w:tab w:val="clear" w:pos="4536"/>
          <w:tab w:val="clear" w:pos="9072"/>
        </w:tabs>
        <w:ind w:left="1080"/>
        <w:jc w:val="both"/>
        <w:rPr>
          <w:i w:val="0"/>
          <w:sz w:val="22"/>
          <w:szCs w:val="22"/>
        </w:rPr>
      </w:pPr>
    </w:p>
    <w:p w:rsidR="00696163" w:rsidRDefault="00696163" w:rsidP="00696163">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rsidR="00696163" w:rsidRDefault="00696163" w:rsidP="005C4678">
      <w:pPr>
        <w:pStyle w:val="Glava"/>
        <w:tabs>
          <w:tab w:val="clear" w:pos="4536"/>
          <w:tab w:val="clear" w:pos="9072"/>
        </w:tabs>
        <w:ind w:left="1080"/>
        <w:rPr>
          <w:b/>
          <w:i w:val="0"/>
          <w:sz w:val="22"/>
          <w:szCs w:val="22"/>
        </w:rPr>
      </w:pPr>
    </w:p>
    <w:p w:rsidR="005C4678" w:rsidRDefault="005C4678" w:rsidP="005C4678">
      <w:pPr>
        <w:pStyle w:val="Glava"/>
        <w:tabs>
          <w:tab w:val="clear" w:pos="4536"/>
          <w:tab w:val="clear" w:pos="9072"/>
        </w:tabs>
        <w:ind w:left="1080"/>
        <w:rPr>
          <w:b/>
          <w:i w:val="0"/>
          <w:sz w:val="22"/>
          <w:szCs w:val="22"/>
        </w:rPr>
      </w:pPr>
    </w:p>
    <w:p w:rsidR="005C4678" w:rsidRDefault="005C4678" w:rsidP="005C4678">
      <w:pPr>
        <w:pStyle w:val="Glava"/>
        <w:tabs>
          <w:tab w:val="clear" w:pos="4536"/>
          <w:tab w:val="clear" w:pos="9072"/>
        </w:tabs>
        <w:ind w:left="1080"/>
        <w:rPr>
          <w:b/>
          <w:i w:val="0"/>
          <w:sz w:val="22"/>
          <w:szCs w:val="22"/>
        </w:rPr>
      </w:pPr>
    </w:p>
    <w:p w:rsidR="005C4678" w:rsidRDefault="005C4678" w:rsidP="005C4678">
      <w:pPr>
        <w:pStyle w:val="Glava"/>
        <w:tabs>
          <w:tab w:val="clear" w:pos="4536"/>
          <w:tab w:val="clear" w:pos="9072"/>
        </w:tabs>
        <w:ind w:left="1080"/>
        <w:rPr>
          <w:b/>
          <w:i w:val="0"/>
          <w:sz w:val="22"/>
          <w:szCs w:val="22"/>
        </w:rPr>
      </w:pPr>
    </w:p>
    <w:p w:rsidR="005C4678" w:rsidRDefault="005C4678" w:rsidP="005C4678">
      <w:pPr>
        <w:pStyle w:val="Glava"/>
        <w:tabs>
          <w:tab w:val="clear" w:pos="4536"/>
          <w:tab w:val="clear" w:pos="9072"/>
        </w:tabs>
        <w:ind w:left="1080"/>
        <w:rPr>
          <w:b/>
          <w:i w:val="0"/>
          <w:sz w:val="22"/>
          <w:szCs w:val="22"/>
        </w:rPr>
      </w:pPr>
    </w:p>
    <w:p w:rsidR="005C4678" w:rsidRDefault="005C4678" w:rsidP="005C4678">
      <w:pPr>
        <w:pStyle w:val="Glava"/>
        <w:tabs>
          <w:tab w:val="clear" w:pos="4536"/>
          <w:tab w:val="clear" w:pos="9072"/>
        </w:tabs>
        <w:ind w:left="1080"/>
        <w:rPr>
          <w:b/>
          <w:i w:val="0"/>
          <w:sz w:val="22"/>
          <w:szCs w:val="22"/>
        </w:rPr>
      </w:pPr>
    </w:p>
    <w:p w:rsidR="00696163" w:rsidRDefault="00696163" w:rsidP="005225D2">
      <w:pPr>
        <w:pStyle w:val="Glava"/>
        <w:tabs>
          <w:tab w:val="clear" w:pos="4536"/>
          <w:tab w:val="clear" w:pos="9072"/>
        </w:tabs>
        <w:ind w:left="1080"/>
        <w:jc w:val="right"/>
        <w:rPr>
          <w:b/>
          <w:i w:val="0"/>
          <w:sz w:val="22"/>
          <w:szCs w:val="22"/>
        </w:rPr>
      </w:pPr>
    </w:p>
    <w:p w:rsidR="00696163" w:rsidRDefault="00696163" w:rsidP="005225D2">
      <w:pPr>
        <w:pStyle w:val="Glava"/>
        <w:tabs>
          <w:tab w:val="clear" w:pos="4536"/>
          <w:tab w:val="clear" w:pos="9072"/>
        </w:tabs>
        <w:ind w:left="1080"/>
        <w:jc w:val="right"/>
        <w:rPr>
          <w:b/>
          <w:i w:val="0"/>
          <w:sz w:val="22"/>
          <w:szCs w:val="22"/>
        </w:rPr>
      </w:pPr>
    </w:p>
    <w:p w:rsidR="00C63CC1" w:rsidRDefault="00C63CC1" w:rsidP="00C32572">
      <w:pPr>
        <w:pStyle w:val="Glava"/>
        <w:tabs>
          <w:tab w:val="clear" w:pos="4536"/>
          <w:tab w:val="clear" w:pos="9072"/>
        </w:tabs>
        <w:rPr>
          <w:b/>
          <w:i w:val="0"/>
          <w:sz w:val="22"/>
          <w:szCs w:val="22"/>
        </w:rPr>
      </w:pPr>
    </w:p>
    <w:p w:rsidR="00A140F6" w:rsidRDefault="00A140F6" w:rsidP="00C32572">
      <w:pPr>
        <w:pStyle w:val="Glava"/>
        <w:tabs>
          <w:tab w:val="clear" w:pos="4536"/>
          <w:tab w:val="clear" w:pos="9072"/>
        </w:tabs>
        <w:rPr>
          <w:b/>
          <w:i w:val="0"/>
          <w:sz w:val="22"/>
          <w:szCs w:val="22"/>
        </w:rPr>
      </w:pPr>
    </w:p>
    <w:p w:rsidR="00C57374" w:rsidRDefault="00C57374" w:rsidP="005225D2">
      <w:pPr>
        <w:pStyle w:val="Glava"/>
        <w:tabs>
          <w:tab w:val="clear" w:pos="4536"/>
          <w:tab w:val="clear" w:pos="9072"/>
        </w:tabs>
        <w:ind w:left="1080"/>
        <w:jc w:val="right"/>
        <w:rPr>
          <w:b/>
          <w:i w:val="0"/>
          <w:sz w:val="22"/>
          <w:szCs w:val="22"/>
        </w:rPr>
      </w:pPr>
    </w:p>
    <w:p w:rsidR="00C57374" w:rsidRDefault="00C57374" w:rsidP="005225D2">
      <w:pPr>
        <w:pStyle w:val="Glava"/>
        <w:tabs>
          <w:tab w:val="clear" w:pos="4536"/>
          <w:tab w:val="clear" w:pos="9072"/>
        </w:tabs>
        <w:ind w:left="1080"/>
        <w:jc w:val="right"/>
        <w:rPr>
          <w:b/>
          <w:i w:val="0"/>
          <w:sz w:val="22"/>
          <w:szCs w:val="22"/>
        </w:rPr>
      </w:pPr>
    </w:p>
    <w:p w:rsidR="00C57374" w:rsidRDefault="00C57374" w:rsidP="005225D2">
      <w:pPr>
        <w:pStyle w:val="Glava"/>
        <w:tabs>
          <w:tab w:val="clear" w:pos="4536"/>
          <w:tab w:val="clear" w:pos="9072"/>
        </w:tabs>
        <w:ind w:left="1080"/>
        <w:jc w:val="right"/>
        <w:rPr>
          <w:b/>
          <w:i w:val="0"/>
          <w:sz w:val="22"/>
          <w:szCs w:val="22"/>
        </w:rPr>
      </w:pPr>
    </w:p>
    <w:p w:rsidR="00C57374" w:rsidRDefault="00C57374" w:rsidP="005225D2">
      <w:pPr>
        <w:pStyle w:val="Glava"/>
        <w:tabs>
          <w:tab w:val="clear" w:pos="4536"/>
          <w:tab w:val="clear" w:pos="9072"/>
        </w:tabs>
        <w:ind w:left="1080"/>
        <w:jc w:val="right"/>
        <w:rPr>
          <w:b/>
          <w:i w:val="0"/>
          <w:sz w:val="22"/>
          <w:szCs w:val="22"/>
        </w:rPr>
      </w:pPr>
    </w:p>
    <w:p w:rsidR="00C57374" w:rsidRDefault="00C57374" w:rsidP="005225D2">
      <w:pPr>
        <w:pStyle w:val="Glava"/>
        <w:tabs>
          <w:tab w:val="clear" w:pos="4536"/>
          <w:tab w:val="clear" w:pos="9072"/>
        </w:tabs>
        <w:ind w:left="1080"/>
        <w:jc w:val="right"/>
        <w:rPr>
          <w:b/>
          <w:i w:val="0"/>
          <w:sz w:val="22"/>
          <w:szCs w:val="22"/>
        </w:rPr>
      </w:pPr>
    </w:p>
    <w:p w:rsidR="00C57374" w:rsidRDefault="00C57374" w:rsidP="005225D2">
      <w:pPr>
        <w:pStyle w:val="Glava"/>
        <w:tabs>
          <w:tab w:val="clear" w:pos="4536"/>
          <w:tab w:val="clear" w:pos="9072"/>
        </w:tabs>
        <w:ind w:left="1080"/>
        <w:jc w:val="right"/>
        <w:rPr>
          <w:b/>
          <w:i w:val="0"/>
          <w:sz w:val="22"/>
          <w:szCs w:val="22"/>
        </w:rPr>
      </w:pPr>
    </w:p>
    <w:p w:rsidR="00C57374" w:rsidRDefault="00C57374" w:rsidP="005225D2">
      <w:pPr>
        <w:pStyle w:val="Glava"/>
        <w:tabs>
          <w:tab w:val="clear" w:pos="4536"/>
          <w:tab w:val="clear" w:pos="9072"/>
        </w:tabs>
        <w:ind w:left="1080"/>
        <w:jc w:val="right"/>
        <w:rPr>
          <w:b/>
          <w:i w:val="0"/>
          <w:sz w:val="22"/>
          <w:szCs w:val="22"/>
        </w:rPr>
      </w:pPr>
    </w:p>
    <w:p w:rsidR="00C57374" w:rsidRDefault="00C57374" w:rsidP="005225D2">
      <w:pPr>
        <w:pStyle w:val="Glava"/>
        <w:tabs>
          <w:tab w:val="clear" w:pos="4536"/>
          <w:tab w:val="clear" w:pos="9072"/>
        </w:tabs>
        <w:ind w:left="1080"/>
        <w:jc w:val="right"/>
        <w:rPr>
          <w:b/>
          <w:i w:val="0"/>
          <w:sz w:val="22"/>
          <w:szCs w:val="22"/>
        </w:rPr>
      </w:pPr>
    </w:p>
    <w:p w:rsidR="00C57374" w:rsidRDefault="00C57374" w:rsidP="005225D2">
      <w:pPr>
        <w:pStyle w:val="Glava"/>
        <w:tabs>
          <w:tab w:val="clear" w:pos="4536"/>
          <w:tab w:val="clear" w:pos="9072"/>
        </w:tabs>
        <w:ind w:left="1080"/>
        <w:jc w:val="right"/>
        <w:rPr>
          <w:b/>
          <w:i w:val="0"/>
          <w:sz w:val="22"/>
          <w:szCs w:val="22"/>
        </w:rPr>
      </w:pPr>
    </w:p>
    <w:p w:rsidR="00C57374" w:rsidRDefault="00C57374" w:rsidP="005225D2">
      <w:pPr>
        <w:pStyle w:val="Glava"/>
        <w:tabs>
          <w:tab w:val="clear" w:pos="4536"/>
          <w:tab w:val="clear" w:pos="9072"/>
        </w:tabs>
        <w:ind w:left="1080"/>
        <w:jc w:val="right"/>
        <w:rPr>
          <w:b/>
          <w:i w:val="0"/>
          <w:sz w:val="22"/>
          <w:szCs w:val="22"/>
        </w:rPr>
      </w:pPr>
    </w:p>
    <w:p w:rsidR="00C57374" w:rsidRDefault="00C57374" w:rsidP="005225D2">
      <w:pPr>
        <w:pStyle w:val="Glava"/>
        <w:tabs>
          <w:tab w:val="clear" w:pos="4536"/>
          <w:tab w:val="clear" w:pos="9072"/>
        </w:tabs>
        <w:ind w:left="1080"/>
        <w:jc w:val="right"/>
        <w:rPr>
          <w:b/>
          <w:i w:val="0"/>
          <w:sz w:val="22"/>
          <w:szCs w:val="22"/>
        </w:rPr>
      </w:pPr>
    </w:p>
    <w:p w:rsidR="00E35B7D" w:rsidRDefault="00E35B7D" w:rsidP="005225D2">
      <w:pPr>
        <w:pStyle w:val="Glava"/>
        <w:tabs>
          <w:tab w:val="clear" w:pos="4536"/>
          <w:tab w:val="clear" w:pos="9072"/>
        </w:tabs>
        <w:ind w:left="1080"/>
        <w:jc w:val="right"/>
        <w:rPr>
          <w:b/>
          <w:i w:val="0"/>
          <w:sz w:val="22"/>
          <w:szCs w:val="22"/>
        </w:rPr>
      </w:pPr>
    </w:p>
    <w:p w:rsidR="005225D2" w:rsidRPr="004E3642" w:rsidRDefault="005225D2" w:rsidP="005225D2">
      <w:pPr>
        <w:pStyle w:val="Glava"/>
        <w:tabs>
          <w:tab w:val="clear" w:pos="4536"/>
          <w:tab w:val="clear" w:pos="9072"/>
        </w:tabs>
        <w:ind w:left="1080"/>
        <w:jc w:val="right"/>
        <w:rPr>
          <w:b/>
          <w:i w:val="0"/>
          <w:sz w:val="22"/>
          <w:szCs w:val="22"/>
        </w:rPr>
      </w:pPr>
      <w:r w:rsidRPr="004E3642">
        <w:rPr>
          <w:b/>
          <w:i w:val="0"/>
          <w:sz w:val="22"/>
          <w:szCs w:val="22"/>
        </w:rPr>
        <w:t xml:space="preserve">PRILOGA </w:t>
      </w:r>
      <w:r>
        <w:rPr>
          <w:b/>
          <w:i w:val="0"/>
          <w:sz w:val="22"/>
          <w:szCs w:val="22"/>
        </w:rPr>
        <w:t>3</w:t>
      </w: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Pr="00FF38DC" w:rsidRDefault="005225D2" w:rsidP="005225D2">
      <w:pPr>
        <w:pStyle w:val="Glava"/>
        <w:tabs>
          <w:tab w:val="clear" w:pos="4536"/>
          <w:tab w:val="clear" w:pos="9072"/>
        </w:tabs>
        <w:ind w:left="1080"/>
        <w:jc w:val="center"/>
        <w:rPr>
          <w:b/>
          <w:i w:val="0"/>
          <w:sz w:val="28"/>
          <w:szCs w:val="28"/>
        </w:rPr>
      </w:pPr>
      <w:r>
        <w:rPr>
          <w:b/>
          <w:i w:val="0"/>
          <w:sz w:val="28"/>
          <w:szCs w:val="28"/>
        </w:rPr>
        <w:t>POOBLASTILO</w:t>
      </w:r>
      <w:r w:rsidRPr="00FF38DC">
        <w:rPr>
          <w:b/>
          <w:i w:val="0"/>
          <w:sz w:val="28"/>
          <w:szCs w:val="28"/>
        </w:rPr>
        <w:t xml:space="preserve"> PRAVNE OSEBE</w:t>
      </w:r>
    </w:p>
    <w:p w:rsidR="005225D2" w:rsidRPr="00FF38DC" w:rsidRDefault="005225D2" w:rsidP="005225D2">
      <w:pPr>
        <w:pStyle w:val="Glava"/>
        <w:tabs>
          <w:tab w:val="clear" w:pos="4536"/>
          <w:tab w:val="clear" w:pos="9072"/>
        </w:tabs>
        <w:ind w:left="1080"/>
        <w:jc w:val="both"/>
        <w:rPr>
          <w:i w:val="0"/>
          <w:sz w:val="22"/>
          <w:szCs w:val="22"/>
        </w:rPr>
      </w:pPr>
    </w:p>
    <w:p w:rsidR="005225D2" w:rsidRPr="00FF38DC"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r>
        <w:rPr>
          <w:i w:val="0"/>
          <w:sz w:val="22"/>
          <w:szCs w:val="22"/>
        </w:rPr>
        <w:t>Pooblaščamo naročnika Mestno občino Ljubljana, Mestni trg 1, 1000 Ljubljana, da za potrebe preverjanja obveznega izpolnjevanja pogojev iz prvega odstavka 75. člena ZJN-3 v postopku javnega naročanja »</w:t>
      </w:r>
      <w:r w:rsidR="00170C53">
        <w:rPr>
          <w:b/>
          <w:i w:val="0"/>
          <w:sz w:val="22"/>
          <w:szCs w:val="22"/>
        </w:rPr>
        <w:t>Gornji trg 44, Izvedba gradbeno – obrtniških del pri obnovi štirih uličnih pročelij s stavbnim pohištvom in strehe na stavbi na naslovu Gornji trg 44 v Ljubljani v okviru projekta Ljubljana – moje mesto</w:t>
      </w:r>
      <w:r w:rsidRPr="003F1A18">
        <w:rPr>
          <w:i w:val="0"/>
          <w:sz w:val="22"/>
          <w:szCs w:val="22"/>
        </w:rPr>
        <w:t>«</w:t>
      </w:r>
    </w:p>
    <w:p w:rsidR="005225D2"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r>
        <w:rPr>
          <w:i w:val="0"/>
          <w:sz w:val="22"/>
          <w:szCs w:val="22"/>
        </w:rPr>
        <w:t>Za nas kot gospodarski subjekt z naslednjimi podatki:</w:t>
      </w:r>
    </w:p>
    <w:p w:rsidR="005225D2"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p>
    <w:tbl>
      <w:tblPr>
        <w:tblStyle w:val="Tabelamrea"/>
        <w:tblW w:w="0" w:type="auto"/>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6"/>
        <w:gridCol w:w="5912"/>
      </w:tblGrid>
      <w:tr w:rsidR="005225D2" w:rsidTr="006C198D">
        <w:tc>
          <w:tcPr>
            <w:tcW w:w="2976" w:type="dxa"/>
          </w:tcPr>
          <w:p w:rsidR="005225D2" w:rsidRDefault="005225D2" w:rsidP="006C198D">
            <w:pPr>
              <w:pStyle w:val="Glava"/>
              <w:tabs>
                <w:tab w:val="clear" w:pos="4536"/>
                <w:tab w:val="clear" w:pos="9072"/>
              </w:tabs>
              <w:jc w:val="both"/>
              <w:rPr>
                <w:i w:val="0"/>
                <w:sz w:val="22"/>
                <w:szCs w:val="22"/>
              </w:rPr>
            </w:pPr>
            <w:r>
              <w:rPr>
                <w:i w:val="0"/>
                <w:sz w:val="22"/>
                <w:szCs w:val="22"/>
              </w:rPr>
              <w:t>Polno ime pravne osebe:</w:t>
            </w:r>
          </w:p>
        </w:tc>
        <w:tc>
          <w:tcPr>
            <w:tcW w:w="5912" w:type="dxa"/>
            <w:tcBorders>
              <w:bottom w:val="single" w:sz="4" w:space="0" w:color="auto"/>
            </w:tcBorders>
          </w:tcPr>
          <w:p w:rsidR="005225D2" w:rsidRDefault="005225D2" w:rsidP="006C198D">
            <w:pPr>
              <w:pStyle w:val="Glava"/>
              <w:tabs>
                <w:tab w:val="clear" w:pos="4536"/>
                <w:tab w:val="clear" w:pos="9072"/>
              </w:tabs>
              <w:jc w:val="both"/>
              <w:rPr>
                <w:i w:val="0"/>
                <w:sz w:val="22"/>
                <w:szCs w:val="22"/>
              </w:rPr>
            </w:pPr>
          </w:p>
        </w:tc>
      </w:tr>
      <w:tr w:rsidR="005225D2" w:rsidTr="006C198D">
        <w:tc>
          <w:tcPr>
            <w:tcW w:w="2976" w:type="dxa"/>
          </w:tcPr>
          <w:p w:rsidR="005225D2" w:rsidRDefault="005225D2" w:rsidP="006C198D">
            <w:pPr>
              <w:pStyle w:val="Glava"/>
              <w:tabs>
                <w:tab w:val="clear" w:pos="4536"/>
                <w:tab w:val="clear" w:pos="9072"/>
              </w:tabs>
              <w:jc w:val="both"/>
              <w:rPr>
                <w:i w:val="0"/>
                <w:sz w:val="22"/>
                <w:szCs w:val="22"/>
              </w:rPr>
            </w:pPr>
          </w:p>
          <w:p w:rsidR="005225D2" w:rsidRDefault="005225D2" w:rsidP="006C198D">
            <w:pPr>
              <w:pStyle w:val="Glava"/>
              <w:tabs>
                <w:tab w:val="clear" w:pos="4536"/>
                <w:tab w:val="clear" w:pos="9072"/>
              </w:tabs>
              <w:jc w:val="both"/>
              <w:rPr>
                <w:i w:val="0"/>
                <w:sz w:val="22"/>
                <w:szCs w:val="22"/>
              </w:rPr>
            </w:pPr>
            <w:r>
              <w:rPr>
                <w:i w:val="0"/>
                <w:sz w:val="22"/>
                <w:szCs w:val="22"/>
              </w:rPr>
              <w:t>Sedež pravne osebe:</w:t>
            </w:r>
          </w:p>
        </w:tc>
        <w:tc>
          <w:tcPr>
            <w:tcW w:w="5912" w:type="dxa"/>
            <w:tcBorders>
              <w:top w:val="single" w:sz="4" w:space="0" w:color="auto"/>
              <w:bottom w:val="single" w:sz="4" w:space="0" w:color="auto"/>
            </w:tcBorders>
          </w:tcPr>
          <w:p w:rsidR="005225D2" w:rsidRDefault="005225D2" w:rsidP="006C198D">
            <w:pPr>
              <w:pStyle w:val="Glava"/>
              <w:tabs>
                <w:tab w:val="clear" w:pos="4536"/>
                <w:tab w:val="clear" w:pos="9072"/>
              </w:tabs>
              <w:jc w:val="both"/>
              <w:rPr>
                <w:i w:val="0"/>
                <w:sz w:val="22"/>
                <w:szCs w:val="22"/>
              </w:rPr>
            </w:pPr>
          </w:p>
        </w:tc>
      </w:tr>
      <w:tr w:rsidR="005225D2" w:rsidTr="006C198D">
        <w:tc>
          <w:tcPr>
            <w:tcW w:w="2976" w:type="dxa"/>
          </w:tcPr>
          <w:p w:rsidR="005225D2" w:rsidRDefault="005225D2" w:rsidP="006C198D">
            <w:pPr>
              <w:pStyle w:val="Glava"/>
              <w:tabs>
                <w:tab w:val="clear" w:pos="4536"/>
                <w:tab w:val="clear" w:pos="9072"/>
              </w:tabs>
              <w:jc w:val="both"/>
              <w:rPr>
                <w:i w:val="0"/>
                <w:sz w:val="22"/>
                <w:szCs w:val="22"/>
              </w:rPr>
            </w:pPr>
          </w:p>
          <w:p w:rsidR="005225D2" w:rsidRDefault="005225D2" w:rsidP="006C198D">
            <w:pPr>
              <w:pStyle w:val="Glava"/>
              <w:tabs>
                <w:tab w:val="clear" w:pos="4536"/>
                <w:tab w:val="clear" w:pos="9072"/>
              </w:tabs>
              <w:jc w:val="both"/>
              <w:rPr>
                <w:i w:val="0"/>
                <w:sz w:val="22"/>
                <w:szCs w:val="22"/>
              </w:rPr>
            </w:pPr>
            <w:r>
              <w:rPr>
                <w:i w:val="0"/>
                <w:sz w:val="22"/>
                <w:szCs w:val="22"/>
              </w:rPr>
              <w:t>Občina sedeža pravne osebe:</w:t>
            </w:r>
          </w:p>
        </w:tc>
        <w:tc>
          <w:tcPr>
            <w:tcW w:w="5912" w:type="dxa"/>
            <w:tcBorders>
              <w:top w:val="single" w:sz="4" w:space="0" w:color="auto"/>
              <w:bottom w:val="single" w:sz="4" w:space="0" w:color="auto"/>
            </w:tcBorders>
          </w:tcPr>
          <w:p w:rsidR="005225D2" w:rsidRDefault="005225D2" w:rsidP="006C198D">
            <w:pPr>
              <w:pStyle w:val="Glava"/>
              <w:tabs>
                <w:tab w:val="clear" w:pos="4536"/>
                <w:tab w:val="clear" w:pos="9072"/>
              </w:tabs>
              <w:jc w:val="both"/>
              <w:rPr>
                <w:i w:val="0"/>
                <w:sz w:val="22"/>
                <w:szCs w:val="22"/>
              </w:rPr>
            </w:pPr>
          </w:p>
        </w:tc>
      </w:tr>
      <w:tr w:rsidR="005225D2" w:rsidTr="006C198D">
        <w:tc>
          <w:tcPr>
            <w:tcW w:w="2976" w:type="dxa"/>
          </w:tcPr>
          <w:p w:rsidR="005225D2" w:rsidRDefault="005225D2" w:rsidP="006C198D">
            <w:pPr>
              <w:pStyle w:val="Glava"/>
              <w:tabs>
                <w:tab w:val="clear" w:pos="4536"/>
                <w:tab w:val="clear" w:pos="9072"/>
              </w:tabs>
              <w:jc w:val="both"/>
              <w:rPr>
                <w:i w:val="0"/>
                <w:sz w:val="22"/>
                <w:szCs w:val="22"/>
              </w:rPr>
            </w:pPr>
          </w:p>
          <w:p w:rsidR="005225D2" w:rsidRDefault="005225D2" w:rsidP="006C198D">
            <w:pPr>
              <w:pStyle w:val="Glava"/>
              <w:tabs>
                <w:tab w:val="clear" w:pos="4536"/>
                <w:tab w:val="clear" w:pos="9072"/>
              </w:tabs>
              <w:jc w:val="both"/>
              <w:rPr>
                <w:i w:val="0"/>
                <w:sz w:val="22"/>
                <w:szCs w:val="22"/>
              </w:rPr>
            </w:pPr>
            <w:r>
              <w:rPr>
                <w:i w:val="0"/>
                <w:sz w:val="22"/>
                <w:szCs w:val="22"/>
              </w:rPr>
              <w:t>Matična številka pravne osebe:</w:t>
            </w:r>
          </w:p>
        </w:tc>
        <w:tc>
          <w:tcPr>
            <w:tcW w:w="5912" w:type="dxa"/>
            <w:tcBorders>
              <w:top w:val="single" w:sz="4" w:space="0" w:color="auto"/>
              <w:bottom w:val="single" w:sz="4" w:space="0" w:color="auto"/>
            </w:tcBorders>
          </w:tcPr>
          <w:p w:rsidR="005225D2" w:rsidRDefault="005225D2" w:rsidP="006C198D">
            <w:pPr>
              <w:pStyle w:val="Glava"/>
              <w:tabs>
                <w:tab w:val="clear" w:pos="4536"/>
                <w:tab w:val="clear" w:pos="9072"/>
              </w:tabs>
              <w:jc w:val="both"/>
              <w:rPr>
                <w:i w:val="0"/>
                <w:sz w:val="22"/>
                <w:szCs w:val="22"/>
              </w:rPr>
            </w:pPr>
          </w:p>
        </w:tc>
      </w:tr>
    </w:tbl>
    <w:p w:rsidR="005225D2"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r>
        <w:rPr>
          <w:i w:val="0"/>
          <w:sz w:val="22"/>
          <w:szCs w:val="22"/>
        </w:rPr>
        <w:t>pridobi od</w:t>
      </w:r>
      <w:r w:rsidRPr="00BE551F">
        <w:rPr>
          <w:i w:val="0"/>
          <w:sz w:val="22"/>
          <w:szCs w:val="22"/>
        </w:rPr>
        <w:t xml:space="preserve"> </w:t>
      </w:r>
      <w:r>
        <w:rPr>
          <w:i w:val="0"/>
          <w:sz w:val="22"/>
          <w:szCs w:val="22"/>
        </w:rPr>
        <w:t>Ministrstva za pravosodje potrdilo iz kazenske evidence pravnih oseb.</w:t>
      </w:r>
    </w:p>
    <w:p w:rsidR="005225D2"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p>
    <w:p w:rsidR="005225D2" w:rsidRDefault="005225D2" w:rsidP="005225D2">
      <w:pPr>
        <w:jc w:val="both"/>
        <w:rPr>
          <w:i w:val="0"/>
          <w:sz w:val="22"/>
          <w:szCs w:val="22"/>
        </w:rPr>
      </w:pPr>
    </w:p>
    <w:p w:rsidR="005225D2" w:rsidRDefault="005225D2" w:rsidP="005225D2">
      <w:pPr>
        <w:jc w:val="both"/>
        <w:rPr>
          <w:i w:val="0"/>
          <w:sz w:val="22"/>
          <w:szCs w:val="22"/>
        </w:rPr>
      </w:pPr>
    </w:p>
    <w:p w:rsidR="005225D2" w:rsidRDefault="005225D2" w:rsidP="005225D2">
      <w:pPr>
        <w:jc w:val="both"/>
        <w:rPr>
          <w:i w:val="0"/>
          <w:sz w:val="22"/>
          <w:szCs w:val="22"/>
        </w:rPr>
      </w:pPr>
    </w:p>
    <w:tbl>
      <w:tblPr>
        <w:tblStyle w:val="Tabelamrea"/>
        <w:tblW w:w="0" w:type="auto"/>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2"/>
        <w:gridCol w:w="1646"/>
        <w:gridCol w:w="1800"/>
        <w:gridCol w:w="4676"/>
      </w:tblGrid>
      <w:tr w:rsidR="005225D2" w:rsidTr="006C198D">
        <w:tc>
          <w:tcPr>
            <w:tcW w:w="766" w:type="dxa"/>
          </w:tcPr>
          <w:p w:rsidR="005225D2" w:rsidRDefault="005225D2" w:rsidP="006C198D">
            <w:pPr>
              <w:ind w:hanging="54"/>
              <w:jc w:val="both"/>
              <w:rPr>
                <w:i w:val="0"/>
                <w:sz w:val="22"/>
                <w:szCs w:val="22"/>
              </w:rPr>
            </w:pPr>
            <w:r>
              <w:rPr>
                <w:i w:val="0"/>
                <w:sz w:val="22"/>
                <w:szCs w:val="22"/>
              </w:rPr>
              <w:t>Datum:</w:t>
            </w:r>
          </w:p>
        </w:tc>
        <w:tc>
          <w:tcPr>
            <w:tcW w:w="1646" w:type="dxa"/>
            <w:tcBorders>
              <w:bottom w:val="single" w:sz="4" w:space="0" w:color="auto"/>
            </w:tcBorders>
          </w:tcPr>
          <w:p w:rsidR="005225D2" w:rsidRDefault="005225D2" w:rsidP="006C198D">
            <w:pPr>
              <w:ind w:hanging="54"/>
              <w:jc w:val="both"/>
              <w:rPr>
                <w:i w:val="0"/>
                <w:sz w:val="22"/>
                <w:szCs w:val="22"/>
              </w:rPr>
            </w:pPr>
          </w:p>
        </w:tc>
        <w:tc>
          <w:tcPr>
            <w:tcW w:w="1800" w:type="dxa"/>
          </w:tcPr>
          <w:p w:rsidR="005225D2" w:rsidRDefault="005225D2" w:rsidP="006C198D">
            <w:pPr>
              <w:ind w:hanging="54"/>
              <w:jc w:val="both"/>
              <w:rPr>
                <w:i w:val="0"/>
                <w:sz w:val="22"/>
                <w:szCs w:val="22"/>
              </w:rPr>
            </w:pPr>
            <w:r>
              <w:rPr>
                <w:i w:val="0"/>
                <w:sz w:val="22"/>
                <w:szCs w:val="22"/>
              </w:rPr>
              <w:t xml:space="preserve">       Žig:</w:t>
            </w:r>
          </w:p>
        </w:tc>
        <w:tc>
          <w:tcPr>
            <w:tcW w:w="4676" w:type="dxa"/>
          </w:tcPr>
          <w:p w:rsidR="005225D2" w:rsidRDefault="005225D2" w:rsidP="006C198D">
            <w:pPr>
              <w:ind w:hanging="54"/>
              <w:jc w:val="both"/>
              <w:rPr>
                <w:i w:val="0"/>
                <w:sz w:val="22"/>
                <w:szCs w:val="22"/>
              </w:rPr>
            </w:pPr>
            <w:r>
              <w:rPr>
                <w:i w:val="0"/>
                <w:sz w:val="22"/>
                <w:szCs w:val="22"/>
              </w:rPr>
              <w:t>Ime in priimek zakonitega zastopnika:</w:t>
            </w:r>
          </w:p>
        </w:tc>
      </w:tr>
      <w:tr w:rsidR="005225D2" w:rsidTr="006C198D">
        <w:tc>
          <w:tcPr>
            <w:tcW w:w="766" w:type="dxa"/>
          </w:tcPr>
          <w:p w:rsidR="005225D2" w:rsidRDefault="005225D2" w:rsidP="006C198D">
            <w:pPr>
              <w:ind w:hanging="54"/>
              <w:jc w:val="both"/>
              <w:rPr>
                <w:i w:val="0"/>
                <w:sz w:val="22"/>
                <w:szCs w:val="22"/>
              </w:rPr>
            </w:pPr>
          </w:p>
        </w:tc>
        <w:tc>
          <w:tcPr>
            <w:tcW w:w="1646" w:type="dxa"/>
            <w:tcBorders>
              <w:top w:val="single" w:sz="4" w:space="0" w:color="auto"/>
            </w:tcBorders>
          </w:tcPr>
          <w:p w:rsidR="005225D2" w:rsidRDefault="005225D2" w:rsidP="006C198D">
            <w:pPr>
              <w:ind w:hanging="54"/>
              <w:jc w:val="both"/>
              <w:rPr>
                <w:i w:val="0"/>
                <w:sz w:val="22"/>
                <w:szCs w:val="22"/>
              </w:rPr>
            </w:pPr>
          </w:p>
        </w:tc>
        <w:tc>
          <w:tcPr>
            <w:tcW w:w="1800" w:type="dxa"/>
          </w:tcPr>
          <w:p w:rsidR="005225D2" w:rsidRDefault="005225D2" w:rsidP="006C198D">
            <w:pPr>
              <w:ind w:hanging="54"/>
              <w:jc w:val="both"/>
              <w:rPr>
                <w:i w:val="0"/>
                <w:sz w:val="22"/>
                <w:szCs w:val="22"/>
              </w:rPr>
            </w:pPr>
          </w:p>
        </w:tc>
        <w:tc>
          <w:tcPr>
            <w:tcW w:w="4676" w:type="dxa"/>
            <w:tcBorders>
              <w:bottom w:val="single" w:sz="4" w:space="0" w:color="auto"/>
            </w:tcBorders>
          </w:tcPr>
          <w:p w:rsidR="005225D2" w:rsidRDefault="005225D2" w:rsidP="006C198D">
            <w:pPr>
              <w:ind w:hanging="54"/>
              <w:jc w:val="both"/>
              <w:rPr>
                <w:i w:val="0"/>
                <w:sz w:val="22"/>
                <w:szCs w:val="22"/>
              </w:rPr>
            </w:pPr>
          </w:p>
        </w:tc>
      </w:tr>
      <w:tr w:rsidR="005225D2" w:rsidTr="006C198D">
        <w:tc>
          <w:tcPr>
            <w:tcW w:w="766" w:type="dxa"/>
          </w:tcPr>
          <w:p w:rsidR="005225D2" w:rsidRDefault="005225D2" w:rsidP="006C198D">
            <w:pPr>
              <w:ind w:hanging="54"/>
              <w:jc w:val="both"/>
              <w:rPr>
                <w:i w:val="0"/>
                <w:sz w:val="22"/>
                <w:szCs w:val="22"/>
              </w:rPr>
            </w:pPr>
          </w:p>
        </w:tc>
        <w:tc>
          <w:tcPr>
            <w:tcW w:w="1646" w:type="dxa"/>
          </w:tcPr>
          <w:p w:rsidR="005225D2" w:rsidRDefault="005225D2" w:rsidP="006C198D">
            <w:pPr>
              <w:ind w:hanging="54"/>
              <w:jc w:val="both"/>
              <w:rPr>
                <w:i w:val="0"/>
                <w:sz w:val="22"/>
                <w:szCs w:val="22"/>
              </w:rPr>
            </w:pPr>
          </w:p>
        </w:tc>
        <w:tc>
          <w:tcPr>
            <w:tcW w:w="1800" w:type="dxa"/>
          </w:tcPr>
          <w:p w:rsidR="005225D2" w:rsidRDefault="005225D2" w:rsidP="006C198D">
            <w:pPr>
              <w:ind w:hanging="54"/>
              <w:jc w:val="both"/>
              <w:rPr>
                <w:i w:val="0"/>
                <w:sz w:val="22"/>
                <w:szCs w:val="22"/>
              </w:rPr>
            </w:pPr>
          </w:p>
        </w:tc>
        <w:tc>
          <w:tcPr>
            <w:tcW w:w="4676" w:type="dxa"/>
            <w:tcBorders>
              <w:top w:val="single" w:sz="4" w:space="0" w:color="auto"/>
            </w:tcBorders>
          </w:tcPr>
          <w:p w:rsidR="005225D2" w:rsidRDefault="005225D2" w:rsidP="006C198D">
            <w:pPr>
              <w:ind w:hanging="54"/>
              <w:jc w:val="both"/>
              <w:rPr>
                <w:i w:val="0"/>
                <w:sz w:val="22"/>
                <w:szCs w:val="22"/>
              </w:rPr>
            </w:pPr>
          </w:p>
        </w:tc>
      </w:tr>
      <w:tr w:rsidR="005225D2" w:rsidTr="006C198D">
        <w:tc>
          <w:tcPr>
            <w:tcW w:w="766" w:type="dxa"/>
          </w:tcPr>
          <w:p w:rsidR="005225D2" w:rsidRDefault="005225D2" w:rsidP="006C198D">
            <w:pPr>
              <w:jc w:val="both"/>
              <w:rPr>
                <w:i w:val="0"/>
                <w:sz w:val="22"/>
                <w:szCs w:val="22"/>
              </w:rPr>
            </w:pPr>
          </w:p>
        </w:tc>
        <w:tc>
          <w:tcPr>
            <w:tcW w:w="1646" w:type="dxa"/>
          </w:tcPr>
          <w:p w:rsidR="005225D2" w:rsidRDefault="005225D2" w:rsidP="006C198D">
            <w:pPr>
              <w:jc w:val="both"/>
              <w:rPr>
                <w:i w:val="0"/>
                <w:sz w:val="22"/>
                <w:szCs w:val="22"/>
              </w:rPr>
            </w:pPr>
          </w:p>
        </w:tc>
        <w:tc>
          <w:tcPr>
            <w:tcW w:w="1800" w:type="dxa"/>
          </w:tcPr>
          <w:p w:rsidR="005225D2" w:rsidRDefault="005225D2" w:rsidP="006C198D">
            <w:pPr>
              <w:jc w:val="both"/>
              <w:rPr>
                <w:i w:val="0"/>
                <w:sz w:val="22"/>
                <w:szCs w:val="22"/>
              </w:rPr>
            </w:pPr>
          </w:p>
        </w:tc>
        <w:tc>
          <w:tcPr>
            <w:tcW w:w="4676" w:type="dxa"/>
          </w:tcPr>
          <w:p w:rsidR="005225D2" w:rsidRDefault="005225D2" w:rsidP="006C198D">
            <w:pPr>
              <w:jc w:val="both"/>
              <w:rPr>
                <w:i w:val="0"/>
                <w:sz w:val="22"/>
                <w:szCs w:val="22"/>
              </w:rPr>
            </w:pPr>
            <w:r>
              <w:rPr>
                <w:i w:val="0"/>
                <w:sz w:val="22"/>
                <w:szCs w:val="22"/>
              </w:rPr>
              <w:t xml:space="preserve">                        (podpis)</w:t>
            </w:r>
          </w:p>
        </w:tc>
      </w:tr>
    </w:tbl>
    <w:p w:rsidR="005225D2" w:rsidRDefault="005225D2" w:rsidP="005225D2">
      <w:pPr>
        <w:ind w:left="1080"/>
        <w:jc w:val="both"/>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Pr="00EE738D" w:rsidRDefault="005225D2" w:rsidP="00FF47F1">
      <w:pPr>
        <w:pStyle w:val="Glava"/>
        <w:tabs>
          <w:tab w:val="clear" w:pos="4536"/>
          <w:tab w:val="clear" w:pos="9072"/>
        </w:tabs>
        <w:ind w:left="1080"/>
        <w:jc w:val="both"/>
        <w:rPr>
          <w:i w:val="0"/>
          <w:sz w:val="18"/>
          <w:szCs w:val="18"/>
        </w:rPr>
      </w:pPr>
      <w:r w:rsidRPr="00EE738D">
        <w:rPr>
          <w:i w:val="0"/>
          <w:sz w:val="18"/>
          <w:szCs w:val="18"/>
        </w:rPr>
        <w:t>Obrazec izpolni gospodarski subjekt, vsak podizvajalec in vsak partner v skupni p</w:t>
      </w:r>
      <w:r w:rsidR="00AA27B7">
        <w:rPr>
          <w:i w:val="0"/>
          <w:sz w:val="18"/>
          <w:szCs w:val="18"/>
        </w:rPr>
        <w:t>onudbi</w:t>
      </w:r>
      <w:r w:rsidR="00052E2A" w:rsidRPr="00EE738D">
        <w:rPr>
          <w:i w:val="0"/>
          <w:sz w:val="18"/>
          <w:szCs w:val="18"/>
        </w:rPr>
        <w:t xml:space="preserve"> </w:t>
      </w:r>
      <w:r w:rsidR="00052E2A" w:rsidRPr="00EE738D">
        <w:rPr>
          <w:bCs/>
          <w:i w:val="0"/>
          <w:sz w:val="18"/>
          <w:szCs w:val="18"/>
        </w:rPr>
        <w:t xml:space="preserve">ter </w:t>
      </w:r>
      <w:r w:rsidR="00052E2A" w:rsidRPr="00EE738D">
        <w:rPr>
          <w:i w:val="0"/>
          <w:sz w:val="18"/>
          <w:szCs w:val="18"/>
        </w:rPr>
        <w:t>drugi subjekt, katerih zmogljivosti uporabi gospodarski subjekt glede izpolnjevanja pogojev v zvezi z ekonomskim in finančnim položajem ter tehnično in strokovno sposobnostjo</w:t>
      </w:r>
      <w:r w:rsidRPr="00EE738D">
        <w:rPr>
          <w:i w:val="0"/>
          <w:sz w:val="18"/>
          <w:szCs w:val="18"/>
        </w:rPr>
        <w:t>!</w:t>
      </w:r>
    </w:p>
    <w:p w:rsidR="00277AD1" w:rsidRPr="00EE738D" w:rsidRDefault="00277AD1" w:rsidP="005225D2">
      <w:pPr>
        <w:pStyle w:val="Glava"/>
        <w:tabs>
          <w:tab w:val="clear" w:pos="4536"/>
          <w:tab w:val="clear" w:pos="9072"/>
        </w:tabs>
        <w:ind w:left="1080"/>
        <w:rPr>
          <w:i w:val="0"/>
          <w:sz w:val="18"/>
          <w:szCs w:val="18"/>
        </w:rPr>
      </w:pPr>
    </w:p>
    <w:p w:rsidR="005225D2" w:rsidRDefault="005225D2" w:rsidP="005225D2">
      <w:pPr>
        <w:pStyle w:val="Glava"/>
        <w:tabs>
          <w:tab w:val="clear" w:pos="4536"/>
          <w:tab w:val="clear" w:pos="9072"/>
        </w:tabs>
        <w:ind w:left="1080"/>
        <w:jc w:val="right"/>
        <w:rPr>
          <w:i w:val="0"/>
          <w:sz w:val="22"/>
          <w:szCs w:val="22"/>
        </w:rPr>
      </w:pPr>
    </w:p>
    <w:p w:rsidR="006F7EB4" w:rsidRDefault="006F7EB4" w:rsidP="005225D2">
      <w:pPr>
        <w:pStyle w:val="Glava"/>
        <w:tabs>
          <w:tab w:val="clear" w:pos="4536"/>
          <w:tab w:val="clear" w:pos="9072"/>
        </w:tabs>
        <w:ind w:left="1080"/>
        <w:jc w:val="right"/>
        <w:rPr>
          <w:i w:val="0"/>
          <w:sz w:val="22"/>
          <w:szCs w:val="22"/>
        </w:rPr>
      </w:pPr>
    </w:p>
    <w:p w:rsidR="005225D2" w:rsidRPr="009D6CEB" w:rsidRDefault="005225D2" w:rsidP="005225D2">
      <w:pPr>
        <w:pStyle w:val="Glava"/>
        <w:tabs>
          <w:tab w:val="clear" w:pos="4536"/>
          <w:tab w:val="clear" w:pos="9072"/>
        </w:tabs>
        <w:ind w:left="1080"/>
        <w:jc w:val="right"/>
        <w:rPr>
          <w:i w:val="0"/>
          <w:sz w:val="22"/>
          <w:szCs w:val="22"/>
        </w:rPr>
      </w:pPr>
    </w:p>
    <w:p w:rsidR="005225D2" w:rsidRPr="0079325B" w:rsidRDefault="005225D2" w:rsidP="005225D2">
      <w:pPr>
        <w:pStyle w:val="Glava"/>
        <w:tabs>
          <w:tab w:val="clear" w:pos="4536"/>
          <w:tab w:val="clear" w:pos="9072"/>
        </w:tabs>
        <w:jc w:val="right"/>
        <w:rPr>
          <w:b/>
          <w:i w:val="0"/>
          <w:sz w:val="22"/>
          <w:szCs w:val="22"/>
        </w:rPr>
      </w:pPr>
      <w:r>
        <w:rPr>
          <w:b/>
          <w:i w:val="0"/>
          <w:sz w:val="22"/>
          <w:szCs w:val="22"/>
        </w:rPr>
        <w:t>PRILOGA 4</w:t>
      </w:r>
    </w:p>
    <w:p w:rsidR="005225D2" w:rsidRPr="0079325B" w:rsidRDefault="005225D2" w:rsidP="005225D2">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2181"/>
        <w:gridCol w:w="6922"/>
      </w:tblGrid>
      <w:tr w:rsidR="005225D2" w:rsidRPr="00FF38DC" w:rsidTr="006C198D">
        <w:tc>
          <w:tcPr>
            <w:tcW w:w="2181" w:type="dxa"/>
            <w:vMerge w:val="restart"/>
          </w:tcPr>
          <w:p w:rsidR="005225D2" w:rsidRPr="00FF38DC" w:rsidRDefault="005225D2" w:rsidP="006C198D">
            <w:pPr>
              <w:pStyle w:val="Glava"/>
              <w:tabs>
                <w:tab w:val="clear" w:pos="4536"/>
                <w:tab w:val="clear" w:pos="9072"/>
              </w:tabs>
              <w:jc w:val="both"/>
              <w:rPr>
                <w:i w:val="0"/>
                <w:sz w:val="22"/>
                <w:szCs w:val="22"/>
              </w:rPr>
            </w:pPr>
            <w:r>
              <w:rPr>
                <w:i w:val="0"/>
                <w:sz w:val="22"/>
                <w:szCs w:val="22"/>
              </w:rPr>
              <w:t>Gospodarski subjekt</w:t>
            </w:r>
            <w:r w:rsidRPr="00FF38DC">
              <w:rPr>
                <w:i w:val="0"/>
                <w:sz w:val="22"/>
                <w:szCs w:val="22"/>
              </w:rPr>
              <w:t>:</w:t>
            </w:r>
          </w:p>
        </w:tc>
        <w:tc>
          <w:tcPr>
            <w:tcW w:w="6923" w:type="dxa"/>
            <w:tcBorders>
              <w:bottom w:val="single" w:sz="4" w:space="0" w:color="auto"/>
            </w:tcBorders>
          </w:tcPr>
          <w:p w:rsidR="005225D2" w:rsidRPr="00FF38DC" w:rsidRDefault="005225D2" w:rsidP="006C198D">
            <w:pPr>
              <w:pStyle w:val="Glava"/>
              <w:tabs>
                <w:tab w:val="clear" w:pos="4536"/>
                <w:tab w:val="clear" w:pos="9072"/>
              </w:tabs>
              <w:jc w:val="both"/>
              <w:rPr>
                <w:i w:val="0"/>
                <w:szCs w:val="24"/>
              </w:rPr>
            </w:pPr>
          </w:p>
        </w:tc>
      </w:tr>
      <w:tr w:rsidR="005225D2" w:rsidRPr="00FF38DC" w:rsidTr="006C198D">
        <w:tc>
          <w:tcPr>
            <w:tcW w:w="2181" w:type="dxa"/>
            <w:vMerge/>
          </w:tcPr>
          <w:p w:rsidR="005225D2" w:rsidRPr="00FF38DC" w:rsidRDefault="005225D2" w:rsidP="006C198D">
            <w:pPr>
              <w:pStyle w:val="Glava"/>
              <w:tabs>
                <w:tab w:val="clear" w:pos="4536"/>
                <w:tab w:val="clear" w:pos="9072"/>
              </w:tabs>
              <w:jc w:val="both"/>
              <w:rPr>
                <w:i w:val="0"/>
                <w:sz w:val="22"/>
                <w:szCs w:val="22"/>
              </w:rPr>
            </w:pPr>
          </w:p>
        </w:tc>
        <w:tc>
          <w:tcPr>
            <w:tcW w:w="6923" w:type="dxa"/>
            <w:tcBorders>
              <w:top w:val="single" w:sz="4" w:space="0" w:color="auto"/>
              <w:bottom w:val="single" w:sz="4" w:space="0" w:color="auto"/>
            </w:tcBorders>
          </w:tcPr>
          <w:p w:rsidR="005225D2" w:rsidRPr="00FF38DC" w:rsidRDefault="005225D2" w:rsidP="006C198D">
            <w:pPr>
              <w:pStyle w:val="Glava"/>
              <w:tabs>
                <w:tab w:val="clear" w:pos="4536"/>
                <w:tab w:val="clear" w:pos="9072"/>
              </w:tabs>
              <w:jc w:val="both"/>
              <w:rPr>
                <w:i w:val="0"/>
                <w:szCs w:val="24"/>
              </w:rPr>
            </w:pPr>
          </w:p>
        </w:tc>
      </w:tr>
      <w:tr w:rsidR="005225D2" w:rsidRPr="00FF38DC" w:rsidTr="006C198D">
        <w:tc>
          <w:tcPr>
            <w:tcW w:w="2181" w:type="dxa"/>
            <w:vMerge/>
          </w:tcPr>
          <w:p w:rsidR="005225D2" w:rsidRPr="00FF38DC" w:rsidRDefault="005225D2" w:rsidP="006C198D">
            <w:pPr>
              <w:pStyle w:val="Glava"/>
              <w:tabs>
                <w:tab w:val="clear" w:pos="4536"/>
                <w:tab w:val="clear" w:pos="9072"/>
              </w:tabs>
              <w:jc w:val="both"/>
              <w:rPr>
                <w:i w:val="0"/>
                <w:sz w:val="22"/>
                <w:szCs w:val="22"/>
              </w:rPr>
            </w:pPr>
          </w:p>
        </w:tc>
        <w:tc>
          <w:tcPr>
            <w:tcW w:w="6923" w:type="dxa"/>
            <w:tcBorders>
              <w:top w:val="single" w:sz="4" w:space="0" w:color="auto"/>
              <w:bottom w:val="single" w:sz="4" w:space="0" w:color="auto"/>
            </w:tcBorders>
          </w:tcPr>
          <w:p w:rsidR="005225D2" w:rsidRPr="00FF38DC" w:rsidRDefault="005225D2" w:rsidP="006C198D">
            <w:pPr>
              <w:pStyle w:val="Glava"/>
              <w:tabs>
                <w:tab w:val="clear" w:pos="4536"/>
                <w:tab w:val="clear" w:pos="9072"/>
              </w:tabs>
              <w:jc w:val="both"/>
              <w:rPr>
                <w:i w:val="0"/>
                <w:szCs w:val="24"/>
              </w:rPr>
            </w:pPr>
          </w:p>
        </w:tc>
      </w:tr>
    </w:tbl>
    <w:p w:rsidR="005225D2" w:rsidRDefault="005225D2" w:rsidP="005225D2">
      <w:pPr>
        <w:pStyle w:val="Glava"/>
        <w:tabs>
          <w:tab w:val="clear" w:pos="4536"/>
          <w:tab w:val="clear" w:pos="9072"/>
          <w:tab w:val="left" w:pos="2523"/>
        </w:tabs>
        <w:rPr>
          <w:b/>
          <w:i w:val="0"/>
          <w:sz w:val="22"/>
          <w:szCs w:val="22"/>
        </w:rPr>
      </w:pPr>
    </w:p>
    <w:p w:rsidR="005225D2" w:rsidRPr="00FF38DC" w:rsidRDefault="005225D2" w:rsidP="005225D2">
      <w:pPr>
        <w:pStyle w:val="Glava"/>
        <w:tabs>
          <w:tab w:val="clear" w:pos="4536"/>
          <w:tab w:val="clear" w:pos="9072"/>
          <w:tab w:val="left" w:pos="2523"/>
        </w:tabs>
        <w:rPr>
          <w:b/>
          <w:i w:val="0"/>
          <w:sz w:val="22"/>
          <w:szCs w:val="22"/>
        </w:rPr>
      </w:pPr>
    </w:p>
    <w:p w:rsidR="005225D2" w:rsidRPr="00E23471" w:rsidRDefault="005225D2" w:rsidP="005225D2">
      <w:pPr>
        <w:pStyle w:val="Glava"/>
        <w:tabs>
          <w:tab w:val="clear" w:pos="4536"/>
          <w:tab w:val="clear" w:pos="9072"/>
        </w:tabs>
        <w:ind w:left="1080"/>
        <w:jc w:val="center"/>
        <w:rPr>
          <w:b/>
          <w:i w:val="0"/>
          <w:sz w:val="28"/>
          <w:szCs w:val="28"/>
        </w:rPr>
      </w:pPr>
      <w:r w:rsidRPr="00E23471">
        <w:rPr>
          <w:b/>
          <w:i w:val="0"/>
          <w:sz w:val="28"/>
          <w:szCs w:val="28"/>
        </w:rPr>
        <w:t>POOBLASTILO FIZIČNE OSEBE</w:t>
      </w:r>
    </w:p>
    <w:p w:rsidR="005225D2" w:rsidRPr="00600D75" w:rsidRDefault="005225D2" w:rsidP="005225D2">
      <w:pPr>
        <w:pStyle w:val="Glava"/>
        <w:tabs>
          <w:tab w:val="clear" w:pos="4536"/>
          <w:tab w:val="clear" w:pos="9072"/>
        </w:tabs>
        <w:ind w:left="1080"/>
        <w:jc w:val="right"/>
        <w:rPr>
          <w:b/>
          <w:i w:val="0"/>
          <w:sz w:val="22"/>
          <w:szCs w:val="22"/>
        </w:rPr>
      </w:pPr>
    </w:p>
    <w:p w:rsidR="005225D2"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r>
        <w:rPr>
          <w:i w:val="0"/>
          <w:sz w:val="22"/>
          <w:szCs w:val="22"/>
        </w:rPr>
        <w:t>Spodaj podpisani ________________________________________ (</w:t>
      </w:r>
      <w:r w:rsidRPr="00533572">
        <w:rPr>
          <w:sz w:val="22"/>
          <w:szCs w:val="22"/>
        </w:rPr>
        <w:t xml:space="preserve">ime in priimek člana upravnega ali vodstvenega ali nadzornega organa </w:t>
      </w:r>
      <w:r>
        <w:rPr>
          <w:sz w:val="22"/>
          <w:szCs w:val="22"/>
        </w:rPr>
        <w:t>gospodarskega subjekta</w:t>
      </w:r>
      <w:r w:rsidRPr="00533572">
        <w:rPr>
          <w:sz w:val="22"/>
          <w:szCs w:val="22"/>
        </w:rPr>
        <w:t xml:space="preserve"> oziroma podizvajalca, ali osebe, ki ima pooblastila za zastopanje ali odločanje ali nadzor pri </w:t>
      </w:r>
      <w:r>
        <w:rPr>
          <w:sz w:val="22"/>
          <w:szCs w:val="22"/>
        </w:rPr>
        <w:t>gospodarskem subjektu</w:t>
      </w:r>
      <w:r w:rsidRPr="00533572">
        <w:rPr>
          <w:sz w:val="22"/>
          <w:szCs w:val="22"/>
        </w:rPr>
        <w:t xml:space="preserve"> oziroma podizvajalcu</w:t>
      </w:r>
      <w:r>
        <w:rPr>
          <w:i w:val="0"/>
          <w:sz w:val="22"/>
          <w:szCs w:val="22"/>
        </w:rPr>
        <w:t xml:space="preserve">) </w:t>
      </w:r>
      <w:r w:rsidRPr="00533572">
        <w:rPr>
          <w:b/>
          <w:i w:val="0"/>
          <w:sz w:val="22"/>
          <w:szCs w:val="22"/>
        </w:rPr>
        <w:t>pooblaščam</w:t>
      </w:r>
      <w:r>
        <w:rPr>
          <w:i w:val="0"/>
          <w:sz w:val="22"/>
          <w:szCs w:val="22"/>
        </w:rPr>
        <w:t xml:space="preserve"> naročnika Mestno občino Ljubljana, Mestni trg 1, 1000 Ljubljana, da za potrebe preverjanja izpolnjevanja pogojev v postopku javnega naročanja »</w:t>
      </w:r>
      <w:r w:rsidR="00F912C6">
        <w:rPr>
          <w:b/>
          <w:i w:val="0"/>
          <w:sz w:val="22"/>
          <w:szCs w:val="22"/>
        </w:rPr>
        <w:t>Gornji trg 44, Izvedba gradbeno – obrtniških del pri obnovi štirih uličnih pročelij s stavbnim pohištvom in strehe na stavbi na naslovu Gornji trg 44 v Ljubljani v okviru projekta Ljubljana – moje mesto</w:t>
      </w:r>
      <w:r w:rsidR="005B2B95">
        <w:rPr>
          <w:i w:val="0"/>
          <w:sz w:val="22"/>
          <w:szCs w:val="22"/>
        </w:rPr>
        <w:t>.</w:t>
      </w:r>
      <w:r w:rsidRPr="00A140F6">
        <w:rPr>
          <w:i w:val="0"/>
          <w:sz w:val="22"/>
          <w:szCs w:val="22"/>
        </w:rPr>
        <w:t>«,</w:t>
      </w:r>
      <w:r>
        <w:rPr>
          <w:i w:val="0"/>
          <w:sz w:val="22"/>
          <w:szCs w:val="22"/>
        </w:rPr>
        <w:t xml:space="preserve"> od Ministrstva za pravosodje pridobi potrdilo iz kazenske evidence fizičnih oseb.</w:t>
      </w:r>
    </w:p>
    <w:p w:rsidR="005225D2" w:rsidRDefault="005225D2" w:rsidP="005225D2">
      <w:pPr>
        <w:pStyle w:val="Glava"/>
        <w:tabs>
          <w:tab w:val="clear" w:pos="4536"/>
          <w:tab w:val="clear" w:pos="9072"/>
        </w:tabs>
        <w:ind w:left="1080"/>
        <w:jc w:val="both"/>
        <w:rPr>
          <w:i w:val="0"/>
          <w:sz w:val="22"/>
          <w:szCs w:val="22"/>
        </w:rPr>
      </w:pPr>
    </w:p>
    <w:p w:rsidR="005225D2" w:rsidRPr="00FF38DC" w:rsidRDefault="005225D2" w:rsidP="005225D2">
      <w:pPr>
        <w:pStyle w:val="Glava"/>
        <w:tabs>
          <w:tab w:val="clear" w:pos="4536"/>
          <w:tab w:val="clear" w:pos="9072"/>
        </w:tabs>
        <w:ind w:left="1080"/>
        <w:jc w:val="both"/>
        <w:rPr>
          <w:i w:val="0"/>
          <w:sz w:val="22"/>
          <w:szCs w:val="22"/>
        </w:rPr>
      </w:pPr>
      <w:r>
        <w:rPr>
          <w:i w:val="0"/>
          <w:sz w:val="22"/>
          <w:szCs w:val="22"/>
        </w:rPr>
        <w:t>Moji osebni podatki so:</w:t>
      </w:r>
    </w:p>
    <w:p w:rsidR="005225D2" w:rsidRPr="00FF38DC" w:rsidRDefault="005225D2" w:rsidP="005225D2">
      <w:pPr>
        <w:pStyle w:val="Glava"/>
        <w:tabs>
          <w:tab w:val="clear" w:pos="4536"/>
          <w:tab w:val="clear" w:pos="9072"/>
        </w:tabs>
        <w:ind w:left="1080"/>
        <w:jc w:val="both"/>
        <w:rPr>
          <w:i w:val="0"/>
          <w:sz w:val="22"/>
          <w:szCs w:val="22"/>
        </w:rPr>
      </w:pPr>
    </w:p>
    <w:tbl>
      <w:tblPr>
        <w:tblW w:w="8928" w:type="dxa"/>
        <w:tblInd w:w="1242" w:type="dxa"/>
        <w:tblLook w:val="01E0" w:firstRow="1" w:lastRow="1" w:firstColumn="1" w:lastColumn="1" w:noHBand="0" w:noVBand="0"/>
      </w:tblPr>
      <w:tblGrid>
        <w:gridCol w:w="1418"/>
        <w:gridCol w:w="203"/>
        <w:gridCol w:w="80"/>
        <w:gridCol w:w="624"/>
        <w:gridCol w:w="528"/>
        <w:gridCol w:w="1400"/>
        <w:gridCol w:w="179"/>
        <w:gridCol w:w="4496"/>
      </w:tblGrid>
      <w:tr w:rsidR="005225D2" w:rsidRPr="00B42EA8" w:rsidTr="006C198D">
        <w:tc>
          <w:tcPr>
            <w:tcW w:w="1701" w:type="dxa"/>
            <w:gridSpan w:val="3"/>
          </w:tcPr>
          <w:p w:rsidR="005225D2" w:rsidRPr="00B42EA8" w:rsidRDefault="005225D2" w:rsidP="006C198D">
            <w:pPr>
              <w:pStyle w:val="Glava"/>
              <w:tabs>
                <w:tab w:val="clear" w:pos="4536"/>
                <w:tab w:val="clear" w:pos="9072"/>
              </w:tabs>
              <w:jc w:val="both"/>
              <w:rPr>
                <w:i w:val="0"/>
                <w:sz w:val="22"/>
                <w:szCs w:val="22"/>
              </w:rPr>
            </w:pPr>
            <w:r w:rsidRPr="00B42EA8">
              <w:rPr>
                <w:i w:val="0"/>
                <w:sz w:val="22"/>
                <w:szCs w:val="22"/>
              </w:rPr>
              <w:t>I</w:t>
            </w:r>
            <w:r>
              <w:rPr>
                <w:i w:val="0"/>
                <w:sz w:val="22"/>
                <w:szCs w:val="22"/>
              </w:rPr>
              <w:t>me in priimek</w:t>
            </w:r>
            <w:r w:rsidRPr="00B42EA8">
              <w:rPr>
                <w:i w:val="0"/>
                <w:sz w:val="22"/>
                <w:szCs w:val="22"/>
              </w:rPr>
              <w:t>:</w:t>
            </w:r>
          </w:p>
        </w:tc>
        <w:tc>
          <w:tcPr>
            <w:tcW w:w="7227" w:type="dxa"/>
            <w:gridSpan w:val="5"/>
            <w:tcBorders>
              <w:bottom w:val="single" w:sz="4" w:space="0" w:color="auto"/>
            </w:tcBorders>
          </w:tcPr>
          <w:p w:rsidR="005225D2" w:rsidRPr="00B42EA8"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7"/>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2853" w:type="dxa"/>
            <w:gridSpan w:val="5"/>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EMŠO (obvezen podatek):</w:t>
            </w:r>
          </w:p>
        </w:tc>
        <w:tc>
          <w:tcPr>
            <w:tcW w:w="6075" w:type="dxa"/>
            <w:gridSpan w:val="3"/>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7"/>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1621" w:type="dxa"/>
            <w:gridSpan w:val="2"/>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Datum rojstva:</w:t>
            </w:r>
          </w:p>
        </w:tc>
        <w:tc>
          <w:tcPr>
            <w:tcW w:w="7307" w:type="dxa"/>
            <w:gridSpan w:val="6"/>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7"/>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1418" w:type="dxa"/>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Kraj rojstva:</w:t>
            </w:r>
          </w:p>
        </w:tc>
        <w:tc>
          <w:tcPr>
            <w:tcW w:w="7510" w:type="dxa"/>
            <w:gridSpan w:val="7"/>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7"/>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1621" w:type="dxa"/>
            <w:gridSpan w:val="2"/>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Občina rojstva:</w:t>
            </w:r>
          </w:p>
        </w:tc>
        <w:tc>
          <w:tcPr>
            <w:tcW w:w="7307" w:type="dxa"/>
            <w:gridSpan w:val="6"/>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7"/>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8928" w:type="dxa"/>
            <w:gridSpan w:val="8"/>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Naslov stalnega/začasnega prebivališča:</w:t>
            </w:r>
          </w:p>
        </w:tc>
      </w:tr>
      <w:tr w:rsidR="005225D2" w:rsidRPr="00FF38DC" w:rsidTr="006C198D">
        <w:tc>
          <w:tcPr>
            <w:tcW w:w="2325" w:type="dxa"/>
            <w:gridSpan w:val="4"/>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ulica in hišna številka:</w:t>
            </w:r>
          </w:p>
        </w:tc>
        <w:tc>
          <w:tcPr>
            <w:tcW w:w="6603" w:type="dxa"/>
            <w:gridSpan w:val="4"/>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7"/>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2325" w:type="dxa"/>
            <w:gridSpan w:val="4"/>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Številka pošte in pošta:</w:t>
            </w:r>
          </w:p>
        </w:tc>
        <w:tc>
          <w:tcPr>
            <w:tcW w:w="6603" w:type="dxa"/>
            <w:gridSpan w:val="4"/>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7"/>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1621" w:type="dxa"/>
            <w:gridSpan w:val="2"/>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Državljanstvo:</w:t>
            </w:r>
          </w:p>
        </w:tc>
        <w:tc>
          <w:tcPr>
            <w:tcW w:w="7307" w:type="dxa"/>
            <w:gridSpan w:val="6"/>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7"/>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4253" w:type="dxa"/>
            <w:gridSpan w:val="6"/>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Moj prejšnji priimek in / ali ime se je glasilo:</w:t>
            </w:r>
          </w:p>
        </w:tc>
        <w:tc>
          <w:tcPr>
            <w:tcW w:w="4675" w:type="dxa"/>
            <w:gridSpan w:val="2"/>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bl>
    <w:p w:rsidR="005225D2" w:rsidRPr="00FF38DC" w:rsidRDefault="005225D2" w:rsidP="005225D2">
      <w:pPr>
        <w:pStyle w:val="Glava"/>
        <w:tabs>
          <w:tab w:val="clear" w:pos="4536"/>
          <w:tab w:val="clear" w:pos="9072"/>
        </w:tabs>
        <w:ind w:left="1080"/>
        <w:jc w:val="both"/>
        <w:rPr>
          <w:i w:val="0"/>
          <w:sz w:val="22"/>
          <w:szCs w:val="22"/>
        </w:rPr>
      </w:pPr>
    </w:p>
    <w:p w:rsidR="005225D2" w:rsidRPr="00FF38DC" w:rsidRDefault="005225D2" w:rsidP="005225D2">
      <w:pPr>
        <w:pStyle w:val="Glava"/>
        <w:tabs>
          <w:tab w:val="clear" w:pos="4536"/>
          <w:tab w:val="clear" w:pos="9072"/>
        </w:tabs>
        <w:jc w:val="both"/>
        <w:rPr>
          <w:i w:val="0"/>
          <w:sz w:val="22"/>
          <w:szCs w:val="22"/>
        </w:rPr>
      </w:pPr>
    </w:p>
    <w:p w:rsidR="005225D2" w:rsidRPr="00FF38DC" w:rsidRDefault="005225D2" w:rsidP="005225D2">
      <w:pPr>
        <w:pStyle w:val="Glava"/>
        <w:tabs>
          <w:tab w:val="clear" w:pos="4536"/>
          <w:tab w:val="clear" w:pos="9072"/>
        </w:tabs>
        <w:ind w:left="1080"/>
        <w:jc w:val="both"/>
        <w:rPr>
          <w:i w:val="0"/>
          <w:sz w:val="22"/>
          <w:szCs w:val="22"/>
        </w:rPr>
      </w:pPr>
    </w:p>
    <w:p w:rsidR="005225D2" w:rsidRPr="00FF38DC" w:rsidRDefault="005225D2" w:rsidP="005225D2">
      <w:pPr>
        <w:pStyle w:val="Glava"/>
        <w:tabs>
          <w:tab w:val="clear" w:pos="4536"/>
          <w:tab w:val="clear" w:pos="9072"/>
        </w:tabs>
        <w:ind w:left="1080"/>
        <w:jc w:val="both"/>
        <w:rPr>
          <w:i w:val="0"/>
          <w:sz w:val="22"/>
          <w:szCs w:val="22"/>
        </w:rPr>
      </w:pPr>
      <w:r w:rsidRPr="00FF38DC">
        <w:rPr>
          <w:i w:val="0"/>
          <w:sz w:val="22"/>
          <w:szCs w:val="22"/>
        </w:rPr>
        <w:t>Datum:</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Žig:</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rsidR="005225D2" w:rsidRPr="00FF38DC" w:rsidRDefault="005225D2" w:rsidP="005225D2">
      <w:pPr>
        <w:pStyle w:val="Glava"/>
        <w:tabs>
          <w:tab w:val="clear" w:pos="4536"/>
          <w:tab w:val="clear" w:pos="9072"/>
        </w:tabs>
        <w:ind w:left="1080"/>
        <w:jc w:val="both"/>
        <w:rPr>
          <w:i w:val="0"/>
          <w:sz w:val="22"/>
          <w:szCs w:val="22"/>
        </w:rPr>
      </w:pPr>
    </w:p>
    <w:p w:rsidR="005225D2" w:rsidRPr="00FF38DC" w:rsidRDefault="005225D2" w:rsidP="005225D2">
      <w:pPr>
        <w:pStyle w:val="Glava"/>
        <w:tabs>
          <w:tab w:val="clear" w:pos="4536"/>
          <w:tab w:val="clear" w:pos="9072"/>
        </w:tabs>
        <w:ind w:left="1080"/>
        <w:jc w:val="both"/>
        <w:rPr>
          <w:i w:val="0"/>
          <w:sz w:val="22"/>
          <w:szCs w:val="22"/>
        </w:rPr>
      </w:pPr>
    </w:p>
    <w:p w:rsidR="005225D2" w:rsidRPr="009D6CEB"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right"/>
        <w:rPr>
          <w:b/>
          <w:i w:val="0"/>
          <w:sz w:val="22"/>
          <w:szCs w:val="22"/>
        </w:rPr>
      </w:pPr>
    </w:p>
    <w:p w:rsidR="005225D2" w:rsidRDefault="005225D2" w:rsidP="005225D2">
      <w:pPr>
        <w:pStyle w:val="Glava"/>
        <w:tabs>
          <w:tab w:val="clear" w:pos="4536"/>
          <w:tab w:val="clear" w:pos="9072"/>
        </w:tabs>
        <w:ind w:left="1080"/>
        <w:jc w:val="right"/>
        <w:rPr>
          <w:b/>
          <w:i w:val="0"/>
          <w:sz w:val="22"/>
          <w:szCs w:val="22"/>
        </w:rPr>
      </w:pPr>
    </w:p>
    <w:p w:rsidR="005225D2" w:rsidRPr="00EE738D" w:rsidRDefault="005225D2" w:rsidP="005225D2">
      <w:pPr>
        <w:pStyle w:val="Glava"/>
        <w:tabs>
          <w:tab w:val="clear" w:pos="4536"/>
          <w:tab w:val="clear" w:pos="9072"/>
        </w:tabs>
        <w:ind w:left="1080"/>
        <w:jc w:val="both"/>
        <w:rPr>
          <w:i w:val="0"/>
          <w:sz w:val="18"/>
          <w:szCs w:val="18"/>
        </w:rPr>
      </w:pPr>
      <w:r w:rsidRPr="00EE738D">
        <w:rPr>
          <w:i w:val="0"/>
          <w:sz w:val="18"/>
          <w:szCs w:val="18"/>
        </w:rPr>
        <w:t>Obrazec izpolni vsaka fizična oseba, ki je član upravnega ali vodstvenega ali nadzornega organa gospodarskega subjekta, partnerja v skupni p</w:t>
      </w:r>
      <w:r w:rsidR="00AA27B7">
        <w:rPr>
          <w:i w:val="0"/>
          <w:sz w:val="18"/>
          <w:szCs w:val="18"/>
        </w:rPr>
        <w:t>onudbi</w:t>
      </w:r>
      <w:r w:rsidRPr="00EE738D">
        <w:rPr>
          <w:i w:val="0"/>
          <w:sz w:val="18"/>
          <w:szCs w:val="18"/>
        </w:rPr>
        <w:t xml:space="preserve"> oziroma podizvajalca,</w:t>
      </w:r>
      <w:r w:rsidR="004D7E29">
        <w:rPr>
          <w:i w:val="0"/>
          <w:sz w:val="18"/>
          <w:szCs w:val="18"/>
        </w:rPr>
        <w:t xml:space="preserve"> ter </w:t>
      </w:r>
      <w:r w:rsidR="004D7E29" w:rsidRPr="00EE738D">
        <w:rPr>
          <w:i w:val="0"/>
          <w:sz w:val="18"/>
          <w:szCs w:val="18"/>
        </w:rPr>
        <w:t>drug</w:t>
      </w:r>
      <w:r w:rsidR="004D7E29">
        <w:rPr>
          <w:i w:val="0"/>
          <w:sz w:val="18"/>
          <w:szCs w:val="18"/>
        </w:rPr>
        <w:t>ega</w:t>
      </w:r>
      <w:r w:rsidR="004D7E29" w:rsidRPr="00EE738D">
        <w:rPr>
          <w:i w:val="0"/>
          <w:sz w:val="18"/>
          <w:szCs w:val="18"/>
        </w:rPr>
        <w:t xml:space="preserve"> subjekt</w:t>
      </w:r>
      <w:r w:rsidR="004D7E29">
        <w:rPr>
          <w:i w:val="0"/>
          <w:sz w:val="18"/>
          <w:szCs w:val="18"/>
        </w:rPr>
        <w:t>a</w:t>
      </w:r>
      <w:r w:rsidR="004D7E29" w:rsidRPr="00EE738D">
        <w:rPr>
          <w:i w:val="0"/>
          <w:sz w:val="18"/>
          <w:szCs w:val="18"/>
        </w:rPr>
        <w:t>, kater</w:t>
      </w:r>
      <w:r w:rsidR="004D7E29">
        <w:rPr>
          <w:i w:val="0"/>
          <w:sz w:val="18"/>
          <w:szCs w:val="18"/>
        </w:rPr>
        <w:t>ega</w:t>
      </w:r>
      <w:r w:rsidR="004D7E29" w:rsidRPr="00EE738D">
        <w:rPr>
          <w:i w:val="0"/>
          <w:sz w:val="18"/>
          <w:szCs w:val="18"/>
        </w:rPr>
        <w:t xml:space="preserve"> zmogljivosti uporabi gospodarski subjekt glede izpolnjevanja pogojev v zvezi z ekonomskim in finančnim položajem ter tehnično in strokovno sposobnostjo</w:t>
      </w:r>
      <w:r w:rsidRPr="00EE738D">
        <w:rPr>
          <w:i w:val="0"/>
          <w:sz w:val="18"/>
          <w:szCs w:val="18"/>
        </w:rPr>
        <w:t xml:space="preserve"> ali oseba, ki ima pooblastila za zastopanje ali odločanje ali nadzor pri gospodarskem subjektu, partnerju v skupni p</w:t>
      </w:r>
      <w:r w:rsidR="00AA27B7">
        <w:rPr>
          <w:i w:val="0"/>
          <w:sz w:val="18"/>
          <w:szCs w:val="18"/>
        </w:rPr>
        <w:t>onudbi</w:t>
      </w:r>
      <w:r w:rsidRPr="00EE738D">
        <w:rPr>
          <w:i w:val="0"/>
          <w:sz w:val="18"/>
          <w:szCs w:val="18"/>
        </w:rPr>
        <w:t xml:space="preserve"> oziroma podizvajalcu</w:t>
      </w:r>
      <w:r w:rsidR="00EE738D" w:rsidRPr="00EE738D">
        <w:rPr>
          <w:i w:val="0"/>
          <w:sz w:val="18"/>
          <w:szCs w:val="18"/>
        </w:rPr>
        <w:t xml:space="preserve">, </w:t>
      </w:r>
      <w:r w:rsidR="00EE738D" w:rsidRPr="00EE738D">
        <w:rPr>
          <w:bCs/>
          <w:i w:val="0"/>
          <w:sz w:val="18"/>
          <w:szCs w:val="18"/>
        </w:rPr>
        <w:t xml:space="preserve">ter </w:t>
      </w:r>
      <w:r w:rsidR="00EE738D" w:rsidRPr="00EE738D">
        <w:rPr>
          <w:i w:val="0"/>
          <w:sz w:val="18"/>
          <w:szCs w:val="18"/>
        </w:rPr>
        <w:t>drug</w:t>
      </w:r>
      <w:r w:rsidR="004D7E29">
        <w:rPr>
          <w:i w:val="0"/>
          <w:sz w:val="18"/>
          <w:szCs w:val="18"/>
        </w:rPr>
        <w:t>em</w:t>
      </w:r>
      <w:r w:rsidR="00EE738D" w:rsidRPr="00EE738D">
        <w:rPr>
          <w:i w:val="0"/>
          <w:sz w:val="18"/>
          <w:szCs w:val="18"/>
        </w:rPr>
        <w:t xml:space="preserve"> subjekt</w:t>
      </w:r>
      <w:r w:rsidR="004D7E29">
        <w:rPr>
          <w:i w:val="0"/>
          <w:sz w:val="18"/>
          <w:szCs w:val="18"/>
        </w:rPr>
        <w:t>u</w:t>
      </w:r>
      <w:r w:rsidR="00EE738D" w:rsidRPr="00EE738D">
        <w:rPr>
          <w:i w:val="0"/>
          <w:sz w:val="18"/>
          <w:szCs w:val="18"/>
        </w:rPr>
        <w:t>, kater</w:t>
      </w:r>
      <w:r w:rsidR="004D7E29">
        <w:rPr>
          <w:i w:val="0"/>
          <w:sz w:val="18"/>
          <w:szCs w:val="18"/>
        </w:rPr>
        <w:t>ega</w:t>
      </w:r>
      <w:r w:rsidR="00EE738D" w:rsidRPr="00EE738D">
        <w:rPr>
          <w:i w:val="0"/>
          <w:sz w:val="18"/>
          <w:szCs w:val="18"/>
        </w:rPr>
        <w:t xml:space="preserve"> zmogljivosti uporabi gospodarski subjekt glede izpolnjevanja pogojev v zvezi z ekonomskim in finančnim položajem ter tehnično in strokovno sposobnostjo</w:t>
      </w:r>
      <w:r w:rsidRPr="00EE738D">
        <w:rPr>
          <w:i w:val="0"/>
          <w:sz w:val="18"/>
          <w:szCs w:val="18"/>
        </w:rPr>
        <w:t>!</w:t>
      </w:r>
    </w:p>
    <w:p w:rsidR="00277AD1" w:rsidRPr="00EE738D" w:rsidRDefault="00277AD1" w:rsidP="005225D2">
      <w:pPr>
        <w:pStyle w:val="Glava"/>
        <w:tabs>
          <w:tab w:val="clear" w:pos="4536"/>
          <w:tab w:val="clear" w:pos="9072"/>
        </w:tabs>
        <w:ind w:left="1080"/>
        <w:jc w:val="both"/>
        <w:rPr>
          <w:i w:val="0"/>
          <w:sz w:val="18"/>
          <w:szCs w:val="18"/>
        </w:rPr>
      </w:pPr>
    </w:p>
    <w:p w:rsidR="005225D2" w:rsidRDefault="005225D2" w:rsidP="00AF6863">
      <w:pPr>
        <w:pStyle w:val="Glava"/>
        <w:tabs>
          <w:tab w:val="clear" w:pos="4536"/>
          <w:tab w:val="clear" w:pos="9072"/>
        </w:tabs>
        <w:ind w:left="1080"/>
        <w:jc w:val="right"/>
        <w:rPr>
          <w:b/>
          <w:i w:val="0"/>
          <w:sz w:val="22"/>
          <w:szCs w:val="22"/>
        </w:rPr>
      </w:pPr>
    </w:p>
    <w:p w:rsidR="006F7EB4" w:rsidRDefault="006F7EB4" w:rsidP="00AF6863">
      <w:pPr>
        <w:pStyle w:val="Glava"/>
        <w:tabs>
          <w:tab w:val="clear" w:pos="4536"/>
          <w:tab w:val="clear" w:pos="9072"/>
        </w:tabs>
        <w:ind w:left="1080"/>
        <w:jc w:val="right"/>
        <w:rPr>
          <w:b/>
          <w:i w:val="0"/>
          <w:sz w:val="22"/>
          <w:szCs w:val="22"/>
        </w:rPr>
      </w:pPr>
    </w:p>
    <w:p w:rsidR="005225D2" w:rsidRDefault="005225D2" w:rsidP="00AF6863">
      <w:pPr>
        <w:pStyle w:val="Glava"/>
        <w:tabs>
          <w:tab w:val="clear" w:pos="4536"/>
          <w:tab w:val="clear" w:pos="9072"/>
        </w:tabs>
        <w:ind w:left="1080"/>
        <w:jc w:val="right"/>
        <w:rPr>
          <w:b/>
          <w:i w:val="0"/>
          <w:sz w:val="22"/>
          <w:szCs w:val="22"/>
        </w:rPr>
      </w:pPr>
    </w:p>
    <w:p w:rsidR="00671036" w:rsidRDefault="00671036" w:rsidP="00AF6863">
      <w:pPr>
        <w:pStyle w:val="Glava"/>
        <w:tabs>
          <w:tab w:val="clear" w:pos="4536"/>
          <w:tab w:val="clear" w:pos="9072"/>
        </w:tabs>
        <w:ind w:left="1080"/>
        <w:jc w:val="right"/>
        <w:rPr>
          <w:b/>
          <w:i w:val="0"/>
          <w:sz w:val="22"/>
          <w:szCs w:val="22"/>
        </w:rPr>
      </w:pPr>
    </w:p>
    <w:p w:rsidR="00AF6863" w:rsidRPr="004E3642" w:rsidRDefault="00AF6863" w:rsidP="00AF6863">
      <w:pPr>
        <w:pStyle w:val="Glava"/>
        <w:tabs>
          <w:tab w:val="clear" w:pos="4536"/>
          <w:tab w:val="clear" w:pos="9072"/>
        </w:tabs>
        <w:ind w:left="1080"/>
        <w:jc w:val="right"/>
        <w:rPr>
          <w:b/>
          <w:i w:val="0"/>
          <w:sz w:val="22"/>
          <w:szCs w:val="22"/>
        </w:rPr>
      </w:pPr>
      <w:r w:rsidRPr="00711130">
        <w:rPr>
          <w:b/>
          <w:i w:val="0"/>
          <w:sz w:val="22"/>
          <w:szCs w:val="22"/>
        </w:rPr>
        <w:t xml:space="preserve">PRILOGA </w:t>
      </w:r>
      <w:r w:rsidR="005225D2" w:rsidRPr="00711130">
        <w:rPr>
          <w:b/>
          <w:i w:val="0"/>
          <w:sz w:val="22"/>
          <w:szCs w:val="22"/>
        </w:rPr>
        <w:t>5</w:t>
      </w:r>
    </w:p>
    <w:p w:rsidR="00AB4134" w:rsidRDefault="00AB4134" w:rsidP="00AB4134">
      <w:pPr>
        <w:pStyle w:val="Glava"/>
        <w:tabs>
          <w:tab w:val="clear" w:pos="4536"/>
          <w:tab w:val="clear" w:pos="9072"/>
        </w:tabs>
        <w:ind w:left="1080"/>
        <w:jc w:val="right"/>
        <w:rPr>
          <w:i w:val="0"/>
          <w:sz w:val="22"/>
          <w:szCs w:val="22"/>
        </w:rPr>
      </w:pPr>
    </w:p>
    <w:p w:rsidR="00AB4134" w:rsidRDefault="00AB4134" w:rsidP="00AB4134">
      <w:pPr>
        <w:pStyle w:val="Glava"/>
        <w:tabs>
          <w:tab w:val="clear" w:pos="4536"/>
          <w:tab w:val="clear" w:pos="9072"/>
        </w:tabs>
        <w:ind w:left="1080"/>
        <w:jc w:val="right"/>
        <w:rPr>
          <w:i w:val="0"/>
          <w:sz w:val="22"/>
          <w:szCs w:val="22"/>
        </w:rPr>
      </w:pPr>
    </w:p>
    <w:p w:rsidR="00FE3CF1" w:rsidRPr="0079325B" w:rsidRDefault="00FE3CF1" w:rsidP="00FE3CF1">
      <w:pPr>
        <w:pStyle w:val="Glava"/>
        <w:tabs>
          <w:tab w:val="clear" w:pos="4536"/>
          <w:tab w:val="clear" w:pos="9072"/>
        </w:tabs>
        <w:ind w:left="1080"/>
        <w:jc w:val="center"/>
        <w:rPr>
          <w:b/>
          <w:i w:val="0"/>
          <w:sz w:val="28"/>
          <w:szCs w:val="28"/>
        </w:rPr>
      </w:pPr>
      <w:r w:rsidRPr="0079325B">
        <w:rPr>
          <w:b/>
          <w:i w:val="0"/>
          <w:sz w:val="28"/>
          <w:szCs w:val="28"/>
        </w:rPr>
        <w:t>REFERENČNA TABELA</w:t>
      </w:r>
    </w:p>
    <w:p w:rsidR="00FE3CF1" w:rsidRPr="0079325B" w:rsidRDefault="00FE3CF1" w:rsidP="00FE3CF1">
      <w:pPr>
        <w:pStyle w:val="Glava"/>
        <w:tabs>
          <w:tab w:val="clear" w:pos="4536"/>
          <w:tab w:val="clear" w:pos="9072"/>
        </w:tabs>
        <w:ind w:left="1080"/>
        <w:jc w:val="both"/>
        <w:rPr>
          <w:i w:val="0"/>
          <w:sz w:val="22"/>
          <w:szCs w:val="22"/>
        </w:rPr>
      </w:pPr>
    </w:p>
    <w:p w:rsidR="00FE3CF1" w:rsidRPr="0079325B" w:rsidRDefault="00FE3CF1" w:rsidP="00FE3CF1">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2181"/>
        <w:gridCol w:w="6922"/>
      </w:tblGrid>
      <w:tr w:rsidR="00FE3CF1" w:rsidRPr="0079325B" w:rsidTr="00E10884">
        <w:tc>
          <w:tcPr>
            <w:tcW w:w="2181" w:type="dxa"/>
          </w:tcPr>
          <w:p w:rsidR="00FE3CF1" w:rsidRPr="0079325B" w:rsidRDefault="007A68D1" w:rsidP="00C7578A">
            <w:pPr>
              <w:pStyle w:val="Glava"/>
              <w:tabs>
                <w:tab w:val="clear" w:pos="4536"/>
                <w:tab w:val="clear" w:pos="9072"/>
              </w:tabs>
              <w:jc w:val="both"/>
              <w:rPr>
                <w:i w:val="0"/>
                <w:sz w:val="22"/>
                <w:szCs w:val="22"/>
              </w:rPr>
            </w:pPr>
            <w:r>
              <w:rPr>
                <w:i w:val="0"/>
                <w:sz w:val="22"/>
                <w:szCs w:val="22"/>
              </w:rPr>
              <w:t>Gospodarski subjekt:</w:t>
            </w:r>
          </w:p>
        </w:tc>
        <w:tc>
          <w:tcPr>
            <w:tcW w:w="6923" w:type="dxa"/>
            <w:tcBorders>
              <w:bottom w:val="single" w:sz="4" w:space="0" w:color="auto"/>
            </w:tcBorders>
          </w:tcPr>
          <w:p w:rsidR="00FE3CF1" w:rsidRPr="0079325B" w:rsidRDefault="00FE3CF1" w:rsidP="00C7578A">
            <w:pPr>
              <w:pStyle w:val="Glava"/>
              <w:tabs>
                <w:tab w:val="clear" w:pos="4536"/>
                <w:tab w:val="clear" w:pos="9072"/>
              </w:tabs>
              <w:jc w:val="both"/>
              <w:rPr>
                <w:i w:val="0"/>
                <w:szCs w:val="24"/>
              </w:rPr>
            </w:pPr>
          </w:p>
        </w:tc>
      </w:tr>
    </w:tbl>
    <w:p w:rsidR="00FE3CF1" w:rsidRPr="0079325B" w:rsidRDefault="00FE3CF1" w:rsidP="00FE3CF1">
      <w:pPr>
        <w:pStyle w:val="Glava"/>
        <w:tabs>
          <w:tab w:val="clear" w:pos="4536"/>
          <w:tab w:val="clear" w:pos="9072"/>
        </w:tabs>
        <w:ind w:left="1080"/>
        <w:jc w:val="both"/>
        <w:rPr>
          <w:i w:val="0"/>
          <w:sz w:val="22"/>
          <w:szCs w:val="22"/>
        </w:rPr>
      </w:pPr>
    </w:p>
    <w:p w:rsidR="00FE3CF1" w:rsidRPr="0079325B" w:rsidRDefault="00FE3CF1" w:rsidP="00AE2E89">
      <w:pPr>
        <w:pStyle w:val="Glava"/>
        <w:tabs>
          <w:tab w:val="clear" w:pos="4536"/>
          <w:tab w:val="clear" w:pos="9072"/>
        </w:tabs>
        <w:ind w:left="1080"/>
        <w:jc w:val="both"/>
        <w:rPr>
          <w:i w:val="0"/>
          <w:sz w:val="22"/>
          <w:szCs w:val="22"/>
        </w:rPr>
      </w:pPr>
    </w:p>
    <w:p w:rsidR="00654023" w:rsidRPr="00654023" w:rsidRDefault="00654023" w:rsidP="00654023">
      <w:pPr>
        <w:pStyle w:val="Glava"/>
        <w:ind w:left="1080"/>
        <w:rPr>
          <w:i w:val="0"/>
          <w:sz w:val="22"/>
          <w:szCs w:val="22"/>
        </w:rPr>
      </w:pPr>
      <w:r w:rsidRPr="00654023">
        <w:rPr>
          <w:b/>
          <w:i w:val="0"/>
          <w:sz w:val="22"/>
          <w:szCs w:val="22"/>
        </w:rPr>
        <w:t>Gospodarski subjekt je v obdobju zadnji petih let pred oddajo ponudbe uspešno, kakovostno in pravočasno izvedel:</w:t>
      </w:r>
    </w:p>
    <w:p w:rsidR="00654023" w:rsidRPr="00654023" w:rsidRDefault="00654023" w:rsidP="00654023">
      <w:pPr>
        <w:pStyle w:val="Glava"/>
        <w:ind w:left="1080"/>
        <w:rPr>
          <w:b/>
          <w:i w:val="0"/>
          <w:sz w:val="22"/>
          <w:szCs w:val="22"/>
        </w:rPr>
      </w:pPr>
      <w:r w:rsidRPr="00654023">
        <w:rPr>
          <w:b/>
          <w:i w:val="0"/>
          <w:sz w:val="22"/>
          <w:szCs w:val="22"/>
        </w:rPr>
        <w:t xml:space="preserve">- vsaj dva istovrstna posla obnove </w:t>
      </w:r>
      <w:r w:rsidR="00D86153">
        <w:rPr>
          <w:b/>
          <w:i w:val="0"/>
          <w:sz w:val="22"/>
          <w:szCs w:val="22"/>
        </w:rPr>
        <w:t xml:space="preserve"> uličnih fasad s </w:t>
      </w:r>
      <w:r w:rsidRPr="00654023">
        <w:rPr>
          <w:b/>
          <w:i w:val="0"/>
          <w:sz w:val="22"/>
          <w:szCs w:val="22"/>
        </w:rPr>
        <w:t>stavbn</w:t>
      </w:r>
      <w:r w:rsidR="00D86153">
        <w:rPr>
          <w:b/>
          <w:i w:val="0"/>
          <w:sz w:val="22"/>
          <w:szCs w:val="22"/>
        </w:rPr>
        <w:t xml:space="preserve">im </w:t>
      </w:r>
      <w:r w:rsidRPr="00654023">
        <w:rPr>
          <w:b/>
          <w:i w:val="0"/>
          <w:sz w:val="22"/>
          <w:szCs w:val="22"/>
        </w:rPr>
        <w:t xml:space="preserve"> pohištv</w:t>
      </w:r>
      <w:r w:rsidR="00D86153">
        <w:rPr>
          <w:b/>
          <w:i w:val="0"/>
          <w:sz w:val="22"/>
          <w:szCs w:val="22"/>
        </w:rPr>
        <w:t>om</w:t>
      </w:r>
      <w:r w:rsidRPr="00654023">
        <w:rPr>
          <w:b/>
          <w:i w:val="0"/>
          <w:sz w:val="22"/>
          <w:szCs w:val="22"/>
        </w:rPr>
        <w:t xml:space="preserve"> kot je predmet tega javnega naročila, skladno z razpisno dokumentacijo, v vrednosti vsakega najmanj </w:t>
      </w:r>
      <w:r w:rsidR="00BA7D75">
        <w:rPr>
          <w:b/>
          <w:i w:val="0"/>
          <w:sz w:val="22"/>
          <w:szCs w:val="22"/>
        </w:rPr>
        <w:t>9</w:t>
      </w:r>
      <w:r w:rsidRPr="00654023">
        <w:rPr>
          <w:b/>
          <w:i w:val="0"/>
          <w:sz w:val="22"/>
          <w:szCs w:val="22"/>
        </w:rPr>
        <w:t xml:space="preserve">0.000,00 EUR brez </w:t>
      </w:r>
      <w:r>
        <w:rPr>
          <w:b/>
          <w:i w:val="0"/>
          <w:sz w:val="22"/>
          <w:szCs w:val="22"/>
        </w:rPr>
        <w:t>DDV. Upoštevajo</w:t>
      </w:r>
      <w:r w:rsidRPr="00654023">
        <w:rPr>
          <w:b/>
          <w:i w:val="0"/>
          <w:sz w:val="22"/>
          <w:szCs w:val="22"/>
        </w:rPr>
        <w:t xml:space="preserve"> se le tiste reference ponudnika, ki zajemajo obnovo stavbnega pohištva na stavbah s statusom kulturnega spomenika ali kulturne dediščine.</w:t>
      </w:r>
    </w:p>
    <w:p w:rsidR="00FE3CF1" w:rsidRPr="00021AC4" w:rsidRDefault="00FE3CF1" w:rsidP="00AE2E89">
      <w:pPr>
        <w:pStyle w:val="Glava"/>
        <w:tabs>
          <w:tab w:val="clear" w:pos="4536"/>
          <w:tab w:val="clear" w:pos="9072"/>
        </w:tabs>
        <w:ind w:left="1080"/>
        <w:jc w:val="both"/>
        <w:rPr>
          <w:i w:val="0"/>
          <w:sz w:val="22"/>
          <w:szCs w:val="22"/>
        </w:rPr>
      </w:pPr>
    </w:p>
    <w:p w:rsidR="00FE3CF1" w:rsidRPr="0079325B" w:rsidRDefault="00FE3CF1" w:rsidP="00AE2E89">
      <w:pPr>
        <w:pStyle w:val="Glava"/>
        <w:tabs>
          <w:tab w:val="clear" w:pos="4536"/>
          <w:tab w:val="clear" w:pos="9072"/>
        </w:tabs>
        <w:ind w:left="1080"/>
        <w:jc w:val="both"/>
        <w:rPr>
          <w:sz w:val="22"/>
          <w:szCs w:val="22"/>
        </w:rPr>
      </w:pPr>
      <w:r w:rsidRPr="0079325B">
        <w:rPr>
          <w:sz w:val="22"/>
          <w:szCs w:val="22"/>
        </w:rPr>
        <w:t>Naročnik si pridržuje pravico, da navedbe preveri ter zahteva dokazila (na primer: pogodbo z investitorjem ali delodajalcem, obračun, potrdilo o izplačilu, ... ) o izvedbi navedenega referenčnega dela, oziroma navedbe preveri neposredno pri investitorju oziroma delodajalcu.</w:t>
      </w:r>
    </w:p>
    <w:p w:rsidR="00FE3CF1" w:rsidRDefault="00FE3CF1" w:rsidP="00FE3CF1">
      <w:pPr>
        <w:pStyle w:val="Glava"/>
        <w:tabs>
          <w:tab w:val="clear" w:pos="4536"/>
          <w:tab w:val="clear" w:pos="9072"/>
        </w:tabs>
        <w:ind w:left="1080"/>
        <w:jc w:val="both"/>
        <w:rPr>
          <w:i w:val="0"/>
          <w:sz w:val="22"/>
          <w:szCs w:val="22"/>
        </w:rPr>
      </w:pPr>
    </w:p>
    <w:tbl>
      <w:tblPr>
        <w:tblW w:w="9000"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22"/>
        <w:gridCol w:w="2835"/>
        <w:gridCol w:w="1276"/>
        <w:gridCol w:w="1134"/>
        <w:gridCol w:w="1433"/>
      </w:tblGrid>
      <w:tr w:rsidR="006F7EB4" w:rsidRPr="005B2B95" w:rsidTr="00361220">
        <w:tc>
          <w:tcPr>
            <w:tcW w:w="2322" w:type="dxa"/>
            <w:shd w:val="clear" w:color="auto" w:fill="D9D9D9" w:themeFill="background1" w:themeFillShade="D9"/>
            <w:vAlign w:val="center"/>
          </w:tcPr>
          <w:p w:rsidR="006F7EB4" w:rsidRPr="005B2B95" w:rsidRDefault="006F7EB4" w:rsidP="00291814">
            <w:pPr>
              <w:jc w:val="center"/>
              <w:rPr>
                <w:b/>
                <w:i w:val="0"/>
                <w:sz w:val="18"/>
                <w:szCs w:val="18"/>
              </w:rPr>
            </w:pPr>
            <w:r w:rsidRPr="005B2B95">
              <w:rPr>
                <w:b/>
                <w:i w:val="0"/>
                <w:sz w:val="18"/>
                <w:szCs w:val="18"/>
              </w:rPr>
              <w:t>Naziv investitorja oz. naročnika referenčnega posla ter kontaktna oseba naročnika (e-pošta in telefonska številka)</w:t>
            </w:r>
          </w:p>
        </w:tc>
        <w:tc>
          <w:tcPr>
            <w:tcW w:w="2835" w:type="dxa"/>
            <w:shd w:val="clear" w:color="auto" w:fill="D9D9D9" w:themeFill="background1" w:themeFillShade="D9"/>
            <w:vAlign w:val="center"/>
          </w:tcPr>
          <w:p w:rsidR="006F7EB4" w:rsidRPr="005B2B95" w:rsidRDefault="006F7EB4" w:rsidP="00C8061D">
            <w:pPr>
              <w:jc w:val="center"/>
              <w:rPr>
                <w:b/>
                <w:i w:val="0"/>
                <w:sz w:val="18"/>
                <w:szCs w:val="18"/>
              </w:rPr>
            </w:pPr>
            <w:r w:rsidRPr="005B2B95">
              <w:rPr>
                <w:b/>
                <w:i w:val="0"/>
                <w:sz w:val="18"/>
                <w:szCs w:val="18"/>
              </w:rPr>
              <w:t>Predmet referenčnega posla – kratek opis del</w:t>
            </w:r>
          </w:p>
        </w:tc>
        <w:tc>
          <w:tcPr>
            <w:tcW w:w="1276" w:type="dxa"/>
            <w:shd w:val="clear" w:color="auto" w:fill="D9D9D9" w:themeFill="background1" w:themeFillShade="D9"/>
            <w:vAlign w:val="center"/>
          </w:tcPr>
          <w:p w:rsidR="006F7EB4" w:rsidRPr="005B2B95" w:rsidRDefault="006F7EB4" w:rsidP="00C8061D">
            <w:pPr>
              <w:jc w:val="center"/>
              <w:rPr>
                <w:b/>
                <w:i w:val="0"/>
                <w:sz w:val="18"/>
                <w:szCs w:val="18"/>
              </w:rPr>
            </w:pPr>
            <w:r w:rsidRPr="005B2B95">
              <w:rPr>
                <w:b/>
                <w:i w:val="0"/>
                <w:sz w:val="18"/>
                <w:szCs w:val="18"/>
              </w:rPr>
              <w:t>Datum začetka in končanja posla</w:t>
            </w:r>
          </w:p>
        </w:tc>
        <w:tc>
          <w:tcPr>
            <w:tcW w:w="1134" w:type="dxa"/>
            <w:shd w:val="clear" w:color="auto" w:fill="D9D9D9" w:themeFill="background1" w:themeFillShade="D9"/>
            <w:vAlign w:val="center"/>
          </w:tcPr>
          <w:p w:rsidR="006F7EB4" w:rsidRPr="005B2B95" w:rsidRDefault="006C4BD1" w:rsidP="006C4BD1">
            <w:pPr>
              <w:jc w:val="center"/>
              <w:rPr>
                <w:b/>
                <w:i w:val="0"/>
                <w:sz w:val="18"/>
                <w:szCs w:val="18"/>
              </w:rPr>
            </w:pPr>
            <w:r w:rsidRPr="005B2B95">
              <w:rPr>
                <w:b/>
                <w:i w:val="0"/>
                <w:sz w:val="18"/>
                <w:szCs w:val="18"/>
              </w:rPr>
              <w:t>Kontaktna oseba na ZVKDS-ju (e-pošta in telefonska številka)</w:t>
            </w:r>
          </w:p>
        </w:tc>
        <w:tc>
          <w:tcPr>
            <w:tcW w:w="1433" w:type="dxa"/>
            <w:shd w:val="clear" w:color="auto" w:fill="D9D9D9" w:themeFill="background1" w:themeFillShade="D9"/>
            <w:vAlign w:val="center"/>
          </w:tcPr>
          <w:p w:rsidR="006F7EB4" w:rsidRPr="005B2B95" w:rsidRDefault="006F7EB4" w:rsidP="00C8061D">
            <w:pPr>
              <w:jc w:val="center"/>
              <w:rPr>
                <w:b/>
                <w:i w:val="0"/>
                <w:sz w:val="18"/>
                <w:szCs w:val="18"/>
              </w:rPr>
            </w:pPr>
            <w:r w:rsidRPr="005B2B95">
              <w:rPr>
                <w:b/>
                <w:i w:val="0"/>
                <w:sz w:val="18"/>
                <w:szCs w:val="18"/>
              </w:rPr>
              <w:t>Vrednost posla</w:t>
            </w:r>
          </w:p>
          <w:p w:rsidR="006F7EB4" w:rsidRPr="005B2B95" w:rsidRDefault="006F7EB4" w:rsidP="00C8061D">
            <w:pPr>
              <w:jc w:val="center"/>
              <w:rPr>
                <w:b/>
                <w:i w:val="0"/>
                <w:sz w:val="18"/>
                <w:szCs w:val="18"/>
              </w:rPr>
            </w:pPr>
            <w:r w:rsidRPr="005B2B95">
              <w:rPr>
                <w:b/>
                <w:i w:val="0"/>
                <w:sz w:val="18"/>
                <w:szCs w:val="18"/>
              </w:rPr>
              <w:t xml:space="preserve">v EUR </w:t>
            </w:r>
            <w:r w:rsidR="00787C83" w:rsidRPr="005B2B95">
              <w:rPr>
                <w:b/>
                <w:i w:val="0"/>
                <w:sz w:val="18"/>
                <w:szCs w:val="18"/>
              </w:rPr>
              <w:t>bre</w:t>
            </w:r>
            <w:r w:rsidRPr="005B2B95">
              <w:rPr>
                <w:b/>
                <w:i w:val="0"/>
                <w:sz w:val="18"/>
                <w:szCs w:val="18"/>
              </w:rPr>
              <w:t>z DDV</w:t>
            </w:r>
          </w:p>
        </w:tc>
      </w:tr>
      <w:tr w:rsidR="006F7EB4" w:rsidRPr="0079325B" w:rsidTr="006F7EB4">
        <w:tc>
          <w:tcPr>
            <w:tcW w:w="2322" w:type="dxa"/>
          </w:tcPr>
          <w:p w:rsidR="006F7EB4" w:rsidRPr="0079325B" w:rsidRDefault="006F7EB4" w:rsidP="00C8061D">
            <w:pPr>
              <w:pStyle w:val="Glava"/>
              <w:tabs>
                <w:tab w:val="clear" w:pos="4536"/>
                <w:tab w:val="clear" w:pos="9072"/>
              </w:tabs>
              <w:jc w:val="both"/>
              <w:rPr>
                <w:i w:val="0"/>
                <w:sz w:val="22"/>
                <w:szCs w:val="22"/>
              </w:rPr>
            </w:pPr>
          </w:p>
        </w:tc>
        <w:tc>
          <w:tcPr>
            <w:tcW w:w="2835" w:type="dxa"/>
          </w:tcPr>
          <w:p w:rsidR="006F7EB4" w:rsidRPr="0079325B" w:rsidRDefault="006F7EB4" w:rsidP="00C8061D">
            <w:pPr>
              <w:pStyle w:val="Glava"/>
              <w:tabs>
                <w:tab w:val="clear" w:pos="4536"/>
                <w:tab w:val="clear" w:pos="9072"/>
              </w:tabs>
              <w:jc w:val="both"/>
              <w:rPr>
                <w:i w:val="0"/>
                <w:sz w:val="22"/>
                <w:szCs w:val="22"/>
              </w:rPr>
            </w:pPr>
          </w:p>
        </w:tc>
        <w:tc>
          <w:tcPr>
            <w:tcW w:w="1276" w:type="dxa"/>
          </w:tcPr>
          <w:p w:rsidR="006F7EB4" w:rsidRPr="0079325B" w:rsidRDefault="006F7EB4" w:rsidP="00C8061D">
            <w:pPr>
              <w:pStyle w:val="Glava"/>
              <w:tabs>
                <w:tab w:val="clear" w:pos="4536"/>
                <w:tab w:val="clear" w:pos="9072"/>
              </w:tabs>
              <w:jc w:val="both"/>
              <w:rPr>
                <w:i w:val="0"/>
                <w:sz w:val="22"/>
                <w:szCs w:val="22"/>
              </w:rPr>
            </w:pPr>
          </w:p>
        </w:tc>
        <w:tc>
          <w:tcPr>
            <w:tcW w:w="1134" w:type="dxa"/>
          </w:tcPr>
          <w:p w:rsidR="006F7EB4" w:rsidRPr="0079325B" w:rsidRDefault="006F7EB4" w:rsidP="00C8061D">
            <w:pPr>
              <w:pStyle w:val="Glava"/>
              <w:tabs>
                <w:tab w:val="clear" w:pos="4536"/>
                <w:tab w:val="clear" w:pos="9072"/>
              </w:tabs>
              <w:jc w:val="both"/>
              <w:rPr>
                <w:i w:val="0"/>
                <w:sz w:val="22"/>
                <w:szCs w:val="22"/>
              </w:rPr>
            </w:pPr>
          </w:p>
        </w:tc>
        <w:tc>
          <w:tcPr>
            <w:tcW w:w="1433" w:type="dxa"/>
          </w:tcPr>
          <w:p w:rsidR="006F7EB4" w:rsidRPr="0079325B" w:rsidRDefault="006F7EB4" w:rsidP="00C8061D">
            <w:pPr>
              <w:pStyle w:val="Glava"/>
              <w:tabs>
                <w:tab w:val="clear" w:pos="4536"/>
                <w:tab w:val="clear" w:pos="9072"/>
              </w:tabs>
              <w:jc w:val="both"/>
              <w:rPr>
                <w:i w:val="0"/>
                <w:sz w:val="28"/>
                <w:szCs w:val="28"/>
              </w:rPr>
            </w:pPr>
          </w:p>
          <w:p w:rsidR="006F7EB4" w:rsidRPr="0079325B" w:rsidRDefault="006F7EB4" w:rsidP="00C8061D">
            <w:pPr>
              <w:pStyle w:val="Glava"/>
              <w:tabs>
                <w:tab w:val="clear" w:pos="4536"/>
                <w:tab w:val="clear" w:pos="9072"/>
              </w:tabs>
              <w:jc w:val="both"/>
              <w:rPr>
                <w:i w:val="0"/>
                <w:sz w:val="28"/>
                <w:szCs w:val="28"/>
              </w:rPr>
            </w:pPr>
          </w:p>
          <w:p w:rsidR="006F7EB4" w:rsidRPr="0079325B" w:rsidRDefault="006F7EB4" w:rsidP="00C8061D">
            <w:pPr>
              <w:pStyle w:val="Glava"/>
              <w:tabs>
                <w:tab w:val="clear" w:pos="4536"/>
                <w:tab w:val="clear" w:pos="9072"/>
              </w:tabs>
              <w:jc w:val="both"/>
              <w:rPr>
                <w:i w:val="0"/>
                <w:sz w:val="28"/>
                <w:szCs w:val="28"/>
              </w:rPr>
            </w:pPr>
          </w:p>
        </w:tc>
      </w:tr>
      <w:tr w:rsidR="006F7EB4" w:rsidRPr="0079325B" w:rsidTr="006F7EB4">
        <w:tc>
          <w:tcPr>
            <w:tcW w:w="2322" w:type="dxa"/>
          </w:tcPr>
          <w:p w:rsidR="006F7EB4" w:rsidRPr="0079325B" w:rsidRDefault="006F7EB4" w:rsidP="00C8061D">
            <w:pPr>
              <w:pStyle w:val="Glava"/>
              <w:tabs>
                <w:tab w:val="clear" w:pos="4536"/>
                <w:tab w:val="clear" w:pos="9072"/>
              </w:tabs>
              <w:jc w:val="both"/>
              <w:rPr>
                <w:i w:val="0"/>
                <w:sz w:val="22"/>
                <w:szCs w:val="22"/>
              </w:rPr>
            </w:pPr>
          </w:p>
        </w:tc>
        <w:tc>
          <w:tcPr>
            <w:tcW w:w="2835" w:type="dxa"/>
          </w:tcPr>
          <w:p w:rsidR="006F7EB4" w:rsidRPr="0079325B" w:rsidRDefault="006F7EB4" w:rsidP="00C8061D">
            <w:pPr>
              <w:pStyle w:val="Glava"/>
              <w:tabs>
                <w:tab w:val="clear" w:pos="4536"/>
                <w:tab w:val="clear" w:pos="9072"/>
              </w:tabs>
              <w:jc w:val="both"/>
              <w:rPr>
                <w:i w:val="0"/>
                <w:sz w:val="22"/>
                <w:szCs w:val="22"/>
              </w:rPr>
            </w:pPr>
          </w:p>
        </w:tc>
        <w:tc>
          <w:tcPr>
            <w:tcW w:w="1276" w:type="dxa"/>
          </w:tcPr>
          <w:p w:rsidR="006F7EB4" w:rsidRPr="0079325B" w:rsidRDefault="006F7EB4" w:rsidP="00C8061D">
            <w:pPr>
              <w:pStyle w:val="Glava"/>
              <w:tabs>
                <w:tab w:val="clear" w:pos="4536"/>
                <w:tab w:val="clear" w:pos="9072"/>
              </w:tabs>
              <w:jc w:val="both"/>
              <w:rPr>
                <w:i w:val="0"/>
                <w:sz w:val="22"/>
                <w:szCs w:val="22"/>
              </w:rPr>
            </w:pPr>
          </w:p>
        </w:tc>
        <w:tc>
          <w:tcPr>
            <w:tcW w:w="1134" w:type="dxa"/>
          </w:tcPr>
          <w:p w:rsidR="006F7EB4" w:rsidRPr="0079325B" w:rsidRDefault="006F7EB4" w:rsidP="00C8061D">
            <w:pPr>
              <w:pStyle w:val="Glava"/>
              <w:tabs>
                <w:tab w:val="clear" w:pos="4536"/>
                <w:tab w:val="clear" w:pos="9072"/>
              </w:tabs>
              <w:jc w:val="both"/>
              <w:rPr>
                <w:i w:val="0"/>
                <w:sz w:val="22"/>
                <w:szCs w:val="22"/>
              </w:rPr>
            </w:pPr>
          </w:p>
        </w:tc>
        <w:tc>
          <w:tcPr>
            <w:tcW w:w="1433" w:type="dxa"/>
          </w:tcPr>
          <w:p w:rsidR="006F7EB4" w:rsidRPr="0079325B" w:rsidRDefault="006F7EB4" w:rsidP="00C8061D">
            <w:pPr>
              <w:pStyle w:val="Glava"/>
              <w:tabs>
                <w:tab w:val="clear" w:pos="4536"/>
                <w:tab w:val="clear" w:pos="9072"/>
              </w:tabs>
              <w:jc w:val="both"/>
              <w:rPr>
                <w:i w:val="0"/>
                <w:sz w:val="28"/>
                <w:szCs w:val="28"/>
              </w:rPr>
            </w:pPr>
          </w:p>
          <w:p w:rsidR="006F7EB4" w:rsidRPr="0079325B" w:rsidRDefault="006F7EB4" w:rsidP="00C8061D">
            <w:pPr>
              <w:pStyle w:val="Glava"/>
              <w:tabs>
                <w:tab w:val="clear" w:pos="4536"/>
                <w:tab w:val="clear" w:pos="9072"/>
              </w:tabs>
              <w:jc w:val="both"/>
              <w:rPr>
                <w:i w:val="0"/>
                <w:sz w:val="28"/>
                <w:szCs w:val="28"/>
              </w:rPr>
            </w:pPr>
          </w:p>
          <w:p w:rsidR="006F7EB4" w:rsidRPr="0079325B" w:rsidRDefault="006F7EB4" w:rsidP="00C8061D">
            <w:pPr>
              <w:pStyle w:val="Glava"/>
              <w:tabs>
                <w:tab w:val="clear" w:pos="4536"/>
                <w:tab w:val="clear" w:pos="9072"/>
              </w:tabs>
              <w:jc w:val="both"/>
              <w:rPr>
                <w:i w:val="0"/>
                <w:sz w:val="28"/>
                <w:szCs w:val="28"/>
              </w:rPr>
            </w:pPr>
          </w:p>
        </w:tc>
      </w:tr>
      <w:tr w:rsidR="006F7EB4" w:rsidRPr="0079325B" w:rsidTr="006F7EB4">
        <w:tc>
          <w:tcPr>
            <w:tcW w:w="2322" w:type="dxa"/>
          </w:tcPr>
          <w:p w:rsidR="006F7EB4" w:rsidRPr="0079325B" w:rsidRDefault="006F7EB4" w:rsidP="00C8061D">
            <w:pPr>
              <w:pStyle w:val="Glava"/>
              <w:tabs>
                <w:tab w:val="clear" w:pos="4536"/>
                <w:tab w:val="clear" w:pos="9072"/>
              </w:tabs>
              <w:jc w:val="both"/>
              <w:rPr>
                <w:i w:val="0"/>
                <w:sz w:val="22"/>
                <w:szCs w:val="22"/>
              </w:rPr>
            </w:pPr>
          </w:p>
        </w:tc>
        <w:tc>
          <w:tcPr>
            <w:tcW w:w="2835" w:type="dxa"/>
          </w:tcPr>
          <w:p w:rsidR="006F7EB4" w:rsidRPr="0079325B" w:rsidRDefault="006F7EB4" w:rsidP="00C8061D">
            <w:pPr>
              <w:pStyle w:val="Glava"/>
              <w:tabs>
                <w:tab w:val="clear" w:pos="4536"/>
                <w:tab w:val="clear" w:pos="9072"/>
              </w:tabs>
              <w:jc w:val="both"/>
              <w:rPr>
                <w:i w:val="0"/>
                <w:sz w:val="22"/>
                <w:szCs w:val="22"/>
              </w:rPr>
            </w:pPr>
          </w:p>
        </w:tc>
        <w:tc>
          <w:tcPr>
            <w:tcW w:w="1276" w:type="dxa"/>
          </w:tcPr>
          <w:p w:rsidR="006F7EB4" w:rsidRPr="0079325B" w:rsidRDefault="006F7EB4" w:rsidP="00C8061D">
            <w:pPr>
              <w:pStyle w:val="Glava"/>
              <w:tabs>
                <w:tab w:val="clear" w:pos="4536"/>
                <w:tab w:val="clear" w:pos="9072"/>
              </w:tabs>
              <w:jc w:val="both"/>
              <w:rPr>
                <w:i w:val="0"/>
                <w:sz w:val="22"/>
                <w:szCs w:val="22"/>
              </w:rPr>
            </w:pPr>
          </w:p>
        </w:tc>
        <w:tc>
          <w:tcPr>
            <w:tcW w:w="1134" w:type="dxa"/>
          </w:tcPr>
          <w:p w:rsidR="006F7EB4" w:rsidRPr="0079325B" w:rsidRDefault="006F7EB4" w:rsidP="00C8061D">
            <w:pPr>
              <w:pStyle w:val="Glava"/>
              <w:tabs>
                <w:tab w:val="clear" w:pos="4536"/>
                <w:tab w:val="clear" w:pos="9072"/>
              </w:tabs>
              <w:jc w:val="both"/>
              <w:rPr>
                <w:i w:val="0"/>
                <w:sz w:val="22"/>
                <w:szCs w:val="22"/>
              </w:rPr>
            </w:pPr>
          </w:p>
        </w:tc>
        <w:tc>
          <w:tcPr>
            <w:tcW w:w="1433" w:type="dxa"/>
          </w:tcPr>
          <w:p w:rsidR="006F7EB4" w:rsidRPr="0079325B" w:rsidRDefault="006F7EB4" w:rsidP="00C8061D">
            <w:pPr>
              <w:pStyle w:val="Glava"/>
              <w:tabs>
                <w:tab w:val="clear" w:pos="4536"/>
                <w:tab w:val="clear" w:pos="9072"/>
              </w:tabs>
              <w:jc w:val="both"/>
              <w:rPr>
                <w:i w:val="0"/>
                <w:sz w:val="28"/>
                <w:szCs w:val="28"/>
              </w:rPr>
            </w:pPr>
          </w:p>
          <w:p w:rsidR="006F7EB4" w:rsidRPr="0079325B" w:rsidRDefault="006F7EB4" w:rsidP="00C8061D">
            <w:pPr>
              <w:pStyle w:val="Glava"/>
              <w:tabs>
                <w:tab w:val="clear" w:pos="4536"/>
                <w:tab w:val="clear" w:pos="9072"/>
              </w:tabs>
              <w:jc w:val="both"/>
              <w:rPr>
                <w:i w:val="0"/>
                <w:sz w:val="28"/>
                <w:szCs w:val="28"/>
              </w:rPr>
            </w:pPr>
          </w:p>
          <w:p w:rsidR="006F7EB4" w:rsidRPr="0079325B" w:rsidRDefault="006F7EB4" w:rsidP="00C8061D">
            <w:pPr>
              <w:pStyle w:val="Glava"/>
              <w:tabs>
                <w:tab w:val="clear" w:pos="4536"/>
                <w:tab w:val="clear" w:pos="9072"/>
              </w:tabs>
              <w:jc w:val="both"/>
              <w:rPr>
                <w:i w:val="0"/>
                <w:sz w:val="28"/>
                <w:szCs w:val="28"/>
              </w:rPr>
            </w:pPr>
          </w:p>
        </w:tc>
      </w:tr>
      <w:tr w:rsidR="006F7EB4" w:rsidRPr="0079325B" w:rsidTr="006F7EB4">
        <w:tc>
          <w:tcPr>
            <w:tcW w:w="2322" w:type="dxa"/>
          </w:tcPr>
          <w:p w:rsidR="006F7EB4" w:rsidRPr="0079325B" w:rsidRDefault="006F7EB4" w:rsidP="00C8061D">
            <w:pPr>
              <w:pStyle w:val="Glava"/>
              <w:tabs>
                <w:tab w:val="clear" w:pos="4536"/>
                <w:tab w:val="clear" w:pos="9072"/>
              </w:tabs>
              <w:jc w:val="both"/>
              <w:rPr>
                <w:i w:val="0"/>
                <w:sz w:val="22"/>
                <w:szCs w:val="22"/>
              </w:rPr>
            </w:pPr>
          </w:p>
        </w:tc>
        <w:tc>
          <w:tcPr>
            <w:tcW w:w="2835" w:type="dxa"/>
          </w:tcPr>
          <w:p w:rsidR="006F7EB4" w:rsidRPr="0079325B" w:rsidRDefault="006F7EB4" w:rsidP="00C8061D">
            <w:pPr>
              <w:pStyle w:val="Glava"/>
              <w:tabs>
                <w:tab w:val="clear" w:pos="4536"/>
                <w:tab w:val="clear" w:pos="9072"/>
              </w:tabs>
              <w:jc w:val="both"/>
              <w:rPr>
                <w:i w:val="0"/>
                <w:sz w:val="22"/>
                <w:szCs w:val="22"/>
              </w:rPr>
            </w:pPr>
          </w:p>
        </w:tc>
        <w:tc>
          <w:tcPr>
            <w:tcW w:w="1276" w:type="dxa"/>
          </w:tcPr>
          <w:p w:rsidR="006F7EB4" w:rsidRPr="0079325B" w:rsidRDefault="006F7EB4" w:rsidP="00C8061D">
            <w:pPr>
              <w:pStyle w:val="Glava"/>
              <w:tabs>
                <w:tab w:val="clear" w:pos="4536"/>
                <w:tab w:val="clear" w:pos="9072"/>
              </w:tabs>
              <w:jc w:val="both"/>
              <w:rPr>
                <w:i w:val="0"/>
                <w:sz w:val="22"/>
                <w:szCs w:val="22"/>
              </w:rPr>
            </w:pPr>
          </w:p>
        </w:tc>
        <w:tc>
          <w:tcPr>
            <w:tcW w:w="1134" w:type="dxa"/>
          </w:tcPr>
          <w:p w:rsidR="006F7EB4" w:rsidRPr="0079325B" w:rsidRDefault="006F7EB4" w:rsidP="00C8061D">
            <w:pPr>
              <w:pStyle w:val="Glava"/>
              <w:tabs>
                <w:tab w:val="clear" w:pos="4536"/>
                <w:tab w:val="clear" w:pos="9072"/>
              </w:tabs>
              <w:jc w:val="both"/>
              <w:rPr>
                <w:i w:val="0"/>
                <w:sz w:val="22"/>
                <w:szCs w:val="22"/>
              </w:rPr>
            </w:pPr>
          </w:p>
        </w:tc>
        <w:tc>
          <w:tcPr>
            <w:tcW w:w="1433" w:type="dxa"/>
          </w:tcPr>
          <w:p w:rsidR="006F7EB4" w:rsidRPr="0079325B" w:rsidRDefault="006F7EB4" w:rsidP="00C8061D">
            <w:pPr>
              <w:pStyle w:val="Glava"/>
              <w:tabs>
                <w:tab w:val="clear" w:pos="4536"/>
                <w:tab w:val="clear" w:pos="9072"/>
              </w:tabs>
              <w:jc w:val="both"/>
              <w:rPr>
                <w:i w:val="0"/>
                <w:sz w:val="28"/>
                <w:szCs w:val="28"/>
              </w:rPr>
            </w:pPr>
          </w:p>
          <w:p w:rsidR="006F7EB4" w:rsidRPr="0079325B" w:rsidRDefault="006F7EB4" w:rsidP="00C8061D">
            <w:pPr>
              <w:pStyle w:val="Glava"/>
              <w:tabs>
                <w:tab w:val="clear" w:pos="4536"/>
                <w:tab w:val="clear" w:pos="9072"/>
              </w:tabs>
              <w:jc w:val="both"/>
              <w:rPr>
                <w:i w:val="0"/>
                <w:sz w:val="28"/>
                <w:szCs w:val="28"/>
              </w:rPr>
            </w:pPr>
          </w:p>
          <w:p w:rsidR="006F7EB4" w:rsidRPr="0079325B" w:rsidRDefault="006F7EB4" w:rsidP="00C8061D">
            <w:pPr>
              <w:pStyle w:val="Glava"/>
              <w:tabs>
                <w:tab w:val="clear" w:pos="4536"/>
                <w:tab w:val="clear" w:pos="9072"/>
              </w:tabs>
              <w:jc w:val="both"/>
              <w:rPr>
                <w:i w:val="0"/>
                <w:sz w:val="28"/>
                <w:szCs w:val="28"/>
              </w:rPr>
            </w:pPr>
          </w:p>
        </w:tc>
      </w:tr>
    </w:tbl>
    <w:p w:rsidR="00C8061D" w:rsidRDefault="00C8061D" w:rsidP="00FE3CF1">
      <w:pPr>
        <w:pStyle w:val="Glava"/>
        <w:tabs>
          <w:tab w:val="clear" w:pos="4536"/>
          <w:tab w:val="clear" w:pos="9072"/>
        </w:tabs>
        <w:ind w:left="1080"/>
        <w:jc w:val="both"/>
        <w:rPr>
          <w:i w:val="0"/>
          <w:sz w:val="22"/>
          <w:szCs w:val="22"/>
        </w:rPr>
      </w:pPr>
    </w:p>
    <w:p w:rsidR="00D15E73" w:rsidRPr="0079325B" w:rsidRDefault="00D15E73" w:rsidP="00FE3CF1">
      <w:pPr>
        <w:pStyle w:val="Glava"/>
        <w:tabs>
          <w:tab w:val="clear" w:pos="4536"/>
          <w:tab w:val="clear" w:pos="9072"/>
        </w:tabs>
        <w:ind w:left="1080"/>
        <w:jc w:val="both"/>
        <w:rPr>
          <w:i w:val="0"/>
          <w:sz w:val="22"/>
          <w:szCs w:val="22"/>
        </w:rPr>
      </w:pPr>
    </w:p>
    <w:p w:rsidR="00FE3CF1" w:rsidRDefault="00FE3CF1" w:rsidP="00FE3CF1">
      <w:pPr>
        <w:pStyle w:val="Glava"/>
        <w:tabs>
          <w:tab w:val="clear" w:pos="4536"/>
          <w:tab w:val="clear" w:pos="9072"/>
        </w:tabs>
        <w:ind w:left="1080"/>
        <w:jc w:val="both"/>
        <w:rPr>
          <w:i w:val="0"/>
          <w:sz w:val="22"/>
          <w:szCs w:val="22"/>
        </w:rPr>
      </w:pPr>
    </w:p>
    <w:p w:rsidR="006F7EB4" w:rsidRPr="0079325B" w:rsidRDefault="006F7EB4" w:rsidP="00FE3CF1">
      <w:pPr>
        <w:pStyle w:val="Glava"/>
        <w:tabs>
          <w:tab w:val="clear" w:pos="4536"/>
          <w:tab w:val="clear" w:pos="9072"/>
        </w:tabs>
        <w:ind w:left="1080"/>
        <w:jc w:val="both"/>
        <w:rPr>
          <w:i w:val="0"/>
          <w:sz w:val="22"/>
          <w:szCs w:val="22"/>
        </w:rPr>
      </w:pPr>
    </w:p>
    <w:p w:rsidR="00FE3CF1" w:rsidRPr="0079325B" w:rsidRDefault="00FE3CF1" w:rsidP="00FE3CF1">
      <w:pPr>
        <w:pStyle w:val="Glava"/>
        <w:tabs>
          <w:tab w:val="clear" w:pos="4536"/>
          <w:tab w:val="clear" w:pos="9072"/>
        </w:tabs>
        <w:ind w:left="1080"/>
        <w:jc w:val="both"/>
        <w:rPr>
          <w:i w:val="0"/>
          <w:sz w:val="22"/>
          <w:szCs w:val="22"/>
        </w:rPr>
      </w:pPr>
    </w:p>
    <w:p w:rsidR="00277AD1" w:rsidRDefault="00FE3CF1" w:rsidP="00FE3CF1">
      <w:pPr>
        <w:pStyle w:val="Glava"/>
        <w:tabs>
          <w:tab w:val="clear" w:pos="4536"/>
          <w:tab w:val="clear" w:pos="9072"/>
        </w:tabs>
        <w:ind w:left="1080"/>
        <w:jc w:val="both"/>
        <w:rPr>
          <w:i w:val="0"/>
          <w:sz w:val="22"/>
          <w:szCs w:val="22"/>
        </w:rPr>
      </w:pPr>
      <w:r w:rsidRPr="0079325B">
        <w:rPr>
          <w:i w:val="0"/>
          <w:sz w:val="22"/>
          <w:szCs w:val="22"/>
        </w:rPr>
        <w:t>Obrazec se po potrebi fotokopira.</w:t>
      </w:r>
    </w:p>
    <w:p w:rsidR="00277AD1" w:rsidRDefault="00277AD1" w:rsidP="00FE3CF1">
      <w:pPr>
        <w:pStyle w:val="Glava"/>
        <w:tabs>
          <w:tab w:val="clear" w:pos="4536"/>
          <w:tab w:val="clear" w:pos="9072"/>
        </w:tabs>
        <w:ind w:left="1080"/>
        <w:jc w:val="both"/>
        <w:rPr>
          <w:i w:val="0"/>
          <w:sz w:val="22"/>
          <w:szCs w:val="22"/>
        </w:rPr>
      </w:pPr>
    </w:p>
    <w:p w:rsidR="00875097" w:rsidRDefault="00875097" w:rsidP="00FE3CF1">
      <w:pPr>
        <w:pStyle w:val="Glava"/>
        <w:tabs>
          <w:tab w:val="clear" w:pos="4536"/>
          <w:tab w:val="clear" w:pos="9072"/>
        </w:tabs>
        <w:ind w:left="1080"/>
        <w:jc w:val="both"/>
        <w:rPr>
          <w:i w:val="0"/>
          <w:sz w:val="22"/>
          <w:szCs w:val="22"/>
        </w:rPr>
      </w:pPr>
    </w:p>
    <w:p w:rsidR="00875097" w:rsidRDefault="00875097" w:rsidP="00FE3CF1">
      <w:pPr>
        <w:pStyle w:val="Glava"/>
        <w:tabs>
          <w:tab w:val="clear" w:pos="4536"/>
          <w:tab w:val="clear" w:pos="9072"/>
        </w:tabs>
        <w:ind w:left="1080"/>
        <w:jc w:val="both"/>
        <w:rPr>
          <w:i w:val="0"/>
          <w:sz w:val="22"/>
          <w:szCs w:val="22"/>
        </w:rPr>
      </w:pPr>
    </w:p>
    <w:p w:rsidR="00277AD1" w:rsidRDefault="00277AD1" w:rsidP="00FE3CF1">
      <w:pPr>
        <w:pStyle w:val="Glava"/>
        <w:tabs>
          <w:tab w:val="clear" w:pos="4536"/>
          <w:tab w:val="clear" w:pos="9072"/>
        </w:tabs>
        <w:ind w:left="1080"/>
        <w:jc w:val="both"/>
        <w:rPr>
          <w:i w:val="0"/>
          <w:sz w:val="22"/>
          <w:szCs w:val="22"/>
        </w:rPr>
      </w:pPr>
    </w:p>
    <w:p w:rsidR="00277AD1" w:rsidRDefault="00277AD1" w:rsidP="00FE3CF1">
      <w:pPr>
        <w:pStyle w:val="Glava"/>
        <w:tabs>
          <w:tab w:val="clear" w:pos="4536"/>
          <w:tab w:val="clear" w:pos="9072"/>
        </w:tabs>
        <w:ind w:left="1080"/>
        <w:jc w:val="right"/>
        <w:rPr>
          <w:i w:val="0"/>
          <w:sz w:val="22"/>
          <w:szCs w:val="22"/>
        </w:rPr>
      </w:pPr>
    </w:p>
    <w:p w:rsidR="00FE3CF1" w:rsidRPr="0079325B" w:rsidRDefault="000B18E0" w:rsidP="007C700D">
      <w:pPr>
        <w:pStyle w:val="Glava"/>
        <w:tabs>
          <w:tab w:val="clear" w:pos="4536"/>
          <w:tab w:val="clear" w:pos="9072"/>
        </w:tabs>
        <w:ind w:left="1080"/>
        <w:jc w:val="right"/>
        <w:rPr>
          <w:b/>
          <w:i w:val="0"/>
          <w:sz w:val="22"/>
          <w:szCs w:val="22"/>
        </w:rPr>
      </w:pPr>
      <w:r>
        <w:rPr>
          <w:b/>
          <w:i w:val="0"/>
          <w:sz w:val="22"/>
          <w:szCs w:val="22"/>
        </w:rPr>
        <w:t xml:space="preserve">PRILOGA </w:t>
      </w:r>
      <w:r w:rsidR="005225D2">
        <w:rPr>
          <w:b/>
          <w:i w:val="0"/>
          <w:sz w:val="22"/>
          <w:szCs w:val="22"/>
        </w:rPr>
        <w:t>6</w:t>
      </w:r>
    </w:p>
    <w:p w:rsidR="00FE3CF1" w:rsidRPr="0079325B" w:rsidRDefault="00FE3CF1" w:rsidP="00FE3CF1">
      <w:pPr>
        <w:rPr>
          <w:i w:val="0"/>
          <w:sz w:val="22"/>
          <w:szCs w:val="22"/>
        </w:rPr>
      </w:pPr>
    </w:p>
    <w:p w:rsidR="00FE3CF1" w:rsidRPr="0079325B" w:rsidRDefault="00FE3CF1" w:rsidP="00FE3CF1">
      <w:pPr>
        <w:rPr>
          <w:i w:val="0"/>
          <w:sz w:val="22"/>
          <w:szCs w:val="22"/>
        </w:rPr>
      </w:pP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rsidR="00FE3CF1" w:rsidRPr="0079325B" w:rsidRDefault="00FE3CF1" w:rsidP="00FE3CF1">
      <w:pPr>
        <w:ind w:left="1080"/>
        <w:jc w:val="center"/>
        <w:rPr>
          <w:b/>
          <w:i w:val="0"/>
          <w:sz w:val="28"/>
          <w:szCs w:val="28"/>
        </w:rPr>
      </w:pPr>
      <w:r w:rsidRPr="0079325B">
        <w:rPr>
          <w:b/>
          <w:i w:val="0"/>
          <w:sz w:val="28"/>
          <w:szCs w:val="28"/>
        </w:rPr>
        <w:t>SEZNAM KADROV</w:t>
      </w:r>
    </w:p>
    <w:p w:rsidR="00FE3CF1" w:rsidRPr="0079325B" w:rsidRDefault="00FE3CF1" w:rsidP="00FE3CF1">
      <w:pPr>
        <w:rPr>
          <w:i w:val="0"/>
          <w:sz w:val="22"/>
          <w:szCs w:val="22"/>
        </w:rPr>
      </w:pPr>
    </w:p>
    <w:p w:rsidR="00FE3CF1" w:rsidRPr="0079325B" w:rsidRDefault="00FE3CF1" w:rsidP="00FE3CF1">
      <w:pPr>
        <w:rPr>
          <w:i w:val="0"/>
          <w:sz w:val="22"/>
          <w:szCs w:val="22"/>
        </w:rPr>
      </w:pPr>
    </w:p>
    <w:tbl>
      <w:tblPr>
        <w:tblW w:w="8460" w:type="dxa"/>
        <w:tblInd w:w="1188" w:type="dxa"/>
        <w:tblLook w:val="01E0" w:firstRow="1" w:lastRow="1" w:firstColumn="1" w:lastColumn="1" w:noHBand="0" w:noVBand="0"/>
      </w:tblPr>
      <w:tblGrid>
        <w:gridCol w:w="2181"/>
        <w:gridCol w:w="6279"/>
      </w:tblGrid>
      <w:tr w:rsidR="00FE3CF1" w:rsidRPr="0079325B" w:rsidTr="004A699A">
        <w:tc>
          <w:tcPr>
            <w:tcW w:w="2181" w:type="dxa"/>
          </w:tcPr>
          <w:p w:rsidR="00FE3CF1" w:rsidRPr="0079325B" w:rsidRDefault="004A699A" w:rsidP="00C7578A">
            <w:pPr>
              <w:pStyle w:val="Glava"/>
              <w:tabs>
                <w:tab w:val="clear" w:pos="4536"/>
                <w:tab w:val="clear" w:pos="9072"/>
              </w:tabs>
              <w:jc w:val="both"/>
              <w:rPr>
                <w:i w:val="0"/>
                <w:sz w:val="22"/>
                <w:szCs w:val="22"/>
              </w:rPr>
            </w:pPr>
            <w:r>
              <w:rPr>
                <w:i w:val="0"/>
                <w:sz w:val="22"/>
                <w:szCs w:val="22"/>
              </w:rPr>
              <w:t>Gospodarski subjekt:</w:t>
            </w:r>
          </w:p>
        </w:tc>
        <w:tc>
          <w:tcPr>
            <w:tcW w:w="6279" w:type="dxa"/>
            <w:tcBorders>
              <w:bottom w:val="single" w:sz="4" w:space="0" w:color="auto"/>
            </w:tcBorders>
          </w:tcPr>
          <w:p w:rsidR="00FE3CF1" w:rsidRPr="0079325B" w:rsidRDefault="00FE3CF1" w:rsidP="00C7578A">
            <w:pPr>
              <w:pStyle w:val="Glava"/>
              <w:tabs>
                <w:tab w:val="clear" w:pos="4536"/>
                <w:tab w:val="clear" w:pos="9072"/>
              </w:tabs>
              <w:jc w:val="both"/>
              <w:rPr>
                <w:i w:val="0"/>
                <w:szCs w:val="24"/>
              </w:rPr>
            </w:pPr>
          </w:p>
        </w:tc>
      </w:tr>
    </w:tbl>
    <w:p w:rsidR="00FE3CF1" w:rsidRPr="0079325B" w:rsidRDefault="00FE3CF1" w:rsidP="00FE3CF1">
      <w:pPr>
        <w:pStyle w:val="Glava"/>
        <w:tabs>
          <w:tab w:val="clear" w:pos="4536"/>
          <w:tab w:val="clear" w:pos="9072"/>
        </w:tabs>
        <w:jc w:val="both"/>
        <w:rPr>
          <w:i w:val="0"/>
          <w:sz w:val="22"/>
          <w:szCs w:val="22"/>
        </w:rPr>
      </w:pPr>
    </w:p>
    <w:p w:rsidR="00FE3CF1" w:rsidRPr="0079325B" w:rsidRDefault="00FE3CF1" w:rsidP="00FE3CF1">
      <w:pPr>
        <w:pStyle w:val="Glava"/>
        <w:tabs>
          <w:tab w:val="clear" w:pos="4536"/>
          <w:tab w:val="clear" w:pos="9072"/>
        </w:tabs>
        <w:jc w:val="both"/>
        <w:rPr>
          <w:i w:val="0"/>
          <w:sz w:val="22"/>
          <w:szCs w:val="22"/>
        </w:rPr>
      </w:pPr>
    </w:p>
    <w:tbl>
      <w:tblPr>
        <w:tblW w:w="9126"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1"/>
        <w:gridCol w:w="2268"/>
        <w:gridCol w:w="1985"/>
        <w:gridCol w:w="1701"/>
        <w:gridCol w:w="992"/>
        <w:gridCol w:w="1559"/>
      </w:tblGrid>
      <w:tr w:rsidR="00FE3CF1" w:rsidRPr="0079325B" w:rsidTr="00787C83">
        <w:tc>
          <w:tcPr>
            <w:tcW w:w="621" w:type="dxa"/>
            <w:tcBorders>
              <w:bottom w:val="single" w:sz="4" w:space="0" w:color="auto"/>
            </w:tcBorders>
            <w:shd w:val="clear" w:color="auto" w:fill="D9D9D9" w:themeFill="background1" w:themeFillShade="D9"/>
            <w:vAlign w:val="center"/>
          </w:tcPr>
          <w:p w:rsidR="00FE3CF1" w:rsidRPr="0079325B" w:rsidRDefault="00FE3CF1" w:rsidP="00144778">
            <w:pPr>
              <w:jc w:val="center"/>
              <w:rPr>
                <w:b/>
                <w:i w:val="0"/>
                <w:sz w:val="20"/>
              </w:rPr>
            </w:pPr>
            <w:proofErr w:type="spellStart"/>
            <w:r w:rsidRPr="0079325B">
              <w:rPr>
                <w:b/>
                <w:i w:val="0"/>
                <w:sz w:val="20"/>
              </w:rPr>
              <w:t>Zap</w:t>
            </w:r>
            <w:proofErr w:type="spellEnd"/>
            <w:r w:rsidRPr="0079325B">
              <w:rPr>
                <w:b/>
                <w:i w:val="0"/>
                <w:sz w:val="20"/>
              </w:rPr>
              <w:t>. št.</w:t>
            </w:r>
          </w:p>
        </w:tc>
        <w:tc>
          <w:tcPr>
            <w:tcW w:w="2268" w:type="dxa"/>
            <w:tcBorders>
              <w:bottom w:val="single" w:sz="4" w:space="0" w:color="auto"/>
            </w:tcBorders>
            <w:shd w:val="clear" w:color="auto" w:fill="D9D9D9" w:themeFill="background1" w:themeFillShade="D9"/>
            <w:vAlign w:val="center"/>
          </w:tcPr>
          <w:p w:rsidR="00FE3CF1" w:rsidRPr="0079325B" w:rsidRDefault="00FE3CF1" w:rsidP="00C7578A">
            <w:pPr>
              <w:jc w:val="center"/>
              <w:rPr>
                <w:b/>
                <w:i w:val="0"/>
                <w:sz w:val="20"/>
              </w:rPr>
            </w:pPr>
            <w:r w:rsidRPr="0079325B">
              <w:rPr>
                <w:b/>
                <w:i w:val="0"/>
                <w:sz w:val="20"/>
              </w:rPr>
              <w:t>Funkcija pri projektu</w:t>
            </w:r>
          </w:p>
        </w:tc>
        <w:tc>
          <w:tcPr>
            <w:tcW w:w="1985" w:type="dxa"/>
            <w:shd w:val="clear" w:color="auto" w:fill="D9D9D9" w:themeFill="background1" w:themeFillShade="D9"/>
            <w:vAlign w:val="center"/>
          </w:tcPr>
          <w:p w:rsidR="00FE3CF1" w:rsidRPr="0079325B" w:rsidRDefault="00FE3CF1" w:rsidP="00C7578A">
            <w:pPr>
              <w:jc w:val="center"/>
              <w:rPr>
                <w:b/>
                <w:i w:val="0"/>
                <w:sz w:val="20"/>
              </w:rPr>
            </w:pPr>
            <w:r w:rsidRPr="0079325B">
              <w:rPr>
                <w:b/>
                <w:i w:val="0"/>
                <w:sz w:val="20"/>
              </w:rPr>
              <w:t>Ime in priimek</w:t>
            </w:r>
          </w:p>
        </w:tc>
        <w:tc>
          <w:tcPr>
            <w:tcW w:w="1701" w:type="dxa"/>
            <w:shd w:val="clear" w:color="auto" w:fill="D9D9D9" w:themeFill="background1" w:themeFillShade="D9"/>
            <w:vAlign w:val="center"/>
          </w:tcPr>
          <w:p w:rsidR="00FE3CF1" w:rsidRPr="0079325B" w:rsidRDefault="00FE3CF1" w:rsidP="00C7578A">
            <w:pPr>
              <w:jc w:val="center"/>
              <w:rPr>
                <w:b/>
                <w:i w:val="0"/>
                <w:sz w:val="20"/>
              </w:rPr>
            </w:pPr>
            <w:r w:rsidRPr="0079325B">
              <w:rPr>
                <w:b/>
                <w:i w:val="0"/>
                <w:sz w:val="20"/>
              </w:rPr>
              <w:t>Izobrazba</w:t>
            </w:r>
          </w:p>
        </w:tc>
        <w:tc>
          <w:tcPr>
            <w:tcW w:w="992" w:type="dxa"/>
            <w:shd w:val="clear" w:color="auto" w:fill="D9D9D9" w:themeFill="background1" w:themeFillShade="D9"/>
            <w:vAlign w:val="center"/>
          </w:tcPr>
          <w:p w:rsidR="00FE3CF1" w:rsidRPr="0079325B" w:rsidRDefault="00FE3CF1" w:rsidP="00C7578A">
            <w:pPr>
              <w:jc w:val="center"/>
              <w:rPr>
                <w:b/>
                <w:i w:val="0"/>
                <w:sz w:val="20"/>
              </w:rPr>
            </w:pPr>
            <w:r w:rsidRPr="0079325B">
              <w:rPr>
                <w:b/>
                <w:i w:val="0"/>
                <w:sz w:val="20"/>
              </w:rPr>
              <w:t>Delovna doba</w:t>
            </w:r>
          </w:p>
          <w:p w:rsidR="00FE3CF1" w:rsidRPr="0079325B" w:rsidRDefault="00FE3CF1" w:rsidP="00C7578A">
            <w:pPr>
              <w:jc w:val="center"/>
              <w:rPr>
                <w:b/>
                <w:i w:val="0"/>
                <w:sz w:val="20"/>
              </w:rPr>
            </w:pPr>
            <w:r w:rsidRPr="0079325B">
              <w:rPr>
                <w:b/>
                <w:i w:val="0"/>
                <w:sz w:val="20"/>
              </w:rPr>
              <w:t>(v letih)</w:t>
            </w:r>
          </w:p>
        </w:tc>
        <w:tc>
          <w:tcPr>
            <w:tcW w:w="1559" w:type="dxa"/>
            <w:shd w:val="clear" w:color="auto" w:fill="D9D9D9" w:themeFill="background1" w:themeFillShade="D9"/>
            <w:vAlign w:val="center"/>
          </w:tcPr>
          <w:p w:rsidR="00FE3CF1" w:rsidRPr="0079325B" w:rsidRDefault="00FE3CF1" w:rsidP="00C7578A">
            <w:pPr>
              <w:jc w:val="center"/>
              <w:rPr>
                <w:b/>
                <w:i w:val="0"/>
                <w:sz w:val="20"/>
              </w:rPr>
            </w:pPr>
            <w:r w:rsidRPr="0079325B">
              <w:rPr>
                <w:b/>
                <w:i w:val="0"/>
                <w:sz w:val="20"/>
              </w:rPr>
              <w:t>Strokovni izpit</w:t>
            </w:r>
          </w:p>
          <w:p w:rsidR="00FE3CF1" w:rsidRPr="0079325B" w:rsidRDefault="00FE3CF1" w:rsidP="00C7578A">
            <w:pPr>
              <w:jc w:val="center"/>
              <w:rPr>
                <w:b/>
                <w:i w:val="0"/>
                <w:sz w:val="20"/>
              </w:rPr>
            </w:pPr>
            <w:r w:rsidRPr="0079325B">
              <w:rPr>
                <w:b/>
                <w:i w:val="0"/>
                <w:sz w:val="20"/>
              </w:rPr>
              <w:t>(št. potrdila)</w:t>
            </w:r>
          </w:p>
        </w:tc>
      </w:tr>
      <w:tr w:rsidR="00FE3CF1" w:rsidRPr="0079325B" w:rsidTr="00787C83">
        <w:tc>
          <w:tcPr>
            <w:tcW w:w="621" w:type="dxa"/>
            <w:shd w:val="clear" w:color="auto" w:fill="D9D9D9" w:themeFill="background1" w:themeFillShade="D9"/>
            <w:vAlign w:val="center"/>
          </w:tcPr>
          <w:p w:rsidR="00FE3CF1" w:rsidRPr="00021AC4" w:rsidRDefault="00FE3CF1" w:rsidP="00144778">
            <w:pPr>
              <w:pStyle w:val="Glava"/>
              <w:tabs>
                <w:tab w:val="clear" w:pos="4536"/>
                <w:tab w:val="clear" w:pos="9072"/>
              </w:tabs>
              <w:jc w:val="center"/>
              <w:rPr>
                <w:i w:val="0"/>
                <w:sz w:val="22"/>
                <w:szCs w:val="22"/>
              </w:rPr>
            </w:pPr>
            <w:r w:rsidRPr="00021AC4">
              <w:rPr>
                <w:i w:val="0"/>
                <w:sz w:val="22"/>
                <w:szCs w:val="22"/>
              </w:rPr>
              <w:t>1</w:t>
            </w:r>
          </w:p>
        </w:tc>
        <w:tc>
          <w:tcPr>
            <w:tcW w:w="2268" w:type="dxa"/>
            <w:shd w:val="clear" w:color="auto" w:fill="D9D9D9" w:themeFill="background1" w:themeFillShade="D9"/>
            <w:vAlign w:val="center"/>
          </w:tcPr>
          <w:p w:rsidR="00FE3CF1" w:rsidRPr="00A8796C" w:rsidRDefault="00FE3CF1" w:rsidP="00C7578A">
            <w:pPr>
              <w:pStyle w:val="Glava"/>
              <w:tabs>
                <w:tab w:val="clear" w:pos="4536"/>
                <w:tab w:val="clear" w:pos="9072"/>
              </w:tabs>
              <w:jc w:val="center"/>
              <w:rPr>
                <w:b/>
                <w:i w:val="0"/>
                <w:sz w:val="22"/>
                <w:szCs w:val="22"/>
              </w:rPr>
            </w:pPr>
            <w:r w:rsidRPr="00A8796C">
              <w:rPr>
                <w:b/>
                <w:i w:val="0"/>
                <w:sz w:val="22"/>
                <w:szCs w:val="22"/>
              </w:rPr>
              <w:t>VODJA DEL</w:t>
            </w:r>
          </w:p>
        </w:tc>
        <w:tc>
          <w:tcPr>
            <w:tcW w:w="1985" w:type="dxa"/>
          </w:tcPr>
          <w:p w:rsidR="00FE3CF1" w:rsidRPr="0079325B" w:rsidRDefault="00FE3CF1" w:rsidP="00C7578A">
            <w:pPr>
              <w:pStyle w:val="Glava"/>
              <w:tabs>
                <w:tab w:val="clear" w:pos="4536"/>
                <w:tab w:val="clear" w:pos="9072"/>
              </w:tabs>
              <w:jc w:val="both"/>
              <w:rPr>
                <w:i w:val="0"/>
                <w:sz w:val="22"/>
                <w:szCs w:val="22"/>
              </w:rPr>
            </w:pPr>
          </w:p>
        </w:tc>
        <w:tc>
          <w:tcPr>
            <w:tcW w:w="1701" w:type="dxa"/>
          </w:tcPr>
          <w:p w:rsidR="00FE3CF1" w:rsidRPr="0079325B" w:rsidRDefault="00FE3CF1" w:rsidP="00C7578A">
            <w:pPr>
              <w:pStyle w:val="Glava"/>
              <w:tabs>
                <w:tab w:val="clear" w:pos="4536"/>
                <w:tab w:val="clear" w:pos="9072"/>
              </w:tabs>
              <w:jc w:val="both"/>
              <w:rPr>
                <w:i w:val="0"/>
                <w:sz w:val="22"/>
                <w:szCs w:val="22"/>
              </w:rPr>
            </w:pPr>
          </w:p>
        </w:tc>
        <w:tc>
          <w:tcPr>
            <w:tcW w:w="992" w:type="dxa"/>
          </w:tcPr>
          <w:p w:rsidR="00FE3CF1" w:rsidRPr="0079325B" w:rsidRDefault="00FE3CF1" w:rsidP="00C7578A">
            <w:pPr>
              <w:pStyle w:val="Glava"/>
              <w:tabs>
                <w:tab w:val="clear" w:pos="4536"/>
                <w:tab w:val="clear" w:pos="9072"/>
              </w:tabs>
              <w:jc w:val="both"/>
              <w:rPr>
                <w:i w:val="0"/>
                <w:sz w:val="22"/>
                <w:szCs w:val="22"/>
              </w:rPr>
            </w:pPr>
          </w:p>
        </w:tc>
        <w:tc>
          <w:tcPr>
            <w:tcW w:w="1559" w:type="dxa"/>
          </w:tcPr>
          <w:p w:rsidR="00FE3CF1" w:rsidRDefault="00FE3CF1" w:rsidP="00C7578A">
            <w:pPr>
              <w:pStyle w:val="Glava"/>
              <w:tabs>
                <w:tab w:val="clear" w:pos="4536"/>
                <w:tab w:val="clear" w:pos="9072"/>
              </w:tabs>
              <w:jc w:val="both"/>
              <w:rPr>
                <w:i w:val="0"/>
                <w:sz w:val="28"/>
                <w:szCs w:val="28"/>
              </w:rPr>
            </w:pPr>
          </w:p>
          <w:p w:rsidR="00D439D5" w:rsidRPr="0079325B" w:rsidRDefault="00D439D5" w:rsidP="00C7578A">
            <w:pPr>
              <w:pStyle w:val="Glava"/>
              <w:tabs>
                <w:tab w:val="clear" w:pos="4536"/>
                <w:tab w:val="clear" w:pos="9072"/>
              </w:tabs>
              <w:jc w:val="both"/>
              <w:rPr>
                <w:i w:val="0"/>
                <w:sz w:val="28"/>
                <w:szCs w:val="28"/>
              </w:rPr>
            </w:pPr>
          </w:p>
          <w:p w:rsidR="00FE3CF1" w:rsidRPr="0079325B" w:rsidRDefault="00FE3CF1" w:rsidP="00C7578A">
            <w:pPr>
              <w:pStyle w:val="Glava"/>
              <w:tabs>
                <w:tab w:val="clear" w:pos="4536"/>
                <w:tab w:val="clear" w:pos="9072"/>
              </w:tabs>
              <w:jc w:val="both"/>
              <w:rPr>
                <w:i w:val="0"/>
                <w:sz w:val="28"/>
                <w:szCs w:val="28"/>
              </w:rPr>
            </w:pPr>
          </w:p>
        </w:tc>
      </w:tr>
    </w:tbl>
    <w:p w:rsidR="00FE3CF1" w:rsidRDefault="00FE3CF1" w:rsidP="00FE3CF1">
      <w:pPr>
        <w:pStyle w:val="Glava"/>
        <w:tabs>
          <w:tab w:val="clear" w:pos="4536"/>
          <w:tab w:val="clear" w:pos="9072"/>
        </w:tabs>
        <w:ind w:left="1080"/>
        <w:jc w:val="both"/>
        <w:rPr>
          <w:i w:val="0"/>
          <w:sz w:val="22"/>
          <w:szCs w:val="22"/>
        </w:rPr>
      </w:pPr>
    </w:p>
    <w:p w:rsidR="001A38D3" w:rsidRDefault="001A38D3" w:rsidP="00FE3CF1">
      <w:pPr>
        <w:pStyle w:val="Glava"/>
        <w:tabs>
          <w:tab w:val="clear" w:pos="4536"/>
          <w:tab w:val="clear" w:pos="9072"/>
        </w:tabs>
        <w:ind w:left="1080"/>
        <w:jc w:val="both"/>
        <w:rPr>
          <w:i w:val="0"/>
          <w:sz w:val="22"/>
          <w:szCs w:val="22"/>
        </w:rPr>
      </w:pPr>
    </w:p>
    <w:p w:rsidR="001A38D3" w:rsidRDefault="001A38D3" w:rsidP="00FE3CF1">
      <w:pPr>
        <w:pStyle w:val="Glava"/>
        <w:tabs>
          <w:tab w:val="clear" w:pos="4536"/>
          <w:tab w:val="clear" w:pos="9072"/>
        </w:tabs>
        <w:ind w:left="1080"/>
        <w:jc w:val="both"/>
        <w:rPr>
          <w:i w:val="0"/>
          <w:sz w:val="22"/>
          <w:szCs w:val="22"/>
        </w:rPr>
      </w:pPr>
    </w:p>
    <w:p w:rsidR="002C6A1E" w:rsidRDefault="00361220" w:rsidP="00FE3CF1">
      <w:pPr>
        <w:pStyle w:val="Glava"/>
        <w:tabs>
          <w:tab w:val="clear" w:pos="4536"/>
          <w:tab w:val="clear" w:pos="9072"/>
        </w:tabs>
        <w:ind w:left="1080"/>
        <w:jc w:val="both"/>
        <w:rPr>
          <w:i w:val="0"/>
          <w:sz w:val="22"/>
          <w:szCs w:val="22"/>
        </w:rPr>
      </w:pPr>
      <w:r>
        <w:rPr>
          <w:b/>
          <w:i w:val="0"/>
          <w:sz w:val="20"/>
        </w:rPr>
        <w:t>Referenčni posl</w:t>
      </w:r>
      <w:r w:rsidR="00D439D5">
        <w:rPr>
          <w:b/>
          <w:i w:val="0"/>
          <w:sz w:val="20"/>
        </w:rPr>
        <w:t>i</w:t>
      </w:r>
      <w:r>
        <w:rPr>
          <w:b/>
          <w:i w:val="0"/>
          <w:sz w:val="20"/>
        </w:rPr>
        <w:t xml:space="preserve"> </w:t>
      </w:r>
      <w:r w:rsidR="00091781">
        <w:rPr>
          <w:b/>
          <w:i w:val="0"/>
          <w:sz w:val="20"/>
        </w:rPr>
        <w:t>odgovornega vodj</w:t>
      </w:r>
      <w:r w:rsidR="00550D30">
        <w:rPr>
          <w:b/>
          <w:i w:val="0"/>
          <w:sz w:val="20"/>
        </w:rPr>
        <w:t>e</w:t>
      </w:r>
      <w:r w:rsidR="00091781">
        <w:rPr>
          <w:b/>
          <w:i w:val="0"/>
          <w:sz w:val="20"/>
        </w:rPr>
        <w:t xml:space="preserve"> del</w:t>
      </w:r>
      <w:r>
        <w:rPr>
          <w:b/>
          <w:i w:val="0"/>
          <w:sz w:val="20"/>
        </w:rPr>
        <w:t>:</w:t>
      </w:r>
    </w:p>
    <w:p w:rsidR="002C6A1E" w:rsidRDefault="002C6A1E" w:rsidP="00FE3CF1">
      <w:pPr>
        <w:pStyle w:val="Glava"/>
        <w:tabs>
          <w:tab w:val="clear" w:pos="4536"/>
          <w:tab w:val="clear" w:pos="9072"/>
        </w:tabs>
        <w:ind w:left="1080"/>
        <w:jc w:val="both"/>
        <w:rPr>
          <w:i w:val="0"/>
          <w:sz w:val="22"/>
          <w:szCs w:val="22"/>
        </w:rPr>
      </w:pPr>
    </w:p>
    <w:tbl>
      <w:tblPr>
        <w:tblW w:w="9126"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22"/>
        <w:gridCol w:w="2835"/>
        <w:gridCol w:w="1276"/>
        <w:gridCol w:w="1134"/>
        <w:gridCol w:w="1559"/>
      </w:tblGrid>
      <w:tr w:rsidR="00361220" w:rsidRPr="005B2B95" w:rsidTr="00787C83">
        <w:tc>
          <w:tcPr>
            <w:tcW w:w="2322" w:type="dxa"/>
            <w:shd w:val="clear" w:color="auto" w:fill="D9D9D9" w:themeFill="background1" w:themeFillShade="D9"/>
            <w:vAlign w:val="center"/>
          </w:tcPr>
          <w:p w:rsidR="00361220" w:rsidRPr="005B2B95" w:rsidRDefault="00361220" w:rsidP="000A55F3">
            <w:pPr>
              <w:jc w:val="center"/>
              <w:rPr>
                <w:b/>
                <w:i w:val="0"/>
                <w:sz w:val="18"/>
                <w:szCs w:val="18"/>
              </w:rPr>
            </w:pPr>
            <w:r w:rsidRPr="005B2B95">
              <w:rPr>
                <w:b/>
                <w:i w:val="0"/>
                <w:sz w:val="18"/>
                <w:szCs w:val="18"/>
              </w:rPr>
              <w:t>Naziv investitorja oz. naročnika referenčnega posla ter kontaktna oseba naročnika (e-pošta in telefonska številka)</w:t>
            </w:r>
          </w:p>
        </w:tc>
        <w:tc>
          <w:tcPr>
            <w:tcW w:w="2835" w:type="dxa"/>
            <w:shd w:val="clear" w:color="auto" w:fill="D9D9D9" w:themeFill="background1" w:themeFillShade="D9"/>
            <w:vAlign w:val="center"/>
          </w:tcPr>
          <w:p w:rsidR="00361220" w:rsidRPr="005B2B95" w:rsidRDefault="00361220" w:rsidP="000A55F3">
            <w:pPr>
              <w:jc w:val="center"/>
              <w:rPr>
                <w:b/>
                <w:i w:val="0"/>
                <w:sz w:val="18"/>
                <w:szCs w:val="18"/>
              </w:rPr>
            </w:pPr>
            <w:r w:rsidRPr="005B2B95">
              <w:rPr>
                <w:b/>
                <w:i w:val="0"/>
                <w:sz w:val="18"/>
                <w:szCs w:val="18"/>
              </w:rPr>
              <w:t>Predmet referenčnega posla – kratek opis del</w:t>
            </w:r>
          </w:p>
        </w:tc>
        <w:tc>
          <w:tcPr>
            <w:tcW w:w="1276" w:type="dxa"/>
            <w:shd w:val="clear" w:color="auto" w:fill="D9D9D9" w:themeFill="background1" w:themeFillShade="D9"/>
            <w:vAlign w:val="center"/>
          </w:tcPr>
          <w:p w:rsidR="00361220" w:rsidRPr="005B2B95" w:rsidRDefault="00361220" w:rsidP="000A55F3">
            <w:pPr>
              <w:jc w:val="center"/>
              <w:rPr>
                <w:b/>
                <w:i w:val="0"/>
                <w:sz w:val="18"/>
                <w:szCs w:val="18"/>
              </w:rPr>
            </w:pPr>
            <w:r w:rsidRPr="005B2B95">
              <w:rPr>
                <w:b/>
                <w:i w:val="0"/>
                <w:sz w:val="18"/>
                <w:szCs w:val="18"/>
              </w:rPr>
              <w:t>Datum začetka in končanja posla</w:t>
            </w:r>
          </w:p>
        </w:tc>
        <w:tc>
          <w:tcPr>
            <w:tcW w:w="1134" w:type="dxa"/>
            <w:shd w:val="clear" w:color="auto" w:fill="D9D9D9" w:themeFill="background1" w:themeFillShade="D9"/>
            <w:vAlign w:val="center"/>
          </w:tcPr>
          <w:p w:rsidR="00361220" w:rsidRPr="005B2B95" w:rsidRDefault="001A38D3" w:rsidP="000A55F3">
            <w:pPr>
              <w:jc w:val="center"/>
              <w:rPr>
                <w:b/>
                <w:i w:val="0"/>
                <w:sz w:val="18"/>
                <w:szCs w:val="18"/>
              </w:rPr>
            </w:pPr>
            <w:r w:rsidRPr="005B2B95">
              <w:rPr>
                <w:b/>
                <w:i w:val="0"/>
                <w:sz w:val="18"/>
                <w:szCs w:val="18"/>
              </w:rPr>
              <w:t>Kontaktna oseba na ZVKDS-ju (e-pošta in telefonska številka)</w:t>
            </w:r>
          </w:p>
        </w:tc>
        <w:tc>
          <w:tcPr>
            <w:tcW w:w="1559" w:type="dxa"/>
            <w:shd w:val="clear" w:color="auto" w:fill="D9D9D9" w:themeFill="background1" w:themeFillShade="D9"/>
            <w:vAlign w:val="center"/>
          </w:tcPr>
          <w:p w:rsidR="00361220" w:rsidRPr="005B2B95" w:rsidRDefault="00361220" w:rsidP="000A55F3">
            <w:pPr>
              <w:jc w:val="center"/>
              <w:rPr>
                <w:b/>
                <w:i w:val="0"/>
                <w:sz w:val="18"/>
                <w:szCs w:val="18"/>
              </w:rPr>
            </w:pPr>
            <w:r w:rsidRPr="005B2B95">
              <w:rPr>
                <w:b/>
                <w:i w:val="0"/>
                <w:sz w:val="18"/>
                <w:szCs w:val="18"/>
              </w:rPr>
              <w:t>Vrednost posla</w:t>
            </w:r>
          </w:p>
          <w:p w:rsidR="00361220" w:rsidRPr="005B2B95" w:rsidRDefault="00361220" w:rsidP="00787C83">
            <w:pPr>
              <w:jc w:val="center"/>
              <w:rPr>
                <w:b/>
                <w:i w:val="0"/>
                <w:sz w:val="18"/>
                <w:szCs w:val="18"/>
              </w:rPr>
            </w:pPr>
            <w:r w:rsidRPr="005B2B95">
              <w:rPr>
                <w:b/>
                <w:i w:val="0"/>
                <w:sz w:val="18"/>
                <w:szCs w:val="18"/>
              </w:rPr>
              <w:t xml:space="preserve">v EUR </w:t>
            </w:r>
            <w:r w:rsidR="00787C83" w:rsidRPr="005B2B95">
              <w:rPr>
                <w:b/>
                <w:i w:val="0"/>
                <w:sz w:val="18"/>
                <w:szCs w:val="18"/>
              </w:rPr>
              <w:t>brez</w:t>
            </w:r>
            <w:r w:rsidRPr="005B2B95">
              <w:rPr>
                <w:b/>
                <w:i w:val="0"/>
                <w:sz w:val="18"/>
                <w:szCs w:val="18"/>
              </w:rPr>
              <w:t xml:space="preserve"> DDV</w:t>
            </w:r>
          </w:p>
        </w:tc>
      </w:tr>
      <w:tr w:rsidR="00361220" w:rsidRPr="0079325B" w:rsidTr="00787C83">
        <w:tc>
          <w:tcPr>
            <w:tcW w:w="2322" w:type="dxa"/>
          </w:tcPr>
          <w:p w:rsidR="00361220" w:rsidRPr="0079325B" w:rsidRDefault="00361220" w:rsidP="000A55F3">
            <w:pPr>
              <w:pStyle w:val="Glava"/>
              <w:tabs>
                <w:tab w:val="clear" w:pos="4536"/>
                <w:tab w:val="clear" w:pos="9072"/>
              </w:tabs>
              <w:jc w:val="both"/>
              <w:rPr>
                <w:i w:val="0"/>
                <w:sz w:val="22"/>
                <w:szCs w:val="22"/>
              </w:rPr>
            </w:pPr>
          </w:p>
        </w:tc>
        <w:tc>
          <w:tcPr>
            <w:tcW w:w="2835" w:type="dxa"/>
          </w:tcPr>
          <w:p w:rsidR="00361220" w:rsidRDefault="00361220" w:rsidP="000A55F3">
            <w:pPr>
              <w:pStyle w:val="Glava"/>
              <w:tabs>
                <w:tab w:val="clear" w:pos="4536"/>
                <w:tab w:val="clear" w:pos="9072"/>
              </w:tabs>
              <w:jc w:val="both"/>
              <w:rPr>
                <w:i w:val="0"/>
                <w:sz w:val="22"/>
                <w:szCs w:val="22"/>
              </w:rPr>
            </w:pPr>
          </w:p>
          <w:p w:rsidR="004C49E4" w:rsidRDefault="004C49E4" w:rsidP="000A55F3">
            <w:pPr>
              <w:pStyle w:val="Glava"/>
              <w:tabs>
                <w:tab w:val="clear" w:pos="4536"/>
                <w:tab w:val="clear" w:pos="9072"/>
              </w:tabs>
              <w:jc w:val="both"/>
              <w:rPr>
                <w:i w:val="0"/>
                <w:sz w:val="22"/>
                <w:szCs w:val="22"/>
              </w:rPr>
            </w:pPr>
          </w:p>
          <w:p w:rsidR="004C49E4" w:rsidRDefault="004C49E4" w:rsidP="000A55F3">
            <w:pPr>
              <w:pStyle w:val="Glava"/>
              <w:tabs>
                <w:tab w:val="clear" w:pos="4536"/>
                <w:tab w:val="clear" w:pos="9072"/>
              </w:tabs>
              <w:jc w:val="both"/>
              <w:rPr>
                <w:i w:val="0"/>
                <w:sz w:val="22"/>
                <w:szCs w:val="22"/>
              </w:rPr>
            </w:pPr>
          </w:p>
          <w:p w:rsidR="004C49E4" w:rsidRPr="0079325B" w:rsidRDefault="004C49E4" w:rsidP="000A55F3">
            <w:pPr>
              <w:pStyle w:val="Glava"/>
              <w:tabs>
                <w:tab w:val="clear" w:pos="4536"/>
                <w:tab w:val="clear" w:pos="9072"/>
              </w:tabs>
              <w:jc w:val="both"/>
              <w:rPr>
                <w:i w:val="0"/>
                <w:sz w:val="22"/>
                <w:szCs w:val="22"/>
              </w:rPr>
            </w:pPr>
          </w:p>
        </w:tc>
        <w:tc>
          <w:tcPr>
            <w:tcW w:w="1276" w:type="dxa"/>
          </w:tcPr>
          <w:p w:rsidR="00361220" w:rsidRPr="0079325B" w:rsidRDefault="00361220" w:rsidP="000A55F3">
            <w:pPr>
              <w:pStyle w:val="Glava"/>
              <w:tabs>
                <w:tab w:val="clear" w:pos="4536"/>
                <w:tab w:val="clear" w:pos="9072"/>
              </w:tabs>
              <w:jc w:val="both"/>
              <w:rPr>
                <w:i w:val="0"/>
                <w:sz w:val="22"/>
                <w:szCs w:val="22"/>
              </w:rPr>
            </w:pPr>
          </w:p>
        </w:tc>
        <w:tc>
          <w:tcPr>
            <w:tcW w:w="1134" w:type="dxa"/>
          </w:tcPr>
          <w:p w:rsidR="00361220" w:rsidRPr="0079325B" w:rsidRDefault="00361220" w:rsidP="000A55F3">
            <w:pPr>
              <w:pStyle w:val="Glava"/>
              <w:tabs>
                <w:tab w:val="clear" w:pos="4536"/>
                <w:tab w:val="clear" w:pos="9072"/>
              </w:tabs>
              <w:jc w:val="both"/>
              <w:rPr>
                <w:i w:val="0"/>
                <w:sz w:val="22"/>
                <w:szCs w:val="22"/>
              </w:rPr>
            </w:pPr>
          </w:p>
        </w:tc>
        <w:tc>
          <w:tcPr>
            <w:tcW w:w="1559" w:type="dxa"/>
          </w:tcPr>
          <w:p w:rsidR="00361220" w:rsidRPr="0079325B" w:rsidRDefault="00361220" w:rsidP="000A55F3">
            <w:pPr>
              <w:pStyle w:val="Glava"/>
              <w:tabs>
                <w:tab w:val="clear" w:pos="4536"/>
                <w:tab w:val="clear" w:pos="9072"/>
              </w:tabs>
              <w:jc w:val="both"/>
              <w:rPr>
                <w:i w:val="0"/>
                <w:sz w:val="28"/>
                <w:szCs w:val="28"/>
              </w:rPr>
            </w:pPr>
          </w:p>
          <w:p w:rsidR="00361220" w:rsidRPr="0079325B" w:rsidRDefault="00361220" w:rsidP="000A55F3">
            <w:pPr>
              <w:pStyle w:val="Glava"/>
              <w:tabs>
                <w:tab w:val="clear" w:pos="4536"/>
                <w:tab w:val="clear" w:pos="9072"/>
              </w:tabs>
              <w:jc w:val="both"/>
              <w:rPr>
                <w:i w:val="0"/>
                <w:sz w:val="28"/>
                <w:szCs w:val="28"/>
              </w:rPr>
            </w:pPr>
          </w:p>
        </w:tc>
      </w:tr>
      <w:tr w:rsidR="00361220" w:rsidRPr="0079325B" w:rsidTr="00787C83">
        <w:tc>
          <w:tcPr>
            <w:tcW w:w="2322" w:type="dxa"/>
          </w:tcPr>
          <w:p w:rsidR="00361220" w:rsidRPr="0079325B" w:rsidRDefault="00361220" w:rsidP="000A55F3">
            <w:pPr>
              <w:pStyle w:val="Glava"/>
              <w:tabs>
                <w:tab w:val="clear" w:pos="4536"/>
                <w:tab w:val="clear" w:pos="9072"/>
              </w:tabs>
              <w:jc w:val="both"/>
              <w:rPr>
                <w:i w:val="0"/>
                <w:sz w:val="22"/>
                <w:szCs w:val="22"/>
              </w:rPr>
            </w:pPr>
          </w:p>
        </w:tc>
        <w:tc>
          <w:tcPr>
            <w:tcW w:w="2835" w:type="dxa"/>
          </w:tcPr>
          <w:p w:rsidR="00361220" w:rsidRDefault="00361220" w:rsidP="000A55F3">
            <w:pPr>
              <w:pStyle w:val="Glava"/>
              <w:tabs>
                <w:tab w:val="clear" w:pos="4536"/>
                <w:tab w:val="clear" w:pos="9072"/>
              </w:tabs>
              <w:jc w:val="both"/>
              <w:rPr>
                <w:i w:val="0"/>
                <w:sz w:val="22"/>
                <w:szCs w:val="22"/>
              </w:rPr>
            </w:pPr>
          </w:p>
          <w:p w:rsidR="004C49E4" w:rsidRDefault="004C49E4" w:rsidP="000A55F3">
            <w:pPr>
              <w:pStyle w:val="Glava"/>
              <w:tabs>
                <w:tab w:val="clear" w:pos="4536"/>
                <w:tab w:val="clear" w:pos="9072"/>
              </w:tabs>
              <w:jc w:val="both"/>
              <w:rPr>
                <w:i w:val="0"/>
                <w:sz w:val="22"/>
                <w:szCs w:val="22"/>
              </w:rPr>
            </w:pPr>
          </w:p>
          <w:p w:rsidR="004C49E4" w:rsidRDefault="004C49E4" w:rsidP="000A55F3">
            <w:pPr>
              <w:pStyle w:val="Glava"/>
              <w:tabs>
                <w:tab w:val="clear" w:pos="4536"/>
                <w:tab w:val="clear" w:pos="9072"/>
              </w:tabs>
              <w:jc w:val="both"/>
              <w:rPr>
                <w:i w:val="0"/>
                <w:sz w:val="22"/>
                <w:szCs w:val="22"/>
              </w:rPr>
            </w:pPr>
          </w:p>
          <w:p w:rsidR="004C49E4" w:rsidRPr="0079325B" w:rsidRDefault="004C49E4" w:rsidP="000A55F3">
            <w:pPr>
              <w:pStyle w:val="Glava"/>
              <w:tabs>
                <w:tab w:val="clear" w:pos="4536"/>
                <w:tab w:val="clear" w:pos="9072"/>
              </w:tabs>
              <w:jc w:val="both"/>
              <w:rPr>
                <w:i w:val="0"/>
                <w:sz w:val="22"/>
                <w:szCs w:val="22"/>
              </w:rPr>
            </w:pPr>
          </w:p>
        </w:tc>
        <w:tc>
          <w:tcPr>
            <w:tcW w:w="1276" w:type="dxa"/>
          </w:tcPr>
          <w:p w:rsidR="00361220" w:rsidRPr="0079325B" w:rsidRDefault="00361220" w:rsidP="000A55F3">
            <w:pPr>
              <w:pStyle w:val="Glava"/>
              <w:tabs>
                <w:tab w:val="clear" w:pos="4536"/>
                <w:tab w:val="clear" w:pos="9072"/>
              </w:tabs>
              <w:jc w:val="both"/>
              <w:rPr>
                <w:i w:val="0"/>
                <w:sz w:val="22"/>
                <w:szCs w:val="22"/>
              </w:rPr>
            </w:pPr>
          </w:p>
        </w:tc>
        <w:tc>
          <w:tcPr>
            <w:tcW w:w="1134" w:type="dxa"/>
          </w:tcPr>
          <w:p w:rsidR="00361220" w:rsidRPr="0079325B" w:rsidRDefault="00361220" w:rsidP="000A55F3">
            <w:pPr>
              <w:pStyle w:val="Glava"/>
              <w:tabs>
                <w:tab w:val="clear" w:pos="4536"/>
                <w:tab w:val="clear" w:pos="9072"/>
              </w:tabs>
              <w:jc w:val="both"/>
              <w:rPr>
                <w:i w:val="0"/>
                <w:sz w:val="22"/>
                <w:szCs w:val="22"/>
              </w:rPr>
            </w:pPr>
          </w:p>
        </w:tc>
        <w:tc>
          <w:tcPr>
            <w:tcW w:w="1559" w:type="dxa"/>
          </w:tcPr>
          <w:p w:rsidR="00361220" w:rsidRPr="0079325B" w:rsidRDefault="00361220" w:rsidP="000A55F3">
            <w:pPr>
              <w:pStyle w:val="Glava"/>
              <w:tabs>
                <w:tab w:val="clear" w:pos="4536"/>
                <w:tab w:val="clear" w:pos="9072"/>
              </w:tabs>
              <w:jc w:val="both"/>
              <w:rPr>
                <w:i w:val="0"/>
                <w:sz w:val="28"/>
                <w:szCs w:val="28"/>
              </w:rPr>
            </w:pPr>
          </w:p>
          <w:p w:rsidR="00361220" w:rsidRPr="0079325B" w:rsidRDefault="00361220" w:rsidP="000A55F3">
            <w:pPr>
              <w:pStyle w:val="Glava"/>
              <w:tabs>
                <w:tab w:val="clear" w:pos="4536"/>
                <w:tab w:val="clear" w:pos="9072"/>
              </w:tabs>
              <w:jc w:val="both"/>
              <w:rPr>
                <w:i w:val="0"/>
                <w:sz w:val="28"/>
                <w:szCs w:val="28"/>
              </w:rPr>
            </w:pPr>
          </w:p>
        </w:tc>
      </w:tr>
    </w:tbl>
    <w:p w:rsidR="00361220" w:rsidRDefault="00361220" w:rsidP="00FE3CF1">
      <w:pPr>
        <w:pStyle w:val="Glava"/>
        <w:tabs>
          <w:tab w:val="clear" w:pos="4536"/>
          <w:tab w:val="clear" w:pos="9072"/>
        </w:tabs>
        <w:ind w:left="1080"/>
        <w:jc w:val="both"/>
        <w:rPr>
          <w:i w:val="0"/>
          <w:sz w:val="22"/>
          <w:szCs w:val="22"/>
        </w:rPr>
      </w:pPr>
    </w:p>
    <w:p w:rsidR="002C6A1E" w:rsidRDefault="002C6A1E" w:rsidP="00FE3CF1">
      <w:pPr>
        <w:pStyle w:val="Glava"/>
        <w:tabs>
          <w:tab w:val="clear" w:pos="4536"/>
          <w:tab w:val="clear" w:pos="9072"/>
        </w:tabs>
        <w:ind w:left="1080"/>
        <w:jc w:val="both"/>
        <w:rPr>
          <w:i w:val="0"/>
          <w:sz w:val="22"/>
          <w:szCs w:val="22"/>
        </w:rPr>
      </w:pPr>
    </w:p>
    <w:p w:rsidR="001A38D3" w:rsidRDefault="001A38D3" w:rsidP="00FE3CF1">
      <w:pPr>
        <w:pStyle w:val="Glava"/>
        <w:tabs>
          <w:tab w:val="clear" w:pos="4536"/>
          <w:tab w:val="clear" w:pos="9072"/>
        </w:tabs>
        <w:ind w:left="1080"/>
        <w:jc w:val="both"/>
        <w:rPr>
          <w:i w:val="0"/>
          <w:sz w:val="22"/>
          <w:szCs w:val="22"/>
        </w:rPr>
      </w:pPr>
    </w:p>
    <w:p w:rsidR="001A38D3" w:rsidRDefault="001A38D3" w:rsidP="00FE3CF1">
      <w:pPr>
        <w:pStyle w:val="Glava"/>
        <w:tabs>
          <w:tab w:val="clear" w:pos="4536"/>
          <w:tab w:val="clear" w:pos="9072"/>
        </w:tabs>
        <w:ind w:left="1080"/>
        <w:jc w:val="both"/>
        <w:rPr>
          <w:i w:val="0"/>
          <w:sz w:val="22"/>
          <w:szCs w:val="22"/>
        </w:rPr>
      </w:pPr>
    </w:p>
    <w:p w:rsidR="001A38D3" w:rsidRPr="0079325B" w:rsidRDefault="001A38D3" w:rsidP="00FE3CF1">
      <w:pPr>
        <w:pStyle w:val="Glava"/>
        <w:tabs>
          <w:tab w:val="clear" w:pos="4536"/>
          <w:tab w:val="clear" w:pos="9072"/>
        </w:tabs>
        <w:ind w:left="1080"/>
        <w:jc w:val="both"/>
        <w:rPr>
          <w:i w:val="0"/>
          <w:sz w:val="22"/>
          <w:szCs w:val="22"/>
        </w:rPr>
      </w:pPr>
    </w:p>
    <w:p w:rsidR="00FE3CF1" w:rsidRDefault="00FE3CF1" w:rsidP="00FE3CF1">
      <w:pPr>
        <w:pStyle w:val="Glava"/>
        <w:tabs>
          <w:tab w:val="clear" w:pos="4536"/>
          <w:tab w:val="clear" w:pos="9072"/>
        </w:tabs>
        <w:ind w:left="1080"/>
        <w:jc w:val="both"/>
        <w:rPr>
          <w:i w:val="0"/>
          <w:sz w:val="22"/>
          <w:szCs w:val="22"/>
        </w:rPr>
      </w:pPr>
    </w:p>
    <w:p w:rsidR="00EF219A" w:rsidRPr="0079325B" w:rsidRDefault="00EF219A" w:rsidP="00FE3CF1">
      <w:pPr>
        <w:pStyle w:val="Glava"/>
        <w:tabs>
          <w:tab w:val="clear" w:pos="4536"/>
          <w:tab w:val="clear" w:pos="9072"/>
        </w:tabs>
        <w:ind w:left="1080"/>
        <w:jc w:val="both"/>
        <w:rPr>
          <w:i w:val="0"/>
          <w:sz w:val="22"/>
          <w:szCs w:val="22"/>
        </w:rPr>
      </w:pPr>
    </w:p>
    <w:p w:rsidR="00EF219A" w:rsidRDefault="00EF219A" w:rsidP="00FE3CF1">
      <w:pPr>
        <w:pStyle w:val="Glava"/>
        <w:tabs>
          <w:tab w:val="clear" w:pos="4536"/>
          <w:tab w:val="clear" w:pos="9072"/>
        </w:tabs>
        <w:ind w:left="1080"/>
        <w:jc w:val="both"/>
        <w:rPr>
          <w:i w:val="0"/>
          <w:sz w:val="22"/>
          <w:szCs w:val="22"/>
        </w:rPr>
      </w:pPr>
    </w:p>
    <w:p w:rsidR="00EF219A" w:rsidRPr="0079325B" w:rsidRDefault="00EF219A" w:rsidP="00FE3CF1">
      <w:pPr>
        <w:pStyle w:val="Glava"/>
        <w:tabs>
          <w:tab w:val="clear" w:pos="4536"/>
          <w:tab w:val="clear" w:pos="9072"/>
        </w:tabs>
        <w:ind w:left="1080"/>
        <w:jc w:val="both"/>
        <w:rPr>
          <w:i w:val="0"/>
          <w:sz w:val="22"/>
          <w:szCs w:val="22"/>
        </w:rPr>
      </w:pPr>
    </w:p>
    <w:p w:rsidR="00FE3CF1" w:rsidRDefault="00FE3CF1" w:rsidP="00FE3CF1">
      <w:pPr>
        <w:pStyle w:val="Glava"/>
        <w:tabs>
          <w:tab w:val="clear" w:pos="4536"/>
          <w:tab w:val="clear" w:pos="9072"/>
        </w:tabs>
        <w:ind w:left="1080"/>
        <w:jc w:val="both"/>
        <w:rPr>
          <w:i w:val="0"/>
          <w:sz w:val="22"/>
          <w:szCs w:val="22"/>
        </w:rPr>
      </w:pPr>
      <w:r w:rsidRPr="0079325B">
        <w:rPr>
          <w:i w:val="0"/>
          <w:sz w:val="22"/>
          <w:szCs w:val="22"/>
        </w:rPr>
        <w:t>Obrazec se po potrebi fotokopira.</w:t>
      </w:r>
    </w:p>
    <w:p w:rsidR="00FE3CF1" w:rsidRDefault="00FE3CF1" w:rsidP="00FE3CF1">
      <w:pPr>
        <w:pStyle w:val="Glava"/>
        <w:tabs>
          <w:tab w:val="clear" w:pos="4536"/>
          <w:tab w:val="clear" w:pos="9072"/>
        </w:tabs>
        <w:ind w:left="1080"/>
        <w:jc w:val="both"/>
        <w:rPr>
          <w:i w:val="0"/>
          <w:sz w:val="22"/>
          <w:szCs w:val="22"/>
        </w:rPr>
      </w:pPr>
    </w:p>
    <w:p w:rsidR="00FE3CF1" w:rsidRPr="00EE738D" w:rsidRDefault="00FE3CF1" w:rsidP="00AA27B7">
      <w:pPr>
        <w:pStyle w:val="Glava"/>
        <w:tabs>
          <w:tab w:val="clear" w:pos="4536"/>
          <w:tab w:val="clear" w:pos="9072"/>
        </w:tabs>
        <w:ind w:left="1080"/>
        <w:jc w:val="right"/>
        <w:rPr>
          <w:i w:val="0"/>
          <w:sz w:val="18"/>
          <w:szCs w:val="18"/>
        </w:rPr>
      </w:pPr>
      <w:r>
        <w:rPr>
          <w:i w:val="0"/>
          <w:sz w:val="22"/>
          <w:szCs w:val="22"/>
        </w:rPr>
        <w:br w:type="page"/>
      </w:r>
    </w:p>
    <w:p w:rsidR="00544B11" w:rsidRDefault="00544B11" w:rsidP="00ED0823">
      <w:pPr>
        <w:jc w:val="right"/>
        <w:rPr>
          <w:b/>
          <w:i w:val="0"/>
          <w:sz w:val="22"/>
          <w:szCs w:val="22"/>
        </w:rPr>
      </w:pPr>
    </w:p>
    <w:p w:rsidR="00544B11" w:rsidRDefault="00F8236F" w:rsidP="00ED0823">
      <w:pPr>
        <w:jc w:val="right"/>
        <w:rPr>
          <w:b/>
          <w:i w:val="0"/>
          <w:sz w:val="22"/>
          <w:szCs w:val="22"/>
        </w:rPr>
      </w:pPr>
      <w:r>
        <w:rPr>
          <w:b/>
          <w:i w:val="0"/>
          <w:sz w:val="22"/>
          <w:szCs w:val="22"/>
        </w:rPr>
        <w:t>PRILOGA 7</w:t>
      </w:r>
    </w:p>
    <w:p w:rsidR="00F8236F" w:rsidRDefault="00F8236F" w:rsidP="00ED0823">
      <w:pPr>
        <w:jc w:val="right"/>
        <w:rPr>
          <w:b/>
          <w:i w:val="0"/>
          <w:sz w:val="22"/>
          <w:szCs w:val="22"/>
        </w:rPr>
      </w:pPr>
    </w:p>
    <w:p w:rsidR="00F8236F" w:rsidRDefault="00F8236F" w:rsidP="00F8236F">
      <w:pPr>
        <w:jc w:val="center"/>
        <w:rPr>
          <w:b/>
          <w:i w:val="0"/>
          <w:sz w:val="22"/>
          <w:szCs w:val="22"/>
        </w:rPr>
      </w:pPr>
      <w:r>
        <w:rPr>
          <w:b/>
          <w:i w:val="0"/>
          <w:sz w:val="22"/>
          <w:szCs w:val="22"/>
        </w:rPr>
        <w:t>ZAVAROVANJE ODGOVORNOSTI</w:t>
      </w:r>
    </w:p>
    <w:p w:rsidR="00544B11" w:rsidRDefault="00544B11" w:rsidP="00ED0823">
      <w:pPr>
        <w:jc w:val="right"/>
        <w:rPr>
          <w:b/>
          <w:i w:val="0"/>
          <w:sz w:val="22"/>
          <w:szCs w:val="22"/>
        </w:rPr>
      </w:pPr>
    </w:p>
    <w:p w:rsidR="00544B11" w:rsidRDefault="00544B11" w:rsidP="00ED0823">
      <w:pPr>
        <w:jc w:val="right"/>
        <w:rPr>
          <w:b/>
          <w:i w:val="0"/>
          <w:sz w:val="22"/>
          <w:szCs w:val="22"/>
        </w:rPr>
      </w:pPr>
    </w:p>
    <w:p w:rsidR="00544B11" w:rsidRDefault="00544B11" w:rsidP="00ED0823">
      <w:pPr>
        <w:jc w:val="right"/>
        <w:rPr>
          <w:b/>
          <w:i w:val="0"/>
          <w:sz w:val="22"/>
          <w:szCs w:val="22"/>
        </w:rPr>
      </w:pPr>
    </w:p>
    <w:p w:rsidR="006B1C42" w:rsidRPr="00D50D7D" w:rsidRDefault="006B1C42" w:rsidP="006B1C42">
      <w:pPr>
        <w:ind w:left="1134"/>
        <w:rPr>
          <w:i w:val="0"/>
          <w:color w:val="000000" w:themeColor="text1"/>
          <w:sz w:val="22"/>
          <w:szCs w:val="22"/>
        </w:rPr>
      </w:pPr>
      <w:r w:rsidRPr="00D50D7D">
        <w:rPr>
          <w:i w:val="0"/>
          <w:color w:val="000000" w:themeColor="text1"/>
          <w:sz w:val="22"/>
          <w:szCs w:val="22"/>
        </w:rPr>
        <w:t>Ponudnik predloži:</w:t>
      </w:r>
    </w:p>
    <w:p w:rsidR="006B1C42" w:rsidRPr="00F97F37" w:rsidRDefault="006B1C42" w:rsidP="00541049">
      <w:pPr>
        <w:pStyle w:val="Odstavekseznama"/>
        <w:numPr>
          <w:ilvl w:val="2"/>
          <w:numId w:val="31"/>
        </w:numPr>
        <w:rPr>
          <w:b/>
          <w:i w:val="0"/>
          <w:sz w:val="22"/>
          <w:szCs w:val="22"/>
        </w:rPr>
      </w:pPr>
      <w:r w:rsidRPr="00F97F37">
        <w:rPr>
          <w:i w:val="0"/>
          <w:color w:val="000000" w:themeColor="text1"/>
          <w:sz w:val="22"/>
          <w:szCs w:val="22"/>
        </w:rPr>
        <w:t>fotokopijo zavarovalne police</w:t>
      </w:r>
    </w:p>
    <w:p w:rsidR="00544B11" w:rsidRDefault="00544B11" w:rsidP="00ED0823">
      <w:pPr>
        <w:jc w:val="right"/>
        <w:rPr>
          <w:b/>
          <w:i w:val="0"/>
          <w:sz w:val="22"/>
          <w:szCs w:val="22"/>
        </w:rPr>
      </w:pPr>
    </w:p>
    <w:p w:rsidR="00544B11" w:rsidRDefault="00544B11" w:rsidP="00ED0823">
      <w:pPr>
        <w:jc w:val="right"/>
        <w:rPr>
          <w:b/>
          <w:i w:val="0"/>
          <w:sz w:val="22"/>
          <w:szCs w:val="22"/>
        </w:rPr>
      </w:pPr>
    </w:p>
    <w:p w:rsidR="00544B11" w:rsidRDefault="00544B11" w:rsidP="00ED0823">
      <w:pPr>
        <w:jc w:val="right"/>
        <w:rPr>
          <w:b/>
          <w:i w:val="0"/>
          <w:sz w:val="22"/>
          <w:szCs w:val="22"/>
        </w:rPr>
      </w:pPr>
    </w:p>
    <w:p w:rsidR="00544B11" w:rsidRDefault="00544B11" w:rsidP="00ED0823">
      <w:pPr>
        <w:jc w:val="right"/>
        <w:rPr>
          <w:b/>
          <w:i w:val="0"/>
          <w:sz w:val="22"/>
          <w:szCs w:val="22"/>
        </w:rPr>
      </w:pPr>
    </w:p>
    <w:p w:rsidR="00544B11" w:rsidRDefault="00544B11" w:rsidP="00ED0823">
      <w:pPr>
        <w:jc w:val="right"/>
        <w:rPr>
          <w:b/>
          <w:i w:val="0"/>
          <w:sz w:val="22"/>
          <w:szCs w:val="22"/>
        </w:rPr>
      </w:pPr>
    </w:p>
    <w:p w:rsidR="00544B11" w:rsidRDefault="00544B11" w:rsidP="00ED0823">
      <w:pPr>
        <w:jc w:val="right"/>
        <w:rPr>
          <w:b/>
          <w:i w:val="0"/>
          <w:sz w:val="22"/>
          <w:szCs w:val="22"/>
        </w:rPr>
      </w:pPr>
    </w:p>
    <w:p w:rsidR="00544B11" w:rsidRDefault="00544B11" w:rsidP="00ED0823">
      <w:pPr>
        <w:jc w:val="right"/>
        <w:rPr>
          <w:b/>
          <w:i w:val="0"/>
          <w:sz w:val="22"/>
          <w:szCs w:val="22"/>
        </w:rPr>
      </w:pPr>
    </w:p>
    <w:p w:rsidR="00544B11" w:rsidRDefault="00544B11" w:rsidP="00ED0823">
      <w:pPr>
        <w:jc w:val="right"/>
        <w:rPr>
          <w:b/>
          <w:i w:val="0"/>
          <w:sz w:val="22"/>
          <w:szCs w:val="22"/>
        </w:rPr>
      </w:pPr>
    </w:p>
    <w:p w:rsidR="00544B11" w:rsidRDefault="00544B11" w:rsidP="00ED0823">
      <w:pPr>
        <w:jc w:val="right"/>
        <w:rPr>
          <w:b/>
          <w:i w:val="0"/>
          <w:sz w:val="22"/>
          <w:szCs w:val="22"/>
        </w:rPr>
      </w:pPr>
    </w:p>
    <w:p w:rsidR="00544B11" w:rsidRDefault="00544B11" w:rsidP="00ED0823">
      <w:pPr>
        <w:jc w:val="right"/>
        <w:rPr>
          <w:b/>
          <w:i w:val="0"/>
          <w:sz w:val="22"/>
          <w:szCs w:val="22"/>
        </w:rPr>
      </w:pPr>
    </w:p>
    <w:p w:rsidR="00544B11" w:rsidRDefault="00544B11" w:rsidP="00ED0823">
      <w:pPr>
        <w:jc w:val="right"/>
        <w:rPr>
          <w:b/>
          <w:i w:val="0"/>
          <w:sz w:val="22"/>
          <w:szCs w:val="22"/>
        </w:rPr>
      </w:pPr>
    </w:p>
    <w:p w:rsidR="00544B11" w:rsidRDefault="00544B11" w:rsidP="00ED0823">
      <w:pPr>
        <w:jc w:val="right"/>
        <w:rPr>
          <w:b/>
          <w:i w:val="0"/>
          <w:sz w:val="22"/>
          <w:szCs w:val="22"/>
        </w:rPr>
      </w:pPr>
    </w:p>
    <w:p w:rsidR="00544B11" w:rsidRDefault="00544B11" w:rsidP="00ED0823">
      <w:pPr>
        <w:jc w:val="right"/>
        <w:rPr>
          <w:b/>
          <w:i w:val="0"/>
          <w:sz w:val="22"/>
          <w:szCs w:val="22"/>
        </w:rPr>
      </w:pPr>
    </w:p>
    <w:p w:rsidR="00544B11" w:rsidRDefault="00544B11" w:rsidP="00ED0823">
      <w:pPr>
        <w:jc w:val="right"/>
        <w:rPr>
          <w:b/>
          <w:i w:val="0"/>
          <w:sz w:val="22"/>
          <w:szCs w:val="22"/>
        </w:rPr>
      </w:pPr>
    </w:p>
    <w:p w:rsidR="00544B11" w:rsidRDefault="00544B11" w:rsidP="00ED0823">
      <w:pPr>
        <w:jc w:val="right"/>
        <w:rPr>
          <w:b/>
          <w:i w:val="0"/>
          <w:sz w:val="22"/>
          <w:szCs w:val="22"/>
        </w:rPr>
      </w:pPr>
    </w:p>
    <w:p w:rsidR="00544B11" w:rsidRDefault="00544B11" w:rsidP="00ED0823">
      <w:pPr>
        <w:jc w:val="right"/>
        <w:rPr>
          <w:b/>
          <w:i w:val="0"/>
          <w:sz w:val="22"/>
          <w:szCs w:val="22"/>
        </w:rPr>
      </w:pPr>
    </w:p>
    <w:p w:rsidR="00544B11" w:rsidRDefault="00544B11" w:rsidP="00ED0823">
      <w:pPr>
        <w:jc w:val="right"/>
        <w:rPr>
          <w:b/>
          <w:i w:val="0"/>
          <w:sz w:val="22"/>
          <w:szCs w:val="22"/>
        </w:rPr>
      </w:pPr>
    </w:p>
    <w:p w:rsidR="00544B11" w:rsidRDefault="00544B11" w:rsidP="00ED0823">
      <w:pPr>
        <w:jc w:val="right"/>
        <w:rPr>
          <w:b/>
          <w:i w:val="0"/>
          <w:sz w:val="22"/>
          <w:szCs w:val="22"/>
        </w:rPr>
      </w:pPr>
    </w:p>
    <w:p w:rsidR="00544B11" w:rsidRDefault="00544B11" w:rsidP="00ED0823">
      <w:pPr>
        <w:jc w:val="right"/>
        <w:rPr>
          <w:b/>
          <w:i w:val="0"/>
          <w:sz w:val="22"/>
          <w:szCs w:val="22"/>
        </w:rPr>
      </w:pPr>
    </w:p>
    <w:p w:rsidR="00544B11" w:rsidRDefault="00544B11" w:rsidP="00ED0823">
      <w:pPr>
        <w:jc w:val="right"/>
        <w:rPr>
          <w:b/>
          <w:i w:val="0"/>
          <w:sz w:val="22"/>
          <w:szCs w:val="22"/>
        </w:rPr>
      </w:pPr>
    </w:p>
    <w:p w:rsidR="00544B11" w:rsidRDefault="00544B11" w:rsidP="00ED0823">
      <w:pPr>
        <w:jc w:val="right"/>
        <w:rPr>
          <w:b/>
          <w:i w:val="0"/>
          <w:sz w:val="22"/>
          <w:szCs w:val="22"/>
        </w:rPr>
      </w:pPr>
    </w:p>
    <w:p w:rsidR="00544B11" w:rsidRDefault="00544B11" w:rsidP="00ED0823">
      <w:pPr>
        <w:jc w:val="right"/>
        <w:rPr>
          <w:b/>
          <w:i w:val="0"/>
          <w:sz w:val="22"/>
          <w:szCs w:val="22"/>
        </w:rPr>
      </w:pPr>
    </w:p>
    <w:p w:rsidR="00544B11" w:rsidRDefault="00544B11" w:rsidP="00ED0823">
      <w:pPr>
        <w:jc w:val="right"/>
        <w:rPr>
          <w:b/>
          <w:i w:val="0"/>
          <w:sz w:val="22"/>
          <w:szCs w:val="22"/>
        </w:rPr>
      </w:pPr>
    </w:p>
    <w:p w:rsidR="00544B11" w:rsidRDefault="00544B11" w:rsidP="00ED0823">
      <w:pPr>
        <w:jc w:val="right"/>
        <w:rPr>
          <w:b/>
          <w:i w:val="0"/>
          <w:sz w:val="22"/>
          <w:szCs w:val="22"/>
        </w:rPr>
      </w:pPr>
    </w:p>
    <w:p w:rsidR="00544B11" w:rsidRDefault="00544B11" w:rsidP="00ED0823">
      <w:pPr>
        <w:jc w:val="right"/>
        <w:rPr>
          <w:b/>
          <w:i w:val="0"/>
          <w:sz w:val="22"/>
          <w:szCs w:val="22"/>
        </w:rPr>
      </w:pPr>
    </w:p>
    <w:p w:rsidR="00544B11" w:rsidRDefault="00544B11" w:rsidP="00ED0823">
      <w:pPr>
        <w:jc w:val="right"/>
        <w:rPr>
          <w:b/>
          <w:i w:val="0"/>
          <w:sz w:val="22"/>
          <w:szCs w:val="22"/>
        </w:rPr>
      </w:pPr>
    </w:p>
    <w:p w:rsidR="00544B11" w:rsidRDefault="00544B11" w:rsidP="00ED0823">
      <w:pPr>
        <w:jc w:val="right"/>
        <w:rPr>
          <w:b/>
          <w:i w:val="0"/>
          <w:sz w:val="22"/>
          <w:szCs w:val="22"/>
        </w:rPr>
      </w:pPr>
    </w:p>
    <w:p w:rsidR="00544B11" w:rsidRDefault="00544B11" w:rsidP="00ED0823">
      <w:pPr>
        <w:jc w:val="right"/>
        <w:rPr>
          <w:b/>
          <w:i w:val="0"/>
          <w:sz w:val="22"/>
          <w:szCs w:val="22"/>
        </w:rPr>
      </w:pPr>
    </w:p>
    <w:p w:rsidR="00544B11" w:rsidRDefault="00544B11" w:rsidP="00ED0823">
      <w:pPr>
        <w:jc w:val="right"/>
        <w:rPr>
          <w:b/>
          <w:i w:val="0"/>
          <w:sz w:val="22"/>
          <w:szCs w:val="22"/>
        </w:rPr>
      </w:pPr>
    </w:p>
    <w:p w:rsidR="00544B11" w:rsidRDefault="00544B11" w:rsidP="00ED0823">
      <w:pPr>
        <w:jc w:val="right"/>
        <w:rPr>
          <w:b/>
          <w:i w:val="0"/>
          <w:sz w:val="22"/>
          <w:szCs w:val="22"/>
        </w:rPr>
      </w:pPr>
    </w:p>
    <w:p w:rsidR="00544B11" w:rsidRDefault="00544B11" w:rsidP="00ED0823">
      <w:pPr>
        <w:jc w:val="right"/>
        <w:rPr>
          <w:b/>
          <w:i w:val="0"/>
          <w:sz w:val="22"/>
          <w:szCs w:val="22"/>
        </w:rPr>
      </w:pPr>
    </w:p>
    <w:p w:rsidR="00544B11" w:rsidRDefault="00544B11" w:rsidP="00ED0823">
      <w:pPr>
        <w:jc w:val="right"/>
        <w:rPr>
          <w:b/>
          <w:i w:val="0"/>
          <w:sz w:val="22"/>
          <w:szCs w:val="22"/>
        </w:rPr>
      </w:pPr>
    </w:p>
    <w:p w:rsidR="00544B11" w:rsidRDefault="00544B11" w:rsidP="00ED0823">
      <w:pPr>
        <w:jc w:val="right"/>
        <w:rPr>
          <w:b/>
          <w:i w:val="0"/>
          <w:sz w:val="22"/>
          <w:szCs w:val="22"/>
        </w:rPr>
      </w:pPr>
    </w:p>
    <w:p w:rsidR="00544B11" w:rsidRDefault="00544B11" w:rsidP="00ED0823">
      <w:pPr>
        <w:jc w:val="right"/>
        <w:rPr>
          <w:b/>
          <w:i w:val="0"/>
          <w:sz w:val="22"/>
          <w:szCs w:val="22"/>
        </w:rPr>
      </w:pPr>
    </w:p>
    <w:p w:rsidR="00544B11" w:rsidRDefault="00544B11" w:rsidP="00ED0823">
      <w:pPr>
        <w:jc w:val="right"/>
        <w:rPr>
          <w:b/>
          <w:i w:val="0"/>
          <w:sz w:val="22"/>
          <w:szCs w:val="22"/>
        </w:rPr>
      </w:pPr>
    </w:p>
    <w:p w:rsidR="00544B11" w:rsidRDefault="00544B11" w:rsidP="00ED0823">
      <w:pPr>
        <w:jc w:val="right"/>
        <w:rPr>
          <w:b/>
          <w:i w:val="0"/>
          <w:sz w:val="22"/>
          <w:szCs w:val="22"/>
        </w:rPr>
      </w:pPr>
    </w:p>
    <w:p w:rsidR="00544B11" w:rsidRDefault="00544B11" w:rsidP="00ED0823">
      <w:pPr>
        <w:jc w:val="right"/>
        <w:rPr>
          <w:b/>
          <w:i w:val="0"/>
          <w:sz w:val="22"/>
          <w:szCs w:val="22"/>
        </w:rPr>
      </w:pPr>
    </w:p>
    <w:p w:rsidR="00544B11" w:rsidRDefault="00544B11" w:rsidP="00ED0823">
      <w:pPr>
        <w:jc w:val="right"/>
        <w:rPr>
          <w:b/>
          <w:i w:val="0"/>
          <w:sz w:val="22"/>
          <w:szCs w:val="22"/>
        </w:rPr>
      </w:pPr>
    </w:p>
    <w:p w:rsidR="00544B11" w:rsidRDefault="00544B11" w:rsidP="00ED0823">
      <w:pPr>
        <w:jc w:val="right"/>
        <w:rPr>
          <w:b/>
          <w:i w:val="0"/>
          <w:sz w:val="22"/>
          <w:szCs w:val="22"/>
        </w:rPr>
      </w:pPr>
    </w:p>
    <w:p w:rsidR="00544B11" w:rsidRDefault="00544B11" w:rsidP="00ED0823">
      <w:pPr>
        <w:jc w:val="right"/>
        <w:rPr>
          <w:b/>
          <w:i w:val="0"/>
          <w:sz w:val="22"/>
          <w:szCs w:val="22"/>
        </w:rPr>
      </w:pPr>
    </w:p>
    <w:p w:rsidR="00544B11" w:rsidRDefault="00544B11" w:rsidP="00ED0823">
      <w:pPr>
        <w:jc w:val="right"/>
        <w:rPr>
          <w:b/>
          <w:i w:val="0"/>
          <w:sz w:val="22"/>
          <w:szCs w:val="22"/>
        </w:rPr>
      </w:pPr>
    </w:p>
    <w:p w:rsidR="00544B11" w:rsidRDefault="00544B11" w:rsidP="00ED0823">
      <w:pPr>
        <w:jc w:val="right"/>
        <w:rPr>
          <w:b/>
          <w:i w:val="0"/>
          <w:sz w:val="22"/>
          <w:szCs w:val="22"/>
        </w:rPr>
      </w:pPr>
    </w:p>
    <w:p w:rsidR="00544B11" w:rsidRDefault="00544B11" w:rsidP="00ED0823">
      <w:pPr>
        <w:jc w:val="right"/>
        <w:rPr>
          <w:b/>
          <w:i w:val="0"/>
          <w:sz w:val="22"/>
          <w:szCs w:val="22"/>
        </w:rPr>
      </w:pPr>
    </w:p>
    <w:p w:rsidR="00544B11" w:rsidRDefault="00544B11" w:rsidP="00ED0823">
      <w:pPr>
        <w:jc w:val="right"/>
        <w:rPr>
          <w:b/>
          <w:i w:val="0"/>
          <w:sz w:val="22"/>
          <w:szCs w:val="22"/>
        </w:rPr>
      </w:pPr>
    </w:p>
    <w:p w:rsidR="00544B11" w:rsidRDefault="00544B11" w:rsidP="00ED0823">
      <w:pPr>
        <w:jc w:val="right"/>
        <w:rPr>
          <w:b/>
          <w:i w:val="0"/>
          <w:sz w:val="22"/>
          <w:szCs w:val="22"/>
        </w:rPr>
      </w:pPr>
    </w:p>
    <w:p w:rsidR="00544B11" w:rsidRDefault="00544B11" w:rsidP="00ED0823">
      <w:pPr>
        <w:jc w:val="right"/>
        <w:rPr>
          <w:b/>
          <w:i w:val="0"/>
          <w:sz w:val="22"/>
          <w:szCs w:val="22"/>
        </w:rPr>
      </w:pPr>
    </w:p>
    <w:p w:rsidR="00544B11" w:rsidRDefault="00544B11" w:rsidP="00ED0823">
      <w:pPr>
        <w:jc w:val="right"/>
        <w:rPr>
          <w:b/>
          <w:i w:val="0"/>
          <w:sz w:val="22"/>
          <w:szCs w:val="22"/>
        </w:rPr>
      </w:pPr>
    </w:p>
    <w:p w:rsidR="00544B11" w:rsidRDefault="00544B11" w:rsidP="00ED0823">
      <w:pPr>
        <w:jc w:val="right"/>
        <w:rPr>
          <w:b/>
          <w:i w:val="0"/>
          <w:sz w:val="22"/>
          <w:szCs w:val="22"/>
        </w:rPr>
      </w:pPr>
    </w:p>
    <w:p w:rsidR="001F1894" w:rsidRPr="001F1894" w:rsidRDefault="000B18E0" w:rsidP="00ED0823">
      <w:pPr>
        <w:jc w:val="right"/>
        <w:rPr>
          <w:b/>
          <w:i w:val="0"/>
          <w:sz w:val="22"/>
          <w:szCs w:val="22"/>
        </w:rPr>
      </w:pPr>
      <w:r>
        <w:rPr>
          <w:b/>
          <w:i w:val="0"/>
          <w:sz w:val="22"/>
          <w:szCs w:val="22"/>
        </w:rPr>
        <w:t xml:space="preserve">PRILOGA </w:t>
      </w:r>
      <w:r w:rsidR="00544B11">
        <w:rPr>
          <w:b/>
          <w:i w:val="0"/>
          <w:sz w:val="22"/>
          <w:szCs w:val="22"/>
        </w:rPr>
        <w:t>8</w:t>
      </w:r>
    </w:p>
    <w:p w:rsidR="001F1894" w:rsidRDefault="001F1894" w:rsidP="001F1894">
      <w:pPr>
        <w:jc w:val="both"/>
        <w:rPr>
          <w:i w:val="0"/>
          <w:sz w:val="22"/>
          <w:szCs w:val="22"/>
        </w:rPr>
      </w:pPr>
    </w:p>
    <w:p w:rsidR="006A0F24" w:rsidRDefault="006A0F24" w:rsidP="001F1894">
      <w:pPr>
        <w:jc w:val="both"/>
        <w:rPr>
          <w:i w:val="0"/>
          <w:sz w:val="22"/>
          <w:szCs w:val="22"/>
        </w:rPr>
      </w:pPr>
    </w:p>
    <w:p w:rsidR="006A0F24" w:rsidRDefault="006A0F24" w:rsidP="001F1894">
      <w:pPr>
        <w:jc w:val="both"/>
        <w:rPr>
          <w:i w:val="0"/>
          <w:sz w:val="22"/>
          <w:szCs w:val="22"/>
        </w:rPr>
      </w:pPr>
    </w:p>
    <w:p w:rsidR="006A0F24" w:rsidRPr="00F81849" w:rsidRDefault="006A0F24" w:rsidP="006A0F24">
      <w:pPr>
        <w:pStyle w:val="Glava"/>
        <w:tabs>
          <w:tab w:val="clear" w:pos="4536"/>
          <w:tab w:val="clear" w:pos="9072"/>
        </w:tabs>
        <w:ind w:left="1080"/>
        <w:jc w:val="center"/>
        <w:rPr>
          <w:b/>
          <w:i w:val="0"/>
          <w:sz w:val="28"/>
          <w:szCs w:val="28"/>
        </w:rPr>
      </w:pPr>
      <w:r w:rsidRPr="00F81849">
        <w:rPr>
          <w:b/>
          <w:i w:val="0"/>
          <w:sz w:val="28"/>
          <w:szCs w:val="28"/>
        </w:rPr>
        <w:t>UDELEŽBA PODIZVAJALCEV</w:t>
      </w:r>
    </w:p>
    <w:p w:rsidR="006A0F24" w:rsidRPr="00F81849" w:rsidRDefault="006A0F24" w:rsidP="006A0F24">
      <w:pPr>
        <w:pStyle w:val="Glava"/>
        <w:tabs>
          <w:tab w:val="clear" w:pos="4536"/>
          <w:tab w:val="clear" w:pos="9072"/>
        </w:tabs>
        <w:ind w:left="1080"/>
        <w:jc w:val="both"/>
        <w:rPr>
          <w:i w:val="0"/>
          <w:sz w:val="22"/>
          <w:szCs w:val="22"/>
        </w:rPr>
      </w:pPr>
    </w:p>
    <w:p w:rsidR="006A0F24" w:rsidRPr="00F81849" w:rsidRDefault="006A0F24" w:rsidP="006A0F24">
      <w:pPr>
        <w:pStyle w:val="Glava"/>
        <w:tabs>
          <w:tab w:val="clear" w:pos="4536"/>
          <w:tab w:val="clear" w:pos="9072"/>
        </w:tabs>
        <w:ind w:left="1080"/>
        <w:jc w:val="both"/>
        <w:rPr>
          <w:i w:val="0"/>
          <w:sz w:val="22"/>
          <w:szCs w:val="22"/>
        </w:rPr>
      </w:pPr>
    </w:p>
    <w:p w:rsidR="006A0F24" w:rsidRPr="00F81849" w:rsidRDefault="006A0F24" w:rsidP="006A0F24">
      <w:pPr>
        <w:pStyle w:val="Glava"/>
        <w:tabs>
          <w:tab w:val="clear" w:pos="4536"/>
          <w:tab w:val="clear" w:pos="9072"/>
        </w:tabs>
        <w:ind w:left="1080"/>
        <w:jc w:val="both"/>
        <w:rPr>
          <w:i w:val="0"/>
          <w:sz w:val="22"/>
          <w:szCs w:val="22"/>
        </w:rPr>
      </w:pPr>
      <w:r w:rsidRPr="00AA3A4C">
        <w:rPr>
          <w:i w:val="0"/>
          <w:sz w:val="22"/>
          <w:szCs w:val="22"/>
        </w:rPr>
        <w:t>V zvezi z javnim naročilom »</w:t>
      </w:r>
      <w:r w:rsidR="00924D4B">
        <w:rPr>
          <w:b/>
          <w:i w:val="0"/>
          <w:sz w:val="22"/>
          <w:szCs w:val="22"/>
        </w:rPr>
        <w:t>Gornji trg 44, Izvedba gradbeno – obrtniških del pri obnovi štirih uličnih pročelij s stavbnim pohištvom in strehe na stavbi na naslovu Gornji trg 44 v Ljubljani v okviru projekta Ljubljana – moje mesto</w:t>
      </w:r>
      <w:r w:rsidRPr="00A140F6">
        <w:rPr>
          <w:i w:val="0"/>
          <w:sz w:val="22"/>
          <w:szCs w:val="22"/>
        </w:rPr>
        <w:t>«,</w:t>
      </w:r>
      <w:r w:rsidRPr="00F81849">
        <w:rPr>
          <w:i w:val="0"/>
          <w:sz w:val="22"/>
          <w:szCs w:val="22"/>
        </w:rPr>
        <w:t xml:space="preserve"> izjavljamo, da nastopamo s podizvajalci in sicer v nadaljevanju navajamo udeležbe le-teh:</w:t>
      </w:r>
    </w:p>
    <w:p w:rsidR="006A0F24" w:rsidRPr="00F81849" w:rsidRDefault="006A0F24" w:rsidP="006A0F24">
      <w:pPr>
        <w:pStyle w:val="Glava"/>
        <w:tabs>
          <w:tab w:val="clear" w:pos="4536"/>
          <w:tab w:val="clear" w:pos="9072"/>
        </w:tabs>
        <w:ind w:left="1080"/>
        <w:jc w:val="both"/>
        <w:rPr>
          <w:i w:val="0"/>
          <w:sz w:val="22"/>
          <w:szCs w:val="22"/>
        </w:rPr>
      </w:pPr>
    </w:p>
    <w:p w:rsidR="006A0F24" w:rsidRPr="00F81849" w:rsidRDefault="006A0F24" w:rsidP="006A0F24">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720"/>
        <w:gridCol w:w="720"/>
        <w:gridCol w:w="1890"/>
        <w:gridCol w:w="1890"/>
        <w:gridCol w:w="900"/>
        <w:gridCol w:w="1080"/>
        <w:gridCol w:w="360"/>
        <w:gridCol w:w="180"/>
        <w:gridCol w:w="360"/>
        <w:gridCol w:w="180"/>
        <w:gridCol w:w="720"/>
      </w:tblGrid>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90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rsidTr="000A55F3">
        <w:tc>
          <w:tcPr>
            <w:tcW w:w="720" w:type="dxa"/>
          </w:tcPr>
          <w:p w:rsidR="006A0F24" w:rsidRPr="00994C93" w:rsidRDefault="006A0F24" w:rsidP="000A55F3">
            <w:pPr>
              <w:pStyle w:val="Glava"/>
              <w:tabs>
                <w:tab w:val="clear" w:pos="4536"/>
                <w:tab w:val="clear" w:pos="9072"/>
              </w:tabs>
              <w:jc w:val="both"/>
              <w:rPr>
                <w:i w:val="0"/>
                <w:sz w:val="16"/>
                <w:szCs w:val="16"/>
              </w:rPr>
            </w:pPr>
          </w:p>
        </w:tc>
        <w:tc>
          <w:tcPr>
            <w:tcW w:w="6480" w:type="dxa"/>
            <w:gridSpan w:val="5"/>
          </w:tcPr>
          <w:p w:rsidR="006A0F24" w:rsidRPr="00994C93" w:rsidRDefault="006A0F24" w:rsidP="000A55F3">
            <w:pPr>
              <w:pStyle w:val="Glava"/>
              <w:tabs>
                <w:tab w:val="clear" w:pos="4536"/>
                <w:tab w:val="clear" w:pos="9072"/>
              </w:tabs>
              <w:jc w:val="both"/>
              <w:rPr>
                <w:i w:val="0"/>
                <w:sz w:val="16"/>
                <w:szCs w:val="16"/>
              </w:rPr>
            </w:pPr>
          </w:p>
        </w:tc>
        <w:tc>
          <w:tcPr>
            <w:tcW w:w="360" w:type="dxa"/>
          </w:tcPr>
          <w:p w:rsidR="006A0F24" w:rsidRPr="00994C93" w:rsidRDefault="006A0F24" w:rsidP="000A55F3">
            <w:pPr>
              <w:pStyle w:val="Glava"/>
              <w:tabs>
                <w:tab w:val="clear" w:pos="4536"/>
                <w:tab w:val="clear" w:pos="9072"/>
              </w:tabs>
              <w:jc w:val="both"/>
              <w:rPr>
                <w:i w:val="0"/>
                <w:sz w:val="16"/>
                <w:szCs w:val="16"/>
              </w:rPr>
            </w:pPr>
          </w:p>
        </w:tc>
        <w:tc>
          <w:tcPr>
            <w:tcW w:w="720" w:type="dxa"/>
            <w:gridSpan w:val="3"/>
          </w:tcPr>
          <w:p w:rsidR="006A0F24" w:rsidRPr="00994C93" w:rsidRDefault="006A0F24" w:rsidP="000A55F3">
            <w:pPr>
              <w:pStyle w:val="Glava"/>
              <w:tabs>
                <w:tab w:val="clear" w:pos="4536"/>
                <w:tab w:val="clear" w:pos="9072"/>
              </w:tabs>
              <w:jc w:val="both"/>
              <w:rPr>
                <w:i w:val="0"/>
                <w:sz w:val="16"/>
                <w:szCs w:val="16"/>
              </w:rPr>
            </w:pPr>
          </w:p>
        </w:tc>
        <w:tc>
          <w:tcPr>
            <w:tcW w:w="720" w:type="dxa"/>
          </w:tcPr>
          <w:p w:rsidR="006A0F24" w:rsidRPr="00994C93" w:rsidRDefault="006A0F24" w:rsidP="000A55F3">
            <w:pPr>
              <w:pStyle w:val="Glava"/>
              <w:tabs>
                <w:tab w:val="clear" w:pos="4536"/>
                <w:tab w:val="clear" w:pos="9072"/>
              </w:tabs>
              <w:jc w:val="both"/>
              <w:rPr>
                <w:i w:val="0"/>
                <w:sz w:val="16"/>
                <w:szCs w:val="16"/>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1260" w:type="dxa"/>
            <w:gridSpan w:val="3"/>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rsidTr="000A55F3">
        <w:tc>
          <w:tcPr>
            <w:tcW w:w="9000" w:type="dxa"/>
            <w:gridSpan w:val="11"/>
          </w:tcPr>
          <w:p w:rsidR="006A0F24" w:rsidRPr="00994C93" w:rsidRDefault="006A0F24" w:rsidP="000A55F3">
            <w:pPr>
              <w:pStyle w:val="Glava"/>
              <w:tabs>
                <w:tab w:val="clear" w:pos="4536"/>
                <w:tab w:val="clear" w:pos="9072"/>
              </w:tabs>
              <w:jc w:val="both"/>
              <w:rPr>
                <w:i w:val="0"/>
                <w:sz w:val="16"/>
                <w:szCs w:val="16"/>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p>
        </w:tc>
        <w:tc>
          <w:tcPr>
            <w:tcW w:w="7560" w:type="dxa"/>
            <w:gridSpan w:val="9"/>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3780" w:type="dxa"/>
            <w:gridSpan w:val="7"/>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p>
        </w:tc>
        <w:tc>
          <w:tcPr>
            <w:tcW w:w="7560" w:type="dxa"/>
            <w:gridSpan w:val="9"/>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279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r>
    </w:tbl>
    <w:p w:rsidR="006A0F24" w:rsidRDefault="006A0F24" w:rsidP="006A0F24">
      <w:pPr>
        <w:pStyle w:val="Glava"/>
        <w:tabs>
          <w:tab w:val="clear" w:pos="4536"/>
          <w:tab w:val="clear" w:pos="9072"/>
        </w:tabs>
        <w:jc w:val="both"/>
        <w:rPr>
          <w:i w:val="0"/>
          <w:sz w:val="22"/>
          <w:szCs w:val="22"/>
        </w:rPr>
      </w:pPr>
    </w:p>
    <w:p w:rsidR="006A0F24" w:rsidRDefault="006A0F24" w:rsidP="006A0F24">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20"/>
        <w:gridCol w:w="1890"/>
        <w:gridCol w:w="1890"/>
        <w:gridCol w:w="900"/>
        <w:gridCol w:w="1080"/>
        <w:gridCol w:w="360"/>
        <w:gridCol w:w="180"/>
        <w:gridCol w:w="360"/>
        <w:gridCol w:w="180"/>
        <w:gridCol w:w="720"/>
      </w:tblGrid>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90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rsidTr="000A55F3">
        <w:tc>
          <w:tcPr>
            <w:tcW w:w="720" w:type="dxa"/>
          </w:tcPr>
          <w:p w:rsidR="006A0F24" w:rsidRPr="00994C93" w:rsidRDefault="006A0F24" w:rsidP="000A55F3">
            <w:pPr>
              <w:pStyle w:val="Glava"/>
              <w:tabs>
                <w:tab w:val="clear" w:pos="4536"/>
                <w:tab w:val="clear" w:pos="9072"/>
              </w:tabs>
              <w:jc w:val="both"/>
              <w:rPr>
                <w:i w:val="0"/>
                <w:sz w:val="16"/>
                <w:szCs w:val="16"/>
              </w:rPr>
            </w:pPr>
          </w:p>
        </w:tc>
        <w:tc>
          <w:tcPr>
            <w:tcW w:w="6480" w:type="dxa"/>
            <w:gridSpan w:val="5"/>
          </w:tcPr>
          <w:p w:rsidR="006A0F24" w:rsidRPr="00994C93" w:rsidRDefault="006A0F24" w:rsidP="000A55F3">
            <w:pPr>
              <w:pStyle w:val="Glava"/>
              <w:tabs>
                <w:tab w:val="clear" w:pos="4536"/>
                <w:tab w:val="clear" w:pos="9072"/>
              </w:tabs>
              <w:jc w:val="both"/>
              <w:rPr>
                <w:i w:val="0"/>
                <w:sz w:val="16"/>
                <w:szCs w:val="16"/>
              </w:rPr>
            </w:pPr>
          </w:p>
        </w:tc>
        <w:tc>
          <w:tcPr>
            <w:tcW w:w="360" w:type="dxa"/>
          </w:tcPr>
          <w:p w:rsidR="006A0F24" w:rsidRPr="00994C93" w:rsidRDefault="006A0F24" w:rsidP="000A55F3">
            <w:pPr>
              <w:pStyle w:val="Glava"/>
              <w:tabs>
                <w:tab w:val="clear" w:pos="4536"/>
                <w:tab w:val="clear" w:pos="9072"/>
              </w:tabs>
              <w:jc w:val="both"/>
              <w:rPr>
                <w:i w:val="0"/>
                <w:sz w:val="16"/>
                <w:szCs w:val="16"/>
              </w:rPr>
            </w:pPr>
          </w:p>
        </w:tc>
        <w:tc>
          <w:tcPr>
            <w:tcW w:w="720" w:type="dxa"/>
            <w:gridSpan w:val="3"/>
          </w:tcPr>
          <w:p w:rsidR="006A0F24" w:rsidRPr="00994C93" w:rsidRDefault="006A0F24" w:rsidP="000A55F3">
            <w:pPr>
              <w:pStyle w:val="Glava"/>
              <w:tabs>
                <w:tab w:val="clear" w:pos="4536"/>
                <w:tab w:val="clear" w:pos="9072"/>
              </w:tabs>
              <w:jc w:val="both"/>
              <w:rPr>
                <w:i w:val="0"/>
                <w:sz w:val="16"/>
                <w:szCs w:val="16"/>
              </w:rPr>
            </w:pPr>
          </w:p>
        </w:tc>
        <w:tc>
          <w:tcPr>
            <w:tcW w:w="720" w:type="dxa"/>
          </w:tcPr>
          <w:p w:rsidR="006A0F24" w:rsidRPr="00994C93" w:rsidRDefault="006A0F24" w:rsidP="000A55F3">
            <w:pPr>
              <w:pStyle w:val="Glava"/>
              <w:tabs>
                <w:tab w:val="clear" w:pos="4536"/>
                <w:tab w:val="clear" w:pos="9072"/>
              </w:tabs>
              <w:jc w:val="both"/>
              <w:rPr>
                <w:i w:val="0"/>
                <w:sz w:val="16"/>
                <w:szCs w:val="16"/>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1260" w:type="dxa"/>
            <w:gridSpan w:val="3"/>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rsidTr="000A55F3">
        <w:tc>
          <w:tcPr>
            <w:tcW w:w="9000" w:type="dxa"/>
            <w:gridSpan w:val="11"/>
          </w:tcPr>
          <w:p w:rsidR="006A0F24" w:rsidRPr="00994C93" w:rsidRDefault="006A0F24" w:rsidP="000A55F3">
            <w:pPr>
              <w:pStyle w:val="Glava"/>
              <w:tabs>
                <w:tab w:val="clear" w:pos="4536"/>
                <w:tab w:val="clear" w:pos="9072"/>
              </w:tabs>
              <w:jc w:val="both"/>
              <w:rPr>
                <w:i w:val="0"/>
                <w:sz w:val="16"/>
                <w:szCs w:val="16"/>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p>
        </w:tc>
        <w:tc>
          <w:tcPr>
            <w:tcW w:w="7560" w:type="dxa"/>
            <w:gridSpan w:val="9"/>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3780" w:type="dxa"/>
            <w:gridSpan w:val="7"/>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p>
        </w:tc>
        <w:tc>
          <w:tcPr>
            <w:tcW w:w="7560" w:type="dxa"/>
            <w:gridSpan w:val="9"/>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279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r>
    </w:tbl>
    <w:p w:rsidR="006A0F24" w:rsidRDefault="006A0F24" w:rsidP="006A0F24">
      <w:pPr>
        <w:pStyle w:val="Glava"/>
        <w:tabs>
          <w:tab w:val="clear" w:pos="4536"/>
          <w:tab w:val="clear" w:pos="9072"/>
        </w:tabs>
        <w:jc w:val="both"/>
        <w:rPr>
          <w:i w:val="0"/>
          <w:sz w:val="22"/>
          <w:szCs w:val="22"/>
        </w:rPr>
      </w:pPr>
    </w:p>
    <w:p w:rsidR="006A0F24" w:rsidRDefault="006A0F24" w:rsidP="006A0F24">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20"/>
        <w:gridCol w:w="1890"/>
        <w:gridCol w:w="1890"/>
        <w:gridCol w:w="900"/>
        <w:gridCol w:w="1080"/>
        <w:gridCol w:w="360"/>
        <w:gridCol w:w="180"/>
        <w:gridCol w:w="360"/>
        <w:gridCol w:w="180"/>
        <w:gridCol w:w="720"/>
      </w:tblGrid>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90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rsidTr="000A55F3">
        <w:tc>
          <w:tcPr>
            <w:tcW w:w="720" w:type="dxa"/>
          </w:tcPr>
          <w:p w:rsidR="006A0F24" w:rsidRPr="00994C93" w:rsidRDefault="006A0F24" w:rsidP="000A55F3">
            <w:pPr>
              <w:pStyle w:val="Glava"/>
              <w:tabs>
                <w:tab w:val="clear" w:pos="4536"/>
                <w:tab w:val="clear" w:pos="9072"/>
              </w:tabs>
              <w:jc w:val="both"/>
              <w:rPr>
                <w:i w:val="0"/>
                <w:sz w:val="16"/>
                <w:szCs w:val="16"/>
              </w:rPr>
            </w:pPr>
          </w:p>
        </w:tc>
        <w:tc>
          <w:tcPr>
            <w:tcW w:w="6480" w:type="dxa"/>
            <w:gridSpan w:val="5"/>
          </w:tcPr>
          <w:p w:rsidR="006A0F24" w:rsidRPr="00994C93" w:rsidRDefault="006A0F24" w:rsidP="000A55F3">
            <w:pPr>
              <w:pStyle w:val="Glava"/>
              <w:tabs>
                <w:tab w:val="clear" w:pos="4536"/>
                <w:tab w:val="clear" w:pos="9072"/>
              </w:tabs>
              <w:jc w:val="both"/>
              <w:rPr>
                <w:i w:val="0"/>
                <w:sz w:val="16"/>
                <w:szCs w:val="16"/>
              </w:rPr>
            </w:pPr>
          </w:p>
        </w:tc>
        <w:tc>
          <w:tcPr>
            <w:tcW w:w="360" w:type="dxa"/>
          </w:tcPr>
          <w:p w:rsidR="006A0F24" w:rsidRPr="00994C93" w:rsidRDefault="006A0F24" w:rsidP="000A55F3">
            <w:pPr>
              <w:pStyle w:val="Glava"/>
              <w:tabs>
                <w:tab w:val="clear" w:pos="4536"/>
                <w:tab w:val="clear" w:pos="9072"/>
              </w:tabs>
              <w:jc w:val="both"/>
              <w:rPr>
                <w:i w:val="0"/>
                <w:sz w:val="16"/>
                <w:szCs w:val="16"/>
              </w:rPr>
            </w:pPr>
          </w:p>
        </w:tc>
        <w:tc>
          <w:tcPr>
            <w:tcW w:w="720" w:type="dxa"/>
            <w:gridSpan w:val="3"/>
          </w:tcPr>
          <w:p w:rsidR="006A0F24" w:rsidRPr="00994C93" w:rsidRDefault="006A0F24" w:rsidP="000A55F3">
            <w:pPr>
              <w:pStyle w:val="Glava"/>
              <w:tabs>
                <w:tab w:val="clear" w:pos="4536"/>
                <w:tab w:val="clear" w:pos="9072"/>
              </w:tabs>
              <w:jc w:val="both"/>
              <w:rPr>
                <w:i w:val="0"/>
                <w:sz w:val="16"/>
                <w:szCs w:val="16"/>
              </w:rPr>
            </w:pPr>
          </w:p>
        </w:tc>
        <w:tc>
          <w:tcPr>
            <w:tcW w:w="720" w:type="dxa"/>
          </w:tcPr>
          <w:p w:rsidR="006A0F24" w:rsidRPr="00994C93" w:rsidRDefault="006A0F24" w:rsidP="000A55F3">
            <w:pPr>
              <w:pStyle w:val="Glava"/>
              <w:tabs>
                <w:tab w:val="clear" w:pos="4536"/>
                <w:tab w:val="clear" w:pos="9072"/>
              </w:tabs>
              <w:jc w:val="both"/>
              <w:rPr>
                <w:i w:val="0"/>
                <w:sz w:val="16"/>
                <w:szCs w:val="16"/>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1260" w:type="dxa"/>
            <w:gridSpan w:val="3"/>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rsidTr="000A55F3">
        <w:tc>
          <w:tcPr>
            <w:tcW w:w="9000" w:type="dxa"/>
            <w:gridSpan w:val="11"/>
          </w:tcPr>
          <w:p w:rsidR="006A0F24" w:rsidRPr="00994C93" w:rsidRDefault="006A0F24" w:rsidP="000A55F3">
            <w:pPr>
              <w:pStyle w:val="Glava"/>
              <w:tabs>
                <w:tab w:val="clear" w:pos="4536"/>
                <w:tab w:val="clear" w:pos="9072"/>
              </w:tabs>
              <w:jc w:val="both"/>
              <w:rPr>
                <w:i w:val="0"/>
                <w:sz w:val="16"/>
                <w:szCs w:val="16"/>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p>
        </w:tc>
        <w:tc>
          <w:tcPr>
            <w:tcW w:w="7560" w:type="dxa"/>
            <w:gridSpan w:val="9"/>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3780" w:type="dxa"/>
            <w:gridSpan w:val="7"/>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p>
        </w:tc>
        <w:tc>
          <w:tcPr>
            <w:tcW w:w="7560" w:type="dxa"/>
            <w:gridSpan w:val="9"/>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279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r>
    </w:tbl>
    <w:p w:rsidR="006A0F24" w:rsidRDefault="006A0F24" w:rsidP="006A0F24">
      <w:pPr>
        <w:pStyle w:val="Glava"/>
        <w:tabs>
          <w:tab w:val="clear" w:pos="4536"/>
          <w:tab w:val="clear" w:pos="9072"/>
        </w:tabs>
        <w:jc w:val="both"/>
        <w:rPr>
          <w:i w:val="0"/>
          <w:sz w:val="22"/>
          <w:szCs w:val="22"/>
        </w:rPr>
      </w:pPr>
    </w:p>
    <w:p w:rsidR="006A0F24" w:rsidRDefault="006A0F24" w:rsidP="006A0F24">
      <w:pPr>
        <w:pStyle w:val="Glava"/>
        <w:tabs>
          <w:tab w:val="clear" w:pos="4536"/>
          <w:tab w:val="clear" w:pos="9072"/>
        </w:tabs>
        <w:jc w:val="both"/>
        <w:rPr>
          <w:i w:val="0"/>
          <w:sz w:val="22"/>
          <w:szCs w:val="22"/>
        </w:rPr>
      </w:pPr>
    </w:p>
    <w:p w:rsidR="006A0F24" w:rsidRPr="00F81849" w:rsidRDefault="006A0F24" w:rsidP="006A0F24">
      <w:pPr>
        <w:pStyle w:val="Glava"/>
        <w:tabs>
          <w:tab w:val="clear" w:pos="4536"/>
          <w:tab w:val="clear" w:pos="9072"/>
        </w:tabs>
        <w:jc w:val="both"/>
        <w:rPr>
          <w:i w:val="0"/>
          <w:sz w:val="22"/>
          <w:szCs w:val="22"/>
        </w:rPr>
      </w:pPr>
    </w:p>
    <w:p w:rsidR="006A0F24" w:rsidRPr="00F81849" w:rsidRDefault="006A0F24" w:rsidP="006A0F24">
      <w:pPr>
        <w:pStyle w:val="Glava"/>
        <w:tabs>
          <w:tab w:val="clear" w:pos="4536"/>
          <w:tab w:val="clear" w:pos="9072"/>
        </w:tabs>
        <w:jc w:val="both"/>
        <w:rPr>
          <w:i w:val="0"/>
          <w:sz w:val="22"/>
          <w:szCs w:val="22"/>
        </w:rPr>
      </w:pPr>
    </w:p>
    <w:p w:rsidR="006A0F24" w:rsidRPr="00F81849" w:rsidRDefault="006A0F24" w:rsidP="006A0F24">
      <w:pPr>
        <w:pStyle w:val="Glava"/>
        <w:tabs>
          <w:tab w:val="clear" w:pos="4536"/>
          <w:tab w:val="clear" w:pos="9072"/>
        </w:tabs>
        <w:jc w:val="both"/>
        <w:rPr>
          <w:i w:val="0"/>
          <w:sz w:val="22"/>
          <w:szCs w:val="22"/>
        </w:rPr>
      </w:pPr>
    </w:p>
    <w:p w:rsidR="006A0F24" w:rsidRPr="00F81849" w:rsidRDefault="006A0F24" w:rsidP="006A0F24">
      <w:pPr>
        <w:pStyle w:val="Glava"/>
        <w:tabs>
          <w:tab w:val="clear" w:pos="4536"/>
          <w:tab w:val="clear" w:pos="9072"/>
        </w:tabs>
        <w:jc w:val="both"/>
        <w:rPr>
          <w:i w:val="0"/>
          <w:sz w:val="22"/>
          <w:szCs w:val="22"/>
        </w:rPr>
      </w:pPr>
    </w:p>
    <w:p w:rsidR="006A0F24" w:rsidRDefault="00690B44" w:rsidP="006A0F24">
      <w:pPr>
        <w:pStyle w:val="Glava"/>
        <w:tabs>
          <w:tab w:val="clear" w:pos="4536"/>
          <w:tab w:val="clear" w:pos="9072"/>
        </w:tabs>
        <w:ind w:left="1080"/>
        <w:jc w:val="both"/>
        <w:rPr>
          <w:i w:val="0"/>
          <w:sz w:val="22"/>
          <w:szCs w:val="22"/>
        </w:rPr>
      </w:pPr>
      <w:r>
        <w:rPr>
          <w:i w:val="0"/>
          <w:sz w:val="22"/>
          <w:szCs w:val="22"/>
        </w:rPr>
        <w:t>Gospodarski subjekt</w:t>
      </w:r>
      <w:r w:rsidR="006A0F24">
        <w:rPr>
          <w:i w:val="0"/>
          <w:sz w:val="22"/>
          <w:szCs w:val="22"/>
        </w:rPr>
        <w:t xml:space="preserve"> mora izpolniti vse rubrike.</w:t>
      </w:r>
    </w:p>
    <w:p w:rsidR="006A0F24" w:rsidRDefault="006A0F24" w:rsidP="006A0F24">
      <w:pPr>
        <w:pStyle w:val="Glava"/>
        <w:tabs>
          <w:tab w:val="clear" w:pos="4536"/>
          <w:tab w:val="clear" w:pos="9072"/>
        </w:tabs>
        <w:ind w:left="1080"/>
        <w:jc w:val="both"/>
        <w:rPr>
          <w:i w:val="0"/>
          <w:sz w:val="22"/>
          <w:szCs w:val="22"/>
        </w:rPr>
      </w:pPr>
    </w:p>
    <w:p w:rsidR="006A0F24" w:rsidRDefault="006A0F24" w:rsidP="006A0F24">
      <w:pPr>
        <w:ind w:left="1080"/>
        <w:jc w:val="both"/>
        <w:rPr>
          <w:i w:val="0"/>
          <w:sz w:val="22"/>
          <w:szCs w:val="22"/>
        </w:rPr>
      </w:pPr>
      <w:r w:rsidRPr="00F81849">
        <w:rPr>
          <w:i w:val="0"/>
          <w:sz w:val="22"/>
          <w:szCs w:val="22"/>
        </w:rPr>
        <w:t>Obrazec se po potrebi fotokopira.</w:t>
      </w:r>
    </w:p>
    <w:p w:rsidR="00875097" w:rsidRDefault="00875097" w:rsidP="006A0F24">
      <w:pPr>
        <w:ind w:left="1080"/>
        <w:jc w:val="both"/>
        <w:rPr>
          <w:i w:val="0"/>
          <w:sz w:val="22"/>
          <w:szCs w:val="22"/>
        </w:rPr>
      </w:pPr>
    </w:p>
    <w:p w:rsidR="00875097" w:rsidRPr="001F1894" w:rsidRDefault="00875097" w:rsidP="006A0F24">
      <w:pPr>
        <w:ind w:left="1080"/>
        <w:jc w:val="both"/>
        <w:rPr>
          <w:i w:val="0"/>
          <w:sz w:val="22"/>
          <w:szCs w:val="22"/>
        </w:rPr>
      </w:pPr>
    </w:p>
    <w:p w:rsidR="00B652AC" w:rsidRDefault="00B652AC" w:rsidP="00B652AC">
      <w:pPr>
        <w:ind w:left="1080"/>
        <w:jc w:val="center"/>
        <w:rPr>
          <w:i w:val="0"/>
          <w:sz w:val="22"/>
          <w:szCs w:val="22"/>
        </w:rPr>
      </w:pPr>
    </w:p>
    <w:p w:rsidR="00B652AC" w:rsidRDefault="00B652AC" w:rsidP="00C32572">
      <w:pPr>
        <w:rPr>
          <w:i w:val="0"/>
          <w:sz w:val="22"/>
          <w:szCs w:val="22"/>
        </w:rPr>
      </w:pPr>
    </w:p>
    <w:p w:rsidR="006761A9" w:rsidRPr="00FB2342" w:rsidRDefault="00152C52" w:rsidP="00152C52">
      <w:pPr>
        <w:rPr>
          <w:b/>
          <w:i w:val="0"/>
          <w:sz w:val="22"/>
          <w:szCs w:val="22"/>
        </w:rPr>
      </w:pPr>
      <w:r>
        <w:rPr>
          <w:b/>
          <w:i w:val="0"/>
          <w:sz w:val="22"/>
          <w:szCs w:val="22"/>
        </w:rPr>
        <w:tab/>
      </w:r>
      <w:r>
        <w:rPr>
          <w:b/>
          <w:i w:val="0"/>
          <w:sz w:val="22"/>
          <w:szCs w:val="22"/>
        </w:rPr>
        <w:tab/>
      </w:r>
      <w:r>
        <w:rPr>
          <w:b/>
          <w:i w:val="0"/>
          <w:sz w:val="22"/>
          <w:szCs w:val="22"/>
        </w:rPr>
        <w:tab/>
      </w:r>
      <w:r>
        <w:rPr>
          <w:b/>
          <w:i w:val="0"/>
          <w:sz w:val="22"/>
          <w:szCs w:val="22"/>
        </w:rPr>
        <w:tab/>
      </w:r>
      <w:r>
        <w:rPr>
          <w:b/>
          <w:i w:val="0"/>
          <w:sz w:val="22"/>
          <w:szCs w:val="22"/>
        </w:rPr>
        <w:tab/>
      </w:r>
      <w:r>
        <w:rPr>
          <w:b/>
          <w:i w:val="0"/>
          <w:sz w:val="22"/>
          <w:szCs w:val="22"/>
        </w:rPr>
        <w:tab/>
      </w:r>
      <w:r>
        <w:rPr>
          <w:b/>
          <w:i w:val="0"/>
          <w:sz w:val="22"/>
          <w:szCs w:val="22"/>
        </w:rPr>
        <w:tab/>
      </w:r>
      <w:r>
        <w:rPr>
          <w:b/>
          <w:i w:val="0"/>
          <w:sz w:val="22"/>
          <w:szCs w:val="22"/>
        </w:rPr>
        <w:tab/>
      </w:r>
      <w:r>
        <w:rPr>
          <w:b/>
          <w:i w:val="0"/>
          <w:sz w:val="22"/>
          <w:szCs w:val="22"/>
        </w:rPr>
        <w:tab/>
      </w:r>
      <w:r>
        <w:rPr>
          <w:b/>
          <w:i w:val="0"/>
          <w:sz w:val="22"/>
          <w:szCs w:val="22"/>
        </w:rPr>
        <w:tab/>
      </w:r>
      <w:r>
        <w:rPr>
          <w:b/>
          <w:i w:val="0"/>
          <w:sz w:val="22"/>
          <w:szCs w:val="22"/>
        </w:rPr>
        <w:tab/>
      </w:r>
      <w:r>
        <w:rPr>
          <w:b/>
          <w:i w:val="0"/>
          <w:sz w:val="22"/>
          <w:szCs w:val="22"/>
        </w:rPr>
        <w:tab/>
      </w:r>
      <w:r w:rsidR="00FB2342" w:rsidRPr="00FB2342">
        <w:rPr>
          <w:b/>
          <w:i w:val="0"/>
          <w:sz w:val="22"/>
          <w:szCs w:val="22"/>
        </w:rPr>
        <w:t xml:space="preserve">PRILOGA </w:t>
      </w:r>
      <w:r w:rsidR="00544B11">
        <w:rPr>
          <w:b/>
          <w:i w:val="0"/>
          <w:sz w:val="22"/>
          <w:szCs w:val="22"/>
        </w:rPr>
        <w:t>9</w:t>
      </w:r>
    </w:p>
    <w:p w:rsidR="006761A9" w:rsidRDefault="006761A9" w:rsidP="00B652AC">
      <w:pPr>
        <w:ind w:left="1080"/>
        <w:jc w:val="center"/>
        <w:rPr>
          <w:i w:val="0"/>
          <w:sz w:val="22"/>
          <w:szCs w:val="22"/>
        </w:rPr>
      </w:pPr>
    </w:p>
    <w:p w:rsidR="00CA763F" w:rsidRDefault="00CA763F" w:rsidP="00B652AC">
      <w:pPr>
        <w:ind w:left="1080"/>
        <w:jc w:val="center"/>
        <w:rPr>
          <w:i w:val="0"/>
          <w:sz w:val="22"/>
          <w:szCs w:val="22"/>
        </w:rPr>
      </w:pPr>
    </w:p>
    <w:p w:rsidR="00B652AC" w:rsidRDefault="00B652AC" w:rsidP="00B652AC">
      <w:pPr>
        <w:ind w:left="1080"/>
        <w:jc w:val="center"/>
        <w:rPr>
          <w:i w:val="0"/>
          <w:sz w:val="22"/>
          <w:szCs w:val="22"/>
        </w:rPr>
      </w:pPr>
    </w:p>
    <w:p w:rsidR="00FB2342" w:rsidRDefault="00FB2342" w:rsidP="00B652AC">
      <w:pPr>
        <w:ind w:left="1080"/>
        <w:jc w:val="center"/>
        <w:rPr>
          <w:i w:val="0"/>
          <w:sz w:val="22"/>
          <w:szCs w:val="22"/>
        </w:rPr>
      </w:pPr>
    </w:p>
    <w:p w:rsidR="00FB2342" w:rsidRPr="001F1894" w:rsidRDefault="00FB2342" w:rsidP="00B652AC">
      <w:pPr>
        <w:ind w:left="1080"/>
        <w:jc w:val="center"/>
        <w:rPr>
          <w:i w:val="0"/>
          <w:sz w:val="22"/>
          <w:szCs w:val="22"/>
        </w:rPr>
      </w:pPr>
    </w:p>
    <w:p w:rsidR="00B652AC" w:rsidRPr="001F1894" w:rsidRDefault="00B652AC" w:rsidP="00B652AC">
      <w:pPr>
        <w:spacing w:before="240" w:after="60"/>
        <w:ind w:left="1080"/>
        <w:jc w:val="center"/>
        <w:outlineLvl w:val="6"/>
        <w:rPr>
          <w:b/>
          <w:i w:val="0"/>
          <w:sz w:val="32"/>
          <w:szCs w:val="32"/>
        </w:rPr>
      </w:pPr>
      <w:r>
        <w:rPr>
          <w:b/>
          <w:i w:val="0"/>
          <w:sz w:val="32"/>
          <w:szCs w:val="32"/>
        </w:rPr>
        <w:t xml:space="preserve">ZAHTEVA </w:t>
      </w:r>
      <w:r w:rsidR="00361293">
        <w:rPr>
          <w:b/>
          <w:i w:val="0"/>
          <w:sz w:val="32"/>
          <w:szCs w:val="32"/>
        </w:rPr>
        <w:t xml:space="preserve">PODIZVAJALCA </w:t>
      </w:r>
      <w:r>
        <w:rPr>
          <w:b/>
          <w:i w:val="0"/>
          <w:sz w:val="32"/>
          <w:szCs w:val="32"/>
        </w:rPr>
        <w:t>ZA NEPOSREDNO PLAČILO</w:t>
      </w:r>
    </w:p>
    <w:p w:rsidR="00B652AC" w:rsidRPr="001F1894" w:rsidRDefault="00B652AC" w:rsidP="00B652AC">
      <w:pPr>
        <w:ind w:left="1080"/>
        <w:rPr>
          <w:i w:val="0"/>
          <w:sz w:val="22"/>
          <w:szCs w:val="22"/>
        </w:rPr>
      </w:pPr>
    </w:p>
    <w:p w:rsidR="00B652AC" w:rsidRPr="001F1894" w:rsidRDefault="00B652AC" w:rsidP="00B652AC">
      <w:pPr>
        <w:ind w:left="1080"/>
        <w:rPr>
          <w:i w:val="0"/>
          <w:sz w:val="22"/>
          <w:szCs w:val="22"/>
        </w:rPr>
      </w:pPr>
    </w:p>
    <w:p w:rsidR="006761A9" w:rsidRDefault="006761A9" w:rsidP="006761A9">
      <w:pPr>
        <w:pStyle w:val="Glava"/>
        <w:tabs>
          <w:tab w:val="clear" w:pos="4536"/>
          <w:tab w:val="clear" w:pos="9072"/>
        </w:tabs>
        <w:ind w:left="1080"/>
        <w:jc w:val="both"/>
        <w:rPr>
          <w:i w:val="0"/>
          <w:sz w:val="22"/>
          <w:szCs w:val="22"/>
        </w:rPr>
      </w:pPr>
      <w:r>
        <w:rPr>
          <w:i w:val="0"/>
          <w:sz w:val="22"/>
          <w:szCs w:val="22"/>
        </w:rPr>
        <w:t xml:space="preserve">Kot podizvajalec </w:t>
      </w:r>
      <w:r w:rsidR="007A68D1">
        <w:rPr>
          <w:i w:val="0"/>
          <w:sz w:val="22"/>
          <w:szCs w:val="22"/>
        </w:rPr>
        <w:t xml:space="preserve">gospodarskega subjekta </w:t>
      </w:r>
      <w:r>
        <w:rPr>
          <w:i w:val="0"/>
          <w:sz w:val="22"/>
          <w:szCs w:val="22"/>
        </w:rPr>
        <w:t>___________________</w:t>
      </w:r>
      <w:r w:rsidRPr="00D50205">
        <w:rPr>
          <w:i w:val="0"/>
          <w:sz w:val="22"/>
          <w:szCs w:val="22"/>
        </w:rPr>
        <w:t>____________________________ ____________________________________(</w:t>
      </w:r>
      <w:r w:rsidRPr="00D50205">
        <w:rPr>
          <w:sz w:val="22"/>
          <w:szCs w:val="22"/>
        </w:rPr>
        <w:t xml:space="preserve">naziv in sedež </w:t>
      </w:r>
      <w:r w:rsidR="007A68D1">
        <w:rPr>
          <w:sz w:val="22"/>
          <w:szCs w:val="22"/>
        </w:rPr>
        <w:t>gospodarskega subjekta</w:t>
      </w:r>
      <w:r w:rsidRPr="00D50205">
        <w:rPr>
          <w:sz w:val="22"/>
          <w:szCs w:val="22"/>
        </w:rPr>
        <w:t xml:space="preserve">, ki v </w:t>
      </w:r>
      <w:r w:rsidR="007A68D1">
        <w:rPr>
          <w:sz w:val="22"/>
          <w:szCs w:val="22"/>
        </w:rPr>
        <w:t>prijavi</w:t>
      </w:r>
      <w:r w:rsidRPr="00D50205">
        <w:rPr>
          <w:sz w:val="22"/>
          <w:szCs w:val="22"/>
        </w:rPr>
        <w:t xml:space="preserve"> nominira podizvajalca</w:t>
      </w:r>
      <w:r w:rsidRPr="00D50205">
        <w:rPr>
          <w:i w:val="0"/>
          <w:sz w:val="22"/>
          <w:szCs w:val="22"/>
        </w:rPr>
        <w:t>)</w:t>
      </w:r>
      <w:r>
        <w:rPr>
          <w:i w:val="0"/>
          <w:sz w:val="22"/>
          <w:szCs w:val="22"/>
        </w:rPr>
        <w:t xml:space="preserve"> izrecno zahtevamo, da za javno naročilo »</w:t>
      </w:r>
      <w:r w:rsidR="00B24880">
        <w:rPr>
          <w:b/>
          <w:i w:val="0"/>
          <w:sz w:val="22"/>
          <w:szCs w:val="22"/>
        </w:rPr>
        <w:t>Gornji trg 44, Izvedba gradbeno – obrtniških del pri obnovi štirih uličnih pročelij s stavbnim pohištvom in strehe na stavbi na naslovu Gornji trg 44 v Ljubljani v okviru projekta Ljubljana – moje mesto</w:t>
      </w:r>
      <w:r w:rsidR="00FE3097" w:rsidRPr="00A140F6">
        <w:rPr>
          <w:i w:val="0"/>
          <w:sz w:val="22"/>
          <w:szCs w:val="22"/>
        </w:rPr>
        <w:t>«</w:t>
      </w:r>
      <w:r w:rsidR="00FE3097">
        <w:rPr>
          <w:i w:val="0"/>
          <w:sz w:val="22"/>
          <w:szCs w:val="22"/>
        </w:rPr>
        <w:t xml:space="preserve"> naročnik za opravljena dela</w:t>
      </w:r>
      <w:r>
        <w:rPr>
          <w:i w:val="0"/>
          <w:sz w:val="22"/>
          <w:szCs w:val="22"/>
        </w:rPr>
        <w:t xml:space="preserve">, ki smo jih izvedli v zvezi s predmetnim javnim naročilom, izvede neposredna plačila, ob predhodni potrditvi računa s strani </w:t>
      </w:r>
      <w:r w:rsidR="00FE3097">
        <w:rPr>
          <w:i w:val="0"/>
          <w:sz w:val="22"/>
          <w:szCs w:val="22"/>
        </w:rPr>
        <w:t>izvajalca</w:t>
      </w:r>
      <w:r>
        <w:rPr>
          <w:i w:val="0"/>
          <w:sz w:val="22"/>
          <w:szCs w:val="22"/>
        </w:rPr>
        <w:t>, na naš transakcijski račun</w:t>
      </w:r>
      <w:r w:rsidR="00A96463">
        <w:rPr>
          <w:i w:val="0"/>
          <w:sz w:val="22"/>
          <w:szCs w:val="22"/>
        </w:rPr>
        <w:t>_____________________________odprt pri banki________________.</w:t>
      </w:r>
    </w:p>
    <w:p w:rsidR="00B652AC" w:rsidRDefault="00B652AC" w:rsidP="00B652AC">
      <w:pPr>
        <w:jc w:val="right"/>
        <w:rPr>
          <w:b/>
          <w:i w:val="0"/>
          <w:sz w:val="22"/>
          <w:szCs w:val="22"/>
        </w:rPr>
      </w:pPr>
    </w:p>
    <w:p w:rsidR="00B652AC" w:rsidRDefault="00B652AC" w:rsidP="00B652AC">
      <w:pPr>
        <w:jc w:val="right"/>
        <w:rPr>
          <w:b/>
          <w:i w:val="0"/>
          <w:sz w:val="22"/>
          <w:szCs w:val="22"/>
        </w:rPr>
      </w:pPr>
    </w:p>
    <w:p w:rsidR="00B652AC" w:rsidRPr="001F1894" w:rsidRDefault="00B652AC" w:rsidP="00B652AC">
      <w:pPr>
        <w:jc w:val="right"/>
        <w:rPr>
          <w:b/>
          <w:i w:val="0"/>
          <w:sz w:val="22"/>
          <w:szCs w:val="22"/>
        </w:rPr>
      </w:pPr>
    </w:p>
    <w:p w:rsidR="00B652AC" w:rsidRDefault="006761A9" w:rsidP="006761A9">
      <w:pPr>
        <w:ind w:left="1080"/>
        <w:jc w:val="both"/>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w:t>
      </w:r>
      <w:r>
        <w:rPr>
          <w:i w:val="0"/>
          <w:sz w:val="22"/>
          <w:szCs w:val="22"/>
        </w:rPr>
        <w:t xml:space="preserve">                Podpis podizvajalca</w:t>
      </w:r>
      <w:r w:rsidRPr="001F1894">
        <w:rPr>
          <w:i w:val="0"/>
          <w:sz w:val="22"/>
          <w:szCs w:val="22"/>
        </w:rPr>
        <w:t>:</w:t>
      </w: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Pr="006761A9" w:rsidRDefault="009A1150" w:rsidP="006761A9">
      <w:pPr>
        <w:ind w:left="1080"/>
        <w:jc w:val="both"/>
        <w:rPr>
          <w:i w:val="0"/>
          <w:sz w:val="22"/>
          <w:szCs w:val="22"/>
        </w:rPr>
      </w:pPr>
      <w:r w:rsidRPr="00EE738D">
        <w:rPr>
          <w:i w:val="0"/>
          <w:sz w:val="18"/>
          <w:szCs w:val="18"/>
        </w:rPr>
        <w:t>Obrazec se po potrebi fotokopira.</w:t>
      </w:r>
    </w:p>
    <w:p w:rsidR="006761A9" w:rsidRDefault="006761A9">
      <w:pPr>
        <w:rPr>
          <w:b/>
          <w:i w:val="0"/>
          <w:sz w:val="22"/>
          <w:szCs w:val="22"/>
        </w:rPr>
      </w:pPr>
      <w:r>
        <w:rPr>
          <w:b/>
          <w:i w:val="0"/>
          <w:sz w:val="22"/>
          <w:szCs w:val="22"/>
        </w:rPr>
        <w:br w:type="page"/>
      </w:r>
    </w:p>
    <w:p w:rsidR="00FF47F1" w:rsidRPr="001F1894" w:rsidRDefault="00FF47F1" w:rsidP="00FF47F1">
      <w:pPr>
        <w:jc w:val="right"/>
        <w:rPr>
          <w:b/>
          <w:i w:val="0"/>
          <w:sz w:val="22"/>
          <w:szCs w:val="22"/>
        </w:rPr>
      </w:pPr>
      <w:r>
        <w:rPr>
          <w:b/>
          <w:i w:val="0"/>
          <w:sz w:val="22"/>
          <w:szCs w:val="22"/>
        </w:rPr>
        <w:lastRenderedPageBreak/>
        <w:t xml:space="preserve">PRILOGA </w:t>
      </w:r>
      <w:r w:rsidR="00544B11">
        <w:rPr>
          <w:b/>
          <w:i w:val="0"/>
          <w:sz w:val="22"/>
          <w:szCs w:val="22"/>
        </w:rPr>
        <w:t>10</w:t>
      </w:r>
    </w:p>
    <w:p w:rsidR="00FF47F1" w:rsidRPr="001F1894" w:rsidRDefault="00FF47F1" w:rsidP="00FF47F1">
      <w:pPr>
        <w:jc w:val="both"/>
        <w:rPr>
          <w:i w:val="0"/>
          <w:sz w:val="22"/>
          <w:szCs w:val="22"/>
        </w:rPr>
      </w:pPr>
    </w:p>
    <w:p w:rsidR="00FF47F1" w:rsidRDefault="00FF47F1" w:rsidP="00FF47F1">
      <w:pPr>
        <w:ind w:left="1080"/>
        <w:jc w:val="both"/>
        <w:rPr>
          <w:i w:val="0"/>
          <w:sz w:val="22"/>
          <w:szCs w:val="22"/>
        </w:rPr>
      </w:pPr>
    </w:p>
    <w:p w:rsidR="00FF47F1" w:rsidRDefault="00FF47F1" w:rsidP="00FF47F1">
      <w:pPr>
        <w:ind w:left="1080"/>
        <w:jc w:val="both"/>
        <w:rPr>
          <w:i w:val="0"/>
          <w:sz w:val="22"/>
          <w:szCs w:val="22"/>
        </w:rPr>
      </w:pPr>
    </w:p>
    <w:p w:rsidR="00FF47F1" w:rsidRDefault="00FF47F1" w:rsidP="00FF47F1">
      <w:pPr>
        <w:ind w:left="1080"/>
        <w:jc w:val="both"/>
        <w:rPr>
          <w:i w:val="0"/>
          <w:sz w:val="22"/>
          <w:szCs w:val="22"/>
        </w:rPr>
      </w:pPr>
    </w:p>
    <w:p w:rsidR="00FF47F1" w:rsidRDefault="00FF47F1" w:rsidP="00FF47F1">
      <w:pPr>
        <w:ind w:left="1080"/>
        <w:jc w:val="both"/>
        <w:rPr>
          <w:i w:val="0"/>
          <w:sz w:val="22"/>
          <w:szCs w:val="22"/>
        </w:rPr>
      </w:pPr>
    </w:p>
    <w:p w:rsidR="00FF47F1" w:rsidRPr="001F1894" w:rsidRDefault="00FF47F1" w:rsidP="00FF47F1">
      <w:pPr>
        <w:ind w:left="1080"/>
        <w:jc w:val="both"/>
        <w:rPr>
          <w:i w:val="0"/>
          <w:sz w:val="22"/>
          <w:szCs w:val="22"/>
        </w:rPr>
      </w:pPr>
    </w:p>
    <w:p w:rsidR="00FF47F1" w:rsidRPr="001F1894" w:rsidRDefault="00FF47F1" w:rsidP="00FF47F1">
      <w:pPr>
        <w:ind w:left="1080"/>
        <w:jc w:val="both"/>
        <w:rPr>
          <w:i w:val="0"/>
          <w:sz w:val="22"/>
          <w:szCs w:val="22"/>
        </w:rPr>
      </w:pPr>
      <w:r w:rsidRPr="001F1894">
        <w:rPr>
          <w:i w:val="0"/>
          <w:sz w:val="22"/>
          <w:szCs w:val="22"/>
        </w:rPr>
        <w:t>Po</w:t>
      </w:r>
      <w:r>
        <w:rPr>
          <w:i w:val="0"/>
          <w:sz w:val="22"/>
          <w:szCs w:val="22"/>
        </w:rPr>
        <w:t>dizvajalec</w:t>
      </w:r>
      <w:r w:rsidRPr="001F1894">
        <w:rPr>
          <w:i w:val="0"/>
          <w:sz w:val="22"/>
          <w:szCs w:val="22"/>
        </w:rPr>
        <w:t>: _____________________________</w:t>
      </w:r>
      <w:r>
        <w:rPr>
          <w:i w:val="0"/>
          <w:sz w:val="22"/>
          <w:szCs w:val="22"/>
        </w:rPr>
        <w:t>_______________________</w:t>
      </w:r>
      <w:r w:rsidRPr="001F1894">
        <w:rPr>
          <w:i w:val="0"/>
          <w:sz w:val="22"/>
          <w:szCs w:val="22"/>
        </w:rPr>
        <w:t>_</w:t>
      </w:r>
    </w:p>
    <w:p w:rsidR="00FF47F1" w:rsidRPr="001F1894" w:rsidRDefault="00FF47F1" w:rsidP="00FF47F1">
      <w:pPr>
        <w:ind w:left="1080"/>
        <w:jc w:val="both"/>
        <w:rPr>
          <w:i w:val="0"/>
          <w:sz w:val="22"/>
          <w:szCs w:val="22"/>
        </w:rPr>
      </w:pPr>
    </w:p>
    <w:p w:rsidR="00FF47F1" w:rsidRPr="001F1894" w:rsidRDefault="00FF47F1" w:rsidP="00FF47F1">
      <w:pPr>
        <w:ind w:left="1080"/>
        <w:jc w:val="both"/>
        <w:rPr>
          <w:i w:val="0"/>
          <w:sz w:val="22"/>
          <w:szCs w:val="22"/>
        </w:rPr>
      </w:pPr>
    </w:p>
    <w:p w:rsidR="00FF47F1" w:rsidRPr="001F1894" w:rsidRDefault="00FF47F1" w:rsidP="00FF47F1">
      <w:pPr>
        <w:ind w:left="1080"/>
        <w:jc w:val="right"/>
        <w:rPr>
          <w:i w:val="0"/>
          <w:sz w:val="22"/>
          <w:szCs w:val="22"/>
        </w:rPr>
      </w:pPr>
    </w:p>
    <w:p w:rsidR="00FF47F1" w:rsidRPr="001F1894" w:rsidRDefault="00FF47F1" w:rsidP="00FF47F1">
      <w:pPr>
        <w:ind w:left="1080"/>
        <w:jc w:val="center"/>
        <w:rPr>
          <w:i w:val="0"/>
          <w:sz w:val="22"/>
          <w:szCs w:val="22"/>
        </w:rPr>
      </w:pPr>
    </w:p>
    <w:p w:rsidR="00FF47F1" w:rsidRPr="001F1894" w:rsidRDefault="00FF47F1" w:rsidP="00FF47F1">
      <w:pPr>
        <w:spacing w:before="240" w:after="60"/>
        <w:ind w:left="1080"/>
        <w:jc w:val="center"/>
        <w:outlineLvl w:val="6"/>
        <w:rPr>
          <w:b/>
          <w:i w:val="0"/>
          <w:sz w:val="32"/>
          <w:szCs w:val="32"/>
        </w:rPr>
      </w:pPr>
      <w:r>
        <w:rPr>
          <w:b/>
          <w:i w:val="0"/>
          <w:sz w:val="32"/>
          <w:szCs w:val="32"/>
        </w:rPr>
        <w:t>SOGLASJE</w:t>
      </w:r>
    </w:p>
    <w:p w:rsidR="00FF47F1" w:rsidRPr="001F1894" w:rsidRDefault="00FF47F1" w:rsidP="00FF47F1">
      <w:pPr>
        <w:ind w:left="1080"/>
        <w:rPr>
          <w:i w:val="0"/>
          <w:sz w:val="22"/>
          <w:szCs w:val="22"/>
        </w:rPr>
      </w:pPr>
    </w:p>
    <w:p w:rsidR="0046432E" w:rsidRDefault="0046432E" w:rsidP="0046432E">
      <w:pPr>
        <w:ind w:left="1080"/>
        <w:rPr>
          <w:i w:val="0"/>
          <w:sz w:val="22"/>
          <w:szCs w:val="22"/>
        </w:rPr>
      </w:pPr>
      <w:r>
        <w:rPr>
          <w:i w:val="0"/>
          <w:sz w:val="22"/>
          <w:szCs w:val="22"/>
        </w:rPr>
        <w:t>Spodaj podpisani zakoniti zastopnik p</w:t>
      </w:r>
      <w:r w:rsidRPr="00CE1983">
        <w:rPr>
          <w:i w:val="0"/>
          <w:sz w:val="22"/>
          <w:szCs w:val="22"/>
        </w:rPr>
        <w:t>odizvajalc</w:t>
      </w:r>
      <w:r>
        <w:rPr>
          <w:i w:val="0"/>
          <w:sz w:val="22"/>
          <w:szCs w:val="22"/>
        </w:rPr>
        <w:t>a ________________________________________ (</w:t>
      </w:r>
      <w:r>
        <w:rPr>
          <w:sz w:val="22"/>
          <w:szCs w:val="22"/>
        </w:rPr>
        <w:t>ime in priimek zakonitega zastopnika podizvajalca</w:t>
      </w:r>
      <w:r>
        <w:rPr>
          <w:i w:val="0"/>
          <w:sz w:val="22"/>
          <w:szCs w:val="22"/>
        </w:rPr>
        <w:t>)</w:t>
      </w:r>
      <w:r w:rsidRPr="00CE1983">
        <w:rPr>
          <w:i w:val="0"/>
          <w:sz w:val="22"/>
          <w:szCs w:val="22"/>
        </w:rPr>
        <w:t>, soglaša</w:t>
      </w:r>
      <w:r>
        <w:rPr>
          <w:i w:val="0"/>
          <w:sz w:val="22"/>
          <w:szCs w:val="22"/>
        </w:rPr>
        <w:t>m</w:t>
      </w:r>
      <w:r w:rsidRPr="00CE1983">
        <w:rPr>
          <w:i w:val="0"/>
          <w:sz w:val="22"/>
          <w:szCs w:val="22"/>
        </w:rPr>
        <w:t xml:space="preserve">, da naročnik namesto glavnega izvajalca poravna </w:t>
      </w:r>
      <w:r>
        <w:rPr>
          <w:i w:val="0"/>
          <w:sz w:val="22"/>
          <w:szCs w:val="22"/>
        </w:rPr>
        <w:t>naše</w:t>
      </w:r>
      <w:r w:rsidRPr="00CE1983">
        <w:rPr>
          <w:i w:val="0"/>
          <w:sz w:val="22"/>
          <w:szCs w:val="22"/>
        </w:rPr>
        <w:t xml:space="preserve"> terjatve do glavnega izvajalca na način, kot je to opredeljeno v vzorcu pogodbe.</w:t>
      </w:r>
    </w:p>
    <w:p w:rsidR="00FF47F1" w:rsidRPr="001F1894" w:rsidRDefault="00FF47F1" w:rsidP="00FF47F1">
      <w:pPr>
        <w:ind w:left="1080"/>
        <w:rPr>
          <w:i w:val="0"/>
          <w:sz w:val="22"/>
          <w:szCs w:val="22"/>
        </w:rPr>
      </w:pPr>
    </w:p>
    <w:p w:rsidR="00FF47F1" w:rsidRPr="0035574B" w:rsidRDefault="00FF47F1" w:rsidP="00FF47F1">
      <w:pPr>
        <w:ind w:left="1080"/>
        <w:jc w:val="right"/>
        <w:rPr>
          <w:i w:val="0"/>
          <w:sz w:val="22"/>
          <w:szCs w:val="22"/>
        </w:rPr>
      </w:pPr>
    </w:p>
    <w:p w:rsidR="00FF47F1" w:rsidRPr="0079325B" w:rsidRDefault="00FF47F1" w:rsidP="00FF47F1">
      <w:pPr>
        <w:ind w:left="1080"/>
        <w:jc w:val="both"/>
        <w:rPr>
          <w:i w:val="0"/>
          <w:sz w:val="22"/>
          <w:szCs w:val="22"/>
        </w:rPr>
      </w:pPr>
    </w:p>
    <w:p w:rsidR="00FF47F1" w:rsidRPr="001F1894" w:rsidRDefault="00FF47F1" w:rsidP="00FF47F1">
      <w:pPr>
        <w:ind w:left="1080"/>
        <w:jc w:val="right"/>
        <w:rPr>
          <w:i w:val="0"/>
          <w:sz w:val="22"/>
          <w:szCs w:val="22"/>
        </w:rPr>
      </w:pPr>
    </w:p>
    <w:p w:rsidR="00FF47F1" w:rsidRPr="001F1894" w:rsidRDefault="00FF47F1" w:rsidP="00FF47F1">
      <w:pPr>
        <w:ind w:left="1080"/>
        <w:jc w:val="right"/>
        <w:rPr>
          <w:i w:val="0"/>
          <w:sz w:val="22"/>
          <w:szCs w:val="22"/>
        </w:rPr>
      </w:pPr>
    </w:p>
    <w:p w:rsidR="00FF47F1" w:rsidRPr="001F1894" w:rsidRDefault="00FF47F1" w:rsidP="00FF47F1">
      <w:pPr>
        <w:ind w:left="1080"/>
        <w:jc w:val="right"/>
        <w:rPr>
          <w:i w:val="0"/>
          <w:sz w:val="22"/>
          <w:szCs w:val="22"/>
        </w:rPr>
      </w:pPr>
    </w:p>
    <w:p w:rsidR="00FF47F1" w:rsidRPr="001F1894" w:rsidRDefault="00FF47F1" w:rsidP="00FF47F1">
      <w:pPr>
        <w:ind w:left="1080"/>
        <w:jc w:val="both"/>
        <w:rPr>
          <w:i w:val="0"/>
          <w:sz w:val="22"/>
          <w:szCs w:val="22"/>
        </w:rPr>
      </w:pPr>
    </w:p>
    <w:p w:rsidR="00FF47F1" w:rsidRPr="001F1894" w:rsidRDefault="00FF47F1" w:rsidP="00FF47F1">
      <w:pPr>
        <w:ind w:left="1080"/>
        <w:jc w:val="both"/>
        <w:rPr>
          <w:i w:val="0"/>
          <w:sz w:val="22"/>
          <w:szCs w:val="22"/>
        </w:rPr>
      </w:pPr>
    </w:p>
    <w:p w:rsidR="00FF47F1" w:rsidRPr="001F1894" w:rsidRDefault="00FF47F1" w:rsidP="00FF47F1">
      <w:pPr>
        <w:ind w:left="1080"/>
        <w:jc w:val="both"/>
        <w:rPr>
          <w:i w:val="0"/>
          <w:sz w:val="22"/>
          <w:szCs w:val="22"/>
        </w:rPr>
      </w:pPr>
    </w:p>
    <w:p w:rsidR="00FF47F1" w:rsidRDefault="00FF47F1" w:rsidP="00FF47F1">
      <w:pPr>
        <w:ind w:left="1080"/>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Podpis po</w:t>
      </w:r>
      <w:r>
        <w:rPr>
          <w:i w:val="0"/>
          <w:sz w:val="22"/>
          <w:szCs w:val="22"/>
        </w:rPr>
        <w:t>dizvajalca</w:t>
      </w:r>
      <w:r w:rsidRPr="001F1894">
        <w:rPr>
          <w:i w:val="0"/>
          <w:sz w:val="22"/>
          <w:szCs w:val="22"/>
        </w:rPr>
        <w:t>:</w:t>
      </w: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b/>
          <w:i w:val="0"/>
          <w:sz w:val="22"/>
          <w:szCs w:val="22"/>
        </w:rPr>
      </w:pPr>
      <w:r w:rsidRPr="00EE738D">
        <w:rPr>
          <w:i w:val="0"/>
          <w:sz w:val="18"/>
          <w:szCs w:val="18"/>
        </w:rPr>
        <w:t>Obrazec se po potrebi fotokopira.</w:t>
      </w:r>
    </w:p>
    <w:p w:rsidR="00FF47F1" w:rsidRDefault="00FF47F1" w:rsidP="00FF47F1">
      <w:pPr>
        <w:ind w:left="1080"/>
        <w:jc w:val="right"/>
        <w:rPr>
          <w:b/>
          <w:i w:val="0"/>
          <w:sz w:val="22"/>
          <w:szCs w:val="22"/>
        </w:rPr>
      </w:pPr>
    </w:p>
    <w:p w:rsidR="00FF47F1" w:rsidRDefault="00FF47F1" w:rsidP="001F1894">
      <w:pPr>
        <w:jc w:val="right"/>
        <w:rPr>
          <w:b/>
          <w:i w:val="0"/>
          <w:sz w:val="22"/>
          <w:szCs w:val="22"/>
        </w:rPr>
      </w:pPr>
    </w:p>
    <w:p w:rsidR="00FF47F1" w:rsidRDefault="00FF47F1" w:rsidP="001F1894">
      <w:pPr>
        <w:jc w:val="right"/>
        <w:rPr>
          <w:b/>
          <w:i w:val="0"/>
          <w:sz w:val="22"/>
          <w:szCs w:val="22"/>
        </w:rPr>
      </w:pPr>
    </w:p>
    <w:p w:rsidR="00FF47F1" w:rsidRDefault="00FF47F1" w:rsidP="001F1894">
      <w:pPr>
        <w:jc w:val="right"/>
        <w:rPr>
          <w:b/>
          <w:i w:val="0"/>
          <w:sz w:val="22"/>
          <w:szCs w:val="22"/>
        </w:rPr>
      </w:pPr>
    </w:p>
    <w:p w:rsidR="001F1894" w:rsidRPr="001F1894" w:rsidRDefault="004E3642" w:rsidP="001F1894">
      <w:pPr>
        <w:jc w:val="right"/>
        <w:rPr>
          <w:b/>
          <w:i w:val="0"/>
          <w:sz w:val="22"/>
          <w:szCs w:val="22"/>
        </w:rPr>
      </w:pPr>
      <w:r>
        <w:rPr>
          <w:b/>
          <w:i w:val="0"/>
          <w:sz w:val="22"/>
          <w:szCs w:val="22"/>
        </w:rPr>
        <w:lastRenderedPageBreak/>
        <w:t xml:space="preserve">PRILOGA </w:t>
      </w:r>
      <w:r w:rsidR="00FB2342">
        <w:rPr>
          <w:b/>
          <w:i w:val="0"/>
          <w:sz w:val="22"/>
          <w:szCs w:val="22"/>
        </w:rPr>
        <w:t>1</w:t>
      </w:r>
      <w:r w:rsidR="00544B11">
        <w:rPr>
          <w:b/>
          <w:i w:val="0"/>
          <w:sz w:val="22"/>
          <w:szCs w:val="22"/>
        </w:rPr>
        <w:t>1</w:t>
      </w: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1F1894" w:rsidRPr="001F1894" w:rsidRDefault="001F1894" w:rsidP="001F1894">
      <w:pPr>
        <w:ind w:left="1080"/>
        <w:jc w:val="center"/>
        <w:rPr>
          <w:b/>
          <w:i w:val="0"/>
          <w:sz w:val="28"/>
          <w:szCs w:val="28"/>
        </w:rPr>
      </w:pPr>
      <w:r w:rsidRPr="001F1894">
        <w:rPr>
          <w:b/>
          <w:i w:val="0"/>
          <w:sz w:val="28"/>
          <w:szCs w:val="28"/>
        </w:rPr>
        <w:t xml:space="preserve">SKUPNA </w:t>
      </w:r>
      <w:r w:rsidR="00A04499">
        <w:rPr>
          <w:b/>
          <w:i w:val="0"/>
          <w:sz w:val="28"/>
          <w:szCs w:val="28"/>
        </w:rPr>
        <w:t>P</w:t>
      </w:r>
      <w:r w:rsidR="00291814">
        <w:rPr>
          <w:b/>
          <w:i w:val="0"/>
          <w:sz w:val="28"/>
          <w:szCs w:val="28"/>
        </w:rPr>
        <w:t>ONUDBA</w:t>
      </w:r>
    </w:p>
    <w:p w:rsidR="001F1894" w:rsidRPr="001F1894" w:rsidRDefault="001F1894" w:rsidP="001F1894">
      <w:pPr>
        <w:ind w:left="1080"/>
        <w:rPr>
          <w:b/>
          <w:i w:val="0"/>
          <w:sz w:val="28"/>
          <w:szCs w:val="28"/>
        </w:rPr>
      </w:pPr>
    </w:p>
    <w:p w:rsidR="001F1894" w:rsidRPr="001F1894" w:rsidRDefault="001F1894" w:rsidP="001F1894">
      <w:pPr>
        <w:ind w:left="1080"/>
        <w:jc w:val="center"/>
        <w:rPr>
          <w:i w:val="0"/>
          <w:sz w:val="22"/>
          <w:szCs w:val="22"/>
        </w:rPr>
      </w:pPr>
      <w:r w:rsidRPr="001F1894">
        <w:rPr>
          <w:i w:val="0"/>
          <w:sz w:val="22"/>
          <w:szCs w:val="22"/>
        </w:rPr>
        <w:t xml:space="preserve">(priložijo </w:t>
      </w:r>
      <w:r w:rsidR="00A04499">
        <w:rPr>
          <w:i w:val="0"/>
          <w:sz w:val="22"/>
          <w:szCs w:val="22"/>
        </w:rPr>
        <w:t>gospodarski subjekti</w:t>
      </w:r>
      <w:r w:rsidR="00A04499" w:rsidRPr="001F1894">
        <w:rPr>
          <w:i w:val="0"/>
          <w:sz w:val="22"/>
          <w:szCs w:val="22"/>
        </w:rPr>
        <w:t xml:space="preserve"> </w:t>
      </w:r>
      <w:r w:rsidRPr="001F1894">
        <w:rPr>
          <w:i w:val="0"/>
          <w:sz w:val="22"/>
          <w:szCs w:val="22"/>
        </w:rPr>
        <w:t xml:space="preserve">v skupni </w:t>
      </w:r>
      <w:r w:rsidR="00A04499">
        <w:rPr>
          <w:i w:val="0"/>
          <w:sz w:val="22"/>
          <w:szCs w:val="22"/>
        </w:rPr>
        <w:t>p</w:t>
      </w:r>
      <w:r w:rsidR="00291814">
        <w:rPr>
          <w:i w:val="0"/>
          <w:sz w:val="22"/>
          <w:szCs w:val="22"/>
        </w:rPr>
        <w:t>onudbi</w:t>
      </w:r>
      <w:r w:rsidRPr="001F1894">
        <w:rPr>
          <w:i w:val="0"/>
          <w:sz w:val="22"/>
          <w:szCs w:val="22"/>
        </w:rPr>
        <w:t>)</w:t>
      </w:r>
    </w:p>
    <w:p w:rsidR="001F1894" w:rsidRPr="001F1894" w:rsidRDefault="001F1894" w:rsidP="00A707AE">
      <w:pPr>
        <w:jc w:val="both"/>
        <w:rPr>
          <w:i w:val="0"/>
          <w:sz w:val="22"/>
          <w:szCs w:val="22"/>
        </w:rPr>
      </w:pPr>
    </w:p>
    <w:p w:rsidR="006B4FA1" w:rsidRPr="006B4FA1" w:rsidRDefault="006B4FA1" w:rsidP="006B4FA1">
      <w:pPr>
        <w:pStyle w:val="Odstavekseznama"/>
        <w:numPr>
          <w:ilvl w:val="0"/>
          <w:numId w:val="8"/>
        </w:numPr>
        <w:jc w:val="both"/>
        <w:rPr>
          <w:i w:val="0"/>
          <w:sz w:val="22"/>
          <w:szCs w:val="22"/>
        </w:rPr>
      </w:pPr>
      <w:r w:rsidRPr="006B4FA1">
        <w:rPr>
          <w:i w:val="0"/>
          <w:sz w:val="22"/>
          <w:szCs w:val="22"/>
        </w:rPr>
        <w:t>V informacijskem sistemu e-JN v razdelku »Sodelujoči« je potrebno navesti vse gospodarske subjekte, ki nastopajo v skupni ponudbi.</w:t>
      </w:r>
    </w:p>
    <w:p w:rsidR="001F1894" w:rsidRPr="00A707AE" w:rsidRDefault="001F1894" w:rsidP="00A707AE">
      <w:pPr>
        <w:pStyle w:val="Odstavekseznama"/>
        <w:numPr>
          <w:ilvl w:val="0"/>
          <w:numId w:val="8"/>
        </w:numPr>
        <w:jc w:val="both"/>
      </w:pPr>
    </w:p>
    <w:p w:rsidR="001F1894" w:rsidRPr="001F1894" w:rsidRDefault="001F1894" w:rsidP="001F1894">
      <w:pPr>
        <w:ind w:left="1080"/>
        <w:jc w:val="both"/>
        <w:rPr>
          <w:i w:val="0"/>
          <w:sz w:val="22"/>
          <w:szCs w:val="22"/>
        </w:rPr>
      </w:pPr>
    </w:p>
    <w:tbl>
      <w:tblPr>
        <w:tblW w:w="0" w:type="auto"/>
        <w:tblInd w:w="1188" w:type="dxa"/>
        <w:tblLook w:val="01E0" w:firstRow="1" w:lastRow="1" w:firstColumn="1" w:lastColumn="1" w:noHBand="0" w:noVBand="0"/>
      </w:tblPr>
      <w:tblGrid>
        <w:gridCol w:w="2606"/>
        <w:gridCol w:w="6379"/>
      </w:tblGrid>
      <w:tr w:rsidR="00387121" w:rsidRPr="0079325B" w:rsidTr="0099550E">
        <w:tc>
          <w:tcPr>
            <w:tcW w:w="2606" w:type="dxa"/>
          </w:tcPr>
          <w:p w:rsidR="00387121" w:rsidRPr="0079325B" w:rsidRDefault="00387121" w:rsidP="00FD3264">
            <w:pPr>
              <w:pStyle w:val="Glava"/>
              <w:tabs>
                <w:tab w:val="clear" w:pos="4536"/>
                <w:tab w:val="clear" w:pos="9072"/>
              </w:tabs>
              <w:jc w:val="both"/>
              <w:rPr>
                <w:i w:val="0"/>
                <w:sz w:val="22"/>
                <w:szCs w:val="22"/>
              </w:rPr>
            </w:pPr>
            <w:r w:rsidRPr="0079325B">
              <w:rPr>
                <w:i w:val="0"/>
                <w:sz w:val="22"/>
                <w:szCs w:val="22"/>
              </w:rPr>
              <w:t>POSAMIČNO</w:t>
            </w:r>
          </w:p>
          <w:p w:rsidR="00387121" w:rsidRPr="0079325B" w:rsidRDefault="00387121" w:rsidP="00A04499">
            <w:pPr>
              <w:pStyle w:val="Glava"/>
              <w:tabs>
                <w:tab w:val="clear" w:pos="4536"/>
                <w:tab w:val="clear" w:pos="9072"/>
              </w:tabs>
              <w:jc w:val="both"/>
              <w:rPr>
                <w:i w:val="0"/>
                <w:sz w:val="22"/>
                <w:szCs w:val="22"/>
              </w:rPr>
            </w:pPr>
            <w:r w:rsidRPr="0079325B">
              <w:rPr>
                <w:i w:val="0"/>
                <w:sz w:val="22"/>
                <w:szCs w:val="22"/>
              </w:rPr>
              <w:t xml:space="preserve">(vsak </w:t>
            </w:r>
            <w:r w:rsidR="00A04499">
              <w:rPr>
                <w:i w:val="0"/>
                <w:sz w:val="22"/>
                <w:szCs w:val="22"/>
              </w:rPr>
              <w:t>gospodarski subjekt</w:t>
            </w:r>
            <w:r w:rsidRPr="0079325B">
              <w:rPr>
                <w:i w:val="0"/>
                <w:sz w:val="22"/>
                <w:szCs w:val="22"/>
              </w:rPr>
              <w:t>)</w:t>
            </w:r>
          </w:p>
        </w:tc>
        <w:tc>
          <w:tcPr>
            <w:tcW w:w="6379" w:type="dxa"/>
            <w:vAlign w:val="center"/>
          </w:tcPr>
          <w:p w:rsidR="00387121" w:rsidRDefault="004E3642" w:rsidP="0099550E">
            <w:pPr>
              <w:pStyle w:val="Glava"/>
              <w:numPr>
                <w:ilvl w:val="0"/>
                <w:numId w:val="7"/>
              </w:numPr>
              <w:tabs>
                <w:tab w:val="clear" w:pos="4536"/>
                <w:tab w:val="clear" w:pos="9072"/>
              </w:tabs>
              <w:rPr>
                <w:i w:val="0"/>
                <w:sz w:val="22"/>
                <w:szCs w:val="22"/>
              </w:rPr>
            </w:pPr>
            <w:r w:rsidRPr="00C84AB9">
              <w:rPr>
                <w:i w:val="0"/>
                <w:sz w:val="22"/>
                <w:szCs w:val="22"/>
              </w:rPr>
              <w:t xml:space="preserve">ESPD (priloga </w:t>
            </w:r>
            <w:r w:rsidR="00A04499">
              <w:rPr>
                <w:i w:val="0"/>
                <w:sz w:val="22"/>
                <w:szCs w:val="22"/>
              </w:rPr>
              <w:t>2</w:t>
            </w:r>
            <w:r w:rsidR="00387121" w:rsidRPr="00C84AB9">
              <w:rPr>
                <w:i w:val="0"/>
                <w:sz w:val="22"/>
                <w:szCs w:val="22"/>
              </w:rPr>
              <w:t>)</w:t>
            </w:r>
          </w:p>
          <w:p w:rsidR="006A0F24" w:rsidRDefault="008B431E" w:rsidP="0099550E">
            <w:pPr>
              <w:pStyle w:val="Glava"/>
              <w:numPr>
                <w:ilvl w:val="0"/>
                <w:numId w:val="7"/>
              </w:numPr>
              <w:tabs>
                <w:tab w:val="clear" w:pos="4536"/>
                <w:tab w:val="clear" w:pos="9072"/>
              </w:tabs>
              <w:rPr>
                <w:i w:val="0"/>
                <w:sz w:val="22"/>
                <w:szCs w:val="22"/>
              </w:rPr>
            </w:pPr>
            <w:r w:rsidRPr="002C6A1E">
              <w:rPr>
                <w:i w:val="0"/>
                <w:sz w:val="22"/>
                <w:szCs w:val="22"/>
              </w:rPr>
              <w:t>Pooblastilo pravne osebe</w:t>
            </w:r>
            <w:r>
              <w:rPr>
                <w:i w:val="0"/>
                <w:sz w:val="22"/>
                <w:szCs w:val="22"/>
              </w:rPr>
              <w:t xml:space="preserve"> (priloga 3)</w:t>
            </w:r>
          </w:p>
          <w:p w:rsidR="006A0F24" w:rsidRDefault="008B431E" w:rsidP="006A0F24">
            <w:pPr>
              <w:pStyle w:val="Glava"/>
              <w:numPr>
                <w:ilvl w:val="0"/>
                <w:numId w:val="7"/>
              </w:numPr>
              <w:tabs>
                <w:tab w:val="clear" w:pos="4536"/>
                <w:tab w:val="clear" w:pos="9072"/>
              </w:tabs>
              <w:rPr>
                <w:i w:val="0"/>
                <w:sz w:val="22"/>
                <w:szCs w:val="22"/>
              </w:rPr>
            </w:pPr>
            <w:r w:rsidRPr="002C6A1E">
              <w:rPr>
                <w:i w:val="0"/>
                <w:sz w:val="22"/>
                <w:szCs w:val="22"/>
              </w:rPr>
              <w:t>Pooblastilo člana upravnega ali vodstvenega ali nadzornega organa oziroma pooblaščenca  za zastopanje ali odločanje ali nadzor pri ponudniku ali podizvajalcu</w:t>
            </w:r>
            <w:r>
              <w:rPr>
                <w:i w:val="0"/>
                <w:sz w:val="22"/>
                <w:szCs w:val="22"/>
              </w:rPr>
              <w:t xml:space="preserve"> (priloga 4)</w:t>
            </w:r>
          </w:p>
          <w:p w:rsidR="00DF4786" w:rsidRPr="006A0F24" w:rsidRDefault="00DF4786" w:rsidP="006A0F24">
            <w:pPr>
              <w:pStyle w:val="Glava"/>
              <w:numPr>
                <w:ilvl w:val="0"/>
                <w:numId w:val="7"/>
              </w:numPr>
              <w:tabs>
                <w:tab w:val="clear" w:pos="4536"/>
                <w:tab w:val="clear" w:pos="9072"/>
              </w:tabs>
              <w:rPr>
                <w:i w:val="0"/>
                <w:sz w:val="22"/>
                <w:szCs w:val="22"/>
              </w:rPr>
            </w:pPr>
            <w:r>
              <w:rPr>
                <w:i w:val="0"/>
                <w:sz w:val="22"/>
                <w:szCs w:val="22"/>
              </w:rPr>
              <w:t>Zavarovanje odgovornosti (priloga 7)</w:t>
            </w:r>
          </w:p>
        </w:tc>
      </w:tr>
      <w:tr w:rsidR="00387121" w:rsidRPr="0079325B" w:rsidTr="0099550E">
        <w:tc>
          <w:tcPr>
            <w:tcW w:w="2606" w:type="dxa"/>
          </w:tcPr>
          <w:p w:rsidR="00387121" w:rsidRPr="0079325B" w:rsidRDefault="00387121" w:rsidP="00FD3264">
            <w:pPr>
              <w:pStyle w:val="Glava"/>
              <w:tabs>
                <w:tab w:val="clear" w:pos="4536"/>
                <w:tab w:val="clear" w:pos="9072"/>
              </w:tabs>
              <w:jc w:val="both"/>
              <w:rPr>
                <w:i w:val="0"/>
                <w:sz w:val="22"/>
                <w:szCs w:val="22"/>
              </w:rPr>
            </w:pPr>
          </w:p>
        </w:tc>
        <w:tc>
          <w:tcPr>
            <w:tcW w:w="6379" w:type="dxa"/>
          </w:tcPr>
          <w:p w:rsidR="00387121" w:rsidRPr="0079325B" w:rsidRDefault="00387121" w:rsidP="00FD3264">
            <w:pPr>
              <w:pStyle w:val="Glava"/>
              <w:tabs>
                <w:tab w:val="clear" w:pos="4536"/>
                <w:tab w:val="clear" w:pos="9072"/>
              </w:tabs>
              <w:jc w:val="both"/>
              <w:rPr>
                <w:i w:val="0"/>
                <w:sz w:val="22"/>
                <w:szCs w:val="22"/>
              </w:rPr>
            </w:pPr>
          </w:p>
        </w:tc>
      </w:tr>
      <w:tr w:rsidR="00387121" w:rsidRPr="003F67FD" w:rsidTr="0099550E">
        <w:tc>
          <w:tcPr>
            <w:tcW w:w="2606" w:type="dxa"/>
          </w:tcPr>
          <w:p w:rsidR="00387121" w:rsidRPr="0079325B" w:rsidRDefault="00387121" w:rsidP="00FD3264">
            <w:pPr>
              <w:pStyle w:val="Glava"/>
              <w:tabs>
                <w:tab w:val="clear" w:pos="4536"/>
                <w:tab w:val="clear" w:pos="9072"/>
              </w:tabs>
              <w:jc w:val="both"/>
              <w:rPr>
                <w:i w:val="0"/>
                <w:sz w:val="22"/>
                <w:szCs w:val="22"/>
              </w:rPr>
            </w:pPr>
            <w:r w:rsidRPr="0079325B">
              <w:rPr>
                <w:i w:val="0"/>
                <w:sz w:val="22"/>
                <w:szCs w:val="22"/>
              </w:rPr>
              <w:t>SKUPNO</w:t>
            </w:r>
          </w:p>
          <w:p w:rsidR="00387121" w:rsidRPr="0079325B" w:rsidRDefault="00387121" w:rsidP="00A04499">
            <w:pPr>
              <w:pStyle w:val="Glava"/>
              <w:tabs>
                <w:tab w:val="clear" w:pos="4536"/>
                <w:tab w:val="clear" w:pos="9072"/>
              </w:tabs>
              <w:jc w:val="both"/>
              <w:rPr>
                <w:i w:val="0"/>
                <w:sz w:val="22"/>
                <w:szCs w:val="22"/>
              </w:rPr>
            </w:pPr>
            <w:r w:rsidRPr="0079325B">
              <w:rPr>
                <w:i w:val="0"/>
                <w:sz w:val="22"/>
                <w:szCs w:val="22"/>
              </w:rPr>
              <w:t xml:space="preserve">(vsi </w:t>
            </w:r>
            <w:r w:rsidR="00A04499">
              <w:rPr>
                <w:i w:val="0"/>
                <w:sz w:val="22"/>
                <w:szCs w:val="22"/>
              </w:rPr>
              <w:t>gospodarski subjekti</w:t>
            </w:r>
            <w:r w:rsidRPr="0079325B">
              <w:rPr>
                <w:i w:val="0"/>
                <w:sz w:val="22"/>
                <w:szCs w:val="22"/>
              </w:rPr>
              <w:t>)</w:t>
            </w:r>
          </w:p>
        </w:tc>
        <w:tc>
          <w:tcPr>
            <w:tcW w:w="6379" w:type="dxa"/>
            <w:vAlign w:val="center"/>
          </w:tcPr>
          <w:p w:rsidR="00C84AB9" w:rsidRDefault="00A707AE"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 xml:space="preserve">Predračun (Priloga 1) </w:t>
            </w:r>
            <w:r w:rsidR="00AA27B7">
              <w:rPr>
                <w:i w:val="0"/>
                <w:color w:val="000000" w:themeColor="text1"/>
                <w:sz w:val="22"/>
                <w:szCs w:val="22"/>
              </w:rPr>
              <w:t xml:space="preserve">in </w:t>
            </w:r>
            <w:r>
              <w:rPr>
                <w:i w:val="0"/>
                <w:color w:val="000000" w:themeColor="text1"/>
                <w:sz w:val="22"/>
                <w:szCs w:val="22"/>
              </w:rPr>
              <w:t>P</w:t>
            </w:r>
            <w:r w:rsidR="00AA27B7">
              <w:rPr>
                <w:i w:val="0"/>
                <w:color w:val="000000" w:themeColor="text1"/>
                <w:sz w:val="22"/>
                <w:szCs w:val="22"/>
              </w:rPr>
              <w:t>opisi del</w:t>
            </w:r>
            <w:r w:rsidR="00B5612E">
              <w:rPr>
                <w:i w:val="0"/>
                <w:color w:val="000000" w:themeColor="text1"/>
                <w:sz w:val="22"/>
                <w:szCs w:val="22"/>
              </w:rPr>
              <w:t xml:space="preserve"> </w:t>
            </w:r>
            <w:r w:rsidR="006A0F24">
              <w:rPr>
                <w:i w:val="0"/>
                <w:color w:val="000000" w:themeColor="text1"/>
                <w:sz w:val="22"/>
                <w:szCs w:val="22"/>
              </w:rPr>
              <w:t>(</w:t>
            </w:r>
            <w:r>
              <w:rPr>
                <w:i w:val="0"/>
                <w:color w:val="000000" w:themeColor="text1"/>
                <w:sz w:val="22"/>
                <w:szCs w:val="22"/>
              </w:rPr>
              <w:t>P</w:t>
            </w:r>
            <w:r w:rsidR="006A0F24">
              <w:rPr>
                <w:i w:val="0"/>
                <w:color w:val="000000" w:themeColor="text1"/>
                <w:sz w:val="22"/>
                <w:szCs w:val="22"/>
              </w:rPr>
              <w:t>riloga 1/1)</w:t>
            </w:r>
          </w:p>
          <w:p w:rsidR="006A0F24" w:rsidRDefault="006A0F24"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Referenčna tabela</w:t>
            </w:r>
            <w:r w:rsidR="008B431E">
              <w:rPr>
                <w:i w:val="0"/>
                <w:color w:val="000000" w:themeColor="text1"/>
                <w:sz w:val="22"/>
                <w:szCs w:val="22"/>
              </w:rPr>
              <w:t xml:space="preserve"> (priloga 5)</w:t>
            </w:r>
          </w:p>
          <w:p w:rsidR="006A0F24" w:rsidRDefault="006A0F24"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Seznam kadrov</w:t>
            </w:r>
            <w:r w:rsidR="008B431E">
              <w:rPr>
                <w:i w:val="0"/>
                <w:color w:val="000000" w:themeColor="text1"/>
                <w:sz w:val="22"/>
                <w:szCs w:val="22"/>
              </w:rPr>
              <w:t xml:space="preserve"> (priloga 6)</w:t>
            </w:r>
          </w:p>
          <w:p w:rsidR="006A0F24" w:rsidRPr="006B71C8" w:rsidRDefault="008B431E" w:rsidP="000B7D6F">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P</w:t>
            </w:r>
            <w:r w:rsidR="006A0F24">
              <w:rPr>
                <w:i w:val="0"/>
                <w:color w:val="000000" w:themeColor="text1"/>
                <w:sz w:val="22"/>
                <w:szCs w:val="22"/>
              </w:rPr>
              <w:t>odizvajalci</w:t>
            </w:r>
            <w:r>
              <w:rPr>
                <w:i w:val="0"/>
                <w:color w:val="000000" w:themeColor="text1"/>
                <w:sz w:val="22"/>
                <w:szCs w:val="22"/>
              </w:rPr>
              <w:t xml:space="preserve"> (priloge  8</w:t>
            </w:r>
            <w:r w:rsidR="000B7D6F">
              <w:rPr>
                <w:i w:val="0"/>
                <w:color w:val="000000" w:themeColor="text1"/>
                <w:sz w:val="22"/>
                <w:szCs w:val="22"/>
              </w:rPr>
              <w:t xml:space="preserve">, </w:t>
            </w:r>
            <w:r>
              <w:rPr>
                <w:i w:val="0"/>
                <w:color w:val="000000" w:themeColor="text1"/>
                <w:sz w:val="22"/>
                <w:szCs w:val="22"/>
              </w:rPr>
              <w:t>9</w:t>
            </w:r>
            <w:r w:rsidR="000B7D6F">
              <w:rPr>
                <w:i w:val="0"/>
                <w:color w:val="000000" w:themeColor="text1"/>
                <w:sz w:val="22"/>
                <w:szCs w:val="22"/>
              </w:rPr>
              <w:t xml:space="preserve"> in 10</w:t>
            </w:r>
            <w:r>
              <w:rPr>
                <w:i w:val="0"/>
                <w:color w:val="000000" w:themeColor="text1"/>
                <w:sz w:val="22"/>
                <w:szCs w:val="22"/>
              </w:rPr>
              <w:t>)</w:t>
            </w:r>
          </w:p>
        </w:tc>
      </w:tr>
    </w:tbl>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79325B" w:rsidRDefault="001F1894" w:rsidP="00BF32CF">
      <w:pPr>
        <w:pStyle w:val="Glava"/>
        <w:tabs>
          <w:tab w:val="clear" w:pos="4536"/>
          <w:tab w:val="clear" w:pos="9072"/>
        </w:tabs>
        <w:ind w:left="1080"/>
        <w:jc w:val="both"/>
        <w:rPr>
          <w:i w:val="0"/>
          <w:sz w:val="22"/>
          <w:szCs w:val="22"/>
        </w:rPr>
      </w:pPr>
    </w:p>
    <w:p w:rsidR="00F81849" w:rsidRPr="0079325B" w:rsidRDefault="00F81849" w:rsidP="00BF32CF">
      <w:pPr>
        <w:pStyle w:val="Glava"/>
        <w:tabs>
          <w:tab w:val="clear" w:pos="4536"/>
          <w:tab w:val="clear" w:pos="9072"/>
        </w:tabs>
        <w:ind w:left="1080"/>
        <w:jc w:val="both"/>
        <w:rPr>
          <w:i w:val="0"/>
          <w:sz w:val="22"/>
          <w:szCs w:val="22"/>
        </w:rPr>
      </w:pPr>
    </w:p>
    <w:p w:rsidR="0059599D" w:rsidRDefault="0059599D">
      <w:pPr>
        <w:rPr>
          <w:b/>
          <w:i w:val="0"/>
          <w:sz w:val="22"/>
          <w:szCs w:val="22"/>
        </w:rPr>
      </w:pPr>
      <w:r>
        <w:rPr>
          <w:b/>
          <w:i w:val="0"/>
          <w:sz w:val="22"/>
          <w:szCs w:val="22"/>
        </w:rPr>
        <w:br w:type="page"/>
      </w:r>
    </w:p>
    <w:p w:rsidR="008B431E" w:rsidRDefault="008B431E"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B7154" w:rsidRDefault="007B7154" w:rsidP="003B1634">
      <w:pPr>
        <w:pStyle w:val="Glava"/>
        <w:tabs>
          <w:tab w:val="clear" w:pos="4536"/>
          <w:tab w:val="clear" w:pos="9072"/>
        </w:tabs>
        <w:jc w:val="right"/>
        <w:rPr>
          <w:b/>
          <w:i w:val="0"/>
          <w:sz w:val="22"/>
          <w:szCs w:val="22"/>
        </w:rPr>
      </w:pPr>
    </w:p>
    <w:p w:rsidR="007B7154" w:rsidRDefault="002A76F5" w:rsidP="002A76F5">
      <w:pPr>
        <w:pStyle w:val="Glava"/>
        <w:tabs>
          <w:tab w:val="clear" w:pos="4536"/>
          <w:tab w:val="clear" w:pos="9072"/>
        </w:tabs>
        <w:jc w:val="center"/>
        <w:rPr>
          <w:b/>
          <w:i w:val="0"/>
          <w:sz w:val="22"/>
          <w:szCs w:val="22"/>
        </w:rPr>
      </w:pPr>
      <w:r>
        <w:rPr>
          <w:b/>
          <w:i w:val="0"/>
          <w:sz w:val="22"/>
          <w:szCs w:val="22"/>
        </w:rPr>
        <w:t>PRILOGE RAZPISNE DOKUMENTACIJE</w:t>
      </w:r>
    </w:p>
    <w:p w:rsidR="002A76F5" w:rsidRDefault="002A76F5" w:rsidP="002A76F5">
      <w:pPr>
        <w:pStyle w:val="Glava"/>
        <w:tabs>
          <w:tab w:val="clear" w:pos="4536"/>
          <w:tab w:val="clear" w:pos="9072"/>
        </w:tabs>
        <w:jc w:val="center"/>
        <w:rPr>
          <w:b/>
          <w:i w:val="0"/>
          <w:sz w:val="22"/>
          <w:szCs w:val="22"/>
        </w:rPr>
      </w:pPr>
    </w:p>
    <w:p w:rsidR="002A76F5" w:rsidRDefault="002A76F5" w:rsidP="002A76F5">
      <w:pPr>
        <w:pStyle w:val="Glava"/>
        <w:tabs>
          <w:tab w:val="clear" w:pos="4536"/>
          <w:tab w:val="clear" w:pos="9072"/>
        </w:tabs>
        <w:jc w:val="center"/>
        <w:rPr>
          <w:b/>
          <w:i w:val="0"/>
          <w:sz w:val="22"/>
          <w:szCs w:val="22"/>
        </w:rPr>
      </w:pPr>
    </w:p>
    <w:p w:rsidR="007B7154" w:rsidRDefault="007B7154" w:rsidP="003B1634">
      <w:pPr>
        <w:pStyle w:val="Glava"/>
        <w:tabs>
          <w:tab w:val="clear" w:pos="4536"/>
          <w:tab w:val="clear" w:pos="9072"/>
        </w:tabs>
        <w:jc w:val="right"/>
        <w:rPr>
          <w:b/>
          <w:i w:val="0"/>
          <w:sz w:val="22"/>
          <w:szCs w:val="22"/>
        </w:rPr>
      </w:pPr>
    </w:p>
    <w:p w:rsidR="007B7154" w:rsidRDefault="007B7154" w:rsidP="003B1634">
      <w:pPr>
        <w:pStyle w:val="Glava"/>
        <w:tabs>
          <w:tab w:val="clear" w:pos="4536"/>
          <w:tab w:val="clear" w:pos="9072"/>
        </w:tabs>
        <w:jc w:val="right"/>
        <w:rPr>
          <w:b/>
          <w:i w:val="0"/>
          <w:sz w:val="22"/>
          <w:szCs w:val="22"/>
        </w:rPr>
      </w:pPr>
    </w:p>
    <w:p w:rsidR="007B7154" w:rsidRDefault="007B7154" w:rsidP="003B1634">
      <w:pPr>
        <w:pStyle w:val="Glava"/>
        <w:tabs>
          <w:tab w:val="clear" w:pos="4536"/>
          <w:tab w:val="clear" w:pos="9072"/>
        </w:tabs>
        <w:jc w:val="right"/>
        <w:rPr>
          <w:b/>
          <w:i w:val="0"/>
          <w:sz w:val="22"/>
          <w:szCs w:val="22"/>
        </w:rPr>
      </w:pPr>
    </w:p>
    <w:p w:rsidR="007B7154" w:rsidRDefault="007B7154" w:rsidP="003B1634">
      <w:pPr>
        <w:pStyle w:val="Glava"/>
        <w:tabs>
          <w:tab w:val="clear" w:pos="4536"/>
          <w:tab w:val="clear" w:pos="9072"/>
        </w:tabs>
        <w:jc w:val="right"/>
        <w:rPr>
          <w:b/>
          <w:i w:val="0"/>
          <w:sz w:val="22"/>
          <w:szCs w:val="22"/>
        </w:rPr>
      </w:pPr>
    </w:p>
    <w:p w:rsidR="007B7154" w:rsidRDefault="007B7154" w:rsidP="003B1634">
      <w:pPr>
        <w:pStyle w:val="Glava"/>
        <w:tabs>
          <w:tab w:val="clear" w:pos="4536"/>
          <w:tab w:val="clear" w:pos="9072"/>
        </w:tabs>
        <w:jc w:val="right"/>
        <w:rPr>
          <w:b/>
          <w:i w:val="0"/>
          <w:sz w:val="22"/>
          <w:szCs w:val="22"/>
        </w:rPr>
      </w:pPr>
    </w:p>
    <w:p w:rsidR="007B7154" w:rsidRDefault="007B7154" w:rsidP="003B1634">
      <w:pPr>
        <w:pStyle w:val="Glava"/>
        <w:tabs>
          <w:tab w:val="clear" w:pos="4536"/>
          <w:tab w:val="clear" w:pos="9072"/>
        </w:tabs>
        <w:jc w:val="right"/>
        <w:rPr>
          <w:b/>
          <w:i w:val="0"/>
          <w:sz w:val="22"/>
          <w:szCs w:val="22"/>
        </w:rPr>
      </w:pPr>
    </w:p>
    <w:p w:rsidR="007B7154" w:rsidRDefault="007B7154" w:rsidP="003B1634">
      <w:pPr>
        <w:pStyle w:val="Glava"/>
        <w:tabs>
          <w:tab w:val="clear" w:pos="4536"/>
          <w:tab w:val="clear" w:pos="9072"/>
        </w:tabs>
        <w:jc w:val="right"/>
        <w:rPr>
          <w:b/>
          <w:i w:val="0"/>
          <w:sz w:val="22"/>
          <w:szCs w:val="22"/>
        </w:rPr>
      </w:pPr>
    </w:p>
    <w:p w:rsidR="00787C83" w:rsidRPr="002A76F5" w:rsidRDefault="00787C83" w:rsidP="003B1634">
      <w:pPr>
        <w:pStyle w:val="Glava"/>
        <w:tabs>
          <w:tab w:val="clear" w:pos="4536"/>
          <w:tab w:val="clear" w:pos="9072"/>
        </w:tabs>
        <w:jc w:val="right"/>
        <w:rPr>
          <w:i w:val="0"/>
          <w:sz w:val="22"/>
          <w:szCs w:val="22"/>
        </w:rPr>
      </w:pPr>
    </w:p>
    <w:p w:rsidR="00AC25FD" w:rsidRPr="002A76F5" w:rsidRDefault="00AC25FD" w:rsidP="00AC25FD">
      <w:pPr>
        <w:pStyle w:val="Glava"/>
        <w:numPr>
          <w:ilvl w:val="0"/>
          <w:numId w:val="9"/>
        </w:numPr>
        <w:rPr>
          <w:i w:val="0"/>
          <w:sz w:val="22"/>
          <w:szCs w:val="22"/>
        </w:rPr>
      </w:pPr>
      <w:r w:rsidRPr="002A76F5">
        <w:rPr>
          <w:i w:val="0"/>
          <w:sz w:val="22"/>
          <w:szCs w:val="22"/>
        </w:rPr>
        <w:t>Popis del</w:t>
      </w:r>
    </w:p>
    <w:p w:rsidR="002A76F5" w:rsidRPr="002A76F5" w:rsidRDefault="002A76F5" w:rsidP="00AC25FD">
      <w:pPr>
        <w:pStyle w:val="Glava"/>
        <w:numPr>
          <w:ilvl w:val="0"/>
          <w:numId w:val="9"/>
        </w:numPr>
        <w:rPr>
          <w:i w:val="0"/>
          <w:sz w:val="22"/>
          <w:szCs w:val="22"/>
        </w:rPr>
      </w:pPr>
      <w:proofErr w:type="spellStart"/>
      <w:r w:rsidRPr="002A76F5">
        <w:rPr>
          <w:i w:val="0"/>
          <w:sz w:val="22"/>
          <w:szCs w:val="22"/>
        </w:rPr>
        <w:t>Kulturnovarstveni</w:t>
      </w:r>
      <w:proofErr w:type="spellEnd"/>
      <w:r w:rsidRPr="002A76F5">
        <w:rPr>
          <w:i w:val="0"/>
          <w:sz w:val="22"/>
          <w:szCs w:val="22"/>
        </w:rPr>
        <w:t xml:space="preserve"> pogoji ZVKDS, OE Ljubljana</w:t>
      </w:r>
    </w:p>
    <w:p w:rsidR="002A76F5" w:rsidRPr="002A76F5" w:rsidRDefault="002A76F5" w:rsidP="00AC25FD">
      <w:pPr>
        <w:pStyle w:val="Glava"/>
        <w:numPr>
          <w:ilvl w:val="0"/>
          <w:numId w:val="9"/>
        </w:numPr>
        <w:rPr>
          <w:i w:val="0"/>
          <w:sz w:val="22"/>
          <w:szCs w:val="22"/>
        </w:rPr>
      </w:pPr>
      <w:proofErr w:type="spellStart"/>
      <w:r w:rsidRPr="002A76F5">
        <w:rPr>
          <w:i w:val="0"/>
          <w:sz w:val="22"/>
          <w:szCs w:val="22"/>
        </w:rPr>
        <w:t>Kulturnovarstveno</w:t>
      </w:r>
      <w:proofErr w:type="spellEnd"/>
      <w:r w:rsidRPr="002A76F5">
        <w:rPr>
          <w:i w:val="0"/>
          <w:sz w:val="22"/>
          <w:szCs w:val="22"/>
        </w:rPr>
        <w:t xml:space="preserve"> soglasje ZVKDS, OE Ljubljana</w:t>
      </w:r>
    </w:p>
    <w:p w:rsidR="002A76F5" w:rsidRPr="002A76F5" w:rsidRDefault="002A76F5" w:rsidP="00AC25FD">
      <w:pPr>
        <w:pStyle w:val="Glava"/>
        <w:numPr>
          <w:ilvl w:val="0"/>
          <w:numId w:val="9"/>
        </w:numPr>
        <w:rPr>
          <w:i w:val="0"/>
          <w:sz w:val="22"/>
          <w:szCs w:val="22"/>
        </w:rPr>
      </w:pPr>
      <w:r w:rsidRPr="002A76F5">
        <w:rPr>
          <w:i w:val="0"/>
          <w:sz w:val="22"/>
          <w:szCs w:val="22"/>
        </w:rPr>
        <w:t xml:space="preserve">Vzorec pogodbe </w:t>
      </w:r>
    </w:p>
    <w:p w:rsidR="002A76F5" w:rsidRPr="002A76F5" w:rsidRDefault="002A76F5" w:rsidP="00875097">
      <w:pPr>
        <w:pStyle w:val="Glava"/>
        <w:ind w:left="1440"/>
        <w:rPr>
          <w:i w:val="0"/>
          <w:sz w:val="22"/>
          <w:szCs w:val="22"/>
        </w:rPr>
      </w:pPr>
    </w:p>
    <w:p w:rsidR="00AC25FD" w:rsidRPr="002A76F5" w:rsidRDefault="00AC25FD" w:rsidP="007B7154">
      <w:pPr>
        <w:pStyle w:val="Glava"/>
        <w:tabs>
          <w:tab w:val="clear" w:pos="4536"/>
          <w:tab w:val="clear" w:pos="9072"/>
        </w:tabs>
        <w:ind w:left="993"/>
        <w:jc w:val="center"/>
        <w:rPr>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D15B48">
      <w:pPr>
        <w:pStyle w:val="Glava"/>
        <w:tabs>
          <w:tab w:val="clear" w:pos="4536"/>
          <w:tab w:val="clear" w:pos="9072"/>
        </w:tabs>
        <w:rPr>
          <w:b/>
          <w:i w:val="0"/>
          <w:sz w:val="22"/>
          <w:szCs w:val="22"/>
        </w:rPr>
      </w:pPr>
    </w:p>
    <w:p w:rsidR="002A76F5" w:rsidRDefault="00091803">
      <w:pPr>
        <w:rPr>
          <w:b/>
          <w:i w:val="0"/>
          <w:sz w:val="22"/>
          <w:szCs w:val="22"/>
        </w:rPr>
      </w:pPr>
      <w:r>
        <w:rPr>
          <w:b/>
          <w:i w:val="0"/>
          <w:sz w:val="22"/>
          <w:szCs w:val="22"/>
        </w:rPr>
        <w:lastRenderedPageBreak/>
        <w:tab/>
      </w:r>
      <w:r>
        <w:rPr>
          <w:b/>
          <w:i w:val="0"/>
          <w:sz w:val="22"/>
          <w:szCs w:val="22"/>
        </w:rPr>
        <w:tab/>
      </w:r>
      <w:r>
        <w:rPr>
          <w:b/>
          <w:i w:val="0"/>
          <w:sz w:val="22"/>
          <w:szCs w:val="22"/>
        </w:rPr>
        <w:tab/>
      </w:r>
      <w:r>
        <w:rPr>
          <w:b/>
          <w:i w:val="0"/>
          <w:sz w:val="22"/>
          <w:szCs w:val="22"/>
        </w:rPr>
        <w:tab/>
      </w:r>
      <w:r>
        <w:rPr>
          <w:b/>
          <w:i w:val="0"/>
          <w:sz w:val="22"/>
          <w:szCs w:val="22"/>
        </w:rPr>
        <w:tab/>
      </w:r>
      <w:r>
        <w:rPr>
          <w:b/>
          <w:i w:val="0"/>
          <w:sz w:val="22"/>
          <w:szCs w:val="22"/>
        </w:rPr>
        <w:tab/>
      </w:r>
      <w:r>
        <w:rPr>
          <w:b/>
          <w:i w:val="0"/>
          <w:sz w:val="22"/>
          <w:szCs w:val="22"/>
        </w:rPr>
        <w:tab/>
      </w:r>
      <w:r>
        <w:rPr>
          <w:b/>
          <w:i w:val="0"/>
          <w:sz w:val="22"/>
          <w:szCs w:val="22"/>
        </w:rPr>
        <w:tab/>
      </w:r>
      <w:r>
        <w:rPr>
          <w:b/>
          <w:i w:val="0"/>
          <w:sz w:val="22"/>
          <w:szCs w:val="22"/>
        </w:rPr>
        <w:tab/>
      </w:r>
      <w:r>
        <w:rPr>
          <w:b/>
          <w:i w:val="0"/>
          <w:sz w:val="22"/>
          <w:szCs w:val="22"/>
        </w:rPr>
        <w:tab/>
      </w:r>
      <w:r>
        <w:rPr>
          <w:b/>
          <w:i w:val="0"/>
          <w:sz w:val="22"/>
          <w:szCs w:val="22"/>
        </w:rPr>
        <w:tab/>
        <w:t>PRILOGA A</w:t>
      </w:r>
    </w:p>
    <w:p w:rsidR="00707D9E" w:rsidRDefault="00707D9E">
      <w:pPr>
        <w:rPr>
          <w:b/>
          <w:i w:val="0"/>
          <w:sz w:val="22"/>
          <w:szCs w:val="22"/>
        </w:rPr>
      </w:pPr>
    </w:p>
    <w:p w:rsidR="00707D9E" w:rsidRDefault="00707D9E">
      <w:pPr>
        <w:rPr>
          <w:b/>
          <w:i w:val="0"/>
          <w:sz w:val="22"/>
          <w:szCs w:val="22"/>
        </w:rPr>
      </w:pPr>
      <w:r>
        <w:rPr>
          <w:b/>
          <w:i w:val="0"/>
          <w:sz w:val="22"/>
          <w:szCs w:val="22"/>
        </w:rPr>
        <w:t xml:space="preserve"> Popis del, </w:t>
      </w:r>
      <w:proofErr w:type="spellStart"/>
      <w:r>
        <w:rPr>
          <w:b/>
          <w:i w:val="0"/>
          <w:sz w:val="22"/>
          <w:szCs w:val="22"/>
        </w:rPr>
        <w:t>Kulturnovarstveni</w:t>
      </w:r>
      <w:proofErr w:type="spellEnd"/>
      <w:r>
        <w:rPr>
          <w:b/>
          <w:i w:val="0"/>
          <w:sz w:val="22"/>
          <w:szCs w:val="22"/>
        </w:rPr>
        <w:t xml:space="preserve"> pogoji ZVKDS, </w:t>
      </w:r>
      <w:proofErr w:type="spellStart"/>
      <w:r>
        <w:rPr>
          <w:b/>
          <w:i w:val="0"/>
          <w:sz w:val="22"/>
          <w:szCs w:val="22"/>
        </w:rPr>
        <w:t>Kulturnovarstveno</w:t>
      </w:r>
      <w:proofErr w:type="spellEnd"/>
      <w:r>
        <w:rPr>
          <w:b/>
          <w:i w:val="0"/>
          <w:sz w:val="22"/>
          <w:szCs w:val="22"/>
        </w:rPr>
        <w:t xml:space="preserve"> soglasje ZVKDS, OE Ljubljana</w:t>
      </w:r>
    </w:p>
    <w:p w:rsidR="00F96652" w:rsidRDefault="00F96652">
      <w:pPr>
        <w:rPr>
          <w:b/>
          <w:i w:val="0"/>
          <w:sz w:val="22"/>
          <w:szCs w:val="22"/>
        </w:rPr>
      </w:pPr>
      <w:r>
        <w:rPr>
          <w:b/>
          <w:i w:val="0"/>
          <w:sz w:val="22"/>
          <w:szCs w:val="22"/>
        </w:rPr>
        <w:br w:type="page"/>
      </w:r>
    </w:p>
    <w:p w:rsidR="00707D9E" w:rsidRDefault="00707D9E">
      <w:pPr>
        <w:rPr>
          <w:b/>
          <w:i w:val="0"/>
          <w:sz w:val="22"/>
          <w:szCs w:val="22"/>
        </w:rPr>
      </w:pPr>
    </w:p>
    <w:p w:rsidR="009E7A2B" w:rsidRPr="0079325B" w:rsidRDefault="003B1634" w:rsidP="003B1634">
      <w:pPr>
        <w:pStyle w:val="Glava"/>
        <w:tabs>
          <w:tab w:val="clear" w:pos="4536"/>
          <w:tab w:val="clear" w:pos="9072"/>
        </w:tabs>
        <w:jc w:val="right"/>
        <w:rPr>
          <w:b/>
          <w:i w:val="0"/>
          <w:sz w:val="22"/>
          <w:szCs w:val="22"/>
        </w:rPr>
      </w:pPr>
      <w:r w:rsidRPr="0079325B">
        <w:rPr>
          <w:b/>
          <w:i w:val="0"/>
          <w:sz w:val="22"/>
          <w:szCs w:val="22"/>
        </w:rPr>
        <w:t xml:space="preserve">PRILOGA </w:t>
      </w:r>
      <w:r w:rsidR="00787C83">
        <w:rPr>
          <w:b/>
          <w:i w:val="0"/>
          <w:sz w:val="22"/>
          <w:szCs w:val="22"/>
        </w:rPr>
        <w:t>B</w:t>
      </w:r>
    </w:p>
    <w:p w:rsidR="00FB5916" w:rsidRDefault="00FB5916" w:rsidP="0052330F">
      <w:pPr>
        <w:ind w:left="1080"/>
        <w:jc w:val="both"/>
        <w:rPr>
          <w:b/>
          <w:i w:val="0"/>
          <w:sz w:val="22"/>
          <w:szCs w:val="22"/>
        </w:rPr>
      </w:pPr>
    </w:p>
    <w:p w:rsidR="00C735EA" w:rsidRPr="009B318C" w:rsidRDefault="00C735EA" w:rsidP="003E5FD7">
      <w:pPr>
        <w:jc w:val="both"/>
        <w:rPr>
          <w:i w:val="0"/>
          <w:sz w:val="22"/>
          <w:szCs w:val="22"/>
        </w:rPr>
      </w:pPr>
    </w:p>
    <w:p w:rsidR="00C735EA" w:rsidRPr="009B318C" w:rsidRDefault="00C735EA" w:rsidP="00C735EA">
      <w:pPr>
        <w:ind w:left="1134"/>
        <w:jc w:val="both"/>
        <w:rPr>
          <w:b/>
          <w:i w:val="0"/>
          <w:sz w:val="22"/>
          <w:szCs w:val="22"/>
        </w:rPr>
      </w:pPr>
    </w:p>
    <w:p w:rsidR="00E44974" w:rsidRPr="003E5FD7" w:rsidRDefault="003E5FD7" w:rsidP="003E5FD7">
      <w:pPr>
        <w:ind w:left="1134"/>
        <w:jc w:val="center"/>
        <w:rPr>
          <w:b/>
          <w:i w:val="0"/>
          <w:szCs w:val="24"/>
        </w:rPr>
      </w:pPr>
      <w:r>
        <w:rPr>
          <w:b/>
          <w:i w:val="0"/>
          <w:szCs w:val="24"/>
        </w:rPr>
        <w:t>Vzorec pogodbe</w:t>
      </w:r>
    </w:p>
    <w:p w:rsidR="00495F6D" w:rsidRDefault="00495F6D" w:rsidP="00C735EA">
      <w:pPr>
        <w:ind w:left="1134"/>
        <w:rPr>
          <w:b/>
          <w:i w:val="0"/>
          <w:sz w:val="22"/>
          <w:szCs w:val="22"/>
        </w:rPr>
      </w:pPr>
    </w:p>
    <w:p w:rsidR="00495F6D" w:rsidRDefault="00495F6D" w:rsidP="00C735EA">
      <w:pPr>
        <w:ind w:left="1134"/>
        <w:jc w:val="right"/>
        <w:rPr>
          <w:b/>
          <w:i w:val="0"/>
          <w:sz w:val="22"/>
          <w:szCs w:val="22"/>
        </w:rPr>
      </w:pPr>
    </w:p>
    <w:p w:rsidR="00C67545" w:rsidRPr="007F5E72" w:rsidRDefault="00C67545" w:rsidP="00C67545">
      <w:pPr>
        <w:rPr>
          <w:i w:val="0"/>
          <w:sz w:val="22"/>
          <w:szCs w:val="22"/>
        </w:rPr>
      </w:pPr>
      <w:r w:rsidRPr="007F5E72">
        <w:rPr>
          <w:i w:val="0"/>
          <w:sz w:val="22"/>
          <w:szCs w:val="22"/>
        </w:rPr>
        <w:t>NAROČNIKI:</w:t>
      </w:r>
    </w:p>
    <w:p w:rsidR="00C67545" w:rsidRPr="007F5E72" w:rsidRDefault="00C67545" w:rsidP="00C67545">
      <w:pPr>
        <w:rPr>
          <w:i w:val="0"/>
          <w:sz w:val="22"/>
          <w:szCs w:val="22"/>
        </w:rPr>
      </w:pPr>
    </w:p>
    <w:p w:rsidR="00C67545" w:rsidRPr="007F5E72" w:rsidRDefault="00C67545" w:rsidP="00541049">
      <w:pPr>
        <w:pStyle w:val="Odstavekseznama"/>
        <w:numPr>
          <w:ilvl w:val="0"/>
          <w:numId w:val="27"/>
        </w:numPr>
        <w:tabs>
          <w:tab w:val="left" w:pos="567"/>
        </w:tabs>
        <w:ind w:hanging="720"/>
        <w:contextualSpacing/>
        <w:jc w:val="both"/>
        <w:rPr>
          <w:i w:val="0"/>
          <w:sz w:val="22"/>
          <w:szCs w:val="22"/>
        </w:rPr>
      </w:pPr>
      <w:r w:rsidRPr="007F5E72">
        <w:rPr>
          <w:i w:val="0"/>
          <w:sz w:val="22"/>
          <w:szCs w:val="22"/>
        </w:rPr>
        <w:t xml:space="preserve">MESTNA OBČINA LJUBLJANA, Mestni trg 1, </w:t>
      </w:r>
      <w:r>
        <w:rPr>
          <w:i w:val="0"/>
          <w:sz w:val="22"/>
          <w:szCs w:val="22"/>
        </w:rPr>
        <w:t xml:space="preserve">1000 </w:t>
      </w:r>
      <w:r w:rsidRPr="007F5E72">
        <w:rPr>
          <w:i w:val="0"/>
          <w:sz w:val="22"/>
          <w:szCs w:val="22"/>
        </w:rPr>
        <w:t xml:space="preserve">LJUBLJANA, </w:t>
      </w:r>
    </w:p>
    <w:p w:rsidR="00C67545" w:rsidRPr="007F5E72" w:rsidRDefault="00C67545" w:rsidP="00C67545">
      <w:pPr>
        <w:tabs>
          <w:tab w:val="left" w:pos="567"/>
        </w:tabs>
        <w:jc w:val="both"/>
        <w:rPr>
          <w:sz w:val="22"/>
          <w:szCs w:val="22"/>
        </w:rPr>
      </w:pPr>
      <w:r w:rsidRPr="007F5E72">
        <w:rPr>
          <w:i w:val="0"/>
          <w:sz w:val="22"/>
          <w:szCs w:val="22"/>
        </w:rPr>
        <w:tab/>
        <w:t>ki jo zastopa  župan Zoran Janković</w:t>
      </w:r>
      <w:r w:rsidRPr="007F5E72">
        <w:rPr>
          <w:sz w:val="22"/>
          <w:szCs w:val="22"/>
        </w:rPr>
        <w:t xml:space="preserve"> </w:t>
      </w:r>
    </w:p>
    <w:p w:rsidR="00C67545" w:rsidRPr="007F5E72" w:rsidRDefault="00C67545" w:rsidP="00C67545">
      <w:pPr>
        <w:tabs>
          <w:tab w:val="left" w:pos="567"/>
        </w:tabs>
        <w:jc w:val="both"/>
        <w:rPr>
          <w:i w:val="0"/>
          <w:sz w:val="22"/>
          <w:szCs w:val="22"/>
        </w:rPr>
      </w:pPr>
      <w:r w:rsidRPr="007F5E72">
        <w:rPr>
          <w:i w:val="0"/>
          <w:sz w:val="22"/>
          <w:szCs w:val="22"/>
        </w:rPr>
        <w:tab/>
        <w:t>matična številka: 5874025000</w:t>
      </w:r>
    </w:p>
    <w:p w:rsidR="00C67545" w:rsidRPr="007F5E72" w:rsidRDefault="00C67545" w:rsidP="00C67545">
      <w:pPr>
        <w:tabs>
          <w:tab w:val="left" w:pos="567"/>
        </w:tabs>
        <w:jc w:val="both"/>
        <w:rPr>
          <w:i w:val="0"/>
          <w:sz w:val="22"/>
          <w:szCs w:val="22"/>
        </w:rPr>
      </w:pPr>
      <w:r w:rsidRPr="007F5E72">
        <w:rPr>
          <w:i w:val="0"/>
          <w:sz w:val="22"/>
          <w:szCs w:val="22"/>
        </w:rPr>
        <w:tab/>
        <w:t>identifikacijska številka za DDV:  SI67593321</w:t>
      </w:r>
    </w:p>
    <w:p w:rsidR="00C67545" w:rsidRPr="007F5E72" w:rsidRDefault="00C67545" w:rsidP="00C67545">
      <w:pPr>
        <w:tabs>
          <w:tab w:val="left" w:pos="567"/>
        </w:tabs>
        <w:jc w:val="both"/>
        <w:rPr>
          <w:i w:val="0"/>
          <w:sz w:val="22"/>
          <w:szCs w:val="22"/>
        </w:rPr>
      </w:pPr>
      <w:r w:rsidRPr="007F5E72">
        <w:rPr>
          <w:i w:val="0"/>
          <w:sz w:val="22"/>
          <w:szCs w:val="22"/>
        </w:rPr>
        <w:tab/>
        <w:t>(v nadaljnjem besedilu: MOL)</w:t>
      </w:r>
    </w:p>
    <w:p w:rsidR="00C67545" w:rsidRPr="007F5E72" w:rsidRDefault="00C67545" w:rsidP="00C67545">
      <w:pPr>
        <w:jc w:val="both"/>
        <w:rPr>
          <w:i w:val="0"/>
          <w:sz w:val="22"/>
          <w:szCs w:val="22"/>
        </w:rPr>
      </w:pPr>
      <w:r>
        <w:rPr>
          <w:i w:val="0"/>
          <w:sz w:val="22"/>
          <w:szCs w:val="22"/>
        </w:rPr>
        <w:t xml:space="preserve">in </w:t>
      </w:r>
    </w:p>
    <w:p w:rsidR="00C67545" w:rsidRDefault="00C67545" w:rsidP="00C67545">
      <w:pPr>
        <w:tabs>
          <w:tab w:val="left" w:pos="567"/>
        </w:tabs>
        <w:ind w:right="-567"/>
        <w:contextualSpacing/>
        <w:jc w:val="both"/>
        <w:rPr>
          <w:i w:val="0"/>
          <w:sz w:val="22"/>
          <w:szCs w:val="22"/>
        </w:rPr>
      </w:pPr>
    </w:p>
    <w:p w:rsidR="00C67545" w:rsidRPr="00FF4648" w:rsidRDefault="00C67545" w:rsidP="00C67545">
      <w:pPr>
        <w:tabs>
          <w:tab w:val="left" w:pos="567"/>
        </w:tabs>
        <w:ind w:left="567" w:right="-567" w:hanging="567"/>
        <w:contextualSpacing/>
        <w:jc w:val="both"/>
        <w:rPr>
          <w:i w:val="0"/>
          <w:sz w:val="22"/>
          <w:szCs w:val="22"/>
        </w:rPr>
      </w:pPr>
      <w:r>
        <w:rPr>
          <w:i w:val="0"/>
          <w:sz w:val="22"/>
          <w:szCs w:val="22"/>
        </w:rPr>
        <w:t xml:space="preserve">2.   </w:t>
      </w:r>
      <w:r w:rsidRPr="00FF4648">
        <w:rPr>
          <w:i w:val="0"/>
          <w:sz w:val="22"/>
          <w:szCs w:val="22"/>
        </w:rPr>
        <w:t xml:space="preserve">LASTNIKI POSAMEZNIH DELOV STAVBE  </w:t>
      </w:r>
      <w:r w:rsidRPr="00FA0667">
        <w:rPr>
          <w:i w:val="0"/>
          <w:sz w:val="22"/>
          <w:szCs w:val="22"/>
        </w:rPr>
        <w:t>GORNJI TRG 44,</w:t>
      </w:r>
      <w:r>
        <w:rPr>
          <w:i w:val="0"/>
          <w:sz w:val="22"/>
          <w:szCs w:val="22"/>
        </w:rPr>
        <w:t xml:space="preserve">  1000 </w:t>
      </w:r>
      <w:r w:rsidRPr="00FF4648">
        <w:rPr>
          <w:i w:val="0"/>
          <w:sz w:val="22"/>
          <w:szCs w:val="22"/>
        </w:rPr>
        <w:t xml:space="preserve">LJUBLJANA </w:t>
      </w:r>
    </w:p>
    <w:p w:rsidR="00C67545" w:rsidRDefault="00C67545" w:rsidP="00C67545">
      <w:pPr>
        <w:pStyle w:val="Odstavekseznama"/>
        <w:tabs>
          <w:tab w:val="left" w:pos="567"/>
        </w:tabs>
        <w:ind w:left="0" w:right="-567"/>
        <w:contextualSpacing/>
        <w:jc w:val="both"/>
        <w:rPr>
          <w:i w:val="0"/>
          <w:sz w:val="22"/>
          <w:szCs w:val="22"/>
        </w:rPr>
      </w:pPr>
      <w:r>
        <w:rPr>
          <w:i w:val="0"/>
          <w:sz w:val="22"/>
          <w:szCs w:val="22"/>
        </w:rPr>
        <w:t xml:space="preserve">         </w:t>
      </w:r>
      <w:r w:rsidRPr="00FF4648">
        <w:rPr>
          <w:i w:val="0"/>
          <w:sz w:val="22"/>
          <w:szCs w:val="22"/>
        </w:rPr>
        <w:t>(v nadaljevanju: lastniki objekta),</w:t>
      </w:r>
      <w:r>
        <w:rPr>
          <w:i w:val="0"/>
          <w:sz w:val="22"/>
          <w:szCs w:val="22"/>
        </w:rPr>
        <w:tab/>
        <w:t>-</w:t>
      </w:r>
    </w:p>
    <w:p w:rsidR="00C67545" w:rsidRDefault="00C67545" w:rsidP="00C67545">
      <w:pPr>
        <w:pStyle w:val="Odstavekseznama"/>
        <w:tabs>
          <w:tab w:val="left" w:pos="567"/>
        </w:tabs>
        <w:ind w:left="567" w:right="-567"/>
        <w:contextualSpacing/>
        <w:jc w:val="both"/>
        <w:rPr>
          <w:i w:val="0"/>
          <w:sz w:val="22"/>
          <w:szCs w:val="22"/>
        </w:rPr>
      </w:pPr>
      <w:r>
        <w:rPr>
          <w:i w:val="0"/>
          <w:sz w:val="22"/>
          <w:szCs w:val="22"/>
        </w:rPr>
        <w:t>-</w:t>
      </w:r>
    </w:p>
    <w:p w:rsidR="00C67545" w:rsidRDefault="00C67545" w:rsidP="00C67545">
      <w:pPr>
        <w:pStyle w:val="Odstavekseznama"/>
        <w:tabs>
          <w:tab w:val="left" w:pos="567"/>
        </w:tabs>
        <w:ind w:left="567" w:right="-567"/>
        <w:contextualSpacing/>
        <w:jc w:val="both"/>
        <w:rPr>
          <w:i w:val="0"/>
          <w:sz w:val="22"/>
          <w:szCs w:val="22"/>
        </w:rPr>
      </w:pPr>
      <w:r>
        <w:rPr>
          <w:i w:val="0"/>
          <w:sz w:val="22"/>
          <w:szCs w:val="22"/>
        </w:rPr>
        <w:t>-</w:t>
      </w:r>
    </w:p>
    <w:p w:rsidR="00C67545" w:rsidRDefault="00C67545" w:rsidP="00C67545">
      <w:pPr>
        <w:pStyle w:val="Odstavekseznama"/>
        <w:tabs>
          <w:tab w:val="left" w:pos="567"/>
        </w:tabs>
        <w:ind w:left="567" w:right="-567"/>
        <w:contextualSpacing/>
        <w:jc w:val="both"/>
        <w:rPr>
          <w:i w:val="0"/>
          <w:sz w:val="22"/>
          <w:szCs w:val="22"/>
        </w:rPr>
      </w:pPr>
      <w:r>
        <w:rPr>
          <w:i w:val="0"/>
          <w:sz w:val="22"/>
          <w:szCs w:val="22"/>
        </w:rPr>
        <w:t>-</w:t>
      </w:r>
    </w:p>
    <w:p w:rsidR="00C67545" w:rsidRPr="007F5E72" w:rsidRDefault="00C67545" w:rsidP="00C67545">
      <w:pPr>
        <w:pStyle w:val="Telobesedila"/>
        <w:tabs>
          <w:tab w:val="left" w:pos="567"/>
        </w:tabs>
        <w:ind w:right="-567"/>
        <w:rPr>
          <w:rFonts w:ascii="Times New Roman" w:hAnsi="Times New Roman"/>
          <w:b w:val="0"/>
          <w:sz w:val="22"/>
          <w:szCs w:val="22"/>
        </w:rPr>
      </w:pPr>
      <w:r w:rsidRPr="007F5E72">
        <w:rPr>
          <w:rFonts w:ascii="Times New Roman" w:hAnsi="Times New Roman"/>
          <w:b w:val="0"/>
          <w:sz w:val="22"/>
          <w:szCs w:val="22"/>
        </w:rPr>
        <w:tab/>
      </w:r>
    </w:p>
    <w:p w:rsidR="00C67545" w:rsidRPr="007F5E72" w:rsidRDefault="00C67545" w:rsidP="00C67545">
      <w:pPr>
        <w:pStyle w:val="Telobesedila"/>
        <w:tabs>
          <w:tab w:val="left" w:pos="567"/>
        </w:tabs>
        <w:ind w:right="-567"/>
        <w:rPr>
          <w:rFonts w:ascii="Times New Roman" w:hAnsi="Times New Roman"/>
          <w:b w:val="0"/>
          <w:sz w:val="22"/>
          <w:szCs w:val="22"/>
        </w:rPr>
      </w:pPr>
      <w:r w:rsidRPr="007F5E72">
        <w:rPr>
          <w:rFonts w:ascii="Times New Roman" w:hAnsi="Times New Roman"/>
          <w:b w:val="0"/>
          <w:sz w:val="22"/>
          <w:szCs w:val="22"/>
        </w:rPr>
        <w:t>(v nadaljnjem besedilu: lastniki objekta),</w:t>
      </w:r>
    </w:p>
    <w:p w:rsidR="00C67545" w:rsidRPr="007F5E72" w:rsidRDefault="00C67545" w:rsidP="00C67545">
      <w:pPr>
        <w:rPr>
          <w:i w:val="0"/>
          <w:sz w:val="22"/>
          <w:szCs w:val="22"/>
        </w:rPr>
      </w:pPr>
    </w:p>
    <w:p w:rsidR="00C67545" w:rsidRPr="007F5E72" w:rsidRDefault="00C67545" w:rsidP="00C67545">
      <w:pPr>
        <w:rPr>
          <w:i w:val="0"/>
          <w:sz w:val="22"/>
          <w:szCs w:val="22"/>
        </w:rPr>
      </w:pPr>
      <w:r>
        <w:rPr>
          <w:i w:val="0"/>
          <w:sz w:val="22"/>
          <w:szCs w:val="22"/>
        </w:rPr>
        <w:t>ter</w:t>
      </w:r>
      <w:r w:rsidRPr="007F5E72">
        <w:rPr>
          <w:i w:val="0"/>
          <w:sz w:val="22"/>
          <w:szCs w:val="22"/>
        </w:rPr>
        <w:t xml:space="preserve"> </w:t>
      </w:r>
    </w:p>
    <w:p w:rsidR="00C67545" w:rsidRPr="007F5E72" w:rsidRDefault="00C67545" w:rsidP="00C67545">
      <w:pPr>
        <w:rPr>
          <w:i w:val="0"/>
          <w:sz w:val="22"/>
          <w:szCs w:val="22"/>
        </w:rPr>
      </w:pPr>
    </w:p>
    <w:p w:rsidR="00C67545" w:rsidRPr="00FF4648" w:rsidRDefault="00C67545" w:rsidP="00C67545">
      <w:pPr>
        <w:tabs>
          <w:tab w:val="left" w:pos="567"/>
        </w:tabs>
        <w:jc w:val="both"/>
        <w:rPr>
          <w:i w:val="0"/>
          <w:sz w:val="22"/>
          <w:szCs w:val="22"/>
        </w:rPr>
      </w:pPr>
      <w:r w:rsidRPr="00FF4648">
        <w:rPr>
          <w:i w:val="0"/>
          <w:sz w:val="22"/>
          <w:szCs w:val="22"/>
        </w:rPr>
        <w:t>IZVAJALEC:</w:t>
      </w:r>
    </w:p>
    <w:p w:rsidR="00C67545" w:rsidRPr="00FF4648" w:rsidRDefault="00C67545" w:rsidP="00C67545">
      <w:pPr>
        <w:tabs>
          <w:tab w:val="left" w:pos="567"/>
        </w:tabs>
        <w:jc w:val="both"/>
        <w:rPr>
          <w:i w:val="0"/>
          <w:sz w:val="22"/>
          <w:szCs w:val="22"/>
        </w:rPr>
      </w:pPr>
    </w:p>
    <w:p w:rsidR="00C67545" w:rsidRPr="00FF4648" w:rsidRDefault="00C67545" w:rsidP="00C67545">
      <w:pPr>
        <w:tabs>
          <w:tab w:val="left" w:pos="567"/>
        </w:tabs>
        <w:jc w:val="both"/>
        <w:rPr>
          <w:i w:val="0"/>
          <w:sz w:val="22"/>
          <w:szCs w:val="22"/>
        </w:rPr>
      </w:pPr>
      <w:r w:rsidRPr="00FF4648">
        <w:rPr>
          <w:i w:val="0"/>
          <w:sz w:val="22"/>
          <w:szCs w:val="22"/>
        </w:rPr>
        <w:t>IME FIRMA ……………………….</w:t>
      </w:r>
    </w:p>
    <w:p w:rsidR="00C67545" w:rsidRPr="00FF4648" w:rsidRDefault="00C67545" w:rsidP="00C67545">
      <w:pPr>
        <w:tabs>
          <w:tab w:val="left" w:pos="567"/>
        </w:tabs>
        <w:jc w:val="both"/>
        <w:rPr>
          <w:i w:val="0"/>
          <w:sz w:val="22"/>
          <w:szCs w:val="22"/>
        </w:rPr>
      </w:pPr>
      <w:r w:rsidRPr="00FF4648">
        <w:rPr>
          <w:i w:val="0"/>
          <w:sz w:val="22"/>
          <w:szCs w:val="22"/>
        </w:rPr>
        <w:t>NASLOV ………………………………</w:t>
      </w:r>
    </w:p>
    <w:p w:rsidR="00C67545" w:rsidRPr="00FF4648" w:rsidRDefault="00C67545" w:rsidP="00C67545">
      <w:pPr>
        <w:tabs>
          <w:tab w:val="left" w:pos="567"/>
        </w:tabs>
        <w:jc w:val="both"/>
        <w:rPr>
          <w:i w:val="0"/>
          <w:sz w:val="22"/>
          <w:szCs w:val="22"/>
        </w:rPr>
      </w:pPr>
      <w:r w:rsidRPr="00FF4648">
        <w:rPr>
          <w:i w:val="0"/>
          <w:sz w:val="22"/>
          <w:szCs w:val="22"/>
        </w:rPr>
        <w:t>ki ga zastopa direktor …………………</w:t>
      </w:r>
    </w:p>
    <w:p w:rsidR="00C67545" w:rsidRPr="00FF4648" w:rsidRDefault="00C67545" w:rsidP="00C67545">
      <w:pPr>
        <w:tabs>
          <w:tab w:val="left" w:pos="567"/>
        </w:tabs>
        <w:jc w:val="both"/>
        <w:rPr>
          <w:i w:val="0"/>
          <w:sz w:val="22"/>
          <w:szCs w:val="22"/>
        </w:rPr>
      </w:pPr>
      <w:r w:rsidRPr="00FF4648">
        <w:rPr>
          <w:i w:val="0"/>
          <w:sz w:val="22"/>
          <w:szCs w:val="22"/>
        </w:rPr>
        <w:t>matična številka: ………………………</w:t>
      </w:r>
    </w:p>
    <w:p w:rsidR="00C67545" w:rsidRPr="00FF4648" w:rsidRDefault="00C67545" w:rsidP="00C67545">
      <w:pPr>
        <w:tabs>
          <w:tab w:val="left" w:pos="567"/>
        </w:tabs>
        <w:jc w:val="both"/>
        <w:rPr>
          <w:i w:val="0"/>
          <w:sz w:val="22"/>
          <w:szCs w:val="22"/>
        </w:rPr>
      </w:pPr>
      <w:r w:rsidRPr="00FF4648">
        <w:rPr>
          <w:i w:val="0"/>
          <w:sz w:val="22"/>
          <w:szCs w:val="22"/>
        </w:rPr>
        <w:t>identifikacijska številka za DDV: ………………</w:t>
      </w:r>
    </w:p>
    <w:p w:rsidR="00C67545" w:rsidRPr="00FF4648" w:rsidRDefault="00C67545" w:rsidP="00C67545">
      <w:pPr>
        <w:tabs>
          <w:tab w:val="left" w:pos="567"/>
        </w:tabs>
        <w:jc w:val="both"/>
        <w:rPr>
          <w:i w:val="0"/>
          <w:sz w:val="22"/>
          <w:szCs w:val="22"/>
        </w:rPr>
      </w:pPr>
    </w:p>
    <w:p w:rsidR="00C67545" w:rsidRPr="007F5E72" w:rsidRDefault="00C67545" w:rsidP="00C67545">
      <w:pPr>
        <w:tabs>
          <w:tab w:val="left" w:pos="567"/>
        </w:tabs>
        <w:jc w:val="both"/>
        <w:rPr>
          <w:i w:val="0"/>
          <w:sz w:val="22"/>
          <w:szCs w:val="22"/>
        </w:rPr>
      </w:pPr>
      <w:r w:rsidRPr="00FF4648">
        <w:rPr>
          <w:i w:val="0"/>
          <w:sz w:val="22"/>
          <w:szCs w:val="22"/>
        </w:rPr>
        <w:t>sklenejo naslednjo</w:t>
      </w:r>
    </w:p>
    <w:p w:rsidR="00C67545" w:rsidRPr="007F5E72" w:rsidRDefault="00C67545" w:rsidP="00C67545">
      <w:pPr>
        <w:tabs>
          <w:tab w:val="left" w:pos="567"/>
        </w:tabs>
        <w:jc w:val="both"/>
        <w:rPr>
          <w:i w:val="0"/>
          <w:sz w:val="22"/>
          <w:szCs w:val="22"/>
        </w:rPr>
      </w:pPr>
    </w:p>
    <w:p w:rsidR="00C67545" w:rsidRPr="007F5E72" w:rsidRDefault="00C67545" w:rsidP="00C67545">
      <w:pPr>
        <w:tabs>
          <w:tab w:val="left" w:pos="567"/>
        </w:tabs>
        <w:jc w:val="both"/>
        <w:rPr>
          <w:b/>
          <w:i w:val="0"/>
          <w:sz w:val="22"/>
          <w:szCs w:val="22"/>
        </w:rPr>
      </w:pPr>
      <w:r w:rsidRPr="007F5E72">
        <w:rPr>
          <w:i w:val="0"/>
          <w:sz w:val="22"/>
          <w:szCs w:val="22"/>
        </w:rPr>
        <w:t xml:space="preserve">(v nadaljnjem </w:t>
      </w:r>
      <w:r w:rsidRPr="00FF4648">
        <w:rPr>
          <w:i w:val="0"/>
          <w:sz w:val="22"/>
          <w:szCs w:val="22"/>
        </w:rPr>
        <w:t>besedilu: izvajalec</w:t>
      </w:r>
      <w:r w:rsidRPr="007F5E72">
        <w:rPr>
          <w:i w:val="0"/>
          <w:sz w:val="22"/>
          <w:szCs w:val="22"/>
        </w:rPr>
        <w:t>),</w:t>
      </w:r>
    </w:p>
    <w:p w:rsidR="00C67545" w:rsidRPr="007F5E72" w:rsidRDefault="00C67545" w:rsidP="00C67545">
      <w:pPr>
        <w:tabs>
          <w:tab w:val="left" w:pos="567"/>
        </w:tabs>
        <w:jc w:val="both"/>
        <w:rPr>
          <w:i w:val="0"/>
          <w:sz w:val="22"/>
          <w:szCs w:val="22"/>
        </w:rPr>
      </w:pPr>
    </w:p>
    <w:p w:rsidR="00C67545" w:rsidRPr="007F5E72" w:rsidRDefault="00C67545" w:rsidP="00C67545">
      <w:pPr>
        <w:tabs>
          <w:tab w:val="left" w:pos="567"/>
        </w:tabs>
        <w:jc w:val="both"/>
        <w:rPr>
          <w:i w:val="0"/>
          <w:sz w:val="22"/>
          <w:szCs w:val="22"/>
        </w:rPr>
      </w:pPr>
    </w:p>
    <w:p w:rsidR="00C67545" w:rsidRPr="007F5E72" w:rsidRDefault="00C67545" w:rsidP="00C67545">
      <w:pPr>
        <w:jc w:val="both"/>
        <w:rPr>
          <w:i w:val="0"/>
          <w:sz w:val="22"/>
          <w:szCs w:val="22"/>
        </w:rPr>
      </w:pPr>
      <w:r w:rsidRPr="007F5E72">
        <w:rPr>
          <w:i w:val="0"/>
          <w:sz w:val="22"/>
          <w:szCs w:val="22"/>
        </w:rPr>
        <w:t>sklenejo naslednjo</w:t>
      </w:r>
    </w:p>
    <w:p w:rsidR="00C67545" w:rsidRDefault="00C67545" w:rsidP="00C67545">
      <w:pPr>
        <w:jc w:val="both"/>
        <w:rPr>
          <w:i w:val="0"/>
          <w:sz w:val="22"/>
          <w:szCs w:val="22"/>
        </w:rPr>
      </w:pPr>
    </w:p>
    <w:p w:rsidR="00C67545" w:rsidRPr="007F5E72" w:rsidRDefault="00C67545" w:rsidP="00C67545">
      <w:pPr>
        <w:pStyle w:val="Naslov2"/>
        <w:jc w:val="center"/>
        <w:rPr>
          <w:rFonts w:ascii="Times New Roman" w:hAnsi="Times New Roman" w:cs="Times New Roman"/>
          <w:sz w:val="22"/>
          <w:szCs w:val="22"/>
        </w:rPr>
      </w:pPr>
      <w:bookmarkStart w:id="7" w:name="_Toc192491981"/>
      <w:r w:rsidRPr="007F5E72">
        <w:rPr>
          <w:rFonts w:ascii="Times New Roman" w:hAnsi="Times New Roman" w:cs="Times New Roman"/>
          <w:sz w:val="22"/>
          <w:szCs w:val="22"/>
        </w:rPr>
        <w:t xml:space="preserve">P O G O </w:t>
      </w:r>
      <w:bookmarkEnd w:id="7"/>
      <w:r w:rsidRPr="007F5E72">
        <w:rPr>
          <w:rFonts w:ascii="Times New Roman" w:hAnsi="Times New Roman" w:cs="Times New Roman"/>
          <w:sz w:val="22"/>
          <w:szCs w:val="22"/>
        </w:rPr>
        <w:t>D B O</w:t>
      </w:r>
    </w:p>
    <w:p w:rsidR="00C67545" w:rsidRDefault="00C67545" w:rsidP="00C67545">
      <w:pPr>
        <w:jc w:val="center"/>
        <w:rPr>
          <w:b/>
          <w:i w:val="0"/>
          <w:sz w:val="22"/>
          <w:szCs w:val="22"/>
        </w:rPr>
      </w:pPr>
      <w:r w:rsidRPr="007F5E72">
        <w:rPr>
          <w:b/>
          <w:i w:val="0"/>
          <w:sz w:val="22"/>
          <w:szCs w:val="22"/>
        </w:rPr>
        <w:t xml:space="preserve">o izvajanju gradbeno-obrtniških del pri </w:t>
      </w:r>
      <w:r>
        <w:rPr>
          <w:b/>
          <w:i w:val="0"/>
          <w:sz w:val="22"/>
          <w:szCs w:val="22"/>
        </w:rPr>
        <w:t xml:space="preserve">obnovi štirih uličnih pročelij </w:t>
      </w:r>
      <w:r w:rsidRPr="007F5E72">
        <w:rPr>
          <w:b/>
          <w:i w:val="0"/>
          <w:sz w:val="22"/>
          <w:szCs w:val="22"/>
        </w:rPr>
        <w:t xml:space="preserve">s stavbnim pohištvom </w:t>
      </w:r>
    </w:p>
    <w:p w:rsidR="00C67545" w:rsidRDefault="00C67545" w:rsidP="00C67545">
      <w:pPr>
        <w:jc w:val="center"/>
        <w:rPr>
          <w:b/>
          <w:i w:val="0"/>
          <w:sz w:val="22"/>
          <w:szCs w:val="22"/>
        </w:rPr>
      </w:pPr>
      <w:r>
        <w:rPr>
          <w:b/>
          <w:i w:val="0"/>
          <w:sz w:val="22"/>
          <w:szCs w:val="22"/>
        </w:rPr>
        <w:t xml:space="preserve">in strehe </w:t>
      </w:r>
      <w:r w:rsidRPr="007F5E72">
        <w:rPr>
          <w:b/>
          <w:i w:val="0"/>
          <w:sz w:val="22"/>
          <w:szCs w:val="22"/>
        </w:rPr>
        <w:t xml:space="preserve">na stavbi </w:t>
      </w:r>
      <w:r>
        <w:rPr>
          <w:b/>
          <w:i w:val="0"/>
          <w:sz w:val="22"/>
          <w:szCs w:val="22"/>
        </w:rPr>
        <w:t xml:space="preserve">na naslovu Gornji trg 44 </w:t>
      </w:r>
      <w:r w:rsidRPr="007F5E72">
        <w:rPr>
          <w:b/>
          <w:i w:val="0"/>
          <w:sz w:val="22"/>
          <w:szCs w:val="22"/>
        </w:rPr>
        <w:t xml:space="preserve">v Ljubljani </w:t>
      </w:r>
    </w:p>
    <w:p w:rsidR="00C67545" w:rsidRPr="007F5E72" w:rsidRDefault="00C67545" w:rsidP="00C67545">
      <w:pPr>
        <w:jc w:val="center"/>
        <w:rPr>
          <w:b/>
          <w:i w:val="0"/>
          <w:sz w:val="22"/>
          <w:szCs w:val="22"/>
        </w:rPr>
      </w:pPr>
      <w:r w:rsidRPr="007F5E72">
        <w:rPr>
          <w:b/>
          <w:i w:val="0"/>
          <w:sz w:val="22"/>
          <w:szCs w:val="22"/>
        </w:rPr>
        <w:t xml:space="preserve">v okviru </w:t>
      </w:r>
      <w:r>
        <w:rPr>
          <w:b/>
          <w:i w:val="0"/>
          <w:sz w:val="22"/>
          <w:szCs w:val="22"/>
        </w:rPr>
        <w:t>programa</w:t>
      </w:r>
      <w:r w:rsidRPr="007F5E72">
        <w:rPr>
          <w:b/>
          <w:i w:val="0"/>
          <w:sz w:val="22"/>
          <w:szCs w:val="22"/>
        </w:rPr>
        <w:t xml:space="preserve"> Ljubljana – moje mesto</w:t>
      </w:r>
    </w:p>
    <w:p w:rsidR="00C67545" w:rsidRDefault="00C67545" w:rsidP="00C67545">
      <w:pPr>
        <w:jc w:val="center"/>
        <w:rPr>
          <w:b/>
          <w:i w:val="0"/>
          <w:sz w:val="22"/>
          <w:szCs w:val="22"/>
        </w:rPr>
      </w:pPr>
    </w:p>
    <w:p w:rsidR="00C67545" w:rsidRPr="007F5E72" w:rsidRDefault="00C67545" w:rsidP="00C67545">
      <w:pPr>
        <w:jc w:val="center"/>
        <w:rPr>
          <w:b/>
          <w:i w:val="0"/>
          <w:sz w:val="22"/>
          <w:szCs w:val="22"/>
        </w:rPr>
      </w:pPr>
    </w:p>
    <w:p w:rsidR="00C67545" w:rsidRPr="007F5E72" w:rsidRDefault="00C67545" w:rsidP="00541049">
      <w:pPr>
        <w:pStyle w:val="Naslov7"/>
        <w:keepNext/>
        <w:numPr>
          <w:ilvl w:val="0"/>
          <w:numId w:val="22"/>
        </w:numPr>
        <w:tabs>
          <w:tab w:val="clear" w:pos="1997"/>
          <w:tab w:val="num" w:pos="1134"/>
        </w:tabs>
        <w:spacing w:before="0" w:after="0"/>
        <w:ind w:left="0" w:firstLine="0"/>
        <w:rPr>
          <w:i w:val="0"/>
          <w:sz w:val="22"/>
          <w:szCs w:val="22"/>
        </w:rPr>
      </w:pPr>
      <w:r w:rsidRPr="007F5E72">
        <w:rPr>
          <w:i w:val="0"/>
          <w:sz w:val="22"/>
          <w:szCs w:val="22"/>
        </w:rPr>
        <w:t>UVODNE UGOTOVITVE</w:t>
      </w:r>
    </w:p>
    <w:p w:rsidR="00C67545" w:rsidRPr="007F5E72" w:rsidRDefault="00C67545" w:rsidP="00C67545">
      <w:pPr>
        <w:rPr>
          <w:i w:val="0"/>
          <w:sz w:val="22"/>
          <w:szCs w:val="22"/>
        </w:rPr>
      </w:pPr>
    </w:p>
    <w:p w:rsidR="00C67545" w:rsidRPr="007F5E72" w:rsidRDefault="00C67545" w:rsidP="00541049">
      <w:pPr>
        <w:numPr>
          <w:ilvl w:val="0"/>
          <w:numId w:val="23"/>
        </w:numPr>
        <w:ind w:left="0"/>
        <w:jc w:val="center"/>
        <w:rPr>
          <w:i w:val="0"/>
          <w:sz w:val="22"/>
          <w:szCs w:val="22"/>
        </w:rPr>
      </w:pPr>
      <w:r w:rsidRPr="007F5E72">
        <w:rPr>
          <w:i w:val="0"/>
          <w:sz w:val="22"/>
          <w:szCs w:val="22"/>
        </w:rPr>
        <w:t>člen</w:t>
      </w:r>
    </w:p>
    <w:p w:rsidR="00C67545" w:rsidRPr="007F5E72" w:rsidRDefault="00C67545" w:rsidP="00C67545">
      <w:pPr>
        <w:jc w:val="center"/>
        <w:rPr>
          <w:i w:val="0"/>
          <w:sz w:val="22"/>
          <w:szCs w:val="22"/>
        </w:rPr>
      </w:pPr>
    </w:p>
    <w:p w:rsidR="00C67545" w:rsidRPr="007F5E72" w:rsidRDefault="00C67545" w:rsidP="00C67545">
      <w:pPr>
        <w:jc w:val="both"/>
        <w:rPr>
          <w:i w:val="0"/>
          <w:sz w:val="22"/>
          <w:szCs w:val="22"/>
        </w:rPr>
      </w:pPr>
      <w:r w:rsidRPr="007F5E72">
        <w:rPr>
          <w:i w:val="0"/>
          <w:sz w:val="22"/>
          <w:szCs w:val="22"/>
        </w:rPr>
        <w:t>Pogodbene stranke sporazumno ugotavljajo, da:</w:t>
      </w:r>
    </w:p>
    <w:p w:rsidR="00C67545" w:rsidRPr="00DA2907" w:rsidRDefault="00C67545" w:rsidP="00541049">
      <w:pPr>
        <w:pStyle w:val="Oznaenseznam"/>
        <w:numPr>
          <w:ilvl w:val="0"/>
          <w:numId w:val="32"/>
        </w:numPr>
        <w:jc w:val="both"/>
        <w:rPr>
          <w:sz w:val="22"/>
          <w:szCs w:val="22"/>
          <w:lang w:val="sl-SI"/>
        </w:rPr>
      </w:pPr>
      <w:r w:rsidRPr="00DA2907">
        <w:rPr>
          <w:sz w:val="22"/>
          <w:szCs w:val="22"/>
          <w:lang w:val="sl-SI"/>
        </w:rPr>
        <w:lastRenderedPageBreak/>
        <w:t>je bil izvajalec izbran na podlagi izvedenega postopka naročila male vrednosti, skladno s 47. členom  Zakona o javnem naročanju ZJN-3 (Uradni list RS, št. 91/15</w:t>
      </w:r>
      <w:r>
        <w:rPr>
          <w:sz w:val="22"/>
          <w:szCs w:val="22"/>
          <w:lang w:val="sl-SI"/>
        </w:rPr>
        <w:t xml:space="preserve"> in 14/18</w:t>
      </w:r>
      <w:r w:rsidRPr="00DA2907">
        <w:rPr>
          <w:sz w:val="22"/>
          <w:szCs w:val="22"/>
          <w:lang w:val="sl-SI"/>
        </w:rPr>
        <w:t xml:space="preserve">; v nadaljnjem besedilu: ZJN-3); </w:t>
      </w:r>
    </w:p>
    <w:p w:rsidR="00C67545" w:rsidRPr="00DA2907" w:rsidRDefault="00C67545" w:rsidP="00541049">
      <w:pPr>
        <w:pStyle w:val="Oznaenseznam"/>
        <w:numPr>
          <w:ilvl w:val="0"/>
          <w:numId w:val="32"/>
        </w:numPr>
        <w:jc w:val="both"/>
        <w:rPr>
          <w:sz w:val="22"/>
          <w:szCs w:val="22"/>
          <w:lang w:val="sl-SI"/>
        </w:rPr>
      </w:pPr>
      <w:r w:rsidRPr="00DA2907">
        <w:rPr>
          <w:sz w:val="22"/>
          <w:szCs w:val="22"/>
          <w:lang w:val="sl-SI"/>
        </w:rPr>
        <w:t>je bilo obvestilo o javnem naročilu objavljeno na Portalu javnih naročil pod številko objave _______________  z dne _____________in ______________ z dne ______;</w:t>
      </w:r>
    </w:p>
    <w:p w:rsidR="00C67545" w:rsidRPr="00DA2907" w:rsidRDefault="00C67545" w:rsidP="00541049">
      <w:pPr>
        <w:pStyle w:val="Oznaenseznam"/>
        <w:numPr>
          <w:ilvl w:val="0"/>
          <w:numId w:val="32"/>
        </w:numPr>
        <w:jc w:val="both"/>
        <w:rPr>
          <w:sz w:val="22"/>
          <w:szCs w:val="22"/>
          <w:lang w:val="sl-SI"/>
        </w:rPr>
      </w:pPr>
      <w:r w:rsidRPr="00DA2907">
        <w:rPr>
          <w:sz w:val="22"/>
          <w:szCs w:val="22"/>
          <w:lang w:val="sl-SI"/>
        </w:rPr>
        <w:t xml:space="preserve">je bil izvajalec izbran kot najugodnejši ponudnik za izvedbo </w:t>
      </w:r>
      <w:r w:rsidRPr="00504DF9">
        <w:rPr>
          <w:sz w:val="22"/>
          <w:szCs w:val="22"/>
          <w:lang w:val="sl-SI"/>
        </w:rPr>
        <w:t>gra</w:t>
      </w:r>
      <w:r>
        <w:rPr>
          <w:sz w:val="22"/>
          <w:szCs w:val="22"/>
          <w:lang w:val="sl-SI"/>
        </w:rPr>
        <w:t>dbeno-obrtniških del pri obnovi štirih uličnih pročelij</w:t>
      </w:r>
      <w:r w:rsidRPr="00504DF9">
        <w:rPr>
          <w:sz w:val="22"/>
          <w:szCs w:val="22"/>
          <w:lang w:val="sl-SI"/>
        </w:rPr>
        <w:t xml:space="preserve"> s stavbnim pohištvom </w:t>
      </w:r>
      <w:r>
        <w:rPr>
          <w:sz w:val="22"/>
          <w:szCs w:val="22"/>
          <w:lang w:val="sl-SI"/>
        </w:rPr>
        <w:t xml:space="preserve">in strehe </w:t>
      </w:r>
      <w:r w:rsidRPr="00504DF9">
        <w:rPr>
          <w:sz w:val="22"/>
          <w:szCs w:val="22"/>
          <w:lang w:val="sl-SI"/>
        </w:rPr>
        <w:t xml:space="preserve">na stavbi na naslovu </w:t>
      </w:r>
      <w:r>
        <w:rPr>
          <w:sz w:val="22"/>
          <w:szCs w:val="22"/>
          <w:lang w:val="sl-SI"/>
        </w:rPr>
        <w:t xml:space="preserve">Gornji trg 44 </w:t>
      </w:r>
      <w:r w:rsidRPr="00504DF9">
        <w:rPr>
          <w:sz w:val="22"/>
          <w:szCs w:val="22"/>
          <w:lang w:val="sl-SI"/>
        </w:rPr>
        <w:t xml:space="preserve">v Ljubljani v okviru projekta Ljubljana – moje mesto </w:t>
      </w:r>
      <w:r w:rsidRPr="00DA2907">
        <w:rPr>
          <w:sz w:val="22"/>
          <w:szCs w:val="22"/>
          <w:lang w:val="sl-SI"/>
        </w:rPr>
        <w:t xml:space="preserve">z Odločitvijo o oddaji javnega naročila št. </w:t>
      </w:r>
      <w:r>
        <w:rPr>
          <w:sz w:val="22"/>
          <w:szCs w:val="22"/>
          <w:lang w:val="sl-SI"/>
        </w:rPr>
        <w:t>430-695/2019</w:t>
      </w:r>
      <w:r w:rsidRPr="00DA2907">
        <w:rPr>
          <w:sz w:val="22"/>
          <w:szCs w:val="22"/>
          <w:lang w:val="sl-SI"/>
        </w:rPr>
        <w:t>- __  z dne …………..;</w:t>
      </w:r>
    </w:p>
    <w:p w:rsidR="00C67545" w:rsidRPr="00D745C1" w:rsidRDefault="00C67545" w:rsidP="00541049">
      <w:pPr>
        <w:pStyle w:val="Oznaenseznam"/>
        <w:numPr>
          <w:ilvl w:val="0"/>
          <w:numId w:val="32"/>
        </w:numPr>
        <w:jc w:val="both"/>
        <w:rPr>
          <w:sz w:val="22"/>
          <w:szCs w:val="22"/>
          <w:lang w:val="sl-SI"/>
        </w:rPr>
      </w:pPr>
      <w:r w:rsidRPr="00DA2907">
        <w:rPr>
          <w:sz w:val="22"/>
          <w:szCs w:val="22"/>
          <w:lang w:val="sl-SI"/>
        </w:rPr>
        <w:t xml:space="preserve">so pridobljeni </w:t>
      </w:r>
      <w:proofErr w:type="spellStart"/>
      <w:r w:rsidRPr="00DA2907">
        <w:rPr>
          <w:sz w:val="22"/>
          <w:szCs w:val="22"/>
          <w:lang w:val="sl-SI"/>
        </w:rPr>
        <w:t>kulturnovarstveni</w:t>
      </w:r>
      <w:proofErr w:type="spellEnd"/>
      <w:r w:rsidRPr="00DA2907">
        <w:rPr>
          <w:sz w:val="22"/>
          <w:szCs w:val="22"/>
          <w:lang w:val="sl-SI"/>
        </w:rPr>
        <w:t xml:space="preserve"> pogoji ZVKDS, OE Ljubljana št. </w:t>
      </w:r>
      <w:r>
        <w:rPr>
          <w:sz w:val="22"/>
          <w:szCs w:val="22"/>
          <w:lang w:val="sl-SI"/>
        </w:rPr>
        <w:t xml:space="preserve">UZ-0039/2000-7 z 2. 6. 2014 </w:t>
      </w:r>
      <w:r w:rsidRPr="00DA2907">
        <w:rPr>
          <w:sz w:val="22"/>
          <w:szCs w:val="22"/>
          <w:lang w:val="sl-SI"/>
        </w:rPr>
        <w:t xml:space="preserve">in </w:t>
      </w:r>
      <w:proofErr w:type="spellStart"/>
      <w:r w:rsidRPr="00DA2907">
        <w:rPr>
          <w:sz w:val="22"/>
          <w:szCs w:val="22"/>
          <w:lang w:val="sl-SI"/>
        </w:rPr>
        <w:t>kulturnovarstveno</w:t>
      </w:r>
      <w:proofErr w:type="spellEnd"/>
      <w:r w:rsidRPr="00DA2907">
        <w:rPr>
          <w:sz w:val="22"/>
          <w:szCs w:val="22"/>
          <w:lang w:val="sl-SI"/>
        </w:rPr>
        <w:t xml:space="preserve"> soglasje ZVKDS, OE Ljubljana, št. </w:t>
      </w:r>
      <w:r w:rsidRPr="00D745C1">
        <w:rPr>
          <w:sz w:val="22"/>
          <w:szCs w:val="22"/>
          <w:lang w:val="sl-SI"/>
        </w:rPr>
        <w:t>35102-0810/2018-5 z 19. 3. 2019 ;</w:t>
      </w:r>
    </w:p>
    <w:p w:rsidR="00C67545" w:rsidRPr="00D745C1" w:rsidRDefault="00C67545" w:rsidP="00541049">
      <w:pPr>
        <w:pStyle w:val="Oznaenseznam"/>
        <w:numPr>
          <w:ilvl w:val="0"/>
          <w:numId w:val="32"/>
        </w:numPr>
        <w:jc w:val="both"/>
        <w:rPr>
          <w:i/>
          <w:sz w:val="22"/>
          <w:szCs w:val="22"/>
          <w:lang w:val="sl-SI"/>
        </w:rPr>
      </w:pPr>
      <w:r w:rsidRPr="00D745C1">
        <w:rPr>
          <w:sz w:val="22"/>
          <w:szCs w:val="22"/>
          <w:lang w:val="sl-SI"/>
        </w:rPr>
        <w:t>je za izvedbo del pridobljena lokacijska informacija št.</w:t>
      </w:r>
      <w:r w:rsidRPr="00D745C1">
        <w:rPr>
          <w:sz w:val="22"/>
          <w:szCs w:val="22"/>
        </w:rPr>
        <w:t xml:space="preserve"> 3501-___/2019-  KF z _____.2019;</w:t>
      </w:r>
    </w:p>
    <w:p w:rsidR="00C67545" w:rsidRPr="00567591" w:rsidRDefault="00C67545" w:rsidP="00541049">
      <w:pPr>
        <w:pStyle w:val="Oznaenseznam"/>
        <w:numPr>
          <w:ilvl w:val="0"/>
          <w:numId w:val="32"/>
        </w:numPr>
        <w:jc w:val="both"/>
        <w:rPr>
          <w:i/>
          <w:sz w:val="22"/>
          <w:szCs w:val="22"/>
          <w:lang w:val="sl-SI"/>
        </w:rPr>
      </w:pPr>
      <w:r w:rsidRPr="00567591">
        <w:rPr>
          <w:sz w:val="22"/>
          <w:szCs w:val="22"/>
          <w:lang w:val="sl-SI"/>
        </w:rPr>
        <w:t>je za izvedbo pogodbenih del izdelan popis del št.: Verzija 190</w:t>
      </w:r>
      <w:r>
        <w:rPr>
          <w:sz w:val="22"/>
          <w:szCs w:val="22"/>
          <w:lang w:val="sl-SI"/>
        </w:rPr>
        <w:t>6</w:t>
      </w:r>
      <w:r w:rsidRPr="00567591">
        <w:rPr>
          <w:sz w:val="22"/>
          <w:szCs w:val="22"/>
          <w:lang w:val="sl-SI"/>
        </w:rPr>
        <w:t>/2019-</w:t>
      </w:r>
      <w:r>
        <w:rPr>
          <w:sz w:val="22"/>
          <w:szCs w:val="22"/>
          <w:lang w:val="sl-SI"/>
        </w:rPr>
        <w:t>1</w:t>
      </w:r>
      <w:r w:rsidRPr="00567591">
        <w:rPr>
          <w:sz w:val="22"/>
          <w:szCs w:val="22"/>
          <w:lang w:val="sl-SI"/>
        </w:rPr>
        <w:t xml:space="preserve"> z </w:t>
      </w:r>
      <w:r>
        <w:rPr>
          <w:sz w:val="22"/>
          <w:szCs w:val="22"/>
          <w:lang w:val="sl-SI"/>
        </w:rPr>
        <w:t xml:space="preserve">22. 2. </w:t>
      </w:r>
      <w:r w:rsidRPr="00567591">
        <w:rPr>
          <w:sz w:val="22"/>
          <w:szCs w:val="22"/>
          <w:lang w:val="sl-SI"/>
        </w:rPr>
        <w:t>2019;</w:t>
      </w:r>
    </w:p>
    <w:p w:rsidR="00C67545" w:rsidRPr="00494646" w:rsidRDefault="00C67545" w:rsidP="00541049">
      <w:pPr>
        <w:pStyle w:val="Oznaenseznam"/>
        <w:numPr>
          <w:ilvl w:val="0"/>
          <w:numId w:val="32"/>
        </w:numPr>
        <w:jc w:val="both"/>
        <w:rPr>
          <w:sz w:val="22"/>
          <w:szCs w:val="22"/>
          <w:lang w:val="sl-SI"/>
        </w:rPr>
      </w:pPr>
      <w:r w:rsidRPr="00494646">
        <w:rPr>
          <w:sz w:val="22"/>
          <w:szCs w:val="22"/>
          <w:lang w:val="sl-SI"/>
        </w:rPr>
        <w:t>leži stavba</w:t>
      </w:r>
      <w:r>
        <w:rPr>
          <w:sz w:val="22"/>
          <w:szCs w:val="22"/>
          <w:lang w:val="sl-SI"/>
        </w:rPr>
        <w:t xml:space="preserve"> na naslovu</w:t>
      </w:r>
      <w:r w:rsidRPr="00494646">
        <w:rPr>
          <w:sz w:val="22"/>
          <w:szCs w:val="22"/>
          <w:lang w:val="sl-SI"/>
        </w:rPr>
        <w:t xml:space="preserve"> </w:t>
      </w:r>
      <w:r>
        <w:rPr>
          <w:sz w:val="22"/>
          <w:szCs w:val="22"/>
          <w:lang w:val="sl-SI"/>
        </w:rPr>
        <w:t xml:space="preserve">Gornji trg 44 </w:t>
      </w:r>
      <w:r w:rsidRPr="00494646">
        <w:rPr>
          <w:sz w:val="22"/>
          <w:szCs w:val="22"/>
          <w:lang w:val="sl-SI"/>
        </w:rPr>
        <w:t xml:space="preserve">v območju </w:t>
      </w:r>
      <w:r>
        <w:rPr>
          <w:sz w:val="22"/>
          <w:szCs w:val="22"/>
          <w:lang w:val="sl-SI"/>
        </w:rPr>
        <w:t xml:space="preserve">urbanističnega </w:t>
      </w:r>
      <w:r w:rsidRPr="00494646">
        <w:rPr>
          <w:sz w:val="22"/>
          <w:szCs w:val="22"/>
          <w:lang w:val="sl-SI"/>
        </w:rPr>
        <w:t>spomenika</w:t>
      </w:r>
      <w:r>
        <w:rPr>
          <w:sz w:val="22"/>
          <w:szCs w:val="22"/>
          <w:lang w:val="sl-SI"/>
        </w:rPr>
        <w:t xml:space="preserve"> lokalnega pomena,</w:t>
      </w:r>
      <w:r w:rsidRPr="00494646">
        <w:rPr>
          <w:sz w:val="22"/>
          <w:szCs w:val="22"/>
          <w:lang w:val="sl-SI"/>
        </w:rPr>
        <w:t xml:space="preserve"> </w:t>
      </w:r>
      <w:r>
        <w:rPr>
          <w:sz w:val="22"/>
          <w:szCs w:val="22"/>
          <w:lang w:val="sl-SI"/>
        </w:rPr>
        <w:t xml:space="preserve">vpisanega v RKD pod </w:t>
      </w:r>
      <w:r w:rsidRPr="00494646">
        <w:rPr>
          <w:sz w:val="22"/>
          <w:szCs w:val="22"/>
          <w:lang w:val="sl-SI"/>
        </w:rPr>
        <w:t xml:space="preserve">EŠD </w:t>
      </w:r>
      <w:r>
        <w:rPr>
          <w:sz w:val="22"/>
          <w:szCs w:val="22"/>
          <w:lang w:val="sl-SI"/>
        </w:rPr>
        <w:t xml:space="preserve">7589  </w:t>
      </w:r>
      <w:r w:rsidRPr="00494646">
        <w:rPr>
          <w:sz w:val="22"/>
          <w:szCs w:val="22"/>
          <w:lang w:val="sl-SI"/>
        </w:rPr>
        <w:t xml:space="preserve">Ljubljana </w:t>
      </w:r>
      <w:r>
        <w:rPr>
          <w:sz w:val="22"/>
          <w:szCs w:val="22"/>
          <w:lang w:val="sl-SI"/>
        </w:rPr>
        <w:t>–</w:t>
      </w:r>
      <w:r w:rsidRPr="00494646">
        <w:rPr>
          <w:sz w:val="22"/>
          <w:szCs w:val="22"/>
          <w:lang w:val="sl-SI"/>
        </w:rPr>
        <w:t xml:space="preserve"> </w:t>
      </w:r>
      <w:r>
        <w:rPr>
          <w:sz w:val="22"/>
          <w:szCs w:val="22"/>
          <w:lang w:val="sl-SI"/>
        </w:rPr>
        <w:t>Srednjeveško mestno jedro, ki je bilo razglašeno</w:t>
      </w:r>
      <w:r w:rsidRPr="00494646">
        <w:rPr>
          <w:sz w:val="22"/>
          <w:szCs w:val="22"/>
          <w:lang w:val="sl-SI"/>
        </w:rPr>
        <w:t xml:space="preserve"> z </w:t>
      </w:r>
      <w:r w:rsidRPr="000A0BE5">
        <w:rPr>
          <w:sz w:val="22"/>
          <w:szCs w:val="22"/>
          <w:lang w:val="sl-SI"/>
        </w:rPr>
        <w:t>Odlok</w:t>
      </w:r>
      <w:r>
        <w:rPr>
          <w:sz w:val="22"/>
          <w:szCs w:val="22"/>
          <w:lang w:val="sl-SI"/>
        </w:rPr>
        <w:t>om</w:t>
      </w:r>
      <w:r w:rsidRPr="000A0BE5">
        <w:rPr>
          <w:sz w:val="22"/>
          <w:szCs w:val="22"/>
          <w:lang w:val="sl-SI"/>
        </w:rPr>
        <w:t xml:space="preserve"> o razglasitvi srednjeveškega mestnega jedra Stare Ljubljane in Grajskega griča za kulturni in zgod. spomenik ter naravno znamenitost</w:t>
      </w:r>
      <w:r>
        <w:rPr>
          <w:sz w:val="22"/>
          <w:szCs w:val="22"/>
          <w:lang w:val="sl-SI"/>
        </w:rPr>
        <w:t xml:space="preserve"> (</w:t>
      </w:r>
      <w:r w:rsidRPr="000A0BE5">
        <w:rPr>
          <w:sz w:val="22"/>
          <w:szCs w:val="22"/>
          <w:lang w:val="sl-SI"/>
        </w:rPr>
        <w:t>Ur</w:t>
      </w:r>
      <w:r>
        <w:rPr>
          <w:sz w:val="22"/>
          <w:szCs w:val="22"/>
          <w:lang w:val="sl-SI"/>
        </w:rPr>
        <w:t xml:space="preserve">adni </w:t>
      </w:r>
      <w:r w:rsidRPr="000A0BE5">
        <w:rPr>
          <w:sz w:val="22"/>
          <w:szCs w:val="22"/>
          <w:lang w:val="sl-SI"/>
        </w:rPr>
        <w:t>l</w:t>
      </w:r>
      <w:r>
        <w:rPr>
          <w:sz w:val="22"/>
          <w:szCs w:val="22"/>
          <w:lang w:val="sl-SI"/>
        </w:rPr>
        <w:t>ist</w:t>
      </w:r>
      <w:r w:rsidRPr="000A0BE5">
        <w:rPr>
          <w:sz w:val="22"/>
          <w:szCs w:val="22"/>
          <w:lang w:val="sl-SI"/>
        </w:rPr>
        <w:t xml:space="preserve"> SRS, št. 5/86, 27/89,</w:t>
      </w:r>
      <w:r>
        <w:rPr>
          <w:sz w:val="22"/>
          <w:szCs w:val="22"/>
          <w:lang w:val="sl-SI"/>
        </w:rPr>
        <w:t xml:space="preserve"> 13/90 in</w:t>
      </w:r>
      <w:r w:rsidRPr="000A0BE5">
        <w:rPr>
          <w:sz w:val="22"/>
          <w:szCs w:val="22"/>
          <w:lang w:val="sl-SI"/>
        </w:rPr>
        <w:t xml:space="preserve"> Ur</w:t>
      </w:r>
      <w:r>
        <w:rPr>
          <w:sz w:val="22"/>
          <w:szCs w:val="22"/>
          <w:lang w:val="sl-SI"/>
        </w:rPr>
        <w:t xml:space="preserve">adi </w:t>
      </w:r>
      <w:r w:rsidRPr="000A0BE5">
        <w:rPr>
          <w:sz w:val="22"/>
          <w:szCs w:val="22"/>
          <w:lang w:val="sl-SI"/>
        </w:rPr>
        <w:t>l</w:t>
      </w:r>
      <w:r>
        <w:rPr>
          <w:sz w:val="22"/>
          <w:szCs w:val="22"/>
          <w:lang w:val="sl-SI"/>
        </w:rPr>
        <w:t>ist</w:t>
      </w:r>
      <w:r w:rsidRPr="000A0BE5">
        <w:rPr>
          <w:sz w:val="22"/>
          <w:szCs w:val="22"/>
          <w:lang w:val="sl-SI"/>
        </w:rPr>
        <w:t xml:space="preserve"> RS, št. </w:t>
      </w:r>
      <w:r>
        <w:rPr>
          <w:sz w:val="22"/>
          <w:szCs w:val="22"/>
          <w:lang w:val="sl-SI"/>
        </w:rPr>
        <w:t xml:space="preserve">27/91, </w:t>
      </w:r>
      <w:r w:rsidRPr="000A0BE5">
        <w:rPr>
          <w:sz w:val="22"/>
          <w:szCs w:val="22"/>
          <w:lang w:val="sl-SI"/>
        </w:rPr>
        <w:t>105/01</w:t>
      </w:r>
      <w:r>
        <w:rPr>
          <w:sz w:val="22"/>
          <w:szCs w:val="22"/>
          <w:lang w:val="sl-SI"/>
        </w:rPr>
        <w:t>);</w:t>
      </w:r>
    </w:p>
    <w:p w:rsidR="00C67545" w:rsidRPr="000A0BE5" w:rsidRDefault="00C67545" w:rsidP="00541049">
      <w:pPr>
        <w:pStyle w:val="Oznaenseznam"/>
        <w:numPr>
          <w:ilvl w:val="0"/>
          <w:numId w:val="32"/>
        </w:numPr>
        <w:jc w:val="both"/>
        <w:rPr>
          <w:sz w:val="22"/>
          <w:szCs w:val="22"/>
          <w:lang w:val="sl-SI"/>
        </w:rPr>
      </w:pPr>
      <w:r>
        <w:rPr>
          <w:sz w:val="22"/>
          <w:szCs w:val="22"/>
          <w:lang w:val="sl-SI"/>
        </w:rPr>
        <w:t xml:space="preserve">ima </w:t>
      </w:r>
      <w:r w:rsidRPr="00494646">
        <w:rPr>
          <w:sz w:val="22"/>
          <w:szCs w:val="22"/>
          <w:lang w:val="sl-SI"/>
        </w:rPr>
        <w:t xml:space="preserve">stavba </w:t>
      </w:r>
      <w:r>
        <w:rPr>
          <w:sz w:val="22"/>
          <w:szCs w:val="22"/>
          <w:lang w:val="sl-SI"/>
        </w:rPr>
        <w:t xml:space="preserve">na naslovu Gornji trg 44 status profane stavbne dediščine, vpisane v RKD pod </w:t>
      </w:r>
      <w:r w:rsidRPr="00494646">
        <w:rPr>
          <w:sz w:val="22"/>
          <w:szCs w:val="22"/>
          <w:lang w:val="sl-SI"/>
        </w:rPr>
        <w:t xml:space="preserve">EŠD </w:t>
      </w:r>
      <w:r>
        <w:rPr>
          <w:sz w:val="22"/>
          <w:szCs w:val="22"/>
          <w:lang w:val="sl-SI"/>
        </w:rPr>
        <w:t xml:space="preserve">18987 </w:t>
      </w:r>
      <w:r w:rsidRPr="00494646">
        <w:rPr>
          <w:sz w:val="22"/>
          <w:szCs w:val="22"/>
          <w:lang w:val="sl-SI"/>
        </w:rPr>
        <w:t xml:space="preserve">Ljubljana </w:t>
      </w:r>
      <w:r>
        <w:rPr>
          <w:sz w:val="22"/>
          <w:szCs w:val="22"/>
          <w:lang w:val="sl-SI"/>
        </w:rPr>
        <w:t>–</w:t>
      </w:r>
      <w:r w:rsidRPr="00494646">
        <w:rPr>
          <w:sz w:val="22"/>
          <w:szCs w:val="22"/>
          <w:lang w:val="sl-SI"/>
        </w:rPr>
        <w:t xml:space="preserve"> </w:t>
      </w:r>
      <w:r>
        <w:rPr>
          <w:sz w:val="22"/>
          <w:szCs w:val="22"/>
          <w:lang w:val="sl-SI"/>
        </w:rPr>
        <w:t xml:space="preserve">Hiša Gornji trg 44; </w:t>
      </w:r>
    </w:p>
    <w:p w:rsidR="00C67545" w:rsidRPr="00BD1811" w:rsidRDefault="00C67545" w:rsidP="00541049">
      <w:pPr>
        <w:pStyle w:val="Oznaenseznam"/>
        <w:numPr>
          <w:ilvl w:val="0"/>
          <w:numId w:val="32"/>
        </w:numPr>
        <w:jc w:val="both"/>
        <w:rPr>
          <w:sz w:val="22"/>
          <w:szCs w:val="22"/>
          <w:lang w:val="sl-SI"/>
        </w:rPr>
      </w:pPr>
      <w:r w:rsidRPr="00BD1811">
        <w:rPr>
          <w:sz w:val="22"/>
          <w:szCs w:val="22"/>
          <w:lang w:val="sl-SI"/>
        </w:rPr>
        <w:t>je bila stavba</w:t>
      </w:r>
      <w:r>
        <w:rPr>
          <w:sz w:val="22"/>
          <w:szCs w:val="22"/>
          <w:lang w:val="sl-SI"/>
        </w:rPr>
        <w:t xml:space="preserve"> na naslovu</w:t>
      </w:r>
      <w:r w:rsidRPr="00BD1811">
        <w:rPr>
          <w:sz w:val="22"/>
          <w:szCs w:val="22"/>
          <w:lang w:val="sl-SI"/>
        </w:rPr>
        <w:t xml:space="preserve"> </w:t>
      </w:r>
      <w:r>
        <w:rPr>
          <w:sz w:val="22"/>
          <w:szCs w:val="22"/>
          <w:lang w:val="sl-SI"/>
        </w:rPr>
        <w:t xml:space="preserve">Gornji trg 44 </w:t>
      </w:r>
      <w:r w:rsidRPr="00BD1811">
        <w:rPr>
          <w:sz w:val="22"/>
          <w:szCs w:val="22"/>
          <w:lang w:val="sl-SI"/>
        </w:rPr>
        <w:t xml:space="preserve"> izbrana za sofinanciranje v okviru programa »Ljubljana moje mesto« z razpisom v letu 20</w:t>
      </w:r>
      <w:r>
        <w:rPr>
          <w:sz w:val="22"/>
          <w:szCs w:val="22"/>
          <w:lang w:val="sl-SI"/>
        </w:rPr>
        <w:t>13</w:t>
      </w:r>
      <w:r w:rsidRPr="00BD1811">
        <w:rPr>
          <w:sz w:val="22"/>
          <w:szCs w:val="22"/>
          <w:lang w:val="sl-SI"/>
        </w:rPr>
        <w:t xml:space="preserve">, objavljenem v Uradnem listu RS št. </w:t>
      </w:r>
      <w:r>
        <w:rPr>
          <w:sz w:val="22"/>
          <w:szCs w:val="22"/>
          <w:lang w:val="sl-SI"/>
        </w:rPr>
        <w:t>30</w:t>
      </w:r>
      <w:r w:rsidRPr="00BD1811">
        <w:rPr>
          <w:sz w:val="22"/>
          <w:szCs w:val="22"/>
          <w:lang w:val="sl-SI"/>
        </w:rPr>
        <w:t>/</w:t>
      </w:r>
      <w:r>
        <w:rPr>
          <w:sz w:val="22"/>
          <w:szCs w:val="22"/>
          <w:lang w:val="sl-SI"/>
        </w:rPr>
        <w:t>13 z</w:t>
      </w:r>
      <w:r w:rsidRPr="00BD1811">
        <w:rPr>
          <w:sz w:val="22"/>
          <w:szCs w:val="22"/>
          <w:lang w:val="sl-SI"/>
        </w:rPr>
        <w:t xml:space="preserve"> </w:t>
      </w:r>
      <w:r>
        <w:rPr>
          <w:sz w:val="22"/>
          <w:szCs w:val="22"/>
          <w:lang w:val="sl-SI"/>
        </w:rPr>
        <w:t>12. 4. 2013</w:t>
      </w:r>
      <w:r w:rsidRPr="00BD1811">
        <w:rPr>
          <w:sz w:val="22"/>
          <w:szCs w:val="22"/>
          <w:lang w:val="sl-SI"/>
        </w:rPr>
        <w:t xml:space="preserve">, s Sklepom </w:t>
      </w:r>
      <w:r>
        <w:rPr>
          <w:sz w:val="22"/>
          <w:szCs w:val="22"/>
          <w:lang w:val="sl-SI"/>
        </w:rPr>
        <w:t xml:space="preserve">direktorice </w:t>
      </w:r>
      <w:r w:rsidRPr="00BD1811">
        <w:rPr>
          <w:sz w:val="22"/>
          <w:szCs w:val="22"/>
          <w:lang w:val="sl-SI"/>
        </w:rPr>
        <w:t xml:space="preserve">MOL št.: </w:t>
      </w:r>
      <w:r>
        <w:rPr>
          <w:sz w:val="22"/>
          <w:szCs w:val="22"/>
          <w:lang w:val="sl-SI"/>
        </w:rPr>
        <w:t>622-9/2013-24</w:t>
      </w:r>
      <w:r w:rsidRPr="00BD1811">
        <w:rPr>
          <w:sz w:val="22"/>
          <w:szCs w:val="22"/>
          <w:lang w:val="sl-SI"/>
        </w:rPr>
        <w:t xml:space="preserve"> </w:t>
      </w:r>
      <w:r>
        <w:rPr>
          <w:sz w:val="22"/>
          <w:szCs w:val="22"/>
          <w:lang w:val="sl-SI"/>
        </w:rPr>
        <w:t>z</w:t>
      </w:r>
      <w:r w:rsidRPr="00BD1811">
        <w:rPr>
          <w:sz w:val="22"/>
          <w:szCs w:val="22"/>
          <w:lang w:val="sl-SI"/>
        </w:rPr>
        <w:t xml:space="preserve"> </w:t>
      </w:r>
      <w:r>
        <w:rPr>
          <w:sz w:val="22"/>
          <w:szCs w:val="22"/>
          <w:lang w:val="sl-SI"/>
        </w:rPr>
        <w:t xml:space="preserve">29. 7. 2013 </w:t>
      </w:r>
      <w:r w:rsidRPr="00BD1811">
        <w:rPr>
          <w:sz w:val="22"/>
          <w:szCs w:val="22"/>
          <w:lang w:val="sl-SI"/>
        </w:rPr>
        <w:t>ter je po razpisnih merilih in izdanem sklepu iz prejšnje alin</w:t>
      </w:r>
      <w:r>
        <w:rPr>
          <w:sz w:val="22"/>
          <w:szCs w:val="22"/>
          <w:lang w:val="sl-SI"/>
        </w:rPr>
        <w:t>eje upravičena do 33</w:t>
      </w:r>
      <w:r w:rsidRPr="00BD1811">
        <w:rPr>
          <w:sz w:val="22"/>
          <w:szCs w:val="22"/>
          <w:lang w:val="sl-SI"/>
        </w:rPr>
        <w:t xml:space="preserve"> % (</w:t>
      </w:r>
      <w:r>
        <w:rPr>
          <w:sz w:val="22"/>
          <w:szCs w:val="22"/>
          <w:lang w:val="sl-SI"/>
        </w:rPr>
        <w:t>triintrideset</w:t>
      </w:r>
      <w:r w:rsidRPr="00BD1811">
        <w:rPr>
          <w:sz w:val="22"/>
          <w:szCs w:val="22"/>
          <w:lang w:val="sl-SI"/>
        </w:rPr>
        <w:t>odstotnega) sofinanciranja iz sredstev Ljubljana - moje mesto;</w:t>
      </w:r>
    </w:p>
    <w:p w:rsidR="00C67545" w:rsidRPr="00BD1811" w:rsidRDefault="00C67545" w:rsidP="00541049">
      <w:pPr>
        <w:pStyle w:val="Oznaenseznam"/>
        <w:numPr>
          <w:ilvl w:val="0"/>
          <w:numId w:val="32"/>
        </w:numPr>
        <w:jc w:val="both"/>
        <w:rPr>
          <w:sz w:val="22"/>
          <w:szCs w:val="22"/>
          <w:lang w:val="sl-SI"/>
        </w:rPr>
      </w:pPr>
      <w:r w:rsidRPr="00BD1811">
        <w:rPr>
          <w:sz w:val="22"/>
          <w:szCs w:val="22"/>
          <w:lang w:val="sl-SI"/>
        </w:rPr>
        <w:t xml:space="preserve">je stavba z naslovom </w:t>
      </w:r>
      <w:r>
        <w:rPr>
          <w:sz w:val="22"/>
          <w:szCs w:val="22"/>
          <w:lang w:val="sl-SI"/>
        </w:rPr>
        <w:t xml:space="preserve">Gornji trg 44 </w:t>
      </w:r>
      <w:r w:rsidRPr="00BD1811">
        <w:rPr>
          <w:sz w:val="22"/>
          <w:szCs w:val="22"/>
          <w:lang w:val="sl-SI"/>
        </w:rPr>
        <w:t xml:space="preserve">predvidena za obnovo v okviru programa Ljubljana - moje mesto, objavljenem v </w:t>
      </w:r>
      <w:r w:rsidRPr="000B7936">
        <w:rPr>
          <w:sz w:val="22"/>
          <w:szCs w:val="22"/>
          <w:lang w:val="sl-SI"/>
        </w:rPr>
        <w:t xml:space="preserve">Odloku o proračunu Mestne občine Ljubljana za leto 2019 (Uradni list RS, št. 46/18) </w:t>
      </w:r>
      <w:r w:rsidRPr="00BD1811">
        <w:rPr>
          <w:sz w:val="22"/>
          <w:szCs w:val="22"/>
          <w:lang w:val="sl-SI"/>
        </w:rPr>
        <w:t xml:space="preserve">in da so sredstva predvidena </w:t>
      </w:r>
      <w:r>
        <w:rPr>
          <w:sz w:val="22"/>
          <w:szCs w:val="22"/>
          <w:lang w:val="sl-SI"/>
        </w:rPr>
        <w:t xml:space="preserve">v rebalansu proračuna MOL za leto 2019 </w:t>
      </w:r>
      <w:r w:rsidRPr="00BD1811">
        <w:rPr>
          <w:sz w:val="22"/>
          <w:szCs w:val="22"/>
          <w:lang w:val="sl-SI"/>
        </w:rPr>
        <w:t xml:space="preserve">v okviru NRP 7560-10-0142, proračunska postavka 062099 </w:t>
      </w:r>
      <w:r>
        <w:rPr>
          <w:sz w:val="22"/>
          <w:szCs w:val="22"/>
          <w:lang w:val="sl-SI"/>
        </w:rPr>
        <w:t>na kontu 4314 in 4205.</w:t>
      </w:r>
    </w:p>
    <w:p w:rsidR="00C67545" w:rsidRPr="00CA434B" w:rsidRDefault="00C67545" w:rsidP="00C67545">
      <w:pPr>
        <w:pStyle w:val="Oznaenseznam"/>
        <w:rPr>
          <w:lang w:val="sl-SI"/>
        </w:rPr>
      </w:pPr>
    </w:p>
    <w:p w:rsidR="00C67545" w:rsidRPr="00CA434B" w:rsidRDefault="00C67545" w:rsidP="00C67545">
      <w:pPr>
        <w:pStyle w:val="Oznaenseznam"/>
        <w:rPr>
          <w:lang w:val="sl-SI"/>
        </w:rPr>
      </w:pPr>
    </w:p>
    <w:p w:rsidR="00C67545" w:rsidRPr="007F5E72" w:rsidRDefault="00C67545" w:rsidP="00541049">
      <w:pPr>
        <w:pStyle w:val="Naslov7"/>
        <w:keepNext/>
        <w:numPr>
          <w:ilvl w:val="0"/>
          <w:numId w:val="22"/>
        </w:numPr>
        <w:tabs>
          <w:tab w:val="clear" w:pos="1997"/>
          <w:tab w:val="num" w:pos="1134"/>
        </w:tabs>
        <w:spacing w:before="0" w:after="0"/>
        <w:ind w:left="0" w:firstLine="0"/>
        <w:rPr>
          <w:i w:val="0"/>
          <w:sz w:val="22"/>
          <w:szCs w:val="22"/>
        </w:rPr>
      </w:pPr>
      <w:r w:rsidRPr="007F5E72">
        <w:rPr>
          <w:i w:val="0"/>
          <w:sz w:val="22"/>
          <w:szCs w:val="22"/>
        </w:rPr>
        <w:t>PREDMET POGODBE</w:t>
      </w:r>
    </w:p>
    <w:p w:rsidR="00C67545" w:rsidRPr="007F5E72" w:rsidRDefault="00C67545" w:rsidP="00C67545">
      <w:pPr>
        <w:jc w:val="center"/>
        <w:rPr>
          <w:i w:val="0"/>
          <w:sz w:val="22"/>
          <w:szCs w:val="22"/>
        </w:rPr>
      </w:pPr>
    </w:p>
    <w:p w:rsidR="00C67545" w:rsidRPr="007F5E72" w:rsidRDefault="00C67545" w:rsidP="00C67545">
      <w:pPr>
        <w:jc w:val="center"/>
        <w:rPr>
          <w:i w:val="0"/>
          <w:sz w:val="22"/>
          <w:szCs w:val="22"/>
        </w:rPr>
      </w:pPr>
      <w:r w:rsidRPr="007F5E72">
        <w:rPr>
          <w:i w:val="0"/>
          <w:sz w:val="22"/>
          <w:szCs w:val="22"/>
        </w:rPr>
        <w:t>2. člen</w:t>
      </w:r>
    </w:p>
    <w:p w:rsidR="00C67545" w:rsidRPr="007F5E72" w:rsidRDefault="00C67545" w:rsidP="00C67545">
      <w:pPr>
        <w:jc w:val="both"/>
        <w:rPr>
          <w:i w:val="0"/>
          <w:sz w:val="22"/>
          <w:szCs w:val="22"/>
        </w:rPr>
      </w:pPr>
    </w:p>
    <w:p w:rsidR="00C67545" w:rsidRPr="007F5E72" w:rsidRDefault="00C67545" w:rsidP="00C67545">
      <w:pPr>
        <w:jc w:val="both"/>
        <w:rPr>
          <w:i w:val="0"/>
          <w:sz w:val="22"/>
          <w:szCs w:val="22"/>
        </w:rPr>
      </w:pPr>
      <w:r w:rsidRPr="007F5E72">
        <w:rPr>
          <w:i w:val="0"/>
          <w:sz w:val="22"/>
          <w:szCs w:val="22"/>
        </w:rPr>
        <w:t>Naročniki oddajo, izvajalec pa</w:t>
      </w:r>
      <w:r>
        <w:rPr>
          <w:i w:val="0"/>
          <w:sz w:val="22"/>
          <w:szCs w:val="22"/>
        </w:rPr>
        <w:t xml:space="preserve"> prevzame </w:t>
      </w:r>
      <w:r w:rsidRPr="002F396C">
        <w:rPr>
          <w:i w:val="0"/>
          <w:sz w:val="22"/>
          <w:szCs w:val="22"/>
        </w:rPr>
        <w:t xml:space="preserve">izvedbo gradbeno-obrtniških del pri obnovi </w:t>
      </w:r>
      <w:r>
        <w:rPr>
          <w:i w:val="0"/>
          <w:sz w:val="22"/>
          <w:szCs w:val="22"/>
        </w:rPr>
        <w:t>štirih</w:t>
      </w:r>
      <w:r w:rsidRPr="002F396C">
        <w:rPr>
          <w:i w:val="0"/>
          <w:sz w:val="22"/>
          <w:szCs w:val="22"/>
        </w:rPr>
        <w:t xml:space="preserve"> uličnih pročelij s stavbnim pohištvom </w:t>
      </w:r>
      <w:r>
        <w:rPr>
          <w:i w:val="0"/>
          <w:sz w:val="22"/>
          <w:szCs w:val="22"/>
        </w:rPr>
        <w:t>in strehe na</w:t>
      </w:r>
      <w:r w:rsidRPr="002F396C">
        <w:rPr>
          <w:i w:val="0"/>
          <w:sz w:val="22"/>
          <w:szCs w:val="22"/>
        </w:rPr>
        <w:t xml:space="preserve"> stavbi na naslovu </w:t>
      </w:r>
      <w:r>
        <w:rPr>
          <w:i w:val="0"/>
          <w:sz w:val="22"/>
          <w:szCs w:val="22"/>
        </w:rPr>
        <w:t xml:space="preserve">Gornji trg 44 </w:t>
      </w:r>
      <w:r w:rsidRPr="00B76B34">
        <w:rPr>
          <w:i w:val="0"/>
          <w:sz w:val="22"/>
          <w:szCs w:val="22"/>
        </w:rPr>
        <w:t xml:space="preserve">v Ljubljani v okviru projekta Ljubljana – moje mesto, vse v skladu z razpisno dokumentacijo št. </w:t>
      </w:r>
      <w:r>
        <w:rPr>
          <w:i w:val="0"/>
          <w:sz w:val="22"/>
          <w:szCs w:val="22"/>
        </w:rPr>
        <w:t>430-695/2019</w:t>
      </w:r>
      <w:r w:rsidRPr="00B76B34">
        <w:rPr>
          <w:i w:val="0"/>
          <w:sz w:val="22"/>
          <w:szCs w:val="22"/>
        </w:rPr>
        <w:t>-_________ z dne  __________ in s ponudbo izvajalca št. ___________  z dne __________, ki sta</w:t>
      </w:r>
      <w:r w:rsidRPr="007F5E72">
        <w:rPr>
          <w:i w:val="0"/>
          <w:sz w:val="22"/>
          <w:szCs w:val="22"/>
        </w:rPr>
        <w:t xml:space="preserve"> kot prilogi sestavna dela  te pogodbe, ter v skladu z določili te pogodbe. </w:t>
      </w:r>
    </w:p>
    <w:p w:rsidR="00C67545" w:rsidRPr="007F5E72" w:rsidRDefault="00C67545" w:rsidP="00C67545">
      <w:pPr>
        <w:jc w:val="both"/>
        <w:rPr>
          <w:i w:val="0"/>
          <w:sz w:val="22"/>
          <w:szCs w:val="22"/>
        </w:rPr>
      </w:pPr>
    </w:p>
    <w:p w:rsidR="00C67545" w:rsidRPr="007F5E72" w:rsidRDefault="00C67545" w:rsidP="00C67545">
      <w:pPr>
        <w:jc w:val="both"/>
        <w:rPr>
          <w:i w:val="0"/>
          <w:sz w:val="22"/>
          <w:szCs w:val="22"/>
        </w:rPr>
      </w:pPr>
    </w:p>
    <w:p w:rsidR="00C67545" w:rsidRPr="007F5E72" w:rsidRDefault="00C67545" w:rsidP="00541049">
      <w:pPr>
        <w:pStyle w:val="Naslov7"/>
        <w:keepNext/>
        <w:numPr>
          <w:ilvl w:val="0"/>
          <w:numId w:val="22"/>
        </w:numPr>
        <w:tabs>
          <w:tab w:val="clear" w:pos="1997"/>
          <w:tab w:val="num" w:pos="1134"/>
        </w:tabs>
        <w:spacing w:before="0" w:after="0"/>
        <w:ind w:left="0" w:firstLine="0"/>
        <w:rPr>
          <w:i w:val="0"/>
          <w:sz w:val="22"/>
          <w:szCs w:val="22"/>
        </w:rPr>
      </w:pPr>
      <w:r w:rsidRPr="007F5E72">
        <w:rPr>
          <w:i w:val="0"/>
          <w:sz w:val="22"/>
          <w:szCs w:val="22"/>
        </w:rPr>
        <w:t>VRSTA IN OBSEG POGODBENIH DEL</w:t>
      </w:r>
    </w:p>
    <w:p w:rsidR="00C67545" w:rsidRPr="007F5E72" w:rsidRDefault="00C67545" w:rsidP="00C67545">
      <w:pPr>
        <w:jc w:val="both"/>
        <w:rPr>
          <w:i w:val="0"/>
          <w:sz w:val="22"/>
          <w:szCs w:val="22"/>
        </w:rPr>
      </w:pPr>
    </w:p>
    <w:p w:rsidR="00C67545" w:rsidRPr="007F5E72" w:rsidRDefault="00C67545" w:rsidP="00C67545">
      <w:pPr>
        <w:jc w:val="center"/>
        <w:rPr>
          <w:i w:val="0"/>
          <w:sz w:val="22"/>
          <w:szCs w:val="22"/>
        </w:rPr>
      </w:pPr>
      <w:r w:rsidRPr="007F5E72">
        <w:rPr>
          <w:i w:val="0"/>
          <w:sz w:val="22"/>
          <w:szCs w:val="22"/>
        </w:rPr>
        <w:t>3. člen</w:t>
      </w:r>
    </w:p>
    <w:p w:rsidR="00C67545" w:rsidRPr="007F5E72" w:rsidRDefault="00C67545" w:rsidP="00C67545">
      <w:pPr>
        <w:rPr>
          <w:i w:val="0"/>
          <w:sz w:val="22"/>
          <w:szCs w:val="22"/>
        </w:rPr>
      </w:pPr>
    </w:p>
    <w:p w:rsidR="00C67545" w:rsidRPr="007F5E72" w:rsidRDefault="00C67545" w:rsidP="00C67545">
      <w:pPr>
        <w:jc w:val="both"/>
        <w:rPr>
          <w:i w:val="0"/>
          <w:sz w:val="22"/>
          <w:szCs w:val="22"/>
        </w:rPr>
      </w:pPr>
      <w:r w:rsidRPr="007F5E72">
        <w:rPr>
          <w:i w:val="0"/>
          <w:sz w:val="22"/>
          <w:szCs w:val="22"/>
        </w:rPr>
        <w:t xml:space="preserve">Vrsta in obseg pogodbenih del sta podrobno določena v popisu del </w:t>
      </w:r>
      <w:r>
        <w:rPr>
          <w:i w:val="0"/>
          <w:sz w:val="22"/>
          <w:szCs w:val="22"/>
        </w:rPr>
        <w:t>št.: Verzija 1906/2019-1 z 22. 2. 2019</w:t>
      </w:r>
      <w:r w:rsidRPr="007F5E72">
        <w:rPr>
          <w:i w:val="0"/>
          <w:sz w:val="22"/>
          <w:szCs w:val="22"/>
        </w:rPr>
        <w:t>, ki je sestavni del razpisne dokumentacije, navedene v prejšnjem členu.</w:t>
      </w:r>
    </w:p>
    <w:p w:rsidR="00C67545" w:rsidRPr="007F5E72" w:rsidRDefault="00C67545" w:rsidP="00C67545">
      <w:pPr>
        <w:jc w:val="both"/>
        <w:rPr>
          <w:i w:val="0"/>
          <w:sz w:val="22"/>
          <w:szCs w:val="22"/>
        </w:rPr>
      </w:pPr>
    </w:p>
    <w:p w:rsidR="00C67545" w:rsidRPr="007F5E72" w:rsidRDefault="00C67545" w:rsidP="00C67545">
      <w:pPr>
        <w:jc w:val="both"/>
        <w:rPr>
          <w:i w:val="0"/>
          <w:sz w:val="22"/>
          <w:szCs w:val="22"/>
        </w:rPr>
      </w:pPr>
    </w:p>
    <w:p w:rsidR="00C67545" w:rsidRPr="007F5E72" w:rsidRDefault="00C67545" w:rsidP="00541049">
      <w:pPr>
        <w:pStyle w:val="Naslov7"/>
        <w:keepNext/>
        <w:numPr>
          <w:ilvl w:val="0"/>
          <w:numId w:val="22"/>
        </w:numPr>
        <w:tabs>
          <w:tab w:val="clear" w:pos="1997"/>
          <w:tab w:val="num" w:pos="1134"/>
        </w:tabs>
        <w:spacing w:before="0" w:after="0"/>
        <w:ind w:left="0" w:firstLine="0"/>
        <w:rPr>
          <w:i w:val="0"/>
          <w:sz w:val="22"/>
          <w:szCs w:val="22"/>
        </w:rPr>
      </w:pPr>
      <w:r w:rsidRPr="007F5E72">
        <w:rPr>
          <w:i w:val="0"/>
          <w:sz w:val="22"/>
          <w:szCs w:val="22"/>
        </w:rPr>
        <w:t>CENA POGODBENIH DEL</w:t>
      </w:r>
    </w:p>
    <w:p w:rsidR="00C67545" w:rsidRPr="007F5E72" w:rsidRDefault="00C67545" w:rsidP="00C67545">
      <w:pPr>
        <w:rPr>
          <w:i w:val="0"/>
          <w:sz w:val="22"/>
          <w:szCs w:val="22"/>
        </w:rPr>
      </w:pPr>
    </w:p>
    <w:p w:rsidR="00C67545" w:rsidRPr="007F5E72" w:rsidRDefault="00C67545" w:rsidP="00C67545">
      <w:pPr>
        <w:jc w:val="center"/>
        <w:rPr>
          <w:i w:val="0"/>
          <w:sz w:val="22"/>
          <w:szCs w:val="22"/>
        </w:rPr>
      </w:pPr>
      <w:r w:rsidRPr="007F5E72">
        <w:rPr>
          <w:i w:val="0"/>
          <w:sz w:val="22"/>
          <w:szCs w:val="22"/>
        </w:rPr>
        <w:t>4. člen</w:t>
      </w:r>
    </w:p>
    <w:p w:rsidR="00C67545" w:rsidRPr="007F5E72" w:rsidRDefault="00C67545" w:rsidP="00C67545">
      <w:pPr>
        <w:jc w:val="both"/>
        <w:rPr>
          <w:i w:val="0"/>
          <w:sz w:val="22"/>
          <w:szCs w:val="22"/>
        </w:rPr>
      </w:pPr>
    </w:p>
    <w:p w:rsidR="00C67545" w:rsidRPr="007F5E72" w:rsidRDefault="00C67545" w:rsidP="00C67545">
      <w:pPr>
        <w:jc w:val="both"/>
        <w:rPr>
          <w:i w:val="0"/>
          <w:sz w:val="22"/>
          <w:szCs w:val="22"/>
        </w:rPr>
      </w:pPr>
      <w:r w:rsidRPr="007F5E72">
        <w:rPr>
          <w:i w:val="0"/>
          <w:sz w:val="22"/>
          <w:szCs w:val="22"/>
        </w:rPr>
        <w:t>Cena pogodbenih del (pogodbena cena) je določena s klavzulo »cena na enoto« na podlagi izvajalčevega ponudbenega predračuna št. ______________  z dne ____________, ki je kot priloga sestavni del te pogodbe, in znaša:</w:t>
      </w:r>
    </w:p>
    <w:p w:rsidR="00C67545" w:rsidRPr="007F5E72" w:rsidRDefault="00C67545" w:rsidP="00C67545">
      <w:pPr>
        <w:tabs>
          <w:tab w:val="decimal" w:pos="4678"/>
        </w:tabs>
        <w:jc w:val="both"/>
        <w:rPr>
          <w:i w:val="0"/>
          <w:sz w:val="22"/>
          <w:szCs w:val="22"/>
        </w:rPr>
      </w:pPr>
    </w:p>
    <w:p w:rsidR="00C67545" w:rsidRPr="007F5E72" w:rsidRDefault="00C67545" w:rsidP="00C67545">
      <w:pPr>
        <w:tabs>
          <w:tab w:val="decimal" w:pos="4678"/>
        </w:tabs>
        <w:jc w:val="center"/>
        <w:rPr>
          <w:i w:val="0"/>
          <w:sz w:val="22"/>
          <w:szCs w:val="22"/>
        </w:rPr>
      </w:pPr>
      <w:r w:rsidRPr="007F5E72">
        <w:rPr>
          <w:i w:val="0"/>
          <w:sz w:val="22"/>
          <w:szCs w:val="22"/>
        </w:rPr>
        <w:t>__________  EUR brez DDV</w:t>
      </w:r>
    </w:p>
    <w:p w:rsidR="00C67545" w:rsidRPr="007F5E72" w:rsidRDefault="00C67545" w:rsidP="00C67545">
      <w:pPr>
        <w:tabs>
          <w:tab w:val="decimal" w:pos="4678"/>
        </w:tabs>
        <w:jc w:val="center"/>
        <w:rPr>
          <w:i w:val="0"/>
          <w:sz w:val="22"/>
          <w:szCs w:val="22"/>
        </w:rPr>
      </w:pPr>
    </w:p>
    <w:p w:rsidR="00C67545" w:rsidRPr="007F5E72" w:rsidRDefault="00C67545" w:rsidP="00C67545">
      <w:pPr>
        <w:tabs>
          <w:tab w:val="decimal" w:pos="4678"/>
        </w:tabs>
        <w:jc w:val="center"/>
        <w:rPr>
          <w:b/>
          <w:i w:val="0"/>
          <w:sz w:val="22"/>
          <w:szCs w:val="22"/>
        </w:rPr>
      </w:pPr>
      <w:r w:rsidRPr="007F5E72">
        <w:rPr>
          <w:b/>
          <w:i w:val="0"/>
          <w:sz w:val="22"/>
          <w:szCs w:val="22"/>
        </w:rPr>
        <w:t>____________ EUR   z   DDV</w:t>
      </w:r>
    </w:p>
    <w:p w:rsidR="00C67545" w:rsidRPr="007F5E72" w:rsidRDefault="00C67545" w:rsidP="00C67545">
      <w:pPr>
        <w:jc w:val="center"/>
        <w:rPr>
          <w:i w:val="0"/>
          <w:sz w:val="22"/>
          <w:szCs w:val="22"/>
        </w:rPr>
      </w:pPr>
    </w:p>
    <w:p w:rsidR="00C67545" w:rsidRPr="007F5E72" w:rsidRDefault="00C67545" w:rsidP="00C67545">
      <w:pPr>
        <w:jc w:val="center"/>
        <w:rPr>
          <w:i w:val="0"/>
          <w:sz w:val="22"/>
          <w:szCs w:val="22"/>
        </w:rPr>
      </w:pPr>
      <w:r w:rsidRPr="007F5E72">
        <w:rPr>
          <w:i w:val="0"/>
          <w:sz w:val="22"/>
          <w:szCs w:val="22"/>
        </w:rPr>
        <w:t>( z besedo: ____________________ in __/100).</w:t>
      </w:r>
    </w:p>
    <w:p w:rsidR="00C67545" w:rsidRPr="007F5E72" w:rsidRDefault="00C67545" w:rsidP="00C67545">
      <w:pPr>
        <w:jc w:val="both"/>
        <w:rPr>
          <w:i w:val="0"/>
          <w:sz w:val="22"/>
          <w:szCs w:val="22"/>
        </w:rPr>
      </w:pPr>
    </w:p>
    <w:p w:rsidR="00C67545" w:rsidRDefault="00C67545" w:rsidP="00C67545">
      <w:pPr>
        <w:jc w:val="both"/>
        <w:rPr>
          <w:i w:val="0"/>
          <w:sz w:val="22"/>
          <w:szCs w:val="22"/>
        </w:rPr>
      </w:pPr>
      <w:r w:rsidRPr="007F5E72">
        <w:rPr>
          <w:i w:val="0"/>
          <w:sz w:val="22"/>
          <w:szCs w:val="22"/>
        </w:rPr>
        <w:t>Pogodbena cena je izračunana na dan ____________ in</w:t>
      </w:r>
      <w:r w:rsidRPr="007F5E72">
        <w:rPr>
          <w:i w:val="0"/>
          <w:color w:val="FF0000"/>
          <w:sz w:val="22"/>
          <w:szCs w:val="22"/>
        </w:rPr>
        <w:t xml:space="preserve"> </w:t>
      </w:r>
      <w:r w:rsidRPr="007F5E72">
        <w:rPr>
          <w:i w:val="0"/>
          <w:sz w:val="22"/>
          <w:szCs w:val="22"/>
        </w:rPr>
        <w:t xml:space="preserve">vključuje tudi davek na dodano vrednost (DDV). </w:t>
      </w:r>
    </w:p>
    <w:p w:rsidR="00C67545" w:rsidRDefault="00C67545" w:rsidP="00C67545">
      <w:pPr>
        <w:jc w:val="both"/>
        <w:rPr>
          <w:i w:val="0"/>
          <w:sz w:val="22"/>
          <w:szCs w:val="22"/>
        </w:rPr>
      </w:pPr>
    </w:p>
    <w:p w:rsidR="00C67545" w:rsidRPr="007F5E72" w:rsidRDefault="00C67545" w:rsidP="00C67545">
      <w:pPr>
        <w:jc w:val="both"/>
        <w:rPr>
          <w:i w:val="0"/>
          <w:sz w:val="22"/>
          <w:szCs w:val="22"/>
        </w:rPr>
      </w:pPr>
      <w:r w:rsidRPr="007F5E72">
        <w:rPr>
          <w:i w:val="0"/>
          <w:sz w:val="22"/>
          <w:szCs w:val="22"/>
        </w:rPr>
        <w:t>Cene na enoto so fiksne za ves čas izvedbe do uspešne primopredaje pogodbenih del. Končna pogodbena cena bo razvidna iz končnega obračuna. V kolikor bi prišlo do odstopanja od te pogodbe, je potrebno skleniti aneks k pogodbi.</w:t>
      </w:r>
    </w:p>
    <w:p w:rsidR="00C67545" w:rsidRPr="007F5E72" w:rsidRDefault="00C67545" w:rsidP="00C67545">
      <w:pPr>
        <w:jc w:val="both"/>
        <w:rPr>
          <w:i w:val="0"/>
          <w:sz w:val="22"/>
          <w:szCs w:val="22"/>
        </w:rPr>
      </w:pPr>
    </w:p>
    <w:p w:rsidR="00C67545" w:rsidRPr="007F5E72" w:rsidRDefault="00C67545" w:rsidP="00C67545">
      <w:pPr>
        <w:jc w:val="center"/>
        <w:rPr>
          <w:i w:val="0"/>
          <w:sz w:val="22"/>
          <w:szCs w:val="22"/>
        </w:rPr>
      </w:pPr>
      <w:r w:rsidRPr="007F5E72">
        <w:rPr>
          <w:i w:val="0"/>
          <w:sz w:val="22"/>
          <w:szCs w:val="22"/>
        </w:rPr>
        <w:t>5. člen</w:t>
      </w:r>
    </w:p>
    <w:p w:rsidR="00C67545" w:rsidRPr="007F5E72" w:rsidRDefault="00C67545" w:rsidP="00C67545">
      <w:pPr>
        <w:jc w:val="center"/>
        <w:rPr>
          <w:i w:val="0"/>
          <w:sz w:val="22"/>
          <w:szCs w:val="22"/>
        </w:rPr>
      </w:pPr>
    </w:p>
    <w:p w:rsidR="00C67545" w:rsidRPr="005850CE" w:rsidRDefault="00C67545" w:rsidP="00C67545">
      <w:pPr>
        <w:jc w:val="both"/>
        <w:rPr>
          <w:i w:val="0"/>
          <w:sz w:val="22"/>
          <w:szCs w:val="22"/>
        </w:rPr>
      </w:pPr>
      <w:r w:rsidRPr="005850CE">
        <w:rPr>
          <w:i w:val="0"/>
          <w:sz w:val="22"/>
          <w:szCs w:val="22"/>
        </w:rPr>
        <w:t xml:space="preserve">Deleži, po katerih bodo MOL iz sredstev projekta Ljubljana – moje mesto (v nadaljevanju: LMM) in lastniki objekta kot naročniki, plačali pogodbeno ceno iz prejšnjega člena, znašajo </w:t>
      </w:r>
      <w:r w:rsidRPr="005850CE">
        <w:rPr>
          <w:b/>
          <w:i w:val="0"/>
          <w:sz w:val="22"/>
          <w:szCs w:val="22"/>
        </w:rPr>
        <w:t xml:space="preserve"> </w:t>
      </w:r>
      <w:r>
        <w:rPr>
          <w:b/>
          <w:i w:val="0"/>
          <w:sz w:val="22"/>
          <w:szCs w:val="22"/>
        </w:rPr>
        <w:t>33</w:t>
      </w:r>
      <w:r w:rsidRPr="005850CE">
        <w:rPr>
          <w:b/>
          <w:i w:val="0"/>
          <w:sz w:val="22"/>
          <w:szCs w:val="22"/>
        </w:rPr>
        <w:t xml:space="preserve"> %  </w:t>
      </w:r>
      <w:r>
        <w:rPr>
          <w:b/>
          <w:i w:val="0"/>
          <w:sz w:val="22"/>
          <w:szCs w:val="22"/>
        </w:rPr>
        <w:t xml:space="preserve">(triintrideset </w:t>
      </w:r>
      <w:r w:rsidRPr="005850CE">
        <w:rPr>
          <w:b/>
          <w:i w:val="0"/>
          <w:sz w:val="22"/>
          <w:szCs w:val="22"/>
        </w:rPr>
        <w:t xml:space="preserve"> odstotkov) pogodbene vrednosti za MOL iz LMM</w:t>
      </w:r>
      <w:r w:rsidRPr="005850CE">
        <w:rPr>
          <w:i w:val="0"/>
          <w:sz w:val="22"/>
          <w:szCs w:val="22"/>
        </w:rPr>
        <w:t xml:space="preserve"> in </w:t>
      </w:r>
      <w:r>
        <w:rPr>
          <w:b/>
          <w:i w:val="0"/>
          <w:sz w:val="22"/>
          <w:szCs w:val="22"/>
        </w:rPr>
        <w:t>67</w:t>
      </w:r>
      <w:r w:rsidRPr="005850CE">
        <w:rPr>
          <w:b/>
          <w:i w:val="0"/>
          <w:sz w:val="22"/>
          <w:szCs w:val="22"/>
        </w:rPr>
        <w:t xml:space="preserve"> % (</w:t>
      </w:r>
      <w:r>
        <w:rPr>
          <w:b/>
          <w:i w:val="0"/>
          <w:sz w:val="22"/>
          <w:szCs w:val="22"/>
        </w:rPr>
        <w:t>sedeminšestd</w:t>
      </w:r>
      <w:r w:rsidRPr="005850CE">
        <w:rPr>
          <w:b/>
          <w:i w:val="0"/>
          <w:sz w:val="22"/>
          <w:szCs w:val="22"/>
        </w:rPr>
        <w:t>eset odstotkov) pogodbene vrednosti za lastnike objekta.</w:t>
      </w:r>
      <w:r w:rsidRPr="005850CE">
        <w:rPr>
          <w:i w:val="0"/>
          <w:sz w:val="22"/>
          <w:szCs w:val="22"/>
        </w:rPr>
        <w:t xml:space="preserve"> Razmerje financiranja je določeno skladno s pogoji iz javnega razpisa za sofinanciranje obnov stavbnih lupin v okviru programa Ljubljana - moje mesto</w:t>
      </w:r>
      <w:r w:rsidRPr="00013B3E">
        <w:rPr>
          <w:i w:val="0"/>
          <w:sz w:val="22"/>
          <w:szCs w:val="22"/>
        </w:rPr>
        <w:t xml:space="preserve">, objavljenem v Uradnem </w:t>
      </w:r>
      <w:r>
        <w:rPr>
          <w:i w:val="0"/>
          <w:sz w:val="22"/>
          <w:szCs w:val="22"/>
        </w:rPr>
        <w:t>listu RS št. 30/13 z 12. 4. 2013, in</w:t>
      </w:r>
      <w:r w:rsidRPr="00013B3E">
        <w:rPr>
          <w:i w:val="0"/>
          <w:sz w:val="22"/>
          <w:szCs w:val="22"/>
        </w:rPr>
        <w:t xml:space="preserve"> s Sklepom </w:t>
      </w:r>
      <w:r>
        <w:rPr>
          <w:i w:val="0"/>
          <w:sz w:val="22"/>
          <w:szCs w:val="22"/>
        </w:rPr>
        <w:t xml:space="preserve">direktorice </w:t>
      </w:r>
      <w:r w:rsidRPr="00013B3E">
        <w:rPr>
          <w:i w:val="0"/>
          <w:sz w:val="22"/>
          <w:szCs w:val="22"/>
        </w:rPr>
        <w:t>MOL</w:t>
      </w:r>
      <w:r>
        <w:rPr>
          <w:i w:val="0"/>
          <w:sz w:val="22"/>
          <w:szCs w:val="22"/>
        </w:rPr>
        <w:t xml:space="preserve"> št.: 622-9/2013-24 s 29.7.2013</w:t>
      </w:r>
      <w:r w:rsidRPr="005850CE">
        <w:rPr>
          <w:i w:val="0"/>
          <w:sz w:val="22"/>
          <w:szCs w:val="22"/>
        </w:rPr>
        <w:t xml:space="preserve">, s katerim je bila stavba izbrana za sofinanciranje, ter </w:t>
      </w:r>
      <w:r>
        <w:rPr>
          <w:i w:val="0"/>
          <w:sz w:val="22"/>
          <w:szCs w:val="22"/>
        </w:rPr>
        <w:t xml:space="preserve">tudi </w:t>
      </w:r>
      <w:r w:rsidRPr="005850CE">
        <w:rPr>
          <w:i w:val="0"/>
          <w:sz w:val="22"/>
          <w:szCs w:val="22"/>
        </w:rPr>
        <w:t>merili, kot so zapisana v programu LMM v Odloku o proračunu Mestne občine Ljubljana za leto 201</w:t>
      </w:r>
      <w:r>
        <w:rPr>
          <w:i w:val="0"/>
          <w:sz w:val="22"/>
          <w:szCs w:val="22"/>
        </w:rPr>
        <w:t>9</w:t>
      </w:r>
      <w:r w:rsidRPr="005850CE">
        <w:rPr>
          <w:i w:val="0"/>
          <w:sz w:val="22"/>
          <w:szCs w:val="22"/>
        </w:rPr>
        <w:t xml:space="preserve"> (</w:t>
      </w:r>
      <w:r w:rsidRPr="00677B37">
        <w:rPr>
          <w:i w:val="0"/>
          <w:sz w:val="22"/>
          <w:szCs w:val="22"/>
        </w:rPr>
        <w:t>Uradni list RS, št. 46/18)</w:t>
      </w:r>
      <w:r w:rsidRPr="005850CE">
        <w:rPr>
          <w:i w:val="0"/>
          <w:sz w:val="22"/>
          <w:szCs w:val="22"/>
        </w:rPr>
        <w:t>.</w:t>
      </w:r>
    </w:p>
    <w:p w:rsidR="00C67545" w:rsidRPr="007F5E72" w:rsidRDefault="00C67545" w:rsidP="00C67545">
      <w:pPr>
        <w:jc w:val="both"/>
        <w:rPr>
          <w:i w:val="0"/>
          <w:sz w:val="22"/>
          <w:szCs w:val="22"/>
        </w:rPr>
      </w:pPr>
      <w:r w:rsidRPr="004444A5">
        <w:rPr>
          <w:i w:val="0"/>
          <w:sz w:val="22"/>
          <w:szCs w:val="22"/>
        </w:rPr>
        <w:t xml:space="preserve"> </w:t>
      </w:r>
      <w:r>
        <w:rPr>
          <w:i w:val="0"/>
          <w:sz w:val="22"/>
          <w:szCs w:val="22"/>
        </w:rPr>
        <w:t xml:space="preserve">   </w:t>
      </w:r>
    </w:p>
    <w:p w:rsidR="00C67545" w:rsidRPr="007F5E72" w:rsidRDefault="00C67545" w:rsidP="00C67545">
      <w:pPr>
        <w:jc w:val="both"/>
        <w:rPr>
          <w:i w:val="0"/>
          <w:sz w:val="22"/>
          <w:szCs w:val="22"/>
        </w:rPr>
      </w:pPr>
      <w:r w:rsidRPr="007F5E72">
        <w:rPr>
          <w:i w:val="0"/>
          <w:sz w:val="22"/>
          <w:szCs w:val="22"/>
        </w:rPr>
        <w:t>Deleži posameznih naročnikov so naslednji:</w:t>
      </w:r>
    </w:p>
    <w:p w:rsidR="00C67545" w:rsidRPr="007F5E72" w:rsidRDefault="00C67545" w:rsidP="00C67545">
      <w:pPr>
        <w:jc w:val="both"/>
        <w:rPr>
          <w:i w:val="0"/>
          <w:sz w:val="22"/>
          <w:szCs w:val="22"/>
        </w:rPr>
      </w:pPr>
    </w:p>
    <w:tbl>
      <w:tblPr>
        <w:tblW w:w="9158" w:type="dxa"/>
        <w:tblInd w:w="55" w:type="dxa"/>
        <w:tblCellMar>
          <w:left w:w="70" w:type="dxa"/>
          <w:right w:w="70" w:type="dxa"/>
        </w:tblCellMar>
        <w:tblLook w:val="04A0" w:firstRow="1" w:lastRow="0" w:firstColumn="1" w:lastColumn="0" w:noHBand="0" w:noVBand="1"/>
      </w:tblPr>
      <w:tblGrid>
        <w:gridCol w:w="3599"/>
        <w:gridCol w:w="1156"/>
        <w:gridCol w:w="1843"/>
        <w:gridCol w:w="990"/>
        <w:gridCol w:w="1570"/>
      </w:tblGrid>
      <w:tr w:rsidR="00C67545" w:rsidRPr="007F5E72" w:rsidTr="00710B73">
        <w:trPr>
          <w:trHeight w:val="291"/>
        </w:trPr>
        <w:tc>
          <w:tcPr>
            <w:tcW w:w="3599" w:type="dxa"/>
            <w:tcBorders>
              <w:top w:val="single" w:sz="8" w:space="0" w:color="auto"/>
              <w:left w:val="single" w:sz="8" w:space="0" w:color="auto"/>
              <w:bottom w:val="single" w:sz="8" w:space="0" w:color="auto"/>
              <w:right w:val="single" w:sz="4" w:space="0" w:color="auto"/>
            </w:tcBorders>
            <w:shd w:val="clear" w:color="auto" w:fill="auto"/>
            <w:noWrap/>
            <w:vAlign w:val="bottom"/>
            <w:hideMark/>
          </w:tcPr>
          <w:p w:rsidR="00C67545" w:rsidRPr="007F5E72" w:rsidRDefault="00C67545" w:rsidP="00710B73">
            <w:pPr>
              <w:rPr>
                <w:b/>
                <w:bCs/>
                <w:i w:val="0"/>
                <w:sz w:val="22"/>
                <w:szCs w:val="22"/>
              </w:rPr>
            </w:pPr>
            <w:bookmarkStart w:id="8" w:name="RANGE!A1:E26"/>
            <w:r w:rsidRPr="007F5E72">
              <w:rPr>
                <w:b/>
                <w:bCs/>
                <w:i w:val="0"/>
                <w:sz w:val="22"/>
                <w:szCs w:val="22"/>
              </w:rPr>
              <w:t>MOL / Postavka</w:t>
            </w:r>
            <w:bookmarkEnd w:id="8"/>
          </w:p>
        </w:tc>
        <w:tc>
          <w:tcPr>
            <w:tcW w:w="1156" w:type="dxa"/>
            <w:tcBorders>
              <w:top w:val="single" w:sz="8" w:space="0" w:color="auto"/>
              <w:left w:val="nil"/>
              <w:bottom w:val="single" w:sz="8" w:space="0" w:color="auto"/>
              <w:right w:val="single" w:sz="4" w:space="0" w:color="auto"/>
            </w:tcBorders>
            <w:shd w:val="clear" w:color="auto" w:fill="auto"/>
            <w:noWrap/>
            <w:vAlign w:val="bottom"/>
            <w:hideMark/>
          </w:tcPr>
          <w:p w:rsidR="00C67545" w:rsidRPr="007F5E72" w:rsidRDefault="00C67545" w:rsidP="00710B73">
            <w:pPr>
              <w:rPr>
                <w:b/>
                <w:bCs/>
                <w:i w:val="0"/>
                <w:sz w:val="22"/>
                <w:szCs w:val="22"/>
              </w:rPr>
            </w:pPr>
            <w:r w:rsidRPr="007F5E72">
              <w:rPr>
                <w:b/>
                <w:bCs/>
                <w:i w:val="0"/>
                <w:sz w:val="22"/>
                <w:szCs w:val="22"/>
              </w:rPr>
              <w:t>Konto</w:t>
            </w:r>
          </w:p>
        </w:tc>
        <w:tc>
          <w:tcPr>
            <w:tcW w:w="1843" w:type="dxa"/>
            <w:tcBorders>
              <w:top w:val="single" w:sz="8" w:space="0" w:color="auto"/>
              <w:left w:val="nil"/>
              <w:bottom w:val="single" w:sz="8" w:space="0" w:color="auto"/>
              <w:right w:val="single" w:sz="4" w:space="0" w:color="auto"/>
            </w:tcBorders>
            <w:shd w:val="clear" w:color="auto" w:fill="auto"/>
            <w:noWrap/>
            <w:vAlign w:val="bottom"/>
            <w:hideMark/>
          </w:tcPr>
          <w:p w:rsidR="00C67545" w:rsidRPr="007F5E72" w:rsidRDefault="00C67545" w:rsidP="00710B73">
            <w:pPr>
              <w:jc w:val="right"/>
              <w:rPr>
                <w:b/>
                <w:bCs/>
                <w:i w:val="0"/>
                <w:sz w:val="22"/>
                <w:szCs w:val="22"/>
              </w:rPr>
            </w:pPr>
            <w:r w:rsidRPr="007F5E72">
              <w:rPr>
                <w:b/>
                <w:bCs/>
                <w:i w:val="0"/>
                <w:sz w:val="22"/>
                <w:szCs w:val="22"/>
              </w:rPr>
              <w:t>Znesek brez DDV</w:t>
            </w:r>
          </w:p>
        </w:tc>
        <w:tc>
          <w:tcPr>
            <w:tcW w:w="990" w:type="dxa"/>
            <w:tcBorders>
              <w:top w:val="single" w:sz="8" w:space="0" w:color="auto"/>
              <w:left w:val="nil"/>
              <w:bottom w:val="single" w:sz="8" w:space="0" w:color="auto"/>
              <w:right w:val="single" w:sz="4" w:space="0" w:color="auto"/>
            </w:tcBorders>
            <w:shd w:val="clear" w:color="auto" w:fill="auto"/>
            <w:noWrap/>
            <w:vAlign w:val="bottom"/>
            <w:hideMark/>
          </w:tcPr>
          <w:p w:rsidR="00C67545" w:rsidRPr="007F5E72" w:rsidRDefault="00C67545" w:rsidP="00710B73">
            <w:pPr>
              <w:jc w:val="center"/>
              <w:rPr>
                <w:b/>
                <w:bCs/>
                <w:i w:val="0"/>
                <w:sz w:val="22"/>
                <w:szCs w:val="22"/>
              </w:rPr>
            </w:pPr>
            <w:r w:rsidRPr="007F5E72">
              <w:rPr>
                <w:b/>
                <w:bCs/>
                <w:i w:val="0"/>
                <w:sz w:val="22"/>
                <w:szCs w:val="22"/>
              </w:rPr>
              <w:t>DDV</w:t>
            </w:r>
          </w:p>
        </w:tc>
        <w:tc>
          <w:tcPr>
            <w:tcW w:w="1570" w:type="dxa"/>
            <w:tcBorders>
              <w:top w:val="single" w:sz="8" w:space="0" w:color="auto"/>
              <w:left w:val="nil"/>
              <w:bottom w:val="single" w:sz="8" w:space="0" w:color="auto"/>
              <w:right w:val="single" w:sz="8" w:space="0" w:color="auto"/>
            </w:tcBorders>
            <w:shd w:val="clear" w:color="auto" w:fill="auto"/>
            <w:noWrap/>
            <w:vAlign w:val="bottom"/>
            <w:hideMark/>
          </w:tcPr>
          <w:p w:rsidR="00C67545" w:rsidRPr="007F5E72" w:rsidRDefault="00C67545" w:rsidP="00710B73">
            <w:pPr>
              <w:jc w:val="right"/>
              <w:rPr>
                <w:b/>
                <w:bCs/>
                <w:i w:val="0"/>
                <w:sz w:val="22"/>
                <w:szCs w:val="22"/>
              </w:rPr>
            </w:pPr>
            <w:r w:rsidRPr="007F5E72">
              <w:rPr>
                <w:b/>
                <w:bCs/>
                <w:i w:val="0"/>
                <w:sz w:val="22"/>
                <w:szCs w:val="22"/>
              </w:rPr>
              <w:t>Znesek z DDV</w:t>
            </w:r>
          </w:p>
        </w:tc>
      </w:tr>
      <w:tr w:rsidR="00C67545" w:rsidRPr="007F5E72" w:rsidTr="00710B73">
        <w:trPr>
          <w:trHeight w:val="274"/>
        </w:trPr>
        <w:tc>
          <w:tcPr>
            <w:tcW w:w="3599" w:type="dxa"/>
            <w:tcBorders>
              <w:top w:val="nil"/>
              <w:left w:val="single" w:sz="8" w:space="0" w:color="auto"/>
              <w:bottom w:val="single" w:sz="4" w:space="0" w:color="auto"/>
              <w:right w:val="single" w:sz="4" w:space="0" w:color="auto"/>
            </w:tcBorders>
            <w:shd w:val="clear" w:color="auto" w:fill="auto"/>
            <w:noWrap/>
            <w:vAlign w:val="bottom"/>
          </w:tcPr>
          <w:p w:rsidR="00C67545" w:rsidRPr="007F5E72" w:rsidRDefault="00C67545" w:rsidP="00710B73">
            <w:pPr>
              <w:rPr>
                <w:i w:val="0"/>
                <w:sz w:val="22"/>
                <w:szCs w:val="22"/>
              </w:rPr>
            </w:pPr>
            <w:r w:rsidRPr="007F5E72">
              <w:rPr>
                <w:i w:val="0"/>
                <w:sz w:val="22"/>
                <w:szCs w:val="22"/>
              </w:rPr>
              <w:t>062099</w:t>
            </w:r>
          </w:p>
        </w:tc>
        <w:tc>
          <w:tcPr>
            <w:tcW w:w="1156" w:type="dxa"/>
            <w:tcBorders>
              <w:top w:val="nil"/>
              <w:left w:val="nil"/>
              <w:bottom w:val="single" w:sz="4" w:space="0" w:color="auto"/>
              <w:right w:val="single" w:sz="4" w:space="0" w:color="auto"/>
            </w:tcBorders>
            <w:shd w:val="clear" w:color="auto" w:fill="auto"/>
            <w:noWrap/>
            <w:vAlign w:val="bottom"/>
          </w:tcPr>
          <w:p w:rsidR="00C67545" w:rsidRPr="007F5E72" w:rsidRDefault="00C67545" w:rsidP="00710B73">
            <w:pPr>
              <w:rPr>
                <w:i w:val="0"/>
                <w:sz w:val="22"/>
                <w:szCs w:val="22"/>
              </w:rPr>
            </w:pPr>
            <w:r>
              <w:rPr>
                <w:i w:val="0"/>
                <w:sz w:val="22"/>
                <w:szCs w:val="22"/>
              </w:rPr>
              <w:t>4314</w:t>
            </w:r>
          </w:p>
        </w:tc>
        <w:tc>
          <w:tcPr>
            <w:tcW w:w="1843" w:type="dxa"/>
            <w:tcBorders>
              <w:top w:val="nil"/>
              <w:left w:val="nil"/>
              <w:bottom w:val="single" w:sz="4" w:space="0" w:color="auto"/>
              <w:right w:val="single" w:sz="4" w:space="0" w:color="auto"/>
            </w:tcBorders>
            <w:shd w:val="clear" w:color="auto" w:fill="auto"/>
            <w:noWrap/>
            <w:vAlign w:val="bottom"/>
          </w:tcPr>
          <w:p w:rsidR="00C67545" w:rsidRPr="007F5E72" w:rsidRDefault="00C67545" w:rsidP="00710B73">
            <w:pPr>
              <w:jc w:val="right"/>
              <w:rPr>
                <w:i w:val="0"/>
                <w:sz w:val="22"/>
                <w:szCs w:val="22"/>
              </w:rPr>
            </w:pPr>
          </w:p>
        </w:tc>
        <w:tc>
          <w:tcPr>
            <w:tcW w:w="990" w:type="dxa"/>
            <w:tcBorders>
              <w:top w:val="nil"/>
              <w:left w:val="nil"/>
              <w:bottom w:val="single" w:sz="4" w:space="0" w:color="auto"/>
              <w:right w:val="single" w:sz="4" w:space="0" w:color="auto"/>
            </w:tcBorders>
            <w:shd w:val="clear" w:color="auto" w:fill="auto"/>
            <w:noWrap/>
            <w:vAlign w:val="bottom"/>
          </w:tcPr>
          <w:p w:rsidR="00C67545" w:rsidRPr="007F5E72" w:rsidRDefault="00C67545" w:rsidP="00710B73">
            <w:pPr>
              <w:jc w:val="center"/>
              <w:rPr>
                <w:i w:val="0"/>
                <w:sz w:val="22"/>
                <w:szCs w:val="22"/>
              </w:rPr>
            </w:pPr>
            <w:r>
              <w:rPr>
                <w:i w:val="0"/>
                <w:sz w:val="22"/>
                <w:szCs w:val="22"/>
              </w:rPr>
              <w:t>9,50 %</w:t>
            </w:r>
          </w:p>
        </w:tc>
        <w:tc>
          <w:tcPr>
            <w:tcW w:w="1570" w:type="dxa"/>
            <w:tcBorders>
              <w:top w:val="nil"/>
              <w:left w:val="nil"/>
              <w:bottom w:val="single" w:sz="4" w:space="0" w:color="auto"/>
              <w:right w:val="single" w:sz="8" w:space="0" w:color="auto"/>
            </w:tcBorders>
            <w:shd w:val="clear" w:color="auto" w:fill="auto"/>
            <w:noWrap/>
            <w:vAlign w:val="bottom"/>
          </w:tcPr>
          <w:p w:rsidR="00C67545" w:rsidRPr="007F5E72" w:rsidRDefault="00C67545" w:rsidP="00710B73">
            <w:pPr>
              <w:jc w:val="right"/>
              <w:rPr>
                <w:i w:val="0"/>
                <w:sz w:val="22"/>
                <w:szCs w:val="22"/>
              </w:rPr>
            </w:pPr>
          </w:p>
        </w:tc>
      </w:tr>
      <w:tr w:rsidR="00C67545" w:rsidRPr="007F5E72" w:rsidTr="00710B73">
        <w:trPr>
          <w:trHeight w:val="274"/>
        </w:trPr>
        <w:tc>
          <w:tcPr>
            <w:tcW w:w="3599" w:type="dxa"/>
            <w:tcBorders>
              <w:top w:val="nil"/>
              <w:left w:val="single" w:sz="8" w:space="0" w:color="auto"/>
              <w:bottom w:val="single" w:sz="4" w:space="0" w:color="auto"/>
              <w:right w:val="single" w:sz="4" w:space="0" w:color="auto"/>
            </w:tcBorders>
            <w:shd w:val="clear" w:color="auto" w:fill="auto"/>
            <w:noWrap/>
            <w:vAlign w:val="bottom"/>
          </w:tcPr>
          <w:p w:rsidR="00C67545" w:rsidRPr="007F5E72" w:rsidRDefault="00C67545" w:rsidP="00710B73">
            <w:pPr>
              <w:rPr>
                <w:i w:val="0"/>
                <w:sz w:val="22"/>
                <w:szCs w:val="22"/>
              </w:rPr>
            </w:pPr>
            <w:r>
              <w:rPr>
                <w:i w:val="0"/>
                <w:sz w:val="22"/>
                <w:szCs w:val="22"/>
              </w:rPr>
              <w:t>062099</w:t>
            </w:r>
          </w:p>
        </w:tc>
        <w:tc>
          <w:tcPr>
            <w:tcW w:w="1156" w:type="dxa"/>
            <w:tcBorders>
              <w:top w:val="nil"/>
              <w:left w:val="nil"/>
              <w:bottom w:val="single" w:sz="4" w:space="0" w:color="auto"/>
              <w:right w:val="single" w:sz="4" w:space="0" w:color="auto"/>
            </w:tcBorders>
            <w:shd w:val="clear" w:color="auto" w:fill="auto"/>
            <w:noWrap/>
            <w:vAlign w:val="bottom"/>
          </w:tcPr>
          <w:p w:rsidR="00C67545" w:rsidRDefault="00C67545" w:rsidP="00710B73">
            <w:pPr>
              <w:rPr>
                <w:i w:val="0"/>
                <w:sz w:val="22"/>
                <w:szCs w:val="22"/>
              </w:rPr>
            </w:pPr>
            <w:r>
              <w:rPr>
                <w:i w:val="0"/>
                <w:sz w:val="22"/>
                <w:szCs w:val="22"/>
              </w:rPr>
              <w:t>4205</w:t>
            </w:r>
          </w:p>
        </w:tc>
        <w:tc>
          <w:tcPr>
            <w:tcW w:w="1843" w:type="dxa"/>
            <w:tcBorders>
              <w:top w:val="nil"/>
              <w:left w:val="nil"/>
              <w:bottom w:val="single" w:sz="4" w:space="0" w:color="auto"/>
              <w:right w:val="single" w:sz="4" w:space="0" w:color="auto"/>
            </w:tcBorders>
            <w:shd w:val="clear" w:color="auto" w:fill="auto"/>
            <w:noWrap/>
            <w:vAlign w:val="bottom"/>
          </w:tcPr>
          <w:p w:rsidR="00C67545" w:rsidRPr="007F5E72" w:rsidRDefault="00C67545" w:rsidP="00710B73">
            <w:pPr>
              <w:jc w:val="right"/>
              <w:rPr>
                <w:i w:val="0"/>
                <w:sz w:val="22"/>
                <w:szCs w:val="22"/>
              </w:rPr>
            </w:pPr>
          </w:p>
        </w:tc>
        <w:tc>
          <w:tcPr>
            <w:tcW w:w="990" w:type="dxa"/>
            <w:tcBorders>
              <w:top w:val="nil"/>
              <w:left w:val="nil"/>
              <w:bottom w:val="single" w:sz="4" w:space="0" w:color="auto"/>
              <w:right w:val="single" w:sz="4" w:space="0" w:color="auto"/>
            </w:tcBorders>
            <w:shd w:val="clear" w:color="auto" w:fill="auto"/>
            <w:noWrap/>
            <w:vAlign w:val="bottom"/>
          </w:tcPr>
          <w:p w:rsidR="00C67545" w:rsidRDefault="00C67545" w:rsidP="00710B73">
            <w:pPr>
              <w:jc w:val="center"/>
              <w:rPr>
                <w:i w:val="0"/>
                <w:sz w:val="22"/>
                <w:szCs w:val="22"/>
              </w:rPr>
            </w:pPr>
            <w:r>
              <w:rPr>
                <w:i w:val="0"/>
                <w:sz w:val="22"/>
                <w:szCs w:val="22"/>
              </w:rPr>
              <w:t>22,00 %</w:t>
            </w:r>
          </w:p>
        </w:tc>
        <w:tc>
          <w:tcPr>
            <w:tcW w:w="1570" w:type="dxa"/>
            <w:tcBorders>
              <w:top w:val="nil"/>
              <w:left w:val="nil"/>
              <w:bottom w:val="single" w:sz="4" w:space="0" w:color="auto"/>
              <w:right w:val="single" w:sz="8" w:space="0" w:color="auto"/>
            </w:tcBorders>
            <w:shd w:val="clear" w:color="auto" w:fill="auto"/>
            <w:noWrap/>
            <w:vAlign w:val="bottom"/>
          </w:tcPr>
          <w:p w:rsidR="00C67545" w:rsidRPr="007F5E72" w:rsidRDefault="00C67545" w:rsidP="00710B73">
            <w:pPr>
              <w:jc w:val="right"/>
              <w:rPr>
                <w:i w:val="0"/>
                <w:sz w:val="22"/>
                <w:szCs w:val="22"/>
              </w:rPr>
            </w:pPr>
          </w:p>
        </w:tc>
      </w:tr>
      <w:tr w:rsidR="00C67545" w:rsidRPr="007F5E72" w:rsidTr="00710B73">
        <w:trPr>
          <w:trHeight w:val="291"/>
        </w:trPr>
        <w:tc>
          <w:tcPr>
            <w:tcW w:w="3599" w:type="dxa"/>
            <w:tcBorders>
              <w:top w:val="single" w:sz="8" w:space="0" w:color="auto"/>
              <w:left w:val="single" w:sz="8" w:space="0" w:color="auto"/>
              <w:bottom w:val="single" w:sz="8" w:space="0" w:color="auto"/>
              <w:right w:val="single" w:sz="4" w:space="0" w:color="auto"/>
            </w:tcBorders>
            <w:shd w:val="clear" w:color="auto" w:fill="auto"/>
            <w:noWrap/>
            <w:vAlign w:val="bottom"/>
            <w:hideMark/>
          </w:tcPr>
          <w:p w:rsidR="00C67545" w:rsidRPr="007F5E72" w:rsidRDefault="00C67545" w:rsidP="00710B73">
            <w:pPr>
              <w:jc w:val="right"/>
              <w:rPr>
                <w:b/>
                <w:bCs/>
                <w:i w:val="0"/>
                <w:sz w:val="22"/>
                <w:szCs w:val="22"/>
              </w:rPr>
            </w:pPr>
            <w:r w:rsidRPr="007F5E72">
              <w:rPr>
                <w:b/>
                <w:bCs/>
                <w:i w:val="0"/>
                <w:sz w:val="22"/>
                <w:szCs w:val="22"/>
              </w:rPr>
              <w:t>Skupaj MOL:</w:t>
            </w:r>
          </w:p>
        </w:tc>
        <w:tc>
          <w:tcPr>
            <w:tcW w:w="1156" w:type="dxa"/>
            <w:tcBorders>
              <w:top w:val="single" w:sz="8" w:space="0" w:color="auto"/>
              <w:left w:val="nil"/>
              <w:bottom w:val="single" w:sz="8" w:space="0" w:color="auto"/>
              <w:right w:val="single" w:sz="4" w:space="0" w:color="auto"/>
            </w:tcBorders>
            <w:shd w:val="clear" w:color="auto" w:fill="auto"/>
            <w:noWrap/>
            <w:vAlign w:val="bottom"/>
            <w:hideMark/>
          </w:tcPr>
          <w:p w:rsidR="00C67545" w:rsidRPr="007F5E72" w:rsidRDefault="00C67545" w:rsidP="00710B73">
            <w:pPr>
              <w:jc w:val="right"/>
              <w:rPr>
                <w:b/>
                <w:bCs/>
                <w:i w:val="0"/>
                <w:sz w:val="22"/>
                <w:szCs w:val="22"/>
              </w:rPr>
            </w:pPr>
            <w:r w:rsidRPr="007F5E72">
              <w:rPr>
                <w:b/>
                <w:bCs/>
                <w:i w:val="0"/>
                <w:sz w:val="22"/>
                <w:szCs w:val="22"/>
              </w:rPr>
              <w:t> </w:t>
            </w:r>
          </w:p>
        </w:tc>
        <w:tc>
          <w:tcPr>
            <w:tcW w:w="1843" w:type="dxa"/>
            <w:tcBorders>
              <w:top w:val="single" w:sz="8" w:space="0" w:color="auto"/>
              <w:left w:val="nil"/>
              <w:bottom w:val="single" w:sz="8" w:space="0" w:color="auto"/>
              <w:right w:val="single" w:sz="4" w:space="0" w:color="auto"/>
            </w:tcBorders>
            <w:shd w:val="clear" w:color="auto" w:fill="auto"/>
            <w:noWrap/>
            <w:vAlign w:val="bottom"/>
            <w:hideMark/>
          </w:tcPr>
          <w:p w:rsidR="00C67545" w:rsidRPr="00F56D23" w:rsidRDefault="00C67545" w:rsidP="00710B73">
            <w:pPr>
              <w:jc w:val="right"/>
              <w:rPr>
                <w:b/>
                <w:bCs/>
                <w:i w:val="0"/>
                <w:sz w:val="22"/>
                <w:szCs w:val="22"/>
                <w:u w:val="single"/>
              </w:rPr>
            </w:pPr>
            <w:r w:rsidRPr="00F56D23">
              <w:rPr>
                <w:b/>
                <w:bCs/>
                <w:i w:val="0"/>
                <w:sz w:val="22"/>
                <w:szCs w:val="22"/>
                <w:u w:val="single"/>
              </w:rPr>
              <w:t>€</w:t>
            </w:r>
          </w:p>
        </w:tc>
        <w:tc>
          <w:tcPr>
            <w:tcW w:w="990" w:type="dxa"/>
            <w:tcBorders>
              <w:top w:val="single" w:sz="8" w:space="0" w:color="auto"/>
              <w:left w:val="nil"/>
              <w:bottom w:val="single" w:sz="8" w:space="0" w:color="auto"/>
              <w:right w:val="single" w:sz="4" w:space="0" w:color="auto"/>
            </w:tcBorders>
            <w:shd w:val="clear" w:color="auto" w:fill="auto"/>
            <w:noWrap/>
            <w:vAlign w:val="bottom"/>
            <w:hideMark/>
          </w:tcPr>
          <w:p w:rsidR="00C67545" w:rsidRPr="007F5E72" w:rsidRDefault="00C67545" w:rsidP="00710B73">
            <w:pPr>
              <w:rPr>
                <w:b/>
                <w:bCs/>
                <w:i w:val="0"/>
                <w:sz w:val="22"/>
                <w:szCs w:val="22"/>
              </w:rPr>
            </w:pPr>
            <w:r w:rsidRPr="007F5E72">
              <w:rPr>
                <w:b/>
                <w:bCs/>
                <w:i w:val="0"/>
                <w:sz w:val="22"/>
                <w:szCs w:val="22"/>
              </w:rPr>
              <w:t> </w:t>
            </w:r>
          </w:p>
        </w:tc>
        <w:tc>
          <w:tcPr>
            <w:tcW w:w="1570" w:type="dxa"/>
            <w:tcBorders>
              <w:top w:val="single" w:sz="8" w:space="0" w:color="auto"/>
              <w:left w:val="nil"/>
              <w:bottom w:val="single" w:sz="8" w:space="0" w:color="auto"/>
              <w:right w:val="single" w:sz="8" w:space="0" w:color="auto"/>
            </w:tcBorders>
            <w:shd w:val="clear" w:color="auto" w:fill="auto"/>
            <w:noWrap/>
            <w:vAlign w:val="bottom"/>
            <w:hideMark/>
          </w:tcPr>
          <w:p w:rsidR="00C67545" w:rsidRPr="00F56D23" w:rsidRDefault="00C67545" w:rsidP="00710B73">
            <w:pPr>
              <w:jc w:val="right"/>
              <w:rPr>
                <w:b/>
                <w:bCs/>
                <w:i w:val="0"/>
                <w:sz w:val="22"/>
                <w:szCs w:val="22"/>
                <w:u w:val="single"/>
              </w:rPr>
            </w:pPr>
            <w:r w:rsidRPr="00F56D23">
              <w:rPr>
                <w:b/>
                <w:bCs/>
                <w:i w:val="0"/>
                <w:sz w:val="22"/>
                <w:szCs w:val="22"/>
                <w:u w:val="single"/>
              </w:rPr>
              <w:t>€</w:t>
            </w:r>
          </w:p>
        </w:tc>
      </w:tr>
      <w:tr w:rsidR="00C67545" w:rsidRPr="007F5E72" w:rsidTr="00710B73">
        <w:trPr>
          <w:trHeight w:val="291"/>
        </w:trPr>
        <w:tc>
          <w:tcPr>
            <w:tcW w:w="3599" w:type="dxa"/>
            <w:tcBorders>
              <w:top w:val="nil"/>
              <w:left w:val="nil"/>
              <w:bottom w:val="nil"/>
              <w:right w:val="nil"/>
            </w:tcBorders>
            <w:shd w:val="clear" w:color="auto" w:fill="auto"/>
            <w:noWrap/>
            <w:vAlign w:val="bottom"/>
            <w:hideMark/>
          </w:tcPr>
          <w:p w:rsidR="00C67545" w:rsidRPr="007F5E72" w:rsidRDefault="00C67545" w:rsidP="00710B73">
            <w:pPr>
              <w:jc w:val="center"/>
              <w:rPr>
                <w:i w:val="0"/>
                <w:sz w:val="22"/>
                <w:szCs w:val="22"/>
              </w:rPr>
            </w:pPr>
          </w:p>
        </w:tc>
        <w:tc>
          <w:tcPr>
            <w:tcW w:w="1156" w:type="dxa"/>
            <w:tcBorders>
              <w:top w:val="nil"/>
              <w:left w:val="nil"/>
              <w:bottom w:val="nil"/>
              <w:right w:val="nil"/>
            </w:tcBorders>
            <w:shd w:val="clear" w:color="auto" w:fill="auto"/>
            <w:noWrap/>
            <w:vAlign w:val="bottom"/>
            <w:hideMark/>
          </w:tcPr>
          <w:p w:rsidR="00C67545" w:rsidRPr="007F5E72" w:rsidRDefault="00C67545" w:rsidP="00710B73">
            <w:pPr>
              <w:jc w:val="center"/>
              <w:rPr>
                <w:i w:val="0"/>
                <w:sz w:val="22"/>
                <w:szCs w:val="22"/>
              </w:rPr>
            </w:pPr>
          </w:p>
        </w:tc>
        <w:tc>
          <w:tcPr>
            <w:tcW w:w="1843" w:type="dxa"/>
            <w:tcBorders>
              <w:top w:val="nil"/>
              <w:left w:val="nil"/>
              <w:bottom w:val="nil"/>
              <w:right w:val="nil"/>
            </w:tcBorders>
            <w:shd w:val="clear" w:color="auto" w:fill="auto"/>
            <w:noWrap/>
            <w:vAlign w:val="bottom"/>
            <w:hideMark/>
          </w:tcPr>
          <w:p w:rsidR="00C67545" w:rsidRPr="007F5E72" w:rsidRDefault="00C67545" w:rsidP="00710B73">
            <w:pPr>
              <w:rPr>
                <w:i w:val="0"/>
                <w:sz w:val="22"/>
                <w:szCs w:val="22"/>
              </w:rPr>
            </w:pPr>
          </w:p>
        </w:tc>
        <w:tc>
          <w:tcPr>
            <w:tcW w:w="990" w:type="dxa"/>
            <w:tcBorders>
              <w:top w:val="nil"/>
              <w:left w:val="nil"/>
              <w:bottom w:val="nil"/>
              <w:right w:val="nil"/>
            </w:tcBorders>
            <w:shd w:val="clear" w:color="auto" w:fill="auto"/>
            <w:noWrap/>
            <w:vAlign w:val="bottom"/>
            <w:hideMark/>
          </w:tcPr>
          <w:p w:rsidR="00C67545" w:rsidRPr="007F5E72" w:rsidRDefault="00C67545" w:rsidP="00710B73">
            <w:pPr>
              <w:rPr>
                <w:i w:val="0"/>
                <w:sz w:val="22"/>
                <w:szCs w:val="22"/>
              </w:rPr>
            </w:pPr>
          </w:p>
        </w:tc>
        <w:tc>
          <w:tcPr>
            <w:tcW w:w="1570" w:type="dxa"/>
            <w:tcBorders>
              <w:top w:val="nil"/>
              <w:left w:val="nil"/>
              <w:bottom w:val="nil"/>
              <w:right w:val="nil"/>
            </w:tcBorders>
            <w:shd w:val="clear" w:color="auto" w:fill="auto"/>
            <w:noWrap/>
            <w:vAlign w:val="bottom"/>
            <w:hideMark/>
          </w:tcPr>
          <w:p w:rsidR="00C67545" w:rsidRPr="007F5E72" w:rsidRDefault="00C67545" w:rsidP="00710B73">
            <w:pPr>
              <w:rPr>
                <w:i w:val="0"/>
                <w:sz w:val="22"/>
                <w:szCs w:val="22"/>
              </w:rPr>
            </w:pPr>
          </w:p>
        </w:tc>
      </w:tr>
      <w:tr w:rsidR="00C67545" w:rsidRPr="007F5E72" w:rsidTr="00710B73">
        <w:trPr>
          <w:trHeight w:val="291"/>
        </w:trPr>
        <w:tc>
          <w:tcPr>
            <w:tcW w:w="3599" w:type="dxa"/>
            <w:tcBorders>
              <w:top w:val="single" w:sz="8" w:space="0" w:color="auto"/>
              <w:left w:val="single" w:sz="8" w:space="0" w:color="auto"/>
              <w:bottom w:val="single" w:sz="8" w:space="0" w:color="auto"/>
              <w:right w:val="nil"/>
            </w:tcBorders>
            <w:shd w:val="clear" w:color="auto" w:fill="auto"/>
            <w:noWrap/>
            <w:vAlign w:val="bottom"/>
            <w:hideMark/>
          </w:tcPr>
          <w:p w:rsidR="00C67545" w:rsidRPr="00013B3E" w:rsidRDefault="00C67545" w:rsidP="00710B73">
            <w:pPr>
              <w:rPr>
                <w:b/>
                <w:i w:val="0"/>
                <w:sz w:val="22"/>
                <w:szCs w:val="22"/>
              </w:rPr>
            </w:pPr>
            <w:r w:rsidRPr="00013B3E">
              <w:rPr>
                <w:b/>
                <w:bCs/>
                <w:i w:val="0"/>
                <w:sz w:val="22"/>
                <w:szCs w:val="22"/>
              </w:rPr>
              <w:t>LASTNIKI</w:t>
            </w:r>
            <w:r w:rsidRPr="00013B3E">
              <w:rPr>
                <w:b/>
                <w:i w:val="0"/>
                <w:sz w:val="22"/>
                <w:szCs w:val="22"/>
              </w:rPr>
              <w:t xml:space="preserve"> stavbe </w:t>
            </w:r>
            <w:r>
              <w:rPr>
                <w:b/>
                <w:i w:val="0"/>
                <w:sz w:val="22"/>
                <w:szCs w:val="22"/>
              </w:rPr>
              <w:t>Gornji trg 44</w:t>
            </w:r>
          </w:p>
          <w:p w:rsidR="00C67545" w:rsidRPr="007F5E72" w:rsidRDefault="00C67545" w:rsidP="00710B73">
            <w:pPr>
              <w:rPr>
                <w:b/>
                <w:bCs/>
                <w:i w:val="0"/>
                <w:sz w:val="22"/>
                <w:szCs w:val="22"/>
              </w:rPr>
            </w:pPr>
          </w:p>
        </w:tc>
        <w:tc>
          <w:tcPr>
            <w:tcW w:w="1156" w:type="dxa"/>
            <w:tcBorders>
              <w:top w:val="single" w:sz="8" w:space="0" w:color="auto"/>
              <w:left w:val="single" w:sz="4" w:space="0" w:color="auto"/>
              <w:bottom w:val="single" w:sz="8" w:space="0" w:color="auto"/>
              <w:right w:val="single" w:sz="4" w:space="0" w:color="auto"/>
            </w:tcBorders>
            <w:shd w:val="clear" w:color="auto" w:fill="auto"/>
            <w:noWrap/>
            <w:vAlign w:val="center"/>
            <w:hideMark/>
          </w:tcPr>
          <w:p w:rsidR="00C67545" w:rsidRPr="007F5E72" w:rsidRDefault="00C67545" w:rsidP="00710B73">
            <w:pPr>
              <w:rPr>
                <w:b/>
                <w:bCs/>
                <w:i w:val="0"/>
                <w:sz w:val="22"/>
                <w:szCs w:val="22"/>
              </w:rPr>
            </w:pPr>
            <w:r w:rsidRPr="007F5E72">
              <w:rPr>
                <w:b/>
                <w:bCs/>
                <w:i w:val="0"/>
                <w:sz w:val="22"/>
                <w:szCs w:val="22"/>
              </w:rPr>
              <w:t>% deleža</w:t>
            </w:r>
          </w:p>
        </w:tc>
        <w:tc>
          <w:tcPr>
            <w:tcW w:w="1843" w:type="dxa"/>
            <w:tcBorders>
              <w:top w:val="single" w:sz="8" w:space="0" w:color="auto"/>
              <w:left w:val="nil"/>
              <w:bottom w:val="single" w:sz="8" w:space="0" w:color="auto"/>
              <w:right w:val="single" w:sz="4" w:space="0" w:color="auto"/>
            </w:tcBorders>
            <w:shd w:val="clear" w:color="auto" w:fill="auto"/>
            <w:noWrap/>
            <w:vAlign w:val="center"/>
            <w:hideMark/>
          </w:tcPr>
          <w:p w:rsidR="00C67545" w:rsidRPr="007F5E72" w:rsidRDefault="00C67545" w:rsidP="00710B73">
            <w:pPr>
              <w:rPr>
                <w:b/>
                <w:bCs/>
                <w:i w:val="0"/>
                <w:sz w:val="22"/>
                <w:szCs w:val="22"/>
              </w:rPr>
            </w:pPr>
            <w:r w:rsidRPr="007F5E72">
              <w:rPr>
                <w:b/>
                <w:bCs/>
                <w:i w:val="0"/>
                <w:sz w:val="22"/>
                <w:szCs w:val="22"/>
              </w:rPr>
              <w:t>Znesek brez DDV</w:t>
            </w:r>
          </w:p>
        </w:tc>
        <w:tc>
          <w:tcPr>
            <w:tcW w:w="990" w:type="dxa"/>
            <w:tcBorders>
              <w:top w:val="single" w:sz="8" w:space="0" w:color="auto"/>
              <w:left w:val="nil"/>
              <w:bottom w:val="single" w:sz="8" w:space="0" w:color="auto"/>
              <w:right w:val="single" w:sz="4" w:space="0" w:color="auto"/>
            </w:tcBorders>
            <w:shd w:val="clear" w:color="auto" w:fill="auto"/>
            <w:noWrap/>
            <w:vAlign w:val="center"/>
            <w:hideMark/>
          </w:tcPr>
          <w:p w:rsidR="00C67545" w:rsidRPr="007F5E72" w:rsidRDefault="00C67545" w:rsidP="00710B73">
            <w:pPr>
              <w:rPr>
                <w:b/>
                <w:bCs/>
                <w:i w:val="0"/>
                <w:sz w:val="22"/>
                <w:szCs w:val="22"/>
              </w:rPr>
            </w:pPr>
            <w:r w:rsidRPr="007F5E72">
              <w:rPr>
                <w:b/>
                <w:bCs/>
                <w:i w:val="0"/>
                <w:sz w:val="22"/>
                <w:szCs w:val="22"/>
              </w:rPr>
              <w:t>DDV</w:t>
            </w:r>
          </w:p>
        </w:tc>
        <w:tc>
          <w:tcPr>
            <w:tcW w:w="1570" w:type="dxa"/>
            <w:tcBorders>
              <w:top w:val="single" w:sz="8" w:space="0" w:color="auto"/>
              <w:left w:val="nil"/>
              <w:bottom w:val="single" w:sz="8" w:space="0" w:color="auto"/>
              <w:right w:val="single" w:sz="8" w:space="0" w:color="auto"/>
            </w:tcBorders>
            <w:shd w:val="clear" w:color="auto" w:fill="auto"/>
            <w:noWrap/>
            <w:vAlign w:val="center"/>
            <w:hideMark/>
          </w:tcPr>
          <w:p w:rsidR="00C67545" w:rsidRPr="007F5E72" w:rsidRDefault="00C67545" w:rsidP="00710B73">
            <w:pPr>
              <w:rPr>
                <w:b/>
                <w:bCs/>
                <w:i w:val="0"/>
                <w:sz w:val="22"/>
                <w:szCs w:val="22"/>
              </w:rPr>
            </w:pPr>
            <w:r w:rsidRPr="007F5E72">
              <w:rPr>
                <w:b/>
                <w:bCs/>
                <w:i w:val="0"/>
                <w:sz w:val="22"/>
                <w:szCs w:val="22"/>
              </w:rPr>
              <w:t>Znesek z DDV</w:t>
            </w:r>
          </w:p>
        </w:tc>
      </w:tr>
      <w:tr w:rsidR="00C67545" w:rsidRPr="007F5E72" w:rsidTr="00710B73">
        <w:trPr>
          <w:trHeight w:val="274"/>
        </w:trPr>
        <w:tc>
          <w:tcPr>
            <w:tcW w:w="3599" w:type="dxa"/>
            <w:tcBorders>
              <w:top w:val="nil"/>
              <w:left w:val="single" w:sz="8" w:space="0" w:color="auto"/>
              <w:bottom w:val="single" w:sz="4" w:space="0" w:color="auto"/>
              <w:right w:val="single" w:sz="4" w:space="0" w:color="auto"/>
            </w:tcBorders>
            <w:shd w:val="clear" w:color="auto" w:fill="auto"/>
            <w:noWrap/>
            <w:vAlign w:val="bottom"/>
            <w:hideMark/>
          </w:tcPr>
          <w:p w:rsidR="00C67545" w:rsidRPr="007F5E72" w:rsidRDefault="00C67545" w:rsidP="00710B73">
            <w:pPr>
              <w:rPr>
                <w:i w:val="0"/>
                <w:sz w:val="22"/>
                <w:szCs w:val="22"/>
              </w:rPr>
            </w:pPr>
            <w:r>
              <w:rPr>
                <w:i w:val="0"/>
                <w:sz w:val="22"/>
                <w:szCs w:val="22"/>
              </w:rPr>
              <w:t>za stanovanjske prostore</w:t>
            </w:r>
          </w:p>
        </w:tc>
        <w:tc>
          <w:tcPr>
            <w:tcW w:w="1156" w:type="dxa"/>
            <w:tcBorders>
              <w:top w:val="nil"/>
              <w:left w:val="nil"/>
              <w:bottom w:val="single" w:sz="4" w:space="0" w:color="auto"/>
              <w:right w:val="single" w:sz="4" w:space="0" w:color="auto"/>
            </w:tcBorders>
            <w:shd w:val="clear" w:color="auto" w:fill="auto"/>
            <w:noWrap/>
            <w:vAlign w:val="bottom"/>
            <w:hideMark/>
          </w:tcPr>
          <w:p w:rsidR="00C67545" w:rsidRPr="007F5E72" w:rsidRDefault="00C67545" w:rsidP="00710B73">
            <w:pPr>
              <w:jc w:val="right"/>
              <w:rPr>
                <w:i w:val="0"/>
                <w:sz w:val="22"/>
                <w:szCs w:val="22"/>
              </w:rPr>
            </w:pPr>
          </w:p>
        </w:tc>
        <w:tc>
          <w:tcPr>
            <w:tcW w:w="1843" w:type="dxa"/>
            <w:tcBorders>
              <w:top w:val="nil"/>
              <w:left w:val="nil"/>
              <w:bottom w:val="single" w:sz="4" w:space="0" w:color="auto"/>
              <w:right w:val="single" w:sz="4" w:space="0" w:color="auto"/>
            </w:tcBorders>
            <w:shd w:val="clear" w:color="auto" w:fill="auto"/>
            <w:noWrap/>
            <w:vAlign w:val="bottom"/>
            <w:hideMark/>
          </w:tcPr>
          <w:p w:rsidR="00C67545" w:rsidRPr="007F5E72" w:rsidRDefault="00C67545" w:rsidP="00710B73">
            <w:pPr>
              <w:jc w:val="right"/>
              <w:rPr>
                <w:i w:val="0"/>
                <w:sz w:val="22"/>
                <w:szCs w:val="22"/>
              </w:rPr>
            </w:pPr>
            <w:r w:rsidRPr="007F5E72">
              <w:rPr>
                <w:i w:val="0"/>
                <w:sz w:val="22"/>
                <w:szCs w:val="22"/>
              </w:rPr>
              <w:t>_____________ €</w:t>
            </w:r>
          </w:p>
        </w:tc>
        <w:tc>
          <w:tcPr>
            <w:tcW w:w="990" w:type="dxa"/>
            <w:tcBorders>
              <w:top w:val="nil"/>
              <w:left w:val="nil"/>
              <w:bottom w:val="single" w:sz="4" w:space="0" w:color="auto"/>
              <w:right w:val="single" w:sz="4" w:space="0" w:color="auto"/>
            </w:tcBorders>
            <w:shd w:val="clear" w:color="auto" w:fill="auto"/>
            <w:noWrap/>
            <w:vAlign w:val="bottom"/>
            <w:hideMark/>
          </w:tcPr>
          <w:p w:rsidR="00C67545" w:rsidRPr="007F5E72" w:rsidRDefault="00C67545" w:rsidP="00710B73">
            <w:pPr>
              <w:jc w:val="center"/>
              <w:rPr>
                <w:i w:val="0"/>
                <w:sz w:val="22"/>
                <w:szCs w:val="22"/>
              </w:rPr>
            </w:pPr>
            <w:r>
              <w:rPr>
                <w:i w:val="0"/>
                <w:sz w:val="22"/>
                <w:szCs w:val="22"/>
              </w:rPr>
              <w:t>9,50 %</w:t>
            </w:r>
          </w:p>
        </w:tc>
        <w:tc>
          <w:tcPr>
            <w:tcW w:w="1570" w:type="dxa"/>
            <w:tcBorders>
              <w:top w:val="nil"/>
              <w:left w:val="nil"/>
              <w:bottom w:val="single" w:sz="4" w:space="0" w:color="auto"/>
              <w:right w:val="single" w:sz="8" w:space="0" w:color="auto"/>
            </w:tcBorders>
            <w:shd w:val="clear" w:color="auto" w:fill="auto"/>
            <w:noWrap/>
            <w:vAlign w:val="bottom"/>
            <w:hideMark/>
          </w:tcPr>
          <w:p w:rsidR="00C67545" w:rsidRPr="007F5E72" w:rsidRDefault="00C67545" w:rsidP="00710B73">
            <w:pPr>
              <w:jc w:val="right"/>
              <w:rPr>
                <w:i w:val="0"/>
                <w:sz w:val="22"/>
                <w:szCs w:val="22"/>
              </w:rPr>
            </w:pPr>
            <w:r w:rsidRPr="007F5E72">
              <w:rPr>
                <w:i w:val="0"/>
                <w:sz w:val="22"/>
                <w:szCs w:val="22"/>
              </w:rPr>
              <w:t>_____________ €</w:t>
            </w:r>
          </w:p>
        </w:tc>
      </w:tr>
      <w:tr w:rsidR="00C67545" w:rsidRPr="007F5E72" w:rsidTr="00710B73">
        <w:trPr>
          <w:trHeight w:val="291"/>
        </w:trPr>
        <w:tc>
          <w:tcPr>
            <w:tcW w:w="3599" w:type="dxa"/>
            <w:tcBorders>
              <w:top w:val="single" w:sz="8" w:space="0" w:color="auto"/>
              <w:left w:val="single" w:sz="8" w:space="0" w:color="auto"/>
              <w:bottom w:val="single" w:sz="8" w:space="0" w:color="auto"/>
              <w:right w:val="single" w:sz="4" w:space="0" w:color="auto"/>
            </w:tcBorders>
            <w:shd w:val="clear" w:color="auto" w:fill="auto"/>
            <w:noWrap/>
            <w:vAlign w:val="bottom"/>
            <w:hideMark/>
          </w:tcPr>
          <w:p w:rsidR="00C67545" w:rsidRPr="007F5E72" w:rsidRDefault="00C67545" w:rsidP="00710B73">
            <w:pPr>
              <w:jc w:val="right"/>
              <w:rPr>
                <w:b/>
                <w:bCs/>
                <w:i w:val="0"/>
                <w:sz w:val="22"/>
                <w:szCs w:val="22"/>
              </w:rPr>
            </w:pPr>
            <w:r w:rsidRPr="007F5E72">
              <w:rPr>
                <w:b/>
                <w:bCs/>
                <w:i w:val="0"/>
                <w:sz w:val="22"/>
                <w:szCs w:val="22"/>
              </w:rPr>
              <w:t>Skupaj lastniki:</w:t>
            </w:r>
          </w:p>
        </w:tc>
        <w:tc>
          <w:tcPr>
            <w:tcW w:w="1156" w:type="dxa"/>
            <w:tcBorders>
              <w:top w:val="single" w:sz="8" w:space="0" w:color="auto"/>
              <w:left w:val="nil"/>
              <w:bottom w:val="single" w:sz="8" w:space="0" w:color="auto"/>
              <w:right w:val="single" w:sz="4" w:space="0" w:color="auto"/>
            </w:tcBorders>
            <w:shd w:val="clear" w:color="auto" w:fill="auto"/>
            <w:noWrap/>
            <w:vAlign w:val="bottom"/>
            <w:hideMark/>
          </w:tcPr>
          <w:p w:rsidR="00C67545" w:rsidRPr="007F5E72" w:rsidRDefault="00C67545" w:rsidP="00710B73">
            <w:pPr>
              <w:jc w:val="right"/>
              <w:rPr>
                <w:b/>
                <w:bCs/>
                <w:i w:val="0"/>
                <w:sz w:val="22"/>
                <w:szCs w:val="22"/>
              </w:rPr>
            </w:pPr>
            <w:r w:rsidRPr="007F5E72">
              <w:rPr>
                <w:b/>
                <w:bCs/>
                <w:i w:val="0"/>
                <w:sz w:val="22"/>
                <w:szCs w:val="22"/>
              </w:rPr>
              <w:t>100,00%</w:t>
            </w:r>
          </w:p>
        </w:tc>
        <w:tc>
          <w:tcPr>
            <w:tcW w:w="1843" w:type="dxa"/>
            <w:tcBorders>
              <w:top w:val="single" w:sz="8" w:space="0" w:color="auto"/>
              <w:left w:val="nil"/>
              <w:bottom w:val="single" w:sz="8" w:space="0" w:color="auto"/>
              <w:right w:val="single" w:sz="4" w:space="0" w:color="auto"/>
            </w:tcBorders>
            <w:shd w:val="clear" w:color="auto" w:fill="auto"/>
            <w:noWrap/>
            <w:vAlign w:val="bottom"/>
            <w:hideMark/>
          </w:tcPr>
          <w:p w:rsidR="00C67545" w:rsidRPr="007F5E72" w:rsidRDefault="00C67545" w:rsidP="00710B73">
            <w:pPr>
              <w:jc w:val="right"/>
              <w:rPr>
                <w:b/>
                <w:bCs/>
                <w:i w:val="0"/>
                <w:sz w:val="22"/>
                <w:szCs w:val="22"/>
              </w:rPr>
            </w:pPr>
            <w:r w:rsidRPr="007F5E72">
              <w:rPr>
                <w:b/>
                <w:bCs/>
                <w:i w:val="0"/>
                <w:sz w:val="22"/>
                <w:szCs w:val="22"/>
              </w:rPr>
              <w:t>_____________ €</w:t>
            </w:r>
          </w:p>
        </w:tc>
        <w:tc>
          <w:tcPr>
            <w:tcW w:w="990" w:type="dxa"/>
            <w:tcBorders>
              <w:top w:val="single" w:sz="8" w:space="0" w:color="auto"/>
              <w:left w:val="nil"/>
              <w:bottom w:val="single" w:sz="8" w:space="0" w:color="auto"/>
              <w:right w:val="single" w:sz="4" w:space="0" w:color="auto"/>
            </w:tcBorders>
            <w:shd w:val="clear" w:color="auto" w:fill="auto"/>
            <w:noWrap/>
            <w:vAlign w:val="bottom"/>
            <w:hideMark/>
          </w:tcPr>
          <w:p w:rsidR="00C67545" w:rsidRPr="007F5E72" w:rsidRDefault="00C67545" w:rsidP="00710B73">
            <w:pPr>
              <w:jc w:val="center"/>
              <w:rPr>
                <w:b/>
                <w:bCs/>
                <w:i w:val="0"/>
                <w:sz w:val="22"/>
                <w:szCs w:val="22"/>
              </w:rPr>
            </w:pPr>
            <w:r w:rsidRPr="007F5E72">
              <w:rPr>
                <w:b/>
                <w:bCs/>
                <w:i w:val="0"/>
                <w:sz w:val="22"/>
                <w:szCs w:val="22"/>
              </w:rPr>
              <w:t> </w:t>
            </w:r>
          </w:p>
        </w:tc>
        <w:tc>
          <w:tcPr>
            <w:tcW w:w="1570" w:type="dxa"/>
            <w:tcBorders>
              <w:top w:val="single" w:sz="8" w:space="0" w:color="auto"/>
              <w:left w:val="nil"/>
              <w:bottom w:val="single" w:sz="8" w:space="0" w:color="auto"/>
              <w:right w:val="single" w:sz="8" w:space="0" w:color="auto"/>
            </w:tcBorders>
            <w:shd w:val="clear" w:color="auto" w:fill="auto"/>
            <w:noWrap/>
            <w:vAlign w:val="bottom"/>
            <w:hideMark/>
          </w:tcPr>
          <w:p w:rsidR="00C67545" w:rsidRPr="007F5E72" w:rsidRDefault="00C67545" w:rsidP="00710B73">
            <w:pPr>
              <w:jc w:val="right"/>
              <w:rPr>
                <w:b/>
                <w:bCs/>
                <w:i w:val="0"/>
                <w:sz w:val="22"/>
                <w:szCs w:val="22"/>
              </w:rPr>
            </w:pPr>
            <w:r w:rsidRPr="007F5E72">
              <w:rPr>
                <w:b/>
                <w:bCs/>
                <w:i w:val="0"/>
                <w:sz w:val="22"/>
                <w:szCs w:val="22"/>
              </w:rPr>
              <w:t>_____________ €</w:t>
            </w:r>
          </w:p>
        </w:tc>
      </w:tr>
      <w:tr w:rsidR="00C67545" w:rsidRPr="007F5E72" w:rsidTr="00710B73">
        <w:trPr>
          <w:trHeight w:val="274"/>
        </w:trPr>
        <w:tc>
          <w:tcPr>
            <w:tcW w:w="3599" w:type="dxa"/>
            <w:tcBorders>
              <w:top w:val="nil"/>
              <w:left w:val="nil"/>
              <w:bottom w:val="nil"/>
              <w:right w:val="nil"/>
            </w:tcBorders>
            <w:shd w:val="clear" w:color="auto" w:fill="auto"/>
            <w:noWrap/>
            <w:vAlign w:val="bottom"/>
            <w:hideMark/>
          </w:tcPr>
          <w:p w:rsidR="00C67545" w:rsidRPr="007F5E72" w:rsidRDefault="00C67545" w:rsidP="00710B73">
            <w:pPr>
              <w:jc w:val="center"/>
              <w:rPr>
                <w:i w:val="0"/>
                <w:sz w:val="22"/>
                <w:szCs w:val="22"/>
              </w:rPr>
            </w:pPr>
          </w:p>
        </w:tc>
        <w:tc>
          <w:tcPr>
            <w:tcW w:w="1156" w:type="dxa"/>
            <w:tcBorders>
              <w:top w:val="nil"/>
              <w:left w:val="nil"/>
              <w:bottom w:val="nil"/>
              <w:right w:val="nil"/>
            </w:tcBorders>
            <w:shd w:val="clear" w:color="auto" w:fill="auto"/>
            <w:noWrap/>
            <w:vAlign w:val="bottom"/>
            <w:hideMark/>
          </w:tcPr>
          <w:p w:rsidR="00C67545" w:rsidRPr="007F5E72" w:rsidRDefault="00C67545" w:rsidP="00710B73">
            <w:pPr>
              <w:rPr>
                <w:i w:val="0"/>
                <w:sz w:val="22"/>
                <w:szCs w:val="22"/>
              </w:rPr>
            </w:pPr>
          </w:p>
        </w:tc>
        <w:tc>
          <w:tcPr>
            <w:tcW w:w="1843" w:type="dxa"/>
            <w:tcBorders>
              <w:top w:val="nil"/>
              <w:left w:val="nil"/>
              <w:bottom w:val="nil"/>
              <w:right w:val="nil"/>
            </w:tcBorders>
            <w:shd w:val="clear" w:color="auto" w:fill="auto"/>
            <w:noWrap/>
            <w:vAlign w:val="bottom"/>
            <w:hideMark/>
          </w:tcPr>
          <w:p w:rsidR="00C67545" w:rsidRPr="007F5E72" w:rsidRDefault="00C67545" w:rsidP="00710B73">
            <w:pPr>
              <w:rPr>
                <w:i w:val="0"/>
                <w:sz w:val="22"/>
                <w:szCs w:val="22"/>
              </w:rPr>
            </w:pPr>
          </w:p>
        </w:tc>
        <w:tc>
          <w:tcPr>
            <w:tcW w:w="990" w:type="dxa"/>
            <w:tcBorders>
              <w:top w:val="nil"/>
              <w:left w:val="nil"/>
              <w:bottom w:val="nil"/>
              <w:right w:val="nil"/>
            </w:tcBorders>
            <w:shd w:val="clear" w:color="auto" w:fill="auto"/>
            <w:noWrap/>
            <w:vAlign w:val="bottom"/>
            <w:hideMark/>
          </w:tcPr>
          <w:p w:rsidR="00C67545" w:rsidRPr="007F5E72" w:rsidRDefault="00C67545" w:rsidP="00710B73">
            <w:pPr>
              <w:rPr>
                <w:i w:val="0"/>
                <w:sz w:val="22"/>
                <w:szCs w:val="22"/>
              </w:rPr>
            </w:pPr>
          </w:p>
        </w:tc>
        <w:tc>
          <w:tcPr>
            <w:tcW w:w="1570" w:type="dxa"/>
            <w:tcBorders>
              <w:top w:val="nil"/>
              <w:left w:val="nil"/>
              <w:bottom w:val="nil"/>
              <w:right w:val="nil"/>
            </w:tcBorders>
            <w:shd w:val="clear" w:color="auto" w:fill="auto"/>
            <w:noWrap/>
            <w:vAlign w:val="bottom"/>
            <w:hideMark/>
          </w:tcPr>
          <w:p w:rsidR="00C67545" w:rsidRPr="007F5E72" w:rsidRDefault="00C67545" w:rsidP="00710B73">
            <w:pPr>
              <w:jc w:val="right"/>
              <w:rPr>
                <w:i w:val="0"/>
                <w:sz w:val="22"/>
                <w:szCs w:val="22"/>
              </w:rPr>
            </w:pPr>
          </w:p>
        </w:tc>
      </w:tr>
      <w:tr w:rsidR="00C67545" w:rsidRPr="007F5E72" w:rsidTr="00710B73">
        <w:trPr>
          <w:trHeight w:val="274"/>
        </w:trPr>
        <w:tc>
          <w:tcPr>
            <w:tcW w:w="3599" w:type="dxa"/>
            <w:tcBorders>
              <w:top w:val="single" w:sz="4" w:space="0" w:color="auto"/>
              <w:left w:val="single" w:sz="4" w:space="0" w:color="auto"/>
              <w:bottom w:val="single" w:sz="4" w:space="0" w:color="auto"/>
              <w:right w:val="nil"/>
            </w:tcBorders>
            <w:shd w:val="clear" w:color="auto" w:fill="auto"/>
            <w:noWrap/>
            <w:vAlign w:val="bottom"/>
            <w:hideMark/>
          </w:tcPr>
          <w:p w:rsidR="00C67545" w:rsidRPr="007F5E72" w:rsidRDefault="00C67545" w:rsidP="00710B73">
            <w:pPr>
              <w:jc w:val="right"/>
              <w:rPr>
                <w:b/>
                <w:bCs/>
                <w:i w:val="0"/>
                <w:sz w:val="22"/>
                <w:szCs w:val="22"/>
              </w:rPr>
            </w:pPr>
            <w:r w:rsidRPr="007F5E72">
              <w:rPr>
                <w:b/>
                <w:bCs/>
                <w:i w:val="0"/>
                <w:sz w:val="22"/>
                <w:szCs w:val="22"/>
              </w:rPr>
              <w:t>Skupaj:</w:t>
            </w:r>
          </w:p>
        </w:tc>
        <w:tc>
          <w:tcPr>
            <w:tcW w:w="1156" w:type="dxa"/>
            <w:tcBorders>
              <w:top w:val="single" w:sz="4" w:space="0" w:color="auto"/>
              <w:left w:val="nil"/>
              <w:bottom w:val="single" w:sz="4" w:space="0" w:color="auto"/>
              <w:right w:val="nil"/>
            </w:tcBorders>
            <w:shd w:val="clear" w:color="auto" w:fill="auto"/>
            <w:noWrap/>
            <w:vAlign w:val="bottom"/>
            <w:hideMark/>
          </w:tcPr>
          <w:p w:rsidR="00C67545" w:rsidRPr="007F5E72" w:rsidRDefault="00C67545" w:rsidP="00710B73">
            <w:pPr>
              <w:rPr>
                <w:b/>
                <w:bCs/>
                <w:i w:val="0"/>
                <w:sz w:val="22"/>
                <w:szCs w:val="22"/>
              </w:rPr>
            </w:pPr>
            <w:r w:rsidRPr="007F5E72">
              <w:rPr>
                <w:b/>
                <w:bCs/>
                <w:i w:val="0"/>
                <w:sz w:val="22"/>
                <w:szCs w:val="22"/>
              </w:rPr>
              <w:t xml:space="preserve"> </w:t>
            </w:r>
          </w:p>
        </w:tc>
        <w:tc>
          <w:tcPr>
            <w:tcW w:w="1843" w:type="dxa"/>
            <w:tcBorders>
              <w:top w:val="single" w:sz="4" w:space="0" w:color="auto"/>
              <w:left w:val="nil"/>
              <w:bottom w:val="single" w:sz="4" w:space="0" w:color="auto"/>
              <w:right w:val="nil"/>
            </w:tcBorders>
            <w:shd w:val="clear" w:color="auto" w:fill="auto"/>
            <w:noWrap/>
            <w:vAlign w:val="bottom"/>
            <w:hideMark/>
          </w:tcPr>
          <w:p w:rsidR="00C67545" w:rsidRPr="007F5E72" w:rsidRDefault="00C67545" w:rsidP="00710B73">
            <w:pPr>
              <w:jc w:val="right"/>
              <w:rPr>
                <w:b/>
                <w:bCs/>
                <w:i w:val="0"/>
                <w:sz w:val="22"/>
                <w:szCs w:val="22"/>
              </w:rPr>
            </w:pPr>
            <w:r w:rsidRPr="007F5E72">
              <w:rPr>
                <w:b/>
                <w:bCs/>
                <w:i w:val="0"/>
                <w:sz w:val="22"/>
                <w:szCs w:val="22"/>
              </w:rPr>
              <w:t>_______________ €</w:t>
            </w:r>
          </w:p>
        </w:tc>
        <w:tc>
          <w:tcPr>
            <w:tcW w:w="990" w:type="dxa"/>
            <w:tcBorders>
              <w:top w:val="single" w:sz="4" w:space="0" w:color="auto"/>
              <w:left w:val="nil"/>
              <w:bottom w:val="single" w:sz="4" w:space="0" w:color="auto"/>
              <w:right w:val="nil"/>
            </w:tcBorders>
            <w:shd w:val="clear" w:color="auto" w:fill="auto"/>
            <w:noWrap/>
            <w:vAlign w:val="bottom"/>
            <w:hideMark/>
          </w:tcPr>
          <w:p w:rsidR="00C67545" w:rsidRPr="007F5E72" w:rsidRDefault="00C67545" w:rsidP="00710B73">
            <w:pPr>
              <w:rPr>
                <w:b/>
                <w:bCs/>
                <w:i w:val="0"/>
                <w:sz w:val="22"/>
                <w:szCs w:val="22"/>
              </w:rPr>
            </w:pPr>
            <w:r w:rsidRPr="007F5E72">
              <w:rPr>
                <w:b/>
                <w:bCs/>
                <w:i w:val="0"/>
                <w:sz w:val="22"/>
                <w:szCs w:val="22"/>
              </w:rPr>
              <w:t> </w:t>
            </w:r>
          </w:p>
        </w:tc>
        <w:tc>
          <w:tcPr>
            <w:tcW w:w="1570" w:type="dxa"/>
            <w:tcBorders>
              <w:top w:val="single" w:sz="4" w:space="0" w:color="auto"/>
              <w:left w:val="nil"/>
              <w:bottom w:val="single" w:sz="4" w:space="0" w:color="auto"/>
              <w:right w:val="nil"/>
            </w:tcBorders>
            <w:shd w:val="clear" w:color="auto" w:fill="auto"/>
            <w:noWrap/>
            <w:vAlign w:val="bottom"/>
            <w:hideMark/>
          </w:tcPr>
          <w:p w:rsidR="00C67545" w:rsidRPr="007F5E72" w:rsidRDefault="00C67545" w:rsidP="00710B73">
            <w:pPr>
              <w:jc w:val="right"/>
              <w:rPr>
                <w:b/>
                <w:bCs/>
                <w:i w:val="0"/>
                <w:sz w:val="22"/>
                <w:szCs w:val="22"/>
              </w:rPr>
            </w:pPr>
            <w:r w:rsidRPr="007F5E72">
              <w:rPr>
                <w:b/>
                <w:bCs/>
                <w:i w:val="0"/>
                <w:sz w:val="22"/>
                <w:szCs w:val="22"/>
              </w:rPr>
              <w:t>_____________ €</w:t>
            </w:r>
          </w:p>
        </w:tc>
      </w:tr>
    </w:tbl>
    <w:p w:rsidR="00C67545" w:rsidRPr="007F5E72" w:rsidRDefault="00C67545" w:rsidP="00C67545">
      <w:pPr>
        <w:pStyle w:val="Glava"/>
        <w:tabs>
          <w:tab w:val="left" w:pos="708"/>
        </w:tabs>
        <w:jc w:val="both"/>
        <w:rPr>
          <w:i w:val="0"/>
          <w:sz w:val="22"/>
          <w:szCs w:val="22"/>
        </w:rPr>
      </w:pPr>
    </w:p>
    <w:p w:rsidR="00C67545" w:rsidRDefault="00C67545" w:rsidP="00C67545">
      <w:pPr>
        <w:pStyle w:val="Glava"/>
        <w:tabs>
          <w:tab w:val="left" w:pos="708"/>
        </w:tabs>
        <w:jc w:val="both"/>
        <w:rPr>
          <w:i w:val="0"/>
          <w:sz w:val="22"/>
          <w:szCs w:val="22"/>
        </w:rPr>
      </w:pPr>
      <w:r w:rsidRPr="00CC2B17">
        <w:rPr>
          <w:i w:val="0"/>
          <w:sz w:val="22"/>
          <w:szCs w:val="22"/>
        </w:rPr>
        <w:t>Deleži posameznih lastnikov objekta za plačilo pogodbenih del v ničemer ne vplivajo na kakršnakoli lastniška razmerja med njimi in ne pomenijo lastniških deležev.</w:t>
      </w:r>
    </w:p>
    <w:p w:rsidR="00C67545" w:rsidRPr="007F5E72" w:rsidRDefault="00C67545" w:rsidP="00C67545">
      <w:pPr>
        <w:pStyle w:val="Glava"/>
        <w:tabs>
          <w:tab w:val="left" w:pos="708"/>
        </w:tabs>
        <w:jc w:val="both"/>
        <w:rPr>
          <w:i w:val="0"/>
          <w:sz w:val="22"/>
          <w:szCs w:val="22"/>
        </w:rPr>
      </w:pPr>
    </w:p>
    <w:p w:rsidR="00C67545" w:rsidRDefault="00C67545" w:rsidP="00C67545">
      <w:pPr>
        <w:pStyle w:val="Glava"/>
        <w:tabs>
          <w:tab w:val="left" w:pos="708"/>
        </w:tabs>
        <w:jc w:val="both"/>
        <w:rPr>
          <w:i w:val="0"/>
          <w:sz w:val="22"/>
          <w:szCs w:val="22"/>
        </w:rPr>
      </w:pPr>
      <w:r w:rsidRPr="009D5726">
        <w:rPr>
          <w:i w:val="0"/>
          <w:sz w:val="22"/>
          <w:szCs w:val="22"/>
        </w:rPr>
        <w:t xml:space="preserve">Obnova </w:t>
      </w:r>
      <w:r>
        <w:rPr>
          <w:i w:val="0"/>
          <w:sz w:val="22"/>
          <w:szCs w:val="22"/>
        </w:rPr>
        <w:t xml:space="preserve">stavbnega pohištva </w:t>
      </w:r>
      <w:r w:rsidRPr="009D5726">
        <w:rPr>
          <w:i w:val="0"/>
          <w:sz w:val="22"/>
          <w:szCs w:val="22"/>
        </w:rPr>
        <w:t xml:space="preserve">posameznih lastnikov </w:t>
      </w:r>
      <w:r>
        <w:rPr>
          <w:i w:val="0"/>
          <w:sz w:val="22"/>
          <w:szCs w:val="22"/>
        </w:rPr>
        <w:t>spada pod individualni strošek, ki ga plačajo posamezni lastniki sami (se ne financirajo  iz rezervnega sklada!), vendar prav tako s sofinanciranjem MOL-a v višini, kot je navedeno v tem členu (33%). Seznam teh stroškov se bo pripravil med obnovo, najkasneje do obračunske situacije.</w:t>
      </w:r>
    </w:p>
    <w:p w:rsidR="00C67545" w:rsidRDefault="00C67545" w:rsidP="00C67545">
      <w:pPr>
        <w:pStyle w:val="Glava"/>
        <w:tabs>
          <w:tab w:val="left" w:pos="708"/>
        </w:tabs>
        <w:jc w:val="both"/>
        <w:rPr>
          <w:i w:val="0"/>
          <w:sz w:val="22"/>
          <w:szCs w:val="22"/>
        </w:rPr>
      </w:pPr>
    </w:p>
    <w:p w:rsidR="00C67545" w:rsidRPr="007F5E72" w:rsidRDefault="00C67545" w:rsidP="00C67545">
      <w:pPr>
        <w:pStyle w:val="Glava"/>
        <w:tabs>
          <w:tab w:val="left" w:pos="708"/>
        </w:tabs>
        <w:jc w:val="both"/>
        <w:rPr>
          <w:i w:val="0"/>
          <w:sz w:val="22"/>
          <w:szCs w:val="22"/>
        </w:rPr>
      </w:pPr>
      <w:r w:rsidRPr="007F5E72">
        <w:rPr>
          <w:i w:val="0"/>
          <w:sz w:val="22"/>
          <w:szCs w:val="22"/>
        </w:rPr>
        <w:t xml:space="preserve">Podatek o sofinanciranju s sredstvi LMM za lastniški delež poslovnih prostorov bo MOL posredoval RS Ministrstvu za </w:t>
      </w:r>
      <w:r>
        <w:rPr>
          <w:i w:val="0"/>
          <w:sz w:val="22"/>
          <w:szCs w:val="22"/>
        </w:rPr>
        <w:t>finance</w:t>
      </w:r>
      <w:r w:rsidRPr="007F5E72">
        <w:rPr>
          <w:i w:val="0"/>
          <w:sz w:val="22"/>
          <w:szCs w:val="22"/>
        </w:rPr>
        <w:t xml:space="preserve">, Direktoratu za javno premoženje, Sektorju za spremljanje državnih pomoči, ki bo preverilo, če se obravnava kot državna pomoč po "de </w:t>
      </w:r>
      <w:proofErr w:type="spellStart"/>
      <w:r w:rsidRPr="007F5E72">
        <w:rPr>
          <w:i w:val="0"/>
          <w:sz w:val="22"/>
          <w:szCs w:val="22"/>
        </w:rPr>
        <w:t>minimis</w:t>
      </w:r>
      <w:proofErr w:type="spellEnd"/>
      <w:r w:rsidRPr="007F5E72">
        <w:rPr>
          <w:i w:val="0"/>
          <w:sz w:val="22"/>
          <w:szCs w:val="22"/>
        </w:rPr>
        <w:t>".</w:t>
      </w:r>
    </w:p>
    <w:p w:rsidR="00C67545" w:rsidRPr="007F5E72" w:rsidRDefault="00C67545" w:rsidP="00C67545">
      <w:pPr>
        <w:tabs>
          <w:tab w:val="left" w:pos="708"/>
          <w:tab w:val="center" w:pos="4536"/>
          <w:tab w:val="right" w:pos="9072"/>
        </w:tabs>
        <w:jc w:val="both"/>
        <w:rPr>
          <w:i w:val="0"/>
          <w:sz w:val="22"/>
          <w:szCs w:val="22"/>
        </w:rPr>
      </w:pPr>
    </w:p>
    <w:p w:rsidR="00C67545" w:rsidRPr="007F5E72" w:rsidRDefault="00C67545" w:rsidP="00C67545">
      <w:pPr>
        <w:pStyle w:val="Glava"/>
        <w:tabs>
          <w:tab w:val="left" w:pos="708"/>
        </w:tabs>
        <w:rPr>
          <w:i w:val="0"/>
          <w:sz w:val="22"/>
          <w:szCs w:val="22"/>
        </w:rPr>
      </w:pPr>
    </w:p>
    <w:p w:rsidR="00C67545" w:rsidRPr="007F5E72" w:rsidRDefault="00C67545" w:rsidP="00541049">
      <w:pPr>
        <w:pStyle w:val="Naslov7"/>
        <w:keepNext/>
        <w:numPr>
          <w:ilvl w:val="0"/>
          <w:numId w:val="22"/>
        </w:numPr>
        <w:tabs>
          <w:tab w:val="clear" w:pos="1997"/>
          <w:tab w:val="num" w:pos="1134"/>
        </w:tabs>
        <w:spacing w:before="0" w:after="0"/>
        <w:ind w:left="0" w:firstLine="0"/>
        <w:rPr>
          <w:i w:val="0"/>
          <w:sz w:val="22"/>
          <w:szCs w:val="22"/>
        </w:rPr>
      </w:pPr>
      <w:r w:rsidRPr="007F5E72">
        <w:rPr>
          <w:i w:val="0"/>
          <w:sz w:val="22"/>
          <w:szCs w:val="22"/>
        </w:rPr>
        <w:t>ROK ZA IZVEDBO POGODBENIH DEL</w:t>
      </w:r>
    </w:p>
    <w:p w:rsidR="00C67545" w:rsidRPr="007F5E72" w:rsidRDefault="00C67545" w:rsidP="00C67545">
      <w:pPr>
        <w:jc w:val="center"/>
        <w:rPr>
          <w:i w:val="0"/>
          <w:sz w:val="22"/>
          <w:szCs w:val="22"/>
        </w:rPr>
      </w:pPr>
    </w:p>
    <w:p w:rsidR="00C67545" w:rsidRPr="007F5E72" w:rsidRDefault="00C67545" w:rsidP="00C67545">
      <w:pPr>
        <w:jc w:val="center"/>
        <w:rPr>
          <w:i w:val="0"/>
          <w:sz w:val="22"/>
          <w:szCs w:val="22"/>
        </w:rPr>
      </w:pPr>
      <w:r w:rsidRPr="007F5E72">
        <w:rPr>
          <w:i w:val="0"/>
          <w:sz w:val="22"/>
          <w:szCs w:val="22"/>
        </w:rPr>
        <w:lastRenderedPageBreak/>
        <w:t>6. člen</w:t>
      </w:r>
    </w:p>
    <w:p w:rsidR="00C67545" w:rsidRPr="007F5E72" w:rsidRDefault="00C67545" w:rsidP="00C67545">
      <w:pPr>
        <w:jc w:val="both"/>
        <w:rPr>
          <w:i w:val="0"/>
          <w:sz w:val="22"/>
          <w:szCs w:val="22"/>
        </w:rPr>
      </w:pPr>
    </w:p>
    <w:p w:rsidR="00C67545" w:rsidRPr="007F5E72" w:rsidRDefault="00C67545" w:rsidP="00C67545">
      <w:pPr>
        <w:jc w:val="both"/>
        <w:rPr>
          <w:i w:val="0"/>
          <w:sz w:val="22"/>
          <w:szCs w:val="22"/>
        </w:rPr>
      </w:pPr>
      <w:r w:rsidRPr="007F5E72">
        <w:rPr>
          <w:i w:val="0"/>
          <w:sz w:val="22"/>
          <w:szCs w:val="22"/>
        </w:rPr>
        <w:t xml:space="preserve">Izvajalec bo z izvajanjem pogodbenih del pričel v roku 20 (dvajset) koledarskih dni po sklenitvi pogodbe, jih izvajal v skladu s terminskim planom in dokončal v roku </w:t>
      </w:r>
      <w:r w:rsidRPr="007F5E72">
        <w:rPr>
          <w:b/>
          <w:i w:val="0"/>
          <w:sz w:val="22"/>
          <w:szCs w:val="22"/>
        </w:rPr>
        <w:t>1</w:t>
      </w:r>
      <w:r>
        <w:rPr>
          <w:b/>
          <w:i w:val="0"/>
          <w:sz w:val="22"/>
          <w:szCs w:val="22"/>
        </w:rPr>
        <w:t>5</w:t>
      </w:r>
      <w:r w:rsidRPr="007F5E72">
        <w:rPr>
          <w:b/>
          <w:i w:val="0"/>
          <w:sz w:val="22"/>
          <w:szCs w:val="22"/>
        </w:rPr>
        <w:t>0 (</w:t>
      </w:r>
      <w:proofErr w:type="spellStart"/>
      <w:r w:rsidRPr="007F5E72">
        <w:rPr>
          <w:b/>
          <w:i w:val="0"/>
          <w:sz w:val="22"/>
          <w:szCs w:val="22"/>
        </w:rPr>
        <w:t>sto</w:t>
      </w:r>
      <w:r>
        <w:rPr>
          <w:b/>
          <w:i w:val="0"/>
          <w:sz w:val="22"/>
          <w:szCs w:val="22"/>
        </w:rPr>
        <w:t>petdeset</w:t>
      </w:r>
      <w:proofErr w:type="spellEnd"/>
      <w:r w:rsidRPr="007F5E72">
        <w:rPr>
          <w:b/>
          <w:i w:val="0"/>
          <w:sz w:val="22"/>
          <w:szCs w:val="22"/>
        </w:rPr>
        <w:t xml:space="preserve">) koledarskih dni od dneva sklenitve pogodbe. </w:t>
      </w:r>
      <w:r w:rsidRPr="007F5E72">
        <w:rPr>
          <w:i w:val="0"/>
          <w:sz w:val="22"/>
          <w:szCs w:val="22"/>
        </w:rPr>
        <w:t xml:space="preserve">Rok izvedbe in dokončanja posameznih faz je razviden iz terminskega plana, ki je kot priloga sestavni del te pogodbe. </w:t>
      </w:r>
    </w:p>
    <w:p w:rsidR="00C67545" w:rsidRPr="007F5E72" w:rsidRDefault="00C67545" w:rsidP="00C67545">
      <w:pPr>
        <w:jc w:val="both"/>
        <w:rPr>
          <w:i w:val="0"/>
          <w:sz w:val="22"/>
          <w:szCs w:val="22"/>
        </w:rPr>
      </w:pPr>
    </w:p>
    <w:p w:rsidR="00C67545" w:rsidRPr="007F5E72" w:rsidRDefault="00C67545" w:rsidP="00C67545">
      <w:pPr>
        <w:jc w:val="both"/>
        <w:rPr>
          <w:i w:val="0"/>
          <w:sz w:val="22"/>
          <w:szCs w:val="22"/>
        </w:rPr>
      </w:pPr>
      <w:r w:rsidRPr="007F5E72">
        <w:rPr>
          <w:i w:val="0"/>
          <w:sz w:val="22"/>
          <w:szCs w:val="22"/>
        </w:rPr>
        <w:t xml:space="preserve">Izvajalec ima pravico zahtevati podaljšanje roka v primeru </w:t>
      </w:r>
      <w:r w:rsidRPr="00135648">
        <w:rPr>
          <w:i w:val="0"/>
          <w:sz w:val="22"/>
          <w:szCs w:val="22"/>
        </w:rPr>
        <w:t>izredno slabih</w:t>
      </w:r>
      <w:r w:rsidRPr="007F5E72">
        <w:rPr>
          <w:i w:val="0"/>
          <w:sz w:val="22"/>
          <w:szCs w:val="22"/>
        </w:rPr>
        <w:t xml:space="preserve"> vremenskih razmer, ki onemogočajo izvedbo del, in višje sile. Izvajalec mora pisno zahtevo za podaljšanje roka predložiti naročnikom takoj oziroma najkasneje v 7 dneh po nastopu vzroka za podaljšanje, sicer podaljšanja ne more več zahtevati. Pogoj za veljavnost vsakega morebitnega podaljšanja roka je potrditev s strani naročnikov.</w:t>
      </w:r>
    </w:p>
    <w:p w:rsidR="00C67545" w:rsidRPr="007F5E72" w:rsidRDefault="00C67545" w:rsidP="00C67545">
      <w:pPr>
        <w:jc w:val="both"/>
        <w:rPr>
          <w:i w:val="0"/>
          <w:sz w:val="22"/>
          <w:szCs w:val="22"/>
        </w:rPr>
      </w:pPr>
    </w:p>
    <w:p w:rsidR="00C67545" w:rsidRPr="007F5E72" w:rsidRDefault="00C67545" w:rsidP="00C67545">
      <w:pPr>
        <w:pStyle w:val="Telobesedila3"/>
        <w:jc w:val="both"/>
        <w:rPr>
          <w:i w:val="0"/>
          <w:sz w:val="22"/>
          <w:szCs w:val="22"/>
        </w:rPr>
      </w:pPr>
      <w:r w:rsidRPr="007F5E72">
        <w:rPr>
          <w:i w:val="0"/>
          <w:sz w:val="22"/>
          <w:szCs w:val="22"/>
        </w:rPr>
        <w:t>Ne glede na prejšnji odstavek izvajalec jamči, da je seznanjen s tem, da je v celoti odgovoren za izvedbo naročila v pogodbenem roku in za morebitno škodo, ki bi nastala naročnik</w:t>
      </w:r>
      <w:r>
        <w:rPr>
          <w:i w:val="0"/>
          <w:sz w:val="22"/>
          <w:szCs w:val="22"/>
        </w:rPr>
        <w:t>om</w:t>
      </w:r>
      <w:r w:rsidRPr="007F5E72">
        <w:rPr>
          <w:i w:val="0"/>
          <w:sz w:val="22"/>
          <w:szCs w:val="22"/>
        </w:rPr>
        <w:t xml:space="preserve"> iz razloga, ker predmet te pogodbe ne bi bil zaključen v pogodbenem roku po krivdi izvajalca. Pogodbeno dogovorjeni roki se lahko podaljšajo izključno in samo v primeru, da tako odločijo naročniki.</w:t>
      </w:r>
    </w:p>
    <w:p w:rsidR="00C67545" w:rsidRPr="007F5E72" w:rsidRDefault="00C67545" w:rsidP="00C67545">
      <w:pPr>
        <w:pStyle w:val="Telobesedila3"/>
        <w:jc w:val="both"/>
        <w:rPr>
          <w:i w:val="0"/>
          <w:sz w:val="22"/>
          <w:szCs w:val="22"/>
        </w:rPr>
      </w:pPr>
    </w:p>
    <w:p w:rsidR="00C67545" w:rsidRPr="007F5E72" w:rsidRDefault="00C67545" w:rsidP="00541049">
      <w:pPr>
        <w:pStyle w:val="Odstavekseznama"/>
        <w:numPr>
          <w:ilvl w:val="0"/>
          <w:numId w:val="22"/>
        </w:numPr>
        <w:tabs>
          <w:tab w:val="clear" w:pos="1997"/>
          <w:tab w:val="num" w:pos="1134"/>
        </w:tabs>
        <w:ind w:left="0" w:firstLine="0"/>
        <w:contextualSpacing/>
        <w:rPr>
          <w:i w:val="0"/>
          <w:sz w:val="22"/>
          <w:szCs w:val="22"/>
        </w:rPr>
      </w:pPr>
      <w:r w:rsidRPr="007F5E72">
        <w:rPr>
          <w:i w:val="0"/>
          <w:sz w:val="22"/>
          <w:szCs w:val="22"/>
        </w:rPr>
        <w:t>PREPOVED PRENOSA BODOČIH TERJATEV</w:t>
      </w:r>
    </w:p>
    <w:p w:rsidR="00C67545" w:rsidRPr="007F5E72" w:rsidRDefault="00C67545" w:rsidP="00C67545">
      <w:pPr>
        <w:rPr>
          <w:i w:val="0"/>
          <w:sz w:val="22"/>
          <w:szCs w:val="22"/>
        </w:rPr>
      </w:pPr>
    </w:p>
    <w:p w:rsidR="00C67545" w:rsidRPr="007F5E72" w:rsidRDefault="00C67545" w:rsidP="00C67545">
      <w:pPr>
        <w:rPr>
          <w:i w:val="0"/>
          <w:sz w:val="22"/>
          <w:szCs w:val="22"/>
        </w:rPr>
      </w:pPr>
      <w:r w:rsidRPr="007F5E72">
        <w:rPr>
          <w:i w:val="0"/>
          <w:sz w:val="22"/>
          <w:szCs w:val="22"/>
        </w:rPr>
        <w:t xml:space="preserve">                                                                7. člen</w:t>
      </w:r>
    </w:p>
    <w:p w:rsidR="00C67545" w:rsidRPr="007F5E72" w:rsidRDefault="00C67545" w:rsidP="00C67545">
      <w:pPr>
        <w:rPr>
          <w:i w:val="0"/>
          <w:sz w:val="22"/>
          <w:szCs w:val="22"/>
        </w:rPr>
      </w:pPr>
    </w:p>
    <w:p w:rsidR="00C67545" w:rsidRPr="007F5E72" w:rsidRDefault="00C67545" w:rsidP="00C67545">
      <w:pPr>
        <w:jc w:val="both"/>
        <w:rPr>
          <w:i w:val="0"/>
          <w:sz w:val="22"/>
          <w:szCs w:val="22"/>
        </w:rPr>
      </w:pPr>
      <w:r w:rsidRPr="007F5E72">
        <w:rPr>
          <w:i w:val="0"/>
          <w:sz w:val="22"/>
          <w:szCs w:val="22"/>
        </w:rPr>
        <w:t xml:space="preserve">Pogodbene stranke se v skladu s 417. členom Obligacijskega zakonika izrecno dogovorijo, da izvajalec ne sme prenesti na drugega nobenih svojih bodočih terjatev do naročnikov, ki jih bo pridobil na podlagi te pogodbe ali kateregakoli aneksa, ki bo v prihodnosti sklenjen k njej. Prepoved prenosa bodočih terjatev na drugega zajema vse primere oziroma oblike odstopa terjatev, vključno z odstopom namesto izpolnitve, odstopom v izterjavo in odstopom v zavarovanje. </w:t>
      </w:r>
    </w:p>
    <w:p w:rsidR="00C67545" w:rsidRPr="007F5E72" w:rsidRDefault="00C67545" w:rsidP="00C67545">
      <w:pPr>
        <w:jc w:val="both"/>
        <w:rPr>
          <w:i w:val="0"/>
          <w:sz w:val="22"/>
          <w:szCs w:val="22"/>
        </w:rPr>
      </w:pPr>
    </w:p>
    <w:p w:rsidR="00C67545" w:rsidRPr="007F5E72" w:rsidRDefault="00C67545" w:rsidP="00C67545">
      <w:pPr>
        <w:jc w:val="both"/>
        <w:rPr>
          <w:i w:val="0"/>
          <w:sz w:val="22"/>
          <w:szCs w:val="22"/>
        </w:rPr>
      </w:pPr>
      <w:r w:rsidRPr="007F5E72">
        <w:rPr>
          <w:i w:val="0"/>
          <w:sz w:val="22"/>
          <w:szCs w:val="22"/>
        </w:rPr>
        <w:t>Pogodbene stranke se dogovorijo, da za namene te pogodbe bodoča terjatev iz prvega odstavka tega člena pomeni vsako terjatev, ki v trenutku prenosa na drugega še ni nastala, pri čemer se pogodbene stranke dogovorijo, da se šteje, da terjatev izvajalca do naročnikov nastane takrat, ko je izvajalec dela opravil, jih naročnikom obračunal z izstavitvijo začasne ali končne situacije ter so naročniki začasno oziroma končno situacijo potrdili.</w:t>
      </w:r>
    </w:p>
    <w:p w:rsidR="00C67545" w:rsidRPr="007F5E72" w:rsidRDefault="00C67545" w:rsidP="00C67545">
      <w:pPr>
        <w:jc w:val="both"/>
        <w:rPr>
          <w:i w:val="0"/>
          <w:sz w:val="22"/>
          <w:szCs w:val="22"/>
        </w:rPr>
      </w:pPr>
    </w:p>
    <w:p w:rsidR="00C67545" w:rsidRPr="007F5E72" w:rsidRDefault="00C67545" w:rsidP="00C67545">
      <w:pPr>
        <w:jc w:val="both"/>
        <w:rPr>
          <w:i w:val="0"/>
          <w:sz w:val="22"/>
          <w:szCs w:val="22"/>
        </w:rPr>
      </w:pPr>
      <w:r w:rsidRPr="007F5E72">
        <w:rPr>
          <w:i w:val="0"/>
          <w:sz w:val="22"/>
          <w:szCs w:val="22"/>
        </w:rPr>
        <w:t>V primeru, da bi izvajalec kljub dogovoru o prepovedi prenosa bodočih terjatev iz prvega odstavka tega člena prenesel katerokoli svojo bodočo terjatev do naročnikov na drugega, lahko naročniki s pisno izjavo, ki jo priporočeno po pošti pošljejo izvajalcu, s takojšnjim učinkom (brez odpovednega roka) odpovejo to pogodbo, vključno z vsemi k njej sklenjenimi aneksi.</w:t>
      </w:r>
    </w:p>
    <w:p w:rsidR="00C67545" w:rsidRPr="007F5E72" w:rsidRDefault="00C67545" w:rsidP="00C67545">
      <w:pPr>
        <w:jc w:val="both"/>
        <w:rPr>
          <w:i w:val="0"/>
          <w:sz w:val="22"/>
          <w:szCs w:val="22"/>
        </w:rPr>
      </w:pPr>
    </w:p>
    <w:p w:rsidR="00C67545" w:rsidRPr="007F5E72" w:rsidRDefault="00C67545" w:rsidP="00C67545">
      <w:pPr>
        <w:jc w:val="both"/>
        <w:rPr>
          <w:i w:val="0"/>
          <w:sz w:val="22"/>
          <w:szCs w:val="22"/>
        </w:rPr>
      </w:pPr>
      <w:r w:rsidRPr="007F5E72">
        <w:rPr>
          <w:i w:val="0"/>
          <w:sz w:val="22"/>
          <w:szCs w:val="22"/>
        </w:rPr>
        <w:t>V primeru, da bi izvajalec kljub dogovoru o prepovedi prenosa bodočih terjatev iz prvega odstavka tega člena prenesel katerokoli svojo bodočo terjatev do naročnikov na drugega, je dolžan naročnikom plačati tudi pogodbeno kazen v višini 5% od vrednosti pogodbenih del</w:t>
      </w:r>
      <w:r>
        <w:rPr>
          <w:i w:val="0"/>
          <w:sz w:val="22"/>
          <w:szCs w:val="22"/>
        </w:rPr>
        <w:t xml:space="preserve"> z vključenim DDV</w:t>
      </w:r>
      <w:r w:rsidRPr="007F5E72">
        <w:rPr>
          <w:i w:val="0"/>
          <w:sz w:val="22"/>
          <w:szCs w:val="22"/>
        </w:rPr>
        <w:t xml:space="preserve">, to je </w:t>
      </w:r>
      <w:r w:rsidRPr="007F5E72">
        <w:rPr>
          <w:b/>
          <w:i w:val="0"/>
          <w:sz w:val="22"/>
          <w:szCs w:val="22"/>
        </w:rPr>
        <w:t>_______________ EUR</w:t>
      </w:r>
      <w:r w:rsidRPr="007F5E72">
        <w:rPr>
          <w:i w:val="0"/>
          <w:sz w:val="22"/>
          <w:szCs w:val="22"/>
        </w:rPr>
        <w:t>. Naročniki imajo pravico zahtevati plačilo pogodbene kazni ne glede na to, ali so uveljavili pravico do odpovedi pogodbe iz tretjega odstavka tega člena ali ne. Naročniki imajo pravico zahtevati pogodbeno kazen, tudi če presega škodo, ki jim je nastala, in celo če jim ni nastala nobena škoda.</w:t>
      </w:r>
    </w:p>
    <w:p w:rsidR="00C67545" w:rsidRPr="007F5E72" w:rsidRDefault="00C67545" w:rsidP="00C67545">
      <w:pPr>
        <w:jc w:val="both"/>
        <w:rPr>
          <w:i w:val="0"/>
          <w:sz w:val="22"/>
          <w:szCs w:val="22"/>
        </w:rPr>
      </w:pPr>
    </w:p>
    <w:p w:rsidR="00C67545" w:rsidRPr="007F5E72" w:rsidRDefault="00C67545" w:rsidP="00C67545">
      <w:pPr>
        <w:jc w:val="both"/>
        <w:rPr>
          <w:i w:val="0"/>
          <w:sz w:val="22"/>
          <w:szCs w:val="22"/>
        </w:rPr>
      </w:pPr>
      <w:r w:rsidRPr="007F5E72">
        <w:rPr>
          <w:i w:val="0"/>
          <w:sz w:val="22"/>
          <w:szCs w:val="22"/>
        </w:rPr>
        <w:t xml:space="preserve">V primeru, da bi izvajalec kljub dogovoru o prepovedi prenosa bodočih terjatev iz prvega odstavka tega člena prenesel katerokoli svojo bodočo terjatev do naročnikov na drugega, je dolžan naročnikom v vsakem primeru in ne glede na uveljavitev naročnikovih pravic iz tretjega in četrtega odstavka tega člena povrniti škodo, ki je naročnikom nastala zaradi kršitve prepovedi prenosa terjatev s strani izvajalca. Škoda vključuje tudi (a ne izključno) vse zneske, ki bi jih morali naročniki plačati kateremukoli subjektu (vključno s podizvajalci in prevzemniki terjatev) in bi presegali njihove obveznosti po tej pogodbi in aneksih, sklenjenih k njej, oziroma zneske, ki bi jih morali naročniki plačati dvakrat, ker bi bila prvotna izpolnitev enemu od subjektov nepravilna, vključno z zakonskimi zamudnimi obrestmi, ki bi jih morali naročniki plačati kateremukoli subjektu. Izvajalec soglaša s tem, da naročniki niso odgovorni za morebitno svojo nepravilno izpolnitev, do katere bi prišlo v primeru kršitve prepovedi prenosa bodočih terjatev s strani izvajalca, zato se izvajalec  izrecno obvezuje, da bo naročnikom povrnil škodo, ki bi jim nastala v posledici naročnikove nepravilne izpolnitve, ter se odpoveduje </w:t>
      </w:r>
      <w:r w:rsidRPr="007F5E72">
        <w:rPr>
          <w:i w:val="0"/>
          <w:sz w:val="22"/>
          <w:szCs w:val="22"/>
        </w:rPr>
        <w:lastRenderedPageBreak/>
        <w:t xml:space="preserve">vsem ugovorom v zvezi z nepravilno izpolnitvijo naročnikov. Če bi bila škoda, ki je naročnikom nastala, večja od pogodbene kazni, imajo naročniki pravico zahtevati razliko do popolne odškodnine. </w:t>
      </w:r>
    </w:p>
    <w:p w:rsidR="00C67545" w:rsidRPr="007F5E72" w:rsidRDefault="00C67545" w:rsidP="00C67545">
      <w:pPr>
        <w:rPr>
          <w:i w:val="0"/>
          <w:sz w:val="22"/>
          <w:szCs w:val="22"/>
        </w:rPr>
      </w:pPr>
    </w:p>
    <w:p w:rsidR="00C67545" w:rsidRPr="007F5E72" w:rsidRDefault="00C67545" w:rsidP="00C67545">
      <w:pPr>
        <w:jc w:val="both"/>
        <w:rPr>
          <w:i w:val="0"/>
          <w:sz w:val="22"/>
          <w:szCs w:val="22"/>
        </w:rPr>
      </w:pPr>
      <w:r w:rsidRPr="007F5E72">
        <w:rPr>
          <w:i w:val="0"/>
          <w:sz w:val="22"/>
          <w:szCs w:val="22"/>
        </w:rPr>
        <w:t>Pogodbene stranke soglašajo s tem, da izvajalec ne odgovarja naročnikom in slednji proti njemu ne morejo uveljaviti sankcij iz tretjega do petega odstavka tega člena v primeru, da bi izvajalčevi podizvajalci odstopili drugemu svoje terjatve do naročnikov ali izvajalca.</w:t>
      </w:r>
    </w:p>
    <w:p w:rsidR="00C67545" w:rsidRPr="007F5E72" w:rsidRDefault="00C67545" w:rsidP="00C67545">
      <w:pPr>
        <w:rPr>
          <w:i w:val="0"/>
          <w:sz w:val="22"/>
          <w:szCs w:val="22"/>
        </w:rPr>
      </w:pPr>
    </w:p>
    <w:p w:rsidR="00C67545" w:rsidRPr="007F5E72" w:rsidRDefault="00C67545" w:rsidP="00C67545">
      <w:pPr>
        <w:jc w:val="both"/>
        <w:rPr>
          <w:i w:val="0"/>
          <w:sz w:val="22"/>
          <w:szCs w:val="22"/>
        </w:rPr>
      </w:pPr>
    </w:p>
    <w:p w:rsidR="00C67545" w:rsidRPr="007F5E72" w:rsidRDefault="00C67545" w:rsidP="00541049">
      <w:pPr>
        <w:pStyle w:val="Naslov7"/>
        <w:keepNext/>
        <w:numPr>
          <w:ilvl w:val="0"/>
          <w:numId w:val="22"/>
        </w:numPr>
        <w:tabs>
          <w:tab w:val="clear" w:pos="1997"/>
          <w:tab w:val="num" w:pos="1134"/>
        </w:tabs>
        <w:spacing w:before="0" w:after="0"/>
        <w:ind w:left="0" w:firstLine="0"/>
        <w:rPr>
          <w:i w:val="0"/>
          <w:sz w:val="22"/>
          <w:szCs w:val="22"/>
        </w:rPr>
      </w:pPr>
      <w:r w:rsidRPr="007F5E72">
        <w:rPr>
          <w:i w:val="0"/>
          <w:sz w:val="22"/>
          <w:szCs w:val="22"/>
        </w:rPr>
        <w:t>OBVEZNOSTI NAROČNIKOV</w:t>
      </w:r>
    </w:p>
    <w:p w:rsidR="00C67545" w:rsidRPr="007F5E72" w:rsidRDefault="00C67545" w:rsidP="00C67545">
      <w:pPr>
        <w:rPr>
          <w:i w:val="0"/>
          <w:sz w:val="22"/>
          <w:szCs w:val="22"/>
        </w:rPr>
      </w:pPr>
    </w:p>
    <w:p w:rsidR="00C67545" w:rsidRPr="007F5E72" w:rsidRDefault="00C67545" w:rsidP="00C67545">
      <w:pPr>
        <w:jc w:val="center"/>
        <w:rPr>
          <w:i w:val="0"/>
          <w:sz w:val="22"/>
          <w:szCs w:val="22"/>
        </w:rPr>
      </w:pPr>
      <w:r w:rsidRPr="007F5E72">
        <w:rPr>
          <w:i w:val="0"/>
          <w:sz w:val="22"/>
          <w:szCs w:val="22"/>
        </w:rPr>
        <w:t>8. člen</w:t>
      </w:r>
    </w:p>
    <w:p w:rsidR="00C67545" w:rsidRPr="007F5E72" w:rsidRDefault="00C67545" w:rsidP="00C67545">
      <w:pPr>
        <w:jc w:val="center"/>
        <w:rPr>
          <w:i w:val="0"/>
          <w:sz w:val="22"/>
          <w:szCs w:val="22"/>
        </w:rPr>
      </w:pPr>
    </w:p>
    <w:p w:rsidR="00C67545" w:rsidRPr="007F5E72" w:rsidRDefault="00C67545" w:rsidP="00C67545">
      <w:pPr>
        <w:jc w:val="both"/>
        <w:rPr>
          <w:i w:val="0"/>
          <w:sz w:val="22"/>
          <w:szCs w:val="22"/>
        </w:rPr>
      </w:pPr>
      <w:r w:rsidRPr="007F5E72">
        <w:rPr>
          <w:i w:val="0"/>
          <w:sz w:val="22"/>
          <w:szCs w:val="22"/>
        </w:rPr>
        <w:t>Naročniki morajo pred začetkom dela na gradbišču zagotoviti izdelavo varnostnega načrta v skladu s predpisi o zagotavljanju varnosti in zdravja pri delu ter zagotoviti, da bo gradbišče urejeno v skladu z varnostnim načrtom.</w:t>
      </w:r>
    </w:p>
    <w:p w:rsidR="00C67545" w:rsidRPr="007F5E72" w:rsidRDefault="00C67545" w:rsidP="00C67545">
      <w:pPr>
        <w:jc w:val="both"/>
        <w:rPr>
          <w:i w:val="0"/>
          <w:sz w:val="22"/>
          <w:szCs w:val="22"/>
        </w:rPr>
      </w:pPr>
    </w:p>
    <w:p w:rsidR="00C67545" w:rsidRPr="007F5E72" w:rsidRDefault="00C67545" w:rsidP="00C67545">
      <w:pPr>
        <w:jc w:val="both"/>
        <w:rPr>
          <w:i w:val="0"/>
          <w:sz w:val="22"/>
          <w:szCs w:val="22"/>
        </w:rPr>
      </w:pPr>
      <w:r w:rsidRPr="007F5E72">
        <w:rPr>
          <w:i w:val="0"/>
          <w:sz w:val="22"/>
          <w:szCs w:val="22"/>
        </w:rPr>
        <w:t xml:space="preserve">Naročniki so dolžni pred začetkom del izvajalca uvesti v posel. Izvajalec je uveden v posel, ko mu naročniki izročijo lokacijsko informacijo </w:t>
      </w:r>
      <w:r>
        <w:rPr>
          <w:i w:val="0"/>
          <w:sz w:val="22"/>
          <w:szCs w:val="22"/>
        </w:rPr>
        <w:t>in</w:t>
      </w:r>
      <w:r w:rsidRPr="007F5E72">
        <w:rPr>
          <w:i w:val="0"/>
          <w:sz w:val="22"/>
          <w:szCs w:val="22"/>
        </w:rPr>
        <w:t xml:space="preserve"> </w:t>
      </w:r>
      <w:proofErr w:type="spellStart"/>
      <w:r w:rsidRPr="007F5E72">
        <w:rPr>
          <w:i w:val="0"/>
          <w:sz w:val="22"/>
          <w:szCs w:val="22"/>
        </w:rPr>
        <w:t>kulturnovarstveno</w:t>
      </w:r>
      <w:proofErr w:type="spellEnd"/>
      <w:r w:rsidRPr="007F5E72">
        <w:rPr>
          <w:i w:val="0"/>
          <w:sz w:val="22"/>
          <w:szCs w:val="22"/>
        </w:rPr>
        <w:t xml:space="preserve"> soglasje </w:t>
      </w:r>
      <w:r>
        <w:rPr>
          <w:i w:val="0"/>
          <w:sz w:val="22"/>
          <w:szCs w:val="22"/>
        </w:rPr>
        <w:t xml:space="preserve">ZVKDS </w:t>
      </w:r>
      <w:r w:rsidRPr="007F5E72">
        <w:rPr>
          <w:i w:val="0"/>
          <w:sz w:val="22"/>
          <w:szCs w:val="22"/>
        </w:rPr>
        <w:t>ter mu zagotovijo dostop do objekta, kjer se bodo izvajala pogodbena dela.</w:t>
      </w:r>
    </w:p>
    <w:p w:rsidR="00C67545" w:rsidRPr="007F5E72" w:rsidRDefault="00C67545" w:rsidP="00C67545">
      <w:pPr>
        <w:jc w:val="both"/>
        <w:rPr>
          <w:i w:val="0"/>
          <w:sz w:val="22"/>
          <w:szCs w:val="22"/>
        </w:rPr>
      </w:pPr>
    </w:p>
    <w:p w:rsidR="00C67545" w:rsidRPr="007F5E72" w:rsidRDefault="00C67545" w:rsidP="00C67545">
      <w:pPr>
        <w:jc w:val="both"/>
        <w:rPr>
          <w:i w:val="0"/>
          <w:sz w:val="22"/>
          <w:szCs w:val="22"/>
        </w:rPr>
      </w:pPr>
      <w:r w:rsidRPr="007F5E72">
        <w:rPr>
          <w:i w:val="0"/>
          <w:sz w:val="22"/>
          <w:szCs w:val="22"/>
        </w:rPr>
        <w:t xml:space="preserve">O uvedbi izvajalca v posel se sestavi poseben zapisnik in to ugotovi v dnevniku o izvajanju del. </w:t>
      </w:r>
    </w:p>
    <w:p w:rsidR="00C67545" w:rsidRPr="007F5E72" w:rsidRDefault="00C67545" w:rsidP="00C67545">
      <w:pPr>
        <w:rPr>
          <w:i w:val="0"/>
          <w:sz w:val="22"/>
          <w:szCs w:val="22"/>
        </w:rPr>
      </w:pPr>
    </w:p>
    <w:p w:rsidR="00C67545" w:rsidRPr="007F5E72" w:rsidRDefault="00C67545" w:rsidP="00C67545">
      <w:pPr>
        <w:rPr>
          <w:i w:val="0"/>
          <w:sz w:val="22"/>
          <w:szCs w:val="22"/>
        </w:rPr>
      </w:pPr>
    </w:p>
    <w:p w:rsidR="00C67545" w:rsidRPr="007F5E72" w:rsidRDefault="00C67545" w:rsidP="00541049">
      <w:pPr>
        <w:pStyle w:val="Naslov7"/>
        <w:keepNext/>
        <w:numPr>
          <w:ilvl w:val="0"/>
          <w:numId w:val="22"/>
        </w:numPr>
        <w:tabs>
          <w:tab w:val="clear" w:pos="1997"/>
          <w:tab w:val="num" w:pos="1134"/>
        </w:tabs>
        <w:spacing w:before="0" w:after="0"/>
        <w:ind w:left="0" w:firstLine="0"/>
        <w:rPr>
          <w:i w:val="0"/>
          <w:sz w:val="22"/>
          <w:szCs w:val="22"/>
        </w:rPr>
      </w:pPr>
      <w:bookmarkStart w:id="9" w:name="_Toc192491982"/>
      <w:r w:rsidRPr="007F5E72">
        <w:rPr>
          <w:i w:val="0"/>
          <w:sz w:val="22"/>
          <w:szCs w:val="22"/>
        </w:rPr>
        <w:t>OBVEZNOSTI IZVAJALCA</w:t>
      </w:r>
      <w:bookmarkEnd w:id="9"/>
    </w:p>
    <w:p w:rsidR="00C67545" w:rsidRPr="007F5E72" w:rsidRDefault="00C67545" w:rsidP="00C67545">
      <w:pPr>
        <w:rPr>
          <w:i w:val="0"/>
          <w:sz w:val="22"/>
          <w:szCs w:val="22"/>
        </w:rPr>
      </w:pPr>
    </w:p>
    <w:p w:rsidR="00C67545" w:rsidRPr="007F5E72" w:rsidRDefault="00C67545" w:rsidP="00C67545">
      <w:pPr>
        <w:jc w:val="center"/>
        <w:rPr>
          <w:i w:val="0"/>
          <w:sz w:val="22"/>
          <w:szCs w:val="22"/>
        </w:rPr>
      </w:pPr>
      <w:r w:rsidRPr="007F5E72">
        <w:rPr>
          <w:i w:val="0"/>
          <w:sz w:val="22"/>
          <w:szCs w:val="22"/>
        </w:rPr>
        <w:t>9. člen</w:t>
      </w:r>
    </w:p>
    <w:p w:rsidR="00C67545" w:rsidRPr="007F5E72" w:rsidRDefault="00C67545" w:rsidP="00C67545">
      <w:pPr>
        <w:jc w:val="center"/>
        <w:rPr>
          <w:i w:val="0"/>
          <w:sz w:val="22"/>
          <w:szCs w:val="22"/>
        </w:rPr>
      </w:pPr>
    </w:p>
    <w:p w:rsidR="00C67545" w:rsidRPr="007F5E72" w:rsidRDefault="00C67545" w:rsidP="00C67545">
      <w:pPr>
        <w:jc w:val="both"/>
        <w:rPr>
          <w:i w:val="0"/>
          <w:sz w:val="22"/>
          <w:szCs w:val="22"/>
        </w:rPr>
      </w:pPr>
      <w:r w:rsidRPr="007F5E72">
        <w:rPr>
          <w:i w:val="0"/>
          <w:sz w:val="22"/>
          <w:szCs w:val="22"/>
        </w:rPr>
        <w:t>V zvezi z izvajanjem pogodbenih del se izvajalec obvezuje:</w:t>
      </w:r>
    </w:p>
    <w:p w:rsidR="00C67545" w:rsidRPr="007F5E72" w:rsidRDefault="00C67545" w:rsidP="00541049">
      <w:pPr>
        <w:numPr>
          <w:ilvl w:val="0"/>
          <w:numId w:val="28"/>
        </w:numPr>
        <w:tabs>
          <w:tab w:val="left" w:pos="426"/>
        </w:tabs>
        <w:jc w:val="both"/>
        <w:rPr>
          <w:i w:val="0"/>
          <w:sz w:val="22"/>
          <w:szCs w:val="22"/>
        </w:rPr>
      </w:pPr>
      <w:r w:rsidRPr="007F5E72">
        <w:rPr>
          <w:i w:val="0"/>
          <w:sz w:val="22"/>
          <w:szCs w:val="22"/>
        </w:rPr>
        <w:t>izvesti pogodbena dela v skladu z gradbenimi predpisi, ki veljajo za njihovo izvedbo, vse pogodbeno dogovorjene storitve pa opraviti s strokovno usposobljenimi delavci ter po pravilih gradbene stroke;</w:t>
      </w:r>
    </w:p>
    <w:p w:rsidR="00C67545" w:rsidRDefault="00C67545" w:rsidP="00541049">
      <w:pPr>
        <w:numPr>
          <w:ilvl w:val="0"/>
          <w:numId w:val="28"/>
        </w:numPr>
        <w:tabs>
          <w:tab w:val="left" w:pos="426"/>
        </w:tabs>
        <w:jc w:val="both"/>
        <w:rPr>
          <w:i w:val="0"/>
          <w:sz w:val="22"/>
          <w:szCs w:val="22"/>
        </w:rPr>
      </w:pPr>
      <w:r w:rsidRPr="007F5E72">
        <w:rPr>
          <w:i w:val="0"/>
          <w:sz w:val="22"/>
          <w:szCs w:val="22"/>
        </w:rPr>
        <w:t>izvesti pogodbena dela skladno s popisom del in zahtevami Zavoda za varstvo kulturne dediščine Slovenije, Območne enote Ljubljana;</w:t>
      </w:r>
    </w:p>
    <w:p w:rsidR="00C67545" w:rsidRPr="00113FC2" w:rsidRDefault="00C67545" w:rsidP="00541049">
      <w:pPr>
        <w:pStyle w:val="Odstavekseznama"/>
        <w:numPr>
          <w:ilvl w:val="0"/>
          <w:numId w:val="28"/>
        </w:numPr>
        <w:jc w:val="both"/>
        <w:rPr>
          <w:i w:val="0"/>
          <w:sz w:val="22"/>
          <w:szCs w:val="22"/>
        </w:rPr>
      </w:pPr>
      <w:r w:rsidRPr="00113FC2">
        <w:rPr>
          <w:i w:val="0"/>
          <w:sz w:val="22"/>
          <w:szCs w:val="22"/>
        </w:rPr>
        <w:t xml:space="preserve">pravočasno zagotoviti ograditev in označitev gradbišča z gradbiščno tablo ter organizirati gradbišče, urediti dostopne poti in deponije, vključno s pridobitvijo vseh potrebnih dovoljenj za ureditev gradbišča, kot tudi za ureditev voznega režima na javnih cestah za čas gradnje vključno </w:t>
      </w:r>
      <w:r>
        <w:rPr>
          <w:i w:val="0"/>
          <w:sz w:val="22"/>
          <w:szCs w:val="22"/>
        </w:rPr>
        <w:t>z izvedbo zapore ceste;</w:t>
      </w:r>
    </w:p>
    <w:p w:rsidR="00C67545" w:rsidRPr="007F5E72" w:rsidRDefault="00C67545" w:rsidP="00541049">
      <w:pPr>
        <w:numPr>
          <w:ilvl w:val="0"/>
          <w:numId w:val="28"/>
        </w:numPr>
        <w:tabs>
          <w:tab w:val="left" w:pos="426"/>
        </w:tabs>
        <w:jc w:val="both"/>
        <w:rPr>
          <w:i w:val="0"/>
          <w:sz w:val="22"/>
          <w:szCs w:val="22"/>
        </w:rPr>
      </w:pPr>
      <w:r w:rsidRPr="007F5E72">
        <w:rPr>
          <w:i w:val="0"/>
          <w:sz w:val="22"/>
          <w:szCs w:val="22"/>
        </w:rPr>
        <w:t>sodelovati s pooblaščenim predstavnikom naročnikov in nadzornikom;</w:t>
      </w:r>
    </w:p>
    <w:p w:rsidR="00C67545" w:rsidRPr="000C670A" w:rsidRDefault="00C67545" w:rsidP="00541049">
      <w:pPr>
        <w:numPr>
          <w:ilvl w:val="0"/>
          <w:numId w:val="28"/>
        </w:numPr>
        <w:tabs>
          <w:tab w:val="left" w:pos="426"/>
        </w:tabs>
        <w:jc w:val="both"/>
        <w:rPr>
          <w:i w:val="0"/>
          <w:sz w:val="22"/>
          <w:szCs w:val="22"/>
        </w:rPr>
      </w:pPr>
      <w:r w:rsidRPr="000C670A">
        <w:rPr>
          <w:i w:val="0"/>
          <w:sz w:val="22"/>
          <w:szCs w:val="22"/>
        </w:rPr>
        <w:t>med gradnjo izročati nadzorniku potrdila o skladnosti in ustreznosti gradbenih in drugih proizvodov, materialov ter naprav in s k</w:t>
      </w:r>
      <w:r>
        <w:rPr>
          <w:i w:val="0"/>
          <w:sz w:val="22"/>
          <w:szCs w:val="22"/>
        </w:rPr>
        <w:t>akovostnimi zahtevami naročnika;</w:t>
      </w:r>
    </w:p>
    <w:p w:rsidR="00C67545" w:rsidRPr="007F5E72" w:rsidRDefault="00C67545" w:rsidP="00541049">
      <w:pPr>
        <w:numPr>
          <w:ilvl w:val="0"/>
          <w:numId w:val="28"/>
        </w:numPr>
        <w:tabs>
          <w:tab w:val="left" w:pos="426"/>
        </w:tabs>
        <w:jc w:val="both"/>
        <w:rPr>
          <w:i w:val="0"/>
          <w:sz w:val="22"/>
          <w:szCs w:val="22"/>
        </w:rPr>
      </w:pPr>
      <w:r w:rsidRPr="000C670A">
        <w:rPr>
          <w:i w:val="0"/>
          <w:sz w:val="22"/>
          <w:szCs w:val="22"/>
        </w:rPr>
        <w:t>v skladu z gradbenim zakonom in pravili stroke zagotavljati kakovost izvedbe najmanj take ravni, kot je predpisana s tem zakonom</w:t>
      </w:r>
      <w:r>
        <w:rPr>
          <w:i w:val="0"/>
          <w:sz w:val="22"/>
          <w:szCs w:val="22"/>
        </w:rPr>
        <w:t>;</w:t>
      </w:r>
    </w:p>
    <w:p w:rsidR="00C67545" w:rsidRPr="007F5E72" w:rsidRDefault="00C67545" w:rsidP="00541049">
      <w:pPr>
        <w:numPr>
          <w:ilvl w:val="0"/>
          <w:numId w:val="28"/>
        </w:numPr>
        <w:tabs>
          <w:tab w:val="left" w:pos="426"/>
        </w:tabs>
        <w:jc w:val="both"/>
        <w:rPr>
          <w:i w:val="0"/>
          <w:sz w:val="22"/>
          <w:szCs w:val="22"/>
        </w:rPr>
      </w:pPr>
      <w:r w:rsidRPr="007F5E72">
        <w:rPr>
          <w:i w:val="0"/>
          <w:sz w:val="22"/>
          <w:szCs w:val="22"/>
        </w:rPr>
        <w:t xml:space="preserve">ves čas izvajanja del </w:t>
      </w:r>
      <w:r>
        <w:rPr>
          <w:i w:val="0"/>
          <w:sz w:val="22"/>
          <w:szCs w:val="22"/>
        </w:rPr>
        <w:t xml:space="preserve">ažurno </w:t>
      </w:r>
      <w:r w:rsidRPr="007F5E72">
        <w:rPr>
          <w:i w:val="0"/>
          <w:sz w:val="22"/>
          <w:szCs w:val="22"/>
        </w:rPr>
        <w:t xml:space="preserve">voditi gradbeni dnevnik </w:t>
      </w:r>
      <w:r>
        <w:rPr>
          <w:i w:val="0"/>
          <w:sz w:val="22"/>
          <w:szCs w:val="22"/>
        </w:rPr>
        <w:t xml:space="preserve"> ter vanj vnašati pomembne podatke o izvajanju gradnje, </w:t>
      </w:r>
      <w:r w:rsidRPr="007F5E72">
        <w:rPr>
          <w:i w:val="0"/>
          <w:sz w:val="22"/>
          <w:szCs w:val="22"/>
        </w:rPr>
        <w:t>in knjigo obračunskih izmer za vsa dela;</w:t>
      </w:r>
    </w:p>
    <w:p w:rsidR="00C67545" w:rsidRPr="007F5E72" w:rsidRDefault="00C67545" w:rsidP="00541049">
      <w:pPr>
        <w:numPr>
          <w:ilvl w:val="0"/>
          <w:numId w:val="28"/>
        </w:numPr>
        <w:tabs>
          <w:tab w:val="left" w:pos="426"/>
        </w:tabs>
        <w:jc w:val="both"/>
        <w:rPr>
          <w:i w:val="0"/>
          <w:sz w:val="22"/>
          <w:szCs w:val="22"/>
        </w:rPr>
      </w:pPr>
      <w:r w:rsidRPr="007F5E72">
        <w:rPr>
          <w:i w:val="0"/>
          <w:sz w:val="22"/>
          <w:szCs w:val="22"/>
        </w:rPr>
        <w:t>izvajati dela skladno s terminskim planom, usklajenim z naročniki;</w:t>
      </w:r>
    </w:p>
    <w:p w:rsidR="00C67545" w:rsidRPr="007F5E72" w:rsidRDefault="00C67545" w:rsidP="00541049">
      <w:pPr>
        <w:numPr>
          <w:ilvl w:val="0"/>
          <w:numId w:val="28"/>
        </w:numPr>
        <w:tabs>
          <w:tab w:val="left" w:pos="426"/>
        </w:tabs>
        <w:jc w:val="both"/>
        <w:rPr>
          <w:i w:val="0"/>
          <w:sz w:val="22"/>
          <w:szCs w:val="22"/>
        </w:rPr>
      </w:pPr>
      <w:r w:rsidRPr="007F5E72">
        <w:rPr>
          <w:i w:val="0"/>
          <w:sz w:val="22"/>
          <w:szCs w:val="22"/>
        </w:rPr>
        <w:t>upoštevati strokovne ocene in pripombe nadzornika glede kvalitete izvedenih del in že med izvajanjem del sproti odpraviti napake in pomanjkljivosti, na katere ga ta opozori;</w:t>
      </w:r>
    </w:p>
    <w:p w:rsidR="00C67545" w:rsidRPr="007F5E72" w:rsidRDefault="00C67545" w:rsidP="00541049">
      <w:pPr>
        <w:numPr>
          <w:ilvl w:val="0"/>
          <w:numId w:val="28"/>
        </w:numPr>
        <w:tabs>
          <w:tab w:val="left" w:pos="426"/>
        </w:tabs>
        <w:jc w:val="both"/>
        <w:rPr>
          <w:i w:val="0"/>
          <w:sz w:val="22"/>
          <w:szCs w:val="22"/>
        </w:rPr>
      </w:pPr>
      <w:r w:rsidRPr="007F5E72">
        <w:rPr>
          <w:i w:val="0"/>
          <w:sz w:val="22"/>
          <w:szCs w:val="22"/>
        </w:rPr>
        <w:t>da bo naročnike obveščal o vsem, kar bi lahko vplivalo na izvršitev prevzetih obveznosti;</w:t>
      </w:r>
    </w:p>
    <w:p w:rsidR="00C67545" w:rsidRPr="007F5E72" w:rsidRDefault="00C67545" w:rsidP="00541049">
      <w:pPr>
        <w:numPr>
          <w:ilvl w:val="0"/>
          <w:numId w:val="28"/>
        </w:numPr>
        <w:tabs>
          <w:tab w:val="left" w:pos="426"/>
        </w:tabs>
        <w:jc w:val="both"/>
        <w:rPr>
          <w:i w:val="0"/>
          <w:sz w:val="22"/>
          <w:szCs w:val="22"/>
        </w:rPr>
      </w:pPr>
      <w:r w:rsidRPr="007F5E72">
        <w:rPr>
          <w:i w:val="0"/>
          <w:sz w:val="22"/>
          <w:szCs w:val="22"/>
        </w:rPr>
        <w:t>da bo vsak predlog sprememb pri izvajanju del dokumentiral in zanje pridobil predhodno soglasje nadzornika in naročnikov;</w:t>
      </w:r>
    </w:p>
    <w:p w:rsidR="00C67545" w:rsidRDefault="00C67545" w:rsidP="00541049">
      <w:pPr>
        <w:numPr>
          <w:ilvl w:val="0"/>
          <w:numId w:val="28"/>
        </w:numPr>
        <w:tabs>
          <w:tab w:val="left" w:pos="426"/>
        </w:tabs>
        <w:jc w:val="both"/>
        <w:rPr>
          <w:i w:val="0"/>
          <w:sz w:val="22"/>
          <w:szCs w:val="22"/>
        </w:rPr>
      </w:pPr>
      <w:r w:rsidRPr="007F5E72">
        <w:rPr>
          <w:i w:val="0"/>
          <w:sz w:val="22"/>
          <w:szCs w:val="22"/>
        </w:rPr>
        <w:t xml:space="preserve">da bo dela izvajal najmanj od 8:00 do 18:00 ure, vse dni v tednu, razen ob dela prostih dnevih, določenih s predpisi; </w:t>
      </w:r>
    </w:p>
    <w:p w:rsidR="00C67545" w:rsidRPr="003C7FDE" w:rsidRDefault="00C67545" w:rsidP="00541049">
      <w:pPr>
        <w:numPr>
          <w:ilvl w:val="0"/>
          <w:numId w:val="28"/>
        </w:numPr>
        <w:tabs>
          <w:tab w:val="left" w:pos="426"/>
        </w:tabs>
        <w:jc w:val="both"/>
        <w:rPr>
          <w:i w:val="0"/>
          <w:sz w:val="22"/>
          <w:szCs w:val="22"/>
        </w:rPr>
      </w:pPr>
      <w:r w:rsidRPr="003C7FDE">
        <w:rPr>
          <w:i w:val="0"/>
          <w:sz w:val="22"/>
          <w:szCs w:val="22"/>
        </w:rPr>
        <w:t>da v primeru zamenjave vodje nadzora ne bo izvajal gradnje, dokler j</w:t>
      </w:r>
      <w:r>
        <w:rPr>
          <w:i w:val="0"/>
          <w:sz w:val="22"/>
          <w:szCs w:val="22"/>
        </w:rPr>
        <w:t>e ne prevzame nov vodja nadzora;</w:t>
      </w:r>
    </w:p>
    <w:p w:rsidR="00C67545" w:rsidRPr="003C7FDE" w:rsidRDefault="00C67545" w:rsidP="00541049">
      <w:pPr>
        <w:numPr>
          <w:ilvl w:val="0"/>
          <w:numId w:val="28"/>
        </w:numPr>
        <w:tabs>
          <w:tab w:val="left" w:pos="426"/>
        </w:tabs>
        <w:jc w:val="both"/>
        <w:rPr>
          <w:i w:val="0"/>
          <w:sz w:val="22"/>
          <w:szCs w:val="22"/>
        </w:rPr>
      </w:pPr>
      <w:r w:rsidRPr="003C7FDE">
        <w:rPr>
          <w:i w:val="0"/>
          <w:sz w:val="22"/>
          <w:szCs w:val="22"/>
        </w:rPr>
        <w:t xml:space="preserve">pravočasno obvestiti nadzornika pred vsako </w:t>
      </w:r>
      <w:r>
        <w:rPr>
          <w:i w:val="0"/>
          <w:sz w:val="22"/>
          <w:szCs w:val="22"/>
        </w:rPr>
        <w:t>pomembno fazo izvajanja gradnje;</w:t>
      </w:r>
    </w:p>
    <w:p w:rsidR="00C67545" w:rsidRPr="003C7FDE" w:rsidRDefault="00C67545" w:rsidP="00541049">
      <w:pPr>
        <w:pStyle w:val="Odstavekseznama"/>
        <w:numPr>
          <w:ilvl w:val="0"/>
          <w:numId w:val="28"/>
        </w:numPr>
        <w:jc w:val="both"/>
        <w:rPr>
          <w:i w:val="0"/>
          <w:sz w:val="22"/>
          <w:szCs w:val="22"/>
        </w:rPr>
      </w:pPr>
      <w:r w:rsidRPr="003C7FDE">
        <w:rPr>
          <w:i w:val="0"/>
          <w:sz w:val="22"/>
          <w:szCs w:val="22"/>
        </w:rPr>
        <w:t>zagotavljati varnost in zdravje delavcev, varnost ljudi in pred</w:t>
      </w:r>
      <w:r>
        <w:rPr>
          <w:i w:val="0"/>
          <w:sz w:val="22"/>
          <w:szCs w:val="22"/>
        </w:rPr>
        <w:t xml:space="preserve">metov pri izvajanju gradnje ter </w:t>
      </w:r>
      <w:r w:rsidRPr="003C7FDE">
        <w:rPr>
          <w:i w:val="0"/>
          <w:sz w:val="22"/>
          <w:szCs w:val="22"/>
        </w:rPr>
        <w:t>preprečev</w:t>
      </w:r>
      <w:r>
        <w:rPr>
          <w:i w:val="0"/>
          <w:sz w:val="22"/>
          <w:szCs w:val="22"/>
        </w:rPr>
        <w:t>ati čezmerne obremenitve okolja;</w:t>
      </w:r>
      <w:r w:rsidRPr="003C7FDE">
        <w:rPr>
          <w:i w:val="0"/>
          <w:sz w:val="22"/>
          <w:szCs w:val="22"/>
        </w:rPr>
        <w:t xml:space="preserve"> </w:t>
      </w:r>
    </w:p>
    <w:p w:rsidR="00C67545" w:rsidRPr="003C7FDE" w:rsidRDefault="00C67545" w:rsidP="00541049">
      <w:pPr>
        <w:numPr>
          <w:ilvl w:val="0"/>
          <w:numId w:val="28"/>
        </w:numPr>
        <w:tabs>
          <w:tab w:val="left" w:pos="426"/>
        </w:tabs>
        <w:jc w:val="both"/>
        <w:rPr>
          <w:i w:val="0"/>
          <w:sz w:val="22"/>
          <w:szCs w:val="22"/>
        </w:rPr>
      </w:pPr>
      <w:r w:rsidRPr="003C7FDE">
        <w:rPr>
          <w:i w:val="0"/>
          <w:sz w:val="22"/>
          <w:szCs w:val="22"/>
        </w:rPr>
        <w:t>skrbeti za to, da je zagotovljena varnost objekta, varnost vseh del, ki se izvajajo na gradbišču, opreme, materiala in strojnega parka, življenje in zdravje ljudi, mimoidočih, prometa</w:t>
      </w:r>
      <w:r>
        <w:rPr>
          <w:i w:val="0"/>
          <w:sz w:val="22"/>
          <w:szCs w:val="22"/>
        </w:rPr>
        <w:t>, sosednjih objektov in okolice;</w:t>
      </w:r>
    </w:p>
    <w:p w:rsidR="00C67545" w:rsidRPr="003C7FDE" w:rsidRDefault="00C67545" w:rsidP="00541049">
      <w:pPr>
        <w:numPr>
          <w:ilvl w:val="0"/>
          <w:numId w:val="28"/>
        </w:numPr>
        <w:tabs>
          <w:tab w:val="left" w:pos="426"/>
        </w:tabs>
        <w:jc w:val="both"/>
        <w:rPr>
          <w:i w:val="0"/>
          <w:sz w:val="22"/>
          <w:szCs w:val="22"/>
        </w:rPr>
      </w:pPr>
      <w:r w:rsidRPr="003C7FDE">
        <w:rPr>
          <w:i w:val="0"/>
          <w:sz w:val="22"/>
          <w:szCs w:val="22"/>
        </w:rPr>
        <w:lastRenderedPageBreak/>
        <w:t>izbirati tehnološke in delovne procese, ki povzročajo najmanjše možno tveganje za nastanek nezgod pri delu, poklicnih bolezni ali bolezni v zvezi z delom ter najmanjše negativne vp</w:t>
      </w:r>
      <w:r>
        <w:rPr>
          <w:i w:val="0"/>
          <w:sz w:val="22"/>
          <w:szCs w:val="22"/>
        </w:rPr>
        <w:t>live na okolje in objekte;</w:t>
      </w:r>
    </w:p>
    <w:p w:rsidR="00C67545" w:rsidRPr="003C7FDE" w:rsidRDefault="00C67545" w:rsidP="00541049">
      <w:pPr>
        <w:numPr>
          <w:ilvl w:val="0"/>
          <w:numId w:val="28"/>
        </w:numPr>
        <w:tabs>
          <w:tab w:val="left" w:pos="426"/>
        </w:tabs>
        <w:jc w:val="both"/>
        <w:rPr>
          <w:i w:val="0"/>
          <w:sz w:val="22"/>
          <w:szCs w:val="22"/>
        </w:rPr>
      </w:pPr>
      <w:r w:rsidRPr="003C7FDE">
        <w:rPr>
          <w:i w:val="0"/>
          <w:sz w:val="22"/>
          <w:szCs w:val="22"/>
        </w:rPr>
        <w:t xml:space="preserve">v primeru zahteve naročnika zamenjati vodjo gradnje ali posameznika iz </w:t>
      </w:r>
      <w:proofErr w:type="spellStart"/>
      <w:r w:rsidRPr="003C7FDE">
        <w:rPr>
          <w:i w:val="0"/>
          <w:sz w:val="22"/>
          <w:szCs w:val="22"/>
        </w:rPr>
        <w:t>operative</w:t>
      </w:r>
      <w:proofErr w:type="spellEnd"/>
      <w:r w:rsidRPr="003C7FDE">
        <w:rPr>
          <w:i w:val="0"/>
          <w:sz w:val="22"/>
          <w:szCs w:val="22"/>
        </w:rPr>
        <w:t>, v kolikor le-ti ne upoštevajo zahtev naročnika oz. nadzornika ali malomarno ozi</w:t>
      </w:r>
      <w:r>
        <w:rPr>
          <w:i w:val="0"/>
          <w:sz w:val="22"/>
          <w:szCs w:val="22"/>
        </w:rPr>
        <w:t>roma nekvalitetno izvajajo dela;</w:t>
      </w:r>
    </w:p>
    <w:p w:rsidR="00C67545" w:rsidRDefault="00C67545" w:rsidP="00541049">
      <w:pPr>
        <w:numPr>
          <w:ilvl w:val="0"/>
          <w:numId w:val="28"/>
        </w:numPr>
        <w:tabs>
          <w:tab w:val="left" w:pos="426"/>
        </w:tabs>
        <w:jc w:val="both"/>
        <w:rPr>
          <w:i w:val="0"/>
          <w:sz w:val="22"/>
          <w:szCs w:val="22"/>
        </w:rPr>
      </w:pPr>
      <w:r w:rsidRPr="007F5E72">
        <w:rPr>
          <w:i w:val="0"/>
          <w:sz w:val="22"/>
          <w:szCs w:val="22"/>
        </w:rPr>
        <w:t>pri organizaciji del je izvajalec dolžan spoštovati predpise o delovnih razmerjih ter varnosti in zdravju pri delu in druge področne predpise, ki urejajo izvajanje del po tej pogodbi;</w:t>
      </w:r>
    </w:p>
    <w:p w:rsidR="00C67545" w:rsidRPr="003C7FDE" w:rsidRDefault="00C67545" w:rsidP="00541049">
      <w:pPr>
        <w:numPr>
          <w:ilvl w:val="0"/>
          <w:numId w:val="28"/>
        </w:numPr>
        <w:tabs>
          <w:tab w:val="left" w:pos="426"/>
        </w:tabs>
        <w:jc w:val="both"/>
        <w:rPr>
          <w:i w:val="0"/>
          <w:sz w:val="22"/>
          <w:szCs w:val="22"/>
        </w:rPr>
      </w:pPr>
      <w:r w:rsidRPr="003C7FDE">
        <w:rPr>
          <w:i w:val="0"/>
          <w:sz w:val="22"/>
          <w:szCs w:val="22"/>
        </w:rPr>
        <w:t>po končani gradnji odstraniti gradbene ovire in omejitve dostopa, na območju gradnje pa odstraniti in očistiti odpadke</w:t>
      </w:r>
      <w:r>
        <w:rPr>
          <w:i w:val="0"/>
          <w:sz w:val="22"/>
          <w:szCs w:val="22"/>
        </w:rPr>
        <w:t xml:space="preserve"> ter gradbišče ustrezno urediti;</w:t>
      </w:r>
      <w:r w:rsidRPr="003C7FDE">
        <w:rPr>
          <w:i w:val="0"/>
          <w:sz w:val="22"/>
          <w:szCs w:val="22"/>
        </w:rPr>
        <w:t xml:space="preserve"> </w:t>
      </w:r>
    </w:p>
    <w:p w:rsidR="00C67545" w:rsidRPr="003C7FDE" w:rsidRDefault="00C67545" w:rsidP="00541049">
      <w:pPr>
        <w:numPr>
          <w:ilvl w:val="0"/>
          <w:numId w:val="28"/>
        </w:numPr>
        <w:tabs>
          <w:tab w:val="left" w:pos="426"/>
        </w:tabs>
        <w:jc w:val="both"/>
        <w:rPr>
          <w:i w:val="0"/>
          <w:sz w:val="22"/>
          <w:szCs w:val="22"/>
        </w:rPr>
      </w:pPr>
      <w:r w:rsidRPr="003C7FDE">
        <w:rPr>
          <w:i w:val="0"/>
          <w:sz w:val="22"/>
          <w:szCs w:val="22"/>
        </w:rPr>
        <w:t>ob opozorilu vodje nadzora mora nepravilnosti pri gradnji odpraviti v r</w:t>
      </w:r>
      <w:r>
        <w:rPr>
          <w:i w:val="0"/>
          <w:sz w:val="22"/>
          <w:szCs w:val="22"/>
        </w:rPr>
        <w:t>oku, ki ga določi vodja nadzora;</w:t>
      </w:r>
      <w:r w:rsidRPr="003C7FDE">
        <w:rPr>
          <w:i w:val="0"/>
          <w:sz w:val="22"/>
          <w:szCs w:val="22"/>
        </w:rPr>
        <w:t xml:space="preserve"> </w:t>
      </w:r>
    </w:p>
    <w:p w:rsidR="00C67545" w:rsidRPr="007F5E72" w:rsidRDefault="00C67545" w:rsidP="00541049">
      <w:pPr>
        <w:numPr>
          <w:ilvl w:val="0"/>
          <w:numId w:val="28"/>
        </w:numPr>
        <w:tabs>
          <w:tab w:val="left" w:pos="426"/>
        </w:tabs>
        <w:jc w:val="both"/>
        <w:rPr>
          <w:i w:val="0"/>
          <w:sz w:val="22"/>
          <w:szCs w:val="22"/>
        </w:rPr>
      </w:pPr>
      <w:r w:rsidRPr="007F5E72">
        <w:rPr>
          <w:i w:val="0"/>
          <w:sz w:val="22"/>
          <w:szCs w:val="22"/>
        </w:rPr>
        <w:t xml:space="preserve">da bo vsa dela izvedel kot dober strokovnjak. </w:t>
      </w:r>
    </w:p>
    <w:p w:rsidR="00C67545" w:rsidRPr="007F5E72" w:rsidRDefault="00C67545" w:rsidP="00C67545">
      <w:pPr>
        <w:jc w:val="both"/>
        <w:rPr>
          <w:i w:val="0"/>
          <w:sz w:val="22"/>
          <w:szCs w:val="22"/>
        </w:rPr>
      </w:pPr>
    </w:p>
    <w:p w:rsidR="00C67545" w:rsidRDefault="00C67545" w:rsidP="00C67545">
      <w:pPr>
        <w:pStyle w:val="Telobesedila3"/>
        <w:spacing w:after="0"/>
        <w:jc w:val="both"/>
        <w:rPr>
          <w:i w:val="0"/>
          <w:sz w:val="22"/>
          <w:szCs w:val="22"/>
        </w:rPr>
      </w:pPr>
      <w:r w:rsidRPr="007F5E72">
        <w:rPr>
          <w:i w:val="0"/>
          <w:sz w:val="22"/>
          <w:szCs w:val="22"/>
        </w:rPr>
        <w:t xml:space="preserve">Izvajalec odgovarja za </w:t>
      </w:r>
      <w:r w:rsidRPr="00E406DF">
        <w:rPr>
          <w:i w:val="0"/>
          <w:sz w:val="22"/>
          <w:szCs w:val="22"/>
        </w:rPr>
        <w:t xml:space="preserve">vso neposredno škodo, ki nastane naročniku ali tretjim osebam in izvira iz njegovega dela in njegovih pogodbenih obveznosti. </w:t>
      </w:r>
    </w:p>
    <w:p w:rsidR="00C67545" w:rsidRPr="007F5E72" w:rsidRDefault="00C67545" w:rsidP="00C67545">
      <w:pPr>
        <w:pStyle w:val="Telobesedila3"/>
        <w:spacing w:after="0"/>
        <w:jc w:val="both"/>
        <w:rPr>
          <w:i w:val="0"/>
          <w:sz w:val="22"/>
          <w:szCs w:val="22"/>
        </w:rPr>
      </w:pPr>
    </w:p>
    <w:p w:rsidR="00C67545" w:rsidRPr="007F5E72" w:rsidRDefault="00C67545" w:rsidP="00C67545">
      <w:pPr>
        <w:jc w:val="both"/>
        <w:rPr>
          <w:i w:val="0"/>
          <w:sz w:val="22"/>
          <w:szCs w:val="22"/>
        </w:rPr>
      </w:pPr>
      <w:r w:rsidRPr="007F5E72">
        <w:rPr>
          <w:i w:val="0"/>
          <w:sz w:val="22"/>
          <w:szCs w:val="22"/>
        </w:rPr>
        <w:t xml:space="preserve">Izvajalec se obvezuje, da bo pogodbena dela, material in opremo zavaroval tako, kot to predvidevajo Posebne gradbene uzance. </w:t>
      </w:r>
    </w:p>
    <w:p w:rsidR="00C67545" w:rsidRDefault="00C67545" w:rsidP="00C67545">
      <w:pPr>
        <w:jc w:val="both"/>
        <w:rPr>
          <w:i w:val="0"/>
          <w:sz w:val="22"/>
          <w:szCs w:val="22"/>
        </w:rPr>
      </w:pPr>
    </w:p>
    <w:p w:rsidR="00C67545" w:rsidRPr="00E406DF" w:rsidRDefault="00C67545" w:rsidP="00C67545">
      <w:pPr>
        <w:jc w:val="both"/>
        <w:rPr>
          <w:i w:val="0"/>
          <w:sz w:val="22"/>
          <w:szCs w:val="22"/>
        </w:rPr>
      </w:pPr>
      <w:r w:rsidRPr="00E406DF">
        <w:rPr>
          <w:i w:val="0"/>
          <w:sz w:val="22"/>
          <w:szCs w:val="22"/>
        </w:rPr>
        <w:t xml:space="preserve">Izvajalec mora imeti zavarovano odgovornost za škodo za opravljanje dejavnosti, ki mora vključevati odgovornost za škodo, ki bi nastala naročniku ali tretji osebi v zvezi z opravljanjem njegove dejavnosti in mora kriti škodo zaradi malomarnosti, napake ali opustitve </w:t>
      </w:r>
      <w:r>
        <w:rPr>
          <w:i w:val="0"/>
          <w:sz w:val="22"/>
          <w:szCs w:val="22"/>
        </w:rPr>
        <w:t>dolžnosti izvajalca in pri njem z</w:t>
      </w:r>
      <w:r w:rsidRPr="00E406DF">
        <w:rPr>
          <w:i w:val="0"/>
          <w:sz w:val="22"/>
          <w:szCs w:val="22"/>
        </w:rPr>
        <w:t xml:space="preserve">aposlenih, pri čemer višina letne zavarovalne vsote ne sme biti nižja od 50.000,00 </w:t>
      </w:r>
      <w:proofErr w:type="spellStart"/>
      <w:r w:rsidRPr="00E406DF">
        <w:rPr>
          <w:i w:val="0"/>
          <w:sz w:val="22"/>
          <w:szCs w:val="22"/>
        </w:rPr>
        <w:t>eurov</w:t>
      </w:r>
      <w:proofErr w:type="spellEnd"/>
      <w:r w:rsidRPr="00E406DF">
        <w:rPr>
          <w:i w:val="0"/>
          <w:sz w:val="22"/>
          <w:szCs w:val="22"/>
        </w:rPr>
        <w:t>.</w:t>
      </w:r>
    </w:p>
    <w:p w:rsidR="00C67545" w:rsidRPr="007F5E72" w:rsidRDefault="00C67545" w:rsidP="00C67545">
      <w:pPr>
        <w:rPr>
          <w:i w:val="0"/>
          <w:sz w:val="22"/>
          <w:szCs w:val="22"/>
        </w:rPr>
      </w:pPr>
    </w:p>
    <w:p w:rsidR="00C67545" w:rsidRPr="007F5E72" w:rsidRDefault="00C67545" w:rsidP="00C67545">
      <w:pPr>
        <w:pStyle w:val="Telobesedila3"/>
        <w:spacing w:after="0"/>
        <w:jc w:val="both"/>
        <w:rPr>
          <w:i w:val="0"/>
          <w:sz w:val="22"/>
          <w:szCs w:val="22"/>
        </w:rPr>
      </w:pPr>
      <w:r w:rsidRPr="007F5E72">
        <w:rPr>
          <w:i w:val="0"/>
          <w:sz w:val="22"/>
          <w:szCs w:val="22"/>
        </w:rPr>
        <w:t xml:space="preserve">Škodo, ki jo povzročijo transporti izvajalca na cestiščih in cestnih objektih, plača izvajalec. Pred pričetkom vsake faze se izvajalec in naročniki dogovorijo o realizaciji transportnih poti za potrebe gradbišča. Izvajalec nosi v svoje breme vse stroške deponiranja odvečnega materiala. </w:t>
      </w:r>
    </w:p>
    <w:p w:rsidR="00C67545" w:rsidRPr="007F5E72" w:rsidRDefault="00C67545" w:rsidP="00C67545">
      <w:pPr>
        <w:jc w:val="center"/>
        <w:rPr>
          <w:i w:val="0"/>
          <w:sz w:val="22"/>
          <w:szCs w:val="22"/>
        </w:rPr>
      </w:pPr>
    </w:p>
    <w:p w:rsidR="00C67545" w:rsidRPr="007F5E72" w:rsidRDefault="00C67545" w:rsidP="00C67545">
      <w:pPr>
        <w:pStyle w:val="Glava"/>
        <w:tabs>
          <w:tab w:val="left" w:pos="708"/>
        </w:tabs>
        <w:jc w:val="center"/>
        <w:rPr>
          <w:i w:val="0"/>
          <w:sz w:val="22"/>
          <w:szCs w:val="22"/>
        </w:rPr>
      </w:pPr>
    </w:p>
    <w:p w:rsidR="00C67545" w:rsidRPr="007F5E72" w:rsidRDefault="00C67545" w:rsidP="00C67545">
      <w:pPr>
        <w:pStyle w:val="Glava"/>
        <w:tabs>
          <w:tab w:val="left" w:pos="708"/>
        </w:tabs>
        <w:jc w:val="center"/>
        <w:rPr>
          <w:i w:val="0"/>
          <w:sz w:val="22"/>
          <w:szCs w:val="22"/>
        </w:rPr>
      </w:pPr>
      <w:r w:rsidRPr="007F5E72">
        <w:rPr>
          <w:i w:val="0"/>
          <w:sz w:val="22"/>
          <w:szCs w:val="22"/>
        </w:rPr>
        <w:t>11. člen</w:t>
      </w:r>
    </w:p>
    <w:p w:rsidR="00C67545" w:rsidRPr="007F5E72" w:rsidRDefault="00C67545" w:rsidP="00C67545">
      <w:pPr>
        <w:jc w:val="both"/>
        <w:rPr>
          <w:i w:val="0"/>
          <w:sz w:val="22"/>
          <w:szCs w:val="22"/>
        </w:rPr>
      </w:pPr>
    </w:p>
    <w:p w:rsidR="00C67545" w:rsidRPr="007F5E72" w:rsidRDefault="00C67545" w:rsidP="00C67545">
      <w:pPr>
        <w:jc w:val="both"/>
        <w:rPr>
          <w:i w:val="0"/>
          <w:sz w:val="22"/>
          <w:szCs w:val="22"/>
        </w:rPr>
      </w:pPr>
      <w:r w:rsidRPr="007F5E72">
        <w:rPr>
          <w:i w:val="0"/>
          <w:sz w:val="22"/>
          <w:szCs w:val="22"/>
        </w:rPr>
        <w:t>Izvajalec se zavezuje naročnikom v roku 15 (petnajst) dni od sklenitve te pogodbe</w:t>
      </w:r>
      <w:r>
        <w:rPr>
          <w:i w:val="0"/>
          <w:sz w:val="22"/>
          <w:szCs w:val="22"/>
        </w:rPr>
        <w:t>, kot pogoj za njeno veljavnost,</w:t>
      </w:r>
      <w:r w:rsidRPr="007F5E72">
        <w:rPr>
          <w:i w:val="0"/>
          <w:sz w:val="22"/>
          <w:szCs w:val="22"/>
        </w:rPr>
        <w:t xml:space="preserve"> izročiti nepreklicno in brezpogojno bančno garancijo ali kavcijsko zavarovanje zavarovalnic</w:t>
      </w:r>
      <w:r>
        <w:rPr>
          <w:i w:val="0"/>
          <w:sz w:val="22"/>
          <w:szCs w:val="22"/>
        </w:rPr>
        <w:t>e</w:t>
      </w:r>
      <w:r w:rsidRPr="007F5E72">
        <w:rPr>
          <w:i w:val="0"/>
          <w:sz w:val="22"/>
          <w:szCs w:val="22"/>
        </w:rPr>
        <w:t xml:space="preserve"> (v nadaljevanju: finančno zavarovanje) za dobro izvedbo pogodbenih obveznost po vzorcu iz razpisne dokumentacije, plačljivo na prvi poziv, in sicer v višini 10</w:t>
      </w:r>
      <w:r>
        <w:rPr>
          <w:i w:val="0"/>
          <w:sz w:val="22"/>
          <w:szCs w:val="22"/>
        </w:rPr>
        <w:t xml:space="preserve"> </w:t>
      </w:r>
      <w:r w:rsidRPr="007F5E72">
        <w:rPr>
          <w:i w:val="0"/>
          <w:sz w:val="22"/>
          <w:szCs w:val="22"/>
        </w:rPr>
        <w:t xml:space="preserve">% </w:t>
      </w:r>
      <w:r>
        <w:rPr>
          <w:i w:val="0"/>
          <w:sz w:val="22"/>
          <w:szCs w:val="22"/>
        </w:rPr>
        <w:t xml:space="preserve">pogodbene cene z vključenim DDV </w:t>
      </w:r>
      <w:r>
        <w:rPr>
          <w:b/>
          <w:i w:val="0"/>
          <w:sz w:val="22"/>
          <w:szCs w:val="22"/>
        </w:rPr>
        <w:t xml:space="preserve">t.j. </w:t>
      </w:r>
      <w:r w:rsidRPr="007F5E72">
        <w:rPr>
          <w:b/>
          <w:i w:val="0"/>
          <w:sz w:val="22"/>
          <w:szCs w:val="22"/>
        </w:rPr>
        <w:t>______ EUR</w:t>
      </w:r>
      <w:r w:rsidRPr="007F5E72">
        <w:rPr>
          <w:i w:val="0"/>
          <w:sz w:val="22"/>
          <w:szCs w:val="22"/>
        </w:rPr>
        <w:t>, ki ga bodo naročniki unovčili v primeru, če izvajalec svoje pogodbene obveznosti ne bo izpolnil v dogovorjeni kvaliteti, količini in roku, opredeljenih v tej pogodbi. Trajanje finančnega zavarovanja je še 30 (trideset) dni po preteku roka za dokončanje pogodbenih del. Če se med trajanjem izvedbe te pogodbe spremeni rok za izvedbo pogodbenih del, kvaliteta in količina, mora izvajalec v roku 10 (deset) dni po sklenitvi aneksa k tej pogodbi</w:t>
      </w:r>
      <w:r>
        <w:rPr>
          <w:i w:val="0"/>
          <w:sz w:val="22"/>
          <w:szCs w:val="22"/>
        </w:rPr>
        <w:t>, kot pogoj za njegovo veljavnost,</w:t>
      </w:r>
      <w:r w:rsidRPr="007F5E72">
        <w:rPr>
          <w:i w:val="0"/>
          <w:sz w:val="22"/>
          <w:szCs w:val="22"/>
        </w:rPr>
        <w:t xml:space="preserve"> predložiti novo finančno zavarovanje z novim rokom trajanja le-tega, v skladu s spremembo pogodbenega roka za izvedbo del, oziroma novo finančno zavarovanje s spremenjeno višino garantiranega zneska, v skladu s spremembo pogodbene vrednosti.   </w:t>
      </w:r>
    </w:p>
    <w:p w:rsidR="00C67545" w:rsidRPr="007F5E72" w:rsidRDefault="00C67545" w:rsidP="00C67545">
      <w:pPr>
        <w:jc w:val="both"/>
        <w:rPr>
          <w:i w:val="0"/>
          <w:sz w:val="22"/>
          <w:szCs w:val="22"/>
        </w:rPr>
      </w:pPr>
    </w:p>
    <w:p w:rsidR="00C67545" w:rsidRPr="007F5E72" w:rsidRDefault="00C67545" w:rsidP="00C67545">
      <w:pPr>
        <w:jc w:val="both"/>
        <w:rPr>
          <w:b/>
          <w:i w:val="0"/>
          <w:sz w:val="22"/>
          <w:szCs w:val="22"/>
        </w:rPr>
      </w:pPr>
      <w:r w:rsidRPr="007F5E72">
        <w:rPr>
          <w:b/>
          <w:i w:val="0"/>
          <w:sz w:val="22"/>
          <w:szCs w:val="22"/>
        </w:rPr>
        <w:t>Za hrambo in unovčitev finančnega zavarovanja se pooblašča MOL - Oddelek za finance in računovodstvo.</w:t>
      </w:r>
    </w:p>
    <w:p w:rsidR="00C67545" w:rsidRDefault="00C67545" w:rsidP="00C67545">
      <w:pPr>
        <w:jc w:val="both"/>
        <w:rPr>
          <w:i w:val="0"/>
          <w:sz w:val="22"/>
          <w:szCs w:val="22"/>
        </w:rPr>
      </w:pPr>
    </w:p>
    <w:p w:rsidR="00C67545" w:rsidRPr="00231FB5" w:rsidRDefault="00C67545" w:rsidP="00C67545">
      <w:pPr>
        <w:jc w:val="both"/>
        <w:rPr>
          <w:i w:val="0"/>
          <w:sz w:val="22"/>
          <w:szCs w:val="22"/>
        </w:rPr>
      </w:pPr>
    </w:p>
    <w:p w:rsidR="00C67545" w:rsidRPr="00231FB5" w:rsidRDefault="00C67545" w:rsidP="00C67545">
      <w:pPr>
        <w:jc w:val="both"/>
        <w:rPr>
          <w:i w:val="0"/>
          <w:sz w:val="22"/>
          <w:szCs w:val="22"/>
        </w:rPr>
      </w:pPr>
      <w:r w:rsidRPr="00231FB5">
        <w:rPr>
          <w:i w:val="0"/>
          <w:sz w:val="22"/>
          <w:szCs w:val="22"/>
        </w:rPr>
        <w:t>PODIZVAJALCI</w:t>
      </w:r>
    </w:p>
    <w:p w:rsidR="00C67545" w:rsidRPr="00231FB5" w:rsidRDefault="00C67545" w:rsidP="00C67545">
      <w:pPr>
        <w:jc w:val="both"/>
        <w:rPr>
          <w:i w:val="0"/>
          <w:sz w:val="22"/>
          <w:szCs w:val="22"/>
        </w:rPr>
      </w:pPr>
    </w:p>
    <w:p w:rsidR="00C67545" w:rsidRPr="00231FB5" w:rsidRDefault="00C67545" w:rsidP="00C67545">
      <w:pPr>
        <w:jc w:val="center"/>
        <w:rPr>
          <w:i w:val="0"/>
          <w:sz w:val="22"/>
          <w:szCs w:val="22"/>
        </w:rPr>
      </w:pPr>
      <w:r w:rsidRPr="00231FB5">
        <w:rPr>
          <w:i w:val="0"/>
          <w:sz w:val="22"/>
          <w:szCs w:val="22"/>
        </w:rPr>
        <w:t>12. člen</w:t>
      </w:r>
    </w:p>
    <w:p w:rsidR="00C67545" w:rsidRPr="00231FB5" w:rsidRDefault="00C67545" w:rsidP="00C67545">
      <w:pPr>
        <w:jc w:val="both"/>
        <w:rPr>
          <w:i w:val="0"/>
          <w:sz w:val="22"/>
          <w:szCs w:val="22"/>
        </w:rPr>
      </w:pPr>
    </w:p>
    <w:p w:rsidR="00C67545" w:rsidRPr="00AF6FA0" w:rsidRDefault="00C67545" w:rsidP="00C67545">
      <w:pPr>
        <w:jc w:val="both"/>
        <w:rPr>
          <w:b/>
          <w:sz w:val="22"/>
          <w:szCs w:val="22"/>
        </w:rPr>
      </w:pPr>
      <w:r w:rsidRPr="00AF6FA0">
        <w:rPr>
          <w:b/>
          <w:sz w:val="22"/>
          <w:szCs w:val="22"/>
        </w:rPr>
        <w:t xml:space="preserve">Določbe prvega do četrtega odstavka tega člena se upošteva v primeru, če izvajalec ne nastopa s </w:t>
      </w:r>
      <w:proofErr w:type="spellStart"/>
      <w:r w:rsidRPr="00AF6FA0">
        <w:rPr>
          <w:b/>
          <w:sz w:val="22"/>
          <w:szCs w:val="22"/>
        </w:rPr>
        <w:t>podizvajalc</w:t>
      </w:r>
      <w:proofErr w:type="spellEnd"/>
      <w:r w:rsidRPr="00AF6FA0">
        <w:rPr>
          <w:b/>
          <w:sz w:val="22"/>
          <w:szCs w:val="22"/>
        </w:rPr>
        <w:t>-</w:t>
      </w:r>
      <w:proofErr w:type="spellStart"/>
      <w:r w:rsidRPr="00AF6FA0">
        <w:rPr>
          <w:b/>
          <w:sz w:val="22"/>
          <w:szCs w:val="22"/>
        </w:rPr>
        <w:t>em</w:t>
      </w:r>
      <w:proofErr w:type="spellEnd"/>
      <w:r w:rsidRPr="00AF6FA0">
        <w:rPr>
          <w:b/>
          <w:sz w:val="22"/>
          <w:szCs w:val="22"/>
        </w:rPr>
        <w:t xml:space="preserve">/-i </w:t>
      </w:r>
    </w:p>
    <w:p w:rsidR="00C67545" w:rsidRPr="00B43F97" w:rsidRDefault="00C67545" w:rsidP="00C67545">
      <w:pPr>
        <w:jc w:val="both"/>
        <w:rPr>
          <w:sz w:val="22"/>
          <w:szCs w:val="22"/>
        </w:rPr>
      </w:pPr>
    </w:p>
    <w:p w:rsidR="00C67545" w:rsidRPr="00AF6FA0" w:rsidRDefault="00C67545" w:rsidP="00C67545">
      <w:pPr>
        <w:jc w:val="both"/>
        <w:rPr>
          <w:i w:val="0"/>
          <w:sz w:val="22"/>
          <w:szCs w:val="22"/>
        </w:rPr>
      </w:pPr>
      <w:r w:rsidRPr="00AF6FA0">
        <w:rPr>
          <w:i w:val="0"/>
          <w:sz w:val="22"/>
          <w:szCs w:val="22"/>
        </w:rPr>
        <w:t>Izvajalec ob predložitvi ponudbe in ob sklenitvi te pogodbe nima prijavljenih podizvajalcev za izvedbo pogodbenih del.</w:t>
      </w:r>
    </w:p>
    <w:p w:rsidR="00C67545" w:rsidRPr="00AF6FA0" w:rsidRDefault="00C67545" w:rsidP="00C67545">
      <w:pPr>
        <w:jc w:val="both"/>
        <w:rPr>
          <w:i w:val="0"/>
          <w:sz w:val="22"/>
          <w:szCs w:val="22"/>
        </w:rPr>
      </w:pPr>
    </w:p>
    <w:p w:rsidR="00C67545" w:rsidRPr="00AF6FA0" w:rsidRDefault="00C67545" w:rsidP="00C67545">
      <w:pPr>
        <w:jc w:val="both"/>
        <w:rPr>
          <w:i w:val="0"/>
          <w:sz w:val="22"/>
          <w:szCs w:val="22"/>
        </w:rPr>
      </w:pPr>
      <w:r w:rsidRPr="00AF6FA0">
        <w:rPr>
          <w:i w:val="0"/>
          <w:sz w:val="22"/>
          <w:szCs w:val="22"/>
        </w:rPr>
        <w:lastRenderedPageBreak/>
        <w:t xml:space="preserve">Izvajalec se zavezuje, da bo v primeru naknadne nominacije podizvajalcev </w:t>
      </w:r>
      <w:r>
        <w:rPr>
          <w:i w:val="0"/>
          <w:sz w:val="22"/>
          <w:szCs w:val="22"/>
        </w:rPr>
        <w:t xml:space="preserve">pisno </w:t>
      </w:r>
      <w:r w:rsidRPr="00AF6FA0">
        <w:rPr>
          <w:i w:val="0"/>
          <w:sz w:val="22"/>
          <w:szCs w:val="22"/>
        </w:rPr>
        <w:t>obvestil naročnik</w:t>
      </w:r>
      <w:r>
        <w:rPr>
          <w:i w:val="0"/>
          <w:sz w:val="22"/>
          <w:szCs w:val="22"/>
        </w:rPr>
        <w:t>e</w:t>
      </w:r>
      <w:r w:rsidRPr="007B79E4">
        <w:t xml:space="preserve"> </w:t>
      </w:r>
      <w:r w:rsidRPr="00AF6FA0">
        <w:rPr>
          <w:i w:val="0"/>
          <w:sz w:val="22"/>
          <w:szCs w:val="22"/>
        </w:rPr>
        <w:t>najkasneje v 5 dneh po spremembi</w:t>
      </w:r>
      <w:r w:rsidRPr="007B79E4">
        <w:rPr>
          <w:i w:val="0"/>
          <w:sz w:val="22"/>
          <w:szCs w:val="22"/>
        </w:rPr>
        <w:t xml:space="preserve"> in </w:t>
      </w:r>
      <w:r>
        <w:rPr>
          <w:i w:val="0"/>
          <w:sz w:val="22"/>
          <w:szCs w:val="22"/>
        </w:rPr>
        <w:t>jim</w:t>
      </w:r>
      <w:r w:rsidRPr="007B79E4">
        <w:rPr>
          <w:i w:val="0"/>
          <w:sz w:val="22"/>
          <w:szCs w:val="22"/>
        </w:rPr>
        <w:t xml:space="preserve"> skupaj z obvestilom posredoval vse zahtevane dokumente v </w:t>
      </w:r>
      <w:r>
        <w:rPr>
          <w:i w:val="0"/>
          <w:sz w:val="22"/>
          <w:szCs w:val="22"/>
        </w:rPr>
        <w:t>skladu s 94. členom ZJN-3</w:t>
      </w:r>
      <w:r w:rsidRPr="00AF6FA0">
        <w:rPr>
          <w:i w:val="0"/>
          <w:sz w:val="22"/>
          <w:szCs w:val="22"/>
        </w:rPr>
        <w:t xml:space="preserve">. </w:t>
      </w:r>
    </w:p>
    <w:p w:rsidR="00C67545" w:rsidRPr="00AF6FA0" w:rsidRDefault="00C67545" w:rsidP="00C67545">
      <w:pPr>
        <w:jc w:val="both"/>
        <w:rPr>
          <w:i w:val="0"/>
          <w:sz w:val="22"/>
          <w:szCs w:val="22"/>
        </w:rPr>
      </w:pPr>
    </w:p>
    <w:p w:rsidR="00C67545" w:rsidRPr="00AF6FA0" w:rsidRDefault="00C67545" w:rsidP="00C67545">
      <w:pPr>
        <w:jc w:val="both"/>
        <w:rPr>
          <w:i w:val="0"/>
          <w:sz w:val="22"/>
          <w:szCs w:val="22"/>
        </w:rPr>
      </w:pPr>
      <w:r w:rsidRPr="00AF6FA0">
        <w:rPr>
          <w:i w:val="0"/>
          <w:sz w:val="22"/>
          <w:szCs w:val="22"/>
        </w:rPr>
        <w:t>Naročnik</w:t>
      </w:r>
      <w:r>
        <w:rPr>
          <w:i w:val="0"/>
          <w:sz w:val="22"/>
          <w:szCs w:val="22"/>
        </w:rPr>
        <w:t>i</w:t>
      </w:r>
      <w:r w:rsidRPr="00AF6FA0">
        <w:rPr>
          <w:i w:val="0"/>
          <w:sz w:val="22"/>
          <w:szCs w:val="22"/>
        </w:rPr>
        <w:t xml:space="preserve"> skladno s četrtim odstavkom 94. člena ZJN-3 nominacijo podizvajalca bodisi odobri</w:t>
      </w:r>
      <w:r>
        <w:rPr>
          <w:i w:val="0"/>
          <w:sz w:val="22"/>
          <w:szCs w:val="22"/>
        </w:rPr>
        <w:t>jo</w:t>
      </w:r>
      <w:r w:rsidRPr="00AF6FA0">
        <w:rPr>
          <w:i w:val="0"/>
          <w:sz w:val="22"/>
          <w:szCs w:val="22"/>
        </w:rPr>
        <w:t xml:space="preserve"> ali zavrne</w:t>
      </w:r>
      <w:r>
        <w:rPr>
          <w:i w:val="0"/>
          <w:sz w:val="22"/>
          <w:szCs w:val="22"/>
        </w:rPr>
        <w:t>jo</w:t>
      </w:r>
      <w:r w:rsidRPr="00AF6FA0">
        <w:rPr>
          <w:i w:val="0"/>
          <w:sz w:val="22"/>
          <w:szCs w:val="22"/>
        </w:rPr>
        <w:t xml:space="preserve">. </w:t>
      </w:r>
    </w:p>
    <w:p w:rsidR="00C67545" w:rsidRPr="00AF6FA0" w:rsidRDefault="00C67545" w:rsidP="00C67545">
      <w:pPr>
        <w:jc w:val="both"/>
        <w:rPr>
          <w:i w:val="0"/>
          <w:sz w:val="22"/>
          <w:szCs w:val="22"/>
        </w:rPr>
      </w:pPr>
    </w:p>
    <w:p w:rsidR="00C67545" w:rsidRPr="00A06C3A" w:rsidRDefault="00C67545" w:rsidP="00C67545">
      <w:pPr>
        <w:jc w:val="both"/>
        <w:rPr>
          <w:i w:val="0"/>
          <w:sz w:val="22"/>
          <w:szCs w:val="22"/>
        </w:rPr>
      </w:pPr>
      <w:r w:rsidRPr="00AF6FA0">
        <w:rPr>
          <w:i w:val="0"/>
          <w:sz w:val="22"/>
          <w:szCs w:val="22"/>
        </w:rPr>
        <w:t xml:space="preserve">Vključitev </w:t>
      </w:r>
      <w:proofErr w:type="spellStart"/>
      <w:r w:rsidRPr="00AF6FA0">
        <w:rPr>
          <w:i w:val="0"/>
          <w:sz w:val="22"/>
          <w:szCs w:val="22"/>
        </w:rPr>
        <w:t>podizvajalc</w:t>
      </w:r>
      <w:proofErr w:type="spellEnd"/>
      <w:r w:rsidRPr="00AF6FA0">
        <w:rPr>
          <w:i w:val="0"/>
          <w:sz w:val="22"/>
          <w:szCs w:val="22"/>
        </w:rPr>
        <w:t>/-a/-</w:t>
      </w:r>
      <w:proofErr w:type="spellStart"/>
      <w:r w:rsidRPr="00AF6FA0">
        <w:rPr>
          <w:i w:val="0"/>
          <w:sz w:val="22"/>
          <w:szCs w:val="22"/>
        </w:rPr>
        <w:t>ev</w:t>
      </w:r>
      <w:proofErr w:type="spellEnd"/>
      <w:r w:rsidRPr="00AF6FA0">
        <w:rPr>
          <w:i w:val="0"/>
          <w:sz w:val="22"/>
          <w:szCs w:val="22"/>
        </w:rPr>
        <w:t xml:space="preserve"> med izvajanjem te pogodbe pogodben</w:t>
      </w:r>
      <w:r>
        <w:rPr>
          <w:i w:val="0"/>
          <w:sz w:val="22"/>
          <w:szCs w:val="22"/>
        </w:rPr>
        <w:t>e</w:t>
      </w:r>
      <w:r w:rsidRPr="00AF6FA0">
        <w:rPr>
          <w:i w:val="0"/>
          <w:sz w:val="22"/>
          <w:szCs w:val="22"/>
        </w:rPr>
        <w:t xml:space="preserve"> strank</w:t>
      </w:r>
      <w:r>
        <w:rPr>
          <w:i w:val="0"/>
          <w:sz w:val="22"/>
          <w:szCs w:val="22"/>
        </w:rPr>
        <w:t>e</w:t>
      </w:r>
      <w:r w:rsidRPr="00AF6FA0">
        <w:rPr>
          <w:i w:val="0"/>
          <w:sz w:val="22"/>
          <w:szCs w:val="22"/>
        </w:rPr>
        <w:t xml:space="preserve"> uredi</w:t>
      </w:r>
      <w:r>
        <w:rPr>
          <w:i w:val="0"/>
          <w:sz w:val="22"/>
          <w:szCs w:val="22"/>
        </w:rPr>
        <w:t>jo</w:t>
      </w:r>
      <w:r w:rsidRPr="00AF6FA0">
        <w:rPr>
          <w:i w:val="0"/>
          <w:sz w:val="22"/>
          <w:szCs w:val="22"/>
        </w:rPr>
        <w:t xml:space="preserve"> z dodatkom k tej pogodbi.</w:t>
      </w:r>
    </w:p>
    <w:p w:rsidR="00C67545" w:rsidRPr="000942D9" w:rsidRDefault="00C67545" w:rsidP="00C67545">
      <w:pPr>
        <w:ind w:left="1134"/>
        <w:jc w:val="both"/>
        <w:rPr>
          <w:b/>
          <w:szCs w:val="24"/>
        </w:rPr>
      </w:pPr>
    </w:p>
    <w:p w:rsidR="00C67545" w:rsidRPr="000942D9" w:rsidRDefault="00C67545" w:rsidP="00C67545">
      <w:pPr>
        <w:jc w:val="both"/>
        <w:rPr>
          <w:b/>
          <w:sz w:val="22"/>
          <w:szCs w:val="22"/>
        </w:rPr>
      </w:pPr>
      <w:r w:rsidRPr="000942D9">
        <w:rPr>
          <w:b/>
          <w:sz w:val="22"/>
          <w:szCs w:val="22"/>
        </w:rPr>
        <w:t xml:space="preserve">/se upošteva v primeru, da izvajalec nastopa s </w:t>
      </w:r>
      <w:proofErr w:type="spellStart"/>
      <w:r w:rsidRPr="000942D9">
        <w:rPr>
          <w:b/>
          <w:sz w:val="22"/>
          <w:szCs w:val="22"/>
        </w:rPr>
        <w:t>podizvajalc</w:t>
      </w:r>
      <w:proofErr w:type="spellEnd"/>
      <w:r w:rsidRPr="000942D9">
        <w:rPr>
          <w:b/>
          <w:sz w:val="22"/>
          <w:szCs w:val="22"/>
        </w:rPr>
        <w:t>-</w:t>
      </w:r>
      <w:proofErr w:type="spellStart"/>
      <w:r w:rsidRPr="000942D9">
        <w:rPr>
          <w:b/>
          <w:sz w:val="22"/>
          <w:szCs w:val="22"/>
        </w:rPr>
        <w:t>em</w:t>
      </w:r>
      <w:proofErr w:type="spellEnd"/>
      <w:r w:rsidRPr="000942D9">
        <w:rPr>
          <w:b/>
          <w:sz w:val="22"/>
          <w:szCs w:val="22"/>
        </w:rPr>
        <w:t>/-i /</w:t>
      </w:r>
    </w:p>
    <w:p w:rsidR="00C67545" w:rsidRPr="00B43F97" w:rsidRDefault="00C67545" w:rsidP="00C67545">
      <w:pPr>
        <w:jc w:val="both"/>
        <w:rPr>
          <w:i w:val="0"/>
          <w:sz w:val="22"/>
          <w:szCs w:val="22"/>
        </w:rPr>
      </w:pPr>
    </w:p>
    <w:p w:rsidR="00C67545" w:rsidRPr="00B43F97" w:rsidRDefault="00C67545" w:rsidP="00C67545">
      <w:pPr>
        <w:jc w:val="both"/>
        <w:rPr>
          <w:i w:val="0"/>
          <w:sz w:val="22"/>
          <w:szCs w:val="22"/>
        </w:rPr>
      </w:pPr>
      <w:r w:rsidRPr="00B43F97">
        <w:rPr>
          <w:i w:val="0"/>
          <w:sz w:val="22"/>
          <w:szCs w:val="22"/>
        </w:rPr>
        <w:t xml:space="preserve">Izvajalec bo pogodbena dela izvedel skupaj z naslednjim/i </w:t>
      </w:r>
      <w:proofErr w:type="spellStart"/>
      <w:r w:rsidRPr="00B43F97">
        <w:rPr>
          <w:i w:val="0"/>
          <w:sz w:val="22"/>
          <w:szCs w:val="22"/>
        </w:rPr>
        <w:t>podizvajalc</w:t>
      </w:r>
      <w:proofErr w:type="spellEnd"/>
      <w:r w:rsidRPr="00B43F97">
        <w:rPr>
          <w:i w:val="0"/>
          <w:sz w:val="22"/>
          <w:szCs w:val="22"/>
        </w:rPr>
        <w:t>-</w:t>
      </w:r>
      <w:proofErr w:type="spellStart"/>
      <w:r w:rsidRPr="00B43F97">
        <w:rPr>
          <w:i w:val="0"/>
          <w:sz w:val="22"/>
          <w:szCs w:val="22"/>
        </w:rPr>
        <w:t>em</w:t>
      </w:r>
      <w:proofErr w:type="spellEnd"/>
      <w:r w:rsidRPr="00B43F97">
        <w:rPr>
          <w:i w:val="0"/>
          <w:sz w:val="22"/>
          <w:szCs w:val="22"/>
        </w:rPr>
        <w:t>/-i:</w:t>
      </w:r>
    </w:p>
    <w:p w:rsidR="00C67545" w:rsidRPr="00B43F97" w:rsidRDefault="00C67545" w:rsidP="00C67545">
      <w:pPr>
        <w:jc w:val="both"/>
        <w:rPr>
          <w:i w:val="0"/>
          <w:sz w:val="22"/>
          <w:szCs w:val="22"/>
        </w:rPr>
      </w:pPr>
      <w:r w:rsidRPr="00B43F97">
        <w:rPr>
          <w:i w:val="0"/>
          <w:sz w:val="22"/>
          <w:szCs w:val="22"/>
        </w:rPr>
        <w:t>…………………………………. (naziv), …………………….. (polni naslov), matična številka …………………., davčna številka/identifikacijska številka za DDV ……………….., bo izvedel …………….……………….. (navesti vsako vrsto ter količino del, ki jih bo izvedel podizvajalec). Vrednost teh del znaša …………. EUR. Podizvajalec bo dela izvedel ………….. (navesti kraj izvedbe del) najkasneje do ……/ v roku …….. dni od …………</w:t>
      </w:r>
    </w:p>
    <w:p w:rsidR="00C67545" w:rsidRPr="000942D9" w:rsidRDefault="00C67545" w:rsidP="00C67545">
      <w:pPr>
        <w:jc w:val="both"/>
        <w:rPr>
          <w:sz w:val="22"/>
          <w:szCs w:val="22"/>
        </w:rPr>
      </w:pPr>
      <w:r w:rsidRPr="000942D9">
        <w:rPr>
          <w:sz w:val="22"/>
          <w:szCs w:val="22"/>
        </w:rPr>
        <w:t xml:space="preserve">(Opomba: Če je podizvajalcev več, se zgornje podatke navede za vsakega podizvajalca posebej in  preostalo besedilo tega člena ustrezno spremeni, glede na število podizvajalcev. Če izvajalec ob sklenitvi pogodbe nastopa brez podizvajalcev se  besedilo tega odstavka  črta). </w:t>
      </w:r>
    </w:p>
    <w:p w:rsidR="00C67545" w:rsidRPr="000942D9" w:rsidRDefault="00C67545" w:rsidP="00C67545">
      <w:pPr>
        <w:jc w:val="both"/>
        <w:rPr>
          <w:sz w:val="22"/>
          <w:szCs w:val="22"/>
        </w:rPr>
      </w:pPr>
    </w:p>
    <w:p w:rsidR="00C67545" w:rsidRPr="00B43F97" w:rsidRDefault="00C67545" w:rsidP="00C67545">
      <w:pPr>
        <w:jc w:val="both"/>
        <w:rPr>
          <w:i w:val="0"/>
          <w:sz w:val="22"/>
          <w:szCs w:val="22"/>
        </w:rPr>
      </w:pPr>
      <w:r w:rsidRPr="00B43F97">
        <w:rPr>
          <w:i w:val="0"/>
          <w:sz w:val="22"/>
          <w:szCs w:val="22"/>
        </w:rPr>
        <w:t>Za podizvajalce, ki v skladu in na način, določen v drugem in tretjem odstavku 94. člena ZJN-3 zahtevajo neposredna plačila, izvajalec s to pogodbo pooblašča naročnik</w:t>
      </w:r>
      <w:r>
        <w:rPr>
          <w:i w:val="0"/>
          <w:sz w:val="22"/>
          <w:szCs w:val="22"/>
        </w:rPr>
        <w:t>e</w:t>
      </w:r>
      <w:r w:rsidRPr="00B43F97">
        <w:rPr>
          <w:i w:val="0"/>
          <w:sz w:val="22"/>
          <w:szCs w:val="22"/>
        </w:rPr>
        <w:t>, da na podlagi potrjenega računa oziroma situacije neposredno plačuje</w:t>
      </w:r>
      <w:r>
        <w:rPr>
          <w:i w:val="0"/>
          <w:sz w:val="22"/>
          <w:szCs w:val="22"/>
        </w:rPr>
        <w:t>jo</w:t>
      </w:r>
      <w:r w:rsidRPr="00B43F97">
        <w:rPr>
          <w:i w:val="0"/>
          <w:sz w:val="22"/>
          <w:szCs w:val="22"/>
        </w:rPr>
        <w:t xml:space="preserve"> podizvajalcem.</w:t>
      </w:r>
    </w:p>
    <w:p w:rsidR="00C67545" w:rsidRPr="00B43F97" w:rsidRDefault="00C67545" w:rsidP="00C67545">
      <w:pPr>
        <w:jc w:val="both"/>
        <w:rPr>
          <w:i w:val="0"/>
          <w:sz w:val="22"/>
          <w:szCs w:val="22"/>
        </w:rPr>
      </w:pPr>
    </w:p>
    <w:p w:rsidR="00C67545" w:rsidRPr="00B43F97" w:rsidRDefault="00C67545" w:rsidP="00C67545">
      <w:pPr>
        <w:jc w:val="both"/>
        <w:rPr>
          <w:i w:val="0"/>
          <w:sz w:val="22"/>
          <w:szCs w:val="22"/>
        </w:rPr>
      </w:pPr>
      <w:r w:rsidRPr="00B43F97">
        <w:rPr>
          <w:i w:val="0"/>
          <w:sz w:val="22"/>
          <w:szCs w:val="22"/>
        </w:rPr>
        <w:t>Za vsakega podizvajalca, ki zahteva neposredno plačilo, mora izvajalec predložiti soglasje podizvajalca, na podlagi katerega naročnik</w:t>
      </w:r>
      <w:r>
        <w:rPr>
          <w:i w:val="0"/>
          <w:sz w:val="22"/>
          <w:szCs w:val="22"/>
        </w:rPr>
        <w:t>i</w:t>
      </w:r>
      <w:r w:rsidRPr="00B43F97">
        <w:rPr>
          <w:i w:val="0"/>
          <w:sz w:val="22"/>
          <w:szCs w:val="22"/>
        </w:rPr>
        <w:t xml:space="preserve"> namesto glavnega izvajalca poravna</w:t>
      </w:r>
      <w:r>
        <w:rPr>
          <w:i w:val="0"/>
          <w:sz w:val="22"/>
          <w:szCs w:val="22"/>
        </w:rPr>
        <w:t>jo</w:t>
      </w:r>
      <w:r w:rsidRPr="00B43F97">
        <w:rPr>
          <w:i w:val="0"/>
          <w:sz w:val="22"/>
          <w:szCs w:val="22"/>
        </w:rPr>
        <w:t xml:space="preserve"> podizvajalčevo terjatev do glavnega izvajalca. </w:t>
      </w:r>
    </w:p>
    <w:p w:rsidR="00C67545" w:rsidRPr="00B43F97" w:rsidRDefault="00C67545" w:rsidP="00C67545">
      <w:pPr>
        <w:jc w:val="both"/>
        <w:rPr>
          <w:i w:val="0"/>
          <w:sz w:val="22"/>
          <w:szCs w:val="22"/>
        </w:rPr>
      </w:pPr>
    </w:p>
    <w:p w:rsidR="00C67545" w:rsidRPr="00B43F97" w:rsidRDefault="00C67545" w:rsidP="00C67545">
      <w:pPr>
        <w:jc w:val="both"/>
        <w:rPr>
          <w:i w:val="0"/>
          <w:sz w:val="22"/>
          <w:szCs w:val="22"/>
        </w:rPr>
      </w:pPr>
      <w:r>
        <w:rPr>
          <w:i w:val="0"/>
          <w:sz w:val="22"/>
          <w:szCs w:val="22"/>
        </w:rPr>
        <w:t>Izvajalec je naročnikom</w:t>
      </w:r>
      <w:r w:rsidRPr="00B43F97">
        <w:rPr>
          <w:i w:val="0"/>
          <w:sz w:val="22"/>
          <w:szCs w:val="22"/>
        </w:rPr>
        <w:t xml:space="preserve"> predložil zahteve za neposredno plačilo za </w:t>
      </w:r>
      <w:proofErr w:type="spellStart"/>
      <w:r w:rsidRPr="00B43F97">
        <w:rPr>
          <w:i w:val="0"/>
          <w:sz w:val="22"/>
          <w:szCs w:val="22"/>
        </w:rPr>
        <w:t>naslednj</w:t>
      </w:r>
      <w:proofErr w:type="spellEnd"/>
      <w:r w:rsidRPr="00B43F97">
        <w:rPr>
          <w:i w:val="0"/>
          <w:sz w:val="22"/>
          <w:szCs w:val="22"/>
        </w:rPr>
        <w:t xml:space="preserve">-ega/-e </w:t>
      </w:r>
      <w:proofErr w:type="spellStart"/>
      <w:r w:rsidRPr="00B43F97">
        <w:rPr>
          <w:i w:val="0"/>
          <w:sz w:val="22"/>
          <w:szCs w:val="22"/>
        </w:rPr>
        <w:t>podizvajalc</w:t>
      </w:r>
      <w:proofErr w:type="spellEnd"/>
      <w:r w:rsidRPr="00B43F97">
        <w:rPr>
          <w:i w:val="0"/>
          <w:sz w:val="22"/>
          <w:szCs w:val="22"/>
        </w:rPr>
        <w:t>-a/-e:</w:t>
      </w:r>
    </w:p>
    <w:p w:rsidR="00C67545" w:rsidRPr="00B43F97" w:rsidRDefault="00C67545" w:rsidP="00C67545">
      <w:pPr>
        <w:jc w:val="both"/>
        <w:rPr>
          <w:i w:val="0"/>
          <w:sz w:val="22"/>
          <w:szCs w:val="22"/>
        </w:rPr>
      </w:pPr>
      <w:r w:rsidRPr="00B43F97">
        <w:rPr>
          <w:i w:val="0"/>
          <w:sz w:val="22"/>
          <w:szCs w:val="22"/>
        </w:rPr>
        <w:t>-……………………………,</w:t>
      </w:r>
    </w:p>
    <w:p w:rsidR="00C67545" w:rsidRPr="00B43F97" w:rsidRDefault="00C67545" w:rsidP="00C67545">
      <w:pPr>
        <w:jc w:val="both"/>
        <w:rPr>
          <w:i w:val="0"/>
          <w:sz w:val="22"/>
          <w:szCs w:val="22"/>
        </w:rPr>
      </w:pPr>
      <w:r w:rsidRPr="00B43F97">
        <w:rPr>
          <w:i w:val="0"/>
          <w:sz w:val="22"/>
          <w:szCs w:val="22"/>
        </w:rPr>
        <w:t xml:space="preserve">- …………………………… </w:t>
      </w:r>
    </w:p>
    <w:p w:rsidR="00C67545" w:rsidRPr="00B43F97" w:rsidRDefault="00C67545" w:rsidP="00C67545">
      <w:pPr>
        <w:jc w:val="both"/>
        <w:rPr>
          <w:i w:val="0"/>
          <w:sz w:val="22"/>
          <w:szCs w:val="22"/>
        </w:rPr>
      </w:pPr>
    </w:p>
    <w:p w:rsidR="00C67545" w:rsidRPr="00B43F97" w:rsidRDefault="00C67545" w:rsidP="00C67545">
      <w:pPr>
        <w:jc w:val="both"/>
        <w:rPr>
          <w:i w:val="0"/>
          <w:sz w:val="22"/>
          <w:szCs w:val="22"/>
        </w:rPr>
      </w:pPr>
      <w:r w:rsidRPr="00B43F97">
        <w:rPr>
          <w:i w:val="0"/>
          <w:sz w:val="22"/>
          <w:szCs w:val="22"/>
        </w:rPr>
        <w:t>Izvajalec mora med izvajanjem te pogodbe naročnika pisno obvestiti o morebitnih spremembah informacij o podizvajalcih, ki jih je navedel v ponudbi, in sicer v petih dneh po spremembi. Če izvajalec med izvajanjem te pogodbe namerava vključiti nove podizvajalce ali zamenjati podizvajalca/e mora naročnik</w:t>
      </w:r>
      <w:r>
        <w:rPr>
          <w:i w:val="0"/>
          <w:sz w:val="22"/>
          <w:szCs w:val="22"/>
        </w:rPr>
        <w:t>e</w:t>
      </w:r>
      <w:r w:rsidRPr="00B43F97">
        <w:rPr>
          <w:i w:val="0"/>
          <w:sz w:val="22"/>
          <w:szCs w:val="22"/>
        </w:rPr>
        <w:t xml:space="preserve"> o tej nameri pisno obvestiti in </w:t>
      </w:r>
      <w:r>
        <w:rPr>
          <w:i w:val="0"/>
          <w:sz w:val="22"/>
          <w:szCs w:val="22"/>
        </w:rPr>
        <w:t>jim</w:t>
      </w:r>
      <w:r w:rsidRPr="00B43F97">
        <w:rPr>
          <w:i w:val="0"/>
          <w:sz w:val="22"/>
          <w:szCs w:val="22"/>
        </w:rPr>
        <w:t xml:space="preserve"> poslati informacije o novih podizvajalcih, ki jih namerava naknadno vključiti v izvajanje pogodbenih del. V primeru vključitve novih podizvajalcev mora izvajalec skupaj z obvestilom posredovati naročnik</w:t>
      </w:r>
      <w:r>
        <w:rPr>
          <w:i w:val="0"/>
          <w:sz w:val="22"/>
          <w:szCs w:val="22"/>
        </w:rPr>
        <w:t>om</w:t>
      </w:r>
      <w:r w:rsidRPr="00B43F97">
        <w:rPr>
          <w:i w:val="0"/>
          <w:sz w:val="22"/>
          <w:szCs w:val="22"/>
        </w:rPr>
        <w:t xml:space="preserve"> kontaktne podatke in podatke o zakonitih zastopnikih predlaganih podizvajalcev, izpolnjene ESPD teh podizvajalcev v skladu z 79. členom ZJN-3 ter priložiti zahtevo podizvajalca za neposredno plačilo, če podizvajalec to zahteva.</w:t>
      </w:r>
    </w:p>
    <w:p w:rsidR="00C67545" w:rsidRPr="00B43F97" w:rsidRDefault="00C67545" w:rsidP="00C67545">
      <w:pPr>
        <w:jc w:val="both"/>
        <w:rPr>
          <w:i w:val="0"/>
          <w:sz w:val="22"/>
          <w:szCs w:val="22"/>
        </w:rPr>
      </w:pPr>
    </w:p>
    <w:p w:rsidR="00C67545" w:rsidRPr="00B43F97" w:rsidRDefault="00C67545" w:rsidP="00C67545">
      <w:pPr>
        <w:jc w:val="both"/>
        <w:rPr>
          <w:i w:val="0"/>
          <w:sz w:val="22"/>
          <w:szCs w:val="22"/>
        </w:rPr>
      </w:pPr>
      <w:r w:rsidRPr="00B43F97">
        <w:rPr>
          <w:i w:val="0"/>
          <w:sz w:val="22"/>
          <w:szCs w:val="22"/>
        </w:rPr>
        <w:t>Zamenjavo podizvajalcev ali vključit</w:t>
      </w:r>
      <w:r>
        <w:rPr>
          <w:i w:val="0"/>
          <w:sz w:val="22"/>
          <w:szCs w:val="22"/>
        </w:rPr>
        <w:t>ev novega podizvajalca pogodbene</w:t>
      </w:r>
      <w:r w:rsidRPr="00B43F97">
        <w:rPr>
          <w:i w:val="0"/>
          <w:sz w:val="22"/>
          <w:szCs w:val="22"/>
        </w:rPr>
        <w:t xml:space="preserve"> strank</w:t>
      </w:r>
      <w:r>
        <w:rPr>
          <w:i w:val="0"/>
          <w:sz w:val="22"/>
          <w:szCs w:val="22"/>
        </w:rPr>
        <w:t>e</w:t>
      </w:r>
      <w:r w:rsidRPr="00B43F97">
        <w:rPr>
          <w:i w:val="0"/>
          <w:sz w:val="22"/>
          <w:szCs w:val="22"/>
        </w:rPr>
        <w:t xml:space="preserve"> uredi</w:t>
      </w:r>
      <w:r>
        <w:rPr>
          <w:i w:val="0"/>
          <w:sz w:val="22"/>
          <w:szCs w:val="22"/>
        </w:rPr>
        <w:t>jo</w:t>
      </w:r>
      <w:r w:rsidRPr="00B43F97">
        <w:rPr>
          <w:i w:val="0"/>
          <w:sz w:val="22"/>
          <w:szCs w:val="22"/>
        </w:rPr>
        <w:t xml:space="preserve"> z dodatkom k tej pogodbi.</w:t>
      </w:r>
    </w:p>
    <w:p w:rsidR="00C67545" w:rsidRPr="00B43F97" w:rsidRDefault="00C67545" w:rsidP="00C67545">
      <w:pPr>
        <w:jc w:val="both"/>
        <w:rPr>
          <w:i w:val="0"/>
          <w:sz w:val="22"/>
          <w:szCs w:val="22"/>
        </w:rPr>
      </w:pPr>
    </w:p>
    <w:p w:rsidR="00C67545" w:rsidRPr="00B43F97" w:rsidRDefault="00C67545" w:rsidP="00C67545">
      <w:pPr>
        <w:jc w:val="both"/>
        <w:rPr>
          <w:i w:val="0"/>
          <w:sz w:val="22"/>
          <w:szCs w:val="22"/>
        </w:rPr>
      </w:pPr>
      <w:r w:rsidRPr="00B43F97">
        <w:rPr>
          <w:i w:val="0"/>
          <w:sz w:val="22"/>
          <w:szCs w:val="22"/>
        </w:rPr>
        <w:t>V razmerju do naročnik</w:t>
      </w:r>
      <w:r>
        <w:rPr>
          <w:i w:val="0"/>
          <w:sz w:val="22"/>
          <w:szCs w:val="22"/>
        </w:rPr>
        <w:t>ov</w:t>
      </w:r>
      <w:r w:rsidRPr="00B43F97">
        <w:rPr>
          <w:i w:val="0"/>
          <w:sz w:val="22"/>
          <w:szCs w:val="22"/>
        </w:rPr>
        <w:t xml:space="preserve"> izvajalec v celoti odgovarja za izvedbo del, ki so predmet te pogodbe. </w:t>
      </w:r>
    </w:p>
    <w:p w:rsidR="00C67545" w:rsidRPr="00B43F97" w:rsidRDefault="00C67545" w:rsidP="00C67545">
      <w:pPr>
        <w:jc w:val="both"/>
        <w:rPr>
          <w:i w:val="0"/>
          <w:sz w:val="22"/>
          <w:szCs w:val="22"/>
        </w:rPr>
      </w:pPr>
    </w:p>
    <w:p w:rsidR="00C67545" w:rsidRPr="00B43F97" w:rsidRDefault="00C67545" w:rsidP="00C67545">
      <w:pPr>
        <w:jc w:val="both"/>
        <w:rPr>
          <w:i w:val="0"/>
          <w:sz w:val="22"/>
          <w:szCs w:val="22"/>
        </w:rPr>
      </w:pPr>
      <w:r w:rsidRPr="00B43F97">
        <w:rPr>
          <w:i w:val="0"/>
          <w:sz w:val="22"/>
          <w:szCs w:val="22"/>
        </w:rPr>
        <w:t>Naročnik</w:t>
      </w:r>
      <w:r>
        <w:rPr>
          <w:i w:val="0"/>
          <w:sz w:val="22"/>
          <w:szCs w:val="22"/>
        </w:rPr>
        <w:t>i</w:t>
      </w:r>
      <w:r w:rsidRPr="00B43F97">
        <w:rPr>
          <w:i w:val="0"/>
          <w:sz w:val="22"/>
          <w:szCs w:val="22"/>
        </w:rPr>
        <w:t xml:space="preserve"> si pridržujejo pravico, da lahko na delovišču, kjer se dela izvajajo, kadarkoli preveri</w:t>
      </w:r>
      <w:r>
        <w:rPr>
          <w:i w:val="0"/>
          <w:sz w:val="22"/>
          <w:szCs w:val="22"/>
        </w:rPr>
        <w:t>jo</w:t>
      </w:r>
      <w:r w:rsidRPr="00B43F97">
        <w:rPr>
          <w:i w:val="0"/>
          <w:sz w:val="22"/>
          <w:szCs w:val="22"/>
        </w:rPr>
        <w:t>, delavci katerega podizvajalca opravljaj</w:t>
      </w:r>
      <w:r>
        <w:rPr>
          <w:i w:val="0"/>
          <w:sz w:val="22"/>
          <w:szCs w:val="22"/>
        </w:rPr>
        <w:t>o dela. Vsi delavci so naročnikom</w:t>
      </w:r>
      <w:r w:rsidRPr="00B43F97">
        <w:rPr>
          <w:i w:val="0"/>
          <w:sz w:val="22"/>
          <w:szCs w:val="22"/>
        </w:rPr>
        <w:t xml:space="preserve"> dolžni dati verodostojne podatke. Če naročnik</w:t>
      </w:r>
      <w:r>
        <w:rPr>
          <w:i w:val="0"/>
          <w:sz w:val="22"/>
          <w:szCs w:val="22"/>
        </w:rPr>
        <w:t>i</w:t>
      </w:r>
      <w:r w:rsidRPr="00B43F97">
        <w:rPr>
          <w:i w:val="0"/>
          <w:sz w:val="22"/>
          <w:szCs w:val="22"/>
        </w:rPr>
        <w:t xml:space="preserve"> ugotovi</w:t>
      </w:r>
      <w:r>
        <w:rPr>
          <w:i w:val="0"/>
          <w:sz w:val="22"/>
          <w:szCs w:val="22"/>
        </w:rPr>
        <w:t>jo</w:t>
      </w:r>
      <w:r w:rsidRPr="00B43F97">
        <w:rPr>
          <w:i w:val="0"/>
          <w:sz w:val="22"/>
          <w:szCs w:val="22"/>
        </w:rPr>
        <w:t>, da dela izvaja podizvajalec, ki ni dogovorjen s to pogodbo ali z dodatkom k tej pogodbi, ima pravico odstopiti od te pogodbe.</w:t>
      </w:r>
    </w:p>
    <w:p w:rsidR="00C67545" w:rsidRPr="00231FB5" w:rsidRDefault="00C67545" w:rsidP="00C67545">
      <w:pPr>
        <w:jc w:val="both"/>
        <w:rPr>
          <w:i w:val="0"/>
          <w:sz w:val="22"/>
          <w:szCs w:val="22"/>
        </w:rPr>
      </w:pPr>
    </w:p>
    <w:p w:rsidR="00C67545" w:rsidRPr="00231FB5" w:rsidRDefault="00C67545" w:rsidP="00C67545">
      <w:pPr>
        <w:jc w:val="both"/>
        <w:rPr>
          <w:i w:val="0"/>
          <w:sz w:val="22"/>
          <w:szCs w:val="22"/>
        </w:rPr>
      </w:pPr>
    </w:p>
    <w:p w:rsidR="00C67545" w:rsidRPr="00231FB5" w:rsidRDefault="00C67545" w:rsidP="00C67545">
      <w:pPr>
        <w:jc w:val="both"/>
        <w:rPr>
          <w:i w:val="0"/>
          <w:sz w:val="22"/>
          <w:szCs w:val="22"/>
        </w:rPr>
      </w:pPr>
      <w:r w:rsidRPr="00231FB5">
        <w:rPr>
          <w:i w:val="0"/>
          <w:sz w:val="22"/>
          <w:szCs w:val="22"/>
        </w:rPr>
        <w:t>NEPOSREDNA PLAČILA PODIZVAJALCEM</w:t>
      </w:r>
    </w:p>
    <w:p w:rsidR="00C67545" w:rsidRPr="00231FB5" w:rsidRDefault="00C67545" w:rsidP="00C67545">
      <w:pPr>
        <w:jc w:val="both"/>
        <w:rPr>
          <w:i w:val="0"/>
          <w:sz w:val="22"/>
          <w:szCs w:val="22"/>
        </w:rPr>
      </w:pPr>
    </w:p>
    <w:p w:rsidR="00C67545" w:rsidRPr="00231FB5" w:rsidRDefault="00C67545" w:rsidP="00C67545">
      <w:pPr>
        <w:jc w:val="center"/>
        <w:rPr>
          <w:i w:val="0"/>
          <w:sz w:val="22"/>
          <w:szCs w:val="22"/>
        </w:rPr>
      </w:pPr>
      <w:r>
        <w:rPr>
          <w:i w:val="0"/>
          <w:sz w:val="22"/>
          <w:szCs w:val="22"/>
        </w:rPr>
        <w:t xml:space="preserve">13. </w:t>
      </w:r>
      <w:r w:rsidRPr="00231FB5">
        <w:rPr>
          <w:i w:val="0"/>
          <w:sz w:val="22"/>
          <w:szCs w:val="22"/>
        </w:rPr>
        <w:t>člen</w:t>
      </w:r>
    </w:p>
    <w:p w:rsidR="00C67545" w:rsidRPr="00231FB5" w:rsidRDefault="00C67545" w:rsidP="00C67545">
      <w:pPr>
        <w:jc w:val="both"/>
        <w:rPr>
          <w:i w:val="0"/>
          <w:sz w:val="22"/>
          <w:szCs w:val="22"/>
        </w:rPr>
      </w:pPr>
    </w:p>
    <w:p w:rsidR="00C67545" w:rsidRPr="00B43F97" w:rsidRDefault="00C67545" w:rsidP="00C67545">
      <w:pPr>
        <w:jc w:val="both"/>
        <w:rPr>
          <w:i w:val="0"/>
          <w:sz w:val="22"/>
          <w:szCs w:val="22"/>
        </w:rPr>
      </w:pPr>
      <w:r w:rsidRPr="00B43F97">
        <w:rPr>
          <w:i w:val="0"/>
          <w:sz w:val="22"/>
          <w:szCs w:val="22"/>
        </w:rPr>
        <w:lastRenderedPageBreak/>
        <w:t>Opravljena dela po tej pogodbi bo izvajalec obračunal po cenah na enoto iz ponudbenega predračuna in s popustom/i iz končne ponudbe ter po dejansko izvršenih količinah, potrjenih v knjigi obračunskih izmer.</w:t>
      </w:r>
    </w:p>
    <w:p w:rsidR="00C67545" w:rsidRPr="00B43F97" w:rsidRDefault="00C67545" w:rsidP="00C67545">
      <w:pPr>
        <w:jc w:val="both"/>
        <w:rPr>
          <w:i w:val="0"/>
          <w:sz w:val="22"/>
          <w:szCs w:val="22"/>
        </w:rPr>
      </w:pPr>
    </w:p>
    <w:p w:rsidR="00C67545" w:rsidRPr="00B43F97" w:rsidRDefault="00C67545" w:rsidP="00C67545">
      <w:pPr>
        <w:jc w:val="both"/>
        <w:rPr>
          <w:i w:val="0"/>
          <w:sz w:val="22"/>
          <w:szCs w:val="22"/>
        </w:rPr>
      </w:pPr>
      <w:r w:rsidRPr="00B43F97">
        <w:rPr>
          <w:i w:val="0"/>
          <w:sz w:val="22"/>
          <w:szCs w:val="22"/>
        </w:rPr>
        <w:t>Opravljena dela izvajalec obračuna z izstavitvi</w:t>
      </w:r>
      <w:r>
        <w:rPr>
          <w:i w:val="0"/>
          <w:sz w:val="22"/>
          <w:szCs w:val="22"/>
        </w:rPr>
        <w:t>jo začasnih in končne situacije,</w:t>
      </w:r>
      <w:r w:rsidRPr="00B43F97">
        <w:t xml:space="preserve"> </w:t>
      </w:r>
      <w:r w:rsidRPr="00B43F97">
        <w:rPr>
          <w:i w:val="0"/>
          <w:sz w:val="22"/>
          <w:szCs w:val="22"/>
        </w:rPr>
        <w:t xml:space="preserve">v deležih, kot je določeno v 5. členu te pogodbe. </w:t>
      </w:r>
    </w:p>
    <w:p w:rsidR="00C67545" w:rsidRPr="00B43F97" w:rsidRDefault="00C67545" w:rsidP="00C67545">
      <w:pPr>
        <w:jc w:val="both"/>
        <w:rPr>
          <w:i w:val="0"/>
          <w:sz w:val="22"/>
          <w:szCs w:val="22"/>
        </w:rPr>
      </w:pPr>
    </w:p>
    <w:p w:rsidR="00C67545" w:rsidRPr="00B43F97" w:rsidRDefault="00C67545" w:rsidP="00C67545">
      <w:pPr>
        <w:jc w:val="both"/>
        <w:rPr>
          <w:i w:val="0"/>
          <w:sz w:val="22"/>
          <w:szCs w:val="22"/>
        </w:rPr>
      </w:pPr>
      <w:r w:rsidRPr="00B43F97">
        <w:rPr>
          <w:i w:val="0"/>
          <w:sz w:val="22"/>
          <w:szCs w:val="22"/>
        </w:rPr>
        <w:t>Začasne situacije izstavlja izvajalec za dobo enega meseca, pri čemer je obračunsko obdobje od prvega do zadnjega dne v mesecu.</w:t>
      </w:r>
    </w:p>
    <w:p w:rsidR="00C67545" w:rsidRPr="00B43F97" w:rsidRDefault="00C67545" w:rsidP="00C67545">
      <w:pPr>
        <w:jc w:val="both"/>
        <w:rPr>
          <w:i w:val="0"/>
          <w:sz w:val="22"/>
          <w:szCs w:val="22"/>
        </w:rPr>
      </w:pPr>
    </w:p>
    <w:p w:rsidR="00C67545" w:rsidRPr="00B43F97" w:rsidRDefault="00C67545" w:rsidP="00C67545">
      <w:pPr>
        <w:jc w:val="both"/>
        <w:rPr>
          <w:i w:val="0"/>
          <w:sz w:val="22"/>
          <w:szCs w:val="22"/>
        </w:rPr>
      </w:pPr>
      <w:r w:rsidRPr="00B43F97">
        <w:rPr>
          <w:i w:val="0"/>
          <w:sz w:val="22"/>
          <w:szCs w:val="22"/>
        </w:rPr>
        <w:t>Če izvajalec nastopa s podizvajalci, ki zahtevajo neposredna plačila, izvajalec opravljena dela obračuna z izstavitvijo začasnih in končne situacije, v katerih mora posebej prikazati obračun deležev plačil vsem nominiranim podizvajalcem, ki zahtevajo neposredna plačila.</w:t>
      </w:r>
    </w:p>
    <w:p w:rsidR="00C67545" w:rsidRPr="00B43F97" w:rsidRDefault="00C67545" w:rsidP="00C67545">
      <w:pPr>
        <w:jc w:val="both"/>
        <w:rPr>
          <w:i w:val="0"/>
          <w:sz w:val="22"/>
          <w:szCs w:val="22"/>
        </w:rPr>
      </w:pPr>
    </w:p>
    <w:p w:rsidR="00C67545" w:rsidRPr="00B43F97" w:rsidRDefault="00C67545" w:rsidP="00C67545">
      <w:pPr>
        <w:jc w:val="both"/>
        <w:rPr>
          <w:i w:val="0"/>
          <w:sz w:val="22"/>
          <w:szCs w:val="22"/>
        </w:rPr>
      </w:pPr>
      <w:r w:rsidRPr="00B43F97">
        <w:rPr>
          <w:i w:val="0"/>
          <w:sz w:val="22"/>
          <w:szCs w:val="22"/>
        </w:rPr>
        <w:t xml:space="preserve">Izvajalec za dela, opravljena v preteklem mesecu, izstavi začasno situacijo najkasneje do 5. (petega) dne v mesecu oziroma najkasneje do 20. (dvajsetega) dne v mesecu, če nastopa s podizvajalci, ki zahtevajo neposredno plačilo. </w:t>
      </w:r>
    </w:p>
    <w:p w:rsidR="00C67545" w:rsidRPr="00B43F97" w:rsidRDefault="00C67545" w:rsidP="00C67545">
      <w:pPr>
        <w:jc w:val="both"/>
        <w:rPr>
          <w:i w:val="0"/>
          <w:sz w:val="22"/>
          <w:szCs w:val="22"/>
        </w:rPr>
      </w:pPr>
    </w:p>
    <w:p w:rsidR="00C67545" w:rsidRPr="00B43F97" w:rsidRDefault="00C67545" w:rsidP="00C67545">
      <w:pPr>
        <w:jc w:val="both"/>
        <w:rPr>
          <w:i w:val="0"/>
          <w:sz w:val="22"/>
          <w:szCs w:val="22"/>
        </w:rPr>
      </w:pPr>
      <w:r w:rsidRPr="00B43F97">
        <w:rPr>
          <w:i w:val="0"/>
          <w:sz w:val="22"/>
          <w:szCs w:val="22"/>
        </w:rPr>
        <w:t>Končno obračunsko situacijo izvajalec izstavi po končnem prevzemu del.</w:t>
      </w:r>
    </w:p>
    <w:p w:rsidR="00C67545" w:rsidRDefault="00C67545" w:rsidP="00C67545">
      <w:pPr>
        <w:jc w:val="both"/>
        <w:rPr>
          <w:i w:val="0"/>
          <w:sz w:val="22"/>
          <w:szCs w:val="22"/>
        </w:rPr>
      </w:pPr>
    </w:p>
    <w:p w:rsidR="00C67545" w:rsidRPr="00CE6303" w:rsidRDefault="00C67545" w:rsidP="00C67545">
      <w:pPr>
        <w:jc w:val="both"/>
        <w:rPr>
          <w:i w:val="0"/>
          <w:sz w:val="22"/>
          <w:szCs w:val="22"/>
        </w:rPr>
      </w:pPr>
      <w:r w:rsidRPr="00CE6303">
        <w:rPr>
          <w:i w:val="0"/>
          <w:sz w:val="22"/>
          <w:szCs w:val="22"/>
        </w:rPr>
        <w:t>Situacije se posreduje na naslov lastnikov objekta oziroma upravnika stavbe, če ga objekt ima, MOL pa izključno v elektronski obliki (e-račun), skladno z veljavno zakonodajo.</w:t>
      </w:r>
    </w:p>
    <w:p w:rsidR="00C67545" w:rsidRPr="00CE6303" w:rsidRDefault="00C67545" w:rsidP="00C67545">
      <w:pPr>
        <w:jc w:val="both"/>
        <w:rPr>
          <w:i w:val="0"/>
          <w:sz w:val="22"/>
          <w:szCs w:val="22"/>
        </w:rPr>
      </w:pPr>
    </w:p>
    <w:p w:rsidR="00C67545" w:rsidRDefault="00C67545" w:rsidP="00C67545">
      <w:pPr>
        <w:jc w:val="both"/>
        <w:rPr>
          <w:i w:val="0"/>
          <w:sz w:val="22"/>
          <w:szCs w:val="22"/>
        </w:rPr>
      </w:pPr>
      <w:r w:rsidRPr="00CE6303">
        <w:rPr>
          <w:i w:val="0"/>
          <w:sz w:val="22"/>
          <w:szCs w:val="22"/>
        </w:rPr>
        <w:t>Situacija</w:t>
      </w:r>
      <w:r>
        <w:rPr>
          <w:i w:val="0"/>
          <w:sz w:val="22"/>
          <w:szCs w:val="22"/>
        </w:rPr>
        <w:t xml:space="preserve"> (e-račun)</w:t>
      </w:r>
      <w:r w:rsidRPr="00CE6303">
        <w:rPr>
          <w:i w:val="0"/>
          <w:sz w:val="22"/>
          <w:szCs w:val="22"/>
        </w:rPr>
        <w:t xml:space="preserve"> za MOL se izstavi na naslov: Mestna občina Ljubljana, Mestni trg 1, 1000 Ljubljana, za Oddelek za urejanje prostora. Na situaciji</w:t>
      </w:r>
      <w:r>
        <w:rPr>
          <w:i w:val="0"/>
          <w:sz w:val="22"/>
          <w:szCs w:val="22"/>
        </w:rPr>
        <w:t xml:space="preserve"> (e-računu)</w:t>
      </w:r>
      <w:r w:rsidRPr="00CE6303">
        <w:rPr>
          <w:i w:val="0"/>
          <w:sz w:val="22"/>
          <w:szCs w:val="22"/>
        </w:rPr>
        <w:t xml:space="preserve"> mora biti obvezno navedena številka pogodbe </w:t>
      </w:r>
      <w:r w:rsidRPr="00633125">
        <w:rPr>
          <w:i w:val="0"/>
          <w:sz w:val="22"/>
          <w:szCs w:val="22"/>
        </w:rPr>
        <w:t>C7560-19-220036</w:t>
      </w:r>
      <w:r w:rsidRPr="00633125" w:rsidDel="00633125">
        <w:rPr>
          <w:i w:val="0"/>
          <w:sz w:val="22"/>
          <w:szCs w:val="22"/>
        </w:rPr>
        <w:t xml:space="preserve"> </w:t>
      </w:r>
      <w:r w:rsidRPr="00CE6303">
        <w:rPr>
          <w:i w:val="0"/>
          <w:sz w:val="22"/>
          <w:szCs w:val="22"/>
        </w:rPr>
        <w:t>sicer bo MOL situacijo</w:t>
      </w:r>
      <w:r>
        <w:rPr>
          <w:i w:val="0"/>
          <w:sz w:val="22"/>
          <w:szCs w:val="22"/>
        </w:rPr>
        <w:t xml:space="preserve"> (e-račun)</w:t>
      </w:r>
      <w:r w:rsidRPr="00CE6303">
        <w:rPr>
          <w:i w:val="0"/>
          <w:sz w:val="22"/>
          <w:szCs w:val="22"/>
        </w:rPr>
        <w:t xml:space="preserve"> zavrnil kot nepopolno. Številka </w:t>
      </w:r>
      <w:r w:rsidRPr="00633125">
        <w:rPr>
          <w:i w:val="0"/>
          <w:sz w:val="22"/>
          <w:szCs w:val="22"/>
        </w:rPr>
        <w:t>C7560-19-220036</w:t>
      </w:r>
      <w:r w:rsidRPr="00633125" w:rsidDel="00633125">
        <w:rPr>
          <w:i w:val="0"/>
          <w:sz w:val="22"/>
          <w:szCs w:val="22"/>
        </w:rPr>
        <w:t xml:space="preserve"> </w:t>
      </w:r>
      <w:r w:rsidRPr="00CE6303">
        <w:rPr>
          <w:i w:val="0"/>
          <w:sz w:val="22"/>
          <w:szCs w:val="22"/>
        </w:rPr>
        <w:t>je hkrati številka referenčnega dokumenta na e-računu.</w:t>
      </w:r>
      <w:r>
        <w:rPr>
          <w:i w:val="0"/>
          <w:sz w:val="22"/>
          <w:szCs w:val="22"/>
        </w:rPr>
        <w:t xml:space="preserve"> </w:t>
      </w:r>
      <w:r w:rsidRPr="00633125">
        <w:rPr>
          <w:i w:val="0"/>
          <w:sz w:val="22"/>
          <w:szCs w:val="22"/>
        </w:rPr>
        <w:t>. Izvajalec mora e-računu priložiti specifikacijo del po podizvajalcih, ki zahtevajo neposredno plačilo,  iz katere mora biti razviden naziv podizvajalca, davčna številka, znesek za plačilo in TRR na katerega se izvrši neposredno plačilo.</w:t>
      </w:r>
    </w:p>
    <w:p w:rsidR="00C67545" w:rsidRPr="00B43F97" w:rsidRDefault="00C67545" w:rsidP="00C67545">
      <w:pPr>
        <w:jc w:val="both"/>
        <w:rPr>
          <w:i w:val="0"/>
          <w:sz w:val="22"/>
          <w:szCs w:val="22"/>
        </w:rPr>
      </w:pPr>
    </w:p>
    <w:p w:rsidR="00C67545" w:rsidRDefault="00C67545" w:rsidP="00C67545">
      <w:pPr>
        <w:jc w:val="both"/>
        <w:rPr>
          <w:i w:val="0"/>
          <w:sz w:val="22"/>
          <w:szCs w:val="22"/>
        </w:rPr>
      </w:pPr>
      <w:r w:rsidRPr="00B43F97">
        <w:rPr>
          <w:i w:val="0"/>
          <w:sz w:val="22"/>
          <w:szCs w:val="22"/>
        </w:rPr>
        <w:t>Izvajalec mora za podizvajalca, ki zahteva neposredno plačilo, ob vsaki svoji situaciji/računu  priložiti situacijo/račun podizvajalca za opravljene pogodbene obveznosti, ki jo/ga je izvajalec predhodno potrdil, na podlagi katere/katerega naročnik izvede plačilo za opravljene pogodbene obveznosti neposredno na račun podizvajalca.</w:t>
      </w:r>
    </w:p>
    <w:p w:rsidR="00C67545" w:rsidRPr="00B43F97" w:rsidRDefault="00C67545" w:rsidP="00C67545">
      <w:pPr>
        <w:jc w:val="both"/>
        <w:rPr>
          <w:i w:val="0"/>
          <w:sz w:val="22"/>
          <w:szCs w:val="22"/>
        </w:rPr>
      </w:pPr>
    </w:p>
    <w:p w:rsidR="00C67545" w:rsidRPr="00B43F97" w:rsidRDefault="00C67545" w:rsidP="00C67545">
      <w:pPr>
        <w:jc w:val="both"/>
        <w:rPr>
          <w:i w:val="0"/>
          <w:sz w:val="22"/>
          <w:szCs w:val="22"/>
        </w:rPr>
      </w:pPr>
      <w:r w:rsidRPr="00B43F97">
        <w:rPr>
          <w:i w:val="0"/>
          <w:sz w:val="22"/>
          <w:szCs w:val="22"/>
        </w:rPr>
        <w:t>Če izvajalec ne predloži potrjene situacije/računa za podizvajalca, ki je zahteval neposredno plačilo s strani naročnik</w:t>
      </w:r>
      <w:r>
        <w:rPr>
          <w:i w:val="0"/>
          <w:sz w:val="22"/>
          <w:szCs w:val="22"/>
        </w:rPr>
        <w:t>ov</w:t>
      </w:r>
      <w:r w:rsidRPr="00B43F97">
        <w:rPr>
          <w:i w:val="0"/>
          <w:sz w:val="22"/>
          <w:szCs w:val="22"/>
        </w:rPr>
        <w:t>, naročnik</w:t>
      </w:r>
      <w:r>
        <w:rPr>
          <w:i w:val="0"/>
          <w:sz w:val="22"/>
          <w:szCs w:val="22"/>
        </w:rPr>
        <w:t>i</w:t>
      </w:r>
      <w:r w:rsidRPr="00B43F97">
        <w:rPr>
          <w:i w:val="0"/>
          <w:sz w:val="22"/>
          <w:szCs w:val="22"/>
        </w:rPr>
        <w:t xml:space="preserve"> do predložitve vseh dokumentov zadrži</w:t>
      </w:r>
      <w:r>
        <w:rPr>
          <w:i w:val="0"/>
          <w:sz w:val="22"/>
          <w:szCs w:val="22"/>
        </w:rPr>
        <w:t>jo</w:t>
      </w:r>
      <w:r w:rsidRPr="00B43F97">
        <w:rPr>
          <w:i w:val="0"/>
          <w:sz w:val="22"/>
          <w:szCs w:val="22"/>
        </w:rPr>
        <w:t xml:space="preserve"> plačilo celotnega zneska situacije/računa in zaradi tega ne pride</w:t>
      </w:r>
      <w:r>
        <w:rPr>
          <w:i w:val="0"/>
          <w:sz w:val="22"/>
          <w:szCs w:val="22"/>
        </w:rPr>
        <w:t>jo</w:t>
      </w:r>
      <w:r w:rsidRPr="00B43F97">
        <w:rPr>
          <w:i w:val="0"/>
          <w:sz w:val="22"/>
          <w:szCs w:val="22"/>
        </w:rPr>
        <w:t xml:space="preserve"> v zamudo pri plačilu. </w:t>
      </w:r>
    </w:p>
    <w:p w:rsidR="00C67545" w:rsidRPr="00B43F97" w:rsidRDefault="00C67545" w:rsidP="00C67545">
      <w:pPr>
        <w:jc w:val="both"/>
        <w:rPr>
          <w:i w:val="0"/>
          <w:sz w:val="22"/>
          <w:szCs w:val="22"/>
        </w:rPr>
      </w:pPr>
    </w:p>
    <w:p w:rsidR="00C67545" w:rsidRPr="00B43F97" w:rsidRDefault="00C67545" w:rsidP="00C67545">
      <w:pPr>
        <w:jc w:val="both"/>
        <w:rPr>
          <w:i w:val="0"/>
          <w:sz w:val="22"/>
          <w:szCs w:val="22"/>
        </w:rPr>
      </w:pPr>
      <w:r w:rsidRPr="00B43F97">
        <w:rPr>
          <w:i w:val="0"/>
          <w:sz w:val="22"/>
          <w:szCs w:val="22"/>
        </w:rPr>
        <w:t>Nadzornik in naročnik pregledata in potrdita situacijo izvajalca in podizvajalcev v 15 (petnajstih) dneh od prejema ali pa jo v tem roku zavrneta.</w:t>
      </w:r>
    </w:p>
    <w:p w:rsidR="00C67545" w:rsidRPr="00B43F97" w:rsidRDefault="00C67545" w:rsidP="00C67545">
      <w:pPr>
        <w:jc w:val="both"/>
        <w:rPr>
          <w:i w:val="0"/>
          <w:sz w:val="22"/>
          <w:szCs w:val="22"/>
        </w:rPr>
      </w:pPr>
      <w:r w:rsidRPr="00B43F97">
        <w:rPr>
          <w:i w:val="0"/>
          <w:sz w:val="22"/>
          <w:szCs w:val="22"/>
        </w:rPr>
        <w:tab/>
      </w:r>
    </w:p>
    <w:p w:rsidR="00C67545" w:rsidRPr="00B43F97" w:rsidRDefault="00C67545" w:rsidP="00C67545">
      <w:pPr>
        <w:jc w:val="both"/>
        <w:rPr>
          <w:i w:val="0"/>
          <w:sz w:val="22"/>
          <w:szCs w:val="22"/>
        </w:rPr>
      </w:pPr>
      <w:r w:rsidRPr="00B43F97">
        <w:rPr>
          <w:i w:val="0"/>
          <w:sz w:val="22"/>
          <w:szCs w:val="22"/>
        </w:rPr>
        <w:t>Rok za plačilo situacije je:</w:t>
      </w:r>
    </w:p>
    <w:p w:rsidR="00C67545" w:rsidRPr="00B43F97" w:rsidRDefault="00C67545" w:rsidP="00C67545">
      <w:pPr>
        <w:jc w:val="both"/>
        <w:rPr>
          <w:i w:val="0"/>
          <w:sz w:val="22"/>
          <w:szCs w:val="22"/>
        </w:rPr>
      </w:pPr>
      <w:r w:rsidRPr="00B43F97">
        <w:rPr>
          <w:i w:val="0"/>
          <w:sz w:val="22"/>
          <w:szCs w:val="22"/>
        </w:rPr>
        <w:t xml:space="preserve">- za MOL 30. (trideseti) dan po prejemu </w:t>
      </w:r>
      <w:r>
        <w:rPr>
          <w:i w:val="0"/>
          <w:sz w:val="22"/>
          <w:szCs w:val="22"/>
        </w:rPr>
        <w:t xml:space="preserve">pravilno izstavljene </w:t>
      </w:r>
      <w:r w:rsidRPr="00B43F97">
        <w:rPr>
          <w:i w:val="0"/>
          <w:sz w:val="22"/>
          <w:szCs w:val="22"/>
        </w:rPr>
        <w:t>situacije (e-računa) in prične teči naslednji dan po njenem prejemu, oziroma če zadnji dan roka sovpada z dnem, ko je po zakonu dela prost dan, se kot zadnji dan roka šteje prvi naslednji delavnik,</w:t>
      </w:r>
    </w:p>
    <w:p w:rsidR="00C67545" w:rsidRPr="00B43F97" w:rsidRDefault="00C67545" w:rsidP="00C67545">
      <w:pPr>
        <w:jc w:val="both"/>
        <w:rPr>
          <w:i w:val="0"/>
          <w:sz w:val="22"/>
          <w:szCs w:val="22"/>
        </w:rPr>
      </w:pPr>
      <w:r w:rsidRPr="00B43F97">
        <w:rPr>
          <w:i w:val="0"/>
          <w:sz w:val="22"/>
          <w:szCs w:val="22"/>
        </w:rPr>
        <w:t>- za ostale naročnike (lastnike objekta) 30 (trideset) dni po prejemu situacije.</w:t>
      </w:r>
    </w:p>
    <w:p w:rsidR="00C67545" w:rsidRPr="00B43F97" w:rsidRDefault="00C67545" w:rsidP="00C67545">
      <w:pPr>
        <w:jc w:val="both"/>
        <w:rPr>
          <w:i w:val="0"/>
          <w:sz w:val="22"/>
          <w:szCs w:val="22"/>
        </w:rPr>
      </w:pPr>
      <w:r w:rsidRPr="00B43F97">
        <w:rPr>
          <w:i w:val="0"/>
          <w:sz w:val="22"/>
          <w:szCs w:val="22"/>
        </w:rPr>
        <w:tab/>
      </w:r>
    </w:p>
    <w:p w:rsidR="00C67545" w:rsidRPr="00B43F97" w:rsidRDefault="00C67545" w:rsidP="00C67545">
      <w:pPr>
        <w:jc w:val="both"/>
        <w:rPr>
          <w:i w:val="0"/>
          <w:sz w:val="22"/>
          <w:szCs w:val="22"/>
        </w:rPr>
      </w:pPr>
      <w:r w:rsidRPr="00B43F97">
        <w:rPr>
          <w:i w:val="0"/>
          <w:sz w:val="22"/>
          <w:szCs w:val="22"/>
        </w:rPr>
        <w:t xml:space="preserve">Pogoj za izstavitev in plačilo končne obračunske situacije je, da je bila opravljena uspešna primopredaja pogodbenih del. </w:t>
      </w:r>
    </w:p>
    <w:p w:rsidR="00C67545" w:rsidRDefault="00C67545" w:rsidP="00C67545">
      <w:pPr>
        <w:jc w:val="both"/>
        <w:rPr>
          <w:i w:val="0"/>
          <w:sz w:val="22"/>
          <w:szCs w:val="22"/>
        </w:rPr>
      </w:pPr>
    </w:p>
    <w:p w:rsidR="00C67545" w:rsidRPr="00B43F97" w:rsidRDefault="00C67545" w:rsidP="00C67545">
      <w:pPr>
        <w:jc w:val="both"/>
        <w:rPr>
          <w:i w:val="0"/>
          <w:sz w:val="22"/>
          <w:szCs w:val="22"/>
        </w:rPr>
      </w:pPr>
      <w:r w:rsidRPr="00B43F97">
        <w:rPr>
          <w:i w:val="0"/>
          <w:sz w:val="22"/>
          <w:szCs w:val="22"/>
        </w:rPr>
        <w:t>Naročnik</w:t>
      </w:r>
      <w:r>
        <w:rPr>
          <w:i w:val="0"/>
          <w:sz w:val="22"/>
          <w:szCs w:val="22"/>
        </w:rPr>
        <w:t>i</w:t>
      </w:r>
      <w:r w:rsidRPr="00B43F97">
        <w:rPr>
          <w:i w:val="0"/>
          <w:sz w:val="22"/>
          <w:szCs w:val="22"/>
        </w:rPr>
        <w:t xml:space="preserve"> bo</w:t>
      </w:r>
      <w:r>
        <w:rPr>
          <w:i w:val="0"/>
          <w:sz w:val="22"/>
          <w:szCs w:val="22"/>
        </w:rPr>
        <w:t>do</w:t>
      </w:r>
      <w:r w:rsidRPr="00B43F97">
        <w:rPr>
          <w:i w:val="0"/>
          <w:sz w:val="22"/>
          <w:szCs w:val="22"/>
        </w:rPr>
        <w:t xml:space="preserve"> potrjene situacije</w:t>
      </w:r>
      <w:r>
        <w:rPr>
          <w:i w:val="0"/>
          <w:sz w:val="22"/>
          <w:szCs w:val="22"/>
        </w:rPr>
        <w:t xml:space="preserve"> 8e-račun)</w:t>
      </w:r>
      <w:r w:rsidRPr="00B43F97">
        <w:rPr>
          <w:i w:val="0"/>
          <w:sz w:val="22"/>
          <w:szCs w:val="22"/>
        </w:rPr>
        <w:t xml:space="preserve"> izvajalca plačeval</w:t>
      </w:r>
      <w:r>
        <w:rPr>
          <w:i w:val="0"/>
          <w:sz w:val="22"/>
          <w:szCs w:val="22"/>
        </w:rPr>
        <w:t>i</w:t>
      </w:r>
      <w:r w:rsidRPr="00B43F97">
        <w:rPr>
          <w:i w:val="0"/>
          <w:sz w:val="22"/>
          <w:szCs w:val="22"/>
        </w:rPr>
        <w:t xml:space="preserve"> na njegov transakcijski račun številka: ……………, odprt pri ………………………..</w:t>
      </w:r>
    </w:p>
    <w:p w:rsidR="00C67545" w:rsidRPr="00B43F97" w:rsidRDefault="00C67545" w:rsidP="00C67545">
      <w:pPr>
        <w:jc w:val="both"/>
        <w:rPr>
          <w:i w:val="0"/>
          <w:sz w:val="22"/>
          <w:szCs w:val="22"/>
        </w:rPr>
      </w:pPr>
    </w:p>
    <w:p w:rsidR="00C67545" w:rsidRPr="00B43F97" w:rsidRDefault="00C67545" w:rsidP="00C67545">
      <w:pPr>
        <w:jc w:val="both"/>
        <w:rPr>
          <w:i w:val="0"/>
          <w:sz w:val="22"/>
          <w:szCs w:val="22"/>
        </w:rPr>
      </w:pPr>
      <w:r w:rsidRPr="00B43F97">
        <w:rPr>
          <w:i w:val="0"/>
          <w:sz w:val="22"/>
          <w:szCs w:val="22"/>
        </w:rPr>
        <w:t>Naročnik</w:t>
      </w:r>
      <w:r>
        <w:rPr>
          <w:i w:val="0"/>
          <w:sz w:val="22"/>
          <w:szCs w:val="22"/>
        </w:rPr>
        <w:t>i</w:t>
      </w:r>
      <w:r w:rsidRPr="00B43F97">
        <w:rPr>
          <w:i w:val="0"/>
          <w:sz w:val="22"/>
          <w:szCs w:val="22"/>
        </w:rPr>
        <w:t xml:space="preserve"> bo</w:t>
      </w:r>
      <w:r>
        <w:rPr>
          <w:i w:val="0"/>
          <w:sz w:val="22"/>
          <w:szCs w:val="22"/>
        </w:rPr>
        <w:t>do</w:t>
      </w:r>
      <w:r w:rsidRPr="00B43F97">
        <w:rPr>
          <w:i w:val="0"/>
          <w:sz w:val="22"/>
          <w:szCs w:val="22"/>
        </w:rPr>
        <w:t xml:space="preserve"> potrjene situacije podizvajalca/</w:t>
      </w:r>
      <w:proofErr w:type="spellStart"/>
      <w:r w:rsidRPr="00B43F97">
        <w:rPr>
          <w:i w:val="0"/>
          <w:sz w:val="22"/>
          <w:szCs w:val="22"/>
        </w:rPr>
        <w:t>ev</w:t>
      </w:r>
      <w:proofErr w:type="spellEnd"/>
      <w:r w:rsidRPr="00B43F97">
        <w:rPr>
          <w:i w:val="0"/>
          <w:sz w:val="22"/>
          <w:szCs w:val="22"/>
        </w:rPr>
        <w:t>, ki zahteva/jo nepos</w:t>
      </w:r>
      <w:r>
        <w:rPr>
          <w:i w:val="0"/>
          <w:sz w:val="22"/>
          <w:szCs w:val="22"/>
        </w:rPr>
        <w:t>redno plačilo s strani naročnikov</w:t>
      </w:r>
      <w:r w:rsidRPr="00B43F97">
        <w:rPr>
          <w:i w:val="0"/>
          <w:sz w:val="22"/>
          <w:szCs w:val="22"/>
        </w:rPr>
        <w:t>, poravnal</w:t>
      </w:r>
      <w:r>
        <w:rPr>
          <w:i w:val="0"/>
          <w:sz w:val="22"/>
          <w:szCs w:val="22"/>
        </w:rPr>
        <w:t>i</w:t>
      </w:r>
      <w:r w:rsidRPr="00B43F97">
        <w:rPr>
          <w:i w:val="0"/>
          <w:sz w:val="22"/>
          <w:szCs w:val="22"/>
        </w:rPr>
        <w:t xml:space="preserve"> neposredno podizvajalcu/-</w:t>
      </w:r>
      <w:proofErr w:type="spellStart"/>
      <w:r w:rsidRPr="00B43F97">
        <w:rPr>
          <w:i w:val="0"/>
          <w:sz w:val="22"/>
          <w:szCs w:val="22"/>
        </w:rPr>
        <w:t>em</w:t>
      </w:r>
      <w:proofErr w:type="spellEnd"/>
      <w:r w:rsidRPr="00B43F97">
        <w:rPr>
          <w:i w:val="0"/>
          <w:sz w:val="22"/>
          <w:szCs w:val="22"/>
        </w:rPr>
        <w:t xml:space="preserve"> na način in v roku kot je dogovorjeno za plačilo izvajalcu na njegov/njihov transakcijski račun:</w:t>
      </w:r>
    </w:p>
    <w:p w:rsidR="00C67545" w:rsidRPr="00B43F97" w:rsidRDefault="00C67545" w:rsidP="00C67545">
      <w:pPr>
        <w:jc w:val="both"/>
        <w:rPr>
          <w:i w:val="0"/>
          <w:sz w:val="22"/>
          <w:szCs w:val="22"/>
        </w:rPr>
      </w:pPr>
      <w:r w:rsidRPr="00B43F97">
        <w:rPr>
          <w:i w:val="0"/>
          <w:sz w:val="22"/>
          <w:szCs w:val="22"/>
        </w:rPr>
        <w:t>- podizvajalcu …………… na transakcijski račun številka:  …………………., odprt pri …………….,</w:t>
      </w:r>
    </w:p>
    <w:p w:rsidR="00C67545" w:rsidRPr="00B43F97" w:rsidRDefault="00C67545" w:rsidP="00C67545">
      <w:pPr>
        <w:jc w:val="both"/>
        <w:rPr>
          <w:i w:val="0"/>
          <w:sz w:val="22"/>
          <w:szCs w:val="22"/>
        </w:rPr>
      </w:pPr>
      <w:r w:rsidRPr="00B43F97">
        <w:rPr>
          <w:i w:val="0"/>
          <w:sz w:val="22"/>
          <w:szCs w:val="22"/>
        </w:rPr>
        <w:lastRenderedPageBreak/>
        <w:t>- podizvajalcu …………… na transakcijski račun številka: …………………., odprt pri ……………...</w:t>
      </w:r>
    </w:p>
    <w:p w:rsidR="00C67545" w:rsidRPr="00B43F97" w:rsidRDefault="00C67545" w:rsidP="00C67545">
      <w:pPr>
        <w:jc w:val="both"/>
        <w:rPr>
          <w:i w:val="0"/>
          <w:sz w:val="22"/>
          <w:szCs w:val="22"/>
        </w:rPr>
      </w:pPr>
    </w:p>
    <w:p w:rsidR="00C67545" w:rsidRDefault="00C67545" w:rsidP="00C67545">
      <w:pPr>
        <w:jc w:val="both"/>
        <w:rPr>
          <w:i w:val="0"/>
          <w:sz w:val="22"/>
          <w:szCs w:val="22"/>
        </w:rPr>
      </w:pPr>
      <w:r w:rsidRPr="00B43F97">
        <w:rPr>
          <w:i w:val="0"/>
          <w:sz w:val="22"/>
          <w:szCs w:val="22"/>
        </w:rPr>
        <w:t>Izvajalec mora za vse podizvajalce, ki niso zahtevali neposrednega plačila in za katere neposredno plačilo ni obvezno, naročnik</w:t>
      </w:r>
      <w:r>
        <w:rPr>
          <w:i w:val="0"/>
          <w:sz w:val="22"/>
          <w:szCs w:val="22"/>
        </w:rPr>
        <w:t>om</w:t>
      </w:r>
      <w:r w:rsidRPr="00B43F97">
        <w:rPr>
          <w:i w:val="0"/>
          <w:sz w:val="22"/>
          <w:szCs w:val="22"/>
        </w:rPr>
        <w:t xml:space="preserve"> najpozneje v 60 dneh od plačila ko</w:t>
      </w:r>
      <w:r>
        <w:rPr>
          <w:i w:val="0"/>
          <w:sz w:val="22"/>
          <w:szCs w:val="22"/>
        </w:rPr>
        <w:t>nčne situacije/računa naročnikom</w:t>
      </w:r>
      <w:r w:rsidRPr="00B43F97">
        <w:rPr>
          <w:i w:val="0"/>
          <w:sz w:val="22"/>
          <w:szCs w:val="22"/>
        </w:rPr>
        <w:t xml:space="preserve"> poslati svojo pisno izjavo in pisno izjavo podizvajalca, da je podizvajalec prejel plačilo za izvedena dela po tej pogodbi.</w:t>
      </w:r>
    </w:p>
    <w:p w:rsidR="00C67545" w:rsidRPr="007F5E72" w:rsidRDefault="00C67545" w:rsidP="00C67545">
      <w:pPr>
        <w:jc w:val="both"/>
        <w:rPr>
          <w:i w:val="0"/>
          <w:sz w:val="22"/>
          <w:szCs w:val="22"/>
        </w:rPr>
      </w:pPr>
    </w:p>
    <w:p w:rsidR="00C67545" w:rsidRPr="007F5E72" w:rsidRDefault="00C67545" w:rsidP="00C67545">
      <w:pPr>
        <w:jc w:val="both"/>
        <w:rPr>
          <w:i w:val="0"/>
          <w:color w:val="FF0000"/>
          <w:sz w:val="22"/>
          <w:szCs w:val="22"/>
        </w:rPr>
      </w:pPr>
    </w:p>
    <w:p w:rsidR="00C67545" w:rsidRPr="00231FB5" w:rsidRDefault="00C67545" w:rsidP="00C67545">
      <w:pPr>
        <w:jc w:val="center"/>
        <w:rPr>
          <w:i w:val="0"/>
          <w:sz w:val="22"/>
          <w:szCs w:val="22"/>
        </w:rPr>
      </w:pPr>
      <w:r>
        <w:rPr>
          <w:i w:val="0"/>
          <w:sz w:val="22"/>
          <w:szCs w:val="22"/>
        </w:rPr>
        <w:t xml:space="preserve">14. </w:t>
      </w:r>
      <w:r w:rsidRPr="00231FB5">
        <w:rPr>
          <w:i w:val="0"/>
          <w:sz w:val="22"/>
          <w:szCs w:val="22"/>
        </w:rPr>
        <w:t>člen</w:t>
      </w:r>
    </w:p>
    <w:p w:rsidR="00C67545" w:rsidRPr="007F5E72" w:rsidRDefault="00C67545" w:rsidP="00C67545">
      <w:pPr>
        <w:rPr>
          <w:i w:val="0"/>
          <w:sz w:val="22"/>
          <w:szCs w:val="22"/>
        </w:rPr>
      </w:pPr>
    </w:p>
    <w:p w:rsidR="00C67545" w:rsidRPr="007F5E72" w:rsidRDefault="00C67545" w:rsidP="00C67545">
      <w:pPr>
        <w:jc w:val="both"/>
        <w:rPr>
          <w:i w:val="0"/>
          <w:sz w:val="22"/>
          <w:szCs w:val="22"/>
        </w:rPr>
      </w:pPr>
      <w:r w:rsidRPr="007F5E72">
        <w:rPr>
          <w:i w:val="0"/>
          <w:sz w:val="22"/>
          <w:szCs w:val="22"/>
        </w:rPr>
        <w:t>Naročniki bodo plačevali svoj delež na osnovi potrjenih začasnih situacij in končne obračunske situacije v deležih financiranja, ki so določeni v 5. členu te pogodbe. Če katerikoli izmed naročnikov ne plača svojega deleža, drugi naročniki po tej pogodbi ne odgovarjajo za neplačilo in tudi niso dolžni finančno pokriti neplačanega deleža.</w:t>
      </w:r>
    </w:p>
    <w:p w:rsidR="00C67545" w:rsidRPr="007F5E72" w:rsidRDefault="00C67545" w:rsidP="00C67545">
      <w:pPr>
        <w:jc w:val="both"/>
        <w:rPr>
          <w:i w:val="0"/>
          <w:sz w:val="22"/>
          <w:szCs w:val="22"/>
        </w:rPr>
      </w:pPr>
    </w:p>
    <w:p w:rsidR="00C67545" w:rsidRPr="007F5E72" w:rsidRDefault="00C67545" w:rsidP="00C67545">
      <w:pPr>
        <w:jc w:val="both"/>
        <w:rPr>
          <w:i w:val="0"/>
          <w:sz w:val="22"/>
          <w:szCs w:val="22"/>
        </w:rPr>
      </w:pPr>
      <w:r w:rsidRPr="007F5E72">
        <w:rPr>
          <w:i w:val="0"/>
          <w:sz w:val="22"/>
          <w:szCs w:val="22"/>
        </w:rPr>
        <w:t>Če katerikoli izmed naročnikov zamuja s plačilom nespornega zneska situacije, je dolžan plačati zakonite zamudne obresti.</w:t>
      </w:r>
    </w:p>
    <w:p w:rsidR="00C67545" w:rsidRPr="007F5E72" w:rsidRDefault="00C67545" w:rsidP="00C67545">
      <w:pPr>
        <w:rPr>
          <w:i w:val="0"/>
          <w:sz w:val="22"/>
          <w:szCs w:val="22"/>
        </w:rPr>
      </w:pPr>
    </w:p>
    <w:p w:rsidR="00C67545" w:rsidRPr="007F5E72" w:rsidRDefault="00C67545" w:rsidP="00C67545">
      <w:pPr>
        <w:rPr>
          <w:i w:val="0"/>
          <w:sz w:val="22"/>
          <w:szCs w:val="22"/>
        </w:rPr>
      </w:pPr>
    </w:p>
    <w:p w:rsidR="00C67545" w:rsidRPr="007F5E72" w:rsidRDefault="00C67545" w:rsidP="00541049">
      <w:pPr>
        <w:pStyle w:val="Naslov7"/>
        <w:keepNext/>
        <w:numPr>
          <w:ilvl w:val="0"/>
          <w:numId w:val="22"/>
        </w:numPr>
        <w:tabs>
          <w:tab w:val="clear" w:pos="1997"/>
          <w:tab w:val="num" w:pos="1134"/>
        </w:tabs>
        <w:spacing w:before="0" w:after="0"/>
        <w:ind w:left="0" w:firstLine="0"/>
        <w:rPr>
          <w:i w:val="0"/>
          <w:sz w:val="22"/>
          <w:szCs w:val="22"/>
        </w:rPr>
      </w:pPr>
      <w:r w:rsidRPr="007F5E72">
        <w:rPr>
          <w:i w:val="0"/>
          <w:sz w:val="22"/>
          <w:szCs w:val="22"/>
        </w:rPr>
        <w:t>POGODBENA KAZEN</w:t>
      </w:r>
    </w:p>
    <w:p w:rsidR="00C67545" w:rsidRPr="007F5E72" w:rsidRDefault="00C67545" w:rsidP="00C67545">
      <w:pPr>
        <w:rPr>
          <w:sz w:val="22"/>
          <w:szCs w:val="22"/>
        </w:rPr>
      </w:pPr>
    </w:p>
    <w:p w:rsidR="00C67545" w:rsidRPr="00231FB5" w:rsidRDefault="00C67545" w:rsidP="00C67545">
      <w:pPr>
        <w:jc w:val="center"/>
        <w:rPr>
          <w:i w:val="0"/>
          <w:sz w:val="22"/>
          <w:szCs w:val="22"/>
        </w:rPr>
      </w:pPr>
      <w:r>
        <w:rPr>
          <w:i w:val="0"/>
          <w:sz w:val="22"/>
          <w:szCs w:val="22"/>
        </w:rPr>
        <w:t xml:space="preserve">15. </w:t>
      </w:r>
      <w:r w:rsidRPr="00231FB5">
        <w:rPr>
          <w:i w:val="0"/>
          <w:sz w:val="22"/>
          <w:szCs w:val="22"/>
        </w:rPr>
        <w:t>člen</w:t>
      </w:r>
    </w:p>
    <w:p w:rsidR="00C67545" w:rsidRPr="007F5E72" w:rsidRDefault="00C67545" w:rsidP="00C67545">
      <w:pPr>
        <w:rPr>
          <w:i w:val="0"/>
          <w:sz w:val="22"/>
          <w:szCs w:val="22"/>
        </w:rPr>
      </w:pPr>
    </w:p>
    <w:p w:rsidR="00C67545" w:rsidRPr="007F5E72" w:rsidRDefault="00C67545" w:rsidP="00C67545">
      <w:pPr>
        <w:jc w:val="both"/>
        <w:rPr>
          <w:i w:val="0"/>
          <w:sz w:val="22"/>
          <w:szCs w:val="22"/>
        </w:rPr>
      </w:pPr>
      <w:r w:rsidRPr="007F5E72">
        <w:rPr>
          <w:i w:val="0"/>
          <w:sz w:val="22"/>
          <w:szCs w:val="22"/>
        </w:rPr>
        <w:t xml:space="preserve">Če izvajalec po svoji krivdi ne izpolni pravilno svoje obveznosti v rokih, določenih s to pogodbo, je dolžan naročnikom plačati pogodbeno kazen v višini 5 ‰ (pet promilov) od  </w:t>
      </w:r>
      <w:r>
        <w:rPr>
          <w:i w:val="0"/>
          <w:sz w:val="22"/>
          <w:szCs w:val="22"/>
        </w:rPr>
        <w:t>pogodbene cene z vključenim DDV</w:t>
      </w:r>
      <w:r w:rsidRPr="007F5E72">
        <w:rPr>
          <w:i w:val="0"/>
          <w:sz w:val="22"/>
          <w:szCs w:val="22"/>
        </w:rPr>
        <w:t xml:space="preserve"> za vsak dan zamude</w:t>
      </w:r>
      <w:r>
        <w:rPr>
          <w:i w:val="0"/>
          <w:sz w:val="22"/>
          <w:szCs w:val="22"/>
        </w:rPr>
        <w:t>, t.j. ……………EUR</w:t>
      </w:r>
      <w:r w:rsidRPr="007F5E72">
        <w:rPr>
          <w:i w:val="0"/>
          <w:sz w:val="22"/>
          <w:szCs w:val="22"/>
        </w:rPr>
        <w:t xml:space="preserve">. Pogodbena kazen iz naslova zamude ne sme presegati 5 % (pet odstotkov) pogodbene vrednosti z DDV. </w:t>
      </w:r>
    </w:p>
    <w:p w:rsidR="00C67545" w:rsidRDefault="00C67545" w:rsidP="00C67545">
      <w:pPr>
        <w:jc w:val="both"/>
        <w:rPr>
          <w:i w:val="0"/>
          <w:sz w:val="22"/>
          <w:szCs w:val="22"/>
        </w:rPr>
      </w:pPr>
    </w:p>
    <w:p w:rsidR="00C67545" w:rsidRDefault="00C67545" w:rsidP="00C67545">
      <w:pPr>
        <w:jc w:val="both"/>
        <w:rPr>
          <w:i w:val="0"/>
          <w:sz w:val="22"/>
          <w:szCs w:val="22"/>
        </w:rPr>
      </w:pPr>
    </w:p>
    <w:p w:rsidR="00C67545" w:rsidRDefault="00C67545" w:rsidP="00C67545">
      <w:pPr>
        <w:jc w:val="both"/>
        <w:rPr>
          <w:i w:val="0"/>
          <w:sz w:val="22"/>
          <w:szCs w:val="22"/>
        </w:rPr>
      </w:pPr>
      <w:r w:rsidRPr="007F5E72">
        <w:rPr>
          <w:i w:val="0"/>
          <w:sz w:val="22"/>
          <w:szCs w:val="22"/>
        </w:rPr>
        <w:t xml:space="preserve">Pogodbena kazen </w:t>
      </w:r>
      <w:r>
        <w:rPr>
          <w:i w:val="0"/>
          <w:sz w:val="22"/>
          <w:szCs w:val="22"/>
        </w:rPr>
        <w:t xml:space="preserve">za druge naročnike </w:t>
      </w:r>
      <w:r w:rsidRPr="007F5E72">
        <w:rPr>
          <w:i w:val="0"/>
          <w:sz w:val="22"/>
          <w:szCs w:val="22"/>
        </w:rPr>
        <w:t xml:space="preserve">se obračuna po nastanku zamude v obračunski situaciji, in sicer kot znižanje realizacije v ugotovljenem odstotku. V situaciji mora biti pogodbena kazen posebej prikazana. </w:t>
      </w:r>
    </w:p>
    <w:p w:rsidR="00C67545" w:rsidRPr="007F5E72" w:rsidRDefault="00C67545" w:rsidP="00C67545">
      <w:pPr>
        <w:jc w:val="both"/>
        <w:rPr>
          <w:i w:val="0"/>
          <w:sz w:val="22"/>
          <w:szCs w:val="22"/>
        </w:rPr>
      </w:pPr>
    </w:p>
    <w:p w:rsidR="00C67545" w:rsidRDefault="00C67545" w:rsidP="00C67545">
      <w:pPr>
        <w:jc w:val="both"/>
        <w:rPr>
          <w:i w:val="0"/>
          <w:sz w:val="22"/>
          <w:szCs w:val="22"/>
        </w:rPr>
      </w:pPr>
      <w:r>
        <w:rPr>
          <w:i w:val="0"/>
          <w:sz w:val="22"/>
          <w:szCs w:val="22"/>
        </w:rPr>
        <w:t>Pogodbena kazen za n</w:t>
      </w:r>
      <w:r w:rsidRPr="00AE2ED6">
        <w:rPr>
          <w:i w:val="0"/>
          <w:sz w:val="22"/>
          <w:szCs w:val="22"/>
        </w:rPr>
        <w:t>aročnik</w:t>
      </w:r>
      <w:r>
        <w:rPr>
          <w:i w:val="0"/>
          <w:sz w:val="22"/>
          <w:szCs w:val="22"/>
        </w:rPr>
        <w:t>a</w:t>
      </w:r>
      <w:r w:rsidRPr="00AE2ED6">
        <w:rPr>
          <w:i w:val="0"/>
          <w:sz w:val="22"/>
          <w:szCs w:val="22"/>
        </w:rPr>
        <w:t xml:space="preserve"> MOL</w:t>
      </w:r>
      <w:r>
        <w:rPr>
          <w:i w:val="0"/>
          <w:sz w:val="22"/>
          <w:szCs w:val="22"/>
        </w:rPr>
        <w:t xml:space="preserve">; </w:t>
      </w:r>
      <w:r w:rsidRPr="00AE2ED6">
        <w:rPr>
          <w:i w:val="0"/>
          <w:sz w:val="22"/>
          <w:szCs w:val="22"/>
        </w:rPr>
        <w:t xml:space="preserve"> </w:t>
      </w:r>
      <w:r w:rsidRPr="007F5E72">
        <w:rPr>
          <w:i w:val="0"/>
          <w:sz w:val="22"/>
          <w:szCs w:val="22"/>
        </w:rPr>
        <w:t xml:space="preserve">V situaciji </w:t>
      </w:r>
      <w:r>
        <w:rPr>
          <w:i w:val="0"/>
          <w:sz w:val="22"/>
          <w:szCs w:val="22"/>
        </w:rPr>
        <w:t xml:space="preserve">(e-računu) </w:t>
      </w:r>
      <w:r w:rsidRPr="007F5E72">
        <w:rPr>
          <w:i w:val="0"/>
          <w:sz w:val="22"/>
          <w:szCs w:val="22"/>
        </w:rPr>
        <w:t xml:space="preserve">mora biti pogodbena kazen posebej prikazana. </w:t>
      </w:r>
      <w:r w:rsidRPr="00AE2ED6">
        <w:rPr>
          <w:i w:val="0"/>
          <w:sz w:val="22"/>
          <w:szCs w:val="22"/>
        </w:rPr>
        <w:t>za znesek pogodbene kazni</w:t>
      </w:r>
      <w:r>
        <w:rPr>
          <w:i w:val="0"/>
          <w:sz w:val="22"/>
          <w:szCs w:val="22"/>
        </w:rPr>
        <w:t xml:space="preserve"> bo MOL </w:t>
      </w:r>
      <w:r w:rsidRPr="00AE2ED6">
        <w:rPr>
          <w:i w:val="0"/>
          <w:sz w:val="22"/>
          <w:szCs w:val="22"/>
        </w:rPr>
        <w:t xml:space="preserve"> izvajalcu izstavi</w:t>
      </w:r>
      <w:r>
        <w:rPr>
          <w:i w:val="0"/>
          <w:sz w:val="22"/>
          <w:szCs w:val="22"/>
        </w:rPr>
        <w:t>l</w:t>
      </w:r>
      <w:r w:rsidRPr="00AE2ED6">
        <w:rPr>
          <w:i w:val="0"/>
          <w:sz w:val="22"/>
          <w:szCs w:val="22"/>
        </w:rPr>
        <w:t xml:space="preserve"> račun, ki ga mora izvajalec poravnati v roku 30 dni.</w:t>
      </w:r>
    </w:p>
    <w:p w:rsidR="00C67545" w:rsidRDefault="00C67545" w:rsidP="00C67545">
      <w:pPr>
        <w:jc w:val="both"/>
        <w:rPr>
          <w:i w:val="0"/>
          <w:sz w:val="22"/>
          <w:szCs w:val="22"/>
        </w:rPr>
      </w:pPr>
    </w:p>
    <w:p w:rsidR="00C67545" w:rsidRPr="007F5E72" w:rsidRDefault="00C67545" w:rsidP="00C67545">
      <w:pPr>
        <w:jc w:val="both"/>
        <w:rPr>
          <w:i w:val="0"/>
          <w:sz w:val="22"/>
          <w:szCs w:val="22"/>
        </w:rPr>
      </w:pPr>
      <w:r w:rsidRPr="007F5E72">
        <w:rPr>
          <w:i w:val="0"/>
          <w:sz w:val="22"/>
          <w:szCs w:val="22"/>
        </w:rPr>
        <w:t xml:space="preserve">Plačilo pogodbene kazni izvajalca ne odvezuje od izpolnitve pogodbenih obveznosti. </w:t>
      </w:r>
    </w:p>
    <w:p w:rsidR="00C67545" w:rsidRPr="007F5E72" w:rsidRDefault="00C67545" w:rsidP="00C67545">
      <w:pPr>
        <w:jc w:val="both"/>
        <w:rPr>
          <w:i w:val="0"/>
          <w:sz w:val="22"/>
          <w:szCs w:val="22"/>
        </w:rPr>
      </w:pPr>
    </w:p>
    <w:p w:rsidR="00C67545" w:rsidRPr="007F5E72" w:rsidRDefault="00C67545" w:rsidP="00C67545">
      <w:pPr>
        <w:jc w:val="both"/>
        <w:rPr>
          <w:i w:val="0"/>
          <w:sz w:val="22"/>
          <w:szCs w:val="22"/>
        </w:rPr>
      </w:pPr>
      <w:r w:rsidRPr="007F5E72">
        <w:rPr>
          <w:i w:val="0"/>
          <w:sz w:val="22"/>
          <w:szCs w:val="22"/>
        </w:rPr>
        <w:t xml:space="preserve">Izvajalec pride v zamudo že z zakasnitvijo izvedbe posamezne faze pogodbenih del, določene v terminskem planu. </w:t>
      </w:r>
    </w:p>
    <w:p w:rsidR="00C67545" w:rsidRPr="007F5E72" w:rsidRDefault="00C67545" w:rsidP="00C67545">
      <w:pPr>
        <w:jc w:val="both"/>
        <w:rPr>
          <w:i w:val="0"/>
          <w:sz w:val="22"/>
          <w:szCs w:val="22"/>
        </w:rPr>
      </w:pPr>
    </w:p>
    <w:p w:rsidR="00C67545" w:rsidRPr="007F5E72" w:rsidRDefault="00C67545" w:rsidP="00C67545">
      <w:pPr>
        <w:jc w:val="both"/>
        <w:rPr>
          <w:i w:val="0"/>
          <w:sz w:val="22"/>
          <w:szCs w:val="22"/>
        </w:rPr>
      </w:pPr>
      <w:r w:rsidRPr="007F5E72">
        <w:rPr>
          <w:i w:val="0"/>
          <w:sz w:val="22"/>
          <w:szCs w:val="22"/>
        </w:rPr>
        <w:t>Ne glede na določbe prvega odstavka tega člena imajo naročniki od izvajalca pravico zahtevati povračilo vse škode, ki jim je bila povzročena z zamujanjem pogodbenih rokov (samo del, ki presega 5 % pogodbene vrednosti z DDV), in vse škode zaradi slabo ali nestrokovno izvedenih del. Pravico do povračila tako nastale škode bodo naročniki uveljavljali po splošnih načelih odškodninske odgovornosti, neodvisno od uveljavljanja pogodbene kazni.</w:t>
      </w:r>
    </w:p>
    <w:p w:rsidR="00C67545" w:rsidRPr="007F5E72" w:rsidRDefault="00C67545" w:rsidP="00C67545">
      <w:pPr>
        <w:rPr>
          <w:i w:val="0"/>
          <w:sz w:val="22"/>
          <w:szCs w:val="22"/>
        </w:rPr>
      </w:pPr>
    </w:p>
    <w:p w:rsidR="00C67545" w:rsidRPr="00231FB5" w:rsidRDefault="00C67545" w:rsidP="00C67545">
      <w:pPr>
        <w:jc w:val="center"/>
        <w:rPr>
          <w:i w:val="0"/>
          <w:sz w:val="22"/>
          <w:szCs w:val="22"/>
        </w:rPr>
      </w:pPr>
      <w:r>
        <w:rPr>
          <w:i w:val="0"/>
          <w:sz w:val="22"/>
          <w:szCs w:val="22"/>
        </w:rPr>
        <w:t xml:space="preserve">16. </w:t>
      </w:r>
      <w:r w:rsidRPr="00231FB5">
        <w:rPr>
          <w:i w:val="0"/>
          <w:sz w:val="22"/>
          <w:szCs w:val="22"/>
        </w:rPr>
        <w:t>člen</w:t>
      </w:r>
    </w:p>
    <w:p w:rsidR="00C67545" w:rsidRPr="007F5E72" w:rsidRDefault="00C67545" w:rsidP="00C67545">
      <w:pPr>
        <w:rPr>
          <w:i w:val="0"/>
          <w:sz w:val="22"/>
          <w:szCs w:val="22"/>
        </w:rPr>
      </w:pPr>
    </w:p>
    <w:p w:rsidR="00C67545" w:rsidRPr="007F5E72" w:rsidRDefault="00C67545" w:rsidP="00C67545">
      <w:pPr>
        <w:jc w:val="both"/>
        <w:rPr>
          <w:i w:val="0"/>
          <w:sz w:val="22"/>
          <w:szCs w:val="22"/>
        </w:rPr>
      </w:pPr>
      <w:r w:rsidRPr="007F5E72">
        <w:rPr>
          <w:i w:val="0"/>
          <w:sz w:val="22"/>
          <w:szCs w:val="22"/>
        </w:rPr>
        <w:t xml:space="preserve">Če po krivdi izvajalca pride do odstopanj od terminskega plana v posameznih delih ali v celoti, ki so daljša od 14 (štirinajst) dni in obstaja nevarnost, da bo po krivdi izvajalca ogrožen rok za dokončanje pogodbenih del, lahko naročniki odpovejo pogodbena dela v celoti ali delno za tista dela, zaradi katerih je ogroženo dokončanje pogodbenih del. </w:t>
      </w:r>
    </w:p>
    <w:p w:rsidR="00C67545" w:rsidRPr="007F5E72" w:rsidRDefault="00C67545" w:rsidP="00C67545">
      <w:pPr>
        <w:jc w:val="both"/>
        <w:rPr>
          <w:i w:val="0"/>
          <w:sz w:val="22"/>
          <w:szCs w:val="22"/>
        </w:rPr>
      </w:pPr>
    </w:p>
    <w:p w:rsidR="00C67545" w:rsidRPr="007F5E72" w:rsidRDefault="00C67545" w:rsidP="00C67545">
      <w:pPr>
        <w:jc w:val="both"/>
        <w:rPr>
          <w:i w:val="0"/>
          <w:sz w:val="22"/>
          <w:szCs w:val="22"/>
        </w:rPr>
      </w:pPr>
      <w:r w:rsidRPr="007F5E72">
        <w:rPr>
          <w:i w:val="0"/>
          <w:sz w:val="22"/>
          <w:szCs w:val="22"/>
        </w:rPr>
        <w:t xml:space="preserve">Naročniki v takem primeru oddajo tista dela, ki ogrožajo pogodbeni rok drugemu izvajalcu, v breme izvajalca po tej pogodbi, lahko pa odstopijo od pogodbe in unovčijo finančno zavarovanje za dobro izvedbo pogodbenih del ter začnejo postopek za izterjavo škode. </w:t>
      </w:r>
    </w:p>
    <w:p w:rsidR="00C67545" w:rsidRPr="007F5E72" w:rsidRDefault="00C67545" w:rsidP="00C67545">
      <w:pPr>
        <w:jc w:val="both"/>
        <w:rPr>
          <w:i w:val="0"/>
          <w:sz w:val="22"/>
          <w:szCs w:val="22"/>
        </w:rPr>
      </w:pPr>
    </w:p>
    <w:p w:rsidR="00C67545" w:rsidRPr="007F5E72" w:rsidRDefault="00C67545" w:rsidP="00C67545">
      <w:pPr>
        <w:jc w:val="both"/>
        <w:rPr>
          <w:i w:val="0"/>
          <w:sz w:val="22"/>
          <w:szCs w:val="22"/>
        </w:rPr>
      </w:pPr>
      <w:r w:rsidRPr="007F5E72">
        <w:rPr>
          <w:i w:val="0"/>
          <w:sz w:val="22"/>
          <w:szCs w:val="22"/>
        </w:rPr>
        <w:lastRenderedPageBreak/>
        <w:t>Izvajalec je prost odgovornosti samo, če dokaže, da je prišlo do prekinitve dela ali do razdrtja pogodbe zaradi vzrokov, ki jih ni bilo mogoče pričakovati, se jim izogniti ali jih odvrniti (višja sila).</w:t>
      </w:r>
    </w:p>
    <w:p w:rsidR="00C67545" w:rsidRPr="007F5E72" w:rsidRDefault="00C67545" w:rsidP="00C67545">
      <w:pPr>
        <w:jc w:val="both"/>
        <w:rPr>
          <w:i w:val="0"/>
          <w:sz w:val="22"/>
          <w:szCs w:val="22"/>
        </w:rPr>
      </w:pPr>
    </w:p>
    <w:p w:rsidR="00C67545" w:rsidRPr="007F5E72" w:rsidRDefault="00C67545" w:rsidP="00C67545">
      <w:pPr>
        <w:jc w:val="both"/>
        <w:rPr>
          <w:i w:val="0"/>
          <w:sz w:val="22"/>
          <w:szCs w:val="22"/>
        </w:rPr>
      </w:pPr>
      <w:r w:rsidRPr="007F5E72">
        <w:rPr>
          <w:i w:val="0"/>
          <w:sz w:val="22"/>
          <w:szCs w:val="22"/>
        </w:rPr>
        <w:t xml:space="preserve">V primeru da pride do prekinitve del ali do razdrtja pogodbe po krivdi ene od pogodbenih strank, nosi s tem nastale stroške tista pogodbena stranka, ki je povzročila prekinitev dela ali razdrtje pogodbe. </w:t>
      </w:r>
    </w:p>
    <w:p w:rsidR="00C67545" w:rsidRPr="007F5E72" w:rsidRDefault="00C67545" w:rsidP="00C67545">
      <w:pPr>
        <w:rPr>
          <w:i w:val="0"/>
          <w:sz w:val="22"/>
          <w:szCs w:val="22"/>
        </w:rPr>
      </w:pPr>
    </w:p>
    <w:p w:rsidR="00C67545" w:rsidRPr="007F5E72" w:rsidRDefault="00C67545" w:rsidP="00C67545">
      <w:pPr>
        <w:rPr>
          <w:i w:val="0"/>
          <w:sz w:val="22"/>
          <w:szCs w:val="22"/>
        </w:rPr>
      </w:pPr>
    </w:p>
    <w:p w:rsidR="00C67545" w:rsidRPr="007F5E72" w:rsidRDefault="00C67545" w:rsidP="00541049">
      <w:pPr>
        <w:pStyle w:val="Naslov7"/>
        <w:keepNext/>
        <w:numPr>
          <w:ilvl w:val="0"/>
          <w:numId w:val="22"/>
        </w:numPr>
        <w:tabs>
          <w:tab w:val="clear" w:pos="1997"/>
        </w:tabs>
        <w:spacing w:before="0" w:after="0"/>
        <w:ind w:left="0" w:firstLine="0"/>
        <w:jc w:val="both"/>
        <w:rPr>
          <w:i w:val="0"/>
          <w:sz w:val="22"/>
          <w:szCs w:val="22"/>
        </w:rPr>
      </w:pPr>
      <w:r w:rsidRPr="007F5E72">
        <w:rPr>
          <w:i w:val="0"/>
          <w:sz w:val="22"/>
          <w:szCs w:val="22"/>
        </w:rPr>
        <w:t>JAMSTVA IN GARANCIJE ZA ODPRAVO NAPAK V GARANCIJSKI  DOBI</w:t>
      </w:r>
    </w:p>
    <w:p w:rsidR="00C67545" w:rsidRPr="007F5E72" w:rsidRDefault="00C67545" w:rsidP="00C67545">
      <w:pPr>
        <w:rPr>
          <w:i w:val="0"/>
          <w:sz w:val="22"/>
          <w:szCs w:val="22"/>
        </w:rPr>
      </w:pPr>
    </w:p>
    <w:p w:rsidR="00C67545" w:rsidRPr="00231FB5" w:rsidRDefault="00C67545" w:rsidP="00C67545">
      <w:pPr>
        <w:jc w:val="center"/>
        <w:rPr>
          <w:i w:val="0"/>
          <w:sz w:val="22"/>
          <w:szCs w:val="22"/>
        </w:rPr>
      </w:pPr>
      <w:r>
        <w:rPr>
          <w:i w:val="0"/>
          <w:sz w:val="22"/>
          <w:szCs w:val="22"/>
        </w:rPr>
        <w:t xml:space="preserve">17. </w:t>
      </w:r>
      <w:r w:rsidRPr="00231FB5">
        <w:rPr>
          <w:i w:val="0"/>
          <w:sz w:val="22"/>
          <w:szCs w:val="22"/>
        </w:rPr>
        <w:t>člen</w:t>
      </w:r>
      <w:r w:rsidRPr="00231FB5">
        <w:rPr>
          <w:i w:val="0"/>
          <w:sz w:val="22"/>
          <w:szCs w:val="22"/>
        </w:rPr>
        <w:br/>
      </w:r>
    </w:p>
    <w:p w:rsidR="00C67545" w:rsidRPr="007F5E72" w:rsidRDefault="00C67545" w:rsidP="00C67545">
      <w:pPr>
        <w:rPr>
          <w:i w:val="0"/>
          <w:sz w:val="22"/>
          <w:szCs w:val="22"/>
        </w:rPr>
      </w:pPr>
      <w:r w:rsidRPr="007F5E72">
        <w:rPr>
          <w:i w:val="0"/>
          <w:sz w:val="22"/>
          <w:szCs w:val="22"/>
        </w:rPr>
        <w:t>Garancijski rok za izvedena dela je:</w:t>
      </w:r>
    </w:p>
    <w:p w:rsidR="00C67545" w:rsidRDefault="00C67545" w:rsidP="00541049">
      <w:pPr>
        <w:numPr>
          <w:ilvl w:val="0"/>
          <w:numId w:val="24"/>
        </w:numPr>
        <w:ind w:left="0" w:firstLine="0"/>
        <w:rPr>
          <w:i w:val="0"/>
          <w:sz w:val="22"/>
          <w:szCs w:val="22"/>
        </w:rPr>
      </w:pPr>
      <w:r>
        <w:rPr>
          <w:i w:val="0"/>
          <w:sz w:val="22"/>
          <w:szCs w:val="22"/>
        </w:rPr>
        <w:t xml:space="preserve">za fasado </w:t>
      </w:r>
      <w:r w:rsidRPr="007F5E72">
        <w:rPr>
          <w:i w:val="0"/>
          <w:sz w:val="22"/>
          <w:szCs w:val="22"/>
        </w:rPr>
        <w:t>10 let,</w:t>
      </w:r>
    </w:p>
    <w:p w:rsidR="00C67545" w:rsidRPr="007F44DE" w:rsidRDefault="00C67545" w:rsidP="00541049">
      <w:pPr>
        <w:numPr>
          <w:ilvl w:val="0"/>
          <w:numId w:val="24"/>
        </w:numPr>
        <w:ind w:left="0" w:firstLine="0"/>
        <w:rPr>
          <w:i w:val="0"/>
          <w:sz w:val="22"/>
          <w:szCs w:val="22"/>
        </w:rPr>
      </w:pPr>
      <w:r w:rsidRPr="007F44DE">
        <w:rPr>
          <w:i w:val="0"/>
          <w:sz w:val="22"/>
          <w:szCs w:val="22"/>
        </w:rPr>
        <w:t>za streho 10 let</w:t>
      </w:r>
    </w:p>
    <w:p w:rsidR="00C67545" w:rsidRPr="007F5E72" w:rsidRDefault="00C67545" w:rsidP="00541049">
      <w:pPr>
        <w:numPr>
          <w:ilvl w:val="0"/>
          <w:numId w:val="24"/>
        </w:numPr>
        <w:ind w:left="0" w:firstLine="0"/>
        <w:rPr>
          <w:i w:val="0"/>
          <w:sz w:val="22"/>
          <w:szCs w:val="22"/>
        </w:rPr>
      </w:pPr>
      <w:r w:rsidRPr="007F5E72">
        <w:rPr>
          <w:i w:val="0"/>
          <w:sz w:val="22"/>
          <w:szCs w:val="22"/>
        </w:rPr>
        <w:t>za ostala pogodbeno dogovorjena dela (splošna garancijska doba) 2 leti.</w:t>
      </w:r>
    </w:p>
    <w:p w:rsidR="00C67545" w:rsidRPr="007F5E72" w:rsidRDefault="00C67545" w:rsidP="00C67545">
      <w:pPr>
        <w:rPr>
          <w:i w:val="0"/>
          <w:sz w:val="22"/>
          <w:szCs w:val="22"/>
        </w:rPr>
      </w:pPr>
      <w:r w:rsidRPr="007F5E72">
        <w:rPr>
          <w:i w:val="0"/>
          <w:sz w:val="22"/>
          <w:szCs w:val="22"/>
        </w:rPr>
        <w:t xml:space="preserve"> </w:t>
      </w:r>
    </w:p>
    <w:p w:rsidR="00C67545" w:rsidRPr="007F5E72" w:rsidRDefault="00C67545" w:rsidP="00C67545">
      <w:pPr>
        <w:jc w:val="both"/>
        <w:rPr>
          <w:i w:val="0"/>
          <w:sz w:val="22"/>
          <w:szCs w:val="22"/>
        </w:rPr>
      </w:pPr>
      <w:r w:rsidRPr="007F5E72">
        <w:rPr>
          <w:i w:val="0"/>
          <w:sz w:val="22"/>
          <w:szCs w:val="22"/>
        </w:rPr>
        <w:t xml:space="preserve">V garancijski dobi je izvajalec dolžan na lastne stroške odpraviti vse napake in pomanjkljivosti, ki bi nastale po krivdi izvajalca zaradi slabe izdelave ali uporabe slabega materiala ali drugih pomanjkljivosti in napak.  </w:t>
      </w:r>
    </w:p>
    <w:p w:rsidR="00C67545" w:rsidRPr="007F5E72" w:rsidRDefault="00C67545" w:rsidP="00C67545">
      <w:pPr>
        <w:jc w:val="both"/>
        <w:rPr>
          <w:i w:val="0"/>
          <w:sz w:val="22"/>
          <w:szCs w:val="22"/>
        </w:rPr>
      </w:pPr>
    </w:p>
    <w:p w:rsidR="00C67545" w:rsidRPr="007F5E72" w:rsidRDefault="00C67545" w:rsidP="00C67545">
      <w:pPr>
        <w:jc w:val="both"/>
        <w:rPr>
          <w:i w:val="0"/>
          <w:sz w:val="22"/>
          <w:szCs w:val="22"/>
        </w:rPr>
      </w:pPr>
      <w:r w:rsidRPr="007F5E72">
        <w:rPr>
          <w:i w:val="0"/>
          <w:sz w:val="22"/>
          <w:szCs w:val="22"/>
        </w:rPr>
        <w:t>Če izvajalec popravil iz prejšnjega odstavka ne izvede v primernem roku, ki ga določijo naročniki, smejo naročniki ta dela poveriti drugemu izvajalcu na račun izvajalca, po načelih dobrega gospodarja oziroma gospodarstvenika. Izvajalec mora pričeti z odpravljanjem napak v najkrajšem času, v nujnih primerih pa nemudoma.</w:t>
      </w:r>
    </w:p>
    <w:p w:rsidR="00C67545" w:rsidRPr="007F5E72" w:rsidRDefault="00C67545" w:rsidP="00C67545">
      <w:pPr>
        <w:jc w:val="both"/>
        <w:rPr>
          <w:i w:val="0"/>
          <w:sz w:val="22"/>
          <w:szCs w:val="22"/>
        </w:rPr>
      </w:pPr>
    </w:p>
    <w:p w:rsidR="00C67545" w:rsidRPr="007F5E72" w:rsidRDefault="00C67545" w:rsidP="00C67545">
      <w:pPr>
        <w:jc w:val="both"/>
        <w:rPr>
          <w:i w:val="0"/>
          <w:sz w:val="22"/>
          <w:szCs w:val="22"/>
        </w:rPr>
      </w:pPr>
      <w:r w:rsidRPr="007F5E72">
        <w:rPr>
          <w:i w:val="0"/>
          <w:sz w:val="22"/>
          <w:szCs w:val="22"/>
        </w:rPr>
        <w:t xml:space="preserve">V primeru da izvedena dela na objektu tudi po poteku primernega roka za odpravo napak ne dosežejo garantirane tehnične kakovosti, imajo naročniki pravico poveriti odpravo napak tretji osebi na stroške izvajalca. </w:t>
      </w:r>
    </w:p>
    <w:p w:rsidR="00C67545" w:rsidRPr="007F5E72" w:rsidRDefault="00C67545" w:rsidP="00C67545">
      <w:pPr>
        <w:jc w:val="both"/>
        <w:rPr>
          <w:i w:val="0"/>
          <w:sz w:val="22"/>
          <w:szCs w:val="22"/>
        </w:rPr>
      </w:pPr>
    </w:p>
    <w:p w:rsidR="00C67545" w:rsidRPr="007F5E72" w:rsidRDefault="00C67545" w:rsidP="00C67545">
      <w:pPr>
        <w:jc w:val="both"/>
        <w:rPr>
          <w:i w:val="0"/>
          <w:sz w:val="22"/>
          <w:szCs w:val="22"/>
        </w:rPr>
      </w:pPr>
      <w:r w:rsidRPr="007F5E72">
        <w:rPr>
          <w:i w:val="0"/>
          <w:sz w:val="22"/>
          <w:szCs w:val="22"/>
        </w:rPr>
        <w:t>Pred iztekom splošne garancijske dobe za izvedena dela, bosta pooblaščeni predstavnik naročnikov in odgovorni nadzornik z izvajalcem opravila komisijski pregled objekta, s katerim se bodo zapisniško ugotovile morebitne pomanjkljivosti, nastale kot posledica nestrokovne izvedbe del iz drugega odstavka tega člena. Potem ko nadzor potrdi odpravo teh pomanjkljivosti, naročniki in izvajalec opravijo prevzem oziroma primopredajo del, ki so bila predmet te pogodbe.</w:t>
      </w:r>
    </w:p>
    <w:p w:rsidR="00C67545" w:rsidRPr="007F5E72" w:rsidRDefault="00C67545" w:rsidP="00C67545">
      <w:pPr>
        <w:jc w:val="both"/>
        <w:rPr>
          <w:i w:val="0"/>
          <w:sz w:val="22"/>
          <w:szCs w:val="22"/>
        </w:rPr>
      </w:pPr>
    </w:p>
    <w:p w:rsidR="00C67545" w:rsidRPr="00231FB5" w:rsidRDefault="00C67545" w:rsidP="00C67545">
      <w:pPr>
        <w:jc w:val="center"/>
        <w:rPr>
          <w:i w:val="0"/>
          <w:sz w:val="22"/>
          <w:szCs w:val="22"/>
        </w:rPr>
      </w:pPr>
      <w:r>
        <w:rPr>
          <w:i w:val="0"/>
          <w:sz w:val="22"/>
          <w:szCs w:val="22"/>
        </w:rPr>
        <w:t xml:space="preserve">18. </w:t>
      </w:r>
      <w:r w:rsidRPr="00231FB5">
        <w:rPr>
          <w:i w:val="0"/>
          <w:sz w:val="22"/>
          <w:szCs w:val="22"/>
        </w:rPr>
        <w:t>člen</w:t>
      </w:r>
    </w:p>
    <w:p w:rsidR="00C67545" w:rsidRPr="007F5E72" w:rsidRDefault="00C67545" w:rsidP="00C67545">
      <w:pPr>
        <w:jc w:val="center"/>
        <w:rPr>
          <w:i w:val="0"/>
          <w:sz w:val="22"/>
          <w:szCs w:val="22"/>
        </w:rPr>
      </w:pPr>
    </w:p>
    <w:p w:rsidR="00C67545" w:rsidRPr="007F5E72" w:rsidRDefault="00C67545" w:rsidP="00C67545">
      <w:pPr>
        <w:jc w:val="both"/>
        <w:rPr>
          <w:i w:val="0"/>
          <w:sz w:val="22"/>
          <w:szCs w:val="22"/>
        </w:rPr>
      </w:pPr>
      <w:r w:rsidRPr="007F5E72">
        <w:rPr>
          <w:i w:val="0"/>
          <w:sz w:val="22"/>
          <w:szCs w:val="22"/>
        </w:rPr>
        <w:t>Kot jamstvo za odpravo napak v garancijskem roku je izvajalec dolžan ob primopredaji pogodbenih del izročiti pooblaščenemu predstavniku naročnikov nepreklicno in brezpogojno bančno garancijo ali kavcijsko zavarovanje zavarovalnic</w:t>
      </w:r>
      <w:r>
        <w:rPr>
          <w:i w:val="0"/>
          <w:sz w:val="22"/>
          <w:szCs w:val="22"/>
        </w:rPr>
        <w:t>e</w:t>
      </w:r>
      <w:r w:rsidRPr="007F5E72">
        <w:rPr>
          <w:i w:val="0"/>
          <w:sz w:val="22"/>
          <w:szCs w:val="22"/>
        </w:rPr>
        <w:t xml:space="preserve"> (v nadaljevanju: finančno zavarovanje) za odpravo napak v garancijskem roku za vsa izvedena dela po pogodbi, plačljivo na prvi poziv, v višini 5 % (pet odstotkov) </w:t>
      </w:r>
      <w:r>
        <w:rPr>
          <w:i w:val="0"/>
          <w:sz w:val="22"/>
          <w:szCs w:val="22"/>
        </w:rPr>
        <w:t xml:space="preserve">končne pogodbene cene z </w:t>
      </w:r>
      <w:proofErr w:type="spellStart"/>
      <w:r>
        <w:rPr>
          <w:i w:val="0"/>
          <w:sz w:val="22"/>
          <w:szCs w:val="22"/>
        </w:rPr>
        <w:t>vključenim</w:t>
      </w:r>
      <w:r w:rsidRPr="007F5E72">
        <w:rPr>
          <w:i w:val="0"/>
          <w:sz w:val="22"/>
          <w:szCs w:val="22"/>
        </w:rPr>
        <w:t>DDV</w:t>
      </w:r>
      <w:proofErr w:type="spellEnd"/>
      <w:r w:rsidRPr="007F5E72">
        <w:rPr>
          <w:i w:val="0"/>
          <w:sz w:val="22"/>
          <w:szCs w:val="22"/>
        </w:rPr>
        <w:t xml:space="preserve">. Rok trajanja finančnega zavarovanja mora biti za 30 (trideset) dni daljši, kot znaša splošni garancijski rok po tej pogodbi, to je 2 (dve) leti </w:t>
      </w:r>
      <w:r>
        <w:rPr>
          <w:i w:val="0"/>
          <w:sz w:val="22"/>
          <w:szCs w:val="22"/>
        </w:rPr>
        <w:t>in 30 (trideset) dni</w:t>
      </w:r>
      <w:r w:rsidRPr="007F5E72">
        <w:rPr>
          <w:i w:val="0"/>
          <w:sz w:val="22"/>
          <w:szCs w:val="22"/>
        </w:rPr>
        <w:t xml:space="preserve">. Brez pravilno predloženega finančnega zavarovanja primopredaja ni opravljena. </w:t>
      </w:r>
    </w:p>
    <w:p w:rsidR="00C67545" w:rsidRPr="007F5E72" w:rsidRDefault="00C67545" w:rsidP="00C67545">
      <w:pPr>
        <w:jc w:val="both"/>
        <w:rPr>
          <w:i w:val="0"/>
          <w:sz w:val="22"/>
          <w:szCs w:val="22"/>
        </w:rPr>
      </w:pPr>
    </w:p>
    <w:p w:rsidR="00C67545" w:rsidRPr="007F5E72" w:rsidRDefault="00C67545" w:rsidP="00C67545">
      <w:pPr>
        <w:jc w:val="both"/>
        <w:rPr>
          <w:i w:val="0"/>
          <w:sz w:val="22"/>
          <w:szCs w:val="22"/>
        </w:rPr>
      </w:pPr>
      <w:r w:rsidRPr="007F5E72">
        <w:rPr>
          <w:i w:val="0"/>
          <w:sz w:val="22"/>
          <w:szCs w:val="22"/>
        </w:rPr>
        <w:t xml:space="preserve">Lastniki objekta za hrambo in unovčitev finančnega zavarovanja pooblaščajo MOL. </w:t>
      </w:r>
    </w:p>
    <w:p w:rsidR="00C67545" w:rsidRPr="007F5E72" w:rsidRDefault="00C67545" w:rsidP="00C67545">
      <w:pPr>
        <w:pStyle w:val="Telobesedila3"/>
        <w:jc w:val="both"/>
        <w:rPr>
          <w:i w:val="0"/>
          <w:sz w:val="22"/>
          <w:szCs w:val="22"/>
        </w:rPr>
      </w:pPr>
    </w:p>
    <w:p w:rsidR="00C67545" w:rsidRPr="007F5E72" w:rsidRDefault="00C67545" w:rsidP="00C67545">
      <w:pPr>
        <w:rPr>
          <w:i w:val="0"/>
          <w:sz w:val="22"/>
          <w:szCs w:val="22"/>
        </w:rPr>
      </w:pPr>
    </w:p>
    <w:p w:rsidR="00C67545" w:rsidRPr="007F5E72" w:rsidRDefault="00C67545" w:rsidP="00541049">
      <w:pPr>
        <w:pStyle w:val="Naslov7"/>
        <w:keepNext/>
        <w:numPr>
          <w:ilvl w:val="0"/>
          <w:numId w:val="22"/>
        </w:numPr>
        <w:tabs>
          <w:tab w:val="clear" w:pos="1997"/>
          <w:tab w:val="num" w:pos="851"/>
        </w:tabs>
        <w:spacing w:before="0" w:after="0"/>
        <w:ind w:left="0" w:firstLine="0"/>
        <w:rPr>
          <w:i w:val="0"/>
          <w:sz w:val="22"/>
          <w:szCs w:val="22"/>
        </w:rPr>
      </w:pPr>
      <w:r w:rsidRPr="007F5E72">
        <w:rPr>
          <w:i w:val="0"/>
          <w:sz w:val="22"/>
          <w:szCs w:val="22"/>
        </w:rPr>
        <w:t>NADZOR IN POOBLAŠČENI PREDSTAVNIKI STRANK</w:t>
      </w:r>
    </w:p>
    <w:p w:rsidR="00C67545" w:rsidRPr="007F5E72" w:rsidRDefault="00C67545" w:rsidP="00C67545">
      <w:pPr>
        <w:rPr>
          <w:i w:val="0"/>
          <w:sz w:val="22"/>
          <w:szCs w:val="22"/>
        </w:rPr>
      </w:pPr>
    </w:p>
    <w:p w:rsidR="00C67545" w:rsidRPr="00231FB5" w:rsidRDefault="00C67545" w:rsidP="00C67545">
      <w:pPr>
        <w:jc w:val="center"/>
        <w:rPr>
          <w:i w:val="0"/>
          <w:sz w:val="22"/>
          <w:szCs w:val="22"/>
        </w:rPr>
      </w:pPr>
      <w:r>
        <w:rPr>
          <w:i w:val="0"/>
          <w:sz w:val="22"/>
          <w:szCs w:val="22"/>
        </w:rPr>
        <w:t xml:space="preserve">19. </w:t>
      </w:r>
      <w:r w:rsidRPr="00231FB5">
        <w:rPr>
          <w:i w:val="0"/>
          <w:sz w:val="22"/>
          <w:szCs w:val="22"/>
        </w:rPr>
        <w:t>člen</w:t>
      </w:r>
    </w:p>
    <w:p w:rsidR="00C67545" w:rsidRPr="007F5E72" w:rsidRDefault="00C67545" w:rsidP="00C67545">
      <w:pPr>
        <w:rPr>
          <w:i w:val="0"/>
          <w:sz w:val="22"/>
          <w:szCs w:val="22"/>
        </w:rPr>
      </w:pPr>
    </w:p>
    <w:p w:rsidR="00C67545" w:rsidRPr="007F5E72" w:rsidRDefault="00C67545" w:rsidP="00C67545">
      <w:pPr>
        <w:jc w:val="both"/>
        <w:rPr>
          <w:i w:val="0"/>
          <w:sz w:val="22"/>
          <w:szCs w:val="22"/>
        </w:rPr>
      </w:pPr>
      <w:r w:rsidRPr="007F5E72">
        <w:rPr>
          <w:i w:val="0"/>
          <w:sz w:val="22"/>
          <w:szCs w:val="22"/>
        </w:rPr>
        <w:t>Pooblaščeni predstavniki pogodbenih strank so:</w:t>
      </w:r>
    </w:p>
    <w:p w:rsidR="00C67545" w:rsidRPr="007F5E72" w:rsidRDefault="00C67545" w:rsidP="00C67545">
      <w:pPr>
        <w:jc w:val="center"/>
        <w:rPr>
          <w:i w:val="0"/>
          <w:sz w:val="22"/>
          <w:szCs w:val="22"/>
        </w:rPr>
      </w:pPr>
    </w:p>
    <w:p w:rsidR="00C67545" w:rsidRPr="007F5E72" w:rsidRDefault="00C67545" w:rsidP="00C67545">
      <w:pPr>
        <w:tabs>
          <w:tab w:val="left" w:pos="3544"/>
        </w:tabs>
        <w:rPr>
          <w:i w:val="0"/>
          <w:sz w:val="22"/>
          <w:szCs w:val="22"/>
        </w:rPr>
      </w:pPr>
      <w:r w:rsidRPr="007F5E72">
        <w:rPr>
          <w:i w:val="0"/>
          <w:sz w:val="22"/>
          <w:szCs w:val="22"/>
        </w:rPr>
        <w:t>Predstavnik naročnikov:</w:t>
      </w:r>
      <w:r w:rsidRPr="007F5E72">
        <w:rPr>
          <w:i w:val="0"/>
          <w:sz w:val="22"/>
          <w:szCs w:val="22"/>
        </w:rPr>
        <w:tab/>
        <w:t xml:space="preserve">Karel Pollak, univ.dipl.inž. arh. – MOL, </w:t>
      </w:r>
    </w:p>
    <w:p w:rsidR="00C67545" w:rsidRPr="007F5E72" w:rsidRDefault="00C67545" w:rsidP="00C67545">
      <w:pPr>
        <w:tabs>
          <w:tab w:val="left" w:pos="3544"/>
        </w:tabs>
        <w:rPr>
          <w:i w:val="0"/>
          <w:sz w:val="22"/>
          <w:szCs w:val="22"/>
        </w:rPr>
      </w:pPr>
      <w:r w:rsidRPr="007F5E72">
        <w:rPr>
          <w:i w:val="0"/>
          <w:sz w:val="22"/>
          <w:szCs w:val="22"/>
        </w:rPr>
        <w:t xml:space="preserve">                                                           </w:t>
      </w:r>
      <w:r w:rsidRPr="007F5E72">
        <w:rPr>
          <w:i w:val="0"/>
          <w:sz w:val="22"/>
          <w:szCs w:val="22"/>
        </w:rPr>
        <w:tab/>
        <w:t>e-</w:t>
      </w:r>
      <w:proofErr w:type="spellStart"/>
      <w:r w:rsidRPr="007F5E72">
        <w:rPr>
          <w:i w:val="0"/>
          <w:sz w:val="22"/>
          <w:szCs w:val="22"/>
        </w:rPr>
        <w:t>mail</w:t>
      </w:r>
      <w:proofErr w:type="spellEnd"/>
      <w:r w:rsidRPr="007F5E72">
        <w:rPr>
          <w:i w:val="0"/>
          <w:sz w:val="22"/>
          <w:szCs w:val="22"/>
        </w:rPr>
        <w:t xml:space="preserve">: </w:t>
      </w:r>
      <w:hyperlink r:id="rId11" w:history="1">
        <w:r w:rsidRPr="007F5E72">
          <w:rPr>
            <w:rStyle w:val="Hiperpovezava"/>
            <w:i w:val="0"/>
            <w:sz w:val="22"/>
            <w:szCs w:val="22"/>
          </w:rPr>
          <w:t>karel.pollak@ljubljana.si</w:t>
        </w:r>
      </w:hyperlink>
      <w:r w:rsidRPr="007F5E72">
        <w:rPr>
          <w:rStyle w:val="Hiperpovezava"/>
          <w:i w:val="0"/>
          <w:sz w:val="22"/>
          <w:szCs w:val="22"/>
        </w:rPr>
        <w:t xml:space="preserve"> </w:t>
      </w:r>
      <w:r w:rsidRPr="007F5E72">
        <w:rPr>
          <w:i w:val="0"/>
          <w:sz w:val="22"/>
          <w:szCs w:val="22"/>
        </w:rPr>
        <w:t xml:space="preserve">, </w:t>
      </w:r>
    </w:p>
    <w:p w:rsidR="00C67545" w:rsidRPr="007F5E72" w:rsidRDefault="00C67545" w:rsidP="00C67545">
      <w:pPr>
        <w:tabs>
          <w:tab w:val="left" w:pos="3544"/>
        </w:tabs>
        <w:rPr>
          <w:i w:val="0"/>
          <w:sz w:val="22"/>
          <w:szCs w:val="22"/>
        </w:rPr>
      </w:pPr>
      <w:r w:rsidRPr="007F5E72">
        <w:rPr>
          <w:i w:val="0"/>
          <w:sz w:val="22"/>
          <w:szCs w:val="22"/>
        </w:rPr>
        <w:tab/>
        <w:t>tel. št.: 041 678 682</w:t>
      </w:r>
    </w:p>
    <w:p w:rsidR="00C67545" w:rsidRPr="007F5E72" w:rsidRDefault="00C67545" w:rsidP="00C67545">
      <w:pPr>
        <w:tabs>
          <w:tab w:val="left" w:pos="3544"/>
        </w:tabs>
        <w:rPr>
          <w:i w:val="0"/>
          <w:sz w:val="22"/>
          <w:szCs w:val="22"/>
        </w:rPr>
      </w:pPr>
      <w:r w:rsidRPr="007F5E72">
        <w:rPr>
          <w:i w:val="0"/>
          <w:sz w:val="22"/>
          <w:szCs w:val="22"/>
        </w:rPr>
        <w:lastRenderedPageBreak/>
        <w:t>                                                          </w:t>
      </w:r>
      <w:r w:rsidRPr="007F5E72">
        <w:rPr>
          <w:i w:val="0"/>
          <w:sz w:val="22"/>
          <w:szCs w:val="22"/>
        </w:rPr>
        <w:tab/>
        <w:t>(ki je hkrati skrbnik te pogodbe)</w:t>
      </w:r>
    </w:p>
    <w:p w:rsidR="00C67545" w:rsidRPr="007F5E72" w:rsidRDefault="00C67545" w:rsidP="00C67545">
      <w:pPr>
        <w:tabs>
          <w:tab w:val="left" w:pos="3544"/>
        </w:tabs>
        <w:rPr>
          <w:i w:val="0"/>
          <w:sz w:val="22"/>
          <w:szCs w:val="22"/>
        </w:rPr>
      </w:pPr>
    </w:p>
    <w:p w:rsidR="00C67545" w:rsidRPr="007F5E72" w:rsidRDefault="00C67545" w:rsidP="00C67545">
      <w:pPr>
        <w:tabs>
          <w:tab w:val="left" w:pos="3544"/>
        </w:tabs>
        <w:rPr>
          <w:i w:val="0"/>
          <w:sz w:val="22"/>
          <w:szCs w:val="22"/>
        </w:rPr>
      </w:pPr>
      <w:r w:rsidRPr="007F5E72">
        <w:rPr>
          <w:i w:val="0"/>
          <w:sz w:val="22"/>
          <w:szCs w:val="22"/>
        </w:rPr>
        <w:t>Nadzornik:</w:t>
      </w:r>
      <w:r w:rsidRPr="007F5E72">
        <w:rPr>
          <w:i w:val="0"/>
          <w:sz w:val="22"/>
          <w:szCs w:val="22"/>
        </w:rPr>
        <w:tab/>
        <w:t xml:space="preserve">Imovina d.o.o. </w:t>
      </w:r>
      <w:r w:rsidRPr="007F5E72">
        <w:rPr>
          <w:i w:val="0"/>
          <w:sz w:val="22"/>
          <w:szCs w:val="22"/>
        </w:rPr>
        <w:tab/>
      </w:r>
      <w:r w:rsidRPr="007F5E72">
        <w:rPr>
          <w:i w:val="0"/>
          <w:sz w:val="22"/>
          <w:szCs w:val="22"/>
        </w:rPr>
        <w:tab/>
      </w:r>
      <w:r w:rsidRPr="007F5E72">
        <w:rPr>
          <w:i w:val="0"/>
          <w:sz w:val="22"/>
          <w:szCs w:val="22"/>
        </w:rPr>
        <w:tab/>
      </w:r>
      <w:r w:rsidRPr="007F5E72">
        <w:rPr>
          <w:i w:val="0"/>
          <w:sz w:val="22"/>
          <w:szCs w:val="22"/>
        </w:rPr>
        <w:tab/>
      </w:r>
    </w:p>
    <w:p w:rsidR="00C67545" w:rsidRPr="007F5E72" w:rsidRDefault="00C67545" w:rsidP="00C67545">
      <w:pPr>
        <w:tabs>
          <w:tab w:val="left" w:pos="3544"/>
        </w:tabs>
        <w:rPr>
          <w:i w:val="0"/>
          <w:sz w:val="22"/>
          <w:szCs w:val="22"/>
        </w:rPr>
      </w:pPr>
    </w:p>
    <w:p w:rsidR="00C67545" w:rsidRPr="007F5E72" w:rsidRDefault="00C67545" w:rsidP="00C67545">
      <w:pPr>
        <w:tabs>
          <w:tab w:val="left" w:pos="3544"/>
        </w:tabs>
        <w:rPr>
          <w:i w:val="0"/>
          <w:sz w:val="22"/>
          <w:szCs w:val="22"/>
        </w:rPr>
      </w:pPr>
      <w:r>
        <w:rPr>
          <w:i w:val="0"/>
          <w:sz w:val="22"/>
          <w:szCs w:val="22"/>
        </w:rPr>
        <w:t>Vodja</w:t>
      </w:r>
      <w:r w:rsidRPr="007F5E72">
        <w:rPr>
          <w:i w:val="0"/>
          <w:sz w:val="22"/>
          <w:szCs w:val="22"/>
        </w:rPr>
        <w:t xml:space="preserve"> nadzor</w:t>
      </w:r>
      <w:r>
        <w:rPr>
          <w:i w:val="0"/>
          <w:sz w:val="22"/>
          <w:szCs w:val="22"/>
        </w:rPr>
        <w:t>a</w:t>
      </w:r>
      <w:r w:rsidRPr="007F5E72">
        <w:rPr>
          <w:i w:val="0"/>
          <w:sz w:val="22"/>
          <w:szCs w:val="22"/>
        </w:rPr>
        <w:t>:</w:t>
      </w:r>
      <w:r w:rsidRPr="007F5E72">
        <w:rPr>
          <w:i w:val="0"/>
          <w:sz w:val="22"/>
          <w:szCs w:val="22"/>
        </w:rPr>
        <w:tab/>
        <w:t xml:space="preserve">Roman Frantar , </w:t>
      </w:r>
    </w:p>
    <w:p w:rsidR="00C67545" w:rsidRPr="007F5E72" w:rsidRDefault="00C67545" w:rsidP="00C67545">
      <w:pPr>
        <w:tabs>
          <w:tab w:val="left" w:pos="3544"/>
        </w:tabs>
        <w:rPr>
          <w:i w:val="0"/>
          <w:sz w:val="22"/>
          <w:szCs w:val="22"/>
        </w:rPr>
      </w:pPr>
      <w:r w:rsidRPr="007F5E72">
        <w:rPr>
          <w:i w:val="0"/>
          <w:sz w:val="22"/>
          <w:szCs w:val="22"/>
        </w:rPr>
        <w:t xml:space="preserve">                                           </w:t>
      </w:r>
      <w:r w:rsidRPr="007F5E72">
        <w:rPr>
          <w:i w:val="0"/>
          <w:sz w:val="22"/>
          <w:szCs w:val="22"/>
        </w:rPr>
        <w:tab/>
        <w:t>e-</w:t>
      </w:r>
      <w:proofErr w:type="spellStart"/>
      <w:r w:rsidRPr="007F5E72">
        <w:rPr>
          <w:i w:val="0"/>
          <w:sz w:val="22"/>
          <w:szCs w:val="22"/>
        </w:rPr>
        <w:t>mail</w:t>
      </w:r>
      <w:proofErr w:type="spellEnd"/>
      <w:r w:rsidRPr="007F5E72">
        <w:rPr>
          <w:i w:val="0"/>
          <w:sz w:val="22"/>
          <w:szCs w:val="22"/>
        </w:rPr>
        <w:t xml:space="preserve">: </w:t>
      </w:r>
      <w:hyperlink r:id="rId12" w:history="1">
        <w:r w:rsidRPr="007F5E72">
          <w:rPr>
            <w:rStyle w:val="Hiperpovezava"/>
            <w:i w:val="0"/>
            <w:sz w:val="22"/>
            <w:szCs w:val="22"/>
          </w:rPr>
          <w:t>roman.frantar@imovina.si</w:t>
        </w:r>
      </w:hyperlink>
      <w:r w:rsidRPr="007F5E72">
        <w:rPr>
          <w:rStyle w:val="Hiperpovezava"/>
          <w:i w:val="0"/>
          <w:sz w:val="22"/>
          <w:szCs w:val="22"/>
        </w:rPr>
        <w:t xml:space="preserve"> </w:t>
      </w:r>
      <w:r w:rsidRPr="007F5E72">
        <w:rPr>
          <w:i w:val="0"/>
          <w:sz w:val="22"/>
          <w:szCs w:val="22"/>
        </w:rPr>
        <w:t xml:space="preserve">, </w:t>
      </w:r>
    </w:p>
    <w:p w:rsidR="00C67545" w:rsidRPr="007F5E72" w:rsidRDefault="00C67545" w:rsidP="00C67545">
      <w:pPr>
        <w:tabs>
          <w:tab w:val="left" w:pos="3544"/>
        </w:tabs>
        <w:rPr>
          <w:i w:val="0"/>
          <w:sz w:val="22"/>
          <w:szCs w:val="22"/>
        </w:rPr>
      </w:pPr>
      <w:r w:rsidRPr="007F5E72">
        <w:rPr>
          <w:i w:val="0"/>
          <w:sz w:val="22"/>
          <w:szCs w:val="22"/>
        </w:rPr>
        <w:tab/>
        <w:t xml:space="preserve">tel. št. 041 634910                                 </w:t>
      </w:r>
    </w:p>
    <w:p w:rsidR="00C67545" w:rsidRPr="007F5E72" w:rsidRDefault="00C67545" w:rsidP="00C67545">
      <w:pPr>
        <w:tabs>
          <w:tab w:val="left" w:pos="3544"/>
        </w:tabs>
        <w:rPr>
          <w:i w:val="0"/>
          <w:sz w:val="22"/>
          <w:szCs w:val="22"/>
        </w:rPr>
      </w:pPr>
    </w:p>
    <w:p w:rsidR="00C67545" w:rsidRPr="007F5E72" w:rsidRDefault="00C67545" w:rsidP="00C67545">
      <w:pPr>
        <w:tabs>
          <w:tab w:val="left" w:pos="3544"/>
          <w:tab w:val="left" w:pos="3686"/>
        </w:tabs>
        <w:rPr>
          <w:i w:val="0"/>
          <w:sz w:val="22"/>
          <w:szCs w:val="22"/>
        </w:rPr>
      </w:pPr>
      <w:r w:rsidRPr="007F5E72">
        <w:rPr>
          <w:i w:val="0"/>
          <w:sz w:val="22"/>
          <w:szCs w:val="22"/>
        </w:rPr>
        <w:t>Predstavniki izvajalca:</w:t>
      </w:r>
      <w:r w:rsidRPr="007F5E72">
        <w:rPr>
          <w:i w:val="0"/>
          <w:sz w:val="22"/>
          <w:szCs w:val="22"/>
        </w:rPr>
        <w:tab/>
        <w:t>_______________</w:t>
      </w:r>
    </w:p>
    <w:p w:rsidR="00C67545" w:rsidRPr="007F5E72" w:rsidRDefault="00C67545" w:rsidP="00C67545">
      <w:pPr>
        <w:tabs>
          <w:tab w:val="left" w:pos="3544"/>
          <w:tab w:val="left" w:pos="3686"/>
        </w:tabs>
        <w:rPr>
          <w:i w:val="0"/>
          <w:sz w:val="22"/>
          <w:szCs w:val="22"/>
        </w:rPr>
      </w:pPr>
      <w:r w:rsidRPr="007F5E72">
        <w:rPr>
          <w:i w:val="0"/>
          <w:sz w:val="22"/>
          <w:szCs w:val="22"/>
        </w:rPr>
        <w:tab/>
        <w:t>e-</w:t>
      </w:r>
      <w:proofErr w:type="spellStart"/>
      <w:r w:rsidRPr="007F5E72">
        <w:rPr>
          <w:i w:val="0"/>
          <w:sz w:val="22"/>
          <w:szCs w:val="22"/>
        </w:rPr>
        <w:t>mail</w:t>
      </w:r>
      <w:proofErr w:type="spellEnd"/>
      <w:r w:rsidRPr="007F5E72">
        <w:rPr>
          <w:i w:val="0"/>
          <w:sz w:val="22"/>
          <w:szCs w:val="22"/>
        </w:rPr>
        <w:t xml:space="preserve">: </w:t>
      </w:r>
      <w:hyperlink r:id="rId13" w:history="1">
        <w:r w:rsidRPr="007F5E72">
          <w:rPr>
            <w:i w:val="0"/>
            <w:sz w:val="22"/>
            <w:szCs w:val="22"/>
          </w:rPr>
          <w:t>__________________</w:t>
        </w:r>
      </w:hyperlink>
      <w:r w:rsidRPr="007F5E72">
        <w:rPr>
          <w:i w:val="0"/>
          <w:sz w:val="22"/>
          <w:szCs w:val="22"/>
        </w:rPr>
        <w:t>, tel. št. _______________</w:t>
      </w:r>
    </w:p>
    <w:p w:rsidR="00C67545" w:rsidRPr="007F5E72" w:rsidRDefault="00C67545" w:rsidP="00C67545">
      <w:pPr>
        <w:tabs>
          <w:tab w:val="left" w:pos="3544"/>
          <w:tab w:val="left" w:pos="3686"/>
        </w:tabs>
        <w:rPr>
          <w:i w:val="0"/>
          <w:sz w:val="22"/>
          <w:szCs w:val="22"/>
        </w:rPr>
      </w:pPr>
    </w:p>
    <w:p w:rsidR="00C67545" w:rsidRPr="007F5E72" w:rsidRDefault="00C67545" w:rsidP="00C67545">
      <w:pPr>
        <w:tabs>
          <w:tab w:val="left" w:pos="3544"/>
          <w:tab w:val="left" w:pos="3686"/>
        </w:tabs>
        <w:rPr>
          <w:i w:val="0"/>
          <w:sz w:val="22"/>
          <w:szCs w:val="22"/>
        </w:rPr>
      </w:pPr>
      <w:r w:rsidRPr="007F5E72">
        <w:rPr>
          <w:i w:val="0"/>
          <w:sz w:val="22"/>
          <w:szCs w:val="22"/>
        </w:rPr>
        <w:t>Pooblaščeni predstavnik izvajalca :</w:t>
      </w:r>
      <w:r w:rsidRPr="007F5E72">
        <w:rPr>
          <w:i w:val="0"/>
          <w:sz w:val="22"/>
          <w:szCs w:val="22"/>
        </w:rPr>
        <w:tab/>
        <w:t>_______________</w:t>
      </w:r>
    </w:p>
    <w:p w:rsidR="00C67545" w:rsidRPr="007F5E72" w:rsidRDefault="00C67545" w:rsidP="00C67545">
      <w:pPr>
        <w:tabs>
          <w:tab w:val="left" w:pos="3544"/>
          <w:tab w:val="left" w:pos="3686"/>
        </w:tabs>
        <w:rPr>
          <w:i w:val="0"/>
          <w:sz w:val="22"/>
          <w:szCs w:val="22"/>
        </w:rPr>
      </w:pPr>
      <w:r w:rsidRPr="007F5E72">
        <w:rPr>
          <w:i w:val="0"/>
          <w:sz w:val="22"/>
          <w:szCs w:val="22"/>
        </w:rPr>
        <w:tab/>
        <w:t>e-</w:t>
      </w:r>
      <w:proofErr w:type="spellStart"/>
      <w:r w:rsidRPr="007F5E72">
        <w:rPr>
          <w:i w:val="0"/>
          <w:sz w:val="22"/>
          <w:szCs w:val="22"/>
        </w:rPr>
        <w:t>mail</w:t>
      </w:r>
      <w:proofErr w:type="spellEnd"/>
      <w:r w:rsidRPr="007F5E72">
        <w:rPr>
          <w:i w:val="0"/>
          <w:sz w:val="22"/>
          <w:szCs w:val="22"/>
        </w:rPr>
        <w:t>: __________________,  tel. št. ______________</w:t>
      </w:r>
    </w:p>
    <w:p w:rsidR="00C67545" w:rsidRPr="007F5E72" w:rsidRDefault="00C67545" w:rsidP="00C67545">
      <w:pPr>
        <w:tabs>
          <w:tab w:val="left" w:pos="3544"/>
          <w:tab w:val="left" w:pos="3736"/>
        </w:tabs>
        <w:rPr>
          <w:i w:val="0"/>
          <w:sz w:val="22"/>
          <w:szCs w:val="22"/>
        </w:rPr>
      </w:pPr>
      <w:r w:rsidRPr="007F5E72">
        <w:rPr>
          <w:i w:val="0"/>
          <w:sz w:val="22"/>
          <w:szCs w:val="22"/>
        </w:rPr>
        <w:tab/>
      </w:r>
    </w:p>
    <w:p w:rsidR="00C67545" w:rsidRPr="007F5E72" w:rsidRDefault="00C67545" w:rsidP="00C67545">
      <w:pPr>
        <w:tabs>
          <w:tab w:val="left" w:pos="3544"/>
          <w:tab w:val="left" w:pos="3686"/>
        </w:tabs>
        <w:rPr>
          <w:i w:val="0"/>
          <w:sz w:val="22"/>
          <w:szCs w:val="22"/>
        </w:rPr>
      </w:pPr>
      <w:r>
        <w:rPr>
          <w:i w:val="0"/>
          <w:sz w:val="22"/>
          <w:szCs w:val="22"/>
        </w:rPr>
        <w:t>V</w:t>
      </w:r>
      <w:r w:rsidRPr="007F5E72">
        <w:rPr>
          <w:i w:val="0"/>
          <w:sz w:val="22"/>
          <w:szCs w:val="22"/>
        </w:rPr>
        <w:t xml:space="preserve">odja </w:t>
      </w:r>
      <w:r>
        <w:rPr>
          <w:i w:val="0"/>
          <w:sz w:val="22"/>
          <w:szCs w:val="22"/>
        </w:rPr>
        <w:t>gradnje</w:t>
      </w:r>
      <w:r w:rsidRPr="007F5E72">
        <w:rPr>
          <w:i w:val="0"/>
          <w:sz w:val="22"/>
          <w:szCs w:val="22"/>
        </w:rPr>
        <w:t>:</w:t>
      </w:r>
      <w:r w:rsidRPr="007F5E72">
        <w:rPr>
          <w:i w:val="0"/>
          <w:sz w:val="22"/>
          <w:szCs w:val="22"/>
        </w:rPr>
        <w:tab/>
        <w:t>_____________</w:t>
      </w:r>
    </w:p>
    <w:p w:rsidR="00C67545" w:rsidRPr="007F5E72" w:rsidRDefault="00C67545" w:rsidP="00C67545">
      <w:pPr>
        <w:tabs>
          <w:tab w:val="left" w:pos="3544"/>
          <w:tab w:val="left" w:pos="3686"/>
        </w:tabs>
        <w:rPr>
          <w:i w:val="0"/>
          <w:sz w:val="22"/>
          <w:szCs w:val="22"/>
        </w:rPr>
      </w:pPr>
      <w:r w:rsidRPr="007F5E72">
        <w:rPr>
          <w:i w:val="0"/>
          <w:sz w:val="22"/>
          <w:szCs w:val="22"/>
        </w:rPr>
        <w:tab/>
        <w:t>e-</w:t>
      </w:r>
      <w:proofErr w:type="spellStart"/>
      <w:r w:rsidRPr="007F5E72">
        <w:rPr>
          <w:i w:val="0"/>
          <w:sz w:val="22"/>
          <w:szCs w:val="22"/>
        </w:rPr>
        <w:t>mail</w:t>
      </w:r>
      <w:proofErr w:type="spellEnd"/>
      <w:r w:rsidRPr="007F5E72">
        <w:rPr>
          <w:i w:val="0"/>
          <w:sz w:val="22"/>
          <w:szCs w:val="22"/>
        </w:rPr>
        <w:t>: ______________,  tel. št. ______________</w:t>
      </w:r>
    </w:p>
    <w:p w:rsidR="00C67545" w:rsidRPr="007F5E72" w:rsidRDefault="00C67545" w:rsidP="00C67545">
      <w:pPr>
        <w:jc w:val="both"/>
        <w:rPr>
          <w:i w:val="0"/>
          <w:sz w:val="22"/>
          <w:szCs w:val="22"/>
        </w:rPr>
      </w:pPr>
    </w:p>
    <w:p w:rsidR="00C67545" w:rsidRPr="007F5E72" w:rsidRDefault="00C67545" w:rsidP="00C67545">
      <w:pPr>
        <w:jc w:val="both"/>
        <w:rPr>
          <w:i w:val="0"/>
          <w:sz w:val="22"/>
          <w:szCs w:val="22"/>
        </w:rPr>
      </w:pPr>
    </w:p>
    <w:p w:rsidR="00C67545" w:rsidRPr="007F5E72" w:rsidRDefault="00C67545" w:rsidP="00C67545">
      <w:pPr>
        <w:jc w:val="both"/>
        <w:rPr>
          <w:i w:val="0"/>
          <w:sz w:val="22"/>
          <w:szCs w:val="22"/>
        </w:rPr>
      </w:pPr>
      <w:r w:rsidRPr="007F5E72">
        <w:rPr>
          <w:i w:val="0"/>
          <w:sz w:val="22"/>
          <w:szCs w:val="22"/>
        </w:rPr>
        <w:t xml:space="preserve">Pogodbene stranke soglašajo in pooblaščajo MOL, da bo v vseh primerih, ko so s to pogodbo določene pravice in obveznosti naročnikov, nastopal v njihovem imenu MOL, razen, ko je posebej določeno, da gre za lastnike objekta, ter za finančne obveznosti (izstavitev in plačilo situacij, obračun pogodbene kazni, uveljavljanje škode).  </w:t>
      </w:r>
    </w:p>
    <w:p w:rsidR="00C67545" w:rsidRPr="007F5E72" w:rsidRDefault="00C67545" w:rsidP="00C67545">
      <w:pPr>
        <w:rPr>
          <w:i w:val="0"/>
          <w:sz w:val="22"/>
          <w:szCs w:val="22"/>
        </w:rPr>
      </w:pPr>
    </w:p>
    <w:p w:rsidR="00C67545" w:rsidRPr="00231FB5" w:rsidRDefault="00C67545" w:rsidP="00C67545">
      <w:pPr>
        <w:jc w:val="center"/>
        <w:rPr>
          <w:i w:val="0"/>
          <w:sz w:val="22"/>
          <w:szCs w:val="22"/>
        </w:rPr>
      </w:pPr>
      <w:r>
        <w:rPr>
          <w:i w:val="0"/>
          <w:sz w:val="22"/>
          <w:szCs w:val="22"/>
        </w:rPr>
        <w:t xml:space="preserve">20. </w:t>
      </w:r>
      <w:r w:rsidRPr="00231FB5">
        <w:rPr>
          <w:i w:val="0"/>
          <w:sz w:val="22"/>
          <w:szCs w:val="22"/>
        </w:rPr>
        <w:t>člen</w:t>
      </w:r>
    </w:p>
    <w:p w:rsidR="00C67545" w:rsidRPr="007F5E72" w:rsidRDefault="00C67545" w:rsidP="00C67545">
      <w:pPr>
        <w:rPr>
          <w:i w:val="0"/>
          <w:sz w:val="22"/>
          <w:szCs w:val="22"/>
        </w:rPr>
      </w:pPr>
    </w:p>
    <w:p w:rsidR="00C67545" w:rsidRPr="007F5E72" w:rsidRDefault="00C67545" w:rsidP="00C67545">
      <w:pPr>
        <w:jc w:val="both"/>
        <w:rPr>
          <w:i w:val="0"/>
          <w:sz w:val="22"/>
          <w:szCs w:val="22"/>
        </w:rPr>
      </w:pPr>
      <w:r w:rsidRPr="007F5E72">
        <w:rPr>
          <w:i w:val="0"/>
          <w:sz w:val="22"/>
          <w:szCs w:val="22"/>
        </w:rPr>
        <w:t xml:space="preserve">Izvajalec mora omogočiti izvajanje osnovnih obveznosti nadzornika, ki so redna kontrola kvalitete vseh del po pogodbi, kontrola napredovanja del po potrjenem terminskem in finančnem planu, redni pregled in podpis gradbenega dnevnika ter knjige obračunskih izmer, pregled in potrjevanje začasnih mesečnih situacij in končne situacije, sodelovanje pri prevzemu objekta – del in dokončnem obračunu. </w:t>
      </w:r>
    </w:p>
    <w:p w:rsidR="00C67545" w:rsidRPr="007F5E72" w:rsidRDefault="00C67545" w:rsidP="00C67545">
      <w:pPr>
        <w:jc w:val="both"/>
        <w:rPr>
          <w:i w:val="0"/>
          <w:sz w:val="22"/>
          <w:szCs w:val="22"/>
        </w:rPr>
      </w:pPr>
    </w:p>
    <w:p w:rsidR="00C67545" w:rsidRPr="007F5E72" w:rsidRDefault="00C67545" w:rsidP="00C67545">
      <w:pPr>
        <w:jc w:val="both"/>
        <w:rPr>
          <w:i w:val="0"/>
          <w:sz w:val="22"/>
          <w:szCs w:val="22"/>
        </w:rPr>
      </w:pPr>
      <w:r w:rsidRPr="007F5E72">
        <w:rPr>
          <w:i w:val="0"/>
          <w:sz w:val="22"/>
          <w:szCs w:val="22"/>
        </w:rPr>
        <w:t>V primeru nesoglasja med nadzornikom in izvajalcem na gradbišču, je za reševanje nesoglasja pooblaščen pooblaščeni predstavnik naročnikov.</w:t>
      </w:r>
    </w:p>
    <w:p w:rsidR="00C67545" w:rsidRPr="007F5E72" w:rsidRDefault="00C67545" w:rsidP="00C67545">
      <w:pPr>
        <w:jc w:val="both"/>
        <w:rPr>
          <w:i w:val="0"/>
          <w:sz w:val="22"/>
          <w:szCs w:val="22"/>
        </w:rPr>
      </w:pPr>
    </w:p>
    <w:p w:rsidR="00C67545" w:rsidRPr="007F5E72" w:rsidRDefault="00C67545" w:rsidP="00C67545">
      <w:pPr>
        <w:jc w:val="both"/>
        <w:rPr>
          <w:i w:val="0"/>
          <w:sz w:val="22"/>
          <w:szCs w:val="22"/>
        </w:rPr>
      </w:pPr>
      <w:r>
        <w:rPr>
          <w:i w:val="0"/>
          <w:sz w:val="22"/>
          <w:szCs w:val="22"/>
        </w:rPr>
        <w:t>V</w:t>
      </w:r>
      <w:r w:rsidRPr="007F5E72">
        <w:rPr>
          <w:i w:val="0"/>
          <w:sz w:val="22"/>
          <w:szCs w:val="22"/>
        </w:rPr>
        <w:t xml:space="preserve">odja </w:t>
      </w:r>
      <w:r>
        <w:rPr>
          <w:i w:val="0"/>
          <w:sz w:val="22"/>
          <w:szCs w:val="22"/>
        </w:rPr>
        <w:t>gradnje</w:t>
      </w:r>
      <w:r w:rsidRPr="007F5E72">
        <w:rPr>
          <w:i w:val="0"/>
          <w:sz w:val="22"/>
          <w:szCs w:val="22"/>
        </w:rPr>
        <w:t xml:space="preserve"> je dolžan skrbeti za tehnično pravilno in kakovostno izvedbo del, zagotavljati dogovorjene roke in usklajenost posameznih faz dela skladno s to pogodbo.</w:t>
      </w:r>
    </w:p>
    <w:p w:rsidR="00C67545" w:rsidRPr="007F5E72" w:rsidRDefault="00C67545" w:rsidP="00C67545">
      <w:pPr>
        <w:jc w:val="both"/>
        <w:rPr>
          <w:i w:val="0"/>
          <w:sz w:val="22"/>
          <w:szCs w:val="22"/>
        </w:rPr>
      </w:pPr>
    </w:p>
    <w:p w:rsidR="00C67545" w:rsidRPr="007F5E72" w:rsidRDefault="00C67545" w:rsidP="00C67545">
      <w:pPr>
        <w:jc w:val="both"/>
        <w:rPr>
          <w:i w:val="0"/>
          <w:sz w:val="22"/>
          <w:szCs w:val="22"/>
        </w:rPr>
      </w:pPr>
      <w:r w:rsidRPr="007F5E72">
        <w:rPr>
          <w:i w:val="0"/>
          <w:sz w:val="22"/>
          <w:szCs w:val="22"/>
        </w:rPr>
        <w:t>Pogodbene stranke imajo v primeru objektivnih razlogov pravico zamenjati predstavnike, navedene v 1</w:t>
      </w:r>
      <w:r>
        <w:rPr>
          <w:i w:val="0"/>
          <w:sz w:val="22"/>
          <w:szCs w:val="22"/>
        </w:rPr>
        <w:t>9</w:t>
      </w:r>
      <w:r w:rsidRPr="007F5E72">
        <w:rPr>
          <w:i w:val="0"/>
          <w:sz w:val="22"/>
          <w:szCs w:val="22"/>
        </w:rPr>
        <w:t>. členu te pogodbe. O spremembi se morajo pisno obvestiti</w:t>
      </w:r>
      <w:r>
        <w:rPr>
          <w:i w:val="0"/>
          <w:sz w:val="22"/>
          <w:szCs w:val="22"/>
        </w:rPr>
        <w:t xml:space="preserve">, zamenjavo vodje </w:t>
      </w:r>
      <w:r w:rsidRPr="00530D93">
        <w:rPr>
          <w:i w:val="0"/>
          <w:sz w:val="22"/>
          <w:szCs w:val="22"/>
        </w:rPr>
        <w:t>gradnje pa pogodben</w:t>
      </w:r>
      <w:r>
        <w:rPr>
          <w:i w:val="0"/>
          <w:sz w:val="22"/>
          <w:szCs w:val="22"/>
        </w:rPr>
        <w:t>e</w:t>
      </w:r>
      <w:r w:rsidRPr="00530D93">
        <w:rPr>
          <w:i w:val="0"/>
          <w:sz w:val="22"/>
          <w:szCs w:val="22"/>
        </w:rPr>
        <w:t xml:space="preserve"> st</w:t>
      </w:r>
      <w:r>
        <w:rPr>
          <w:i w:val="0"/>
          <w:sz w:val="22"/>
          <w:szCs w:val="22"/>
        </w:rPr>
        <w:t>ranke uredijo z aneksom.</w:t>
      </w:r>
      <w:r w:rsidRPr="007F5E72">
        <w:rPr>
          <w:i w:val="0"/>
          <w:sz w:val="22"/>
          <w:szCs w:val="22"/>
        </w:rPr>
        <w:t>.</w:t>
      </w:r>
    </w:p>
    <w:p w:rsidR="00C67545" w:rsidRPr="007F5E72" w:rsidRDefault="00C67545" w:rsidP="00C67545">
      <w:pPr>
        <w:jc w:val="both"/>
        <w:rPr>
          <w:i w:val="0"/>
          <w:sz w:val="22"/>
          <w:szCs w:val="22"/>
        </w:rPr>
      </w:pPr>
    </w:p>
    <w:p w:rsidR="00C67545" w:rsidRPr="007F5E72" w:rsidRDefault="00C67545" w:rsidP="00C67545">
      <w:pPr>
        <w:jc w:val="both"/>
        <w:rPr>
          <w:i w:val="0"/>
          <w:sz w:val="22"/>
          <w:szCs w:val="22"/>
        </w:rPr>
      </w:pPr>
    </w:p>
    <w:p w:rsidR="00C67545" w:rsidRPr="007F5E72" w:rsidRDefault="00C67545" w:rsidP="00541049">
      <w:pPr>
        <w:pStyle w:val="Naslov7"/>
        <w:keepNext/>
        <w:numPr>
          <w:ilvl w:val="0"/>
          <w:numId w:val="22"/>
        </w:numPr>
        <w:tabs>
          <w:tab w:val="clear" w:pos="1997"/>
          <w:tab w:val="num" w:pos="851"/>
        </w:tabs>
        <w:spacing w:before="0" w:after="0"/>
        <w:ind w:left="0" w:firstLine="0"/>
        <w:rPr>
          <w:i w:val="0"/>
          <w:sz w:val="22"/>
          <w:szCs w:val="22"/>
        </w:rPr>
      </w:pPr>
      <w:r w:rsidRPr="007F5E72">
        <w:rPr>
          <w:i w:val="0"/>
          <w:sz w:val="22"/>
          <w:szCs w:val="22"/>
        </w:rPr>
        <w:t xml:space="preserve"> PROTIKORUPCIJSKA KLAVZULA IN KRŠITEV DELOVNE, OKOLJSKE IN SOCIALNE ZAKONODAJE </w:t>
      </w:r>
    </w:p>
    <w:p w:rsidR="00C67545" w:rsidRPr="007F5E72" w:rsidRDefault="00C67545" w:rsidP="00C67545">
      <w:pPr>
        <w:rPr>
          <w:i w:val="0"/>
          <w:sz w:val="22"/>
          <w:szCs w:val="22"/>
        </w:rPr>
      </w:pPr>
    </w:p>
    <w:p w:rsidR="00C67545" w:rsidRPr="00231FB5" w:rsidRDefault="00C67545" w:rsidP="00C67545">
      <w:pPr>
        <w:jc w:val="center"/>
        <w:rPr>
          <w:i w:val="0"/>
          <w:sz w:val="22"/>
          <w:szCs w:val="22"/>
        </w:rPr>
      </w:pPr>
      <w:r>
        <w:rPr>
          <w:i w:val="0"/>
          <w:sz w:val="22"/>
          <w:szCs w:val="22"/>
        </w:rPr>
        <w:t xml:space="preserve">21. </w:t>
      </w:r>
      <w:r w:rsidRPr="00231FB5">
        <w:rPr>
          <w:i w:val="0"/>
          <w:sz w:val="22"/>
          <w:szCs w:val="22"/>
        </w:rPr>
        <w:t>člen</w:t>
      </w:r>
    </w:p>
    <w:p w:rsidR="00C67545" w:rsidRPr="007F5E72" w:rsidRDefault="00C67545" w:rsidP="00C67545">
      <w:pPr>
        <w:jc w:val="center"/>
        <w:rPr>
          <w:i w:val="0"/>
          <w:sz w:val="22"/>
          <w:szCs w:val="22"/>
        </w:rPr>
      </w:pPr>
    </w:p>
    <w:p w:rsidR="00C67545" w:rsidRPr="007F5E72" w:rsidRDefault="00C67545" w:rsidP="00C67545">
      <w:pPr>
        <w:jc w:val="both"/>
        <w:rPr>
          <w:i w:val="0"/>
          <w:sz w:val="22"/>
          <w:szCs w:val="22"/>
        </w:rPr>
      </w:pPr>
      <w:r w:rsidRPr="007F5E72">
        <w:rPr>
          <w:i w:val="0"/>
          <w:sz w:val="22"/>
          <w:szCs w:val="22"/>
        </w:rPr>
        <w:t>V primeru, da je pri izvedbi javnega naročila za izbor izvajalca po tej pogodbi ali pri izvajanju te pogodbe kdo v imenu ali na račun izvajalca, predstavniku, zastopniku ali posredniku MOL, javnemu uslužbencu mestne uprave ali funkcionarju MOL, obljubil, ponudil ali dal kakšno nedovoljeno korist za pridobitev tega posla ali za sklenitev tega posla pod ugodnejšimi pogoji ali za opustitev dolžnega nadzora nad izvajanjem pogodbenih obveznosti ali za drugo ravnanje ali opustitev, s katerim je MOL povzročena škoda ali je omogočena pridobitev nedovoljene koristi predstavniku, zastopniku ali posredniku MOL, javnemu uslužbencu mestne uprave ali funkcionarju MOL, izvajalcu ali njegovemu predstavniku, zastopniku, posredniku, je ta pogodba nična.</w:t>
      </w:r>
    </w:p>
    <w:p w:rsidR="00C67545" w:rsidRPr="007F5E72" w:rsidRDefault="00C67545" w:rsidP="00C67545">
      <w:pPr>
        <w:jc w:val="both"/>
        <w:rPr>
          <w:i w:val="0"/>
          <w:sz w:val="22"/>
          <w:szCs w:val="22"/>
        </w:rPr>
      </w:pPr>
    </w:p>
    <w:p w:rsidR="00C67545" w:rsidRPr="007F5E72" w:rsidRDefault="00C67545" w:rsidP="00C67545">
      <w:pPr>
        <w:jc w:val="both"/>
        <w:rPr>
          <w:i w:val="0"/>
          <w:sz w:val="22"/>
          <w:szCs w:val="22"/>
        </w:rPr>
      </w:pPr>
      <w:r w:rsidRPr="007F5E72">
        <w:rPr>
          <w:i w:val="0"/>
          <w:sz w:val="22"/>
          <w:szCs w:val="22"/>
        </w:rPr>
        <w:t>MOL bo na podlagi svojih ugotovitev o domnevnem obstoju dejanskega stanja iz prvega odstavka tega člena ali obvestila Komisije za preprečevanje korupcije ali drugih organov glede njegovega domnevnega nastanka, pričel z ugotavljanjem pogojev ničnosti te pogodbe oziroma z drugimi ukrepi v skladu s predpisi Republike Slovenije.</w:t>
      </w:r>
    </w:p>
    <w:p w:rsidR="00C67545" w:rsidRPr="007F5E72" w:rsidRDefault="00C67545" w:rsidP="00C67545">
      <w:pPr>
        <w:jc w:val="both"/>
        <w:rPr>
          <w:i w:val="0"/>
          <w:sz w:val="22"/>
          <w:szCs w:val="22"/>
        </w:rPr>
      </w:pPr>
    </w:p>
    <w:p w:rsidR="00C67545" w:rsidRPr="00231FB5" w:rsidRDefault="00C67545" w:rsidP="00C67545">
      <w:pPr>
        <w:jc w:val="center"/>
        <w:rPr>
          <w:i w:val="0"/>
          <w:sz w:val="22"/>
          <w:szCs w:val="22"/>
        </w:rPr>
      </w:pPr>
      <w:r>
        <w:rPr>
          <w:i w:val="0"/>
          <w:sz w:val="22"/>
          <w:szCs w:val="22"/>
        </w:rPr>
        <w:t xml:space="preserve">22. </w:t>
      </w:r>
      <w:r w:rsidRPr="00231FB5">
        <w:rPr>
          <w:i w:val="0"/>
          <w:sz w:val="22"/>
          <w:szCs w:val="22"/>
        </w:rPr>
        <w:t>člen</w:t>
      </w:r>
    </w:p>
    <w:p w:rsidR="00C67545" w:rsidRPr="007F5E72" w:rsidRDefault="00C67545" w:rsidP="00C67545">
      <w:pPr>
        <w:jc w:val="both"/>
        <w:rPr>
          <w:i w:val="0"/>
          <w:sz w:val="22"/>
          <w:szCs w:val="22"/>
        </w:rPr>
      </w:pPr>
    </w:p>
    <w:p w:rsidR="00C67545" w:rsidRPr="00432B1E" w:rsidRDefault="00C67545" w:rsidP="00C67545">
      <w:pPr>
        <w:jc w:val="both"/>
        <w:rPr>
          <w:iCs/>
          <w:sz w:val="22"/>
          <w:szCs w:val="22"/>
        </w:rPr>
      </w:pPr>
      <w:r w:rsidRPr="00432B1E">
        <w:rPr>
          <w:i w:val="0"/>
          <w:iCs/>
          <w:sz w:val="22"/>
          <w:szCs w:val="22"/>
        </w:rPr>
        <w:t>Ta pogodba je skladno s 67. členom ZJN-3 sklenjena pod razveznim pogojem, ki se uresniči v primeru izpolnitve ene od naslednjih okoliščin:</w:t>
      </w:r>
    </w:p>
    <w:p w:rsidR="00C67545" w:rsidRPr="00432B1E" w:rsidRDefault="00C67545" w:rsidP="00541049">
      <w:pPr>
        <w:numPr>
          <w:ilvl w:val="0"/>
          <w:numId w:val="34"/>
        </w:numPr>
        <w:jc w:val="both"/>
        <w:rPr>
          <w:sz w:val="22"/>
          <w:szCs w:val="22"/>
        </w:rPr>
      </w:pPr>
      <w:r w:rsidRPr="00432B1E">
        <w:rPr>
          <w:i w:val="0"/>
          <w:sz w:val="22"/>
          <w:szCs w:val="22"/>
        </w:rPr>
        <w:t>če bo</w:t>
      </w:r>
      <w:r>
        <w:rPr>
          <w:i w:val="0"/>
          <w:sz w:val="22"/>
          <w:szCs w:val="22"/>
        </w:rPr>
        <w:t>do</w:t>
      </w:r>
      <w:r w:rsidRPr="00432B1E">
        <w:rPr>
          <w:i w:val="0"/>
          <w:sz w:val="22"/>
          <w:szCs w:val="22"/>
        </w:rPr>
        <w:t xml:space="preserve"> naročnik</w:t>
      </w:r>
      <w:r>
        <w:rPr>
          <w:i w:val="0"/>
          <w:sz w:val="22"/>
          <w:szCs w:val="22"/>
        </w:rPr>
        <w:t>i</w:t>
      </w:r>
      <w:r w:rsidRPr="00432B1E">
        <w:rPr>
          <w:i w:val="0"/>
          <w:sz w:val="22"/>
          <w:szCs w:val="22"/>
        </w:rPr>
        <w:t xml:space="preserve"> seznanjen</w:t>
      </w:r>
      <w:r>
        <w:rPr>
          <w:i w:val="0"/>
          <w:sz w:val="22"/>
          <w:szCs w:val="22"/>
        </w:rPr>
        <w:t>i</w:t>
      </w:r>
      <w:r w:rsidRPr="00432B1E">
        <w:rPr>
          <w:i w:val="0"/>
          <w:sz w:val="22"/>
          <w:szCs w:val="22"/>
        </w:rPr>
        <w:t xml:space="preserve">, da je sodišče s pravnomočno odločitvijo ugotovilo kršitev obveznosti iz delovne, okoljske ali socialne zakonodaje s strani izvajalca ali podizvajalca ali </w:t>
      </w:r>
    </w:p>
    <w:p w:rsidR="00C67545" w:rsidRPr="00432B1E" w:rsidRDefault="00C67545" w:rsidP="00541049">
      <w:pPr>
        <w:numPr>
          <w:ilvl w:val="0"/>
          <w:numId w:val="34"/>
        </w:numPr>
        <w:jc w:val="both"/>
        <w:rPr>
          <w:sz w:val="22"/>
          <w:szCs w:val="22"/>
        </w:rPr>
      </w:pPr>
      <w:r w:rsidRPr="00432B1E">
        <w:rPr>
          <w:i w:val="0"/>
          <w:sz w:val="22"/>
          <w:szCs w:val="22"/>
        </w:rPr>
        <w:t>če bo</w:t>
      </w:r>
      <w:r>
        <w:rPr>
          <w:i w:val="0"/>
          <w:sz w:val="22"/>
          <w:szCs w:val="22"/>
        </w:rPr>
        <w:t>do</w:t>
      </w:r>
      <w:r w:rsidRPr="00432B1E">
        <w:rPr>
          <w:i w:val="0"/>
          <w:sz w:val="22"/>
          <w:szCs w:val="22"/>
        </w:rPr>
        <w:t xml:space="preserve"> naročnik</w:t>
      </w:r>
      <w:r>
        <w:rPr>
          <w:i w:val="0"/>
          <w:sz w:val="22"/>
          <w:szCs w:val="22"/>
        </w:rPr>
        <w:t xml:space="preserve">i </w:t>
      </w:r>
      <w:r w:rsidRPr="00432B1E">
        <w:rPr>
          <w:i w:val="0"/>
          <w:sz w:val="22"/>
          <w:szCs w:val="22"/>
        </w:rPr>
        <w:t>seznanjen</w:t>
      </w:r>
      <w:r>
        <w:rPr>
          <w:i w:val="0"/>
          <w:sz w:val="22"/>
          <w:szCs w:val="22"/>
        </w:rPr>
        <w:t>i</w:t>
      </w:r>
      <w:r w:rsidRPr="00432B1E">
        <w:rPr>
          <w:i w:val="0"/>
          <w:sz w:val="22"/>
          <w:szCs w:val="22"/>
        </w:rPr>
        <w:t>, da je pristojni državni organ pri izvajalcu ali podizvajalcu v času izvajanja pogodbe ugotovil najmanj dve kršitvi v zvezi s:</w:t>
      </w:r>
    </w:p>
    <w:p w:rsidR="00C67545" w:rsidRPr="00432B1E" w:rsidRDefault="00C67545" w:rsidP="00541049">
      <w:pPr>
        <w:numPr>
          <w:ilvl w:val="0"/>
          <w:numId w:val="35"/>
        </w:numPr>
        <w:jc w:val="both"/>
        <w:rPr>
          <w:sz w:val="22"/>
          <w:szCs w:val="22"/>
        </w:rPr>
      </w:pPr>
      <w:r w:rsidRPr="00432B1E">
        <w:rPr>
          <w:i w:val="0"/>
          <w:sz w:val="22"/>
          <w:szCs w:val="22"/>
        </w:rPr>
        <w:t xml:space="preserve">plačilom za delo, </w:t>
      </w:r>
    </w:p>
    <w:p w:rsidR="00C67545" w:rsidRPr="00432B1E" w:rsidRDefault="00C67545" w:rsidP="00541049">
      <w:pPr>
        <w:numPr>
          <w:ilvl w:val="0"/>
          <w:numId w:val="35"/>
        </w:numPr>
        <w:jc w:val="both"/>
        <w:rPr>
          <w:sz w:val="22"/>
          <w:szCs w:val="22"/>
        </w:rPr>
      </w:pPr>
      <w:r w:rsidRPr="00432B1E">
        <w:rPr>
          <w:i w:val="0"/>
          <w:sz w:val="22"/>
          <w:szCs w:val="22"/>
        </w:rPr>
        <w:t xml:space="preserve">delovnim časom, </w:t>
      </w:r>
    </w:p>
    <w:p w:rsidR="00C67545" w:rsidRPr="00432B1E" w:rsidRDefault="00C67545" w:rsidP="00541049">
      <w:pPr>
        <w:numPr>
          <w:ilvl w:val="0"/>
          <w:numId w:val="35"/>
        </w:numPr>
        <w:jc w:val="both"/>
        <w:rPr>
          <w:sz w:val="22"/>
          <w:szCs w:val="22"/>
        </w:rPr>
      </w:pPr>
      <w:r w:rsidRPr="00432B1E">
        <w:rPr>
          <w:i w:val="0"/>
          <w:sz w:val="22"/>
          <w:szCs w:val="22"/>
        </w:rPr>
        <w:t xml:space="preserve">počitki, </w:t>
      </w:r>
    </w:p>
    <w:p w:rsidR="00C67545" w:rsidRPr="00432B1E" w:rsidRDefault="00C67545" w:rsidP="00541049">
      <w:pPr>
        <w:numPr>
          <w:ilvl w:val="0"/>
          <w:numId w:val="35"/>
        </w:numPr>
        <w:jc w:val="both"/>
        <w:rPr>
          <w:sz w:val="22"/>
          <w:szCs w:val="22"/>
        </w:rPr>
      </w:pPr>
      <w:r w:rsidRPr="00432B1E">
        <w:rPr>
          <w:i w:val="0"/>
          <w:sz w:val="22"/>
          <w:szCs w:val="22"/>
        </w:rPr>
        <w:t xml:space="preserve">opravljanjem dela na podlagi pogodb civilnega prava kljub obstoju elementov delovnega razmerja ali v zvezi z zaposlovanjem na črno </w:t>
      </w:r>
    </w:p>
    <w:p w:rsidR="00C67545" w:rsidRPr="00432B1E" w:rsidRDefault="00C67545" w:rsidP="00C67545">
      <w:pPr>
        <w:jc w:val="both"/>
        <w:rPr>
          <w:iCs/>
          <w:sz w:val="22"/>
          <w:szCs w:val="22"/>
        </w:rPr>
      </w:pPr>
      <w:r w:rsidRPr="00432B1E">
        <w:rPr>
          <w:i w:val="0"/>
          <w:iCs/>
          <w:sz w:val="22"/>
          <w:szCs w:val="22"/>
        </w:rPr>
        <w:t xml:space="preserve">in za kateri mu je bila s pravnomočno odločitvijo ali več pravnomočnimi odločitvami izrečena globa za prekršek, in pod pogojem, da je od seznanitve s kršitvijo in do izteka veljavnosti pogodbe še najmanj 6 (šest) mesecev oziroma če </w:t>
      </w:r>
      <w:r>
        <w:rPr>
          <w:i w:val="0"/>
          <w:sz w:val="22"/>
          <w:szCs w:val="22"/>
        </w:rPr>
        <w:t>izvajalec</w:t>
      </w:r>
      <w:r w:rsidRPr="00432B1E">
        <w:rPr>
          <w:i w:val="0"/>
          <w:sz w:val="22"/>
          <w:szCs w:val="22"/>
        </w:rPr>
        <w:t xml:space="preserve"> </w:t>
      </w:r>
      <w:r w:rsidRPr="00432B1E">
        <w:rPr>
          <w:i w:val="0"/>
          <w:iCs/>
          <w:sz w:val="22"/>
          <w:szCs w:val="22"/>
        </w:rPr>
        <w:t xml:space="preserve">nastopa s podizvajalcem pa tudi, če zaradi ugotovljene kršitve pri podizvajalcu </w:t>
      </w:r>
      <w:r>
        <w:rPr>
          <w:i w:val="0"/>
          <w:sz w:val="22"/>
          <w:szCs w:val="22"/>
        </w:rPr>
        <w:t>izvajalec</w:t>
      </w:r>
      <w:r w:rsidRPr="00432B1E">
        <w:rPr>
          <w:i w:val="0"/>
          <w:sz w:val="22"/>
          <w:szCs w:val="22"/>
        </w:rPr>
        <w:t xml:space="preserve"> </w:t>
      </w:r>
      <w:r w:rsidRPr="00432B1E">
        <w:rPr>
          <w:i w:val="0"/>
          <w:iCs/>
          <w:sz w:val="22"/>
          <w:szCs w:val="22"/>
        </w:rPr>
        <w:t xml:space="preserve">ne nadomesti ali zamenja tega podizvajalca v skladu s 94. členom ZJN-3 in določili te pogodbe v roku 30 (trideset) dni od seznanitve s kršitvijo. </w:t>
      </w:r>
    </w:p>
    <w:p w:rsidR="00C67545" w:rsidRPr="00432B1E" w:rsidRDefault="00C67545" w:rsidP="00C67545">
      <w:pPr>
        <w:jc w:val="both"/>
        <w:rPr>
          <w:iCs/>
          <w:sz w:val="22"/>
          <w:szCs w:val="22"/>
        </w:rPr>
      </w:pPr>
    </w:p>
    <w:p w:rsidR="00C67545" w:rsidRPr="00432B1E" w:rsidRDefault="00C67545" w:rsidP="00C67545">
      <w:pPr>
        <w:jc w:val="both"/>
        <w:rPr>
          <w:iCs/>
          <w:sz w:val="22"/>
          <w:szCs w:val="22"/>
        </w:rPr>
      </w:pPr>
      <w:r w:rsidRPr="00432B1E">
        <w:rPr>
          <w:i w:val="0"/>
          <w:iCs/>
          <w:sz w:val="22"/>
          <w:szCs w:val="22"/>
        </w:rPr>
        <w:t>V primeru izpolnitve okoliščine in pogojev iz prejšnjega odstavka se šteje, da je pogodba razvezana z dnem sklenitve nove pogodbe o izvedbi javnega naročila za predmetno naročilo. O datumu sklenitve nove pogodbe bo</w:t>
      </w:r>
      <w:r>
        <w:rPr>
          <w:i w:val="0"/>
          <w:iCs/>
          <w:sz w:val="22"/>
          <w:szCs w:val="22"/>
        </w:rPr>
        <w:t>do</w:t>
      </w:r>
      <w:r w:rsidRPr="00432B1E">
        <w:rPr>
          <w:i w:val="0"/>
          <w:iCs/>
          <w:sz w:val="22"/>
          <w:szCs w:val="22"/>
        </w:rPr>
        <w:t xml:space="preserve"> naročnik</w:t>
      </w:r>
      <w:r>
        <w:rPr>
          <w:i w:val="0"/>
          <w:iCs/>
          <w:sz w:val="22"/>
          <w:szCs w:val="22"/>
        </w:rPr>
        <w:t>i</w:t>
      </w:r>
      <w:r w:rsidRPr="00432B1E">
        <w:rPr>
          <w:i w:val="0"/>
          <w:iCs/>
          <w:sz w:val="22"/>
          <w:szCs w:val="22"/>
        </w:rPr>
        <w:t xml:space="preserve"> obvestil</w:t>
      </w:r>
      <w:r>
        <w:rPr>
          <w:i w:val="0"/>
          <w:iCs/>
          <w:sz w:val="22"/>
          <w:szCs w:val="22"/>
        </w:rPr>
        <w:t>i</w:t>
      </w:r>
      <w:r w:rsidRPr="00432B1E">
        <w:rPr>
          <w:i w:val="0"/>
          <w:iCs/>
          <w:sz w:val="22"/>
          <w:szCs w:val="22"/>
        </w:rPr>
        <w:t xml:space="preserve"> izvajalca.</w:t>
      </w:r>
    </w:p>
    <w:p w:rsidR="00C67545" w:rsidRPr="00432B1E" w:rsidRDefault="00C67545" w:rsidP="00C67545">
      <w:pPr>
        <w:jc w:val="both"/>
        <w:rPr>
          <w:iCs/>
          <w:sz w:val="22"/>
          <w:szCs w:val="22"/>
        </w:rPr>
      </w:pPr>
    </w:p>
    <w:p w:rsidR="00C67545" w:rsidRPr="00432B1E" w:rsidRDefault="00C67545" w:rsidP="00C67545">
      <w:pPr>
        <w:jc w:val="both"/>
        <w:rPr>
          <w:i w:val="0"/>
          <w:sz w:val="22"/>
          <w:szCs w:val="22"/>
        </w:rPr>
      </w:pPr>
      <w:r w:rsidRPr="00432B1E">
        <w:rPr>
          <w:i w:val="0"/>
          <w:iCs/>
          <w:sz w:val="22"/>
          <w:szCs w:val="22"/>
        </w:rPr>
        <w:t>Če naročnik</w:t>
      </w:r>
      <w:r>
        <w:rPr>
          <w:i w:val="0"/>
          <w:iCs/>
          <w:sz w:val="22"/>
          <w:szCs w:val="22"/>
        </w:rPr>
        <w:t>i</w:t>
      </w:r>
      <w:r w:rsidRPr="00432B1E">
        <w:rPr>
          <w:i w:val="0"/>
          <w:iCs/>
          <w:sz w:val="22"/>
          <w:szCs w:val="22"/>
        </w:rPr>
        <w:t xml:space="preserve"> v roku 30 (tridesetih) dni od seznanitve s kršitvijo ne začne</w:t>
      </w:r>
      <w:r>
        <w:rPr>
          <w:i w:val="0"/>
          <w:iCs/>
          <w:sz w:val="22"/>
          <w:szCs w:val="22"/>
        </w:rPr>
        <w:t>jo</w:t>
      </w:r>
      <w:r w:rsidRPr="00432B1E">
        <w:rPr>
          <w:i w:val="0"/>
          <w:iCs/>
          <w:sz w:val="22"/>
          <w:szCs w:val="22"/>
        </w:rPr>
        <w:t xml:space="preserve"> novega postopka javnega naročila, se šteje, da je pogodba razvezana 30. (trideseti) dan od seznanitve s kršitvijo.</w:t>
      </w:r>
    </w:p>
    <w:p w:rsidR="00C67545" w:rsidRPr="007F5E72" w:rsidRDefault="00C67545" w:rsidP="00C67545">
      <w:pPr>
        <w:jc w:val="both"/>
        <w:rPr>
          <w:i w:val="0"/>
          <w:sz w:val="22"/>
          <w:szCs w:val="22"/>
        </w:rPr>
      </w:pPr>
    </w:p>
    <w:p w:rsidR="00C67545" w:rsidRPr="007F5E72" w:rsidRDefault="00C67545" w:rsidP="00C67545">
      <w:pPr>
        <w:jc w:val="both"/>
        <w:rPr>
          <w:i w:val="0"/>
          <w:sz w:val="22"/>
          <w:szCs w:val="22"/>
        </w:rPr>
      </w:pPr>
    </w:p>
    <w:p w:rsidR="00C67545" w:rsidRPr="007F5E72" w:rsidRDefault="00C67545" w:rsidP="00541049">
      <w:pPr>
        <w:pStyle w:val="Naslov7"/>
        <w:keepNext/>
        <w:numPr>
          <w:ilvl w:val="0"/>
          <w:numId w:val="22"/>
        </w:numPr>
        <w:tabs>
          <w:tab w:val="clear" w:pos="1997"/>
          <w:tab w:val="num" w:pos="1134"/>
        </w:tabs>
        <w:spacing w:before="0" w:after="0"/>
        <w:ind w:left="0" w:firstLine="0"/>
        <w:rPr>
          <w:i w:val="0"/>
          <w:sz w:val="22"/>
          <w:szCs w:val="22"/>
        </w:rPr>
      </w:pPr>
      <w:r w:rsidRPr="007F5E72">
        <w:rPr>
          <w:i w:val="0"/>
          <w:sz w:val="22"/>
          <w:szCs w:val="22"/>
        </w:rPr>
        <w:t>SESTAVNI DELI POGODBE</w:t>
      </w:r>
    </w:p>
    <w:p w:rsidR="00C67545" w:rsidRPr="007F5E72" w:rsidRDefault="00C67545" w:rsidP="00C67545">
      <w:pPr>
        <w:rPr>
          <w:i w:val="0"/>
          <w:sz w:val="22"/>
          <w:szCs w:val="22"/>
        </w:rPr>
      </w:pPr>
    </w:p>
    <w:p w:rsidR="00C67545" w:rsidRPr="00231FB5" w:rsidRDefault="00C67545" w:rsidP="00C67545">
      <w:pPr>
        <w:jc w:val="center"/>
        <w:rPr>
          <w:i w:val="0"/>
          <w:sz w:val="22"/>
          <w:szCs w:val="22"/>
        </w:rPr>
      </w:pPr>
      <w:r>
        <w:rPr>
          <w:i w:val="0"/>
          <w:sz w:val="22"/>
          <w:szCs w:val="22"/>
        </w:rPr>
        <w:t xml:space="preserve">23. </w:t>
      </w:r>
      <w:r w:rsidRPr="00231FB5">
        <w:rPr>
          <w:i w:val="0"/>
          <w:sz w:val="22"/>
          <w:szCs w:val="22"/>
        </w:rPr>
        <w:t>člen</w:t>
      </w:r>
    </w:p>
    <w:p w:rsidR="00C67545" w:rsidRPr="007F5E72" w:rsidRDefault="00C67545" w:rsidP="00C67545">
      <w:pPr>
        <w:jc w:val="center"/>
        <w:rPr>
          <w:i w:val="0"/>
          <w:sz w:val="22"/>
          <w:szCs w:val="22"/>
        </w:rPr>
      </w:pPr>
    </w:p>
    <w:p w:rsidR="00C67545" w:rsidRPr="007F5E72" w:rsidRDefault="00C67545" w:rsidP="00C67545">
      <w:pPr>
        <w:rPr>
          <w:i w:val="0"/>
          <w:color w:val="FFFFFF" w:themeColor="background1"/>
          <w:sz w:val="22"/>
          <w:szCs w:val="22"/>
        </w:rPr>
      </w:pPr>
      <w:r w:rsidRPr="007F5E72">
        <w:rPr>
          <w:i w:val="0"/>
          <w:sz w:val="22"/>
          <w:szCs w:val="22"/>
        </w:rPr>
        <w:t>Sestavni deli te pogodbe so:</w:t>
      </w:r>
      <w:r w:rsidRPr="007F5E72">
        <w:rPr>
          <w:i w:val="0"/>
          <w:color w:val="FFFFFF" w:themeColor="background1"/>
          <w:sz w:val="22"/>
          <w:szCs w:val="22"/>
        </w:rPr>
        <w:t xml:space="preserve">ponudba izvajalca štev. ……z dne  ………. in </w:t>
      </w:r>
    </w:p>
    <w:p w:rsidR="00C67545" w:rsidRPr="007F5E72" w:rsidRDefault="00C67545" w:rsidP="00541049">
      <w:pPr>
        <w:pStyle w:val="Odstavekseznama"/>
        <w:numPr>
          <w:ilvl w:val="0"/>
          <w:numId w:val="33"/>
        </w:numPr>
        <w:rPr>
          <w:i w:val="0"/>
          <w:sz w:val="22"/>
          <w:szCs w:val="22"/>
        </w:rPr>
      </w:pPr>
      <w:r w:rsidRPr="007F5E72">
        <w:rPr>
          <w:i w:val="0"/>
          <w:sz w:val="22"/>
          <w:szCs w:val="22"/>
        </w:rPr>
        <w:t>ponudba izvajalca štev.  __________ z dne ________,</w:t>
      </w:r>
    </w:p>
    <w:p w:rsidR="00C67545" w:rsidRPr="007F5E72" w:rsidRDefault="00C67545" w:rsidP="00541049">
      <w:pPr>
        <w:pStyle w:val="Odstavekseznama"/>
        <w:numPr>
          <w:ilvl w:val="0"/>
          <w:numId w:val="33"/>
        </w:numPr>
        <w:rPr>
          <w:i w:val="0"/>
          <w:sz w:val="22"/>
          <w:szCs w:val="22"/>
        </w:rPr>
      </w:pPr>
      <w:r w:rsidRPr="007F5E72">
        <w:rPr>
          <w:i w:val="0"/>
          <w:sz w:val="22"/>
          <w:szCs w:val="22"/>
        </w:rPr>
        <w:t>ponudbeni predračun št. _________  z dne ________,</w:t>
      </w:r>
    </w:p>
    <w:p w:rsidR="00C67545" w:rsidRDefault="00C67545" w:rsidP="00541049">
      <w:pPr>
        <w:pStyle w:val="Odstavekseznama"/>
        <w:numPr>
          <w:ilvl w:val="0"/>
          <w:numId w:val="33"/>
        </w:numPr>
        <w:rPr>
          <w:i w:val="0"/>
          <w:sz w:val="22"/>
          <w:szCs w:val="22"/>
        </w:rPr>
      </w:pPr>
      <w:r w:rsidRPr="00891967">
        <w:rPr>
          <w:i w:val="0"/>
          <w:sz w:val="22"/>
          <w:szCs w:val="22"/>
        </w:rPr>
        <w:t>razpisna dokumentacija s popisom del - specifikacijo št.</w:t>
      </w:r>
      <w:r w:rsidRPr="00891967">
        <w:rPr>
          <w:b/>
          <w:sz w:val="22"/>
          <w:szCs w:val="22"/>
        </w:rPr>
        <w:t xml:space="preserve"> </w:t>
      </w:r>
      <w:r>
        <w:rPr>
          <w:i w:val="0"/>
          <w:sz w:val="22"/>
          <w:szCs w:val="22"/>
        </w:rPr>
        <w:t>430-695/2019</w:t>
      </w:r>
      <w:r w:rsidRPr="00891967">
        <w:rPr>
          <w:i w:val="0"/>
          <w:sz w:val="22"/>
          <w:szCs w:val="22"/>
        </w:rPr>
        <w:t xml:space="preserve">-_____ z  dne ______,  </w:t>
      </w:r>
    </w:p>
    <w:p w:rsidR="00C67545" w:rsidRPr="00891967" w:rsidRDefault="00C67545" w:rsidP="00541049">
      <w:pPr>
        <w:pStyle w:val="Odstavekseznama"/>
        <w:numPr>
          <w:ilvl w:val="0"/>
          <w:numId w:val="33"/>
        </w:numPr>
        <w:rPr>
          <w:i w:val="0"/>
          <w:sz w:val="22"/>
          <w:szCs w:val="22"/>
        </w:rPr>
      </w:pPr>
      <w:proofErr w:type="spellStart"/>
      <w:r w:rsidRPr="00891967">
        <w:rPr>
          <w:i w:val="0"/>
          <w:sz w:val="22"/>
          <w:szCs w:val="22"/>
        </w:rPr>
        <w:t>kulturnovarstveni</w:t>
      </w:r>
      <w:proofErr w:type="spellEnd"/>
      <w:r w:rsidRPr="00891967">
        <w:rPr>
          <w:i w:val="0"/>
          <w:sz w:val="22"/>
          <w:szCs w:val="22"/>
        </w:rPr>
        <w:t xml:space="preserve"> pogoji ZVKDS, OE Ljubljana, št. </w:t>
      </w:r>
      <w:r>
        <w:rPr>
          <w:i w:val="0"/>
          <w:sz w:val="22"/>
          <w:szCs w:val="22"/>
        </w:rPr>
        <w:t xml:space="preserve">UZ-0039/2000-7 z 2.6.2014 </w:t>
      </w:r>
      <w:r w:rsidRPr="00891967">
        <w:rPr>
          <w:i w:val="0"/>
          <w:sz w:val="22"/>
          <w:szCs w:val="22"/>
        </w:rPr>
        <w:t xml:space="preserve">in </w:t>
      </w:r>
    </w:p>
    <w:p w:rsidR="00C67545" w:rsidRPr="007F5E72" w:rsidRDefault="00C67545" w:rsidP="00541049">
      <w:pPr>
        <w:pStyle w:val="Odstavekseznama"/>
        <w:numPr>
          <w:ilvl w:val="0"/>
          <w:numId w:val="33"/>
        </w:numPr>
        <w:rPr>
          <w:i w:val="0"/>
          <w:sz w:val="22"/>
          <w:szCs w:val="22"/>
        </w:rPr>
      </w:pPr>
      <w:proofErr w:type="spellStart"/>
      <w:r w:rsidRPr="007F5E72">
        <w:rPr>
          <w:i w:val="0"/>
          <w:sz w:val="22"/>
          <w:szCs w:val="22"/>
        </w:rPr>
        <w:t>kulturnovarstveno</w:t>
      </w:r>
      <w:proofErr w:type="spellEnd"/>
      <w:r w:rsidRPr="007F5E72">
        <w:rPr>
          <w:i w:val="0"/>
          <w:sz w:val="22"/>
          <w:szCs w:val="22"/>
        </w:rPr>
        <w:t xml:space="preserve"> soglasje ZVKDS, OE Ljubljana</w:t>
      </w:r>
      <w:r w:rsidRPr="006B06B8">
        <w:rPr>
          <w:i w:val="0"/>
          <w:sz w:val="22"/>
          <w:szCs w:val="22"/>
        </w:rPr>
        <w:t xml:space="preserve">, št. </w:t>
      </w:r>
      <w:r>
        <w:rPr>
          <w:i w:val="0"/>
          <w:sz w:val="22"/>
          <w:szCs w:val="22"/>
        </w:rPr>
        <w:t xml:space="preserve">35102-0810/2018-5 z 19.3.2019 </w:t>
      </w:r>
    </w:p>
    <w:p w:rsidR="00C67545" w:rsidRPr="009F62AE" w:rsidRDefault="00C67545" w:rsidP="00541049">
      <w:pPr>
        <w:pStyle w:val="Odstavekseznama"/>
        <w:numPr>
          <w:ilvl w:val="0"/>
          <w:numId w:val="33"/>
        </w:numPr>
        <w:jc w:val="both"/>
        <w:rPr>
          <w:i w:val="0"/>
          <w:color w:val="FF0000"/>
          <w:sz w:val="22"/>
          <w:szCs w:val="22"/>
        </w:rPr>
      </w:pPr>
      <w:r w:rsidRPr="000D286A">
        <w:rPr>
          <w:i w:val="0"/>
          <w:sz w:val="22"/>
          <w:szCs w:val="22"/>
        </w:rPr>
        <w:t>terminski plan izvajalca,</w:t>
      </w:r>
    </w:p>
    <w:p w:rsidR="00C67545" w:rsidRPr="00361109" w:rsidRDefault="00C67545" w:rsidP="00541049">
      <w:pPr>
        <w:pStyle w:val="Odstavekseznama"/>
        <w:numPr>
          <w:ilvl w:val="0"/>
          <w:numId w:val="33"/>
        </w:numPr>
        <w:rPr>
          <w:i w:val="0"/>
          <w:color w:val="FF0000"/>
          <w:sz w:val="22"/>
          <w:szCs w:val="22"/>
        </w:rPr>
      </w:pPr>
      <w:r w:rsidRPr="009F62AE">
        <w:rPr>
          <w:i w:val="0"/>
          <w:sz w:val="22"/>
          <w:szCs w:val="22"/>
        </w:rPr>
        <w:t xml:space="preserve">lokacijska </w:t>
      </w:r>
      <w:r w:rsidRPr="006B06B8">
        <w:rPr>
          <w:i w:val="0"/>
          <w:sz w:val="22"/>
          <w:szCs w:val="22"/>
        </w:rPr>
        <w:t>informacija</w:t>
      </w:r>
      <w:r>
        <w:rPr>
          <w:i w:val="0"/>
          <w:sz w:val="22"/>
          <w:szCs w:val="22"/>
        </w:rPr>
        <w:t xml:space="preserve"> št.</w:t>
      </w:r>
      <w:r w:rsidRPr="006B06B8">
        <w:rPr>
          <w:i w:val="0"/>
          <w:sz w:val="22"/>
          <w:szCs w:val="22"/>
        </w:rPr>
        <w:t xml:space="preserve"> </w:t>
      </w:r>
      <w:r w:rsidRPr="00567591">
        <w:rPr>
          <w:i w:val="0"/>
          <w:sz w:val="22"/>
          <w:szCs w:val="22"/>
        </w:rPr>
        <w:t>3501</w:t>
      </w:r>
      <w:r w:rsidRPr="00361109">
        <w:rPr>
          <w:i w:val="0"/>
          <w:sz w:val="22"/>
          <w:szCs w:val="22"/>
        </w:rPr>
        <w:t>-_____/2019-2  KF z ______</w:t>
      </w:r>
    </w:p>
    <w:p w:rsidR="00C67545" w:rsidRPr="007F5E72" w:rsidRDefault="00C67545" w:rsidP="00541049">
      <w:pPr>
        <w:pStyle w:val="Odstavekseznama"/>
        <w:numPr>
          <w:ilvl w:val="0"/>
          <w:numId w:val="33"/>
        </w:numPr>
        <w:jc w:val="both"/>
        <w:rPr>
          <w:i w:val="0"/>
          <w:sz w:val="22"/>
          <w:szCs w:val="22"/>
        </w:rPr>
      </w:pPr>
      <w:r w:rsidRPr="007F5E72">
        <w:rPr>
          <w:i w:val="0"/>
          <w:sz w:val="22"/>
          <w:szCs w:val="22"/>
        </w:rPr>
        <w:t xml:space="preserve">razpisna dokumentacija za javno naročilo št. </w:t>
      </w:r>
      <w:r>
        <w:rPr>
          <w:i w:val="0"/>
          <w:sz w:val="22"/>
          <w:szCs w:val="22"/>
        </w:rPr>
        <w:t>430-695/2019</w:t>
      </w:r>
      <w:r w:rsidRPr="007F5E72">
        <w:rPr>
          <w:i w:val="0"/>
          <w:sz w:val="22"/>
          <w:szCs w:val="22"/>
        </w:rPr>
        <w:t>-_____ z dne ___________</w:t>
      </w:r>
    </w:p>
    <w:p w:rsidR="00C67545" w:rsidRPr="007F5E72" w:rsidRDefault="00C67545" w:rsidP="00C67545">
      <w:pPr>
        <w:rPr>
          <w:i w:val="0"/>
          <w:sz w:val="22"/>
          <w:szCs w:val="22"/>
        </w:rPr>
      </w:pPr>
    </w:p>
    <w:p w:rsidR="00C67545" w:rsidRPr="007F5E72" w:rsidRDefault="00C67545" w:rsidP="00C67545">
      <w:pPr>
        <w:rPr>
          <w:i w:val="0"/>
          <w:sz w:val="22"/>
          <w:szCs w:val="22"/>
        </w:rPr>
      </w:pPr>
    </w:p>
    <w:p w:rsidR="00C67545" w:rsidRPr="007F5E72" w:rsidRDefault="00C67545" w:rsidP="00541049">
      <w:pPr>
        <w:pStyle w:val="Naslov7"/>
        <w:keepNext/>
        <w:numPr>
          <w:ilvl w:val="0"/>
          <w:numId w:val="22"/>
        </w:numPr>
        <w:tabs>
          <w:tab w:val="clear" w:pos="1997"/>
          <w:tab w:val="num" w:pos="1260"/>
        </w:tabs>
        <w:spacing w:before="0" w:after="0"/>
        <w:ind w:left="0" w:firstLine="0"/>
        <w:jc w:val="both"/>
        <w:rPr>
          <w:bCs/>
          <w:i w:val="0"/>
          <w:iCs/>
          <w:sz w:val="22"/>
          <w:szCs w:val="22"/>
        </w:rPr>
      </w:pPr>
      <w:r w:rsidRPr="007F5E72">
        <w:rPr>
          <w:bCs/>
          <w:i w:val="0"/>
          <w:iCs/>
          <w:sz w:val="22"/>
          <w:szCs w:val="22"/>
        </w:rPr>
        <w:t xml:space="preserve"> SPREMEMBE IN DOPOLNITVE POGODBE</w:t>
      </w:r>
    </w:p>
    <w:p w:rsidR="00C67545" w:rsidRPr="007F5E72" w:rsidRDefault="00C67545" w:rsidP="00C67545">
      <w:pPr>
        <w:pStyle w:val="Telobesedila"/>
        <w:spacing w:line="280" w:lineRule="exact"/>
        <w:rPr>
          <w:rFonts w:ascii="Times New Roman" w:hAnsi="Times New Roman"/>
          <w:b w:val="0"/>
          <w:bCs/>
          <w:sz w:val="22"/>
          <w:szCs w:val="22"/>
        </w:rPr>
      </w:pPr>
    </w:p>
    <w:p w:rsidR="00C67545" w:rsidRPr="00231FB5" w:rsidRDefault="00C67545" w:rsidP="00C67545">
      <w:pPr>
        <w:jc w:val="center"/>
        <w:rPr>
          <w:i w:val="0"/>
          <w:iCs/>
          <w:sz w:val="22"/>
          <w:szCs w:val="22"/>
        </w:rPr>
      </w:pPr>
      <w:r>
        <w:rPr>
          <w:i w:val="0"/>
          <w:iCs/>
          <w:sz w:val="22"/>
          <w:szCs w:val="22"/>
        </w:rPr>
        <w:t xml:space="preserve">24. </w:t>
      </w:r>
      <w:r w:rsidRPr="00231FB5">
        <w:rPr>
          <w:i w:val="0"/>
          <w:iCs/>
          <w:sz w:val="22"/>
          <w:szCs w:val="22"/>
        </w:rPr>
        <w:t>člen</w:t>
      </w:r>
    </w:p>
    <w:p w:rsidR="00C67545" w:rsidRPr="007F5E72" w:rsidRDefault="00C67545" w:rsidP="00C67545">
      <w:pPr>
        <w:pStyle w:val="Telobesedila"/>
        <w:spacing w:line="280" w:lineRule="exact"/>
        <w:rPr>
          <w:rFonts w:ascii="Times New Roman" w:hAnsi="Times New Roman"/>
          <w:b w:val="0"/>
          <w:bCs/>
          <w:sz w:val="22"/>
          <w:szCs w:val="22"/>
        </w:rPr>
      </w:pPr>
    </w:p>
    <w:p w:rsidR="00C67545" w:rsidRPr="00264DC0" w:rsidRDefault="00C67545" w:rsidP="00C67545">
      <w:pPr>
        <w:pStyle w:val="Telobesedila"/>
        <w:spacing w:line="280" w:lineRule="exact"/>
        <w:rPr>
          <w:rFonts w:ascii="Times New Roman" w:hAnsi="Times New Roman"/>
          <w:b w:val="0"/>
          <w:bCs/>
          <w:sz w:val="22"/>
          <w:szCs w:val="22"/>
        </w:rPr>
      </w:pPr>
      <w:r w:rsidRPr="00264DC0">
        <w:rPr>
          <w:rFonts w:ascii="Times New Roman" w:hAnsi="Times New Roman"/>
          <w:b w:val="0"/>
          <w:bCs/>
          <w:sz w:val="22"/>
          <w:szCs w:val="22"/>
        </w:rPr>
        <w:t>Vse spremembe in dopolnitve te pogodbe se dogovorijo v obliki pisnih aneksov k tej pogodbi.</w:t>
      </w:r>
    </w:p>
    <w:p w:rsidR="00C67545" w:rsidRPr="00264DC0" w:rsidRDefault="00C67545" w:rsidP="00C67545">
      <w:pPr>
        <w:rPr>
          <w:i w:val="0"/>
          <w:sz w:val="22"/>
          <w:szCs w:val="22"/>
        </w:rPr>
      </w:pPr>
    </w:p>
    <w:p w:rsidR="00C67545" w:rsidRPr="00264DC0" w:rsidRDefault="00C67545" w:rsidP="00C67545">
      <w:pPr>
        <w:rPr>
          <w:i w:val="0"/>
          <w:sz w:val="22"/>
          <w:szCs w:val="22"/>
        </w:rPr>
      </w:pPr>
    </w:p>
    <w:p w:rsidR="00C67545" w:rsidRPr="00264DC0" w:rsidRDefault="00C67545" w:rsidP="00541049">
      <w:pPr>
        <w:pStyle w:val="Naslov7"/>
        <w:keepNext/>
        <w:numPr>
          <w:ilvl w:val="0"/>
          <w:numId w:val="22"/>
        </w:numPr>
        <w:tabs>
          <w:tab w:val="clear" w:pos="1997"/>
          <w:tab w:val="num" w:pos="1134"/>
        </w:tabs>
        <w:spacing w:before="0" w:after="0"/>
        <w:ind w:left="0" w:firstLine="0"/>
        <w:rPr>
          <w:i w:val="0"/>
          <w:sz w:val="22"/>
          <w:szCs w:val="22"/>
        </w:rPr>
      </w:pPr>
      <w:r w:rsidRPr="00264DC0">
        <w:rPr>
          <w:i w:val="0"/>
          <w:sz w:val="22"/>
          <w:szCs w:val="22"/>
        </w:rPr>
        <w:t>UPORABA PRAVA</w:t>
      </w:r>
    </w:p>
    <w:p w:rsidR="00C67545" w:rsidRPr="00264DC0" w:rsidRDefault="00C67545" w:rsidP="00C67545">
      <w:pPr>
        <w:rPr>
          <w:sz w:val="22"/>
          <w:szCs w:val="22"/>
        </w:rPr>
      </w:pPr>
    </w:p>
    <w:p w:rsidR="00C67545" w:rsidRPr="00264DC0" w:rsidRDefault="00C67545" w:rsidP="00C67545">
      <w:pPr>
        <w:jc w:val="center"/>
        <w:rPr>
          <w:i w:val="0"/>
          <w:sz w:val="22"/>
          <w:szCs w:val="22"/>
        </w:rPr>
      </w:pPr>
      <w:r w:rsidRPr="00264DC0">
        <w:rPr>
          <w:i w:val="0"/>
          <w:sz w:val="22"/>
          <w:szCs w:val="22"/>
        </w:rPr>
        <w:t>25. člen</w:t>
      </w:r>
    </w:p>
    <w:p w:rsidR="00C67545" w:rsidRPr="00264DC0" w:rsidRDefault="00C67545" w:rsidP="00C67545">
      <w:pPr>
        <w:rPr>
          <w:i w:val="0"/>
          <w:sz w:val="22"/>
          <w:szCs w:val="22"/>
        </w:rPr>
      </w:pPr>
    </w:p>
    <w:p w:rsidR="00C67545" w:rsidRPr="00264DC0" w:rsidRDefault="00C67545" w:rsidP="00C67545">
      <w:pPr>
        <w:jc w:val="both"/>
        <w:rPr>
          <w:i w:val="0"/>
          <w:sz w:val="22"/>
          <w:szCs w:val="22"/>
        </w:rPr>
      </w:pPr>
      <w:r w:rsidRPr="00264DC0">
        <w:rPr>
          <w:i w:val="0"/>
          <w:sz w:val="22"/>
          <w:szCs w:val="22"/>
        </w:rPr>
        <w:lastRenderedPageBreak/>
        <w:t>Za vprašanja, ki jih pogodbene stranke niso uredile s to pogodbo, niti niso urejena z določbami Obligacijskega zakonika, se uporabljajo Posebne gradbene uzance.</w:t>
      </w:r>
    </w:p>
    <w:p w:rsidR="00C67545" w:rsidRPr="00264DC0" w:rsidRDefault="00C67545" w:rsidP="00C67545">
      <w:pPr>
        <w:jc w:val="both"/>
        <w:rPr>
          <w:i w:val="0"/>
          <w:sz w:val="22"/>
          <w:szCs w:val="22"/>
        </w:rPr>
      </w:pPr>
    </w:p>
    <w:p w:rsidR="00C67545" w:rsidRPr="00264DC0" w:rsidRDefault="00C67545" w:rsidP="00C67545">
      <w:pPr>
        <w:rPr>
          <w:i w:val="0"/>
          <w:sz w:val="22"/>
          <w:szCs w:val="22"/>
        </w:rPr>
      </w:pPr>
    </w:p>
    <w:p w:rsidR="00C67545" w:rsidRPr="00264DC0" w:rsidRDefault="00C67545" w:rsidP="00541049">
      <w:pPr>
        <w:pStyle w:val="Naslov7"/>
        <w:keepNext/>
        <w:numPr>
          <w:ilvl w:val="0"/>
          <w:numId w:val="22"/>
        </w:numPr>
        <w:tabs>
          <w:tab w:val="clear" w:pos="1997"/>
          <w:tab w:val="num" w:pos="1134"/>
        </w:tabs>
        <w:spacing w:before="0" w:after="0"/>
        <w:ind w:left="0" w:firstLine="0"/>
        <w:rPr>
          <w:i w:val="0"/>
          <w:sz w:val="22"/>
          <w:szCs w:val="22"/>
        </w:rPr>
      </w:pPr>
      <w:r w:rsidRPr="00264DC0">
        <w:rPr>
          <w:i w:val="0"/>
          <w:sz w:val="22"/>
          <w:szCs w:val="22"/>
        </w:rPr>
        <w:t>REŠEVANJE SPOROV</w:t>
      </w:r>
    </w:p>
    <w:p w:rsidR="00C67545" w:rsidRPr="00264DC0" w:rsidRDefault="00C67545" w:rsidP="00C67545">
      <w:pPr>
        <w:rPr>
          <w:i w:val="0"/>
          <w:sz w:val="22"/>
          <w:szCs w:val="22"/>
        </w:rPr>
      </w:pPr>
    </w:p>
    <w:p w:rsidR="00C67545" w:rsidRPr="00264DC0" w:rsidRDefault="00C67545" w:rsidP="00C67545">
      <w:pPr>
        <w:jc w:val="center"/>
        <w:rPr>
          <w:i w:val="0"/>
          <w:sz w:val="22"/>
          <w:szCs w:val="22"/>
        </w:rPr>
      </w:pPr>
      <w:r w:rsidRPr="00264DC0">
        <w:rPr>
          <w:i w:val="0"/>
          <w:sz w:val="22"/>
          <w:szCs w:val="22"/>
        </w:rPr>
        <w:t>26. člen</w:t>
      </w:r>
    </w:p>
    <w:p w:rsidR="00C67545" w:rsidRDefault="00C67545" w:rsidP="00C67545">
      <w:pPr>
        <w:pStyle w:val="Telobesedila3"/>
        <w:jc w:val="both"/>
        <w:rPr>
          <w:i w:val="0"/>
          <w:sz w:val="22"/>
          <w:szCs w:val="22"/>
        </w:rPr>
      </w:pPr>
    </w:p>
    <w:p w:rsidR="00C67545" w:rsidRPr="007F5E72" w:rsidRDefault="00C67545" w:rsidP="00C67545">
      <w:pPr>
        <w:pStyle w:val="Telobesedila3"/>
        <w:jc w:val="both"/>
        <w:rPr>
          <w:i w:val="0"/>
          <w:sz w:val="22"/>
          <w:szCs w:val="22"/>
        </w:rPr>
      </w:pPr>
      <w:r w:rsidRPr="007F5E72">
        <w:rPr>
          <w:i w:val="0"/>
          <w:sz w:val="22"/>
          <w:szCs w:val="22"/>
        </w:rPr>
        <w:t xml:space="preserve">Vse morebitne spore v zvezi s to pogodbo bodo pogodbene stranke reševale sporazumno in z dogovarjanjem, če pa sporazum ne bo možen, bo spore reševalo pristojno sodišče v Ljubljani. </w:t>
      </w:r>
    </w:p>
    <w:p w:rsidR="00C67545" w:rsidRPr="007F5E72" w:rsidRDefault="00C67545" w:rsidP="00C67545">
      <w:pPr>
        <w:pStyle w:val="Telobesedila3"/>
        <w:jc w:val="both"/>
        <w:rPr>
          <w:i w:val="0"/>
          <w:sz w:val="22"/>
          <w:szCs w:val="22"/>
        </w:rPr>
      </w:pPr>
    </w:p>
    <w:p w:rsidR="00C67545" w:rsidRPr="007F5E72" w:rsidRDefault="00C67545" w:rsidP="00541049">
      <w:pPr>
        <w:pStyle w:val="Naslov7"/>
        <w:keepNext/>
        <w:numPr>
          <w:ilvl w:val="0"/>
          <w:numId w:val="22"/>
        </w:numPr>
        <w:tabs>
          <w:tab w:val="clear" w:pos="1997"/>
          <w:tab w:val="num" w:pos="1134"/>
        </w:tabs>
        <w:spacing w:before="0" w:after="0"/>
        <w:ind w:left="0" w:firstLine="0"/>
        <w:rPr>
          <w:i w:val="0"/>
          <w:sz w:val="22"/>
          <w:szCs w:val="22"/>
        </w:rPr>
      </w:pPr>
      <w:r w:rsidRPr="007F5E72">
        <w:rPr>
          <w:i w:val="0"/>
          <w:sz w:val="22"/>
          <w:szCs w:val="22"/>
        </w:rPr>
        <w:t xml:space="preserve">VELJAVNOST POGODBE </w:t>
      </w:r>
    </w:p>
    <w:p w:rsidR="00C67545" w:rsidRPr="007F5E72" w:rsidRDefault="00C67545" w:rsidP="00C67545">
      <w:pPr>
        <w:jc w:val="center"/>
        <w:rPr>
          <w:i w:val="0"/>
          <w:sz w:val="22"/>
          <w:szCs w:val="22"/>
        </w:rPr>
      </w:pPr>
    </w:p>
    <w:p w:rsidR="00C67545" w:rsidRPr="00231FB5" w:rsidRDefault="00C67545" w:rsidP="00C67545">
      <w:pPr>
        <w:jc w:val="center"/>
        <w:rPr>
          <w:i w:val="0"/>
          <w:sz w:val="22"/>
          <w:szCs w:val="22"/>
        </w:rPr>
      </w:pPr>
      <w:r>
        <w:rPr>
          <w:i w:val="0"/>
          <w:sz w:val="22"/>
          <w:szCs w:val="22"/>
        </w:rPr>
        <w:t xml:space="preserve">27. </w:t>
      </w:r>
      <w:r w:rsidRPr="00231FB5">
        <w:rPr>
          <w:i w:val="0"/>
          <w:sz w:val="22"/>
          <w:szCs w:val="22"/>
        </w:rPr>
        <w:t>člen</w:t>
      </w:r>
    </w:p>
    <w:p w:rsidR="00C67545" w:rsidRPr="007F5E72" w:rsidRDefault="00C67545" w:rsidP="00C67545">
      <w:pPr>
        <w:jc w:val="center"/>
        <w:rPr>
          <w:i w:val="0"/>
          <w:sz w:val="22"/>
          <w:szCs w:val="22"/>
        </w:rPr>
      </w:pPr>
    </w:p>
    <w:p w:rsidR="00C67545" w:rsidRPr="007F5E72" w:rsidRDefault="00C67545" w:rsidP="00C67545">
      <w:pPr>
        <w:pStyle w:val="Telobesedila3"/>
        <w:jc w:val="both"/>
        <w:rPr>
          <w:i w:val="0"/>
          <w:sz w:val="22"/>
          <w:szCs w:val="22"/>
        </w:rPr>
      </w:pPr>
      <w:r w:rsidRPr="007F5E72">
        <w:rPr>
          <w:i w:val="0"/>
          <w:sz w:val="22"/>
          <w:szCs w:val="22"/>
        </w:rPr>
        <w:t xml:space="preserve">Pogodba je sklenjena, ko jo podpišejo vse pogodbene stranke in začne veljati z dnem predložitve finančnega zavarovanja za dobro izvedbo pogodbenih obveznosti, pod pogojem, da je predloženo v skladu z določili te pogodbe.  </w:t>
      </w:r>
    </w:p>
    <w:p w:rsidR="00C67545" w:rsidRPr="007F5E72" w:rsidRDefault="00C67545" w:rsidP="00C67545">
      <w:pPr>
        <w:rPr>
          <w:sz w:val="22"/>
          <w:szCs w:val="22"/>
        </w:rPr>
      </w:pPr>
    </w:p>
    <w:p w:rsidR="00C67545" w:rsidRPr="007F5E72" w:rsidRDefault="00C67545" w:rsidP="00541049">
      <w:pPr>
        <w:pStyle w:val="Naslov7"/>
        <w:keepNext/>
        <w:numPr>
          <w:ilvl w:val="0"/>
          <w:numId w:val="22"/>
        </w:numPr>
        <w:tabs>
          <w:tab w:val="clear" w:pos="1997"/>
          <w:tab w:val="num" w:pos="1134"/>
        </w:tabs>
        <w:spacing w:before="0" w:after="0"/>
        <w:ind w:left="0" w:firstLine="0"/>
        <w:rPr>
          <w:i w:val="0"/>
          <w:sz w:val="22"/>
          <w:szCs w:val="22"/>
        </w:rPr>
      </w:pPr>
      <w:r w:rsidRPr="007F5E72">
        <w:rPr>
          <w:i w:val="0"/>
          <w:sz w:val="22"/>
          <w:szCs w:val="22"/>
        </w:rPr>
        <w:t>KONČNA DOLOČBA</w:t>
      </w:r>
    </w:p>
    <w:p w:rsidR="00C67545" w:rsidRDefault="00C67545" w:rsidP="00C67545">
      <w:pPr>
        <w:jc w:val="center"/>
        <w:rPr>
          <w:i w:val="0"/>
          <w:sz w:val="22"/>
          <w:szCs w:val="22"/>
        </w:rPr>
      </w:pPr>
    </w:p>
    <w:p w:rsidR="00C67545" w:rsidRPr="00231FB5" w:rsidRDefault="00C67545" w:rsidP="00C67545">
      <w:pPr>
        <w:jc w:val="center"/>
        <w:rPr>
          <w:i w:val="0"/>
          <w:sz w:val="22"/>
          <w:szCs w:val="22"/>
        </w:rPr>
      </w:pPr>
      <w:r>
        <w:rPr>
          <w:i w:val="0"/>
          <w:sz w:val="22"/>
          <w:szCs w:val="22"/>
        </w:rPr>
        <w:t xml:space="preserve">28. </w:t>
      </w:r>
      <w:r w:rsidRPr="00231FB5">
        <w:rPr>
          <w:i w:val="0"/>
          <w:sz w:val="22"/>
          <w:szCs w:val="22"/>
        </w:rPr>
        <w:t>člen</w:t>
      </w:r>
    </w:p>
    <w:p w:rsidR="00C67545" w:rsidRDefault="00C67545" w:rsidP="00C67545">
      <w:pPr>
        <w:jc w:val="both"/>
        <w:rPr>
          <w:i w:val="0"/>
          <w:sz w:val="22"/>
          <w:szCs w:val="22"/>
        </w:rPr>
      </w:pPr>
    </w:p>
    <w:p w:rsidR="00C67545" w:rsidRPr="007F5E72" w:rsidRDefault="00C67545" w:rsidP="00C67545">
      <w:pPr>
        <w:jc w:val="both"/>
        <w:rPr>
          <w:b/>
          <w:sz w:val="22"/>
          <w:szCs w:val="22"/>
          <w:lang w:eastAsia="en-US"/>
        </w:rPr>
      </w:pPr>
      <w:r w:rsidRPr="007F5E72">
        <w:rPr>
          <w:i w:val="0"/>
          <w:sz w:val="22"/>
          <w:szCs w:val="22"/>
        </w:rPr>
        <w:t xml:space="preserve">Pogodba je sestavljena in podpisana v </w:t>
      </w:r>
      <w:r>
        <w:rPr>
          <w:i w:val="0"/>
          <w:sz w:val="22"/>
          <w:szCs w:val="22"/>
        </w:rPr>
        <w:t>…. (….</w:t>
      </w:r>
      <w:r w:rsidRPr="007F5E72">
        <w:rPr>
          <w:i w:val="0"/>
          <w:sz w:val="22"/>
          <w:szCs w:val="22"/>
        </w:rPr>
        <w:t xml:space="preserve">) enakih izvodih, od katerih prejme MOL </w:t>
      </w:r>
      <w:r>
        <w:rPr>
          <w:i w:val="0"/>
          <w:sz w:val="22"/>
          <w:szCs w:val="22"/>
        </w:rPr>
        <w:t>…</w:t>
      </w:r>
      <w:r w:rsidRPr="007F5E72">
        <w:rPr>
          <w:i w:val="0"/>
          <w:sz w:val="22"/>
          <w:szCs w:val="22"/>
        </w:rPr>
        <w:t xml:space="preserve"> (</w:t>
      </w:r>
      <w:r>
        <w:rPr>
          <w:i w:val="0"/>
          <w:sz w:val="22"/>
          <w:szCs w:val="22"/>
        </w:rPr>
        <w:t>….</w:t>
      </w:r>
      <w:r w:rsidRPr="007F5E72">
        <w:rPr>
          <w:i w:val="0"/>
          <w:sz w:val="22"/>
          <w:szCs w:val="22"/>
        </w:rPr>
        <w:t>) izvode, ostali naročniki 1 (en) izvod in izvajalec 2 (dva) izvoda.</w:t>
      </w:r>
    </w:p>
    <w:tbl>
      <w:tblPr>
        <w:tblpPr w:leftFromText="141" w:rightFromText="141" w:bottomFromText="200" w:vertAnchor="text" w:horzAnchor="margin" w:tblpY="989"/>
        <w:tblW w:w="9709" w:type="dxa"/>
        <w:tblLayout w:type="fixed"/>
        <w:tblCellMar>
          <w:left w:w="70" w:type="dxa"/>
          <w:right w:w="70" w:type="dxa"/>
        </w:tblCellMar>
        <w:tblLook w:val="01E0" w:firstRow="1" w:lastRow="1" w:firstColumn="1" w:lastColumn="1" w:noHBand="0" w:noVBand="0"/>
      </w:tblPr>
      <w:tblGrid>
        <w:gridCol w:w="4465"/>
        <w:gridCol w:w="5244"/>
      </w:tblGrid>
      <w:tr w:rsidR="00C67545" w:rsidRPr="007F5E72" w:rsidTr="00710B73">
        <w:tc>
          <w:tcPr>
            <w:tcW w:w="4465" w:type="dxa"/>
          </w:tcPr>
          <w:p w:rsidR="00C67545" w:rsidRPr="007F5E72" w:rsidRDefault="00C67545" w:rsidP="00710B73">
            <w:pPr>
              <w:keepNext/>
              <w:spacing w:line="276" w:lineRule="auto"/>
              <w:outlineLvl w:val="0"/>
              <w:rPr>
                <w:i w:val="0"/>
                <w:sz w:val="22"/>
                <w:szCs w:val="22"/>
                <w:lang w:eastAsia="en-US"/>
              </w:rPr>
            </w:pPr>
            <w:bookmarkStart w:id="10" w:name="_Toc192491983"/>
            <w:r w:rsidRPr="007F5E72">
              <w:rPr>
                <w:i w:val="0"/>
                <w:sz w:val="22"/>
                <w:szCs w:val="22"/>
                <w:lang w:eastAsia="en-US"/>
              </w:rPr>
              <w:t>Številka:</w:t>
            </w:r>
            <w:bookmarkEnd w:id="10"/>
            <w:r w:rsidRPr="007F5E72">
              <w:rPr>
                <w:i w:val="0"/>
                <w:sz w:val="22"/>
                <w:szCs w:val="22"/>
                <w:lang w:eastAsia="en-US"/>
              </w:rPr>
              <w:t xml:space="preserve"> …………………………….</w:t>
            </w:r>
          </w:p>
          <w:p w:rsidR="00C67545" w:rsidRPr="007F5E72" w:rsidRDefault="00C67545" w:rsidP="00710B73">
            <w:pPr>
              <w:keepNext/>
              <w:spacing w:line="276" w:lineRule="auto"/>
              <w:outlineLvl w:val="0"/>
              <w:rPr>
                <w:i w:val="0"/>
                <w:sz w:val="22"/>
                <w:szCs w:val="22"/>
                <w:lang w:eastAsia="en-US"/>
              </w:rPr>
            </w:pPr>
            <w:bookmarkStart w:id="11" w:name="_Toc192491984"/>
          </w:p>
          <w:p w:rsidR="00C67545" w:rsidRPr="007F5E72" w:rsidRDefault="00C67545" w:rsidP="00710B73">
            <w:pPr>
              <w:keepNext/>
              <w:spacing w:line="276" w:lineRule="auto"/>
              <w:outlineLvl w:val="0"/>
              <w:rPr>
                <w:i w:val="0"/>
                <w:sz w:val="22"/>
                <w:szCs w:val="22"/>
                <w:lang w:eastAsia="en-US"/>
              </w:rPr>
            </w:pPr>
          </w:p>
          <w:p w:rsidR="00C67545" w:rsidRPr="007F5E72" w:rsidRDefault="00C67545" w:rsidP="00710B73">
            <w:pPr>
              <w:keepNext/>
              <w:spacing w:line="276" w:lineRule="auto"/>
              <w:outlineLvl w:val="0"/>
              <w:rPr>
                <w:i w:val="0"/>
                <w:sz w:val="22"/>
                <w:szCs w:val="22"/>
                <w:lang w:eastAsia="en-US"/>
              </w:rPr>
            </w:pPr>
            <w:r w:rsidRPr="007F5E72">
              <w:rPr>
                <w:i w:val="0"/>
                <w:sz w:val="22"/>
                <w:szCs w:val="22"/>
                <w:lang w:eastAsia="en-US"/>
              </w:rPr>
              <w:t>Datum:</w:t>
            </w:r>
            <w:bookmarkEnd w:id="11"/>
            <w:r w:rsidRPr="007F5E72">
              <w:rPr>
                <w:i w:val="0"/>
                <w:sz w:val="22"/>
                <w:szCs w:val="22"/>
                <w:lang w:eastAsia="en-US"/>
              </w:rPr>
              <w:t xml:space="preserve"> ……………………………...</w:t>
            </w:r>
          </w:p>
        </w:tc>
        <w:tc>
          <w:tcPr>
            <w:tcW w:w="5244" w:type="dxa"/>
            <w:hideMark/>
          </w:tcPr>
          <w:p w:rsidR="00C67545" w:rsidRPr="007F5E72" w:rsidRDefault="00C67545" w:rsidP="00710B73">
            <w:pPr>
              <w:keepNext/>
              <w:spacing w:line="276" w:lineRule="auto"/>
              <w:outlineLvl w:val="0"/>
              <w:rPr>
                <w:i w:val="0"/>
                <w:sz w:val="22"/>
                <w:szCs w:val="22"/>
                <w:lang w:eastAsia="en-US"/>
              </w:rPr>
            </w:pPr>
            <w:bookmarkStart w:id="12" w:name="_Toc192491985"/>
            <w:r w:rsidRPr="007F5E72">
              <w:rPr>
                <w:i w:val="0"/>
                <w:sz w:val="22"/>
                <w:szCs w:val="22"/>
                <w:lang w:eastAsia="en-US"/>
              </w:rPr>
              <w:t xml:space="preserve">Številka pogodbe: </w:t>
            </w:r>
            <w:r>
              <w:t xml:space="preserve"> </w:t>
            </w:r>
            <w:r w:rsidRPr="00424029">
              <w:rPr>
                <w:i w:val="0"/>
                <w:sz w:val="22"/>
                <w:szCs w:val="22"/>
                <w:lang w:eastAsia="en-US"/>
              </w:rPr>
              <w:t>C7560-19-220036</w:t>
            </w:r>
          </w:p>
          <w:p w:rsidR="00C67545" w:rsidRPr="007F5E72" w:rsidRDefault="00C67545" w:rsidP="00710B73">
            <w:pPr>
              <w:keepNext/>
              <w:spacing w:line="276" w:lineRule="auto"/>
              <w:outlineLvl w:val="0"/>
              <w:rPr>
                <w:i w:val="0"/>
                <w:sz w:val="22"/>
                <w:szCs w:val="22"/>
                <w:lang w:eastAsia="en-US"/>
              </w:rPr>
            </w:pPr>
            <w:r w:rsidRPr="007F5E72">
              <w:rPr>
                <w:i w:val="0"/>
                <w:sz w:val="22"/>
                <w:szCs w:val="22"/>
                <w:lang w:eastAsia="en-US"/>
              </w:rPr>
              <w:t>Št. dok. DS:</w:t>
            </w:r>
            <w:bookmarkEnd w:id="12"/>
            <w:r w:rsidRPr="007F5E72">
              <w:rPr>
                <w:i w:val="0"/>
                <w:sz w:val="22"/>
                <w:szCs w:val="22"/>
                <w:lang w:eastAsia="en-US"/>
              </w:rPr>
              <w:t xml:space="preserve"> </w:t>
            </w:r>
            <w:r>
              <w:rPr>
                <w:i w:val="0"/>
                <w:sz w:val="22"/>
                <w:szCs w:val="22"/>
              </w:rPr>
              <w:t>430-695/2019</w:t>
            </w:r>
            <w:bookmarkStart w:id="13" w:name="_Toc192491986"/>
            <w:r>
              <w:rPr>
                <w:i w:val="0"/>
                <w:sz w:val="22"/>
                <w:szCs w:val="22"/>
              </w:rPr>
              <w:t>- 2</w:t>
            </w:r>
          </w:p>
          <w:p w:rsidR="00C67545" w:rsidRPr="007F5E72" w:rsidRDefault="00C67545" w:rsidP="00710B73">
            <w:pPr>
              <w:keepNext/>
              <w:spacing w:line="276" w:lineRule="auto"/>
              <w:outlineLvl w:val="0"/>
              <w:rPr>
                <w:i w:val="0"/>
                <w:sz w:val="22"/>
                <w:szCs w:val="22"/>
                <w:lang w:eastAsia="en-US"/>
              </w:rPr>
            </w:pPr>
          </w:p>
          <w:p w:rsidR="00C67545" w:rsidRPr="007F5E72" w:rsidRDefault="00C67545" w:rsidP="00710B73">
            <w:pPr>
              <w:keepNext/>
              <w:spacing w:line="276" w:lineRule="auto"/>
              <w:outlineLvl w:val="0"/>
              <w:rPr>
                <w:i w:val="0"/>
                <w:sz w:val="22"/>
                <w:szCs w:val="22"/>
                <w:lang w:eastAsia="en-US"/>
              </w:rPr>
            </w:pPr>
            <w:r w:rsidRPr="007F5E72">
              <w:rPr>
                <w:i w:val="0"/>
                <w:sz w:val="22"/>
                <w:szCs w:val="22"/>
                <w:lang w:eastAsia="en-US"/>
              </w:rPr>
              <w:t>Datum:</w:t>
            </w:r>
            <w:bookmarkEnd w:id="13"/>
            <w:r w:rsidRPr="007F5E72">
              <w:rPr>
                <w:i w:val="0"/>
                <w:sz w:val="22"/>
                <w:szCs w:val="22"/>
                <w:lang w:eastAsia="en-US"/>
              </w:rPr>
              <w:t xml:space="preserve"> ……………………………..</w:t>
            </w:r>
          </w:p>
        </w:tc>
      </w:tr>
      <w:tr w:rsidR="00C67545" w:rsidRPr="007F5E72" w:rsidTr="00710B73">
        <w:tc>
          <w:tcPr>
            <w:tcW w:w="4465" w:type="dxa"/>
          </w:tcPr>
          <w:p w:rsidR="00C67545" w:rsidRPr="007F5E72" w:rsidRDefault="00C67545" w:rsidP="00710B73">
            <w:pPr>
              <w:keepNext/>
              <w:spacing w:line="276" w:lineRule="auto"/>
              <w:outlineLvl w:val="0"/>
              <w:rPr>
                <w:i w:val="0"/>
                <w:sz w:val="22"/>
                <w:szCs w:val="22"/>
                <w:lang w:eastAsia="en-US"/>
              </w:rPr>
            </w:pPr>
          </w:p>
        </w:tc>
        <w:tc>
          <w:tcPr>
            <w:tcW w:w="5244" w:type="dxa"/>
          </w:tcPr>
          <w:p w:rsidR="00C67545" w:rsidRPr="007F5E72" w:rsidRDefault="00C67545" w:rsidP="00710B73">
            <w:pPr>
              <w:keepNext/>
              <w:spacing w:line="276" w:lineRule="auto"/>
              <w:outlineLvl w:val="0"/>
              <w:rPr>
                <w:i w:val="0"/>
                <w:sz w:val="22"/>
                <w:szCs w:val="22"/>
                <w:lang w:eastAsia="en-US"/>
              </w:rPr>
            </w:pPr>
          </w:p>
        </w:tc>
      </w:tr>
      <w:tr w:rsidR="00C67545" w:rsidRPr="007F5E72" w:rsidTr="00710B73">
        <w:tc>
          <w:tcPr>
            <w:tcW w:w="4465" w:type="dxa"/>
            <w:hideMark/>
          </w:tcPr>
          <w:p w:rsidR="00C67545" w:rsidRPr="007F5E72" w:rsidRDefault="00C67545" w:rsidP="00710B73">
            <w:pPr>
              <w:keepNext/>
              <w:outlineLvl w:val="0"/>
              <w:rPr>
                <w:i w:val="0"/>
                <w:sz w:val="22"/>
                <w:szCs w:val="22"/>
              </w:rPr>
            </w:pPr>
            <w:bookmarkStart w:id="14" w:name="_Toc192491987"/>
            <w:r w:rsidRPr="007F5E72">
              <w:rPr>
                <w:i w:val="0"/>
                <w:sz w:val="22"/>
                <w:szCs w:val="22"/>
              </w:rPr>
              <w:t>IZVAJALEC:</w:t>
            </w:r>
            <w:bookmarkEnd w:id="14"/>
          </w:p>
        </w:tc>
        <w:tc>
          <w:tcPr>
            <w:tcW w:w="5244" w:type="dxa"/>
            <w:hideMark/>
          </w:tcPr>
          <w:p w:rsidR="00C67545" w:rsidRPr="007F5E72" w:rsidRDefault="00C67545" w:rsidP="00710B73">
            <w:pPr>
              <w:keepNext/>
              <w:spacing w:line="276" w:lineRule="auto"/>
              <w:outlineLvl w:val="0"/>
              <w:rPr>
                <w:i w:val="0"/>
                <w:sz w:val="22"/>
                <w:szCs w:val="22"/>
                <w:lang w:eastAsia="en-US"/>
              </w:rPr>
            </w:pPr>
            <w:bookmarkStart w:id="15" w:name="_Toc192491988"/>
            <w:r w:rsidRPr="007F5E72">
              <w:rPr>
                <w:i w:val="0"/>
                <w:sz w:val="22"/>
                <w:szCs w:val="22"/>
                <w:lang w:eastAsia="en-US"/>
              </w:rPr>
              <w:t>NAROČNIKI:</w:t>
            </w:r>
            <w:bookmarkEnd w:id="15"/>
          </w:p>
        </w:tc>
      </w:tr>
      <w:tr w:rsidR="00C67545" w:rsidRPr="007F5E72" w:rsidTr="00710B73">
        <w:tc>
          <w:tcPr>
            <w:tcW w:w="4465" w:type="dxa"/>
          </w:tcPr>
          <w:p w:rsidR="00C67545" w:rsidRPr="007F5E72" w:rsidRDefault="00C67545" w:rsidP="00710B73">
            <w:pPr>
              <w:keepNext/>
              <w:ind w:left="284"/>
              <w:outlineLvl w:val="0"/>
              <w:rPr>
                <w:i w:val="0"/>
                <w:sz w:val="22"/>
                <w:szCs w:val="22"/>
              </w:rPr>
            </w:pPr>
          </w:p>
        </w:tc>
        <w:tc>
          <w:tcPr>
            <w:tcW w:w="5244" w:type="dxa"/>
          </w:tcPr>
          <w:p w:rsidR="00C67545" w:rsidRPr="007F5E72" w:rsidRDefault="00C67545" w:rsidP="00710B73">
            <w:pPr>
              <w:keepNext/>
              <w:spacing w:line="276" w:lineRule="auto"/>
              <w:outlineLvl w:val="0"/>
              <w:rPr>
                <w:i w:val="0"/>
                <w:sz w:val="22"/>
                <w:szCs w:val="22"/>
                <w:lang w:eastAsia="en-US"/>
              </w:rPr>
            </w:pPr>
          </w:p>
        </w:tc>
      </w:tr>
      <w:tr w:rsidR="00C67545" w:rsidRPr="007F5E72" w:rsidTr="00710B73">
        <w:tc>
          <w:tcPr>
            <w:tcW w:w="4465" w:type="dxa"/>
            <w:hideMark/>
          </w:tcPr>
          <w:p w:rsidR="00C67545" w:rsidRPr="007F5E72" w:rsidRDefault="00C67545" w:rsidP="00710B73">
            <w:pPr>
              <w:keepNext/>
              <w:outlineLvl w:val="0"/>
              <w:rPr>
                <w:i w:val="0"/>
                <w:sz w:val="22"/>
                <w:szCs w:val="22"/>
              </w:rPr>
            </w:pPr>
          </w:p>
        </w:tc>
        <w:tc>
          <w:tcPr>
            <w:tcW w:w="5244" w:type="dxa"/>
            <w:hideMark/>
          </w:tcPr>
          <w:p w:rsidR="00C67545" w:rsidRPr="007F5E72" w:rsidRDefault="00C67545" w:rsidP="00710B73">
            <w:pPr>
              <w:keepNext/>
              <w:spacing w:line="276" w:lineRule="auto"/>
              <w:outlineLvl w:val="0"/>
              <w:rPr>
                <w:i w:val="0"/>
                <w:sz w:val="22"/>
                <w:szCs w:val="22"/>
                <w:lang w:eastAsia="en-US"/>
              </w:rPr>
            </w:pPr>
            <w:bookmarkStart w:id="16" w:name="_Toc192491990"/>
            <w:r w:rsidRPr="007F5E72">
              <w:rPr>
                <w:i w:val="0"/>
                <w:sz w:val="22"/>
                <w:szCs w:val="22"/>
                <w:lang w:eastAsia="en-US"/>
              </w:rPr>
              <w:t>1. MESTNA OBČINA LJUBLJANA</w:t>
            </w:r>
            <w:bookmarkEnd w:id="16"/>
          </w:p>
        </w:tc>
      </w:tr>
      <w:tr w:rsidR="00C67545" w:rsidRPr="007F5E72" w:rsidTr="00710B73">
        <w:tc>
          <w:tcPr>
            <w:tcW w:w="4465" w:type="dxa"/>
          </w:tcPr>
          <w:p w:rsidR="00C67545" w:rsidRPr="007F5E72" w:rsidRDefault="00C67545" w:rsidP="00710B73">
            <w:pPr>
              <w:keepNext/>
              <w:ind w:left="213"/>
              <w:outlineLvl w:val="0"/>
              <w:rPr>
                <w:i w:val="0"/>
                <w:sz w:val="22"/>
                <w:szCs w:val="22"/>
              </w:rPr>
            </w:pPr>
          </w:p>
          <w:p w:rsidR="00C67545" w:rsidRPr="007F5E72" w:rsidRDefault="00C67545" w:rsidP="00710B73">
            <w:pPr>
              <w:jc w:val="both"/>
              <w:rPr>
                <w:i w:val="0"/>
                <w:sz w:val="22"/>
                <w:szCs w:val="22"/>
              </w:rPr>
            </w:pPr>
            <w:r w:rsidRPr="007F5E72">
              <w:rPr>
                <w:i w:val="0"/>
                <w:sz w:val="22"/>
                <w:szCs w:val="22"/>
              </w:rPr>
              <w:t>………………….…….……………………….</w:t>
            </w:r>
          </w:p>
          <w:p w:rsidR="00C67545" w:rsidRPr="007F5E72" w:rsidRDefault="00C67545" w:rsidP="00710B73">
            <w:pPr>
              <w:keepNext/>
              <w:ind w:left="213"/>
              <w:outlineLvl w:val="0"/>
              <w:rPr>
                <w:i w:val="0"/>
                <w:sz w:val="22"/>
                <w:szCs w:val="22"/>
              </w:rPr>
            </w:pPr>
          </w:p>
        </w:tc>
        <w:tc>
          <w:tcPr>
            <w:tcW w:w="5244" w:type="dxa"/>
          </w:tcPr>
          <w:p w:rsidR="00C67545" w:rsidRPr="007F5E72" w:rsidRDefault="00C67545" w:rsidP="00710B73">
            <w:pPr>
              <w:keepNext/>
              <w:ind w:left="213"/>
              <w:outlineLvl w:val="0"/>
              <w:rPr>
                <w:i w:val="0"/>
                <w:sz w:val="22"/>
                <w:szCs w:val="22"/>
              </w:rPr>
            </w:pPr>
            <w:bookmarkStart w:id="17" w:name="_Toc192491992"/>
          </w:p>
          <w:p w:rsidR="00C67545" w:rsidRPr="007F5E72" w:rsidRDefault="00C67545" w:rsidP="00710B73">
            <w:pPr>
              <w:keepNext/>
              <w:outlineLvl w:val="0"/>
              <w:rPr>
                <w:i w:val="0"/>
                <w:sz w:val="22"/>
                <w:szCs w:val="22"/>
              </w:rPr>
            </w:pPr>
            <w:r w:rsidRPr="007F5E72">
              <w:rPr>
                <w:i w:val="0"/>
                <w:sz w:val="22"/>
                <w:szCs w:val="22"/>
              </w:rPr>
              <w:t>Župan</w:t>
            </w:r>
            <w:bookmarkEnd w:id="17"/>
          </w:p>
          <w:p w:rsidR="00C67545" w:rsidRPr="007F5E72" w:rsidRDefault="00C67545" w:rsidP="00710B73">
            <w:pPr>
              <w:keepNext/>
              <w:outlineLvl w:val="0"/>
              <w:rPr>
                <w:i w:val="0"/>
                <w:sz w:val="22"/>
                <w:szCs w:val="22"/>
              </w:rPr>
            </w:pPr>
            <w:bookmarkStart w:id="18" w:name="_Toc192491993"/>
            <w:r w:rsidRPr="007F5E72">
              <w:rPr>
                <w:i w:val="0"/>
                <w:sz w:val="22"/>
                <w:szCs w:val="22"/>
              </w:rPr>
              <w:t xml:space="preserve">Zoran </w:t>
            </w:r>
            <w:bookmarkEnd w:id="18"/>
            <w:r w:rsidRPr="007F5E72">
              <w:rPr>
                <w:i w:val="0"/>
                <w:sz w:val="22"/>
                <w:szCs w:val="22"/>
              </w:rPr>
              <w:t>Janković</w:t>
            </w:r>
          </w:p>
          <w:p w:rsidR="00C67545" w:rsidRPr="007F5E72" w:rsidRDefault="00C67545" w:rsidP="00710B73">
            <w:pPr>
              <w:keepNext/>
              <w:ind w:left="213"/>
              <w:outlineLvl w:val="0"/>
              <w:rPr>
                <w:i w:val="0"/>
                <w:sz w:val="22"/>
                <w:szCs w:val="22"/>
              </w:rPr>
            </w:pPr>
          </w:p>
          <w:p w:rsidR="00C67545" w:rsidRPr="007F5E72" w:rsidRDefault="00C67545" w:rsidP="00710B73">
            <w:pPr>
              <w:jc w:val="both"/>
              <w:rPr>
                <w:i w:val="0"/>
                <w:sz w:val="22"/>
                <w:szCs w:val="22"/>
              </w:rPr>
            </w:pPr>
            <w:r w:rsidRPr="007F5E72">
              <w:rPr>
                <w:i w:val="0"/>
                <w:sz w:val="22"/>
                <w:szCs w:val="22"/>
              </w:rPr>
              <w:t>……………….…….……………………….</w:t>
            </w:r>
          </w:p>
          <w:p w:rsidR="00C67545" w:rsidRPr="007F5E72" w:rsidRDefault="00C67545" w:rsidP="00710B73">
            <w:pPr>
              <w:keepNext/>
              <w:ind w:hanging="637"/>
              <w:outlineLvl w:val="0"/>
              <w:rPr>
                <w:i w:val="0"/>
                <w:sz w:val="22"/>
                <w:szCs w:val="22"/>
              </w:rPr>
            </w:pPr>
          </w:p>
        </w:tc>
      </w:tr>
      <w:tr w:rsidR="00C67545" w:rsidRPr="007F5E72" w:rsidTr="00710B73">
        <w:tc>
          <w:tcPr>
            <w:tcW w:w="4465" w:type="dxa"/>
          </w:tcPr>
          <w:p w:rsidR="00C67545" w:rsidRPr="007F5E72" w:rsidRDefault="00C67545" w:rsidP="00710B73">
            <w:pPr>
              <w:jc w:val="both"/>
              <w:rPr>
                <w:i w:val="0"/>
                <w:sz w:val="22"/>
                <w:szCs w:val="22"/>
                <w:lang w:eastAsia="en-US"/>
              </w:rPr>
            </w:pPr>
          </w:p>
        </w:tc>
        <w:tc>
          <w:tcPr>
            <w:tcW w:w="5244" w:type="dxa"/>
          </w:tcPr>
          <w:p w:rsidR="00C67545" w:rsidRPr="007F5E72" w:rsidRDefault="00C67545" w:rsidP="00710B73">
            <w:pPr>
              <w:keepNext/>
              <w:spacing w:line="276" w:lineRule="auto"/>
              <w:ind w:right="-567"/>
              <w:outlineLvl w:val="0"/>
              <w:rPr>
                <w:i w:val="0"/>
                <w:sz w:val="22"/>
                <w:szCs w:val="22"/>
                <w:lang w:eastAsia="en-US"/>
              </w:rPr>
            </w:pPr>
          </w:p>
          <w:p w:rsidR="00C67545" w:rsidRDefault="00C67545" w:rsidP="00710B73">
            <w:pPr>
              <w:keepNext/>
              <w:outlineLvl w:val="0"/>
              <w:rPr>
                <w:i w:val="0"/>
                <w:sz w:val="22"/>
                <w:szCs w:val="22"/>
              </w:rPr>
            </w:pPr>
            <w:r>
              <w:rPr>
                <w:i w:val="0"/>
                <w:sz w:val="22"/>
                <w:szCs w:val="22"/>
              </w:rPr>
              <w:t xml:space="preserve">2. </w:t>
            </w:r>
            <w:r w:rsidRPr="007F5E72">
              <w:rPr>
                <w:i w:val="0"/>
                <w:sz w:val="22"/>
                <w:szCs w:val="22"/>
              </w:rPr>
              <w:t>LASTNIKI STAVBE</w:t>
            </w:r>
            <w:r>
              <w:rPr>
                <w:i w:val="0"/>
                <w:sz w:val="22"/>
                <w:szCs w:val="22"/>
              </w:rPr>
              <w:t xml:space="preserve"> </w:t>
            </w:r>
          </w:p>
          <w:p w:rsidR="00C67545" w:rsidRDefault="00C67545" w:rsidP="00710B73">
            <w:pPr>
              <w:keepNext/>
              <w:outlineLvl w:val="0"/>
              <w:rPr>
                <w:i w:val="0"/>
                <w:sz w:val="22"/>
                <w:szCs w:val="22"/>
              </w:rPr>
            </w:pPr>
            <w:r>
              <w:rPr>
                <w:i w:val="0"/>
                <w:sz w:val="22"/>
                <w:szCs w:val="22"/>
              </w:rPr>
              <w:t>GORNJI TRG 44</w:t>
            </w:r>
          </w:p>
          <w:p w:rsidR="00C67545" w:rsidRPr="007F5E72" w:rsidRDefault="00C67545" w:rsidP="00710B73">
            <w:pPr>
              <w:keepNext/>
              <w:outlineLvl w:val="0"/>
              <w:rPr>
                <w:i w:val="0"/>
                <w:sz w:val="22"/>
                <w:szCs w:val="22"/>
                <w:lang w:eastAsia="en-US"/>
              </w:rPr>
            </w:pPr>
            <w:r w:rsidRPr="007F5E72">
              <w:rPr>
                <w:i w:val="0"/>
                <w:sz w:val="22"/>
                <w:szCs w:val="22"/>
              </w:rPr>
              <w:t>……………….…….………………………..</w:t>
            </w:r>
          </w:p>
        </w:tc>
      </w:tr>
      <w:tr w:rsidR="00C67545" w:rsidRPr="007F5E72" w:rsidTr="00710B73">
        <w:tc>
          <w:tcPr>
            <w:tcW w:w="4465" w:type="dxa"/>
          </w:tcPr>
          <w:p w:rsidR="00C67545" w:rsidRPr="007F5E72" w:rsidRDefault="00C67545" w:rsidP="00710B73">
            <w:pPr>
              <w:jc w:val="both"/>
              <w:rPr>
                <w:i w:val="0"/>
                <w:sz w:val="22"/>
                <w:szCs w:val="22"/>
                <w:lang w:eastAsia="en-US"/>
              </w:rPr>
            </w:pPr>
          </w:p>
        </w:tc>
        <w:tc>
          <w:tcPr>
            <w:tcW w:w="5244" w:type="dxa"/>
          </w:tcPr>
          <w:p w:rsidR="00C67545" w:rsidRPr="007F5E72" w:rsidRDefault="00C67545" w:rsidP="00710B73">
            <w:pPr>
              <w:keepNext/>
              <w:spacing w:line="276" w:lineRule="auto"/>
              <w:ind w:right="-567"/>
              <w:outlineLvl w:val="0"/>
              <w:rPr>
                <w:i w:val="0"/>
                <w:sz w:val="22"/>
                <w:szCs w:val="22"/>
                <w:lang w:eastAsia="en-US"/>
              </w:rPr>
            </w:pPr>
          </w:p>
        </w:tc>
      </w:tr>
    </w:tbl>
    <w:p w:rsidR="00C67545" w:rsidRPr="007F5E72" w:rsidRDefault="00C67545" w:rsidP="00C67545">
      <w:pPr>
        <w:jc w:val="both"/>
        <w:rPr>
          <w:b/>
          <w:i w:val="0"/>
          <w:sz w:val="22"/>
          <w:szCs w:val="22"/>
        </w:rPr>
      </w:pPr>
    </w:p>
    <w:p w:rsidR="00495F6D" w:rsidRDefault="00495F6D" w:rsidP="00C735EA">
      <w:pPr>
        <w:ind w:left="1134"/>
        <w:jc w:val="right"/>
        <w:rPr>
          <w:b/>
          <w:i w:val="0"/>
          <w:sz w:val="22"/>
          <w:szCs w:val="22"/>
        </w:rPr>
      </w:pPr>
    </w:p>
    <w:p w:rsidR="00495F6D" w:rsidRDefault="00495F6D" w:rsidP="00C735EA">
      <w:pPr>
        <w:ind w:left="1134"/>
        <w:jc w:val="right"/>
        <w:rPr>
          <w:b/>
          <w:i w:val="0"/>
          <w:sz w:val="22"/>
          <w:szCs w:val="22"/>
        </w:rPr>
      </w:pPr>
    </w:p>
    <w:p w:rsidR="00495F6D" w:rsidRDefault="00495F6D" w:rsidP="00C735EA">
      <w:pPr>
        <w:ind w:left="1134"/>
        <w:jc w:val="right"/>
        <w:rPr>
          <w:b/>
          <w:i w:val="0"/>
          <w:sz w:val="22"/>
          <w:szCs w:val="22"/>
        </w:rPr>
      </w:pPr>
    </w:p>
    <w:p w:rsidR="00495F6D" w:rsidRDefault="00495F6D" w:rsidP="00C735EA">
      <w:pPr>
        <w:ind w:left="1134"/>
        <w:jc w:val="right"/>
        <w:rPr>
          <w:b/>
          <w:i w:val="0"/>
          <w:sz w:val="22"/>
          <w:szCs w:val="22"/>
        </w:rPr>
      </w:pPr>
    </w:p>
    <w:p w:rsidR="007C06E8" w:rsidRPr="00C57374" w:rsidRDefault="007C06E8" w:rsidP="00C57374">
      <w:pPr>
        <w:tabs>
          <w:tab w:val="left" w:pos="1755"/>
        </w:tabs>
        <w:rPr>
          <w:sz w:val="22"/>
          <w:szCs w:val="22"/>
        </w:rPr>
        <w:sectPr w:rsidR="007C06E8" w:rsidRPr="00C57374" w:rsidSect="00C57374">
          <w:footerReference w:type="default" r:id="rId14"/>
          <w:pgSz w:w="11906" w:h="16838"/>
          <w:pgMar w:top="1400" w:right="1202" w:bottom="1202" w:left="629" w:header="709" w:footer="709" w:gutter="0"/>
          <w:cols w:space="708"/>
          <w:docGrid w:linePitch="360"/>
        </w:sectPr>
      </w:pPr>
    </w:p>
    <w:p w:rsidR="00FC3942" w:rsidRPr="0079325B" w:rsidRDefault="00FC3942" w:rsidP="007C06E8">
      <w:pPr>
        <w:jc w:val="right"/>
        <w:rPr>
          <w:b/>
          <w:i w:val="0"/>
          <w:sz w:val="22"/>
          <w:szCs w:val="22"/>
        </w:rPr>
      </w:pPr>
      <w:r w:rsidRPr="0079325B">
        <w:rPr>
          <w:b/>
          <w:i w:val="0"/>
          <w:sz w:val="22"/>
          <w:szCs w:val="22"/>
        </w:rPr>
        <w:lastRenderedPageBreak/>
        <w:t xml:space="preserve">PRILOGA </w:t>
      </w:r>
      <w:r w:rsidR="006033C9">
        <w:rPr>
          <w:b/>
          <w:i w:val="0"/>
          <w:sz w:val="22"/>
          <w:szCs w:val="22"/>
        </w:rPr>
        <w:t>C</w:t>
      </w: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ind w:left="1080"/>
        <w:jc w:val="center"/>
        <w:rPr>
          <w:b/>
          <w:i w:val="0"/>
          <w:sz w:val="28"/>
          <w:szCs w:val="28"/>
        </w:rPr>
      </w:pPr>
      <w:r w:rsidRPr="0079325B">
        <w:rPr>
          <w:b/>
          <w:i w:val="0"/>
          <w:sz w:val="28"/>
          <w:szCs w:val="28"/>
        </w:rPr>
        <w:t>FINANČNA ZAVAROVANJA</w:t>
      </w:r>
    </w:p>
    <w:p w:rsidR="00FC3942" w:rsidRPr="0079325B" w:rsidRDefault="00FC3942" w:rsidP="00FC3942">
      <w:pPr>
        <w:pStyle w:val="Glava"/>
        <w:tabs>
          <w:tab w:val="clear" w:pos="4536"/>
          <w:tab w:val="clear" w:pos="9072"/>
        </w:tabs>
        <w:ind w:left="1080"/>
        <w:jc w:val="both"/>
        <w:rPr>
          <w:i w:val="0"/>
          <w:sz w:val="22"/>
          <w:szCs w:val="22"/>
        </w:rPr>
      </w:pPr>
    </w:p>
    <w:p w:rsidR="00FC3942" w:rsidRPr="0079325B" w:rsidRDefault="00FC3942" w:rsidP="00FC3942">
      <w:pPr>
        <w:pStyle w:val="Glava"/>
        <w:tabs>
          <w:tab w:val="clear" w:pos="4536"/>
          <w:tab w:val="clear" w:pos="9072"/>
        </w:tabs>
        <w:ind w:left="1080"/>
        <w:jc w:val="both"/>
        <w:rPr>
          <w:i w:val="0"/>
          <w:sz w:val="22"/>
          <w:szCs w:val="22"/>
        </w:rPr>
      </w:pPr>
    </w:p>
    <w:p w:rsidR="00D77CD7" w:rsidRDefault="00D77CD7" w:rsidP="00541049">
      <w:pPr>
        <w:numPr>
          <w:ilvl w:val="0"/>
          <w:numId w:val="25"/>
        </w:numPr>
        <w:rPr>
          <w:i w:val="0"/>
          <w:sz w:val="22"/>
          <w:szCs w:val="22"/>
        </w:rPr>
      </w:pPr>
      <w:r>
        <w:rPr>
          <w:i w:val="0"/>
          <w:sz w:val="22"/>
          <w:szCs w:val="22"/>
        </w:rPr>
        <w:t xml:space="preserve">Vzorec bančne garancije/kavcijsko zavarovanje za </w:t>
      </w:r>
      <w:r w:rsidR="000C0578">
        <w:rPr>
          <w:i w:val="0"/>
          <w:sz w:val="22"/>
          <w:szCs w:val="22"/>
        </w:rPr>
        <w:t>resnost ponudbe</w:t>
      </w:r>
      <w:r>
        <w:rPr>
          <w:i w:val="0"/>
          <w:sz w:val="22"/>
          <w:szCs w:val="22"/>
        </w:rPr>
        <w:t xml:space="preserve"> (priloga </w:t>
      </w:r>
      <w:r w:rsidR="001A01C7">
        <w:rPr>
          <w:i w:val="0"/>
          <w:sz w:val="22"/>
          <w:szCs w:val="22"/>
        </w:rPr>
        <w:t>C</w:t>
      </w:r>
      <w:r>
        <w:rPr>
          <w:i w:val="0"/>
          <w:sz w:val="22"/>
          <w:szCs w:val="22"/>
        </w:rPr>
        <w:t>/1)</w:t>
      </w:r>
    </w:p>
    <w:p w:rsidR="00FC3942" w:rsidRDefault="00FC3942" w:rsidP="00541049">
      <w:pPr>
        <w:numPr>
          <w:ilvl w:val="0"/>
          <w:numId w:val="25"/>
        </w:numPr>
        <w:rPr>
          <w:i w:val="0"/>
          <w:sz w:val="22"/>
          <w:szCs w:val="22"/>
        </w:rPr>
      </w:pPr>
      <w:r>
        <w:rPr>
          <w:i w:val="0"/>
          <w:sz w:val="22"/>
          <w:szCs w:val="22"/>
        </w:rPr>
        <w:t xml:space="preserve">Vzorec bančne garancije/kavcijsko zavarovanje za dobro izvedbo pogodbenih obveznosti (priloga </w:t>
      </w:r>
      <w:r w:rsidR="001A01C7">
        <w:rPr>
          <w:i w:val="0"/>
          <w:sz w:val="22"/>
          <w:szCs w:val="22"/>
        </w:rPr>
        <w:t>C</w:t>
      </w:r>
      <w:r>
        <w:rPr>
          <w:i w:val="0"/>
          <w:sz w:val="22"/>
          <w:szCs w:val="22"/>
        </w:rPr>
        <w:t>/2)</w:t>
      </w:r>
    </w:p>
    <w:p w:rsidR="00D77CD7" w:rsidRPr="00D77CD7" w:rsidRDefault="00D77CD7" w:rsidP="00541049">
      <w:pPr>
        <w:numPr>
          <w:ilvl w:val="0"/>
          <w:numId w:val="25"/>
        </w:numPr>
        <w:rPr>
          <w:i w:val="0"/>
          <w:sz w:val="22"/>
          <w:szCs w:val="22"/>
        </w:rPr>
      </w:pPr>
      <w:r>
        <w:rPr>
          <w:i w:val="0"/>
          <w:sz w:val="22"/>
          <w:szCs w:val="22"/>
        </w:rPr>
        <w:t>Varšči</w:t>
      </w:r>
      <w:r w:rsidR="006C00A5">
        <w:rPr>
          <w:i w:val="0"/>
          <w:sz w:val="22"/>
          <w:szCs w:val="22"/>
        </w:rPr>
        <w:t xml:space="preserve">na za resnost ponudbe (priloga </w:t>
      </w:r>
      <w:r w:rsidR="001A01C7">
        <w:rPr>
          <w:i w:val="0"/>
          <w:sz w:val="22"/>
          <w:szCs w:val="22"/>
        </w:rPr>
        <w:t>C</w:t>
      </w:r>
      <w:r>
        <w:rPr>
          <w:i w:val="0"/>
          <w:sz w:val="22"/>
          <w:szCs w:val="22"/>
        </w:rPr>
        <w:t>/3)</w:t>
      </w:r>
    </w:p>
    <w:p w:rsidR="00FC3942" w:rsidRDefault="00FC3942" w:rsidP="00541049">
      <w:pPr>
        <w:numPr>
          <w:ilvl w:val="0"/>
          <w:numId w:val="25"/>
        </w:numPr>
        <w:rPr>
          <w:i w:val="0"/>
          <w:sz w:val="22"/>
          <w:szCs w:val="22"/>
        </w:rPr>
      </w:pPr>
      <w:r w:rsidRPr="00426DCC">
        <w:rPr>
          <w:i w:val="0"/>
          <w:sz w:val="22"/>
          <w:szCs w:val="22"/>
        </w:rPr>
        <w:t xml:space="preserve">Vzorec zavarovanja za odpravo napak v garancijski dobi (priloga </w:t>
      </w:r>
      <w:r w:rsidR="001A01C7">
        <w:rPr>
          <w:i w:val="0"/>
          <w:sz w:val="22"/>
          <w:szCs w:val="22"/>
        </w:rPr>
        <w:t>C</w:t>
      </w:r>
      <w:r w:rsidRPr="00426DCC">
        <w:rPr>
          <w:i w:val="0"/>
          <w:sz w:val="22"/>
          <w:szCs w:val="22"/>
        </w:rPr>
        <w:t>/</w:t>
      </w:r>
      <w:r>
        <w:rPr>
          <w:i w:val="0"/>
          <w:sz w:val="22"/>
          <w:szCs w:val="22"/>
        </w:rPr>
        <w:t>4</w:t>
      </w:r>
      <w:r w:rsidRPr="00426DCC">
        <w:rPr>
          <w:i w:val="0"/>
          <w:sz w:val="22"/>
          <w:szCs w:val="22"/>
        </w:rPr>
        <w:t>)</w:t>
      </w:r>
    </w:p>
    <w:p w:rsidR="00490F1B" w:rsidRPr="00497112" w:rsidRDefault="00490F1B" w:rsidP="00541049">
      <w:pPr>
        <w:numPr>
          <w:ilvl w:val="0"/>
          <w:numId w:val="25"/>
        </w:numPr>
        <w:rPr>
          <w:i w:val="0"/>
          <w:sz w:val="22"/>
          <w:szCs w:val="22"/>
        </w:rPr>
      </w:pPr>
      <w:r>
        <w:rPr>
          <w:i w:val="0"/>
          <w:sz w:val="22"/>
          <w:szCs w:val="22"/>
        </w:rPr>
        <w:t>Označba ovojnice (priloga D)</w:t>
      </w:r>
    </w:p>
    <w:p w:rsidR="00FC3942" w:rsidRPr="0079325B" w:rsidRDefault="00FC3942" w:rsidP="005B2B95">
      <w:pPr>
        <w:pStyle w:val="Glava"/>
        <w:tabs>
          <w:tab w:val="clear" w:pos="4536"/>
          <w:tab w:val="clear" w:pos="9072"/>
        </w:tabs>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rPr>
          <w:b/>
          <w:i w:val="0"/>
          <w:sz w:val="22"/>
          <w:szCs w:val="22"/>
        </w:rPr>
      </w:pPr>
    </w:p>
    <w:p w:rsidR="004E0FA3" w:rsidRDefault="004E0FA3">
      <w:pPr>
        <w:rPr>
          <w:b/>
          <w:i w:val="0"/>
          <w:sz w:val="22"/>
          <w:szCs w:val="22"/>
        </w:rPr>
      </w:pPr>
      <w:r>
        <w:rPr>
          <w:b/>
          <w:i w:val="0"/>
          <w:sz w:val="22"/>
          <w:szCs w:val="22"/>
        </w:rPr>
        <w:br w:type="page"/>
      </w:r>
    </w:p>
    <w:p w:rsidR="00D77CD7" w:rsidRPr="0079325B" w:rsidRDefault="00D77CD7" w:rsidP="00D77CD7">
      <w:pPr>
        <w:ind w:left="8496"/>
        <w:rPr>
          <w:b/>
          <w:i w:val="0"/>
          <w:sz w:val="22"/>
          <w:szCs w:val="22"/>
        </w:rPr>
      </w:pPr>
      <w:r>
        <w:rPr>
          <w:b/>
          <w:i w:val="0"/>
          <w:sz w:val="22"/>
          <w:szCs w:val="22"/>
        </w:rPr>
        <w:lastRenderedPageBreak/>
        <w:t xml:space="preserve">PRILOGA </w:t>
      </w:r>
      <w:r w:rsidR="008179A9">
        <w:rPr>
          <w:b/>
          <w:i w:val="0"/>
          <w:sz w:val="22"/>
          <w:szCs w:val="22"/>
        </w:rPr>
        <w:t>C</w:t>
      </w:r>
      <w:r w:rsidRPr="0079325B">
        <w:rPr>
          <w:b/>
          <w:i w:val="0"/>
          <w:sz w:val="22"/>
          <w:szCs w:val="22"/>
        </w:rPr>
        <w:t>/1</w:t>
      </w:r>
    </w:p>
    <w:p w:rsidR="00D77CD7" w:rsidRPr="00D25321" w:rsidRDefault="00D77CD7" w:rsidP="00D77CD7">
      <w:pPr>
        <w:pStyle w:val="Glava"/>
        <w:tabs>
          <w:tab w:val="clear" w:pos="4536"/>
          <w:tab w:val="clear" w:pos="9072"/>
        </w:tabs>
        <w:rPr>
          <w:i w:val="0"/>
          <w:sz w:val="22"/>
          <w:szCs w:val="22"/>
        </w:rPr>
      </w:pPr>
    </w:p>
    <w:p w:rsidR="00D77CD7" w:rsidRPr="00D25321" w:rsidRDefault="00D77CD7" w:rsidP="00D77CD7">
      <w:pPr>
        <w:keepNext/>
        <w:spacing w:before="120" w:after="60"/>
        <w:jc w:val="center"/>
        <w:outlineLvl w:val="2"/>
        <w:rPr>
          <w:b/>
          <w:bCs/>
          <w:sz w:val="22"/>
          <w:szCs w:val="22"/>
        </w:rPr>
      </w:pPr>
      <w:r w:rsidRPr="00D25321">
        <w:rPr>
          <w:b/>
          <w:bCs/>
          <w:sz w:val="22"/>
          <w:szCs w:val="22"/>
        </w:rPr>
        <w:t>Obrazec zavarovanje za resnost ponudbe po EPGP-758</w:t>
      </w:r>
    </w:p>
    <w:p w:rsidR="00D77CD7" w:rsidRPr="00D25321" w:rsidRDefault="00D77CD7" w:rsidP="00D77CD7">
      <w:pPr>
        <w:rPr>
          <w:sz w:val="22"/>
          <w:szCs w:val="22"/>
        </w:rPr>
      </w:pP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D25321">
        <w:rPr>
          <w:i w:val="0"/>
          <w:sz w:val="22"/>
          <w:szCs w:val="22"/>
        </w:rPr>
        <w:t>Glava s podatki o garantu (zavarovalnici/banki)</w:t>
      </w:r>
      <w:r w:rsidRPr="00D25321">
        <w:rPr>
          <w:sz w:val="22"/>
          <w:szCs w:val="22"/>
        </w:rPr>
        <w:t xml:space="preserve"> </w:t>
      </w:r>
      <w:r w:rsidRPr="00D25321">
        <w:rPr>
          <w:i w:val="0"/>
          <w:sz w:val="22"/>
          <w:szCs w:val="22"/>
        </w:rPr>
        <w:t>ali SWIFT ključ</w:t>
      </w: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sz w:val="22"/>
          <w:szCs w:val="22"/>
        </w:rPr>
      </w:pP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r w:rsidRPr="00D25321">
        <w:rPr>
          <w:sz w:val="22"/>
          <w:szCs w:val="22"/>
        </w:rPr>
        <w:t xml:space="preserve">Za: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sz w:val="22"/>
          <w:szCs w:val="22"/>
        </w:rPr>
        <w:fldChar w:fldCharType="end"/>
      </w:r>
      <w:r w:rsidRPr="00D25321">
        <w:rPr>
          <w:sz w:val="22"/>
          <w:szCs w:val="22"/>
        </w:rPr>
        <w:t xml:space="preserve">  </w:t>
      </w:r>
      <w:r w:rsidRPr="00D25321">
        <w:rPr>
          <w:i w:val="0"/>
          <w:sz w:val="22"/>
          <w:szCs w:val="22"/>
        </w:rPr>
        <w:t>(vpiše se upravičenca tj. izvajalca postopka javnega naročanja)</w:t>
      </w: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D25321">
        <w:rPr>
          <w:sz w:val="22"/>
          <w:szCs w:val="22"/>
        </w:rPr>
        <w:t xml:space="preserve">Datum: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sz w:val="22"/>
          <w:szCs w:val="22"/>
        </w:rPr>
        <w:fldChar w:fldCharType="end"/>
      </w:r>
      <w:r w:rsidRPr="00D25321">
        <w:rPr>
          <w:sz w:val="22"/>
          <w:szCs w:val="22"/>
        </w:rPr>
        <w:t xml:space="preserve"> </w:t>
      </w:r>
      <w:r w:rsidRPr="00D25321">
        <w:rPr>
          <w:i w:val="0"/>
          <w:sz w:val="22"/>
          <w:szCs w:val="22"/>
        </w:rPr>
        <w:t>(vpiše se datum izdaje)</w:t>
      </w: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D25321">
        <w:rPr>
          <w:b/>
          <w:sz w:val="22"/>
          <w:szCs w:val="22"/>
        </w:rPr>
        <w:t>VRSTA ZAVAROVANJA:</w:t>
      </w:r>
      <w:r w:rsidRPr="00D25321">
        <w:rPr>
          <w:sz w:val="22"/>
          <w:szCs w:val="22"/>
        </w:rPr>
        <w:t xml:space="preserve">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sz w:val="22"/>
          <w:szCs w:val="22"/>
        </w:rPr>
        <w:fldChar w:fldCharType="end"/>
      </w:r>
      <w:r w:rsidRPr="00D25321">
        <w:rPr>
          <w:sz w:val="22"/>
          <w:szCs w:val="22"/>
        </w:rPr>
        <w:t xml:space="preserve"> </w:t>
      </w:r>
      <w:r w:rsidRPr="00D25321">
        <w:rPr>
          <w:i w:val="0"/>
          <w:sz w:val="22"/>
          <w:szCs w:val="22"/>
        </w:rPr>
        <w:t>(vpiše se vrsta finančnega zavarovanja: kavcijsko zavarovanje/bančna garancija za resnost ponudbe)</w:t>
      </w: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r w:rsidRPr="00D25321">
        <w:rPr>
          <w:b/>
          <w:sz w:val="22"/>
          <w:szCs w:val="22"/>
        </w:rPr>
        <w:t xml:space="preserve">ŠTEVILKA ZAVAROVANJA: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sz w:val="22"/>
          <w:szCs w:val="22"/>
        </w:rPr>
        <w:fldChar w:fldCharType="end"/>
      </w:r>
      <w:r w:rsidRPr="00D25321">
        <w:rPr>
          <w:sz w:val="22"/>
          <w:szCs w:val="22"/>
        </w:rPr>
        <w:t xml:space="preserve"> </w:t>
      </w:r>
      <w:r w:rsidRPr="00D25321">
        <w:rPr>
          <w:i w:val="0"/>
          <w:sz w:val="22"/>
          <w:szCs w:val="22"/>
        </w:rPr>
        <w:t>(vpiše se številka finančnega zavarovanja)</w:t>
      </w: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r w:rsidRPr="00D25321">
        <w:rPr>
          <w:b/>
          <w:sz w:val="22"/>
          <w:szCs w:val="22"/>
        </w:rPr>
        <w:t>GARANT:</w:t>
      </w:r>
      <w:r w:rsidRPr="00D25321">
        <w:rPr>
          <w:sz w:val="22"/>
          <w:szCs w:val="22"/>
        </w:rPr>
        <w:t xml:space="preserve">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sz w:val="22"/>
          <w:szCs w:val="22"/>
        </w:rPr>
        <w:fldChar w:fldCharType="end"/>
      </w:r>
      <w:r w:rsidRPr="00D25321">
        <w:rPr>
          <w:sz w:val="22"/>
          <w:szCs w:val="22"/>
        </w:rPr>
        <w:t xml:space="preserve"> </w:t>
      </w:r>
      <w:r w:rsidRPr="00D25321">
        <w:rPr>
          <w:i w:val="0"/>
          <w:sz w:val="22"/>
          <w:szCs w:val="22"/>
        </w:rPr>
        <w:t>(vpiše se ime in naslov zavarovalnice/banke v kraju izdaje)</w:t>
      </w: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D25321">
        <w:rPr>
          <w:b/>
          <w:sz w:val="22"/>
          <w:szCs w:val="22"/>
        </w:rPr>
        <w:t xml:space="preserve">NAROČNIK ZAVAROVANJA: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sz w:val="22"/>
          <w:szCs w:val="22"/>
        </w:rPr>
        <w:fldChar w:fldCharType="end"/>
      </w:r>
      <w:r w:rsidRPr="00D25321">
        <w:rPr>
          <w:sz w:val="22"/>
          <w:szCs w:val="22"/>
        </w:rPr>
        <w:t xml:space="preserve"> </w:t>
      </w:r>
      <w:r w:rsidRPr="00D25321">
        <w:rPr>
          <w:i w:val="0"/>
          <w:sz w:val="22"/>
          <w:szCs w:val="22"/>
        </w:rPr>
        <w:t>(vpiše se ime in naslov naročnika finančnega zavarovanja, tj. kandidata oziroma ponudnika v postopku javnega naročanja)</w:t>
      </w: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r w:rsidRPr="00D25321">
        <w:rPr>
          <w:b/>
          <w:sz w:val="22"/>
          <w:szCs w:val="22"/>
        </w:rPr>
        <w:t>UPRAVIČENEC:</w:t>
      </w:r>
      <w:r w:rsidRPr="00D25321">
        <w:rPr>
          <w:sz w:val="22"/>
          <w:szCs w:val="22"/>
        </w:rPr>
        <w:t xml:space="preserve">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sz w:val="22"/>
          <w:szCs w:val="22"/>
        </w:rPr>
        <w:fldChar w:fldCharType="end"/>
      </w:r>
      <w:r w:rsidRPr="00D25321">
        <w:rPr>
          <w:sz w:val="22"/>
          <w:szCs w:val="22"/>
        </w:rPr>
        <w:t xml:space="preserve">  </w:t>
      </w:r>
      <w:r w:rsidRPr="00D25321">
        <w:rPr>
          <w:i w:val="0"/>
          <w:sz w:val="22"/>
          <w:szCs w:val="22"/>
        </w:rPr>
        <w:t>(vpiše se izvajalca postopka javnega naročanja)</w:t>
      </w: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r w:rsidRPr="00D25321">
        <w:rPr>
          <w:b/>
          <w:sz w:val="22"/>
          <w:szCs w:val="22"/>
        </w:rPr>
        <w:t xml:space="preserve">OSNOVNI POSEL: </w:t>
      </w:r>
      <w:r w:rsidRPr="00D25321">
        <w:rPr>
          <w:sz w:val="22"/>
          <w:szCs w:val="22"/>
        </w:rPr>
        <w:t xml:space="preserve">obveznost naročnika zavarovanja iz njegove ponudbe, predložene v postopku javnega naročanja št.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sz w:val="22"/>
          <w:szCs w:val="22"/>
        </w:rPr>
        <w:fldChar w:fldCharType="end"/>
      </w:r>
      <w:r w:rsidRPr="00D25321">
        <w:rPr>
          <w:sz w:val="22"/>
          <w:szCs w:val="22"/>
        </w:rPr>
        <w:t xml:space="preserve"> </w:t>
      </w:r>
      <w:r w:rsidRPr="00D25321">
        <w:rPr>
          <w:i w:val="0"/>
          <w:sz w:val="22"/>
          <w:szCs w:val="22"/>
        </w:rPr>
        <w:t>(vpiše se številka objave oziroma interna oznaka postopka javnega naročanja),</w:t>
      </w:r>
      <w:r w:rsidRPr="00D25321">
        <w:rPr>
          <w:sz w:val="22"/>
          <w:szCs w:val="22"/>
        </w:rPr>
        <w:t xml:space="preserve"> z dne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sz w:val="22"/>
          <w:szCs w:val="22"/>
        </w:rPr>
        <w:t> </w:t>
      </w:r>
      <w:r w:rsidRPr="00D25321">
        <w:rPr>
          <w:sz w:val="22"/>
          <w:szCs w:val="22"/>
        </w:rPr>
        <w:t> </w:t>
      </w:r>
      <w:r w:rsidRPr="00D25321">
        <w:rPr>
          <w:sz w:val="22"/>
          <w:szCs w:val="22"/>
        </w:rPr>
        <w:t> </w:t>
      </w:r>
      <w:r w:rsidRPr="00D25321">
        <w:rPr>
          <w:sz w:val="22"/>
          <w:szCs w:val="22"/>
        </w:rPr>
        <w:t> </w:t>
      </w:r>
      <w:r w:rsidRPr="00D25321">
        <w:rPr>
          <w:sz w:val="22"/>
          <w:szCs w:val="22"/>
        </w:rPr>
        <w:t> </w:t>
      </w:r>
      <w:r w:rsidRPr="00D25321">
        <w:rPr>
          <w:sz w:val="22"/>
          <w:szCs w:val="22"/>
        </w:rPr>
        <w:fldChar w:fldCharType="end"/>
      </w:r>
      <w:r w:rsidRPr="00D25321">
        <w:rPr>
          <w:sz w:val="22"/>
          <w:szCs w:val="22"/>
        </w:rPr>
        <w:t xml:space="preserve"> </w:t>
      </w:r>
      <w:r w:rsidRPr="00D25321">
        <w:rPr>
          <w:i w:val="0"/>
          <w:sz w:val="22"/>
          <w:szCs w:val="22"/>
        </w:rPr>
        <w:t xml:space="preserve">(vpiše se datum objave), </w:t>
      </w:r>
      <w:r w:rsidRPr="00D25321">
        <w:rPr>
          <w:sz w:val="22"/>
          <w:szCs w:val="22"/>
        </w:rPr>
        <w:t xml:space="preserve">katerega predmet je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sz w:val="22"/>
          <w:szCs w:val="22"/>
        </w:rPr>
        <w:t> </w:t>
      </w:r>
      <w:r w:rsidRPr="00D25321">
        <w:rPr>
          <w:sz w:val="22"/>
          <w:szCs w:val="22"/>
        </w:rPr>
        <w:t> </w:t>
      </w:r>
      <w:r w:rsidRPr="00D25321">
        <w:rPr>
          <w:sz w:val="22"/>
          <w:szCs w:val="22"/>
        </w:rPr>
        <w:t> </w:t>
      </w:r>
      <w:r w:rsidRPr="00D25321">
        <w:rPr>
          <w:sz w:val="22"/>
          <w:szCs w:val="22"/>
        </w:rPr>
        <w:t> </w:t>
      </w:r>
      <w:r w:rsidRPr="00D25321">
        <w:rPr>
          <w:sz w:val="22"/>
          <w:szCs w:val="22"/>
        </w:rPr>
        <w:t> </w:t>
      </w:r>
      <w:r w:rsidRPr="00D25321">
        <w:rPr>
          <w:sz w:val="22"/>
          <w:szCs w:val="22"/>
        </w:rPr>
        <w:fldChar w:fldCharType="end"/>
      </w: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r w:rsidRPr="00D25321">
        <w:rPr>
          <w:b/>
          <w:sz w:val="22"/>
          <w:szCs w:val="22"/>
        </w:rPr>
        <w:t xml:space="preserve">ZNESEK IN VALUTA ZAVAROVANJA: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sz w:val="22"/>
          <w:szCs w:val="22"/>
        </w:rPr>
        <w:fldChar w:fldCharType="end"/>
      </w:r>
      <w:r w:rsidRPr="00D25321">
        <w:rPr>
          <w:sz w:val="22"/>
          <w:szCs w:val="22"/>
        </w:rPr>
        <w:t xml:space="preserve"> </w:t>
      </w:r>
      <w:r w:rsidRPr="00D25321">
        <w:rPr>
          <w:i w:val="0"/>
          <w:sz w:val="22"/>
          <w:szCs w:val="22"/>
        </w:rPr>
        <w:t>(vpiše se najvišji znesek s številko in besedo ter valuta)</w:t>
      </w: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r w:rsidRPr="00D25321">
        <w:rPr>
          <w:b/>
          <w:sz w:val="22"/>
          <w:szCs w:val="22"/>
        </w:rPr>
        <w:t xml:space="preserve">LISTINE, KI JIH JE POLEG IZJAVE TREBA PRILOŽITI ZAHTEVI ZA PLAČILO IN SE IZRECNO ZAHTEVAJO V SPODNJEM BESEDILU: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sz w:val="22"/>
          <w:szCs w:val="22"/>
        </w:rPr>
        <w:fldChar w:fldCharType="end"/>
      </w:r>
      <w:r w:rsidRPr="00D25321">
        <w:rPr>
          <w:sz w:val="22"/>
          <w:szCs w:val="22"/>
        </w:rPr>
        <w:t xml:space="preserve"> </w:t>
      </w:r>
      <w:r w:rsidRPr="00D25321">
        <w:rPr>
          <w:i w:val="0"/>
          <w:sz w:val="22"/>
          <w:szCs w:val="22"/>
        </w:rPr>
        <w:t>(nobena/navede se listina)</w:t>
      </w: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r w:rsidRPr="00D25321">
        <w:rPr>
          <w:b/>
          <w:sz w:val="22"/>
          <w:szCs w:val="22"/>
        </w:rPr>
        <w:t>JEZIK V ZAHTEVANIH LISTINAH:</w:t>
      </w:r>
      <w:r w:rsidRPr="00D25321">
        <w:rPr>
          <w:sz w:val="22"/>
          <w:szCs w:val="22"/>
        </w:rPr>
        <w:t xml:space="preserve"> slovenski</w:t>
      </w: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r w:rsidRPr="00D25321">
        <w:rPr>
          <w:b/>
          <w:sz w:val="22"/>
          <w:szCs w:val="22"/>
        </w:rPr>
        <w:t>OBLIKA PREDLOŽITVE:</w:t>
      </w:r>
      <w:r w:rsidRPr="00D25321">
        <w:rPr>
          <w:sz w:val="22"/>
          <w:szCs w:val="22"/>
        </w:rPr>
        <w:t xml:space="preserve"> v papirni obliki s priporočeno pošto ali katerokoli obliko hitre pošte ali v elektronski obliki po SWIFT sistemu na naslov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sz w:val="22"/>
          <w:szCs w:val="22"/>
        </w:rPr>
        <w:fldChar w:fldCharType="end"/>
      </w:r>
      <w:r w:rsidRPr="00D25321">
        <w:rPr>
          <w:sz w:val="22"/>
          <w:szCs w:val="22"/>
        </w:rPr>
        <w:t xml:space="preserve"> </w:t>
      </w:r>
      <w:r w:rsidRPr="00D25321">
        <w:rPr>
          <w:i w:val="0"/>
          <w:sz w:val="22"/>
          <w:szCs w:val="22"/>
        </w:rPr>
        <w:t>(navede se SWIFT naslova garanta)</w:t>
      </w: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D25321">
        <w:rPr>
          <w:b/>
          <w:sz w:val="22"/>
          <w:szCs w:val="22"/>
        </w:rPr>
        <w:t>KRAJ PREDLOŽITVE:</w:t>
      </w:r>
      <w:r w:rsidRPr="00D25321">
        <w:rPr>
          <w:sz w:val="22"/>
          <w:szCs w:val="22"/>
        </w:rPr>
        <w:t xml:space="preserve">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sz w:val="22"/>
          <w:szCs w:val="22"/>
        </w:rPr>
        <w:fldChar w:fldCharType="end"/>
      </w:r>
      <w:r w:rsidRPr="00D25321">
        <w:rPr>
          <w:sz w:val="22"/>
          <w:szCs w:val="22"/>
        </w:rPr>
        <w:t xml:space="preserve"> </w:t>
      </w:r>
      <w:r w:rsidRPr="00D25321">
        <w:rPr>
          <w:i w:val="0"/>
          <w:sz w:val="22"/>
          <w:szCs w:val="22"/>
        </w:rPr>
        <w:t>(garant vpiše naslov podružnice, kjer se opravi predložitev papirnih listin, ali elektronski naslov za predložitev v elektronski obliki, kot na primer garantov SWIFT naslov)</w:t>
      </w: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r w:rsidRPr="00D25321">
        <w:rPr>
          <w:sz w:val="22"/>
          <w:szCs w:val="22"/>
        </w:rPr>
        <w:t xml:space="preserve">Ne glede na navedeno, se predložitev papirnih listin lahko opravi v katerikoli podružnici garanta na območju Republike Slovenije. </w:t>
      </w: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r w:rsidRPr="00D25321">
        <w:rPr>
          <w:b/>
          <w:sz w:val="22"/>
          <w:szCs w:val="22"/>
        </w:rPr>
        <w:t xml:space="preserve">DATUM VELJAVNOSTI: </w:t>
      </w:r>
      <w:r w:rsidRPr="00D25321">
        <w:rPr>
          <w:sz w:val="22"/>
          <w:szCs w:val="22"/>
        </w:rPr>
        <w:fldChar w:fldCharType="begin">
          <w:ffData>
            <w:name w:val="Besedilo2"/>
            <w:enabled/>
            <w:calcOnExit w:val="0"/>
            <w:textInput>
              <w:default w:val="DD. MM. LLLL"/>
            </w:textInput>
          </w:ffData>
        </w:fldChar>
      </w:r>
      <w:bookmarkStart w:id="19" w:name="Besedilo2"/>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DD. MM. LLLL</w:t>
      </w:r>
      <w:r w:rsidRPr="00D25321">
        <w:rPr>
          <w:sz w:val="22"/>
          <w:szCs w:val="22"/>
        </w:rPr>
        <w:fldChar w:fldCharType="end"/>
      </w:r>
      <w:bookmarkEnd w:id="19"/>
      <w:r w:rsidRPr="00D25321">
        <w:rPr>
          <w:sz w:val="22"/>
          <w:szCs w:val="22"/>
        </w:rPr>
        <w:t xml:space="preserve"> </w:t>
      </w:r>
      <w:r w:rsidRPr="00D25321">
        <w:rPr>
          <w:i w:val="0"/>
          <w:sz w:val="22"/>
          <w:szCs w:val="22"/>
        </w:rPr>
        <w:t>(vpiše se datum, ki je naveden v razpisni dokumentaciji za oddajo predmetnega javnega naročila)</w:t>
      </w: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r w:rsidRPr="00D25321">
        <w:rPr>
          <w:b/>
          <w:sz w:val="22"/>
          <w:szCs w:val="22"/>
        </w:rPr>
        <w:t>STRANKA, KI JE DOLŽNA PLAČATI STROŠKE:</w:t>
      </w:r>
      <w:r w:rsidRPr="00D25321">
        <w:rPr>
          <w:sz w:val="22"/>
          <w:szCs w:val="22"/>
        </w:rPr>
        <w:t xml:space="preserve">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sz w:val="22"/>
          <w:szCs w:val="22"/>
        </w:rPr>
        <w:fldChar w:fldCharType="end"/>
      </w:r>
      <w:r w:rsidRPr="00D25321">
        <w:rPr>
          <w:sz w:val="22"/>
          <w:szCs w:val="22"/>
        </w:rPr>
        <w:t xml:space="preserve"> </w:t>
      </w:r>
      <w:r w:rsidRPr="00D25321">
        <w:rPr>
          <w:i w:val="0"/>
          <w:sz w:val="22"/>
          <w:szCs w:val="22"/>
        </w:rPr>
        <w:t>(vpiše se ime naročnika zavarovanja, tj. kandidata oziroma ponudnika v postopku javnega naročanja)</w:t>
      </w: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sz w:val="22"/>
          <w:szCs w:val="22"/>
        </w:rPr>
      </w:pPr>
    </w:p>
    <w:p w:rsidR="00D77CD7" w:rsidRPr="00D25321" w:rsidRDefault="00D77CD7" w:rsidP="00D77CD7">
      <w:pPr>
        <w:ind w:left="1134"/>
        <w:jc w:val="both"/>
        <w:rPr>
          <w:sz w:val="22"/>
          <w:szCs w:val="22"/>
        </w:rPr>
      </w:pPr>
      <w:r w:rsidRPr="00D25321">
        <w:rPr>
          <w:sz w:val="22"/>
          <w:szCs w:val="22"/>
        </w:rPr>
        <w:t>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w:t>
      </w:r>
      <w:proofErr w:type="spellStart"/>
      <w:r w:rsidRPr="00D25321">
        <w:rPr>
          <w:sz w:val="22"/>
          <w:szCs w:val="22"/>
        </w:rPr>
        <w:t>ov</w:t>
      </w:r>
      <w:proofErr w:type="spellEnd"/>
      <w:r w:rsidRPr="00D25321">
        <w:rPr>
          <w:sz w:val="22"/>
          <w:szCs w:val="22"/>
        </w:rPr>
        <w:t>),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ni izpolnil svojih obveznosti iz osnovnega posla.</w:t>
      </w:r>
    </w:p>
    <w:p w:rsidR="00D77CD7" w:rsidRPr="00D25321" w:rsidRDefault="00D77CD7" w:rsidP="00D77CD7">
      <w:pPr>
        <w:ind w:left="1134"/>
        <w:jc w:val="both"/>
        <w:rPr>
          <w:sz w:val="22"/>
          <w:szCs w:val="22"/>
        </w:rPr>
      </w:pPr>
    </w:p>
    <w:p w:rsidR="00D77CD7" w:rsidRPr="00D25321" w:rsidRDefault="00D77CD7" w:rsidP="00D77CD7">
      <w:pPr>
        <w:ind w:left="1134"/>
        <w:jc w:val="both"/>
        <w:rPr>
          <w:sz w:val="22"/>
          <w:szCs w:val="22"/>
        </w:rPr>
      </w:pPr>
      <w:r w:rsidRPr="00D25321">
        <w:rPr>
          <w:sz w:val="22"/>
          <w:szCs w:val="22"/>
        </w:rPr>
        <w:lastRenderedPageBreak/>
        <w:t xml:space="preserve">Zavarovanje se lahko unovči iz naslednjih razlogov, ki morajo biti navedeni v izjavi upravičenca oziroma zahtevi za plačilo: </w:t>
      </w:r>
    </w:p>
    <w:p w:rsidR="00D77CD7" w:rsidRPr="00D25321" w:rsidRDefault="00D77CD7" w:rsidP="00541049">
      <w:pPr>
        <w:numPr>
          <w:ilvl w:val="0"/>
          <w:numId w:val="26"/>
        </w:numPr>
        <w:ind w:left="1134" w:firstLine="0"/>
        <w:jc w:val="both"/>
        <w:rPr>
          <w:sz w:val="22"/>
          <w:szCs w:val="22"/>
        </w:rPr>
      </w:pPr>
      <w:r w:rsidRPr="00D25321">
        <w:rPr>
          <w:sz w:val="22"/>
          <w:szCs w:val="22"/>
        </w:rPr>
        <w:t>naročnik zavarovanja je umaknil ponudbo po poteku roka za prejem ponudb ali nedopustno spremenil ponudbo v času njene veljavnosti; ali</w:t>
      </w:r>
    </w:p>
    <w:p w:rsidR="00D77CD7" w:rsidRPr="00D25321" w:rsidRDefault="00D77CD7" w:rsidP="00541049">
      <w:pPr>
        <w:numPr>
          <w:ilvl w:val="0"/>
          <w:numId w:val="26"/>
        </w:numPr>
        <w:ind w:left="1134" w:firstLine="0"/>
        <w:jc w:val="both"/>
        <w:rPr>
          <w:sz w:val="22"/>
          <w:szCs w:val="22"/>
        </w:rPr>
      </w:pPr>
      <w:r w:rsidRPr="00D25321">
        <w:rPr>
          <w:sz w:val="22"/>
          <w:szCs w:val="22"/>
        </w:rPr>
        <w:t>izbrani naročnik zavarovanja na poziv upravičenca ni podpisal pogodbe; ali</w:t>
      </w:r>
    </w:p>
    <w:p w:rsidR="00D77CD7" w:rsidRPr="00D25321" w:rsidRDefault="00D77CD7" w:rsidP="00541049">
      <w:pPr>
        <w:numPr>
          <w:ilvl w:val="0"/>
          <w:numId w:val="26"/>
        </w:numPr>
        <w:ind w:left="1134" w:firstLine="0"/>
        <w:jc w:val="both"/>
        <w:rPr>
          <w:sz w:val="22"/>
          <w:szCs w:val="22"/>
        </w:rPr>
      </w:pPr>
      <w:r w:rsidRPr="00D25321">
        <w:rPr>
          <w:sz w:val="22"/>
          <w:szCs w:val="22"/>
        </w:rPr>
        <w:t>izbrani naročnik zavarovanja ni predložil zavarovanja za dobro izvedbo pogodbenih obveznosti v skladu s pogoji naročila.</w:t>
      </w:r>
    </w:p>
    <w:p w:rsidR="00D77CD7" w:rsidRPr="00D25321" w:rsidRDefault="00D77CD7" w:rsidP="00D77CD7">
      <w:pPr>
        <w:ind w:left="1134"/>
        <w:jc w:val="both"/>
        <w:rPr>
          <w:sz w:val="22"/>
          <w:szCs w:val="22"/>
        </w:rPr>
      </w:pPr>
    </w:p>
    <w:p w:rsidR="00D77CD7" w:rsidRPr="00D25321" w:rsidRDefault="00D77CD7" w:rsidP="00D77CD7">
      <w:pPr>
        <w:ind w:left="1134"/>
        <w:jc w:val="both"/>
        <w:rPr>
          <w:sz w:val="22"/>
          <w:szCs w:val="22"/>
        </w:rPr>
      </w:pPr>
      <w:r w:rsidRPr="00D25321">
        <w:rPr>
          <w:sz w:val="22"/>
          <w:szCs w:val="22"/>
        </w:rPr>
        <w:t>Katerokoli zahtevo za plačilo po tem zavarovanju moramo prejeti na datum veljavnosti zavarovanja ali pred njim v zgoraj navedenem kraju predložitve.</w:t>
      </w:r>
    </w:p>
    <w:p w:rsidR="00D77CD7" w:rsidRPr="00D25321" w:rsidRDefault="00D77CD7" w:rsidP="00D77CD7">
      <w:pPr>
        <w:ind w:left="1134"/>
        <w:jc w:val="both"/>
        <w:rPr>
          <w:sz w:val="22"/>
          <w:szCs w:val="22"/>
        </w:rPr>
      </w:pPr>
    </w:p>
    <w:p w:rsidR="00D77CD7" w:rsidRPr="00D25321" w:rsidRDefault="00D77CD7" w:rsidP="00D77CD7">
      <w:pPr>
        <w:ind w:left="1134"/>
        <w:jc w:val="both"/>
        <w:rPr>
          <w:sz w:val="22"/>
          <w:szCs w:val="22"/>
        </w:rPr>
      </w:pPr>
      <w:r w:rsidRPr="00D25321">
        <w:rPr>
          <w:sz w:val="22"/>
          <w:szCs w:val="22"/>
        </w:rPr>
        <w:t>Morebitne spore v zvezi s tem zavarovanjem rešuje stvarno pristojno sodišče v Ljubljani po slovenskem pravu.</w:t>
      </w: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r w:rsidRPr="00D25321">
        <w:rPr>
          <w:sz w:val="22"/>
          <w:szCs w:val="22"/>
        </w:rPr>
        <w:t>Za to zavarovanje veljajo Enotna pravila za garancije na poziv (EPGP) revizija iz leta 2010, izdana pri MTZ pod št. 758.</w:t>
      </w: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sz w:val="22"/>
          <w:szCs w:val="22"/>
        </w:rPr>
      </w:pPr>
      <w:r w:rsidRPr="00D25321">
        <w:rPr>
          <w:sz w:val="22"/>
          <w:szCs w:val="22"/>
        </w:rPr>
        <w:tab/>
      </w:r>
      <w:r w:rsidRPr="00D25321">
        <w:rPr>
          <w:sz w:val="22"/>
          <w:szCs w:val="22"/>
        </w:rPr>
        <w:tab/>
      </w:r>
      <w:r w:rsidRPr="00D25321">
        <w:rPr>
          <w:sz w:val="22"/>
          <w:szCs w:val="22"/>
        </w:rPr>
        <w:tab/>
      </w:r>
      <w:r w:rsidRPr="00D25321">
        <w:rPr>
          <w:sz w:val="22"/>
          <w:szCs w:val="22"/>
        </w:rPr>
        <w:tab/>
      </w:r>
      <w:r w:rsidRPr="00D25321">
        <w:rPr>
          <w:sz w:val="22"/>
          <w:szCs w:val="22"/>
        </w:rPr>
        <w:tab/>
      </w:r>
      <w:r w:rsidRPr="00D25321">
        <w:rPr>
          <w:sz w:val="22"/>
          <w:szCs w:val="22"/>
        </w:rPr>
        <w:tab/>
      </w:r>
      <w:r w:rsidRPr="00D25321">
        <w:rPr>
          <w:sz w:val="22"/>
          <w:szCs w:val="22"/>
        </w:rPr>
        <w:tab/>
      </w:r>
      <w:r w:rsidRPr="00D25321">
        <w:rPr>
          <w:sz w:val="22"/>
          <w:szCs w:val="22"/>
        </w:rPr>
        <w:tab/>
        <w:t xml:space="preserve">      garant</w:t>
      </w:r>
      <w:r w:rsidRPr="00D25321">
        <w:rPr>
          <w:sz w:val="22"/>
          <w:szCs w:val="22"/>
        </w:rPr>
        <w:tab/>
      </w:r>
      <w:r w:rsidRPr="00D25321">
        <w:rPr>
          <w:sz w:val="22"/>
          <w:szCs w:val="22"/>
        </w:rPr>
        <w:tab/>
      </w:r>
      <w:r w:rsidRPr="00D25321">
        <w:rPr>
          <w:sz w:val="22"/>
          <w:szCs w:val="22"/>
        </w:rPr>
        <w:tab/>
      </w:r>
      <w:r w:rsidRPr="00D25321">
        <w:rPr>
          <w:sz w:val="22"/>
          <w:szCs w:val="22"/>
        </w:rPr>
        <w:tab/>
      </w:r>
      <w:r w:rsidRPr="00D25321">
        <w:rPr>
          <w:sz w:val="22"/>
          <w:szCs w:val="22"/>
        </w:rPr>
        <w:tab/>
      </w:r>
      <w:r w:rsidRPr="00D25321">
        <w:rPr>
          <w:sz w:val="22"/>
          <w:szCs w:val="22"/>
        </w:rPr>
        <w:tab/>
      </w:r>
      <w:r w:rsidRPr="00D25321">
        <w:rPr>
          <w:sz w:val="22"/>
          <w:szCs w:val="22"/>
        </w:rPr>
        <w:tab/>
      </w:r>
      <w:r w:rsidRPr="00D25321">
        <w:rPr>
          <w:sz w:val="22"/>
          <w:szCs w:val="22"/>
        </w:rPr>
        <w:tab/>
      </w:r>
      <w:r w:rsidRPr="00D25321">
        <w:rPr>
          <w:sz w:val="22"/>
          <w:szCs w:val="22"/>
        </w:rPr>
        <w:tab/>
        <w:t>(žig in podpis)</w:t>
      </w:r>
    </w:p>
    <w:p w:rsidR="00D77CD7" w:rsidRPr="0079325B" w:rsidRDefault="00D77CD7" w:rsidP="00D77CD7">
      <w:pPr>
        <w:pStyle w:val="Glava"/>
        <w:tabs>
          <w:tab w:val="clear" w:pos="4536"/>
          <w:tab w:val="clear" w:pos="9072"/>
        </w:tabs>
        <w:jc w:val="both"/>
        <w:rPr>
          <w:i w:val="0"/>
          <w:sz w:val="22"/>
          <w:szCs w:val="22"/>
        </w:rPr>
      </w:pPr>
    </w:p>
    <w:p w:rsidR="00D77CD7" w:rsidRPr="0079325B" w:rsidRDefault="00D77CD7" w:rsidP="00D77CD7">
      <w:pPr>
        <w:pStyle w:val="Glava"/>
        <w:tabs>
          <w:tab w:val="clear" w:pos="4536"/>
          <w:tab w:val="clear" w:pos="9072"/>
        </w:tabs>
        <w:jc w:val="both"/>
        <w:rPr>
          <w:i w:val="0"/>
          <w:sz w:val="22"/>
          <w:szCs w:val="22"/>
        </w:rPr>
      </w:pPr>
    </w:p>
    <w:p w:rsidR="00D77CD7" w:rsidRDefault="00D77CD7" w:rsidP="00D77CD7">
      <w:pPr>
        <w:pStyle w:val="Glava"/>
        <w:tabs>
          <w:tab w:val="clear" w:pos="4536"/>
          <w:tab w:val="clear" w:pos="9072"/>
        </w:tabs>
        <w:jc w:val="right"/>
        <w:rPr>
          <w:b/>
          <w:i w:val="0"/>
          <w:sz w:val="22"/>
          <w:szCs w:val="22"/>
        </w:rPr>
      </w:pPr>
    </w:p>
    <w:p w:rsidR="00D77CD7" w:rsidRDefault="00D77CD7" w:rsidP="00D77CD7">
      <w:pPr>
        <w:pStyle w:val="Glava"/>
        <w:tabs>
          <w:tab w:val="clear" w:pos="4536"/>
          <w:tab w:val="clear" w:pos="9072"/>
        </w:tabs>
        <w:jc w:val="right"/>
        <w:rPr>
          <w:b/>
          <w:i w:val="0"/>
          <w:sz w:val="22"/>
          <w:szCs w:val="22"/>
        </w:rPr>
      </w:pPr>
    </w:p>
    <w:p w:rsidR="00D77CD7" w:rsidRDefault="00D77CD7" w:rsidP="00D77CD7">
      <w:pPr>
        <w:pStyle w:val="Glava"/>
        <w:tabs>
          <w:tab w:val="clear" w:pos="4536"/>
          <w:tab w:val="clear" w:pos="9072"/>
        </w:tabs>
        <w:jc w:val="right"/>
        <w:rPr>
          <w:b/>
          <w:i w:val="0"/>
          <w:sz w:val="22"/>
          <w:szCs w:val="22"/>
        </w:rPr>
      </w:pPr>
    </w:p>
    <w:p w:rsidR="00D77CD7" w:rsidRDefault="00D77CD7" w:rsidP="00D77CD7">
      <w:pPr>
        <w:pStyle w:val="Glava"/>
        <w:tabs>
          <w:tab w:val="clear" w:pos="4536"/>
          <w:tab w:val="clear" w:pos="9072"/>
        </w:tabs>
        <w:jc w:val="right"/>
        <w:rPr>
          <w:b/>
          <w:i w:val="0"/>
          <w:sz w:val="22"/>
          <w:szCs w:val="22"/>
        </w:rPr>
      </w:pPr>
    </w:p>
    <w:p w:rsidR="00D77CD7" w:rsidRDefault="00D77CD7" w:rsidP="00D77CD7">
      <w:pPr>
        <w:pStyle w:val="Glava"/>
        <w:tabs>
          <w:tab w:val="clear" w:pos="4536"/>
          <w:tab w:val="clear" w:pos="9072"/>
        </w:tabs>
        <w:jc w:val="right"/>
        <w:rPr>
          <w:b/>
          <w:i w:val="0"/>
          <w:sz w:val="22"/>
          <w:szCs w:val="22"/>
        </w:rPr>
      </w:pPr>
    </w:p>
    <w:p w:rsidR="00D77CD7" w:rsidRDefault="00D77CD7" w:rsidP="00D77CD7">
      <w:pPr>
        <w:pStyle w:val="Glava"/>
        <w:tabs>
          <w:tab w:val="clear" w:pos="4536"/>
          <w:tab w:val="clear" w:pos="9072"/>
        </w:tabs>
        <w:jc w:val="right"/>
        <w:rPr>
          <w:b/>
          <w:i w:val="0"/>
          <w:sz w:val="22"/>
          <w:szCs w:val="22"/>
        </w:rPr>
      </w:pPr>
    </w:p>
    <w:p w:rsidR="00D77CD7" w:rsidRDefault="00D77CD7">
      <w:pPr>
        <w:rPr>
          <w:b/>
          <w:i w:val="0"/>
          <w:sz w:val="22"/>
          <w:szCs w:val="22"/>
        </w:rPr>
      </w:pPr>
      <w:r>
        <w:rPr>
          <w:b/>
          <w:i w:val="0"/>
          <w:sz w:val="22"/>
          <w:szCs w:val="22"/>
        </w:rPr>
        <w:br w:type="page"/>
      </w:r>
    </w:p>
    <w:p w:rsidR="00FC3942" w:rsidRPr="0079325B" w:rsidRDefault="00FC3942" w:rsidP="00FC3942">
      <w:pPr>
        <w:pStyle w:val="Glava"/>
        <w:tabs>
          <w:tab w:val="clear" w:pos="4536"/>
          <w:tab w:val="clear" w:pos="9072"/>
        </w:tabs>
        <w:jc w:val="right"/>
        <w:rPr>
          <w:b/>
          <w:i w:val="0"/>
          <w:sz w:val="22"/>
          <w:szCs w:val="22"/>
        </w:rPr>
      </w:pPr>
      <w:r w:rsidRPr="0079325B">
        <w:rPr>
          <w:b/>
          <w:i w:val="0"/>
          <w:sz w:val="22"/>
          <w:szCs w:val="22"/>
        </w:rPr>
        <w:lastRenderedPageBreak/>
        <w:t xml:space="preserve">PRILOGA </w:t>
      </w:r>
      <w:r w:rsidR="008179A9">
        <w:rPr>
          <w:b/>
          <w:i w:val="0"/>
          <w:sz w:val="22"/>
          <w:szCs w:val="22"/>
        </w:rPr>
        <w:t>C</w:t>
      </w:r>
      <w:r w:rsidRPr="0079325B">
        <w:rPr>
          <w:b/>
          <w:i w:val="0"/>
          <w:sz w:val="22"/>
          <w:szCs w:val="22"/>
        </w:rPr>
        <w:t>/2</w:t>
      </w:r>
    </w:p>
    <w:p w:rsidR="00FC3942" w:rsidRPr="0079325B" w:rsidRDefault="00FC3942" w:rsidP="00FC3942">
      <w:pPr>
        <w:pStyle w:val="Glava"/>
        <w:tabs>
          <w:tab w:val="clear" w:pos="4536"/>
          <w:tab w:val="clear" w:pos="9072"/>
        </w:tabs>
        <w:jc w:val="both"/>
        <w:rPr>
          <w:i w:val="0"/>
          <w:sz w:val="22"/>
          <w:szCs w:val="22"/>
        </w:rPr>
      </w:pPr>
    </w:p>
    <w:p w:rsidR="00FC3942" w:rsidRDefault="00FC3942" w:rsidP="00FC3942">
      <w:pPr>
        <w:ind w:left="1080"/>
        <w:jc w:val="center"/>
        <w:rPr>
          <w:rFonts w:eastAsia="Calibri"/>
          <w:b/>
          <w:bCs/>
          <w:i w:val="0"/>
          <w:sz w:val="22"/>
          <w:szCs w:val="22"/>
        </w:rPr>
      </w:pPr>
      <w:r>
        <w:rPr>
          <w:rFonts w:eastAsia="Calibri"/>
          <w:b/>
          <w:bCs/>
          <w:i w:val="0"/>
          <w:sz w:val="22"/>
          <w:szCs w:val="22"/>
        </w:rPr>
        <w:t>OBRAZEC ZAVAROVANJA ZA DOBRO IZVEDBO POGODBENIH OBVEZNOSTI PO EPGP-758</w:t>
      </w:r>
    </w:p>
    <w:p w:rsidR="00FC3942" w:rsidRDefault="00FC3942" w:rsidP="00FC3942">
      <w:pPr>
        <w:rPr>
          <w:rFonts w:eastAsia="Calibri"/>
          <w:i w:val="0"/>
          <w:iCs/>
          <w:sz w:val="22"/>
          <w:szCs w:val="22"/>
          <w:lang w:eastAsia="en-US"/>
        </w:rPr>
      </w:pPr>
    </w:p>
    <w:p w:rsidR="00FC3942" w:rsidRDefault="00FC3942" w:rsidP="00FC3942">
      <w:pPr>
        <w:rPr>
          <w:rFonts w:eastAsia="Calibri"/>
          <w:i w:val="0"/>
          <w:sz w:val="22"/>
          <w:szCs w:val="22"/>
          <w:lang w:eastAsia="en-US"/>
        </w:rPr>
      </w:pPr>
    </w:p>
    <w:p w:rsidR="00FC3942" w:rsidRDefault="00FC3942" w:rsidP="00FC3942">
      <w:pPr>
        <w:ind w:left="1134"/>
        <w:jc w:val="both"/>
        <w:rPr>
          <w:rFonts w:eastAsia="Calibri"/>
          <w:i w:val="0"/>
          <w:sz w:val="22"/>
          <w:szCs w:val="22"/>
          <w:lang w:eastAsia="en-US"/>
        </w:rPr>
      </w:pPr>
      <w:r>
        <w:rPr>
          <w:rFonts w:eastAsia="Calibri"/>
          <w:i w:val="0"/>
          <w:iCs/>
          <w:sz w:val="22"/>
          <w:szCs w:val="22"/>
          <w:lang w:eastAsia="en-US"/>
        </w:rPr>
        <w:t>Glava s podatki o garantu (zavarovalnici/banki) ali SWIFT ključ</w:t>
      </w:r>
    </w:p>
    <w:p w:rsidR="00FC3942" w:rsidRDefault="00FC3942" w:rsidP="00FC3942">
      <w:pPr>
        <w:ind w:left="1134"/>
        <w:jc w:val="both"/>
        <w:rPr>
          <w:rFonts w:eastAsia="Calibri"/>
          <w:b/>
          <w:bCs/>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i w:val="0"/>
          <w:iCs/>
          <w:sz w:val="22"/>
          <w:szCs w:val="22"/>
          <w:lang w:eastAsia="en-US"/>
        </w:rPr>
        <w:t>Za:              (vpiše se upravičenca tj. naročnika javnega naročila)</w:t>
      </w:r>
    </w:p>
    <w:p w:rsidR="00FC3942" w:rsidRDefault="00FC3942" w:rsidP="00FC3942">
      <w:pPr>
        <w:ind w:left="1134"/>
        <w:jc w:val="both"/>
        <w:rPr>
          <w:rFonts w:eastAsia="Calibri"/>
          <w:i w:val="0"/>
          <w:iCs/>
          <w:sz w:val="22"/>
          <w:szCs w:val="22"/>
          <w:lang w:eastAsia="en-US"/>
        </w:rPr>
      </w:pPr>
      <w:r>
        <w:rPr>
          <w:rFonts w:eastAsia="Calibri"/>
          <w:i w:val="0"/>
          <w:iCs/>
          <w:sz w:val="22"/>
          <w:szCs w:val="22"/>
          <w:lang w:eastAsia="en-US"/>
        </w:rPr>
        <w:t>Datum:       (vpiše se datum izdaje)</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VRSTA ZAVAROVANJA:</w:t>
      </w:r>
      <w:r>
        <w:rPr>
          <w:rFonts w:eastAsia="Calibri"/>
          <w:i w:val="0"/>
          <w:iCs/>
          <w:sz w:val="22"/>
          <w:szCs w:val="22"/>
          <w:lang w:eastAsia="en-US"/>
        </w:rPr>
        <w:t xml:space="preserve">       (vpiše se vrsta finančnega zavarovanja: kavcijsko zavarovanje/bančna garancija za dobro izvedbo pogodbenih obveznosti)</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 xml:space="preserve">ŠTEVILKA ZAVAROVANJA: </w:t>
      </w:r>
      <w:r>
        <w:rPr>
          <w:rFonts w:eastAsia="Calibri"/>
          <w:i w:val="0"/>
          <w:iCs/>
          <w:sz w:val="22"/>
          <w:szCs w:val="22"/>
          <w:lang w:eastAsia="en-US"/>
        </w:rPr>
        <w:t>      (vpiše se številka finančnega zavarovanja)</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GARANT:</w:t>
      </w:r>
      <w:r>
        <w:rPr>
          <w:rFonts w:eastAsia="Calibri"/>
          <w:i w:val="0"/>
          <w:iCs/>
          <w:sz w:val="22"/>
          <w:szCs w:val="22"/>
          <w:lang w:eastAsia="en-US"/>
        </w:rPr>
        <w:t xml:space="preserve">       (vpiše se ime in naslov zavarovalnice/banke v kraju izdaje)</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 xml:space="preserve">NAROČNIK ZAVAROVANJA: </w:t>
      </w:r>
      <w:r>
        <w:rPr>
          <w:rFonts w:eastAsia="Calibri"/>
          <w:i w:val="0"/>
          <w:iCs/>
          <w:sz w:val="22"/>
          <w:szCs w:val="22"/>
          <w:lang w:eastAsia="en-US"/>
        </w:rPr>
        <w:t>      (vpiše se ime in naslov naročnika finančnega zavarovanja, tj. v postopku javnega naročanja izbranega ponudnika)</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UPRAVIČENEC:</w:t>
      </w:r>
      <w:r>
        <w:rPr>
          <w:rFonts w:eastAsia="Calibri"/>
          <w:i w:val="0"/>
          <w:iCs/>
          <w:sz w:val="22"/>
          <w:szCs w:val="22"/>
          <w:lang w:eastAsia="en-US"/>
        </w:rPr>
        <w:t xml:space="preserve">        (vpiše se naročnika javnega naročila)</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 xml:space="preserve">OSNOVNI POSEL: </w:t>
      </w:r>
      <w:r>
        <w:rPr>
          <w:rFonts w:eastAsia="Calibri"/>
          <w:i w:val="0"/>
          <w:iCs/>
          <w:sz w:val="22"/>
          <w:szCs w:val="22"/>
          <w:lang w:eastAsia="en-US"/>
        </w:rPr>
        <w:t xml:space="preserve">obveznost naročnika zavarovanja iz pogodbe št.       , št. spis      , z dne       (vpiše se številko pogodbe ter številko spisa in datum pogodbe o izvedbi javnega naročila, sklenjene na podlagi postopka z oznako XXXXXX) za       (vpiše se predmet javnega naročila), sklenjene med Upravičencem                      ter lastniki objekta, njihovo ime, priimek in naslov lastnikov                         in  Naročnikom zavarovanja                          </w:t>
      </w:r>
    </w:p>
    <w:p w:rsidR="00FC3942" w:rsidRDefault="00FC3942" w:rsidP="00FC3942">
      <w:pPr>
        <w:ind w:left="1134"/>
        <w:jc w:val="both"/>
        <w:rPr>
          <w:rFonts w:eastAsia="Calibri"/>
          <w:i w:val="0"/>
          <w:iCs/>
          <w:sz w:val="22"/>
          <w:szCs w:val="22"/>
          <w:lang w:eastAsia="en-US"/>
        </w:rPr>
      </w:pPr>
      <w:r>
        <w:rPr>
          <w:rFonts w:eastAsia="Calibri"/>
          <w:i w:val="0"/>
          <w:iCs/>
          <w:sz w:val="22"/>
          <w:szCs w:val="22"/>
          <w:lang w:eastAsia="en-US"/>
        </w:rPr>
        <w:t> </w:t>
      </w:r>
    </w:p>
    <w:p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 xml:space="preserve">ZNESEK IN VALUTA ZAVAROVANJA: </w:t>
      </w:r>
      <w:r>
        <w:rPr>
          <w:rFonts w:eastAsia="Calibri"/>
          <w:i w:val="0"/>
          <w:iCs/>
          <w:sz w:val="22"/>
          <w:szCs w:val="22"/>
          <w:lang w:eastAsia="en-US"/>
        </w:rPr>
        <w:t>      (vpiše se najvišji znesek s številko in besedo ter valuta)</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 xml:space="preserve">LISTINE, KI JIH JE POLEG IZJAVE TREBA PRILOŽITI ZAHTEVI ZA PLAČILO IN SE IZRECNO ZAHTEVAJO V SPODNJEM BESEDILU: </w:t>
      </w:r>
      <w:r>
        <w:rPr>
          <w:rFonts w:eastAsia="Calibri"/>
          <w:i w:val="0"/>
          <w:iCs/>
          <w:sz w:val="22"/>
          <w:szCs w:val="22"/>
          <w:lang w:eastAsia="en-US"/>
        </w:rPr>
        <w:t>      (nobena/navede se listina)</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JEZIK V ZAHTEVANIH LISTINAH:</w:t>
      </w:r>
      <w:r>
        <w:rPr>
          <w:rFonts w:eastAsia="Calibri"/>
          <w:i w:val="0"/>
          <w:iCs/>
          <w:sz w:val="22"/>
          <w:szCs w:val="22"/>
          <w:lang w:eastAsia="en-US"/>
        </w:rPr>
        <w:t xml:space="preserve"> slovenski</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OBLIKA PREDLOŽITVE:</w:t>
      </w:r>
      <w:r>
        <w:rPr>
          <w:rFonts w:eastAsia="Calibri"/>
          <w:i w:val="0"/>
          <w:iCs/>
          <w:sz w:val="22"/>
          <w:szCs w:val="22"/>
          <w:lang w:eastAsia="en-US"/>
        </w:rPr>
        <w:t xml:space="preserve"> v papirni obliki s priporočeno pošto ali katerokoli obliko hitre pošte ali v elektronski obliki po SWIFT sistemu na naslov       (navede se SWIFT naslova garanta)</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KRAJ PREDLOŽITVE:</w:t>
      </w:r>
      <w:r>
        <w:rPr>
          <w:rFonts w:eastAsia="Calibri"/>
          <w:i w:val="0"/>
          <w:iCs/>
          <w:sz w:val="22"/>
          <w:szCs w:val="22"/>
          <w:lang w:eastAsia="en-US"/>
        </w:rPr>
        <w:t xml:space="preserve">       (garant vpiše naslov podružnice, kjer se opravi predložitev papirnih listin, ali elektronski naslov za predložitev v elektronski obliki, kot na primer garantov SWIFT naslov) </w:t>
      </w:r>
    </w:p>
    <w:p w:rsidR="00FC3942" w:rsidRDefault="00FC3942" w:rsidP="00FC3942">
      <w:pPr>
        <w:ind w:left="1134"/>
        <w:jc w:val="both"/>
        <w:rPr>
          <w:rFonts w:eastAsia="Calibri"/>
          <w:i w:val="0"/>
          <w:iCs/>
          <w:sz w:val="22"/>
          <w:szCs w:val="22"/>
          <w:lang w:eastAsia="en-US"/>
        </w:rPr>
      </w:pPr>
      <w:r>
        <w:rPr>
          <w:rFonts w:eastAsia="Calibri"/>
          <w:i w:val="0"/>
          <w:iCs/>
          <w:sz w:val="22"/>
          <w:szCs w:val="22"/>
          <w:lang w:eastAsia="en-US"/>
        </w:rPr>
        <w:t xml:space="preserve">Ne glede na navedeno, se predložitev papirnih listin lahko opravi v katerikoli podružnici garanta na območju Republike Slovenije. </w:t>
      </w:r>
    </w:p>
    <w:p w:rsidR="00FC3942" w:rsidRDefault="00FC3942" w:rsidP="00FC3942">
      <w:pPr>
        <w:ind w:left="1134"/>
        <w:jc w:val="both"/>
        <w:rPr>
          <w:rFonts w:eastAsia="Calibri"/>
          <w:i w:val="0"/>
          <w:iCs/>
          <w:sz w:val="22"/>
          <w:szCs w:val="22"/>
          <w:lang w:eastAsia="en-US"/>
        </w:rPr>
      </w:pPr>
      <w:r>
        <w:rPr>
          <w:rFonts w:eastAsia="Calibri"/>
          <w:i w:val="0"/>
          <w:iCs/>
          <w:sz w:val="22"/>
          <w:szCs w:val="22"/>
          <w:lang w:eastAsia="en-US"/>
        </w:rPr>
        <w:t>  </w:t>
      </w:r>
    </w:p>
    <w:p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 xml:space="preserve">DATUM VELJAVNOSTI: </w:t>
      </w:r>
      <w:r>
        <w:rPr>
          <w:rFonts w:eastAsia="Calibri"/>
          <w:i w:val="0"/>
          <w:iCs/>
          <w:sz w:val="22"/>
          <w:szCs w:val="22"/>
          <w:lang w:eastAsia="en-US"/>
        </w:rPr>
        <w:t>DD. MM. LLLL (vpiše se datum zapadlosti finančnega zavarovanja)</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STRANKA, KI JE DOLŽNA PLAČATI STROŠKE:</w:t>
      </w:r>
      <w:r>
        <w:rPr>
          <w:rFonts w:eastAsia="Calibri"/>
          <w:i w:val="0"/>
          <w:iCs/>
          <w:sz w:val="22"/>
          <w:szCs w:val="22"/>
          <w:lang w:eastAsia="en-US"/>
        </w:rPr>
        <w:t xml:space="preserve">       (vpiše se ime naročnika finančnega zavarovanja, tj. v postopku javnega naročanja izbranega ponudnika)</w:t>
      </w:r>
    </w:p>
    <w:p w:rsidR="00FC3942" w:rsidRDefault="00FC3942" w:rsidP="00FC3942">
      <w:pPr>
        <w:ind w:left="1134"/>
        <w:jc w:val="both"/>
        <w:rPr>
          <w:rFonts w:eastAsia="Calibri"/>
          <w:b/>
          <w:bCs/>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i w:val="0"/>
          <w:iCs/>
          <w:sz w:val="22"/>
          <w:szCs w:val="22"/>
          <w:lang w:eastAsia="en-US"/>
        </w:rPr>
        <w:t>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w:t>
      </w:r>
      <w:proofErr w:type="spellStart"/>
      <w:r>
        <w:rPr>
          <w:rFonts w:eastAsia="Calibri"/>
          <w:i w:val="0"/>
          <w:iCs/>
          <w:sz w:val="22"/>
          <w:szCs w:val="22"/>
          <w:lang w:eastAsia="en-US"/>
        </w:rPr>
        <w:t>ov</w:t>
      </w:r>
      <w:proofErr w:type="spellEnd"/>
      <w:r>
        <w:rPr>
          <w:rFonts w:eastAsia="Calibri"/>
          <w:i w:val="0"/>
          <w:iCs/>
          <w:sz w:val="22"/>
          <w:szCs w:val="22"/>
          <w:lang w:eastAsia="en-US"/>
        </w:rPr>
        <w:t>),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ni izpolnil svojih obveznosti iz osnovnega posla.</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i w:val="0"/>
          <w:iCs/>
          <w:sz w:val="22"/>
          <w:szCs w:val="22"/>
          <w:lang w:eastAsia="en-US"/>
        </w:rPr>
        <w:t>Katerokoli zahtevo za plačilo po tem zavarovanju moramo prejeti na datum veljavnosti zavarovanja ali pred njim v zgoraj navedenem kraju predložitve.</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i w:val="0"/>
          <w:iCs/>
          <w:sz w:val="22"/>
          <w:szCs w:val="22"/>
          <w:lang w:eastAsia="en-US"/>
        </w:rPr>
        <w:t>Morebitne spore v zvezi s tem zavarovanjem rešuje stvarno pristojno sodišče v Ljubljani po slovenskem pravu.</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i w:val="0"/>
          <w:iCs/>
          <w:sz w:val="22"/>
          <w:szCs w:val="22"/>
          <w:lang w:eastAsia="en-US"/>
        </w:rPr>
        <w:t>Za to zavarovanje veljajo Enotna pravila za garancije na poziv (EPGP) revizija iz leta 2010, izdana pri MTZ pod št. 758.</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center"/>
        <w:rPr>
          <w:rFonts w:eastAsia="Calibri"/>
          <w:i w:val="0"/>
          <w:sz w:val="22"/>
          <w:szCs w:val="22"/>
          <w:lang w:eastAsia="en-US"/>
        </w:rPr>
      </w:pPr>
      <w:r>
        <w:rPr>
          <w:rFonts w:eastAsia="Calibri"/>
          <w:i w:val="0"/>
          <w:iCs/>
          <w:sz w:val="22"/>
          <w:szCs w:val="22"/>
          <w:lang w:eastAsia="en-US"/>
        </w:rPr>
        <w:t>                                                                                                                                  garant                                                                                                                         (žig in podpis)</w:t>
      </w:r>
    </w:p>
    <w:p w:rsidR="00FC3942" w:rsidRPr="0079325B"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5B2B95" w:rsidRDefault="005B2B95" w:rsidP="00FC3942">
      <w:pPr>
        <w:ind w:left="8496"/>
        <w:rPr>
          <w:b/>
          <w:i w:val="0"/>
          <w:sz w:val="22"/>
          <w:szCs w:val="22"/>
        </w:rPr>
      </w:pPr>
    </w:p>
    <w:p w:rsidR="005B2B95" w:rsidRDefault="005B2B95" w:rsidP="00FC3942">
      <w:pPr>
        <w:ind w:left="8496"/>
        <w:rPr>
          <w:b/>
          <w:i w:val="0"/>
          <w:sz w:val="22"/>
          <w:szCs w:val="22"/>
        </w:rPr>
      </w:pPr>
    </w:p>
    <w:p w:rsidR="00D77CD7" w:rsidRDefault="00D77CD7" w:rsidP="00FC3942">
      <w:pPr>
        <w:ind w:left="8496"/>
        <w:rPr>
          <w:b/>
          <w:i w:val="0"/>
          <w:sz w:val="22"/>
          <w:szCs w:val="22"/>
        </w:rPr>
      </w:pPr>
      <w:r w:rsidRPr="0079325B">
        <w:rPr>
          <w:b/>
          <w:i w:val="0"/>
          <w:sz w:val="22"/>
          <w:szCs w:val="22"/>
        </w:rPr>
        <w:lastRenderedPageBreak/>
        <w:t xml:space="preserve">PRILOGA </w:t>
      </w:r>
      <w:r w:rsidR="008179A9">
        <w:rPr>
          <w:b/>
          <w:i w:val="0"/>
          <w:sz w:val="22"/>
          <w:szCs w:val="22"/>
        </w:rPr>
        <w:t>C</w:t>
      </w:r>
      <w:r>
        <w:rPr>
          <w:b/>
          <w:i w:val="0"/>
          <w:sz w:val="22"/>
          <w:szCs w:val="22"/>
        </w:rPr>
        <w:t>/3</w:t>
      </w: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Pr="005876E8" w:rsidRDefault="00D77CD7" w:rsidP="00D77CD7">
      <w:pPr>
        <w:ind w:left="1440"/>
        <w:jc w:val="center"/>
        <w:rPr>
          <w:b/>
          <w:i w:val="0"/>
          <w:caps/>
          <w:sz w:val="22"/>
          <w:szCs w:val="22"/>
        </w:rPr>
      </w:pPr>
      <w:r w:rsidRPr="005876E8">
        <w:rPr>
          <w:b/>
          <w:i w:val="0"/>
          <w:caps/>
          <w:sz w:val="22"/>
          <w:szCs w:val="22"/>
        </w:rPr>
        <w:t>Varščina za resnost ponudbe</w:t>
      </w:r>
    </w:p>
    <w:p w:rsidR="00D77CD7" w:rsidRDefault="00D77CD7" w:rsidP="00D77CD7">
      <w:pPr>
        <w:jc w:val="center"/>
        <w:rPr>
          <w:i w:val="0"/>
          <w:sz w:val="22"/>
          <w:szCs w:val="22"/>
        </w:rPr>
      </w:pPr>
    </w:p>
    <w:p w:rsidR="00D77CD7" w:rsidRDefault="00D77CD7" w:rsidP="00D77CD7">
      <w:pPr>
        <w:ind w:left="1276"/>
        <w:rPr>
          <w:b/>
          <w:i w:val="0"/>
          <w:sz w:val="22"/>
          <w:szCs w:val="22"/>
        </w:rPr>
      </w:pPr>
      <w:r>
        <w:rPr>
          <w:i w:val="0"/>
          <w:sz w:val="22"/>
          <w:szCs w:val="22"/>
        </w:rPr>
        <w:t xml:space="preserve">                             </w:t>
      </w:r>
      <w:r w:rsidRPr="005876E8">
        <w:rPr>
          <w:i w:val="0"/>
          <w:sz w:val="22"/>
          <w:szCs w:val="22"/>
        </w:rPr>
        <w:t xml:space="preserve">Potrdilo o vplačilu varščine predloži ponudnik </w:t>
      </w:r>
      <w:r w:rsidR="00667DF3">
        <w:rPr>
          <w:i w:val="0"/>
          <w:sz w:val="22"/>
          <w:szCs w:val="22"/>
        </w:rPr>
        <w:t>v .</w:t>
      </w:r>
      <w:proofErr w:type="spellStart"/>
      <w:r w:rsidR="00667DF3">
        <w:rPr>
          <w:i w:val="0"/>
          <w:sz w:val="22"/>
          <w:szCs w:val="22"/>
        </w:rPr>
        <w:t>pdf</w:t>
      </w:r>
      <w:proofErr w:type="spellEnd"/>
      <w:r w:rsidR="00667DF3">
        <w:rPr>
          <w:i w:val="0"/>
          <w:sz w:val="22"/>
          <w:szCs w:val="22"/>
        </w:rPr>
        <w:t xml:space="preserve"> obliki</w:t>
      </w: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Default="00D77CD7">
      <w:pPr>
        <w:rPr>
          <w:b/>
          <w:i w:val="0"/>
          <w:sz w:val="22"/>
          <w:szCs w:val="22"/>
        </w:rPr>
      </w:pPr>
      <w:r>
        <w:rPr>
          <w:b/>
          <w:i w:val="0"/>
          <w:sz w:val="22"/>
          <w:szCs w:val="22"/>
        </w:rPr>
        <w:br w:type="page"/>
      </w:r>
    </w:p>
    <w:p w:rsidR="00FC3942" w:rsidRDefault="00FC3942" w:rsidP="00FC3942">
      <w:pPr>
        <w:ind w:left="8496"/>
        <w:rPr>
          <w:b/>
          <w:i w:val="0"/>
          <w:sz w:val="22"/>
          <w:szCs w:val="22"/>
        </w:rPr>
      </w:pPr>
      <w:r w:rsidRPr="0079325B">
        <w:rPr>
          <w:b/>
          <w:i w:val="0"/>
          <w:sz w:val="22"/>
          <w:szCs w:val="22"/>
        </w:rPr>
        <w:lastRenderedPageBreak/>
        <w:t xml:space="preserve">PRILOGA </w:t>
      </w:r>
      <w:r w:rsidR="008179A9">
        <w:rPr>
          <w:b/>
          <w:i w:val="0"/>
          <w:sz w:val="22"/>
          <w:szCs w:val="22"/>
        </w:rPr>
        <w:t>C</w:t>
      </w:r>
      <w:r>
        <w:rPr>
          <w:b/>
          <w:i w:val="0"/>
          <w:sz w:val="22"/>
          <w:szCs w:val="22"/>
        </w:rPr>
        <w:t>/4</w:t>
      </w:r>
    </w:p>
    <w:p w:rsidR="00FC3942"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ascii="Arial" w:hAnsi="Arial" w:cs="Arial"/>
          <w:b/>
          <w:sz w:val="20"/>
        </w:rPr>
      </w:pPr>
    </w:p>
    <w:p w:rsidR="00FC3942" w:rsidRPr="00A53D75"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i w:val="0"/>
          <w:sz w:val="22"/>
          <w:szCs w:val="22"/>
        </w:rPr>
      </w:pPr>
      <w:r w:rsidRPr="00A53D75">
        <w:rPr>
          <w:b/>
          <w:i w:val="0"/>
          <w:sz w:val="22"/>
          <w:szCs w:val="22"/>
        </w:rPr>
        <w:t xml:space="preserve">Obrazec zavarovanje za odpravo napak v garancijskem roku po EPGP-758 </w:t>
      </w:r>
    </w:p>
    <w:p w:rsidR="00FC3942" w:rsidRPr="00A53D75" w:rsidRDefault="00FC3942" w:rsidP="00FC3942">
      <w:pPr>
        <w:keepNext/>
        <w:jc w:val="both"/>
        <w:rPr>
          <w:i w:val="0"/>
          <w:sz w:val="22"/>
          <w:szCs w:val="22"/>
        </w:rPr>
      </w:pPr>
    </w:p>
    <w:p w:rsidR="00FC3942" w:rsidRPr="00A53D75" w:rsidRDefault="00FC3942" w:rsidP="00FC3942">
      <w:pPr>
        <w:keepNext/>
        <w:ind w:left="1134"/>
        <w:jc w:val="both"/>
        <w:rPr>
          <w:i w:val="0"/>
          <w:sz w:val="22"/>
          <w:szCs w:val="22"/>
        </w:rPr>
      </w:pPr>
      <w:r w:rsidRPr="00A53D75">
        <w:rPr>
          <w:i w:val="0"/>
          <w:sz w:val="22"/>
          <w:szCs w:val="22"/>
        </w:rPr>
        <w:t>Glava s podatki o garantu (zavarovalnici/banki) ali SWIFT ključ</w:t>
      </w:r>
    </w:p>
    <w:p w:rsidR="00FC3942" w:rsidRPr="00A53D75" w:rsidRDefault="00FC3942" w:rsidP="00FC3942">
      <w:pPr>
        <w:keepNext/>
        <w:ind w:left="1134"/>
        <w:jc w:val="both"/>
        <w:rPr>
          <w:i w:val="0"/>
          <w:sz w:val="22"/>
          <w:szCs w:val="22"/>
        </w:rPr>
      </w:pPr>
    </w:p>
    <w:p w:rsidR="00FC3942" w:rsidRPr="00A53D75" w:rsidRDefault="00FC3942" w:rsidP="00FC3942">
      <w:pPr>
        <w:keepNext/>
        <w:ind w:left="1134"/>
        <w:jc w:val="both"/>
        <w:rPr>
          <w:i w:val="0"/>
          <w:sz w:val="22"/>
          <w:szCs w:val="22"/>
        </w:rPr>
      </w:pPr>
      <w:r w:rsidRPr="00A53D75">
        <w:rPr>
          <w:i w:val="0"/>
          <w:sz w:val="22"/>
          <w:szCs w:val="22"/>
        </w:rPr>
        <w:t xml:space="preserve">Za: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upravičenca tj. naročnika javnega naročila)</w:t>
      </w:r>
    </w:p>
    <w:p w:rsidR="00FC3942" w:rsidRPr="00A53D75" w:rsidRDefault="00FC3942" w:rsidP="00FC3942">
      <w:pPr>
        <w:keepNext/>
        <w:ind w:left="1134"/>
        <w:jc w:val="both"/>
        <w:rPr>
          <w:i w:val="0"/>
          <w:sz w:val="22"/>
          <w:szCs w:val="22"/>
        </w:rPr>
      </w:pPr>
      <w:r w:rsidRPr="00A53D75">
        <w:rPr>
          <w:i w:val="0"/>
          <w:sz w:val="22"/>
          <w:szCs w:val="22"/>
        </w:rPr>
        <w:t xml:space="preserve">Datum: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datum izdaje)</w:t>
      </w:r>
    </w:p>
    <w:p w:rsidR="00FC3942" w:rsidRPr="00A53D75" w:rsidRDefault="00FC3942" w:rsidP="00FC3942">
      <w:pPr>
        <w:keepNext/>
        <w:ind w:left="1134"/>
        <w:jc w:val="both"/>
        <w:rPr>
          <w:i w:val="0"/>
          <w:sz w:val="22"/>
          <w:szCs w:val="22"/>
        </w:rPr>
      </w:pPr>
    </w:p>
    <w:p w:rsidR="00FC3942" w:rsidRPr="00A53D75"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A53D75">
        <w:rPr>
          <w:b/>
          <w:i w:val="0"/>
          <w:sz w:val="22"/>
          <w:szCs w:val="22"/>
        </w:rPr>
        <w:t>VRSTA ZAVAROVANJA:</w:t>
      </w:r>
      <w:r w:rsidRPr="00A53D75">
        <w:rPr>
          <w:i w:val="0"/>
          <w:sz w:val="22"/>
          <w:szCs w:val="22"/>
        </w:rPr>
        <w:t xml:space="preserve">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noProof/>
          <w:sz w:val="22"/>
          <w:szCs w:val="22"/>
        </w:rPr>
        <w:t> </w:t>
      </w:r>
      <w:r w:rsidRPr="00A53D75">
        <w:rPr>
          <w:i w:val="0"/>
          <w:noProof/>
          <w:sz w:val="22"/>
          <w:szCs w:val="22"/>
        </w:rPr>
        <w:t> </w:t>
      </w:r>
      <w:r w:rsidRPr="00A53D75">
        <w:rPr>
          <w:i w:val="0"/>
          <w:noProof/>
          <w:sz w:val="22"/>
          <w:szCs w:val="22"/>
        </w:rPr>
        <w:t> </w:t>
      </w:r>
      <w:r w:rsidRPr="00A53D75">
        <w:rPr>
          <w:i w:val="0"/>
          <w:noProof/>
          <w:sz w:val="22"/>
          <w:szCs w:val="22"/>
        </w:rPr>
        <w:t> </w:t>
      </w:r>
      <w:r w:rsidRPr="00A53D75">
        <w:rPr>
          <w:i w:val="0"/>
          <w:noProof/>
          <w:sz w:val="22"/>
          <w:szCs w:val="22"/>
        </w:rPr>
        <w:t> </w:t>
      </w:r>
      <w:r w:rsidRPr="00A53D75">
        <w:rPr>
          <w:i w:val="0"/>
          <w:sz w:val="22"/>
          <w:szCs w:val="22"/>
        </w:rPr>
        <w:fldChar w:fldCharType="end"/>
      </w:r>
      <w:r w:rsidRPr="00A53D75">
        <w:rPr>
          <w:i w:val="0"/>
          <w:sz w:val="22"/>
          <w:szCs w:val="22"/>
        </w:rPr>
        <w:t xml:space="preserve"> (vpiše se vrsta finančnega zavarovanja: kavcijsko zavarovanje/bančna garancija za odpravo napak v garancijskem roku)</w:t>
      </w:r>
    </w:p>
    <w:p w:rsidR="00FC3942" w:rsidRPr="00A53D75" w:rsidRDefault="00FC3942" w:rsidP="00FC3942">
      <w:pPr>
        <w:keepNext/>
        <w:ind w:left="1134"/>
        <w:jc w:val="both"/>
        <w:rPr>
          <w:i w:val="0"/>
          <w:sz w:val="22"/>
          <w:szCs w:val="22"/>
        </w:rPr>
      </w:pPr>
    </w:p>
    <w:p w:rsidR="00FC3942" w:rsidRPr="00A53D75" w:rsidRDefault="00FC3942" w:rsidP="00FC3942">
      <w:pPr>
        <w:keepNext/>
        <w:ind w:left="1134"/>
        <w:jc w:val="both"/>
        <w:rPr>
          <w:i w:val="0"/>
          <w:sz w:val="22"/>
          <w:szCs w:val="22"/>
        </w:rPr>
      </w:pPr>
      <w:r w:rsidRPr="00A53D75">
        <w:rPr>
          <w:b/>
          <w:i w:val="0"/>
          <w:sz w:val="22"/>
          <w:szCs w:val="22"/>
        </w:rPr>
        <w:t xml:space="preserve">ŠTEVILKA ZAVAROVANJA: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številka finančnega  zavarovanja)</w:t>
      </w:r>
    </w:p>
    <w:p w:rsidR="00FC3942" w:rsidRPr="00A53D75" w:rsidRDefault="00FC3942" w:rsidP="00FC3942">
      <w:pPr>
        <w:keepNext/>
        <w:ind w:left="1134"/>
        <w:jc w:val="both"/>
        <w:rPr>
          <w:i w:val="0"/>
          <w:sz w:val="22"/>
          <w:szCs w:val="22"/>
        </w:rPr>
      </w:pPr>
    </w:p>
    <w:p w:rsidR="00FC3942" w:rsidRPr="00A53D75" w:rsidRDefault="00FC3942" w:rsidP="00FC3942">
      <w:pPr>
        <w:keepNext/>
        <w:ind w:left="1134"/>
        <w:jc w:val="both"/>
        <w:rPr>
          <w:i w:val="0"/>
          <w:sz w:val="22"/>
          <w:szCs w:val="22"/>
        </w:rPr>
      </w:pPr>
      <w:r w:rsidRPr="00A53D75">
        <w:rPr>
          <w:b/>
          <w:i w:val="0"/>
          <w:sz w:val="22"/>
          <w:szCs w:val="22"/>
        </w:rPr>
        <w:t>GARANT:</w:t>
      </w:r>
      <w:r w:rsidRPr="00A53D75">
        <w:rPr>
          <w:i w:val="0"/>
          <w:sz w:val="22"/>
          <w:szCs w:val="22"/>
        </w:rPr>
        <w:t xml:space="preserve">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ime in naslov zavarovalnice/banke v kraju izdaje)</w:t>
      </w:r>
    </w:p>
    <w:p w:rsidR="00FC3942" w:rsidRPr="00A53D75" w:rsidRDefault="00FC3942" w:rsidP="00FC3942">
      <w:pPr>
        <w:keepNext/>
        <w:ind w:left="1134"/>
        <w:jc w:val="both"/>
        <w:rPr>
          <w:i w:val="0"/>
          <w:sz w:val="22"/>
          <w:szCs w:val="22"/>
        </w:rPr>
      </w:pPr>
    </w:p>
    <w:p w:rsidR="00FC3942" w:rsidRPr="00A53D75" w:rsidRDefault="00FC3942" w:rsidP="00FC3942">
      <w:pPr>
        <w:keepNext/>
        <w:ind w:left="1134"/>
        <w:jc w:val="both"/>
        <w:rPr>
          <w:i w:val="0"/>
          <w:sz w:val="22"/>
          <w:szCs w:val="22"/>
        </w:rPr>
      </w:pPr>
      <w:r w:rsidRPr="00A53D75">
        <w:rPr>
          <w:b/>
          <w:i w:val="0"/>
          <w:sz w:val="22"/>
          <w:szCs w:val="22"/>
        </w:rPr>
        <w:t xml:space="preserve">NAROČNIK ZAVAROVANJA: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ime in naslov naročnika finančnega zavarovanja, tj. v postopku javnega naročanja izbranega ponudnika)</w:t>
      </w:r>
    </w:p>
    <w:p w:rsidR="00FC3942" w:rsidRPr="00A53D75" w:rsidRDefault="00FC3942" w:rsidP="00FC3942">
      <w:pPr>
        <w:keepNext/>
        <w:ind w:left="1134"/>
        <w:jc w:val="both"/>
        <w:rPr>
          <w:i w:val="0"/>
          <w:sz w:val="22"/>
          <w:szCs w:val="22"/>
        </w:rPr>
      </w:pPr>
    </w:p>
    <w:p w:rsidR="00FC3942" w:rsidRPr="00A53D75" w:rsidRDefault="00FC3942" w:rsidP="00FC3942">
      <w:pPr>
        <w:keepNext/>
        <w:ind w:left="1134"/>
        <w:jc w:val="both"/>
        <w:rPr>
          <w:i w:val="0"/>
          <w:sz w:val="22"/>
          <w:szCs w:val="22"/>
        </w:rPr>
      </w:pPr>
      <w:r w:rsidRPr="00A53D75">
        <w:rPr>
          <w:b/>
          <w:i w:val="0"/>
          <w:sz w:val="22"/>
          <w:szCs w:val="22"/>
        </w:rPr>
        <w:t>UPRAVIČENEC:</w:t>
      </w:r>
      <w:r w:rsidRPr="00A53D75">
        <w:rPr>
          <w:i w:val="0"/>
          <w:sz w:val="22"/>
          <w:szCs w:val="22"/>
        </w:rPr>
        <w:t xml:space="preserve">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naročnika javnega naročila)</w:t>
      </w:r>
    </w:p>
    <w:p w:rsidR="00FC3942" w:rsidRPr="00A53D75" w:rsidRDefault="00FC3942" w:rsidP="00FC3942">
      <w:pPr>
        <w:keepNext/>
        <w:ind w:left="1134"/>
        <w:jc w:val="both"/>
        <w:rPr>
          <w:i w:val="0"/>
          <w:sz w:val="22"/>
          <w:szCs w:val="22"/>
        </w:rPr>
      </w:pPr>
    </w:p>
    <w:p w:rsidR="00FC3942" w:rsidRPr="00A53D75" w:rsidRDefault="00FC3942" w:rsidP="00FC3942">
      <w:pPr>
        <w:keepNext/>
        <w:ind w:left="1134"/>
        <w:jc w:val="both"/>
        <w:rPr>
          <w:i w:val="0"/>
          <w:sz w:val="22"/>
          <w:szCs w:val="22"/>
        </w:rPr>
      </w:pPr>
      <w:r w:rsidRPr="00A53D75">
        <w:rPr>
          <w:b/>
          <w:i w:val="0"/>
          <w:sz w:val="22"/>
          <w:szCs w:val="22"/>
        </w:rPr>
        <w:t xml:space="preserve">OSNOVNI POSEL: </w:t>
      </w:r>
      <w:r w:rsidRPr="00A53D75">
        <w:rPr>
          <w:i w:val="0"/>
          <w:sz w:val="22"/>
          <w:szCs w:val="22"/>
        </w:rPr>
        <w:t>obveznost naročnika zavarovanja za odpravo napak v garancijskem roku, ki izhaja iz</w:t>
      </w:r>
      <w:r w:rsidRPr="00A53D75">
        <w:rPr>
          <w:b/>
          <w:i w:val="0"/>
          <w:sz w:val="22"/>
          <w:szCs w:val="22"/>
        </w:rPr>
        <w:t xml:space="preserve"> </w:t>
      </w:r>
      <w:r w:rsidRPr="00A53D75">
        <w:rPr>
          <w:i w:val="0"/>
          <w:sz w:val="22"/>
          <w:szCs w:val="22"/>
        </w:rPr>
        <w:t xml:space="preserve">pogodbe št.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št. spis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z dne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številko pogodbe ter številko spisa in datum pogodbe o izvedbi javnega naročila, sklenjene na podlagi postopka z oznako XXXXXX) za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predmet javnega naročila), sklenjene med Upravičencem               in  Naročnikom zavarovanja                          </w:t>
      </w:r>
    </w:p>
    <w:p w:rsidR="00FC3942" w:rsidRPr="00A53D75" w:rsidRDefault="00FC3942" w:rsidP="00FC3942">
      <w:pPr>
        <w:keepNext/>
        <w:ind w:left="1134"/>
        <w:jc w:val="both"/>
        <w:rPr>
          <w:i w:val="0"/>
          <w:sz w:val="22"/>
          <w:szCs w:val="22"/>
        </w:rPr>
      </w:pPr>
    </w:p>
    <w:p w:rsidR="00FC3942" w:rsidRPr="00A53D75" w:rsidRDefault="00FC3942" w:rsidP="00FC3942">
      <w:pPr>
        <w:keepNext/>
        <w:ind w:left="1134"/>
        <w:jc w:val="both"/>
        <w:rPr>
          <w:i w:val="0"/>
          <w:sz w:val="22"/>
          <w:szCs w:val="22"/>
        </w:rPr>
      </w:pPr>
      <w:r w:rsidRPr="00A53D75">
        <w:rPr>
          <w:b/>
          <w:i w:val="0"/>
          <w:sz w:val="22"/>
          <w:szCs w:val="22"/>
        </w:rPr>
        <w:t xml:space="preserve">ZNESEK  IN VALUTA ZAVAROVANJA: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najvišji znesek s številko in besedo ter valuta)</w:t>
      </w:r>
    </w:p>
    <w:p w:rsidR="00FC3942" w:rsidRPr="00A53D75" w:rsidRDefault="00FC3942" w:rsidP="00FC3942">
      <w:pPr>
        <w:keepNext/>
        <w:ind w:left="1134"/>
        <w:jc w:val="both"/>
        <w:rPr>
          <w:i w:val="0"/>
          <w:sz w:val="22"/>
          <w:szCs w:val="22"/>
        </w:rPr>
      </w:pPr>
    </w:p>
    <w:p w:rsidR="00FC3942" w:rsidRPr="00A53D75" w:rsidRDefault="00FC3942" w:rsidP="00FC3942">
      <w:pPr>
        <w:keepNext/>
        <w:ind w:left="1134"/>
        <w:jc w:val="both"/>
        <w:rPr>
          <w:i w:val="0"/>
          <w:sz w:val="22"/>
          <w:szCs w:val="22"/>
        </w:rPr>
      </w:pPr>
      <w:r w:rsidRPr="00A53D75">
        <w:rPr>
          <w:b/>
          <w:i w:val="0"/>
          <w:sz w:val="22"/>
          <w:szCs w:val="22"/>
        </w:rPr>
        <w:t xml:space="preserve">LISTINE, KI JIH JE POLEG IZJAVE TREBA PRILOŽITI ZAHTEVI ZA PLAČILO IN SE IZRECNO ZAHTEVAJO V SPODNJEM BESEDILU: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(nobena/navede se listina – npr. primopredajni/prevzemni zapisnik, zaključni obračun)</w:t>
      </w:r>
    </w:p>
    <w:p w:rsidR="00FC3942" w:rsidRPr="00A53D75" w:rsidRDefault="00FC3942" w:rsidP="00FC3942">
      <w:pPr>
        <w:keepNext/>
        <w:ind w:left="1134"/>
        <w:jc w:val="both"/>
        <w:rPr>
          <w:i w:val="0"/>
          <w:sz w:val="22"/>
          <w:szCs w:val="22"/>
        </w:rPr>
      </w:pPr>
    </w:p>
    <w:p w:rsidR="00FC3942" w:rsidRPr="00A53D75" w:rsidRDefault="00FC3942" w:rsidP="00FC3942">
      <w:pPr>
        <w:keepNext/>
        <w:ind w:left="1134"/>
        <w:jc w:val="both"/>
        <w:rPr>
          <w:i w:val="0"/>
          <w:sz w:val="22"/>
          <w:szCs w:val="22"/>
        </w:rPr>
      </w:pPr>
      <w:r w:rsidRPr="00A53D75">
        <w:rPr>
          <w:b/>
          <w:i w:val="0"/>
          <w:sz w:val="22"/>
          <w:szCs w:val="22"/>
        </w:rPr>
        <w:t>JEZIK V ZAHTEVANIH LISTINAH:</w:t>
      </w:r>
      <w:r w:rsidRPr="00A53D75">
        <w:rPr>
          <w:i w:val="0"/>
          <w:sz w:val="22"/>
          <w:szCs w:val="22"/>
        </w:rPr>
        <w:t xml:space="preserve"> slovenski</w:t>
      </w:r>
    </w:p>
    <w:p w:rsidR="00FC3942" w:rsidRPr="00A53D75" w:rsidRDefault="00FC3942" w:rsidP="00FC3942">
      <w:pPr>
        <w:keepNext/>
        <w:ind w:left="1134"/>
        <w:jc w:val="both"/>
        <w:rPr>
          <w:i w:val="0"/>
          <w:sz w:val="22"/>
          <w:szCs w:val="22"/>
        </w:rPr>
      </w:pPr>
    </w:p>
    <w:p w:rsidR="00FC3942" w:rsidRPr="00A53D75" w:rsidRDefault="00FC3942" w:rsidP="00FC3942">
      <w:pPr>
        <w:keepNext/>
        <w:ind w:left="1134"/>
        <w:jc w:val="both"/>
        <w:rPr>
          <w:i w:val="0"/>
          <w:sz w:val="22"/>
          <w:szCs w:val="22"/>
        </w:rPr>
      </w:pPr>
      <w:r w:rsidRPr="00A53D75">
        <w:rPr>
          <w:b/>
          <w:i w:val="0"/>
          <w:sz w:val="22"/>
          <w:szCs w:val="22"/>
        </w:rPr>
        <w:t>OBLIKA PREDLOŽITVE:</w:t>
      </w:r>
      <w:r w:rsidRPr="00A53D75">
        <w:rPr>
          <w:i w:val="0"/>
          <w:sz w:val="22"/>
          <w:szCs w:val="22"/>
        </w:rPr>
        <w:t xml:space="preserve"> v papirni obliki s priporočeno pošto ali katerokoli obliko hitre pošte ali v elektronski obliki po SWIFT sistemu na naslov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(navede se SWIFT naslova garanta)</w:t>
      </w:r>
    </w:p>
    <w:p w:rsidR="00FC3942" w:rsidRPr="00A53D75" w:rsidRDefault="00FC3942" w:rsidP="00FC3942">
      <w:pPr>
        <w:keepNext/>
        <w:ind w:left="1134"/>
        <w:jc w:val="both"/>
        <w:rPr>
          <w:i w:val="0"/>
          <w:sz w:val="22"/>
          <w:szCs w:val="22"/>
        </w:rPr>
      </w:pPr>
    </w:p>
    <w:p w:rsidR="00FC3942" w:rsidRPr="00A53D75" w:rsidRDefault="00FC3942" w:rsidP="00FC3942">
      <w:pPr>
        <w:keepNext/>
        <w:ind w:left="1134"/>
        <w:jc w:val="both"/>
        <w:rPr>
          <w:i w:val="0"/>
          <w:sz w:val="22"/>
          <w:szCs w:val="22"/>
        </w:rPr>
      </w:pPr>
      <w:r w:rsidRPr="00A53D75">
        <w:rPr>
          <w:b/>
          <w:i w:val="0"/>
          <w:sz w:val="22"/>
          <w:szCs w:val="22"/>
        </w:rPr>
        <w:t>KRAJ PREDLOŽITVE:</w:t>
      </w:r>
      <w:r w:rsidRPr="00A53D75">
        <w:rPr>
          <w:i w:val="0"/>
          <w:sz w:val="22"/>
          <w:szCs w:val="22"/>
        </w:rPr>
        <w:t xml:space="preserve">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(garant vpiše naslov podružnice, kjer se opravi predložitev papirnih listin, ali elektronski naslov za predložitev v elektronski obliki, kot na primer garantov SWIFT naslov) Ne glede na navedeno, se predložitev papirnih listin lahko opravi v katerikoli podružnici garanta na območju Republike Slovenije.</w:t>
      </w:r>
    </w:p>
    <w:p w:rsidR="00FC3942" w:rsidRPr="00A53D75" w:rsidRDefault="00FC3942" w:rsidP="00FC3942">
      <w:pPr>
        <w:keepNext/>
        <w:ind w:left="1134"/>
        <w:jc w:val="both"/>
        <w:rPr>
          <w:i w:val="0"/>
          <w:sz w:val="22"/>
          <w:szCs w:val="22"/>
        </w:rPr>
      </w:pPr>
    </w:p>
    <w:p w:rsidR="00FC3942" w:rsidRPr="00A53D75" w:rsidRDefault="00FC3942" w:rsidP="00FC3942">
      <w:pPr>
        <w:keepNext/>
        <w:ind w:left="1134"/>
        <w:jc w:val="both"/>
        <w:rPr>
          <w:i w:val="0"/>
          <w:sz w:val="22"/>
          <w:szCs w:val="22"/>
        </w:rPr>
      </w:pPr>
      <w:r w:rsidRPr="00A53D75">
        <w:rPr>
          <w:b/>
          <w:i w:val="0"/>
          <w:sz w:val="22"/>
          <w:szCs w:val="22"/>
        </w:rPr>
        <w:t xml:space="preserve">DATUM VELJAVNOSTI: </w:t>
      </w:r>
      <w:r w:rsidRPr="00A53D75">
        <w:rPr>
          <w:i w:val="0"/>
          <w:sz w:val="22"/>
          <w:szCs w:val="22"/>
        </w:rPr>
        <w:fldChar w:fldCharType="begin">
          <w:ffData>
            <w:name w:val="Besedilo2"/>
            <w:enabled/>
            <w:calcOnExit w:val="0"/>
            <w:textInput>
              <w:default w:val="DD. MM. LLLL"/>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noProof/>
          <w:sz w:val="22"/>
          <w:szCs w:val="22"/>
        </w:rPr>
        <w:t>DD. MM. LLLL</w:t>
      </w:r>
      <w:r w:rsidRPr="00A53D75">
        <w:rPr>
          <w:i w:val="0"/>
          <w:sz w:val="22"/>
          <w:szCs w:val="22"/>
        </w:rPr>
        <w:fldChar w:fldCharType="end"/>
      </w:r>
      <w:r w:rsidRPr="00A53D75">
        <w:rPr>
          <w:i w:val="0"/>
          <w:sz w:val="22"/>
          <w:szCs w:val="22"/>
        </w:rPr>
        <w:t xml:space="preserve"> (vpiše se datum zapadlosti finančnega zavarovanja)</w:t>
      </w:r>
    </w:p>
    <w:p w:rsidR="00FC3942" w:rsidRPr="00A53D75" w:rsidRDefault="00FC3942" w:rsidP="00FC3942">
      <w:pPr>
        <w:keepNext/>
        <w:ind w:left="1134"/>
        <w:jc w:val="both"/>
        <w:rPr>
          <w:i w:val="0"/>
          <w:sz w:val="22"/>
          <w:szCs w:val="22"/>
        </w:rPr>
      </w:pPr>
    </w:p>
    <w:p w:rsidR="00FC3942" w:rsidRPr="00A53D75" w:rsidRDefault="00FC3942" w:rsidP="00FC3942">
      <w:pPr>
        <w:keepNext/>
        <w:ind w:left="1134"/>
        <w:jc w:val="both"/>
        <w:rPr>
          <w:i w:val="0"/>
          <w:sz w:val="22"/>
          <w:szCs w:val="22"/>
        </w:rPr>
      </w:pPr>
      <w:r w:rsidRPr="00A53D75">
        <w:rPr>
          <w:b/>
          <w:i w:val="0"/>
          <w:sz w:val="22"/>
          <w:szCs w:val="22"/>
        </w:rPr>
        <w:t>STRANKA, KI JE DOLŽNA PLAČATI STROŠKE:</w:t>
      </w:r>
      <w:r w:rsidRPr="00A53D75">
        <w:rPr>
          <w:i w:val="0"/>
          <w:sz w:val="22"/>
          <w:szCs w:val="22"/>
        </w:rPr>
        <w:t xml:space="preserve">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ime naročnika finančnega zavarovanja, tj. v postopku javnega naročanja izbranega ponudnika)</w:t>
      </w:r>
    </w:p>
    <w:p w:rsidR="00FC3942" w:rsidRPr="00A53D75" w:rsidRDefault="00FC3942" w:rsidP="00FC3942">
      <w:pPr>
        <w:keepNext/>
        <w:ind w:left="1134"/>
        <w:jc w:val="both"/>
        <w:rPr>
          <w:i w:val="0"/>
          <w:sz w:val="22"/>
          <w:szCs w:val="22"/>
        </w:rPr>
      </w:pPr>
    </w:p>
    <w:p w:rsidR="00FC3942" w:rsidRPr="00A53D75" w:rsidRDefault="00FC3942" w:rsidP="00FC3942">
      <w:pPr>
        <w:ind w:left="1134"/>
        <w:jc w:val="both"/>
        <w:rPr>
          <w:i w:val="0"/>
          <w:sz w:val="22"/>
          <w:szCs w:val="22"/>
        </w:rPr>
      </w:pPr>
      <w:r w:rsidRPr="00A53D75">
        <w:rPr>
          <w:i w:val="0"/>
          <w:sz w:val="22"/>
          <w:szCs w:val="22"/>
        </w:rPr>
        <w:t>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w:t>
      </w:r>
      <w:proofErr w:type="spellStart"/>
      <w:r w:rsidRPr="00A53D75">
        <w:rPr>
          <w:i w:val="0"/>
          <w:sz w:val="22"/>
          <w:szCs w:val="22"/>
        </w:rPr>
        <w:t>ov</w:t>
      </w:r>
      <w:proofErr w:type="spellEnd"/>
      <w:r w:rsidRPr="00A53D75">
        <w:rPr>
          <w:i w:val="0"/>
          <w:sz w:val="22"/>
          <w:szCs w:val="22"/>
        </w:rPr>
        <w:t>),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po prejemu poziva za odpravo napak v pogodbenem roku ni izpolnil svojih obveznosti iz osnovnega posla.</w:t>
      </w:r>
    </w:p>
    <w:p w:rsidR="00FC3942" w:rsidRPr="00A53D75" w:rsidRDefault="00FC3942" w:rsidP="00FC3942">
      <w:pPr>
        <w:ind w:left="1134"/>
        <w:jc w:val="both"/>
        <w:rPr>
          <w:i w:val="0"/>
          <w:sz w:val="22"/>
          <w:szCs w:val="22"/>
        </w:rPr>
      </w:pPr>
    </w:p>
    <w:p w:rsidR="00FC3942" w:rsidRPr="00A53D75"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A53D75">
        <w:rPr>
          <w:i w:val="0"/>
          <w:sz w:val="22"/>
          <w:szCs w:val="22"/>
        </w:rPr>
        <w:t>Katerokoli zahtevo za plačilo po tem zavarovanju moramo prejeti na datum veljavnosti zavarovanja ali pred njim v zgoraj navedenem kraju predložitve.</w:t>
      </w:r>
    </w:p>
    <w:p w:rsidR="00FC3942" w:rsidRPr="00A53D75"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FC3942" w:rsidRPr="00A53D75"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A53D75">
        <w:rPr>
          <w:i w:val="0"/>
          <w:sz w:val="22"/>
          <w:szCs w:val="22"/>
        </w:rPr>
        <w:t>Morebitne spore v zvezi s tem zavarovanjem rešuje stvarno pristojno sodišče v Ljubljani po slovenskem pravu.</w:t>
      </w:r>
    </w:p>
    <w:p w:rsidR="00FC3942" w:rsidRPr="00A53D75"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FC3942" w:rsidRPr="00A53D75"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A53D75">
        <w:rPr>
          <w:i w:val="0"/>
          <w:sz w:val="22"/>
          <w:szCs w:val="22"/>
        </w:rPr>
        <w:t>Za to zavarovanje veljajo Enotna pravila za garancije na poziv (EPGP) revizija iz leta 2010, izdana pri MTZ pod št. 758.</w:t>
      </w:r>
    </w:p>
    <w:p w:rsidR="00FC3942" w:rsidRPr="00A53D75"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FC3942" w:rsidRPr="00A53D75"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t xml:space="preserve">      garant</w:t>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t>(žig in podpis)</w:t>
      </w:r>
    </w:p>
    <w:p w:rsidR="00FC3942" w:rsidRPr="00A53D75" w:rsidRDefault="00FC3942" w:rsidP="00FC3942">
      <w:pPr>
        <w:pStyle w:val="Glava"/>
        <w:tabs>
          <w:tab w:val="clear" w:pos="4536"/>
          <w:tab w:val="clear" w:pos="9072"/>
        </w:tabs>
        <w:jc w:val="both"/>
        <w:rPr>
          <w:i w:val="0"/>
          <w:sz w:val="22"/>
          <w:szCs w:val="22"/>
        </w:rPr>
      </w:pPr>
    </w:p>
    <w:p w:rsidR="00224D85" w:rsidRDefault="00224D85" w:rsidP="00224D85">
      <w:pPr>
        <w:rPr>
          <w:i w:val="0"/>
          <w:sz w:val="22"/>
          <w:szCs w:val="22"/>
        </w:rPr>
        <w:sectPr w:rsidR="00224D85" w:rsidSect="005B2B95">
          <w:pgSz w:w="11906" w:h="16838"/>
          <w:pgMar w:top="1400" w:right="707" w:bottom="1200" w:left="630" w:header="709" w:footer="709" w:gutter="0"/>
          <w:cols w:space="708"/>
          <w:docGrid w:linePitch="360"/>
        </w:sectPr>
      </w:pPr>
    </w:p>
    <w:p w:rsidR="00224D85" w:rsidRPr="0079325B" w:rsidRDefault="00224D85" w:rsidP="00224D85">
      <w:pPr>
        <w:jc w:val="right"/>
        <w:rPr>
          <w:b/>
          <w:i w:val="0"/>
          <w:sz w:val="22"/>
          <w:szCs w:val="22"/>
        </w:rPr>
      </w:pPr>
      <w:r w:rsidRPr="0079325B">
        <w:rPr>
          <w:b/>
          <w:i w:val="0"/>
          <w:sz w:val="22"/>
          <w:szCs w:val="22"/>
        </w:rPr>
        <w:lastRenderedPageBreak/>
        <w:t xml:space="preserve">PRILOGA </w:t>
      </w:r>
      <w:r w:rsidR="008179A9">
        <w:rPr>
          <w:b/>
          <w:i w:val="0"/>
          <w:sz w:val="22"/>
          <w:szCs w:val="22"/>
        </w:rPr>
        <w:t>D</w:t>
      </w:r>
    </w:p>
    <w:p w:rsidR="00224D85" w:rsidRPr="0079325B" w:rsidRDefault="00224D85" w:rsidP="00224D85">
      <w:pPr>
        <w:ind w:left="1080"/>
        <w:rPr>
          <w:b/>
          <w:i w:val="0"/>
          <w:sz w:val="22"/>
          <w:szCs w:val="22"/>
        </w:rPr>
      </w:pPr>
    </w:p>
    <w:p w:rsidR="00224D85" w:rsidRPr="0079325B" w:rsidRDefault="00224D85" w:rsidP="00224D85">
      <w:pPr>
        <w:pStyle w:val="Glava"/>
        <w:tabs>
          <w:tab w:val="clear" w:pos="4536"/>
          <w:tab w:val="clear" w:pos="9072"/>
        </w:tabs>
        <w:ind w:left="1080"/>
        <w:jc w:val="both"/>
        <w:rPr>
          <w:i w:val="0"/>
          <w:sz w:val="22"/>
          <w:szCs w:val="22"/>
        </w:rPr>
      </w:pPr>
    </w:p>
    <w:tbl>
      <w:tblPr>
        <w:tblpPr w:leftFromText="141" w:rightFromText="141" w:vertAnchor="text" w:tblpY="28"/>
        <w:tblOverlap w:val="never"/>
        <w:tblW w:w="0" w:type="auto"/>
        <w:tblLayout w:type="fixed"/>
        <w:tblCellMar>
          <w:left w:w="70" w:type="dxa"/>
          <w:right w:w="70" w:type="dxa"/>
        </w:tblCellMar>
        <w:tblLook w:val="04A0" w:firstRow="1" w:lastRow="0" w:firstColumn="1" w:lastColumn="0" w:noHBand="0" w:noVBand="1"/>
      </w:tblPr>
      <w:tblGrid>
        <w:gridCol w:w="4820"/>
      </w:tblGrid>
      <w:tr w:rsidR="00224D85" w:rsidTr="00C57374">
        <w:tc>
          <w:tcPr>
            <w:tcW w:w="4820" w:type="dxa"/>
          </w:tcPr>
          <w:p w:rsidR="00224D85" w:rsidRDefault="00224D85" w:rsidP="00C57374">
            <w:pPr>
              <w:ind w:left="209" w:hanging="209"/>
              <w:jc w:val="both"/>
              <w:rPr>
                <w:b/>
                <w:i w:val="0"/>
                <w:sz w:val="22"/>
                <w:szCs w:val="22"/>
              </w:rPr>
            </w:pPr>
          </w:p>
          <w:p w:rsidR="00224D85" w:rsidRDefault="00224D85" w:rsidP="00C57374">
            <w:pPr>
              <w:ind w:left="209" w:hanging="209"/>
              <w:jc w:val="both"/>
              <w:rPr>
                <w:b/>
                <w:i w:val="0"/>
                <w:sz w:val="22"/>
                <w:szCs w:val="22"/>
              </w:rPr>
            </w:pPr>
            <w:r>
              <w:rPr>
                <w:b/>
                <w:i w:val="0"/>
                <w:sz w:val="22"/>
                <w:szCs w:val="22"/>
              </w:rPr>
              <w:t xml:space="preserve">POŠILJATELJ </w:t>
            </w:r>
            <w:r>
              <w:rPr>
                <w:i w:val="0"/>
                <w:sz w:val="22"/>
                <w:szCs w:val="22"/>
              </w:rPr>
              <w:t>(ponudnik)</w:t>
            </w:r>
            <w:r>
              <w:rPr>
                <w:b/>
                <w:i w:val="0"/>
                <w:sz w:val="22"/>
                <w:szCs w:val="22"/>
              </w:rPr>
              <w:t>:</w:t>
            </w:r>
          </w:p>
          <w:p w:rsidR="00224D85" w:rsidRDefault="00224D85" w:rsidP="00C57374">
            <w:pPr>
              <w:ind w:left="209" w:hanging="209"/>
              <w:jc w:val="both"/>
              <w:rPr>
                <w:i w:val="0"/>
                <w:sz w:val="22"/>
                <w:szCs w:val="22"/>
              </w:rPr>
            </w:pPr>
          </w:p>
          <w:p w:rsidR="00224D85" w:rsidRDefault="00224D85" w:rsidP="00C57374">
            <w:pPr>
              <w:ind w:left="209" w:hanging="209"/>
              <w:jc w:val="both"/>
              <w:rPr>
                <w:i w:val="0"/>
                <w:sz w:val="22"/>
                <w:szCs w:val="22"/>
              </w:rPr>
            </w:pPr>
          </w:p>
          <w:p w:rsidR="00224D85" w:rsidRDefault="00224D85" w:rsidP="00C57374">
            <w:pPr>
              <w:ind w:left="209" w:hanging="209"/>
              <w:jc w:val="both"/>
              <w:rPr>
                <w:i w:val="0"/>
                <w:sz w:val="22"/>
                <w:szCs w:val="22"/>
              </w:rPr>
            </w:pPr>
          </w:p>
          <w:p w:rsidR="00224D85" w:rsidRDefault="00224D85" w:rsidP="00C57374">
            <w:pPr>
              <w:ind w:left="209" w:hanging="209"/>
              <w:jc w:val="both"/>
              <w:rPr>
                <w:i w:val="0"/>
                <w:sz w:val="22"/>
                <w:szCs w:val="22"/>
              </w:rPr>
            </w:pPr>
          </w:p>
          <w:p w:rsidR="00224D85" w:rsidRDefault="00224D85" w:rsidP="00C57374">
            <w:pPr>
              <w:ind w:left="209" w:hanging="209"/>
              <w:jc w:val="both"/>
              <w:rPr>
                <w:i w:val="0"/>
                <w:sz w:val="22"/>
                <w:szCs w:val="22"/>
              </w:rPr>
            </w:pPr>
          </w:p>
          <w:p w:rsidR="00224D85" w:rsidRDefault="00224D85" w:rsidP="00C57374">
            <w:pPr>
              <w:ind w:left="209" w:hanging="209"/>
              <w:jc w:val="both"/>
              <w:rPr>
                <w:i w:val="0"/>
                <w:sz w:val="22"/>
                <w:szCs w:val="22"/>
              </w:rPr>
            </w:pPr>
          </w:p>
          <w:p w:rsidR="00224D85" w:rsidRDefault="00224D85" w:rsidP="00C57374">
            <w:pPr>
              <w:ind w:left="209" w:hanging="209"/>
              <w:jc w:val="both"/>
              <w:rPr>
                <w:i w:val="0"/>
                <w:sz w:val="22"/>
                <w:szCs w:val="22"/>
              </w:rPr>
            </w:pPr>
          </w:p>
        </w:tc>
      </w:tr>
    </w:tbl>
    <w:p w:rsidR="00224D85" w:rsidRDefault="00224D85" w:rsidP="00224D85">
      <w:pPr>
        <w:rPr>
          <w:b/>
          <w:i w:val="0"/>
          <w:sz w:val="22"/>
          <w:szCs w:val="22"/>
        </w:rPr>
      </w:pPr>
    </w:p>
    <w:p w:rsidR="00224D85" w:rsidRPr="007C06E8" w:rsidRDefault="00224D85" w:rsidP="00224D85">
      <w:pPr>
        <w:rPr>
          <w:sz w:val="22"/>
          <w:szCs w:val="22"/>
        </w:rPr>
      </w:pPr>
    </w:p>
    <w:p w:rsidR="00224D85" w:rsidRPr="007C06E8" w:rsidRDefault="00224D85" w:rsidP="00224D85">
      <w:pPr>
        <w:rPr>
          <w:sz w:val="22"/>
          <w:szCs w:val="22"/>
        </w:rPr>
      </w:pPr>
    </w:p>
    <w:p w:rsidR="00224D85" w:rsidRPr="007C06E8" w:rsidRDefault="00224D85" w:rsidP="00224D85">
      <w:pPr>
        <w:rPr>
          <w:sz w:val="22"/>
          <w:szCs w:val="22"/>
        </w:rPr>
      </w:pPr>
    </w:p>
    <w:p w:rsidR="00224D85" w:rsidRPr="007C06E8" w:rsidRDefault="00224D85" w:rsidP="00224D85">
      <w:pPr>
        <w:rPr>
          <w:sz w:val="22"/>
          <w:szCs w:val="22"/>
        </w:rPr>
      </w:pPr>
    </w:p>
    <w:p w:rsidR="00224D85" w:rsidRPr="007C06E8" w:rsidRDefault="00224D85" w:rsidP="00224D85">
      <w:pPr>
        <w:rPr>
          <w:sz w:val="22"/>
          <w:szCs w:val="22"/>
        </w:rPr>
      </w:pPr>
    </w:p>
    <w:p w:rsidR="00224D85" w:rsidRPr="007C06E8" w:rsidRDefault="00224D85" w:rsidP="00224D85">
      <w:pPr>
        <w:rPr>
          <w:sz w:val="22"/>
          <w:szCs w:val="22"/>
        </w:rPr>
      </w:pPr>
    </w:p>
    <w:p w:rsidR="00224D85" w:rsidRPr="007C06E8" w:rsidRDefault="00224D85" w:rsidP="00224D85">
      <w:pPr>
        <w:rPr>
          <w:sz w:val="22"/>
          <w:szCs w:val="22"/>
        </w:rPr>
      </w:pPr>
    </w:p>
    <w:p w:rsidR="00224D85" w:rsidRPr="007C06E8" w:rsidRDefault="00224D85" w:rsidP="00224D85">
      <w:pPr>
        <w:rPr>
          <w:sz w:val="22"/>
          <w:szCs w:val="22"/>
        </w:rPr>
      </w:pPr>
    </w:p>
    <w:p w:rsidR="00224D85" w:rsidRPr="007C06E8" w:rsidRDefault="00224D85" w:rsidP="00224D85">
      <w:pPr>
        <w:rPr>
          <w:sz w:val="22"/>
          <w:szCs w:val="22"/>
        </w:rPr>
      </w:pPr>
    </w:p>
    <w:p w:rsidR="00224D85" w:rsidRPr="007C06E8" w:rsidRDefault="00224D85" w:rsidP="00224D85">
      <w:pPr>
        <w:rPr>
          <w:sz w:val="22"/>
          <w:szCs w:val="22"/>
        </w:rPr>
      </w:pPr>
    </w:p>
    <w:tbl>
      <w:tblPr>
        <w:tblpPr w:leftFromText="141" w:rightFromText="141" w:vertAnchor="text" w:horzAnchor="margin" w:tblpY="-29"/>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815"/>
      </w:tblGrid>
      <w:tr w:rsidR="00224D85" w:rsidTr="00C57374">
        <w:tc>
          <w:tcPr>
            <w:tcW w:w="4815" w:type="dxa"/>
            <w:tcBorders>
              <w:top w:val="single" w:sz="4" w:space="0" w:color="auto"/>
              <w:left w:val="single" w:sz="4" w:space="0" w:color="auto"/>
              <w:bottom w:val="single" w:sz="4" w:space="0" w:color="auto"/>
              <w:right w:val="single" w:sz="4" w:space="0" w:color="auto"/>
            </w:tcBorders>
            <w:shd w:val="clear" w:color="auto" w:fill="auto"/>
          </w:tcPr>
          <w:p w:rsidR="00224D85" w:rsidRDefault="00224D85" w:rsidP="00C57374">
            <w:pPr>
              <w:jc w:val="both"/>
              <w:rPr>
                <w:b/>
                <w:i w:val="0"/>
                <w:sz w:val="22"/>
                <w:szCs w:val="22"/>
              </w:rPr>
            </w:pPr>
          </w:p>
          <w:p w:rsidR="00224D85" w:rsidRDefault="00224D85" w:rsidP="00C57374">
            <w:pPr>
              <w:jc w:val="both"/>
              <w:rPr>
                <w:i w:val="0"/>
                <w:sz w:val="22"/>
                <w:szCs w:val="22"/>
              </w:rPr>
            </w:pPr>
            <w:r>
              <w:rPr>
                <w:i w:val="0"/>
                <w:sz w:val="22"/>
                <w:szCs w:val="22"/>
              </w:rPr>
              <w:t>PREJEM PONUDBE (izpolni prejemnik):</w:t>
            </w:r>
          </w:p>
          <w:p w:rsidR="00224D85" w:rsidRDefault="00224D85" w:rsidP="00C57374">
            <w:pPr>
              <w:jc w:val="both"/>
              <w:rPr>
                <w:i w:val="0"/>
                <w:sz w:val="22"/>
                <w:szCs w:val="22"/>
              </w:rPr>
            </w:pPr>
          </w:p>
          <w:p w:rsidR="00224D85" w:rsidRPr="00DB479F" w:rsidRDefault="00224D85" w:rsidP="00C57374">
            <w:pPr>
              <w:jc w:val="both"/>
              <w:rPr>
                <w:i w:val="0"/>
                <w:smallCaps/>
                <w:sz w:val="22"/>
                <w:szCs w:val="22"/>
              </w:rPr>
            </w:pPr>
            <w:r w:rsidRPr="00DB479F">
              <w:rPr>
                <w:i w:val="0"/>
                <w:smallCaps/>
                <w:sz w:val="22"/>
                <w:szCs w:val="22"/>
              </w:rPr>
              <w:t>osebno                             po pošti</w:t>
            </w:r>
          </w:p>
          <w:p w:rsidR="00224D85" w:rsidRPr="00DB479F" w:rsidRDefault="00224D85" w:rsidP="00C57374">
            <w:pPr>
              <w:jc w:val="both"/>
              <w:rPr>
                <w:i w:val="0"/>
                <w:sz w:val="16"/>
                <w:szCs w:val="16"/>
              </w:rPr>
            </w:pPr>
          </w:p>
          <w:p w:rsidR="00224D85" w:rsidRDefault="00224D85" w:rsidP="00C57374">
            <w:pPr>
              <w:jc w:val="both"/>
              <w:rPr>
                <w:i w:val="0"/>
                <w:sz w:val="22"/>
                <w:szCs w:val="22"/>
              </w:rPr>
            </w:pPr>
            <w:r>
              <w:rPr>
                <w:i w:val="0"/>
                <w:sz w:val="22"/>
                <w:szCs w:val="22"/>
              </w:rPr>
              <w:t>Datum:</w:t>
            </w:r>
          </w:p>
          <w:p w:rsidR="00224D85" w:rsidRPr="00186C2C" w:rsidRDefault="00224D85" w:rsidP="00C57374">
            <w:pPr>
              <w:jc w:val="both"/>
              <w:rPr>
                <w:i w:val="0"/>
                <w:sz w:val="10"/>
                <w:szCs w:val="10"/>
              </w:rPr>
            </w:pPr>
          </w:p>
          <w:p w:rsidR="00224D85" w:rsidRDefault="00224D85" w:rsidP="00C57374">
            <w:pPr>
              <w:jc w:val="both"/>
              <w:rPr>
                <w:i w:val="0"/>
                <w:sz w:val="22"/>
                <w:szCs w:val="22"/>
              </w:rPr>
            </w:pPr>
            <w:r>
              <w:rPr>
                <w:i w:val="0"/>
                <w:sz w:val="22"/>
                <w:szCs w:val="22"/>
              </w:rPr>
              <w:t>Ura:</w:t>
            </w:r>
          </w:p>
          <w:p w:rsidR="00224D85" w:rsidRPr="00186C2C" w:rsidRDefault="00224D85" w:rsidP="00C57374">
            <w:pPr>
              <w:jc w:val="both"/>
              <w:rPr>
                <w:i w:val="0"/>
                <w:sz w:val="10"/>
                <w:szCs w:val="10"/>
              </w:rPr>
            </w:pPr>
          </w:p>
          <w:p w:rsidR="00224D85" w:rsidRDefault="00224D85" w:rsidP="00C57374">
            <w:pPr>
              <w:jc w:val="both"/>
              <w:rPr>
                <w:i w:val="0"/>
                <w:sz w:val="22"/>
                <w:szCs w:val="22"/>
              </w:rPr>
            </w:pPr>
            <w:r>
              <w:rPr>
                <w:i w:val="0"/>
                <w:sz w:val="22"/>
                <w:szCs w:val="22"/>
              </w:rPr>
              <w:t xml:space="preserve">Številka: </w:t>
            </w:r>
            <w:r>
              <w:t xml:space="preserve"> </w:t>
            </w:r>
            <w:r w:rsidRPr="00C1754C">
              <w:rPr>
                <w:i w:val="0"/>
                <w:sz w:val="22"/>
                <w:szCs w:val="22"/>
              </w:rPr>
              <w:t>430-</w:t>
            </w:r>
            <w:r w:rsidR="005B2B95">
              <w:rPr>
                <w:i w:val="0"/>
                <w:sz w:val="22"/>
                <w:szCs w:val="22"/>
              </w:rPr>
              <w:t xml:space="preserve"> </w:t>
            </w:r>
            <w:r w:rsidR="00FE114E">
              <w:rPr>
                <w:i w:val="0"/>
                <w:sz w:val="22"/>
                <w:szCs w:val="22"/>
              </w:rPr>
              <w:t>695/2019</w:t>
            </w:r>
          </w:p>
          <w:p w:rsidR="00224D85" w:rsidRPr="00186C2C" w:rsidRDefault="00224D85" w:rsidP="00C57374">
            <w:pPr>
              <w:jc w:val="both"/>
              <w:rPr>
                <w:i w:val="0"/>
                <w:sz w:val="10"/>
                <w:szCs w:val="10"/>
              </w:rPr>
            </w:pPr>
          </w:p>
          <w:p w:rsidR="00224D85" w:rsidRDefault="00224D85" w:rsidP="00C57374">
            <w:pPr>
              <w:jc w:val="both"/>
              <w:rPr>
                <w:i w:val="0"/>
                <w:sz w:val="22"/>
                <w:szCs w:val="22"/>
              </w:rPr>
            </w:pPr>
            <w:r>
              <w:rPr>
                <w:i w:val="0"/>
                <w:sz w:val="22"/>
                <w:szCs w:val="22"/>
              </w:rPr>
              <w:t>Zaporedna številka ponudbe:</w:t>
            </w:r>
          </w:p>
        </w:tc>
      </w:tr>
    </w:tbl>
    <w:p w:rsidR="00224D85" w:rsidRDefault="00224D85" w:rsidP="00224D85">
      <w:pPr>
        <w:rPr>
          <w:sz w:val="22"/>
          <w:szCs w:val="22"/>
        </w:rPr>
      </w:pPr>
    </w:p>
    <w:p w:rsidR="00224D85" w:rsidRPr="007C06E8" w:rsidRDefault="00224D85" w:rsidP="00224D85">
      <w:pPr>
        <w:rPr>
          <w:sz w:val="22"/>
          <w:szCs w:val="22"/>
        </w:rPr>
      </w:pPr>
    </w:p>
    <w:p w:rsidR="00224D85" w:rsidRDefault="00224D85" w:rsidP="00224D85">
      <w:pPr>
        <w:rPr>
          <w:sz w:val="22"/>
          <w:szCs w:val="22"/>
        </w:rPr>
      </w:pPr>
    </w:p>
    <w:p w:rsidR="00224D85" w:rsidRDefault="00224D85" w:rsidP="00224D85">
      <w:pPr>
        <w:rPr>
          <w:sz w:val="22"/>
          <w:szCs w:val="22"/>
        </w:rPr>
      </w:pPr>
    </w:p>
    <w:p w:rsidR="00224D85" w:rsidRDefault="00C21952" w:rsidP="00C21952">
      <w:pPr>
        <w:tabs>
          <w:tab w:val="left" w:pos="4021"/>
        </w:tabs>
        <w:rPr>
          <w:sz w:val="22"/>
          <w:szCs w:val="22"/>
        </w:rPr>
      </w:pPr>
      <w:r>
        <w:rPr>
          <w:sz w:val="22"/>
          <w:szCs w:val="22"/>
        </w:rPr>
        <w:tab/>
      </w:r>
    </w:p>
    <w:p w:rsidR="00224D85" w:rsidRPr="007C06E8" w:rsidRDefault="00224D85" w:rsidP="00224D85">
      <w:pPr>
        <w:rPr>
          <w:sz w:val="22"/>
          <w:szCs w:val="22"/>
        </w:rPr>
      </w:pPr>
    </w:p>
    <w:p w:rsidR="00224D85" w:rsidRPr="007C06E8" w:rsidRDefault="00224D85" w:rsidP="00224D85">
      <w:pPr>
        <w:rPr>
          <w:sz w:val="22"/>
          <w:szCs w:val="22"/>
        </w:rPr>
      </w:pPr>
    </w:p>
    <w:p w:rsidR="00224D85" w:rsidRPr="007C06E8" w:rsidRDefault="00224D85" w:rsidP="00224D85">
      <w:pPr>
        <w:rPr>
          <w:sz w:val="22"/>
          <w:szCs w:val="22"/>
        </w:rPr>
      </w:pPr>
    </w:p>
    <w:p w:rsidR="00224D85" w:rsidRPr="007C06E8" w:rsidRDefault="00224D85" w:rsidP="00224D85">
      <w:pPr>
        <w:rPr>
          <w:sz w:val="22"/>
          <w:szCs w:val="22"/>
        </w:rPr>
      </w:pPr>
    </w:p>
    <w:p w:rsidR="00224D85" w:rsidRPr="007C06E8" w:rsidRDefault="00224D85" w:rsidP="00224D85">
      <w:pPr>
        <w:rPr>
          <w:sz w:val="22"/>
          <w:szCs w:val="22"/>
        </w:rPr>
      </w:pPr>
    </w:p>
    <w:p w:rsidR="00224D85" w:rsidRPr="007C06E8" w:rsidRDefault="00224D85" w:rsidP="00224D85">
      <w:pPr>
        <w:rPr>
          <w:sz w:val="22"/>
          <w:szCs w:val="22"/>
        </w:rPr>
      </w:pPr>
    </w:p>
    <w:p w:rsidR="00224D85" w:rsidRPr="007C06E8" w:rsidRDefault="00224D85" w:rsidP="00224D85">
      <w:pPr>
        <w:rPr>
          <w:sz w:val="22"/>
          <w:szCs w:val="22"/>
        </w:rPr>
      </w:pPr>
      <w:r w:rsidRPr="004962ED">
        <w:rPr>
          <w:noProof/>
        </w:rPr>
        <mc:AlternateContent>
          <mc:Choice Requires="wps">
            <w:drawing>
              <wp:anchor distT="0" distB="0" distL="114300" distR="114300" simplePos="0" relativeHeight="251662336" behindDoc="0" locked="0" layoutInCell="1" allowOverlap="1" wp14:anchorId="0B7F9647" wp14:editId="3074787B">
                <wp:simplePos x="0" y="0"/>
                <wp:positionH relativeFrom="column">
                  <wp:posOffset>6496050</wp:posOffset>
                </wp:positionH>
                <wp:positionV relativeFrom="paragraph">
                  <wp:posOffset>160655</wp:posOffset>
                </wp:positionV>
                <wp:extent cx="2616200" cy="1697355"/>
                <wp:effectExtent l="0" t="0" r="0" b="0"/>
                <wp:wrapNone/>
                <wp:docPr id="9" name="Pravokotnik 9"/>
                <wp:cNvGraphicFramePr/>
                <a:graphic xmlns:a="http://schemas.openxmlformats.org/drawingml/2006/main">
                  <a:graphicData uri="http://schemas.microsoft.com/office/word/2010/wordprocessingShape">
                    <wps:wsp>
                      <wps:cNvSpPr/>
                      <wps:spPr>
                        <a:xfrm>
                          <a:off x="0" y="0"/>
                          <a:ext cx="2616200" cy="1697355"/>
                        </a:xfrm>
                        <a:prstGeom prst="rect">
                          <a:avLst/>
                        </a:prstGeom>
                        <a:solidFill>
                          <a:schemeClr val="bg1"/>
                        </a:solidFill>
                        <a:ln w="3175">
                          <a:noFill/>
                        </a:ln>
                        <a:effectLst/>
                      </wps:spPr>
                      <wps:style>
                        <a:lnRef idx="2">
                          <a:schemeClr val="accent1">
                            <a:shade val="50000"/>
                          </a:schemeClr>
                        </a:lnRef>
                        <a:fillRef idx="1">
                          <a:schemeClr val="accent1"/>
                        </a:fillRef>
                        <a:effectRef idx="0">
                          <a:schemeClr val="accent1"/>
                        </a:effectRef>
                        <a:fontRef idx="minor">
                          <a:schemeClr val="lt1"/>
                        </a:fontRef>
                      </wps:style>
                      <wps:txbx>
                        <w:txbxContent>
                          <w:p w:rsidR="005E2C7E" w:rsidRPr="00A70F52" w:rsidRDefault="005E2C7E" w:rsidP="00224D85">
                            <w:pPr>
                              <w:ind w:left="284"/>
                              <w:jc w:val="center"/>
                              <w:rPr>
                                <w:b/>
                                <w:i w:val="0"/>
                                <w:color w:val="000000" w:themeColor="text1"/>
                                <w:sz w:val="22"/>
                                <w:szCs w:val="22"/>
                              </w:rPr>
                            </w:pPr>
                          </w:p>
                          <w:p w:rsidR="005E2C7E" w:rsidRPr="00E753C8" w:rsidRDefault="005E2C7E" w:rsidP="00224D85">
                            <w:pPr>
                              <w:ind w:left="284"/>
                              <w:jc w:val="center"/>
                              <w:rPr>
                                <w:b/>
                                <w:i w:val="0"/>
                                <w:color w:val="000000" w:themeColor="text1"/>
                                <w:sz w:val="22"/>
                                <w:szCs w:val="22"/>
                              </w:rPr>
                            </w:pPr>
                            <w:r w:rsidRPr="00E753C8">
                              <w:rPr>
                                <w:b/>
                                <w:i w:val="0"/>
                                <w:color w:val="000000" w:themeColor="text1"/>
                                <w:sz w:val="22"/>
                                <w:szCs w:val="22"/>
                              </w:rPr>
                              <w:t>PREJEMNIK</w:t>
                            </w:r>
                            <w:r>
                              <w:rPr>
                                <w:b/>
                                <w:i w:val="0"/>
                                <w:color w:val="000000" w:themeColor="text1"/>
                                <w:sz w:val="22"/>
                                <w:szCs w:val="22"/>
                              </w:rPr>
                              <w:t xml:space="preserve"> (naslovnik)</w:t>
                            </w:r>
                            <w:r w:rsidRPr="00E753C8">
                              <w:rPr>
                                <w:b/>
                                <w:i w:val="0"/>
                                <w:color w:val="000000" w:themeColor="text1"/>
                                <w:sz w:val="22"/>
                                <w:szCs w:val="22"/>
                              </w:rPr>
                              <w:t>:</w:t>
                            </w:r>
                          </w:p>
                          <w:p w:rsidR="005E2C7E" w:rsidRPr="00E753C8" w:rsidRDefault="005E2C7E" w:rsidP="00224D85">
                            <w:pPr>
                              <w:ind w:left="284"/>
                              <w:jc w:val="center"/>
                              <w:rPr>
                                <w:i w:val="0"/>
                                <w:color w:val="000000" w:themeColor="text1"/>
                                <w:sz w:val="22"/>
                                <w:szCs w:val="22"/>
                              </w:rPr>
                            </w:pPr>
                          </w:p>
                          <w:p w:rsidR="005E2C7E" w:rsidRPr="00E753C8" w:rsidRDefault="005E2C7E" w:rsidP="00224D85">
                            <w:pPr>
                              <w:ind w:left="284"/>
                              <w:jc w:val="center"/>
                              <w:rPr>
                                <w:b/>
                                <w:i w:val="0"/>
                                <w:color w:val="000000" w:themeColor="text1"/>
                                <w:sz w:val="22"/>
                                <w:szCs w:val="22"/>
                              </w:rPr>
                            </w:pPr>
                            <w:r w:rsidRPr="00E753C8">
                              <w:rPr>
                                <w:b/>
                                <w:i w:val="0"/>
                                <w:color w:val="000000" w:themeColor="text1"/>
                                <w:sz w:val="22"/>
                                <w:szCs w:val="22"/>
                              </w:rPr>
                              <w:t>MESTNA OBČINA LJUBLJANA</w:t>
                            </w:r>
                          </w:p>
                          <w:p w:rsidR="005E2C7E" w:rsidRPr="00E753C8" w:rsidRDefault="005E2C7E" w:rsidP="00224D85">
                            <w:pPr>
                              <w:ind w:left="284"/>
                              <w:jc w:val="center"/>
                              <w:rPr>
                                <w:b/>
                                <w:i w:val="0"/>
                                <w:color w:val="000000" w:themeColor="text1"/>
                                <w:sz w:val="22"/>
                                <w:szCs w:val="22"/>
                              </w:rPr>
                            </w:pPr>
                            <w:r w:rsidRPr="00E753C8">
                              <w:rPr>
                                <w:b/>
                                <w:i w:val="0"/>
                                <w:color w:val="000000" w:themeColor="text1"/>
                                <w:sz w:val="22"/>
                                <w:szCs w:val="22"/>
                              </w:rPr>
                              <w:t>Služba za javna naročila</w:t>
                            </w:r>
                          </w:p>
                          <w:p w:rsidR="005E2C7E" w:rsidRPr="00E753C8" w:rsidRDefault="005E2C7E" w:rsidP="00224D85">
                            <w:pPr>
                              <w:ind w:left="284"/>
                              <w:jc w:val="center"/>
                              <w:rPr>
                                <w:b/>
                                <w:i w:val="0"/>
                                <w:color w:val="000000" w:themeColor="text1"/>
                                <w:sz w:val="22"/>
                                <w:szCs w:val="22"/>
                              </w:rPr>
                            </w:pPr>
                            <w:r w:rsidRPr="00E753C8">
                              <w:rPr>
                                <w:b/>
                                <w:i w:val="0"/>
                                <w:color w:val="000000" w:themeColor="text1"/>
                                <w:sz w:val="22"/>
                                <w:szCs w:val="22"/>
                              </w:rPr>
                              <w:t>Dalmatinova 1, II. nadstropje</w:t>
                            </w:r>
                          </w:p>
                          <w:p w:rsidR="005E2C7E" w:rsidRPr="00E753C8" w:rsidRDefault="005E2C7E" w:rsidP="00224D85">
                            <w:pPr>
                              <w:ind w:left="284"/>
                              <w:jc w:val="center"/>
                              <w:rPr>
                                <w:b/>
                                <w:i w:val="0"/>
                                <w:color w:val="000000" w:themeColor="text1"/>
                                <w:sz w:val="22"/>
                                <w:szCs w:val="22"/>
                              </w:rPr>
                            </w:pPr>
                            <w:r w:rsidRPr="00E753C8">
                              <w:rPr>
                                <w:b/>
                                <w:i w:val="0"/>
                                <w:color w:val="000000" w:themeColor="text1"/>
                                <w:sz w:val="22"/>
                                <w:szCs w:val="22"/>
                              </w:rPr>
                              <w:t>1000 Ljubljana</w:t>
                            </w:r>
                          </w:p>
                          <w:p w:rsidR="005E2C7E" w:rsidRDefault="005E2C7E" w:rsidP="00224D85">
                            <w:pPr>
                              <w:ind w:left="284"/>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Pravokotnik 9" o:spid="_x0000_s1026" style="position:absolute;margin-left:511.5pt;margin-top:12.65pt;width:206pt;height:133.6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" fillcolor="white [3212]" stroked="f" strokeweight=".25pt">
                <v:textbox>
                  <w:txbxContent>
                    <w:p w:rsidR="005E2C7E" w:rsidRPr="00A70F52" w:rsidRDefault="005E2C7E" w:rsidP="00224D85">
                      <w:pPr>
                        <w:ind w:left="284"/>
                        <w:jc w:val="center"/>
                        <w:rPr>
                          <w:b/>
                          <w:i w:val="0"/>
                          <w:color w:val="000000" w:themeColor="text1"/>
                          <w:sz w:val="22"/>
                          <w:szCs w:val="22"/>
                        </w:rPr>
                      </w:pPr>
                    </w:p>
                    <w:p w:rsidR="005E2C7E" w:rsidRPr="00E753C8" w:rsidRDefault="005E2C7E" w:rsidP="00224D85">
                      <w:pPr>
                        <w:ind w:left="284"/>
                        <w:jc w:val="center"/>
                        <w:rPr>
                          <w:b/>
                          <w:i w:val="0"/>
                          <w:color w:val="000000" w:themeColor="text1"/>
                          <w:sz w:val="22"/>
                          <w:szCs w:val="22"/>
                        </w:rPr>
                      </w:pPr>
                      <w:r w:rsidRPr="00E753C8">
                        <w:rPr>
                          <w:b/>
                          <w:i w:val="0"/>
                          <w:color w:val="000000" w:themeColor="text1"/>
                          <w:sz w:val="22"/>
                          <w:szCs w:val="22"/>
                        </w:rPr>
                        <w:t>PREJEMNIK</w:t>
                      </w:r>
                      <w:r>
                        <w:rPr>
                          <w:b/>
                          <w:i w:val="0"/>
                          <w:color w:val="000000" w:themeColor="text1"/>
                          <w:sz w:val="22"/>
                          <w:szCs w:val="22"/>
                        </w:rPr>
                        <w:t xml:space="preserve"> (naslovnik)</w:t>
                      </w:r>
                      <w:r w:rsidRPr="00E753C8">
                        <w:rPr>
                          <w:b/>
                          <w:i w:val="0"/>
                          <w:color w:val="000000" w:themeColor="text1"/>
                          <w:sz w:val="22"/>
                          <w:szCs w:val="22"/>
                        </w:rPr>
                        <w:t>:</w:t>
                      </w:r>
                    </w:p>
                    <w:p w:rsidR="005E2C7E" w:rsidRPr="00E753C8" w:rsidRDefault="005E2C7E" w:rsidP="00224D85">
                      <w:pPr>
                        <w:ind w:left="284"/>
                        <w:jc w:val="center"/>
                        <w:rPr>
                          <w:i w:val="0"/>
                          <w:color w:val="000000" w:themeColor="text1"/>
                          <w:sz w:val="22"/>
                          <w:szCs w:val="22"/>
                        </w:rPr>
                      </w:pPr>
                    </w:p>
                    <w:p w:rsidR="005E2C7E" w:rsidRPr="00E753C8" w:rsidRDefault="005E2C7E" w:rsidP="00224D85">
                      <w:pPr>
                        <w:ind w:left="284"/>
                        <w:jc w:val="center"/>
                        <w:rPr>
                          <w:b/>
                          <w:i w:val="0"/>
                          <w:color w:val="000000" w:themeColor="text1"/>
                          <w:sz w:val="22"/>
                          <w:szCs w:val="22"/>
                        </w:rPr>
                      </w:pPr>
                      <w:r w:rsidRPr="00E753C8">
                        <w:rPr>
                          <w:b/>
                          <w:i w:val="0"/>
                          <w:color w:val="000000" w:themeColor="text1"/>
                          <w:sz w:val="22"/>
                          <w:szCs w:val="22"/>
                        </w:rPr>
                        <w:t>MESTNA OBČINA LJUBLJANA</w:t>
                      </w:r>
                    </w:p>
                    <w:p w:rsidR="005E2C7E" w:rsidRPr="00E753C8" w:rsidRDefault="005E2C7E" w:rsidP="00224D85">
                      <w:pPr>
                        <w:ind w:left="284"/>
                        <w:jc w:val="center"/>
                        <w:rPr>
                          <w:b/>
                          <w:i w:val="0"/>
                          <w:color w:val="000000" w:themeColor="text1"/>
                          <w:sz w:val="22"/>
                          <w:szCs w:val="22"/>
                        </w:rPr>
                      </w:pPr>
                      <w:r w:rsidRPr="00E753C8">
                        <w:rPr>
                          <w:b/>
                          <w:i w:val="0"/>
                          <w:color w:val="000000" w:themeColor="text1"/>
                          <w:sz w:val="22"/>
                          <w:szCs w:val="22"/>
                        </w:rPr>
                        <w:t>Služba za javna naročila</w:t>
                      </w:r>
                    </w:p>
                    <w:p w:rsidR="005E2C7E" w:rsidRPr="00E753C8" w:rsidRDefault="005E2C7E" w:rsidP="00224D85">
                      <w:pPr>
                        <w:ind w:left="284"/>
                        <w:jc w:val="center"/>
                        <w:rPr>
                          <w:b/>
                          <w:i w:val="0"/>
                          <w:color w:val="000000" w:themeColor="text1"/>
                          <w:sz w:val="22"/>
                          <w:szCs w:val="22"/>
                        </w:rPr>
                      </w:pPr>
                      <w:r w:rsidRPr="00E753C8">
                        <w:rPr>
                          <w:b/>
                          <w:i w:val="0"/>
                          <w:color w:val="000000" w:themeColor="text1"/>
                          <w:sz w:val="22"/>
                          <w:szCs w:val="22"/>
                        </w:rPr>
                        <w:t>Dalmatinova 1, II. nadstropje</w:t>
                      </w:r>
                    </w:p>
                    <w:p w:rsidR="005E2C7E" w:rsidRPr="00E753C8" w:rsidRDefault="005E2C7E" w:rsidP="00224D85">
                      <w:pPr>
                        <w:ind w:left="284"/>
                        <w:jc w:val="center"/>
                        <w:rPr>
                          <w:b/>
                          <w:i w:val="0"/>
                          <w:color w:val="000000" w:themeColor="text1"/>
                          <w:sz w:val="22"/>
                          <w:szCs w:val="22"/>
                        </w:rPr>
                      </w:pPr>
                      <w:r w:rsidRPr="00E753C8">
                        <w:rPr>
                          <w:b/>
                          <w:i w:val="0"/>
                          <w:color w:val="000000" w:themeColor="text1"/>
                          <w:sz w:val="22"/>
                          <w:szCs w:val="22"/>
                        </w:rPr>
                        <w:t>1000 Ljubljana</w:t>
                      </w:r>
                    </w:p>
                    <w:p w:rsidR="005E2C7E" w:rsidRDefault="005E2C7E" w:rsidP="00224D85">
                      <w:pPr>
                        <w:ind w:left="284"/>
                        <w:jc w:val="center"/>
                      </w:pPr>
                    </w:p>
                  </w:txbxContent>
                </v:textbox>
              </v:rect>
            </w:pict>
          </mc:Fallback>
        </mc:AlternateContent>
      </w:r>
      <w:r w:rsidRPr="004962ED">
        <w:rPr>
          <w:noProof/>
        </w:rPr>
        <mc:AlternateContent>
          <mc:Choice Requires="wps">
            <w:drawing>
              <wp:anchor distT="0" distB="0" distL="114300" distR="114300" simplePos="0" relativeHeight="251655168" behindDoc="0" locked="0" layoutInCell="1" allowOverlap="1" wp14:anchorId="2E3C5A14" wp14:editId="735EF691">
                <wp:simplePos x="0" y="0"/>
                <wp:positionH relativeFrom="column">
                  <wp:posOffset>0</wp:posOffset>
                </wp:positionH>
                <wp:positionV relativeFrom="paragraph">
                  <wp:posOffset>26035</wp:posOffset>
                </wp:positionV>
                <wp:extent cx="4949825" cy="1391285"/>
                <wp:effectExtent l="0" t="0" r="0" b="0"/>
                <wp:wrapNone/>
                <wp:docPr id="7" name="Pravokotnik 7"/>
                <wp:cNvGraphicFramePr/>
                <a:graphic xmlns:a="http://schemas.openxmlformats.org/drawingml/2006/main">
                  <a:graphicData uri="http://schemas.microsoft.com/office/word/2010/wordprocessingShape">
                    <wps:wsp>
                      <wps:cNvSpPr/>
                      <wps:spPr>
                        <a:xfrm>
                          <a:off x="0" y="0"/>
                          <a:ext cx="4949825" cy="139128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5E2C7E" w:rsidRPr="007C06E8" w:rsidRDefault="005E2C7E" w:rsidP="00224D85">
                            <w:pPr>
                              <w:rPr>
                                <w:b/>
                                <w:i w:val="0"/>
                                <w:color w:val="000000" w:themeColor="text1"/>
                                <w:szCs w:val="22"/>
                              </w:rPr>
                            </w:pPr>
                            <w:r w:rsidRPr="007C06E8">
                              <w:rPr>
                                <w:b/>
                                <w:i w:val="0"/>
                                <w:color w:val="000000" w:themeColor="text1"/>
                                <w:szCs w:val="22"/>
                              </w:rPr>
                              <w:t xml:space="preserve">»NE ODPIRAJ </w:t>
                            </w:r>
                            <w:r>
                              <w:rPr>
                                <w:b/>
                                <w:i w:val="0"/>
                                <w:color w:val="000000" w:themeColor="text1"/>
                                <w:szCs w:val="22"/>
                              </w:rPr>
                              <w:t>ZAVAROVANJE ZA RESNOST PONUDBE</w:t>
                            </w:r>
                            <w:r w:rsidRPr="007C06E8">
                              <w:rPr>
                                <w:b/>
                                <w:i w:val="0"/>
                                <w:color w:val="000000" w:themeColor="text1"/>
                                <w:szCs w:val="22"/>
                              </w:rPr>
                              <w:t xml:space="preserve"> JN </w:t>
                            </w:r>
                            <w:r w:rsidRPr="00E00EE3">
                              <w:rPr>
                                <w:b/>
                                <w:i w:val="0"/>
                                <w:color w:val="000000" w:themeColor="text1"/>
                                <w:szCs w:val="22"/>
                              </w:rPr>
                              <w:t>7560-</w:t>
                            </w:r>
                            <w:r>
                              <w:rPr>
                                <w:b/>
                                <w:i w:val="0"/>
                                <w:color w:val="000000" w:themeColor="text1"/>
                                <w:szCs w:val="22"/>
                              </w:rPr>
                              <w:t>19-220036</w:t>
                            </w:r>
                            <w:r w:rsidRPr="007C06E8">
                              <w:rPr>
                                <w:b/>
                                <w:i w:val="0"/>
                                <w:color w:val="000000" w:themeColor="text1"/>
                                <w:szCs w:val="22"/>
                              </w:rPr>
                              <w:t>«</w:t>
                            </w:r>
                          </w:p>
                          <w:p w:rsidR="005E2C7E" w:rsidRPr="007C06E8" w:rsidRDefault="005E2C7E" w:rsidP="00224D85">
                            <w:pPr>
                              <w:ind w:left="1080" w:hanging="1080"/>
                              <w:rPr>
                                <w:i w:val="0"/>
                                <w:color w:val="000000" w:themeColor="text1"/>
                                <w:sz w:val="12"/>
                                <w:szCs w:val="10"/>
                              </w:rPr>
                            </w:pPr>
                          </w:p>
                          <w:p w:rsidR="005E2C7E" w:rsidRPr="006A0008" w:rsidRDefault="005E2C7E" w:rsidP="00224D85">
                            <w:pPr>
                              <w:jc w:val="both"/>
                              <w:rPr>
                                <w:b/>
                                <w:i w:val="0"/>
                                <w:color w:val="BFBFBF" w:themeColor="background1" w:themeShade="BF"/>
                                <w:szCs w:val="24"/>
                              </w:rPr>
                            </w:pPr>
                            <w:r w:rsidRPr="006A0008">
                              <w:rPr>
                                <w:b/>
                                <w:i w:val="0"/>
                                <w:color w:val="BFBFBF" w:themeColor="background1" w:themeShade="BF"/>
                                <w:szCs w:val="24"/>
                              </w:rPr>
                              <w:t>»</w:t>
                            </w:r>
                            <w:r>
                              <w:rPr>
                                <w:b/>
                                <w:i w:val="0"/>
                                <w:color w:val="BFBFBF" w:themeColor="background1" w:themeShade="BF"/>
                                <w:szCs w:val="24"/>
                              </w:rPr>
                              <w:t>Gornji trg 44, Izvedba gradbeno – obrtniških del pri obnovi štirih uličnih pročelij s stavbnim pohištvom in strehe na stavbi na naslovu Gornji trg 44 v Ljubljani v okviru projekta Ljubljana – moje mesto«</w:t>
                            </w:r>
                            <w:r w:rsidRPr="006A0008">
                              <w:rPr>
                                <w:b/>
                                <w:i w:val="0"/>
                                <w:color w:val="BFBFBF" w:themeColor="background1" w:themeShade="BF"/>
                                <w:szCs w:val="24"/>
                              </w:rPr>
                              <w:t>«</w:t>
                            </w:r>
                          </w:p>
                          <w:p w:rsidR="005E2C7E" w:rsidRPr="006A0008" w:rsidRDefault="005E2C7E" w:rsidP="00224D85">
                            <w:pPr>
                              <w:jc w:val="center"/>
                              <w:rPr>
                                <w:b/>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Pravokotnik 7" o:spid="_x0000_s1027" style="position:absolute;margin-left:0;margin-top:2.05pt;width:389.75pt;height:109.5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" filled="f" stroked="f" strokeweight="2pt">
                <v:textbox>
                  <w:txbxContent>
                    <w:p w:rsidR="005E2C7E" w:rsidRPr="007C06E8" w:rsidRDefault="005E2C7E" w:rsidP="00224D85">
                      <w:pPr>
                        <w:rPr>
                          <w:b/>
                          <w:i w:val="0"/>
                          <w:color w:val="000000" w:themeColor="text1"/>
                          <w:szCs w:val="22"/>
                        </w:rPr>
                      </w:pPr>
                      <w:r w:rsidRPr="007C06E8">
                        <w:rPr>
                          <w:b/>
                          <w:i w:val="0"/>
                          <w:color w:val="000000" w:themeColor="text1"/>
                          <w:szCs w:val="22"/>
                        </w:rPr>
                        <w:t xml:space="preserve">»NE ODPIRAJ </w:t>
                      </w:r>
                      <w:r>
                        <w:rPr>
                          <w:b/>
                          <w:i w:val="0"/>
                          <w:color w:val="000000" w:themeColor="text1"/>
                          <w:szCs w:val="22"/>
                        </w:rPr>
                        <w:t>ZAVAROVANJE ZA RESNOST PONUDBE</w:t>
                      </w:r>
                      <w:r w:rsidRPr="007C06E8">
                        <w:rPr>
                          <w:b/>
                          <w:i w:val="0"/>
                          <w:color w:val="000000" w:themeColor="text1"/>
                          <w:szCs w:val="22"/>
                        </w:rPr>
                        <w:t xml:space="preserve"> JN </w:t>
                      </w:r>
                      <w:r w:rsidRPr="00E00EE3">
                        <w:rPr>
                          <w:b/>
                          <w:i w:val="0"/>
                          <w:color w:val="000000" w:themeColor="text1"/>
                          <w:szCs w:val="22"/>
                        </w:rPr>
                        <w:t>7560-</w:t>
                      </w:r>
                      <w:r>
                        <w:rPr>
                          <w:b/>
                          <w:i w:val="0"/>
                          <w:color w:val="000000" w:themeColor="text1"/>
                          <w:szCs w:val="22"/>
                        </w:rPr>
                        <w:t>19-220036</w:t>
                      </w:r>
                      <w:r w:rsidRPr="007C06E8">
                        <w:rPr>
                          <w:b/>
                          <w:i w:val="0"/>
                          <w:color w:val="000000" w:themeColor="text1"/>
                          <w:szCs w:val="22"/>
                        </w:rPr>
                        <w:t>«</w:t>
                      </w:r>
                    </w:p>
                    <w:p w:rsidR="005E2C7E" w:rsidRPr="007C06E8" w:rsidRDefault="005E2C7E" w:rsidP="00224D85">
                      <w:pPr>
                        <w:ind w:left="1080" w:hanging="1080"/>
                        <w:rPr>
                          <w:i w:val="0"/>
                          <w:color w:val="000000" w:themeColor="text1"/>
                          <w:sz w:val="12"/>
                          <w:szCs w:val="10"/>
                        </w:rPr>
                      </w:pPr>
                    </w:p>
                    <w:p w:rsidR="005E2C7E" w:rsidRPr="006A0008" w:rsidRDefault="005E2C7E" w:rsidP="00224D85">
                      <w:pPr>
                        <w:jc w:val="both"/>
                        <w:rPr>
                          <w:b/>
                          <w:i w:val="0"/>
                          <w:color w:val="BFBFBF" w:themeColor="background1" w:themeShade="BF"/>
                          <w:szCs w:val="24"/>
                        </w:rPr>
                      </w:pPr>
                      <w:r w:rsidRPr="006A0008">
                        <w:rPr>
                          <w:b/>
                          <w:i w:val="0"/>
                          <w:color w:val="BFBFBF" w:themeColor="background1" w:themeShade="BF"/>
                          <w:szCs w:val="24"/>
                        </w:rPr>
                        <w:t>»</w:t>
                      </w:r>
                      <w:r>
                        <w:rPr>
                          <w:b/>
                          <w:i w:val="0"/>
                          <w:color w:val="BFBFBF" w:themeColor="background1" w:themeShade="BF"/>
                          <w:szCs w:val="24"/>
                        </w:rPr>
                        <w:t>Gornji trg 44, Izvedba gradbeno – obrtniških del pri obnovi štirih uličnih pročelij s stavbnim pohištvom in strehe na stavbi na naslovu Gornji trg 44 v Ljubljani v okviru projekta Ljubljana – moje mesto«</w:t>
                      </w:r>
                      <w:r w:rsidRPr="006A0008">
                        <w:rPr>
                          <w:b/>
                          <w:i w:val="0"/>
                          <w:color w:val="BFBFBF" w:themeColor="background1" w:themeShade="BF"/>
                          <w:szCs w:val="24"/>
                        </w:rPr>
                        <w:t>«</w:t>
                      </w:r>
                    </w:p>
                    <w:p w:rsidR="005E2C7E" w:rsidRPr="006A0008" w:rsidRDefault="005E2C7E" w:rsidP="00224D85">
                      <w:pPr>
                        <w:jc w:val="center"/>
                        <w:rPr>
                          <w:b/>
                        </w:rPr>
                      </w:pPr>
                    </w:p>
                  </w:txbxContent>
                </v:textbox>
              </v:rect>
            </w:pict>
          </mc:Fallback>
        </mc:AlternateContent>
      </w:r>
    </w:p>
    <w:p w:rsidR="00224D85" w:rsidRPr="007C06E8" w:rsidRDefault="00224D85" w:rsidP="00224D85">
      <w:pPr>
        <w:tabs>
          <w:tab w:val="left" w:pos="11700"/>
        </w:tabs>
        <w:rPr>
          <w:sz w:val="22"/>
          <w:szCs w:val="22"/>
        </w:rPr>
      </w:pPr>
      <w:r>
        <w:rPr>
          <w:sz w:val="22"/>
          <w:szCs w:val="22"/>
        </w:rPr>
        <w:tab/>
      </w:r>
    </w:p>
    <w:p w:rsidR="00230711" w:rsidRDefault="00230711" w:rsidP="00224D85">
      <w:pPr>
        <w:rPr>
          <w:i w:val="0"/>
          <w:sz w:val="22"/>
          <w:szCs w:val="22"/>
        </w:rPr>
      </w:pPr>
      <w:bookmarkStart w:id="20" w:name="_GoBack"/>
      <w:bookmarkEnd w:id="20"/>
    </w:p>
    <w:sectPr w:rsidR="00230711" w:rsidSect="00224D85">
      <w:pgSz w:w="16838" w:h="11906" w:orient="landscape"/>
      <w:pgMar w:top="629" w:right="1400" w:bottom="1202" w:left="1202"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E2C7E" w:rsidRDefault="005E2C7E">
      <w:r>
        <w:separator/>
      </w:r>
    </w:p>
  </w:endnote>
  <w:endnote w:type="continuationSeparator" w:id="0">
    <w:p w:rsidR="005E2C7E" w:rsidRDefault="005E2C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Frutiger">
    <w:altName w:val="Arial"/>
    <w:charset w:val="EE"/>
    <w:family w:val="swiss"/>
    <w:pitch w:val="variable"/>
    <w:sig w:usb0="20007A87" w:usb1="80000000" w:usb2="00000008" w:usb3="00000000" w:csb0="000001FF" w:csb1="00000000"/>
  </w:font>
  <w:font w:name="Times">
    <w:panose1 w:val="02020603050405020304"/>
    <w:charset w:val="EE"/>
    <w:family w:val="roman"/>
    <w:pitch w:val="variable"/>
    <w:sig w:usb0="E0002AFF" w:usb1="C0007841" w:usb2="00000009" w:usb3="00000000" w:csb0="000001FF" w:csb1="00000000"/>
  </w:font>
  <w:font w:name="Times-Italic">
    <w:altName w:val="Times CE"/>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2C7E" w:rsidRPr="00733B9A" w:rsidRDefault="005E2C7E" w:rsidP="00733B9A">
    <w:pPr>
      <w:pStyle w:val="Noga"/>
      <w:pBdr>
        <w:top w:val="single" w:sz="4" w:space="1" w:color="auto"/>
        <w:left w:val="single" w:sz="4" w:space="4" w:color="auto"/>
        <w:bottom w:val="single" w:sz="4" w:space="1" w:color="auto"/>
        <w:right w:val="single" w:sz="4" w:space="4" w:color="auto"/>
      </w:pBdr>
      <w:tabs>
        <w:tab w:val="clear" w:pos="4536"/>
        <w:tab w:val="clear" w:pos="9072"/>
      </w:tabs>
      <w:ind w:left="1080"/>
      <w:rPr>
        <w:i w:val="0"/>
        <w:sz w:val="18"/>
        <w:szCs w:val="18"/>
      </w:rPr>
    </w:pPr>
    <w:r w:rsidRPr="00733B9A">
      <w:rPr>
        <w:rStyle w:val="tevilkastrani"/>
        <w:i w:val="0"/>
        <w:sz w:val="18"/>
        <w:szCs w:val="18"/>
      </w:rPr>
      <w:t>Mestna občina Ljubljana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t>Razpisna dokumentacija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5243A5">
      <w:rPr>
        <w:rStyle w:val="tevilkastrani"/>
        <w:i w:val="0"/>
        <w:noProof/>
        <w:sz w:val="18"/>
        <w:szCs w:val="18"/>
      </w:rPr>
      <w:t>48</w:t>
    </w:r>
    <w:r w:rsidRPr="00733B9A">
      <w:rPr>
        <w:rStyle w:val="tevilkastrani"/>
        <w:i w:val="0"/>
        <w:sz w:val="18"/>
        <w:szCs w:val="18"/>
      </w:rPr>
      <w:fldChar w:fldCharType="end"/>
    </w:r>
    <w:r w:rsidRPr="00733B9A">
      <w:rPr>
        <w:rStyle w:val="tevilkastrani"/>
        <w:i w:val="0"/>
        <w:sz w:val="18"/>
        <w:szCs w:val="18"/>
      </w:rPr>
      <w:t>/</w:t>
    </w:r>
    <w:r w:rsidRPr="00733B9A">
      <w:rPr>
        <w:rStyle w:val="tevilkastrani"/>
        <w:i w:val="0"/>
        <w:sz w:val="18"/>
        <w:szCs w:val="18"/>
      </w:rPr>
      <w:fldChar w:fldCharType="begin"/>
    </w:r>
    <w:r w:rsidRPr="00733B9A">
      <w:rPr>
        <w:rStyle w:val="tevilkastrani"/>
        <w:i w:val="0"/>
        <w:sz w:val="18"/>
        <w:szCs w:val="18"/>
      </w:rPr>
      <w:instrText xml:space="preserve"> NUMPAGES </w:instrText>
    </w:r>
    <w:r w:rsidRPr="00733B9A">
      <w:rPr>
        <w:rStyle w:val="tevilkastrani"/>
        <w:i w:val="0"/>
        <w:sz w:val="18"/>
        <w:szCs w:val="18"/>
      </w:rPr>
      <w:fldChar w:fldCharType="separate"/>
    </w:r>
    <w:r w:rsidR="005243A5">
      <w:rPr>
        <w:rStyle w:val="tevilkastrani"/>
        <w:i w:val="0"/>
        <w:noProof/>
        <w:sz w:val="18"/>
        <w:szCs w:val="18"/>
      </w:rPr>
      <w:t>48</w:t>
    </w:r>
    <w:r w:rsidRPr="00733B9A">
      <w:rPr>
        <w:rStyle w:val="tevilkastrani"/>
        <w:i w:val="0"/>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E2C7E" w:rsidRDefault="005E2C7E">
      <w:r>
        <w:separator/>
      </w:r>
    </w:p>
  </w:footnote>
  <w:footnote w:type="continuationSeparator" w:id="0">
    <w:p w:rsidR="005E2C7E" w:rsidRDefault="005E2C7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230E3E2E"/>
    <w:lvl w:ilvl="0">
      <w:start w:val="1"/>
      <w:numFmt w:val="decimal"/>
      <w:pStyle w:val="Otevilenseznam3"/>
      <w:lvlText w:val="%1."/>
      <w:lvlJc w:val="left"/>
      <w:pPr>
        <w:tabs>
          <w:tab w:val="num" w:pos="926"/>
        </w:tabs>
        <w:ind w:left="926" w:hanging="360"/>
      </w:pPr>
    </w:lvl>
  </w:abstractNum>
  <w:abstractNum w:abstractNumId="1">
    <w:nsid w:val="FFFFFF89"/>
    <w:multiLevelType w:val="singleLevel"/>
    <w:tmpl w:val="A7BA3C0A"/>
    <w:lvl w:ilvl="0">
      <w:start w:val="1"/>
      <w:numFmt w:val="bullet"/>
      <w:pStyle w:val="Oznaenseznam"/>
      <w:lvlText w:val=""/>
      <w:lvlJc w:val="left"/>
      <w:pPr>
        <w:tabs>
          <w:tab w:val="num" w:pos="360"/>
        </w:tabs>
        <w:ind w:left="360" w:hanging="360"/>
      </w:pPr>
      <w:rPr>
        <w:rFonts w:ascii="Symbol" w:hAnsi="Symbol" w:hint="default"/>
      </w:rPr>
    </w:lvl>
  </w:abstractNum>
  <w:abstractNum w:abstractNumId="2">
    <w:nsid w:val="00E44B7E"/>
    <w:multiLevelType w:val="hybridMultilevel"/>
    <w:tmpl w:val="E7C61940"/>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cs="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cs="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cs="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3">
    <w:nsid w:val="04240625"/>
    <w:multiLevelType w:val="hybridMultilevel"/>
    <w:tmpl w:val="C5000F62"/>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4">
    <w:nsid w:val="072A021F"/>
    <w:multiLevelType w:val="hybridMultilevel"/>
    <w:tmpl w:val="1D1AF2AC"/>
    <w:lvl w:ilvl="0" w:tplc="83FCEFBA">
      <w:start w:val="1"/>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nsid w:val="0A3E1E88"/>
    <w:multiLevelType w:val="multilevel"/>
    <w:tmpl w:val="3DCC304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
        </w:tabs>
        <w:ind w:left="72" w:hanging="432"/>
      </w:pPr>
      <w:rPr>
        <w:rFonts w:hint="default"/>
      </w:rPr>
    </w:lvl>
    <w:lvl w:ilvl="2">
      <w:start w:val="1"/>
      <w:numFmt w:val="decimal"/>
      <w:lvlText w:val="%1.%2.%3."/>
      <w:lvlJc w:val="left"/>
      <w:pPr>
        <w:tabs>
          <w:tab w:val="num" w:pos="720"/>
        </w:tabs>
        <w:ind w:left="504" w:hanging="504"/>
      </w:pPr>
      <w:rPr>
        <w:rFonts w:hint="default"/>
      </w:rPr>
    </w:lvl>
    <w:lvl w:ilvl="3">
      <w:start w:val="1"/>
      <w:numFmt w:val="decimal"/>
      <w:pStyle w:val="naslov4"/>
      <w:lvlText w:val="%1.%2.%3.%4."/>
      <w:lvlJc w:val="left"/>
      <w:pPr>
        <w:tabs>
          <w:tab w:val="num" w:pos="-306"/>
        </w:tabs>
        <w:ind w:left="2869" w:hanging="4309"/>
      </w:pPr>
      <w:rPr>
        <w:rFonts w:hint="default"/>
      </w:rPr>
    </w:lvl>
    <w:lvl w:ilvl="4">
      <w:start w:val="1"/>
      <w:numFmt w:val="decimal"/>
      <w:lvlText w:val="%1.%2.%3.%4.%5."/>
      <w:lvlJc w:val="left"/>
      <w:pPr>
        <w:tabs>
          <w:tab w:val="num" w:pos="1800"/>
        </w:tabs>
        <w:ind w:left="1512" w:hanging="792"/>
      </w:pPr>
      <w:rPr>
        <w:rFonts w:hint="default"/>
      </w:rPr>
    </w:lvl>
    <w:lvl w:ilvl="5">
      <w:start w:val="1"/>
      <w:numFmt w:val="decimal"/>
      <w:lvlText w:val="%1.%2.%3.%4.%5.%6."/>
      <w:lvlJc w:val="left"/>
      <w:pPr>
        <w:tabs>
          <w:tab w:val="num" w:pos="2160"/>
        </w:tabs>
        <w:ind w:left="2016" w:hanging="936"/>
      </w:pPr>
      <w:rPr>
        <w:rFonts w:hint="default"/>
      </w:rPr>
    </w:lvl>
    <w:lvl w:ilvl="6">
      <w:start w:val="1"/>
      <w:numFmt w:val="decimal"/>
      <w:lvlText w:val="%1.%2.%3.%4.%5.%6.%7."/>
      <w:lvlJc w:val="left"/>
      <w:pPr>
        <w:tabs>
          <w:tab w:val="num" w:pos="2880"/>
        </w:tabs>
        <w:ind w:left="2520" w:hanging="1080"/>
      </w:pPr>
      <w:rPr>
        <w:rFonts w:hint="default"/>
      </w:rPr>
    </w:lvl>
    <w:lvl w:ilvl="7">
      <w:start w:val="1"/>
      <w:numFmt w:val="decimal"/>
      <w:lvlText w:val="%1.%2.%3.%4.%5.%6.%7.%8."/>
      <w:lvlJc w:val="left"/>
      <w:pPr>
        <w:tabs>
          <w:tab w:val="num" w:pos="3240"/>
        </w:tabs>
        <w:ind w:left="3024" w:hanging="1224"/>
      </w:pPr>
      <w:rPr>
        <w:rFonts w:hint="default"/>
      </w:rPr>
    </w:lvl>
    <w:lvl w:ilvl="8">
      <w:start w:val="1"/>
      <w:numFmt w:val="decimal"/>
      <w:lvlText w:val="%1.%2.%3.%4.%5.%6.%7.%8.%9."/>
      <w:lvlJc w:val="left"/>
      <w:pPr>
        <w:tabs>
          <w:tab w:val="num" w:pos="3960"/>
        </w:tabs>
        <w:ind w:left="3600" w:hanging="1440"/>
      </w:pPr>
      <w:rPr>
        <w:rFonts w:hint="default"/>
      </w:rPr>
    </w:lvl>
  </w:abstractNum>
  <w:abstractNum w:abstractNumId="6">
    <w:nsid w:val="106A629A"/>
    <w:multiLevelType w:val="hybridMultilevel"/>
    <w:tmpl w:val="83FA9E38"/>
    <w:lvl w:ilvl="0" w:tplc="66CAA8A2">
      <w:start w:val="19"/>
      <w:numFmt w:val="bullet"/>
      <w:lvlText w:val="-"/>
      <w:lvlJc w:val="left"/>
      <w:pPr>
        <w:ind w:left="1494" w:hanging="360"/>
      </w:pPr>
      <w:rPr>
        <w:rFonts w:ascii="Calibri" w:eastAsia="Times New Roman" w:hAnsi="Calibri" w:cs="Calibri" w:hint="default"/>
      </w:rPr>
    </w:lvl>
    <w:lvl w:ilvl="1" w:tplc="04240003">
      <w:start w:val="1"/>
      <w:numFmt w:val="bullet"/>
      <w:lvlText w:val="o"/>
      <w:lvlJc w:val="left"/>
      <w:pPr>
        <w:ind w:left="2214" w:hanging="360"/>
      </w:pPr>
      <w:rPr>
        <w:rFonts w:ascii="Courier New" w:hAnsi="Courier New" w:cs="Courier New" w:hint="default"/>
      </w:rPr>
    </w:lvl>
    <w:lvl w:ilvl="2" w:tplc="04240005">
      <w:start w:val="1"/>
      <w:numFmt w:val="bullet"/>
      <w:lvlText w:val=""/>
      <w:lvlJc w:val="left"/>
      <w:pPr>
        <w:ind w:left="2934" w:hanging="360"/>
      </w:pPr>
      <w:rPr>
        <w:rFonts w:ascii="Wingdings" w:hAnsi="Wingdings" w:hint="default"/>
      </w:rPr>
    </w:lvl>
    <w:lvl w:ilvl="3" w:tplc="04240001">
      <w:start w:val="1"/>
      <w:numFmt w:val="bullet"/>
      <w:lvlText w:val=""/>
      <w:lvlJc w:val="left"/>
      <w:pPr>
        <w:ind w:left="3654" w:hanging="360"/>
      </w:pPr>
      <w:rPr>
        <w:rFonts w:ascii="Symbol" w:hAnsi="Symbol" w:hint="default"/>
      </w:rPr>
    </w:lvl>
    <w:lvl w:ilvl="4" w:tplc="04240003">
      <w:start w:val="1"/>
      <w:numFmt w:val="bullet"/>
      <w:lvlText w:val="o"/>
      <w:lvlJc w:val="left"/>
      <w:pPr>
        <w:ind w:left="4374" w:hanging="360"/>
      </w:pPr>
      <w:rPr>
        <w:rFonts w:ascii="Courier New" w:hAnsi="Courier New" w:cs="Courier New" w:hint="default"/>
      </w:rPr>
    </w:lvl>
    <w:lvl w:ilvl="5" w:tplc="04240005">
      <w:start w:val="1"/>
      <w:numFmt w:val="bullet"/>
      <w:lvlText w:val=""/>
      <w:lvlJc w:val="left"/>
      <w:pPr>
        <w:ind w:left="5094" w:hanging="360"/>
      </w:pPr>
      <w:rPr>
        <w:rFonts w:ascii="Wingdings" w:hAnsi="Wingdings" w:hint="default"/>
      </w:rPr>
    </w:lvl>
    <w:lvl w:ilvl="6" w:tplc="04240001">
      <w:start w:val="1"/>
      <w:numFmt w:val="bullet"/>
      <w:lvlText w:val=""/>
      <w:lvlJc w:val="left"/>
      <w:pPr>
        <w:ind w:left="5814" w:hanging="360"/>
      </w:pPr>
      <w:rPr>
        <w:rFonts w:ascii="Symbol" w:hAnsi="Symbol" w:hint="default"/>
      </w:rPr>
    </w:lvl>
    <w:lvl w:ilvl="7" w:tplc="04240003">
      <w:start w:val="1"/>
      <w:numFmt w:val="bullet"/>
      <w:lvlText w:val="o"/>
      <w:lvlJc w:val="left"/>
      <w:pPr>
        <w:ind w:left="6534" w:hanging="360"/>
      </w:pPr>
      <w:rPr>
        <w:rFonts w:ascii="Courier New" w:hAnsi="Courier New" w:cs="Courier New" w:hint="default"/>
      </w:rPr>
    </w:lvl>
    <w:lvl w:ilvl="8" w:tplc="04240005">
      <w:start w:val="1"/>
      <w:numFmt w:val="bullet"/>
      <w:lvlText w:val=""/>
      <w:lvlJc w:val="left"/>
      <w:pPr>
        <w:ind w:left="7254" w:hanging="360"/>
      </w:pPr>
      <w:rPr>
        <w:rFonts w:ascii="Wingdings" w:hAnsi="Wingdings" w:hint="default"/>
      </w:rPr>
    </w:lvl>
  </w:abstractNum>
  <w:abstractNum w:abstractNumId="7">
    <w:nsid w:val="119D5753"/>
    <w:multiLevelType w:val="hybridMultilevel"/>
    <w:tmpl w:val="0B8A22D4"/>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nsid w:val="150638DA"/>
    <w:multiLevelType w:val="multilevel"/>
    <w:tmpl w:val="9EF25274"/>
    <w:styleLink w:val="Slog1"/>
    <w:lvl w:ilvl="0">
      <w:start w:val="15"/>
      <w:numFmt w:val="bullet"/>
      <w:lvlText w:val="-"/>
      <w:lvlJc w:val="left"/>
      <w:pPr>
        <w:tabs>
          <w:tab w:val="num" w:pos="3780"/>
        </w:tabs>
        <w:ind w:left="360" w:hanging="360"/>
      </w:pPr>
      <w:rPr>
        <w:rFonts w:ascii="Tms Rmn" w:hAnsi="Tms Rmn" w:hint="default"/>
      </w:rPr>
    </w:lvl>
    <w:lvl w:ilvl="1">
      <w:start w:val="1"/>
      <w:numFmt w:val="bullet"/>
      <w:lvlText w:val="o"/>
      <w:lvlJc w:val="left"/>
      <w:pPr>
        <w:tabs>
          <w:tab w:val="num" w:pos="4860"/>
        </w:tabs>
        <w:ind w:left="4860" w:hanging="360"/>
      </w:pPr>
      <w:rPr>
        <w:rFonts w:ascii="Courier New" w:hAnsi="Courier New" w:cs="Courier New" w:hint="default"/>
      </w:rPr>
    </w:lvl>
    <w:lvl w:ilvl="2">
      <w:start w:val="1"/>
      <w:numFmt w:val="bullet"/>
      <w:lvlText w:val=""/>
      <w:lvlJc w:val="left"/>
      <w:pPr>
        <w:tabs>
          <w:tab w:val="num" w:pos="5580"/>
        </w:tabs>
        <w:ind w:left="5580" w:hanging="360"/>
      </w:pPr>
      <w:rPr>
        <w:rFonts w:ascii="Wingdings" w:hAnsi="Wingdings" w:hint="default"/>
      </w:rPr>
    </w:lvl>
    <w:lvl w:ilvl="3">
      <w:start w:val="1"/>
      <w:numFmt w:val="bullet"/>
      <w:lvlText w:val=""/>
      <w:lvlJc w:val="left"/>
      <w:pPr>
        <w:tabs>
          <w:tab w:val="num" w:pos="6300"/>
        </w:tabs>
        <w:ind w:left="6300" w:hanging="360"/>
      </w:pPr>
      <w:rPr>
        <w:rFonts w:ascii="Symbol" w:hAnsi="Symbol" w:hint="default"/>
      </w:rPr>
    </w:lvl>
    <w:lvl w:ilvl="4">
      <w:start w:val="1"/>
      <w:numFmt w:val="bullet"/>
      <w:lvlText w:val="o"/>
      <w:lvlJc w:val="left"/>
      <w:pPr>
        <w:tabs>
          <w:tab w:val="num" w:pos="7020"/>
        </w:tabs>
        <w:ind w:left="7020" w:hanging="360"/>
      </w:pPr>
      <w:rPr>
        <w:rFonts w:ascii="Courier New" w:hAnsi="Courier New" w:cs="Courier New" w:hint="default"/>
      </w:rPr>
    </w:lvl>
    <w:lvl w:ilvl="5">
      <w:start w:val="1"/>
      <w:numFmt w:val="bullet"/>
      <w:lvlText w:val=""/>
      <w:lvlJc w:val="left"/>
      <w:pPr>
        <w:tabs>
          <w:tab w:val="num" w:pos="7740"/>
        </w:tabs>
        <w:ind w:left="7740" w:hanging="360"/>
      </w:pPr>
      <w:rPr>
        <w:rFonts w:ascii="Wingdings" w:hAnsi="Wingdings" w:hint="default"/>
      </w:rPr>
    </w:lvl>
    <w:lvl w:ilvl="6">
      <w:start w:val="1"/>
      <w:numFmt w:val="bullet"/>
      <w:lvlText w:val=""/>
      <w:lvlJc w:val="left"/>
      <w:pPr>
        <w:tabs>
          <w:tab w:val="num" w:pos="8460"/>
        </w:tabs>
        <w:ind w:left="8460" w:hanging="360"/>
      </w:pPr>
      <w:rPr>
        <w:rFonts w:ascii="Symbol" w:hAnsi="Symbol" w:hint="default"/>
      </w:rPr>
    </w:lvl>
    <w:lvl w:ilvl="7">
      <w:start w:val="1"/>
      <w:numFmt w:val="bullet"/>
      <w:lvlText w:val="o"/>
      <w:lvlJc w:val="left"/>
      <w:pPr>
        <w:tabs>
          <w:tab w:val="num" w:pos="9180"/>
        </w:tabs>
        <w:ind w:left="9180" w:hanging="360"/>
      </w:pPr>
      <w:rPr>
        <w:rFonts w:ascii="Courier New" w:hAnsi="Courier New" w:cs="Courier New" w:hint="default"/>
      </w:rPr>
    </w:lvl>
    <w:lvl w:ilvl="8">
      <w:start w:val="1"/>
      <w:numFmt w:val="bullet"/>
      <w:lvlText w:val=""/>
      <w:lvlJc w:val="left"/>
      <w:pPr>
        <w:tabs>
          <w:tab w:val="num" w:pos="9900"/>
        </w:tabs>
        <w:ind w:left="9900" w:hanging="360"/>
      </w:pPr>
      <w:rPr>
        <w:rFonts w:ascii="Wingdings" w:hAnsi="Wingdings" w:hint="default"/>
      </w:rPr>
    </w:lvl>
  </w:abstractNum>
  <w:abstractNum w:abstractNumId="9">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0">
    <w:nsid w:val="1B8455D0"/>
    <w:multiLevelType w:val="hybridMultilevel"/>
    <w:tmpl w:val="94DE6C90"/>
    <w:lvl w:ilvl="0" w:tplc="66CAA8A2">
      <w:start w:val="19"/>
      <w:numFmt w:val="bullet"/>
      <w:lvlText w:val="-"/>
      <w:lvlJc w:val="left"/>
      <w:pPr>
        <w:ind w:left="2484" w:hanging="360"/>
      </w:pPr>
      <w:rPr>
        <w:rFonts w:ascii="Calibri" w:eastAsia="Times New Roman" w:hAnsi="Calibri" w:cs="Calibri" w:hint="default"/>
      </w:rPr>
    </w:lvl>
    <w:lvl w:ilvl="1" w:tplc="04240003">
      <w:start w:val="1"/>
      <w:numFmt w:val="bullet"/>
      <w:lvlText w:val="o"/>
      <w:lvlJc w:val="left"/>
      <w:pPr>
        <w:ind w:left="3204" w:hanging="360"/>
      </w:pPr>
      <w:rPr>
        <w:rFonts w:ascii="Courier New" w:hAnsi="Courier New" w:cs="Courier New" w:hint="default"/>
      </w:rPr>
    </w:lvl>
    <w:lvl w:ilvl="2" w:tplc="04240005">
      <w:start w:val="1"/>
      <w:numFmt w:val="bullet"/>
      <w:lvlText w:val=""/>
      <w:lvlJc w:val="left"/>
      <w:pPr>
        <w:ind w:left="3924" w:hanging="360"/>
      </w:pPr>
      <w:rPr>
        <w:rFonts w:ascii="Wingdings" w:hAnsi="Wingdings" w:hint="default"/>
      </w:rPr>
    </w:lvl>
    <w:lvl w:ilvl="3" w:tplc="04240001">
      <w:start w:val="1"/>
      <w:numFmt w:val="bullet"/>
      <w:lvlText w:val=""/>
      <w:lvlJc w:val="left"/>
      <w:pPr>
        <w:ind w:left="4644" w:hanging="360"/>
      </w:pPr>
      <w:rPr>
        <w:rFonts w:ascii="Symbol" w:hAnsi="Symbol" w:hint="default"/>
      </w:rPr>
    </w:lvl>
    <w:lvl w:ilvl="4" w:tplc="04240003">
      <w:start w:val="1"/>
      <w:numFmt w:val="bullet"/>
      <w:lvlText w:val="o"/>
      <w:lvlJc w:val="left"/>
      <w:pPr>
        <w:ind w:left="5364" w:hanging="360"/>
      </w:pPr>
      <w:rPr>
        <w:rFonts w:ascii="Courier New" w:hAnsi="Courier New" w:cs="Courier New" w:hint="default"/>
      </w:rPr>
    </w:lvl>
    <w:lvl w:ilvl="5" w:tplc="04240005">
      <w:start w:val="1"/>
      <w:numFmt w:val="bullet"/>
      <w:lvlText w:val=""/>
      <w:lvlJc w:val="left"/>
      <w:pPr>
        <w:ind w:left="6084" w:hanging="360"/>
      </w:pPr>
      <w:rPr>
        <w:rFonts w:ascii="Wingdings" w:hAnsi="Wingdings" w:hint="default"/>
      </w:rPr>
    </w:lvl>
    <w:lvl w:ilvl="6" w:tplc="04240001">
      <w:start w:val="1"/>
      <w:numFmt w:val="bullet"/>
      <w:lvlText w:val=""/>
      <w:lvlJc w:val="left"/>
      <w:pPr>
        <w:ind w:left="6804" w:hanging="360"/>
      </w:pPr>
      <w:rPr>
        <w:rFonts w:ascii="Symbol" w:hAnsi="Symbol" w:hint="default"/>
      </w:rPr>
    </w:lvl>
    <w:lvl w:ilvl="7" w:tplc="04240003">
      <w:start w:val="1"/>
      <w:numFmt w:val="bullet"/>
      <w:lvlText w:val="o"/>
      <w:lvlJc w:val="left"/>
      <w:pPr>
        <w:ind w:left="7524" w:hanging="360"/>
      </w:pPr>
      <w:rPr>
        <w:rFonts w:ascii="Courier New" w:hAnsi="Courier New" w:cs="Courier New" w:hint="default"/>
      </w:rPr>
    </w:lvl>
    <w:lvl w:ilvl="8" w:tplc="04240005">
      <w:start w:val="1"/>
      <w:numFmt w:val="bullet"/>
      <w:lvlText w:val=""/>
      <w:lvlJc w:val="left"/>
      <w:pPr>
        <w:ind w:left="8244" w:hanging="360"/>
      </w:pPr>
      <w:rPr>
        <w:rFonts w:ascii="Wingdings" w:hAnsi="Wingdings" w:hint="default"/>
      </w:rPr>
    </w:lvl>
  </w:abstractNum>
  <w:abstractNum w:abstractNumId="11">
    <w:nsid w:val="1CC4322A"/>
    <w:multiLevelType w:val="hybridMultilevel"/>
    <w:tmpl w:val="72963DD2"/>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cs="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cs="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cs="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12">
    <w:nsid w:val="24272BA9"/>
    <w:multiLevelType w:val="singleLevel"/>
    <w:tmpl w:val="815AF916"/>
    <w:lvl w:ilvl="0">
      <w:start w:val="1"/>
      <w:numFmt w:val="upperRoman"/>
      <w:lvlText w:val="%1."/>
      <w:lvlJc w:val="left"/>
      <w:pPr>
        <w:tabs>
          <w:tab w:val="num" w:pos="1997"/>
        </w:tabs>
        <w:ind w:left="1997" w:hanging="720"/>
      </w:pPr>
    </w:lvl>
  </w:abstractNum>
  <w:abstractNum w:abstractNumId="13">
    <w:nsid w:val="24D00BD9"/>
    <w:multiLevelType w:val="hybridMultilevel"/>
    <w:tmpl w:val="DFC628D8"/>
    <w:lvl w:ilvl="0" w:tplc="04240001">
      <w:start w:val="1"/>
      <w:numFmt w:val="bullet"/>
      <w:lvlText w:val=""/>
      <w:lvlJc w:val="left"/>
      <w:pPr>
        <w:ind w:left="3338" w:hanging="360"/>
      </w:pPr>
      <w:rPr>
        <w:rFonts w:ascii="Symbol" w:hAnsi="Symbol" w:hint="default"/>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14">
    <w:nsid w:val="34EA447F"/>
    <w:multiLevelType w:val="hybridMultilevel"/>
    <w:tmpl w:val="F568536C"/>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5">
    <w:nsid w:val="35C46573"/>
    <w:multiLevelType w:val="hybridMultilevel"/>
    <w:tmpl w:val="8CCAA3C4"/>
    <w:lvl w:ilvl="0" w:tplc="66CAA8A2">
      <w:start w:val="19"/>
      <w:numFmt w:val="bullet"/>
      <w:lvlText w:val="-"/>
      <w:lvlJc w:val="left"/>
      <w:pPr>
        <w:ind w:left="720" w:hanging="360"/>
      </w:pPr>
      <w:rPr>
        <w:rFonts w:ascii="Calibri" w:eastAsia="Times New Roman" w:hAnsi="Calibri" w:cs="Calibri" w:hint="default"/>
      </w:rPr>
    </w:lvl>
    <w:lvl w:ilvl="1" w:tplc="04240003">
      <w:start w:val="1"/>
      <w:numFmt w:val="bullet"/>
      <w:lvlText w:val="o"/>
      <w:lvlJc w:val="left"/>
      <w:pPr>
        <w:ind w:left="1440" w:hanging="360"/>
      </w:pPr>
      <w:rPr>
        <w:rFonts w:ascii="Courier New" w:hAnsi="Courier New" w:cs="Courier New" w:hint="default"/>
      </w:rPr>
    </w:lvl>
    <w:lvl w:ilvl="2" w:tplc="66CAA8A2">
      <w:start w:val="19"/>
      <w:numFmt w:val="bullet"/>
      <w:lvlText w:val="-"/>
      <w:lvlJc w:val="left"/>
      <w:pPr>
        <w:ind w:left="2160" w:hanging="360"/>
      </w:pPr>
      <w:rPr>
        <w:rFonts w:ascii="Calibri" w:eastAsia="Times New Roman" w:hAnsi="Calibri" w:cs="Calibri"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6">
    <w:nsid w:val="3A691D10"/>
    <w:multiLevelType w:val="hybridMultilevel"/>
    <w:tmpl w:val="A61AD4BC"/>
    <w:lvl w:ilvl="0" w:tplc="2C3EC1F4">
      <w:start w:val="1"/>
      <w:numFmt w:val="decimal"/>
      <w:pStyle w:val="Zoran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17">
    <w:nsid w:val="3E5044A9"/>
    <w:multiLevelType w:val="hybridMultilevel"/>
    <w:tmpl w:val="27A0969C"/>
    <w:lvl w:ilvl="0" w:tplc="BCFA47C6">
      <w:start w:val="15"/>
      <w:numFmt w:val="bullet"/>
      <w:lvlText w:val="-"/>
      <w:lvlJc w:val="left"/>
      <w:pPr>
        <w:tabs>
          <w:tab w:val="num" w:pos="1440"/>
        </w:tabs>
        <w:ind w:left="1440" w:hanging="360"/>
      </w:pPr>
      <w:rPr>
        <w:rFonts w:ascii="Tms Rmn" w:hAnsi="Tms Rmn" w:hint="default"/>
      </w:rPr>
    </w:lvl>
    <w:lvl w:ilvl="1" w:tplc="CB7CC9F8" w:tentative="1">
      <w:start w:val="1"/>
      <w:numFmt w:val="bullet"/>
      <w:lvlText w:val="o"/>
      <w:lvlJc w:val="left"/>
      <w:pPr>
        <w:tabs>
          <w:tab w:val="num" w:pos="2520"/>
        </w:tabs>
        <w:ind w:left="2520" w:hanging="360"/>
      </w:pPr>
      <w:rPr>
        <w:rFonts w:ascii="Courier New" w:hAnsi="Courier New" w:cs="Courier New" w:hint="default"/>
      </w:rPr>
    </w:lvl>
    <w:lvl w:ilvl="2" w:tplc="EB3E3174" w:tentative="1">
      <w:start w:val="1"/>
      <w:numFmt w:val="bullet"/>
      <w:lvlText w:val=""/>
      <w:lvlJc w:val="left"/>
      <w:pPr>
        <w:tabs>
          <w:tab w:val="num" w:pos="3240"/>
        </w:tabs>
        <w:ind w:left="3240" w:hanging="360"/>
      </w:pPr>
      <w:rPr>
        <w:rFonts w:ascii="Wingdings" w:hAnsi="Wingdings" w:hint="default"/>
      </w:rPr>
    </w:lvl>
    <w:lvl w:ilvl="3" w:tplc="838033C6" w:tentative="1">
      <w:start w:val="1"/>
      <w:numFmt w:val="bullet"/>
      <w:lvlText w:val=""/>
      <w:lvlJc w:val="left"/>
      <w:pPr>
        <w:tabs>
          <w:tab w:val="num" w:pos="3960"/>
        </w:tabs>
        <w:ind w:left="3960" w:hanging="360"/>
      </w:pPr>
      <w:rPr>
        <w:rFonts w:ascii="Symbol" w:hAnsi="Symbol" w:hint="default"/>
      </w:rPr>
    </w:lvl>
    <w:lvl w:ilvl="4" w:tplc="94B45AFC" w:tentative="1">
      <w:start w:val="1"/>
      <w:numFmt w:val="bullet"/>
      <w:lvlText w:val="o"/>
      <w:lvlJc w:val="left"/>
      <w:pPr>
        <w:tabs>
          <w:tab w:val="num" w:pos="4680"/>
        </w:tabs>
        <w:ind w:left="4680" w:hanging="360"/>
      </w:pPr>
      <w:rPr>
        <w:rFonts w:ascii="Courier New" w:hAnsi="Courier New" w:cs="Courier New" w:hint="default"/>
      </w:rPr>
    </w:lvl>
    <w:lvl w:ilvl="5" w:tplc="E2F205DA" w:tentative="1">
      <w:start w:val="1"/>
      <w:numFmt w:val="bullet"/>
      <w:lvlText w:val=""/>
      <w:lvlJc w:val="left"/>
      <w:pPr>
        <w:tabs>
          <w:tab w:val="num" w:pos="5400"/>
        </w:tabs>
        <w:ind w:left="5400" w:hanging="360"/>
      </w:pPr>
      <w:rPr>
        <w:rFonts w:ascii="Wingdings" w:hAnsi="Wingdings" w:hint="default"/>
      </w:rPr>
    </w:lvl>
    <w:lvl w:ilvl="6" w:tplc="FBB87360" w:tentative="1">
      <w:start w:val="1"/>
      <w:numFmt w:val="bullet"/>
      <w:lvlText w:val=""/>
      <w:lvlJc w:val="left"/>
      <w:pPr>
        <w:tabs>
          <w:tab w:val="num" w:pos="6120"/>
        </w:tabs>
        <w:ind w:left="6120" w:hanging="360"/>
      </w:pPr>
      <w:rPr>
        <w:rFonts w:ascii="Symbol" w:hAnsi="Symbol" w:hint="default"/>
      </w:rPr>
    </w:lvl>
    <w:lvl w:ilvl="7" w:tplc="A77EFA0A" w:tentative="1">
      <w:start w:val="1"/>
      <w:numFmt w:val="bullet"/>
      <w:lvlText w:val="o"/>
      <w:lvlJc w:val="left"/>
      <w:pPr>
        <w:tabs>
          <w:tab w:val="num" w:pos="6840"/>
        </w:tabs>
        <w:ind w:left="6840" w:hanging="360"/>
      </w:pPr>
      <w:rPr>
        <w:rFonts w:ascii="Courier New" w:hAnsi="Courier New" w:cs="Courier New" w:hint="default"/>
      </w:rPr>
    </w:lvl>
    <w:lvl w:ilvl="8" w:tplc="167ACAF6" w:tentative="1">
      <w:start w:val="1"/>
      <w:numFmt w:val="bullet"/>
      <w:lvlText w:val=""/>
      <w:lvlJc w:val="left"/>
      <w:pPr>
        <w:tabs>
          <w:tab w:val="num" w:pos="7560"/>
        </w:tabs>
        <w:ind w:left="7560" w:hanging="360"/>
      </w:pPr>
      <w:rPr>
        <w:rFonts w:ascii="Wingdings" w:hAnsi="Wingdings" w:hint="default"/>
      </w:rPr>
    </w:lvl>
  </w:abstractNum>
  <w:abstractNum w:abstractNumId="18">
    <w:nsid w:val="3FE46249"/>
    <w:multiLevelType w:val="hybridMultilevel"/>
    <w:tmpl w:val="9C5CF324"/>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9">
    <w:nsid w:val="40D02F1C"/>
    <w:multiLevelType w:val="hybridMultilevel"/>
    <w:tmpl w:val="2E42DEC4"/>
    <w:lvl w:ilvl="0" w:tplc="4D46E5AC">
      <w:start w:val="1"/>
      <w:numFmt w:val="decimal"/>
      <w:pStyle w:val="Zoran2"/>
      <w:lvlText w:val="%1."/>
      <w:lvlJc w:val="left"/>
      <w:pPr>
        <w:tabs>
          <w:tab w:val="num" w:pos="340"/>
        </w:tabs>
        <w:ind w:left="340" w:hanging="340"/>
      </w:pPr>
      <w:rPr>
        <w:rFonts w:hint="default"/>
      </w:rPr>
    </w:lvl>
    <w:lvl w:ilvl="1" w:tplc="83FCEFBA">
      <w:start w:val="1"/>
      <w:numFmt w:val="bullet"/>
      <w:lvlText w:val="-"/>
      <w:lvlJc w:val="left"/>
      <w:pPr>
        <w:tabs>
          <w:tab w:val="num" w:pos="340"/>
        </w:tabs>
        <w:ind w:left="340" w:hanging="340"/>
      </w:pPr>
      <w:rPr>
        <w:rFonts w:ascii="Times New Roman" w:eastAsia="Times New Roman" w:hAnsi="Times New Roman" w:cs="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lvl>
    <w:lvl w:ilvl="4" w:tplc="CCF2E3EC" w:tentative="1">
      <w:start w:val="1"/>
      <w:numFmt w:val="lowerLetter"/>
      <w:lvlText w:val="%5."/>
      <w:lvlJc w:val="left"/>
      <w:pPr>
        <w:tabs>
          <w:tab w:val="num" w:pos="3600"/>
        </w:tabs>
        <w:ind w:left="3600" w:hanging="360"/>
      </w:pPr>
    </w:lvl>
    <w:lvl w:ilvl="5" w:tplc="93A25022" w:tentative="1">
      <w:start w:val="1"/>
      <w:numFmt w:val="lowerRoman"/>
      <w:lvlText w:val="%6."/>
      <w:lvlJc w:val="right"/>
      <w:pPr>
        <w:tabs>
          <w:tab w:val="num" w:pos="4320"/>
        </w:tabs>
        <w:ind w:left="4320" w:hanging="180"/>
      </w:pPr>
    </w:lvl>
    <w:lvl w:ilvl="6" w:tplc="B4E64FE0" w:tentative="1">
      <w:start w:val="1"/>
      <w:numFmt w:val="decimal"/>
      <w:lvlText w:val="%7."/>
      <w:lvlJc w:val="left"/>
      <w:pPr>
        <w:tabs>
          <w:tab w:val="num" w:pos="5040"/>
        </w:tabs>
        <w:ind w:left="5040" w:hanging="360"/>
      </w:pPr>
    </w:lvl>
    <w:lvl w:ilvl="7" w:tplc="B02C23FA" w:tentative="1">
      <w:start w:val="1"/>
      <w:numFmt w:val="lowerLetter"/>
      <w:lvlText w:val="%8."/>
      <w:lvlJc w:val="left"/>
      <w:pPr>
        <w:tabs>
          <w:tab w:val="num" w:pos="5760"/>
        </w:tabs>
        <w:ind w:left="5760" w:hanging="360"/>
      </w:pPr>
    </w:lvl>
    <w:lvl w:ilvl="8" w:tplc="AB428BB6" w:tentative="1">
      <w:start w:val="1"/>
      <w:numFmt w:val="lowerRoman"/>
      <w:lvlText w:val="%9."/>
      <w:lvlJc w:val="right"/>
      <w:pPr>
        <w:tabs>
          <w:tab w:val="num" w:pos="6480"/>
        </w:tabs>
        <w:ind w:left="6480" w:hanging="180"/>
      </w:pPr>
    </w:lvl>
  </w:abstractNum>
  <w:abstractNum w:abstractNumId="20">
    <w:nsid w:val="42D53A9B"/>
    <w:multiLevelType w:val="multilevel"/>
    <w:tmpl w:val="C3B46078"/>
    <w:lvl w:ilvl="0">
      <w:start w:val="1"/>
      <w:numFmt w:val="decimal"/>
      <w:lvlText w:val="%1."/>
      <w:lvlJc w:val="left"/>
      <w:pPr>
        <w:tabs>
          <w:tab w:val="num" w:pos="720"/>
        </w:tabs>
        <w:ind w:left="720" w:hanging="360"/>
      </w:pPr>
      <w:rPr>
        <w:rFonts w:hint="default"/>
      </w:rPr>
    </w:lvl>
    <w:lvl w:ilvl="1">
      <w:start w:val="1"/>
      <w:numFmt w:val="lowerLetter"/>
      <w:pStyle w:val="ListNumberLevel2"/>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4824413B"/>
    <w:multiLevelType w:val="hybridMultilevel"/>
    <w:tmpl w:val="6D165D0A"/>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2">
    <w:nsid w:val="4E0C65D5"/>
    <w:multiLevelType w:val="hybridMultilevel"/>
    <w:tmpl w:val="57EEB95C"/>
    <w:lvl w:ilvl="0" w:tplc="2C3EC1F4">
      <w:start w:val="1"/>
      <w:numFmt w:val="decimal"/>
      <w:pStyle w:val="Podnaslov2"/>
      <w:lvlText w:val="%1."/>
      <w:lvlJc w:val="left"/>
      <w:pPr>
        <w:tabs>
          <w:tab w:val="num" w:pos="340"/>
        </w:tabs>
        <w:ind w:left="340" w:hanging="340"/>
      </w:pPr>
      <w:rPr>
        <w:rFonts w:hint="default"/>
      </w:rPr>
    </w:lvl>
    <w:lvl w:ilvl="1" w:tplc="04240003" w:tentative="1">
      <w:start w:val="1"/>
      <w:numFmt w:val="lowerLetter"/>
      <w:lvlText w:val="%2."/>
      <w:lvlJc w:val="left"/>
      <w:pPr>
        <w:tabs>
          <w:tab w:val="num" w:pos="1440"/>
        </w:tabs>
        <w:ind w:left="1440" w:hanging="360"/>
      </w:p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3">
    <w:nsid w:val="4ED03CED"/>
    <w:multiLevelType w:val="hybridMultilevel"/>
    <w:tmpl w:val="C23039EE"/>
    <w:lvl w:ilvl="0" w:tplc="3C24AF02">
      <w:start w:val="15"/>
      <w:numFmt w:val="bullet"/>
      <w:lvlText w:val="-"/>
      <w:lvlJc w:val="left"/>
      <w:pPr>
        <w:tabs>
          <w:tab w:val="num" w:pos="360"/>
        </w:tabs>
        <w:ind w:left="360" w:hanging="360"/>
      </w:pPr>
      <w:rPr>
        <w:rFonts w:ascii="Tms Rmn" w:hAnsi="Tms Rmn" w:hint="default"/>
      </w:rPr>
    </w:lvl>
    <w:lvl w:ilvl="1" w:tplc="04240019" w:tentative="1">
      <w:start w:val="1"/>
      <w:numFmt w:val="bullet"/>
      <w:lvlText w:val="o"/>
      <w:lvlJc w:val="left"/>
      <w:pPr>
        <w:tabs>
          <w:tab w:val="num" w:pos="1440"/>
        </w:tabs>
        <w:ind w:left="1440" w:hanging="360"/>
      </w:pPr>
      <w:rPr>
        <w:rFonts w:ascii="Courier New" w:hAnsi="Courier New" w:cs="Courier New" w:hint="default"/>
      </w:rPr>
    </w:lvl>
    <w:lvl w:ilvl="2" w:tplc="0424001B" w:tentative="1">
      <w:start w:val="1"/>
      <w:numFmt w:val="bullet"/>
      <w:lvlText w:val=""/>
      <w:lvlJc w:val="left"/>
      <w:pPr>
        <w:tabs>
          <w:tab w:val="num" w:pos="2160"/>
        </w:tabs>
        <w:ind w:left="2160" w:hanging="360"/>
      </w:pPr>
      <w:rPr>
        <w:rFonts w:ascii="Wingdings" w:hAnsi="Wingdings" w:hint="default"/>
      </w:rPr>
    </w:lvl>
    <w:lvl w:ilvl="3" w:tplc="0424000F" w:tentative="1">
      <w:start w:val="1"/>
      <w:numFmt w:val="bullet"/>
      <w:lvlText w:val=""/>
      <w:lvlJc w:val="left"/>
      <w:pPr>
        <w:tabs>
          <w:tab w:val="num" w:pos="2880"/>
        </w:tabs>
        <w:ind w:left="2880" w:hanging="360"/>
      </w:pPr>
      <w:rPr>
        <w:rFonts w:ascii="Symbol" w:hAnsi="Symbol" w:hint="default"/>
      </w:rPr>
    </w:lvl>
    <w:lvl w:ilvl="4" w:tplc="04240019" w:tentative="1">
      <w:start w:val="1"/>
      <w:numFmt w:val="bullet"/>
      <w:lvlText w:val="o"/>
      <w:lvlJc w:val="left"/>
      <w:pPr>
        <w:tabs>
          <w:tab w:val="num" w:pos="3600"/>
        </w:tabs>
        <w:ind w:left="3600" w:hanging="360"/>
      </w:pPr>
      <w:rPr>
        <w:rFonts w:ascii="Courier New" w:hAnsi="Courier New" w:cs="Courier New" w:hint="default"/>
      </w:rPr>
    </w:lvl>
    <w:lvl w:ilvl="5" w:tplc="0424001B" w:tentative="1">
      <w:start w:val="1"/>
      <w:numFmt w:val="bullet"/>
      <w:lvlText w:val=""/>
      <w:lvlJc w:val="left"/>
      <w:pPr>
        <w:tabs>
          <w:tab w:val="num" w:pos="4320"/>
        </w:tabs>
        <w:ind w:left="4320" w:hanging="360"/>
      </w:pPr>
      <w:rPr>
        <w:rFonts w:ascii="Wingdings" w:hAnsi="Wingdings" w:hint="default"/>
      </w:rPr>
    </w:lvl>
    <w:lvl w:ilvl="6" w:tplc="0424000F" w:tentative="1">
      <w:start w:val="1"/>
      <w:numFmt w:val="bullet"/>
      <w:lvlText w:val=""/>
      <w:lvlJc w:val="left"/>
      <w:pPr>
        <w:tabs>
          <w:tab w:val="num" w:pos="5040"/>
        </w:tabs>
        <w:ind w:left="5040" w:hanging="360"/>
      </w:pPr>
      <w:rPr>
        <w:rFonts w:ascii="Symbol" w:hAnsi="Symbol" w:hint="default"/>
      </w:rPr>
    </w:lvl>
    <w:lvl w:ilvl="7" w:tplc="04240019" w:tentative="1">
      <w:start w:val="1"/>
      <w:numFmt w:val="bullet"/>
      <w:lvlText w:val="o"/>
      <w:lvlJc w:val="left"/>
      <w:pPr>
        <w:tabs>
          <w:tab w:val="num" w:pos="5760"/>
        </w:tabs>
        <w:ind w:left="5760" w:hanging="360"/>
      </w:pPr>
      <w:rPr>
        <w:rFonts w:ascii="Courier New" w:hAnsi="Courier New" w:cs="Courier New" w:hint="default"/>
      </w:rPr>
    </w:lvl>
    <w:lvl w:ilvl="8" w:tplc="0424001B" w:tentative="1">
      <w:start w:val="1"/>
      <w:numFmt w:val="bullet"/>
      <w:lvlText w:val=""/>
      <w:lvlJc w:val="left"/>
      <w:pPr>
        <w:tabs>
          <w:tab w:val="num" w:pos="6480"/>
        </w:tabs>
        <w:ind w:left="6480" w:hanging="360"/>
      </w:pPr>
      <w:rPr>
        <w:rFonts w:ascii="Wingdings" w:hAnsi="Wingdings" w:hint="default"/>
      </w:rPr>
    </w:lvl>
  </w:abstractNum>
  <w:abstractNum w:abstractNumId="24">
    <w:nsid w:val="5037275E"/>
    <w:multiLevelType w:val="hybridMultilevel"/>
    <w:tmpl w:val="63402BCA"/>
    <w:lvl w:ilvl="0" w:tplc="9B3609C0">
      <w:start w:val="1"/>
      <w:numFmt w:val="decimal"/>
      <w:lvlText w:val="%1."/>
      <w:lvlJc w:val="left"/>
      <w:pPr>
        <w:ind w:left="1494" w:hanging="360"/>
      </w:pPr>
      <w:rPr>
        <w:rFonts w:hint="default"/>
      </w:rPr>
    </w:lvl>
    <w:lvl w:ilvl="1" w:tplc="04240019" w:tentative="1">
      <w:start w:val="1"/>
      <w:numFmt w:val="lowerLetter"/>
      <w:lvlText w:val="%2."/>
      <w:lvlJc w:val="left"/>
      <w:pPr>
        <w:ind w:left="2214" w:hanging="360"/>
      </w:pPr>
    </w:lvl>
    <w:lvl w:ilvl="2" w:tplc="0424001B" w:tentative="1">
      <w:start w:val="1"/>
      <w:numFmt w:val="lowerRoman"/>
      <w:lvlText w:val="%3."/>
      <w:lvlJc w:val="right"/>
      <w:pPr>
        <w:ind w:left="2934" w:hanging="180"/>
      </w:pPr>
    </w:lvl>
    <w:lvl w:ilvl="3" w:tplc="0424000F" w:tentative="1">
      <w:start w:val="1"/>
      <w:numFmt w:val="decimal"/>
      <w:lvlText w:val="%4."/>
      <w:lvlJc w:val="left"/>
      <w:pPr>
        <w:ind w:left="3654" w:hanging="360"/>
      </w:pPr>
    </w:lvl>
    <w:lvl w:ilvl="4" w:tplc="04240019" w:tentative="1">
      <w:start w:val="1"/>
      <w:numFmt w:val="lowerLetter"/>
      <w:lvlText w:val="%5."/>
      <w:lvlJc w:val="left"/>
      <w:pPr>
        <w:ind w:left="4374" w:hanging="360"/>
      </w:pPr>
    </w:lvl>
    <w:lvl w:ilvl="5" w:tplc="0424001B" w:tentative="1">
      <w:start w:val="1"/>
      <w:numFmt w:val="lowerRoman"/>
      <w:lvlText w:val="%6."/>
      <w:lvlJc w:val="right"/>
      <w:pPr>
        <w:ind w:left="5094" w:hanging="180"/>
      </w:pPr>
    </w:lvl>
    <w:lvl w:ilvl="6" w:tplc="0424000F" w:tentative="1">
      <w:start w:val="1"/>
      <w:numFmt w:val="decimal"/>
      <w:lvlText w:val="%7."/>
      <w:lvlJc w:val="left"/>
      <w:pPr>
        <w:ind w:left="5814" w:hanging="360"/>
      </w:pPr>
    </w:lvl>
    <w:lvl w:ilvl="7" w:tplc="04240019" w:tentative="1">
      <w:start w:val="1"/>
      <w:numFmt w:val="lowerLetter"/>
      <w:lvlText w:val="%8."/>
      <w:lvlJc w:val="left"/>
      <w:pPr>
        <w:ind w:left="6534" w:hanging="360"/>
      </w:pPr>
    </w:lvl>
    <w:lvl w:ilvl="8" w:tplc="0424001B" w:tentative="1">
      <w:start w:val="1"/>
      <w:numFmt w:val="lowerRoman"/>
      <w:lvlText w:val="%9."/>
      <w:lvlJc w:val="right"/>
      <w:pPr>
        <w:ind w:left="7254" w:hanging="180"/>
      </w:pPr>
    </w:lvl>
  </w:abstractNum>
  <w:abstractNum w:abstractNumId="25">
    <w:nsid w:val="506321ED"/>
    <w:multiLevelType w:val="hybridMultilevel"/>
    <w:tmpl w:val="B948A570"/>
    <w:lvl w:ilvl="0" w:tplc="2C3EC1F4">
      <w:start w:val="1"/>
      <w:numFmt w:val="upperRoman"/>
      <w:pStyle w:val="Zoran"/>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6">
    <w:nsid w:val="53A078BE"/>
    <w:multiLevelType w:val="multilevel"/>
    <w:tmpl w:val="C87498C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7">
    <w:nsid w:val="544D4A5B"/>
    <w:multiLevelType w:val="hybridMultilevel"/>
    <w:tmpl w:val="6DDE3D66"/>
    <w:lvl w:ilvl="0" w:tplc="7FA41F0A">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8">
    <w:nsid w:val="583832D2"/>
    <w:multiLevelType w:val="hybridMultilevel"/>
    <w:tmpl w:val="D7B28A0C"/>
    <w:lvl w:ilvl="0" w:tplc="7FA41F0A">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9">
    <w:nsid w:val="5F15690D"/>
    <w:multiLevelType w:val="hybridMultilevel"/>
    <w:tmpl w:val="5C2A0CA4"/>
    <w:lvl w:ilvl="0" w:tplc="2C3EC1F4">
      <w:start w:val="65535"/>
      <w:numFmt w:val="bullet"/>
      <w:lvlText w:val="-"/>
      <w:lvlJc w:val="left"/>
      <w:pPr>
        <w:tabs>
          <w:tab w:val="num" w:pos="340"/>
        </w:tabs>
        <w:ind w:left="340" w:hanging="34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0">
    <w:nsid w:val="62854326"/>
    <w:multiLevelType w:val="hybridMultilevel"/>
    <w:tmpl w:val="F4F62030"/>
    <w:lvl w:ilvl="0" w:tplc="04240017">
      <w:start w:val="1"/>
      <w:numFmt w:val="lowerLetter"/>
      <w:lvlText w:val="%1)"/>
      <w:lvlJc w:val="left"/>
      <w:pPr>
        <w:ind w:left="1713" w:hanging="360"/>
      </w:pPr>
    </w:lvl>
    <w:lvl w:ilvl="1" w:tplc="04240019" w:tentative="1">
      <w:start w:val="1"/>
      <w:numFmt w:val="lowerLetter"/>
      <w:lvlText w:val="%2."/>
      <w:lvlJc w:val="left"/>
      <w:pPr>
        <w:ind w:left="2433" w:hanging="360"/>
      </w:pPr>
    </w:lvl>
    <w:lvl w:ilvl="2" w:tplc="0424001B" w:tentative="1">
      <w:start w:val="1"/>
      <w:numFmt w:val="lowerRoman"/>
      <w:lvlText w:val="%3."/>
      <w:lvlJc w:val="right"/>
      <w:pPr>
        <w:ind w:left="3153" w:hanging="180"/>
      </w:pPr>
    </w:lvl>
    <w:lvl w:ilvl="3" w:tplc="0424000F" w:tentative="1">
      <w:start w:val="1"/>
      <w:numFmt w:val="decimal"/>
      <w:lvlText w:val="%4."/>
      <w:lvlJc w:val="left"/>
      <w:pPr>
        <w:ind w:left="3873" w:hanging="360"/>
      </w:pPr>
    </w:lvl>
    <w:lvl w:ilvl="4" w:tplc="04240019" w:tentative="1">
      <w:start w:val="1"/>
      <w:numFmt w:val="lowerLetter"/>
      <w:lvlText w:val="%5."/>
      <w:lvlJc w:val="left"/>
      <w:pPr>
        <w:ind w:left="4593" w:hanging="360"/>
      </w:pPr>
    </w:lvl>
    <w:lvl w:ilvl="5" w:tplc="0424001B" w:tentative="1">
      <w:start w:val="1"/>
      <w:numFmt w:val="lowerRoman"/>
      <w:lvlText w:val="%6."/>
      <w:lvlJc w:val="right"/>
      <w:pPr>
        <w:ind w:left="5313" w:hanging="180"/>
      </w:pPr>
    </w:lvl>
    <w:lvl w:ilvl="6" w:tplc="0424000F" w:tentative="1">
      <w:start w:val="1"/>
      <w:numFmt w:val="decimal"/>
      <w:lvlText w:val="%7."/>
      <w:lvlJc w:val="left"/>
      <w:pPr>
        <w:ind w:left="6033" w:hanging="360"/>
      </w:pPr>
    </w:lvl>
    <w:lvl w:ilvl="7" w:tplc="04240019" w:tentative="1">
      <w:start w:val="1"/>
      <w:numFmt w:val="lowerLetter"/>
      <w:lvlText w:val="%8."/>
      <w:lvlJc w:val="left"/>
      <w:pPr>
        <w:ind w:left="6753" w:hanging="360"/>
      </w:pPr>
    </w:lvl>
    <w:lvl w:ilvl="8" w:tplc="0424001B" w:tentative="1">
      <w:start w:val="1"/>
      <w:numFmt w:val="lowerRoman"/>
      <w:lvlText w:val="%9."/>
      <w:lvlJc w:val="right"/>
      <w:pPr>
        <w:ind w:left="7473" w:hanging="180"/>
      </w:pPr>
    </w:lvl>
  </w:abstractNum>
  <w:abstractNum w:abstractNumId="31">
    <w:nsid w:val="64D74EDF"/>
    <w:multiLevelType w:val="hybridMultilevel"/>
    <w:tmpl w:val="13C4924A"/>
    <w:lvl w:ilvl="0" w:tplc="0424000F">
      <w:start w:val="1"/>
      <w:numFmt w:val="decimal"/>
      <w:lvlText w:val="%1."/>
      <w:lvlJc w:val="left"/>
      <w:pPr>
        <w:ind w:left="1440" w:hanging="360"/>
      </w:p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32">
    <w:nsid w:val="6B282F79"/>
    <w:multiLevelType w:val="singleLevel"/>
    <w:tmpl w:val="916EA58E"/>
    <w:lvl w:ilvl="0">
      <w:start w:val="3"/>
      <w:numFmt w:val="bullet"/>
      <w:lvlText w:val="-"/>
      <w:lvlJc w:val="left"/>
      <w:pPr>
        <w:tabs>
          <w:tab w:val="num" w:pos="360"/>
        </w:tabs>
        <w:ind w:left="360" w:hanging="360"/>
      </w:pPr>
      <w:rPr>
        <w:rFonts w:ascii="Times New Roman" w:hAnsi="Times New Roman" w:hint="default"/>
      </w:rPr>
    </w:lvl>
  </w:abstractNum>
  <w:abstractNum w:abstractNumId="33">
    <w:nsid w:val="71E37083"/>
    <w:multiLevelType w:val="hybridMultilevel"/>
    <w:tmpl w:val="2E4EECFC"/>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34">
    <w:nsid w:val="74390CD0"/>
    <w:multiLevelType w:val="hybridMultilevel"/>
    <w:tmpl w:val="98E884B6"/>
    <w:lvl w:ilvl="0" w:tplc="2C3EC1F4">
      <w:start w:val="1"/>
      <w:numFmt w:val="upperRoman"/>
      <w:pStyle w:val="Poglavje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b w:val="0"/>
        <w:sz w:val="22"/>
        <w:szCs w:val="22"/>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35">
    <w:nsid w:val="74E9512D"/>
    <w:multiLevelType w:val="hybridMultilevel"/>
    <w:tmpl w:val="FB4C280C"/>
    <w:lvl w:ilvl="0" w:tplc="E9B08D90">
      <w:start w:val="15"/>
      <w:numFmt w:val="bullet"/>
      <w:lvlText w:val="-"/>
      <w:lvlJc w:val="left"/>
      <w:pPr>
        <w:tabs>
          <w:tab w:val="num" w:pos="360"/>
        </w:tabs>
        <w:ind w:left="360" w:hanging="360"/>
      </w:pPr>
      <w:rPr>
        <w:rFonts w:ascii="Tms Rmn" w:hAnsi="Tms Rmn" w:hint="default"/>
      </w:rPr>
    </w:lvl>
    <w:lvl w:ilvl="1" w:tplc="04240003" w:tentative="1">
      <w:start w:val="1"/>
      <w:numFmt w:val="bullet"/>
      <w:lvlText w:val="o"/>
      <w:lvlJc w:val="left"/>
      <w:pPr>
        <w:tabs>
          <w:tab w:val="num" w:pos="1527"/>
        </w:tabs>
        <w:ind w:left="1527" w:hanging="360"/>
      </w:pPr>
      <w:rPr>
        <w:rFonts w:ascii="Courier New" w:hAnsi="Courier New" w:hint="default"/>
      </w:rPr>
    </w:lvl>
    <w:lvl w:ilvl="2" w:tplc="04240005" w:tentative="1">
      <w:start w:val="1"/>
      <w:numFmt w:val="bullet"/>
      <w:lvlText w:val=""/>
      <w:lvlJc w:val="left"/>
      <w:pPr>
        <w:tabs>
          <w:tab w:val="num" w:pos="2247"/>
        </w:tabs>
        <w:ind w:left="2247" w:hanging="360"/>
      </w:pPr>
      <w:rPr>
        <w:rFonts w:ascii="Wingdings" w:hAnsi="Wingdings" w:hint="default"/>
      </w:rPr>
    </w:lvl>
    <w:lvl w:ilvl="3" w:tplc="04240001" w:tentative="1">
      <w:start w:val="1"/>
      <w:numFmt w:val="bullet"/>
      <w:lvlText w:val=""/>
      <w:lvlJc w:val="left"/>
      <w:pPr>
        <w:tabs>
          <w:tab w:val="num" w:pos="2967"/>
        </w:tabs>
        <w:ind w:left="2967" w:hanging="360"/>
      </w:pPr>
      <w:rPr>
        <w:rFonts w:ascii="Symbol" w:hAnsi="Symbol" w:hint="default"/>
      </w:rPr>
    </w:lvl>
    <w:lvl w:ilvl="4" w:tplc="04240003" w:tentative="1">
      <w:start w:val="1"/>
      <w:numFmt w:val="bullet"/>
      <w:lvlText w:val="o"/>
      <w:lvlJc w:val="left"/>
      <w:pPr>
        <w:tabs>
          <w:tab w:val="num" w:pos="3687"/>
        </w:tabs>
        <w:ind w:left="3687" w:hanging="360"/>
      </w:pPr>
      <w:rPr>
        <w:rFonts w:ascii="Courier New" w:hAnsi="Courier New" w:hint="default"/>
      </w:rPr>
    </w:lvl>
    <w:lvl w:ilvl="5" w:tplc="04240005" w:tentative="1">
      <w:start w:val="1"/>
      <w:numFmt w:val="bullet"/>
      <w:lvlText w:val=""/>
      <w:lvlJc w:val="left"/>
      <w:pPr>
        <w:tabs>
          <w:tab w:val="num" w:pos="4407"/>
        </w:tabs>
        <w:ind w:left="4407" w:hanging="360"/>
      </w:pPr>
      <w:rPr>
        <w:rFonts w:ascii="Wingdings" w:hAnsi="Wingdings" w:hint="default"/>
      </w:rPr>
    </w:lvl>
    <w:lvl w:ilvl="6" w:tplc="04240001" w:tentative="1">
      <w:start w:val="1"/>
      <w:numFmt w:val="bullet"/>
      <w:lvlText w:val=""/>
      <w:lvlJc w:val="left"/>
      <w:pPr>
        <w:tabs>
          <w:tab w:val="num" w:pos="5127"/>
        </w:tabs>
        <w:ind w:left="5127" w:hanging="360"/>
      </w:pPr>
      <w:rPr>
        <w:rFonts w:ascii="Symbol" w:hAnsi="Symbol" w:hint="default"/>
      </w:rPr>
    </w:lvl>
    <w:lvl w:ilvl="7" w:tplc="04240003" w:tentative="1">
      <w:start w:val="1"/>
      <w:numFmt w:val="bullet"/>
      <w:lvlText w:val="o"/>
      <w:lvlJc w:val="left"/>
      <w:pPr>
        <w:tabs>
          <w:tab w:val="num" w:pos="5847"/>
        </w:tabs>
        <w:ind w:left="5847" w:hanging="360"/>
      </w:pPr>
      <w:rPr>
        <w:rFonts w:ascii="Courier New" w:hAnsi="Courier New" w:hint="default"/>
      </w:rPr>
    </w:lvl>
    <w:lvl w:ilvl="8" w:tplc="04240005" w:tentative="1">
      <w:start w:val="1"/>
      <w:numFmt w:val="bullet"/>
      <w:lvlText w:val=""/>
      <w:lvlJc w:val="left"/>
      <w:pPr>
        <w:tabs>
          <w:tab w:val="num" w:pos="6567"/>
        </w:tabs>
        <w:ind w:left="6567" w:hanging="360"/>
      </w:pPr>
      <w:rPr>
        <w:rFonts w:ascii="Wingdings" w:hAnsi="Wingdings" w:hint="default"/>
      </w:rPr>
    </w:lvl>
  </w:abstractNum>
  <w:num w:numId="1">
    <w:abstractNumId w:val="5"/>
  </w:num>
  <w:num w:numId="2">
    <w:abstractNumId w:val="25"/>
  </w:num>
  <w:num w:numId="3">
    <w:abstractNumId w:val="16"/>
  </w:num>
  <w:num w:numId="4">
    <w:abstractNumId w:val="19"/>
  </w:num>
  <w:num w:numId="5">
    <w:abstractNumId w:val="22"/>
  </w:num>
  <w:num w:numId="6">
    <w:abstractNumId w:val="34"/>
  </w:num>
  <w:num w:numId="7">
    <w:abstractNumId w:val="9"/>
  </w:num>
  <w:num w:numId="8">
    <w:abstractNumId w:val="11"/>
  </w:num>
  <w:num w:numId="9">
    <w:abstractNumId w:val="2"/>
  </w:num>
  <w:num w:numId="10">
    <w:abstractNumId w:val="0"/>
  </w:num>
  <w:num w:numId="11">
    <w:abstractNumId w:val="31"/>
  </w:num>
  <w:num w:numId="12">
    <w:abstractNumId w:val="8"/>
  </w:num>
  <w:num w:numId="13">
    <w:abstractNumId w:val="1"/>
  </w:num>
  <w:num w:numId="14">
    <w:abstractNumId w:val="21"/>
  </w:num>
  <w:num w:numId="15">
    <w:abstractNumId w:val="20"/>
  </w:num>
  <w:num w:numId="16">
    <w:abstractNumId w:val="18"/>
  </w:num>
  <w:num w:numId="17">
    <w:abstractNumId w:val="23"/>
  </w:num>
  <w:num w:numId="18">
    <w:abstractNumId w:val="4"/>
  </w:num>
  <w:num w:numId="19">
    <w:abstractNumId w:val="33"/>
  </w:num>
  <w:num w:numId="20">
    <w:abstractNumId w:val="29"/>
  </w:num>
  <w:num w:numId="21">
    <w:abstractNumId w:val="13"/>
  </w:num>
  <w:num w:numId="22">
    <w:abstractNumId w:val="12"/>
    <w:lvlOverride w:ilvl="0">
      <w:startOverride w:val="1"/>
    </w:lvlOverride>
  </w:num>
  <w:num w:numId="2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2"/>
  </w:num>
  <w:num w:numId="25">
    <w:abstractNumId w:val="17"/>
  </w:num>
  <w:num w:numId="2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14"/>
  </w:num>
  <w:num w:numId="29">
    <w:abstractNumId w:val="30"/>
  </w:num>
  <w:num w:numId="30">
    <w:abstractNumId w:val="35"/>
  </w:num>
  <w:num w:numId="31">
    <w:abstractNumId w:val="15"/>
  </w:num>
  <w:num w:numId="32">
    <w:abstractNumId w:val="28"/>
  </w:num>
  <w:num w:numId="33">
    <w:abstractNumId w:val="27"/>
  </w:num>
  <w:num w:numId="34">
    <w:abstractNumId w:val="6"/>
  </w:num>
  <w:num w:numId="35">
    <w:abstractNumId w:val="10"/>
  </w:num>
  <w:num w:numId="36">
    <w:abstractNumId w:val="26"/>
  </w:num>
  <w:num w:numId="3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3"/>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1DEF"/>
    <w:rsid w:val="0000356F"/>
    <w:rsid w:val="00005164"/>
    <w:rsid w:val="00005FF4"/>
    <w:rsid w:val="00010B4C"/>
    <w:rsid w:val="0001313C"/>
    <w:rsid w:val="00015DA5"/>
    <w:rsid w:val="00015EDA"/>
    <w:rsid w:val="00016062"/>
    <w:rsid w:val="000167C2"/>
    <w:rsid w:val="0001699D"/>
    <w:rsid w:val="000206F2"/>
    <w:rsid w:val="00021912"/>
    <w:rsid w:val="000226D3"/>
    <w:rsid w:val="000240A5"/>
    <w:rsid w:val="00026DCA"/>
    <w:rsid w:val="00027C0D"/>
    <w:rsid w:val="00027C68"/>
    <w:rsid w:val="000311B9"/>
    <w:rsid w:val="000316EB"/>
    <w:rsid w:val="000333F7"/>
    <w:rsid w:val="00035153"/>
    <w:rsid w:val="0003641A"/>
    <w:rsid w:val="000372A0"/>
    <w:rsid w:val="0003779B"/>
    <w:rsid w:val="00037A31"/>
    <w:rsid w:val="00037E00"/>
    <w:rsid w:val="00041340"/>
    <w:rsid w:val="00042741"/>
    <w:rsid w:val="00044915"/>
    <w:rsid w:val="000450B4"/>
    <w:rsid w:val="00050911"/>
    <w:rsid w:val="00051E0F"/>
    <w:rsid w:val="00051F75"/>
    <w:rsid w:val="00052E2A"/>
    <w:rsid w:val="0005577F"/>
    <w:rsid w:val="00056C75"/>
    <w:rsid w:val="00057068"/>
    <w:rsid w:val="00060A57"/>
    <w:rsid w:val="00067E87"/>
    <w:rsid w:val="0007020E"/>
    <w:rsid w:val="00070622"/>
    <w:rsid w:val="00070BD7"/>
    <w:rsid w:val="0007131D"/>
    <w:rsid w:val="00072BC1"/>
    <w:rsid w:val="00073663"/>
    <w:rsid w:val="00073698"/>
    <w:rsid w:val="0007697D"/>
    <w:rsid w:val="00076A4D"/>
    <w:rsid w:val="00076B75"/>
    <w:rsid w:val="00077534"/>
    <w:rsid w:val="00081040"/>
    <w:rsid w:val="00081321"/>
    <w:rsid w:val="00082870"/>
    <w:rsid w:val="00082CFF"/>
    <w:rsid w:val="000840A7"/>
    <w:rsid w:val="0009059D"/>
    <w:rsid w:val="00090CBD"/>
    <w:rsid w:val="000914CC"/>
    <w:rsid w:val="00091781"/>
    <w:rsid w:val="00091803"/>
    <w:rsid w:val="000930DA"/>
    <w:rsid w:val="00093669"/>
    <w:rsid w:val="00095709"/>
    <w:rsid w:val="00095825"/>
    <w:rsid w:val="000A09D6"/>
    <w:rsid w:val="000A22E4"/>
    <w:rsid w:val="000A41CA"/>
    <w:rsid w:val="000A426F"/>
    <w:rsid w:val="000A5530"/>
    <w:rsid w:val="000A55F3"/>
    <w:rsid w:val="000A5DE4"/>
    <w:rsid w:val="000A6C16"/>
    <w:rsid w:val="000A7DB1"/>
    <w:rsid w:val="000B0056"/>
    <w:rsid w:val="000B05EC"/>
    <w:rsid w:val="000B1223"/>
    <w:rsid w:val="000B13BA"/>
    <w:rsid w:val="000B18E0"/>
    <w:rsid w:val="000B219E"/>
    <w:rsid w:val="000B3217"/>
    <w:rsid w:val="000B4152"/>
    <w:rsid w:val="000B462B"/>
    <w:rsid w:val="000B5029"/>
    <w:rsid w:val="000B54B9"/>
    <w:rsid w:val="000B55DF"/>
    <w:rsid w:val="000B6004"/>
    <w:rsid w:val="000B7D6F"/>
    <w:rsid w:val="000C01F1"/>
    <w:rsid w:val="000C0578"/>
    <w:rsid w:val="000C3306"/>
    <w:rsid w:val="000C3E44"/>
    <w:rsid w:val="000C43DD"/>
    <w:rsid w:val="000C4538"/>
    <w:rsid w:val="000C67E8"/>
    <w:rsid w:val="000C7983"/>
    <w:rsid w:val="000D065D"/>
    <w:rsid w:val="000D5E4B"/>
    <w:rsid w:val="000D6025"/>
    <w:rsid w:val="000E251A"/>
    <w:rsid w:val="000E4748"/>
    <w:rsid w:val="000E54E0"/>
    <w:rsid w:val="000E773D"/>
    <w:rsid w:val="000F0CD9"/>
    <w:rsid w:val="000F0DDB"/>
    <w:rsid w:val="000F41FD"/>
    <w:rsid w:val="000F60CA"/>
    <w:rsid w:val="000F6CF9"/>
    <w:rsid w:val="000F711B"/>
    <w:rsid w:val="000F7498"/>
    <w:rsid w:val="000F762D"/>
    <w:rsid w:val="000F786C"/>
    <w:rsid w:val="000F7D00"/>
    <w:rsid w:val="00100148"/>
    <w:rsid w:val="00102870"/>
    <w:rsid w:val="00102F59"/>
    <w:rsid w:val="00104F4E"/>
    <w:rsid w:val="00111666"/>
    <w:rsid w:val="00113B4C"/>
    <w:rsid w:val="00114541"/>
    <w:rsid w:val="00114F70"/>
    <w:rsid w:val="00120AEF"/>
    <w:rsid w:val="00120F46"/>
    <w:rsid w:val="00121952"/>
    <w:rsid w:val="00122C5A"/>
    <w:rsid w:val="00123D39"/>
    <w:rsid w:val="00124C84"/>
    <w:rsid w:val="00125161"/>
    <w:rsid w:val="0012535E"/>
    <w:rsid w:val="00125B23"/>
    <w:rsid w:val="00125E94"/>
    <w:rsid w:val="00127979"/>
    <w:rsid w:val="00130144"/>
    <w:rsid w:val="001306CE"/>
    <w:rsid w:val="001308C9"/>
    <w:rsid w:val="00130CEB"/>
    <w:rsid w:val="00131B4C"/>
    <w:rsid w:val="00133C02"/>
    <w:rsid w:val="00134FE4"/>
    <w:rsid w:val="001372C5"/>
    <w:rsid w:val="00137BFF"/>
    <w:rsid w:val="00140CEE"/>
    <w:rsid w:val="00142A8D"/>
    <w:rsid w:val="00144778"/>
    <w:rsid w:val="00145287"/>
    <w:rsid w:val="00147A95"/>
    <w:rsid w:val="00150045"/>
    <w:rsid w:val="00151B38"/>
    <w:rsid w:val="00152C52"/>
    <w:rsid w:val="00154C25"/>
    <w:rsid w:val="00155281"/>
    <w:rsid w:val="00160B63"/>
    <w:rsid w:val="00163ADA"/>
    <w:rsid w:val="001652D2"/>
    <w:rsid w:val="00170136"/>
    <w:rsid w:val="00170954"/>
    <w:rsid w:val="00170C53"/>
    <w:rsid w:val="00171115"/>
    <w:rsid w:val="00171744"/>
    <w:rsid w:val="00172022"/>
    <w:rsid w:val="00174ECF"/>
    <w:rsid w:val="00174EF2"/>
    <w:rsid w:val="001753E7"/>
    <w:rsid w:val="00180DBD"/>
    <w:rsid w:val="00181C09"/>
    <w:rsid w:val="00183218"/>
    <w:rsid w:val="00183F97"/>
    <w:rsid w:val="00186341"/>
    <w:rsid w:val="00192AE3"/>
    <w:rsid w:val="00194127"/>
    <w:rsid w:val="0019634B"/>
    <w:rsid w:val="001975CB"/>
    <w:rsid w:val="001A01C7"/>
    <w:rsid w:val="001A061C"/>
    <w:rsid w:val="001A0CA6"/>
    <w:rsid w:val="001A123C"/>
    <w:rsid w:val="001A1A19"/>
    <w:rsid w:val="001A1AA2"/>
    <w:rsid w:val="001A2E08"/>
    <w:rsid w:val="001A35EA"/>
    <w:rsid w:val="001A38D3"/>
    <w:rsid w:val="001A47A6"/>
    <w:rsid w:val="001A5FC7"/>
    <w:rsid w:val="001A6C89"/>
    <w:rsid w:val="001A7C88"/>
    <w:rsid w:val="001B1C19"/>
    <w:rsid w:val="001B37BC"/>
    <w:rsid w:val="001B3A0A"/>
    <w:rsid w:val="001B47DB"/>
    <w:rsid w:val="001B4930"/>
    <w:rsid w:val="001B4996"/>
    <w:rsid w:val="001B5DBA"/>
    <w:rsid w:val="001B66AA"/>
    <w:rsid w:val="001B6BB4"/>
    <w:rsid w:val="001B7531"/>
    <w:rsid w:val="001B7EED"/>
    <w:rsid w:val="001C078F"/>
    <w:rsid w:val="001C0C19"/>
    <w:rsid w:val="001C1F1C"/>
    <w:rsid w:val="001C25F9"/>
    <w:rsid w:val="001C37AD"/>
    <w:rsid w:val="001C51CA"/>
    <w:rsid w:val="001C5888"/>
    <w:rsid w:val="001C65AC"/>
    <w:rsid w:val="001C73D1"/>
    <w:rsid w:val="001C7421"/>
    <w:rsid w:val="001C7547"/>
    <w:rsid w:val="001C760D"/>
    <w:rsid w:val="001D12C3"/>
    <w:rsid w:val="001D20B3"/>
    <w:rsid w:val="001D2804"/>
    <w:rsid w:val="001D296A"/>
    <w:rsid w:val="001D2FA8"/>
    <w:rsid w:val="001D471F"/>
    <w:rsid w:val="001D6BCE"/>
    <w:rsid w:val="001D70B0"/>
    <w:rsid w:val="001D79BB"/>
    <w:rsid w:val="001E020F"/>
    <w:rsid w:val="001E0A2A"/>
    <w:rsid w:val="001E0BF5"/>
    <w:rsid w:val="001E1D4F"/>
    <w:rsid w:val="001E30C0"/>
    <w:rsid w:val="001E314C"/>
    <w:rsid w:val="001E3153"/>
    <w:rsid w:val="001E422B"/>
    <w:rsid w:val="001E454D"/>
    <w:rsid w:val="001E772A"/>
    <w:rsid w:val="001F040A"/>
    <w:rsid w:val="001F1894"/>
    <w:rsid w:val="001F193F"/>
    <w:rsid w:val="001F2B0C"/>
    <w:rsid w:val="001F32DD"/>
    <w:rsid w:val="001F3532"/>
    <w:rsid w:val="001F5119"/>
    <w:rsid w:val="001F5211"/>
    <w:rsid w:val="001F579C"/>
    <w:rsid w:val="001F5E97"/>
    <w:rsid w:val="001F67E3"/>
    <w:rsid w:val="00202D85"/>
    <w:rsid w:val="00204876"/>
    <w:rsid w:val="0020626A"/>
    <w:rsid w:val="0020650B"/>
    <w:rsid w:val="002065CD"/>
    <w:rsid w:val="002068CB"/>
    <w:rsid w:val="002131D6"/>
    <w:rsid w:val="00213AA3"/>
    <w:rsid w:val="00215308"/>
    <w:rsid w:val="0021590F"/>
    <w:rsid w:val="00215C92"/>
    <w:rsid w:val="0021687C"/>
    <w:rsid w:val="002223CD"/>
    <w:rsid w:val="0022289B"/>
    <w:rsid w:val="0022291E"/>
    <w:rsid w:val="00224483"/>
    <w:rsid w:val="00224D85"/>
    <w:rsid w:val="002261E0"/>
    <w:rsid w:val="00226D43"/>
    <w:rsid w:val="00230711"/>
    <w:rsid w:val="00230B11"/>
    <w:rsid w:val="00230D17"/>
    <w:rsid w:val="00230FC2"/>
    <w:rsid w:val="00231528"/>
    <w:rsid w:val="00233219"/>
    <w:rsid w:val="00234BAD"/>
    <w:rsid w:val="00237A17"/>
    <w:rsid w:val="0024574F"/>
    <w:rsid w:val="00245E86"/>
    <w:rsid w:val="0024742F"/>
    <w:rsid w:val="002503D0"/>
    <w:rsid w:val="0025077A"/>
    <w:rsid w:val="00250AFE"/>
    <w:rsid w:val="00253BBE"/>
    <w:rsid w:val="00260997"/>
    <w:rsid w:val="00262D26"/>
    <w:rsid w:val="00264770"/>
    <w:rsid w:val="00265952"/>
    <w:rsid w:val="0026783B"/>
    <w:rsid w:val="0027445B"/>
    <w:rsid w:val="00274567"/>
    <w:rsid w:val="00274D08"/>
    <w:rsid w:val="00277AD1"/>
    <w:rsid w:val="00285771"/>
    <w:rsid w:val="002879A4"/>
    <w:rsid w:val="0029147C"/>
    <w:rsid w:val="0029161F"/>
    <w:rsid w:val="00291814"/>
    <w:rsid w:val="00291853"/>
    <w:rsid w:val="002920AD"/>
    <w:rsid w:val="002921C5"/>
    <w:rsid w:val="002935CC"/>
    <w:rsid w:val="00294A64"/>
    <w:rsid w:val="0029526B"/>
    <w:rsid w:val="0029710E"/>
    <w:rsid w:val="0029742C"/>
    <w:rsid w:val="002A0991"/>
    <w:rsid w:val="002A14CD"/>
    <w:rsid w:val="002A17D8"/>
    <w:rsid w:val="002A4AED"/>
    <w:rsid w:val="002A4EDD"/>
    <w:rsid w:val="002A61BB"/>
    <w:rsid w:val="002A6FAA"/>
    <w:rsid w:val="002A76F5"/>
    <w:rsid w:val="002B1ADB"/>
    <w:rsid w:val="002B30BE"/>
    <w:rsid w:val="002B65A9"/>
    <w:rsid w:val="002B75C4"/>
    <w:rsid w:val="002C2A09"/>
    <w:rsid w:val="002C35AF"/>
    <w:rsid w:val="002C3719"/>
    <w:rsid w:val="002C3D90"/>
    <w:rsid w:val="002C5C42"/>
    <w:rsid w:val="002C5FC7"/>
    <w:rsid w:val="002C60FA"/>
    <w:rsid w:val="002C63B9"/>
    <w:rsid w:val="002C684D"/>
    <w:rsid w:val="002C6A1E"/>
    <w:rsid w:val="002C6CB9"/>
    <w:rsid w:val="002C71EE"/>
    <w:rsid w:val="002D0303"/>
    <w:rsid w:val="002D0F7A"/>
    <w:rsid w:val="002D1A15"/>
    <w:rsid w:val="002D5E39"/>
    <w:rsid w:val="002D6621"/>
    <w:rsid w:val="002D74E1"/>
    <w:rsid w:val="002D7AD1"/>
    <w:rsid w:val="002D7F75"/>
    <w:rsid w:val="002E0D36"/>
    <w:rsid w:val="002E0E16"/>
    <w:rsid w:val="002E135B"/>
    <w:rsid w:val="002E266C"/>
    <w:rsid w:val="002E39AE"/>
    <w:rsid w:val="002E445C"/>
    <w:rsid w:val="002E46C0"/>
    <w:rsid w:val="002E5E3C"/>
    <w:rsid w:val="002E7C6F"/>
    <w:rsid w:val="002E7D8F"/>
    <w:rsid w:val="002F1174"/>
    <w:rsid w:val="002F28E5"/>
    <w:rsid w:val="002F3EAC"/>
    <w:rsid w:val="002F49D8"/>
    <w:rsid w:val="00300092"/>
    <w:rsid w:val="003041EF"/>
    <w:rsid w:val="00304E1C"/>
    <w:rsid w:val="00304E2A"/>
    <w:rsid w:val="003057AC"/>
    <w:rsid w:val="0030585A"/>
    <w:rsid w:val="00305F99"/>
    <w:rsid w:val="00311A27"/>
    <w:rsid w:val="00312592"/>
    <w:rsid w:val="00312C8C"/>
    <w:rsid w:val="00314A37"/>
    <w:rsid w:val="00315691"/>
    <w:rsid w:val="00320A37"/>
    <w:rsid w:val="0032177B"/>
    <w:rsid w:val="00321E1D"/>
    <w:rsid w:val="003236A7"/>
    <w:rsid w:val="00324126"/>
    <w:rsid w:val="00324EA4"/>
    <w:rsid w:val="003304CB"/>
    <w:rsid w:val="003310E0"/>
    <w:rsid w:val="0033175B"/>
    <w:rsid w:val="0033291C"/>
    <w:rsid w:val="00333CC8"/>
    <w:rsid w:val="00333E0F"/>
    <w:rsid w:val="0033563F"/>
    <w:rsid w:val="00335BEF"/>
    <w:rsid w:val="0033694F"/>
    <w:rsid w:val="00344B52"/>
    <w:rsid w:val="00347CF7"/>
    <w:rsid w:val="00347E64"/>
    <w:rsid w:val="0035069E"/>
    <w:rsid w:val="0035227C"/>
    <w:rsid w:val="00352E6B"/>
    <w:rsid w:val="00353092"/>
    <w:rsid w:val="0035574B"/>
    <w:rsid w:val="00356B8A"/>
    <w:rsid w:val="00356E80"/>
    <w:rsid w:val="00360C13"/>
    <w:rsid w:val="00360E90"/>
    <w:rsid w:val="00361220"/>
    <w:rsid w:val="00361293"/>
    <w:rsid w:val="003635F9"/>
    <w:rsid w:val="00363CDC"/>
    <w:rsid w:val="00364816"/>
    <w:rsid w:val="003659E5"/>
    <w:rsid w:val="00366E37"/>
    <w:rsid w:val="0037103F"/>
    <w:rsid w:val="00372C98"/>
    <w:rsid w:val="003737B4"/>
    <w:rsid w:val="003758C0"/>
    <w:rsid w:val="00376706"/>
    <w:rsid w:val="003769BC"/>
    <w:rsid w:val="003814BF"/>
    <w:rsid w:val="00381705"/>
    <w:rsid w:val="003822AF"/>
    <w:rsid w:val="003835D3"/>
    <w:rsid w:val="00387121"/>
    <w:rsid w:val="00387B3C"/>
    <w:rsid w:val="00387F6D"/>
    <w:rsid w:val="00391DEF"/>
    <w:rsid w:val="003926A5"/>
    <w:rsid w:val="00393B5B"/>
    <w:rsid w:val="003A09A1"/>
    <w:rsid w:val="003A1382"/>
    <w:rsid w:val="003A2687"/>
    <w:rsid w:val="003A4536"/>
    <w:rsid w:val="003A4D22"/>
    <w:rsid w:val="003A6F0D"/>
    <w:rsid w:val="003B1634"/>
    <w:rsid w:val="003B3C47"/>
    <w:rsid w:val="003B4F4D"/>
    <w:rsid w:val="003C10CA"/>
    <w:rsid w:val="003C287C"/>
    <w:rsid w:val="003C53F9"/>
    <w:rsid w:val="003C5E63"/>
    <w:rsid w:val="003C5EEA"/>
    <w:rsid w:val="003C6AE4"/>
    <w:rsid w:val="003C7484"/>
    <w:rsid w:val="003C7D0A"/>
    <w:rsid w:val="003D0F01"/>
    <w:rsid w:val="003D1F66"/>
    <w:rsid w:val="003D2636"/>
    <w:rsid w:val="003D4C49"/>
    <w:rsid w:val="003D5A9B"/>
    <w:rsid w:val="003D6152"/>
    <w:rsid w:val="003E1BC4"/>
    <w:rsid w:val="003E1BC5"/>
    <w:rsid w:val="003E1E60"/>
    <w:rsid w:val="003E2C00"/>
    <w:rsid w:val="003E2DFC"/>
    <w:rsid w:val="003E5FD7"/>
    <w:rsid w:val="003E6674"/>
    <w:rsid w:val="003F1A18"/>
    <w:rsid w:val="003F3413"/>
    <w:rsid w:val="003F3575"/>
    <w:rsid w:val="003F457D"/>
    <w:rsid w:val="003F57DB"/>
    <w:rsid w:val="003F5A32"/>
    <w:rsid w:val="003F61BD"/>
    <w:rsid w:val="003F6E05"/>
    <w:rsid w:val="00402159"/>
    <w:rsid w:val="00402C51"/>
    <w:rsid w:val="00402DFE"/>
    <w:rsid w:val="00406609"/>
    <w:rsid w:val="00411570"/>
    <w:rsid w:val="00412773"/>
    <w:rsid w:val="00412887"/>
    <w:rsid w:val="0041324C"/>
    <w:rsid w:val="00415319"/>
    <w:rsid w:val="00416851"/>
    <w:rsid w:val="00417373"/>
    <w:rsid w:val="004175F3"/>
    <w:rsid w:val="00417F49"/>
    <w:rsid w:val="00421116"/>
    <w:rsid w:val="00421A33"/>
    <w:rsid w:val="00426C9A"/>
    <w:rsid w:val="004275F0"/>
    <w:rsid w:val="00427C92"/>
    <w:rsid w:val="00427CE0"/>
    <w:rsid w:val="004300E3"/>
    <w:rsid w:val="00431B75"/>
    <w:rsid w:val="00435C5A"/>
    <w:rsid w:val="00436694"/>
    <w:rsid w:val="00437329"/>
    <w:rsid w:val="0043739E"/>
    <w:rsid w:val="00437801"/>
    <w:rsid w:val="0044132E"/>
    <w:rsid w:val="00441BD3"/>
    <w:rsid w:val="00444221"/>
    <w:rsid w:val="004455A9"/>
    <w:rsid w:val="00446245"/>
    <w:rsid w:val="004468AE"/>
    <w:rsid w:val="004552C1"/>
    <w:rsid w:val="00456255"/>
    <w:rsid w:val="004601C0"/>
    <w:rsid w:val="0046036B"/>
    <w:rsid w:val="0046174E"/>
    <w:rsid w:val="00461ED0"/>
    <w:rsid w:val="00462D4D"/>
    <w:rsid w:val="00463C9D"/>
    <w:rsid w:val="0046432E"/>
    <w:rsid w:val="00465515"/>
    <w:rsid w:val="004657D3"/>
    <w:rsid w:val="0046728E"/>
    <w:rsid w:val="004675D5"/>
    <w:rsid w:val="00467AE0"/>
    <w:rsid w:val="00467C44"/>
    <w:rsid w:val="004703C3"/>
    <w:rsid w:val="00472EEA"/>
    <w:rsid w:val="00473D86"/>
    <w:rsid w:val="0047449E"/>
    <w:rsid w:val="0047631C"/>
    <w:rsid w:val="0047654D"/>
    <w:rsid w:val="0048013A"/>
    <w:rsid w:val="004809EA"/>
    <w:rsid w:val="00480CF3"/>
    <w:rsid w:val="004836EC"/>
    <w:rsid w:val="004853F5"/>
    <w:rsid w:val="00486AE5"/>
    <w:rsid w:val="00487F94"/>
    <w:rsid w:val="00490077"/>
    <w:rsid w:val="00490F1B"/>
    <w:rsid w:val="00491159"/>
    <w:rsid w:val="00491CDD"/>
    <w:rsid w:val="00492305"/>
    <w:rsid w:val="00492D40"/>
    <w:rsid w:val="004947E1"/>
    <w:rsid w:val="00494C6F"/>
    <w:rsid w:val="00495F6D"/>
    <w:rsid w:val="004962ED"/>
    <w:rsid w:val="004A0C77"/>
    <w:rsid w:val="004A1F08"/>
    <w:rsid w:val="004A2D9C"/>
    <w:rsid w:val="004A4BED"/>
    <w:rsid w:val="004A57A9"/>
    <w:rsid w:val="004A699A"/>
    <w:rsid w:val="004B02EB"/>
    <w:rsid w:val="004B04EA"/>
    <w:rsid w:val="004B0A83"/>
    <w:rsid w:val="004B0CF7"/>
    <w:rsid w:val="004B10B0"/>
    <w:rsid w:val="004B14A7"/>
    <w:rsid w:val="004B3DAD"/>
    <w:rsid w:val="004B4808"/>
    <w:rsid w:val="004B5329"/>
    <w:rsid w:val="004B587B"/>
    <w:rsid w:val="004B74B8"/>
    <w:rsid w:val="004C1C69"/>
    <w:rsid w:val="004C49E4"/>
    <w:rsid w:val="004C650B"/>
    <w:rsid w:val="004D3E51"/>
    <w:rsid w:val="004D5356"/>
    <w:rsid w:val="004D59E8"/>
    <w:rsid w:val="004D7850"/>
    <w:rsid w:val="004D7E29"/>
    <w:rsid w:val="004E0FA3"/>
    <w:rsid w:val="004E1DAA"/>
    <w:rsid w:val="004E3642"/>
    <w:rsid w:val="004E3D94"/>
    <w:rsid w:val="004E4EE7"/>
    <w:rsid w:val="004E5C19"/>
    <w:rsid w:val="004E67FF"/>
    <w:rsid w:val="004F189F"/>
    <w:rsid w:val="004F3490"/>
    <w:rsid w:val="004F74D1"/>
    <w:rsid w:val="00500748"/>
    <w:rsid w:val="00505578"/>
    <w:rsid w:val="0050712A"/>
    <w:rsid w:val="00512895"/>
    <w:rsid w:val="00515375"/>
    <w:rsid w:val="00516696"/>
    <w:rsid w:val="00516A5D"/>
    <w:rsid w:val="00520112"/>
    <w:rsid w:val="005224F0"/>
    <w:rsid w:val="005225D2"/>
    <w:rsid w:val="005226B8"/>
    <w:rsid w:val="00522EE3"/>
    <w:rsid w:val="0052330F"/>
    <w:rsid w:val="005243A5"/>
    <w:rsid w:val="00524482"/>
    <w:rsid w:val="00527712"/>
    <w:rsid w:val="005307A0"/>
    <w:rsid w:val="00531669"/>
    <w:rsid w:val="005334E4"/>
    <w:rsid w:val="00533B55"/>
    <w:rsid w:val="005347E6"/>
    <w:rsid w:val="0053576F"/>
    <w:rsid w:val="00536CEA"/>
    <w:rsid w:val="00537320"/>
    <w:rsid w:val="00537B55"/>
    <w:rsid w:val="0054060B"/>
    <w:rsid w:val="00540635"/>
    <w:rsid w:val="00540729"/>
    <w:rsid w:val="00541049"/>
    <w:rsid w:val="005410D4"/>
    <w:rsid w:val="00542129"/>
    <w:rsid w:val="005434C2"/>
    <w:rsid w:val="00543A42"/>
    <w:rsid w:val="00543C75"/>
    <w:rsid w:val="00544B11"/>
    <w:rsid w:val="0054504C"/>
    <w:rsid w:val="00545B01"/>
    <w:rsid w:val="0054685D"/>
    <w:rsid w:val="00550D30"/>
    <w:rsid w:val="00552230"/>
    <w:rsid w:val="005538F8"/>
    <w:rsid w:val="00554AAA"/>
    <w:rsid w:val="00556FA0"/>
    <w:rsid w:val="00560B17"/>
    <w:rsid w:val="00560EC3"/>
    <w:rsid w:val="00564598"/>
    <w:rsid w:val="00565ECE"/>
    <w:rsid w:val="00570D8C"/>
    <w:rsid w:val="00572314"/>
    <w:rsid w:val="0057443B"/>
    <w:rsid w:val="005750A9"/>
    <w:rsid w:val="00575625"/>
    <w:rsid w:val="00576A61"/>
    <w:rsid w:val="005822C8"/>
    <w:rsid w:val="0058272D"/>
    <w:rsid w:val="005845FB"/>
    <w:rsid w:val="0058589C"/>
    <w:rsid w:val="00587BE0"/>
    <w:rsid w:val="00587C0D"/>
    <w:rsid w:val="005908EC"/>
    <w:rsid w:val="00590CB1"/>
    <w:rsid w:val="00591060"/>
    <w:rsid w:val="00592709"/>
    <w:rsid w:val="00592867"/>
    <w:rsid w:val="00593F1B"/>
    <w:rsid w:val="00594404"/>
    <w:rsid w:val="0059599D"/>
    <w:rsid w:val="00595C04"/>
    <w:rsid w:val="00597B9C"/>
    <w:rsid w:val="005A0381"/>
    <w:rsid w:val="005A0748"/>
    <w:rsid w:val="005A26A1"/>
    <w:rsid w:val="005A2C9A"/>
    <w:rsid w:val="005A384A"/>
    <w:rsid w:val="005A394E"/>
    <w:rsid w:val="005A4179"/>
    <w:rsid w:val="005A4350"/>
    <w:rsid w:val="005A5F24"/>
    <w:rsid w:val="005A637A"/>
    <w:rsid w:val="005B12CA"/>
    <w:rsid w:val="005B2B95"/>
    <w:rsid w:val="005B2F55"/>
    <w:rsid w:val="005B3641"/>
    <w:rsid w:val="005B4B1A"/>
    <w:rsid w:val="005B4F36"/>
    <w:rsid w:val="005B50E5"/>
    <w:rsid w:val="005B5278"/>
    <w:rsid w:val="005C4678"/>
    <w:rsid w:val="005C7919"/>
    <w:rsid w:val="005C7FE8"/>
    <w:rsid w:val="005D12AD"/>
    <w:rsid w:val="005D16DB"/>
    <w:rsid w:val="005D2B1D"/>
    <w:rsid w:val="005D3625"/>
    <w:rsid w:val="005D39BE"/>
    <w:rsid w:val="005D41F3"/>
    <w:rsid w:val="005D44F2"/>
    <w:rsid w:val="005D50B5"/>
    <w:rsid w:val="005D5336"/>
    <w:rsid w:val="005D6776"/>
    <w:rsid w:val="005D7045"/>
    <w:rsid w:val="005D75FD"/>
    <w:rsid w:val="005D7AA5"/>
    <w:rsid w:val="005E0C14"/>
    <w:rsid w:val="005E0FF4"/>
    <w:rsid w:val="005E1098"/>
    <w:rsid w:val="005E16ED"/>
    <w:rsid w:val="005E1EB0"/>
    <w:rsid w:val="005E22C1"/>
    <w:rsid w:val="005E2C7E"/>
    <w:rsid w:val="005E3307"/>
    <w:rsid w:val="005E5ED6"/>
    <w:rsid w:val="005F23D2"/>
    <w:rsid w:val="005F2FD5"/>
    <w:rsid w:val="005F4911"/>
    <w:rsid w:val="005F5C97"/>
    <w:rsid w:val="005F6C60"/>
    <w:rsid w:val="005F71F9"/>
    <w:rsid w:val="00600D21"/>
    <w:rsid w:val="0060274D"/>
    <w:rsid w:val="006033C9"/>
    <w:rsid w:val="00603729"/>
    <w:rsid w:val="00603D01"/>
    <w:rsid w:val="00605064"/>
    <w:rsid w:val="00605204"/>
    <w:rsid w:val="00605339"/>
    <w:rsid w:val="006119F6"/>
    <w:rsid w:val="00615D77"/>
    <w:rsid w:val="0061612D"/>
    <w:rsid w:val="00616796"/>
    <w:rsid w:val="00616B08"/>
    <w:rsid w:val="00616FF9"/>
    <w:rsid w:val="0062390E"/>
    <w:rsid w:val="00624570"/>
    <w:rsid w:val="00624861"/>
    <w:rsid w:val="00627042"/>
    <w:rsid w:val="00627AA2"/>
    <w:rsid w:val="00632D37"/>
    <w:rsid w:val="00635936"/>
    <w:rsid w:val="006368CE"/>
    <w:rsid w:val="00640566"/>
    <w:rsid w:val="0064117A"/>
    <w:rsid w:val="00641C4A"/>
    <w:rsid w:val="00642A83"/>
    <w:rsid w:val="00642EC6"/>
    <w:rsid w:val="00643C64"/>
    <w:rsid w:val="00644B84"/>
    <w:rsid w:val="00646122"/>
    <w:rsid w:val="00651637"/>
    <w:rsid w:val="00651A29"/>
    <w:rsid w:val="00652371"/>
    <w:rsid w:val="00652981"/>
    <w:rsid w:val="006537C7"/>
    <w:rsid w:val="00654023"/>
    <w:rsid w:val="00654797"/>
    <w:rsid w:val="00654859"/>
    <w:rsid w:val="00660009"/>
    <w:rsid w:val="00663136"/>
    <w:rsid w:val="006656CB"/>
    <w:rsid w:val="00666068"/>
    <w:rsid w:val="006662AE"/>
    <w:rsid w:val="00667B6E"/>
    <w:rsid w:val="00667DF3"/>
    <w:rsid w:val="00670661"/>
    <w:rsid w:val="00671036"/>
    <w:rsid w:val="0067147B"/>
    <w:rsid w:val="00671B1E"/>
    <w:rsid w:val="0067239B"/>
    <w:rsid w:val="00672EB8"/>
    <w:rsid w:val="006742A9"/>
    <w:rsid w:val="006761A9"/>
    <w:rsid w:val="00676A44"/>
    <w:rsid w:val="00676FD1"/>
    <w:rsid w:val="00677D4E"/>
    <w:rsid w:val="006802A6"/>
    <w:rsid w:val="006818C6"/>
    <w:rsid w:val="00681956"/>
    <w:rsid w:val="00681D00"/>
    <w:rsid w:val="00682D07"/>
    <w:rsid w:val="00682E71"/>
    <w:rsid w:val="00683417"/>
    <w:rsid w:val="00684395"/>
    <w:rsid w:val="00684DFD"/>
    <w:rsid w:val="00690B44"/>
    <w:rsid w:val="00690CD8"/>
    <w:rsid w:val="00693B1F"/>
    <w:rsid w:val="00695D91"/>
    <w:rsid w:val="00696163"/>
    <w:rsid w:val="00697B24"/>
    <w:rsid w:val="006A0008"/>
    <w:rsid w:val="006A0F24"/>
    <w:rsid w:val="006A1061"/>
    <w:rsid w:val="006A2A3B"/>
    <w:rsid w:val="006A5BB1"/>
    <w:rsid w:val="006A5FCB"/>
    <w:rsid w:val="006A602F"/>
    <w:rsid w:val="006B00EC"/>
    <w:rsid w:val="006B0CC4"/>
    <w:rsid w:val="006B1C42"/>
    <w:rsid w:val="006B3527"/>
    <w:rsid w:val="006B40FC"/>
    <w:rsid w:val="006B4FA1"/>
    <w:rsid w:val="006B4FF6"/>
    <w:rsid w:val="006B6C39"/>
    <w:rsid w:val="006B6E08"/>
    <w:rsid w:val="006B71C8"/>
    <w:rsid w:val="006B7900"/>
    <w:rsid w:val="006C00A5"/>
    <w:rsid w:val="006C0FB5"/>
    <w:rsid w:val="006C198D"/>
    <w:rsid w:val="006C3A74"/>
    <w:rsid w:val="006C3E8A"/>
    <w:rsid w:val="006C4767"/>
    <w:rsid w:val="006C4BD1"/>
    <w:rsid w:val="006C5252"/>
    <w:rsid w:val="006C7CA5"/>
    <w:rsid w:val="006D112F"/>
    <w:rsid w:val="006D3107"/>
    <w:rsid w:val="006D466B"/>
    <w:rsid w:val="006D68B8"/>
    <w:rsid w:val="006D77F6"/>
    <w:rsid w:val="006E0098"/>
    <w:rsid w:val="006E0F04"/>
    <w:rsid w:val="006E16A7"/>
    <w:rsid w:val="006E1E27"/>
    <w:rsid w:val="006E2FED"/>
    <w:rsid w:val="006E536E"/>
    <w:rsid w:val="006F0BEB"/>
    <w:rsid w:val="006F0C48"/>
    <w:rsid w:val="006F1302"/>
    <w:rsid w:val="006F23C8"/>
    <w:rsid w:val="006F5743"/>
    <w:rsid w:val="006F76BD"/>
    <w:rsid w:val="006F7EB4"/>
    <w:rsid w:val="00700339"/>
    <w:rsid w:val="00700360"/>
    <w:rsid w:val="0070143C"/>
    <w:rsid w:val="00702906"/>
    <w:rsid w:val="0070316E"/>
    <w:rsid w:val="007049B1"/>
    <w:rsid w:val="007054DD"/>
    <w:rsid w:val="00707D9E"/>
    <w:rsid w:val="0071090E"/>
    <w:rsid w:val="00711130"/>
    <w:rsid w:val="00711750"/>
    <w:rsid w:val="007121C6"/>
    <w:rsid w:val="00713F74"/>
    <w:rsid w:val="00714814"/>
    <w:rsid w:val="00716604"/>
    <w:rsid w:val="00716AA4"/>
    <w:rsid w:val="00721E7D"/>
    <w:rsid w:val="00722258"/>
    <w:rsid w:val="00724256"/>
    <w:rsid w:val="007255BB"/>
    <w:rsid w:val="00725658"/>
    <w:rsid w:val="00725806"/>
    <w:rsid w:val="00726DC6"/>
    <w:rsid w:val="00727427"/>
    <w:rsid w:val="00727F1A"/>
    <w:rsid w:val="0073128F"/>
    <w:rsid w:val="00731776"/>
    <w:rsid w:val="0073246C"/>
    <w:rsid w:val="00733B9A"/>
    <w:rsid w:val="007347E9"/>
    <w:rsid w:val="00734E59"/>
    <w:rsid w:val="00736B06"/>
    <w:rsid w:val="007403AB"/>
    <w:rsid w:val="007438EB"/>
    <w:rsid w:val="00743BB4"/>
    <w:rsid w:val="00747C4C"/>
    <w:rsid w:val="00747D48"/>
    <w:rsid w:val="00751DF6"/>
    <w:rsid w:val="007530DA"/>
    <w:rsid w:val="00753B83"/>
    <w:rsid w:val="00754DBD"/>
    <w:rsid w:val="007552E1"/>
    <w:rsid w:val="00755ED6"/>
    <w:rsid w:val="007565C6"/>
    <w:rsid w:val="00764369"/>
    <w:rsid w:val="00767454"/>
    <w:rsid w:val="0076785E"/>
    <w:rsid w:val="0077284D"/>
    <w:rsid w:val="00772C66"/>
    <w:rsid w:val="00772D8A"/>
    <w:rsid w:val="007739E2"/>
    <w:rsid w:val="0077569F"/>
    <w:rsid w:val="007759AD"/>
    <w:rsid w:val="00782499"/>
    <w:rsid w:val="00783EE4"/>
    <w:rsid w:val="007846D8"/>
    <w:rsid w:val="00784974"/>
    <w:rsid w:val="00784FD7"/>
    <w:rsid w:val="0078707D"/>
    <w:rsid w:val="00787C83"/>
    <w:rsid w:val="007900B0"/>
    <w:rsid w:val="0079047B"/>
    <w:rsid w:val="00790532"/>
    <w:rsid w:val="0079100D"/>
    <w:rsid w:val="007924BF"/>
    <w:rsid w:val="0079325B"/>
    <w:rsid w:val="0079352E"/>
    <w:rsid w:val="00794675"/>
    <w:rsid w:val="0079592E"/>
    <w:rsid w:val="0079637F"/>
    <w:rsid w:val="0079648C"/>
    <w:rsid w:val="0079778C"/>
    <w:rsid w:val="00797A01"/>
    <w:rsid w:val="007A21A0"/>
    <w:rsid w:val="007A28B0"/>
    <w:rsid w:val="007A2CA3"/>
    <w:rsid w:val="007A2FD0"/>
    <w:rsid w:val="007A4716"/>
    <w:rsid w:val="007A5425"/>
    <w:rsid w:val="007A6222"/>
    <w:rsid w:val="007A68D1"/>
    <w:rsid w:val="007A71FA"/>
    <w:rsid w:val="007B000E"/>
    <w:rsid w:val="007B2003"/>
    <w:rsid w:val="007B2904"/>
    <w:rsid w:val="007B56C5"/>
    <w:rsid w:val="007B601D"/>
    <w:rsid w:val="007B7154"/>
    <w:rsid w:val="007B78F0"/>
    <w:rsid w:val="007C06E8"/>
    <w:rsid w:val="007C51B8"/>
    <w:rsid w:val="007C558B"/>
    <w:rsid w:val="007C6F17"/>
    <w:rsid w:val="007C700D"/>
    <w:rsid w:val="007C74BB"/>
    <w:rsid w:val="007C78A6"/>
    <w:rsid w:val="007D587D"/>
    <w:rsid w:val="007E1060"/>
    <w:rsid w:val="007E1A1E"/>
    <w:rsid w:val="007E1E30"/>
    <w:rsid w:val="007E20F1"/>
    <w:rsid w:val="007E2137"/>
    <w:rsid w:val="007E22DE"/>
    <w:rsid w:val="007E339A"/>
    <w:rsid w:val="007E4208"/>
    <w:rsid w:val="007E44D4"/>
    <w:rsid w:val="007E7DDB"/>
    <w:rsid w:val="007F2B0D"/>
    <w:rsid w:val="007F30B7"/>
    <w:rsid w:val="007F4D1D"/>
    <w:rsid w:val="007F71BF"/>
    <w:rsid w:val="00800CD8"/>
    <w:rsid w:val="0080310C"/>
    <w:rsid w:val="00804464"/>
    <w:rsid w:val="00805996"/>
    <w:rsid w:val="008074E6"/>
    <w:rsid w:val="00815BE4"/>
    <w:rsid w:val="00816D13"/>
    <w:rsid w:val="0081763D"/>
    <w:rsid w:val="008179A9"/>
    <w:rsid w:val="00821B3F"/>
    <w:rsid w:val="008236AA"/>
    <w:rsid w:val="00823FEE"/>
    <w:rsid w:val="00824CE4"/>
    <w:rsid w:val="00824FEA"/>
    <w:rsid w:val="0082605D"/>
    <w:rsid w:val="00831D84"/>
    <w:rsid w:val="00832167"/>
    <w:rsid w:val="00833021"/>
    <w:rsid w:val="00833C3F"/>
    <w:rsid w:val="0083469E"/>
    <w:rsid w:val="008359FC"/>
    <w:rsid w:val="008376E2"/>
    <w:rsid w:val="00837A16"/>
    <w:rsid w:val="008416CC"/>
    <w:rsid w:val="00846B6A"/>
    <w:rsid w:val="00847D4B"/>
    <w:rsid w:val="00847FB5"/>
    <w:rsid w:val="008501EF"/>
    <w:rsid w:val="00852E20"/>
    <w:rsid w:val="0085311F"/>
    <w:rsid w:val="00856088"/>
    <w:rsid w:val="00856C65"/>
    <w:rsid w:val="008600D9"/>
    <w:rsid w:val="00861863"/>
    <w:rsid w:val="00861CD1"/>
    <w:rsid w:val="00861CFE"/>
    <w:rsid w:val="0086213D"/>
    <w:rsid w:val="0086272D"/>
    <w:rsid w:val="00862ED6"/>
    <w:rsid w:val="008645F2"/>
    <w:rsid w:val="00864849"/>
    <w:rsid w:val="00866128"/>
    <w:rsid w:val="0087149E"/>
    <w:rsid w:val="00872BF8"/>
    <w:rsid w:val="008745D4"/>
    <w:rsid w:val="00875097"/>
    <w:rsid w:val="00876A96"/>
    <w:rsid w:val="00877CAC"/>
    <w:rsid w:val="00880152"/>
    <w:rsid w:val="00881529"/>
    <w:rsid w:val="0088624E"/>
    <w:rsid w:val="00886629"/>
    <w:rsid w:val="00886749"/>
    <w:rsid w:val="008873C9"/>
    <w:rsid w:val="00890C7C"/>
    <w:rsid w:val="0089415D"/>
    <w:rsid w:val="0089664E"/>
    <w:rsid w:val="008974CE"/>
    <w:rsid w:val="008A0AF3"/>
    <w:rsid w:val="008A0E2C"/>
    <w:rsid w:val="008A1897"/>
    <w:rsid w:val="008A385E"/>
    <w:rsid w:val="008A46AE"/>
    <w:rsid w:val="008A4907"/>
    <w:rsid w:val="008A499E"/>
    <w:rsid w:val="008A4DA4"/>
    <w:rsid w:val="008A5939"/>
    <w:rsid w:val="008A6335"/>
    <w:rsid w:val="008A6F71"/>
    <w:rsid w:val="008A7B1D"/>
    <w:rsid w:val="008B0745"/>
    <w:rsid w:val="008B269C"/>
    <w:rsid w:val="008B2A52"/>
    <w:rsid w:val="008B3CFF"/>
    <w:rsid w:val="008B431E"/>
    <w:rsid w:val="008B4431"/>
    <w:rsid w:val="008B729B"/>
    <w:rsid w:val="008B7E91"/>
    <w:rsid w:val="008C257F"/>
    <w:rsid w:val="008C31C1"/>
    <w:rsid w:val="008C5C01"/>
    <w:rsid w:val="008C72C4"/>
    <w:rsid w:val="008D0680"/>
    <w:rsid w:val="008D215B"/>
    <w:rsid w:val="008D2D2A"/>
    <w:rsid w:val="008D3A63"/>
    <w:rsid w:val="008D4C3B"/>
    <w:rsid w:val="008D5204"/>
    <w:rsid w:val="008D6147"/>
    <w:rsid w:val="008E3183"/>
    <w:rsid w:val="008E3D1E"/>
    <w:rsid w:val="008E48C2"/>
    <w:rsid w:val="008E7BF0"/>
    <w:rsid w:val="008F0E7A"/>
    <w:rsid w:val="008F34F6"/>
    <w:rsid w:val="008F6BFA"/>
    <w:rsid w:val="009002F1"/>
    <w:rsid w:val="00900C59"/>
    <w:rsid w:val="009045F4"/>
    <w:rsid w:val="009047F1"/>
    <w:rsid w:val="00905AF1"/>
    <w:rsid w:val="00910E99"/>
    <w:rsid w:val="009123D1"/>
    <w:rsid w:val="00912B19"/>
    <w:rsid w:val="0091490E"/>
    <w:rsid w:val="009161E8"/>
    <w:rsid w:val="009166B2"/>
    <w:rsid w:val="009175CD"/>
    <w:rsid w:val="0092105B"/>
    <w:rsid w:val="00921CDB"/>
    <w:rsid w:val="00922B66"/>
    <w:rsid w:val="00922F46"/>
    <w:rsid w:val="00924D4B"/>
    <w:rsid w:val="00924F89"/>
    <w:rsid w:val="00925D12"/>
    <w:rsid w:val="00926049"/>
    <w:rsid w:val="00926F33"/>
    <w:rsid w:val="0092794B"/>
    <w:rsid w:val="00932EE0"/>
    <w:rsid w:val="00934E24"/>
    <w:rsid w:val="00940C39"/>
    <w:rsid w:val="00940E7D"/>
    <w:rsid w:val="00943943"/>
    <w:rsid w:val="009440B4"/>
    <w:rsid w:val="009441C4"/>
    <w:rsid w:val="009443E4"/>
    <w:rsid w:val="00945983"/>
    <w:rsid w:val="009473F9"/>
    <w:rsid w:val="009510E4"/>
    <w:rsid w:val="009513D6"/>
    <w:rsid w:val="00953D11"/>
    <w:rsid w:val="00957501"/>
    <w:rsid w:val="00961A03"/>
    <w:rsid w:val="00962A58"/>
    <w:rsid w:val="009633C1"/>
    <w:rsid w:val="00963808"/>
    <w:rsid w:val="00966969"/>
    <w:rsid w:val="00970A1E"/>
    <w:rsid w:val="009713D8"/>
    <w:rsid w:val="009728DF"/>
    <w:rsid w:val="00973CFA"/>
    <w:rsid w:val="009742DF"/>
    <w:rsid w:val="00974A5D"/>
    <w:rsid w:val="00976D78"/>
    <w:rsid w:val="00980EF5"/>
    <w:rsid w:val="00981263"/>
    <w:rsid w:val="00981284"/>
    <w:rsid w:val="009814B9"/>
    <w:rsid w:val="009818A5"/>
    <w:rsid w:val="00982BE9"/>
    <w:rsid w:val="00985F53"/>
    <w:rsid w:val="009860B9"/>
    <w:rsid w:val="00986780"/>
    <w:rsid w:val="009916E4"/>
    <w:rsid w:val="009918B7"/>
    <w:rsid w:val="0099224D"/>
    <w:rsid w:val="00994C93"/>
    <w:rsid w:val="00995413"/>
    <w:rsid w:val="0099550E"/>
    <w:rsid w:val="00996AA9"/>
    <w:rsid w:val="00997C68"/>
    <w:rsid w:val="009A1150"/>
    <w:rsid w:val="009A226E"/>
    <w:rsid w:val="009A26B7"/>
    <w:rsid w:val="009A3344"/>
    <w:rsid w:val="009A44D8"/>
    <w:rsid w:val="009B1103"/>
    <w:rsid w:val="009B6DE3"/>
    <w:rsid w:val="009C10D7"/>
    <w:rsid w:val="009C18B7"/>
    <w:rsid w:val="009C2674"/>
    <w:rsid w:val="009C702D"/>
    <w:rsid w:val="009C70C2"/>
    <w:rsid w:val="009D06E2"/>
    <w:rsid w:val="009D5E50"/>
    <w:rsid w:val="009D68A8"/>
    <w:rsid w:val="009E16DA"/>
    <w:rsid w:val="009E1C83"/>
    <w:rsid w:val="009E3554"/>
    <w:rsid w:val="009E799C"/>
    <w:rsid w:val="009E7A2B"/>
    <w:rsid w:val="009E7C6D"/>
    <w:rsid w:val="009F0196"/>
    <w:rsid w:val="009F3DF3"/>
    <w:rsid w:val="009F5423"/>
    <w:rsid w:val="009F5B48"/>
    <w:rsid w:val="009F5C89"/>
    <w:rsid w:val="009F6785"/>
    <w:rsid w:val="009F71C5"/>
    <w:rsid w:val="00A007E9"/>
    <w:rsid w:val="00A02E0C"/>
    <w:rsid w:val="00A034ED"/>
    <w:rsid w:val="00A04499"/>
    <w:rsid w:val="00A06943"/>
    <w:rsid w:val="00A10934"/>
    <w:rsid w:val="00A11EB6"/>
    <w:rsid w:val="00A13EB4"/>
    <w:rsid w:val="00A140F6"/>
    <w:rsid w:val="00A14960"/>
    <w:rsid w:val="00A14D5C"/>
    <w:rsid w:val="00A1618F"/>
    <w:rsid w:val="00A16F6B"/>
    <w:rsid w:val="00A216FF"/>
    <w:rsid w:val="00A21ECD"/>
    <w:rsid w:val="00A22347"/>
    <w:rsid w:val="00A224B9"/>
    <w:rsid w:val="00A22995"/>
    <w:rsid w:val="00A2433A"/>
    <w:rsid w:val="00A244F4"/>
    <w:rsid w:val="00A2470C"/>
    <w:rsid w:val="00A25525"/>
    <w:rsid w:val="00A257D2"/>
    <w:rsid w:val="00A25D61"/>
    <w:rsid w:val="00A26743"/>
    <w:rsid w:val="00A31335"/>
    <w:rsid w:val="00A3297A"/>
    <w:rsid w:val="00A339CB"/>
    <w:rsid w:val="00A33A52"/>
    <w:rsid w:val="00A343F1"/>
    <w:rsid w:val="00A350D5"/>
    <w:rsid w:val="00A3570F"/>
    <w:rsid w:val="00A36061"/>
    <w:rsid w:val="00A36A9D"/>
    <w:rsid w:val="00A410EC"/>
    <w:rsid w:val="00A43314"/>
    <w:rsid w:val="00A43D11"/>
    <w:rsid w:val="00A44512"/>
    <w:rsid w:val="00A44FA9"/>
    <w:rsid w:val="00A455AF"/>
    <w:rsid w:val="00A46058"/>
    <w:rsid w:val="00A46A95"/>
    <w:rsid w:val="00A47A3E"/>
    <w:rsid w:val="00A50706"/>
    <w:rsid w:val="00A51583"/>
    <w:rsid w:val="00A5408B"/>
    <w:rsid w:val="00A5484D"/>
    <w:rsid w:val="00A55529"/>
    <w:rsid w:val="00A5638F"/>
    <w:rsid w:val="00A57CCB"/>
    <w:rsid w:val="00A601D9"/>
    <w:rsid w:val="00A6261E"/>
    <w:rsid w:val="00A63A8E"/>
    <w:rsid w:val="00A6462D"/>
    <w:rsid w:val="00A66C05"/>
    <w:rsid w:val="00A67392"/>
    <w:rsid w:val="00A707AE"/>
    <w:rsid w:val="00A72313"/>
    <w:rsid w:val="00A739D2"/>
    <w:rsid w:val="00A74860"/>
    <w:rsid w:val="00A74C9D"/>
    <w:rsid w:val="00A7505E"/>
    <w:rsid w:val="00A762AC"/>
    <w:rsid w:val="00A76A70"/>
    <w:rsid w:val="00A777D6"/>
    <w:rsid w:val="00A82166"/>
    <w:rsid w:val="00A83445"/>
    <w:rsid w:val="00A83A6D"/>
    <w:rsid w:val="00A862E4"/>
    <w:rsid w:val="00A863E7"/>
    <w:rsid w:val="00A86883"/>
    <w:rsid w:val="00A8688F"/>
    <w:rsid w:val="00A871E9"/>
    <w:rsid w:val="00A8796C"/>
    <w:rsid w:val="00A87C6F"/>
    <w:rsid w:val="00A90623"/>
    <w:rsid w:val="00A90807"/>
    <w:rsid w:val="00A90F69"/>
    <w:rsid w:val="00A922DF"/>
    <w:rsid w:val="00A94EB8"/>
    <w:rsid w:val="00A95A87"/>
    <w:rsid w:val="00A95D9F"/>
    <w:rsid w:val="00A96463"/>
    <w:rsid w:val="00AA27B7"/>
    <w:rsid w:val="00AA382B"/>
    <w:rsid w:val="00AA6B28"/>
    <w:rsid w:val="00AA7011"/>
    <w:rsid w:val="00AB00F7"/>
    <w:rsid w:val="00AB13C6"/>
    <w:rsid w:val="00AB32E1"/>
    <w:rsid w:val="00AB3EF5"/>
    <w:rsid w:val="00AB4134"/>
    <w:rsid w:val="00AB6E32"/>
    <w:rsid w:val="00AC14EA"/>
    <w:rsid w:val="00AC2131"/>
    <w:rsid w:val="00AC25DD"/>
    <w:rsid w:val="00AC25FD"/>
    <w:rsid w:val="00AC2626"/>
    <w:rsid w:val="00AC2967"/>
    <w:rsid w:val="00AC2E64"/>
    <w:rsid w:val="00AC314C"/>
    <w:rsid w:val="00AC57C8"/>
    <w:rsid w:val="00AC583F"/>
    <w:rsid w:val="00AC708C"/>
    <w:rsid w:val="00AC785C"/>
    <w:rsid w:val="00AC7B3D"/>
    <w:rsid w:val="00AD0BBB"/>
    <w:rsid w:val="00AD0CD0"/>
    <w:rsid w:val="00AD0E2D"/>
    <w:rsid w:val="00AD1558"/>
    <w:rsid w:val="00AD4185"/>
    <w:rsid w:val="00AD5017"/>
    <w:rsid w:val="00AD5511"/>
    <w:rsid w:val="00AD581C"/>
    <w:rsid w:val="00AD58BD"/>
    <w:rsid w:val="00AD7BB4"/>
    <w:rsid w:val="00AE1BE8"/>
    <w:rsid w:val="00AE2E89"/>
    <w:rsid w:val="00AE3F35"/>
    <w:rsid w:val="00AE4A7B"/>
    <w:rsid w:val="00AE5C17"/>
    <w:rsid w:val="00AF0760"/>
    <w:rsid w:val="00AF0E35"/>
    <w:rsid w:val="00AF100B"/>
    <w:rsid w:val="00AF614B"/>
    <w:rsid w:val="00AF6863"/>
    <w:rsid w:val="00B002F3"/>
    <w:rsid w:val="00B004C5"/>
    <w:rsid w:val="00B005A7"/>
    <w:rsid w:val="00B02436"/>
    <w:rsid w:val="00B02689"/>
    <w:rsid w:val="00B02AF3"/>
    <w:rsid w:val="00B02DAC"/>
    <w:rsid w:val="00B03140"/>
    <w:rsid w:val="00B0321F"/>
    <w:rsid w:val="00B046A4"/>
    <w:rsid w:val="00B047F4"/>
    <w:rsid w:val="00B05B33"/>
    <w:rsid w:val="00B05C00"/>
    <w:rsid w:val="00B067F8"/>
    <w:rsid w:val="00B07744"/>
    <w:rsid w:val="00B1103A"/>
    <w:rsid w:val="00B11732"/>
    <w:rsid w:val="00B1274F"/>
    <w:rsid w:val="00B132B2"/>
    <w:rsid w:val="00B14316"/>
    <w:rsid w:val="00B160BD"/>
    <w:rsid w:val="00B17BC9"/>
    <w:rsid w:val="00B17DD6"/>
    <w:rsid w:val="00B20477"/>
    <w:rsid w:val="00B213CA"/>
    <w:rsid w:val="00B215BC"/>
    <w:rsid w:val="00B21B39"/>
    <w:rsid w:val="00B24880"/>
    <w:rsid w:val="00B26E00"/>
    <w:rsid w:val="00B32803"/>
    <w:rsid w:val="00B32E73"/>
    <w:rsid w:val="00B341EA"/>
    <w:rsid w:val="00B3518A"/>
    <w:rsid w:val="00B358B0"/>
    <w:rsid w:val="00B35AF7"/>
    <w:rsid w:val="00B35FBD"/>
    <w:rsid w:val="00B36580"/>
    <w:rsid w:val="00B37F9D"/>
    <w:rsid w:val="00B408CC"/>
    <w:rsid w:val="00B42C9E"/>
    <w:rsid w:val="00B42EA8"/>
    <w:rsid w:val="00B4556A"/>
    <w:rsid w:val="00B50181"/>
    <w:rsid w:val="00B52600"/>
    <w:rsid w:val="00B53E07"/>
    <w:rsid w:val="00B548A4"/>
    <w:rsid w:val="00B56024"/>
    <w:rsid w:val="00B5612E"/>
    <w:rsid w:val="00B561B0"/>
    <w:rsid w:val="00B56431"/>
    <w:rsid w:val="00B571FE"/>
    <w:rsid w:val="00B578DB"/>
    <w:rsid w:val="00B602D4"/>
    <w:rsid w:val="00B60853"/>
    <w:rsid w:val="00B614F6"/>
    <w:rsid w:val="00B63255"/>
    <w:rsid w:val="00B632B4"/>
    <w:rsid w:val="00B64823"/>
    <w:rsid w:val="00B652AC"/>
    <w:rsid w:val="00B668C5"/>
    <w:rsid w:val="00B67F68"/>
    <w:rsid w:val="00B67FCB"/>
    <w:rsid w:val="00B72841"/>
    <w:rsid w:val="00B72D54"/>
    <w:rsid w:val="00B73AC3"/>
    <w:rsid w:val="00B740C3"/>
    <w:rsid w:val="00B76B23"/>
    <w:rsid w:val="00B77278"/>
    <w:rsid w:val="00B80473"/>
    <w:rsid w:val="00B830EE"/>
    <w:rsid w:val="00B84868"/>
    <w:rsid w:val="00B87110"/>
    <w:rsid w:val="00B87685"/>
    <w:rsid w:val="00B87D06"/>
    <w:rsid w:val="00B91201"/>
    <w:rsid w:val="00B91CCC"/>
    <w:rsid w:val="00B92035"/>
    <w:rsid w:val="00B92051"/>
    <w:rsid w:val="00BA02E8"/>
    <w:rsid w:val="00BA0A34"/>
    <w:rsid w:val="00BA2ACA"/>
    <w:rsid w:val="00BA6F7D"/>
    <w:rsid w:val="00BA72A9"/>
    <w:rsid w:val="00BA7D75"/>
    <w:rsid w:val="00BB0AAB"/>
    <w:rsid w:val="00BB2D7E"/>
    <w:rsid w:val="00BB3D06"/>
    <w:rsid w:val="00BB3F41"/>
    <w:rsid w:val="00BB47EA"/>
    <w:rsid w:val="00BB5E27"/>
    <w:rsid w:val="00BB724A"/>
    <w:rsid w:val="00BC17CA"/>
    <w:rsid w:val="00BC3601"/>
    <w:rsid w:val="00BC48A8"/>
    <w:rsid w:val="00BC7B1B"/>
    <w:rsid w:val="00BD1D59"/>
    <w:rsid w:val="00BD1E39"/>
    <w:rsid w:val="00BD315E"/>
    <w:rsid w:val="00BD3D5C"/>
    <w:rsid w:val="00BD3E28"/>
    <w:rsid w:val="00BD3FA2"/>
    <w:rsid w:val="00BD4EAB"/>
    <w:rsid w:val="00BD4ECD"/>
    <w:rsid w:val="00BD7ECA"/>
    <w:rsid w:val="00BE1D1E"/>
    <w:rsid w:val="00BE2187"/>
    <w:rsid w:val="00BE26C1"/>
    <w:rsid w:val="00BE682B"/>
    <w:rsid w:val="00BE7895"/>
    <w:rsid w:val="00BF03F9"/>
    <w:rsid w:val="00BF1B7E"/>
    <w:rsid w:val="00BF292D"/>
    <w:rsid w:val="00BF32CF"/>
    <w:rsid w:val="00BF363F"/>
    <w:rsid w:val="00BF79E5"/>
    <w:rsid w:val="00C01564"/>
    <w:rsid w:val="00C01D7F"/>
    <w:rsid w:val="00C041BA"/>
    <w:rsid w:val="00C04525"/>
    <w:rsid w:val="00C05840"/>
    <w:rsid w:val="00C05F9B"/>
    <w:rsid w:val="00C05FA0"/>
    <w:rsid w:val="00C1132F"/>
    <w:rsid w:val="00C12574"/>
    <w:rsid w:val="00C129C2"/>
    <w:rsid w:val="00C16249"/>
    <w:rsid w:val="00C1754C"/>
    <w:rsid w:val="00C204B1"/>
    <w:rsid w:val="00C21952"/>
    <w:rsid w:val="00C238F8"/>
    <w:rsid w:val="00C245F1"/>
    <w:rsid w:val="00C250E0"/>
    <w:rsid w:val="00C27DE0"/>
    <w:rsid w:val="00C3018F"/>
    <w:rsid w:val="00C30D7D"/>
    <w:rsid w:val="00C324C4"/>
    <w:rsid w:val="00C32572"/>
    <w:rsid w:val="00C35D3B"/>
    <w:rsid w:val="00C378D9"/>
    <w:rsid w:val="00C40B29"/>
    <w:rsid w:val="00C40ED4"/>
    <w:rsid w:val="00C40F6B"/>
    <w:rsid w:val="00C418FE"/>
    <w:rsid w:val="00C43CAE"/>
    <w:rsid w:val="00C43E97"/>
    <w:rsid w:val="00C44335"/>
    <w:rsid w:val="00C44BBC"/>
    <w:rsid w:val="00C44E00"/>
    <w:rsid w:val="00C44F96"/>
    <w:rsid w:val="00C476D2"/>
    <w:rsid w:val="00C504FF"/>
    <w:rsid w:val="00C535C9"/>
    <w:rsid w:val="00C57307"/>
    <w:rsid w:val="00C57374"/>
    <w:rsid w:val="00C61130"/>
    <w:rsid w:val="00C63ABF"/>
    <w:rsid w:val="00C63CC1"/>
    <w:rsid w:val="00C64AAA"/>
    <w:rsid w:val="00C67545"/>
    <w:rsid w:val="00C7158B"/>
    <w:rsid w:val="00C71C6B"/>
    <w:rsid w:val="00C735EA"/>
    <w:rsid w:val="00C74953"/>
    <w:rsid w:val="00C74A78"/>
    <w:rsid w:val="00C74C49"/>
    <w:rsid w:val="00C7578A"/>
    <w:rsid w:val="00C759CB"/>
    <w:rsid w:val="00C7743B"/>
    <w:rsid w:val="00C77D87"/>
    <w:rsid w:val="00C8061D"/>
    <w:rsid w:val="00C81370"/>
    <w:rsid w:val="00C8185E"/>
    <w:rsid w:val="00C82390"/>
    <w:rsid w:val="00C84AB9"/>
    <w:rsid w:val="00C84EBC"/>
    <w:rsid w:val="00C869B1"/>
    <w:rsid w:val="00C869E6"/>
    <w:rsid w:val="00C87AE5"/>
    <w:rsid w:val="00C87C31"/>
    <w:rsid w:val="00C90110"/>
    <w:rsid w:val="00C91E53"/>
    <w:rsid w:val="00C920D6"/>
    <w:rsid w:val="00C92162"/>
    <w:rsid w:val="00C927E3"/>
    <w:rsid w:val="00C92ACD"/>
    <w:rsid w:val="00C955EB"/>
    <w:rsid w:val="00C9624F"/>
    <w:rsid w:val="00C9730B"/>
    <w:rsid w:val="00CA16E2"/>
    <w:rsid w:val="00CA4E2C"/>
    <w:rsid w:val="00CA527E"/>
    <w:rsid w:val="00CA7624"/>
    <w:rsid w:val="00CA763F"/>
    <w:rsid w:val="00CA7D2B"/>
    <w:rsid w:val="00CB137D"/>
    <w:rsid w:val="00CB22C3"/>
    <w:rsid w:val="00CB3216"/>
    <w:rsid w:val="00CB36B8"/>
    <w:rsid w:val="00CB6A70"/>
    <w:rsid w:val="00CB7418"/>
    <w:rsid w:val="00CB7AC7"/>
    <w:rsid w:val="00CC25A3"/>
    <w:rsid w:val="00CC2AB3"/>
    <w:rsid w:val="00CC2B50"/>
    <w:rsid w:val="00CC30C0"/>
    <w:rsid w:val="00CC3E47"/>
    <w:rsid w:val="00CC60A0"/>
    <w:rsid w:val="00CC686B"/>
    <w:rsid w:val="00CD1DD0"/>
    <w:rsid w:val="00CD278E"/>
    <w:rsid w:val="00CD2867"/>
    <w:rsid w:val="00CD3122"/>
    <w:rsid w:val="00CD3FB7"/>
    <w:rsid w:val="00CD41ED"/>
    <w:rsid w:val="00CD60E3"/>
    <w:rsid w:val="00CD6213"/>
    <w:rsid w:val="00CD7383"/>
    <w:rsid w:val="00CD77FB"/>
    <w:rsid w:val="00CE0014"/>
    <w:rsid w:val="00CE090E"/>
    <w:rsid w:val="00CE116C"/>
    <w:rsid w:val="00CE1CA7"/>
    <w:rsid w:val="00CE2017"/>
    <w:rsid w:val="00CE4722"/>
    <w:rsid w:val="00CE51D5"/>
    <w:rsid w:val="00CE55F5"/>
    <w:rsid w:val="00CE6B11"/>
    <w:rsid w:val="00CE6F9E"/>
    <w:rsid w:val="00CF21C2"/>
    <w:rsid w:val="00CF225F"/>
    <w:rsid w:val="00CF38D0"/>
    <w:rsid w:val="00CF4870"/>
    <w:rsid w:val="00CF4CFB"/>
    <w:rsid w:val="00CF5260"/>
    <w:rsid w:val="00CF6306"/>
    <w:rsid w:val="00CF6BC0"/>
    <w:rsid w:val="00D0005F"/>
    <w:rsid w:val="00D000AE"/>
    <w:rsid w:val="00D00D74"/>
    <w:rsid w:val="00D0284E"/>
    <w:rsid w:val="00D02C6D"/>
    <w:rsid w:val="00D02D37"/>
    <w:rsid w:val="00D048CD"/>
    <w:rsid w:val="00D0529F"/>
    <w:rsid w:val="00D10235"/>
    <w:rsid w:val="00D127DC"/>
    <w:rsid w:val="00D1435E"/>
    <w:rsid w:val="00D15B48"/>
    <w:rsid w:val="00D15E73"/>
    <w:rsid w:val="00D20348"/>
    <w:rsid w:val="00D20E7F"/>
    <w:rsid w:val="00D21448"/>
    <w:rsid w:val="00D219BF"/>
    <w:rsid w:val="00D23FEA"/>
    <w:rsid w:val="00D25A68"/>
    <w:rsid w:val="00D25EE0"/>
    <w:rsid w:val="00D27293"/>
    <w:rsid w:val="00D31D05"/>
    <w:rsid w:val="00D3259F"/>
    <w:rsid w:val="00D33D94"/>
    <w:rsid w:val="00D34D5D"/>
    <w:rsid w:val="00D37A22"/>
    <w:rsid w:val="00D37F87"/>
    <w:rsid w:val="00D42582"/>
    <w:rsid w:val="00D43704"/>
    <w:rsid w:val="00D439D5"/>
    <w:rsid w:val="00D465ED"/>
    <w:rsid w:val="00D46648"/>
    <w:rsid w:val="00D475F6"/>
    <w:rsid w:val="00D47BEC"/>
    <w:rsid w:val="00D50B0D"/>
    <w:rsid w:val="00D51369"/>
    <w:rsid w:val="00D55020"/>
    <w:rsid w:val="00D55846"/>
    <w:rsid w:val="00D55920"/>
    <w:rsid w:val="00D568AA"/>
    <w:rsid w:val="00D60CE1"/>
    <w:rsid w:val="00D62B24"/>
    <w:rsid w:val="00D636BA"/>
    <w:rsid w:val="00D63D1C"/>
    <w:rsid w:val="00D67008"/>
    <w:rsid w:val="00D67EE9"/>
    <w:rsid w:val="00D74093"/>
    <w:rsid w:val="00D74E7E"/>
    <w:rsid w:val="00D761D1"/>
    <w:rsid w:val="00D76BF4"/>
    <w:rsid w:val="00D76EBB"/>
    <w:rsid w:val="00D77CD7"/>
    <w:rsid w:val="00D802AA"/>
    <w:rsid w:val="00D81366"/>
    <w:rsid w:val="00D81D4B"/>
    <w:rsid w:val="00D82FE4"/>
    <w:rsid w:val="00D839F9"/>
    <w:rsid w:val="00D859BE"/>
    <w:rsid w:val="00D86110"/>
    <w:rsid w:val="00D86153"/>
    <w:rsid w:val="00D86980"/>
    <w:rsid w:val="00D86AE8"/>
    <w:rsid w:val="00D87151"/>
    <w:rsid w:val="00D8721E"/>
    <w:rsid w:val="00D87308"/>
    <w:rsid w:val="00D90774"/>
    <w:rsid w:val="00D93ADA"/>
    <w:rsid w:val="00D93CBE"/>
    <w:rsid w:val="00D94711"/>
    <w:rsid w:val="00D94D99"/>
    <w:rsid w:val="00D94FDD"/>
    <w:rsid w:val="00D970B0"/>
    <w:rsid w:val="00DA0726"/>
    <w:rsid w:val="00DA1AF5"/>
    <w:rsid w:val="00DA2146"/>
    <w:rsid w:val="00DA2BAB"/>
    <w:rsid w:val="00DA4478"/>
    <w:rsid w:val="00DA4A73"/>
    <w:rsid w:val="00DB02DD"/>
    <w:rsid w:val="00DB046D"/>
    <w:rsid w:val="00DB0F60"/>
    <w:rsid w:val="00DB0F94"/>
    <w:rsid w:val="00DB1A52"/>
    <w:rsid w:val="00DB55AB"/>
    <w:rsid w:val="00DB56A2"/>
    <w:rsid w:val="00DB6E52"/>
    <w:rsid w:val="00DB7B10"/>
    <w:rsid w:val="00DC115B"/>
    <w:rsid w:val="00DC1198"/>
    <w:rsid w:val="00DC26F3"/>
    <w:rsid w:val="00DC33FD"/>
    <w:rsid w:val="00DC51D7"/>
    <w:rsid w:val="00DC5C44"/>
    <w:rsid w:val="00DD1284"/>
    <w:rsid w:val="00DD1CBF"/>
    <w:rsid w:val="00DD2A04"/>
    <w:rsid w:val="00DD50C8"/>
    <w:rsid w:val="00DD5E26"/>
    <w:rsid w:val="00DD6F27"/>
    <w:rsid w:val="00DD6F6D"/>
    <w:rsid w:val="00DD766D"/>
    <w:rsid w:val="00DD7DBD"/>
    <w:rsid w:val="00DE0885"/>
    <w:rsid w:val="00DE1BC0"/>
    <w:rsid w:val="00DE2232"/>
    <w:rsid w:val="00DE3768"/>
    <w:rsid w:val="00DE4F3C"/>
    <w:rsid w:val="00DE5264"/>
    <w:rsid w:val="00DE5E3F"/>
    <w:rsid w:val="00DE6839"/>
    <w:rsid w:val="00DE7974"/>
    <w:rsid w:val="00DF0BEB"/>
    <w:rsid w:val="00DF34D3"/>
    <w:rsid w:val="00DF4006"/>
    <w:rsid w:val="00DF4786"/>
    <w:rsid w:val="00DF5BB7"/>
    <w:rsid w:val="00DF60F4"/>
    <w:rsid w:val="00DF641B"/>
    <w:rsid w:val="00DF65D6"/>
    <w:rsid w:val="00DF6C22"/>
    <w:rsid w:val="00DF6D41"/>
    <w:rsid w:val="00DF7995"/>
    <w:rsid w:val="00E00491"/>
    <w:rsid w:val="00E00EE3"/>
    <w:rsid w:val="00E015B4"/>
    <w:rsid w:val="00E02F21"/>
    <w:rsid w:val="00E04E35"/>
    <w:rsid w:val="00E06409"/>
    <w:rsid w:val="00E064D3"/>
    <w:rsid w:val="00E065C0"/>
    <w:rsid w:val="00E073D1"/>
    <w:rsid w:val="00E10884"/>
    <w:rsid w:val="00E10E4F"/>
    <w:rsid w:val="00E115AB"/>
    <w:rsid w:val="00E11F8D"/>
    <w:rsid w:val="00E1312E"/>
    <w:rsid w:val="00E13C09"/>
    <w:rsid w:val="00E14C5E"/>
    <w:rsid w:val="00E16D4F"/>
    <w:rsid w:val="00E17531"/>
    <w:rsid w:val="00E17F2B"/>
    <w:rsid w:val="00E20C39"/>
    <w:rsid w:val="00E21CD4"/>
    <w:rsid w:val="00E22C47"/>
    <w:rsid w:val="00E24519"/>
    <w:rsid w:val="00E26E44"/>
    <w:rsid w:val="00E27764"/>
    <w:rsid w:val="00E27AC8"/>
    <w:rsid w:val="00E32423"/>
    <w:rsid w:val="00E3286B"/>
    <w:rsid w:val="00E34240"/>
    <w:rsid w:val="00E35840"/>
    <w:rsid w:val="00E35B7D"/>
    <w:rsid w:val="00E35F06"/>
    <w:rsid w:val="00E36D75"/>
    <w:rsid w:val="00E37A3B"/>
    <w:rsid w:val="00E40B62"/>
    <w:rsid w:val="00E42B3A"/>
    <w:rsid w:val="00E434D7"/>
    <w:rsid w:val="00E44966"/>
    <w:rsid w:val="00E44974"/>
    <w:rsid w:val="00E5323D"/>
    <w:rsid w:val="00E53285"/>
    <w:rsid w:val="00E53540"/>
    <w:rsid w:val="00E55714"/>
    <w:rsid w:val="00E5603C"/>
    <w:rsid w:val="00E56679"/>
    <w:rsid w:val="00E57106"/>
    <w:rsid w:val="00E60383"/>
    <w:rsid w:val="00E606C5"/>
    <w:rsid w:val="00E62EAE"/>
    <w:rsid w:val="00E6481E"/>
    <w:rsid w:val="00E65AE9"/>
    <w:rsid w:val="00E669D4"/>
    <w:rsid w:val="00E70BC3"/>
    <w:rsid w:val="00E71EC6"/>
    <w:rsid w:val="00E732E0"/>
    <w:rsid w:val="00E74028"/>
    <w:rsid w:val="00E75917"/>
    <w:rsid w:val="00E75D1D"/>
    <w:rsid w:val="00E776AB"/>
    <w:rsid w:val="00E82A2B"/>
    <w:rsid w:val="00E8390D"/>
    <w:rsid w:val="00E861BE"/>
    <w:rsid w:val="00E86E5E"/>
    <w:rsid w:val="00E87F1B"/>
    <w:rsid w:val="00E919F1"/>
    <w:rsid w:val="00E93803"/>
    <w:rsid w:val="00E93CE6"/>
    <w:rsid w:val="00E960B2"/>
    <w:rsid w:val="00E96F4D"/>
    <w:rsid w:val="00EA1DA8"/>
    <w:rsid w:val="00EA2034"/>
    <w:rsid w:val="00EA24FD"/>
    <w:rsid w:val="00EA2B2B"/>
    <w:rsid w:val="00EA57A7"/>
    <w:rsid w:val="00EA6078"/>
    <w:rsid w:val="00EB528C"/>
    <w:rsid w:val="00EB563B"/>
    <w:rsid w:val="00EB6700"/>
    <w:rsid w:val="00EC2179"/>
    <w:rsid w:val="00EC2992"/>
    <w:rsid w:val="00EC38FD"/>
    <w:rsid w:val="00EC556A"/>
    <w:rsid w:val="00EC574C"/>
    <w:rsid w:val="00ED05B4"/>
    <w:rsid w:val="00ED0823"/>
    <w:rsid w:val="00ED141F"/>
    <w:rsid w:val="00ED3CCC"/>
    <w:rsid w:val="00ED3F1A"/>
    <w:rsid w:val="00ED4DDE"/>
    <w:rsid w:val="00ED602C"/>
    <w:rsid w:val="00ED6B8E"/>
    <w:rsid w:val="00EE5303"/>
    <w:rsid w:val="00EE56D3"/>
    <w:rsid w:val="00EE67FD"/>
    <w:rsid w:val="00EE738D"/>
    <w:rsid w:val="00EE7636"/>
    <w:rsid w:val="00EE76C6"/>
    <w:rsid w:val="00EF05F7"/>
    <w:rsid w:val="00EF0B57"/>
    <w:rsid w:val="00EF1836"/>
    <w:rsid w:val="00EF1C90"/>
    <w:rsid w:val="00EF1F3F"/>
    <w:rsid w:val="00EF1FDD"/>
    <w:rsid w:val="00EF219A"/>
    <w:rsid w:val="00EF5670"/>
    <w:rsid w:val="00EF6E0F"/>
    <w:rsid w:val="00F0263A"/>
    <w:rsid w:val="00F02765"/>
    <w:rsid w:val="00F030DB"/>
    <w:rsid w:val="00F047BB"/>
    <w:rsid w:val="00F074B1"/>
    <w:rsid w:val="00F10399"/>
    <w:rsid w:val="00F1080D"/>
    <w:rsid w:val="00F118A2"/>
    <w:rsid w:val="00F13EB4"/>
    <w:rsid w:val="00F14643"/>
    <w:rsid w:val="00F16CC9"/>
    <w:rsid w:val="00F1715F"/>
    <w:rsid w:val="00F21EF4"/>
    <w:rsid w:val="00F26B9A"/>
    <w:rsid w:val="00F27148"/>
    <w:rsid w:val="00F27208"/>
    <w:rsid w:val="00F308E2"/>
    <w:rsid w:val="00F340BA"/>
    <w:rsid w:val="00F351F2"/>
    <w:rsid w:val="00F36855"/>
    <w:rsid w:val="00F43D0D"/>
    <w:rsid w:val="00F43EC2"/>
    <w:rsid w:val="00F4406C"/>
    <w:rsid w:val="00F440D8"/>
    <w:rsid w:val="00F44184"/>
    <w:rsid w:val="00F50B9B"/>
    <w:rsid w:val="00F54C26"/>
    <w:rsid w:val="00F564DA"/>
    <w:rsid w:val="00F57959"/>
    <w:rsid w:val="00F60B43"/>
    <w:rsid w:val="00F60FC8"/>
    <w:rsid w:val="00F627E6"/>
    <w:rsid w:val="00F641E2"/>
    <w:rsid w:val="00F67FF8"/>
    <w:rsid w:val="00F7023E"/>
    <w:rsid w:val="00F724EA"/>
    <w:rsid w:val="00F73A38"/>
    <w:rsid w:val="00F76183"/>
    <w:rsid w:val="00F761B0"/>
    <w:rsid w:val="00F77DD3"/>
    <w:rsid w:val="00F81849"/>
    <w:rsid w:val="00F8236F"/>
    <w:rsid w:val="00F8255B"/>
    <w:rsid w:val="00F829CC"/>
    <w:rsid w:val="00F8339C"/>
    <w:rsid w:val="00F912C6"/>
    <w:rsid w:val="00F925D2"/>
    <w:rsid w:val="00F92EAF"/>
    <w:rsid w:val="00F93C3B"/>
    <w:rsid w:val="00F940DC"/>
    <w:rsid w:val="00F95054"/>
    <w:rsid w:val="00F96497"/>
    <w:rsid w:val="00F96652"/>
    <w:rsid w:val="00FA0153"/>
    <w:rsid w:val="00FA0269"/>
    <w:rsid w:val="00FA3B0A"/>
    <w:rsid w:val="00FA5080"/>
    <w:rsid w:val="00FA77B6"/>
    <w:rsid w:val="00FB0435"/>
    <w:rsid w:val="00FB2342"/>
    <w:rsid w:val="00FB2BBE"/>
    <w:rsid w:val="00FB3524"/>
    <w:rsid w:val="00FB36F5"/>
    <w:rsid w:val="00FB3BB4"/>
    <w:rsid w:val="00FB3ED5"/>
    <w:rsid w:val="00FB4A25"/>
    <w:rsid w:val="00FB5916"/>
    <w:rsid w:val="00FC1988"/>
    <w:rsid w:val="00FC1A2C"/>
    <w:rsid w:val="00FC32E0"/>
    <w:rsid w:val="00FC3942"/>
    <w:rsid w:val="00FC5DCF"/>
    <w:rsid w:val="00FC67CC"/>
    <w:rsid w:val="00FC6843"/>
    <w:rsid w:val="00FC6E0E"/>
    <w:rsid w:val="00FD1236"/>
    <w:rsid w:val="00FD2478"/>
    <w:rsid w:val="00FD2618"/>
    <w:rsid w:val="00FD2C98"/>
    <w:rsid w:val="00FD301B"/>
    <w:rsid w:val="00FD3264"/>
    <w:rsid w:val="00FD35AC"/>
    <w:rsid w:val="00FD5532"/>
    <w:rsid w:val="00FD579B"/>
    <w:rsid w:val="00FD609E"/>
    <w:rsid w:val="00FD6596"/>
    <w:rsid w:val="00FD7C43"/>
    <w:rsid w:val="00FD7D29"/>
    <w:rsid w:val="00FE0B9A"/>
    <w:rsid w:val="00FE0CB7"/>
    <w:rsid w:val="00FE114E"/>
    <w:rsid w:val="00FE1201"/>
    <w:rsid w:val="00FE1CB6"/>
    <w:rsid w:val="00FE2C6F"/>
    <w:rsid w:val="00FE3097"/>
    <w:rsid w:val="00FE3CF1"/>
    <w:rsid w:val="00FE3F04"/>
    <w:rsid w:val="00FE426A"/>
    <w:rsid w:val="00FE5146"/>
    <w:rsid w:val="00FE7D04"/>
    <w:rsid w:val="00FF02B8"/>
    <w:rsid w:val="00FF2D85"/>
    <w:rsid w:val="00FF33E7"/>
    <w:rsid w:val="00FF4063"/>
    <w:rsid w:val="00FF47F1"/>
    <w:rsid w:val="00FF5AD3"/>
    <w:rsid w:val="00FF747B"/>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sl-SI" w:eastAsia="sl-SI" w:bidi="ar-SA"/>
      </w:rPr>
    </w:rPrDefault>
    <w:pPrDefault/>
  </w:docDefaults>
  <w:latentStyles w:defLockedState="0" w:defUIPriority="0" w:defSemiHidden="1" w:defUnhideWhenUsed="1" w:defQFormat="0" w:count="267">
    <w:lsdException w:name="Normal" w:semiHidden="0" w:unhideWhenUsed="0" w:qFormat="1"/>
    <w:lsdException w:name="heading 1" w:semiHidden="0" w:uiPriority="99" w:unhideWhenUsed="0" w:qFormat="1"/>
    <w:lsdException w:name="heading 2" w:semiHidden="0" w:uiPriority="99" w:unhideWhenUsed="0" w:qFormat="1"/>
    <w:lsdException w:name="heading 3" w:semiHidden="0" w:uiPriority="99" w:unhideWhenUsed="0" w:qFormat="1"/>
    <w:lsdException w:name="heading 4" w:semiHidden="0" w:uiPriority="99" w:unhideWhenUsed="0" w:qFormat="1"/>
    <w:lsdException w:name="heading 5" w:semiHidden="0" w:uiPriority="99" w:unhideWhenUsed="0" w:qFormat="1"/>
    <w:lsdException w:name="heading 6" w:semiHidden="0" w:uiPriority="99" w:unhideWhenUsed="0" w:qFormat="1"/>
    <w:lsdException w:name="heading 7" w:qFormat="1"/>
    <w:lsdException w:name="heading 8" w:uiPriority="99" w:qFormat="1"/>
    <w:lsdException w:name="heading 9" w:uiPriority="99" w:qFormat="1"/>
    <w:lsdException w:name="footnote text" w:uiPriority="99"/>
    <w:lsdException w:name="annotation text" w:uiPriority="99"/>
    <w:lsdException w:name="footer" w:uiPriority="99"/>
    <w:lsdException w:name="caption" w:qFormat="1"/>
    <w:lsdException w:name="footnote reference" w:uiPriority="99"/>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Body Tex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annotation subject" w:uiPriority="99"/>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AC25FD"/>
    <w:rPr>
      <w:i/>
      <w:sz w:val="24"/>
    </w:rPr>
  </w:style>
  <w:style w:type="paragraph" w:styleId="Naslov1">
    <w:name w:val="heading 1"/>
    <w:basedOn w:val="Navaden"/>
    <w:next w:val="Navaden"/>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link w:val="Naslov2Znak"/>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uiPriority w:val="99"/>
    <w:qFormat/>
    <w:rsid w:val="00387B3C"/>
    <w:pPr>
      <w:spacing w:before="240" w:after="60"/>
      <w:outlineLvl w:val="5"/>
    </w:pPr>
    <w:rPr>
      <w:b/>
      <w:bCs/>
      <w:sz w:val="22"/>
      <w:szCs w:val="22"/>
    </w:rPr>
  </w:style>
  <w:style w:type="paragraph" w:styleId="Naslov7">
    <w:name w:val="heading 7"/>
    <w:basedOn w:val="Navaden"/>
    <w:next w:val="Navaden"/>
    <w:link w:val="Naslov7Znak"/>
    <w:qFormat/>
    <w:rsid w:val="00102870"/>
    <w:pPr>
      <w:spacing w:before="240" w:after="60"/>
      <w:outlineLvl w:val="6"/>
    </w:pPr>
  </w:style>
  <w:style w:type="paragraph" w:styleId="Naslov8">
    <w:name w:val="heading 8"/>
    <w:basedOn w:val="Navaden"/>
    <w:next w:val="Navaden"/>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E-PVO-glava"/>
    <w:basedOn w:val="Navaden"/>
    <w:link w:val="GlavaZnak"/>
    <w:rsid w:val="00391DEF"/>
    <w:pPr>
      <w:tabs>
        <w:tab w:val="center" w:pos="4536"/>
        <w:tab w:val="right" w:pos="9072"/>
      </w:tabs>
    </w:pPr>
  </w:style>
  <w:style w:type="paragraph" w:styleId="Noga">
    <w:name w:val="footer"/>
    <w:basedOn w:val="Navaden"/>
    <w:link w:val="NogaZnak"/>
    <w:uiPriority w:val="99"/>
    <w:rsid w:val="00391DEF"/>
    <w:pPr>
      <w:tabs>
        <w:tab w:val="center" w:pos="4536"/>
        <w:tab w:val="right" w:pos="9072"/>
      </w:tabs>
    </w:pPr>
  </w:style>
  <w:style w:type="character" w:styleId="tevilkastrani">
    <w:name w:val="page number"/>
    <w:basedOn w:val="Privzetapisavaodstavka"/>
    <w:rsid w:val="00391DEF"/>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uiPriority w:val="22"/>
    <w:qFormat/>
    <w:rsid w:val="008B0745"/>
    <w:rPr>
      <w:b/>
      <w:bCs/>
    </w:rPr>
  </w:style>
  <w:style w:type="paragraph" w:styleId="Besedilooblaka">
    <w:name w:val="Balloon Text"/>
    <w:basedOn w:val="Navaden"/>
    <w:link w:val="BesedilooblakaZnak"/>
    <w:uiPriority w:val="99"/>
    <w:semiHidden/>
    <w:rsid w:val="008B0745"/>
    <w:rPr>
      <w:rFonts w:ascii="Tahoma" w:hAnsi="Tahoma" w:cs="Tahoma"/>
      <w:sz w:val="16"/>
      <w:szCs w:val="16"/>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paragraph" w:styleId="Telobesedila2">
    <w:name w:val="Body Text 2"/>
    <w:basedOn w:val="Navaden"/>
    <w:link w:val="Telobesedila2Znak"/>
    <w:rsid w:val="00DC115B"/>
    <w:pPr>
      <w:overflowPunct w:val="0"/>
      <w:autoSpaceDE w:val="0"/>
      <w:autoSpaceDN w:val="0"/>
      <w:adjustRightInd w:val="0"/>
      <w:jc w:val="both"/>
      <w:textAlignment w:val="baseline"/>
    </w:pPr>
    <w:rPr>
      <w:rFonts w:ascii="Verdana" w:hAnsi="Verdana"/>
      <w:i w:val="0"/>
      <w:sz w:val="20"/>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uiPriority w:val="99"/>
    <w:rsid w:val="00300092"/>
    <w:pPr>
      <w:numPr>
        <w:numId w:val="3"/>
      </w:numPr>
      <w:spacing w:before="0" w:after="0"/>
      <w:jc w:val="both"/>
    </w:pPr>
    <w:rPr>
      <w:sz w:val="22"/>
      <w:szCs w:val="22"/>
    </w:rPr>
  </w:style>
  <w:style w:type="paragraph" w:styleId="Naslov">
    <w:name w:val="Title"/>
    <w:basedOn w:val="Navaden"/>
    <w:qFormat/>
    <w:rsid w:val="004B02EB"/>
    <w:pPr>
      <w:spacing w:before="240" w:after="60"/>
      <w:jc w:val="center"/>
      <w:outlineLvl w:val="0"/>
    </w:pPr>
    <w:rPr>
      <w:rFonts w:ascii="Arial" w:hAnsi="Arial" w:cs="Arial"/>
      <w:b/>
      <w:bCs/>
      <w:kern w:val="28"/>
      <w:sz w:val="32"/>
      <w:szCs w:val="32"/>
    </w:rPr>
  </w:style>
  <w:style w:type="paragraph" w:customStyle="1" w:styleId="Zoran2">
    <w:name w:val="Zoran 2"/>
    <w:basedOn w:val="Naslov2"/>
    <w:rsid w:val="00300092"/>
    <w:pPr>
      <w:numPr>
        <w:numId w:val="4"/>
      </w:numPr>
      <w:spacing w:before="0" w:after="0"/>
      <w:jc w:val="both"/>
    </w:pPr>
    <w:rPr>
      <w:sz w:val="22"/>
      <w:szCs w:val="22"/>
    </w:rPr>
  </w:style>
  <w:style w:type="character" w:styleId="Hiperpovezava">
    <w:name w:val="Hyperlink"/>
    <w:basedOn w:val="Privzetapisavaodstavka"/>
    <w:rsid w:val="00300092"/>
    <w:rPr>
      <w:color w:val="0000FF"/>
      <w:u w:val="single"/>
    </w:rPr>
  </w:style>
  <w:style w:type="paragraph" w:styleId="Kazalovsebine1">
    <w:name w:val="toc 1"/>
    <w:basedOn w:val="Navaden"/>
    <w:next w:val="Navaden"/>
    <w:autoRedefine/>
    <w:semiHidden/>
    <w:rsid w:val="00300092"/>
    <w:pPr>
      <w:spacing w:before="360"/>
    </w:pPr>
    <w:rPr>
      <w:rFonts w:ascii="Arial" w:hAnsi="Arial" w:cs="Arial"/>
      <w:b/>
      <w:bCs/>
      <w:i w:val="0"/>
      <w:caps/>
      <w:szCs w:val="24"/>
    </w:rPr>
  </w:style>
  <w:style w:type="paragraph" w:styleId="Kazalovsebine2">
    <w:name w:val="toc 2"/>
    <w:basedOn w:val="Navaden"/>
    <w:next w:val="Navaden"/>
    <w:autoRedefine/>
    <w:semiHidden/>
    <w:rsid w:val="00300092"/>
    <w:pPr>
      <w:spacing w:before="240"/>
    </w:pPr>
    <w:rPr>
      <w:b/>
      <w:bCs/>
      <w:i w:val="0"/>
      <w:sz w:val="20"/>
    </w:rPr>
  </w:style>
  <w:style w:type="paragraph" w:styleId="Kazalovsebine3">
    <w:name w:val="toc 3"/>
    <w:basedOn w:val="Navaden"/>
    <w:next w:val="Navaden"/>
    <w:autoRedefine/>
    <w:semiHidden/>
    <w:rsid w:val="003C5E63"/>
    <w:pPr>
      <w:ind w:left="240"/>
    </w:pPr>
    <w:rPr>
      <w:i w:val="0"/>
      <w:sz w:val="20"/>
    </w:rPr>
  </w:style>
  <w:style w:type="paragraph" w:styleId="Kazalovsebine4">
    <w:name w:val="toc 4"/>
    <w:basedOn w:val="Navaden"/>
    <w:next w:val="Navaden"/>
    <w:autoRedefine/>
    <w:semiHidden/>
    <w:rsid w:val="003C5E63"/>
    <w:pPr>
      <w:ind w:left="480"/>
    </w:pPr>
    <w:rPr>
      <w:i w:val="0"/>
      <w:sz w:val="20"/>
    </w:rPr>
  </w:style>
  <w:style w:type="paragraph" w:styleId="Kazalovsebine5">
    <w:name w:val="toc 5"/>
    <w:basedOn w:val="Navaden"/>
    <w:next w:val="Navaden"/>
    <w:autoRedefine/>
    <w:semiHidden/>
    <w:rsid w:val="003C5E63"/>
    <w:pPr>
      <w:ind w:left="720"/>
    </w:pPr>
    <w:rPr>
      <w:i w:val="0"/>
      <w:sz w:val="20"/>
    </w:rPr>
  </w:style>
  <w:style w:type="paragraph" w:styleId="Kazalovsebine6">
    <w:name w:val="toc 6"/>
    <w:basedOn w:val="Navaden"/>
    <w:next w:val="Navaden"/>
    <w:autoRedefine/>
    <w:semiHidden/>
    <w:rsid w:val="003C5E63"/>
    <w:pPr>
      <w:ind w:left="960"/>
    </w:pPr>
    <w:rPr>
      <w:i w:val="0"/>
      <w:sz w:val="20"/>
    </w:rPr>
  </w:style>
  <w:style w:type="paragraph" w:styleId="Kazalovsebine7">
    <w:name w:val="toc 7"/>
    <w:basedOn w:val="Navaden"/>
    <w:next w:val="Navaden"/>
    <w:autoRedefine/>
    <w:semiHidden/>
    <w:rsid w:val="003C5E63"/>
    <w:pPr>
      <w:ind w:left="1200"/>
    </w:pPr>
    <w:rPr>
      <w:i w:val="0"/>
      <w:sz w:val="20"/>
    </w:rPr>
  </w:style>
  <w:style w:type="paragraph" w:styleId="Kazalovsebine8">
    <w:name w:val="toc 8"/>
    <w:basedOn w:val="Navaden"/>
    <w:next w:val="Navaden"/>
    <w:autoRedefine/>
    <w:semiHidden/>
    <w:rsid w:val="003C5E63"/>
    <w:pPr>
      <w:ind w:left="1440"/>
    </w:pPr>
    <w:rPr>
      <w:i w:val="0"/>
      <w:sz w:val="20"/>
    </w:rPr>
  </w:style>
  <w:style w:type="paragraph" w:styleId="Kazalovsebine9">
    <w:name w:val="toc 9"/>
    <w:basedOn w:val="Navaden"/>
    <w:next w:val="Navaden"/>
    <w:autoRedefine/>
    <w:semiHidden/>
    <w:rsid w:val="003C5E63"/>
    <w:pPr>
      <w:ind w:left="1680"/>
    </w:pPr>
    <w:rPr>
      <w:i w:val="0"/>
      <w:sz w:val="20"/>
    </w:rPr>
  </w:style>
  <w:style w:type="paragraph" w:styleId="Navadensplet">
    <w:name w:val="Normal (Web)"/>
    <w:basedOn w:val="Navaden"/>
    <w:rsid w:val="00587BE0"/>
    <w:pPr>
      <w:spacing w:before="100" w:beforeAutospacing="1" w:after="100" w:afterAutospacing="1"/>
    </w:pPr>
    <w:rPr>
      <w:rFonts w:eastAsia="Arial Unicode MS"/>
      <w:i w:val="0"/>
      <w:szCs w:val="24"/>
    </w:rPr>
  </w:style>
  <w:style w:type="paragraph" w:styleId="Napis">
    <w:name w:val="caption"/>
    <w:basedOn w:val="Navaden"/>
    <w:next w:val="Navaden"/>
    <w:qFormat/>
    <w:rsid w:val="00D51369"/>
    <w:pPr>
      <w:tabs>
        <w:tab w:val="left" w:pos="567"/>
        <w:tab w:val="num" w:pos="851"/>
        <w:tab w:val="left" w:pos="993"/>
      </w:tabs>
      <w:jc w:val="right"/>
    </w:pPr>
    <w:rPr>
      <w:b/>
      <w:i w:val="0"/>
      <w:sz w:val="22"/>
    </w:rPr>
  </w:style>
  <w:style w:type="paragraph" w:styleId="Telobesedila3">
    <w:name w:val="Body Text 3"/>
    <w:basedOn w:val="Navaden"/>
    <w:link w:val="Telobesedila3Znak"/>
    <w:rsid w:val="00AC14EA"/>
    <w:pPr>
      <w:spacing w:after="120"/>
    </w:pPr>
    <w:rPr>
      <w:sz w:val="16"/>
      <w:szCs w:val="16"/>
    </w:rPr>
  </w:style>
  <w:style w:type="character" w:customStyle="1" w:styleId="GlavaZnak">
    <w:name w:val="Glava Znak"/>
    <w:aliases w:val="E-PVO-glava Znak"/>
    <w:basedOn w:val="Privzetapisavaodstavka"/>
    <w:link w:val="Glava"/>
    <w:rsid w:val="00FE0CB7"/>
    <w:rPr>
      <w:i/>
      <w:sz w:val="24"/>
      <w:lang w:val="sl-SI" w:eastAsia="sl-SI" w:bidi="ar-SA"/>
    </w:rPr>
  </w:style>
  <w:style w:type="character" w:styleId="Pripombasklic">
    <w:name w:val="annotation reference"/>
    <w:basedOn w:val="Privzetapisavaodstavka"/>
    <w:uiPriority w:val="99"/>
    <w:semiHidden/>
    <w:rsid w:val="001D2FA8"/>
    <w:rPr>
      <w:sz w:val="16"/>
      <w:szCs w:val="16"/>
    </w:rPr>
  </w:style>
  <w:style w:type="paragraph" w:styleId="Pripombabesedilo">
    <w:name w:val="annotation text"/>
    <w:basedOn w:val="Navaden"/>
    <w:link w:val="PripombabesediloZnak"/>
    <w:uiPriority w:val="99"/>
    <w:semiHidden/>
    <w:rsid w:val="001D2FA8"/>
    <w:rPr>
      <w:sz w:val="20"/>
    </w:rPr>
  </w:style>
  <w:style w:type="paragraph" w:styleId="Zadevapripombe">
    <w:name w:val="annotation subject"/>
    <w:basedOn w:val="Pripombabesedilo"/>
    <w:next w:val="Pripombabesedilo"/>
    <w:link w:val="ZadevapripombeZnak"/>
    <w:uiPriority w:val="99"/>
    <w:semiHidden/>
    <w:rsid w:val="001D2FA8"/>
    <w:rPr>
      <w:b/>
      <w:bCs/>
    </w:rPr>
  </w:style>
  <w:style w:type="character" w:customStyle="1" w:styleId="Telobesedila2Znak">
    <w:name w:val="Telo besedila 2 Znak"/>
    <w:basedOn w:val="Privzetapisavaodstavka"/>
    <w:link w:val="Telobesedila2"/>
    <w:rsid w:val="00FF33E7"/>
    <w:rPr>
      <w:rFonts w:ascii="Verdana" w:hAnsi="Verdana"/>
      <w:lang w:val="sl-SI" w:eastAsia="sl-SI" w:bidi="ar-SA"/>
    </w:rPr>
  </w:style>
  <w:style w:type="paragraph" w:styleId="Telobesedila-zamik">
    <w:name w:val="Body Text Indent"/>
    <w:basedOn w:val="Navaden"/>
    <w:link w:val="Telobesedila-zamikZnak"/>
    <w:rsid w:val="009D06E2"/>
    <w:pPr>
      <w:spacing w:after="120"/>
      <w:ind w:left="283"/>
    </w:pPr>
  </w:style>
  <w:style w:type="character" w:customStyle="1" w:styleId="Naslov7Znak">
    <w:name w:val="Naslov 7 Znak"/>
    <w:basedOn w:val="Privzetapisavaodstavka"/>
    <w:link w:val="Naslov7"/>
    <w:rsid w:val="009D06E2"/>
    <w:rPr>
      <w:i/>
      <w:sz w:val="24"/>
      <w:lang w:val="sl-SI" w:eastAsia="sl-SI" w:bidi="ar-SA"/>
    </w:rPr>
  </w:style>
  <w:style w:type="paragraph" w:styleId="Telobesedila-zamik3">
    <w:name w:val="Body Text Indent 3"/>
    <w:basedOn w:val="Navaden"/>
    <w:rsid w:val="0005577F"/>
    <w:pPr>
      <w:spacing w:after="120"/>
      <w:ind w:left="283"/>
    </w:pPr>
    <w:rPr>
      <w:sz w:val="16"/>
      <w:szCs w:val="16"/>
    </w:rPr>
  </w:style>
  <w:style w:type="paragraph" w:styleId="Seznam2">
    <w:name w:val="List 2"/>
    <w:basedOn w:val="Navaden"/>
    <w:rsid w:val="00753B83"/>
    <w:pPr>
      <w:ind w:left="720" w:hanging="360"/>
    </w:pPr>
    <w:rPr>
      <w:rFonts w:ascii="Arial Narrow" w:hAnsi="Arial Narrow"/>
      <w:i w:val="0"/>
      <w:lang w:eastAsia="en-US"/>
    </w:rPr>
  </w:style>
  <w:style w:type="table" w:styleId="Tabelatema">
    <w:name w:val="Table Theme"/>
    <w:basedOn w:val="Navadnatabela"/>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character" w:customStyle="1" w:styleId="NogaZnak">
    <w:name w:val="Noga Znak"/>
    <w:basedOn w:val="Privzetapisavaodstavka"/>
    <w:link w:val="Noga"/>
    <w:uiPriority w:val="99"/>
    <w:rsid w:val="005D41F3"/>
    <w:rPr>
      <w:i/>
      <w:sz w:val="24"/>
      <w:lang w:val="sl-SI" w:eastAsia="sl-SI" w:bidi="ar-SA"/>
    </w:rPr>
  </w:style>
  <w:style w:type="character" w:customStyle="1" w:styleId="Naslov9Znak">
    <w:name w:val="Naslov 9 Znak"/>
    <w:basedOn w:val="Privzetapisavaodstavka"/>
    <w:link w:val="Naslov9"/>
    <w:uiPriority w:val="99"/>
    <w:rsid w:val="00356B8A"/>
    <w:rPr>
      <w:rFonts w:ascii="Arial" w:hAnsi="Arial" w:cs="Arial"/>
      <w:b/>
      <w:bCs/>
      <w:sz w:val="24"/>
      <w:szCs w:val="24"/>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rsid w:val="00356B8A"/>
    <w:rPr>
      <w:bCs/>
      <w:sz w:val="22"/>
      <w:szCs w:val="22"/>
    </w:rPr>
  </w:style>
  <w:style w:type="paragraph" w:styleId="Otevilenseznam3">
    <w:name w:val="List Number 3"/>
    <w:basedOn w:val="Navaden"/>
    <w:rsid w:val="00E55714"/>
    <w:pPr>
      <w:numPr>
        <w:numId w:val="10"/>
      </w:numPr>
      <w:contextualSpacing/>
    </w:pPr>
  </w:style>
  <w:style w:type="paragraph" w:styleId="Odstavekseznama">
    <w:name w:val="List Paragraph"/>
    <w:basedOn w:val="Navaden"/>
    <w:link w:val="OdstavekseznamaZnak"/>
    <w:uiPriority w:val="34"/>
    <w:qFormat/>
    <w:rsid w:val="002E7D8F"/>
    <w:pPr>
      <w:ind w:left="708"/>
    </w:pPr>
  </w:style>
  <w:style w:type="paragraph" w:customStyle="1" w:styleId="Poglavje">
    <w:name w:val="Poglavje"/>
    <w:basedOn w:val="Navaden"/>
    <w:uiPriority w:val="99"/>
    <w:rsid w:val="00245E86"/>
    <w:pPr>
      <w:widowControl w:val="0"/>
      <w:autoSpaceDE w:val="0"/>
      <w:autoSpaceDN w:val="0"/>
      <w:adjustRightInd w:val="0"/>
    </w:pPr>
    <w:rPr>
      <w:rFonts w:ascii="Arial" w:hAnsi="Arial" w:cs="Arial"/>
      <w:b/>
      <w:bCs/>
      <w:i w:val="0"/>
      <w:spacing w:val="-3"/>
      <w:sz w:val="22"/>
      <w:szCs w:val="22"/>
    </w:rPr>
  </w:style>
  <w:style w:type="paragraph" w:styleId="Brezrazmikov">
    <w:name w:val="No Spacing"/>
    <w:uiPriority w:val="1"/>
    <w:qFormat/>
    <w:rsid w:val="00245E86"/>
    <w:rPr>
      <w:i/>
      <w:sz w:val="24"/>
    </w:rPr>
  </w:style>
  <w:style w:type="character" w:customStyle="1" w:styleId="Telobesedila-zamikZnak">
    <w:name w:val="Telo besedila - zamik Znak"/>
    <w:basedOn w:val="Privzetapisavaodstavka"/>
    <w:link w:val="Telobesedila-zamik"/>
    <w:rsid w:val="001F1894"/>
    <w:rPr>
      <w:i/>
      <w:sz w:val="24"/>
    </w:rPr>
  </w:style>
  <w:style w:type="character" w:customStyle="1" w:styleId="TelobesedilaZnak">
    <w:name w:val="Telo besedila Znak"/>
    <w:basedOn w:val="Privzetapisavaodstavka"/>
    <w:link w:val="Telobesedila"/>
    <w:uiPriority w:val="99"/>
    <w:rsid w:val="001F1894"/>
    <w:rPr>
      <w:rFonts w:ascii="Verdana" w:hAnsi="Verdana"/>
      <w:b/>
    </w:rPr>
  </w:style>
  <w:style w:type="character" w:customStyle="1" w:styleId="PripombabesediloZnak">
    <w:name w:val="Pripomba – besedilo Znak"/>
    <w:basedOn w:val="Privzetapisavaodstavka"/>
    <w:link w:val="Pripombabesedilo"/>
    <w:uiPriority w:val="99"/>
    <w:semiHidden/>
    <w:rsid w:val="001F1894"/>
    <w:rPr>
      <w:i/>
    </w:rPr>
  </w:style>
  <w:style w:type="character" w:customStyle="1" w:styleId="Naslov5Znak">
    <w:name w:val="Naslov 5 Znak"/>
    <w:basedOn w:val="Privzetapisavaodstavka"/>
    <w:link w:val="Naslov5"/>
    <w:uiPriority w:val="99"/>
    <w:rsid w:val="001F1894"/>
    <w:rPr>
      <w:b/>
      <w:bCs/>
      <w:i/>
      <w:iCs/>
      <w:sz w:val="26"/>
      <w:szCs w:val="26"/>
    </w:rPr>
  </w:style>
  <w:style w:type="character" w:customStyle="1" w:styleId="OdstavekseznamaZnak">
    <w:name w:val="Odstavek seznama Znak"/>
    <w:link w:val="Odstavekseznama"/>
    <w:uiPriority w:val="34"/>
    <w:locked/>
    <w:rsid w:val="00C7578A"/>
    <w:rPr>
      <w:i/>
      <w:sz w:val="24"/>
    </w:rPr>
  </w:style>
  <w:style w:type="numbering" w:customStyle="1" w:styleId="Slog1">
    <w:name w:val="Slog1"/>
    <w:rsid w:val="000B18E0"/>
    <w:pPr>
      <w:numPr>
        <w:numId w:val="12"/>
      </w:numPr>
    </w:pPr>
  </w:style>
  <w:style w:type="paragraph" w:styleId="Oznaenseznam">
    <w:name w:val="List Bullet"/>
    <w:basedOn w:val="Navaden"/>
    <w:autoRedefine/>
    <w:rsid w:val="00387121"/>
    <w:pPr>
      <w:numPr>
        <w:numId w:val="13"/>
      </w:numPr>
    </w:pPr>
    <w:rPr>
      <w:i w:val="0"/>
      <w:sz w:val="20"/>
      <w:lang w:val="en-GB"/>
    </w:rPr>
  </w:style>
  <w:style w:type="paragraph" w:customStyle="1" w:styleId="Odstavekseznama1">
    <w:name w:val="Odstavek seznama1"/>
    <w:basedOn w:val="Navaden"/>
    <w:qFormat/>
    <w:rsid w:val="00421A33"/>
    <w:pPr>
      <w:ind w:left="720"/>
      <w:contextualSpacing/>
    </w:pPr>
    <w:rPr>
      <w:i w:val="0"/>
      <w:szCs w:val="24"/>
    </w:rPr>
  </w:style>
  <w:style w:type="paragraph" w:customStyle="1" w:styleId="ListNumberLevel2">
    <w:name w:val="List Number (Level 2)"/>
    <w:basedOn w:val="Navaden"/>
    <w:rsid w:val="00D62B24"/>
    <w:pPr>
      <w:numPr>
        <w:ilvl w:val="1"/>
        <w:numId w:val="15"/>
      </w:numPr>
      <w:spacing w:before="120" w:after="120"/>
      <w:jc w:val="both"/>
    </w:pPr>
    <w:rPr>
      <w:i w:val="0"/>
      <w:snapToGrid w:val="0"/>
      <w:szCs w:val="24"/>
      <w:lang w:val="en-GB"/>
    </w:rPr>
  </w:style>
  <w:style w:type="character" w:styleId="SledenaHiperpovezava">
    <w:name w:val="FollowedHyperlink"/>
    <w:basedOn w:val="Privzetapisavaodstavka"/>
    <w:semiHidden/>
    <w:unhideWhenUsed/>
    <w:rsid w:val="00F074B1"/>
    <w:rPr>
      <w:color w:val="800080" w:themeColor="followedHyperlink"/>
      <w:u w:val="single"/>
    </w:rPr>
  </w:style>
  <w:style w:type="paragraph" w:styleId="Sprotnaopomba-besedilo">
    <w:name w:val="footnote text"/>
    <w:basedOn w:val="Navaden"/>
    <w:link w:val="Sprotnaopomba-besediloZnak"/>
    <w:uiPriority w:val="99"/>
    <w:unhideWhenUsed/>
    <w:rsid w:val="00D81D4B"/>
    <w:pPr>
      <w:jc w:val="both"/>
    </w:pPr>
    <w:rPr>
      <w:rFonts w:ascii="Arial" w:eastAsia="Calibri" w:hAnsi="Arial"/>
      <w:sz w:val="18"/>
      <w:lang w:eastAsia="en-US"/>
    </w:rPr>
  </w:style>
  <w:style w:type="character" w:customStyle="1" w:styleId="Sprotnaopomba-besediloZnak">
    <w:name w:val="Sprotna opomba - besedilo Znak"/>
    <w:basedOn w:val="Privzetapisavaodstavka"/>
    <w:link w:val="Sprotnaopomba-besedilo"/>
    <w:uiPriority w:val="99"/>
    <w:rsid w:val="00D81D4B"/>
    <w:rPr>
      <w:rFonts w:ascii="Arial" w:eastAsia="Calibri" w:hAnsi="Arial"/>
      <w:i/>
      <w:sz w:val="18"/>
      <w:lang w:eastAsia="en-US"/>
    </w:rPr>
  </w:style>
  <w:style w:type="character" w:styleId="Sprotnaopomba-sklic">
    <w:name w:val="footnote reference"/>
    <w:uiPriority w:val="99"/>
    <w:unhideWhenUsed/>
    <w:rsid w:val="00D81D4B"/>
    <w:rPr>
      <w:rFonts w:ascii="Arial" w:hAnsi="Arial"/>
      <w:i/>
      <w:sz w:val="18"/>
      <w:vertAlign w:val="superscript"/>
    </w:rPr>
  </w:style>
  <w:style w:type="character" w:customStyle="1" w:styleId="Naslov2Znak">
    <w:name w:val="Naslov 2 Znak"/>
    <w:basedOn w:val="Privzetapisavaodstavka"/>
    <w:link w:val="Naslov2"/>
    <w:uiPriority w:val="99"/>
    <w:rsid w:val="00C67545"/>
    <w:rPr>
      <w:rFonts w:ascii="Arial" w:hAnsi="Arial" w:cs="Arial"/>
      <w:b/>
      <w:bCs/>
      <w:iCs/>
      <w:sz w:val="28"/>
      <w:szCs w:val="28"/>
    </w:rPr>
  </w:style>
  <w:style w:type="character" w:customStyle="1" w:styleId="Telobesedila3Znak">
    <w:name w:val="Telo besedila 3 Znak"/>
    <w:basedOn w:val="Privzetapisavaodstavka"/>
    <w:link w:val="Telobesedila3"/>
    <w:rsid w:val="00C67545"/>
    <w:rPr>
      <w:i/>
      <w:sz w:val="16"/>
      <w:szCs w:val="16"/>
    </w:rPr>
  </w:style>
  <w:style w:type="character" w:customStyle="1" w:styleId="BesedilooblakaZnak">
    <w:name w:val="Besedilo oblačka Znak"/>
    <w:basedOn w:val="Privzetapisavaodstavka"/>
    <w:link w:val="Besedilooblaka"/>
    <w:uiPriority w:val="99"/>
    <w:semiHidden/>
    <w:rsid w:val="00C67545"/>
    <w:rPr>
      <w:rFonts w:ascii="Tahoma" w:hAnsi="Tahoma" w:cs="Tahoma"/>
      <w:i/>
      <w:sz w:val="16"/>
      <w:szCs w:val="16"/>
    </w:rPr>
  </w:style>
  <w:style w:type="character" w:customStyle="1" w:styleId="ZadevapripombeZnak">
    <w:name w:val="Zadeva pripombe Znak"/>
    <w:basedOn w:val="PripombabesediloZnak"/>
    <w:link w:val="Zadevapripombe"/>
    <w:uiPriority w:val="99"/>
    <w:semiHidden/>
    <w:rsid w:val="00C67545"/>
    <w:rPr>
      <w:b/>
      <w:bCs/>
      <w: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sl-SI" w:eastAsia="sl-SI" w:bidi="ar-SA"/>
      </w:rPr>
    </w:rPrDefault>
    <w:pPrDefault/>
  </w:docDefaults>
  <w:latentStyles w:defLockedState="0" w:defUIPriority="0" w:defSemiHidden="1" w:defUnhideWhenUsed="1" w:defQFormat="0" w:count="267">
    <w:lsdException w:name="Normal" w:semiHidden="0" w:unhideWhenUsed="0" w:qFormat="1"/>
    <w:lsdException w:name="heading 1" w:semiHidden="0" w:uiPriority="99" w:unhideWhenUsed="0" w:qFormat="1"/>
    <w:lsdException w:name="heading 2" w:semiHidden="0" w:uiPriority="99" w:unhideWhenUsed="0" w:qFormat="1"/>
    <w:lsdException w:name="heading 3" w:semiHidden="0" w:uiPriority="99" w:unhideWhenUsed="0" w:qFormat="1"/>
    <w:lsdException w:name="heading 4" w:semiHidden="0" w:uiPriority="99" w:unhideWhenUsed="0" w:qFormat="1"/>
    <w:lsdException w:name="heading 5" w:semiHidden="0" w:uiPriority="99" w:unhideWhenUsed="0" w:qFormat="1"/>
    <w:lsdException w:name="heading 6" w:semiHidden="0" w:uiPriority="99" w:unhideWhenUsed="0" w:qFormat="1"/>
    <w:lsdException w:name="heading 7" w:qFormat="1"/>
    <w:lsdException w:name="heading 8" w:uiPriority="99" w:qFormat="1"/>
    <w:lsdException w:name="heading 9" w:uiPriority="99" w:qFormat="1"/>
    <w:lsdException w:name="footnote text" w:uiPriority="99"/>
    <w:lsdException w:name="annotation text" w:uiPriority="99"/>
    <w:lsdException w:name="footer" w:uiPriority="99"/>
    <w:lsdException w:name="caption" w:qFormat="1"/>
    <w:lsdException w:name="footnote reference" w:uiPriority="99"/>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Body Tex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annotation subject" w:uiPriority="99"/>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AC25FD"/>
    <w:rPr>
      <w:i/>
      <w:sz w:val="24"/>
    </w:rPr>
  </w:style>
  <w:style w:type="paragraph" w:styleId="Naslov1">
    <w:name w:val="heading 1"/>
    <w:basedOn w:val="Navaden"/>
    <w:next w:val="Navaden"/>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link w:val="Naslov2Znak"/>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uiPriority w:val="99"/>
    <w:qFormat/>
    <w:rsid w:val="00387B3C"/>
    <w:pPr>
      <w:spacing w:before="240" w:after="60"/>
      <w:outlineLvl w:val="5"/>
    </w:pPr>
    <w:rPr>
      <w:b/>
      <w:bCs/>
      <w:sz w:val="22"/>
      <w:szCs w:val="22"/>
    </w:rPr>
  </w:style>
  <w:style w:type="paragraph" w:styleId="Naslov7">
    <w:name w:val="heading 7"/>
    <w:basedOn w:val="Navaden"/>
    <w:next w:val="Navaden"/>
    <w:link w:val="Naslov7Znak"/>
    <w:qFormat/>
    <w:rsid w:val="00102870"/>
    <w:pPr>
      <w:spacing w:before="240" w:after="60"/>
      <w:outlineLvl w:val="6"/>
    </w:pPr>
  </w:style>
  <w:style w:type="paragraph" w:styleId="Naslov8">
    <w:name w:val="heading 8"/>
    <w:basedOn w:val="Navaden"/>
    <w:next w:val="Navaden"/>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E-PVO-glava"/>
    <w:basedOn w:val="Navaden"/>
    <w:link w:val="GlavaZnak"/>
    <w:rsid w:val="00391DEF"/>
    <w:pPr>
      <w:tabs>
        <w:tab w:val="center" w:pos="4536"/>
        <w:tab w:val="right" w:pos="9072"/>
      </w:tabs>
    </w:pPr>
  </w:style>
  <w:style w:type="paragraph" w:styleId="Noga">
    <w:name w:val="footer"/>
    <w:basedOn w:val="Navaden"/>
    <w:link w:val="NogaZnak"/>
    <w:uiPriority w:val="99"/>
    <w:rsid w:val="00391DEF"/>
    <w:pPr>
      <w:tabs>
        <w:tab w:val="center" w:pos="4536"/>
        <w:tab w:val="right" w:pos="9072"/>
      </w:tabs>
    </w:pPr>
  </w:style>
  <w:style w:type="character" w:styleId="tevilkastrani">
    <w:name w:val="page number"/>
    <w:basedOn w:val="Privzetapisavaodstavka"/>
    <w:rsid w:val="00391DEF"/>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uiPriority w:val="22"/>
    <w:qFormat/>
    <w:rsid w:val="008B0745"/>
    <w:rPr>
      <w:b/>
      <w:bCs/>
    </w:rPr>
  </w:style>
  <w:style w:type="paragraph" w:styleId="Besedilooblaka">
    <w:name w:val="Balloon Text"/>
    <w:basedOn w:val="Navaden"/>
    <w:link w:val="BesedilooblakaZnak"/>
    <w:uiPriority w:val="99"/>
    <w:semiHidden/>
    <w:rsid w:val="008B0745"/>
    <w:rPr>
      <w:rFonts w:ascii="Tahoma" w:hAnsi="Tahoma" w:cs="Tahoma"/>
      <w:sz w:val="16"/>
      <w:szCs w:val="16"/>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paragraph" w:styleId="Telobesedila2">
    <w:name w:val="Body Text 2"/>
    <w:basedOn w:val="Navaden"/>
    <w:link w:val="Telobesedila2Znak"/>
    <w:rsid w:val="00DC115B"/>
    <w:pPr>
      <w:overflowPunct w:val="0"/>
      <w:autoSpaceDE w:val="0"/>
      <w:autoSpaceDN w:val="0"/>
      <w:adjustRightInd w:val="0"/>
      <w:jc w:val="both"/>
      <w:textAlignment w:val="baseline"/>
    </w:pPr>
    <w:rPr>
      <w:rFonts w:ascii="Verdana" w:hAnsi="Verdana"/>
      <w:i w:val="0"/>
      <w:sz w:val="20"/>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uiPriority w:val="99"/>
    <w:rsid w:val="00300092"/>
    <w:pPr>
      <w:numPr>
        <w:numId w:val="3"/>
      </w:numPr>
      <w:spacing w:before="0" w:after="0"/>
      <w:jc w:val="both"/>
    </w:pPr>
    <w:rPr>
      <w:sz w:val="22"/>
      <w:szCs w:val="22"/>
    </w:rPr>
  </w:style>
  <w:style w:type="paragraph" w:styleId="Naslov">
    <w:name w:val="Title"/>
    <w:basedOn w:val="Navaden"/>
    <w:qFormat/>
    <w:rsid w:val="004B02EB"/>
    <w:pPr>
      <w:spacing w:before="240" w:after="60"/>
      <w:jc w:val="center"/>
      <w:outlineLvl w:val="0"/>
    </w:pPr>
    <w:rPr>
      <w:rFonts w:ascii="Arial" w:hAnsi="Arial" w:cs="Arial"/>
      <w:b/>
      <w:bCs/>
      <w:kern w:val="28"/>
      <w:sz w:val="32"/>
      <w:szCs w:val="32"/>
    </w:rPr>
  </w:style>
  <w:style w:type="paragraph" w:customStyle="1" w:styleId="Zoran2">
    <w:name w:val="Zoran 2"/>
    <w:basedOn w:val="Naslov2"/>
    <w:rsid w:val="00300092"/>
    <w:pPr>
      <w:numPr>
        <w:numId w:val="4"/>
      </w:numPr>
      <w:spacing w:before="0" w:after="0"/>
      <w:jc w:val="both"/>
    </w:pPr>
    <w:rPr>
      <w:sz w:val="22"/>
      <w:szCs w:val="22"/>
    </w:rPr>
  </w:style>
  <w:style w:type="character" w:styleId="Hiperpovezava">
    <w:name w:val="Hyperlink"/>
    <w:basedOn w:val="Privzetapisavaodstavka"/>
    <w:rsid w:val="00300092"/>
    <w:rPr>
      <w:color w:val="0000FF"/>
      <w:u w:val="single"/>
    </w:rPr>
  </w:style>
  <w:style w:type="paragraph" w:styleId="Kazalovsebine1">
    <w:name w:val="toc 1"/>
    <w:basedOn w:val="Navaden"/>
    <w:next w:val="Navaden"/>
    <w:autoRedefine/>
    <w:semiHidden/>
    <w:rsid w:val="00300092"/>
    <w:pPr>
      <w:spacing w:before="360"/>
    </w:pPr>
    <w:rPr>
      <w:rFonts w:ascii="Arial" w:hAnsi="Arial" w:cs="Arial"/>
      <w:b/>
      <w:bCs/>
      <w:i w:val="0"/>
      <w:caps/>
      <w:szCs w:val="24"/>
    </w:rPr>
  </w:style>
  <w:style w:type="paragraph" w:styleId="Kazalovsebine2">
    <w:name w:val="toc 2"/>
    <w:basedOn w:val="Navaden"/>
    <w:next w:val="Navaden"/>
    <w:autoRedefine/>
    <w:semiHidden/>
    <w:rsid w:val="00300092"/>
    <w:pPr>
      <w:spacing w:before="240"/>
    </w:pPr>
    <w:rPr>
      <w:b/>
      <w:bCs/>
      <w:i w:val="0"/>
      <w:sz w:val="20"/>
    </w:rPr>
  </w:style>
  <w:style w:type="paragraph" w:styleId="Kazalovsebine3">
    <w:name w:val="toc 3"/>
    <w:basedOn w:val="Navaden"/>
    <w:next w:val="Navaden"/>
    <w:autoRedefine/>
    <w:semiHidden/>
    <w:rsid w:val="003C5E63"/>
    <w:pPr>
      <w:ind w:left="240"/>
    </w:pPr>
    <w:rPr>
      <w:i w:val="0"/>
      <w:sz w:val="20"/>
    </w:rPr>
  </w:style>
  <w:style w:type="paragraph" w:styleId="Kazalovsebine4">
    <w:name w:val="toc 4"/>
    <w:basedOn w:val="Navaden"/>
    <w:next w:val="Navaden"/>
    <w:autoRedefine/>
    <w:semiHidden/>
    <w:rsid w:val="003C5E63"/>
    <w:pPr>
      <w:ind w:left="480"/>
    </w:pPr>
    <w:rPr>
      <w:i w:val="0"/>
      <w:sz w:val="20"/>
    </w:rPr>
  </w:style>
  <w:style w:type="paragraph" w:styleId="Kazalovsebine5">
    <w:name w:val="toc 5"/>
    <w:basedOn w:val="Navaden"/>
    <w:next w:val="Navaden"/>
    <w:autoRedefine/>
    <w:semiHidden/>
    <w:rsid w:val="003C5E63"/>
    <w:pPr>
      <w:ind w:left="720"/>
    </w:pPr>
    <w:rPr>
      <w:i w:val="0"/>
      <w:sz w:val="20"/>
    </w:rPr>
  </w:style>
  <w:style w:type="paragraph" w:styleId="Kazalovsebine6">
    <w:name w:val="toc 6"/>
    <w:basedOn w:val="Navaden"/>
    <w:next w:val="Navaden"/>
    <w:autoRedefine/>
    <w:semiHidden/>
    <w:rsid w:val="003C5E63"/>
    <w:pPr>
      <w:ind w:left="960"/>
    </w:pPr>
    <w:rPr>
      <w:i w:val="0"/>
      <w:sz w:val="20"/>
    </w:rPr>
  </w:style>
  <w:style w:type="paragraph" w:styleId="Kazalovsebine7">
    <w:name w:val="toc 7"/>
    <w:basedOn w:val="Navaden"/>
    <w:next w:val="Navaden"/>
    <w:autoRedefine/>
    <w:semiHidden/>
    <w:rsid w:val="003C5E63"/>
    <w:pPr>
      <w:ind w:left="1200"/>
    </w:pPr>
    <w:rPr>
      <w:i w:val="0"/>
      <w:sz w:val="20"/>
    </w:rPr>
  </w:style>
  <w:style w:type="paragraph" w:styleId="Kazalovsebine8">
    <w:name w:val="toc 8"/>
    <w:basedOn w:val="Navaden"/>
    <w:next w:val="Navaden"/>
    <w:autoRedefine/>
    <w:semiHidden/>
    <w:rsid w:val="003C5E63"/>
    <w:pPr>
      <w:ind w:left="1440"/>
    </w:pPr>
    <w:rPr>
      <w:i w:val="0"/>
      <w:sz w:val="20"/>
    </w:rPr>
  </w:style>
  <w:style w:type="paragraph" w:styleId="Kazalovsebine9">
    <w:name w:val="toc 9"/>
    <w:basedOn w:val="Navaden"/>
    <w:next w:val="Navaden"/>
    <w:autoRedefine/>
    <w:semiHidden/>
    <w:rsid w:val="003C5E63"/>
    <w:pPr>
      <w:ind w:left="1680"/>
    </w:pPr>
    <w:rPr>
      <w:i w:val="0"/>
      <w:sz w:val="20"/>
    </w:rPr>
  </w:style>
  <w:style w:type="paragraph" w:styleId="Navadensplet">
    <w:name w:val="Normal (Web)"/>
    <w:basedOn w:val="Navaden"/>
    <w:rsid w:val="00587BE0"/>
    <w:pPr>
      <w:spacing w:before="100" w:beforeAutospacing="1" w:after="100" w:afterAutospacing="1"/>
    </w:pPr>
    <w:rPr>
      <w:rFonts w:eastAsia="Arial Unicode MS"/>
      <w:i w:val="0"/>
      <w:szCs w:val="24"/>
    </w:rPr>
  </w:style>
  <w:style w:type="paragraph" w:styleId="Napis">
    <w:name w:val="caption"/>
    <w:basedOn w:val="Navaden"/>
    <w:next w:val="Navaden"/>
    <w:qFormat/>
    <w:rsid w:val="00D51369"/>
    <w:pPr>
      <w:tabs>
        <w:tab w:val="left" w:pos="567"/>
        <w:tab w:val="num" w:pos="851"/>
        <w:tab w:val="left" w:pos="993"/>
      </w:tabs>
      <w:jc w:val="right"/>
    </w:pPr>
    <w:rPr>
      <w:b/>
      <w:i w:val="0"/>
      <w:sz w:val="22"/>
    </w:rPr>
  </w:style>
  <w:style w:type="paragraph" w:styleId="Telobesedila3">
    <w:name w:val="Body Text 3"/>
    <w:basedOn w:val="Navaden"/>
    <w:link w:val="Telobesedila3Znak"/>
    <w:rsid w:val="00AC14EA"/>
    <w:pPr>
      <w:spacing w:after="120"/>
    </w:pPr>
    <w:rPr>
      <w:sz w:val="16"/>
      <w:szCs w:val="16"/>
    </w:rPr>
  </w:style>
  <w:style w:type="character" w:customStyle="1" w:styleId="GlavaZnak">
    <w:name w:val="Glava Znak"/>
    <w:aliases w:val="E-PVO-glava Znak"/>
    <w:basedOn w:val="Privzetapisavaodstavka"/>
    <w:link w:val="Glava"/>
    <w:rsid w:val="00FE0CB7"/>
    <w:rPr>
      <w:i/>
      <w:sz w:val="24"/>
      <w:lang w:val="sl-SI" w:eastAsia="sl-SI" w:bidi="ar-SA"/>
    </w:rPr>
  </w:style>
  <w:style w:type="character" w:styleId="Pripombasklic">
    <w:name w:val="annotation reference"/>
    <w:basedOn w:val="Privzetapisavaodstavka"/>
    <w:uiPriority w:val="99"/>
    <w:semiHidden/>
    <w:rsid w:val="001D2FA8"/>
    <w:rPr>
      <w:sz w:val="16"/>
      <w:szCs w:val="16"/>
    </w:rPr>
  </w:style>
  <w:style w:type="paragraph" w:styleId="Pripombabesedilo">
    <w:name w:val="annotation text"/>
    <w:basedOn w:val="Navaden"/>
    <w:link w:val="PripombabesediloZnak"/>
    <w:uiPriority w:val="99"/>
    <w:semiHidden/>
    <w:rsid w:val="001D2FA8"/>
    <w:rPr>
      <w:sz w:val="20"/>
    </w:rPr>
  </w:style>
  <w:style w:type="paragraph" w:styleId="Zadevapripombe">
    <w:name w:val="annotation subject"/>
    <w:basedOn w:val="Pripombabesedilo"/>
    <w:next w:val="Pripombabesedilo"/>
    <w:link w:val="ZadevapripombeZnak"/>
    <w:uiPriority w:val="99"/>
    <w:semiHidden/>
    <w:rsid w:val="001D2FA8"/>
    <w:rPr>
      <w:b/>
      <w:bCs/>
    </w:rPr>
  </w:style>
  <w:style w:type="character" w:customStyle="1" w:styleId="Telobesedila2Znak">
    <w:name w:val="Telo besedila 2 Znak"/>
    <w:basedOn w:val="Privzetapisavaodstavka"/>
    <w:link w:val="Telobesedila2"/>
    <w:rsid w:val="00FF33E7"/>
    <w:rPr>
      <w:rFonts w:ascii="Verdana" w:hAnsi="Verdana"/>
      <w:lang w:val="sl-SI" w:eastAsia="sl-SI" w:bidi="ar-SA"/>
    </w:rPr>
  </w:style>
  <w:style w:type="paragraph" w:styleId="Telobesedila-zamik">
    <w:name w:val="Body Text Indent"/>
    <w:basedOn w:val="Navaden"/>
    <w:link w:val="Telobesedila-zamikZnak"/>
    <w:rsid w:val="009D06E2"/>
    <w:pPr>
      <w:spacing w:after="120"/>
      <w:ind w:left="283"/>
    </w:pPr>
  </w:style>
  <w:style w:type="character" w:customStyle="1" w:styleId="Naslov7Znak">
    <w:name w:val="Naslov 7 Znak"/>
    <w:basedOn w:val="Privzetapisavaodstavka"/>
    <w:link w:val="Naslov7"/>
    <w:rsid w:val="009D06E2"/>
    <w:rPr>
      <w:i/>
      <w:sz w:val="24"/>
      <w:lang w:val="sl-SI" w:eastAsia="sl-SI" w:bidi="ar-SA"/>
    </w:rPr>
  </w:style>
  <w:style w:type="paragraph" w:styleId="Telobesedila-zamik3">
    <w:name w:val="Body Text Indent 3"/>
    <w:basedOn w:val="Navaden"/>
    <w:rsid w:val="0005577F"/>
    <w:pPr>
      <w:spacing w:after="120"/>
      <w:ind w:left="283"/>
    </w:pPr>
    <w:rPr>
      <w:sz w:val="16"/>
      <w:szCs w:val="16"/>
    </w:rPr>
  </w:style>
  <w:style w:type="paragraph" w:styleId="Seznam2">
    <w:name w:val="List 2"/>
    <w:basedOn w:val="Navaden"/>
    <w:rsid w:val="00753B83"/>
    <w:pPr>
      <w:ind w:left="720" w:hanging="360"/>
    </w:pPr>
    <w:rPr>
      <w:rFonts w:ascii="Arial Narrow" w:hAnsi="Arial Narrow"/>
      <w:i w:val="0"/>
      <w:lang w:eastAsia="en-US"/>
    </w:rPr>
  </w:style>
  <w:style w:type="table" w:styleId="Tabelatema">
    <w:name w:val="Table Theme"/>
    <w:basedOn w:val="Navadnatabela"/>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character" w:customStyle="1" w:styleId="NogaZnak">
    <w:name w:val="Noga Znak"/>
    <w:basedOn w:val="Privzetapisavaodstavka"/>
    <w:link w:val="Noga"/>
    <w:uiPriority w:val="99"/>
    <w:rsid w:val="005D41F3"/>
    <w:rPr>
      <w:i/>
      <w:sz w:val="24"/>
      <w:lang w:val="sl-SI" w:eastAsia="sl-SI" w:bidi="ar-SA"/>
    </w:rPr>
  </w:style>
  <w:style w:type="character" w:customStyle="1" w:styleId="Naslov9Znak">
    <w:name w:val="Naslov 9 Znak"/>
    <w:basedOn w:val="Privzetapisavaodstavka"/>
    <w:link w:val="Naslov9"/>
    <w:uiPriority w:val="99"/>
    <w:rsid w:val="00356B8A"/>
    <w:rPr>
      <w:rFonts w:ascii="Arial" w:hAnsi="Arial" w:cs="Arial"/>
      <w:b/>
      <w:bCs/>
      <w:sz w:val="24"/>
      <w:szCs w:val="24"/>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rsid w:val="00356B8A"/>
    <w:rPr>
      <w:bCs/>
      <w:sz w:val="22"/>
      <w:szCs w:val="22"/>
    </w:rPr>
  </w:style>
  <w:style w:type="paragraph" w:styleId="Otevilenseznam3">
    <w:name w:val="List Number 3"/>
    <w:basedOn w:val="Navaden"/>
    <w:rsid w:val="00E55714"/>
    <w:pPr>
      <w:numPr>
        <w:numId w:val="10"/>
      </w:numPr>
      <w:contextualSpacing/>
    </w:pPr>
  </w:style>
  <w:style w:type="paragraph" w:styleId="Odstavekseznama">
    <w:name w:val="List Paragraph"/>
    <w:basedOn w:val="Navaden"/>
    <w:link w:val="OdstavekseznamaZnak"/>
    <w:uiPriority w:val="34"/>
    <w:qFormat/>
    <w:rsid w:val="002E7D8F"/>
    <w:pPr>
      <w:ind w:left="708"/>
    </w:pPr>
  </w:style>
  <w:style w:type="paragraph" w:customStyle="1" w:styleId="Poglavje">
    <w:name w:val="Poglavje"/>
    <w:basedOn w:val="Navaden"/>
    <w:uiPriority w:val="99"/>
    <w:rsid w:val="00245E86"/>
    <w:pPr>
      <w:widowControl w:val="0"/>
      <w:autoSpaceDE w:val="0"/>
      <w:autoSpaceDN w:val="0"/>
      <w:adjustRightInd w:val="0"/>
    </w:pPr>
    <w:rPr>
      <w:rFonts w:ascii="Arial" w:hAnsi="Arial" w:cs="Arial"/>
      <w:b/>
      <w:bCs/>
      <w:i w:val="0"/>
      <w:spacing w:val="-3"/>
      <w:sz w:val="22"/>
      <w:szCs w:val="22"/>
    </w:rPr>
  </w:style>
  <w:style w:type="paragraph" w:styleId="Brezrazmikov">
    <w:name w:val="No Spacing"/>
    <w:uiPriority w:val="1"/>
    <w:qFormat/>
    <w:rsid w:val="00245E86"/>
    <w:rPr>
      <w:i/>
      <w:sz w:val="24"/>
    </w:rPr>
  </w:style>
  <w:style w:type="character" w:customStyle="1" w:styleId="Telobesedila-zamikZnak">
    <w:name w:val="Telo besedila - zamik Znak"/>
    <w:basedOn w:val="Privzetapisavaodstavka"/>
    <w:link w:val="Telobesedila-zamik"/>
    <w:rsid w:val="001F1894"/>
    <w:rPr>
      <w:i/>
      <w:sz w:val="24"/>
    </w:rPr>
  </w:style>
  <w:style w:type="character" w:customStyle="1" w:styleId="TelobesedilaZnak">
    <w:name w:val="Telo besedila Znak"/>
    <w:basedOn w:val="Privzetapisavaodstavka"/>
    <w:link w:val="Telobesedila"/>
    <w:uiPriority w:val="99"/>
    <w:rsid w:val="001F1894"/>
    <w:rPr>
      <w:rFonts w:ascii="Verdana" w:hAnsi="Verdana"/>
      <w:b/>
    </w:rPr>
  </w:style>
  <w:style w:type="character" w:customStyle="1" w:styleId="PripombabesediloZnak">
    <w:name w:val="Pripomba – besedilo Znak"/>
    <w:basedOn w:val="Privzetapisavaodstavka"/>
    <w:link w:val="Pripombabesedilo"/>
    <w:uiPriority w:val="99"/>
    <w:semiHidden/>
    <w:rsid w:val="001F1894"/>
    <w:rPr>
      <w:i/>
    </w:rPr>
  </w:style>
  <w:style w:type="character" w:customStyle="1" w:styleId="Naslov5Znak">
    <w:name w:val="Naslov 5 Znak"/>
    <w:basedOn w:val="Privzetapisavaodstavka"/>
    <w:link w:val="Naslov5"/>
    <w:uiPriority w:val="99"/>
    <w:rsid w:val="001F1894"/>
    <w:rPr>
      <w:b/>
      <w:bCs/>
      <w:i/>
      <w:iCs/>
      <w:sz w:val="26"/>
      <w:szCs w:val="26"/>
    </w:rPr>
  </w:style>
  <w:style w:type="character" w:customStyle="1" w:styleId="OdstavekseznamaZnak">
    <w:name w:val="Odstavek seznama Znak"/>
    <w:link w:val="Odstavekseznama"/>
    <w:uiPriority w:val="34"/>
    <w:locked/>
    <w:rsid w:val="00C7578A"/>
    <w:rPr>
      <w:i/>
      <w:sz w:val="24"/>
    </w:rPr>
  </w:style>
  <w:style w:type="numbering" w:customStyle="1" w:styleId="Slog1">
    <w:name w:val="Slog1"/>
    <w:rsid w:val="000B18E0"/>
    <w:pPr>
      <w:numPr>
        <w:numId w:val="12"/>
      </w:numPr>
    </w:pPr>
  </w:style>
  <w:style w:type="paragraph" w:styleId="Oznaenseznam">
    <w:name w:val="List Bullet"/>
    <w:basedOn w:val="Navaden"/>
    <w:autoRedefine/>
    <w:rsid w:val="00387121"/>
    <w:pPr>
      <w:numPr>
        <w:numId w:val="13"/>
      </w:numPr>
    </w:pPr>
    <w:rPr>
      <w:i w:val="0"/>
      <w:sz w:val="20"/>
      <w:lang w:val="en-GB"/>
    </w:rPr>
  </w:style>
  <w:style w:type="paragraph" w:customStyle="1" w:styleId="Odstavekseznama1">
    <w:name w:val="Odstavek seznama1"/>
    <w:basedOn w:val="Navaden"/>
    <w:qFormat/>
    <w:rsid w:val="00421A33"/>
    <w:pPr>
      <w:ind w:left="720"/>
      <w:contextualSpacing/>
    </w:pPr>
    <w:rPr>
      <w:i w:val="0"/>
      <w:szCs w:val="24"/>
    </w:rPr>
  </w:style>
  <w:style w:type="paragraph" w:customStyle="1" w:styleId="ListNumberLevel2">
    <w:name w:val="List Number (Level 2)"/>
    <w:basedOn w:val="Navaden"/>
    <w:rsid w:val="00D62B24"/>
    <w:pPr>
      <w:numPr>
        <w:ilvl w:val="1"/>
        <w:numId w:val="15"/>
      </w:numPr>
      <w:spacing w:before="120" w:after="120"/>
      <w:jc w:val="both"/>
    </w:pPr>
    <w:rPr>
      <w:i w:val="0"/>
      <w:snapToGrid w:val="0"/>
      <w:szCs w:val="24"/>
      <w:lang w:val="en-GB"/>
    </w:rPr>
  </w:style>
  <w:style w:type="character" w:styleId="SledenaHiperpovezava">
    <w:name w:val="FollowedHyperlink"/>
    <w:basedOn w:val="Privzetapisavaodstavka"/>
    <w:semiHidden/>
    <w:unhideWhenUsed/>
    <w:rsid w:val="00F074B1"/>
    <w:rPr>
      <w:color w:val="800080" w:themeColor="followedHyperlink"/>
      <w:u w:val="single"/>
    </w:rPr>
  </w:style>
  <w:style w:type="paragraph" w:styleId="Sprotnaopomba-besedilo">
    <w:name w:val="footnote text"/>
    <w:basedOn w:val="Navaden"/>
    <w:link w:val="Sprotnaopomba-besediloZnak"/>
    <w:uiPriority w:val="99"/>
    <w:unhideWhenUsed/>
    <w:rsid w:val="00D81D4B"/>
    <w:pPr>
      <w:jc w:val="both"/>
    </w:pPr>
    <w:rPr>
      <w:rFonts w:ascii="Arial" w:eastAsia="Calibri" w:hAnsi="Arial"/>
      <w:sz w:val="18"/>
      <w:lang w:eastAsia="en-US"/>
    </w:rPr>
  </w:style>
  <w:style w:type="character" w:customStyle="1" w:styleId="Sprotnaopomba-besediloZnak">
    <w:name w:val="Sprotna opomba - besedilo Znak"/>
    <w:basedOn w:val="Privzetapisavaodstavka"/>
    <w:link w:val="Sprotnaopomba-besedilo"/>
    <w:uiPriority w:val="99"/>
    <w:rsid w:val="00D81D4B"/>
    <w:rPr>
      <w:rFonts w:ascii="Arial" w:eastAsia="Calibri" w:hAnsi="Arial"/>
      <w:i/>
      <w:sz w:val="18"/>
      <w:lang w:eastAsia="en-US"/>
    </w:rPr>
  </w:style>
  <w:style w:type="character" w:styleId="Sprotnaopomba-sklic">
    <w:name w:val="footnote reference"/>
    <w:uiPriority w:val="99"/>
    <w:unhideWhenUsed/>
    <w:rsid w:val="00D81D4B"/>
    <w:rPr>
      <w:rFonts w:ascii="Arial" w:hAnsi="Arial"/>
      <w:i/>
      <w:sz w:val="18"/>
      <w:vertAlign w:val="superscript"/>
    </w:rPr>
  </w:style>
  <w:style w:type="character" w:customStyle="1" w:styleId="Naslov2Znak">
    <w:name w:val="Naslov 2 Znak"/>
    <w:basedOn w:val="Privzetapisavaodstavka"/>
    <w:link w:val="Naslov2"/>
    <w:uiPriority w:val="99"/>
    <w:rsid w:val="00C67545"/>
    <w:rPr>
      <w:rFonts w:ascii="Arial" w:hAnsi="Arial" w:cs="Arial"/>
      <w:b/>
      <w:bCs/>
      <w:iCs/>
      <w:sz w:val="28"/>
      <w:szCs w:val="28"/>
    </w:rPr>
  </w:style>
  <w:style w:type="character" w:customStyle="1" w:styleId="Telobesedila3Znak">
    <w:name w:val="Telo besedila 3 Znak"/>
    <w:basedOn w:val="Privzetapisavaodstavka"/>
    <w:link w:val="Telobesedila3"/>
    <w:rsid w:val="00C67545"/>
    <w:rPr>
      <w:i/>
      <w:sz w:val="16"/>
      <w:szCs w:val="16"/>
    </w:rPr>
  </w:style>
  <w:style w:type="character" w:customStyle="1" w:styleId="BesedilooblakaZnak">
    <w:name w:val="Besedilo oblačka Znak"/>
    <w:basedOn w:val="Privzetapisavaodstavka"/>
    <w:link w:val="Besedilooblaka"/>
    <w:uiPriority w:val="99"/>
    <w:semiHidden/>
    <w:rsid w:val="00C67545"/>
    <w:rPr>
      <w:rFonts w:ascii="Tahoma" w:hAnsi="Tahoma" w:cs="Tahoma"/>
      <w:i/>
      <w:sz w:val="16"/>
      <w:szCs w:val="16"/>
    </w:rPr>
  </w:style>
  <w:style w:type="character" w:customStyle="1" w:styleId="ZadevapripombeZnak">
    <w:name w:val="Zadeva pripombe Znak"/>
    <w:basedOn w:val="PripombabesediloZnak"/>
    <w:link w:val="Zadevapripombe"/>
    <w:uiPriority w:val="99"/>
    <w:semiHidden/>
    <w:rsid w:val="00C67545"/>
    <w:rPr>
      <w:b/>
      <w:bCs/>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0554103">
      <w:bodyDiv w:val="1"/>
      <w:marLeft w:val="0"/>
      <w:marRight w:val="0"/>
      <w:marTop w:val="0"/>
      <w:marBottom w:val="0"/>
      <w:divBdr>
        <w:top w:val="none" w:sz="0" w:space="0" w:color="auto"/>
        <w:left w:val="none" w:sz="0" w:space="0" w:color="auto"/>
        <w:bottom w:val="none" w:sz="0" w:space="0" w:color="auto"/>
        <w:right w:val="none" w:sz="0" w:space="0" w:color="auto"/>
      </w:divBdr>
      <w:divsChild>
        <w:div w:id="1703676328">
          <w:marLeft w:val="0"/>
          <w:marRight w:val="0"/>
          <w:marTop w:val="0"/>
          <w:marBottom w:val="0"/>
          <w:divBdr>
            <w:top w:val="none" w:sz="0" w:space="0" w:color="auto"/>
            <w:left w:val="none" w:sz="0" w:space="0" w:color="auto"/>
            <w:bottom w:val="none" w:sz="0" w:space="0" w:color="auto"/>
            <w:right w:val="none" w:sz="0" w:space="0" w:color="auto"/>
          </w:divBdr>
          <w:divsChild>
            <w:div w:id="1982075764">
              <w:marLeft w:val="0"/>
              <w:marRight w:val="46"/>
              <w:marTop w:val="0"/>
              <w:marBottom w:val="0"/>
              <w:divBdr>
                <w:top w:val="none" w:sz="0" w:space="0" w:color="auto"/>
                <w:left w:val="none" w:sz="0" w:space="0" w:color="auto"/>
                <w:bottom w:val="none" w:sz="0" w:space="0" w:color="auto"/>
                <w:right w:val="none" w:sz="0" w:space="0" w:color="auto"/>
              </w:divBdr>
              <w:divsChild>
                <w:div w:id="394553037">
                  <w:marLeft w:val="0"/>
                  <w:marRight w:val="0"/>
                  <w:marTop w:val="0"/>
                  <w:marBottom w:val="115"/>
                  <w:divBdr>
                    <w:top w:val="none" w:sz="0" w:space="0" w:color="auto"/>
                    <w:left w:val="none" w:sz="0" w:space="0" w:color="auto"/>
                    <w:bottom w:val="none" w:sz="0" w:space="0" w:color="auto"/>
                    <w:right w:val="none" w:sz="0" w:space="0" w:color="auto"/>
                  </w:divBdr>
                  <w:divsChild>
                    <w:div w:id="154692716">
                      <w:marLeft w:val="0"/>
                      <w:marRight w:val="0"/>
                      <w:marTop w:val="0"/>
                      <w:marBottom w:val="0"/>
                      <w:divBdr>
                        <w:top w:val="none" w:sz="0" w:space="0" w:color="auto"/>
                        <w:left w:val="none" w:sz="0" w:space="0" w:color="auto"/>
                        <w:bottom w:val="none" w:sz="0" w:space="0" w:color="auto"/>
                        <w:right w:val="none" w:sz="0" w:space="0" w:color="auto"/>
                      </w:divBdr>
                      <w:divsChild>
                        <w:div w:id="169445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02855872">
      <w:bodyDiv w:val="1"/>
      <w:marLeft w:val="0"/>
      <w:marRight w:val="0"/>
      <w:marTop w:val="0"/>
      <w:marBottom w:val="0"/>
      <w:divBdr>
        <w:top w:val="none" w:sz="0" w:space="0" w:color="auto"/>
        <w:left w:val="none" w:sz="0" w:space="0" w:color="auto"/>
        <w:bottom w:val="none" w:sz="0" w:space="0" w:color="auto"/>
        <w:right w:val="none" w:sz="0" w:space="0" w:color="auto"/>
      </w:divBdr>
    </w:div>
    <w:div w:id="331223241">
      <w:bodyDiv w:val="1"/>
      <w:marLeft w:val="0"/>
      <w:marRight w:val="0"/>
      <w:marTop w:val="0"/>
      <w:marBottom w:val="0"/>
      <w:divBdr>
        <w:top w:val="none" w:sz="0" w:space="0" w:color="auto"/>
        <w:left w:val="none" w:sz="0" w:space="0" w:color="auto"/>
        <w:bottom w:val="none" w:sz="0" w:space="0" w:color="auto"/>
        <w:right w:val="none" w:sz="0" w:space="0" w:color="auto"/>
      </w:divBdr>
      <w:divsChild>
        <w:div w:id="272636183">
          <w:marLeft w:val="0"/>
          <w:marRight w:val="0"/>
          <w:marTop w:val="0"/>
          <w:marBottom w:val="0"/>
          <w:divBdr>
            <w:top w:val="none" w:sz="0" w:space="0" w:color="auto"/>
            <w:left w:val="none" w:sz="0" w:space="0" w:color="auto"/>
            <w:bottom w:val="none" w:sz="0" w:space="0" w:color="auto"/>
            <w:right w:val="none" w:sz="0" w:space="0" w:color="auto"/>
          </w:divBdr>
          <w:divsChild>
            <w:div w:id="1718162407">
              <w:marLeft w:val="0"/>
              <w:marRight w:val="0"/>
              <w:marTop w:val="0"/>
              <w:marBottom w:val="0"/>
              <w:divBdr>
                <w:top w:val="none" w:sz="0" w:space="0" w:color="auto"/>
                <w:left w:val="none" w:sz="0" w:space="0" w:color="auto"/>
                <w:bottom w:val="none" w:sz="0" w:space="0" w:color="auto"/>
                <w:right w:val="none" w:sz="0" w:space="0" w:color="auto"/>
              </w:divBdr>
              <w:divsChild>
                <w:div w:id="728303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6991283">
      <w:bodyDiv w:val="1"/>
      <w:marLeft w:val="0"/>
      <w:marRight w:val="0"/>
      <w:marTop w:val="0"/>
      <w:marBottom w:val="0"/>
      <w:divBdr>
        <w:top w:val="none" w:sz="0" w:space="0" w:color="auto"/>
        <w:left w:val="none" w:sz="0" w:space="0" w:color="auto"/>
        <w:bottom w:val="none" w:sz="0" w:space="0" w:color="auto"/>
        <w:right w:val="none" w:sz="0" w:space="0" w:color="auto"/>
      </w:divBdr>
    </w:div>
    <w:div w:id="492767167">
      <w:bodyDiv w:val="1"/>
      <w:marLeft w:val="0"/>
      <w:marRight w:val="0"/>
      <w:marTop w:val="0"/>
      <w:marBottom w:val="0"/>
      <w:divBdr>
        <w:top w:val="none" w:sz="0" w:space="0" w:color="auto"/>
        <w:left w:val="none" w:sz="0" w:space="0" w:color="auto"/>
        <w:bottom w:val="none" w:sz="0" w:space="0" w:color="auto"/>
        <w:right w:val="none" w:sz="0" w:space="0" w:color="auto"/>
      </w:divBdr>
    </w:div>
    <w:div w:id="528302006">
      <w:bodyDiv w:val="1"/>
      <w:marLeft w:val="0"/>
      <w:marRight w:val="0"/>
      <w:marTop w:val="0"/>
      <w:marBottom w:val="0"/>
      <w:divBdr>
        <w:top w:val="none" w:sz="0" w:space="0" w:color="auto"/>
        <w:left w:val="none" w:sz="0" w:space="0" w:color="auto"/>
        <w:bottom w:val="none" w:sz="0" w:space="0" w:color="auto"/>
        <w:right w:val="none" w:sz="0" w:space="0" w:color="auto"/>
      </w:divBdr>
    </w:div>
    <w:div w:id="686563806">
      <w:bodyDiv w:val="1"/>
      <w:marLeft w:val="0"/>
      <w:marRight w:val="0"/>
      <w:marTop w:val="0"/>
      <w:marBottom w:val="0"/>
      <w:divBdr>
        <w:top w:val="none" w:sz="0" w:space="0" w:color="auto"/>
        <w:left w:val="none" w:sz="0" w:space="0" w:color="auto"/>
        <w:bottom w:val="none" w:sz="0" w:space="0" w:color="auto"/>
        <w:right w:val="none" w:sz="0" w:space="0" w:color="auto"/>
      </w:divBdr>
    </w:div>
    <w:div w:id="791750526">
      <w:bodyDiv w:val="1"/>
      <w:marLeft w:val="0"/>
      <w:marRight w:val="0"/>
      <w:marTop w:val="0"/>
      <w:marBottom w:val="0"/>
      <w:divBdr>
        <w:top w:val="none" w:sz="0" w:space="0" w:color="auto"/>
        <w:left w:val="none" w:sz="0" w:space="0" w:color="auto"/>
        <w:bottom w:val="none" w:sz="0" w:space="0" w:color="auto"/>
        <w:right w:val="none" w:sz="0" w:space="0" w:color="auto"/>
      </w:divBdr>
    </w:div>
    <w:div w:id="1422143948">
      <w:bodyDiv w:val="1"/>
      <w:marLeft w:val="0"/>
      <w:marRight w:val="0"/>
      <w:marTop w:val="0"/>
      <w:marBottom w:val="0"/>
      <w:divBdr>
        <w:top w:val="none" w:sz="0" w:space="0" w:color="auto"/>
        <w:left w:val="none" w:sz="0" w:space="0" w:color="auto"/>
        <w:bottom w:val="none" w:sz="0" w:space="0" w:color="auto"/>
        <w:right w:val="none" w:sz="0" w:space="0" w:color="auto"/>
      </w:divBdr>
    </w:div>
    <w:div w:id="1456560364">
      <w:bodyDiv w:val="1"/>
      <w:marLeft w:val="0"/>
      <w:marRight w:val="0"/>
      <w:marTop w:val="0"/>
      <w:marBottom w:val="0"/>
      <w:divBdr>
        <w:top w:val="none" w:sz="0" w:space="0" w:color="auto"/>
        <w:left w:val="none" w:sz="0" w:space="0" w:color="auto"/>
        <w:bottom w:val="none" w:sz="0" w:space="0" w:color="auto"/>
        <w:right w:val="none" w:sz="0" w:space="0" w:color="auto"/>
      </w:divBdr>
    </w:div>
    <w:div w:id="1606646493">
      <w:bodyDiv w:val="1"/>
      <w:marLeft w:val="0"/>
      <w:marRight w:val="0"/>
      <w:marTop w:val="0"/>
      <w:marBottom w:val="0"/>
      <w:divBdr>
        <w:top w:val="none" w:sz="0" w:space="0" w:color="auto"/>
        <w:left w:val="none" w:sz="0" w:space="0" w:color="auto"/>
        <w:bottom w:val="none" w:sz="0" w:space="0" w:color="auto"/>
        <w:right w:val="none" w:sz="0" w:space="0" w:color="auto"/>
      </w:divBdr>
    </w:div>
    <w:div w:id="1680615485">
      <w:bodyDiv w:val="1"/>
      <w:marLeft w:val="0"/>
      <w:marRight w:val="0"/>
      <w:marTop w:val="0"/>
      <w:marBottom w:val="0"/>
      <w:divBdr>
        <w:top w:val="none" w:sz="0" w:space="0" w:color="auto"/>
        <w:left w:val="none" w:sz="0" w:space="0" w:color="auto"/>
        <w:bottom w:val="none" w:sz="0" w:space="0" w:color="auto"/>
        <w:right w:val="none" w:sz="0" w:space="0" w:color="auto"/>
      </w:divBdr>
    </w:div>
    <w:div w:id="1728722863">
      <w:bodyDiv w:val="1"/>
      <w:marLeft w:val="0"/>
      <w:marRight w:val="0"/>
      <w:marTop w:val="0"/>
      <w:marBottom w:val="0"/>
      <w:divBdr>
        <w:top w:val="none" w:sz="0" w:space="0" w:color="auto"/>
        <w:left w:val="none" w:sz="0" w:space="0" w:color="auto"/>
        <w:bottom w:val="none" w:sz="0" w:space="0" w:color="auto"/>
        <w:right w:val="none" w:sz="0" w:space="0" w:color="auto"/>
      </w:divBdr>
    </w:div>
    <w:div w:id="1870683992">
      <w:bodyDiv w:val="1"/>
      <w:marLeft w:val="0"/>
      <w:marRight w:val="0"/>
      <w:marTop w:val="0"/>
      <w:marBottom w:val="0"/>
      <w:divBdr>
        <w:top w:val="none" w:sz="0" w:space="0" w:color="auto"/>
        <w:left w:val="none" w:sz="0" w:space="0" w:color="auto"/>
        <w:bottom w:val="none" w:sz="0" w:space="0" w:color="auto"/>
        <w:right w:val="none" w:sz="0" w:space="0" w:color="auto"/>
      </w:divBdr>
    </w:div>
    <w:div w:id="1985230948">
      <w:bodyDiv w:val="1"/>
      <w:marLeft w:val="0"/>
      <w:marRight w:val="0"/>
      <w:marTop w:val="0"/>
      <w:marBottom w:val="0"/>
      <w:divBdr>
        <w:top w:val="none" w:sz="0" w:space="0" w:color="auto"/>
        <w:left w:val="none" w:sz="0" w:space="0" w:color="auto"/>
        <w:bottom w:val="none" w:sz="0" w:space="0" w:color="auto"/>
        <w:right w:val="none" w:sz="0" w:space="0" w:color="auto"/>
      </w:divBdr>
    </w:div>
    <w:div w:id="2012832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matija.cepon@lesnina-mg.si"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roman.frantar@imovina.si"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karel.pollak@ljubljana.si"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www.enarocanje.si/_ESPD/" TargetMode="Externa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footer" Target="footer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EC8B61-005F-4463-8290-4BB5FEBE2F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48</Pages>
  <Words>12855</Words>
  <Characters>79814</Characters>
  <Application>Microsoft Office Word</Application>
  <DocSecurity>0</DocSecurity>
  <Lines>665</Lines>
  <Paragraphs>184</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MESTNA OBČINA LJUBLJANA</Company>
  <LinksUpToDate>false</LinksUpToDate>
  <CharactersWithSpaces>92485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kalakovic</dc:creator>
  <cp:lastModifiedBy>Ana Gazvoda</cp:lastModifiedBy>
  <cp:revision>5</cp:revision>
  <cp:lastPrinted>2019-05-07T09:29:00Z</cp:lastPrinted>
  <dcterms:created xsi:type="dcterms:W3CDTF">2019-05-07T12:32:00Z</dcterms:created>
  <dcterms:modified xsi:type="dcterms:W3CDTF">2019-05-07T12:34:00Z</dcterms:modified>
</cp:coreProperties>
</file>