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421AA" w14:textId="56B14889" w:rsidR="00FF5AD3" w:rsidRDefault="00FF5AD3" w:rsidP="00D814A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bookmarkStart w:id="0" w:name="_GoBack"/>
      <w:r w:rsidRPr="0079325B">
        <w:rPr>
          <w:b/>
          <w:i w:val="0"/>
          <w:sz w:val="22"/>
          <w:szCs w:val="22"/>
        </w:rPr>
        <w:t>PRILOGA 1</w:t>
      </w:r>
    </w:p>
    <w:bookmarkEnd w:id="0"/>
    <w:p w14:paraId="3D9BB9E6" w14:textId="2F69B96B" w:rsidR="003213A3" w:rsidRPr="0079325B" w:rsidRDefault="003213A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2C8347C" w14:textId="77777777" w:rsidR="00DA4A73" w:rsidRDefault="00DA4A7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14:paraId="01C8408C" w14:textId="77777777" w:rsidR="00696163" w:rsidRPr="0079325B" w:rsidRDefault="0069616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68"/>
        <w:gridCol w:w="6719"/>
      </w:tblGrid>
      <w:tr w:rsidR="00696163" w:rsidRPr="0079325B" w14:paraId="724E94F0" w14:textId="77777777" w:rsidTr="00DA4A73">
        <w:tc>
          <w:tcPr>
            <w:tcW w:w="2181" w:type="dxa"/>
          </w:tcPr>
          <w:p w14:paraId="7A60EA96" w14:textId="05976D46" w:rsidR="00696163" w:rsidRPr="0079325B" w:rsidRDefault="00DA4A7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96163"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14:paraId="7314716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BB4C162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65"/>
        <w:gridCol w:w="678"/>
        <w:gridCol w:w="580"/>
        <w:gridCol w:w="6164"/>
      </w:tblGrid>
      <w:tr w:rsidR="00696163" w:rsidRPr="0079325B" w14:paraId="1CA67ED1" w14:textId="77777777" w:rsidTr="005C4678">
        <w:tc>
          <w:tcPr>
            <w:tcW w:w="1472" w:type="dxa"/>
          </w:tcPr>
          <w:p w14:paraId="706BB2BA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528" w:type="dxa"/>
            <w:gridSpan w:val="3"/>
            <w:tcBorders>
              <w:bottom w:val="single" w:sz="4" w:space="0" w:color="auto"/>
            </w:tcBorders>
          </w:tcPr>
          <w:p w14:paraId="6EB47983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276FEE92" w14:textId="77777777" w:rsidTr="005C4678">
        <w:tc>
          <w:tcPr>
            <w:tcW w:w="2160" w:type="dxa"/>
            <w:gridSpan w:val="2"/>
          </w:tcPr>
          <w:p w14:paraId="3A5BE4E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840" w:type="dxa"/>
            <w:gridSpan w:val="2"/>
          </w:tcPr>
          <w:p w14:paraId="726854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4AD02D71" w14:textId="77777777" w:rsidTr="0080081D">
        <w:tc>
          <w:tcPr>
            <w:tcW w:w="2748" w:type="dxa"/>
            <w:gridSpan w:val="3"/>
          </w:tcPr>
          <w:p w14:paraId="0C2031A1" w14:textId="03728820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 w:rsidR="002B7602">
              <w:rPr>
                <w:i w:val="0"/>
                <w:sz w:val="22"/>
                <w:szCs w:val="22"/>
              </w:rPr>
              <w:t xml:space="preserve"> ponudbo</w:t>
            </w:r>
            <w:r w:rsidR="0080081D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252" w:type="dxa"/>
          </w:tcPr>
          <w:p w14:paraId="4A1CB8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F6C1A06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12F2714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EB2CCB1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C636EBA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8FB0E5E" w14:textId="3C004424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79325B">
        <w:rPr>
          <w:b/>
          <w:i w:val="0"/>
          <w:sz w:val="36"/>
          <w:szCs w:val="36"/>
        </w:rPr>
        <w:t>P</w:t>
      </w:r>
      <w:r w:rsidR="002B7602">
        <w:rPr>
          <w:b/>
          <w:i w:val="0"/>
          <w:sz w:val="36"/>
          <w:szCs w:val="36"/>
        </w:rPr>
        <w:t>REDRAČUN</w:t>
      </w:r>
      <w:r>
        <w:rPr>
          <w:b/>
          <w:i w:val="0"/>
          <w:sz w:val="36"/>
          <w:szCs w:val="36"/>
        </w:rPr>
        <w:t xml:space="preserve"> št.____________</w:t>
      </w:r>
    </w:p>
    <w:p w14:paraId="02631FC4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FC66018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9C14B53" w14:textId="0A3A26AE" w:rsidR="00DA4A73" w:rsidRPr="003213A3" w:rsidRDefault="003213A3" w:rsidP="00B1323A">
      <w:pPr>
        <w:ind w:left="1080"/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="00663310" w:rsidRPr="00663310">
        <w:rPr>
          <w:b/>
          <w:i w:val="0"/>
          <w:sz w:val="22"/>
          <w:szCs w:val="22"/>
        </w:rPr>
        <w:t>Cofarm4Cities – strokovna podpora v sklopu aktivnosti Cofarm4Cities</w:t>
      </w:r>
      <w:r w:rsidRPr="003F1A18">
        <w:rPr>
          <w:i w:val="0"/>
          <w:sz w:val="22"/>
          <w:szCs w:val="22"/>
        </w:rPr>
        <w:t>«</w:t>
      </w:r>
    </w:p>
    <w:p w14:paraId="78DCDE4B" w14:textId="77777777" w:rsidR="00696163" w:rsidRPr="0079325B" w:rsidRDefault="00696163" w:rsidP="00696163">
      <w:pPr>
        <w:ind w:left="1080"/>
        <w:jc w:val="both"/>
        <w:rPr>
          <w:i w:val="0"/>
          <w:sz w:val="22"/>
          <w:szCs w:val="22"/>
        </w:rPr>
      </w:pPr>
    </w:p>
    <w:p w14:paraId="2AC68DEB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9"/>
        <w:gridCol w:w="2791"/>
      </w:tblGrid>
      <w:tr w:rsidR="00B50362" w:rsidRPr="00994C93" w14:paraId="2A7BAAB3" w14:textId="77777777" w:rsidTr="002479F4">
        <w:trPr>
          <w:trHeight w:val="496"/>
        </w:trPr>
        <w:tc>
          <w:tcPr>
            <w:tcW w:w="6209" w:type="dxa"/>
            <w:tcBorders>
              <w:top w:val="single" w:sz="4" w:space="0" w:color="auto"/>
            </w:tcBorders>
            <w:vAlign w:val="center"/>
          </w:tcPr>
          <w:p w14:paraId="1E3F31F0" w14:textId="0B69ED33" w:rsidR="00B50362" w:rsidRPr="002A50C1" w:rsidRDefault="00DB3553" w:rsidP="00B50362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Skupaj p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onudbena cena v EUR brez DDV</w:t>
            </w:r>
          </w:p>
        </w:tc>
        <w:tc>
          <w:tcPr>
            <w:tcW w:w="2791" w:type="dxa"/>
            <w:tcBorders>
              <w:top w:val="single" w:sz="4" w:space="0" w:color="auto"/>
            </w:tcBorders>
          </w:tcPr>
          <w:p w14:paraId="796B7530" w14:textId="77777777" w:rsidR="00B50362" w:rsidRPr="00994C93" w:rsidRDefault="00B50362" w:rsidP="005C4678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B3553" w:rsidRPr="00994C93" w14:paraId="5F6445AD" w14:textId="77777777" w:rsidTr="002479F4">
        <w:trPr>
          <w:trHeight w:val="410"/>
        </w:trPr>
        <w:tc>
          <w:tcPr>
            <w:tcW w:w="6209" w:type="dxa"/>
            <w:vAlign w:val="center"/>
          </w:tcPr>
          <w:p w14:paraId="65505D08" w14:textId="22458EE2" w:rsidR="00DB3553" w:rsidRPr="002A50C1" w:rsidRDefault="00DB3553" w:rsidP="00DB3553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DDV 2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2791" w:type="dxa"/>
          </w:tcPr>
          <w:p w14:paraId="570DEB19" w14:textId="77777777" w:rsidR="00DB3553" w:rsidRPr="00994C93" w:rsidRDefault="00DB3553" w:rsidP="00DB3553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C010D33" w14:textId="77777777" w:rsidR="00DB3553" w:rsidRPr="00994C93" w:rsidRDefault="00DB3553" w:rsidP="00DB3553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0C1" w:rsidRPr="00994C93" w14:paraId="302D03EB" w14:textId="77777777" w:rsidTr="00531CBB">
        <w:trPr>
          <w:trHeight w:val="417"/>
        </w:trPr>
        <w:tc>
          <w:tcPr>
            <w:tcW w:w="6209" w:type="dxa"/>
            <w:vAlign w:val="center"/>
          </w:tcPr>
          <w:p w14:paraId="24D1EA1F" w14:textId="1EA5842A" w:rsidR="002A50C1" w:rsidRPr="00994C93" w:rsidRDefault="002A50C1" w:rsidP="00B50362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Skupaj ponudbena cena v EUR z DDV</w:t>
            </w:r>
          </w:p>
        </w:tc>
        <w:tc>
          <w:tcPr>
            <w:tcW w:w="2791" w:type="dxa"/>
          </w:tcPr>
          <w:p w14:paraId="240F6CCC" w14:textId="77777777" w:rsidR="002A50C1" w:rsidRPr="00994C93" w:rsidRDefault="002A50C1" w:rsidP="005C4678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ECD9729" w14:textId="77777777" w:rsidR="002A50C1" w:rsidRPr="00994C93" w:rsidRDefault="002A50C1" w:rsidP="005C4678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9FC2A4F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DCE0168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318DC94" w14:textId="59ADF7A4" w:rsidR="00696163" w:rsidRPr="0079325B" w:rsidRDefault="00696163" w:rsidP="0069616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Ponudba velja do vključno </w:t>
      </w:r>
      <w:r w:rsidR="002511D4">
        <w:rPr>
          <w:i w:val="0"/>
          <w:sz w:val="22"/>
          <w:szCs w:val="22"/>
        </w:rPr>
        <w:t>4 (štiri) mesece od roka za predložitev ponudb.</w:t>
      </w:r>
    </w:p>
    <w:p w14:paraId="1BD305E4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95B381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140DC4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60F0FE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D049552" w14:textId="3C39E37C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5A7A3308" w14:textId="77777777" w:rsidR="00696163" w:rsidRDefault="00696163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15C9D90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09158A1D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143F4AAA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5B201EF8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A50E74F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00FFEC0C" w14:textId="77777777" w:rsidR="00696163" w:rsidRDefault="0069616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0F2AF9" w14:textId="77777777" w:rsidR="00696163" w:rsidRDefault="0069616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7D2E0F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45CC3E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5D42F3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241098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9D793A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40700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1167ABC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6F4F24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3C17E8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76DF4A0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7A97072" w14:textId="77777777" w:rsidR="00B50362" w:rsidRDefault="00B5036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FD89FFC" w14:textId="77777777" w:rsidR="00B50362" w:rsidRDefault="00B5036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EB18785" w14:textId="77777777" w:rsidR="00B50362" w:rsidRDefault="00B5036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CE816E7" w14:textId="77777777" w:rsidR="00496763" w:rsidRDefault="0049676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7E2ADA3" w14:textId="2DFFE45A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2</w:t>
      </w:r>
    </w:p>
    <w:p w14:paraId="7E2C35DB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1B052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A06C2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960D6C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1B61E5" w14:textId="77777777" w:rsidR="00DB3553" w:rsidRPr="00FF68BD" w:rsidRDefault="00DB3553" w:rsidP="00DB355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2"/>
        </w:rPr>
      </w:pPr>
      <w:r w:rsidRPr="00FF68BD">
        <w:rPr>
          <w:b/>
          <w:i w:val="0"/>
          <w:sz w:val="28"/>
          <w:szCs w:val="22"/>
        </w:rPr>
        <w:t>ESPD obrazec</w:t>
      </w:r>
    </w:p>
    <w:p w14:paraId="3C87561B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</w:p>
    <w:p w14:paraId="2EFF138A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C2EEC03" w14:textId="394FBFDE" w:rsidR="00DB3553" w:rsidRDefault="00DB3553" w:rsidP="002F2D4D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14:paraId="1BCAF89E" w14:textId="3809C820" w:rsidR="00F81F92" w:rsidRDefault="00F81F92" w:rsidP="002F2D4D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</w:p>
    <w:p w14:paraId="6A4F3988" w14:textId="4E0E3279" w:rsidR="00F81F92" w:rsidRDefault="00F81F92" w:rsidP="002F2D4D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BA049B">
        <w:rPr>
          <w:bCs/>
          <w:i w:val="0"/>
          <w:sz w:val="22"/>
          <w:szCs w:val="22"/>
        </w:rPr>
        <w:t>S podpisom ESPD obrazca gospodarski subjekt izjavlja, da izpolnjuje vse zahtevane pogoje za sodelovanje, navedene v ustreznem obvestilu ali dokumentaciji v zvezi z oddajo javnega naročila, na katero se sklicuje obvestilo, vključno s tistimi pogoji, ki niso zajeti v ESPD obrazcu</w:t>
      </w:r>
      <w:r w:rsidRPr="00BA049B">
        <w:rPr>
          <w:i w:val="0"/>
          <w:sz w:val="22"/>
          <w:szCs w:val="22"/>
        </w:rPr>
        <w:t>.</w:t>
      </w:r>
    </w:p>
    <w:p w14:paraId="4EABA291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040A45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F735C5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34034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3461D8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EA17C1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9390B10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D61C37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10823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05B6B8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7F9A8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846DC5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509DD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6F6790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988A04B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4414BC8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E819BEA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6A401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F656C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5DB62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148E96A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24A0C3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A26FF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85DED5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56A71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EED0731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51C504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F7CB29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2585DC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61FE01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62AFD3B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672901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5BF0063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DCEAF9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1B6BB83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61556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B488B6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128DF8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19A9609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1AA6E7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82629E7" w14:textId="0D74F3CE" w:rsidR="005225D2" w:rsidRPr="00EE738D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</w:p>
    <w:p w14:paraId="7A3A5894" w14:textId="5AB9D976" w:rsidR="00AF6863" w:rsidRPr="004E3642" w:rsidRDefault="00AF6863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t xml:space="preserve">PRILOGA </w:t>
      </w:r>
      <w:r w:rsidR="003F5FEB">
        <w:rPr>
          <w:b/>
          <w:i w:val="0"/>
          <w:sz w:val="22"/>
          <w:szCs w:val="22"/>
        </w:rPr>
        <w:t>3</w:t>
      </w:r>
    </w:p>
    <w:p w14:paraId="2FFC2E59" w14:textId="77777777" w:rsidR="00755493" w:rsidRDefault="00755493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4A40CB91" w14:textId="77777777" w:rsidR="005B38C7" w:rsidRPr="0079325B" w:rsidRDefault="005B38C7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REFERENČNA TABELA</w:t>
      </w:r>
    </w:p>
    <w:p w14:paraId="02232961" w14:textId="77777777" w:rsidR="00755493" w:rsidRPr="0079325B" w:rsidRDefault="00755493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57"/>
        <w:gridCol w:w="6730"/>
      </w:tblGrid>
      <w:tr w:rsidR="005B38C7" w:rsidRPr="0079325B" w14:paraId="7D084BB2" w14:textId="77777777" w:rsidTr="005B38C7">
        <w:tc>
          <w:tcPr>
            <w:tcW w:w="2181" w:type="dxa"/>
          </w:tcPr>
          <w:p w14:paraId="57A36D26" w14:textId="77777777" w:rsidR="005B38C7" w:rsidRPr="0079325B" w:rsidRDefault="005B38C7" w:rsidP="005B38C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339F302F" w14:textId="77777777" w:rsidR="005B38C7" w:rsidRPr="0079325B" w:rsidRDefault="005B38C7" w:rsidP="005B38C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D4259B9" w14:textId="17AB3639" w:rsidR="00D71485" w:rsidRDefault="00D71485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E4BE94C" w14:textId="77777777" w:rsidR="00496763" w:rsidRDefault="00496763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3EE031E" w14:textId="736B65A2" w:rsidR="00755493" w:rsidRPr="007C22DC" w:rsidRDefault="00D71485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7C22DC">
        <w:rPr>
          <w:b/>
          <w:i w:val="0"/>
          <w:sz w:val="22"/>
          <w:szCs w:val="22"/>
        </w:rPr>
        <w:t>REFERENČNI POGOJ:</w:t>
      </w:r>
    </w:p>
    <w:p w14:paraId="1B6ECD84" w14:textId="77777777" w:rsidR="00147A33" w:rsidRDefault="00147A33" w:rsidP="00147A33">
      <w:pPr>
        <w:ind w:left="1134"/>
        <w:jc w:val="both"/>
        <w:rPr>
          <w:b/>
          <w:i w:val="0"/>
          <w:sz w:val="20"/>
        </w:rPr>
      </w:pPr>
      <w:r w:rsidRPr="00FA7FF0">
        <w:rPr>
          <w:b/>
          <w:i w:val="0"/>
          <w:sz w:val="20"/>
        </w:rPr>
        <w:t>Gospodarski subjekt ali skupina gospodarskih subjektov v okviru skupne ponudbe, mora izkazati, da je</w:t>
      </w:r>
      <w:r>
        <w:rPr>
          <w:b/>
          <w:i w:val="0"/>
          <w:sz w:val="20"/>
        </w:rPr>
        <w:t>:</w:t>
      </w:r>
    </w:p>
    <w:p w14:paraId="04CF0BCF" w14:textId="5B562B06" w:rsidR="00147A33" w:rsidRPr="00133560" w:rsidRDefault="00147A33" w:rsidP="00147A33">
      <w:pPr>
        <w:pStyle w:val="Odstavekseznama"/>
        <w:numPr>
          <w:ilvl w:val="0"/>
          <w:numId w:val="22"/>
        </w:numPr>
        <w:ind w:left="1134" w:firstLine="0"/>
        <w:jc w:val="both"/>
        <w:rPr>
          <w:b/>
          <w:i w:val="0"/>
          <w:sz w:val="20"/>
        </w:rPr>
      </w:pPr>
      <w:r>
        <w:rPr>
          <w:b/>
          <w:i w:val="0"/>
          <w:sz w:val="20"/>
        </w:rPr>
        <w:t xml:space="preserve">v zadnjih 5 letih </w:t>
      </w:r>
      <w:r w:rsidR="006F6B38">
        <w:rPr>
          <w:b/>
          <w:i w:val="0"/>
          <w:sz w:val="20"/>
        </w:rPr>
        <w:t xml:space="preserve">(šteto od 2019) </w:t>
      </w:r>
      <w:r>
        <w:rPr>
          <w:b/>
          <w:i w:val="0"/>
          <w:sz w:val="20"/>
        </w:rPr>
        <w:t xml:space="preserve">sodeloval pri izvedbi vsaj 1 projekta sofinanciranega s strani EU programov v katerih so sodeloval partnerji z vsaj štirih držav IN </w:t>
      </w:r>
    </w:p>
    <w:p w14:paraId="1604C949" w14:textId="717A31F8" w:rsidR="00147A33" w:rsidRPr="00F04EC6" w:rsidRDefault="00147A33" w:rsidP="00147A33">
      <w:pPr>
        <w:pStyle w:val="Odstavekseznama"/>
        <w:numPr>
          <w:ilvl w:val="0"/>
          <w:numId w:val="22"/>
        </w:numPr>
        <w:ind w:left="1134" w:firstLine="0"/>
        <w:jc w:val="both"/>
        <w:rPr>
          <w:b/>
          <w:i w:val="0"/>
          <w:sz w:val="20"/>
        </w:rPr>
      </w:pPr>
      <w:r w:rsidRPr="00133560">
        <w:rPr>
          <w:b/>
          <w:i w:val="0"/>
          <w:sz w:val="20"/>
        </w:rPr>
        <w:t xml:space="preserve">v zadnjih </w:t>
      </w:r>
      <w:r>
        <w:rPr>
          <w:b/>
          <w:i w:val="0"/>
          <w:sz w:val="20"/>
        </w:rPr>
        <w:t>5</w:t>
      </w:r>
      <w:r w:rsidRPr="00133560">
        <w:rPr>
          <w:b/>
          <w:i w:val="0"/>
          <w:sz w:val="20"/>
        </w:rPr>
        <w:t xml:space="preserve"> letih</w:t>
      </w:r>
      <w:r w:rsidR="006F6B38">
        <w:rPr>
          <w:b/>
          <w:i w:val="0"/>
          <w:sz w:val="20"/>
        </w:rPr>
        <w:t xml:space="preserve"> (šteto od 2019)</w:t>
      </w:r>
      <w:r w:rsidRPr="00133560">
        <w:rPr>
          <w:b/>
          <w:i w:val="0"/>
          <w:sz w:val="20"/>
        </w:rPr>
        <w:t xml:space="preserve"> vodil </w:t>
      </w:r>
      <w:r>
        <w:rPr>
          <w:b/>
          <w:i w:val="0"/>
          <w:sz w:val="20"/>
        </w:rPr>
        <w:t>pripravo</w:t>
      </w:r>
      <w:r w:rsidRPr="00133560">
        <w:rPr>
          <w:b/>
          <w:i w:val="0"/>
          <w:sz w:val="20"/>
        </w:rPr>
        <w:t xml:space="preserve"> vsaj </w:t>
      </w:r>
      <w:r>
        <w:rPr>
          <w:b/>
          <w:i w:val="0"/>
          <w:sz w:val="20"/>
        </w:rPr>
        <w:t>1</w:t>
      </w:r>
      <w:r w:rsidRPr="00133560">
        <w:rPr>
          <w:b/>
          <w:i w:val="0"/>
          <w:sz w:val="20"/>
        </w:rPr>
        <w:t xml:space="preserve"> strat</w:t>
      </w:r>
      <w:r>
        <w:rPr>
          <w:b/>
          <w:i w:val="0"/>
          <w:sz w:val="20"/>
        </w:rPr>
        <w:t>eškega dokumenta</w:t>
      </w:r>
      <w:r w:rsidRPr="00133560">
        <w:rPr>
          <w:b/>
          <w:i w:val="0"/>
          <w:sz w:val="20"/>
        </w:rPr>
        <w:t xml:space="preserve"> s področja </w:t>
      </w:r>
      <w:r>
        <w:rPr>
          <w:b/>
          <w:i w:val="0"/>
          <w:sz w:val="20"/>
        </w:rPr>
        <w:t xml:space="preserve">kmetijstva, </w:t>
      </w:r>
      <w:r w:rsidRPr="00133560">
        <w:rPr>
          <w:b/>
          <w:i w:val="0"/>
          <w:sz w:val="20"/>
        </w:rPr>
        <w:t>razvoja podeželja</w:t>
      </w:r>
      <w:r>
        <w:rPr>
          <w:b/>
          <w:i w:val="0"/>
          <w:sz w:val="20"/>
        </w:rPr>
        <w:t xml:space="preserve"> ali urbanega kmetijstva IN  </w:t>
      </w:r>
    </w:p>
    <w:p w14:paraId="50AABB21" w14:textId="2DF5508D" w:rsidR="00147A33" w:rsidRDefault="00147A33" w:rsidP="00147A33">
      <w:pPr>
        <w:pStyle w:val="Odstavekseznama"/>
        <w:numPr>
          <w:ilvl w:val="0"/>
          <w:numId w:val="22"/>
        </w:numPr>
        <w:ind w:left="1134" w:firstLine="0"/>
        <w:jc w:val="both"/>
        <w:rPr>
          <w:b/>
          <w:i w:val="0"/>
          <w:sz w:val="20"/>
        </w:rPr>
      </w:pPr>
      <w:r w:rsidRPr="003F1FC3">
        <w:rPr>
          <w:b/>
          <w:i w:val="0"/>
          <w:sz w:val="20"/>
        </w:rPr>
        <w:t xml:space="preserve">v zadnjih </w:t>
      </w:r>
      <w:r>
        <w:rPr>
          <w:b/>
          <w:i w:val="0"/>
          <w:sz w:val="20"/>
        </w:rPr>
        <w:t>5</w:t>
      </w:r>
      <w:r w:rsidRPr="003F1FC3">
        <w:rPr>
          <w:b/>
          <w:i w:val="0"/>
          <w:sz w:val="20"/>
        </w:rPr>
        <w:t xml:space="preserve"> letih </w:t>
      </w:r>
      <w:r w:rsidR="006F6B38">
        <w:rPr>
          <w:b/>
          <w:i w:val="0"/>
          <w:sz w:val="20"/>
        </w:rPr>
        <w:t xml:space="preserve">(šteto od 2019) </w:t>
      </w:r>
      <w:r>
        <w:rPr>
          <w:b/>
          <w:i w:val="0"/>
          <w:sz w:val="20"/>
        </w:rPr>
        <w:t>strokovno vodil prenos vsaj 1 urbane dobre prakse na transnacionalnem nivoju IN</w:t>
      </w:r>
    </w:p>
    <w:p w14:paraId="40D9B103" w14:textId="3EE63602" w:rsidR="00147A33" w:rsidRDefault="00147A33" w:rsidP="00147A33">
      <w:pPr>
        <w:pStyle w:val="Odstavekseznama"/>
        <w:numPr>
          <w:ilvl w:val="0"/>
          <w:numId w:val="22"/>
        </w:numPr>
        <w:ind w:left="1134" w:firstLine="0"/>
        <w:jc w:val="both"/>
        <w:rPr>
          <w:b/>
          <w:i w:val="0"/>
          <w:sz w:val="20"/>
        </w:rPr>
      </w:pPr>
      <w:r w:rsidRPr="008B72B5">
        <w:rPr>
          <w:b/>
          <w:i w:val="0"/>
          <w:sz w:val="20"/>
        </w:rPr>
        <w:t xml:space="preserve">v zadnjih </w:t>
      </w:r>
      <w:r>
        <w:rPr>
          <w:b/>
          <w:i w:val="0"/>
          <w:sz w:val="20"/>
        </w:rPr>
        <w:t>5</w:t>
      </w:r>
      <w:r w:rsidRPr="008B72B5">
        <w:rPr>
          <w:b/>
          <w:i w:val="0"/>
          <w:sz w:val="20"/>
        </w:rPr>
        <w:t xml:space="preserve"> letih </w:t>
      </w:r>
      <w:r w:rsidR="006F6B38">
        <w:rPr>
          <w:b/>
          <w:i w:val="0"/>
          <w:sz w:val="20"/>
        </w:rPr>
        <w:t xml:space="preserve">(šteto od 2019) </w:t>
      </w:r>
      <w:r w:rsidRPr="008B72B5">
        <w:rPr>
          <w:b/>
          <w:i w:val="0"/>
          <w:sz w:val="20"/>
        </w:rPr>
        <w:t>sodeloval pri izvedbi vsaj 1 projekta, ki je temeljil na uporabi participativnega pristopa in vključevanju deležnikov v proces sprejemanja odločitev.</w:t>
      </w:r>
    </w:p>
    <w:p w14:paraId="14E63772" w14:textId="11D525D5" w:rsidR="00EE06FE" w:rsidRDefault="00EE06FE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p w14:paraId="39190704" w14:textId="2954A76C" w:rsidR="00502857" w:rsidRDefault="00502857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4423"/>
        <w:gridCol w:w="1276"/>
        <w:gridCol w:w="1262"/>
      </w:tblGrid>
      <w:tr w:rsidR="007C22DC" w:rsidRPr="00755493" w14:paraId="2029D320" w14:textId="77777777" w:rsidTr="00FD6985">
        <w:tc>
          <w:tcPr>
            <w:tcW w:w="2039" w:type="dxa"/>
            <w:shd w:val="clear" w:color="auto" w:fill="D9D9D9" w:themeFill="background1" w:themeFillShade="D9"/>
            <w:vAlign w:val="center"/>
          </w:tcPr>
          <w:p w14:paraId="51A513A5" w14:textId="7B04489C" w:rsidR="007C22DC" w:rsidRPr="00502857" w:rsidRDefault="007C22DC" w:rsidP="000E012A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Naziv. naročnika referenčnega posla ter kontaktna oseba naročnika (e-pošta in telefonska številka)</w:t>
            </w:r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p w14:paraId="7634BA7A" w14:textId="77777777" w:rsidR="000E012A" w:rsidRDefault="007C22DC" w:rsidP="000E012A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Predmet referenčnega posla – kratek opis del</w:t>
            </w:r>
            <w:r w:rsidR="000E012A">
              <w:rPr>
                <w:b/>
                <w:i w:val="0"/>
                <w:color w:val="000000" w:themeColor="text1"/>
                <w:sz w:val="16"/>
                <w:szCs w:val="16"/>
              </w:rPr>
              <w:t xml:space="preserve"> </w:t>
            </w:r>
          </w:p>
          <w:p w14:paraId="089835D3" w14:textId="77777777" w:rsidR="000E012A" w:rsidRDefault="000E012A" w:rsidP="006F6B38">
            <w:pPr>
              <w:pStyle w:val="Odstavekseznama"/>
              <w:numPr>
                <w:ilvl w:val="0"/>
                <w:numId w:val="22"/>
              </w:numPr>
              <w:rPr>
                <w:b/>
                <w:i w:val="0"/>
                <w:color w:val="000000" w:themeColor="text1"/>
                <w:sz w:val="16"/>
                <w:szCs w:val="16"/>
              </w:rPr>
            </w:pPr>
            <w:r>
              <w:rPr>
                <w:b/>
                <w:i w:val="0"/>
                <w:color w:val="000000" w:themeColor="text1"/>
                <w:sz w:val="16"/>
                <w:szCs w:val="16"/>
              </w:rPr>
              <w:t>za prvo referenco navedba projekta, sofinanciranega s strani EU programov in navedba vseh partnerjev</w:t>
            </w:r>
          </w:p>
          <w:p w14:paraId="7461FDA1" w14:textId="77777777" w:rsidR="000E012A" w:rsidRDefault="000E012A" w:rsidP="006F6B38">
            <w:pPr>
              <w:pStyle w:val="Odstavekseznama"/>
              <w:numPr>
                <w:ilvl w:val="0"/>
                <w:numId w:val="22"/>
              </w:numPr>
              <w:rPr>
                <w:b/>
                <w:i w:val="0"/>
                <w:color w:val="000000" w:themeColor="text1"/>
                <w:sz w:val="16"/>
                <w:szCs w:val="16"/>
              </w:rPr>
            </w:pPr>
            <w:r>
              <w:rPr>
                <w:b/>
                <w:i w:val="0"/>
                <w:color w:val="000000" w:themeColor="text1"/>
                <w:sz w:val="16"/>
                <w:szCs w:val="16"/>
              </w:rPr>
              <w:t xml:space="preserve">za drugo referenco navedba strateškega dokumenta </w:t>
            </w:r>
          </w:p>
          <w:p w14:paraId="0736A76A" w14:textId="77777777" w:rsidR="000E012A" w:rsidRDefault="000E012A" w:rsidP="006F6B38">
            <w:pPr>
              <w:pStyle w:val="Odstavekseznama"/>
              <w:numPr>
                <w:ilvl w:val="0"/>
                <w:numId w:val="22"/>
              </w:numPr>
              <w:rPr>
                <w:b/>
                <w:i w:val="0"/>
                <w:color w:val="000000" w:themeColor="text1"/>
                <w:sz w:val="16"/>
                <w:szCs w:val="16"/>
              </w:rPr>
            </w:pPr>
            <w:r>
              <w:rPr>
                <w:b/>
                <w:i w:val="0"/>
                <w:color w:val="000000" w:themeColor="text1"/>
                <w:sz w:val="16"/>
                <w:szCs w:val="16"/>
              </w:rPr>
              <w:t>za tretjo referenco navedba urbane dobre prakse in območja zajema</w:t>
            </w:r>
          </w:p>
          <w:p w14:paraId="44EF78FB" w14:textId="57C1C79E" w:rsidR="000E012A" w:rsidRPr="0060035E" w:rsidRDefault="000E012A" w:rsidP="006F6B38">
            <w:pPr>
              <w:pStyle w:val="Odstavekseznama"/>
              <w:numPr>
                <w:ilvl w:val="0"/>
                <w:numId w:val="22"/>
              </w:numPr>
              <w:rPr>
                <w:b/>
                <w:i w:val="0"/>
                <w:color w:val="000000" w:themeColor="text1"/>
                <w:sz w:val="16"/>
                <w:szCs w:val="16"/>
              </w:rPr>
            </w:pPr>
            <w:r>
              <w:rPr>
                <w:b/>
                <w:i w:val="0"/>
                <w:color w:val="000000" w:themeColor="text1"/>
                <w:sz w:val="16"/>
                <w:szCs w:val="16"/>
              </w:rPr>
              <w:t>za četrto referenco navedba projekta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2011F6F" w14:textId="77777777" w:rsidR="007C22DC" w:rsidRPr="00502857" w:rsidRDefault="007C22DC" w:rsidP="002479F4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Datum začetka in končanja posla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14:paraId="701FAE87" w14:textId="77777777" w:rsidR="007C22DC" w:rsidRPr="00502857" w:rsidRDefault="007C22DC" w:rsidP="002479F4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Vrednost posla</w:t>
            </w:r>
          </w:p>
          <w:p w14:paraId="0A775CA5" w14:textId="77777777" w:rsidR="007C22DC" w:rsidRPr="00502857" w:rsidRDefault="007C22DC" w:rsidP="002479F4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v EUR brez DDV</w:t>
            </w:r>
          </w:p>
        </w:tc>
      </w:tr>
      <w:tr w:rsidR="007C22DC" w:rsidRPr="0079325B" w14:paraId="3B35EE5E" w14:textId="77777777" w:rsidTr="00FD6985">
        <w:tc>
          <w:tcPr>
            <w:tcW w:w="2039" w:type="dxa"/>
          </w:tcPr>
          <w:p w14:paraId="7F953A67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423" w:type="dxa"/>
          </w:tcPr>
          <w:p w14:paraId="1AEE8213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00C1BB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2" w:type="dxa"/>
          </w:tcPr>
          <w:p w14:paraId="771510ED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29A47700" w14:textId="77777777" w:rsidR="007C22DC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257601F6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7C22DC" w:rsidRPr="0079325B" w14:paraId="2E45E1DB" w14:textId="77777777" w:rsidTr="00FD6985">
        <w:tc>
          <w:tcPr>
            <w:tcW w:w="2039" w:type="dxa"/>
          </w:tcPr>
          <w:p w14:paraId="1F06683D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423" w:type="dxa"/>
          </w:tcPr>
          <w:p w14:paraId="53D9A8B4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29D23D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2" w:type="dxa"/>
          </w:tcPr>
          <w:p w14:paraId="3F7347A0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5420036B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6B301296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0E012A" w:rsidRPr="0079325B" w14:paraId="0AE95285" w14:textId="77777777" w:rsidTr="00FD6985">
        <w:tc>
          <w:tcPr>
            <w:tcW w:w="2039" w:type="dxa"/>
          </w:tcPr>
          <w:p w14:paraId="31A2F4F5" w14:textId="77777777" w:rsidR="000E012A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1F1550E5" w14:textId="77777777" w:rsidR="000E012A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6FC1399B" w14:textId="77777777" w:rsidR="000E012A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1D4F6D17" w14:textId="45C9F4CD" w:rsidR="000E012A" w:rsidRPr="0079325B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423" w:type="dxa"/>
          </w:tcPr>
          <w:p w14:paraId="0B18DE28" w14:textId="77777777" w:rsidR="000E012A" w:rsidRPr="0079325B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40F4CFE" w14:textId="77777777" w:rsidR="000E012A" w:rsidRPr="0079325B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2" w:type="dxa"/>
          </w:tcPr>
          <w:p w14:paraId="6A098968" w14:textId="77777777" w:rsidR="000E012A" w:rsidRPr="0079325B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0E012A" w:rsidRPr="0079325B" w14:paraId="71A96933" w14:textId="77777777" w:rsidTr="00FD6985">
        <w:tc>
          <w:tcPr>
            <w:tcW w:w="2039" w:type="dxa"/>
          </w:tcPr>
          <w:p w14:paraId="7B9BED60" w14:textId="77777777" w:rsidR="000E012A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7DBAF707" w14:textId="77777777" w:rsidR="000E012A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603EB8A0" w14:textId="77777777" w:rsidR="000E012A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1ADACD0D" w14:textId="274D6C41" w:rsidR="000E012A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423" w:type="dxa"/>
          </w:tcPr>
          <w:p w14:paraId="56F93A65" w14:textId="77777777" w:rsidR="000E012A" w:rsidRPr="0079325B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422A41" w14:textId="77777777" w:rsidR="000E012A" w:rsidRPr="0079325B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2" w:type="dxa"/>
          </w:tcPr>
          <w:p w14:paraId="2F5BD93B" w14:textId="77777777" w:rsidR="000E012A" w:rsidRPr="0079325B" w:rsidRDefault="000E012A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6E91277F" w14:textId="77777777" w:rsidR="007C22DC" w:rsidRPr="007C22DC" w:rsidRDefault="007C22DC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p w14:paraId="6AD9E590" w14:textId="77777777" w:rsidR="00AF0D01" w:rsidRPr="007C22DC" w:rsidRDefault="00AF0D01" w:rsidP="009228D8">
      <w:pPr>
        <w:pStyle w:val="Glava"/>
        <w:ind w:left="1080"/>
        <w:jc w:val="both"/>
        <w:rPr>
          <w:i w:val="0"/>
          <w:sz w:val="22"/>
          <w:szCs w:val="22"/>
        </w:rPr>
      </w:pPr>
    </w:p>
    <w:p w14:paraId="1862E5D9" w14:textId="1D6EAF9D" w:rsidR="005B38C7" w:rsidRDefault="005B38C7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  <w:r w:rsidRPr="0079325B">
        <w:rPr>
          <w:sz w:val="22"/>
          <w:szCs w:val="22"/>
        </w:rPr>
        <w:t xml:space="preserve">Naročnik si pridržuje pravico, da navedbe preveri ter zahteva dokazila (na primer: obračun, potrdilo o izplačilu, </w:t>
      </w:r>
      <w:r w:rsidR="00FD6985">
        <w:rPr>
          <w:sz w:val="22"/>
          <w:szCs w:val="22"/>
        </w:rPr>
        <w:t>poročilo projekta, strateški dokument,…</w:t>
      </w:r>
      <w:r w:rsidRPr="0079325B">
        <w:rPr>
          <w:sz w:val="22"/>
          <w:szCs w:val="22"/>
        </w:rPr>
        <w:t xml:space="preserve"> ) o izvedbi navedenega referenčnega dela, oziroma navedbe preveri neposredno pri </w:t>
      </w:r>
      <w:r w:rsidR="00050A5C">
        <w:rPr>
          <w:sz w:val="22"/>
          <w:szCs w:val="22"/>
        </w:rPr>
        <w:t>naročniku ali partnerju projekta.</w:t>
      </w:r>
    </w:p>
    <w:p w14:paraId="539A7FEB" w14:textId="77777777" w:rsidR="00496763" w:rsidRDefault="00496763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491A166" w14:textId="43B2DB07" w:rsidR="00FE3CF1" w:rsidRPr="0079325B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703C0E05" w14:textId="77777777" w:rsidR="000C6181" w:rsidRDefault="000C618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AF2C516" w14:textId="77777777" w:rsidR="000C6181" w:rsidRDefault="000C618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08CB483" w14:textId="461A40E1" w:rsidR="00496763" w:rsidRDefault="00496763" w:rsidP="000E012A">
      <w:pPr>
        <w:rPr>
          <w:b/>
          <w:i w:val="0"/>
          <w:sz w:val="22"/>
          <w:szCs w:val="22"/>
        </w:rPr>
      </w:pPr>
    </w:p>
    <w:p w14:paraId="0918A62F" w14:textId="77777777" w:rsidR="00FD6985" w:rsidRDefault="00FD6985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3F2EE5A" w14:textId="6BA08B9B" w:rsidR="00FE3CF1" w:rsidRPr="0079325B" w:rsidRDefault="000B18E0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3F5FEB">
        <w:rPr>
          <w:b/>
          <w:i w:val="0"/>
          <w:sz w:val="22"/>
          <w:szCs w:val="22"/>
        </w:rPr>
        <w:t>4</w:t>
      </w:r>
    </w:p>
    <w:p w14:paraId="79AEF19F" w14:textId="77777777" w:rsidR="00FE3CF1" w:rsidRPr="0079325B" w:rsidRDefault="00FE3CF1" w:rsidP="00FE3CF1">
      <w:pPr>
        <w:rPr>
          <w:i w:val="0"/>
          <w:sz w:val="22"/>
          <w:szCs w:val="22"/>
        </w:rPr>
      </w:pPr>
    </w:p>
    <w:p w14:paraId="4778556D" w14:textId="77777777" w:rsidR="00FE3CF1" w:rsidRPr="0079325B" w:rsidRDefault="00FE3CF1" w:rsidP="00FE3CF1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129B34F6" w14:textId="77777777" w:rsidR="00BE161E" w:rsidRPr="0079325B" w:rsidRDefault="00BE161E" w:rsidP="00BE161E">
      <w:pPr>
        <w:ind w:left="1080"/>
        <w:jc w:val="center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SEZNAM KADROV</w:t>
      </w:r>
    </w:p>
    <w:p w14:paraId="674B7C42" w14:textId="77777777" w:rsidR="00BE161E" w:rsidRPr="0079325B" w:rsidRDefault="00BE161E" w:rsidP="00BE161E">
      <w:pPr>
        <w:rPr>
          <w:i w:val="0"/>
          <w:sz w:val="22"/>
          <w:szCs w:val="22"/>
        </w:rPr>
      </w:pPr>
    </w:p>
    <w:p w14:paraId="55EAE756" w14:textId="77777777" w:rsidR="00BE161E" w:rsidRPr="0079325B" w:rsidRDefault="00BE161E" w:rsidP="00BE161E">
      <w:pPr>
        <w:rPr>
          <w:i w:val="0"/>
          <w:sz w:val="22"/>
          <w:szCs w:val="22"/>
        </w:rPr>
      </w:pPr>
    </w:p>
    <w:tbl>
      <w:tblPr>
        <w:tblW w:w="8460" w:type="dxa"/>
        <w:tblInd w:w="1099" w:type="dxa"/>
        <w:tblLook w:val="01E0" w:firstRow="1" w:lastRow="1" w:firstColumn="1" w:lastColumn="1" w:noHBand="0" w:noVBand="0"/>
      </w:tblPr>
      <w:tblGrid>
        <w:gridCol w:w="2181"/>
        <w:gridCol w:w="6279"/>
      </w:tblGrid>
      <w:tr w:rsidR="00BE161E" w:rsidRPr="0079325B" w14:paraId="2824E493" w14:textId="77777777" w:rsidTr="000C49E8">
        <w:tc>
          <w:tcPr>
            <w:tcW w:w="2181" w:type="dxa"/>
          </w:tcPr>
          <w:p w14:paraId="2FB9B5A5" w14:textId="77777777" w:rsidR="00BE161E" w:rsidRPr="0079325B" w:rsidRDefault="00BE161E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279" w:type="dxa"/>
            <w:tcBorders>
              <w:bottom w:val="single" w:sz="4" w:space="0" w:color="auto"/>
            </w:tcBorders>
          </w:tcPr>
          <w:p w14:paraId="027A47E6" w14:textId="77777777" w:rsidR="00BE161E" w:rsidRPr="0079325B" w:rsidRDefault="00BE161E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C3C7F85" w14:textId="77777777" w:rsidR="00D71485" w:rsidRPr="0079325B" w:rsidRDefault="00D71485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E5155AE" w14:textId="77777777" w:rsidR="000C49E8" w:rsidRDefault="000C49E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B54E8FC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tbl>
      <w:tblPr>
        <w:tblStyle w:val="Tabelamrea"/>
        <w:tblW w:w="9214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1984"/>
        <w:gridCol w:w="1843"/>
      </w:tblGrid>
      <w:tr w:rsidR="00C70D76" w14:paraId="52FDBB3D" w14:textId="37C69839" w:rsidTr="001D4A22">
        <w:tc>
          <w:tcPr>
            <w:tcW w:w="3119" w:type="dxa"/>
          </w:tcPr>
          <w:p w14:paraId="6A7B5955" w14:textId="59DF932E" w:rsidR="00C70D76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FUNKCIJA NA PROJEKTU</w:t>
            </w:r>
          </w:p>
        </w:tc>
        <w:tc>
          <w:tcPr>
            <w:tcW w:w="2268" w:type="dxa"/>
          </w:tcPr>
          <w:p w14:paraId="3378B24C" w14:textId="6ADD4170" w:rsidR="00C70D76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IME IN PRIIMEK</w:t>
            </w:r>
          </w:p>
        </w:tc>
        <w:tc>
          <w:tcPr>
            <w:tcW w:w="1984" w:type="dxa"/>
          </w:tcPr>
          <w:p w14:paraId="191EF084" w14:textId="6554023B" w:rsidR="00C70D76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TRENUTNI DELODAJALEC</w:t>
            </w:r>
          </w:p>
        </w:tc>
        <w:tc>
          <w:tcPr>
            <w:tcW w:w="1843" w:type="dxa"/>
          </w:tcPr>
          <w:p w14:paraId="7CF73216" w14:textId="77777777" w:rsidR="00C70D76" w:rsidRDefault="00602DAE" w:rsidP="004A2EC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VODJA / NAMESTNIK</w:t>
            </w:r>
          </w:p>
          <w:p w14:paraId="58CA993F" w14:textId="792B41D0" w:rsidR="00602DAE" w:rsidRDefault="00602DAE" w:rsidP="004A2EC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(</w:t>
            </w:r>
            <w:r w:rsidR="00050A5C" w:rsidRPr="00050A5C">
              <w:rPr>
                <w:b/>
                <w:sz w:val="22"/>
                <w:szCs w:val="22"/>
              </w:rPr>
              <w:t xml:space="preserve">Opomba: </w:t>
            </w:r>
            <w:r w:rsidRPr="00050A5C">
              <w:rPr>
                <w:b/>
                <w:sz w:val="22"/>
                <w:szCs w:val="22"/>
              </w:rPr>
              <w:t>zapišite ob ustrezni osebi</w:t>
            </w:r>
            <w:r>
              <w:rPr>
                <w:b/>
                <w:i w:val="0"/>
                <w:sz w:val="22"/>
                <w:szCs w:val="22"/>
              </w:rPr>
              <w:t>)</w:t>
            </w:r>
          </w:p>
        </w:tc>
      </w:tr>
      <w:tr w:rsidR="00C70D76" w14:paraId="4E9F9F88" w14:textId="6F65FE38" w:rsidTr="001D4A22">
        <w:tc>
          <w:tcPr>
            <w:tcW w:w="3119" w:type="dxa"/>
          </w:tcPr>
          <w:p w14:paraId="6B04F158" w14:textId="6753053A" w:rsidR="00C70D76" w:rsidRPr="004A2EC5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A2EC5">
              <w:rPr>
                <w:i w:val="0"/>
                <w:sz w:val="22"/>
                <w:szCs w:val="22"/>
              </w:rPr>
              <w:t xml:space="preserve">KLJUČNI STROKOVNJAK 1 – </w:t>
            </w:r>
            <w:r>
              <w:rPr>
                <w:i w:val="0"/>
                <w:sz w:val="22"/>
                <w:szCs w:val="22"/>
              </w:rPr>
              <w:t>S</w:t>
            </w:r>
            <w:r w:rsidRPr="004A2EC5">
              <w:rPr>
                <w:i w:val="0"/>
                <w:sz w:val="22"/>
                <w:szCs w:val="22"/>
              </w:rPr>
              <w:t>trokovnjak za načrtovanje, razvoj podeželja in/ali urbano kmetijstvo</w:t>
            </w:r>
          </w:p>
        </w:tc>
        <w:tc>
          <w:tcPr>
            <w:tcW w:w="2268" w:type="dxa"/>
          </w:tcPr>
          <w:p w14:paraId="5C9895EF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7ABA32C" w14:textId="385CD65E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6D69F9B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</w:tr>
      <w:tr w:rsidR="00C70D76" w14:paraId="0C228695" w14:textId="62B5E17C" w:rsidTr="001D4A22">
        <w:tc>
          <w:tcPr>
            <w:tcW w:w="3119" w:type="dxa"/>
          </w:tcPr>
          <w:p w14:paraId="5CB8085C" w14:textId="16B58485" w:rsidR="00C70D76" w:rsidRPr="004A2EC5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A2EC5">
              <w:rPr>
                <w:i w:val="0"/>
                <w:sz w:val="22"/>
                <w:szCs w:val="22"/>
              </w:rPr>
              <w:t xml:space="preserve">KLJUČNI STROKOVNJAK 2 – </w:t>
            </w:r>
            <w:r>
              <w:rPr>
                <w:i w:val="0"/>
                <w:sz w:val="22"/>
                <w:szCs w:val="22"/>
              </w:rPr>
              <w:t>s</w:t>
            </w:r>
            <w:r w:rsidRPr="004A2EC5">
              <w:rPr>
                <w:i w:val="0"/>
                <w:sz w:val="22"/>
                <w:szCs w:val="22"/>
              </w:rPr>
              <w:t>trokovnjak za kmetijstvo</w:t>
            </w:r>
          </w:p>
        </w:tc>
        <w:tc>
          <w:tcPr>
            <w:tcW w:w="2268" w:type="dxa"/>
          </w:tcPr>
          <w:p w14:paraId="3CA12A9E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B25971A" w14:textId="64BCDE18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984CA0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</w:tr>
      <w:tr w:rsidR="00C70D76" w14:paraId="4E27E1B3" w14:textId="4BC09C9F" w:rsidTr="001D4A22">
        <w:tc>
          <w:tcPr>
            <w:tcW w:w="3119" w:type="dxa"/>
          </w:tcPr>
          <w:p w14:paraId="2391B635" w14:textId="1B416259" w:rsidR="00C70D76" w:rsidRPr="004A2EC5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A2EC5">
              <w:rPr>
                <w:i w:val="0"/>
                <w:sz w:val="22"/>
                <w:szCs w:val="22"/>
              </w:rPr>
              <w:t xml:space="preserve">KLJUČNI STROKONJAK 3 – </w:t>
            </w:r>
            <w:r>
              <w:rPr>
                <w:i w:val="0"/>
                <w:sz w:val="22"/>
                <w:szCs w:val="22"/>
              </w:rPr>
              <w:t>S</w:t>
            </w:r>
            <w:r w:rsidRPr="004A2EC5">
              <w:rPr>
                <w:i w:val="0"/>
                <w:sz w:val="22"/>
                <w:szCs w:val="22"/>
              </w:rPr>
              <w:t>trokovnjak za krepitev kapacitet inštitucij in prenos dobrih praks</w:t>
            </w:r>
          </w:p>
        </w:tc>
        <w:tc>
          <w:tcPr>
            <w:tcW w:w="2268" w:type="dxa"/>
          </w:tcPr>
          <w:p w14:paraId="4D6D17CD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807CBF3" w14:textId="0DECB875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455B66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</w:tr>
      <w:tr w:rsidR="00C70D76" w14:paraId="5A2B00D3" w14:textId="7AD03783" w:rsidTr="001D4A22">
        <w:tc>
          <w:tcPr>
            <w:tcW w:w="3119" w:type="dxa"/>
          </w:tcPr>
          <w:p w14:paraId="6B0A613F" w14:textId="2FABD7AA" w:rsidR="00C70D76" w:rsidRPr="004A2EC5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A2EC5">
              <w:rPr>
                <w:i w:val="0"/>
                <w:sz w:val="22"/>
                <w:szCs w:val="22"/>
              </w:rPr>
              <w:t xml:space="preserve">KLJUČNI STROKOVNJAK 4 – </w:t>
            </w:r>
            <w:r>
              <w:rPr>
                <w:i w:val="0"/>
                <w:sz w:val="22"/>
                <w:szCs w:val="22"/>
              </w:rPr>
              <w:t>S</w:t>
            </w:r>
            <w:r w:rsidRPr="004A2EC5">
              <w:rPr>
                <w:i w:val="0"/>
                <w:sz w:val="22"/>
                <w:szCs w:val="22"/>
              </w:rPr>
              <w:t>trokovnjak za udeleževanje deležnikov</w:t>
            </w:r>
          </w:p>
        </w:tc>
        <w:tc>
          <w:tcPr>
            <w:tcW w:w="2268" w:type="dxa"/>
          </w:tcPr>
          <w:p w14:paraId="6F85A45F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841AA32" w14:textId="6D36EF42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EE862B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</w:tr>
      <w:tr w:rsidR="00C70D76" w14:paraId="6BFF417D" w14:textId="799DD08C" w:rsidTr="001D4A22">
        <w:tc>
          <w:tcPr>
            <w:tcW w:w="3119" w:type="dxa"/>
          </w:tcPr>
          <w:p w14:paraId="3ECB957D" w14:textId="14B69361" w:rsidR="00C70D76" w:rsidRPr="004A2EC5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A2EC5">
              <w:rPr>
                <w:i w:val="0"/>
                <w:sz w:val="22"/>
                <w:szCs w:val="22"/>
              </w:rPr>
              <w:t>Strokovnjak za podporo in reševanje nepredvidenih situacij</w:t>
            </w:r>
          </w:p>
        </w:tc>
        <w:tc>
          <w:tcPr>
            <w:tcW w:w="2268" w:type="dxa"/>
          </w:tcPr>
          <w:p w14:paraId="10568383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332B966" w14:textId="74FFB1D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6567C27" w14:textId="2AFC8ACA" w:rsidR="00C70D76" w:rsidRDefault="007C4D7B" w:rsidP="007C4D7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/</w:t>
            </w:r>
          </w:p>
        </w:tc>
      </w:tr>
      <w:tr w:rsidR="00602DAE" w14:paraId="0AC8F423" w14:textId="2EE5B039" w:rsidTr="001D4A22">
        <w:tc>
          <w:tcPr>
            <w:tcW w:w="9214" w:type="dxa"/>
            <w:gridSpan w:val="4"/>
          </w:tcPr>
          <w:p w14:paraId="3CA63C32" w14:textId="268648AE" w:rsidR="00602DAE" w:rsidRDefault="00602DAE" w:rsidP="004A2EC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PODPORNA SKUPINA STROKOVNJAKOV (ANALITIČNA IN TEHNIČNA PODPORA)</w:t>
            </w:r>
          </w:p>
        </w:tc>
      </w:tr>
      <w:tr w:rsidR="00C70D76" w14:paraId="775098A1" w14:textId="50601A90" w:rsidTr="001D4A22">
        <w:tc>
          <w:tcPr>
            <w:tcW w:w="3119" w:type="dxa"/>
          </w:tcPr>
          <w:p w14:paraId="6700FEB2" w14:textId="322A60B5" w:rsidR="00C70D76" w:rsidRPr="004E3B01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E3B01">
              <w:rPr>
                <w:i w:val="0"/>
                <w:sz w:val="22"/>
                <w:szCs w:val="22"/>
              </w:rPr>
              <w:t>Strokovnjak</w:t>
            </w:r>
          </w:p>
        </w:tc>
        <w:tc>
          <w:tcPr>
            <w:tcW w:w="2268" w:type="dxa"/>
          </w:tcPr>
          <w:p w14:paraId="64320C8A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C37E4C8" w14:textId="733F732A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E7DC55" w14:textId="1259BD7A" w:rsidR="00C70D76" w:rsidRDefault="00602DAE" w:rsidP="00602D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/</w:t>
            </w:r>
          </w:p>
        </w:tc>
      </w:tr>
      <w:tr w:rsidR="00C70D76" w14:paraId="57E9DCD7" w14:textId="06FC7070" w:rsidTr="001D4A22">
        <w:tc>
          <w:tcPr>
            <w:tcW w:w="3119" w:type="dxa"/>
          </w:tcPr>
          <w:p w14:paraId="1B26224B" w14:textId="71BE7121" w:rsidR="00C70D76" w:rsidRPr="004E3B01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E3B01">
              <w:rPr>
                <w:i w:val="0"/>
                <w:sz w:val="22"/>
                <w:szCs w:val="22"/>
              </w:rPr>
              <w:t>Strokovnjak</w:t>
            </w:r>
          </w:p>
        </w:tc>
        <w:tc>
          <w:tcPr>
            <w:tcW w:w="2268" w:type="dxa"/>
          </w:tcPr>
          <w:p w14:paraId="05157C2A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0FE5404" w14:textId="6F17F4C1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723E13" w14:textId="06CB8E9B" w:rsidR="00C70D76" w:rsidRDefault="00602DAE" w:rsidP="00602D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/</w:t>
            </w:r>
          </w:p>
        </w:tc>
      </w:tr>
      <w:tr w:rsidR="00C70D76" w14:paraId="1668B6CE" w14:textId="42C41A05" w:rsidTr="001D4A22">
        <w:tc>
          <w:tcPr>
            <w:tcW w:w="3119" w:type="dxa"/>
          </w:tcPr>
          <w:p w14:paraId="05B075BD" w14:textId="7AC8856A" w:rsidR="00C70D76" w:rsidRPr="004E3B01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4E3B01">
              <w:rPr>
                <w:i w:val="0"/>
                <w:sz w:val="22"/>
                <w:szCs w:val="22"/>
              </w:rPr>
              <w:t>Strokovnjak</w:t>
            </w:r>
          </w:p>
        </w:tc>
        <w:tc>
          <w:tcPr>
            <w:tcW w:w="2268" w:type="dxa"/>
          </w:tcPr>
          <w:p w14:paraId="20C624A0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DA17740" w14:textId="2449080A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82717B7" w14:textId="7E7D1D0D" w:rsidR="00C70D76" w:rsidRDefault="00602DAE" w:rsidP="00602D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/</w:t>
            </w:r>
          </w:p>
        </w:tc>
      </w:tr>
      <w:tr w:rsidR="00C70D76" w14:paraId="0A5F5152" w14:textId="0EC5C8E3" w:rsidTr="001D4A22">
        <w:tc>
          <w:tcPr>
            <w:tcW w:w="3119" w:type="dxa"/>
          </w:tcPr>
          <w:p w14:paraId="2EDC1484" w14:textId="77777777" w:rsidR="00C70D76" w:rsidRPr="004E3B01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0BDA1A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DBB0297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4B85440" w14:textId="5CBECECD" w:rsidR="00C70D76" w:rsidRDefault="00602DAE" w:rsidP="00602D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/</w:t>
            </w:r>
          </w:p>
        </w:tc>
      </w:tr>
      <w:tr w:rsidR="00C70D76" w14:paraId="182BF764" w14:textId="3E850666" w:rsidTr="001D4A22">
        <w:tc>
          <w:tcPr>
            <w:tcW w:w="3119" w:type="dxa"/>
          </w:tcPr>
          <w:p w14:paraId="3C13C915" w14:textId="77777777" w:rsidR="00C70D76" w:rsidRPr="004E3B01" w:rsidRDefault="00C70D76" w:rsidP="004A2EC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E1602E5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79E3FC" w14:textId="77777777" w:rsidR="00C70D76" w:rsidRDefault="00C70D76" w:rsidP="00DB3553">
            <w:pPr>
              <w:pStyle w:val="Glava"/>
              <w:tabs>
                <w:tab w:val="clear" w:pos="4536"/>
                <w:tab w:val="clear" w:pos="9072"/>
              </w:tabs>
              <w:jc w:val="right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0534728" w14:textId="23BF5CF3" w:rsidR="00C70D76" w:rsidRDefault="00602DAE" w:rsidP="00602DA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/</w:t>
            </w:r>
          </w:p>
        </w:tc>
      </w:tr>
    </w:tbl>
    <w:p w14:paraId="65B42E3D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0CAF0E0" w14:textId="16BB76B7" w:rsidR="00B4313B" w:rsidRPr="004E3B01" w:rsidRDefault="004A2EC5" w:rsidP="004E3B01">
      <w:pPr>
        <w:pStyle w:val="Glava"/>
        <w:tabs>
          <w:tab w:val="clear" w:pos="4536"/>
          <w:tab w:val="clear" w:pos="9072"/>
        </w:tabs>
        <w:ind w:left="1134"/>
        <w:rPr>
          <w:b/>
          <w:i w:val="0"/>
          <w:sz w:val="22"/>
          <w:szCs w:val="22"/>
        </w:rPr>
      </w:pPr>
      <w:r w:rsidRPr="004E3B01">
        <w:rPr>
          <w:b/>
          <w:i w:val="0"/>
          <w:sz w:val="22"/>
          <w:szCs w:val="22"/>
        </w:rPr>
        <w:t>Navodilo:</w:t>
      </w:r>
    </w:p>
    <w:p w14:paraId="7E4EBAE3" w14:textId="77777777" w:rsidR="00F208BF" w:rsidRDefault="00F208BF" w:rsidP="00F208BF">
      <w:pPr>
        <w:pStyle w:val="Glava"/>
        <w:tabs>
          <w:tab w:val="clear" w:pos="4536"/>
          <w:tab w:val="clear" w:pos="9072"/>
        </w:tabs>
        <w:ind w:left="1134"/>
        <w:rPr>
          <w:b/>
          <w:i w:val="0"/>
          <w:sz w:val="22"/>
          <w:szCs w:val="22"/>
        </w:rPr>
      </w:pPr>
      <w:r w:rsidRPr="004E3B01">
        <w:rPr>
          <w:b/>
          <w:i w:val="0"/>
          <w:sz w:val="22"/>
          <w:szCs w:val="22"/>
        </w:rPr>
        <w:t>Gospodarski subjekt v tabelo vnese podatke strokovnjakov, ki morajo</w:t>
      </w:r>
      <w:r>
        <w:rPr>
          <w:b/>
          <w:i w:val="0"/>
          <w:sz w:val="22"/>
          <w:szCs w:val="22"/>
        </w:rPr>
        <w:t xml:space="preserve"> (posamično)</w:t>
      </w:r>
      <w:r w:rsidRPr="004E3B01">
        <w:rPr>
          <w:b/>
          <w:i w:val="0"/>
          <w:sz w:val="22"/>
          <w:szCs w:val="22"/>
        </w:rPr>
        <w:t xml:space="preserve"> </w:t>
      </w:r>
      <w:r>
        <w:rPr>
          <w:b/>
          <w:i w:val="0"/>
          <w:sz w:val="22"/>
          <w:szCs w:val="22"/>
        </w:rPr>
        <w:t>izpolnjevati pogoje iz razpisa.</w:t>
      </w:r>
    </w:p>
    <w:p w14:paraId="61FA1F35" w14:textId="77777777" w:rsidR="00F208BF" w:rsidRDefault="00F208BF" w:rsidP="004E3B01">
      <w:pPr>
        <w:ind w:left="1134"/>
        <w:jc w:val="both"/>
        <w:rPr>
          <w:b/>
          <w:i w:val="0"/>
          <w:sz w:val="22"/>
          <w:szCs w:val="22"/>
        </w:rPr>
      </w:pPr>
    </w:p>
    <w:p w14:paraId="0EDC2271" w14:textId="43B06AB3" w:rsidR="004E3B01" w:rsidRPr="004E3B01" w:rsidRDefault="004E3B01" w:rsidP="004E3B01">
      <w:pPr>
        <w:ind w:left="1134"/>
        <w:jc w:val="both"/>
        <w:rPr>
          <w:b/>
          <w:i w:val="0"/>
          <w:sz w:val="22"/>
          <w:szCs w:val="22"/>
        </w:rPr>
      </w:pPr>
      <w:r w:rsidRPr="004E3B01">
        <w:rPr>
          <w:b/>
          <w:i w:val="0"/>
          <w:sz w:val="22"/>
          <w:szCs w:val="22"/>
        </w:rPr>
        <w:t xml:space="preserve">Posamezni član projektne skupine lahko prevzame le eno vlogo ključnega strokovnjaka. </w:t>
      </w:r>
    </w:p>
    <w:p w14:paraId="7934F2C6" w14:textId="77777777" w:rsidR="00F208BF" w:rsidRDefault="00F208BF" w:rsidP="00F208BF">
      <w:pPr>
        <w:pStyle w:val="Odstavekseznama"/>
        <w:ind w:left="1134"/>
        <w:jc w:val="both"/>
        <w:rPr>
          <w:b/>
          <w:i w:val="0"/>
          <w:sz w:val="22"/>
          <w:szCs w:val="22"/>
        </w:rPr>
      </w:pPr>
    </w:p>
    <w:p w14:paraId="254AEA6B" w14:textId="70942DD5" w:rsidR="004E3B01" w:rsidRPr="004E3B01" w:rsidRDefault="004E3B01" w:rsidP="00F208BF">
      <w:pPr>
        <w:pStyle w:val="Odstavekseznama"/>
        <w:ind w:left="1134"/>
        <w:jc w:val="both"/>
        <w:rPr>
          <w:b/>
          <w:i w:val="0"/>
          <w:sz w:val="22"/>
          <w:szCs w:val="22"/>
        </w:rPr>
      </w:pPr>
      <w:r w:rsidRPr="004E3B01">
        <w:rPr>
          <w:b/>
          <w:i w:val="0"/>
          <w:sz w:val="22"/>
          <w:szCs w:val="22"/>
        </w:rPr>
        <w:t xml:space="preserve">Vlogo vodje projektne </w:t>
      </w:r>
      <w:r w:rsidR="006664CC">
        <w:rPr>
          <w:b/>
          <w:i w:val="0"/>
          <w:sz w:val="22"/>
          <w:szCs w:val="22"/>
        </w:rPr>
        <w:t xml:space="preserve">skupine oziroma namestnika vodje projektne </w:t>
      </w:r>
      <w:r w:rsidRPr="004E3B01">
        <w:rPr>
          <w:b/>
          <w:i w:val="0"/>
          <w:sz w:val="22"/>
          <w:szCs w:val="22"/>
        </w:rPr>
        <w:t xml:space="preserve">skupine lahko prevzame katerikoli ključni strokovnjak. </w:t>
      </w:r>
    </w:p>
    <w:p w14:paraId="3833BED8" w14:textId="7AC77CE9" w:rsidR="004E3B01" w:rsidRDefault="004E3B01" w:rsidP="004E3B01">
      <w:pPr>
        <w:pStyle w:val="Glava"/>
        <w:tabs>
          <w:tab w:val="clear" w:pos="4536"/>
          <w:tab w:val="clear" w:pos="9072"/>
        </w:tabs>
        <w:ind w:left="1134"/>
        <w:rPr>
          <w:b/>
          <w:i w:val="0"/>
          <w:sz w:val="22"/>
          <w:szCs w:val="22"/>
        </w:rPr>
      </w:pPr>
    </w:p>
    <w:p w14:paraId="520FE4CA" w14:textId="21D73704" w:rsidR="004E3B01" w:rsidRPr="00F208BF" w:rsidRDefault="004E3B01" w:rsidP="004E3B01">
      <w:pPr>
        <w:pStyle w:val="Glava"/>
        <w:tabs>
          <w:tab w:val="clear" w:pos="4536"/>
          <w:tab w:val="clear" w:pos="9072"/>
        </w:tabs>
        <w:ind w:left="1134"/>
        <w:rPr>
          <w:i w:val="0"/>
          <w:sz w:val="22"/>
          <w:szCs w:val="22"/>
        </w:rPr>
      </w:pPr>
      <w:r w:rsidRPr="00F208BF">
        <w:rPr>
          <w:i w:val="0"/>
          <w:sz w:val="22"/>
          <w:szCs w:val="22"/>
        </w:rPr>
        <w:t>Zamenjava ali dodajanje ključnih kadrov po oddaji ponudbe ne bo več možna!</w:t>
      </w:r>
    </w:p>
    <w:p w14:paraId="5544D3B5" w14:textId="283C7EB9" w:rsidR="00B4313B" w:rsidRDefault="00C70D76" w:rsidP="00C70D76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                     </w:t>
      </w:r>
    </w:p>
    <w:p w14:paraId="33D64FE8" w14:textId="16BD2AC0" w:rsidR="00C70D76" w:rsidRPr="00C70D76" w:rsidRDefault="00C70D76" w:rsidP="00C70D76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ab/>
        <w:t xml:space="preserve">       </w:t>
      </w:r>
      <w:r w:rsidRPr="00C70D76">
        <w:rPr>
          <w:i w:val="0"/>
          <w:sz w:val="22"/>
          <w:szCs w:val="22"/>
        </w:rPr>
        <w:t>Naročnik si pridružuje pravico, da za podatek o trenutnem delodajalcu zahteva dodatna dokazila.</w:t>
      </w:r>
    </w:p>
    <w:p w14:paraId="453708DF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8FD9428" w14:textId="276A7C15" w:rsidR="004E3B01" w:rsidRDefault="004E3B01">
      <w:pPr>
        <w:rPr>
          <w:ins w:id="1" w:author="Meta Bizjak" w:date="2024-07-24T14:14:00Z"/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ab/>
        <w:t xml:space="preserve">        Datum:</w:t>
      </w:r>
      <w:r>
        <w:rPr>
          <w:b/>
          <w:i w:val="0"/>
          <w:sz w:val="22"/>
          <w:szCs w:val="22"/>
        </w:rPr>
        <w:br w:type="page"/>
      </w:r>
    </w:p>
    <w:p w14:paraId="7ECC984A" w14:textId="5BCEDC5C" w:rsidR="00496763" w:rsidRDefault="004E3B01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4/1</w:t>
      </w:r>
    </w:p>
    <w:p w14:paraId="29E8AB70" w14:textId="6308CF76" w:rsidR="004E3B01" w:rsidRDefault="004E3B01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40BDDF2" w14:textId="77777777" w:rsidR="004E3B01" w:rsidRDefault="004E3B01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A8F3086" w14:textId="77777777" w:rsidR="004E3B01" w:rsidRDefault="004E3B01" w:rsidP="004E3B01">
      <w:pPr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ŽIVLJENJEPISI (CV) PRIGLAŠENIH KADROV</w:t>
      </w:r>
    </w:p>
    <w:p w14:paraId="60493DBC" w14:textId="77777777" w:rsidR="004E3B01" w:rsidRDefault="004E3B01" w:rsidP="004E3B01">
      <w:pPr>
        <w:ind w:left="1080"/>
        <w:jc w:val="center"/>
        <w:rPr>
          <w:b/>
          <w:i w:val="0"/>
          <w:sz w:val="28"/>
          <w:szCs w:val="28"/>
        </w:rPr>
      </w:pPr>
    </w:p>
    <w:p w14:paraId="1380FD31" w14:textId="77777777" w:rsidR="004E3B01" w:rsidRDefault="004E3B01" w:rsidP="004E3B01">
      <w:pPr>
        <w:ind w:left="1080"/>
        <w:jc w:val="center"/>
        <w:rPr>
          <w:b/>
          <w:i w:val="0"/>
          <w:sz w:val="28"/>
          <w:szCs w:val="28"/>
        </w:rPr>
      </w:pPr>
    </w:p>
    <w:p w14:paraId="319A802C" w14:textId="0AE67447" w:rsidR="004E3B01" w:rsidRDefault="004E3B01" w:rsidP="00C51B6C">
      <w:pPr>
        <w:ind w:left="1080"/>
        <w:jc w:val="center"/>
        <w:rPr>
          <w:b/>
          <w:i w:val="0"/>
          <w:sz w:val="28"/>
          <w:szCs w:val="28"/>
        </w:rPr>
      </w:pPr>
    </w:p>
    <w:p w14:paraId="09B87ED7" w14:textId="3C046727" w:rsidR="004E3B01" w:rsidRDefault="004E3B01" w:rsidP="00F2108F">
      <w:pPr>
        <w:ind w:left="1080"/>
        <w:jc w:val="both"/>
        <w:rPr>
          <w:b/>
          <w:i w:val="0"/>
          <w:sz w:val="22"/>
          <w:szCs w:val="22"/>
        </w:rPr>
      </w:pPr>
      <w:r w:rsidRPr="004E3B01">
        <w:rPr>
          <w:b/>
          <w:i w:val="0"/>
          <w:sz w:val="22"/>
          <w:szCs w:val="22"/>
        </w:rPr>
        <w:t xml:space="preserve">Gospodarski subjekt </w:t>
      </w:r>
      <w:r w:rsidR="006B77BC">
        <w:rPr>
          <w:b/>
          <w:i w:val="0"/>
          <w:sz w:val="22"/>
          <w:szCs w:val="22"/>
        </w:rPr>
        <w:t>za vsak nominiran kader priloži življenjepis, iz katerega mora biti razvidno najmanj:</w:t>
      </w:r>
    </w:p>
    <w:p w14:paraId="7FB20C88" w14:textId="64E45D10" w:rsidR="006B77BC" w:rsidRDefault="006B77BC" w:rsidP="004E3B01">
      <w:pPr>
        <w:ind w:left="1080"/>
        <w:rPr>
          <w:b/>
          <w:i w:val="0"/>
          <w:sz w:val="22"/>
          <w:szCs w:val="22"/>
        </w:rPr>
      </w:pPr>
    </w:p>
    <w:p w14:paraId="12BCB6A0" w14:textId="7EF82E01" w:rsidR="004E3B01" w:rsidRDefault="004E3B01" w:rsidP="00207534">
      <w:pPr>
        <w:rPr>
          <w:b/>
          <w:i w:val="0"/>
          <w:sz w:val="28"/>
          <w:szCs w:val="28"/>
        </w:rPr>
      </w:pPr>
    </w:p>
    <w:p w14:paraId="49E66228" w14:textId="45BC95D6" w:rsidR="006B77BC" w:rsidRDefault="002E37E8" w:rsidP="00207534">
      <w:pPr>
        <w:spacing w:line="259" w:lineRule="auto"/>
        <w:ind w:left="1080"/>
        <w:jc w:val="both"/>
        <w:rPr>
          <w:rFonts w:eastAsia="Calibri"/>
          <w:i w:val="0"/>
          <w:sz w:val="22"/>
          <w:szCs w:val="22"/>
          <w:lang w:eastAsia="en-US"/>
        </w:rPr>
      </w:pPr>
      <w:r w:rsidRPr="00706B01">
        <w:rPr>
          <w:rFonts w:eastAsia="Calibri"/>
          <w:b/>
          <w:i w:val="0"/>
          <w:sz w:val="22"/>
          <w:szCs w:val="22"/>
          <w:lang w:eastAsia="en-US"/>
        </w:rPr>
        <w:t xml:space="preserve">KLJUČNI STROKOVNJAK 1 – STROKOVNJAK ZA </w:t>
      </w:r>
      <w:r w:rsidRPr="00874F75">
        <w:rPr>
          <w:rFonts w:eastAsia="Calibri"/>
          <w:b/>
          <w:i w:val="0"/>
          <w:sz w:val="22"/>
          <w:szCs w:val="22"/>
          <w:lang w:eastAsia="en-US"/>
        </w:rPr>
        <w:t>NAČRTOVANJE, RAZVOJ PODEŽELJA IN</w:t>
      </w:r>
      <w:r>
        <w:rPr>
          <w:rFonts w:eastAsia="Calibri"/>
          <w:b/>
          <w:i w:val="0"/>
          <w:sz w:val="22"/>
          <w:szCs w:val="22"/>
          <w:lang w:eastAsia="en-US"/>
        </w:rPr>
        <w:t>/ALI</w:t>
      </w:r>
      <w:r w:rsidRPr="00874F75">
        <w:rPr>
          <w:rFonts w:eastAsia="Calibri"/>
          <w:b/>
          <w:i w:val="0"/>
          <w:sz w:val="22"/>
          <w:szCs w:val="22"/>
          <w:lang w:eastAsia="en-US"/>
        </w:rPr>
        <w:t xml:space="preserve"> URBANO KMETIJSTVO</w:t>
      </w:r>
      <w:r w:rsidRPr="00706B01">
        <w:rPr>
          <w:rFonts w:eastAsia="Calibri"/>
          <w:b/>
          <w:i w:val="0"/>
          <w:sz w:val="22"/>
          <w:szCs w:val="22"/>
          <w:lang w:eastAsia="en-US"/>
        </w:rPr>
        <w:t xml:space="preserve"> </w:t>
      </w:r>
    </w:p>
    <w:p w14:paraId="78F1536F" w14:textId="54B60962" w:rsidR="00207534" w:rsidRDefault="00207534" w:rsidP="00207534">
      <w:pPr>
        <w:spacing w:after="160" w:line="259" w:lineRule="auto"/>
        <w:contextualSpacing/>
        <w:jc w:val="both"/>
        <w:rPr>
          <w:rFonts w:eastAsia="Calibri"/>
          <w:i w:val="0"/>
          <w:sz w:val="22"/>
          <w:szCs w:val="22"/>
          <w:lang w:eastAsia="en-US"/>
        </w:rPr>
      </w:pPr>
    </w:p>
    <w:p w14:paraId="6692E897" w14:textId="0126D419" w:rsidR="00207534" w:rsidRDefault="00207534" w:rsidP="00207534">
      <w:pPr>
        <w:spacing w:after="160" w:line="259" w:lineRule="auto"/>
        <w:contextualSpacing/>
        <w:jc w:val="both"/>
        <w:rPr>
          <w:rFonts w:eastAsia="Calibri"/>
          <w:i w:val="0"/>
          <w:sz w:val="22"/>
          <w:szCs w:val="22"/>
          <w:lang w:eastAsia="en-US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3903"/>
        <w:gridCol w:w="5033"/>
      </w:tblGrid>
      <w:tr w:rsidR="00207534" w14:paraId="6A7AC373" w14:textId="77777777" w:rsidTr="00207534">
        <w:tc>
          <w:tcPr>
            <w:tcW w:w="3903" w:type="dxa"/>
          </w:tcPr>
          <w:p w14:paraId="7B85EECE" w14:textId="3A7F772C" w:rsidR="00207534" w:rsidRP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POGOJ</w:t>
            </w:r>
          </w:p>
        </w:tc>
        <w:tc>
          <w:tcPr>
            <w:tcW w:w="5033" w:type="dxa"/>
          </w:tcPr>
          <w:p w14:paraId="5C274B25" w14:textId="5777F4A0" w:rsidR="00207534" w:rsidRP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 xml:space="preserve">NAVEDBA KONKRETNIH PODATKOV </w:t>
            </w:r>
          </w:p>
        </w:tc>
      </w:tr>
      <w:tr w:rsidR="00207534" w14:paraId="5E45055C" w14:textId="77777777" w:rsidTr="00207534">
        <w:tc>
          <w:tcPr>
            <w:tcW w:w="3903" w:type="dxa"/>
          </w:tcPr>
          <w:p w14:paraId="02A8FA08" w14:textId="49FC31D4" w:rsidR="00207534" w:rsidRDefault="00207534" w:rsidP="006F1FB8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Vsaj 10 let delovnih izkušenj </w:t>
            </w:r>
            <w:r w:rsidR="006F1FB8">
              <w:rPr>
                <w:rFonts w:eastAsia="Calibri"/>
                <w:i w:val="0"/>
                <w:sz w:val="22"/>
                <w:szCs w:val="22"/>
                <w:lang w:eastAsia="en-US"/>
              </w:rPr>
              <w:t>na projektih, ki so predmet spodaj navedenih vsebinskih sklopov.</w:t>
            </w:r>
          </w:p>
        </w:tc>
        <w:tc>
          <w:tcPr>
            <w:tcW w:w="5033" w:type="dxa"/>
          </w:tcPr>
          <w:p w14:paraId="278CC3EC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30D8CFF7" w14:textId="77777777" w:rsidTr="00207534">
        <w:tc>
          <w:tcPr>
            <w:tcW w:w="3903" w:type="dxa"/>
          </w:tcPr>
          <w:p w14:paraId="18EB75FD" w14:textId="21565995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Najmanj visokošolska univerzitetna izobrazba (prejšnja) oz. magistrska izobrazba kmetijske ali druge naravoslovne smeri</w:t>
            </w:r>
            <w:r w:rsidR="00D85BE4">
              <w:rPr>
                <w:rFonts w:eastAsia="Calibri"/>
                <w:i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33" w:type="dxa"/>
          </w:tcPr>
          <w:p w14:paraId="1C1A1D0A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6271CDE1" w14:textId="77777777" w:rsidTr="00207534">
        <w:tc>
          <w:tcPr>
            <w:tcW w:w="3903" w:type="dxa"/>
          </w:tcPr>
          <w:p w14:paraId="08AF0D93" w14:textId="54EAB3A0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Strokovnjak je v zadnjih 5 letih 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(šteto od 2019) 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>sodeloval pri izdelavi vsaj 1 strateškega dokumenta</w:t>
            </w:r>
            <w:r w:rsidR="006F1FB8">
              <w:rPr>
                <w:rFonts w:eastAsia="Calibri"/>
                <w:i w:val="0"/>
                <w:sz w:val="22"/>
                <w:szCs w:val="22"/>
                <w:lang w:eastAsia="en-US"/>
              </w:rPr>
              <w:t>,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katere</w:t>
            </w:r>
            <w:r w:rsidR="006F1FB8">
              <w:rPr>
                <w:rFonts w:eastAsia="Calibri"/>
                <w:i w:val="0"/>
                <w:sz w:val="22"/>
                <w:szCs w:val="22"/>
                <w:lang w:eastAsia="en-US"/>
              </w:rPr>
              <w:t>ga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vsebina se nanaša na razvoj podeželja in/ali urbanega kmetijstva. </w:t>
            </w:r>
          </w:p>
        </w:tc>
        <w:tc>
          <w:tcPr>
            <w:tcW w:w="5033" w:type="dxa"/>
          </w:tcPr>
          <w:p w14:paraId="3EA887E2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7CDB0FE8" w14:textId="77777777" w:rsidTr="00207534">
        <w:tc>
          <w:tcPr>
            <w:tcW w:w="3903" w:type="dxa"/>
          </w:tcPr>
          <w:p w14:paraId="42F41657" w14:textId="0208FB93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Strokovnjak je v zadnjih 5 letih 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(šteto od 2019) 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>sodeloval pri izvedbi vsaj 3 projektov s področja »Strateškega in operativnega načrtovanja«.</w:t>
            </w:r>
          </w:p>
        </w:tc>
        <w:tc>
          <w:tcPr>
            <w:tcW w:w="5033" w:type="dxa"/>
          </w:tcPr>
          <w:p w14:paraId="2909ED23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3C605847" w14:textId="77777777" w:rsidTr="00207534">
        <w:tc>
          <w:tcPr>
            <w:tcW w:w="3903" w:type="dxa"/>
          </w:tcPr>
          <w:p w14:paraId="7AFE4052" w14:textId="7D3C7249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Strokovnjak je sodeloval pri izvedbi vsaj 3 projektov s področja »Razvoj dejavnosti, storitev in 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>produktov na podeželju ali spodbujanje kratkih verig«</w:t>
            </w:r>
          </w:p>
        </w:tc>
        <w:tc>
          <w:tcPr>
            <w:tcW w:w="5033" w:type="dxa"/>
          </w:tcPr>
          <w:p w14:paraId="06F69289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06CC6156" w14:textId="77777777" w:rsidTr="00207534">
        <w:tc>
          <w:tcPr>
            <w:tcW w:w="3903" w:type="dxa"/>
          </w:tcPr>
          <w:p w14:paraId="3EB3E459" w14:textId="16DBE7BB" w:rsidR="00905DD7" w:rsidRDefault="00905DD7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V kolikor bo strokovnjak prevzel vlogo vodje projekta, mora iz vsaj treh navedenih referenc izhajati, da je pri projektu sodeloval kot vodja projekta.</w:t>
            </w:r>
          </w:p>
          <w:p w14:paraId="572772B5" w14:textId="2CFB1A10" w:rsidR="000D2B15" w:rsidRDefault="000D2B15" w:rsidP="0051319F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(</w:t>
            </w:r>
            <w:r w:rsidRPr="00207534">
              <w:rPr>
                <w:rFonts w:eastAsia="Calibri"/>
                <w:sz w:val="22"/>
                <w:szCs w:val="22"/>
                <w:lang w:eastAsia="en-US"/>
              </w:rPr>
              <w:t>Opomba: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</w:t>
            </w:r>
            <w:r w:rsidRPr="00207534">
              <w:rPr>
                <w:rFonts w:eastAsia="Calibri"/>
                <w:sz w:val="22"/>
                <w:szCs w:val="22"/>
                <w:lang w:eastAsia="en-US"/>
              </w:rPr>
              <w:t>v kolikor oseba ne bo vodja projekta, podatkov v tem delu ne vpiše</w:t>
            </w:r>
            <w:r w:rsidR="0051319F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3" w:type="dxa"/>
          </w:tcPr>
          <w:p w14:paraId="1F687E92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15CEA2A2" w14:textId="77777777" w:rsidTr="00207534">
        <w:tc>
          <w:tcPr>
            <w:tcW w:w="3903" w:type="dxa"/>
          </w:tcPr>
          <w:p w14:paraId="69BEDFDB" w14:textId="6EACB1E8" w:rsidR="00207534" w:rsidRP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MERILO – DODATNE REFERENCE</w:t>
            </w:r>
          </w:p>
        </w:tc>
        <w:tc>
          <w:tcPr>
            <w:tcW w:w="5033" w:type="dxa"/>
          </w:tcPr>
          <w:p w14:paraId="5A9EB690" w14:textId="77777777" w:rsidR="00207534" w:rsidRP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7AE43C45" w14:textId="77777777" w:rsidTr="00207534">
        <w:tc>
          <w:tcPr>
            <w:tcW w:w="3903" w:type="dxa"/>
          </w:tcPr>
          <w:p w14:paraId="0B65C5D1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  <w:p w14:paraId="734D3EAA" w14:textId="738333C3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5033" w:type="dxa"/>
          </w:tcPr>
          <w:p w14:paraId="7569E788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6796BBC1" w14:textId="77777777" w:rsidTr="00207534">
        <w:tc>
          <w:tcPr>
            <w:tcW w:w="3903" w:type="dxa"/>
          </w:tcPr>
          <w:p w14:paraId="3FB256A4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  <w:p w14:paraId="7E9EC28E" w14:textId="1EE12E1A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5033" w:type="dxa"/>
          </w:tcPr>
          <w:p w14:paraId="2B9AAAC9" w14:textId="77777777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</w:tbl>
    <w:p w14:paraId="49A3828C" w14:textId="77777777" w:rsidR="00207534" w:rsidRPr="003F7A6D" w:rsidRDefault="00207534" w:rsidP="00207534">
      <w:pPr>
        <w:spacing w:after="160" w:line="259" w:lineRule="auto"/>
        <w:contextualSpacing/>
        <w:jc w:val="both"/>
        <w:rPr>
          <w:rFonts w:eastAsia="Calibri"/>
          <w:i w:val="0"/>
          <w:sz w:val="22"/>
          <w:szCs w:val="22"/>
          <w:lang w:eastAsia="en-US"/>
        </w:rPr>
      </w:pPr>
    </w:p>
    <w:p w14:paraId="26506DA7" w14:textId="77777777" w:rsidR="006B77BC" w:rsidRPr="003F7A6D" w:rsidRDefault="006B77BC" w:rsidP="006B77BC">
      <w:pPr>
        <w:spacing w:after="160" w:line="259" w:lineRule="auto"/>
        <w:ind w:left="1092"/>
        <w:contextualSpacing/>
        <w:jc w:val="both"/>
        <w:rPr>
          <w:rFonts w:eastAsia="Calibri"/>
          <w:i w:val="0"/>
          <w:sz w:val="22"/>
          <w:szCs w:val="22"/>
          <w:lang w:eastAsia="en-US"/>
        </w:rPr>
      </w:pPr>
    </w:p>
    <w:p w14:paraId="065E7516" w14:textId="77777777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7593A670" w14:textId="77777777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15D44E71" w14:textId="77777777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15BF296C" w14:textId="77777777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0B4BEEDC" w14:textId="12B196E0" w:rsidR="006B77BC" w:rsidRDefault="002E37E8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  <w:r w:rsidRPr="003F7A6D">
        <w:rPr>
          <w:rFonts w:eastAsia="Calibri"/>
          <w:b/>
          <w:i w:val="0"/>
          <w:sz w:val="22"/>
          <w:szCs w:val="22"/>
          <w:lang w:eastAsia="en-US"/>
        </w:rPr>
        <w:t xml:space="preserve">KLJUČNI STROKOVNJAK 2 – STROKOVNJAK ZA KMETIJSTVO </w:t>
      </w:r>
    </w:p>
    <w:p w14:paraId="20F9D4FE" w14:textId="3AC29BF3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3903"/>
        <w:gridCol w:w="5033"/>
      </w:tblGrid>
      <w:tr w:rsidR="00207534" w14:paraId="6D125033" w14:textId="77777777" w:rsidTr="0097771A">
        <w:tc>
          <w:tcPr>
            <w:tcW w:w="3903" w:type="dxa"/>
          </w:tcPr>
          <w:p w14:paraId="45204A38" w14:textId="77777777" w:rsidR="00207534" w:rsidRP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POGOJ</w:t>
            </w:r>
          </w:p>
        </w:tc>
        <w:tc>
          <w:tcPr>
            <w:tcW w:w="5033" w:type="dxa"/>
          </w:tcPr>
          <w:p w14:paraId="02CC2774" w14:textId="77777777" w:rsidR="00207534" w:rsidRP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 xml:space="preserve">NAVEDBA KONKRETNIH PODATKOV </w:t>
            </w:r>
          </w:p>
        </w:tc>
      </w:tr>
      <w:tr w:rsidR="00207534" w14:paraId="15B4711B" w14:textId="77777777" w:rsidTr="0097771A">
        <w:tc>
          <w:tcPr>
            <w:tcW w:w="3903" w:type="dxa"/>
          </w:tcPr>
          <w:p w14:paraId="729BA42C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Vsaj 10 let delovnih izkušenj iz vsebinskih sklopov kot izhaja iz vrstic v nadaljevanju</w:t>
            </w:r>
          </w:p>
        </w:tc>
        <w:tc>
          <w:tcPr>
            <w:tcW w:w="5033" w:type="dxa"/>
          </w:tcPr>
          <w:p w14:paraId="57F60F43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1EDD45A8" w14:textId="77777777" w:rsidTr="0097771A">
        <w:tc>
          <w:tcPr>
            <w:tcW w:w="3903" w:type="dxa"/>
          </w:tcPr>
          <w:p w14:paraId="4663E4A3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Najmanj visokošolska univerzitetna izobrazba (prejšnja) oz. magistrska izobrazba kmetijske ali druge naravoslovne smeri</w:t>
            </w:r>
          </w:p>
        </w:tc>
        <w:tc>
          <w:tcPr>
            <w:tcW w:w="5033" w:type="dxa"/>
          </w:tcPr>
          <w:p w14:paraId="0147142A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1FEFDD55" w14:textId="77777777" w:rsidTr="0097771A">
        <w:tc>
          <w:tcPr>
            <w:tcW w:w="3903" w:type="dxa"/>
          </w:tcPr>
          <w:p w14:paraId="29C612EE" w14:textId="48B9C92C" w:rsidR="00207534" w:rsidRDefault="00207534" w:rsidP="00207534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>Strokovnjak je sodeloval pri izdelavi vsaj 1 strateškega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in/ali upravljavskega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dokumenta</w:t>
            </w:r>
            <w:r w:rsidR="006F1FB8">
              <w:rPr>
                <w:rFonts w:eastAsia="Calibri"/>
                <w:i w:val="0"/>
                <w:sz w:val="22"/>
                <w:szCs w:val="22"/>
                <w:lang w:eastAsia="en-US"/>
              </w:rPr>
              <w:t>,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katere</w:t>
            </w:r>
            <w:r w:rsidR="006F1FB8">
              <w:rPr>
                <w:rFonts w:eastAsia="Calibri"/>
                <w:i w:val="0"/>
                <w:sz w:val="22"/>
                <w:szCs w:val="22"/>
                <w:lang w:eastAsia="en-US"/>
              </w:rPr>
              <w:t>ga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vsebina se nanaša na kmetijstvo ali urbano kmetijstvo</w:t>
            </w:r>
          </w:p>
        </w:tc>
        <w:tc>
          <w:tcPr>
            <w:tcW w:w="5033" w:type="dxa"/>
          </w:tcPr>
          <w:p w14:paraId="2ED0EBB9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2AEDB5CF" w14:textId="77777777" w:rsidTr="0097771A">
        <w:tc>
          <w:tcPr>
            <w:tcW w:w="3903" w:type="dxa"/>
          </w:tcPr>
          <w:p w14:paraId="500ABBCA" w14:textId="7F60879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>Strokovnjak je sodeloval pri izvedbi vsaj 3 projektov s področja »Kmetijstvo«.</w:t>
            </w:r>
          </w:p>
        </w:tc>
        <w:tc>
          <w:tcPr>
            <w:tcW w:w="5033" w:type="dxa"/>
          </w:tcPr>
          <w:p w14:paraId="46D31587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1C26AB2A" w14:textId="77777777" w:rsidTr="0097771A">
        <w:tc>
          <w:tcPr>
            <w:tcW w:w="3903" w:type="dxa"/>
          </w:tcPr>
          <w:p w14:paraId="19AB180A" w14:textId="77777777" w:rsidR="00905DD7" w:rsidRDefault="00905DD7" w:rsidP="00905DD7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V kolikor bo strokovnjak prevzel vlogo vodje projekta, mora iz vsaj treh navedenih referenc izhajati, da je pri projektu sodeloval kot vodja projekta.</w:t>
            </w:r>
          </w:p>
          <w:p w14:paraId="2732E2D7" w14:textId="48EC790A" w:rsidR="00207534" w:rsidRDefault="00207534" w:rsidP="00905DD7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(</w:t>
            </w:r>
            <w:r w:rsidRPr="00207534">
              <w:rPr>
                <w:rFonts w:eastAsia="Calibri"/>
                <w:sz w:val="22"/>
                <w:szCs w:val="22"/>
                <w:lang w:eastAsia="en-US"/>
              </w:rPr>
              <w:t>Opomba: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</w:t>
            </w:r>
            <w:r w:rsidRPr="00207534">
              <w:rPr>
                <w:rFonts w:eastAsia="Calibri"/>
                <w:sz w:val="22"/>
                <w:szCs w:val="22"/>
                <w:lang w:eastAsia="en-US"/>
              </w:rPr>
              <w:t>v kolikor oseba ne bo vodja projekta, podatkov v tem delu ne vpiše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3" w:type="dxa"/>
          </w:tcPr>
          <w:p w14:paraId="66350C53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3088878E" w14:textId="77777777" w:rsidTr="0097771A">
        <w:tc>
          <w:tcPr>
            <w:tcW w:w="3903" w:type="dxa"/>
          </w:tcPr>
          <w:p w14:paraId="12812A06" w14:textId="77777777" w:rsidR="00207534" w:rsidRP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MERILO – DODATNE REFERENCE</w:t>
            </w:r>
          </w:p>
        </w:tc>
        <w:tc>
          <w:tcPr>
            <w:tcW w:w="5033" w:type="dxa"/>
          </w:tcPr>
          <w:p w14:paraId="0035F1C3" w14:textId="77777777" w:rsidR="00207534" w:rsidRP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335E3F72" w14:textId="77777777" w:rsidTr="0097771A">
        <w:tc>
          <w:tcPr>
            <w:tcW w:w="3903" w:type="dxa"/>
          </w:tcPr>
          <w:p w14:paraId="00C51188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  <w:p w14:paraId="233E4016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5033" w:type="dxa"/>
          </w:tcPr>
          <w:p w14:paraId="262D4FE1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207534" w14:paraId="7459A6AF" w14:textId="77777777" w:rsidTr="0097771A">
        <w:tc>
          <w:tcPr>
            <w:tcW w:w="3903" w:type="dxa"/>
          </w:tcPr>
          <w:p w14:paraId="41B4CC4C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  <w:p w14:paraId="500E5391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5033" w:type="dxa"/>
          </w:tcPr>
          <w:p w14:paraId="50A8BCA3" w14:textId="77777777" w:rsidR="00207534" w:rsidRDefault="0020753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</w:tbl>
    <w:p w14:paraId="56E5815B" w14:textId="73BD73C9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460FE818" w14:textId="64BF24F7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13F9F5D8" w14:textId="0604D36D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022FAD88" w14:textId="43CA0C70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394BF4F0" w14:textId="7B8F3F5E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417EE618" w14:textId="00FD1023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0760B588" w14:textId="6D97DE6B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763C9B5D" w14:textId="5EC399A7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10EA8B2A" w14:textId="77777777" w:rsidR="00207534" w:rsidRDefault="0020753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4CBB00C8" w14:textId="2B09D4CD" w:rsidR="006B77BC" w:rsidRDefault="006B77BC" w:rsidP="006B77BC">
      <w:pPr>
        <w:spacing w:after="160" w:line="259" w:lineRule="auto"/>
        <w:contextualSpacing/>
        <w:jc w:val="both"/>
        <w:rPr>
          <w:rFonts w:eastAsia="Calibri"/>
          <w:i w:val="0"/>
          <w:sz w:val="22"/>
          <w:szCs w:val="22"/>
          <w:highlight w:val="yellow"/>
          <w:lang w:eastAsia="en-US"/>
        </w:rPr>
      </w:pPr>
    </w:p>
    <w:p w14:paraId="33357A71" w14:textId="0A015FED" w:rsidR="00F01C72" w:rsidRDefault="00F01C72" w:rsidP="006B77BC">
      <w:pPr>
        <w:spacing w:after="160" w:line="259" w:lineRule="auto"/>
        <w:contextualSpacing/>
        <w:jc w:val="both"/>
        <w:rPr>
          <w:rFonts w:eastAsia="Calibri"/>
          <w:i w:val="0"/>
          <w:sz w:val="22"/>
          <w:szCs w:val="22"/>
          <w:highlight w:val="yellow"/>
          <w:lang w:eastAsia="en-US"/>
        </w:rPr>
      </w:pPr>
    </w:p>
    <w:p w14:paraId="71C9C6C9" w14:textId="18CB1DA6" w:rsidR="00F01C72" w:rsidRDefault="00F01C72" w:rsidP="006B77BC">
      <w:pPr>
        <w:spacing w:after="160" w:line="259" w:lineRule="auto"/>
        <w:contextualSpacing/>
        <w:jc w:val="both"/>
        <w:rPr>
          <w:rFonts w:eastAsia="Calibri"/>
          <w:i w:val="0"/>
          <w:sz w:val="22"/>
          <w:szCs w:val="22"/>
          <w:highlight w:val="yellow"/>
          <w:lang w:eastAsia="en-US"/>
        </w:rPr>
      </w:pPr>
    </w:p>
    <w:p w14:paraId="433D1F07" w14:textId="05D9019D" w:rsidR="00F01C72" w:rsidRDefault="00F01C72" w:rsidP="006B77BC">
      <w:pPr>
        <w:spacing w:after="160" w:line="259" w:lineRule="auto"/>
        <w:contextualSpacing/>
        <w:jc w:val="both"/>
        <w:rPr>
          <w:rFonts w:eastAsia="Calibri"/>
          <w:i w:val="0"/>
          <w:sz w:val="22"/>
          <w:szCs w:val="22"/>
          <w:highlight w:val="yellow"/>
          <w:lang w:eastAsia="en-US"/>
        </w:rPr>
      </w:pPr>
    </w:p>
    <w:p w14:paraId="711F9A81" w14:textId="77777777" w:rsidR="00F01C72" w:rsidRPr="00706B01" w:rsidRDefault="00F01C72" w:rsidP="006B77BC">
      <w:pPr>
        <w:spacing w:after="160" w:line="259" w:lineRule="auto"/>
        <w:contextualSpacing/>
        <w:jc w:val="both"/>
        <w:rPr>
          <w:rFonts w:eastAsia="Calibri"/>
          <w:i w:val="0"/>
          <w:sz w:val="22"/>
          <w:szCs w:val="22"/>
          <w:highlight w:val="yellow"/>
          <w:lang w:eastAsia="en-US"/>
        </w:rPr>
      </w:pPr>
    </w:p>
    <w:p w14:paraId="7C43FDFE" w14:textId="77777777" w:rsidR="002E37E8" w:rsidRDefault="002E37E8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66D9D8DA" w14:textId="77777777" w:rsidR="002E37E8" w:rsidRDefault="002E37E8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76CF5957" w14:textId="77777777" w:rsidR="002E37E8" w:rsidRDefault="002E37E8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19AFAA10" w14:textId="77777777" w:rsidR="002E37E8" w:rsidRDefault="002E37E8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55E9D82C" w14:textId="77777777" w:rsidR="00D85BE4" w:rsidRDefault="00D85BE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2303AE2D" w14:textId="77777777" w:rsidR="00D85BE4" w:rsidRDefault="00D85BE4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0BA6F543" w14:textId="77777777" w:rsidR="00663310" w:rsidRDefault="00663310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6BE2594A" w14:textId="09187E03" w:rsidR="006B77BC" w:rsidRDefault="002E37E8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  <w:r w:rsidRPr="00706B01">
        <w:rPr>
          <w:rFonts w:eastAsia="Calibri"/>
          <w:b/>
          <w:i w:val="0"/>
          <w:sz w:val="22"/>
          <w:szCs w:val="22"/>
          <w:lang w:eastAsia="en-US"/>
        </w:rPr>
        <w:t xml:space="preserve">KLJUČNI STROKOVNJAK </w:t>
      </w:r>
      <w:r>
        <w:rPr>
          <w:rFonts w:eastAsia="Calibri"/>
          <w:b/>
          <w:i w:val="0"/>
          <w:sz w:val="22"/>
          <w:szCs w:val="22"/>
          <w:lang w:eastAsia="en-US"/>
        </w:rPr>
        <w:t>3</w:t>
      </w:r>
      <w:r w:rsidRPr="00706B01">
        <w:rPr>
          <w:rFonts w:eastAsia="Calibri"/>
          <w:b/>
          <w:i w:val="0"/>
          <w:sz w:val="22"/>
          <w:szCs w:val="22"/>
          <w:lang w:eastAsia="en-US"/>
        </w:rPr>
        <w:t xml:space="preserve"> – </w:t>
      </w:r>
      <w:r w:rsidRPr="009F415F">
        <w:rPr>
          <w:rFonts w:eastAsia="Calibri"/>
          <w:b/>
          <w:i w:val="0"/>
          <w:sz w:val="22"/>
          <w:szCs w:val="22"/>
          <w:lang w:eastAsia="en-US"/>
        </w:rPr>
        <w:t>STROKOVNJAK ZA KREPITEV KAPACITET</w:t>
      </w:r>
      <w:r>
        <w:rPr>
          <w:rFonts w:eastAsia="Calibri"/>
          <w:b/>
          <w:i w:val="0"/>
          <w:sz w:val="22"/>
          <w:szCs w:val="22"/>
          <w:lang w:eastAsia="en-US"/>
        </w:rPr>
        <w:t xml:space="preserve"> INŠTITUCIJ</w:t>
      </w:r>
      <w:r w:rsidRPr="009F415F">
        <w:rPr>
          <w:rFonts w:eastAsia="Calibri"/>
          <w:b/>
          <w:i w:val="0"/>
          <w:sz w:val="22"/>
          <w:szCs w:val="22"/>
          <w:lang w:eastAsia="en-US"/>
        </w:rPr>
        <w:t xml:space="preserve"> IN PRENOS DOBRIH PRAKS</w:t>
      </w:r>
      <w:r w:rsidRPr="00706B01">
        <w:rPr>
          <w:rFonts w:eastAsia="Calibri"/>
          <w:b/>
          <w:i w:val="0"/>
          <w:sz w:val="22"/>
          <w:szCs w:val="22"/>
          <w:lang w:eastAsia="en-US"/>
        </w:rPr>
        <w:t xml:space="preserve"> </w:t>
      </w:r>
    </w:p>
    <w:p w14:paraId="733E8F9B" w14:textId="44DEA14F" w:rsidR="00F01C72" w:rsidRDefault="00F01C72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3903"/>
        <w:gridCol w:w="5033"/>
      </w:tblGrid>
      <w:tr w:rsidR="00F01C72" w14:paraId="47F61145" w14:textId="77777777" w:rsidTr="0097771A">
        <w:tc>
          <w:tcPr>
            <w:tcW w:w="3903" w:type="dxa"/>
          </w:tcPr>
          <w:p w14:paraId="18D0689D" w14:textId="77777777" w:rsidR="00F01C72" w:rsidRPr="00207534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POGOJ</w:t>
            </w:r>
          </w:p>
        </w:tc>
        <w:tc>
          <w:tcPr>
            <w:tcW w:w="5033" w:type="dxa"/>
          </w:tcPr>
          <w:p w14:paraId="0E4A0031" w14:textId="77777777" w:rsidR="00F01C72" w:rsidRPr="00207534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 xml:space="preserve">NAVEDBA KONKRETNIH PODATKOV </w:t>
            </w:r>
          </w:p>
        </w:tc>
      </w:tr>
      <w:tr w:rsidR="00F01C72" w14:paraId="1E28FC36" w14:textId="77777777" w:rsidTr="0097771A">
        <w:tc>
          <w:tcPr>
            <w:tcW w:w="3903" w:type="dxa"/>
          </w:tcPr>
          <w:p w14:paraId="46016A1E" w14:textId="4511925B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5 let delovnih izkušenj na projektih, ki so predmet spodaj navedenih vsebinskih sklopov.</w:t>
            </w:r>
          </w:p>
        </w:tc>
        <w:tc>
          <w:tcPr>
            <w:tcW w:w="5033" w:type="dxa"/>
          </w:tcPr>
          <w:p w14:paraId="3F50E9E0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0262DE8A" w14:textId="77777777" w:rsidTr="0097771A">
        <w:tc>
          <w:tcPr>
            <w:tcW w:w="3903" w:type="dxa"/>
          </w:tcPr>
          <w:p w14:paraId="2560622F" w14:textId="16ECEA98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Najmanj visokošolska univerzitetna izobrazba (prejšnja) oz. magistrska izobrazba naravoslovne ali družboslovne smeri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33" w:type="dxa"/>
          </w:tcPr>
          <w:p w14:paraId="7DA3723F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4B376545" w14:textId="77777777" w:rsidTr="0097771A">
        <w:tc>
          <w:tcPr>
            <w:tcW w:w="3903" w:type="dxa"/>
          </w:tcPr>
          <w:p w14:paraId="26000D28" w14:textId="30A13991" w:rsidR="00F01C72" w:rsidRDefault="00F01C72" w:rsidP="00F01C72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D7772F">
              <w:rPr>
                <w:rFonts w:eastAsia="Calibri"/>
                <w:i w:val="0"/>
                <w:sz w:val="22"/>
                <w:szCs w:val="22"/>
                <w:lang w:eastAsia="en-US"/>
              </w:rPr>
              <w:t>Strokovnjak je sodeloval pri izdelavi vsaj 1 strateškega in/ali upravljavskega dokumenta katere vsebina se nanaša na razvoj in/ali upravljanje podeželja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, kmetijstva ali urbanega kmetijstva</w:t>
            </w:r>
            <w:r w:rsidRPr="00D7772F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5033" w:type="dxa"/>
          </w:tcPr>
          <w:p w14:paraId="6B0573C6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17A1E989" w14:textId="77777777" w:rsidTr="0097771A">
        <w:tc>
          <w:tcPr>
            <w:tcW w:w="3903" w:type="dxa"/>
          </w:tcPr>
          <w:p w14:paraId="2734E91A" w14:textId="7EA4372D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061726">
              <w:rPr>
                <w:rFonts w:eastAsia="Calibri"/>
                <w:i w:val="0"/>
                <w:sz w:val="22"/>
                <w:szCs w:val="22"/>
                <w:lang w:eastAsia="en-US"/>
              </w:rPr>
              <w:t>Strokovnjak je sodeloval pri izvedbi vsaj 3 projektov s področja »Krepitve kapacitet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inštitucij</w:t>
            </w:r>
            <w:r w:rsidRPr="00061726">
              <w:rPr>
                <w:rFonts w:eastAsia="Calibri"/>
                <w:i w:val="0"/>
                <w:sz w:val="22"/>
                <w:szCs w:val="22"/>
                <w:lang w:eastAsia="en-US"/>
              </w:rPr>
              <w:t>«.</w:t>
            </w:r>
          </w:p>
        </w:tc>
        <w:tc>
          <w:tcPr>
            <w:tcW w:w="5033" w:type="dxa"/>
          </w:tcPr>
          <w:p w14:paraId="33DF468A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19408FCF" w14:textId="77777777" w:rsidTr="0097771A">
        <w:tc>
          <w:tcPr>
            <w:tcW w:w="3903" w:type="dxa"/>
          </w:tcPr>
          <w:p w14:paraId="3988F899" w14:textId="5CADD406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061726">
              <w:rPr>
                <w:rFonts w:eastAsia="Calibri"/>
                <w:i w:val="0"/>
                <w:sz w:val="22"/>
                <w:szCs w:val="22"/>
                <w:lang w:eastAsia="en-US"/>
              </w:rPr>
              <w:t>Strokovnjak je sodeloval pri izvedbi vsaj 3 projektov s področja »Prenos dobrih praks«.</w:t>
            </w:r>
          </w:p>
        </w:tc>
        <w:tc>
          <w:tcPr>
            <w:tcW w:w="5033" w:type="dxa"/>
          </w:tcPr>
          <w:p w14:paraId="56B5D887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76771098" w14:textId="77777777" w:rsidTr="0097771A">
        <w:tc>
          <w:tcPr>
            <w:tcW w:w="3903" w:type="dxa"/>
          </w:tcPr>
          <w:p w14:paraId="27CEC263" w14:textId="77777777" w:rsidR="00905DD7" w:rsidRDefault="00905DD7" w:rsidP="00905DD7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V kolikor bo strokovnjak prevzel vlogo vodje projekta, mora iz vsaj treh navedenih referenc izhajati, da je pri projektu sodeloval kot vodja projekta.</w:t>
            </w:r>
          </w:p>
          <w:p w14:paraId="24DE260F" w14:textId="1CC712F7" w:rsidR="00F01C72" w:rsidRDefault="00F01C72" w:rsidP="002E37E8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(</w:t>
            </w:r>
            <w:r w:rsidRPr="00207534">
              <w:rPr>
                <w:rFonts w:eastAsia="Calibri"/>
                <w:sz w:val="22"/>
                <w:szCs w:val="22"/>
                <w:lang w:eastAsia="en-US"/>
              </w:rPr>
              <w:t>Opomba: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</w:t>
            </w:r>
            <w:r w:rsidRPr="00207534">
              <w:rPr>
                <w:rFonts w:eastAsia="Calibri"/>
                <w:sz w:val="22"/>
                <w:szCs w:val="22"/>
                <w:lang w:eastAsia="en-US"/>
              </w:rPr>
              <w:t>v kolikor oseba ne bo vodja projekta, podatkov v tem delu ne vpiše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3" w:type="dxa"/>
          </w:tcPr>
          <w:p w14:paraId="7966C3EB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46A88599" w14:textId="77777777" w:rsidTr="0097771A">
        <w:tc>
          <w:tcPr>
            <w:tcW w:w="3903" w:type="dxa"/>
          </w:tcPr>
          <w:p w14:paraId="50C48BBB" w14:textId="77777777" w:rsidR="00F01C72" w:rsidRPr="00207534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MERILO – DODATNE REFERENCE</w:t>
            </w:r>
          </w:p>
        </w:tc>
        <w:tc>
          <w:tcPr>
            <w:tcW w:w="5033" w:type="dxa"/>
          </w:tcPr>
          <w:p w14:paraId="1F317029" w14:textId="77777777" w:rsidR="00F01C72" w:rsidRPr="00207534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4CEABC9A" w14:textId="77777777" w:rsidTr="0097771A">
        <w:tc>
          <w:tcPr>
            <w:tcW w:w="3903" w:type="dxa"/>
          </w:tcPr>
          <w:p w14:paraId="4A1A1AF8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  <w:p w14:paraId="66897482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5033" w:type="dxa"/>
          </w:tcPr>
          <w:p w14:paraId="424785F4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75B279A6" w14:textId="77777777" w:rsidTr="0097771A">
        <w:tc>
          <w:tcPr>
            <w:tcW w:w="3903" w:type="dxa"/>
          </w:tcPr>
          <w:p w14:paraId="64524D6A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  <w:p w14:paraId="4470C3CF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5033" w:type="dxa"/>
          </w:tcPr>
          <w:p w14:paraId="3514B00C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</w:tbl>
    <w:p w14:paraId="2BDF2F6A" w14:textId="75CDB97F" w:rsidR="00F01C72" w:rsidRDefault="00F01C72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4CB58977" w14:textId="7BF29C87" w:rsidR="006B77BC" w:rsidRDefault="006B77BC" w:rsidP="00F01C72">
      <w:pPr>
        <w:spacing w:line="259" w:lineRule="auto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4FF24FBE" w14:textId="77777777" w:rsidR="00F01C72" w:rsidRDefault="00F01C72">
      <w:pPr>
        <w:rPr>
          <w:rFonts w:eastAsia="Calibri"/>
          <w:b/>
          <w:i w:val="0"/>
          <w:sz w:val="22"/>
          <w:szCs w:val="22"/>
          <w:lang w:eastAsia="en-US"/>
        </w:rPr>
      </w:pPr>
      <w:r>
        <w:rPr>
          <w:rFonts w:eastAsia="Calibri"/>
          <w:b/>
          <w:i w:val="0"/>
          <w:sz w:val="22"/>
          <w:szCs w:val="22"/>
          <w:lang w:eastAsia="en-US"/>
        </w:rPr>
        <w:br w:type="page"/>
      </w:r>
    </w:p>
    <w:p w14:paraId="6B676994" w14:textId="30CB81F0" w:rsidR="006B77BC" w:rsidRDefault="002E37E8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  <w:r w:rsidRPr="00706B01">
        <w:rPr>
          <w:rFonts w:eastAsia="Calibri"/>
          <w:b/>
          <w:i w:val="0"/>
          <w:sz w:val="22"/>
          <w:szCs w:val="22"/>
          <w:lang w:eastAsia="en-US"/>
        </w:rPr>
        <w:t xml:space="preserve">KLJUČNI STROKOVNJAK 4 – STROKOVNJAK ZA VKLJUČEVANJE DELEŽNIKOV </w:t>
      </w:r>
    </w:p>
    <w:p w14:paraId="1B12AE6E" w14:textId="7CC96EAC" w:rsidR="00F01C72" w:rsidRDefault="00F01C72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3903"/>
        <w:gridCol w:w="5033"/>
      </w:tblGrid>
      <w:tr w:rsidR="00F01C72" w14:paraId="114024C7" w14:textId="77777777" w:rsidTr="0097771A">
        <w:tc>
          <w:tcPr>
            <w:tcW w:w="3903" w:type="dxa"/>
          </w:tcPr>
          <w:p w14:paraId="6176B4BE" w14:textId="77777777" w:rsidR="00F01C72" w:rsidRPr="00207534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POGOJ</w:t>
            </w:r>
          </w:p>
        </w:tc>
        <w:tc>
          <w:tcPr>
            <w:tcW w:w="5033" w:type="dxa"/>
          </w:tcPr>
          <w:p w14:paraId="2200BC2F" w14:textId="77777777" w:rsidR="00F01C72" w:rsidRPr="00207534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 xml:space="preserve">NAVEDBA KONKRETNIH PODATKOV </w:t>
            </w:r>
          </w:p>
        </w:tc>
      </w:tr>
      <w:tr w:rsidR="00F01C72" w14:paraId="05383F54" w14:textId="77777777" w:rsidTr="0097771A">
        <w:tc>
          <w:tcPr>
            <w:tcW w:w="3903" w:type="dxa"/>
          </w:tcPr>
          <w:p w14:paraId="64CFA7A1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5 let delovnih izkušenj na projektih, ki so predmet spodaj navedenih vsebinskih sklopov.</w:t>
            </w:r>
          </w:p>
        </w:tc>
        <w:tc>
          <w:tcPr>
            <w:tcW w:w="5033" w:type="dxa"/>
          </w:tcPr>
          <w:p w14:paraId="0D5EB451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01465614" w14:textId="77777777" w:rsidTr="00F01C72">
        <w:trPr>
          <w:trHeight w:val="1170"/>
        </w:trPr>
        <w:tc>
          <w:tcPr>
            <w:tcW w:w="3903" w:type="dxa"/>
          </w:tcPr>
          <w:p w14:paraId="59E219F5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Najmanj visokošolska univerzitetna izobrazba (prejšnja) oz. magistrska izobrazba naravoslovne ali družboslovne smeri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33" w:type="dxa"/>
          </w:tcPr>
          <w:p w14:paraId="520ABECB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69F7CD6A" w14:textId="77777777" w:rsidTr="0097771A">
        <w:tc>
          <w:tcPr>
            <w:tcW w:w="3903" w:type="dxa"/>
          </w:tcPr>
          <w:p w14:paraId="0260F910" w14:textId="0A70AC4E" w:rsidR="00F01C72" w:rsidRDefault="00F01C72" w:rsidP="0097771A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D7772F">
              <w:rPr>
                <w:rFonts w:eastAsia="Calibri"/>
                <w:i w:val="0"/>
                <w:sz w:val="22"/>
                <w:szCs w:val="22"/>
                <w:lang w:eastAsia="en-US"/>
              </w:rPr>
              <w:t>Strokovnjak je sodeloval pri izdelavi vsaj 1 strateškega in/ali upravljavskega dokumenta katere vsebina se nanaša na razvoj in/ali upravljanje podeželja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, kmetijstva ali urbanega kmetijstva</w:t>
            </w:r>
            <w:r w:rsidRPr="00D7772F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5033" w:type="dxa"/>
          </w:tcPr>
          <w:p w14:paraId="5D3F8C57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3855AF28" w14:textId="77777777" w:rsidTr="0097771A">
        <w:tc>
          <w:tcPr>
            <w:tcW w:w="3903" w:type="dxa"/>
          </w:tcPr>
          <w:p w14:paraId="62904B00" w14:textId="1B2DBF51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894062">
              <w:rPr>
                <w:rFonts w:eastAsia="Calibri"/>
                <w:i w:val="0"/>
                <w:sz w:val="22"/>
                <w:szCs w:val="22"/>
                <w:lang w:eastAsia="en-US"/>
              </w:rPr>
              <w:t>Strokovnjak je sodeloval pri izvedbi vsaj 3 projektov s področja »Vključevanja deležnikov«.</w:t>
            </w:r>
          </w:p>
        </w:tc>
        <w:tc>
          <w:tcPr>
            <w:tcW w:w="5033" w:type="dxa"/>
          </w:tcPr>
          <w:p w14:paraId="549A23A1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07EA0E88" w14:textId="77777777" w:rsidTr="002E37E8">
        <w:tc>
          <w:tcPr>
            <w:tcW w:w="3903" w:type="dxa"/>
            <w:tcBorders>
              <w:bottom w:val="single" w:sz="4" w:space="0" w:color="auto"/>
            </w:tcBorders>
          </w:tcPr>
          <w:p w14:paraId="615FD53A" w14:textId="77777777" w:rsidR="00905DD7" w:rsidRDefault="00905DD7" w:rsidP="00905DD7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V kolikor bo strokovnjak prevzel vlogo vodje projekta, mora iz vsaj treh navedenih referenc izhajati, da je pri projektu sodeloval kot vodja projekta.</w:t>
            </w:r>
          </w:p>
          <w:p w14:paraId="1A6D3B7C" w14:textId="0F0C6715" w:rsidR="00F01C72" w:rsidRDefault="00F01C72" w:rsidP="002E37E8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(</w:t>
            </w:r>
            <w:r w:rsidRPr="00207534">
              <w:rPr>
                <w:rFonts w:eastAsia="Calibri"/>
                <w:sz w:val="22"/>
                <w:szCs w:val="22"/>
                <w:lang w:eastAsia="en-US"/>
              </w:rPr>
              <w:t>Opomba: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</w:t>
            </w:r>
            <w:r w:rsidRPr="00207534">
              <w:rPr>
                <w:rFonts w:eastAsia="Calibri"/>
                <w:sz w:val="22"/>
                <w:szCs w:val="22"/>
                <w:lang w:eastAsia="en-US"/>
              </w:rPr>
              <w:t>v kolikor oseba ne bo vodja projekt</w:t>
            </w:r>
            <w:r w:rsidR="002E37E8">
              <w:rPr>
                <w:rFonts w:eastAsia="Calibri"/>
                <w:sz w:val="22"/>
                <w:szCs w:val="22"/>
                <w:lang w:eastAsia="en-US"/>
              </w:rPr>
              <w:t>a, podatkov v tem delu ne vpiše)</w:t>
            </w:r>
          </w:p>
        </w:tc>
        <w:tc>
          <w:tcPr>
            <w:tcW w:w="5033" w:type="dxa"/>
            <w:tcBorders>
              <w:bottom w:val="single" w:sz="4" w:space="0" w:color="auto"/>
            </w:tcBorders>
          </w:tcPr>
          <w:p w14:paraId="6B8FD4F8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22711701" w14:textId="77777777" w:rsidTr="002E37E8"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2231" w14:textId="77777777" w:rsidR="00F01C72" w:rsidRPr="00207534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MERILO – DODATNE REFERENCE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0C6" w14:textId="77777777" w:rsidR="00F01C72" w:rsidRPr="00207534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3F8DC666" w14:textId="77777777" w:rsidTr="002E37E8"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4A7E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  <w:p w14:paraId="0C12A868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4F16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F01C72" w14:paraId="33F112F8" w14:textId="77777777" w:rsidTr="002E37E8"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14DE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  <w:p w14:paraId="6D8A4C02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CDE1" w14:textId="77777777" w:rsidR="00F01C72" w:rsidRDefault="00F01C72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</w:tbl>
    <w:p w14:paraId="56A7AAB4" w14:textId="77777777" w:rsidR="00F01C72" w:rsidRPr="00706B01" w:rsidRDefault="00F01C72" w:rsidP="006B77BC">
      <w:pPr>
        <w:spacing w:line="259" w:lineRule="auto"/>
        <w:ind w:left="1307"/>
        <w:jc w:val="both"/>
        <w:rPr>
          <w:rFonts w:eastAsia="Calibri"/>
          <w:b/>
          <w:i w:val="0"/>
          <w:sz w:val="22"/>
          <w:szCs w:val="22"/>
          <w:lang w:eastAsia="en-US"/>
        </w:rPr>
      </w:pPr>
    </w:p>
    <w:p w14:paraId="1DD0A710" w14:textId="77777777" w:rsidR="006B77BC" w:rsidRDefault="006B77BC" w:rsidP="006B77BC">
      <w:pPr>
        <w:rPr>
          <w:rFonts w:eastAsia="Calibri"/>
          <w:b/>
          <w:i w:val="0"/>
          <w:sz w:val="22"/>
          <w:szCs w:val="22"/>
          <w:lang w:eastAsia="en-US"/>
        </w:rPr>
      </w:pPr>
    </w:p>
    <w:p w14:paraId="6ED4F22C" w14:textId="77777777" w:rsidR="007E2E53" w:rsidRDefault="007E2E53">
      <w:pPr>
        <w:rPr>
          <w:rFonts w:eastAsia="Calibri"/>
          <w:b/>
          <w:i w:val="0"/>
          <w:sz w:val="22"/>
          <w:szCs w:val="22"/>
          <w:lang w:eastAsia="en-US"/>
        </w:rPr>
      </w:pPr>
      <w:r>
        <w:rPr>
          <w:rFonts w:eastAsia="Calibri"/>
          <w:b/>
          <w:i w:val="0"/>
          <w:sz w:val="22"/>
          <w:szCs w:val="22"/>
          <w:lang w:eastAsia="en-US"/>
        </w:rPr>
        <w:br w:type="page"/>
      </w:r>
    </w:p>
    <w:p w14:paraId="2C3431EA" w14:textId="5E81D3F4" w:rsidR="007E2E53" w:rsidRDefault="002E37E8" w:rsidP="007E2E53">
      <w:pPr>
        <w:ind w:left="1307"/>
        <w:jc w:val="both"/>
        <w:rPr>
          <w:b/>
          <w:i w:val="0"/>
          <w:sz w:val="20"/>
        </w:rPr>
      </w:pPr>
      <w:r>
        <w:rPr>
          <w:rFonts w:eastAsia="Calibri"/>
          <w:b/>
          <w:i w:val="0"/>
          <w:sz w:val="22"/>
          <w:szCs w:val="22"/>
          <w:lang w:eastAsia="en-US"/>
        </w:rPr>
        <w:t>STROKOVNJAK</w:t>
      </w:r>
      <w:r w:rsidRPr="00AE3B20">
        <w:rPr>
          <w:rFonts w:eastAsia="Calibri"/>
          <w:b/>
          <w:i w:val="0"/>
          <w:sz w:val="22"/>
          <w:szCs w:val="22"/>
          <w:lang w:eastAsia="en-US"/>
        </w:rPr>
        <w:t xml:space="preserve"> ZA PODPORO IN REŠEVANJE NEPREDVIDENIH SITUACIJ</w:t>
      </w:r>
      <w:r>
        <w:rPr>
          <w:b/>
          <w:i w:val="0"/>
          <w:sz w:val="20"/>
        </w:rPr>
        <w:t xml:space="preserve"> </w:t>
      </w:r>
    </w:p>
    <w:p w14:paraId="6B2ED95D" w14:textId="77777777" w:rsidR="007E2E53" w:rsidRDefault="007E2E53" w:rsidP="007E2E53">
      <w:pPr>
        <w:ind w:left="1307"/>
        <w:jc w:val="both"/>
        <w:rPr>
          <w:b/>
          <w:i w:val="0"/>
          <w:sz w:val="20"/>
        </w:rPr>
      </w:pPr>
    </w:p>
    <w:p w14:paraId="5F7BD8D7" w14:textId="77777777" w:rsidR="007E2E53" w:rsidRDefault="007E2E53" w:rsidP="007E2E53">
      <w:pPr>
        <w:ind w:left="1307"/>
        <w:jc w:val="both"/>
        <w:rPr>
          <w:b/>
          <w:i w:val="0"/>
          <w:sz w:val="20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3903"/>
        <w:gridCol w:w="5033"/>
      </w:tblGrid>
      <w:tr w:rsidR="007E2E53" w:rsidRPr="00207534" w14:paraId="4EFEBECA" w14:textId="77777777" w:rsidTr="0097771A">
        <w:tc>
          <w:tcPr>
            <w:tcW w:w="3903" w:type="dxa"/>
          </w:tcPr>
          <w:p w14:paraId="3154D978" w14:textId="77777777" w:rsidR="007E2E53" w:rsidRPr="00207534" w:rsidRDefault="007E2E53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POGOJ</w:t>
            </w:r>
          </w:p>
        </w:tc>
        <w:tc>
          <w:tcPr>
            <w:tcW w:w="5033" w:type="dxa"/>
          </w:tcPr>
          <w:p w14:paraId="1F27A557" w14:textId="77777777" w:rsidR="007E2E53" w:rsidRPr="00207534" w:rsidRDefault="007E2E53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 xml:space="preserve">NAVEDBA KONKRETNIH PODATKOV </w:t>
            </w:r>
          </w:p>
        </w:tc>
      </w:tr>
      <w:tr w:rsidR="007E2E53" w14:paraId="2FEFE73A" w14:textId="77777777" w:rsidTr="0097771A">
        <w:tc>
          <w:tcPr>
            <w:tcW w:w="3903" w:type="dxa"/>
          </w:tcPr>
          <w:p w14:paraId="1DEA3077" w14:textId="482FE698" w:rsidR="007E2E53" w:rsidRDefault="007E2E53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10 let delovnih izkušenj na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projektih s področja </w:t>
            </w:r>
            <w:r w:rsidRPr="007E4477">
              <w:rPr>
                <w:rFonts w:eastAsia="Calibri"/>
                <w:i w:val="0"/>
                <w:sz w:val="22"/>
                <w:szCs w:val="22"/>
                <w:lang w:eastAsia="en-US"/>
              </w:rPr>
              <w:t>razvoj podeželja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, kmetijstva</w:t>
            </w:r>
            <w:r w:rsidRPr="007E4477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ali urbanega kmetijstva</w:t>
            </w: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in projektih financiranih s strani sredstev EU.</w:t>
            </w:r>
          </w:p>
        </w:tc>
        <w:tc>
          <w:tcPr>
            <w:tcW w:w="5033" w:type="dxa"/>
          </w:tcPr>
          <w:p w14:paraId="3C51F9FB" w14:textId="77777777" w:rsidR="007E2E53" w:rsidRDefault="007E2E53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7E2E53" w14:paraId="341F7ABE" w14:textId="77777777" w:rsidTr="0097771A">
        <w:trPr>
          <w:trHeight w:val="1170"/>
        </w:trPr>
        <w:tc>
          <w:tcPr>
            <w:tcW w:w="3903" w:type="dxa"/>
          </w:tcPr>
          <w:p w14:paraId="21867C21" w14:textId="77777777" w:rsidR="007E2E53" w:rsidRDefault="007E2E53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Najmanj visokošolska univerzitetna izobrazba (prejšnja) oz. magistrska izobrazba naravoslovne ali družboslovne smeri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33" w:type="dxa"/>
          </w:tcPr>
          <w:p w14:paraId="3F54D295" w14:textId="77777777" w:rsidR="007E2E53" w:rsidRDefault="007E2E53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7E2E53" w14:paraId="6BF3EAF2" w14:textId="77777777" w:rsidTr="0097771A">
        <w:tc>
          <w:tcPr>
            <w:tcW w:w="3903" w:type="dxa"/>
          </w:tcPr>
          <w:p w14:paraId="36B491FB" w14:textId="6EA91885" w:rsidR="007E2E53" w:rsidRDefault="007E2E53" w:rsidP="0097771A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Strokovnjak je v zadnjih 5 letih 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(šteto od 2019) 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>sodeloval pri izdelavi vsaj 1 strateškega dokumenta katere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ga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vsebina se nanaša na </w:t>
            </w:r>
            <w:r w:rsidRPr="007E4477">
              <w:rPr>
                <w:rFonts w:eastAsia="Calibri"/>
                <w:i w:val="0"/>
                <w:sz w:val="22"/>
                <w:szCs w:val="22"/>
                <w:lang w:eastAsia="en-US"/>
              </w:rPr>
              <w:t>razvoj podeželja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, kmetijstva</w:t>
            </w:r>
            <w:r w:rsidRPr="007E4477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 ali urbanega kmetijstva</w:t>
            </w:r>
            <w:r w:rsidRPr="003F7A6D">
              <w:rPr>
                <w:rFonts w:eastAsia="Calibri"/>
                <w:i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5033" w:type="dxa"/>
          </w:tcPr>
          <w:p w14:paraId="4851248C" w14:textId="77777777" w:rsidR="007E2E53" w:rsidRDefault="007E2E53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7E2E53" w14:paraId="1237052F" w14:textId="77777777" w:rsidTr="0097771A">
        <w:tc>
          <w:tcPr>
            <w:tcW w:w="3903" w:type="dxa"/>
          </w:tcPr>
          <w:p w14:paraId="078928D3" w14:textId="4394F807" w:rsidR="007E2E53" w:rsidRDefault="002E37E8" w:rsidP="007E2E53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Strokovnjak je v zadnjih 5 letih (šteto od leta 2019) sodeloval pri izvedbi vsaj 1 projekta, financiranega s strani EU.</w:t>
            </w:r>
          </w:p>
        </w:tc>
        <w:tc>
          <w:tcPr>
            <w:tcW w:w="5033" w:type="dxa"/>
          </w:tcPr>
          <w:p w14:paraId="33EFD123" w14:textId="77777777" w:rsidR="007E2E53" w:rsidRDefault="007E2E53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</w:tbl>
    <w:p w14:paraId="0B348EC8" w14:textId="77777777" w:rsidR="007E2E53" w:rsidRDefault="007E2E53" w:rsidP="007E2E53">
      <w:pPr>
        <w:ind w:left="1307"/>
        <w:jc w:val="both"/>
        <w:rPr>
          <w:b/>
          <w:i w:val="0"/>
          <w:sz w:val="20"/>
        </w:rPr>
      </w:pPr>
    </w:p>
    <w:p w14:paraId="253D492C" w14:textId="77777777" w:rsidR="007E2E53" w:rsidRDefault="007E2E53" w:rsidP="007E2E53">
      <w:pPr>
        <w:ind w:left="1307"/>
        <w:jc w:val="both"/>
        <w:rPr>
          <w:b/>
          <w:i w:val="0"/>
          <w:sz w:val="20"/>
        </w:rPr>
      </w:pPr>
    </w:p>
    <w:p w14:paraId="0E7E8A78" w14:textId="77777777" w:rsidR="007E2E53" w:rsidRDefault="007E2E53" w:rsidP="007E2E53">
      <w:pPr>
        <w:ind w:left="1307"/>
        <w:jc w:val="both"/>
        <w:rPr>
          <w:b/>
          <w:i w:val="0"/>
          <w:sz w:val="20"/>
        </w:rPr>
      </w:pPr>
    </w:p>
    <w:p w14:paraId="4B49685D" w14:textId="26797126" w:rsidR="007E2E53" w:rsidRDefault="00D85BE4" w:rsidP="00D85BE4">
      <w:pPr>
        <w:ind w:left="599" w:firstLine="708"/>
        <w:jc w:val="both"/>
        <w:rPr>
          <w:b/>
          <w:i w:val="0"/>
          <w:sz w:val="20"/>
        </w:rPr>
      </w:pPr>
      <w:r w:rsidRPr="00D85BE4">
        <w:rPr>
          <w:rFonts w:eastAsia="Calibri"/>
          <w:b/>
          <w:i w:val="0"/>
          <w:sz w:val="22"/>
          <w:szCs w:val="22"/>
          <w:lang w:eastAsia="en-US"/>
        </w:rPr>
        <w:t>STROKOVNJAK 1 V PODPORNI SKUPINI</w:t>
      </w:r>
      <w:r>
        <w:rPr>
          <w:b/>
          <w:i w:val="0"/>
          <w:sz w:val="20"/>
        </w:rPr>
        <w:t xml:space="preserve"> </w:t>
      </w:r>
    </w:p>
    <w:p w14:paraId="1643D027" w14:textId="1A232081" w:rsidR="006B77BC" w:rsidRDefault="006B77BC" w:rsidP="007E2E53">
      <w:pPr>
        <w:spacing w:line="259" w:lineRule="auto"/>
        <w:jc w:val="both"/>
        <w:rPr>
          <w:rFonts w:eastAsia="Calibri"/>
          <w:bCs/>
          <w:i w:val="0"/>
          <w:sz w:val="22"/>
          <w:szCs w:val="22"/>
          <w:lang w:eastAsia="en-US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3903"/>
        <w:gridCol w:w="5033"/>
      </w:tblGrid>
      <w:tr w:rsidR="00D85BE4" w:rsidRPr="00207534" w14:paraId="642D86BF" w14:textId="77777777" w:rsidTr="0097771A">
        <w:tc>
          <w:tcPr>
            <w:tcW w:w="3903" w:type="dxa"/>
          </w:tcPr>
          <w:p w14:paraId="03A97CB5" w14:textId="77777777" w:rsidR="00D85BE4" w:rsidRPr="0020753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POGOJ</w:t>
            </w:r>
          </w:p>
        </w:tc>
        <w:tc>
          <w:tcPr>
            <w:tcW w:w="5033" w:type="dxa"/>
          </w:tcPr>
          <w:p w14:paraId="1821CFCC" w14:textId="77777777" w:rsidR="00D85BE4" w:rsidRPr="0020753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 xml:space="preserve">NAVEDBA KONKRETNIH PODATKOV </w:t>
            </w:r>
          </w:p>
        </w:tc>
      </w:tr>
      <w:tr w:rsidR="00D85BE4" w14:paraId="727D8C15" w14:textId="77777777" w:rsidTr="00D85BE4">
        <w:trPr>
          <w:trHeight w:val="935"/>
        </w:trPr>
        <w:tc>
          <w:tcPr>
            <w:tcW w:w="3903" w:type="dxa"/>
          </w:tcPr>
          <w:p w14:paraId="07771BE7" w14:textId="2C196282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6B77BC">
              <w:rPr>
                <w:rFonts w:eastAsia="Calibri"/>
                <w:i w:val="0"/>
                <w:sz w:val="22"/>
                <w:szCs w:val="22"/>
                <w:lang w:eastAsia="en-US"/>
              </w:rPr>
              <w:t>Najmanj visokošolska univerzitetna izobrazba (prejšnja) oz. magistrska izobrazba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33" w:type="dxa"/>
          </w:tcPr>
          <w:p w14:paraId="7F762530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D85BE4" w14:paraId="72B2EF6B" w14:textId="77777777" w:rsidTr="0097771A">
        <w:tc>
          <w:tcPr>
            <w:tcW w:w="3903" w:type="dxa"/>
          </w:tcPr>
          <w:p w14:paraId="55740653" w14:textId="4C7A7C7D" w:rsidR="00D85BE4" w:rsidRDefault="00D85BE4" w:rsidP="0097771A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3 leta delovnih izkušenj z izvedbo projektov, ki so zahtevali analitično in GIS podporo</w:t>
            </w:r>
          </w:p>
        </w:tc>
        <w:tc>
          <w:tcPr>
            <w:tcW w:w="5033" w:type="dxa"/>
          </w:tcPr>
          <w:p w14:paraId="5F23925D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D85BE4" w14:paraId="7D7B78D2" w14:textId="77777777" w:rsidTr="0097771A">
        <w:tc>
          <w:tcPr>
            <w:tcW w:w="3903" w:type="dxa"/>
          </w:tcPr>
          <w:p w14:paraId="5597E2D1" w14:textId="5DC14D9D" w:rsidR="00D85BE4" w:rsidRDefault="00D85BE4" w:rsidP="0097771A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3 leta delovnih izkušenj z izvedbo projektov, ki so zahtevali tehnično in organizacijsko podporo pri izvedbi delavnic oz. dogodkov</w:t>
            </w:r>
          </w:p>
        </w:tc>
        <w:tc>
          <w:tcPr>
            <w:tcW w:w="5033" w:type="dxa"/>
          </w:tcPr>
          <w:p w14:paraId="3EE54B03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</w:tbl>
    <w:p w14:paraId="50A2BE5E" w14:textId="77777777" w:rsidR="00D85BE4" w:rsidRDefault="00D85BE4" w:rsidP="007E2E53">
      <w:pPr>
        <w:spacing w:line="259" w:lineRule="auto"/>
        <w:jc w:val="both"/>
        <w:rPr>
          <w:rFonts w:eastAsia="Calibri"/>
          <w:bCs/>
          <w:i w:val="0"/>
          <w:sz w:val="22"/>
          <w:szCs w:val="22"/>
          <w:lang w:eastAsia="en-US"/>
        </w:rPr>
      </w:pPr>
    </w:p>
    <w:p w14:paraId="5B7C678E" w14:textId="40ACD614" w:rsidR="00D85BE4" w:rsidRDefault="00D85BE4" w:rsidP="00D85BE4">
      <w:pPr>
        <w:ind w:left="599" w:firstLine="708"/>
        <w:jc w:val="both"/>
        <w:rPr>
          <w:b/>
          <w:i w:val="0"/>
          <w:sz w:val="20"/>
        </w:rPr>
      </w:pPr>
      <w:r w:rsidRPr="00D85BE4">
        <w:rPr>
          <w:rFonts w:eastAsia="Calibri"/>
          <w:b/>
          <w:i w:val="0"/>
          <w:sz w:val="22"/>
          <w:szCs w:val="22"/>
          <w:lang w:eastAsia="en-US"/>
        </w:rPr>
        <w:t xml:space="preserve">STROKOVNJAK </w:t>
      </w:r>
      <w:r>
        <w:rPr>
          <w:rFonts w:eastAsia="Calibri"/>
          <w:b/>
          <w:i w:val="0"/>
          <w:sz w:val="22"/>
          <w:szCs w:val="22"/>
          <w:lang w:eastAsia="en-US"/>
        </w:rPr>
        <w:t>2</w:t>
      </w:r>
      <w:r w:rsidRPr="00D85BE4">
        <w:rPr>
          <w:rFonts w:eastAsia="Calibri"/>
          <w:b/>
          <w:i w:val="0"/>
          <w:sz w:val="22"/>
          <w:szCs w:val="22"/>
          <w:lang w:eastAsia="en-US"/>
        </w:rPr>
        <w:t xml:space="preserve"> V PODPORNI SKUPINI</w:t>
      </w:r>
      <w:r>
        <w:rPr>
          <w:b/>
          <w:i w:val="0"/>
          <w:sz w:val="20"/>
        </w:rPr>
        <w:t xml:space="preserve"> </w:t>
      </w:r>
    </w:p>
    <w:p w14:paraId="4E9DAC0B" w14:textId="77777777" w:rsidR="00D85BE4" w:rsidRDefault="00D85BE4" w:rsidP="00D85BE4">
      <w:pPr>
        <w:spacing w:line="259" w:lineRule="auto"/>
        <w:jc w:val="both"/>
        <w:rPr>
          <w:rFonts w:eastAsia="Calibri"/>
          <w:bCs/>
          <w:i w:val="0"/>
          <w:sz w:val="22"/>
          <w:szCs w:val="22"/>
          <w:lang w:eastAsia="en-US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3903"/>
        <w:gridCol w:w="5033"/>
      </w:tblGrid>
      <w:tr w:rsidR="00D85BE4" w:rsidRPr="00207534" w14:paraId="3E99574C" w14:textId="77777777" w:rsidTr="0097771A">
        <w:tc>
          <w:tcPr>
            <w:tcW w:w="3903" w:type="dxa"/>
          </w:tcPr>
          <w:p w14:paraId="11DE0CB2" w14:textId="77777777" w:rsidR="00D85BE4" w:rsidRPr="0020753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POGOJ</w:t>
            </w:r>
          </w:p>
        </w:tc>
        <w:tc>
          <w:tcPr>
            <w:tcW w:w="5033" w:type="dxa"/>
          </w:tcPr>
          <w:p w14:paraId="0E99D552" w14:textId="77777777" w:rsidR="00D85BE4" w:rsidRPr="0020753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 xml:space="preserve">NAVEDBA KONKRETNIH PODATKOV </w:t>
            </w:r>
          </w:p>
        </w:tc>
      </w:tr>
      <w:tr w:rsidR="00D85BE4" w14:paraId="10241013" w14:textId="77777777" w:rsidTr="0097771A">
        <w:trPr>
          <w:trHeight w:val="935"/>
        </w:trPr>
        <w:tc>
          <w:tcPr>
            <w:tcW w:w="3903" w:type="dxa"/>
          </w:tcPr>
          <w:p w14:paraId="1BB6D468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6B77BC">
              <w:rPr>
                <w:rFonts w:eastAsia="Calibri"/>
                <w:i w:val="0"/>
                <w:sz w:val="22"/>
                <w:szCs w:val="22"/>
                <w:lang w:eastAsia="en-US"/>
              </w:rPr>
              <w:t>Najmanj visokošolska univerzitetna izobrazba (prejšnja) oz. magistrska izobrazba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33" w:type="dxa"/>
          </w:tcPr>
          <w:p w14:paraId="4FFF4C6F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D85BE4" w14:paraId="582EAE85" w14:textId="77777777" w:rsidTr="0097771A">
        <w:tc>
          <w:tcPr>
            <w:tcW w:w="3903" w:type="dxa"/>
          </w:tcPr>
          <w:p w14:paraId="528962E5" w14:textId="77777777" w:rsidR="00D85BE4" w:rsidRDefault="00D85BE4" w:rsidP="0097771A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3 leta delovnih izkušenj z izvedbo projektov, ki so zahtevali analitično in GIS podporo</w:t>
            </w:r>
          </w:p>
        </w:tc>
        <w:tc>
          <w:tcPr>
            <w:tcW w:w="5033" w:type="dxa"/>
          </w:tcPr>
          <w:p w14:paraId="7BA3DBA8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D85BE4" w14:paraId="2C0C73AB" w14:textId="77777777" w:rsidTr="0097771A">
        <w:tc>
          <w:tcPr>
            <w:tcW w:w="3903" w:type="dxa"/>
          </w:tcPr>
          <w:p w14:paraId="11EA1323" w14:textId="77777777" w:rsidR="00D85BE4" w:rsidRDefault="00D85BE4" w:rsidP="0097771A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3 leta delovnih izkušenj z izvedbo projektov, ki so zahtevali tehnično in organizacijsko podporo pri izvedbi delavnic oz. dogodkov</w:t>
            </w:r>
          </w:p>
        </w:tc>
        <w:tc>
          <w:tcPr>
            <w:tcW w:w="5033" w:type="dxa"/>
          </w:tcPr>
          <w:p w14:paraId="5BECF1FE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</w:tbl>
    <w:p w14:paraId="166C4AB4" w14:textId="77777777" w:rsidR="004E3B01" w:rsidRPr="0079325B" w:rsidRDefault="004E3B01" w:rsidP="004E3B01">
      <w:pPr>
        <w:ind w:left="1080"/>
        <w:jc w:val="center"/>
        <w:rPr>
          <w:b/>
          <w:i w:val="0"/>
          <w:sz w:val="28"/>
          <w:szCs w:val="28"/>
        </w:rPr>
      </w:pPr>
    </w:p>
    <w:p w14:paraId="388126A1" w14:textId="34DA4E00" w:rsidR="00D85BE4" w:rsidRDefault="00D85BE4" w:rsidP="00D85BE4">
      <w:pPr>
        <w:ind w:left="599" w:firstLine="708"/>
        <w:jc w:val="both"/>
        <w:rPr>
          <w:b/>
          <w:i w:val="0"/>
          <w:sz w:val="20"/>
        </w:rPr>
      </w:pPr>
      <w:r w:rsidRPr="00D85BE4">
        <w:rPr>
          <w:rFonts w:eastAsia="Calibri"/>
          <w:b/>
          <w:i w:val="0"/>
          <w:sz w:val="22"/>
          <w:szCs w:val="22"/>
          <w:lang w:eastAsia="en-US"/>
        </w:rPr>
        <w:t xml:space="preserve">STROKOVNJAK </w:t>
      </w:r>
      <w:r>
        <w:rPr>
          <w:rFonts w:eastAsia="Calibri"/>
          <w:b/>
          <w:i w:val="0"/>
          <w:sz w:val="22"/>
          <w:szCs w:val="22"/>
          <w:lang w:eastAsia="en-US"/>
        </w:rPr>
        <w:t>3</w:t>
      </w:r>
      <w:r w:rsidRPr="00D85BE4">
        <w:rPr>
          <w:rFonts w:eastAsia="Calibri"/>
          <w:b/>
          <w:i w:val="0"/>
          <w:sz w:val="22"/>
          <w:szCs w:val="22"/>
          <w:lang w:eastAsia="en-US"/>
        </w:rPr>
        <w:t xml:space="preserve"> V PODPORNI SKUPINI</w:t>
      </w:r>
      <w:r>
        <w:rPr>
          <w:b/>
          <w:i w:val="0"/>
          <w:sz w:val="20"/>
        </w:rPr>
        <w:t xml:space="preserve"> </w:t>
      </w:r>
    </w:p>
    <w:p w14:paraId="4DB3B1D9" w14:textId="77777777" w:rsidR="00D85BE4" w:rsidRDefault="00D85BE4" w:rsidP="00D85BE4">
      <w:pPr>
        <w:spacing w:line="259" w:lineRule="auto"/>
        <w:jc w:val="both"/>
        <w:rPr>
          <w:rFonts w:eastAsia="Calibri"/>
          <w:bCs/>
          <w:i w:val="0"/>
          <w:sz w:val="22"/>
          <w:szCs w:val="22"/>
          <w:lang w:eastAsia="en-US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3903"/>
        <w:gridCol w:w="5033"/>
      </w:tblGrid>
      <w:tr w:rsidR="00D85BE4" w:rsidRPr="00207534" w14:paraId="7EFFC869" w14:textId="77777777" w:rsidTr="0097771A">
        <w:tc>
          <w:tcPr>
            <w:tcW w:w="3903" w:type="dxa"/>
          </w:tcPr>
          <w:p w14:paraId="01BAB6FD" w14:textId="77777777" w:rsidR="00D85BE4" w:rsidRPr="0020753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>POGOJ</w:t>
            </w:r>
          </w:p>
        </w:tc>
        <w:tc>
          <w:tcPr>
            <w:tcW w:w="5033" w:type="dxa"/>
          </w:tcPr>
          <w:p w14:paraId="730AC3A0" w14:textId="77777777" w:rsidR="00D85BE4" w:rsidRPr="0020753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</w:pPr>
            <w:r w:rsidRPr="00207534">
              <w:rPr>
                <w:rFonts w:eastAsia="Calibri"/>
                <w:b/>
                <w:i w:val="0"/>
                <w:sz w:val="22"/>
                <w:szCs w:val="22"/>
                <w:lang w:eastAsia="en-US"/>
              </w:rPr>
              <w:t xml:space="preserve">NAVEDBA KONKRETNIH PODATKOV </w:t>
            </w:r>
          </w:p>
        </w:tc>
      </w:tr>
      <w:tr w:rsidR="00D85BE4" w14:paraId="4932F04E" w14:textId="77777777" w:rsidTr="0097771A">
        <w:trPr>
          <w:trHeight w:val="935"/>
        </w:trPr>
        <w:tc>
          <w:tcPr>
            <w:tcW w:w="3903" w:type="dxa"/>
          </w:tcPr>
          <w:p w14:paraId="35B85BA8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6B77BC">
              <w:rPr>
                <w:rFonts w:eastAsia="Calibri"/>
                <w:i w:val="0"/>
                <w:sz w:val="22"/>
                <w:szCs w:val="22"/>
                <w:lang w:eastAsia="en-US"/>
              </w:rPr>
              <w:t>Najmanj visokošolska univerzitetna izobrazba (prejšnja) oz. magistrska izobrazba</w:t>
            </w:r>
            <w:r>
              <w:rPr>
                <w:rFonts w:eastAsia="Calibri"/>
                <w:i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033" w:type="dxa"/>
          </w:tcPr>
          <w:p w14:paraId="7CA10B14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D85BE4" w14:paraId="65179167" w14:textId="77777777" w:rsidTr="0097771A">
        <w:tc>
          <w:tcPr>
            <w:tcW w:w="3903" w:type="dxa"/>
          </w:tcPr>
          <w:p w14:paraId="4239CBDC" w14:textId="77777777" w:rsidR="00D85BE4" w:rsidRDefault="00D85BE4" w:rsidP="0097771A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3 leta delovnih izkušenj z izvedbo projektov, ki so zahtevali analitično in GIS podporo</w:t>
            </w:r>
          </w:p>
        </w:tc>
        <w:tc>
          <w:tcPr>
            <w:tcW w:w="5033" w:type="dxa"/>
          </w:tcPr>
          <w:p w14:paraId="3E4E8380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  <w:tr w:rsidR="00D85BE4" w14:paraId="47620A96" w14:textId="77777777" w:rsidTr="0097771A">
        <w:tc>
          <w:tcPr>
            <w:tcW w:w="3903" w:type="dxa"/>
          </w:tcPr>
          <w:p w14:paraId="5431F655" w14:textId="77777777" w:rsidR="00D85BE4" w:rsidRDefault="00D85BE4" w:rsidP="0097771A">
            <w:pPr>
              <w:spacing w:after="160" w:line="259" w:lineRule="auto"/>
              <w:contextualSpacing/>
              <w:rPr>
                <w:rFonts w:eastAsia="Calibri"/>
                <w:i w:val="0"/>
                <w:sz w:val="22"/>
                <w:szCs w:val="22"/>
                <w:lang w:eastAsia="en-US"/>
              </w:rPr>
            </w:pPr>
            <w:r w:rsidRPr="00706B01">
              <w:rPr>
                <w:rFonts w:eastAsia="Calibri"/>
                <w:i w:val="0"/>
                <w:sz w:val="22"/>
                <w:szCs w:val="22"/>
                <w:lang w:eastAsia="en-US"/>
              </w:rPr>
              <w:t>Vsaj 3 leta delovnih izkušenj z izvedbo projektov, ki so zahtevali tehnično in organizacijsko podporo pri izvedbi delavnic oz. dogodkov</w:t>
            </w:r>
          </w:p>
        </w:tc>
        <w:tc>
          <w:tcPr>
            <w:tcW w:w="5033" w:type="dxa"/>
          </w:tcPr>
          <w:p w14:paraId="1BC3F386" w14:textId="77777777" w:rsidR="00D85BE4" w:rsidRDefault="00D85BE4" w:rsidP="0097771A">
            <w:pPr>
              <w:spacing w:after="160" w:line="259" w:lineRule="auto"/>
              <w:contextualSpacing/>
              <w:jc w:val="both"/>
              <w:rPr>
                <w:rFonts w:eastAsia="Calibri"/>
                <w:i w:val="0"/>
                <w:sz w:val="22"/>
                <w:szCs w:val="22"/>
                <w:lang w:eastAsia="en-US"/>
              </w:rPr>
            </w:pPr>
          </w:p>
        </w:tc>
      </w:tr>
    </w:tbl>
    <w:p w14:paraId="27133BC0" w14:textId="68CE084F" w:rsidR="000E012A" w:rsidRDefault="000E012A">
      <w:pPr>
        <w:rPr>
          <w:b/>
          <w:i w:val="0"/>
          <w:sz w:val="22"/>
          <w:szCs w:val="22"/>
        </w:rPr>
      </w:pPr>
    </w:p>
    <w:p w14:paraId="7519E959" w14:textId="77777777" w:rsidR="00D85BE4" w:rsidRDefault="00D85BE4" w:rsidP="00F208BF">
      <w:pPr>
        <w:ind w:left="1276"/>
        <w:jc w:val="both"/>
        <w:rPr>
          <w:b/>
          <w:i w:val="0"/>
          <w:sz w:val="22"/>
          <w:szCs w:val="22"/>
        </w:rPr>
      </w:pPr>
    </w:p>
    <w:p w14:paraId="118D8F75" w14:textId="632D85C8" w:rsidR="00D85BE4" w:rsidRDefault="00D85BE4" w:rsidP="00F208BF">
      <w:pPr>
        <w:ind w:left="1276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Navodilo: </w:t>
      </w:r>
    </w:p>
    <w:p w14:paraId="0E870DD6" w14:textId="69B767CF" w:rsidR="00D85BE4" w:rsidRPr="00961934" w:rsidRDefault="00D85BE4" w:rsidP="00F208BF">
      <w:pPr>
        <w:ind w:left="1276"/>
        <w:jc w:val="both"/>
        <w:rPr>
          <w:b/>
          <w:i w:val="0"/>
          <w:sz w:val="22"/>
          <w:szCs w:val="22"/>
          <w:u w:val="single"/>
        </w:rPr>
      </w:pPr>
      <w:r>
        <w:rPr>
          <w:b/>
          <w:i w:val="0"/>
          <w:sz w:val="22"/>
          <w:szCs w:val="22"/>
        </w:rPr>
        <w:t xml:space="preserve">Ponudnik za namen dokazovanja izpolnjevanja kadrovskih pogojev izpolni pripravljene tabele. Lahko pa </w:t>
      </w:r>
      <w:r w:rsidR="00961934">
        <w:rPr>
          <w:b/>
          <w:i w:val="0"/>
          <w:sz w:val="22"/>
          <w:szCs w:val="22"/>
        </w:rPr>
        <w:t xml:space="preserve">namesto izpolnitve tabel </w:t>
      </w:r>
      <w:r>
        <w:rPr>
          <w:b/>
          <w:i w:val="0"/>
          <w:sz w:val="22"/>
          <w:szCs w:val="22"/>
        </w:rPr>
        <w:t xml:space="preserve">priloži CV (Življenjepise) nominiranega kadra v drugi obliki, </w:t>
      </w:r>
      <w:r w:rsidRPr="00961934">
        <w:rPr>
          <w:b/>
          <w:i w:val="0"/>
          <w:sz w:val="22"/>
          <w:szCs w:val="22"/>
          <w:u w:val="single"/>
        </w:rPr>
        <w:t xml:space="preserve">vendar mora biti iz njih razvidno izpolnjevanje pogojev in jasno navedeno, katere reference (ključnega kadra) </w:t>
      </w:r>
      <w:r w:rsidR="00961934" w:rsidRPr="00961934">
        <w:rPr>
          <w:b/>
          <w:i w:val="0"/>
          <w:sz w:val="22"/>
          <w:szCs w:val="22"/>
          <w:u w:val="single"/>
        </w:rPr>
        <w:t>so dodatne, z</w:t>
      </w:r>
      <w:r w:rsidRPr="00961934">
        <w:rPr>
          <w:b/>
          <w:i w:val="0"/>
          <w:sz w:val="22"/>
          <w:szCs w:val="22"/>
          <w:u w:val="single"/>
        </w:rPr>
        <w:t>a namen točkovanja po merilu B.</w:t>
      </w:r>
    </w:p>
    <w:p w14:paraId="406C3866" w14:textId="77777777" w:rsidR="00D85BE4" w:rsidRDefault="00D85BE4" w:rsidP="00F208BF">
      <w:pPr>
        <w:ind w:left="1276"/>
        <w:jc w:val="both"/>
        <w:rPr>
          <w:b/>
          <w:i w:val="0"/>
          <w:sz w:val="22"/>
          <w:szCs w:val="22"/>
        </w:rPr>
      </w:pPr>
    </w:p>
    <w:p w14:paraId="7B03AFB8" w14:textId="77777777" w:rsidR="00D85BE4" w:rsidRDefault="00D85BE4" w:rsidP="00F208BF">
      <w:pPr>
        <w:ind w:left="1276"/>
        <w:jc w:val="both"/>
        <w:rPr>
          <w:b/>
          <w:i w:val="0"/>
          <w:sz w:val="22"/>
          <w:szCs w:val="22"/>
        </w:rPr>
      </w:pPr>
    </w:p>
    <w:p w14:paraId="61947C89" w14:textId="77777777" w:rsidR="00D85BE4" w:rsidRDefault="00D85BE4" w:rsidP="00F208BF">
      <w:pPr>
        <w:ind w:left="1276"/>
        <w:jc w:val="both"/>
        <w:rPr>
          <w:b/>
          <w:i w:val="0"/>
          <w:sz w:val="22"/>
          <w:szCs w:val="22"/>
        </w:rPr>
      </w:pPr>
    </w:p>
    <w:p w14:paraId="05D161CE" w14:textId="77777777" w:rsidR="00D85BE4" w:rsidRDefault="00D85BE4" w:rsidP="00F208BF">
      <w:pPr>
        <w:ind w:left="1276"/>
        <w:jc w:val="both"/>
        <w:rPr>
          <w:b/>
          <w:i w:val="0"/>
          <w:sz w:val="22"/>
          <w:szCs w:val="22"/>
        </w:rPr>
      </w:pPr>
    </w:p>
    <w:p w14:paraId="6263405B" w14:textId="3527ECA7" w:rsidR="00207534" w:rsidRDefault="00EB4266" w:rsidP="00F208BF">
      <w:pPr>
        <w:ind w:left="1276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Naročnik si pridružuje pravico, da od gospodarskega subjekta zahteva dodatna dokazila, za preveritev navedb v življenjepisu (fotokopijo zaključne diplome, podatke o tem, kje lahko druge navedbe iz življenjepisa preveri – npr. spletne strani, kjer so objavljeni dokumenti, naslovi in kontakti naročnikov dokumentov,…). </w:t>
      </w:r>
      <w:r w:rsidR="006C4CE8">
        <w:rPr>
          <w:b/>
          <w:i w:val="0"/>
          <w:sz w:val="22"/>
          <w:szCs w:val="22"/>
        </w:rPr>
        <w:t>Naročnik si dodatno pridružuje pravico, da podatke preveri pri naročniku posla, izdajatelju diplome,….</w:t>
      </w:r>
    </w:p>
    <w:p w14:paraId="5A608D59" w14:textId="77777777" w:rsidR="00207534" w:rsidRDefault="00207534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7E1AFE7F" w14:textId="4050371F" w:rsidR="00DB3553" w:rsidRPr="00D50D7D" w:rsidRDefault="00DB3553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D50D7D">
        <w:rPr>
          <w:b/>
          <w:i w:val="0"/>
          <w:sz w:val="22"/>
          <w:szCs w:val="22"/>
        </w:rPr>
        <w:t xml:space="preserve">PRILOGA </w:t>
      </w:r>
      <w:r w:rsidR="003F5FEB">
        <w:rPr>
          <w:b/>
          <w:i w:val="0"/>
          <w:sz w:val="22"/>
          <w:szCs w:val="22"/>
        </w:rPr>
        <w:t>5</w:t>
      </w:r>
    </w:p>
    <w:p w14:paraId="6CA249FE" w14:textId="77777777" w:rsidR="00DB3553" w:rsidRPr="00D50D7D" w:rsidRDefault="00DB3553" w:rsidP="00DB3553">
      <w:pPr>
        <w:rPr>
          <w:b/>
          <w:i w:val="0"/>
          <w:color w:val="000000" w:themeColor="text1"/>
          <w:sz w:val="28"/>
          <w:szCs w:val="28"/>
        </w:rPr>
      </w:pPr>
    </w:p>
    <w:p w14:paraId="28FD78DB" w14:textId="77777777" w:rsidR="00DB3553" w:rsidRPr="00D50D7D" w:rsidRDefault="00DB3553" w:rsidP="00DB3553">
      <w:pPr>
        <w:rPr>
          <w:b/>
          <w:i w:val="0"/>
          <w:color w:val="000000" w:themeColor="text1"/>
          <w:sz w:val="28"/>
          <w:szCs w:val="28"/>
        </w:rPr>
      </w:pPr>
    </w:p>
    <w:p w14:paraId="72D6CB33" w14:textId="77777777" w:rsidR="001F1894" w:rsidRDefault="001F1894" w:rsidP="001F1894">
      <w:pPr>
        <w:jc w:val="both"/>
        <w:rPr>
          <w:i w:val="0"/>
          <w:sz w:val="22"/>
          <w:szCs w:val="22"/>
        </w:rPr>
      </w:pPr>
    </w:p>
    <w:p w14:paraId="207C43CB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762CBC47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1CF3D3C9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51108D0D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3000D0F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401AA0E" w14:textId="36AC6FBF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="00663310" w:rsidRPr="00663310">
        <w:rPr>
          <w:b/>
          <w:i w:val="0"/>
          <w:sz w:val="22"/>
          <w:szCs w:val="22"/>
        </w:rPr>
        <w:t>Cofarm4Cities – strokovna podpora v sklopu aktivnosti Cofarm4Cities</w:t>
      </w:r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3EE59801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0542B2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37A9E4D0" w14:textId="77777777" w:rsidTr="000A55F3">
        <w:tc>
          <w:tcPr>
            <w:tcW w:w="1440" w:type="dxa"/>
            <w:gridSpan w:val="2"/>
          </w:tcPr>
          <w:p w14:paraId="29DC627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06B9FA6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C7D10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7F156105" w14:textId="77777777" w:rsidTr="000A55F3">
        <w:tc>
          <w:tcPr>
            <w:tcW w:w="720" w:type="dxa"/>
          </w:tcPr>
          <w:p w14:paraId="0BBBC40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3D5CDAF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4866E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2AA0A8D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7079789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4B7C9A71" w14:textId="77777777" w:rsidTr="000A55F3">
        <w:tc>
          <w:tcPr>
            <w:tcW w:w="1440" w:type="dxa"/>
            <w:gridSpan w:val="2"/>
          </w:tcPr>
          <w:p w14:paraId="7238075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6A7F28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B49DB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0874174C" w14:textId="77777777" w:rsidTr="000A55F3">
        <w:tc>
          <w:tcPr>
            <w:tcW w:w="9000" w:type="dxa"/>
            <w:gridSpan w:val="11"/>
          </w:tcPr>
          <w:p w14:paraId="063DB5C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AB269BE" w14:textId="77777777" w:rsidTr="000A55F3">
        <w:tc>
          <w:tcPr>
            <w:tcW w:w="1440" w:type="dxa"/>
            <w:gridSpan w:val="2"/>
          </w:tcPr>
          <w:p w14:paraId="68AE7D5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090AB44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F88AF14" w14:textId="77777777" w:rsidTr="000A55F3">
        <w:tc>
          <w:tcPr>
            <w:tcW w:w="1440" w:type="dxa"/>
            <w:gridSpan w:val="2"/>
          </w:tcPr>
          <w:p w14:paraId="298FA47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06A47E2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E57D86F" w14:textId="77777777" w:rsidTr="000A55F3">
        <w:tc>
          <w:tcPr>
            <w:tcW w:w="1440" w:type="dxa"/>
            <w:gridSpan w:val="2"/>
          </w:tcPr>
          <w:p w14:paraId="69B1775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583C462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1B5C488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3A9260F5" w14:textId="77777777" w:rsidTr="000A55F3">
        <w:tc>
          <w:tcPr>
            <w:tcW w:w="1440" w:type="dxa"/>
            <w:gridSpan w:val="2"/>
          </w:tcPr>
          <w:p w14:paraId="4B16EF4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49E6E95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583042D9" w14:textId="77777777" w:rsidTr="000A55F3">
        <w:tc>
          <w:tcPr>
            <w:tcW w:w="1440" w:type="dxa"/>
            <w:gridSpan w:val="2"/>
          </w:tcPr>
          <w:p w14:paraId="1C9E733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5B7DC0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797FDAF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3900364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E8169FB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5CB9248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4D6A9B7F" w14:textId="77777777" w:rsidTr="000A55F3">
        <w:tc>
          <w:tcPr>
            <w:tcW w:w="1440" w:type="dxa"/>
            <w:gridSpan w:val="2"/>
          </w:tcPr>
          <w:p w14:paraId="7DB7B4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0B9AB5C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93D3D6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22CC756D" w14:textId="77777777" w:rsidTr="000A55F3">
        <w:tc>
          <w:tcPr>
            <w:tcW w:w="720" w:type="dxa"/>
          </w:tcPr>
          <w:p w14:paraId="0DDC3E9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555AE0F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74DB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100C856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4B65FDF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2E380D46" w14:textId="77777777" w:rsidTr="000A55F3">
        <w:tc>
          <w:tcPr>
            <w:tcW w:w="1440" w:type="dxa"/>
            <w:gridSpan w:val="2"/>
          </w:tcPr>
          <w:p w14:paraId="18C18CC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544247E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0DCDE0D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443A253A" w14:textId="77777777" w:rsidTr="000A55F3">
        <w:tc>
          <w:tcPr>
            <w:tcW w:w="9000" w:type="dxa"/>
            <w:gridSpan w:val="11"/>
          </w:tcPr>
          <w:p w14:paraId="3761F67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6EDF319" w14:textId="77777777" w:rsidTr="000A55F3">
        <w:tc>
          <w:tcPr>
            <w:tcW w:w="1440" w:type="dxa"/>
            <w:gridSpan w:val="2"/>
          </w:tcPr>
          <w:p w14:paraId="05B2F9A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3E20AF3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7A707097" w14:textId="77777777" w:rsidTr="000A55F3">
        <w:tc>
          <w:tcPr>
            <w:tcW w:w="1440" w:type="dxa"/>
            <w:gridSpan w:val="2"/>
          </w:tcPr>
          <w:p w14:paraId="7193C91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4D9579D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1B78EB4" w14:textId="77777777" w:rsidTr="000A55F3">
        <w:tc>
          <w:tcPr>
            <w:tcW w:w="1440" w:type="dxa"/>
            <w:gridSpan w:val="2"/>
          </w:tcPr>
          <w:p w14:paraId="469C4D3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754BE4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7B922C3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137AE522" w14:textId="77777777" w:rsidTr="000A55F3">
        <w:tc>
          <w:tcPr>
            <w:tcW w:w="1440" w:type="dxa"/>
            <w:gridSpan w:val="2"/>
          </w:tcPr>
          <w:p w14:paraId="69EA5CF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EFC635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4962869E" w14:textId="77777777" w:rsidTr="000A55F3">
        <w:tc>
          <w:tcPr>
            <w:tcW w:w="1440" w:type="dxa"/>
            <w:gridSpan w:val="2"/>
          </w:tcPr>
          <w:p w14:paraId="6CB5007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6E0FC5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303DD80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4F96059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3D33DC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9F5E81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4CFCD5D0" w14:textId="77777777" w:rsidTr="000A55F3">
        <w:tc>
          <w:tcPr>
            <w:tcW w:w="1440" w:type="dxa"/>
            <w:gridSpan w:val="2"/>
          </w:tcPr>
          <w:p w14:paraId="29D58A4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0027A4E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BEE389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14DF0740" w14:textId="77777777" w:rsidTr="000A55F3">
        <w:tc>
          <w:tcPr>
            <w:tcW w:w="720" w:type="dxa"/>
          </w:tcPr>
          <w:p w14:paraId="1AA36B3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0A53EAC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5063968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1793CED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1C73786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0B64BA9" w14:textId="77777777" w:rsidTr="000A55F3">
        <w:tc>
          <w:tcPr>
            <w:tcW w:w="1440" w:type="dxa"/>
            <w:gridSpan w:val="2"/>
          </w:tcPr>
          <w:p w14:paraId="4B25D11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04D2DA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80C08B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2DFF3614" w14:textId="77777777" w:rsidTr="000A55F3">
        <w:tc>
          <w:tcPr>
            <w:tcW w:w="9000" w:type="dxa"/>
            <w:gridSpan w:val="11"/>
          </w:tcPr>
          <w:p w14:paraId="1C8178A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DA1C724" w14:textId="77777777" w:rsidTr="000A55F3">
        <w:tc>
          <w:tcPr>
            <w:tcW w:w="1440" w:type="dxa"/>
            <w:gridSpan w:val="2"/>
          </w:tcPr>
          <w:p w14:paraId="32CA5DB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1879A45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23373B9" w14:textId="77777777" w:rsidTr="000A55F3">
        <w:tc>
          <w:tcPr>
            <w:tcW w:w="1440" w:type="dxa"/>
            <w:gridSpan w:val="2"/>
          </w:tcPr>
          <w:p w14:paraId="1261726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3F6E36A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E7DDC0E" w14:textId="77777777" w:rsidTr="000A55F3">
        <w:tc>
          <w:tcPr>
            <w:tcW w:w="1440" w:type="dxa"/>
            <w:gridSpan w:val="2"/>
          </w:tcPr>
          <w:p w14:paraId="0AEB258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7A0B4AB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1E3D3DF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6A8044A1" w14:textId="77777777" w:rsidTr="000A55F3">
        <w:tc>
          <w:tcPr>
            <w:tcW w:w="1440" w:type="dxa"/>
            <w:gridSpan w:val="2"/>
          </w:tcPr>
          <w:p w14:paraId="2D6FE3F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3888931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A82DBB2" w14:textId="77777777" w:rsidTr="000A55F3">
        <w:tc>
          <w:tcPr>
            <w:tcW w:w="1440" w:type="dxa"/>
            <w:gridSpan w:val="2"/>
          </w:tcPr>
          <w:p w14:paraId="55D5BBD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39306E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3A7CE52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646FA7B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93313ED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7906A40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A48FC88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6A0F24" w:rsidRPr="00994C93" w14:paraId="559F08F4" w14:textId="77777777" w:rsidTr="00690B44">
        <w:tc>
          <w:tcPr>
            <w:tcW w:w="1528" w:type="dxa"/>
          </w:tcPr>
          <w:p w14:paraId="1D0CBAB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C64832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07086C9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14:paraId="693B05F7" w14:textId="65A1F912" w:rsidR="006A0F24" w:rsidRPr="00994C93" w:rsidRDefault="00690B4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A0F24"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1860D38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7F07057" w14:textId="77777777" w:rsidTr="00690B44">
        <w:tc>
          <w:tcPr>
            <w:tcW w:w="1528" w:type="dxa"/>
          </w:tcPr>
          <w:p w14:paraId="5127539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6CBF286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14:paraId="7C7E52C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14:paraId="153BA30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14:paraId="2BEAC0B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35F8CAB4" w14:textId="77777777" w:rsidTr="00690B44">
        <w:tc>
          <w:tcPr>
            <w:tcW w:w="1528" w:type="dxa"/>
          </w:tcPr>
          <w:p w14:paraId="0E12B27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14:paraId="7E55588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2B32BA1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14:paraId="541AE0D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14:paraId="2630B76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1F0F14B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3659254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AAB7050" w14:textId="56AF5C27" w:rsidR="006A0F24" w:rsidRDefault="00690B4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6A0F24">
        <w:rPr>
          <w:i w:val="0"/>
          <w:sz w:val="22"/>
          <w:szCs w:val="22"/>
        </w:rPr>
        <w:t xml:space="preserve"> mora izpolniti vse rubrike.</w:t>
      </w:r>
    </w:p>
    <w:p w14:paraId="7E00980E" w14:textId="77777777" w:rsidR="006A0F24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7DF2136" w14:textId="77777777" w:rsidR="00F00073" w:rsidRDefault="00F00073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FEE6CBE" w14:textId="77777777" w:rsidR="00496763" w:rsidRDefault="00496763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3384537A" w14:textId="2EB2554A" w:rsidR="006761A9" w:rsidRPr="00FB2342" w:rsidRDefault="00FB2342" w:rsidP="00FB2342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 w:rsidR="0060035E">
        <w:rPr>
          <w:b/>
          <w:i w:val="0"/>
          <w:sz w:val="22"/>
          <w:szCs w:val="22"/>
        </w:rPr>
        <w:t>6</w:t>
      </w:r>
    </w:p>
    <w:p w14:paraId="76834842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7B35A398" w14:textId="77777777" w:rsidR="00CA763F" w:rsidRDefault="00CA763F" w:rsidP="00B652AC">
      <w:pPr>
        <w:ind w:left="1080"/>
        <w:jc w:val="center"/>
        <w:rPr>
          <w:i w:val="0"/>
          <w:sz w:val="22"/>
          <w:szCs w:val="22"/>
        </w:rPr>
      </w:pPr>
    </w:p>
    <w:p w14:paraId="6A341752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12B9CDB5" w14:textId="77777777" w:rsidR="00FB2342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7D155E36" w14:textId="77777777" w:rsidR="00FB2342" w:rsidRPr="001F1894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3AF39EAA" w14:textId="66D8360A" w:rsidR="00B652AC" w:rsidRDefault="00E12B96" w:rsidP="00B652A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IZJAVA PODIZVAJALCA</w:t>
      </w:r>
    </w:p>
    <w:p w14:paraId="34F859A4" w14:textId="77777777" w:rsidR="003F5FEB" w:rsidRDefault="003F5FEB" w:rsidP="003F5FEB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……………………….………………………</w:t>
      </w:r>
    </w:p>
    <w:p w14:paraId="0F9DFA79" w14:textId="3693B1C9" w:rsidR="003F5FEB" w:rsidRPr="001F1894" w:rsidRDefault="003F5FEB" w:rsidP="003F5FEB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i w:val="0"/>
          <w:sz w:val="22"/>
          <w:szCs w:val="22"/>
        </w:rPr>
        <w:t>(navesti naziv podizvajalca)</w:t>
      </w:r>
    </w:p>
    <w:p w14:paraId="2F1AB82D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2F186DB7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091DA234" w14:textId="52FA64D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za javno naročilo »</w:t>
      </w:r>
      <w:r w:rsidR="00AF2ABA" w:rsidRPr="00AF2ABA">
        <w:rPr>
          <w:b/>
          <w:i w:val="0"/>
          <w:sz w:val="22"/>
          <w:szCs w:val="22"/>
        </w:rPr>
        <w:t>Cofarm4Cities – strokovna podpora v sklopu aktivnosti Cofarm4Cities</w:t>
      </w:r>
      <w:r w:rsidRPr="008E486A">
        <w:rPr>
          <w:i w:val="0"/>
          <w:sz w:val="22"/>
          <w:szCs w:val="22"/>
        </w:rPr>
        <w:t>«</w:t>
      </w:r>
      <w:r>
        <w:rPr>
          <w:i w:val="0"/>
          <w:sz w:val="22"/>
          <w:szCs w:val="22"/>
        </w:rPr>
        <w:t>,</w:t>
      </w:r>
      <w:r w:rsidRPr="008E486A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v skladu z določbo 5. odstavka 94. člena ZJN-3 zahtevamo neposredno plačilo s strani naročnika:</w:t>
      </w:r>
    </w:p>
    <w:p w14:paraId="50E451D9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224CB12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88F5831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E3723CB" w14:textId="77777777" w:rsidR="00E12B96" w:rsidRPr="00833B28" w:rsidRDefault="00E12B96" w:rsidP="00E12B96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Cs w:val="22"/>
        </w:rPr>
      </w:pPr>
      <w:r w:rsidRPr="00833B28">
        <w:rPr>
          <w:b/>
          <w:i w:val="0"/>
          <w:szCs w:val="22"/>
        </w:rPr>
        <w:t>DA</w:t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  <w:t>NE</w:t>
      </w:r>
    </w:p>
    <w:p w14:paraId="54651456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(ustrezno obkrožite)</w:t>
      </w:r>
    </w:p>
    <w:p w14:paraId="44CA0F2B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6B4BBFE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E9CAACF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Podizvajalci, ki zgoraj obkrožijo DA s tem podajo pisno zahtevo za neposredna plačila in s podpisom te izjave soglašajo, da naročnik namesto glavnega izvajalca poravna podizvajalčeve terjatve do glavnega izvajalca na način, kot je to opredeljeno v vzorcu pogodbe; in sicer na </w:t>
      </w: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4B518F21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2ECCD37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218983DC" w14:textId="77777777" w:rsidR="00E12B96" w:rsidRDefault="00E12B96" w:rsidP="00E12B96">
      <w:pPr>
        <w:jc w:val="right"/>
        <w:rPr>
          <w:b/>
          <w:i w:val="0"/>
          <w:sz w:val="22"/>
          <w:szCs w:val="22"/>
        </w:rPr>
      </w:pPr>
    </w:p>
    <w:p w14:paraId="33945056" w14:textId="77777777" w:rsidR="00E12B96" w:rsidRDefault="00E12B96" w:rsidP="00E12B96">
      <w:pPr>
        <w:jc w:val="right"/>
        <w:rPr>
          <w:b/>
          <w:i w:val="0"/>
          <w:sz w:val="22"/>
          <w:szCs w:val="22"/>
        </w:rPr>
      </w:pPr>
    </w:p>
    <w:p w14:paraId="5BDABCAC" w14:textId="77777777" w:rsidR="00E12B96" w:rsidRPr="001F1894" w:rsidRDefault="00E12B96" w:rsidP="00E12B96">
      <w:pPr>
        <w:jc w:val="right"/>
        <w:rPr>
          <w:b/>
          <w:i w:val="0"/>
          <w:sz w:val="22"/>
          <w:szCs w:val="22"/>
        </w:rPr>
      </w:pPr>
    </w:p>
    <w:p w14:paraId="79A9092F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3217C799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661FDD2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B27E493" w14:textId="57CFF1D1" w:rsidR="00B652AC" w:rsidRDefault="00B652AC" w:rsidP="006761A9">
      <w:pPr>
        <w:ind w:left="1080"/>
        <w:jc w:val="both"/>
        <w:rPr>
          <w:i w:val="0"/>
          <w:sz w:val="22"/>
          <w:szCs w:val="22"/>
        </w:rPr>
      </w:pPr>
    </w:p>
    <w:p w14:paraId="7F9B8FE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DEBDBF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C619CB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7C6157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53228C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05457F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EBFF64D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558B1B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4EE3D5B" w14:textId="0D96D7EA" w:rsidR="00FF47F1" w:rsidRDefault="00FF47F1" w:rsidP="00FF47F1">
      <w:pPr>
        <w:ind w:left="1080"/>
        <w:rPr>
          <w:i w:val="0"/>
          <w:sz w:val="22"/>
          <w:szCs w:val="22"/>
        </w:rPr>
      </w:pPr>
    </w:p>
    <w:p w14:paraId="4446EEE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047CCA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D82765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101A08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677F6C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3429EFD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DDA04F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FFD1BE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0824D3B" w14:textId="58258D8F" w:rsidR="001F1894" w:rsidRPr="001F1894" w:rsidRDefault="004E3642" w:rsidP="001F189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60035E">
        <w:rPr>
          <w:b/>
          <w:i w:val="0"/>
          <w:sz w:val="22"/>
          <w:szCs w:val="22"/>
        </w:rPr>
        <w:t>7</w:t>
      </w:r>
    </w:p>
    <w:p w14:paraId="41D99E49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549A25CB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8A8BD54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C741E86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4DC3E0CE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6E942EC7" w14:textId="0A29955F" w:rsidR="001F1894" w:rsidRPr="001F1894" w:rsidRDefault="001F1894" w:rsidP="001F1894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 w:rsidR="00A04499">
        <w:rPr>
          <w:b/>
          <w:i w:val="0"/>
          <w:sz w:val="28"/>
          <w:szCs w:val="28"/>
        </w:rPr>
        <w:t>P</w:t>
      </w:r>
      <w:r w:rsidR="00291814">
        <w:rPr>
          <w:b/>
          <w:i w:val="0"/>
          <w:sz w:val="28"/>
          <w:szCs w:val="28"/>
        </w:rPr>
        <w:t>ONUDBA</w:t>
      </w:r>
    </w:p>
    <w:p w14:paraId="45D3705E" w14:textId="77777777" w:rsidR="001F1894" w:rsidRPr="001F1894" w:rsidRDefault="001F1894" w:rsidP="001F1894">
      <w:pPr>
        <w:ind w:left="1080"/>
        <w:rPr>
          <w:b/>
          <w:i w:val="0"/>
          <w:sz w:val="28"/>
          <w:szCs w:val="28"/>
        </w:rPr>
      </w:pPr>
    </w:p>
    <w:p w14:paraId="5B8AAB86" w14:textId="0505E531" w:rsidR="001F1894" w:rsidRPr="001F1894" w:rsidRDefault="001F1894" w:rsidP="001F1894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 w:rsidR="00A04499">
        <w:rPr>
          <w:i w:val="0"/>
          <w:sz w:val="22"/>
          <w:szCs w:val="22"/>
        </w:rPr>
        <w:t>gospodarski subjekti</w:t>
      </w:r>
      <w:r w:rsidR="00A04499" w:rsidRPr="001F1894">
        <w:rPr>
          <w:i w:val="0"/>
          <w:sz w:val="22"/>
          <w:szCs w:val="22"/>
        </w:rPr>
        <w:t xml:space="preserve"> </w:t>
      </w:r>
      <w:r w:rsidRPr="001F1894">
        <w:rPr>
          <w:i w:val="0"/>
          <w:sz w:val="22"/>
          <w:szCs w:val="22"/>
        </w:rPr>
        <w:t xml:space="preserve">v skupni </w:t>
      </w:r>
      <w:r w:rsidR="00A04499">
        <w:rPr>
          <w:i w:val="0"/>
          <w:sz w:val="22"/>
          <w:szCs w:val="22"/>
        </w:rPr>
        <w:t>p</w:t>
      </w:r>
      <w:r w:rsidR="00291814">
        <w:rPr>
          <w:i w:val="0"/>
          <w:sz w:val="22"/>
          <w:szCs w:val="22"/>
        </w:rPr>
        <w:t>onudbi</w:t>
      </w:r>
      <w:r w:rsidRPr="001F1894">
        <w:rPr>
          <w:i w:val="0"/>
          <w:sz w:val="22"/>
          <w:szCs w:val="22"/>
        </w:rPr>
        <w:t>)</w:t>
      </w:r>
    </w:p>
    <w:p w14:paraId="71E32AAA" w14:textId="77777777" w:rsid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B5E6F63" w14:textId="77777777" w:rsidR="00F00073" w:rsidRPr="001F1894" w:rsidRDefault="00F00073" w:rsidP="001F1894">
      <w:pPr>
        <w:ind w:left="1080"/>
        <w:jc w:val="both"/>
        <w:rPr>
          <w:i w:val="0"/>
          <w:sz w:val="22"/>
          <w:szCs w:val="22"/>
        </w:rPr>
      </w:pPr>
    </w:p>
    <w:p w14:paraId="32E8A6AE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53D3DB0" w14:textId="1775C0BD" w:rsidR="001F1894" w:rsidRDefault="00F00073" w:rsidP="00F0007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35DA6C33" w14:textId="44FED1C5" w:rsidR="00F00073" w:rsidRDefault="00E57885" w:rsidP="00E57885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1B6FCED5" w14:textId="77777777" w:rsidR="00F00073" w:rsidRPr="001F1894" w:rsidRDefault="00F00073" w:rsidP="00F00073">
      <w:pPr>
        <w:ind w:left="1080"/>
        <w:jc w:val="both"/>
        <w:rPr>
          <w:i w:val="0"/>
          <w:sz w:val="22"/>
          <w:szCs w:val="22"/>
        </w:rPr>
      </w:pPr>
    </w:p>
    <w:p w14:paraId="29745A50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587"/>
        <w:gridCol w:w="6300"/>
      </w:tblGrid>
      <w:tr w:rsidR="00387121" w:rsidRPr="0079325B" w14:paraId="73DD2F3E" w14:textId="77777777" w:rsidTr="0099550E">
        <w:tc>
          <w:tcPr>
            <w:tcW w:w="2606" w:type="dxa"/>
          </w:tcPr>
          <w:p w14:paraId="4377F377" w14:textId="77777777" w:rsidR="00387121" w:rsidRPr="00105B38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>POSAMIČNO</w:t>
            </w:r>
          </w:p>
          <w:p w14:paraId="6BC402CE" w14:textId="725C8794" w:rsidR="00387121" w:rsidRPr="00105B38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 xml:space="preserve">(vsak </w:t>
            </w:r>
            <w:r w:rsidR="00A04499" w:rsidRPr="00105B38">
              <w:rPr>
                <w:i w:val="0"/>
                <w:sz w:val="22"/>
                <w:szCs w:val="22"/>
              </w:rPr>
              <w:t>gospodarski subjekt</w:t>
            </w:r>
            <w:r w:rsidRPr="00105B38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3F2EF78A" w14:textId="77777777" w:rsidR="00387121" w:rsidRPr="00105B38" w:rsidRDefault="004E3642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 xml:space="preserve">ESPD (priloga </w:t>
            </w:r>
            <w:r w:rsidR="00A04499" w:rsidRPr="00105B38">
              <w:rPr>
                <w:i w:val="0"/>
                <w:sz w:val="22"/>
                <w:szCs w:val="22"/>
              </w:rPr>
              <w:t>2</w:t>
            </w:r>
            <w:r w:rsidR="00387121" w:rsidRPr="00105B38">
              <w:rPr>
                <w:i w:val="0"/>
                <w:sz w:val="22"/>
                <w:szCs w:val="22"/>
              </w:rPr>
              <w:t>)</w:t>
            </w:r>
          </w:p>
          <w:p w14:paraId="6D5BBFE2" w14:textId="0232CF47" w:rsidR="00A900C4" w:rsidRPr="00105B38" w:rsidRDefault="00A900C4" w:rsidP="003F5FEB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0"/>
              </w:rPr>
              <w:t xml:space="preserve">Izjava fizične osebe oziroma odgovorne osebe poslovnega subjekta o nepovezanosti s funkcionarjem ali njegovim družinskim članom (priloga </w:t>
            </w:r>
            <w:r w:rsidR="0060035E">
              <w:rPr>
                <w:i w:val="0"/>
                <w:sz w:val="20"/>
              </w:rPr>
              <w:t>8</w:t>
            </w:r>
            <w:r w:rsidRPr="00105B38">
              <w:rPr>
                <w:i w:val="0"/>
                <w:sz w:val="20"/>
              </w:rPr>
              <w:t>)</w:t>
            </w:r>
          </w:p>
        </w:tc>
      </w:tr>
      <w:tr w:rsidR="00387121" w:rsidRPr="0079325B" w14:paraId="3186A4E9" w14:textId="77777777" w:rsidTr="0099550E">
        <w:tc>
          <w:tcPr>
            <w:tcW w:w="2606" w:type="dxa"/>
          </w:tcPr>
          <w:p w14:paraId="076A5E54" w14:textId="2BDA2EAB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16B17949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3F67FD" w14:paraId="00A581B6" w14:textId="77777777" w:rsidTr="0099550E">
        <w:tc>
          <w:tcPr>
            <w:tcW w:w="2606" w:type="dxa"/>
          </w:tcPr>
          <w:p w14:paraId="15714BC0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3673B4B4" w14:textId="40CFA2B4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 w:rsidR="00A04499"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64A8B5A0" w14:textId="2535AC89" w:rsidR="00C84AB9" w:rsidRDefault="00B5612E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F00073">
              <w:rPr>
                <w:i w:val="0"/>
                <w:color w:val="000000" w:themeColor="text1"/>
                <w:sz w:val="22"/>
                <w:szCs w:val="22"/>
              </w:rPr>
              <w:t>redračun</w:t>
            </w:r>
            <w:r w:rsidR="00AA27B7"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60035E">
              <w:rPr>
                <w:i w:val="0"/>
                <w:color w:val="000000" w:themeColor="text1"/>
                <w:sz w:val="22"/>
                <w:szCs w:val="22"/>
              </w:rPr>
              <w:t>(priloga 1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13EC8C03" w14:textId="7DB83C84" w:rsidR="006A0F24" w:rsidRDefault="006A0F24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Referenčna tabela</w:t>
            </w:r>
            <w:r w:rsidR="00686662"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 xml:space="preserve">(priloga </w:t>
            </w:r>
            <w:r w:rsidR="003F5FEB">
              <w:rPr>
                <w:i w:val="0"/>
                <w:color w:val="000000" w:themeColor="text1"/>
                <w:sz w:val="22"/>
                <w:szCs w:val="22"/>
              </w:rPr>
              <w:t>3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3363249F" w14:textId="2C417CD6" w:rsidR="006A0F24" w:rsidRDefault="006A0F24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Seznam kadrov</w:t>
            </w:r>
            <w:r w:rsidR="0060035E">
              <w:rPr>
                <w:i w:val="0"/>
                <w:color w:val="000000" w:themeColor="text1"/>
                <w:sz w:val="22"/>
                <w:szCs w:val="22"/>
              </w:rPr>
              <w:t xml:space="preserve"> in življenjepisi (CV) 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 xml:space="preserve">(priloga </w:t>
            </w:r>
            <w:r w:rsidR="003F5FEB">
              <w:rPr>
                <w:i w:val="0"/>
                <w:color w:val="000000" w:themeColor="text1"/>
                <w:sz w:val="22"/>
                <w:szCs w:val="22"/>
              </w:rPr>
              <w:t>4</w:t>
            </w:r>
            <w:r w:rsidR="00686662">
              <w:rPr>
                <w:i w:val="0"/>
                <w:color w:val="000000" w:themeColor="text1"/>
                <w:sz w:val="22"/>
                <w:szCs w:val="22"/>
              </w:rPr>
              <w:t xml:space="preserve"> in </w:t>
            </w:r>
            <w:r w:rsidR="003F5FEB">
              <w:rPr>
                <w:i w:val="0"/>
                <w:color w:val="000000" w:themeColor="text1"/>
                <w:sz w:val="22"/>
                <w:szCs w:val="22"/>
              </w:rPr>
              <w:t>4</w:t>
            </w:r>
            <w:r w:rsidR="00686662">
              <w:rPr>
                <w:i w:val="0"/>
                <w:color w:val="000000" w:themeColor="text1"/>
                <w:sz w:val="22"/>
                <w:szCs w:val="22"/>
              </w:rPr>
              <w:t>/1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43286B34" w14:textId="38324D88" w:rsidR="006A0F24" w:rsidRPr="006B71C8" w:rsidRDefault="008B431E" w:rsidP="003F5FEB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odizvajalci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(priloge </w:t>
            </w:r>
            <w:r w:rsidR="00737B91">
              <w:rPr>
                <w:i w:val="0"/>
                <w:color w:val="000000" w:themeColor="text1"/>
                <w:sz w:val="22"/>
                <w:szCs w:val="22"/>
              </w:rPr>
              <w:t>5</w:t>
            </w:r>
            <w:r w:rsidR="00E12B96">
              <w:rPr>
                <w:i w:val="0"/>
                <w:color w:val="000000" w:themeColor="text1"/>
                <w:sz w:val="22"/>
                <w:szCs w:val="22"/>
              </w:rPr>
              <w:t xml:space="preserve"> in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737B91">
              <w:rPr>
                <w:i w:val="0"/>
                <w:color w:val="000000" w:themeColor="text1"/>
                <w:sz w:val="22"/>
                <w:szCs w:val="22"/>
              </w:rPr>
              <w:t>6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57242B47" w14:textId="7D80C69E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19D252D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4A7F5C8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A8CC99A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661F11E1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0FDC505" w14:textId="77777777" w:rsidR="001F1894" w:rsidRPr="0079325B" w:rsidRDefault="001F1894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27C3A51" w14:textId="77777777" w:rsidR="00F81849" w:rsidRPr="0079325B" w:rsidRDefault="00F81849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2D605AC" w14:textId="77777777" w:rsidR="0059599D" w:rsidRDefault="0059599D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B56EB77" w14:textId="17C7987F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105B38">
        <w:rPr>
          <w:b/>
          <w:i w:val="0"/>
          <w:sz w:val="22"/>
          <w:szCs w:val="22"/>
        </w:rPr>
        <w:t xml:space="preserve">PRILOGA </w:t>
      </w:r>
      <w:r w:rsidR="0060035E">
        <w:rPr>
          <w:b/>
          <w:i w:val="0"/>
          <w:sz w:val="22"/>
          <w:szCs w:val="22"/>
        </w:rPr>
        <w:t>8</w:t>
      </w:r>
    </w:p>
    <w:p w14:paraId="24707C35" w14:textId="03A8AFAA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967BF68" w14:textId="6D81D8D7" w:rsid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3C8B887E" w14:textId="6D80D411" w:rsidR="00C61E45" w:rsidRPr="00A63362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A63362">
        <w:rPr>
          <w:i w:val="0"/>
          <w:sz w:val="22"/>
          <w:szCs w:val="22"/>
        </w:rPr>
        <w:t>Zaradi namena iz petega odstavka 35. člena Zakona o integriteti in preprečevanju korupcije (</w:t>
      </w:r>
      <w:r w:rsidR="009F37DC" w:rsidRPr="00A63362">
        <w:rPr>
          <w:bCs/>
          <w:i w:val="0"/>
          <w:iCs/>
          <w:sz w:val="22"/>
          <w:szCs w:val="22"/>
        </w:rPr>
        <w:t xml:space="preserve">Uradni list RS, št. 69/11 – UPB, s sprem. in </w:t>
      </w:r>
      <w:proofErr w:type="spellStart"/>
      <w:r w:rsidR="009F37DC" w:rsidRPr="00A63362">
        <w:rPr>
          <w:bCs/>
          <w:i w:val="0"/>
          <w:iCs/>
          <w:sz w:val="22"/>
          <w:szCs w:val="22"/>
        </w:rPr>
        <w:t>dopol</w:t>
      </w:r>
      <w:proofErr w:type="spellEnd"/>
      <w:r w:rsidR="009F37DC" w:rsidRPr="00A63362">
        <w:rPr>
          <w:bCs/>
          <w:i w:val="0"/>
          <w:iCs/>
          <w:sz w:val="22"/>
          <w:szCs w:val="22"/>
        </w:rPr>
        <w:t>.</w:t>
      </w:r>
      <w:r w:rsidRPr="00A63362">
        <w:rPr>
          <w:i w:val="0"/>
          <w:sz w:val="22"/>
          <w:szCs w:val="22"/>
        </w:rPr>
        <w:t xml:space="preserve">), t. j. zaradi zagotovitve transparentnosti posla in preprečitve korupcijskih tveganj pri sklepanju pravnih poslov </w:t>
      </w:r>
    </w:p>
    <w:p w14:paraId="50000CFC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296897E2" w14:textId="3788FE55" w:rsidR="00C61E45" w:rsidRPr="00C61E45" w:rsidRDefault="00C61E45" w:rsidP="00C61E45">
      <w:pPr>
        <w:pStyle w:val="Glava"/>
        <w:tabs>
          <w:tab w:val="clear" w:pos="4536"/>
          <w:tab w:val="clear" w:pos="9072"/>
        </w:tabs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odgovorna oseba poslovnega subjekta</w:t>
      </w:r>
    </w:p>
    <w:p w14:paraId="1174B4C4" w14:textId="5B1520E4" w:rsidR="00C61E45" w:rsidRPr="00C61E45" w:rsidRDefault="00C61E45" w:rsidP="00C61E45">
      <w:pPr>
        <w:pStyle w:val="Glava"/>
        <w:tabs>
          <w:tab w:val="clear" w:pos="4536"/>
          <w:tab w:val="clear" w:pos="9072"/>
        </w:tabs>
        <w:rPr>
          <w:sz w:val="22"/>
          <w:szCs w:val="22"/>
        </w:rPr>
      </w:pPr>
    </w:p>
    <w:p w14:paraId="6955039A" w14:textId="77777777" w:rsidR="00C61E45" w:rsidRPr="00C61E45" w:rsidRDefault="00C61E45" w:rsidP="00C61E45">
      <w:pPr>
        <w:rPr>
          <w:sz w:val="22"/>
          <w:szCs w:val="22"/>
        </w:rPr>
      </w:pPr>
    </w:p>
    <w:tbl>
      <w:tblPr>
        <w:tblpPr w:leftFromText="141" w:rightFromText="141" w:vertAnchor="text" w:horzAnchor="margin" w:tblpX="1175" w:tblpY="-35"/>
        <w:tblW w:w="9106" w:type="dxa"/>
        <w:tblLayout w:type="fixed"/>
        <w:tblLook w:val="04A0" w:firstRow="1" w:lastRow="0" w:firstColumn="1" w:lastColumn="0" w:noHBand="0" w:noVBand="1"/>
      </w:tblPr>
      <w:tblGrid>
        <w:gridCol w:w="2127"/>
        <w:gridCol w:w="6979"/>
      </w:tblGrid>
      <w:tr w:rsidR="00C61E45" w:rsidRPr="00C61E45" w14:paraId="45DF64A9" w14:textId="77777777" w:rsidTr="00213032">
        <w:trPr>
          <w:trHeight w:val="24"/>
        </w:trPr>
        <w:tc>
          <w:tcPr>
            <w:tcW w:w="2127" w:type="dxa"/>
          </w:tcPr>
          <w:p w14:paraId="7D7814AA" w14:textId="09DDBCF0" w:rsidR="00C61E45" w:rsidRPr="00C61E45" w:rsidRDefault="00C61E45" w:rsidP="00213032">
            <w:pPr>
              <w:ind w:right="-57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 xml:space="preserve">Ime in priimek odgovorne osebe poslovnega subjekta: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02BDC947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213032" w:rsidRPr="00C61E45" w14:paraId="218678B7" w14:textId="77777777" w:rsidTr="00213032">
        <w:trPr>
          <w:trHeight w:val="24"/>
        </w:trPr>
        <w:tc>
          <w:tcPr>
            <w:tcW w:w="2127" w:type="dxa"/>
          </w:tcPr>
          <w:p w14:paraId="182E043D" w14:textId="2BA61B0C" w:rsidR="00213032" w:rsidRPr="00C61E45" w:rsidRDefault="00213032" w:rsidP="00213032">
            <w:pPr>
              <w:ind w:right="-57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Naziv poslovnega subjekta: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38654EA2" w14:textId="77777777" w:rsidR="00213032" w:rsidRPr="00C61E45" w:rsidRDefault="00213032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C61E45" w:rsidRPr="00C61E45" w14:paraId="71547FF4" w14:textId="77777777" w:rsidTr="00213032">
        <w:trPr>
          <w:trHeight w:val="24"/>
        </w:trPr>
        <w:tc>
          <w:tcPr>
            <w:tcW w:w="2127" w:type="dxa"/>
          </w:tcPr>
          <w:p w14:paraId="26258642" w14:textId="77777777" w:rsidR="00C61E45" w:rsidRPr="00C61E45" w:rsidRDefault="00C61E45" w:rsidP="00C2709D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Naslov oz. sedež:</w:t>
            </w:r>
          </w:p>
        </w:tc>
        <w:tc>
          <w:tcPr>
            <w:tcW w:w="6979" w:type="dxa"/>
            <w:tcBorders>
              <w:top w:val="single" w:sz="4" w:space="0" w:color="auto"/>
              <w:bottom w:val="single" w:sz="4" w:space="0" w:color="auto"/>
            </w:tcBorders>
          </w:tcPr>
          <w:p w14:paraId="089C5AD0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C61E45" w:rsidRPr="00C61E45" w14:paraId="3170324F" w14:textId="77777777" w:rsidTr="00213032">
        <w:trPr>
          <w:trHeight w:val="24"/>
        </w:trPr>
        <w:tc>
          <w:tcPr>
            <w:tcW w:w="2127" w:type="dxa"/>
          </w:tcPr>
          <w:p w14:paraId="51BD9BCA" w14:textId="77777777" w:rsidR="00C61E45" w:rsidRPr="00C61E45" w:rsidRDefault="00C61E45" w:rsidP="00C2709D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Matična številka</w:t>
            </w:r>
            <w:r w:rsidRPr="00C61E45">
              <w:rPr>
                <w:i w:val="0"/>
                <w:sz w:val="22"/>
                <w:szCs w:val="22"/>
                <w:vertAlign w:val="superscript"/>
              </w:rPr>
              <w:t>1</w:t>
            </w:r>
            <w:r w:rsidRPr="00C61E45">
              <w:rPr>
                <w:i w:val="0"/>
                <w:sz w:val="22"/>
                <w:szCs w:val="22"/>
              </w:rPr>
              <w:t xml:space="preserve">: 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720E80CD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</w:tbl>
    <w:p w14:paraId="549BB1C7" w14:textId="77777777" w:rsidR="00C61E45" w:rsidRP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46B9CE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8E74EE4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1B6FFF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129067B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7DA837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6F25AF7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38A2D99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9385F68" w14:textId="04009939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82EADCB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podajam naslednjo</w:t>
      </w:r>
    </w:p>
    <w:p w14:paraId="21CE0D6E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78E5EFC7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282C95B0" w14:textId="52A1C92B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IZJAVO</w:t>
      </w:r>
    </w:p>
    <w:p w14:paraId="51774618" w14:textId="53B47CBD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ODGOVORNE OSEBE POSLOVNEGA SUBJEKTA</w:t>
      </w:r>
    </w:p>
    <w:p w14:paraId="67C8F9A8" w14:textId="23AF4958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 NEPOVEZANOSTI S FUNKCIONARJEM ALI NJEGOVIM DRUŽINSKIM ČLANOM</w:t>
      </w:r>
    </w:p>
    <w:p w14:paraId="442C0186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1B87010F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25406B0D" w14:textId="37A058B9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s katero izjavljam, da</w:t>
      </w:r>
      <w:r w:rsidR="00213032">
        <w:rPr>
          <w:i w:val="0"/>
          <w:sz w:val="22"/>
          <w:szCs w:val="22"/>
        </w:rPr>
        <w:t xml:space="preserve"> poslovni subjekt</w:t>
      </w:r>
      <w:r w:rsidRPr="00C61E45">
        <w:rPr>
          <w:i w:val="0"/>
          <w:sz w:val="22"/>
          <w:szCs w:val="22"/>
        </w:rPr>
        <w:t xml:space="preserve"> _________________________________________________  </w:t>
      </w:r>
    </w:p>
    <w:p w14:paraId="335799F4" w14:textId="6E6CE601" w:rsidR="00C61E45" w:rsidRPr="00C61E45" w:rsidRDefault="00C61E45" w:rsidP="00C61E45">
      <w:pPr>
        <w:ind w:left="1134"/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 xml:space="preserve">                                                                          </w:t>
      </w:r>
      <w:r w:rsidR="00213032">
        <w:rPr>
          <w:i w:val="0"/>
          <w:sz w:val="16"/>
          <w:szCs w:val="16"/>
        </w:rPr>
        <w:t xml:space="preserve">                </w:t>
      </w:r>
      <w:r w:rsidRPr="00C61E45">
        <w:rPr>
          <w:i w:val="0"/>
          <w:sz w:val="16"/>
          <w:szCs w:val="16"/>
        </w:rPr>
        <w:t>(</w:t>
      </w:r>
      <w:r w:rsidR="00213032">
        <w:rPr>
          <w:i w:val="0"/>
          <w:sz w:val="16"/>
          <w:szCs w:val="16"/>
        </w:rPr>
        <w:t>navede se</w:t>
      </w:r>
      <w:r w:rsidRPr="00C61E45">
        <w:rPr>
          <w:i w:val="0"/>
          <w:sz w:val="16"/>
          <w:szCs w:val="16"/>
        </w:rPr>
        <w:t xml:space="preserve"> firma poslovnega subjekta) </w:t>
      </w:r>
    </w:p>
    <w:p w14:paraId="42BA0360" w14:textId="66229045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  <w:t>nisem/ni  povezan s funkcionarjem Mestne občine Ljubljana</w:t>
      </w:r>
      <w:r w:rsidRPr="00C61E45">
        <w:rPr>
          <w:i w:val="0"/>
          <w:sz w:val="22"/>
          <w:szCs w:val="22"/>
          <w:vertAlign w:val="superscript"/>
        </w:rPr>
        <w:t>2</w:t>
      </w:r>
      <w:r w:rsidRPr="00C61E45"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</w:t>
      </w:r>
      <w:r w:rsidR="00213032">
        <w:rPr>
          <w:i w:val="0"/>
          <w:sz w:val="22"/>
          <w:szCs w:val="22"/>
        </w:rPr>
        <w:t xml:space="preserve"> poslovnem subjektu</w:t>
      </w:r>
      <w:r w:rsidRPr="00C61E45">
        <w:rPr>
          <w:i w:val="0"/>
          <w:sz w:val="22"/>
          <w:szCs w:val="22"/>
        </w:rPr>
        <w:t xml:space="preserve"> ____________________________________: </w:t>
      </w:r>
    </w:p>
    <w:p w14:paraId="75205CA1" w14:textId="47B3AC35" w:rsidR="00C61E45" w:rsidRPr="00C61E45" w:rsidRDefault="00213032" w:rsidP="00C61E45">
      <w:pPr>
        <w:ind w:left="1134"/>
        <w:jc w:val="both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                                      </w:t>
      </w:r>
      <w:r w:rsidR="00C61E45" w:rsidRPr="00C61E45">
        <w:rPr>
          <w:i w:val="0"/>
          <w:sz w:val="16"/>
          <w:szCs w:val="16"/>
        </w:rPr>
        <w:t>(</w:t>
      </w:r>
      <w:r>
        <w:rPr>
          <w:i w:val="0"/>
          <w:sz w:val="16"/>
          <w:szCs w:val="16"/>
        </w:rPr>
        <w:t xml:space="preserve">navede se </w:t>
      </w:r>
      <w:r w:rsidR="00C61E45" w:rsidRPr="00C61E45">
        <w:rPr>
          <w:i w:val="0"/>
          <w:sz w:val="16"/>
          <w:szCs w:val="16"/>
        </w:rPr>
        <w:t>firma poslovnega subjekta)</w:t>
      </w:r>
    </w:p>
    <w:p w14:paraId="758E75C2" w14:textId="77777777" w:rsidR="00C61E45" w:rsidRPr="00C61E45" w:rsidRDefault="00C61E45" w:rsidP="00C61E45">
      <w:pPr>
        <w:ind w:left="1134"/>
        <w:jc w:val="right"/>
        <w:rPr>
          <w:i w:val="0"/>
          <w:sz w:val="22"/>
          <w:szCs w:val="22"/>
        </w:rPr>
      </w:pPr>
    </w:p>
    <w:p w14:paraId="75489B9E" w14:textId="77777777" w:rsidR="00C61E45" w:rsidRPr="00C61E45" w:rsidRDefault="00C61E45" w:rsidP="00C61E45">
      <w:pPr>
        <w:pStyle w:val="Odstavekseznama"/>
        <w:numPr>
          <w:ilvl w:val="0"/>
          <w:numId w:val="33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udeležen kot poslovodja, član poslovodstva ali zakoniti zastopnik,</w:t>
      </w:r>
    </w:p>
    <w:p w14:paraId="7D86FE3F" w14:textId="77777777" w:rsidR="00C61E45" w:rsidRPr="00C61E45" w:rsidRDefault="00C61E45" w:rsidP="00C61E45">
      <w:pPr>
        <w:pStyle w:val="Odstavekseznama"/>
        <w:numPr>
          <w:ilvl w:val="0"/>
          <w:numId w:val="33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3ED4AED9" w14:textId="77777777" w:rsidR="00C61E45" w:rsidRPr="00C61E45" w:rsidRDefault="00C61E45" w:rsidP="00C61E45">
      <w:pPr>
        <w:pStyle w:val="Odstavekseznama"/>
        <w:ind w:left="1134"/>
        <w:rPr>
          <w:i w:val="0"/>
          <w:sz w:val="22"/>
          <w:szCs w:val="22"/>
        </w:rPr>
      </w:pPr>
    </w:p>
    <w:p w14:paraId="60EEA8D4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3ECFBAA3" w14:textId="77777777" w:rsidR="00C61E45" w:rsidRPr="00C61E45" w:rsidRDefault="00C61E45" w:rsidP="00C61E45">
      <w:pPr>
        <w:jc w:val="both"/>
        <w:rPr>
          <w:sz w:val="22"/>
          <w:szCs w:val="22"/>
        </w:rPr>
      </w:pPr>
    </w:p>
    <w:tbl>
      <w:tblPr>
        <w:tblW w:w="9213" w:type="dxa"/>
        <w:tblInd w:w="1101" w:type="dxa"/>
        <w:tblLook w:val="04A0" w:firstRow="1" w:lastRow="0" w:firstColumn="1" w:lastColumn="0" w:noHBand="0" w:noVBand="1"/>
      </w:tblPr>
      <w:tblGrid>
        <w:gridCol w:w="1969"/>
        <w:gridCol w:w="3559"/>
        <w:gridCol w:w="3685"/>
      </w:tblGrid>
      <w:tr w:rsidR="00C61E45" w:rsidRPr="00C61E45" w14:paraId="13F7E4D7" w14:textId="77777777" w:rsidTr="00C2709D">
        <w:tc>
          <w:tcPr>
            <w:tcW w:w="1969" w:type="dxa"/>
          </w:tcPr>
          <w:p w14:paraId="4237DD7A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</w:tcPr>
          <w:p w14:paraId="74385820" w14:textId="77777777" w:rsidR="00C61E45" w:rsidRPr="00C61E45" w:rsidRDefault="00C61E45" w:rsidP="00A900C4">
            <w:pPr>
              <w:jc w:val="center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5" w:type="dxa"/>
          </w:tcPr>
          <w:p w14:paraId="3099B66B" w14:textId="23884C11" w:rsidR="00C61E45" w:rsidRPr="00C61E45" w:rsidRDefault="00213032" w:rsidP="00213032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</w:t>
            </w:r>
            <w:r w:rsidR="00C61E45" w:rsidRPr="00C61E45">
              <w:rPr>
                <w:i w:val="0"/>
                <w:sz w:val="22"/>
                <w:szCs w:val="22"/>
              </w:rPr>
              <w:t>dpis odgovorne osebe poslovnega subjekta:</w:t>
            </w:r>
          </w:p>
        </w:tc>
      </w:tr>
      <w:tr w:rsidR="00C61E45" w:rsidRPr="00C61E45" w14:paraId="161D2805" w14:textId="77777777" w:rsidTr="00C2709D">
        <w:tc>
          <w:tcPr>
            <w:tcW w:w="1969" w:type="dxa"/>
            <w:tcBorders>
              <w:bottom w:val="single" w:sz="4" w:space="0" w:color="auto"/>
            </w:tcBorders>
          </w:tcPr>
          <w:p w14:paraId="2812C7E6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</w:tcPr>
          <w:p w14:paraId="738B9A71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DB0E3BA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602C9BE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8E06254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038021A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4A017D8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FD47C23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4E588A9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6F82595" w14:textId="77777777" w:rsidR="00C61E45" w:rsidRPr="00C61E45" w:rsidRDefault="00C61E45" w:rsidP="00C61E45">
      <w:pPr>
        <w:ind w:left="284"/>
        <w:rPr>
          <w:i w:val="0"/>
          <w:sz w:val="22"/>
          <w:szCs w:val="22"/>
        </w:rPr>
      </w:pPr>
      <w:r w:rsidRPr="00C61E45">
        <w:rPr>
          <w:sz w:val="22"/>
          <w:szCs w:val="22"/>
          <w:vertAlign w:val="superscript"/>
        </w:rPr>
        <w:t>1</w:t>
      </w:r>
      <w:r w:rsidRPr="00C61E45">
        <w:rPr>
          <w:sz w:val="22"/>
          <w:szCs w:val="22"/>
        </w:rPr>
        <w:t>Če ponudnik ni vpisan v poslovnem registru vpišite davčno številko.</w:t>
      </w:r>
    </w:p>
    <w:p w14:paraId="48C68C16" w14:textId="77777777" w:rsidR="00C61E45" w:rsidRPr="00C61E45" w:rsidRDefault="00C61E45" w:rsidP="00C61E45">
      <w:pPr>
        <w:ind w:left="284"/>
        <w:rPr>
          <w:i w:val="0"/>
          <w:sz w:val="22"/>
          <w:szCs w:val="22"/>
          <w:vertAlign w:val="superscript"/>
        </w:rPr>
      </w:pPr>
      <w:r w:rsidRPr="00C61E45">
        <w:rPr>
          <w:sz w:val="22"/>
          <w:szCs w:val="22"/>
          <w:vertAlign w:val="superscript"/>
        </w:rPr>
        <w:t xml:space="preserve">2 </w:t>
      </w:r>
      <w:hyperlink r:id="rId8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9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</w:p>
    <w:p w14:paraId="2B79D954" w14:textId="77777777" w:rsid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sectPr w:rsidR="00C61E45" w:rsidSect="00737B91">
      <w:pgSz w:w="11906" w:h="16838"/>
      <w:pgMar w:top="1361" w:right="1202" w:bottom="1202" w:left="629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3A06CB" w16cid:durableId="294633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5DE95" w14:textId="77777777" w:rsidR="00E862F5" w:rsidRDefault="00E862F5">
      <w:r>
        <w:separator/>
      </w:r>
    </w:p>
  </w:endnote>
  <w:endnote w:type="continuationSeparator" w:id="0">
    <w:p w14:paraId="501E36FF" w14:textId="77777777" w:rsidR="00E862F5" w:rsidRDefault="00E8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4D607" w14:textId="77777777" w:rsidR="00E862F5" w:rsidRDefault="00E862F5">
      <w:r>
        <w:separator/>
      </w:r>
    </w:p>
  </w:footnote>
  <w:footnote w:type="continuationSeparator" w:id="0">
    <w:p w14:paraId="289E6A2B" w14:textId="77777777" w:rsidR="00E862F5" w:rsidRDefault="00E86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63F50"/>
    <w:multiLevelType w:val="hybridMultilevel"/>
    <w:tmpl w:val="3E4EC800"/>
    <w:lvl w:ilvl="0" w:tplc="F6F00D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E486B"/>
    <w:multiLevelType w:val="hybridMultilevel"/>
    <w:tmpl w:val="FD0E8D0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7" w15:restartNumberingAfterBreak="0">
    <w:nsid w:val="136125C9"/>
    <w:multiLevelType w:val="hybridMultilevel"/>
    <w:tmpl w:val="B9302008"/>
    <w:lvl w:ilvl="0" w:tplc="410239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9" w15:restartNumberingAfterBreak="0">
    <w:nsid w:val="15D95082"/>
    <w:multiLevelType w:val="hybridMultilevel"/>
    <w:tmpl w:val="913ADD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73FFB"/>
    <w:multiLevelType w:val="hybridMultilevel"/>
    <w:tmpl w:val="3516D814"/>
    <w:lvl w:ilvl="0" w:tplc="D32E01D2">
      <w:start w:val="65535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328EA"/>
    <w:multiLevelType w:val="hybridMultilevel"/>
    <w:tmpl w:val="9CEA6C4A"/>
    <w:lvl w:ilvl="0" w:tplc="F6F00D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4D00BD9"/>
    <w:multiLevelType w:val="hybridMultilevel"/>
    <w:tmpl w:val="DFC628D8"/>
    <w:lvl w:ilvl="0" w:tplc="0424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CC54A1"/>
    <w:multiLevelType w:val="hybridMultilevel"/>
    <w:tmpl w:val="BDEEF93A"/>
    <w:lvl w:ilvl="0" w:tplc="F6F00D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C493551"/>
    <w:multiLevelType w:val="hybridMultilevel"/>
    <w:tmpl w:val="29AE8630"/>
    <w:lvl w:ilvl="0" w:tplc="E6E0D7FA">
      <w:start w:val="15"/>
      <w:numFmt w:val="bullet"/>
      <w:lvlText w:val="-"/>
      <w:lvlJc w:val="left"/>
      <w:pPr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B85516"/>
    <w:multiLevelType w:val="hybridMultilevel"/>
    <w:tmpl w:val="1D8CF862"/>
    <w:lvl w:ilvl="0" w:tplc="03A6460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410A44"/>
    <w:multiLevelType w:val="hybridMultilevel"/>
    <w:tmpl w:val="E6E80034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106F6"/>
    <w:multiLevelType w:val="hybridMultilevel"/>
    <w:tmpl w:val="79A4F844"/>
    <w:lvl w:ilvl="0" w:tplc="B3CC4D2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25861FA"/>
    <w:multiLevelType w:val="hybridMultilevel"/>
    <w:tmpl w:val="23524E42"/>
    <w:lvl w:ilvl="0" w:tplc="66CAA8A2">
      <w:start w:val="19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8F5E82"/>
    <w:multiLevelType w:val="singleLevel"/>
    <w:tmpl w:val="A4ECA3A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DE000F"/>
    <w:multiLevelType w:val="hybridMultilevel"/>
    <w:tmpl w:val="C1F451D4"/>
    <w:lvl w:ilvl="0" w:tplc="66CAA8A2">
      <w:start w:val="19"/>
      <w:numFmt w:val="bullet"/>
      <w:lvlText w:val="-"/>
      <w:lvlJc w:val="left"/>
      <w:pPr>
        <w:ind w:left="393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1" w15:restartNumberingAfterBreak="0">
    <w:nsid w:val="5577056E"/>
    <w:multiLevelType w:val="hybridMultilevel"/>
    <w:tmpl w:val="06BA5E1E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D9B3F84"/>
    <w:multiLevelType w:val="hybridMultilevel"/>
    <w:tmpl w:val="CAE66BB2"/>
    <w:lvl w:ilvl="0" w:tplc="F6F00D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0863C7A"/>
    <w:multiLevelType w:val="hybridMultilevel"/>
    <w:tmpl w:val="5C26BC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54326"/>
    <w:multiLevelType w:val="hybridMultilevel"/>
    <w:tmpl w:val="F4F62030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B" w:tentative="1">
      <w:start w:val="1"/>
      <w:numFmt w:val="lowerRoman"/>
      <w:lvlText w:val="%3."/>
      <w:lvlJc w:val="righ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62D72AD1"/>
    <w:multiLevelType w:val="hybridMultilevel"/>
    <w:tmpl w:val="C02629C4"/>
    <w:lvl w:ilvl="0" w:tplc="D32E01D2">
      <w:start w:val="65535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D704F"/>
    <w:multiLevelType w:val="hybridMultilevel"/>
    <w:tmpl w:val="14509D20"/>
    <w:lvl w:ilvl="0" w:tplc="32C654C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74EDF"/>
    <w:multiLevelType w:val="hybridMultilevel"/>
    <w:tmpl w:val="7C0AF66E"/>
    <w:lvl w:ilvl="0" w:tplc="0424000F">
      <w:start w:val="1"/>
      <w:numFmt w:val="decimal"/>
      <w:lvlText w:val="%1."/>
      <w:lvlJc w:val="left"/>
      <w:pPr>
        <w:ind w:left="1495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330FC0"/>
    <w:multiLevelType w:val="hybridMultilevel"/>
    <w:tmpl w:val="3ECCA2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C7B6A"/>
    <w:multiLevelType w:val="hybridMultilevel"/>
    <w:tmpl w:val="08700A42"/>
    <w:lvl w:ilvl="0" w:tplc="1416E02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14" w:hanging="360"/>
      </w:pPr>
    </w:lvl>
    <w:lvl w:ilvl="2" w:tplc="0424001B" w:tentative="1">
      <w:start w:val="1"/>
      <w:numFmt w:val="lowerRoman"/>
      <w:lvlText w:val="%3."/>
      <w:lvlJc w:val="right"/>
      <w:pPr>
        <w:ind w:left="2934" w:hanging="180"/>
      </w:pPr>
    </w:lvl>
    <w:lvl w:ilvl="3" w:tplc="0424000F" w:tentative="1">
      <w:start w:val="1"/>
      <w:numFmt w:val="decimal"/>
      <w:lvlText w:val="%4."/>
      <w:lvlJc w:val="left"/>
      <w:pPr>
        <w:ind w:left="3654" w:hanging="360"/>
      </w:pPr>
    </w:lvl>
    <w:lvl w:ilvl="4" w:tplc="04240019" w:tentative="1">
      <w:start w:val="1"/>
      <w:numFmt w:val="lowerLetter"/>
      <w:lvlText w:val="%5."/>
      <w:lvlJc w:val="left"/>
      <w:pPr>
        <w:ind w:left="4374" w:hanging="360"/>
      </w:pPr>
    </w:lvl>
    <w:lvl w:ilvl="5" w:tplc="0424001B" w:tentative="1">
      <w:start w:val="1"/>
      <w:numFmt w:val="lowerRoman"/>
      <w:lvlText w:val="%6."/>
      <w:lvlJc w:val="right"/>
      <w:pPr>
        <w:ind w:left="5094" w:hanging="180"/>
      </w:pPr>
    </w:lvl>
    <w:lvl w:ilvl="6" w:tplc="0424000F" w:tentative="1">
      <w:start w:val="1"/>
      <w:numFmt w:val="decimal"/>
      <w:lvlText w:val="%7."/>
      <w:lvlJc w:val="left"/>
      <w:pPr>
        <w:ind w:left="5814" w:hanging="360"/>
      </w:pPr>
    </w:lvl>
    <w:lvl w:ilvl="7" w:tplc="04240019" w:tentative="1">
      <w:start w:val="1"/>
      <w:numFmt w:val="lowerLetter"/>
      <w:lvlText w:val="%8."/>
      <w:lvlJc w:val="left"/>
      <w:pPr>
        <w:ind w:left="6534" w:hanging="360"/>
      </w:pPr>
    </w:lvl>
    <w:lvl w:ilvl="8" w:tplc="0424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1E37083"/>
    <w:multiLevelType w:val="hybridMultilevel"/>
    <w:tmpl w:val="2E4EECFC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39740C0"/>
    <w:multiLevelType w:val="hybridMultilevel"/>
    <w:tmpl w:val="4982903E"/>
    <w:lvl w:ilvl="0" w:tplc="003A291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E9512D"/>
    <w:multiLevelType w:val="hybridMultilevel"/>
    <w:tmpl w:val="FB4C280C"/>
    <w:lvl w:ilvl="0" w:tplc="E9B08D9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45" w15:restartNumberingAfterBreak="0">
    <w:nsid w:val="791E510F"/>
    <w:multiLevelType w:val="hybridMultilevel"/>
    <w:tmpl w:val="F7D416CC"/>
    <w:lvl w:ilvl="0" w:tplc="2C3EC1F4">
      <w:start w:val="15"/>
      <w:numFmt w:val="bullet"/>
      <w:lvlText w:val="-"/>
      <w:lvlJc w:val="left"/>
      <w:pPr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A2C34DB"/>
    <w:multiLevelType w:val="hybridMultilevel"/>
    <w:tmpl w:val="096CBE40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AD63E7C"/>
    <w:multiLevelType w:val="hybridMultilevel"/>
    <w:tmpl w:val="DE0C09AE"/>
    <w:lvl w:ilvl="0" w:tplc="90B0270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18"/>
  </w:num>
  <w:num w:numId="4">
    <w:abstractNumId w:val="20"/>
  </w:num>
  <w:num w:numId="5">
    <w:abstractNumId w:val="26"/>
  </w:num>
  <w:num w:numId="6">
    <w:abstractNumId w:val="43"/>
  </w:num>
  <w:num w:numId="7">
    <w:abstractNumId w:val="10"/>
  </w:num>
  <w:num w:numId="8">
    <w:abstractNumId w:val="0"/>
  </w:num>
  <w:num w:numId="9">
    <w:abstractNumId w:val="32"/>
  </w:num>
  <w:num w:numId="10">
    <w:abstractNumId w:val="38"/>
  </w:num>
  <w:num w:numId="11">
    <w:abstractNumId w:val="8"/>
  </w:num>
  <w:num w:numId="12">
    <w:abstractNumId w:val="1"/>
  </w:num>
  <w:num w:numId="13">
    <w:abstractNumId w:val="25"/>
  </w:num>
  <w:num w:numId="14">
    <w:abstractNumId w:val="23"/>
  </w:num>
  <w:num w:numId="15">
    <w:abstractNumId w:val="19"/>
  </w:num>
  <w:num w:numId="16">
    <w:abstractNumId w:val="28"/>
  </w:num>
  <w:num w:numId="17">
    <w:abstractNumId w:val="4"/>
  </w:num>
  <w:num w:numId="18">
    <w:abstractNumId w:val="41"/>
  </w:num>
  <w:num w:numId="19">
    <w:abstractNumId w:val="2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44"/>
  </w:num>
  <w:num w:numId="23">
    <w:abstractNumId w:val="11"/>
  </w:num>
  <w:num w:numId="24">
    <w:abstractNumId w:val="36"/>
  </w:num>
  <w:num w:numId="25">
    <w:abstractNumId w:val="30"/>
  </w:num>
  <w:num w:numId="26">
    <w:abstractNumId w:val="35"/>
  </w:num>
  <w:num w:numId="27">
    <w:abstractNumId w:val="45"/>
  </w:num>
  <w:num w:numId="28">
    <w:abstractNumId w:val="46"/>
  </w:num>
  <w:num w:numId="29">
    <w:abstractNumId w:val="15"/>
  </w:num>
  <w:num w:numId="30">
    <w:abstractNumId w:val="2"/>
  </w:num>
  <w:num w:numId="31">
    <w:abstractNumId w:val="31"/>
  </w:num>
  <w:num w:numId="32">
    <w:abstractNumId w:val="21"/>
  </w:num>
  <w:num w:numId="33">
    <w:abstractNumId w:val="22"/>
  </w:num>
  <w:num w:numId="34">
    <w:abstractNumId w:val="47"/>
  </w:num>
  <w:num w:numId="35">
    <w:abstractNumId w:val="7"/>
  </w:num>
  <w:num w:numId="36">
    <w:abstractNumId w:val="16"/>
  </w:num>
  <w:num w:numId="37">
    <w:abstractNumId w:val="5"/>
  </w:num>
  <w:num w:numId="38">
    <w:abstractNumId w:val="9"/>
  </w:num>
  <w:num w:numId="39">
    <w:abstractNumId w:val="33"/>
  </w:num>
  <w:num w:numId="40">
    <w:abstractNumId w:val="12"/>
  </w:num>
  <w:num w:numId="41">
    <w:abstractNumId w:val="14"/>
  </w:num>
  <w:num w:numId="42">
    <w:abstractNumId w:val="3"/>
  </w:num>
  <w:num w:numId="43">
    <w:abstractNumId w:val="42"/>
  </w:num>
  <w:num w:numId="44">
    <w:abstractNumId w:val="39"/>
  </w:num>
  <w:num w:numId="45">
    <w:abstractNumId w:val="17"/>
  </w:num>
  <w:num w:numId="46">
    <w:abstractNumId w:val="34"/>
  </w:num>
  <w:num w:numId="47">
    <w:abstractNumId w:val="40"/>
  </w:num>
  <w:num w:numId="48">
    <w:abstractNumId w:val="24"/>
  </w:num>
  <w:num w:numId="49">
    <w:abstractNumId w:val="37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ta Bizjak">
    <w15:presenceInfo w15:providerId="AD" w15:userId="S-1-5-21-883249467-966921291-1845911597-144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356F"/>
    <w:rsid w:val="00010B4C"/>
    <w:rsid w:val="0001313C"/>
    <w:rsid w:val="000132E7"/>
    <w:rsid w:val="00015DA5"/>
    <w:rsid w:val="00015EDA"/>
    <w:rsid w:val="00016062"/>
    <w:rsid w:val="000167C2"/>
    <w:rsid w:val="0001699D"/>
    <w:rsid w:val="000206F2"/>
    <w:rsid w:val="00021912"/>
    <w:rsid w:val="000226D3"/>
    <w:rsid w:val="00023E8B"/>
    <w:rsid w:val="000240A5"/>
    <w:rsid w:val="00026BCB"/>
    <w:rsid w:val="00026DCA"/>
    <w:rsid w:val="00027C0D"/>
    <w:rsid w:val="000316EB"/>
    <w:rsid w:val="000333F7"/>
    <w:rsid w:val="00035153"/>
    <w:rsid w:val="0003641A"/>
    <w:rsid w:val="000372A0"/>
    <w:rsid w:val="0003779B"/>
    <w:rsid w:val="00037A31"/>
    <w:rsid w:val="00037E00"/>
    <w:rsid w:val="00042741"/>
    <w:rsid w:val="00044915"/>
    <w:rsid w:val="00050911"/>
    <w:rsid w:val="00050A5C"/>
    <w:rsid w:val="00051F75"/>
    <w:rsid w:val="00052E2A"/>
    <w:rsid w:val="0005577F"/>
    <w:rsid w:val="00056C75"/>
    <w:rsid w:val="00067E87"/>
    <w:rsid w:val="00070622"/>
    <w:rsid w:val="00073663"/>
    <w:rsid w:val="00073698"/>
    <w:rsid w:val="00076A4D"/>
    <w:rsid w:val="00077E7D"/>
    <w:rsid w:val="00082CFF"/>
    <w:rsid w:val="000840A7"/>
    <w:rsid w:val="0009059D"/>
    <w:rsid w:val="00090CBD"/>
    <w:rsid w:val="000914CC"/>
    <w:rsid w:val="000930DA"/>
    <w:rsid w:val="00093669"/>
    <w:rsid w:val="00095709"/>
    <w:rsid w:val="00095825"/>
    <w:rsid w:val="000A09D6"/>
    <w:rsid w:val="000A22E4"/>
    <w:rsid w:val="000A426F"/>
    <w:rsid w:val="000A5530"/>
    <w:rsid w:val="000A55F3"/>
    <w:rsid w:val="000A5DE4"/>
    <w:rsid w:val="000A6C86"/>
    <w:rsid w:val="000A7DB1"/>
    <w:rsid w:val="000B0056"/>
    <w:rsid w:val="000B05EC"/>
    <w:rsid w:val="000B13BA"/>
    <w:rsid w:val="000B18E0"/>
    <w:rsid w:val="000B219E"/>
    <w:rsid w:val="000B4152"/>
    <w:rsid w:val="000B5029"/>
    <w:rsid w:val="000B54B9"/>
    <w:rsid w:val="000B55DF"/>
    <w:rsid w:val="000C01F1"/>
    <w:rsid w:val="000C3E44"/>
    <w:rsid w:val="000C4538"/>
    <w:rsid w:val="000C49E8"/>
    <w:rsid w:val="000C6181"/>
    <w:rsid w:val="000C67E8"/>
    <w:rsid w:val="000C7983"/>
    <w:rsid w:val="000D2B15"/>
    <w:rsid w:val="000D45A4"/>
    <w:rsid w:val="000D5E4B"/>
    <w:rsid w:val="000D6025"/>
    <w:rsid w:val="000D72B0"/>
    <w:rsid w:val="000E012A"/>
    <w:rsid w:val="000E4748"/>
    <w:rsid w:val="000F0CD9"/>
    <w:rsid w:val="000F0DDB"/>
    <w:rsid w:val="000F60CA"/>
    <w:rsid w:val="000F711B"/>
    <w:rsid w:val="000F7498"/>
    <w:rsid w:val="000F762D"/>
    <w:rsid w:val="000F7D00"/>
    <w:rsid w:val="00102870"/>
    <w:rsid w:val="00104F4E"/>
    <w:rsid w:val="00105B38"/>
    <w:rsid w:val="00111666"/>
    <w:rsid w:val="00113B4C"/>
    <w:rsid w:val="00114F70"/>
    <w:rsid w:val="00120AEF"/>
    <w:rsid w:val="00120F46"/>
    <w:rsid w:val="00121952"/>
    <w:rsid w:val="00122C5A"/>
    <w:rsid w:val="00123D39"/>
    <w:rsid w:val="001242B7"/>
    <w:rsid w:val="00124C84"/>
    <w:rsid w:val="00125161"/>
    <w:rsid w:val="0012535E"/>
    <w:rsid w:val="00125B23"/>
    <w:rsid w:val="00127979"/>
    <w:rsid w:val="00130144"/>
    <w:rsid w:val="001308C9"/>
    <w:rsid w:val="00131B4C"/>
    <w:rsid w:val="00131DA7"/>
    <w:rsid w:val="00133C02"/>
    <w:rsid w:val="00134FE4"/>
    <w:rsid w:val="00137BFF"/>
    <w:rsid w:val="00140BD2"/>
    <w:rsid w:val="00140CEE"/>
    <w:rsid w:val="0014366E"/>
    <w:rsid w:val="00144778"/>
    <w:rsid w:val="00145287"/>
    <w:rsid w:val="00147A33"/>
    <w:rsid w:val="00147A95"/>
    <w:rsid w:val="00150045"/>
    <w:rsid w:val="00155281"/>
    <w:rsid w:val="00163ADA"/>
    <w:rsid w:val="00170136"/>
    <w:rsid w:val="00170954"/>
    <w:rsid w:val="00171115"/>
    <w:rsid w:val="00171744"/>
    <w:rsid w:val="0017419C"/>
    <w:rsid w:val="00180DBD"/>
    <w:rsid w:val="00183218"/>
    <w:rsid w:val="00186341"/>
    <w:rsid w:val="00194127"/>
    <w:rsid w:val="0019634B"/>
    <w:rsid w:val="001975CB"/>
    <w:rsid w:val="001A061C"/>
    <w:rsid w:val="001A123C"/>
    <w:rsid w:val="001A1A19"/>
    <w:rsid w:val="001A2E08"/>
    <w:rsid w:val="001A35EA"/>
    <w:rsid w:val="001A47A6"/>
    <w:rsid w:val="001A5B23"/>
    <w:rsid w:val="001A5FC7"/>
    <w:rsid w:val="001A7719"/>
    <w:rsid w:val="001A7C88"/>
    <w:rsid w:val="001B1C19"/>
    <w:rsid w:val="001B37BC"/>
    <w:rsid w:val="001B47DB"/>
    <w:rsid w:val="001B4930"/>
    <w:rsid w:val="001B4996"/>
    <w:rsid w:val="001B5DBA"/>
    <w:rsid w:val="001B6BB4"/>
    <w:rsid w:val="001B7531"/>
    <w:rsid w:val="001B7EED"/>
    <w:rsid w:val="001C078F"/>
    <w:rsid w:val="001C0C19"/>
    <w:rsid w:val="001C0ED6"/>
    <w:rsid w:val="001C1F1C"/>
    <w:rsid w:val="001C25F9"/>
    <w:rsid w:val="001C37AD"/>
    <w:rsid w:val="001C51CA"/>
    <w:rsid w:val="001C5888"/>
    <w:rsid w:val="001C7A95"/>
    <w:rsid w:val="001D12C3"/>
    <w:rsid w:val="001D20B3"/>
    <w:rsid w:val="001D2804"/>
    <w:rsid w:val="001D296A"/>
    <w:rsid w:val="001D2FA8"/>
    <w:rsid w:val="001D451B"/>
    <w:rsid w:val="001D471F"/>
    <w:rsid w:val="001D4A22"/>
    <w:rsid w:val="001D6BCE"/>
    <w:rsid w:val="001D70B0"/>
    <w:rsid w:val="001D79BB"/>
    <w:rsid w:val="001E020F"/>
    <w:rsid w:val="001E0A2A"/>
    <w:rsid w:val="001E0BF5"/>
    <w:rsid w:val="001E1D4F"/>
    <w:rsid w:val="001E30C0"/>
    <w:rsid w:val="001E3153"/>
    <w:rsid w:val="001E422B"/>
    <w:rsid w:val="001E454D"/>
    <w:rsid w:val="001E56DB"/>
    <w:rsid w:val="001F040A"/>
    <w:rsid w:val="001F1894"/>
    <w:rsid w:val="001F2B0C"/>
    <w:rsid w:val="001F30A0"/>
    <w:rsid w:val="001F32DD"/>
    <w:rsid w:val="001F3532"/>
    <w:rsid w:val="001F5211"/>
    <w:rsid w:val="001F579C"/>
    <w:rsid w:val="001F67E3"/>
    <w:rsid w:val="00202D85"/>
    <w:rsid w:val="00204876"/>
    <w:rsid w:val="0020626A"/>
    <w:rsid w:val="0020650B"/>
    <w:rsid w:val="002065CD"/>
    <w:rsid w:val="00207534"/>
    <w:rsid w:val="00213032"/>
    <w:rsid w:val="002131D6"/>
    <w:rsid w:val="00213804"/>
    <w:rsid w:val="00215308"/>
    <w:rsid w:val="00215A60"/>
    <w:rsid w:val="0021687C"/>
    <w:rsid w:val="002223CD"/>
    <w:rsid w:val="0022291E"/>
    <w:rsid w:val="002261E0"/>
    <w:rsid w:val="00230B11"/>
    <w:rsid w:val="00231528"/>
    <w:rsid w:val="00233219"/>
    <w:rsid w:val="00234BAD"/>
    <w:rsid w:val="00245E86"/>
    <w:rsid w:val="0024742F"/>
    <w:rsid w:val="002479F4"/>
    <w:rsid w:val="00250AFE"/>
    <w:rsid w:val="002511D4"/>
    <w:rsid w:val="00253BBE"/>
    <w:rsid w:val="00262D26"/>
    <w:rsid w:val="00264770"/>
    <w:rsid w:val="00265952"/>
    <w:rsid w:val="00267254"/>
    <w:rsid w:val="0026783B"/>
    <w:rsid w:val="002728D8"/>
    <w:rsid w:val="0027445B"/>
    <w:rsid w:val="00274567"/>
    <w:rsid w:val="00274D08"/>
    <w:rsid w:val="00277AD1"/>
    <w:rsid w:val="00280D49"/>
    <w:rsid w:val="002879A4"/>
    <w:rsid w:val="0029147C"/>
    <w:rsid w:val="0029161F"/>
    <w:rsid w:val="00291814"/>
    <w:rsid w:val="00291853"/>
    <w:rsid w:val="002920AD"/>
    <w:rsid w:val="00294A64"/>
    <w:rsid w:val="0029526B"/>
    <w:rsid w:val="0029710E"/>
    <w:rsid w:val="0029742C"/>
    <w:rsid w:val="002A14CD"/>
    <w:rsid w:val="002A2E74"/>
    <w:rsid w:val="002A3765"/>
    <w:rsid w:val="002A4977"/>
    <w:rsid w:val="002A4AED"/>
    <w:rsid w:val="002A4EDD"/>
    <w:rsid w:val="002A50C1"/>
    <w:rsid w:val="002A61BB"/>
    <w:rsid w:val="002A6FAA"/>
    <w:rsid w:val="002B1ADB"/>
    <w:rsid w:val="002B22EC"/>
    <w:rsid w:val="002B2D18"/>
    <w:rsid w:val="002B30BE"/>
    <w:rsid w:val="002B65A9"/>
    <w:rsid w:val="002B75C4"/>
    <w:rsid w:val="002B7602"/>
    <w:rsid w:val="002C35AF"/>
    <w:rsid w:val="002C3719"/>
    <w:rsid w:val="002C5C42"/>
    <w:rsid w:val="002C63B9"/>
    <w:rsid w:val="002C6A1E"/>
    <w:rsid w:val="002C6CB9"/>
    <w:rsid w:val="002D0303"/>
    <w:rsid w:val="002D1A15"/>
    <w:rsid w:val="002D2A2C"/>
    <w:rsid w:val="002D74E1"/>
    <w:rsid w:val="002D7B25"/>
    <w:rsid w:val="002D7F75"/>
    <w:rsid w:val="002E0D36"/>
    <w:rsid w:val="002E0E16"/>
    <w:rsid w:val="002E135B"/>
    <w:rsid w:val="002E266C"/>
    <w:rsid w:val="002E37E8"/>
    <w:rsid w:val="002E39AE"/>
    <w:rsid w:val="002E46C0"/>
    <w:rsid w:val="002E5E3C"/>
    <w:rsid w:val="002E7C6F"/>
    <w:rsid w:val="002E7D8F"/>
    <w:rsid w:val="002F1174"/>
    <w:rsid w:val="002F1DD8"/>
    <w:rsid w:val="002F28E5"/>
    <w:rsid w:val="002F2D4D"/>
    <w:rsid w:val="002F3EAC"/>
    <w:rsid w:val="002F49D8"/>
    <w:rsid w:val="00300092"/>
    <w:rsid w:val="003041EF"/>
    <w:rsid w:val="00304E2A"/>
    <w:rsid w:val="003057AC"/>
    <w:rsid w:val="0030585A"/>
    <w:rsid w:val="00305F99"/>
    <w:rsid w:val="00310F91"/>
    <w:rsid w:val="00311A27"/>
    <w:rsid w:val="00312592"/>
    <w:rsid w:val="00314A37"/>
    <w:rsid w:val="00315691"/>
    <w:rsid w:val="003213A3"/>
    <w:rsid w:val="0032177B"/>
    <w:rsid w:val="00321E1D"/>
    <w:rsid w:val="0032250B"/>
    <w:rsid w:val="00324126"/>
    <w:rsid w:val="00324EA4"/>
    <w:rsid w:val="003304CB"/>
    <w:rsid w:val="0033175B"/>
    <w:rsid w:val="0033291C"/>
    <w:rsid w:val="00333CC8"/>
    <w:rsid w:val="00333E0F"/>
    <w:rsid w:val="0033563F"/>
    <w:rsid w:val="003409F7"/>
    <w:rsid w:val="00344B52"/>
    <w:rsid w:val="00347CF7"/>
    <w:rsid w:val="00347E64"/>
    <w:rsid w:val="00350D3F"/>
    <w:rsid w:val="0035227C"/>
    <w:rsid w:val="00354410"/>
    <w:rsid w:val="0035574B"/>
    <w:rsid w:val="00356B8A"/>
    <w:rsid w:val="00356E80"/>
    <w:rsid w:val="00360E90"/>
    <w:rsid w:val="00361220"/>
    <w:rsid w:val="00361293"/>
    <w:rsid w:val="003635F9"/>
    <w:rsid w:val="00363CDC"/>
    <w:rsid w:val="00364816"/>
    <w:rsid w:val="003659E5"/>
    <w:rsid w:val="00366E37"/>
    <w:rsid w:val="0037103F"/>
    <w:rsid w:val="00372C98"/>
    <w:rsid w:val="003737B4"/>
    <w:rsid w:val="003758C0"/>
    <w:rsid w:val="00381705"/>
    <w:rsid w:val="003822AF"/>
    <w:rsid w:val="003835D3"/>
    <w:rsid w:val="00387121"/>
    <w:rsid w:val="00387B3C"/>
    <w:rsid w:val="00391DEF"/>
    <w:rsid w:val="003926A5"/>
    <w:rsid w:val="00392E32"/>
    <w:rsid w:val="003A09A1"/>
    <w:rsid w:val="003A1382"/>
    <w:rsid w:val="003A2687"/>
    <w:rsid w:val="003A4536"/>
    <w:rsid w:val="003A6F0D"/>
    <w:rsid w:val="003B1634"/>
    <w:rsid w:val="003B3C47"/>
    <w:rsid w:val="003B4F4D"/>
    <w:rsid w:val="003C10CA"/>
    <w:rsid w:val="003C15A8"/>
    <w:rsid w:val="003C287C"/>
    <w:rsid w:val="003C3DCF"/>
    <w:rsid w:val="003C5E63"/>
    <w:rsid w:val="003C5EEA"/>
    <w:rsid w:val="003C7484"/>
    <w:rsid w:val="003C7D0A"/>
    <w:rsid w:val="003D0F01"/>
    <w:rsid w:val="003D2636"/>
    <w:rsid w:val="003D4C49"/>
    <w:rsid w:val="003D5A9B"/>
    <w:rsid w:val="003D6152"/>
    <w:rsid w:val="003E1971"/>
    <w:rsid w:val="003E1BC5"/>
    <w:rsid w:val="003E1E60"/>
    <w:rsid w:val="003E2C00"/>
    <w:rsid w:val="003E2DFC"/>
    <w:rsid w:val="003F3413"/>
    <w:rsid w:val="003F457D"/>
    <w:rsid w:val="003F57DB"/>
    <w:rsid w:val="003F5A32"/>
    <w:rsid w:val="003F5FEB"/>
    <w:rsid w:val="003F6D39"/>
    <w:rsid w:val="00402159"/>
    <w:rsid w:val="00402C51"/>
    <w:rsid w:val="00402DFE"/>
    <w:rsid w:val="00412773"/>
    <w:rsid w:val="00412887"/>
    <w:rsid w:val="00415319"/>
    <w:rsid w:val="00416851"/>
    <w:rsid w:val="00417373"/>
    <w:rsid w:val="004175F3"/>
    <w:rsid w:val="00420475"/>
    <w:rsid w:val="00421116"/>
    <w:rsid w:val="00421A33"/>
    <w:rsid w:val="00421A85"/>
    <w:rsid w:val="0042318F"/>
    <w:rsid w:val="00426C9A"/>
    <w:rsid w:val="004275F0"/>
    <w:rsid w:val="00427C92"/>
    <w:rsid w:val="00427CE0"/>
    <w:rsid w:val="004300E3"/>
    <w:rsid w:val="00431B75"/>
    <w:rsid w:val="0043419A"/>
    <w:rsid w:val="00436694"/>
    <w:rsid w:val="00437329"/>
    <w:rsid w:val="0043739E"/>
    <w:rsid w:val="00440764"/>
    <w:rsid w:val="0044132E"/>
    <w:rsid w:val="00441BD3"/>
    <w:rsid w:val="00444221"/>
    <w:rsid w:val="00444827"/>
    <w:rsid w:val="004455A9"/>
    <w:rsid w:val="004552C1"/>
    <w:rsid w:val="00456255"/>
    <w:rsid w:val="0046036B"/>
    <w:rsid w:val="0046174E"/>
    <w:rsid w:val="00461ED0"/>
    <w:rsid w:val="00462D4D"/>
    <w:rsid w:val="00465515"/>
    <w:rsid w:val="004657D3"/>
    <w:rsid w:val="00465D29"/>
    <w:rsid w:val="0046728E"/>
    <w:rsid w:val="004675D5"/>
    <w:rsid w:val="00467AE0"/>
    <w:rsid w:val="00467C44"/>
    <w:rsid w:val="004703C3"/>
    <w:rsid w:val="00473154"/>
    <w:rsid w:val="00473D86"/>
    <w:rsid w:val="0047449E"/>
    <w:rsid w:val="0047631C"/>
    <w:rsid w:val="0047654D"/>
    <w:rsid w:val="0048013A"/>
    <w:rsid w:val="00480CF3"/>
    <w:rsid w:val="004836EC"/>
    <w:rsid w:val="00483DFC"/>
    <w:rsid w:val="004853F5"/>
    <w:rsid w:val="00487F94"/>
    <w:rsid w:val="00491159"/>
    <w:rsid w:val="00491CDD"/>
    <w:rsid w:val="00492305"/>
    <w:rsid w:val="00492D40"/>
    <w:rsid w:val="00496763"/>
    <w:rsid w:val="004A1F08"/>
    <w:rsid w:val="004A2EC5"/>
    <w:rsid w:val="004A39AF"/>
    <w:rsid w:val="004A4BED"/>
    <w:rsid w:val="004A51C5"/>
    <w:rsid w:val="004A57A9"/>
    <w:rsid w:val="004A699A"/>
    <w:rsid w:val="004B02EB"/>
    <w:rsid w:val="004B04EA"/>
    <w:rsid w:val="004B0A83"/>
    <w:rsid w:val="004B0CF7"/>
    <w:rsid w:val="004B3DAD"/>
    <w:rsid w:val="004B4808"/>
    <w:rsid w:val="004B5329"/>
    <w:rsid w:val="004B587B"/>
    <w:rsid w:val="004B7F1F"/>
    <w:rsid w:val="004C123C"/>
    <w:rsid w:val="004C650B"/>
    <w:rsid w:val="004D2FC0"/>
    <w:rsid w:val="004D5356"/>
    <w:rsid w:val="004D59E8"/>
    <w:rsid w:val="004D602A"/>
    <w:rsid w:val="004D7850"/>
    <w:rsid w:val="004D7E29"/>
    <w:rsid w:val="004E3642"/>
    <w:rsid w:val="004E3B01"/>
    <w:rsid w:val="004E3D94"/>
    <w:rsid w:val="004E4EE7"/>
    <w:rsid w:val="004E5C19"/>
    <w:rsid w:val="004E67FF"/>
    <w:rsid w:val="004F189F"/>
    <w:rsid w:val="004F29DD"/>
    <w:rsid w:val="004F3490"/>
    <w:rsid w:val="004F74D1"/>
    <w:rsid w:val="00502857"/>
    <w:rsid w:val="00505578"/>
    <w:rsid w:val="0050712A"/>
    <w:rsid w:val="00512895"/>
    <w:rsid w:val="0051319F"/>
    <w:rsid w:val="00516A5D"/>
    <w:rsid w:val="00520112"/>
    <w:rsid w:val="00521D5E"/>
    <w:rsid w:val="005225D2"/>
    <w:rsid w:val="00522EE3"/>
    <w:rsid w:val="0052330F"/>
    <w:rsid w:val="00524482"/>
    <w:rsid w:val="00527712"/>
    <w:rsid w:val="005307A0"/>
    <w:rsid w:val="00531669"/>
    <w:rsid w:val="00531CBB"/>
    <w:rsid w:val="005334E4"/>
    <w:rsid w:val="00533B55"/>
    <w:rsid w:val="00536CEA"/>
    <w:rsid w:val="00537320"/>
    <w:rsid w:val="00537B55"/>
    <w:rsid w:val="0054060B"/>
    <w:rsid w:val="00540635"/>
    <w:rsid w:val="005410D4"/>
    <w:rsid w:val="00542129"/>
    <w:rsid w:val="00543A42"/>
    <w:rsid w:val="00544E0F"/>
    <w:rsid w:val="0054504C"/>
    <w:rsid w:val="00545B01"/>
    <w:rsid w:val="0054685D"/>
    <w:rsid w:val="00546A51"/>
    <w:rsid w:val="005515EF"/>
    <w:rsid w:val="005538F8"/>
    <w:rsid w:val="00553A94"/>
    <w:rsid w:val="00554AAA"/>
    <w:rsid w:val="00556FA0"/>
    <w:rsid w:val="005571F8"/>
    <w:rsid w:val="00560B17"/>
    <w:rsid w:val="00560EC3"/>
    <w:rsid w:val="00570D8C"/>
    <w:rsid w:val="00572314"/>
    <w:rsid w:val="0057443B"/>
    <w:rsid w:val="005750A9"/>
    <w:rsid w:val="00575625"/>
    <w:rsid w:val="00576A61"/>
    <w:rsid w:val="00583657"/>
    <w:rsid w:val="005845FB"/>
    <w:rsid w:val="0058589C"/>
    <w:rsid w:val="00585FE3"/>
    <w:rsid w:val="00587BE0"/>
    <w:rsid w:val="00587C0D"/>
    <w:rsid w:val="005908EC"/>
    <w:rsid w:val="00590CB1"/>
    <w:rsid w:val="00591060"/>
    <w:rsid w:val="00592128"/>
    <w:rsid w:val="00592867"/>
    <w:rsid w:val="00593F1B"/>
    <w:rsid w:val="00594404"/>
    <w:rsid w:val="0059599D"/>
    <w:rsid w:val="00595C04"/>
    <w:rsid w:val="00597B9C"/>
    <w:rsid w:val="005A0381"/>
    <w:rsid w:val="005A1209"/>
    <w:rsid w:val="005A26A1"/>
    <w:rsid w:val="005A2C9A"/>
    <w:rsid w:val="005A394E"/>
    <w:rsid w:val="005A4179"/>
    <w:rsid w:val="005A4350"/>
    <w:rsid w:val="005A637A"/>
    <w:rsid w:val="005A79F7"/>
    <w:rsid w:val="005A7C83"/>
    <w:rsid w:val="005B12CA"/>
    <w:rsid w:val="005B2F55"/>
    <w:rsid w:val="005B38C7"/>
    <w:rsid w:val="005B4B1A"/>
    <w:rsid w:val="005B4F36"/>
    <w:rsid w:val="005B5278"/>
    <w:rsid w:val="005C0276"/>
    <w:rsid w:val="005C0C95"/>
    <w:rsid w:val="005C4678"/>
    <w:rsid w:val="005C7674"/>
    <w:rsid w:val="005C7FE8"/>
    <w:rsid w:val="005D04FE"/>
    <w:rsid w:val="005D12AD"/>
    <w:rsid w:val="005D16DB"/>
    <w:rsid w:val="005D2B1D"/>
    <w:rsid w:val="005D3625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C14"/>
    <w:rsid w:val="005E0FF4"/>
    <w:rsid w:val="005E16ED"/>
    <w:rsid w:val="005E1EB0"/>
    <w:rsid w:val="005E22C1"/>
    <w:rsid w:val="005E3307"/>
    <w:rsid w:val="005F0065"/>
    <w:rsid w:val="005F23D2"/>
    <w:rsid w:val="005F2FD5"/>
    <w:rsid w:val="005F4911"/>
    <w:rsid w:val="005F6C60"/>
    <w:rsid w:val="005F71F9"/>
    <w:rsid w:val="0060035E"/>
    <w:rsid w:val="00600F7F"/>
    <w:rsid w:val="00602452"/>
    <w:rsid w:val="0060274D"/>
    <w:rsid w:val="00602DAE"/>
    <w:rsid w:val="00603729"/>
    <w:rsid w:val="00605064"/>
    <w:rsid w:val="00605204"/>
    <w:rsid w:val="00605339"/>
    <w:rsid w:val="006119F6"/>
    <w:rsid w:val="00614D3E"/>
    <w:rsid w:val="00615AC5"/>
    <w:rsid w:val="00615D77"/>
    <w:rsid w:val="0061612D"/>
    <w:rsid w:val="00616B08"/>
    <w:rsid w:val="00616FF9"/>
    <w:rsid w:val="00621E00"/>
    <w:rsid w:val="0062390E"/>
    <w:rsid w:val="00624570"/>
    <w:rsid w:val="00624861"/>
    <w:rsid w:val="00627042"/>
    <w:rsid w:val="006271A4"/>
    <w:rsid w:val="00627AA2"/>
    <w:rsid w:val="00632D37"/>
    <w:rsid w:val="00635936"/>
    <w:rsid w:val="00641CF7"/>
    <w:rsid w:val="00642A83"/>
    <w:rsid w:val="00644B84"/>
    <w:rsid w:val="00646122"/>
    <w:rsid w:val="00651637"/>
    <w:rsid w:val="00651A29"/>
    <w:rsid w:val="006537C7"/>
    <w:rsid w:val="00654797"/>
    <w:rsid w:val="00654859"/>
    <w:rsid w:val="00657F61"/>
    <w:rsid w:val="00660009"/>
    <w:rsid w:val="00663310"/>
    <w:rsid w:val="006664CC"/>
    <w:rsid w:val="00670661"/>
    <w:rsid w:val="00671036"/>
    <w:rsid w:val="0067147B"/>
    <w:rsid w:val="00671B1E"/>
    <w:rsid w:val="0067239B"/>
    <w:rsid w:val="00672EB8"/>
    <w:rsid w:val="006761A9"/>
    <w:rsid w:val="00676FD1"/>
    <w:rsid w:val="006802A6"/>
    <w:rsid w:val="00681956"/>
    <w:rsid w:val="00682D07"/>
    <w:rsid w:val="00682E71"/>
    <w:rsid w:val="00683417"/>
    <w:rsid w:val="00684395"/>
    <w:rsid w:val="00684DFD"/>
    <w:rsid w:val="00686662"/>
    <w:rsid w:val="00690B44"/>
    <w:rsid w:val="00693B1F"/>
    <w:rsid w:val="00696163"/>
    <w:rsid w:val="00697B24"/>
    <w:rsid w:val="006A0F24"/>
    <w:rsid w:val="006A2A3B"/>
    <w:rsid w:val="006A5BB1"/>
    <w:rsid w:val="006A5FCB"/>
    <w:rsid w:val="006A602F"/>
    <w:rsid w:val="006B00EC"/>
    <w:rsid w:val="006B0CC4"/>
    <w:rsid w:val="006B3EE1"/>
    <w:rsid w:val="006B40FC"/>
    <w:rsid w:val="006B4FF6"/>
    <w:rsid w:val="006B6C39"/>
    <w:rsid w:val="006B6E08"/>
    <w:rsid w:val="006B71C8"/>
    <w:rsid w:val="006B77BC"/>
    <w:rsid w:val="006B7900"/>
    <w:rsid w:val="006C0FB5"/>
    <w:rsid w:val="006C198D"/>
    <w:rsid w:val="006C3A74"/>
    <w:rsid w:val="006C4767"/>
    <w:rsid w:val="006C4CE8"/>
    <w:rsid w:val="006C4E3A"/>
    <w:rsid w:val="006C5252"/>
    <w:rsid w:val="006C7CA5"/>
    <w:rsid w:val="006D112F"/>
    <w:rsid w:val="006D466B"/>
    <w:rsid w:val="006D4B54"/>
    <w:rsid w:val="006D68B8"/>
    <w:rsid w:val="006D77F6"/>
    <w:rsid w:val="006E1E27"/>
    <w:rsid w:val="006E536E"/>
    <w:rsid w:val="006F0BEB"/>
    <w:rsid w:val="006F0C48"/>
    <w:rsid w:val="006F1FB8"/>
    <w:rsid w:val="006F23C8"/>
    <w:rsid w:val="006F5743"/>
    <w:rsid w:val="006F645E"/>
    <w:rsid w:val="006F6B38"/>
    <w:rsid w:val="006F76BD"/>
    <w:rsid w:val="006F7EB4"/>
    <w:rsid w:val="00700339"/>
    <w:rsid w:val="0070069B"/>
    <w:rsid w:val="0070143C"/>
    <w:rsid w:val="00702906"/>
    <w:rsid w:val="0070316E"/>
    <w:rsid w:val="0070459D"/>
    <w:rsid w:val="00707C14"/>
    <w:rsid w:val="0071090E"/>
    <w:rsid w:val="00711130"/>
    <w:rsid w:val="00711750"/>
    <w:rsid w:val="007121C6"/>
    <w:rsid w:val="00713F74"/>
    <w:rsid w:val="00714814"/>
    <w:rsid w:val="00716604"/>
    <w:rsid w:val="00716AA4"/>
    <w:rsid w:val="00721E7D"/>
    <w:rsid w:val="00722258"/>
    <w:rsid w:val="00722821"/>
    <w:rsid w:val="00725806"/>
    <w:rsid w:val="00726DC6"/>
    <w:rsid w:val="00727427"/>
    <w:rsid w:val="00727DF7"/>
    <w:rsid w:val="00727F1A"/>
    <w:rsid w:val="0073128F"/>
    <w:rsid w:val="00731776"/>
    <w:rsid w:val="0073246C"/>
    <w:rsid w:val="00733B9A"/>
    <w:rsid w:val="0073414C"/>
    <w:rsid w:val="007347E9"/>
    <w:rsid w:val="00734A1F"/>
    <w:rsid w:val="00736B06"/>
    <w:rsid w:val="00737B91"/>
    <w:rsid w:val="007408A6"/>
    <w:rsid w:val="00742CA7"/>
    <w:rsid w:val="00743BB4"/>
    <w:rsid w:val="00747D48"/>
    <w:rsid w:val="007530DA"/>
    <w:rsid w:val="00753B83"/>
    <w:rsid w:val="00754DBD"/>
    <w:rsid w:val="007552E1"/>
    <w:rsid w:val="00755493"/>
    <w:rsid w:val="00755ED6"/>
    <w:rsid w:val="007565C6"/>
    <w:rsid w:val="00764369"/>
    <w:rsid w:val="0076785E"/>
    <w:rsid w:val="0077284D"/>
    <w:rsid w:val="00772C66"/>
    <w:rsid w:val="007739E2"/>
    <w:rsid w:val="0077569F"/>
    <w:rsid w:val="007759AD"/>
    <w:rsid w:val="00775DAE"/>
    <w:rsid w:val="0077670E"/>
    <w:rsid w:val="00782499"/>
    <w:rsid w:val="00783EE4"/>
    <w:rsid w:val="007846D8"/>
    <w:rsid w:val="00784974"/>
    <w:rsid w:val="00784FD7"/>
    <w:rsid w:val="0078707D"/>
    <w:rsid w:val="00787C83"/>
    <w:rsid w:val="007900B0"/>
    <w:rsid w:val="0079047B"/>
    <w:rsid w:val="0079100D"/>
    <w:rsid w:val="007922E9"/>
    <w:rsid w:val="007924BF"/>
    <w:rsid w:val="0079325B"/>
    <w:rsid w:val="0079592E"/>
    <w:rsid w:val="0079637F"/>
    <w:rsid w:val="0079648C"/>
    <w:rsid w:val="007A21A0"/>
    <w:rsid w:val="007A28B0"/>
    <w:rsid w:val="007A2CA3"/>
    <w:rsid w:val="007A2FD0"/>
    <w:rsid w:val="007A5425"/>
    <w:rsid w:val="007A68D1"/>
    <w:rsid w:val="007A71FA"/>
    <w:rsid w:val="007B000E"/>
    <w:rsid w:val="007B1836"/>
    <w:rsid w:val="007B2904"/>
    <w:rsid w:val="007B4177"/>
    <w:rsid w:val="007B56C5"/>
    <w:rsid w:val="007B601D"/>
    <w:rsid w:val="007B78F0"/>
    <w:rsid w:val="007C22DC"/>
    <w:rsid w:val="007C4D7B"/>
    <w:rsid w:val="007C51B8"/>
    <w:rsid w:val="007C558B"/>
    <w:rsid w:val="007C6F17"/>
    <w:rsid w:val="007C700D"/>
    <w:rsid w:val="007C78A6"/>
    <w:rsid w:val="007D587D"/>
    <w:rsid w:val="007D6469"/>
    <w:rsid w:val="007E1A1E"/>
    <w:rsid w:val="007E1E30"/>
    <w:rsid w:val="007E20F1"/>
    <w:rsid w:val="007E2137"/>
    <w:rsid w:val="007E22DE"/>
    <w:rsid w:val="007E2E53"/>
    <w:rsid w:val="007E339A"/>
    <w:rsid w:val="007E4208"/>
    <w:rsid w:val="007E44D4"/>
    <w:rsid w:val="007E6A03"/>
    <w:rsid w:val="007E6CC6"/>
    <w:rsid w:val="007E7DDB"/>
    <w:rsid w:val="007F27C9"/>
    <w:rsid w:val="007F30B7"/>
    <w:rsid w:val="007F4D1D"/>
    <w:rsid w:val="007F71BF"/>
    <w:rsid w:val="0080081D"/>
    <w:rsid w:val="00800CD8"/>
    <w:rsid w:val="00801AC9"/>
    <w:rsid w:val="0080310C"/>
    <w:rsid w:val="00804464"/>
    <w:rsid w:val="00805996"/>
    <w:rsid w:val="008074E6"/>
    <w:rsid w:val="0081433A"/>
    <w:rsid w:val="00815BE4"/>
    <w:rsid w:val="0082193F"/>
    <w:rsid w:val="00821B3F"/>
    <w:rsid w:val="008236AA"/>
    <w:rsid w:val="00823FEE"/>
    <w:rsid w:val="00824CE4"/>
    <w:rsid w:val="00824FEA"/>
    <w:rsid w:val="0082605D"/>
    <w:rsid w:val="00831D84"/>
    <w:rsid w:val="00832167"/>
    <w:rsid w:val="00833021"/>
    <w:rsid w:val="008359FC"/>
    <w:rsid w:val="008376E2"/>
    <w:rsid w:val="00837A16"/>
    <w:rsid w:val="008439CE"/>
    <w:rsid w:val="008453CA"/>
    <w:rsid w:val="00846B6A"/>
    <w:rsid w:val="00847D4B"/>
    <w:rsid w:val="00847FB5"/>
    <w:rsid w:val="00852E20"/>
    <w:rsid w:val="0085311F"/>
    <w:rsid w:val="00856088"/>
    <w:rsid w:val="00856C65"/>
    <w:rsid w:val="008600D9"/>
    <w:rsid w:val="00861863"/>
    <w:rsid w:val="00861CD1"/>
    <w:rsid w:val="00861CFE"/>
    <w:rsid w:val="0086213D"/>
    <w:rsid w:val="0086272D"/>
    <w:rsid w:val="00862ED6"/>
    <w:rsid w:val="008645F2"/>
    <w:rsid w:val="00864849"/>
    <w:rsid w:val="0087149E"/>
    <w:rsid w:val="00872BF8"/>
    <w:rsid w:val="00874270"/>
    <w:rsid w:val="00876A96"/>
    <w:rsid w:val="00877CAC"/>
    <w:rsid w:val="00880152"/>
    <w:rsid w:val="00881529"/>
    <w:rsid w:val="00886629"/>
    <w:rsid w:val="008873C9"/>
    <w:rsid w:val="0089415D"/>
    <w:rsid w:val="0089664E"/>
    <w:rsid w:val="008974CE"/>
    <w:rsid w:val="00897741"/>
    <w:rsid w:val="008A0AF3"/>
    <w:rsid w:val="008A0E2C"/>
    <w:rsid w:val="008A1897"/>
    <w:rsid w:val="008A385E"/>
    <w:rsid w:val="008A46AE"/>
    <w:rsid w:val="008A499E"/>
    <w:rsid w:val="008A4DA4"/>
    <w:rsid w:val="008A6F71"/>
    <w:rsid w:val="008A7B1D"/>
    <w:rsid w:val="008B012A"/>
    <w:rsid w:val="008B0745"/>
    <w:rsid w:val="008B269C"/>
    <w:rsid w:val="008B2A52"/>
    <w:rsid w:val="008B3CFF"/>
    <w:rsid w:val="008B431E"/>
    <w:rsid w:val="008B729B"/>
    <w:rsid w:val="008C257F"/>
    <w:rsid w:val="008C31C1"/>
    <w:rsid w:val="008C570B"/>
    <w:rsid w:val="008C5C01"/>
    <w:rsid w:val="008C6A9F"/>
    <w:rsid w:val="008C72C4"/>
    <w:rsid w:val="008C7721"/>
    <w:rsid w:val="008C7838"/>
    <w:rsid w:val="008D215B"/>
    <w:rsid w:val="008D2D2A"/>
    <w:rsid w:val="008D3A63"/>
    <w:rsid w:val="008D4C3B"/>
    <w:rsid w:val="008D6147"/>
    <w:rsid w:val="008E3183"/>
    <w:rsid w:val="008E3D1E"/>
    <w:rsid w:val="008E48C2"/>
    <w:rsid w:val="008E6E34"/>
    <w:rsid w:val="008F0E7A"/>
    <w:rsid w:val="008F2E5E"/>
    <w:rsid w:val="008F34F6"/>
    <w:rsid w:val="009002F1"/>
    <w:rsid w:val="00900C59"/>
    <w:rsid w:val="009045F4"/>
    <w:rsid w:val="009047F1"/>
    <w:rsid w:val="00905AF1"/>
    <w:rsid w:val="00905DD7"/>
    <w:rsid w:val="00910E99"/>
    <w:rsid w:val="009123D1"/>
    <w:rsid w:val="00912B19"/>
    <w:rsid w:val="0091419F"/>
    <w:rsid w:val="0091490E"/>
    <w:rsid w:val="009161E8"/>
    <w:rsid w:val="009166B2"/>
    <w:rsid w:val="0092105B"/>
    <w:rsid w:val="009228D8"/>
    <w:rsid w:val="00922B66"/>
    <w:rsid w:val="00925D12"/>
    <w:rsid w:val="00926F33"/>
    <w:rsid w:val="0092794B"/>
    <w:rsid w:val="00932EE0"/>
    <w:rsid w:val="00940C39"/>
    <w:rsid w:val="00940E7D"/>
    <w:rsid w:val="00943943"/>
    <w:rsid w:val="009440B4"/>
    <w:rsid w:val="009441C4"/>
    <w:rsid w:val="009443E4"/>
    <w:rsid w:val="00945983"/>
    <w:rsid w:val="009473F9"/>
    <w:rsid w:val="009510E4"/>
    <w:rsid w:val="009513D6"/>
    <w:rsid w:val="00961934"/>
    <w:rsid w:val="00961A03"/>
    <w:rsid w:val="00962A58"/>
    <w:rsid w:val="009633C1"/>
    <w:rsid w:val="00963808"/>
    <w:rsid w:val="00964B0F"/>
    <w:rsid w:val="00970A1E"/>
    <w:rsid w:val="00971BB4"/>
    <w:rsid w:val="00973CFA"/>
    <w:rsid w:val="009742DF"/>
    <w:rsid w:val="00974A5D"/>
    <w:rsid w:val="00976D78"/>
    <w:rsid w:val="0097771A"/>
    <w:rsid w:val="00981284"/>
    <w:rsid w:val="009814B9"/>
    <w:rsid w:val="00982BE9"/>
    <w:rsid w:val="00985F53"/>
    <w:rsid w:val="009860B9"/>
    <w:rsid w:val="00987579"/>
    <w:rsid w:val="009916E4"/>
    <w:rsid w:val="0099224D"/>
    <w:rsid w:val="00994C93"/>
    <w:rsid w:val="00995413"/>
    <w:rsid w:val="0099550E"/>
    <w:rsid w:val="00996AA9"/>
    <w:rsid w:val="00996F50"/>
    <w:rsid w:val="00997C68"/>
    <w:rsid w:val="009A003C"/>
    <w:rsid w:val="009A1150"/>
    <w:rsid w:val="009A2131"/>
    <w:rsid w:val="009A3344"/>
    <w:rsid w:val="009A44D8"/>
    <w:rsid w:val="009B1103"/>
    <w:rsid w:val="009B3921"/>
    <w:rsid w:val="009B6DE3"/>
    <w:rsid w:val="009C10D7"/>
    <w:rsid w:val="009C18B7"/>
    <w:rsid w:val="009C4BA3"/>
    <w:rsid w:val="009C702D"/>
    <w:rsid w:val="009C70C2"/>
    <w:rsid w:val="009D06E2"/>
    <w:rsid w:val="009D5EC1"/>
    <w:rsid w:val="009E16DA"/>
    <w:rsid w:val="009E2B79"/>
    <w:rsid w:val="009E42B7"/>
    <w:rsid w:val="009E538D"/>
    <w:rsid w:val="009E5DE4"/>
    <w:rsid w:val="009E7A2B"/>
    <w:rsid w:val="009F0196"/>
    <w:rsid w:val="009F37DC"/>
    <w:rsid w:val="009F3DF3"/>
    <w:rsid w:val="009F5423"/>
    <w:rsid w:val="009F6785"/>
    <w:rsid w:val="00A007E9"/>
    <w:rsid w:val="00A02E0C"/>
    <w:rsid w:val="00A0417E"/>
    <w:rsid w:val="00A04499"/>
    <w:rsid w:val="00A06943"/>
    <w:rsid w:val="00A10934"/>
    <w:rsid w:val="00A1161B"/>
    <w:rsid w:val="00A11EB6"/>
    <w:rsid w:val="00A13EB4"/>
    <w:rsid w:val="00A14D5C"/>
    <w:rsid w:val="00A1618F"/>
    <w:rsid w:val="00A16F6B"/>
    <w:rsid w:val="00A216FF"/>
    <w:rsid w:val="00A21ECD"/>
    <w:rsid w:val="00A224B9"/>
    <w:rsid w:val="00A22995"/>
    <w:rsid w:val="00A2433A"/>
    <w:rsid w:val="00A244F4"/>
    <w:rsid w:val="00A25D61"/>
    <w:rsid w:val="00A26743"/>
    <w:rsid w:val="00A305B2"/>
    <w:rsid w:val="00A31335"/>
    <w:rsid w:val="00A3297A"/>
    <w:rsid w:val="00A339CB"/>
    <w:rsid w:val="00A33A52"/>
    <w:rsid w:val="00A343F1"/>
    <w:rsid w:val="00A350D5"/>
    <w:rsid w:val="00A43314"/>
    <w:rsid w:val="00A43D11"/>
    <w:rsid w:val="00A44512"/>
    <w:rsid w:val="00A44FA9"/>
    <w:rsid w:val="00A455AF"/>
    <w:rsid w:val="00A46058"/>
    <w:rsid w:val="00A460E4"/>
    <w:rsid w:val="00A46A95"/>
    <w:rsid w:val="00A51642"/>
    <w:rsid w:val="00A5408B"/>
    <w:rsid w:val="00A5638F"/>
    <w:rsid w:val="00A57CCB"/>
    <w:rsid w:val="00A601D9"/>
    <w:rsid w:val="00A60B4A"/>
    <w:rsid w:val="00A6261E"/>
    <w:rsid w:val="00A63362"/>
    <w:rsid w:val="00A63A8E"/>
    <w:rsid w:val="00A65D73"/>
    <w:rsid w:val="00A72313"/>
    <w:rsid w:val="00A739D2"/>
    <w:rsid w:val="00A7505E"/>
    <w:rsid w:val="00A762AC"/>
    <w:rsid w:val="00A76A70"/>
    <w:rsid w:val="00A82166"/>
    <w:rsid w:val="00A83445"/>
    <w:rsid w:val="00A8553A"/>
    <w:rsid w:val="00A862E4"/>
    <w:rsid w:val="00A863E7"/>
    <w:rsid w:val="00A871E9"/>
    <w:rsid w:val="00A8796C"/>
    <w:rsid w:val="00A900C4"/>
    <w:rsid w:val="00A90623"/>
    <w:rsid w:val="00A90807"/>
    <w:rsid w:val="00A90F69"/>
    <w:rsid w:val="00A914A6"/>
    <w:rsid w:val="00A93073"/>
    <w:rsid w:val="00A9319F"/>
    <w:rsid w:val="00A94EB8"/>
    <w:rsid w:val="00A95A87"/>
    <w:rsid w:val="00AA21D7"/>
    <w:rsid w:val="00AA27B7"/>
    <w:rsid w:val="00AA382B"/>
    <w:rsid w:val="00AA6B28"/>
    <w:rsid w:val="00AA7011"/>
    <w:rsid w:val="00AB00F7"/>
    <w:rsid w:val="00AB32E1"/>
    <w:rsid w:val="00AB3EF5"/>
    <w:rsid w:val="00AB4134"/>
    <w:rsid w:val="00AB708F"/>
    <w:rsid w:val="00AC14EA"/>
    <w:rsid w:val="00AC1CE1"/>
    <w:rsid w:val="00AC2131"/>
    <w:rsid w:val="00AC25DD"/>
    <w:rsid w:val="00AC2626"/>
    <w:rsid w:val="00AC2E64"/>
    <w:rsid w:val="00AC314C"/>
    <w:rsid w:val="00AC57C8"/>
    <w:rsid w:val="00AC583F"/>
    <w:rsid w:val="00AC708C"/>
    <w:rsid w:val="00AC785C"/>
    <w:rsid w:val="00AD0BBB"/>
    <w:rsid w:val="00AD0CD0"/>
    <w:rsid w:val="00AD0E2D"/>
    <w:rsid w:val="00AD1558"/>
    <w:rsid w:val="00AD4185"/>
    <w:rsid w:val="00AD5017"/>
    <w:rsid w:val="00AD5511"/>
    <w:rsid w:val="00AD552D"/>
    <w:rsid w:val="00AD58BD"/>
    <w:rsid w:val="00AD7BB4"/>
    <w:rsid w:val="00AE2E89"/>
    <w:rsid w:val="00AE3F35"/>
    <w:rsid w:val="00AE4A7B"/>
    <w:rsid w:val="00AF0760"/>
    <w:rsid w:val="00AF0D01"/>
    <w:rsid w:val="00AF0E35"/>
    <w:rsid w:val="00AF100B"/>
    <w:rsid w:val="00AF175A"/>
    <w:rsid w:val="00AF21D5"/>
    <w:rsid w:val="00AF2ABA"/>
    <w:rsid w:val="00AF614B"/>
    <w:rsid w:val="00AF6863"/>
    <w:rsid w:val="00B002F3"/>
    <w:rsid w:val="00B004C5"/>
    <w:rsid w:val="00B005A7"/>
    <w:rsid w:val="00B02436"/>
    <w:rsid w:val="00B02689"/>
    <w:rsid w:val="00B02AF3"/>
    <w:rsid w:val="00B02DAC"/>
    <w:rsid w:val="00B03140"/>
    <w:rsid w:val="00B0321F"/>
    <w:rsid w:val="00B046A4"/>
    <w:rsid w:val="00B047F4"/>
    <w:rsid w:val="00B05B33"/>
    <w:rsid w:val="00B067F8"/>
    <w:rsid w:val="00B07744"/>
    <w:rsid w:val="00B1103A"/>
    <w:rsid w:val="00B114FD"/>
    <w:rsid w:val="00B11732"/>
    <w:rsid w:val="00B12A9B"/>
    <w:rsid w:val="00B1323A"/>
    <w:rsid w:val="00B132B2"/>
    <w:rsid w:val="00B14316"/>
    <w:rsid w:val="00B160BD"/>
    <w:rsid w:val="00B17BC9"/>
    <w:rsid w:val="00B17DD6"/>
    <w:rsid w:val="00B20149"/>
    <w:rsid w:val="00B20477"/>
    <w:rsid w:val="00B213CA"/>
    <w:rsid w:val="00B213DE"/>
    <w:rsid w:val="00B215BC"/>
    <w:rsid w:val="00B26E00"/>
    <w:rsid w:val="00B30EAA"/>
    <w:rsid w:val="00B32E73"/>
    <w:rsid w:val="00B341EA"/>
    <w:rsid w:val="00B342D6"/>
    <w:rsid w:val="00B3518A"/>
    <w:rsid w:val="00B358B0"/>
    <w:rsid w:val="00B35AF7"/>
    <w:rsid w:val="00B35FBD"/>
    <w:rsid w:val="00B36580"/>
    <w:rsid w:val="00B408CC"/>
    <w:rsid w:val="00B42C9E"/>
    <w:rsid w:val="00B42EA8"/>
    <w:rsid w:val="00B4313B"/>
    <w:rsid w:val="00B4556A"/>
    <w:rsid w:val="00B50181"/>
    <w:rsid w:val="00B50362"/>
    <w:rsid w:val="00B52600"/>
    <w:rsid w:val="00B53706"/>
    <w:rsid w:val="00B53E07"/>
    <w:rsid w:val="00B540AE"/>
    <w:rsid w:val="00B548A4"/>
    <w:rsid w:val="00B5612E"/>
    <w:rsid w:val="00B561B0"/>
    <w:rsid w:val="00B56431"/>
    <w:rsid w:val="00B57310"/>
    <w:rsid w:val="00B602D4"/>
    <w:rsid w:val="00B60853"/>
    <w:rsid w:val="00B614F6"/>
    <w:rsid w:val="00B63255"/>
    <w:rsid w:val="00B652AC"/>
    <w:rsid w:val="00B668C5"/>
    <w:rsid w:val="00B67F68"/>
    <w:rsid w:val="00B67FCB"/>
    <w:rsid w:val="00B72841"/>
    <w:rsid w:val="00B73AC3"/>
    <w:rsid w:val="00B740C3"/>
    <w:rsid w:val="00B76B23"/>
    <w:rsid w:val="00B77278"/>
    <w:rsid w:val="00B80473"/>
    <w:rsid w:val="00B830EE"/>
    <w:rsid w:val="00B83D02"/>
    <w:rsid w:val="00B87110"/>
    <w:rsid w:val="00B87685"/>
    <w:rsid w:val="00B87D06"/>
    <w:rsid w:val="00B91201"/>
    <w:rsid w:val="00B91CCC"/>
    <w:rsid w:val="00B92035"/>
    <w:rsid w:val="00B92051"/>
    <w:rsid w:val="00B92A05"/>
    <w:rsid w:val="00B93F47"/>
    <w:rsid w:val="00B94B85"/>
    <w:rsid w:val="00B96222"/>
    <w:rsid w:val="00BA02E8"/>
    <w:rsid w:val="00BA0A34"/>
    <w:rsid w:val="00BA2ACA"/>
    <w:rsid w:val="00BA411D"/>
    <w:rsid w:val="00BA6F7D"/>
    <w:rsid w:val="00BB2D7E"/>
    <w:rsid w:val="00BB3D06"/>
    <w:rsid w:val="00BB3F41"/>
    <w:rsid w:val="00BB5E27"/>
    <w:rsid w:val="00BB724A"/>
    <w:rsid w:val="00BC2ED5"/>
    <w:rsid w:val="00BC3601"/>
    <w:rsid w:val="00BC3E9E"/>
    <w:rsid w:val="00BC48A8"/>
    <w:rsid w:val="00BC7B1B"/>
    <w:rsid w:val="00BD1D59"/>
    <w:rsid w:val="00BD315E"/>
    <w:rsid w:val="00BD3D5C"/>
    <w:rsid w:val="00BD3E28"/>
    <w:rsid w:val="00BD3FA2"/>
    <w:rsid w:val="00BD4EAB"/>
    <w:rsid w:val="00BD4ECD"/>
    <w:rsid w:val="00BD7ECA"/>
    <w:rsid w:val="00BE161E"/>
    <w:rsid w:val="00BE26C1"/>
    <w:rsid w:val="00BF03F9"/>
    <w:rsid w:val="00BF1B7E"/>
    <w:rsid w:val="00BF292D"/>
    <w:rsid w:val="00BF32CF"/>
    <w:rsid w:val="00BF363F"/>
    <w:rsid w:val="00BF79E5"/>
    <w:rsid w:val="00C01D7F"/>
    <w:rsid w:val="00C04525"/>
    <w:rsid w:val="00C05840"/>
    <w:rsid w:val="00C05B9B"/>
    <w:rsid w:val="00C05F9B"/>
    <w:rsid w:val="00C05FA0"/>
    <w:rsid w:val="00C12574"/>
    <w:rsid w:val="00C129C2"/>
    <w:rsid w:val="00C16249"/>
    <w:rsid w:val="00C204B1"/>
    <w:rsid w:val="00C238F8"/>
    <w:rsid w:val="00C245F1"/>
    <w:rsid w:val="00C250E0"/>
    <w:rsid w:val="00C2709D"/>
    <w:rsid w:val="00C27DE0"/>
    <w:rsid w:val="00C3018F"/>
    <w:rsid w:val="00C378D9"/>
    <w:rsid w:val="00C40ED4"/>
    <w:rsid w:val="00C40F6B"/>
    <w:rsid w:val="00C418FE"/>
    <w:rsid w:val="00C43CAE"/>
    <w:rsid w:val="00C44335"/>
    <w:rsid w:val="00C44BBC"/>
    <w:rsid w:val="00C44E00"/>
    <w:rsid w:val="00C44F96"/>
    <w:rsid w:val="00C47112"/>
    <w:rsid w:val="00C476D2"/>
    <w:rsid w:val="00C504FF"/>
    <w:rsid w:val="00C50B8B"/>
    <w:rsid w:val="00C51B6C"/>
    <w:rsid w:val="00C57307"/>
    <w:rsid w:val="00C57F2B"/>
    <w:rsid w:val="00C61130"/>
    <w:rsid w:val="00C61E45"/>
    <w:rsid w:val="00C63368"/>
    <w:rsid w:val="00C63ABF"/>
    <w:rsid w:val="00C63CC1"/>
    <w:rsid w:val="00C70D76"/>
    <w:rsid w:val="00C70DCD"/>
    <w:rsid w:val="00C7158B"/>
    <w:rsid w:val="00C71C6B"/>
    <w:rsid w:val="00C745AF"/>
    <w:rsid w:val="00C74953"/>
    <w:rsid w:val="00C74C49"/>
    <w:rsid w:val="00C7578A"/>
    <w:rsid w:val="00C759CB"/>
    <w:rsid w:val="00C7743B"/>
    <w:rsid w:val="00C77D87"/>
    <w:rsid w:val="00C8061D"/>
    <w:rsid w:val="00C81370"/>
    <w:rsid w:val="00C8185E"/>
    <w:rsid w:val="00C82390"/>
    <w:rsid w:val="00C84AB9"/>
    <w:rsid w:val="00C87AE5"/>
    <w:rsid w:val="00C87C31"/>
    <w:rsid w:val="00C91E53"/>
    <w:rsid w:val="00C927E3"/>
    <w:rsid w:val="00C92ACD"/>
    <w:rsid w:val="00C955EB"/>
    <w:rsid w:val="00C9730B"/>
    <w:rsid w:val="00CA034D"/>
    <w:rsid w:val="00CA16E2"/>
    <w:rsid w:val="00CA1E43"/>
    <w:rsid w:val="00CA527E"/>
    <w:rsid w:val="00CA6041"/>
    <w:rsid w:val="00CA7325"/>
    <w:rsid w:val="00CA7624"/>
    <w:rsid w:val="00CA763F"/>
    <w:rsid w:val="00CA7D2B"/>
    <w:rsid w:val="00CB22C3"/>
    <w:rsid w:val="00CB3216"/>
    <w:rsid w:val="00CB36B8"/>
    <w:rsid w:val="00CB4E85"/>
    <w:rsid w:val="00CB6A70"/>
    <w:rsid w:val="00CB7418"/>
    <w:rsid w:val="00CB7AC7"/>
    <w:rsid w:val="00CC25A3"/>
    <w:rsid w:val="00CC25C9"/>
    <w:rsid w:val="00CC2B50"/>
    <w:rsid w:val="00CC30C0"/>
    <w:rsid w:val="00CC357C"/>
    <w:rsid w:val="00CC3E47"/>
    <w:rsid w:val="00CC78C0"/>
    <w:rsid w:val="00CD1DD0"/>
    <w:rsid w:val="00CD2867"/>
    <w:rsid w:val="00CD3122"/>
    <w:rsid w:val="00CD41ED"/>
    <w:rsid w:val="00CE0014"/>
    <w:rsid w:val="00CE090E"/>
    <w:rsid w:val="00CE116C"/>
    <w:rsid w:val="00CE1CA7"/>
    <w:rsid w:val="00CE2017"/>
    <w:rsid w:val="00CE4722"/>
    <w:rsid w:val="00CE51D5"/>
    <w:rsid w:val="00CE55F5"/>
    <w:rsid w:val="00CE6B11"/>
    <w:rsid w:val="00CE6C87"/>
    <w:rsid w:val="00CE6F9E"/>
    <w:rsid w:val="00CF21C2"/>
    <w:rsid w:val="00CF225F"/>
    <w:rsid w:val="00CF33BA"/>
    <w:rsid w:val="00CF38D0"/>
    <w:rsid w:val="00CF4870"/>
    <w:rsid w:val="00CF4CFB"/>
    <w:rsid w:val="00CF5260"/>
    <w:rsid w:val="00CF6BC0"/>
    <w:rsid w:val="00D0005F"/>
    <w:rsid w:val="00D000AE"/>
    <w:rsid w:val="00D00D74"/>
    <w:rsid w:val="00D028AF"/>
    <w:rsid w:val="00D02D37"/>
    <w:rsid w:val="00D048CD"/>
    <w:rsid w:val="00D0529F"/>
    <w:rsid w:val="00D07522"/>
    <w:rsid w:val="00D10235"/>
    <w:rsid w:val="00D1435E"/>
    <w:rsid w:val="00D15E73"/>
    <w:rsid w:val="00D1770A"/>
    <w:rsid w:val="00D20348"/>
    <w:rsid w:val="00D219BF"/>
    <w:rsid w:val="00D23FEA"/>
    <w:rsid w:val="00D25A68"/>
    <w:rsid w:val="00D25EE0"/>
    <w:rsid w:val="00D26C6B"/>
    <w:rsid w:val="00D27293"/>
    <w:rsid w:val="00D31D05"/>
    <w:rsid w:val="00D33D94"/>
    <w:rsid w:val="00D37A22"/>
    <w:rsid w:val="00D37F87"/>
    <w:rsid w:val="00D42582"/>
    <w:rsid w:val="00D42A64"/>
    <w:rsid w:val="00D43704"/>
    <w:rsid w:val="00D439D5"/>
    <w:rsid w:val="00D465ED"/>
    <w:rsid w:val="00D46648"/>
    <w:rsid w:val="00D475F6"/>
    <w:rsid w:val="00D47BEC"/>
    <w:rsid w:val="00D50B0D"/>
    <w:rsid w:val="00D51369"/>
    <w:rsid w:val="00D55846"/>
    <w:rsid w:val="00D55920"/>
    <w:rsid w:val="00D568AA"/>
    <w:rsid w:val="00D60CE1"/>
    <w:rsid w:val="00D62B24"/>
    <w:rsid w:val="00D63D1C"/>
    <w:rsid w:val="00D67008"/>
    <w:rsid w:val="00D67EE9"/>
    <w:rsid w:val="00D71485"/>
    <w:rsid w:val="00D74093"/>
    <w:rsid w:val="00D74E7E"/>
    <w:rsid w:val="00D761D1"/>
    <w:rsid w:val="00D76EBB"/>
    <w:rsid w:val="00D778D8"/>
    <w:rsid w:val="00D802AA"/>
    <w:rsid w:val="00D81366"/>
    <w:rsid w:val="00D814A4"/>
    <w:rsid w:val="00D82FE4"/>
    <w:rsid w:val="00D839F9"/>
    <w:rsid w:val="00D859BE"/>
    <w:rsid w:val="00D85BE4"/>
    <w:rsid w:val="00D86980"/>
    <w:rsid w:val="00D86AE8"/>
    <w:rsid w:val="00D8721E"/>
    <w:rsid w:val="00D87308"/>
    <w:rsid w:val="00D92F0D"/>
    <w:rsid w:val="00D93ADA"/>
    <w:rsid w:val="00D93CBE"/>
    <w:rsid w:val="00D94711"/>
    <w:rsid w:val="00D94D99"/>
    <w:rsid w:val="00D94FDD"/>
    <w:rsid w:val="00D970B0"/>
    <w:rsid w:val="00DA1AF5"/>
    <w:rsid w:val="00DA2146"/>
    <w:rsid w:val="00DA2BAB"/>
    <w:rsid w:val="00DA34D5"/>
    <w:rsid w:val="00DA4478"/>
    <w:rsid w:val="00DA4A73"/>
    <w:rsid w:val="00DA6756"/>
    <w:rsid w:val="00DB0142"/>
    <w:rsid w:val="00DB02DD"/>
    <w:rsid w:val="00DB046D"/>
    <w:rsid w:val="00DB1A52"/>
    <w:rsid w:val="00DB3553"/>
    <w:rsid w:val="00DB6E52"/>
    <w:rsid w:val="00DB7B10"/>
    <w:rsid w:val="00DC115B"/>
    <w:rsid w:val="00DC1198"/>
    <w:rsid w:val="00DC1AE9"/>
    <w:rsid w:val="00DC26F3"/>
    <w:rsid w:val="00DC33FD"/>
    <w:rsid w:val="00DC51D7"/>
    <w:rsid w:val="00DC5C44"/>
    <w:rsid w:val="00DD1284"/>
    <w:rsid w:val="00DD1CBF"/>
    <w:rsid w:val="00DD2A04"/>
    <w:rsid w:val="00DD50C8"/>
    <w:rsid w:val="00DD5E26"/>
    <w:rsid w:val="00DD7DBD"/>
    <w:rsid w:val="00DE0885"/>
    <w:rsid w:val="00DE1BC0"/>
    <w:rsid w:val="00DE3768"/>
    <w:rsid w:val="00DE4F3C"/>
    <w:rsid w:val="00DE5264"/>
    <w:rsid w:val="00DE6839"/>
    <w:rsid w:val="00DF0BEB"/>
    <w:rsid w:val="00DF4006"/>
    <w:rsid w:val="00DF5821"/>
    <w:rsid w:val="00DF60F4"/>
    <w:rsid w:val="00DF641B"/>
    <w:rsid w:val="00DF6C22"/>
    <w:rsid w:val="00DF6D41"/>
    <w:rsid w:val="00DF7995"/>
    <w:rsid w:val="00E00491"/>
    <w:rsid w:val="00E015B4"/>
    <w:rsid w:val="00E04A93"/>
    <w:rsid w:val="00E04E35"/>
    <w:rsid w:val="00E064D3"/>
    <w:rsid w:val="00E073D1"/>
    <w:rsid w:val="00E10884"/>
    <w:rsid w:val="00E10E4F"/>
    <w:rsid w:val="00E115AB"/>
    <w:rsid w:val="00E11F8D"/>
    <w:rsid w:val="00E12B96"/>
    <w:rsid w:val="00E1312E"/>
    <w:rsid w:val="00E13C09"/>
    <w:rsid w:val="00E14C5E"/>
    <w:rsid w:val="00E16D4F"/>
    <w:rsid w:val="00E17F2B"/>
    <w:rsid w:val="00E20C39"/>
    <w:rsid w:val="00E21CD4"/>
    <w:rsid w:val="00E24519"/>
    <w:rsid w:val="00E25A5B"/>
    <w:rsid w:val="00E27764"/>
    <w:rsid w:val="00E27AC8"/>
    <w:rsid w:val="00E31EFF"/>
    <w:rsid w:val="00E32423"/>
    <w:rsid w:val="00E35F06"/>
    <w:rsid w:val="00E36D75"/>
    <w:rsid w:val="00E37A3B"/>
    <w:rsid w:val="00E40B62"/>
    <w:rsid w:val="00E4226C"/>
    <w:rsid w:val="00E42B3A"/>
    <w:rsid w:val="00E434D7"/>
    <w:rsid w:val="00E44966"/>
    <w:rsid w:val="00E5323D"/>
    <w:rsid w:val="00E53285"/>
    <w:rsid w:val="00E55714"/>
    <w:rsid w:val="00E5603C"/>
    <w:rsid w:val="00E56679"/>
    <w:rsid w:val="00E57106"/>
    <w:rsid w:val="00E57885"/>
    <w:rsid w:val="00E60383"/>
    <w:rsid w:val="00E606C5"/>
    <w:rsid w:val="00E62EAE"/>
    <w:rsid w:val="00E6481E"/>
    <w:rsid w:val="00E65AE9"/>
    <w:rsid w:val="00E6665F"/>
    <w:rsid w:val="00E669D4"/>
    <w:rsid w:val="00E706AA"/>
    <w:rsid w:val="00E70BC3"/>
    <w:rsid w:val="00E71EC6"/>
    <w:rsid w:val="00E732E0"/>
    <w:rsid w:val="00E74028"/>
    <w:rsid w:val="00E75433"/>
    <w:rsid w:val="00E75D1D"/>
    <w:rsid w:val="00E776AB"/>
    <w:rsid w:val="00E77E9A"/>
    <w:rsid w:val="00E81DEF"/>
    <w:rsid w:val="00E82A2B"/>
    <w:rsid w:val="00E8390D"/>
    <w:rsid w:val="00E862F5"/>
    <w:rsid w:val="00E87F1B"/>
    <w:rsid w:val="00E93803"/>
    <w:rsid w:val="00E93CE6"/>
    <w:rsid w:val="00E960B2"/>
    <w:rsid w:val="00E96F4D"/>
    <w:rsid w:val="00E972ED"/>
    <w:rsid w:val="00EA1DA8"/>
    <w:rsid w:val="00EA2034"/>
    <w:rsid w:val="00EA24FD"/>
    <w:rsid w:val="00EA2B2B"/>
    <w:rsid w:val="00EA45AB"/>
    <w:rsid w:val="00EA6078"/>
    <w:rsid w:val="00EA7A6B"/>
    <w:rsid w:val="00EB2882"/>
    <w:rsid w:val="00EB4266"/>
    <w:rsid w:val="00EB528C"/>
    <w:rsid w:val="00EB563B"/>
    <w:rsid w:val="00EC2992"/>
    <w:rsid w:val="00EC38FD"/>
    <w:rsid w:val="00EC556A"/>
    <w:rsid w:val="00EC574C"/>
    <w:rsid w:val="00EC5F16"/>
    <w:rsid w:val="00ED02D1"/>
    <w:rsid w:val="00ED05B4"/>
    <w:rsid w:val="00ED0823"/>
    <w:rsid w:val="00ED141F"/>
    <w:rsid w:val="00ED3CCC"/>
    <w:rsid w:val="00ED4DDE"/>
    <w:rsid w:val="00ED602C"/>
    <w:rsid w:val="00EE06FE"/>
    <w:rsid w:val="00EE3C63"/>
    <w:rsid w:val="00EE5303"/>
    <w:rsid w:val="00EE56D3"/>
    <w:rsid w:val="00EE738D"/>
    <w:rsid w:val="00EE7636"/>
    <w:rsid w:val="00EE76C6"/>
    <w:rsid w:val="00EF05F7"/>
    <w:rsid w:val="00EF1836"/>
    <w:rsid w:val="00EF1C90"/>
    <w:rsid w:val="00EF1FDD"/>
    <w:rsid w:val="00EF219A"/>
    <w:rsid w:val="00EF293C"/>
    <w:rsid w:val="00EF5670"/>
    <w:rsid w:val="00F00073"/>
    <w:rsid w:val="00F01C72"/>
    <w:rsid w:val="00F02765"/>
    <w:rsid w:val="00F030DB"/>
    <w:rsid w:val="00F10399"/>
    <w:rsid w:val="00F1080D"/>
    <w:rsid w:val="00F118A2"/>
    <w:rsid w:val="00F14643"/>
    <w:rsid w:val="00F16CC9"/>
    <w:rsid w:val="00F1715F"/>
    <w:rsid w:val="00F208BF"/>
    <w:rsid w:val="00F2108F"/>
    <w:rsid w:val="00F21EF4"/>
    <w:rsid w:val="00F26B9A"/>
    <w:rsid w:val="00F27148"/>
    <w:rsid w:val="00F308E2"/>
    <w:rsid w:val="00F30E76"/>
    <w:rsid w:val="00F3279F"/>
    <w:rsid w:val="00F33419"/>
    <w:rsid w:val="00F340BA"/>
    <w:rsid w:val="00F351F2"/>
    <w:rsid w:val="00F36855"/>
    <w:rsid w:val="00F43BCD"/>
    <w:rsid w:val="00F43D0D"/>
    <w:rsid w:val="00F43EC2"/>
    <w:rsid w:val="00F4406C"/>
    <w:rsid w:val="00F440D8"/>
    <w:rsid w:val="00F44184"/>
    <w:rsid w:val="00F50B9B"/>
    <w:rsid w:val="00F54C26"/>
    <w:rsid w:val="00F60B43"/>
    <w:rsid w:val="00F60FC8"/>
    <w:rsid w:val="00F622FE"/>
    <w:rsid w:val="00F641E2"/>
    <w:rsid w:val="00F67FF8"/>
    <w:rsid w:val="00F7023E"/>
    <w:rsid w:val="00F7274D"/>
    <w:rsid w:val="00F76183"/>
    <w:rsid w:val="00F761B0"/>
    <w:rsid w:val="00F77DD3"/>
    <w:rsid w:val="00F81849"/>
    <w:rsid w:val="00F81F92"/>
    <w:rsid w:val="00F8255B"/>
    <w:rsid w:val="00F8339C"/>
    <w:rsid w:val="00F925D2"/>
    <w:rsid w:val="00F92EAF"/>
    <w:rsid w:val="00F93C3B"/>
    <w:rsid w:val="00F95054"/>
    <w:rsid w:val="00F96497"/>
    <w:rsid w:val="00FB0435"/>
    <w:rsid w:val="00FB2342"/>
    <w:rsid w:val="00FB3524"/>
    <w:rsid w:val="00FB4A25"/>
    <w:rsid w:val="00FB5916"/>
    <w:rsid w:val="00FC1988"/>
    <w:rsid w:val="00FC1A2C"/>
    <w:rsid w:val="00FC43F2"/>
    <w:rsid w:val="00FC5DCF"/>
    <w:rsid w:val="00FC67CC"/>
    <w:rsid w:val="00FD2478"/>
    <w:rsid w:val="00FD2618"/>
    <w:rsid w:val="00FD2C98"/>
    <w:rsid w:val="00FD301B"/>
    <w:rsid w:val="00FD3264"/>
    <w:rsid w:val="00FD35AC"/>
    <w:rsid w:val="00FD5532"/>
    <w:rsid w:val="00FD579B"/>
    <w:rsid w:val="00FD609E"/>
    <w:rsid w:val="00FD6596"/>
    <w:rsid w:val="00FD6985"/>
    <w:rsid w:val="00FD7C43"/>
    <w:rsid w:val="00FD7D29"/>
    <w:rsid w:val="00FE0B9A"/>
    <w:rsid w:val="00FE0CB7"/>
    <w:rsid w:val="00FE1201"/>
    <w:rsid w:val="00FE1CB6"/>
    <w:rsid w:val="00FE2C6F"/>
    <w:rsid w:val="00FE3097"/>
    <w:rsid w:val="00FE3CF1"/>
    <w:rsid w:val="00FE3F04"/>
    <w:rsid w:val="00FE7D04"/>
    <w:rsid w:val="00FF2D85"/>
    <w:rsid w:val="00FF33E7"/>
    <w:rsid w:val="00FF4063"/>
    <w:rsid w:val="00FF47F1"/>
    <w:rsid w:val="00FF5AD3"/>
    <w:rsid w:val="00FF747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  <w14:docId w14:val="41F53F10"/>
  <w15:docId w15:val="{E70559FE-CDC8-42BB-A88E-49F539C2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05DD7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uiPriority w:val="99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1"/>
      </w:numPr>
    </w:pPr>
  </w:style>
  <w:style w:type="paragraph" w:styleId="Oznaenseznam">
    <w:name w:val="List Bullet"/>
    <w:basedOn w:val="Navaden"/>
    <w:autoRedefine/>
    <w:rsid w:val="00387121"/>
    <w:pPr>
      <w:numPr>
        <w:numId w:val="12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4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numPr>
        <w:ilvl w:val="2"/>
        <w:numId w:val="19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F7274D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F7274D"/>
    <w:pPr>
      <w:numPr>
        <w:numId w:val="19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F7274D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numPr>
        <w:ilvl w:val="1"/>
      </w:numPr>
      <w:tabs>
        <w:tab w:val="clear" w:pos="425"/>
      </w:tabs>
      <w:ind w:left="2160" w:hanging="360"/>
    </w:pPr>
  </w:style>
  <w:style w:type="table" w:customStyle="1" w:styleId="Tabelamrea1">
    <w:name w:val="Tabela – mreža1"/>
    <w:basedOn w:val="Navadnatabela"/>
    <w:next w:val="Tabelamre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avaden"/>
    <w:rsid w:val="00F33419"/>
    <w:pPr>
      <w:spacing w:before="100" w:beforeAutospacing="1" w:after="100" w:afterAutospacing="1"/>
    </w:pPr>
    <w:rPr>
      <w:i w:val="0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C61E45"/>
    <w:rPr>
      <w:rFonts w:ascii="Arial" w:hAnsi="Arial" w:cs="Arial"/>
      <w:b/>
      <w:bCs/>
      <w:i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5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jubljana.si/sl/mestni-svet/mestni-svet-mo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jubljana.si/sl/mestna-obcina/zupan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57074-B56D-47C7-ADF7-7FC60D391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1835</Words>
  <Characters>12703</Characters>
  <Application>Microsoft Office Word</Application>
  <DocSecurity>0</DocSecurity>
  <Lines>105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14509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kalakovic</dc:creator>
  <cp:lastModifiedBy>Meta Bizjak</cp:lastModifiedBy>
  <cp:revision>4</cp:revision>
  <cp:lastPrinted>2024-08-28T12:51:00Z</cp:lastPrinted>
  <dcterms:created xsi:type="dcterms:W3CDTF">2024-09-04T08:42:00Z</dcterms:created>
  <dcterms:modified xsi:type="dcterms:W3CDTF">2024-09-04T08:45:00Z</dcterms:modified>
</cp:coreProperties>
</file>