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Pr="0079325B" w:rsidRDefault="00BB258A" w:rsidP="00D00D74">
      <w:pPr>
        <w:pStyle w:val="Glava"/>
        <w:ind w:left="-91"/>
      </w:pPr>
      <w:r>
        <w:t xml:space="preserve">  </w:t>
      </w:r>
      <w:r w:rsidR="004C5C75">
        <w:t xml:space="preserve">    </w:t>
      </w:r>
      <w:r w:rsidR="00DB6E52">
        <w:t xml:space="preserve">  </w:t>
      </w:r>
    </w:p>
    <w:p w:rsidR="000D4B36" w:rsidRDefault="000D4B36" w:rsidP="00906874">
      <w:pPr>
        <w:ind w:left="1080"/>
        <w:jc w:val="both"/>
        <w:rPr>
          <w:i w:val="0"/>
          <w:szCs w:val="24"/>
        </w:rPr>
      </w:pPr>
    </w:p>
    <w:p w:rsidR="000D4B36" w:rsidRDefault="000D4B36" w:rsidP="00906874">
      <w:pPr>
        <w:ind w:left="1080"/>
        <w:jc w:val="both"/>
        <w:rPr>
          <w:i w:val="0"/>
          <w:szCs w:val="24"/>
        </w:rPr>
      </w:pPr>
    </w:p>
    <w:p w:rsidR="00C426E2" w:rsidRDefault="00C426E2" w:rsidP="00906874">
      <w:pPr>
        <w:ind w:left="1080"/>
        <w:jc w:val="both"/>
        <w:rPr>
          <w:i w:val="0"/>
          <w:szCs w:val="24"/>
        </w:rPr>
      </w:pPr>
    </w:p>
    <w:p w:rsidR="00C426E2" w:rsidRDefault="00C426E2" w:rsidP="00906874">
      <w:pPr>
        <w:ind w:left="1080"/>
        <w:jc w:val="both"/>
        <w:rPr>
          <w:i w:val="0"/>
          <w:szCs w:val="24"/>
        </w:rPr>
      </w:pPr>
    </w:p>
    <w:p w:rsidR="00C426E2" w:rsidRDefault="00C426E2" w:rsidP="00906874">
      <w:pPr>
        <w:ind w:left="1080"/>
        <w:jc w:val="both"/>
        <w:rPr>
          <w:i w:val="0"/>
          <w:szCs w:val="24"/>
        </w:rPr>
      </w:pPr>
    </w:p>
    <w:p w:rsidR="00C426E2" w:rsidRDefault="00176CDC" w:rsidP="00906874">
      <w:pPr>
        <w:ind w:left="1080"/>
        <w:jc w:val="both"/>
        <w:rPr>
          <w:i w:val="0"/>
          <w:szCs w:val="24"/>
        </w:rPr>
      </w:pPr>
      <w:r>
        <w:rPr>
          <w:i w:val="0"/>
          <w:noProof/>
          <w:szCs w:val="24"/>
        </w:rPr>
        <w:drawing>
          <wp:inline distT="0" distB="0" distL="0" distR="0">
            <wp:extent cx="6397625" cy="7109296"/>
            <wp:effectExtent l="0" t="0" r="3175"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7625" cy="7109296"/>
                    </a:xfrm>
                    <a:prstGeom prst="rect">
                      <a:avLst/>
                    </a:prstGeom>
                    <a:noFill/>
                    <a:ln>
                      <a:noFill/>
                    </a:ln>
                  </pic:spPr>
                </pic:pic>
              </a:graphicData>
            </a:graphic>
          </wp:inline>
        </w:drawing>
      </w:r>
    </w:p>
    <w:p w:rsidR="00391DEF" w:rsidRPr="00244E3F" w:rsidRDefault="00391DEF" w:rsidP="00D00D74">
      <w:pPr>
        <w:jc w:val="both"/>
        <w:rPr>
          <w:i w:val="0"/>
          <w:szCs w:val="24"/>
        </w:rPr>
      </w:pPr>
    </w:p>
    <w:p w:rsidR="00C13C91" w:rsidRDefault="00C13C91" w:rsidP="00D00D74">
      <w:pPr>
        <w:ind w:left="1080"/>
        <w:jc w:val="both"/>
        <w:rPr>
          <w:b/>
          <w:noProof/>
        </w:rPr>
      </w:pPr>
    </w:p>
    <w:p w:rsidR="00906874" w:rsidRDefault="00906874" w:rsidP="00D00D74">
      <w:pPr>
        <w:ind w:left="1080"/>
        <w:jc w:val="both"/>
        <w:rPr>
          <w:b/>
          <w:noProof/>
        </w:rPr>
      </w:pPr>
    </w:p>
    <w:p w:rsidR="00244E3F" w:rsidRDefault="00244E3F" w:rsidP="00906874">
      <w:pPr>
        <w:pStyle w:val="Naslov1"/>
        <w:ind w:left="851"/>
        <w:jc w:val="center"/>
        <w:rPr>
          <w:rFonts w:ascii="Times New Roman" w:hAnsi="Times New Roman" w:cs="Times New Roman"/>
          <w:i w:val="0"/>
          <w:sz w:val="22"/>
          <w:szCs w:val="22"/>
        </w:rPr>
      </w:pPr>
      <w:bookmarkStart w:id="0" w:name="_Toc178483388"/>
    </w:p>
    <w:p w:rsidR="00244E3F" w:rsidRDefault="009360E7" w:rsidP="00906874">
      <w:pPr>
        <w:pStyle w:val="Naslov1"/>
        <w:ind w:left="851"/>
        <w:jc w:val="center"/>
        <w:rPr>
          <w:rFonts w:ascii="Times New Roman" w:hAnsi="Times New Roman" w:cs="Times New Roman"/>
          <w:i w:val="0"/>
          <w:sz w:val="22"/>
          <w:szCs w:val="22"/>
        </w:rPr>
      </w:pPr>
      <w:r>
        <w:rPr>
          <w:rFonts w:ascii="Times New Roman" w:hAnsi="Times New Roman" w:cs="Times New Roman"/>
          <w:i w:val="0"/>
          <w:noProof/>
          <w:sz w:val="22"/>
          <w:szCs w:val="22"/>
        </w:rPr>
        <w:drawing>
          <wp:inline distT="0" distB="0" distL="0" distR="0">
            <wp:extent cx="6397625" cy="8914077"/>
            <wp:effectExtent l="0" t="0" r="3175" b="190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97625" cy="8914077"/>
                    </a:xfrm>
                    <a:prstGeom prst="rect">
                      <a:avLst/>
                    </a:prstGeom>
                    <a:noFill/>
                    <a:ln>
                      <a:noFill/>
                    </a:ln>
                  </pic:spPr>
                </pic:pic>
              </a:graphicData>
            </a:graphic>
          </wp:inline>
        </w:drawing>
      </w:r>
    </w:p>
    <w:p w:rsidR="00244E3F" w:rsidRDefault="00244E3F" w:rsidP="00906874">
      <w:pPr>
        <w:pStyle w:val="Naslov1"/>
        <w:ind w:left="851"/>
        <w:jc w:val="center"/>
        <w:rPr>
          <w:rFonts w:ascii="Times New Roman" w:hAnsi="Times New Roman" w:cs="Times New Roman"/>
          <w:i w:val="0"/>
          <w:sz w:val="22"/>
          <w:szCs w:val="22"/>
        </w:rPr>
      </w:pPr>
    </w:p>
    <w:bookmarkEnd w:id="0"/>
    <w:p w:rsidR="000B222B" w:rsidRPr="00D66B27" w:rsidRDefault="00AD11CC" w:rsidP="00831605">
      <w:pPr>
        <w:pStyle w:val="Naslov1"/>
        <w:numPr>
          <w:ilvl w:val="0"/>
          <w:numId w:val="17"/>
        </w:numPr>
        <w:jc w:val="both"/>
        <w:rPr>
          <w:rFonts w:ascii="Times New Roman" w:hAnsi="Times New Roman" w:cs="Times New Roman"/>
          <w:i w:val="0"/>
          <w:sz w:val="28"/>
          <w:szCs w:val="28"/>
        </w:rPr>
      </w:pPr>
      <w:r w:rsidRPr="00D66B27">
        <w:rPr>
          <w:rFonts w:ascii="Times New Roman" w:hAnsi="Times New Roman" w:cs="Times New Roman"/>
          <w:i w:val="0"/>
          <w:sz w:val="28"/>
          <w:szCs w:val="28"/>
        </w:rPr>
        <w:t xml:space="preserve">SPLOŠNA DOLOČILA </w:t>
      </w:r>
    </w:p>
    <w:p w:rsidR="00AD11CC" w:rsidRPr="00D66B27" w:rsidRDefault="000B222B" w:rsidP="000B222B">
      <w:pPr>
        <w:pStyle w:val="Slog2"/>
        <w:rPr>
          <w:sz w:val="28"/>
          <w:szCs w:val="28"/>
        </w:rPr>
      </w:pPr>
      <w:r w:rsidRPr="00D66B27">
        <w:rPr>
          <w:sz w:val="28"/>
          <w:szCs w:val="28"/>
        </w:rPr>
        <w:t xml:space="preserve">1.1 </w:t>
      </w:r>
      <w:r w:rsidR="00AD11CC" w:rsidRPr="00D66B27">
        <w:rPr>
          <w:sz w:val="28"/>
          <w:szCs w:val="28"/>
        </w:rPr>
        <w:t xml:space="preserve">Predmet javnega naročila </w:t>
      </w:r>
    </w:p>
    <w:p w:rsidR="00AD11CC" w:rsidRPr="007773DA" w:rsidRDefault="00AD11CC" w:rsidP="007773DA">
      <w:pPr>
        <w:pStyle w:val="Naslov1"/>
        <w:ind w:left="709"/>
        <w:rPr>
          <w:rFonts w:ascii="Times New Roman" w:hAnsi="Times New Roman" w:cs="Times New Roman"/>
          <w:b w:val="0"/>
          <w:i w:val="0"/>
          <w:sz w:val="24"/>
          <w:szCs w:val="24"/>
        </w:rPr>
      </w:pPr>
      <w:r w:rsidRPr="007773DA">
        <w:rPr>
          <w:rFonts w:ascii="Times New Roman" w:hAnsi="Times New Roman" w:cs="Times New Roman"/>
          <w:b w:val="0"/>
          <w:i w:val="0"/>
          <w:sz w:val="24"/>
          <w:szCs w:val="24"/>
        </w:rPr>
        <w:t xml:space="preserve">Predmet javnega naročanja je </w:t>
      </w:r>
      <w:r w:rsidR="00212A1E" w:rsidRPr="007773DA">
        <w:rPr>
          <w:rFonts w:ascii="Times New Roman" w:hAnsi="Times New Roman" w:cs="Times New Roman"/>
          <w:b w:val="0"/>
          <w:i w:val="0"/>
          <w:sz w:val="24"/>
          <w:szCs w:val="24"/>
        </w:rPr>
        <w:t>podrobno določen v projektni nalogi</w:t>
      </w:r>
      <w:r w:rsidR="007773DA" w:rsidRPr="007773DA">
        <w:rPr>
          <w:rFonts w:ascii="Times New Roman" w:hAnsi="Times New Roman" w:cs="Times New Roman"/>
          <w:b w:val="0"/>
          <w:i w:val="0"/>
          <w:sz w:val="24"/>
          <w:szCs w:val="24"/>
        </w:rPr>
        <w:t xml:space="preserve"> številka </w:t>
      </w:r>
      <w:r w:rsidR="007773DA">
        <w:rPr>
          <w:rFonts w:ascii="Times New Roman" w:hAnsi="Times New Roman" w:cs="Times New Roman"/>
          <w:b w:val="0"/>
          <w:i w:val="0"/>
          <w:sz w:val="24"/>
          <w:szCs w:val="24"/>
        </w:rPr>
        <w:t xml:space="preserve"> </w:t>
      </w:r>
      <w:r w:rsidR="007773DA" w:rsidRPr="007773DA">
        <w:rPr>
          <w:rFonts w:ascii="Times New Roman" w:hAnsi="Times New Roman" w:cs="Times New Roman"/>
          <w:b w:val="0"/>
          <w:i w:val="0"/>
          <w:sz w:val="24"/>
          <w:szCs w:val="24"/>
        </w:rPr>
        <w:t>430-327/2018-1, z dne 9. 2. 2018</w:t>
      </w:r>
      <w:r w:rsidR="007773DA" w:rsidRPr="007773DA">
        <w:rPr>
          <w:b w:val="0"/>
          <w:i w:val="0"/>
          <w:sz w:val="24"/>
          <w:szCs w:val="24"/>
        </w:rPr>
        <w:t>,</w:t>
      </w:r>
      <w:r w:rsidR="00212A1E" w:rsidRPr="007773DA">
        <w:rPr>
          <w:rFonts w:ascii="Times New Roman" w:hAnsi="Times New Roman" w:cs="Times New Roman"/>
          <w:b w:val="0"/>
          <w:i w:val="0"/>
          <w:sz w:val="24"/>
          <w:szCs w:val="24"/>
        </w:rPr>
        <w:t xml:space="preserve"> ki je priloga razpisne dokumentacije</w:t>
      </w:r>
      <w:r w:rsidR="007773DA" w:rsidRPr="007773DA">
        <w:rPr>
          <w:rFonts w:ascii="Times New Roman" w:hAnsi="Times New Roman" w:cs="Times New Roman"/>
          <w:b w:val="0"/>
          <w:i w:val="0"/>
          <w:sz w:val="24"/>
          <w:szCs w:val="24"/>
        </w:rPr>
        <w:t xml:space="preserve"> </w:t>
      </w:r>
      <w:r w:rsidR="00212A1E" w:rsidRPr="007773DA">
        <w:rPr>
          <w:rFonts w:ascii="Times New Roman" w:hAnsi="Times New Roman" w:cs="Times New Roman"/>
          <w:b w:val="0"/>
          <w:i w:val="0"/>
          <w:sz w:val="24"/>
          <w:szCs w:val="24"/>
        </w:rPr>
        <w:t>.</w:t>
      </w:r>
    </w:p>
    <w:p w:rsidR="00977C3A" w:rsidRDefault="000B222B" w:rsidP="001A7C50">
      <w:pPr>
        <w:pStyle w:val="Slog2"/>
        <w:ind w:left="0" w:firstLine="709"/>
      </w:pPr>
      <w:r w:rsidRPr="004C3DCC">
        <w:rPr>
          <w:sz w:val="28"/>
          <w:szCs w:val="28"/>
        </w:rPr>
        <w:t>1.2</w:t>
      </w:r>
      <w:r w:rsidR="00501C33">
        <w:rPr>
          <w:sz w:val="28"/>
          <w:szCs w:val="28"/>
        </w:rPr>
        <w:t xml:space="preserve"> Naročnik</w:t>
      </w:r>
    </w:p>
    <w:p w:rsidR="004A6B02" w:rsidRPr="004A6B02" w:rsidRDefault="004A6B02" w:rsidP="004A6B02"/>
    <w:p w:rsidR="008105DC" w:rsidRPr="00917DCB" w:rsidRDefault="00706806" w:rsidP="00586070">
      <w:pPr>
        <w:keepNext/>
        <w:ind w:left="709"/>
        <w:jc w:val="both"/>
        <w:rPr>
          <w:i w:val="0"/>
          <w:szCs w:val="24"/>
        </w:rPr>
      </w:pPr>
      <w:r w:rsidRPr="00917DCB">
        <w:rPr>
          <w:i w:val="0"/>
          <w:szCs w:val="24"/>
        </w:rPr>
        <w:t>Naročnik je Mestna občina Ljubljan</w:t>
      </w:r>
      <w:r w:rsidR="008A1A9C">
        <w:rPr>
          <w:i w:val="0"/>
          <w:szCs w:val="24"/>
        </w:rPr>
        <w:t>a, Mestni trg 1, 1000 Ljubljana.</w:t>
      </w:r>
    </w:p>
    <w:p w:rsidR="004A6B02" w:rsidRDefault="004A6B02" w:rsidP="00244E3F">
      <w:pPr>
        <w:keepNext/>
        <w:ind w:left="993"/>
        <w:jc w:val="both"/>
        <w:rPr>
          <w:b/>
          <w:i w:val="0"/>
          <w:szCs w:val="24"/>
        </w:rPr>
      </w:pPr>
    </w:p>
    <w:p w:rsidR="004A6B02" w:rsidRPr="00482A90" w:rsidRDefault="004A6B02" w:rsidP="004A6B02">
      <w:pPr>
        <w:pStyle w:val="Zoran1"/>
        <w:numPr>
          <w:ilvl w:val="0"/>
          <w:numId w:val="0"/>
        </w:numPr>
        <w:ind w:left="709"/>
        <w:rPr>
          <w:rFonts w:cs="Times New Roman"/>
          <w:sz w:val="28"/>
          <w:szCs w:val="28"/>
        </w:rPr>
      </w:pPr>
      <w:r w:rsidRPr="00482A90">
        <w:rPr>
          <w:rFonts w:cs="Times New Roman"/>
          <w:sz w:val="28"/>
          <w:szCs w:val="28"/>
        </w:rPr>
        <w:t>Gospodarski subjekt</w:t>
      </w:r>
    </w:p>
    <w:p w:rsidR="004A6B02" w:rsidRPr="00482A90" w:rsidRDefault="004A6B02" w:rsidP="004A6B02">
      <w:pPr>
        <w:ind w:left="709"/>
        <w:jc w:val="both"/>
        <w:rPr>
          <w:i w:val="0"/>
          <w:szCs w:val="24"/>
        </w:rPr>
      </w:pPr>
    </w:p>
    <w:p w:rsidR="004A6B02" w:rsidRPr="00482A90" w:rsidRDefault="004A6B02" w:rsidP="004A6B02">
      <w:pPr>
        <w:ind w:left="709"/>
        <w:jc w:val="both"/>
        <w:rPr>
          <w:i w:val="0"/>
          <w:szCs w:val="24"/>
        </w:rPr>
      </w:pPr>
      <w:r w:rsidRPr="00482A90">
        <w:rPr>
          <w:rFonts w:cs="Arial"/>
          <w:i w:val="0"/>
          <w:iCs/>
          <w:color w:val="000000" w:themeColor="text1"/>
          <w:szCs w:val="24"/>
        </w:rPr>
        <w:t xml:space="preserve">Gospodarski subjekt predstavlja vsaka </w:t>
      </w:r>
      <w:r w:rsidRPr="00482A90">
        <w:rPr>
          <w:rFonts w:cs="Arial"/>
          <w:b/>
          <w:i w:val="0"/>
          <w:iCs/>
          <w:szCs w:val="24"/>
        </w:rPr>
        <w:t>fizična ali pravna oseba</w:t>
      </w:r>
      <w:r w:rsidRPr="00482A90">
        <w:rPr>
          <w:i w:val="0"/>
          <w:color w:val="000000" w:themeColor="text1"/>
          <w:szCs w:val="24"/>
        </w:rPr>
        <w:t xml:space="preserve">, </w:t>
      </w:r>
      <w:r w:rsidRPr="00482A90">
        <w:rPr>
          <w:i w:val="0"/>
          <w:szCs w:val="24"/>
        </w:rPr>
        <w:t>ki izpolnjuje pogoje za priznanje sposobnosti navedene v nadaljevanju te razpisne dokumentacije.</w:t>
      </w:r>
    </w:p>
    <w:p w:rsidR="004A6B02" w:rsidRPr="00482A90" w:rsidRDefault="004A6B02" w:rsidP="004A6B02">
      <w:pPr>
        <w:ind w:left="709"/>
        <w:jc w:val="both"/>
        <w:rPr>
          <w:i w:val="0"/>
          <w:szCs w:val="24"/>
        </w:rPr>
      </w:pPr>
    </w:p>
    <w:p w:rsidR="004A6B02" w:rsidRPr="00482A90" w:rsidRDefault="004A6B02" w:rsidP="004A6B02">
      <w:pPr>
        <w:ind w:left="709"/>
        <w:jc w:val="both"/>
        <w:rPr>
          <w:i w:val="0"/>
          <w:szCs w:val="24"/>
        </w:rPr>
      </w:pPr>
      <w:r w:rsidRPr="00482A90">
        <w:rPr>
          <w:i w:val="0"/>
          <w:szCs w:val="24"/>
        </w:rPr>
        <w:t xml:space="preserve">Gospodarski subjekt predstavljajo tudi </w:t>
      </w:r>
      <w:r w:rsidRPr="00482A90">
        <w:rPr>
          <w:b/>
          <w:i w:val="0"/>
          <w:szCs w:val="24"/>
        </w:rPr>
        <w:t>drugi subjekti</w:t>
      </w:r>
      <w:r w:rsidRPr="00482A90">
        <w:rPr>
          <w:i w:val="0"/>
          <w:szCs w:val="24"/>
        </w:rPr>
        <w:t>, katerih zmogljivosti uporabi gospodarski subjekt glede izpolnjevanja pogojev v zvezi z ekonomskim in finančnim položajem ter tehnično in strokovno sposobnostjo (</w:t>
      </w:r>
      <w:r w:rsidRPr="00482A90">
        <w:rPr>
          <w:b/>
          <w:i w:val="0"/>
          <w:szCs w:val="24"/>
        </w:rPr>
        <w:t>v skladu z 81. členom ZJN-3</w:t>
      </w:r>
      <w:r w:rsidRPr="00482A90">
        <w:rPr>
          <w:i w:val="0"/>
          <w:szCs w:val="24"/>
        </w:rPr>
        <w:t>).</w:t>
      </w:r>
    </w:p>
    <w:p w:rsidR="004A6B02" w:rsidRPr="00482A90" w:rsidRDefault="004A6B02" w:rsidP="004A6B02">
      <w:pPr>
        <w:ind w:left="709"/>
        <w:jc w:val="both"/>
        <w:rPr>
          <w:i w:val="0"/>
          <w:szCs w:val="24"/>
        </w:rPr>
      </w:pPr>
    </w:p>
    <w:p w:rsidR="004A6B02" w:rsidRPr="0079325B" w:rsidRDefault="004A6B02" w:rsidP="004A6B02">
      <w:pPr>
        <w:ind w:left="709"/>
        <w:jc w:val="both"/>
        <w:rPr>
          <w:i w:val="0"/>
          <w:sz w:val="22"/>
          <w:szCs w:val="22"/>
        </w:rPr>
      </w:pPr>
      <w:r w:rsidRPr="00482A90">
        <w:rPr>
          <w:i w:val="0"/>
          <w:szCs w:val="24"/>
        </w:rPr>
        <w:t>Gospodarski subjekt predstavlja tudi skupina gospodarskih subjektov (</w:t>
      </w:r>
      <w:r w:rsidRPr="00482A90">
        <w:rPr>
          <w:b/>
          <w:i w:val="0"/>
          <w:szCs w:val="24"/>
        </w:rPr>
        <w:t>skupna prijava</w:t>
      </w:r>
      <w:r w:rsidRPr="00482A90">
        <w:rPr>
          <w:i w:val="0"/>
          <w:szCs w:val="24"/>
        </w:rPr>
        <w:t xml:space="preserve">), </w:t>
      </w:r>
      <w:r w:rsidRPr="00482A90">
        <w:rPr>
          <w:i w:val="0"/>
          <w:color w:val="000000" w:themeColor="text1"/>
          <w:szCs w:val="24"/>
        </w:rPr>
        <w:t xml:space="preserve">ki </w:t>
      </w:r>
      <w:r w:rsidRPr="00482A90">
        <w:rPr>
          <w:i w:val="0"/>
          <w:szCs w:val="24"/>
        </w:rPr>
        <w:t>odgovarja naročniku neomejeno solidarno. Skupna prijava mora biti pripravljena v skladu z navodili iz te razpisne dokumentacije</w:t>
      </w:r>
      <w:r w:rsidRPr="0079325B">
        <w:rPr>
          <w:i w:val="0"/>
          <w:sz w:val="22"/>
          <w:szCs w:val="22"/>
        </w:rPr>
        <w:t>.</w:t>
      </w:r>
    </w:p>
    <w:p w:rsidR="008105DC" w:rsidRPr="004C3DCC" w:rsidRDefault="008105DC" w:rsidP="00831605">
      <w:pPr>
        <w:pStyle w:val="Naslov2"/>
        <w:numPr>
          <w:ilvl w:val="1"/>
          <w:numId w:val="21"/>
        </w:numPr>
        <w:ind w:left="1560"/>
        <w:rPr>
          <w:rFonts w:cs="Times New Roman"/>
        </w:rPr>
      </w:pPr>
      <w:bookmarkStart w:id="1" w:name="_Toc116720497"/>
      <w:bookmarkStart w:id="2" w:name="_Toc116720561"/>
      <w:bookmarkStart w:id="3" w:name="_Toc116783470"/>
      <w:bookmarkStart w:id="4" w:name="_Toc116792904"/>
      <w:bookmarkStart w:id="5" w:name="_Toc136417476"/>
      <w:r w:rsidRPr="004C3DCC">
        <w:rPr>
          <w:rFonts w:cs="Times New Roman"/>
        </w:rPr>
        <w:t>Pravna podlaga</w:t>
      </w:r>
    </w:p>
    <w:p w:rsidR="008105DC" w:rsidRPr="00244E3F" w:rsidRDefault="008105DC" w:rsidP="00244E3F">
      <w:pPr>
        <w:keepNext/>
        <w:ind w:left="993"/>
        <w:jc w:val="both"/>
        <w:rPr>
          <w:i w:val="0"/>
          <w:szCs w:val="24"/>
        </w:rPr>
      </w:pPr>
    </w:p>
    <w:p w:rsidR="008105DC" w:rsidRPr="00244E3F" w:rsidRDefault="008105DC" w:rsidP="00244E3F">
      <w:pPr>
        <w:pStyle w:val="Telobesedila3"/>
        <w:keepNext/>
        <w:ind w:left="993"/>
        <w:rPr>
          <w:i w:val="0"/>
          <w:sz w:val="24"/>
          <w:szCs w:val="24"/>
        </w:rPr>
      </w:pPr>
      <w:r w:rsidRPr="00244E3F">
        <w:rPr>
          <w:i w:val="0"/>
          <w:sz w:val="24"/>
          <w:szCs w:val="24"/>
        </w:rPr>
        <w:t>Javno naročilo se izvaja skladno s določbami:</w:t>
      </w:r>
    </w:p>
    <w:p w:rsidR="008105DC" w:rsidRPr="008C79CF" w:rsidRDefault="008105DC" w:rsidP="00831605">
      <w:pPr>
        <w:keepNext/>
        <w:numPr>
          <w:ilvl w:val="0"/>
          <w:numId w:val="20"/>
        </w:numPr>
        <w:ind w:left="1418"/>
        <w:jc w:val="both"/>
        <w:rPr>
          <w:i w:val="0"/>
          <w:szCs w:val="24"/>
        </w:rPr>
      </w:pPr>
      <w:r w:rsidRPr="008C79CF">
        <w:rPr>
          <w:i w:val="0"/>
          <w:szCs w:val="24"/>
        </w:rPr>
        <w:t>Zakona o javnem naročanju (Ur. l. RS, št. 91/15; v nadaljevanju: ZJN-3),</w:t>
      </w:r>
    </w:p>
    <w:p w:rsidR="008C79CF" w:rsidRDefault="008105DC" w:rsidP="00831605">
      <w:pPr>
        <w:keepNext/>
        <w:numPr>
          <w:ilvl w:val="0"/>
          <w:numId w:val="20"/>
        </w:numPr>
        <w:ind w:left="1418"/>
        <w:jc w:val="both"/>
        <w:rPr>
          <w:i w:val="0"/>
          <w:szCs w:val="24"/>
        </w:rPr>
      </w:pPr>
      <w:r w:rsidRPr="008C79CF">
        <w:rPr>
          <w:i w:val="0"/>
          <w:szCs w:val="24"/>
        </w:rPr>
        <w:t xml:space="preserve">Zakona o pravnem varstvu v postopkih javnega naročanja (Ur. l. RS, št. </w:t>
      </w:r>
      <w:r w:rsidR="00445F05" w:rsidRPr="008C79CF">
        <w:rPr>
          <w:i w:val="0"/>
          <w:szCs w:val="24"/>
        </w:rPr>
        <w:t>60/17</w:t>
      </w:r>
      <w:r w:rsidRPr="008C79CF">
        <w:rPr>
          <w:i w:val="0"/>
          <w:szCs w:val="24"/>
        </w:rPr>
        <w:t>; v</w:t>
      </w:r>
    </w:p>
    <w:p w:rsidR="008105DC" w:rsidRPr="008C79CF" w:rsidRDefault="008105DC" w:rsidP="005A42DA">
      <w:pPr>
        <w:keepNext/>
        <w:ind w:left="1418"/>
        <w:jc w:val="both"/>
        <w:rPr>
          <w:i w:val="0"/>
          <w:szCs w:val="24"/>
        </w:rPr>
      </w:pPr>
      <w:r w:rsidRPr="008C79CF">
        <w:rPr>
          <w:i w:val="0"/>
          <w:szCs w:val="24"/>
        </w:rPr>
        <w:t>nadaljevanju: ZPVPJN),</w:t>
      </w:r>
    </w:p>
    <w:p w:rsidR="008C79CF" w:rsidRPr="00244E3F" w:rsidRDefault="008C79CF" w:rsidP="00831605">
      <w:pPr>
        <w:keepNext/>
        <w:numPr>
          <w:ilvl w:val="0"/>
          <w:numId w:val="20"/>
        </w:numPr>
        <w:ind w:left="1418"/>
        <w:jc w:val="both"/>
        <w:rPr>
          <w:i w:val="0"/>
          <w:szCs w:val="24"/>
        </w:rPr>
      </w:pPr>
      <w:r w:rsidRPr="00244E3F">
        <w:rPr>
          <w:i w:val="0"/>
          <w:szCs w:val="24"/>
        </w:rPr>
        <w:t>ostalih predpisov, ki temeljijo na zgoraj navedenih zakonih ter veljavno zakonodajo, ki se nanaša na predmet javnega naročila.</w:t>
      </w:r>
    </w:p>
    <w:p w:rsidR="008C79CF" w:rsidRDefault="008C79CF" w:rsidP="008C79CF">
      <w:pPr>
        <w:pStyle w:val="Odstavekseznama"/>
        <w:ind w:left="720"/>
        <w:rPr>
          <w:bCs/>
          <w:i w:val="0"/>
          <w:szCs w:val="24"/>
        </w:rPr>
      </w:pPr>
    </w:p>
    <w:p w:rsidR="008105DC" w:rsidRPr="004C3DCC" w:rsidRDefault="008105DC" w:rsidP="00831605">
      <w:pPr>
        <w:pStyle w:val="Naslov2"/>
        <w:numPr>
          <w:ilvl w:val="1"/>
          <w:numId w:val="21"/>
        </w:numPr>
        <w:ind w:left="1560"/>
        <w:jc w:val="both"/>
        <w:rPr>
          <w:rFonts w:cs="Times New Roman"/>
        </w:rPr>
      </w:pPr>
      <w:r w:rsidRPr="004C3DCC">
        <w:rPr>
          <w:rFonts w:cs="Times New Roman"/>
        </w:rPr>
        <w:t>Jezi in denarna enota</w:t>
      </w:r>
    </w:p>
    <w:p w:rsidR="008105DC" w:rsidRPr="00244E3F" w:rsidRDefault="008105DC" w:rsidP="00244E3F">
      <w:pPr>
        <w:keepNext/>
        <w:ind w:left="993"/>
        <w:jc w:val="both"/>
        <w:rPr>
          <w:b/>
          <w:i w:val="0"/>
          <w:szCs w:val="24"/>
        </w:rPr>
      </w:pPr>
    </w:p>
    <w:p w:rsidR="008105DC" w:rsidRPr="00244E3F" w:rsidRDefault="008105DC" w:rsidP="00244E3F">
      <w:pPr>
        <w:keepNext/>
        <w:ind w:left="993"/>
        <w:jc w:val="both"/>
        <w:rPr>
          <w:i w:val="0"/>
          <w:szCs w:val="24"/>
        </w:rPr>
      </w:pPr>
      <w:r w:rsidRPr="00244E3F">
        <w:rPr>
          <w:i w:val="0"/>
          <w:szCs w:val="24"/>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244E3F">
        <w:rPr>
          <w:i w:val="0"/>
          <w:color w:val="000000"/>
          <w:szCs w:val="24"/>
        </w:rPr>
        <w:t>stroške (tj. stroške ponudnika) predloži uradne prevode dokumentov/dokazil s strani sodnega tolmača za slovenski jezik, ki so predloženi v tujem jeziku.</w:t>
      </w:r>
    </w:p>
    <w:p w:rsidR="008105DC" w:rsidRPr="00244E3F" w:rsidRDefault="008105DC" w:rsidP="00244E3F">
      <w:pPr>
        <w:keepNext/>
        <w:ind w:left="993"/>
        <w:jc w:val="both"/>
        <w:rPr>
          <w:i w:val="0"/>
          <w:szCs w:val="24"/>
        </w:rPr>
      </w:pPr>
    </w:p>
    <w:p w:rsidR="008105DC" w:rsidRPr="00586070" w:rsidRDefault="00425313" w:rsidP="00622057">
      <w:pPr>
        <w:pStyle w:val="Naslov2"/>
        <w:numPr>
          <w:ilvl w:val="0"/>
          <w:numId w:val="0"/>
        </w:numPr>
        <w:ind w:firstLine="709"/>
        <w:jc w:val="both"/>
        <w:rPr>
          <w:rFonts w:cs="Times New Roman"/>
        </w:rPr>
      </w:pPr>
      <w:r>
        <w:rPr>
          <w:rFonts w:cs="Times New Roman"/>
        </w:rPr>
        <w:t xml:space="preserve">      1.5. </w:t>
      </w:r>
      <w:r w:rsidR="008105DC" w:rsidRPr="00586070">
        <w:rPr>
          <w:rFonts w:cs="Times New Roman"/>
        </w:rPr>
        <w:t>Dodatna pojasnila ponudnikom</w:t>
      </w:r>
      <w:bookmarkEnd w:id="1"/>
      <w:bookmarkEnd w:id="2"/>
      <w:bookmarkEnd w:id="3"/>
      <w:bookmarkEnd w:id="4"/>
      <w:bookmarkEnd w:id="5"/>
    </w:p>
    <w:p w:rsidR="008105DC" w:rsidRPr="00244E3F" w:rsidRDefault="008105DC" w:rsidP="00244E3F">
      <w:pPr>
        <w:keepNext/>
        <w:ind w:left="993"/>
        <w:jc w:val="both"/>
        <w:rPr>
          <w:i w:val="0"/>
          <w:szCs w:val="24"/>
        </w:rPr>
      </w:pPr>
    </w:p>
    <w:p w:rsidR="00115913" w:rsidRDefault="00115913" w:rsidP="00115913">
      <w:pPr>
        <w:ind w:left="1080"/>
        <w:jc w:val="both"/>
        <w:rPr>
          <w:i w:val="0"/>
          <w:sz w:val="22"/>
          <w:szCs w:val="22"/>
        </w:rPr>
      </w:pPr>
      <w:r w:rsidRPr="0075436A">
        <w:rPr>
          <w:i w:val="0"/>
          <w:sz w:val="22"/>
          <w:szCs w:val="22"/>
        </w:rPr>
        <w:t>Razpisno dokumentacijo lahko ponudniki dobijo na portalu javnih naročil in/ali na na spletnih straneh naročnika na naslovu: https://www.ljubljana.si/. Komunikacija s ponudniki v zvezi z vsebino naročila in v zvezi s pripravo ponudbe poteka izključno preko portala javnih naročil.</w:t>
      </w:r>
      <w:r>
        <w:rPr>
          <w:i w:val="0"/>
          <w:sz w:val="22"/>
          <w:szCs w:val="22"/>
        </w:rPr>
        <w:t xml:space="preserve"> </w:t>
      </w:r>
    </w:p>
    <w:p w:rsidR="00115913" w:rsidRDefault="00115913" w:rsidP="00115913">
      <w:pPr>
        <w:ind w:left="1080"/>
        <w:jc w:val="both"/>
        <w:rPr>
          <w:i w:val="0"/>
          <w:sz w:val="22"/>
          <w:szCs w:val="22"/>
        </w:rPr>
      </w:pPr>
    </w:p>
    <w:p w:rsidR="00115913" w:rsidRPr="00831605" w:rsidRDefault="00115913" w:rsidP="00115913">
      <w:pPr>
        <w:ind w:left="1080"/>
        <w:jc w:val="both"/>
        <w:rPr>
          <w:i w:val="0"/>
          <w:szCs w:val="24"/>
        </w:rPr>
      </w:pPr>
      <w:r w:rsidRPr="00FE7DDF">
        <w:rPr>
          <w:i w:val="0"/>
          <w:szCs w:val="24"/>
        </w:rPr>
        <w:lastRenderedPageBreak/>
        <w:t xml:space="preserve">Pojasnila o vsebini razpisne dokumentacije se lahko zahteva izključno preko Portala javnih naročil.  Pojasnila bodo objavljena najpozneje do </w:t>
      </w:r>
      <w:r w:rsidR="002C2A40" w:rsidRPr="002A05DD">
        <w:rPr>
          <w:b/>
          <w:i w:val="0"/>
          <w:szCs w:val="24"/>
        </w:rPr>
        <w:t>17.</w:t>
      </w:r>
      <w:r w:rsidR="002C2A40">
        <w:rPr>
          <w:b/>
          <w:i w:val="0"/>
          <w:szCs w:val="24"/>
        </w:rPr>
        <w:t>5</w:t>
      </w:r>
      <w:r w:rsidRPr="00FE7DDF">
        <w:rPr>
          <w:b/>
          <w:i w:val="0"/>
          <w:szCs w:val="24"/>
        </w:rPr>
        <w:t>. 2018 do 15.00 ure</w:t>
      </w:r>
      <w:r w:rsidRPr="00FE7DDF">
        <w:rPr>
          <w:i w:val="0"/>
          <w:szCs w:val="24"/>
        </w:rPr>
        <w:t xml:space="preserve">, pod pogojem, da je bil zahtevek za pojasnilo prejet preko portala javnih naročil vsaj </w:t>
      </w:r>
      <w:r w:rsidR="00535B07">
        <w:rPr>
          <w:b/>
          <w:i w:val="0"/>
          <w:szCs w:val="24"/>
        </w:rPr>
        <w:t>do  16.5</w:t>
      </w:r>
      <w:r w:rsidRPr="00FE7DDF">
        <w:rPr>
          <w:b/>
          <w:i w:val="0"/>
          <w:szCs w:val="24"/>
        </w:rPr>
        <w:t>.2018 do  15.00 ure</w:t>
      </w:r>
      <w:r w:rsidRPr="00831605">
        <w:rPr>
          <w:i w:val="0"/>
          <w:szCs w:val="24"/>
        </w:rPr>
        <w:t>. Pojasnila in spremembe so sestavni del razpisne dokumentacije in jih je treba upoštevati pri pripravi ponudbe.</w:t>
      </w:r>
    </w:p>
    <w:p w:rsidR="00115913" w:rsidRPr="00831605" w:rsidRDefault="00115913" w:rsidP="00115913">
      <w:pPr>
        <w:ind w:left="1080"/>
        <w:jc w:val="both"/>
        <w:rPr>
          <w:i w:val="0"/>
          <w:szCs w:val="24"/>
        </w:rPr>
      </w:pPr>
    </w:p>
    <w:p w:rsidR="00115913" w:rsidRPr="00831605" w:rsidRDefault="00115913" w:rsidP="00115913">
      <w:pPr>
        <w:ind w:left="1080"/>
        <w:jc w:val="both"/>
        <w:rPr>
          <w:rFonts w:eastAsia="Calibri"/>
          <w:i w:val="0"/>
          <w:szCs w:val="24"/>
        </w:rPr>
      </w:pPr>
      <w:r w:rsidRPr="00831605">
        <w:rPr>
          <w:rFonts w:eastAsia="Calibri"/>
          <w:i w:val="0"/>
          <w:szCs w:val="24"/>
        </w:rPr>
        <w:t>Naročnik bo po potrebi podaljšal rok za oddajo ponudb, da bo gospodarskim subjektom omogočil upoštevanje dopolnitev. S premaknitvijo roka za oddajo ponudb se pravice in obveznosti naročnika in gospodarskih subjektov vežejo na nove roke, ki posledično izhajajo iz podaljšanega roka za oddajo ponudb.</w:t>
      </w:r>
    </w:p>
    <w:p w:rsidR="005E4D7B" w:rsidRPr="008A1897" w:rsidRDefault="005E4D7B" w:rsidP="00115913">
      <w:pPr>
        <w:ind w:left="1080"/>
        <w:jc w:val="both"/>
        <w:rPr>
          <w:rFonts w:eastAsia="Calibri"/>
          <w:i w:val="0"/>
          <w:sz w:val="22"/>
          <w:szCs w:val="22"/>
        </w:rPr>
      </w:pPr>
    </w:p>
    <w:p w:rsidR="00115913" w:rsidRDefault="00115913" w:rsidP="00244E3F">
      <w:pPr>
        <w:keepNext/>
        <w:ind w:left="993"/>
        <w:jc w:val="both"/>
        <w:rPr>
          <w:i w:val="0"/>
          <w:szCs w:val="24"/>
        </w:rPr>
      </w:pPr>
    </w:p>
    <w:p w:rsidR="00115913" w:rsidRDefault="00115913" w:rsidP="00244E3F">
      <w:pPr>
        <w:keepNext/>
        <w:ind w:left="993"/>
        <w:jc w:val="both"/>
        <w:rPr>
          <w:i w:val="0"/>
          <w:szCs w:val="24"/>
        </w:rPr>
      </w:pPr>
    </w:p>
    <w:p w:rsidR="008105DC" w:rsidRPr="00244E3F" w:rsidRDefault="008105DC" w:rsidP="00244E3F">
      <w:pPr>
        <w:keepNext/>
        <w:ind w:left="993"/>
        <w:jc w:val="both"/>
        <w:rPr>
          <w:i w:val="0"/>
          <w:szCs w:val="24"/>
        </w:rPr>
      </w:pPr>
    </w:p>
    <w:p w:rsidR="008105DC" w:rsidRPr="004C3DCC" w:rsidRDefault="00831605" w:rsidP="00831605">
      <w:pPr>
        <w:pStyle w:val="Naslov2"/>
        <w:numPr>
          <w:ilvl w:val="0"/>
          <w:numId w:val="0"/>
        </w:numPr>
        <w:jc w:val="both"/>
        <w:rPr>
          <w:rFonts w:cs="Times New Roman"/>
        </w:rPr>
      </w:pPr>
      <w:r>
        <w:rPr>
          <w:rFonts w:cs="Times New Roman"/>
        </w:rPr>
        <w:t xml:space="preserve">  </w:t>
      </w:r>
      <w:r>
        <w:rPr>
          <w:rFonts w:cs="Times New Roman"/>
        </w:rPr>
        <w:tab/>
        <w:t xml:space="preserve">  1.6. </w:t>
      </w:r>
      <w:r w:rsidR="008105DC" w:rsidRPr="004C3DCC">
        <w:rPr>
          <w:rFonts w:cs="Times New Roman"/>
        </w:rPr>
        <w:t>Variantna ponudba</w:t>
      </w:r>
    </w:p>
    <w:p w:rsidR="008105DC" w:rsidRPr="00244E3F" w:rsidRDefault="008105DC" w:rsidP="00244E3F">
      <w:pPr>
        <w:pStyle w:val="BESEDILO0"/>
        <w:keepNext/>
        <w:keepLines w:val="0"/>
        <w:widowControl/>
        <w:tabs>
          <w:tab w:val="clear" w:pos="2155"/>
        </w:tabs>
        <w:ind w:left="993"/>
        <w:rPr>
          <w:rFonts w:ascii="Times New Roman" w:hAnsi="Times New Roman"/>
          <w:kern w:val="0"/>
          <w:sz w:val="24"/>
          <w:szCs w:val="24"/>
        </w:rPr>
      </w:pPr>
    </w:p>
    <w:p w:rsidR="008105DC" w:rsidRPr="00244E3F" w:rsidRDefault="008105DC" w:rsidP="00244E3F">
      <w:pPr>
        <w:pStyle w:val="BESEDILO0"/>
        <w:keepNext/>
        <w:widowControl/>
        <w:ind w:left="993"/>
        <w:rPr>
          <w:rFonts w:ascii="Times New Roman" w:hAnsi="Times New Roman"/>
          <w:sz w:val="24"/>
          <w:szCs w:val="24"/>
        </w:rPr>
      </w:pPr>
      <w:r w:rsidRPr="00244E3F">
        <w:rPr>
          <w:rFonts w:ascii="Times New Roman" w:hAnsi="Times New Roman"/>
          <w:sz w:val="24"/>
          <w:szCs w:val="24"/>
        </w:rPr>
        <w:t>Naročnik ne dopušča predložitve variantne ponudbe. Naročnik bo ponudbo, ki bo vsebovala variantno ponudbo, zavrnil kot nedopustno.</w:t>
      </w:r>
    </w:p>
    <w:p w:rsidR="00BA1811" w:rsidRPr="00586070" w:rsidRDefault="00831605" w:rsidP="00831605">
      <w:pPr>
        <w:pStyle w:val="Naslov2"/>
        <w:numPr>
          <w:ilvl w:val="0"/>
          <w:numId w:val="0"/>
        </w:numPr>
        <w:jc w:val="both"/>
        <w:rPr>
          <w:rFonts w:cs="Times New Roman"/>
        </w:rPr>
      </w:pPr>
      <w:r>
        <w:rPr>
          <w:rFonts w:cs="Times New Roman"/>
        </w:rPr>
        <w:t xml:space="preserve">   </w:t>
      </w:r>
      <w:r>
        <w:rPr>
          <w:rFonts w:cs="Times New Roman"/>
        </w:rPr>
        <w:tab/>
        <w:t xml:space="preserve">1.7. </w:t>
      </w:r>
      <w:r w:rsidR="00BA1811" w:rsidRPr="00586070">
        <w:rPr>
          <w:rFonts w:cs="Times New Roman"/>
        </w:rPr>
        <w:t>Skupna ponudba</w:t>
      </w:r>
    </w:p>
    <w:p w:rsidR="00BA1811" w:rsidRPr="00244E3F" w:rsidRDefault="00BA1811" w:rsidP="00BA1811">
      <w:pPr>
        <w:pStyle w:val="tekst1"/>
        <w:keepNext/>
        <w:spacing w:before="0" w:line="240" w:lineRule="auto"/>
        <w:ind w:left="993"/>
        <w:rPr>
          <w:rFonts w:ascii="Times New Roman" w:hAnsi="Times New Roman"/>
          <w:sz w:val="24"/>
          <w:szCs w:val="24"/>
        </w:rPr>
      </w:pPr>
    </w:p>
    <w:p w:rsidR="00BA1811" w:rsidRPr="00244E3F" w:rsidRDefault="00BA1811" w:rsidP="00BA1811">
      <w:pPr>
        <w:pStyle w:val="tekst1"/>
        <w:keepNext/>
        <w:spacing w:before="0" w:line="240" w:lineRule="auto"/>
        <w:ind w:left="993"/>
        <w:rPr>
          <w:rFonts w:ascii="Times New Roman" w:hAnsi="Times New Roman"/>
          <w:sz w:val="24"/>
          <w:szCs w:val="24"/>
        </w:rPr>
      </w:pPr>
      <w:r w:rsidRPr="00244E3F">
        <w:rPr>
          <w:rFonts w:ascii="Times New Roman" w:hAnsi="Times New Roman"/>
          <w:sz w:val="24"/>
          <w:szCs w:val="24"/>
        </w:rPr>
        <w:t>Ponudbo lahko predloži skupina gospodarskih subjektov (ponudnikov), ki morajo predložiti akt o skupni izvedbi naročila (</w:t>
      </w:r>
      <w:r w:rsidRPr="00384E3B">
        <w:rPr>
          <w:rFonts w:ascii="Times New Roman" w:hAnsi="Times New Roman"/>
          <w:sz w:val="24"/>
          <w:szCs w:val="24"/>
        </w:rPr>
        <w:t>za Prilogo 1</w:t>
      </w:r>
      <w:r w:rsidRPr="00244E3F">
        <w:rPr>
          <w:rFonts w:ascii="Times New Roman" w:hAnsi="Times New Roman"/>
          <w:sz w:val="24"/>
          <w:szCs w:val="24"/>
        </w:rPr>
        <w:t>). Navedeni akt mora opredeliti:</w:t>
      </w:r>
    </w:p>
    <w:p w:rsidR="00BA1811" w:rsidRPr="00244E3F" w:rsidRDefault="00BA1811" w:rsidP="00831605">
      <w:pPr>
        <w:keepNext/>
        <w:numPr>
          <w:ilvl w:val="1"/>
          <w:numId w:val="19"/>
        </w:numPr>
        <w:jc w:val="both"/>
        <w:rPr>
          <w:i w:val="0"/>
          <w:szCs w:val="24"/>
        </w:rPr>
      </w:pPr>
      <w:r w:rsidRPr="00244E3F">
        <w:rPr>
          <w:i w:val="0"/>
          <w:szCs w:val="24"/>
        </w:rPr>
        <w:t>medsebojno odgovornost posameznih članov skupine za izvedbo naročila znotraj skupine,</w:t>
      </w:r>
    </w:p>
    <w:p w:rsidR="00BA1811" w:rsidRPr="00244E3F" w:rsidRDefault="00BA1811" w:rsidP="00831605">
      <w:pPr>
        <w:keepNext/>
        <w:numPr>
          <w:ilvl w:val="1"/>
          <w:numId w:val="19"/>
        </w:numPr>
        <w:jc w:val="both"/>
        <w:rPr>
          <w:i w:val="0"/>
          <w:szCs w:val="24"/>
        </w:rPr>
      </w:pPr>
      <w:r w:rsidRPr="00244E3F">
        <w:rPr>
          <w:i w:val="0"/>
          <w:szCs w:val="24"/>
        </w:rPr>
        <w:t>neomejeno solidarno odgovornost članov skupine do naročnika glede vseh obveznosti,</w:t>
      </w:r>
    </w:p>
    <w:p w:rsidR="00BA1811" w:rsidRPr="00244E3F" w:rsidRDefault="00BA1811" w:rsidP="00831605">
      <w:pPr>
        <w:keepNext/>
        <w:numPr>
          <w:ilvl w:val="1"/>
          <w:numId w:val="19"/>
        </w:numPr>
        <w:jc w:val="both"/>
        <w:rPr>
          <w:i w:val="0"/>
          <w:szCs w:val="24"/>
        </w:rPr>
      </w:pPr>
      <w:r w:rsidRPr="00244E3F">
        <w:rPr>
          <w:i w:val="0"/>
          <w:szCs w:val="24"/>
        </w:rPr>
        <w:t>glavnega nosilca izvedbe obveznosti, s katerim bo naročnik komuniciral,</w:t>
      </w:r>
    </w:p>
    <w:p w:rsidR="00BA1811" w:rsidRPr="00244E3F" w:rsidRDefault="00BA1811" w:rsidP="00831605">
      <w:pPr>
        <w:keepNext/>
        <w:numPr>
          <w:ilvl w:val="1"/>
          <w:numId w:val="19"/>
        </w:numPr>
        <w:jc w:val="both"/>
        <w:rPr>
          <w:i w:val="0"/>
          <w:szCs w:val="24"/>
        </w:rPr>
      </w:pPr>
      <w:r w:rsidRPr="00244E3F">
        <w:rPr>
          <w:i w:val="0"/>
          <w:szCs w:val="24"/>
        </w:rPr>
        <w:t>nosilca finančnih obračunov in transakcij z navedbo transakcijskega računa, preko katerega se bo izvajalo plačevanje izvedenih obveznosti,</w:t>
      </w:r>
    </w:p>
    <w:p w:rsidR="00BA1811" w:rsidRPr="00244E3F" w:rsidRDefault="00BA1811" w:rsidP="00831605">
      <w:pPr>
        <w:pStyle w:val="tekst1"/>
        <w:keepNext/>
        <w:numPr>
          <w:ilvl w:val="1"/>
          <w:numId w:val="19"/>
        </w:numPr>
        <w:suppressAutoHyphens/>
        <w:spacing w:before="0" w:line="240" w:lineRule="auto"/>
        <w:rPr>
          <w:rFonts w:ascii="Times New Roman" w:hAnsi="Times New Roman"/>
          <w:sz w:val="24"/>
          <w:szCs w:val="24"/>
        </w:rPr>
      </w:pPr>
      <w:r w:rsidRPr="00244E3F">
        <w:rPr>
          <w:rFonts w:ascii="Times New Roman" w:hAnsi="Times New Roman"/>
          <w:sz w:val="24"/>
          <w:szCs w:val="24"/>
        </w:rPr>
        <w:t xml:space="preserve">nosilca zavarovanja obveznosti iz naslova dobre izvedbe del, </w:t>
      </w:r>
    </w:p>
    <w:p w:rsidR="00BA1811" w:rsidRPr="00244E3F" w:rsidRDefault="00BA1811" w:rsidP="00831605">
      <w:pPr>
        <w:pStyle w:val="tekst1"/>
        <w:keepNext/>
        <w:numPr>
          <w:ilvl w:val="1"/>
          <w:numId w:val="19"/>
        </w:numPr>
        <w:tabs>
          <w:tab w:val="left" w:pos="180"/>
        </w:tabs>
        <w:suppressAutoHyphens/>
        <w:spacing w:before="0" w:line="240" w:lineRule="auto"/>
        <w:rPr>
          <w:rFonts w:ascii="Times New Roman" w:hAnsi="Times New Roman"/>
          <w:sz w:val="24"/>
          <w:szCs w:val="24"/>
        </w:rPr>
      </w:pPr>
      <w:r w:rsidRPr="00244E3F">
        <w:rPr>
          <w:rFonts w:ascii="Times New Roman" w:hAnsi="Times New Roman"/>
          <w:sz w:val="24"/>
          <w:szCs w:val="24"/>
        </w:rPr>
        <w:t>določila v primeru izstopa partnerja,</w:t>
      </w:r>
    </w:p>
    <w:p w:rsidR="00BA1811" w:rsidRPr="00244E3F" w:rsidRDefault="00BA1811" w:rsidP="00831605">
      <w:pPr>
        <w:pStyle w:val="tekst1"/>
        <w:keepNext/>
        <w:numPr>
          <w:ilvl w:val="1"/>
          <w:numId w:val="19"/>
        </w:numPr>
        <w:tabs>
          <w:tab w:val="left" w:pos="180"/>
        </w:tabs>
        <w:suppressAutoHyphens/>
        <w:spacing w:before="0" w:line="240" w:lineRule="auto"/>
        <w:rPr>
          <w:rFonts w:ascii="Times New Roman" w:hAnsi="Times New Roman"/>
          <w:sz w:val="24"/>
          <w:szCs w:val="24"/>
        </w:rPr>
      </w:pPr>
      <w:r w:rsidRPr="00244E3F">
        <w:rPr>
          <w:rFonts w:ascii="Times New Roman" w:hAnsi="Times New Roman"/>
          <w:sz w:val="24"/>
          <w:szCs w:val="24"/>
        </w:rPr>
        <w:t>pooblastilo vodilnemu partnerju,</w:t>
      </w:r>
    </w:p>
    <w:p w:rsidR="00BA1811" w:rsidRPr="00244E3F" w:rsidRDefault="00BA1811" w:rsidP="00831605">
      <w:pPr>
        <w:pStyle w:val="tekst1"/>
        <w:keepNext/>
        <w:numPr>
          <w:ilvl w:val="1"/>
          <w:numId w:val="19"/>
        </w:numPr>
        <w:tabs>
          <w:tab w:val="left" w:pos="180"/>
        </w:tabs>
        <w:suppressAutoHyphens/>
        <w:spacing w:before="0" w:line="240" w:lineRule="auto"/>
        <w:rPr>
          <w:rFonts w:ascii="Times New Roman" w:hAnsi="Times New Roman"/>
          <w:sz w:val="24"/>
          <w:szCs w:val="24"/>
        </w:rPr>
      </w:pPr>
      <w:r w:rsidRPr="00244E3F">
        <w:rPr>
          <w:rFonts w:ascii="Times New Roman" w:hAnsi="Times New Roman"/>
          <w:sz w:val="24"/>
          <w:szCs w:val="24"/>
        </w:rPr>
        <w:t>opredelitev deležev in področje dela.</w:t>
      </w:r>
    </w:p>
    <w:p w:rsidR="00BA1811" w:rsidRPr="00244E3F" w:rsidRDefault="00BA1811" w:rsidP="00BA1811">
      <w:pPr>
        <w:pStyle w:val="tekst1"/>
        <w:keepNext/>
        <w:tabs>
          <w:tab w:val="left" w:pos="180"/>
        </w:tabs>
        <w:suppressAutoHyphens/>
        <w:spacing w:before="0" w:line="240" w:lineRule="auto"/>
        <w:ind w:left="993"/>
        <w:rPr>
          <w:rFonts w:ascii="Times New Roman" w:hAnsi="Times New Roman"/>
          <w:sz w:val="24"/>
          <w:szCs w:val="24"/>
        </w:rPr>
      </w:pPr>
    </w:p>
    <w:p w:rsidR="00BA1811" w:rsidRDefault="00BA1811" w:rsidP="00BA1811">
      <w:pPr>
        <w:pStyle w:val="tekst1"/>
        <w:keepNext/>
        <w:tabs>
          <w:tab w:val="left" w:pos="180"/>
        </w:tabs>
        <w:suppressAutoHyphens/>
        <w:spacing w:before="0" w:line="240" w:lineRule="auto"/>
        <w:ind w:left="993"/>
        <w:rPr>
          <w:rFonts w:ascii="Times New Roman" w:hAnsi="Times New Roman"/>
          <w:sz w:val="24"/>
          <w:szCs w:val="24"/>
        </w:rPr>
      </w:pPr>
      <w:r w:rsidRPr="00244E3F">
        <w:rPr>
          <w:rFonts w:ascii="Times New Roman" w:hAnsi="Times New Roman"/>
          <w:sz w:val="24"/>
          <w:szCs w:val="24"/>
        </w:rPr>
        <w:t>V primeru skupne ponudbe, pogodbo podpišejo vsi partnerji v skupni ponudbi. Vsak član skupine ponudnikov v okviru skupne ponudbe odgovarja naročniku neomejeno solidarno.</w:t>
      </w:r>
    </w:p>
    <w:p w:rsidR="00FE7DDF" w:rsidRDefault="00FE7DDF" w:rsidP="00BA1811">
      <w:pPr>
        <w:pStyle w:val="tekst1"/>
        <w:keepNext/>
        <w:tabs>
          <w:tab w:val="left" w:pos="180"/>
        </w:tabs>
        <w:suppressAutoHyphens/>
        <w:spacing w:before="0" w:line="240" w:lineRule="auto"/>
        <w:ind w:left="993"/>
        <w:rPr>
          <w:rFonts w:ascii="Times New Roman" w:hAnsi="Times New Roman"/>
          <w:sz w:val="24"/>
          <w:szCs w:val="24"/>
        </w:rPr>
      </w:pPr>
    </w:p>
    <w:p w:rsidR="00FE7DDF" w:rsidRDefault="00FE7DDF" w:rsidP="00FE7DDF">
      <w:pPr>
        <w:pStyle w:val="Glava"/>
        <w:tabs>
          <w:tab w:val="clear" w:pos="4536"/>
          <w:tab w:val="clear" w:pos="9072"/>
        </w:tabs>
        <w:jc w:val="both"/>
        <w:rPr>
          <w:i w:val="0"/>
          <w:sz w:val="18"/>
          <w:szCs w:val="18"/>
        </w:rPr>
      </w:pPr>
    </w:p>
    <w:p w:rsidR="00FE7DDF" w:rsidRPr="00FE7DDF" w:rsidRDefault="00FE7DDF" w:rsidP="00FE7DDF">
      <w:pPr>
        <w:pStyle w:val="Glava"/>
        <w:tabs>
          <w:tab w:val="clear" w:pos="4536"/>
          <w:tab w:val="clear" w:pos="9072"/>
        </w:tabs>
        <w:ind w:firstLine="709"/>
        <w:jc w:val="both"/>
        <w:rPr>
          <w:b/>
          <w:i w:val="0"/>
          <w:szCs w:val="24"/>
        </w:rPr>
      </w:pPr>
      <w:r w:rsidRPr="00FE7DDF">
        <w:rPr>
          <w:b/>
          <w:i w:val="0"/>
          <w:szCs w:val="24"/>
        </w:rPr>
        <w:t>Gospodarski subjekti v skupni ponudbi predložijo oz. navedejo:</w:t>
      </w:r>
    </w:p>
    <w:p w:rsidR="00FE7DDF" w:rsidRPr="00FE7DDF" w:rsidRDefault="00FE7DDF" w:rsidP="00831605">
      <w:pPr>
        <w:pStyle w:val="Glava"/>
        <w:numPr>
          <w:ilvl w:val="0"/>
          <w:numId w:val="27"/>
        </w:numPr>
        <w:tabs>
          <w:tab w:val="clear" w:pos="4536"/>
          <w:tab w:val="clear" w:pos="9072"/>
        </w:tabs>
        <w:jc w:val="both"/>
        <w:rPr>
          <w:b/>
          <w:i w:val="0"/>
          <w:szCs w:val="24"/>
        </w:rPr>
      </w:pPr>
      <w:r w:rsidRPr="00FE7DDF">
        <w:rPr>
          <w:b/>
          <w:i w:val="0"/>
          <w:szCs w:val="24"/>
        </w:rPr>
        <w:t>v informacijskem sistemu e-JN v razdelku »</w:t>
      </w:r>
      <w:r w:rsidRPr="00FE7DDF">
        <w:rPr>
          <w:b/>
          <w:szCs w:val="24"/>
        </w:rPr>
        <w:t>Sodelujoči</w:t>
      </w:r>
      <w:r w:rsidRPr="00FE7DDF">
        <w:rPr>
          <w:b/>
          <w:i w:val="0"/>
          <w:szCs w:val="24"/>
        </w:rPr>
        <w:t>« vse gospodarske subjekte, ki nastopajo v skupni ponudbi</w:t>
      </w:r>
    </w:p>
    <w:p w:rsidR="00FE7DDF" w:rsidRPr="00FE7DDF" w:rsidRDefault="00FE7DDF" w:rsidP="00831605">
      <w:pPr>
        <w:pStyle w:val="Glava"/>
        <w:numPr>
          <w:ilvl w:val="0"/>
          <w:numId w:val="27"/>
        </w:numPr>
        <w:tabs>
          <w:tab w:val="clear" w:pos="4536"/>
          <w:tab w:val="clear" w:pos="9072"/>
        </w:tabs>
        <w:jc w:val="both"/>
        <w:rPr>
          <w:b/>
          <w:i w:val="0"/>
          <w:szCs w:val="24"/>
        </w:rPr>
      </w:pPr>
      <w:r w:rsidRPr="00FE7DDF">
        <w:rPr>
          <w:b/>
          <w:i w:val="0"/>
          <w:szCs w:val="24"/>
        </w:rPr>
        <w:t>ponudbeno dokumentacijo, kot je zahtevana v prilogi 10.</w:t>
      </w:r>
    </w:p>
    <w:p w:rsidR="00FE7DDF" w:rsidRPr="00244E3F" w:rsidRDefault="00FE7DDF" w:rsidP="00BA1811">
      <w:pPr>
        <w:pStyle w:val="tekst1"/>
        <w:keepNext/>
        <w:tabs>
          <w:tab w:val="left" w:pos="180"/>
        </w:tabs>
        <w:suppressAutoHyphens/>
        <w:spacing w:before="0" w:line="240" w:lineRule="auto"/>
        <w:ind w:left="993"/>
        <w:rPr>
          <w:rFonts w:ascii="Times New Roman" w:hAnsi="Times New Roman"/>
          <w:sz w:val="24"/>
          <w:szCs w:val="24"/>
        </w:rPr>
      </w:pPr>
    </w:p>
    <w:p w:rsidR="00BA1811" w:rsidRDefault="00BA1811" w:rsidP="00BA1811">
      <w:pPr>
        <w:pStyle w:val="tekst1"/>
        <w:keepNext/>
        <w:tabs>
          <w:tab w:val="left" w:pos="180"/>
        </w:tabs>
        <w:suppressAutoHyphens/>
        <w:spacing w:before="0" w:line="240" w:lineRule="auto"/>
        <w:ind w:left="993"/>
        <w:rPr>
          <w:rFonts w:ascii="Times New Roman" w:hAnsi="Times New Roman"/>
          <w:sz w:val="24"/>
          <w:szCs w:val="24"/>
        </w:rPr>
      </w:pPr>
    </w:p>
    <w:p w:rsidR="00BA1811" w:rsidRPr="00586070" w:rsidRDefault="001A7C50" w:rsidP="001A7C50">
      <w:pPr>
        <w:pStyle w:val="Naslov2"/>
        <w:numPr>
          <w:ilvl w:val="0"/>
          <w:numId w:val="0"/>
        </w:numPr>
        <w:ind w:left="1277"/>
        <w:jc w:val="both"/>
        <w:rPr>
          <w:rFonts w:cs="Times New Roman"/>
        </w:rPr>
      </w:pPr>
      <w:r>
        <w:rPr>
          <w:rFonts w:cs="Times New Roman"/>
        </w:rPr>
        <w:t xml:space="preserve">1.8. </w:t>
      </w:r>
      <w:r w:rsidR="00BA1811" w:rsidRPr="00586070">
        <w:rPr>
          <w:rFonts w:cs="Times New Roman"/>
        </w:rPr>
        <w:t>Ponudba s podizvajalci</w:t>
      </w:r>
    </w:p>
    <w:p w:rsidR="00BA1811" w:rsidRPr="00244E3F" w:rsidRDefault="00BA1811" w:rsidP="00BA1811">
      <w:pPr>
        <w:keepNext/>
        <w:ind w:left="993"/>
        <w:jc w:val="both"/>
        <w:rPr>
          <w:i w:val="0"/>
          <w:szCs w:val="24"/>
        </w:rPr>
      </w:pPr>
    </w:p>
    <w:p w:rsidR="00BA1811" w:rsidRPr="00244E3F" w:rsidRDefault="00BA1811" w:rsidP="00BA1811">
      <w:pPr>
        <w:keepNext/>
        <w:ind w:left="993"/>
        <w:jc w:val="both"/>
        <w:rPr>
          <w:i w:val="0"/>
          <w:szCs w:val="24"/>
        </w:rPr>
      </w:pPr>
      <w:r w:rsidRPr="00244E3F">
        <w:rPr>
          <w:rFonts w:eastAsia="Calibri"/>
          <w:i w:val="0"/>
          <w:kern w:val="16"/>
          <w:szCs w:val="24"/>
        </w:rPr>
        <w:t xml:space="preserve">Ponudnik lahko del javnega naročila odda v podizvajanje. </w:t>
      </w:r>
      <w:r w:rsidRPr="00244E3F">
        <w:rPr>
          <w:i w:val="0"/>
          <w:szCs w:val="24"/>
        </w:rPr>
        <w:t xml:space="preserve">Če bo ponudnik izvajal javno naročilo s podizvajalci, mora v ponudbi navesti podatke o podizvajalcih, ki so zahtevani v </w:t>
      </w:r>
      <w:r w:rsidR="00EB4B11">
        <w:rPr>
          <w:i w:val="0"/>
          <w:szCs w:val="24"/>
        </w:rPr>
        <w:t>(</w:t>
      </w:r>
      <w:r w:rsidRPr="00384E3B">
        <w:rPr>
          <w:i w:val="0"/>
          <w:szCs w:val="24"/>
        </w:rPr>
        <w:t>Prilogi 4</w:t>
      </w:r>
      <w:r w:rsidR="00EB4B11">
        <w:rPr>
          <w:i w:val="0"/>
          <w:szCs w:val="24"/>
        </w:rPr>
        <w:t>)</w:t>
      </w:r>
      <w:r w:rsidRPr="00384E3B">
        <w:rPr>
          <w:i w:val="0"/>
          <w:szCs w:val="24"/>
        </w:rPr>
        <w:t>. Podizvajalec mora ob oddaji ponudbe navesti, ali zahteva neposredna plačila (Priloga 5).</w:t>
      </w:r>
      <w:r w:rsidRPr="00244E3F">
        <w:rPr>
          <w:i w:val="0"/>
          <w:szCs w:val="24"/>
        </w:rPr>
        <w:t xml:space="preserve"> </w:t>
      </w:r>
    </w:p>
    <w:p w:rsidR="00BA1811" w:rsidRPr="00244E3F" w:rsidRDefault="00BA1811" w:rsidP="00BA1811">
      <w:pPr>
        <w:keepNext/>
        <w:ind w:left="993"/>
        <w:jc w:val="both"/>
        <w:rPr>
          <w:i w:val="0"/>
          <w:szCs w:val="24"/>
        </w:rPr>
      </w:pPr>
    </w:p>
    <w:p w:rsidR="00BA1811" w:rsidRPr="00244E3F" w:rsidRDefault="00BA1811" w:rsidP="00BA1811">
      <w:pPr>
        <w:keepNext/>
        <w:ind w:left="993"/>
        <w:jc w:val="both"/>
        <w:rPr>
          <w:i w:val="0"/>
          <w:szCs w:val="24"/>
        </w:rPr>
      </w:pPr>
      <w:r w:rsidRPr="00244E3F">
        <w:rPr>
          <w:i w:val="0"/>
          <w:szCs w:val="24"/>
        </w:rPr>
        <w:t>Naročnik bo zavrnil vsakega podizvajalca, če zanj obstajajo razlogi za izključitev iz tč</w:t>
      </w:r>
      <w:r w:rsidRPr="00384E3B">
        <w:rPr>
          <w:i w:val="0"/>
          <w:szCs w:val="24"/>
        </w:rPr>
        <w:t>. 2.1</w:t>
      </w:r>
      <w:r w:rsidRPr="00244E3F">
        <w:rPr>
          <w:i w:val="0"/>
          <w:szCs w:val="24"/>
        </w:rPr>
        <w:t>. razpisne dokumentacije. Ponudnik mora za posameznega podizvajalca priložiti enaka dokazila za izpolnjevanje pogojev, določenih v prejšnjem stavku, kot jih mora priložiti zase, razen pri pogojih, kjer so že predvidena dokazila, ki jih mora podizvajalec predložiti.</w:t>
      </w:r>
    </w:p>
    <w:p w:rsidR="00BA1811" w:rsidRPr="00244E3F" w:rsidRDefault="00BA1811" w:rsidP="00BA1811">
      <w:pPr>
        <w:keepNext/>
        <w:ind w:left="993"/>
        <w:jc w:val="both"/>
        <w:rPr>
          <w:i w:val="0"/>
          <w:szCs w:val="24"/>
        </w:rPr>
      </w:pPr>
    </w:p>
    <w:p w:rsidR="00BA1811" w:rsidRPr="00244E3F" w:rsidRDefault="00BA1811" w:rsidP="00BA1811">
      <w:pPr>
        <w:keepNext/>
        <w:ind w:left="993"/>
        <w:jc w:val="both"/>
        <w:rPr>
          <w:i w:val="0"/>
          <w:szCs w:val="24"/>
        </w:rPr>
      </w:pPr>
      <w:r w:rsidRPr="00244E3F">
        <w:rPr>
          <w:i w:val="0"/>
          <w:szCs w:val="24"/>
        </w:rPr>
        <w:t>Ponudnik, kateremu bo javno naročilo oddano, bo v razmerju do naročnika v celoti odgovarjal za izvedbo prejetega naročila, ne glede na število podizvajalcev.</w:t>
      </w:r>
    </w:p>
    <w:p w:rsidR="00BA1811" w:rsidRPr="00244E3F" w:rsidRDefault="00BA1811" w:rsidP="00BA1811">
      <w:pPr>
        <w:keepNext/>
        <w:ind w:left="993"/>
        <w:jc w:val="both"/>
        <w:rPr>
          <w:i w:val="0"/>
          <w:szCs w:val="24"/>
        </w:rPr>
      </w:pPr>
    </w:p>
    <w:p w:rsidR="00BA1811" w:rsidRPr="00244E3F" w:rsidRDefault="00BA1811" w:rsidP="00BA1811">
      <w:pPr>
        <w:keepNext/>
        <w:numPr>
          <w:ilvl w:val="12"/>
          <w:numId w:val="0"/>
        </w:numPr>
        <w:ind w:left="993"/>
        <w:jc w:val="both"/>
        <w:rPr>
          <w:rFonts w:eastAsia="Calibri"/>
          <w:i w:val="0"/>
          <w:szCs w:val="24"/>
        </w:rPr>
      </w:pPr>
      <w:r w:rsidRPr="00244E3F">
        <w:rPr>
          <w:i w:val="0"/>
          <w:kern w:val="16"/>
          <w:szCs w:val="24"/>
        </w:rPr>
        <w:t>Če ponudnik ne ravna v skladu s 94. člen</w:t>
      </w:r>
      <w:r>
        <w:rPr>
          <w:i w:val="0"/>
          <w:kern w:val="16"/>
          <w:szCs w:val="24"/>
        </w:rPr>
        <w:t>om</w:t>
      </w:r>
      <w:r w:rsidRPr="00244E3F">
        <w:rPr>
          <w:i w:val="0"/>
          <w:kern w:val="16"/>
          <w:szCs w:val="24"/>
        </w:rPr>
        <w:t xml:space="preserve"> ZJN-3, bo naročnik Državni revizijski komisiji podal predlog za uvedbo postopka o prekršku iz 2. točke prvega odstavka 112. člena ZJN-3. </w:t>
      </w:r>
    </w:p>
    <w:p w:rsidR="00BA1811" w:rsidRPr="00244E3F" w:rsidRDefault="00BA1811" w:rsidP="00BA1811">
      <w:pPr>
        <w:keepNext/>
        <w:ind w:left="993"/>
        <w:jc w:val="both"/>
        <w:rPr>
          <w:i w:val="0"/>
          <w:szCs w:val="24"/>
        </w:rPr>
      </w:pPr>
    </w:p>
    <w:p w:rsidR="00BA1811" w:rsidRDefault="00BA1811" w:rsidP="00BA1811">
      <w:pPr>
        <w:keepNext/>
        <w:ind w:left="993"/>
        <w:jc w:val="both"/>
        <w:rPr>
          <w:i w:val="0"/>
          <w:szCs w:val="24"/>
        </w:rPr>
      </w:pPr>
      <w:r w:rsidRPr="00244E3F">
        <w:rPr>
          <w:i w:val="0"/>
          <w:szCs w:val="24"/>
        </w:rPr>
        <w:t xml:space="preserve">Naročnik lahko od ponudnika, kateremu se je odločil oddati javno naročilo zahteva predložitev </w:t>
      </w:r>
      <w:r w:rsidRPr="00244E3F">
        <w:rPr>
          <w:i w:val="0"/>
          <w:szCs w:val="24"/>
          <w:u w:val="single"/>
        </w:rPr>
        <w:t>podizvajalske pogodbe</w:t>
      </w:r>
      <w:r w:rsidRPr="00244E3F">
        <w:rPr>
          <w:i w:val="0"/>
          <w:szCs w:val="24"/>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rsidR="00E53DD1" w:rsidRDefault="00E53DD1" w:rsidP="00BA1811">
      <w:pPr>
        <w:keepNext/>
        <w:ind w:left="993"/>
        <w:jc w:val="both"/>
        <w:rPr>
          <w:i w:val="0"/>
          <w:szCs w:val="24"/>
        </w:rPr>
      </w:pPr>
    </w:p>
    <w:p w:rsidR="00E53DD1" w:rsidRPr="00E53DD1" w:rsidRDefault="00E53DD1" w:rsidP="00E53DD1">
      <w:pPr>
        <w:ind w:left="982" w:firstLine="11"/>
        <w:jc w:val="both"/>
        <w:rPr>
          <w:b/>
          <w:i w:val="0"/>
          <w:szCs w:val="24"/>
        </w:rPr>
      </w:pPr>
      <w:r w:rsidRPr="00E53DD1">
        <w:rPr>
          <w:b/>
          <w:i w:val="0"/>
          <w:szCs w:val="24"/>
        </w:rPr>
        <w:t>Gospodarski subjekt izpolni vse obrazce, ki so zahtevani v točki 11 poglavja I in jih priloži v ponudbi.</w:t>
      </w:r>
      <w:r w:rsidRPr="00E53DD1">
        <w:rPr>
          <w:b/>
          <w:szCs w:val="24"/>
        </w:rPr>
        <w:t xml:space="preserve"> </w:t>
      </w:r>
      <w:r w:rsidRPr="00E53DD1">
        <w:rPr>
          <w:b/>
          <w:i w:val="0"/>
          <w:szCs w:val="24"/>
        </w:rPr>
        <w:t>Ponudnik v informacijskem sistemu e-JN obrazec naloži v razdelek »</w:t>
      </w:r>
      <w:r w:rsidRPr="00E53DD1">
        <w:rPr>
          <w:b/>
          <w:szCs w:val="24"/>
        </w:rPr>
        <w:t>Druge priloge</w:t>
      </w:r>
      <w:r w:rsidRPr="00E53DD1">
        <w:rPr>
          <w:b/>
          <w:i w:val="0"/>
          <w:szCs w:val="24"/>
        </w:rPr>
        <w:t>«.</w:t>
      </w:r>
    </w:p>
    <w:p w:rsidR="00E53DD1" w:rsidRPr="00E53DD1" w:rsidRDefault="00E53DD1" w:rsidP="00BA1811">
      <w:pPr>
        <w:keepNext/>
        <w:ind w:left="993"/>
        <w:jc w:val="both"/>
        <w:rPr>
          <w:b/>
          <w:i w:val="0"/>
          <w:szCs w:val="24"/>
        </w:rPr>
      </w:pPr>
    </w:p>
    <w:p w:rsidR="00E53DD1" w:rsidRPr="00244E3F" w:rsidRDefault="00E53DD1" w:rsidP="00BA1811">
      <w:pPr>
        <w:keepNext/>
        <w:ind w:left="993"/>
        <w:jc w:val="both"/>
        <w:rPr>
          <w:i w:val="0"/>
          <w:szCs w:val="24"/>
        </w:rPr>
      </w:pPr>
    </w:p>
    <w:p w:rsidR="008105DC" w:rsidRPr="00586070" w:rsidRDefault="001A7C50" w:rsidP="001A7C50">
      <w:pPr>
        <w:pStyle w:val="Naslov2"/>
        <w:numPr>
          <w:ilvl w:val="0"/>
          <w:numId w:val="0"/>
        </w:numPr>
        <w:ind w:left="1429" w:hanging="578"/>
        <w:jc w:val="both"/>
        <w:rPr>
          <w:rFonts w:cs="Times New Roman"/>
        </w:rPr>
      </w:pPr>
      <w:r>
        <w:rPr>
          <w:rFonts w:cs="Times New Roman"/>
        </w:rPr>
        <w:t xml:space="preserve">1.9. </w:t>
      </w:r>
      <w:r w:rsidR="008105DC" w:rsidRPr="00586070">
        <w:rPr>
          <w:rFonts w:cs="Times New Roman"/>
        </w:rPr>
        <w:t>Predložitev ponudbe</w:t>
      </w:r>
    </w:p>
    <w:p w:rsidR="008105DC" w:rsidRDefault="008105DC" w:rsidP="00244E3F">
      <w:pPr>
        <w:pStyle w:val="Telobesedila3"/>
        <w:keepNext/>
        <w:ind w:left="993"/>
        <w:rPr>
          <w:i w:val="0"/>
          <w:sz w:val="24"/>
          <w:szCs w:val="24"/>
        </w:rPr>
      </w:pPr>
    </w:p>
    <w:p w:rsidR="009E44B3" w:rsidRDefault="009E44B3" w:rsidP="009E44B3">
      <w:pPr>
        <w:ind w:left="1080"/>
        <w:jc w:val="both"/>
        <w:rPr>
          <w:i w:val="0"/>
          <w:sz w:val="22"/>
          <w:szCs w:val="22"/>
        </w:rPr>
      </w:pPr>
      <w:r>
        <w:rPr>
          <w:i w:val="0"/>
          <w:sz w:val="22"/>
          <w:szCs w:val="22"/>
        </w:rPr>
        <w:t xml:space="preserve">Ponudniki morajo ponudbe predložiti v informacijski sistem e-JN na spletnem naslovu </w:t>
      </w:r>
      <w:hyperlink r:id="rId11" w:history="1">
        <w:r w:rsidRPr="00F841B5">
          <w:rPr>
            <w:rStyle w:val="Hiperpovezava"/>
            <w:i w:val="0"/>
            <w:sz w:val="22"/>
            <w:szCs w:val="22"/>
          </w:rPr>
          <w:t>https://ejn.gov.si/eJN2</w:t>
        </w:r>
      </w:hyperlink>
      <w:r>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F841B5">
          <w:rPr>
            <w:rStyle w:val="Hiperpovezava"/>
            <w:i w:val="0"/>
            <w:sz w:val="22"/>
            <w:szCs w:val="22"/>
          </w:rPr>
          <w:t>https://ejn.gov.si/eJN2</w:t>
        </w:r>
      </w:hyperlink>
      <w:r>
        <w:rPr>
          <w:i w:val="0"/>
          <w:sz w:val="22"/>
          <w:szCs w:val="22"/>
        </w:rPr>
        <w:t>.</w:t>
      </w:r>
    </w:p>
    <w:p w:rsidR="009E44B3" w:rsidRDefault="009E44B3" w:rsidP="009E44B3">
      <w:pPr>
        <w:ind w:left="1080"/>
        <w:jc w:val="both"/>
        <w:rPr>
          <w:i w:val="0"/>
          <w:sz w:val="22"/>
          <w:szCs w:val="22"/>
        </w:rPr>
      </w:pPr>
    </w:p>
    <w:p w:rsidR="009E44B3" w:rsidRDefault="009E44B3" w:rsidP="009E44B3">
      <w:pPr>
        <w:ind w:left="1080"/>
        <w:jc w:val="both"/>
        <w:rPr>
          <w:i w:val="0"/>
          <w:sz w:val="22"/>
          <w:szCs w:val="22"/>
        </w:rPr>
      </w:pPr>
      <w:r>
        <w:rPr>
          <w:i w:val="0"/>
          <w:sz w:val="22"/>
          <w:szCs w:val="22"/>
        </w:rPr>
        <w:t xml:space="preserve">Ponudnik se mora pred oddajo ponudbe registrirati na spletnem naslovu </w:t>
      </w:r>
      <w:hyperlink r:id="rId13" w:history="1">
        <w:r w:rsidRPr="00F841B5">
          <w:rPr>
            <w:rStyle w:val="Hiperpovezava"/>
            <w:i w:val="0"/>
            <w:sz w:val="22"/>
            <w:szCs w:val="22"/>
          </w:rPr>
          <w:t>https://ejn.gov.si/eJN2</w:t>
        </w:r>
      </w:hyperlink>
      <w:r>
        <w:rPr>
          <w:i w:val="0"/>
          <w:sz w:val="22"/>
          <w:szCs w:val="22"/>
        </w:rPr>
        <w:t xml:space="preserve">, v skladu z Navodili za uporabo e-JN. Če je ponudnik že registriran v informacijski sistem e-JN, se v aplikacijo prijavi na istem naslovu. </w:t>
      </w:r>
    </w:p>
    <w:p w:rsidR="009E44B3" w:rsidRDefault="009E44B3" w:rsidP="009E44B3">
      <w:pPr>
        <w:ind w:left="1080"/>
        <w:jc w:val="both"/>
        <w:rPr>
          <w:i w:val="0"/>
          <w:sz w:val="22"/>
          <w:szCs w:val="22"/>
        </w:rPr>
      </w:pPr>
    </w:p>
    <w:p w:rsidR="009E44B3" w:rsidRDefault="009E44B3" w:rsidP="009E44B3">
      <w:pPr>
        <w:ind w:left="1080"/>
        <w:jc w:val="both"/>
        <w:rPr>
          <w:i w:val="0"/>
          <w:sz w:val="22"/>
          <w:szCs w:val="22"/>
        </w:rPr>
      </w:pPr>
      <w:r>
        <w:rPr>
          <w:i w:val="0"/>
          <w:sz w:val="22"/>
          <w:szCs w:val="22"/>
        </w:rPr>
        <w:t>Za oddajo ponudb je zahtevano eno s strani kvalificiranega overitelja izdano digitalno potrdilo: SIGEN-CA (</w:t>
      </w:r>
      <w:hyperlink r:id="rId14" w:history="1">
        <w:r w:rsidRPr="00F841B5">
          <w:rPr>
            <w:rStyle w:val="Hiperpovezava"/>
            <w:i w:val="0"/>
            <w:sz w:val="22"/>
            <w:szCs w:val="22"/>
          </w:rPr>
          <w:t>www.sigen-ca.si</w:t>
        </w:r>
      </w:hyperlink>
      <w:r>
        <w:rPr>
          <w:i w:val="0"/>
          <w:sz w:val="22"/>
          <w:szCs w:val="22"/>
        </w:rPr>
        <w:t>), pošta@ca (postarca.posta.si), HALCOM-ca (</w:t>
      </w:r>
      <w:hyperlink r:id="rId15" w:history="1">
        <w:r w:rsidRPr="00F841B5">
          <w:rPr>
            <w:rStyle w:val="Hiperpovezava"/>
            <w:i w:val="0"/>
            <w:sz w:val="22"/>
            <w:szCs w:val="22"/>
          </w:rPr>
          <w:t>www.halcom.si</w:t>
        </w:r>
      </w:hyperlink>
      <w:r>
        <w:rPr>
          <w:i w:val="0"/>
          <w:sz w:val="22"/>
          <w:szCs w:val="22"/>
        </w:rPr>
        <w:t>), AC NLB (</w:t>
      </w:r>
      <w:hyperlink r:id="rId16" w:history="1">
        <w:r w:rsidRPr="00F841B5">
          <w:rPr>
            <w:rStyle w:val="Hiperpovezava"/>
            <w:i w:val="0"/>
            <w:sz w:val="22"/>
            <w:szCs w:val="22"/>
          </w:rPr>
          <w:t>www.nlb.si</w:t>
        </w:r>
      </w:hyperlink>
      <w:r>
        <w:rPr>
          <w:i w:val="0"/>
          <w:sz w:val="22"/>
          <w:szCs w:val="22"/>
        </w:rPr>
        <w:t xml:space="preserve">). </w:t>
      </w:r>
    </w:p>
    <w:p w:rsidR="009E44B3" w:rsidRDefault="009E44B3" w:rsidP="009E44B3">
      <w:pPr>
        <w:ind w:left="1080"/>
        <w:jc w:val="both"/>
        <w:rPr>
          <w:i w:val="0"/>
          <w:sz w:val="22"/>
          <w:szCs w:val="22"/>
        </w:rPr>
      </w:pPr>
    </w:p>
    <w:p w:rsidR="009E44B3" w:rsidRDefault="009E44B3" w:rsidP="009E44B3">
      <w:pPr>
        <w:ind w:left="1080"/>
        <w:jc w:val="both"/>
        <w:rPr>
          <w:i w:val="0"/>
          <w:sz w:val="22"/>
          <w:szCs w:val="22"/>
        </w:rPr>
      </w:pPr>
      <w:r>
        <w:rPr>
          <w:i w:val="0"/>
          <w:sz w:val="22"/>
          <w:szCs w:val="22"/>
        </w:rPr>
        <w:t xml:space="preserve">Ponudba se šteje za pravočasno oddano, če jo naročnik prejme preko sistema e-JN </w:t>
      </w:r>
      <w:hyperlink r:id="rId17" w:history="1">
        <w:r w:rsidRPr="00F841B5">
          <w:rPr>
            <w:rStyle w:val="Hiperpovezava"/>
            <w:i w:val="0"/>
            <w:sz w:val="22"/>
            <w:szCs w:val="22"/>
          </w:rPr>
          <w:t>https://ejn.gov.si/eJN2</w:t>
        </w:r>
      </w:hyperlink>
      <w:r w:rsidR="00652892">
        <w:rPr>
          <w:i w:val="0"/>
          <w:sz w:val="22"/>
          <w:szCs w:val="22"/>
        </w:rPr>
        <w:t xml:space="preserve"> najkasneje </w:t>
      </w:r>
      <w:r w:rsidR="00652892" w:rsidRPr="00A57920">
        <w:rPr>
          <w:b/>
          <w:i w:val="0"/>
          <w:sz w:val="22"/>
          <w:szCs w:val="22"/>
        </w:rPr>
        <w:t>do  22.5. 2018</w:t>
      </w:r>
      <w:r w:rsidR="00652892">
        <w:rPr>
          <w:i w:val="0"/>
          <w:sz w:val="22"/>
          <w:szCs w:val="22"/>
        </w:rPr>
        <w:t xml:space="preserve"> do  </w:t>
      </w:r>
      <w:r w:rsidR="00652892" w:rsidRPr="00A57920">
        <w:rPr>
          <w:b/>
          <w:i w:val="0"/>
          <w:sz w:val="22"/>
          <w:szCs w:val="22"/>
        </w:rPr>
        <w:t xml:space="preserve">9.00 </w:t>
      </w:r>
      <w:r w:rsidRPr="00A57920">
        <w:rPr>
          <w:b/>
          <w:i w:val="0"/>
          <w:sz w:val="22"/>
          <w:szCs w:val="22"/>
        </w:rPr>
        <w:t>ure.</w:t>
      </w:r>
      <w:r>
        <w:rPr>
          <w:i w:val="0"/>
          <w:sz w:val="22"/>
          <w:szCs w:val="22"/>
        </w:rPr>
        <w:t xml:space="preserve"> Za oddano ponudbo se šteje ponudba, ki je v informacijskem sistemu označena s statusom »ODDANO«. </w:t>
      </w:r>
    </w:p>
    <w:p w:rsidR="009E44B3" w:rsidRDefault="009E44B3" w:rsidP="009E44B3">
      <w:pPr>
        <w:ind w:left="1080"/>
        <w:jc w:val="both"/>
        <w:rPr>
          <w:i w:val="0"/>
          <w:sz w:val="22"/>
          <w:szCs w:val="22"/>
        </w:rPr>
      </w:pPr>
    </w:p>
    <w:p w:rsidR="009E44B3" w:rsidRDefault="009E44B3" w:rsidP="009E44B3">
      <w:pPr>
        <w:ind w:left="1080"/>
        <w:jc w:val="both"/>
        <w:rPr>
          <w:i w:val="0"/>
          <w:sz w:val="22"/>
          <w:szCs w:val="22"/>
        </w:rPr>
      </w:pPr>
      <w:r>
        <w:rPr>
          <w:i w:val="0"/>
          <w:sz w:val="22"/>
          <w:szCs w:val="22"/>
        </w:rPr>
        <w:t xml:space="preserve">Ponudnik lahko do roka za oddajo ponudb svojo ponudbo umakne ali spremeni. Če ponudnik v informacijskem sistemu e-JN svojo ponudbo umakne, se šteje, da ponudba ni bila oddaja in je naročnik v sistemu e-JN tudi ne bo videl. Če ponudnik svojo ponudbo v informacijskem sistemu e-JN spremeni, je naročniku v tem sistemu odprta zadnja oddana ponudba. </w:t>
      </w:r>
    </w:p>
    <w:p w:rsidR="009E44B3" w:rsidRDefault="009E44B3" w:rsidP="009E44B3">
      <w:pPr>
        <w:ind w:left="1080"/>
        <w:jc w:val="both"/>
        <w:rPr>
          <w:i w:val="0"/>
          <w:sz w:val="22"/>
          <w:szCs w:val="22"/>
        </w:rPr>
      </w:pPr>
    </w:p>
    <w:p w:rsidR="009E44B3" w:rsidRDefault="009E44B3" w:rsidP="009E44B3">
      <w:pPr>
        <w:ind w:left="1080"/>
        <w:jc w:val="both"/>
        <w:rPr>
          <w:i w:val="0"/>
          <w:sz w:val="22"/>
          <w:szCs w:val="22"/>
        </w:rPr>
      </w:pPr>
      <w:r>
        <w:rPr>
          <w:i w:val="0"/>
          <w:sz w:val="22"/>
          <w:szCs w:val="22"/>
        </w:rPr>
        <w:t xml:space="preserve">Po preteku roka za predložitev ponudb, ponudbe ne bo več mogoče oddati. </w:t>
      </w:r>
    </w:p>
    <w:p w:rsidR="009E44B3" w:rsidRDefault="009E44B3" w:rsidP="009E44B3">
      <w:pPr>
        <w:ind w:left="1080"/>
        <w:jc w:val="both"/>
        <w:rPr>
          <w:i w:val="0"/>
          <w:sz w:val="22"/>
          <w:szCs w:val="22"/>
        </w:rPr>
      </w:pPr>
    </w:p>
    <w:p w:rsidR="00A70E31" w:rsidRPr="00F074B1" w:rsidRDefault="009E44B3" w:rsidP="00A70E31">
      <w:pPr>
        <w:ind w:left="1080"/>
        <w:jc w:val="both"/>
        <w:rPr>
          <w:sz w:val="22"/>
          <w:szCs w:val="22"/>
        </w:rPr>
      </w:pPr>
      <w:r>
        <w:rPr>
          <w:i w:val="0"/>
          <w:sz w:val="22"/>
          <w:szCs w:val="22"/>
        </w:rPr>
        <w:t xml:space="preserve">Dostop do povezave za oddajo elektronske ponudbe v tem postopku javnega naročila je na naslednji povezavi: </w:t>
      </w:r>
      <w:r w:rsidR="00A70E31" w:rsidRPr="00A70E31">
        <w:rPr>
          <w:sz w:val="22"/>
          <w:szCs w:val="22"/>
        </w:rPr>
        <w:t>https://ejn.gov.si/eJN2</w:t>
      </w:r>
      <w:r w:rsidR="00A70E31" w:rsidRPr="00A70E31">
        <w:rPr>
          <w:i w:val="0"/>
          <w:sz w:val="22"/>
          <w:szCs w:val="22"/>
        </w:rPr>
        <w:t>.</w:t>
      </w:r>
    </w:p>
    <w:p w:rsidR="00A70E31" w:rsidRDefault="00A70E31" w:rsidP="00A70E31">
      <w:pPr>
        <w:ind w:left="1080"/>
        <w:jc w:val="both"/>
        <w:rPr>
          <w:i w:val="0"/>
          <w:color w:val="FF0000"/>
          <w:sz w:val="22"/>
          <w:szCs w:val="22"/>
        </w:rPr>
      </w:pPr>
    </w:p>
    <w:p w:rsidR="009E44B3" w:rsidRDefault="009E44B3" w:rsidP="009E44B3">
      <w:pPr>
        <w:ind w:left="1080"/>
        <w:jc w:val="both"/>
        <w:rPr>
          <w:i w:val="0"/>
          <w:sz w:val="22"/>
          <w:szCs w:val="22"/>
        </w:rPr>
      </w:pPr>
    </w:p>
    <w:p w:rsidR="006E6A29" w:rsidRDefault="006E6A29" w:rsidP="009E44B3">
      <w:pPr>
        <w:ind w:left="1080"/>
        <w:jc w:val="both"/>
        <w:rPr>
          <w:i w:val="0"/>
          <w:sz w:val="22"/>
          <w:szCs w:val="22"/>
        </w:rPr>
      </w:pPr>
    </w:p>
    <w:p w:rsidR="008105DC" w:rsidRPr="00244E3F" w:rsidRDefault="008105DC" w:rsidP="00244E3F">
      <w:pPr>
        <w:keepNext/>
        <w:ind w:left="993"/>
        <w:jc w:val="both"/>
        <w:rPr>
          <w:i w:val="0"/>
          <w:szCs w:val="24"/>
        </w:rPr>
      </w:pPr>
    </w:p>
    <w:p w:rsidR="008105DC" w:rsidRDefault="000B3C01" w:rsidP="00061479">
      <w:pPr>
        <w:pStyle w:val="Naslov2"/>
        <w:numPr>
          <w:ilvl w:val="0"/>
          <w:numId w:val="0"/>
        </w:numPr>
        <w:ind w:left="1658" w:hanging="578"/>
        <w:jc w:val="both"/>
        <w:rPr>
          <w:rFonts w:cs="Times New Roman"/>
        </w:rPr>
      </w:pPr>
      <w:bookmarkStart w:id="6" w:name="_Toc116720500"/>
      <w:bookmarkStart w:id="7" w:name="_Toc116720564"/>
      <w:bookmarkStart w:id="8" w:name="_Toc116783473"/>
      <w:bookmarkStart w:id="9" w:name="_Toc116792907"/>
      <w:bookmarkStart w:id="10" w:name="_Toc136417479"/>
      <w:r>
        <w:rPr>
          <w:rFonts w:cs="Times New Roman"/>
        </w:rPr>
        <w:t xml:space="preserve">1.7. </w:t>
      </w:r>
      <w:r w:rsidR="008105DC" w:rsidRPr="00586070">
        <w:rPr>
          <w:rFonts w:cs="Times New Roman"/>
        </w:rPr>
        <w:t>Odpiranje ponudb</w:t>
      </w:r>
      <w:bookmarkEnd w:id="6"/>
      <w:bookmarkEnd w:id="7"/>
      <w:bookmarkEnd w:id="8"/>
      <w:bookmarkEnd w:id="9"/>
      <w:bookmarkEnd w:id="10"/>
    </w:p>
    <w:p w:rsidR="00E36EB0" w:rsidRPr="00E36EB0" w:rsidRDefault="00E36EB0" w:rsidP="00E36EB0">
      <w:pPr>
        <w:rPr>
          <w:szCs w:val="24"/>
        </w:rPr>
      </w:pPr>
    </w:p>
    <w:p w:rsidR="00E36EB0" w:rsidRPr="00061479" w:rsidRDefault="00E36EB0" w:rsidP="00E36EB0">
      <w:pPr>
        <w:ind w:left="1080"/>
        <w:jc w:val="both"/>
        <w:rPr>
          <w:i w:val="0"/>
          <w:szCs w:val="24"/>
        </w:rPr>
      </w:pPr>
      <w:r w:rsidRPr="00061479">
        <w:rPr>
          <w:i w:val="0"/>
          <w:szCs w:val="24"/>
        </w:rPr>
        <w:t>Odpiranje ponudb bo potekalo avtomatično v informacijskem sistemu e-JN dn</w:t>
      </w:r>
      <w:r w:rsidR="00E47DE8">
        <w:rPr>
          <w:i w:val="0"/>
          <w:szCs w:val="24"/>
        </w:rPr>
        <w:t xml:space="preserve">e </w:t>
      </w:r>
      <w:r w:rsidR="00E47DE8" w:rsidRPr="00A57920">
        <w:rPr>
          <w:b/>
          <w:i w:val="0"/>
          <w:szCs w:val="24"/>
        </w:rPr>
        <w:t>22.5. 2018</w:t>
      </w:r>
      <w:r w:rsidR="00E47DE8">
        <w:rPr>
          <w:i w:val="0"/>
          <w:szCs w:val="24"/>
        </w:rPr>
        <w:t xml:space="preserve"> </w:t>
      </w:r>
      <w:r w:rsidRPr="00061479">
        <w:rPr>
          <w:i w:val="0"/>
          <w:szCs w:val="24"/>
        </w:rPr>
        <w:t xml:space="preserve">in se bo začelo </w:t>
      </w:r>
      <w:r w:rsidRPr="00061479">
        <w:rPr>
          <w:b/>
          <w:i w:val="0"/>
          <w:szCs w:val="24"/>
        </w:rPr>
        <w:t>ob</w:t>
      </w:r>
      <w:r w:rsidR="009A0145">
        <w:rPr>
          <w:b/>
          <w:i w:val="0"/>
          <w:szCs w:val="24"/>
        </w:rPr>
        <w:t xml:space="preserve"> 10.00</w:t>
      </w:r>
      <w:r w:rsidRPr="00061479">
        <w:rPr>
          <w:b/>
          <w:i w:val="0"/>
          <w:szCs w:val="24"/>
        </w:rPr>
        <w:t xml:space="preserve"> uri</w:t>
      </w:r>
      <w:r w:rsidRPr="00061479">
        <w:rPr>
          <w:i w:val="0"/>
          <w:szCs w:val="24"/>
        </w:rPr>
        <w:t xml:space="preserve"> na spletnem naslovu </w:t>
      </w:r>
      <w:hyperlink r:id="rId18" w:history="1">
        <w:r w:rsidRPr="00061479">
          <w:rPr>
            <w:rStyle w:val="Hiperpovezava"/>
            <w:color w:val="auto"/>
            <w:szCs w:val="24"/>
          </w:rPr>
          <w:t>https://ejn.gov.si/eJN2</w:t>
        </w:r>
      </w:hyperlink>
      <w:r w:rsidRPr="00061479">
        <w:rPr>
          <w:i w:val="0"/>
          <w:szCs w:val="24"/>
        </w:rPr>
        <w:t xml:space="preserve">. </w:t>
      </w:r>
    </w:p>
    <w:p w:rsidR="00E36EB0" w:rsidRPr="00061479" w:rsidRDefault="00E36EB0" w:rsidP="00E36EB0">
      <w:pPr>
        <w:ind w:left="1080"/>
        <w:jc w:val="both"/>
        <w:rPr>
          <w:i w:val="0"/>
          <w:szCs w:val="24"/>
        </w:rPr>
      </w:pPr>
    </w:p>
    <w:p w:rsidR="00E36EB0" w:rsidRPr="00061479" w:rsidRDefault="00E36EB0" w:rsidP="00E36EB0">
      <w:pPr>
        <w:ind w:left="1080"/>
        <w:jc w:val="both"/>
        <w:rPr>
          <w:i w:val="0"/>
          <w:szCs w:val="24"/>
        </w:rPr>
      </w:pPr>
      <w:r w:rsidRPr="00061479">
        <w:rPr>
          <w:i w:val="0"/>
          <w:szCs w:val="24"/>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061479">
        <w:rPr>
          <w:szCs w:val="24"/>
        </w:rPr>
        <w:t>Predračun</w:t>
      </w:r>
      <w:r w:rsidRPr="00061479">
        <w:rPr>
          <w:i w:val="0"/>
          <w:szCs w:val="24"/>
        </w:rPr>
        <w:t>«. Javna objava se avtomatično zaključi po preteku 60 minut. Ponudniki, ki so oddali ponudbe, imajo te podatke v informacijskem sistemu e-JN na razpolago v razdelku »</w:t>
      </w:r>
      <w:r w:rsidRPr="00061479">
        <w:rPr>
          <w:szCs w:val="24"/>
        </w:rPr>
        <w:t>Zapisnik o odpiranju ponudb</w:t>
      </w:r>
      <w:r w:rsidRPr="00061479">
        <w:rPr>
          <w:i w:val="0"/>
          <w:szCs w:val="24"/>
        </w:rPr>
        <w:t xml:space="preserve">«. </w:t>
      </w:r>
    </w:p>
    <w:p w:rsidR="00E36EB0" w:rsidRPr="00061479" w:rsidRDefault="00E36EB0" w:rsidP="00E36EB0">
      <w:pPr>
        <w:ind w:left="1080"/>
        <w:jc w:val="both"/>
        <w:rPr>
          <w:i w:val="0"/>
          <w:szCs w:val="24"/>
        </w:rPr>
      </w:pPr>
    </w:p>
    <w:p w:rsidR="00E36EB0" w:rsidRPr="00E36EB0" w:rsidRDefault="00E36EB0" w:rsidP="00E36EB0">
      <w:pPr>
        <w:ind w:left="1080"/>
        <w:jc w:val="both"/>
        <w:rPr>
          <w:i w:val="0"/>
          <w:szCs w:val="24"/>
        </w:rPr>
      </w:pPr>
      <w:r w:rsidRPr="00061479">
        <w:rPr>
          <w:i w:val="0"/>
          <w:szCs w:val="24"/>
        </w:rPr>
        <w:t>S tem se šteje, da je bil ponudnikom vročen zapisnik o odpiranju ponudb.</w:t>
      </w:r>
    </w:p>
    <w:p w:rsidR="00E36EB0" w:rsidRPr="00E36EB0" w:rsidRDefault="00E36EB0" w:rsidP="00E36EB0">
      <w:pPr>
        <w:ind w:left="1080"/>
        <w:jc w:val="both"/>
        <w:rPr>
          <w:i w:val="0"/>
          <w:szCs w:val="24"/>
        </w:rPr>
      </w:pPr>
    </w:p>
    <w:p w:rsidR="00BB3F1B" w:rsidRPr="00E36EB0" w:rsidRDefault="00BB3F1B" w:rsidP="00BB3F1B">
      <w:pPr>
        <w:ind w:left="1080"/>
        <w:jc w:val="both"/>
        <w:rPr>
          <w:i w:val="0"/>
          <w:szCs w:val="24"/>
        </w:rPr>
      </w:pPr>
    </w:p>
    <w:p w:rsidR="00BB3F1B" w:rsidRPr="00E36EB0" w:rsidRDefault="00BB3F1B" w:rsidP="00BB3F1B">
      <w:pPr>
        <w:ind w:left="1080"/>
        <w:jc w:val="both"/>
        <w:rPr>
          <w:i w:val="0"/>
          <w:szCs w:val="24"/>
        </w:rPr>
      </w:pPr>
    </w:p>
    <w:p w:rsidR="00BB3F1B" w:rsidRPr="00244E3F" w:rsidRDefault="00BB3F1B" w:rsidP="00244E3F">
      <w:pPr>
        <w:keepNext/>
        <w:ind w:left="993"/>
        <w:jc w:val="both"/>
        <w:rPr>
          <w:b/>
          <w:i w:val="0"/>
          <w:szCs w:val="24"/>
        </w:rPr>
      </w:pPr>
    </w:p>
    <w:p w:rsidR="008105DC" w:rsidRDefault="001A7C50" w:rsidP="00D43E16">
      <w:pPr>
        <w:pStyle w:val="Naslov2"/>
        <w:numPr>
          <w:ilvl w:val="0"/>
          <w:numId w:val="0"/>
        </w:numPr>
        <w:ind w:left="1996" w:hanging="578"/>
        <w:jc w:val="both"/>
        <w:rPr>
          <w:rFonts w:cs="Times New Roman"/>
        </w:rPr>
      </w:pPr>
      <w:r>
        <w:rPr>
          <w:rFonts w:cs="Times New Roman"/>
        </w:rPr>
        <w:t>1.10</w:t>
      </w:r>
      <w:r w:rsidR="00E36EB0">
        <w:rPr>
          <w:rFonts w:cs="Times New Roman"/>
        </w:rPr>
        <w:t xml:space="preserve">. </w:t>
      </w:r>
      <w:r w:rsidR="008105DC" w:rsidRPr="00586070">
        <w:rPr>
          <w:rFonts w:cs="Times New Roman"/>
        </w:rPr>
        <w:t>Pregled in ocenjevanje ponudb</w:t>
      </w:r>
    </w:p>
    <w:p w:rsidR="00F000F3" w:rsidRPr="00F000F3" w:rsidRDefault="00F000F3" w:rsidP="00F000F3"/>
    <w:p w:rsidR="00F000F3" w:rsidRPr="00A16F6B" w:rsidRDefault="00F000F3" w:rsidP="00F000F3">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F000F3" w:rsidRPr="00A16F6B" w:rsidRDefault="00F000F3" w:rsidP="00F000F3">
      <w:pPr>
        <w:overflowPunct w:val="0"/>
        <w:autoSpaceDE w:val="0"/>
        <w:autoSpaceDN w:val="0"/>
        <w:adjustRightInd w:val="0"/>
        <w:ind w:left="1080"/>
        <w:jc w:val="both"/>
        <w:textAlignment w:val="baseline"/>
        <w:rPr>
          <w:i w:val="0"/>
          <w:sz w:val="22"/>
          <w:szCs w:val="22"/>
          <w:highlight w:val="yellow"/>
        </w:rPr>
      </w:pPr>
    </w:p>
    <w:p w:rsidR="00F000F3" w:rsidRPr="00676FD1" w:rsidRDefault="00F000F3" w:rsidP="00F000F3">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F000F3" w:rsidRPr="00676FD1" w:rsidRDefault="00F000F3" w:rsidP="00F000F3">
      <w:pPr>
        <w:overflowPunct w:val="0"/>
        <w:autoSpaceDE w:val="0"/>
        <w:autoSpaceDN w:val="0"/>
        <w:adjustRightInd w:val="0"/>
        <w:ind w:left="1080"/>
        <w:jc w:val="both"/>
        <w:textAlignment w:val="baseline"/>
        <w:rPr>
          <w:i w:val="0"/>
          <w:sz w:val="22"/>
          <w:szCs w:val="22"/>
        </w:rPr>
      </w:pPr>
    </w:p>
    <w:p w:rsidR="00F000F3" w:rsidRDefault="00F000F3" w:rsidP="00F000F3">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000F3" w:rsidRPr="00C12574" w:rsidRDefault="00F000F3" w:rsidP="00F000F3">
      <w:pPr>
        <w:overflowPunct w:val="0"/>
        <w:autoSpaceDE w:val="0"/>
        <w:autoSpaceDN w:val="0"/>
        <w:adjustRightInd w:val="0"/>
        <w:ind w:left="1080"/>
        <w:jc w:val="both"/>
        <w:textAlignment w:val="baseline"/>
        <w:rPr>
          <w:i w:val="0"/>
          <w:sz w:val="22"/>
          <w:szCs w:val="22"/>
        </w:rPr>
      </w:pPr>
    </w:p>
    <w:p w:rsidR="00F000F3" w:rsidRDefault="00F000F3" w:rsidP="00F000F3">
      <w:pPr>
        <w:overflowPunct w:val="0"/>
        <w:autoSpaceDE w:val="0"/>
        <w:autoSpaceDN w:val="0"/>
        <w:adjustRightInd w:val="0"/>
        <w:ind w:left="1080"/>
        <w:jc w:val="both"/>
        <w:textAlignment w:val="baseline"/>
        <w:rPr>
          <w:i w:val="0"/>
          <w:sz w:val="16"/>
          <w:szCs w:val="16"/>
        </w:rPr>
      </w:pPr>
    </w:p>
    <w:p w:rsidR="008105DC" w:rsidRPr="00244E3F" w:rsidRDefault="008105DC" w:rsidP="00244E3F">
      <w:pPr>
        <w:keepNext/>
        <w:ind w:left="993"/>
        <w:rPr>
          <w:i w:val="0"/>
          <w:szCs w:val="24"/>
        </w:rPr>
      </w:pPr>
    </w:p>
    <w:p w:rsidR="00AD76CB" w:rsidRDefault="00AD76CB" w:rsidP="00244E3F">
      <w:pPr>
        <w:keepNext/>
        <w:ind w:left="993" w:right="56"/>
        <w:jc w:val="both"/>
        <w:rPr>
          <w:i w:val="0"/>
          <w:szCs w:val="24"/>
        </w:rPr>
      </w:pPr>
    </w:p>
    <w:p w:rsidR="00370734" w:rsidRDefault="00F15AE3" w:rsidP="00244E3F">
      <w:pPr>
        <w:keepNext/>
        <w:ind w:left="993" w:right="56"/>
        <w:jc w:val="both"/>
        <w:rPr>
          <w:b/>
          <w:i w:val="0"/>
          <w:sz w:val="28"/>
          <w:szCs w:val="28"/>
        </w:rPr>
      </w:pPr>
      <w:r>
        <w:rPr>
          <w:b/>
          <w:i w:val="0"/>
          <w:sz w:val="28"/>
          <w:szCs w:val="28"/>
        </w:rPr>
        <w:t>1.11</w:t>
      </w:r>
      <w:r w:rsidR="00370734" w:rsidRPr="00370734">
        <w:rPr>
          <w:b/>
          <w:i w:val="0"/>
          <w:sz w:val="28"/>
          <w:szCs w:val="28"/>
        </w:rPr>
        <w:t>. Obveščanje gospodarskih subjektov</w:t>
      </w:r>
    </w:p>
    <w:p w:rsidR="00061479" w:rsidRDefault="00061479" w:rsidP="00244E3F">
      <w:pPr>
        <w:keepNext/>
        <w:ind w:left="993" w:right="56"/>
        <w:jc w:val="both"/>
        <w:rPr>
          <w:b/>
          <w:i w:val="0"/>
          <w:sz w:val="28"/>
          <w:szCs w:val="28"/>
        </w:rPr>
      </w:pPr>
    </w:p>
    <w:p w:rsidR="00061479" w:rsidRDefault="00061479" w:rsidP="00244E3F">
      <w:pPr>
        <w:keepNext/>
        <w:ind w:left="993" w:right="56"/>
        <w:jc w:val="both"/>
        <w:rPr>
          <w:b/>
          <w:i w:val="0"/>
          <w:sz w:val="28"/>
          <w:szCs w:val="28"/>
        </w:rPr>
      </w:pPr>
    </w:p>
    <w:p w:rsidR="00370734" w:rsidRPr="00370734" w:rsidRDefault="00061479" w:rsidP="00244E3F">
      <w:pPr>
        <w:keepNext/>
        <w:ind w:left="993" w:right="56"/>
        <w:jc w:val="both"/>
        <w:rPr>
          <w:b/>
          <w:i w:val="0"/>
          <w:sz w:val="28"/>
          <w:szCs w:val="28"/>
        </w:rPr>
      </w:pPr>
      <w:r w:rsidRPr="00D43E16">
        <w:rPr>
          <w:bCs/>
          <w:i w:val="0"/>
          <w:szCs w:val="24"/>
        </w:rPr>
        <w:t>Po javnem odpiranju ponudb bo kontaktna oseba naročnika vsa obvestila in druge informacije o javnem naročilu praviloma pošiljala po e-pošti kontaktni osebi gospodarskega subjekta, navedenega v ponudbi, ali preko informacijskega sistema e-JN.</w:t>
      </w:r>
    </w:p>
    <w:p w:rsidR="008105DC" w:rsidRPr="00586070" w:rsidRDefault="00F15AE3" w:rsidP="008D4F30">
      <w:pPr>
        <w:pStyle w:val="Naslov2"/>
        <w:numPr>
          <w:ilvl w:val="0"/>
          <w:numId w:val="0"/>
        </w:numPr>
        <w:ind w:left="1429" w:hanging="578"/>
        <w:jc w:val="both"/>
        <w:rPr>
          <w:rFonts w:cs="Times New Roman"/>
        </w:rPr>
      </w:pPr>
      <w:r>
        <w:rPr>
          <w:rFonts w:cs="Times New Roman"/>
        </w:rPr>
        <w:t>1.12</w:t>
      </w:r>
      <w:r w:rsidR="008D4F30">
        <w:rPr>
          <w:rFonts w:cs="Times New Roman"/>
        </w:rPr>
        <w:t xml:space="preserve">. </w:t>
      </w:r>
      <w:r w:rsidR="008105DC" w:rsidRPr="00586070">
        <w:rPr>
          <w:rFonts w:cs="Times New Roman"/>
        </w:rPr>
        <w:t xml:space="preserve">Opredelitev postopka </w:t>
      </w:r>
    </w:p>
    <w:p w:rsidR="008105DC" w:rsidRPr="00244E3F" w:rsidRDefault="008105DC" w:rsidP="00244E3F">
      <w:pPr>
        <w:keepNext/>
        <w:ind w:left="993"/>
        <w:jc w:val="both"/>
        <w:rPr>
          <w:b/>
          <w:i w:val="0"/>
          <w:szCs w:val="24"/>
          <w:highlight w:val="yellow"/>
        </w:rPr>
      </w:pPr>
    </w:p>
    <w:p w:rsidR="00D06F11" w:rsidRPr="00140804" w:rsidRDefault="008105DC" w:rsidP="00244E3F">
      <w:pPr>
        <w:pStyle w:val="Telobesedila"/>
        <w:keepNext/>
        <w:ind w:left="993"/>
        <w:rPr>
          <w:rFonts w:ascii="Times New Roman" w:hAnsi="Times New Roman"/>
          <w:b w:val="0"/>
          <w:sz w:val="24"/>
          <w:szCs w:val="24"/>
        </w:rPr>
      </w:pPr>
      <w:bookmarkStart w:id="11" w:name="_Toc116720524"/>
      <w:bookmarkStart w:id="12" w:name="_Toc116720588"/>
      <w:bookmarkStart w:id="13" w:name="_Toc116783499"/>
      <w:bookmarkStart w:id="14" w:name="_Toc116792933"/>
      <w:bookmarkStart w:id="15" w:name="_Toc136417505"/>
      <w:r w:rsidRPr="00244E3F">
        <w:rPr>
          <w:rFonts w:ascii="Times New Roman" w:hAnsi="Times New Roman"/>
          <w:b w:val="0"/>
          <w:sz w:val="24"/>
          <w:szCs w:val="24"/>
        </w:rPr>
        <w:t xml:space="preserve">Naročnik izvaja javno naročilo po postopku </w:t>
      </w:r>
      <w:r w:rsidR="008A1A9C">
        <w:rPr>
          <w:rFonts w:ascii="Times New Roman" w:hAnsi="Times New Roman"/>
          <w:b w:val="0"/>
          <w:sz w:val="24"/>
          <w:szCs w:val="24"/>
        </w:rPr>
        <w:t xml:space="preserve">oddaje naročila male vrednosti </w:t>
      </w:r>
      <w:r w:rsidRPr="00244E3F">
        <w:rPr>
          <w:rFonts w:ascii="Times New Roman" w:hAnsi="Times New Roman"/>
          <w:b w:val="0"/>
          <w:sz w:val="24"/>
          <w:szCs w:val="24"/>
        </w:rPr>
        <w:t xml:space="preserve">v skladu s </w:t>
      </w:r>
      <w:r w:rsidR="008A1A9C">
        <w:rPr>
          <w:rFonts w:ascii="Times New Roman" w:hAnsi="Times New Roman"/>
          <w:b w:val="0"/>
          <w:sz w:val="24"/>
          <w:szCs w:val="24"/>
        </w:rPr>
        <w:t>47</w:t>
      </w:r>
      <w:r w:rsidRPr="00244E3F">
        <w:rPr>
          <w:rFonts w:ascii="Times New Roman" w:hAnsi="Times New Roman"/>
          <w:b w:val="0"/>
          <w:sz w:val="24"/>
          <w:szCs w:val="24"/>
        </w:rPr>
        <w:t xml:space="preserve">. členom ZJN-3. </w:t>
      </w:r>
      <w:r w:rsidR="00D06F11" w:rsidRPr="00140804">
        <w:rPr>
          <w:rFonts w:ascii="Times New Roman" w:hAnsi="Times New Roman"/>
          <w:b w:val="0"/>
          <w:sz w:val="24"/>
          <w:szCs w:val="24"/>
        </w:rPr>
        <w:t>Naročnik bo v postopek vključil tudi pogajanja. Pogajanja se bodo izvajala v dveh krogih.</w:t>
      </w:r>
    </w:p>
    <w:p w:rsidR="008105DC" w:rsidRPr="00244E3F" w:rsidRDefault="00D06F11" w:rsidP="00244E3F">
      <w:pPr>
        <w:pStyle w:val="Telobesedila"/>
        <w:keepNext/>
        <w:ind w:left="993"/>
        <w:rPr>
          <w:rFonts w:ascii="Times New Roman" w:hAnsi="Times New Roman"/>
          <w:b w:val="0"/>
          <w:sz w:val="24"/>
          <w:szCs w:val="24"/>
        </w:rPr>
      </w:pPr>
      <w:r w:rsidRPr="00140804">
        <w:rPr>
          <w:rFonts w:ascii="Times New Roman" w:hAnsi="Times New Roman"/>
          <w:b w:val="0"/>
          <w:sz w:val="24"/>
          <w:szCs w:val="24"/>
        </w:rPr>
        <w:t xml:space="preserve"> </w:t>
      </w:r>
      <w:r w:rsidR="008105DC" w:rsidRPr="00140804">
        <w:rPr>
          <w:rFonts w:ascii="Times New Roman" w:hAnsi="Times New Roman"/>
          <w:b w:val="0"/>
          <w:sz w:val="24"/>
          <w:szCs w:val="24"/>
        </w:rPr>
        <w:t xml:space="preserve">Naročnik bo o vseh odločitvah v skladu </w:t>
      </w:r>
      <w:r w:rsidR="001E08EB" w:rsidRPr="00140804">
        <w:rPr>
          <w:rFonts w:ascii="Times New Roman" w:hAnsi="Times New Roman"/>
          <w:b w:val="0"/>
          <w:sz w:val="24"/>
          <w:szCs w:val="24"/>
        </w:rPr>
        <w:t>z</w:t>
      </w:r>
      <w:r w:rsidR="008105DC" w:rsidRPr="00140804">
        <w:rPr>
          <w:rFonts w:ascii="Times New Roman" w:hAnsi="Times New Roman"/>
          <w:b w:val="0"/>
          <w:sz w:val="24"/>
          <w:szCs w:val="24"/>
        </w:rPr>
        <w:t xml:space="preserve"> 90. členom ZJN-3 obvestil ponudnike na način, da</w:t>
      </w:r>
      <w:r w:rsidR="008105DC" w:rsidRPr="00244E3F">
        <w:rPr>
          <w:rFonts w:ascii="Times New Roman" w:hAnsi="Times New Roman"/>
          <w:b w:val="0"/>
          <w:sz w:val="24"/>
          <w:szCs w:val="24"/>
        </w:rPr>
        <w:t xml:space="preserve"> bo podpisano odločitev iz tega člena objavil na portalu javnih naročil. </w:t>
      </w:r>
    </w:p>
    <w:p w:rsidR="008105DC" w:rsidRPr="00586070" w:rsidRDefault="00B22E50" w:rsidP="00B22E50">
      <w:pPr>
        <w:pStyle w:val="Naslov2"/>
        <w:numPr>
          <w:ilvl w:val="0"/>
          <w:numId w:val="0"/>
        </w:numPr>
        <w:jc w:val="both"/>
        <w:rPr>
          <w:rFonts w:cs="Times New Roman"/>
        </w:rPr>
      </w:pPr>
      <w:r>
        <w:rPr>
          <w:rFonts w:cs="Times New Roman"/>
        </w:rPr>
        <w:t xml:space="preserve">             1.1</w:t>
      </w:r>
      <w:r w:rsidR="00F15AE3">
        <w:rPr>
          <w:rFonts w:cs="Times New Roman"/>
        </w:rPr>
        <w:t>3</w:t>
      </w:r>
      <w:r>
        <w:rPr>
          <w:rFonts w:cs="Times New Roman"/>
        </w:rPr>
        <w:t xml:space="preserve">. </w:t>
      </w:r>
      <w:r w:rsidR="008105DC" w:rsidRPr="00586070">
        <w:rPr>
          <w:rFonts w:cs="Times New Roman"/>
        </w:rPr>
        <w:t>Okvirni sporazum</w:t>
      </w:r>
    </w:p>
    <w:p w:rsidR="008105DC" w:rsidRPr="00244E3F" w:rsidRDefault="008105DC" w:rsidP="00244E3F">
      <w:pPr>
        <w:keepNext/>
        <w:ind w:left="993" w:hanging="360"/>
        <w:jc w:val="both"/>
        <w:rPr>
          <w:i w:val="0"/>
          <w:szCs w:val="24"/>
        </w:rPr>
      </w:pPr>
    </w:p>
    <w:p w:rsidR="008105DC" w:rsidRPr="00244E3F" w:rsidRDefault="008105DC" w:rsidP="00244E3F">
      <w:pPr>
        <w:keepNext/>
        <w:ind w:left="993"/>
        <w:jc w:val="both"/>
        <w:rPr>
          <w:i w:val="0"/>
          <w:szCs w:val="24"/>
        </w:rPr>
      </w:pPr>
      <w:r w:rsidRPr="00244E3F">
        <w:rPr>
          <w:i w:val="0"/>
          <w:szCs w:val="24"/>
        </w:rPr>
        <w:t xml:space="preserve">Okvirni sporazum z izbranim ponudnikom </w:t>
      </w:r>
      <w:r w:rsidR="001E08EB" w:rsidRPr="00244E3F">
        <w:rPr>
          <w:i w:val="0"/>
          <w:szCs w:val="24"/>
        </w:rPr>
        <w:t xml:space="preserve">bo podpisal Župan Mestne občine Ljubljana g. Zoran Janković.  </w:t>
      </w:r>
    </w:p>
    <w:p w:rsidR="008105DC" w:rsidRPr="00244E3F" w:rsidRDefault="008105DC" w:rsidP="00244E3F">
      <w:pPr>
        <w:keepNext/>
        <w:ind w:left="993"/>
        <w:jc w:val="both"/>
        <w:rPr>
          <w:i w:val="0"/>
          <w:szCs w:val="24"/>
        </w:rPr>
      </w:pPr>
    </w:p>
    <w:p w:rsidR="001E08EB" w:rsidRPr="00244E3F" w:rsidRDefault="008105DC" w:rsidP="00244E3F">
      <w:pPr>
        <w:keepNext/>
        <w:ind w:left="993"/>
        <w:jc w:val="both"/>
        <w:rPr>
          <w:i w:val="0"/>
          <w:szCs w:val="24"/>
        </w:rPr>
      </w:pPr>
      <w:r w:rsidRPr="00244E3F">
        <w:rPr>
          <w:i w:val="0"/>
          <w:szCs w:val="24"/>
        </w:rPr>
        <w:t>Okvirni sporazum se bo pred podpisom vsebinsko prilagodil le glede na to, ali bo izbrani ponudnik predložil skupno ponudbo</w:t>
      </w:r>
      <w:r w:rsidR="004F45D3">
        <w:rPr>
          <w:i w:val="0"/>
          <w:color w:val="FF0000"/>
          <w:szCs w:val="24"/>
        </w:rPr>
        <w:t xml:space="preserve">. </w:t>
      </w:r>
    </w:p>
    <w:p w:rsidR="008105DC" w:rsidRPr="00244E3F" w:rsidRDefault="008105DC" w:rsidP="00244E3F">
      <w:pPr>
        <w:keepNext/>
        <w:ind w:left="993"/>
        <w:jc w:val="both"/>
        <w:rPr>
          <w:i w:val="0"/>
          <w:szCs w:val="24"/>
        </w:rPr>
      </w:pPr>
      <w:r w:rsidRPr="00244E3F">
        <w:rPr>
          <w:i w:val="0"/>
          <w:szCs w:val="24"/>
        </w:rPr>
        <w:t xml:space="preserve">V skladu s šestim odstavkom 14. člena Zakona o integriteti in preprečevanju korupcije (Uradni list RS, št. 69/11-UPB2; v nadaljevanju ZIntPK)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w:t>
      </w:r>
      <w:r w:rsidRPr="00EB4B11">
        <w:rPr>
          <w:i w:val="0"/>
          <w:szCs w:val="24"/>
        </w:rPr>
        <w:t>ponudnikom (Prilog</w:t>
      </w:r>
      <w:r w:rsidR="00AD76CB" w:rsidRPr="00EB4B11">
        <w:rPr>
          <w:i w:val="0"/>
          <w:szCs w:val="24"/>
        </w:rPr>
        <w:t>a</w:t>
      </w:r>
      <w:r w:rsidRPr="00EB4B11">
        <w:rPr>
          <w:i w:val="0"/>
          <w:szCs w:val="24"/>
        </w:rPr>
        <w:t xml:space="preserve"> </w:t>
      </w:r>
      <w:r w:rsidR="00917DCB" w:rsidRPr="00EB4B11">
        <w:rPr>
          <w:i w:val="0"/>
          <w:szCs w:val="24"/>
        </w:rPr>
        <w:t>1</w:t>
      </w:r>
      <w:r w:rsidR="002017DE" w:rsidRPr="00EB4B11">
        <w:rPr>
          <w:i w:val="0"/>
          <w:szCs w:val="24"/>
        </w:rPr>
        <w:t>3</w:t>
      </w:r>
      <w:r w:rsidRPr="00EB4B11">
        <w:rPr>
          <w:i w:val="0"/>
          <w:szCs w:val="24"/>
        </w:rPr>
        <w:t>)</w:t>
      </w:r>
      <w:r w:rsidR="002017DE" w:rsidRPr="00EB4B11">
        <w:rPr>
          <w:i w:val="0"/>
          <w:szCs w:val="24"/>
        </w:rPr>
        <w:t>.</w:t>
      </w:r>
      <w:r w:rsidR="00027CEF">
        <w:rPr>
          <w:i w:val="0"/>
          <w:szCs w:val="24"/>
        </w:rPr>
        <w:t xml:space="preserve"> </w:t>
      </w:r>
      <w:r w:rsidRPr="00244E3F">
        <w:rPr>
          <w:i w:val="0"/>
          <w:szCs w:val="24"/>
        </w:rPr>
        <w:t>Če bo ponudnik predložil lažno izjavo oziroma bo dal neresnične podatke o navedenih dejstvih, bo to imelo za posledico ničnost okvirnega sporazuma. Izjavo</w:t>
      </w:r>
      <w:r w:rsidR="00586070">
        <w:rPr>
          <w:i w:val="0"/>
          <w:szCs w:val="24"/>
        </w:rPr>
        <w:t xml:space="preserve"> </w:t>
      </w:r>
      <w:r w:rsidRPr="00244E3F">
        <w:rPr>
          <w:i w:val="0"/>
          <w:szCs w:val="24"/>
        </w:rPr>
        <w:t>bodo morali podati tudi ostali gospodarski subjekti, ki nastopajo v ponudbi skupaj s ponudnikom.</w:t>
      </w:r>
    </w:p>
    <w:p w:rsidR="008105DC" w:rsidRPr="00244E3F" w:rsidRDefault="008105DC" w:rsidP="00244E3F">
      <w:pPr>
        <w:keepNext/>
        <w:ind w:left="993"/>
        <w:jc w:val="both"/>
        <w:rPr>
          <w:i w:val="0"/>
          <w:szCs w:val="24"/>
        </w:rPr>
      </w:pPr>
    </w:p>
    <w:p w:rsidR="008105DC" w:rsidRPr="00917DCB" w:rsidRDefault="008105DC" w:rsidP="00244E3F">
      <w:pPr>
        <w:keepNext/>
        <w:ind w:left="993"/>
        <w:jc w:val="both"/>
        <w:rPr>
          <w:i w:val="0"/>
          <w:szCs w:val="24"/>
        </w:rPr>
      </w:pPr>
      <w:r w:rsidRPr="00244E3F">
        <w:rPr>
          <w:i w:val="0"/>
          <w:szCs w:val="24"/>
        </w:rPr>
        <w:t xml:space="preserve">Vzorec okvirnega sporazuma je kot </w:t>
      </w:r>
      <w:r w:rsidRPr="00EB4B11">
        <w:rPr>
          <w:i w:val="0"/>
          <w:szCs w:val="24"/>
        </w:rPr>
        <w:t xml:space="preserve">Priloga </w:t>
      </w:r>
      <w:r w:rsidR="002017DE" w:rsidRPr="00EB4B11">
        <w:rPr>
          <w:i w:val="0"/>
          <w:szCs w:val="24"/>
        </w:rPr>
        <w:t>1</w:t>
      </w:r>
      <w:r w:rsidR="00EB4B11" w:rsidRPr="00EB4B11">
        <w:rPr>
          <w:i w:val="0"/>
          <w:szCs w:val="24"/>
        </w:rPr>
        <w:t>2</w:t>
      </w:r>
      <w:r w:rsidR="00EB4B11">
        <w:rPr>
          <w:i w:val="0"/>
          <w:szCs w:val="24"/>
        </w:rPr>
        <w:t xml:space="preserve"> </w:t>
      </w:r>
      <w:r w:rsidRPr="00917DCB">
        <w:rPr>
          <w:i w:val="0"/>
          <w:szCs w:val="24"/>
        </w:rPr>
        <w:t xml:space="preserve">sestavni del te razpisne dokumentacije. Ponudnik potrdi, da se strinja z vsebino okvirnega sporazuma s podpisom ESPD (v »Del VI: Sklepne izjave«). </w:t>
      </w:r>
    </w:p>
    <w:p w:rsidR="008105DC" w:rsidRPr="00586070" w:rsidRDefault="00F15AE3" w:rsidP="007B3004">
      <w:pPr>
        <w:pStyle w:val="Naslov2"/>
        <w:numPr>
          <w:ilvl w:val="0"/>
          <w:numId w:val="0"/>
        </w:numPr>
        <w:ind w:left="284" w:firstLine="709"/>
        <w:jc w:val="both"/>
        <w:rPr>
          <w:rFonts w:cs="Times New Roman"/>
        </w:rPr>
      </w:pPr>
      <w:r>
        <w:rPr>
          <w:rFonts w:cs="Times New Roman"/>
        </w:rPr>
        <w:t>1.14</w:t>
      </w:r>
      <w:r w:rsidR="007B3004">
        <w:rPr>
          <w:rFonts w:cs="Times New Roman"/>
        </w:rPr>
        <w:t xml:space="preserve">. </w:t>
      </w:r>
      <w:r w:rsidR="008105DC" w:rsidRPr="00586070">
        <w:rPr>
          <w:rFonts w:cs="Times New Roman"/>
        </w:rPr>
        <w:t>Prav</w:t>
      </w:r>
      <w:bookmarkEnd w:id="11"/>
      <w:bookmarkEnd w:id="12"/>
      <w:bookmarkEnd w:id="13"/>
      <w:bookmarkEnd w:id="14"/>
      <w:bookmarkEnd w:id="15"/>
      <w:r w:rsidR="008105DC" w:rsidRPr="00586070">
        <w:rPr>
          <w:rFonts w:cs="Times New Roman"/>
        </w:rPr>
        <w:t>no varstvo</w:t>
      </w:r>
    </w:p>
    <w:p w:rsidR="008105DC" w:rsidRPr="00244E3F" w:rsidRDefault="008105DC" w:rsidP="00244E3F">
      <w:pPr>
        <w:keepNext/>
        <w:ind w:left="993"/>
        <w:jc w:val="both"/>
        <w:rPr>
          <w:b/>
          <w:i w:val="0"/>
          <w:szCs w:val="24"/>
        </w:rPr>
      </w:pPr>
    </w:p>
    <w:p w:rsidR="008105DC" w:rsidRPr="00244E3F" w:rsidRDefault="008105DC" w:rsidP="00244E3F">
      <w:pPr>
        <w:keepNext/>
        <w:autoSpaceDE w:val="0"/>
        <w:autoSpaceDN w:val="0"/>
        <w:adjustRightInd w:val="0"/>
        <w:ind w:left="993"/>
        <w:jc w:val="both"/>
        <w:rPr>
          <w:i w:val="0"/>
          <w:szCs w:val="24"/>
        </w:rPr>
      </w:pPr>
      <w:r w:rsidRPr="00244E3F">
        <w:rPr>
          <w:i w:val="0"/>
          <w:szCs w:val="24"/>
        </w:rPr>
        <w:t>Ponudnikom je zagotovljeno pravno varstvo skladno z določbami Zakona o pravnem varstvu v postopkih javnega naročanja.</w:t>
      </w:r>
    </w:p>
    <w:p w:rsidR="008105DC" w:rsidRPr="00244E3F" w:rsidRDefault="008105DC" w:rsidP="00244E3F">
      <w:pPr>
        <w:keepNext/>
        <w:tabs>
          <w:tab w:val="left" w:pos="1155"/>
        </w:tabs>
        <w:autoSpaceDE w:val="0"/>
        <w:autoSpaceDN w:val="0"/>
        <w:adjustRightInd w:val="0"/>
        <w:ind w:left="993"/>
        <w:jc w:val="both"/>
        <w:rPr>
          <w:i w:val="0"/>
          <w:szCs w:val="24"/>
        </w:rPr>
      </w:pPr>
      <w:r w:rsidRPr="00244E3F">
        <w:rPr>
          <w:i w:val="0"/>
          <w:szCs w:val="24"/>
        </w:rPr>
        <w:tab/>
      </w:r>
    </w:p>
    <w:p w:rsidR="008105DC" w:rsidRPr="00244E3F" w:rsidRDefault="008105DC" w:rsidP="00244E3F">
      <w:pPr>
        <w:keepNext/>
        <w:autoSpaceDE w:val="0"/>
        <w:autoSpaceDN w:val="0"/>
        <w:adjustRightInd w:val="0"/>
        <w:ind w:left="993"/>
        <w:jc w:val="both"/>
        <w:rPr>
          <w:i w:val="0"/>
          <w:szCs w:val="24"/>
        </w:rPr>
      </w:pPr>
      <w:r w:rsidRPr="00244E3F">
        <w:rPr>
          <w:i w:val="0"/>
          <w:szCs w:val="24"/>
        </w:rPr>
        <w:t>Na podlagi ZPVPJN se lahko zahtevek za revizijo vloži v vseh stopnjah postopka oddaje javnega naročila in zoper vsako ravnanje naročnika, razen če zakon, ki ureja oddajo javnih naročil ali ZPVPJN ne določa drugače.</w:t>
      </w:r>
    </w:p>
    <w:p w:rsidR="008105DC" w:rsidRPr="00244E3F" w:rsidRDefault="008105DC" w:rsidP="00244E3F">
      <w:pPr>
        <w:keepNext/>
        <w:autoSpaceDE w:val="0"/>
        <w:autoSpaceDN w:val="0"/>
        <w:adjustRightInd w:val="0"/>
        <w:ind w:left="993"/>
        <w:jc w:val="both"/>
        <w:rPr>
          <w:i w:val="0"/>
          <w:szCs w:val="24"/>
        </w:rPr>
      </w:pPr>
    </w:p>
    <w:p w:rsidR="00520B2A" w:rsidRPr="004162E1" w:rsidRDefault="008105DC" w:rsidP="00244E3F">
      <w:pPr>
        <w:keepNext/>
        <w:autoSpaceDE w:val="0"/>
        <w:autoSpaceDN w:val="0"/>
        <w:adjustRightInd w:val="0"/>
        <w:ind w:left="993"/>
        <w:jc w:val="both"/>
        <w:rPr>
          <w:i w:val="0"/>
          <w:szCs w:val="24"/>
        </w:rPr>
      </w:pPr>
      <w:r w:rsidRPr="004162E1">
        <w:rPr>
          <w:i w:val="0"/>
          <w:szCs w:val="24"/>
        </w:rPr>
        <w:t>Če se zahtevek za revizijo nanaša na vsebino objave, povabilo k oddaji ponudbe ali razpisn</w:t>
      </w:r>
      <w:r w:rsidR="002C303E">
        <w:rPr>
          <w:i w:val="0"/>
          <w:szCs w:val="24"/>
        </w:rPr>
        <w:t>o</w:t>
      </w:r>
      <w:r w:rsidRPr="004162E1">
        <w:rPr>
          <w:i w:val="0"/>
          <w:szCs w:val="24"/>
        </w:rPr>
        <w:t xml:space="preserve"> dokumentacijo, je dolžan vlagatelj ob vložitvi zahtevka za revizijo vplačati takso v višini </w:t>
      </w:r>
      <w:r w:rsidR="004162E1" w:rsidRPr="004162E1">
        <w:rPr>
          <w:i w:val="0"/>
          <w:szCs w:val="24"/>
        </w:rPr>
        <w:t>2</w:t>
      </w:r>
      <w:r w:rsidR="00520B2A" w:rsidRPr="004162E1">
        <w:rPr>
          <w:i w:val="0"/>
          <w:szCs w:val="24"/>
        </w:rPr>
        <w:t>.000,00</w:t>
      </w:r>
      <w:r w:rsidRPr="004162E1">
        <w:rPr>
          <w:i w:val="0"/>
          <w:szCs w:val="24"/>
        </w:rPr>
        <w:t xml:space="preserve"> EUR</w:t>
      </w:r>
      <w:r w:rsidR="00520B2A" w:rsidRPr="004162E1">
        <w:rPr>
          <w:i w:val="0"/>
          <w:szCs w:val="24"/>
        </w:rPr>
        <w:t>.</w:t>
      </w:r>
    </w:p>
    <w:p w:rsidR="008C79CF" w:rsidRPr="004162E1" w:rsidRDefault="008C79CF" w:rsidP="00244E3F">
      <w:pPr>
        <w:keepNext/>
        <w:autoSpaceDE w:val="0"/>
        <w:autoSpaceDN w:val="0"/>
        <w:adjustRightInd w:val="0"/>
        <w:ind w:left="993"/>
        <w:jc w:val="both"/>
        <w:rPr>
          <w:i w:val="0"/>
          <w:szCs w:val="24"/>
        </w:rPr>
      </w:pPr>
    </w:p>
    <w:p w:rsidR="008105DC" w:rsidRPr="004162E1" w:rsidRDefault="00520B2A" w:rsidP="00520B2A">
      <w:pPr>
        <w:keepNext/>
        <w:autoSpaceDE w:val="0"/>
        <w:autoSpaceDN w:val="0"/>
        <w:adjustRightInd w:val="0"/>
        <w:ind w:left="993"/>
        <w:rPr>
          <w:i w:val="0"/>
          <w:szCs w:val="24"/>
        </w:rPr>
      </w:pPr>
      <w:r w:rsidRPr="004162E1">
        <w:rPr>
          <w:rStyle w:val="Krepko"/>
          <w:i w:val="0"/>
          <w:szCs w:val="24"/>
        </w:rPr>
        <w:lastRenderedPageBreak/>
        <w:t>Podatki za plačilo takse za predrevizijski in revizijski postopek:</w:t>
      </w:r>
      <w:r w:rsidRPr="004162E1">
        <w:rPr>
          <w:i w:val="0"/>
          <w:szCs w:val="24"/>
        </w:rPr>
        <w:br/>
      </w:r>
      <w:r w:rsidRPr="004162E1">
        <w:rPr>
          <w:i w:val="0"/>
          <w:sz w:val="22"/>
          <w:szCs w:val="22"/>
        </w:rPr>
        <w:br/>
      </w:r>
      <w:r w:rsidRPr="004162E1">
        <w:rPr>
          <w:i w:val="0"/>
          <w:szCs w:val="24"/>
        </w:rPr>
        <w:t>Transakcijski račun:    SI56 0110 0100 0358 802</w:t>
      </w:r>
      <w:r w:rsidRPr="004162E1">
        <w:rPr>
          <w:i w:val="0"/>
          <w:szCs w:val="24"/>
        </w:rPr>
        <w:br/>
        <w:t>Odprt pri:                     Banka Slovenije, Slovenska 35, 1505 Ljubljana, Slovenija</w:t>
      </w:r>
      <w:r w:rsidRPr="004162E1">
        <w:rPr>
          <w:i w:val="0"/>
          <w:szCs w:val="24"/>
        </w:rPr>
        <w:br/>
        <w:t>SWIFT KODA:           BSLJSI2X</w:t>
      </w:r>
      <w:r w:rsidRPr="004162E1">
        <w:rPr>
          <w:i w:val="0"/>
          <w:szCs w:val="24"/>
        </w:rPr>
        <w:br/>
        <w:t>IBAN:                          SI56011001000358802</w:t>
      </w:r>
      <w:r w:rsidRPr="004162E1">
        <w:rPr>
          <w:i w:val="0"/>
          <w:szCs w:val="24"/>
        </w:rPr>
        <w:br/>
        <w:t>Referenca:                   11     16110-7111290-XXXXXXLL</w:t>
      </w:r>
      <w:r w:rsidRPr="004162E1">
        <w:rPr>
          <w:i w:val="0"/>
          <w:szCs w:val="24"/>
        </w:rPr>
        <w:br/>
        <w:t> </w:t>
      </w:r>
    </w:p>
    <w:p w:rsidR="008105DC" w:rsidRPr="004162E1" w:rsidRDefault="008105DC" w:rsidP="00244E3F">
      <w:pPr>
        <w:keepNext/>
        <w:autoSpaceDE w:val="0"/>
        <w:autoSpaceDN w:val="0"/>
        <w:adjustRightInd w:val="0"/>
        <w:ind w:left="993"/>
        <w:jc w:val="both"/>
        <w:rPr>
          <w:i w:val="0"/>
          <w:szCs w:val="24"/>
        </w:rPr>
      </w:pPr>
    </w:p>
    <w:p w:rsidR="008105DC" w:rsidRPr="004162E1" w:rsidRDefault="008105DC" w:rsidP="00244E3F">
      <w:pPr>
        <w:keepNext/>
        <w:autoSpaceDE w:val="0"/>
        <w:autoSpaceDN w:val="0"/>
        <w:adjustRightInd w:val="0"/>
        <w:ind w:left="993"/>
        <w:jc w:val="both"/>
        <w:rPr>
          <w:i w:val="0"/>
          <w:szCs w:val="24"/>
        </w:rPr>
      </w:pPr>
      <w:r w:rsidRPr="004162E1">
        <w:rPr>
          <w:i w:val="0"/>
          <w:szCs w:val="24"/>
        </w:rPr>
        <w:t xml:space="preserve">Zahtevek za revizijo mora biti sestavljen v skladu z določili 15. člena ZPVPJN, vloži se pisno neposredno pri naročniku, po pošti priporočeno ali priporočeno s </w:t>
      </w:r>
      <w:r w:rsidRPr="00383E03">
        <w:rPr>
          <w:i w:val="0"/>
          <w:szCs w:val="24"/>
        </w:rPr>
        <w:t>povratnico.</w:t>
      </w:r>
      <w:r w:rsidR="00383E03" w:rsidRPr="00383E03">
        <w:rPr>
          <w:i w:val="0"/>
          <w:color w:val="000000" w:themeColor="text1"/>
          <w:sz w:val="22"/>
          <w:szCs w:val="22"/>
        </w:rPr>
        <w:t xml:space="preserve"> povratnico </w:t>
      </w:r>
      <w:r w:rsidR="00383E03" w:rsidRPr="00383E03">
        <w:rPr>
          <w:i w:val="0"/>
          <w:sz w:val="22"/>
          <w:szCs w:val="22"/>
        </w:rPr>
        <w:t>ali v elektronski obliki, če je podpisan z varnim elektronskim podpisom, overjenim s kvalificiranim potrdilom</w:t>
      </w:r>
      <w:r w:rsidR="00383E03" w:rsidRPr="00383E03">
        <w:rPr>
          <w:i w:val="0"/>
          <w:color w:val="000000" w:themeColor="text1"/>
          <w:sz w:val="22"/>
          <w:szCs w:val="22"/>
        </w:rPr>
        <w:t>.</w:t>
      </w:r>
      <w:r w:rsidRPr="00383E03">
        <w:rPr>
          <w:i w:val="0"/>
          <w:szCs w:val="24"/>
        </w:rPr>
        <w:t xml:space="preserve"> Vlagatelj mora zahtevku za revizijo priložiti potrdilo o plačilu takse. Zahtevek za revizijo se vloži v roku iz 25. člena ZPVPJN.</w:t>
      </w:r>
    </w:p>
    <w:p w:rsidR="008105DC" w:rsidRPr="004162E1" w:rsidRDefault="008105DC" w:rsidP="00244E3F">
      <w:pPr>
        <w:keepNext/>
        <w:autoSpaceDE w:val="0"/>
        <w:autoSpaceDN w:val="0"/>
        <w:adjustRightInd w:val="0"/>
        <w:ind w:left="993"/>
        <w:jc w:val="both"/>
        <w:rPr>
          <w:i w:val="0"/>
          <w:szCs w:val="24"/>
        </w:rPr>
      </w:pPr>
    </w:p>
    <w:p w:rsidR="008105DC" w:rsidRPr="004162E1" w:rsidRDefault="00F15AE3" w:rsidP="00B50FA0">
      <w:pPr>
        <w:pStyle w:val="Naslov2"/>
        <w:numPr>
          <w:ilvl w:val="0"/>
          <w:numId w:val="0"/>
        </w:numPr>
        <w:jc w:val="both"/>
        <w:rPr>
          <w:rFonts w:cs="Times New Roman"/>
        </w:rPr>
      </w:pPr>
      <w:r>
        <w:rPr>
          <w:rFonts w:cs="Times New Roman"/>
        </w:rPr>
        <w:t xml:space="preserve">  </w:t>
      </w:r>
      <w:r>
        <w:rPr>
          <w:rFonts w:cs="Times New Roman"/>
        </w:rPr>
        <w:tab/>
        <w:t>1.15</w:t>
      </w:r>
      <w:r w:rsidR="008105DC" w:rsidRPr="004162E1">
        <w:rPr>
          <w:rFonts w:cs="Times New Roman"/>
        </w:rPr>
        <w:t xml:space="preserve"> </w:t>
      </w:r>
      <w:bookmarkStart w:id="16" w:name="_Toc163615935"/>
      <w:r w:rsidR="008105DC" w:rsidRPr="004162E1">
        <w:rPr>
          <w:rFonts w:cs="Times New Roman"/>
        </w:rPr>
        <w:t>Zaupnost po</w:t>
      </w:r>
      <w:bookmarkEnd w:id="16"/>
      <w:r w:rsidR="008105DC" w:rsidRPr="004162E1">
        <w:rPr>
          <w:rFonts w:cs="Times New Roman"/>
        </w:rPr>
        <w:t>datkov</w:t>
      </w:r>
    </w:p>
    <w:p w:rsidR="008105DC" w:rsidRPr="00244E3F" w:rsidRDefault="008105DC" w:rsidP="00244E3F">
      <w:pPr>
        <w:pStyle w:val="tekst1"/>
        <w:keepNext/>
        <w:spacing w:before="0" w:line="240" w:lineRule="auto"/>
        <w:ind w:left="993"/>
        <w:rPr>
          <w:rFonts w:ascii="Times New Roman" w:hAnsi="Times New Roman"/>
          <w:sz w:val="24"/>
          <w:szCs w:val="24"/>
        </w:rPr>
      </w:pPr>
    </w:p>
    <w:p w:rsidR="008105DC" w:rsidRPr="00244E3F" w:rsidRDefault="008105DC" w:rsidP="00244E3F">
      <w:pPr>
        <w:keepNext/>
        <w:ind w:left="993"/>
        <w:jc w:val="both"/>
        <w:rPr>
          <w:i w:val="0"/>
          <w:szCs w:val="24"/>
        </w:rPr>
      </w:pPr>
      <w:r w:rsidRPr="00244E3F">
        <w:rPr>
          <w:i w:val="0"/>
          <w:szCs w:val="24"/>
        </w:rPr>
        <w:t>Naročnik zagotavlja javnost in zaupnost podatkov skladno s 35. členom ZJN-3, ob upoštevanju določb zakona, ki ureja varstvo osebnih podatkov, tajne podatke ali gospodarske družbe.</w:t>
      </w:r>
    </w:p>
    <w:p w:rsidR="008105DC" w:rsidRPr="00244E3F" w:rsidRDefault="008105DC" w:rsidP="00244E3F">
      <w:pPr>
        <w:keepNext/>
        <w:ind w:left="993"/>
        <w:jc w:val="both"/>
        <w:rPr>
          <w:i w:val="0"/>
          <w:szCs w:val="24"/>
        </w:rPr>
      </w:pPr>
    </w:p>
    <w:p w:rsidR="008105DC" w:rsidRPr="00244E3F" w:rsidRDefault="008105DC" w:rsidP="00244E3F">
      <w:pPr>
        <w:keepNext/>
        <w:ind w:left="993"/>
        <w:jc w:val="both"/>
        <w:rPr>
          <w:i w:val="0"/>
          <w:szCs w:val="24"/>
        </w:rPr>
      </w:pPr>
      <w:r w:rsidRPr="00244E3F">
        <w:rPr>
          <w:i w:val="0"/>
          <w:szCs w:val="24"/>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rsidR="008105DC" w:rsidRPr="00244E3F" w:rsidRDefault="008105DC" w:rsidP="00244E3F">
      <w:pPr>
        <w:pStyle w:val="tekst1"/>
        <w:keepNext/>
        <w:spacing w:before="0" w:line="240" w:lineRule="auto"/>
        <w:ind w:left="993"/>
        <w:rPr>
          <w:rFonts w:ascii="Times New Roman" w:hAnsi="Times New Roman"/>
          <w:sz w:val="24"/>
          <w:szCs w:val="24"/>
        </w:rPr>
      </w:pPr>
    </w:p>
    <w:p w:rsidR="008105DC" w:rsidRPr="00586070" w:rsidRDefault="00F15AE3" w:rsidP="005C37A2">
      <w:pPr>
        <w:pStyle w:val="Naslov2"/>
        <w:numPr>
          <w:ilvl w:val="0"/>
          <w:numId w:val="0"/>
        </w:numPr>
        <w:ind w:left="1429" w:hanging="578"/>
        <w:jc w:val="both"/>
        <w:rPr>
          <w:rFonts w:cs="Times New Roman"/>
        </w:rPr>
      </w:pPr>
      <w:r>
        <w:rPr>
          <w:rFonts w:cs="Times New Roman"/>
        </w:rPr>
        <w:t>1.16</w:t>
      </w:r>
      <w:r w:rsidR="005C37A2">
        <w:rPr>
          <w:rFonts w:cs="Times New Roman"/>
        </w:rPr>
        <w:t xml:space="preserve"> </w:t>
      </w:r>
      <w:r w:rsidR="008105DC" w:rsidRPr="00586070">
        <w:rPr>
          <w:rFonts w:cs="Times New Roman"/>
        </w:rPr>
        <w:t>Jamstvo za napake</w:t>
      </w:r>
    </w:p>
    <w:p w:rsidR="008105DC" w:rsidRPr="00244E3F" w:rsidRDefault="008105DC" w:rsidP="00244E3F">
      <w:pPr>
        <w:keepNext/>
        <w:ind w:left="993"/>
        <w:jc w:val="both"/>
        <w:rPr>
          <w:b/>
          <w:i w:val="0"/>
          <w:szCs w:val="24"/>
        </w:rPr>
      </w:pPr>
    </w:p>
    <w:p w:rsidR="008105DC" w:rsidRPr="00244E3F" w:rsidRDefault="008105DC" w:rsidP="00244E3F">
      <w:pPr>
        <w:keepNext/>
        <w:ind w:left="993"/>
        <w:jc w:val="both"/>
        <w:rPr>
          <w:i w:val="0"/>
          <w:szCs w:val="24"/>
        </w:rPr>
      </w:pPr>
      <w:r w:rsidRPr="00244E3F">
        <w:rPr>
          <w:i w:val="0"/>
          <w:szCs w:val="24"/>
        </w:rPr>
        <w:t>Izbrani ponudnik, s katerim bo naročnik sklenil okvirni sporazum, bo jamčil za odpravo vseh vrst napak na predmetu javnega naročila, skladno z določili Obligacijskega zakonika.</w:t>
      </w:r>
    </w:p>
    <w:p w:rsidR="008105DC" w:rsidRPr="00586070" w:rsidRDefault="00F15AE3" w:rsidP="009D7F18">
      <w:pPr>
        <w:pStyle w:val="Naslov2"/>
        <w:numPr>
          <w:ilvl w:val="0"/>
          <w:numId w:val="0"/>
        </w:numPr>
        <w:ind w:left="1429" w:hanging="578"/>
        <w:jc w:val="both"/>
        <w:rPr>
          <w:rFonts w:cs="Times New Roman"/>
        </w:rPr>
      </w:pPr>
      <w:r>
        <w:rPr>
          <w:rFonts w:cs="Times New Roman"/>
        </w:rPr>
        <w:t>1.17</w:t>
      </w:r>
      <w:r w:rsidR="009D7F18">
        <w:rPr>
          <w:rFonts w:cs="Times New Roman"/>
        </w:rPr>
        <w:t xml:space="preserve"> </w:t>
      </w:r>
      <w:r w:rsidR="008105DC" w:rsidRPr="00586070">
        <w:rPr>
          <w:rFonts w:cs="Times New Roman"/>
        </w:rPr>
        <w:t>Celovitost ponudbe</w:t>
      </w:r>
    </w:p>
    <w:p w:rsidR="00B63BFE" w:rsidRDefault="00B63BFE" w:rsidP="00244E3F">
      <w:pPr>
        <w:keepNext/>
        <w:ind w:left="993"/>
        <w:jc w:val="both"/>
        <w:rPr>
          <w:b/>
          <w:i w:val="0"/>
          <w:szCs w:val="24"/>
        </w:rPr>
      </w:pPr>
    </w:p>
    <w:p w:rsidR="008105DC" w:rsidRPr="00B63BFE" w:rsidRDefault="00AD76CB" w:rsidP="00244E3F">
      <w:pPr>
        <w:keepNext/>
        <w:ind w:left="993"/>
        <w:jc w:val="both"/>
        <w:rPr>
          <w:b/>
          <w:i w:val="0"/>
          <w:szCs w:val="24"/>
        </w:rPr>
      </w:pPr>
      <w:r w:rsidRPr="00B63BFE">
        <w:rPr>
          <w:b/>
          <w:i w:val="0"/>
          <w:szCs w:val="24"/>
        </w:rPr>
        <w:t>Naročilo ni razdeljeno na sklope!</w:t>
      </w:r>
    </w:p>
    <w:p w:rsidR="00AD76CB" w:rsidRPr="00B63BFE" w:rsidRDefault="00AD76CB" w:rsidP="00244E3F">
      <w:pPr>
        <w:keepNext/>
        <w:ind w:left="993"/>
        <w:jc w:val="both"/>
        <w:rPr>
          <w:b/>
          <w:i w:val="0"/>
          <w:szCs w:val="24"/>
        </w:rPr>
      </w:pPr>
    </w:p>
    <w:p w:rsidR="008105DC" w:rsidRPr="00244E3F" w:rsidRDefault="008105DC" w:rsidP="00244E3F">
      <w:pPr>
        <w:keepNext/>
        <w:ind w:left="993"/>
        <w:jc w:val="both"/>
        <w:rPr>
          <w:i w:val="0"/>
          <w:szCs w:val="24"/>
        </w:rPr>
      </w:pPr>
      <w:r w:rsidRPr="00244E3F">
        <w:rPr>
          <w:i w:val="0"/>
          <w:szCs w:val="24"/>
        </w:rPr>
        <w:t>V primeru, da predmet ponudbe ne bo v skladu z vsemi zahtevami in pogoji razpisne dokumentacije, bo naročnik tako ponudbo izključil iz sodelovanja v postopku oddaje javnega naročila.</w:t>
      </w:r>
    </w:p>
    <w:p w:rsidR="008105DC" w:rsidRPr="00586070" w:rsidRDefault="00F15AE3" w:rsidP="00D63F55">
      <w:pPr>
        <w:pStyle w:val="Naslov2"/>
        <w:numPr>
          <w:ilvl w:val="0"/>
          <w:numId w:val="0"/>
        </w:numPr>
        <w:ind w:left="1429" w:hanging="578"/>
        <w:jc w:val="both"/>
        <w:rPr>
          <w:rFonts w:cs="Times New Roman"/>
        </w:rPr>
      </w:pPr>
      <w:r>
        <w:rPr>
          <w:rFonts w:cs="Times New Roman"/>
        </w:rPr>
        <w:t>1.18</w:t>
      </w:r>
      <w:r w:rsidR="00D63F55">
        <w:rPr>
          <w:rFonts w:cs="Times New Roman"/>
        </w:rPr>
        <w:t xml:space="preserve"> </w:t>
      </w:r>
      <w:r w:rsidR="008105DC" w:rsidRPr="00586070">
        <w:rPr>
          <w:rFonts w:cs="Times New Roman"/>
        </w:rPr>
        <w:t>Ponudniki s sedežem izven Republike Slovenije</w:t>
      </w:r>
    </w:p>
    <w:p w:rsidR="008105DC" w:rsidRPr="00244E3F" w:rsidRDefault="008105DC" w:rsidP="00244E3F">
      <w:pPr>
        <w:keepNext/>
        <w:autoSpaceDE w:val="0"/>
        <w:autoSpaceDN w:val="0"/>
        <w:adjustRightInd w:val="0"/>
        <w:ind w:left="993"/>
        <w:jc w:val="both"/>
        <w:rPr>
          <w:rFonts w:eastAsia="Calibri"/>
          <w:i w:val="0"/>
          <w:szCs w:val="24"/>
        </w:rPr>
      </w:pPr>
    </w:p>
    <w:p w:rsidR="008105DC" w:rsidRPr="00244E3F" w:rsidRDefault="008105DC" w:rsidP="00244E3F">
      <w:pPr>
        <w:keepNext/>
        <w:autoSpaceDE w:val="0"/>
        <w:autoSpaceDN w:val="0"/>
        <w:adjustRightInd w:val="0"/>
        <w:ind w:left="993"/>
        <w:jc w:val="both"/>
        <w:rPr>
          <w:rFonts w:eastAsia="Calibri"/>
          <w:i w:val="0"/>
          <w:szCs w:val="24"/>
        </w:rPr>
      </w:pPr>
      <w:r w:rsidRPr="00244E3F">
        <w:rPr>
          <w:i w:val="0"/>
          <w:szCs w:val="24"/>
        </w:rPr>
        <w:t xml:space="preserve">Ponudnik </w:t>
      </w:r>
      <w:r w:rsidRPr="00244E3F">
        <w:rPr>
          <w:rFonts w:eastAsia="Calibri"/>
          <w:i w:val="0"/>
          <w:szCs w:val="24"/>
        </w:rPr>
        <w:t>s sedežem v tuji državi mora izpolnjevati enake pogoje kot p</w:t>
      </w:r>
      <w:r w:rsidRPr="00244E3F">
        <w:rPr>
          <w:i w:val="0"/>
          <w:szCs w:val="24"/>
        </w:rPr>
        <w:t xml:space="preserve">onudnik </w:t>
      </w:r>
      <w:r w:rsidRPr="00244E3F">
        <w:rPr>
          <w:rFonts w:eastAsia="Calibri"/>
          <w:i w:val="0"/>
          <w:szCs w:val="24"/>
        </w:rPr>
        <w:t xml:space="preserve">s sedežem v Republiki Sloveniji. Enako velja tudi v primeru, da </w:t>
      </w:r>
      <w:r w:rsidRPr="00244E3F">
        <w:rPr>
          <w:i w:val="0"/>
          <w:szCs w:val="24"/>
        </w:rPr>
        <w:t xml:space="preserve">ponudnik </w:t>
      </w:r>
      <w:r w:rsidRPr="00244E3F">
        <w:rPr>
          <w:rFonts w:eastAsia="Calibri"/>
          <w:i w:val="0"/>
          <w:szCs w:val="24"/>
        </w:rPr>
        <w:t>nastopa s partnerjem ali podizvajalcem ali se sklicuje na uporabo zmogljivosti drugih subjektov.</w:t>
      </w:r>
    </w:p>
    <w:p w:rsidR="008105DC" w:rsidRDefault="008105DC" w:rsidP="00244E3F">
      <w:pPr>
        <w:keepNext/>
        <w:autoSpaceDE w:val="0"/>
        <w:autoSpaceDN w:val="0"/>
        <w:adjustRightInd w:val="0"/>
        <w:ind w:left="993"/>
        <w:jc w:val="both"/>
        <w:rPr>
          <w:rFonts w:eastAsia="Calibri"/>
          <w:i w:val="0"/>
          <w:szCs w:val="24"/>
        </w:rPr>
      </w:pPr>
    </w:p>
    <w:p w:rsidR="00F15AE3" w:rsidRDefault="00F15AE3" w:rsidP="00244E3F">
      <w:pPr>
        <w:keepNext/>
        <w:autoSpaceDE w:val="0"/>
        <w:autoSpaceDN w:val="0"/>
        <w:adjustRightInd w:val="0"/>
        <w:ind w:left="993"/>
        <w:jc w:val="both"/>
        <w:rPr>
          <w:rFonts w:eastAsia="Calibri"/>
          <w:i w:val="0"/>
          <w:szCs w:val="24"/>
        </w:rPr>
      </w:pPr>
    </w:p>
    <w:p w:rsidR="00F15AE3" w:rsidRPr="00244E3F" w:rsidRDefault="00F15AE3" w:rsidP="00244E3F">
      <w:pPr>
        <w:keepNext/>
        <w:autoSpaceDE w:val="0"/>
        <w:autoSpaceDN w:val="0"/>
        <w:adjustRightInd w:val="0"/>
        <w:ind w:left="993"/>
        <w:jc w:val="both"/>
        <w:rPr>
          <w:rFonts w:eastAsia="Calibri"/>
          <w:i w:val="0"/>
          <w:szCs w:val="24"/>
        </w:rPr>
      </w:pPr>
    </w:p>
    <w:p w:rsidR="008105DC" w:rsidRPr="00917DCB" w:rsidRDefault="00F15AE3" w:rsidP="002937D1">
      <w:pPr>
        <w:pStyle w:val="Naslov2"/>
        <w:numPr>
          <w:ilvl w:val="0"/>
          <w:numId w:val="0"/>
        </w:numPr>
        <w:jc w:val="both"/>
        <w:rPr>
          <w:szCs w:val="24"/>
        </w:rPr>
      </w:pPr>
      <w:r>
        <w:rPr>
          <w:rFonts w:cs="Times New Roman"/>
        </w:rPr>
        <w:lastRenderedPageBreak/>
        <w:t xml:space="preserve">    </w:t>
      </w:r>
      <w:r>
        <w:rPr>
          <w:rFonts w:cs="Times New Roman"/>
        </w:rPr>
        <w:tab/>
        <w:t>1.19</w:t>
      </w:r>
      <w:r w:rsidR="002937D1">
        <w:rPr>
          <w:rFonts w:cs="Times New Roman"/>
        </w:rPr>
        <w:t xml:space="preserve"> </w:t>
      </w:r>
      <w:r w:rsidR="008105DC" w:rsidRPr="00586070">
        <w:rPr>
          <w:rFonts w:cs="Times New Roman"/>
        </w:rPr>
        <w:t>Uporaba zmogljivosti drugih subjektov</w:t>
      </w:r>
      <w:r w:rsidR="004F45D3">
        <w:rPr>
          <w:rFonts w:cs="Times New Roman"/>
        </w:rPr>
        <w:t xml:space="preserve"> </w:t>
      </w:r>
    </w:p>
    <w:p w:rsidR="008105DC" w:rsidRPr="00244E3F" w:rsidRDefault="008105DC" w:rsidP="00244E3F">
      <w:pPr>
        <w:keepNext/>
        <w:ind w:left="993"/>
        <w:jc w:val="both"/>
        <w:rPr>
          <w:i w:val="0"/>
          <w:szCs w:val="24"/>
        </w:rPr>
      </w:pPr>
      <w:r w:rsidRPr="00244E3F">
        <w:rPr>
          <w:i w:val="0"/>
          <w:szCs w:val="24"/>
        </w:rPr>
        <w:t xml:space="preserve">Ponudnik lahko glede tehnične in kadrovske sposobnosti za predmetno naročilo uporabi zmogljivosti drugih subjektov, ne glede na pravno razmerje med njim in temi subjekti. Glede pogojev v zvezi z ustreznimi poklicnimi izkušnjami lahko gospodarski subjekt uporabi zmogljivosti drugih subjektov le, če bodo slednji izvajali storitve, za katere se zahtevajo te zmogljivosti. Če želi gospodarski subjekt uporabiti zmogljivosti drugih subjektov, mora v prijavi dokazati, da bo imel na voljo sredstva, na primer s predložitvijo zagotovil teh subjektov za ta namen. Naročnik bo v tem primeru ravnal v skladu s drugim odstavkom 81. člena ZJN-3. </w:t>
      </w:r>
    </w:p>
    <w:p w:rsidR="008105DC" w:rsidRPr="00244E3F" w:rsidRDefault="008105DC" w:rsidP="00244E3F">
      <w:pPr>
        <w:keepNext/>
        <w:ind w:left="993"/>
        <w:jc w:val="both"/>
        <w:rPr>
          <w:i w:val="0"/>
          <w:szCs w:val="24"/>
        </w:rPr>
      </w:pPr>
    </w:p>
    <w:p w:rsidR="008105DC" w:rsidRPr="00244E3F" w:rsidRDefault="008105DC" w:rsidP="00244E3F">
      <w:pPr>
        <w:keepNext/>
        <w:ind w:left="993"/>
        <w:jc w:val="both"/>
        <w:rPr>
          <w:i w:val="0"/>
          <w:szCs w:val="24"/>
        </w:rPr>
      </w:pPr>
      <w:r w:rsidRPr="00244E3F">
        <w:rPr>
          <w:i w:val="0"/>
          <w:szCs w:val="24"/>
        </w:rPr>
        <w:t>V primeru, da gospodarski subjekt uporabi zmogljivost drugih subjektov, priloži izpolnjen in podpisan ESPD ter izpolnjen</w:t>
      </w:r>
      <w:r w:rsidR="00384E3B">
        <w:rPr>
          <w:i w:val="0"/>
          <w:szCs w:val="24"/>
        </w:rPr>
        <w:t>i</w:t>
      </w:r>
      <w:r w:rsidRPr="00244E3F">
        <w:rPr>
          <w:i w:val="0"/>
          <w:szCs w:val="24"/>
        </w:rPr>
        <w:t xml:space="preserve"> in podpisan</w:t>
      </w:r>
      <w:r w:rsidR="00B56E2D">
        <w:rPr>
          <w:i w:val="0"/>
          <w:szCs w:val="24"/>
        </w:rPr>
        <w:t>i</w:t>
      </w:r>
      <w:r w:rsidRPr="00244E3F">
        <w:rPr>
          <w:i w:val="0"/>
          <w:szCs w:val="24"/>
        </w:rPr>
        <w:t xml:space="preserve"> </w:t>
      </w:r>
      <w:r w:rsidRPr="00EB4B11">
        <w:rPr>
          <w:i w:val="0"/>
          <w:szCs w:val="24"/>
        </w:rPr>
        <w:t>Prilog</w:t>
      </w:r>
      <w:r w:rsidR="00384E3B" w:rsidRPr="00EB4B11">
        <w:rPr>
          <w:i w:val="0"/>
          <w:szCs w:val="24"/>
        </w:rPr>
        <w:t>a</w:t>
      </w:r>
      <w:r w:rsidRPr="00EB4B11">
        <w:rPr>
          <w:i w:val="0"/>
          <w:szCs w:val="24"/>
        </w:rPr>
        <w:t xml:space="preserve"> </w:t>
      </w:r>
      <w:r w:rsidR="00B56E2D" w:rsidRPr="00EB4B11">
        <w:rPr>
          <w:i w:val="0"/>
          <w:szCs w:val="24"/>
        </w:rPr>
        <w:t>9</w:t>
      </w:r>
      <w:r w:rsidRPr="00EB4B11">
        <w:rPr>
          <w:i w:val="0"/>
          <w:szCs w:val="24"/>
        </w:rPr>
        <w:t xml:space="preserve"> </w:t>
      </w:r>
      <w:r w:rsidR="00B56E2D" w:rsidRPr="00EB4B11">
        <w:rPr>
          <w:i w:val="0"/>
          <w:szCs w:val="24"/>
        </w:rPr>
        <w:t xml:space="preserve">in </w:t>
      </w:r>
      <w:r w:rsidR="00384E3B" w:rsidRPr="00EB4B11">
        <w:rPr>
          <w:i w:val="0"/>
          <w:szCs w:val="24"/>
        </w:rPr>
        <w:t>P</w:t>
      </w:r>
      <w:r w:rsidR="00B56E2D" w:rsidRPr="00EB4B11">
        <w:rPr>
          <w:i w:val="0"/>
          <w:szCs w:val="24"/>
        </w:rPr>
        <w:t>rilog</w:t>
      </w:r>
      <w:r w:rsidR="00384E3B" w:rsidRPr="00EB4B11">
        <w:rPr>
          <w:i w:val="0"/>
          <w:szCs w:val="24"/>
        </w:rPr>
        <w:t>a</w:t>
      </w:r>
      <w:r w:rsidR="00B56E2D" w:rsidRPr="00EB4B11">
        <w:rPr>
          <w:i w:val="0"/>
          <w:szCs w:val="24"/>
        </w:rPr>
        <w:t xml:space="preserve"> 10</w:t>
      </w:r>
      <w:r w:rsidRPr="00EB4B11">
        <w:rPr>
          <w:i w:val="0"/>
          <w:szCs w:val="24"/>
        </w:rPr>
        <w:t>. Če ima gospodarski subjekt sedež izven Republike Slovenije mora namesto izpolnjene in podpisane Prilog</w:t>
      </w:r>
      <w:r w:rsidR="002C303E">
        <w:rPr>
          <w:i w:val="0"/>
          <w:szCs w:val="24"/>
        </w:rPr>
        <w:t>e</w:t>
      </w:r>
      <w:r w:rsidRPr="00EB4B11">
        <w:rPr>
          <w:i w:val="0"/>
          <w:szCs w:val="24"/>
        </w:rPr>
        <w:t xml:space="preserve"> </w:t>
      </w:r>
      <w:r w:rsidR="00B56E2D" w:rsidRPr="00EB4B11">
        <w:rPr>
          <w:i w:val="0"/>
          <w:szCs w:val="24"/>
        </w:rPr>
        <w:t>9</w:t>
      </w:r>
      <w:r w:rsidRPr="00EB4B11">
        <w:rPr>
          <w:i w:val="0"/>
          <w:szCs w:val="24"/>
        </w:rPr>
        <w:t xml:space="preserve"> </w:t>
      </w:r>
      <w:r w:rsidR="00B56E2D" w:rsidRPr="00EB4B11">
        <w:rPr>
          <w:i w:val="0"/>
          <w:szCs w:val="24"/>
        </w:rPr>
        <w:t>in</w:t>
      </w:r>
      <w:r w:rsidRPr="00EB4B11">
        <w:rPr>
          <w:i w:val="0"/>
          <w:szCs w:val="24"/>
        </w:rPr>
        <w:t xml:space="preserve"> prilog</w:t>
      </w:r>
      <w:r w:rsidR="002C303E">
        <w:rPr>
          <w:i w:val="0"/>
          <w:szCs w:val="24"/>
        </w:rPr>
        <w:t>e</w:t>
      </w:r>
      <w:r w:rsidRPr="00EB4B11">
        <w:rPr>
          <w:i w:val="0"/>
          <w:szCs w:val="24"/>
        </w:rPr>
        <w:t xml:space="preserve"> </w:t>
      </w:r>
      <w:r w:rsidR="00B56E2D" w:rsidRPr="00EB4B11">
        <w:rPr>
          <w:i w:val="0"/>
          <w:szCs w:val="24"/>
        </w:rPr>
        <w:t>10</w:t>
      </w:r>
      <w:r w:rsidRPr="00EB4B11">
        <w:rPr>
          <w:i w:val="0"/>
          <w:szCs w:val="24"/>
        </w:rPr>
        <w:t xml:space="preserve"> priložiti dokazila v skladu z zahtevami tč. </w:t>
      </w:r>
      <w:r w:rsidR="00384E3B" w:rsidRPr="00EB4B11">
        <w:rPr>
          <w:i w:val="0"/>
          <w:szCs w:val="24"/>
        </w:rPr>
        <w:t>2</w:t>
      </w:r>
      <w:r w:rsidRPr="00EB4B11">
        <w:rPr>
          <w:i w:val="0"/>
          <w:szCs w:val="24"/>
        </w:rPr>
        <w:t>.1 razpisne dokumentacije, podtočke A, B in D ki se nanašajo na gospodarske subjekte s sedežem izven Republike Slovenije.</w:t>
      </w:r>
    </w:p>
    <w:p w:rsidR="008105DC" w:rsidRPr="00244E3F" w:rsidRDefault="008105DC" w:rsidP="00244E3F">
      <w:pPr>
        <w:keepNext/>
        <w:ind w:left="993"/>
        <w:jc w:val="both"/>
        <w:rPr>
          <w:i w:val="0"/>
          <w:szCs w:val="24"/>
        </w:rPr>
      </w:pPr>
    </w:p>
    <w:p w:rsidR="008105DC" w:rsidRPr="00586070" w:rsidRDefault="00F15AE3" w:rsidP="007C5071">
      <w:pPr>
        <w:pStyle w:val="Naslov2"/>
        <w:numPr>
          <w:ilvl w:val="0"/>
          <w:numId w:val="0"/>
        </w:numPr>
        <w:jc w:val="both"/>
        <w:rPr>
          <w:rFonts w:cs="Times New Roman"/>
        </w:rPr>
      </w:pPr>
      <w:r>
        <w:rPr>
          <w:rFonts w:cs="Times New Roman"/>
        </w:rPr>
        <w:t xml:space="preserve"> </w:t>
      </w:r>
      <w:r>
        <w:rPr>
          <w:rFonts w:cs="Times New Roman"/>
        </w:rPr>
        <w:tab/>
        <w:t>1.20</w:t>
      </w:r>
      <w:r w:rsidR="007C5071">
        <w:rPr>
          <w:rFonts w:cs="Times New Roman"/>
        </w:rPr>
        <w:t xml:space="preserve"> </w:t>
      </w:r>
      <w:r w:rsidR="008105DC" w:rsidRPr="00586070">
        <w:rPr>
          <w:rFonts w:cs="Times New Roman"/>
        </w:rPr>
        <w:t>Veljavnost ponudbe</w:t>
      </w:r>
      <w:r w:rsidR="002017DE">
        <w:rPr>
          <w:rFonts w:cs="Times New Roman"/>
        </w:rPr>
        <w:t xml:space="preserve"> </w:t>
      </w:r>
    </w:p>
    <w:p w:rsidR="008105DC" w:rsidRPr="00244E3F" w:rsidRDefault="008105DC" w:rsidP="00244E3F">
      <w:pPr>
        <w:keepNext/>
        <w:ind w:left="851"/>
        <w:jc w:val="both"/>
        <w:rPr>
          <w:i w:val="0"/>
          <w:szCs w:val="24"/>
        </w:rPr>
      </w:pPr>
    </w:p>
    <w:p w:rsidR="008105DC" w:rsidRPr="00244E3F" w:rsidRDefault="008105DC" w:rsidP="00244E3F">
      <w:pPr>
        <w:keepNext/>
        <w:ind w:left="851"/>
        <w:jc w:val="both"/>
        <w:rPr>
          <w:i w:val="0"/>
          <w:szCs w:val="24"/>
        </w:rPr>
      </w:pPr>
      <w:r w:rsidRPr="00244E3F">
        <w:rPr>
          <w:i w:val="0"/>
          <w:szCs w:val="24"/>
        </w:rPr>
        <w:t xml:space="preserve">Ponudba mora biti veljavna najmanj </w:t>
      </w:r>
      <w:r w:rsidR="001E08EB" w:rsidRPr="00244E3F">
        <w:rPr>
          <w:i w:val="0"/>
          <w:szCs w:val="24"/>
        </w:rPr>
        <w:t>120 dni od odpiranja ponudb.</w:t>
      </w:r>
    </w:p>
    <w:p w:rsidR="008105DC" w:rsidRPr="00244E3F" w:rsidRDefault="008105DC" w:rsidP="00244E3F">
      <w:pPr>
        <w:keepNext/>
        <w:ind w:left="851"/>
        <w:jc w:val="both"/>
        <w:rPr>
          <w:i w:val="0"/>
          <w:szCs w:val="24"/>
        </w:rPr>
      </w:pPr>
    </w:p>
    <w:p w:rsidR="008105DC" w:rsidRPr="00917DCB" w:rsidRDefault="00F15AE3" w:rsidP="00146189">
      <w:pPr>
        <w:pStyle w:val="Naslov2"/>
        <w:numPr>
          <w:ilvl w:val="0"/>
          <w:numId w:val="0"/>
        </w:numPr>
        <w:ind w:firstLine="709"/>
        <w:jc w:val="both"/>
        <w:rPr>
          <w:sz w:val="24"/>
          <w:szCs w:val="24"/>
        </w:rPr>
      </w:pPr>
      <w:r>
        <w:rPr>
          <w:rFonts w:cs="Times New Roman"/>
        </w:rPr>
        <w:t>1.21</w:t>
      </w:r>
      <w:r w:rsidR="007C5071">
        <w:rPr>
          <w:rFonts w:cs="Times New Roman"/>
        </w:rPr>
        <w:t xml:space="preserve"> </w:t>
      </w:r>
      <w:r w:rsidR="008105DC" w:rsidRPr="00586070">
        <w:rPr>
          <w:rFonts w:cs="Times New Roman"/>
        </w:rPr>
        <w:t>Način obračunavanja in plačilni pogoji</w:t>
      </w:r>
      <w:r w:rsidR="002017DE">
        <w:rPr>
          <w:rFonts w:cs="Times New Roman"/>
        </w:rPr>
        <w:t xml:space="preserve">  </w:t>
      </w:r>
    </w:p>
    <w:p w:rsidR="008105DC" w:rsidRPr="00244E3F" w:rsidRDefault="008105DC" w:rsidP="00244E3F">
      <w:pPr>
        <w:pStyle w:val="BESEDILO0"/>
        <w:keepNext/>
        <w:keepLines w:val="0"/>
        <w:widowControl/>
        <w:tabs>
          <w:tab w:val="clear" w:pos="2155"/>
        </w:tabs>
        <w:ind w:left="851"/>
        <w:rPr>
          <w:rFonts w:ascii="Times New Roman" w:hAnsi="Times New Roman"/>
          <w:sz w:val="24"/>
          <w:szCs w:val="24"/>
        </w:rPr>
      </w:pPr>
      <w:r w:rsidRPr="00244E3F">
        <w:rPr>
          <w:rFonts w:ascii="Times New Roman" w:hAnsi="Times New Roman"/>
          <w:sz w:val="24"/>
          <w:szCs w:val="24"/>
        </w:rPr>
        <w:t>Način obračunavanja in plačilni pogoji so razvidni iz priloženega vzorca okvirnega sporazuma.</w:t>
      </w:r>
    </w:p>
    <w:p w:rsidR="008105DC" w:rsidRPr="00244E3F" w:rsidRDefault="008105DC" w:rsidP="00244E3F">
      <w:pPr>
        <w:pStyle w:val="Glava"/>
        <w:tabs>
          <w:tab w:val="clear" w:pos="4536"/>
          <w:tab w:val="clear" w:pos="9072"/>
        </w:tabs>
        <w:ind w:left="851"/>
        <w:jc w:val="both"/>
        <w:rPr>
          <w:b/>
          <w:i w:val="0"/>
          <w:szCs w:val="24"/>
        </w:rPr>
      </w:pPr>
    </w:p>
    <w:p w:rsidR="00E01D46" w:rsidRPr="005A42DA" w:rsidRDefault="00F15AE3" w:rsidP="005D06FE">
      <w:pPr>
        <w:pStyle w:val="Naslov2"/>
        <w:numPr>
          <w:ilvl w:val="0"/>
          <w:numId w:val="0"/>
        </w:numPr>
        <w:ind w:firstLine="709"/>
      </w:pPr>
      <w:r>
        <w:t>1.22</w:t>
      </w:r>
      <w:r w:rsidR="00146189">
        <w:t xml:space="preserve"> </w:t>
      </w:r>
      <w:r w:rsidR="00E01D46" w:rsidRPr="005A42DA">
        <w:t>Merilo za izbiro najugodnejše ponudbe</w:t>
      </w:r>
      <w:r w:rsidR="002017DE">
        <w:t xml:space="preserve">  </w:t>
      </w:r>
    </w:p>
    <w:p w:rsidR="008105DC" w:rsidRPr="00244E3F" w:rsidRDefault="008105DC" w:rsidP="00244E3F">
      <w:pPr>
        <w:pStyle w:val="Glava"/>
        <w:tabs>
          <w:tab w:val="clear" w:pos="4536"/>
          <w:tab w:val="clear" w:pos="9072"/>
          <w:tab w:val="left" w:pos="709"/>
        </w:tabs>
        <w:ind w:left="851"/>
        <w:jc w:val="both"/>
        <w:rPr>
          <w:i w:val="0"/>
          <w:szCs w:val="24"/>
        </w:rPr>
      </w:pPr>
    </w:p>
    <w:p w:rsidR="00EA6409" w:rsidRPr="00244E3F" w:rsidRDefault="00EA6409" w:rsidP="00244E3F">
      <w:pPr>
        <w:pStyle w:val="Default"/>
        <w:keepNext/>
        <w:ind w:left="851"/>
        <w:jc w:val="both"/>
        <w:rPr>
          <w:rFonts w:ascii="Times New Roman" w:hAnsi="Times New Roman" w:cs="Times New Roman"/>
        </w:rPr>
      </w:pPr>
      <w:r w:rsidRPr="00244E3F">
        <w:rPr>
          <w:rFonts w:ascii="Times New Roman" w:hAnsi="Times New Roman" w:cs="Times New Roman"/>
        </w:rPr>
        <w:t xml:space="preserve">Merilo za izbiro ekonomsko najugodnejše ponudbe je </w:t>
      </w:r>
      <w:r w:rsidRPr="00244E3F">
        <w:rPr>
          <w:rFonts w:ascii="Times New Roman" w:hAnsi="Times New Roman" w:cs="Times New Roman"/>
          <w:b/>
        </w:rPr>
        <w:t xml:space="preserve">najnižja ponudbena cena brez DDV, in sicer najnižja skupna ponudbena cena v EUR brez DDV, </w:t>
      </w:r>
      <w:r w:rsidRPr="00EB4B11">
        <w:rPr>
          <w:rFonts w:ascii="Times New Roman" w:hAnsi="Times New Roman" w:cs="Times New Roman"/>
        </w:rPr>
        <w:t>navedena v Prilogi 2.</w:t>
      </w:r>
      <w:r w:rsidRPr="00244E3F">
        <w:rPr>
          <w:rFonts w:ascii="Times New Roman" w:hAnsi="Times New Roman" w:cs="Times New Roman"/>
        </w:rPr>
        <w:t xml:space="preserve"> </w:t>
      </w:r>
    </w:p>
    <w:p w:rsidR="008105DC" w:rsidRPr="00244E3F" w:rsidRDefault="008105DC" w:rsidP="00244E3F">
      <w:pPr>
        <w:tabs>
          <w:tab w:val="left" w:pos="709"/>
        </w:tabs>
        <w:ind w:left="851"/>
        <w:jc w:val="both"/>
        <w:rPr>
          <w:i w:val="0"/>
          <w:szCs w:val="24"/>
        </w:rPr>
      </w:pPr>
    </w:p>
    <w:p w:rsidR="008105DC" w:rsidRDefault="008105DC" w:rsidP="00244E3F">
      <w:pPr>
        <w:tabs>
          <w:tab w:val="left" w:pos="709"/>
        </w:tabs>
        <w:ind w:left="851"/>
        <w:rPr>
          <w:i w:val="0"/>
          <w:szCs w:val="24"/>
        </w:rPr>
      </w:pPr>
      <w:r w:rsidRPr="00244E3F">
        <w:rPr>
          <w:i w:val="0"/>
          <w:szCs w:val="24"/>
        </w:rPr>
        <w:t>Cene na enoto morajo biti fiksne ves čas trajanja okvirnega sporazuma.</w:t>
      </w:r>
    </w:p>
    <w:p w:rsidR="001B6A4C" w:rsidRDefault="001B6A4C" w:rsidP="00244E3F">
      <w:pPr>
        <w:tabs>
          <w:tab w:val="left" w:pos="709"/>
        </w:tabs>
        <w:ind w:left="851"/>
        <w:rPr>
          <w:i w:val="0"/>
          <w:szCs w:val="24"/>
        </w:rPr>
      </w:pPr>
    </w:p>
    <w:p w:rsidR="001B6A4C" w:rsidRPr="001B6A4C" w:rsidRDefault="001B6A4C" w:rsidP="00437DA4">
      <w:pPr>
        <w:tabs>
          <w:tab w:val="left" w:pos="709"/>
        </w:tabs>
        <w:rPr>
          <w:i w:val="0"/>
          <w:szCs w:val="24"/>
        </w:rPr>
      </w:pPr>
    </w:p>
    <w:p w:rsidR="008105DC" w:rsidRPr="00186FBC" w:rsidRDefault="008105DC" w:rsidP="00DE3F10">
      <w:pPr>
        <w:pStyle w:val="Naslov1"/>
        <w:numPr>
          <w:ilvl w:val="0"/>
          <w:numId w:val="21"/>
        </w:numPr>
        <w:jc w:val="both"/>
        <w:rPr>
          <w:rFonts w:ascii="Times New Roman" w:hAnsi="Times New Roman" w:cs="Times New Roman"/>
          <w:i w:val="0"/>
          <w:sz w:val="28"/>
          <w:szCs w:val="28"/>
        </w:rPr>
      </w:pPr>
      <w:r w:rsidRPr="00186FBC">
        <w:rPr>
          <w:rFonts w:ascii="Times New Roman" w:hAnsi="Times New Roman" w:cs="Times New Roman"/>
          <w:i w:val="0"/>
          <w:sz w:val="28"/>
          <w:szCs w:val="28"/>
        </w:rPr>
        <w:t xml:space="preserve">UGOTAVLJANJE SPOSOBNOSTI </w:t>
      </w:r>
    </w:p>
    <w:p w:rsidR="008105DC" w:rsidRPr="00244E3F" w:rsidRDefault="008105DC" w:rsidP="00244E3F">
      <w:pPr>
        <w:keepNext/>
        <w:ind w:left="851"/>
        <w:jc w:val="both"/>
        <w:rPr>
          <w:i w:val="0"/>
          <w:szCs w:val="24"/>
        </w:rPr>
      </w:pPr>
    </w:p>
    <w:p w:rsidR="008105DC" w:rsidRPr="00244E3F" w:rsidRDefault="008105DC" w:rsidP="00244E3F">
      <w:pPr>
        <w:keepNext/>
        <w:ind w:left="851"/>
        <w:jc w:val="both"/>
        <w:rPr>
          <w:i w:val="0"/>
          <w:szCs w:val="24"/>
        </w:rPr>
      </w:pPr>
      <w:r w:rsidRPr="00244E3F">
        <w:rPr>
          <w:i w:val="0"/>
          <w:szCs w:val="24"/>
        </w:rPr>
        <w:t xml:space="preserve">Za ugotavljanje sposobnosti mora gospodarski subjekt izpolniti in priložiti ter podpisati natisnjen ESPD obrazec, ki je priloga te razpisne dokumentacije. Če se gospodarski subjekt pri izkazovanju svoje sposobnosti sklicuje na druge gospodarske subjekte, mora ESPD predložiti tudi zanje. Enako velja v primeru, če gospodarski subjekt sodeluje s partnerji (skupna ponudba) (ločen obrazec ESPD zase kot ponudnika in ločene obrazce ESPD za vsakega od sodelujočih gospodarskih subjektov v ponudbi). Zaželeno je, da je obrazec ESPD priložen tudi v elektronski obliki v formatu xml. </w:t>
      </w:r>
    </w:p>
    <w:p w:rsidR="008105DC" w:rsidRPr="00244E3F" w:rsidRDefault="008105DC" w:rsidP="00244E3F">
      <w:pPr>
        <w:keepNext/>
        <w:ind w:left="851"/>
        <w:jc w:val="both"/>
        <w:rPr>
          <w:i w:val="0"/>
          <w:szCs w:val="24"/>
        </w:rPr>
      </w:pPr>
    </w:p>
    <w:p w:rsidR="008105DC" w:rsidRPr="00244E3F" w:rsidRDefault="008105DC" w:rsidP="00244E3F">
      <w:pPr>
        <w:keepNext/>
        <w:ind w:left="851"/>
        <w:jc w:val="both"/>
        <w:rPr>
          <w:i w:val="0"/>
          <w:szCs w:val="24"/>
        </w:rPr>
      </w:pPr>
      <w:r w:rsidRPr="00244E3F">
        <w:rPr>
          <w:i w:val="0"/>
          <w:szCs w:val="24"/>
        </w:rPr>
        <w:t xml:space="preserve">Gospodarski subjekt preko spletne strani </w:t>
      </w:r>
      <w:hyperlink r:id="rId19" w:history="1">
        <w:r w:rsidRPr="00244E3F">
          <w:rPr>
            <w:rStyle w:val="Hiperpovezava"/>
            <w:i w:val="0"/>
            <w:szCs w:val="24"/>
          </w:rPr>
          <w:t>http://www.enarocanje.si/_ESPD/</w:t>
        </w:r>
      </w:hyperlink>
      <w:r w:rsidRPr="00244E3F">
        <w:rPr>
          <w:i w:val="0"/>
          <w:szCs w:val="24"/>
        </w:rPr>
        <w:t xml:space="preserve"> uvozi naročnikov ESPD obrazec, ki je na voljo na naročnikovi spletni strani, na mestu, kjer je objavljena razpisna dokumentacija, ter ga ustrezno izpolni, natisne, podpiše in priloži k ponudbi. </w:t>
      </w:r>
    </w:p>
    <w:p w:rsidR="008105DC" w:rsidRPr="00244E3F" w:rsidRDefault="008105DC" w:rsidP="00244E3F">
      <w:pPr>
        <w:keepNext/>
        <w:ind w:left="851"/>
        <w:jc w:val="both"/>
        <w:rPr>
          <w:i w:val="0"/>
          <w:szCs w:val="24"/>
        </w:rPr>
      </w:pPr>
    </w:p>
    <w:p w:rsidR="008105DC" w:rsidRPr="00244E3F" w:rsidRDefault="008105DC" w:rsidP="00244E3F">
      <w:pPr>
        <w:keepNext/>
        <w:ind w:left="851"/>
        <w:jc w:val="both"/>
        <w:rPr>
          <w:bCs/>
          <w:i w:val="0"/>
          <w:szCs w:val="24"/>
        </w:rPr>
      </w:pPr>
      <w:r w:rsidRPr="00244E3F">
        <w:rPr>
          <w:bCs/>
          <w:i w:val="0"/>
          <w:szCs w:val="24"/>
        </w:rPr>
        <w:t xml:space="preserve">Ne glede na prejšnji odstavek lahko gospodarski subjekt v tem postopku ponovno uporabi obrazec ESPD, ki je bil že uporabljen v enem izmed prejšnjih postopkov javnega naročanja, in </w:t>
      </w:r>
      <w:r w:rsidRPr="00244E3F">
        <w:rPr>
          <w:bCs/>
          <w:i w:val="0"/>
          <w:szCs w:val="24"/>
        </w:rPr>
        <w:lastRenderedPageBreak/>
        <w:t>sicer v primeru da so navedene informacije točne in ustrezne ter v skladu z naročnikovimi zahtevami za predmetno naročilo.</w:t>
      </w:r>
    </w:p>
    <w:p w:rsidR="008105DC" w:rsidRPr="00244E3F" w:rsidRDefault="008105DC" w:rsidP="00244E3F">
      <w:pPr>
        <w:keepNext/>
        <w:ind w:left="851"/>
        <w:jc w:val="both"/>
        <w:rPr>
          <w:bCs/>
          <w:i w:val="0"/>
          <w:szCs w:val="24"/>
        </w:rPr>
      </w:pPr>
    </w:p>
    <w:p w:rsidR="008105DC" w:rsidRDefault="008105DC" w:rsidP="00244E3F">
      <w:pPr>
        <w:keepNext/>
        <w:ind w:left="851"/>
        <w:jc w:val="both"/>
        <w:rPr>
          <w:bCs/>
          <w:i w:val="0"/>
          <w:szCs w:val="24"/>
        </w:rPr>
      </w:pPr>
      <w:r w:rsidRPr="00244E3F">
        <w:rPr>
          <w:bCs/>
          <w:i w:val="0"/>
          <w:szCs w:val="24"/>
        </w:rPr>
        <w:t>Naročnik lahko ponudnike kadarkoli med postopkom pozove, da predložijo vsa dokazila ali del dokazil v zvezi z navedbami v izjavi (ESPD).</w:t>
      </w:r>
    </w:p>
    <w:p w:rsidR="0001096D" w:rsidRDefault="0001096D" w:rsidP="00244E3F">
      <w:pPr>
        <w:keepNext/>
        <w:ind w:left="851"/>
        <w:jc w:val="both"/>
        <w:rPr>
          <w:bCs/>
          <w:i w:val="0"/>
          <w:szCs w:val="24"/>
        </w:rPr>
      </w:pPr>
    </w:p>
    <w:p w:rsidR="0001096D" w:rsidRPr="00437DA4" w:rsidRDefault="0001096D" w:rsidP="00437DA4">
      <w:pPr>
        <w:ind w:left="709"/>
        <w:jc w:val="both"/>
        <w:rPr>
          <w:b/>
          <w:i w:val="0"/>
          <w:szCs w:val="24"/>
        </w:rPr>
      </w:pPr>
      <w:r w:rsidRPr="00437DA4">
        <w:rPr>
          <w:b/>
          <w:i w:val="0"/>
          <w:szCs w:val="24"/>
        </w:rPr>
        <w:t xml:space="preserve">Ponudnik, ki v sistemu e-JN oddaja ponudbo, naloži svoj ESPD v razdelek »ESPD – ponudnik«, ESPD ostalih sodelujočih pa naloži v razdelek »ESPD – ostali sodelujoči«. Ponudnik, ki v sistemu e-JN oddaja ponudbo, lahko naloži podpisan ESPD v pdf. obliki ali pa ga le naloži in bo podpisan hkrati s podpisom ponudbe. Tudi če ponudnik naloži podpisan ESPD v pdf. obliki, bo ta hkrati s podpisom ponudbe podpisan še enkrat. </w:t>
      </w:r>
    </w:p>
    <w:p w:rsidR="0001096D" w:rsidRPr="00437DA4" w:rsidRDefault="0001096D" w:rsidP="0001096D">
      <w:pPr>
        <w:jc w:val="both"/>
        <w:rPr>
          <w:b/>
          <w:i w:val="0"/>
          <w:szCs w:val="24"/>
        </w:rPr>
      </w:pPr>
    </w:p>
    <w:p w:rsidR="0001096D" w:rsidRPr="0001096D" w:rsidRDefault="0001096D" w:rsidP="0001096D">
      <w:pPr>
        <w:keepNext/>
        <w:ind w:left="851"/>
        <w:jc w:val="both"/>
        <w:rPr>
          <w:bCs/>
          <w:i w:val="0"/>
          <w:szCs w:val="24"/>
        </w:rPr>
      </w:pPr>
      <w:r w:rsidRPr="00437DA4">
        <w:rPr>
          <w:b/>
          <w:i w:val="0"/>
          <w:szCs w:val="24"/>
        </w:rPr>
        <w:t>Za ostale sodelujoče ponudnik v razdelek »ESPD – ostali sodelujoči« priloži podpisane ESPD v pdf. obliki, ali v elektronski obliki podpisan xml.</w:t>
      </w:r>
    </w:p>
    <w:p w:rsidR="008105DC" w:rsidRPr="00212BC1" w:rsidRDefault="008105DC" w:rsidP="00244E3F">
      <w:pPr>
        <w:keepNext/>
        <w:ind w:left="851"/>
        <w:jc w:val="both"/>
        <w:rPr>
          <w:bCs/>
          <w:i w:val="0"/>
          <w:szCs w:val="24"/>
        </w:rPr>
      </w:pPr>
    </w:p>
    <w:p w:rsidR="008105DC" w:rsidRPr="005A42DA" w:rsidRDefault="00900EE5" w:rsidP="00900EE5">
      <w:pPr>
        <w:pStyle w:val="Naslov2"/>
        <w:numPr>
          <w:ilvl w:val="0"/>
          <w:numId w:val="0"/>
        </w:numPr>
        <w:ind w:firstLine="709"/>
        <w:rPr>
          <w:rFonts w:cs="Times New Roman"/>
        </w:rPr>
      </w:pPr>
      <w:r>
        <w:rPr>
          <w:rFonts w:cs="Times New Roman"/>
        </w:rPr>
        <w:t xml:space="preserve">2.1. </w:t>
      </w:r>
      <w:r w:rsidR="008105DC" w:rsidRPr="005A42DA">
        <w:rPr>
          <w:rFonts w:cs="Times New Roman"/>
        </w:rPr>
        <w:t>Razlogi za izključitev</w:t>
      </w:r>
    </w:p>
    <w:p w:rsidR="008105DC" w:rsidRPr="00244E3F" w:rsidRDefault="008105DC" w:rsidP="00244E3F">
      <w:pPr>
        <w:keepNext/>
        <w:ind w:left="851"/>
        <w:jc w:val="both"/>
        <w:rPr>
          <w:i w:val="0"/>
          <w:szCs w:val="24"/>
        </w:rPr>
      </w:pPr>
    </w:p>
    <w:p w:rsidR="008105DC" w:rsidRPr="00244E3F" w:rsidRDefault="008105DC" w:rsidP="00244E3F">
      <w:pPr>
        <w:keepNext/>
        <w:ind w:left="851"/>
        <w:jc w:val="both"/>
        <w:rPr>
          <w:i w:val="0"/>
          <w:szCs w:val="24"/>
        </w:rPr>
      </w:pPr>
      <w:r w:rsidRPr="00244E3F">
        <w:rPr>
          <w:i w:val="0"/>
          <w:szCs w:val="24"/>
        </w:rPr>
        <w:t>Pogoj mora izpolniti ponudnik. V primeru skupne ponudbe mora pogoj izpolniti vsak izmed partnerjev</w:t>
      </w:r>
      <w:r w:rsidR="00917DCB">
        <w:rPr>
          <w:i w:val="0"/>
          <w:szCs w:val="24"/>
        </w:rPr>
        <w:t>.</w:t>
      </w:r>
      <w:r w:rsidRPr="004F45D3">
        <w:rPr>
          <w:i w:val="0"/>
          <w:color w:val="FF0000"/>
          <w:szCs w:val="24"/>
        </w:rPr>
        <w:t xml:space="preserve"> </w:t>
      </w:r>
      <w:r w:rsidRPr="00244E3F">
        <w:rPr>
          <w:bCs/>
          <w:i w:val="0"/>
          <w:szCs w:val="24"/>
        </w:rPr>
        <w:t>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rsidR="008105DC" w:rsidRPr="00244E3F" w:rsidRDefault="008105DC" w:rsidP="00244E3F">
      <w:pPr>
        <w:pStyle w:val="Telobesedila2"/>
        <w:keepNext/>
        <w:ind w:left="851"/>
        <w:rPr>
          <w:rFonts w:ascii="Times New Roman" w:hAnsi="Times New Roman"/>
          <w:b/>
          <w:sz w:val="24"/>
          <w:szCs w:val="24"/>
        </w:rPr>
      </w:pPr>
    </w:p>
    <w:p w:rsidR="008105DC" w:rsidRPr="00244E3F" w:rsidRDefault="008105DC" w:rsidP="00244E3F">
      <w:pPr>
        <w:pStyle w:val="Telobesedila2"/>
        <w:keepNext/>
        <w:ind w:left="851"/>
        <w:rPr>
          <w:rFonts w:ascii="Times New Roman" w:hAnsi="Times New Roman"/>
          <w:sz w:val="24"/>
          <w:szCs w:val="24"/>
        </w:rPr>
      </w:pPr>
      <w:r w:rsidRPr="00244E3F">
        <w:rPr>
          <w:rFonts w:ascii="Times New Roman" w:hAnsi="Times New Roman"/>
          <w:sz w:val="24"/>
          <w:szCs w:val="24"/>
        </w:rPr>
        <w:t xml:space="preserve">A: Razlogi, povezani s kazenskimi obsodbami </w:t>
      </w:r>
    </w:p>
    <w:p w:rsidR="008105DC" w:rsidRPr="00244E3F" w:rsidRDefault="008105DC" w:rsidP="00244E3F">
      <w:pPr>
        <w:pStyle w:val="Telobesedila2"/>
        <w:keepNext/>
        <w:ind w:left="851"/>
        <w:rPr>
          <w:rFonts w:ascii="Times New Roman" w:hAnsi="Times New Roman"/>
          <w:b/>
          <w:sz w:val="24"/>
          <w:szCs w:val="24"/>
        </w:rPr>
      </w:pPr>
      <w:r w:rsidRPr="00244E3F">
        <w:rPr>
          <w:rFonts w:ascii="Times New Roman" w:hAnsi="Times New Roman"/>
          <w:b/>
          <w:sz w:val="24"/>
          <w:szCs w:val="24"/>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rsidR="008105DC" w:rsidRPr="00244E3F" w:rsidRDefault="008105DC" w:rsidP="00244E3F">
      <w:pPr>
        <w:pStyle w:val="Telobesedila2"/>
        <w:keepNext/>
        <w:ind w:left="851"/>
        <w:rPr>
          <w:rFonts w:ascii="Times New Roman" w:hAnsi="Times New Roman"/>
          <w:b/>
          <w:sz w:val="24"/>
          <w:szCs w:val="24"/>
        </w:rPr>
      </w:pPr>
    </w:p>
    <w:p w:rsidR="008105DC" w:rsidRPr="00244E3F" w:rsidRDefault="008105DC" w:rsidP="00244E3F">
      <w:pPr>
        <w:pStyle w:val="Telobesedila2"/>
        <w:keepNext/>
        <w:ind w:left="851"/>
        <w:rPr>
          <w:rFonts w:ascii="Times New Roman" w:hAnsi="Times New Roman"/>
          <w:smallCaps/>
          <w:sz w:val="24"/>
          <w:szCs w:val="24"/>
        </w:rPr>
      </w:pPr>
      <w:r w:rsidRPr="00244E3F">
        <w:rPr>
          <w:rFonts w:ascii="Times New Roman" w:hAnsi="Times New Roman"/>
          <w:smallCaps/>
          <w:sz w:val="24"/>
          <w:szCs w:val="24"/>
        </w:rPr>
        <w:t>Dokazilo:</w:t>
      </w:r>
    </w:p>
    <w:p w:rsidR="008105DC" w:rsidRPr="00244E3F" w:rsidRDefault="008105DC" w:rsidP="00244E3F">
      <w:pPr>
        <w:pStyle w:val="Odstavekseznama"/>
        <w:keepNext/>
        <w:ind w:left="851"/>
        <w:jc w:val="both"/>
        <w:rPr>
          <w:i w:val="0"/>
          <w:szCs w:val="24"/>
        </w:rPr>
      </w:pPr>
      <w:r w:rsidRPr="00244E3F">
        <w:rPr>
          <w:i w:val="0"/>
          <w:szCs w:val="24"/>
        </w:rPr>
        <w:t>Izpolnjen ESPD (v »Del III: Razlogi za izključitev, A: Razlogi, povezani s kazenskimi obsodbami«) s strani vseh gospodarskih subjektov v ponudbi.</w:t>
      </w:r>
    </w:p>
    <w:p w:rsidR="008105DC" w:rsidRPr="00244E3F" w:rsidRDefault="008105DC" w:rsidP="00244E3F">
      <w:pPr>
        <w:pStyle w:val="Odstavekseznama"/>
        <w:keepNext/>
        <w:ind w:left="851"/>
        <w:jc w:val="both"/>
        <w:rPr>
          <w:i w:val="0"/>
          <w:szCs w:val="24"/>
        </w:rPr>
      </w:pPr>
      <w:r w:rsidRPr="00244E3F">
        <w:rPr>
          <w:i w:val="0"/>
          <w:szCs w:val="24"/>
        </w:rPr>
        <w:t xml:space="preserve"> </w:t>
      </w:r>
    </w:p>
    <w:p w:rsidR="008105DC" w:rsidRPr="00244E3F" w:rsidRDefault="008105DC" w:rsidP="00244E3F">
      <w:pPr>
        <w:pStyle w:val="Odstavekseznama"/>
        <w:keepNext/>
        <w:ind w:left="851"/>
        <w:jc w:val="both"/>
        <w:rPr>
          <w:i w:val="0"/>
          <w:szCs w:val="24"/>
        </w:rPr>
      </w:pPr>
      <w:r w:rsidRPr="00244E3F">
        <w:rPr>
          <w:i w:val="0"/>
          <w:szCs w:val="24"/>
        </w:rPr>
        <w:t>Ponudnik s sedežem v Republiki Sloveniji v ponudbi priloži pooblastila za pridobitev podatkov iz kazenske evidence za vse gospodarske subjekte v ponudbi in za vse osebe, ki so člani upravnega, vodstvenega ali nadzornega organa gospodarskega subjekta ali ki imajo pooblastila za njegovo zastopanje ali odločanje ali nadzor (</w:t>
      </w:r>
      <w:r w:rsidRPr="00EB4B11">
        <w:rPr>
          <w:i w:val="0"/>
          <w:szCs w:val="24"/>
        </w:rPr>
        <w:t xml:space="preserve">Obrazec </w:t>
      </w:r>
      <w:r w:rsidR="00EB4B11" w:rsidRPr="00EB4B11">
        <w:rPr>
          <w:i w:val="0"/>
          <w:szCs w:val="24"/>
        </w:rPr>
        <w:t>9</w:t>
      </w:r>
      <w:r w:rsidR="00B56E2D" w:rsidRPr="00EB4B11">
        <w:rPr>
          <w:i w:val="0"/>
          <w:szCs w:val="24"/>
        </w:rPr>
        <w:t xml:space="preserve"> in</w:t>
      </w:r>
      <w:r w:rsidRPr="00EB4B11">
        <w:rPr>
          <w:i w:val="0"/>
          <w:szCs w:val="24"/>
        </w:rPr>
        <w:t xml:space="preserve"> Obrazec </w:t>
      </w:r>
      <w:r w:rsidR="00EB4B11" w:rsidRPr="00EB4B11">
        <w:rPr>
          <w:i w:val="0"/>
          <w:szCs w:val="24"/>
        </w:rPr>
        <w:t>10</w:t>
      </w:r>
      <w:r w:rsidRPr="00EB4B11">
        <w:rPr>
          <w:i w:val="0"/>
          <w:szCs w:val="24"/>
        </w:rPr>
        <w:t>)</w:t>
      </w:r>
      <w:r w:rsidRPr="00244E3F">
        <w:rPr>
          <w:i w:val="0"/>
          <w:szCs w:val="24"/>
        </w:rPr>
        <w:t xml:space="preserve"> ali potrdila iz ustreznega registra, kakršen je sodni register, če tega registra ni, pa enakovreden dokument, ki ga izda pristojni sodni ali upravni organ v Republiki Sloveniji, drugi državi članici ali matični državi ali državi, v kateri ima sedež gospodarski subjekt. Tako predložena potrdila morajo odražati zadnje stanje.</w:t>
      </w:r>
    </w:p>
    <w:p w:rsidR="008105DC" w:rsidRPr="00244E3F" w:rsidRDefault="008105DC" w:rsidP="00244E3F">
      <w:pPr>
        <w:pStyle w:val="Odstavekseznama"/>
        <w:keepNext/>
        <w:ind w:left="851"/>
        <w:jc w:val="both"/>
        <w:rPr>
          <w:i w:val="0"/>
          <w:szCs w:val="24"/>
        </w:rPr>
      </w:pPr>
    </w:p>
    <w:p w:rsidR="008105DC" w:rsidRPr="00244E3F" w:rsidRDefault="008105DC" w:rsidP="00244E3F">
      <w:pPr>
        <w:pStyle w:val="Odstavekseznama"/>
        <w:keepNext/>
        <w:ind w:left="851"/>
        <w:jc w:val="both"/>
        <w:rPr>
          <w:i w:val="0"/>
          <w:szCs w:val="24"/>
        </w:rPr>
      </w:pPr>
      <w:r w:rsidRPr="00244E3F">
        <w:rPr>
          <w:i w:val="0"/>
          <w:szCs w:val="24"/>
        </w:rPr>
        <w:t>Ponudnik s sedežem izven Republike Slovenije mora potrdilo iz kazenske evidence zase kot ponudnika in za vse osebe, ki so člani upravnega, vodstvenega ali nadzornega organa ponudnika ali ki imajo pooblastila za njegovo zastopanje ali odločanje ali nadzor pristojnega organa predložiti sam v ponudbi. V kolikor potrdila ne bodo priložena, bo naročnik ponudnika pozval k predložitvi manjkajočih potrdil.</w:t>
      </w:r>
    </w:p>
    <w:p w:rsidR="008105DC" w:rsidRPr="00244E3F" w:rsidRDefault="008105DC" w:rsidP="00244E3F">
      <w:pPr>
        <w:pStyle w:val="Odstavekseznama"/>
        <w:keepNext/>
        <w:ind w:left="851"/>
        <w:jc w:val="both"/>
        <w:rPr>
          <w:i w:val="0"/>
          <w:szCs w:val="24"/>
        </w:rPr>
      </w:pPr>
    </w:p>
    <w:p w:rsidR="008105DC" w:rsidRDefault="008105DC" w:rsidP="00244E3F">
      <w:pPr>
        <w:pStyle w:val="Odstavekseznama"/>
        <w:keepNext/>
        <w:ind w:left="851"/>
        <w:jc w:val="both"/>
        <w:rPr>
          <w:i w:val="0"/>
          <w:szCs w:val="24"/>
        </w:rPr>
      </w:pPr>
      <w:r w:rsidRPr="00244E3F">
        <w:rPr>
          <w:i w:val="0"/>
          <w:szCs w:val="24"/>
        </w:rPr>
        <w:t xml:space="preserve">Če država članica ali tretja država dokumentov in potrdil iz prejšnjega odstavka ne izdaja ali če ti ne zajemajo vseh primerov iz prvega odstavka 75. člena ZJN-3 (iz podtočke A), jih je </w:t>
      </w:r>
      <w:r w:rsidRPr="00244E3F">
        <w:rPr>
          <w:i w:val="0"/>
          <w:szCs w:val="24"/>
        </w:rPr>
        <w:lastRenderedPageBreak/>
        <w:t>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rsidR="000025CD" w:rsidRPr="00244E3F" w:rsidRDefault="000025CD" w:rsidP="00244E3F">
      <w:pPr>
        <w:pStyle w:val="Odstavekseznama"/>
        <w:keepNext/>
        <w:ind w:left="851"/>
        <w:jc w:val="both"/>
        <w:rPr>
          <w:i w:val="0"/>
          <w:szCs w:val="24"/>
        </w:rPr>
      </w:pPr>
    </w:p>
    <w:p w:rsidR="008105DC" w:rsidRPr="00244E3F" w:rsidRDefault="008105DC" w:rsidP="00244E3F">
      <w:pPr>
        <w:pStyle w:val="Odstavekseznama"/>
        <w:keepNext/>
        <w:ind w:left="851"/>
        <w:jc w:val="both"/>
        <w:rPr>
          <w:i w:val="0"/>
          <w:szCs w:val="24"/>
        </w:rPr>
      </w:pPr>
    </w:p>
    <w:p w:rsidR="008105DC" w:rsidRPr="00244E3F" w:rsidRDefault="008105DC" w:rsidP="00244E3F">
      <w:pPr>
        <w:pStyle w:val="Telobesedila2"/>
        <w:keepNext/>
        <w:ind w:left="851"/>
        <w:rPr>
          <w:rFonts w:ascii="Times New Roman" w:hAnsi="Times New Roman"/>
          <w:sz w:val="24"/>
          <w:szCs w:val="24"/>
        </w:rPr>
      </w:pPr>
      <w:r w:rsidRPr="00244E3F">
        <w:rPr>
          <w:rFonts w:ascii="Times New Roman" w:hAnsi="Times New Roman"/>
          <w:sz w:val="24"/>
          <w:szCs w:val="24"/>
        </w:rPr>
        <w:t>B: Razlogi, povezani s plačilom davkov ali prispevkov za socialno varnost</w:t>
      </w:r>
    </w:p>
    <w:p w:rsidR="008105DC" w:rsidRPr="00586070" w:rsidRDefault="008105DC" w:rsidP="00586070">
      <w:pPr>
        <w:pStyle w:val="Telobesedila2"/>
        <w:keepNext/>
        <w:ind w:left="851"/>
        <w:rPr>
          <w:rFonts w:ascii="Times New Roman" w:hAnsi="Times New Roman"/>
          <w:b/>
          <w:sz w:val="24"/>
          <w:szCs w:val="24"/>
        </w:rPr>
      </w:pPr>
      <w:r w:rsidRPr="00244E3F">
        <w:rPr>
          <w:rFonts w:ascii="Times New Roman" w:hAnsi="Times New Roman"/>
          <w:b/>
          <w:sz w:val="24"/>
          <w:szCs w:val="24"/>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rsidR="00586070" w:rsidRDefault="00586070" w:rsidP="00244E3F">
      <w:pPr>
        <w:pStyle w:val="Telobesedila2"/>
        <w:keepNext/>
        <w:ind w:left="851"/>
        <w:rPr>
          <w:rFonts w:ascii="Times New Roman" w:hAnsi="Times New Roman"/>
          <w:smallCaps/>
          <w:sz w:val="24"/>
          <w:szCs w:val="24"/>
        </w:rPr>
      </w:pPr>
    </w:p>
    <w:p w:rsidR="008105DC" w:rsidRPr="00244E3F" w:rsidRDefault="008105DC" w:rsidP="00244E3F">
      <w:pPr>
        <w:pStyle w:val="Telobesedila2"/>
        <w:keepNext/>
        <w:ind w:left="851"/>
        <w:rPr>
          <w:rFonts w:ascii="Times New Roman" w:hAnsi="Times New Roman"/>
          <w:smallCaps/>
          <w:sz w:val="24"/>
          <w:szCs w:val="24"/>
        </w:rPr>
      </w:pPr>
      <w:r w:rsidRPr="00244E3F">
        <w:rPr>
          <w:rFonts w:ascii="Times New Roman" w:hAnsi="Times New Roman"/>
          <w:smallCaps/>
          <w:sz w:val="24"/>
          <w:szCs w:val="24"/>
        </w:rPr>
        <w:t>Dokazilo:</w:t>
      </w:r>
    </w:p>
    <w:p w:rsidR="008105DC" w:rsidRPr="00244E3F" w:rsidRDefault="008105DC" w:rsidP="00244E3F">
      <w:pPr>
        <w:pStyle w:val="Odstavekseznama"/>
        <w:keepNext/>
        <w:ind w:left="851"/>
        <w:jc w:val="both"/>
        <w:rPr>
          <w:i w:val="0"/>
          <w:szCs w:val="24"/>
        </w:rPr>
      </w:pPr>
      <w:r w:rsidRPr="00244E3F">
        <w:rPr>
          <w:i w:val="0"/>
          <w:szCs w:val="24"/>
        </w:rPr>
        <w:t>Izpolnjen ESPD (v »Del III: Razlogi za izključitev, B</w:t>
      </w:r>
      <w:r w:rsidRPr="00244E3F">
        <w:rPr>
          <w:i w:val="0"/>
          <w:iCs/>
          <w:szCs w:val="24"/>
        </w:rPr>
        <w:t>: Razlogi, povezani s plačilom davkov ali prispevkov za socialno varnost</w:t>
      </w:r>
      <w:r w:rsidRPr="00244E3F">
        <w:rPr>
          <w:i w:val="0"/>
          <w:szCs w:val="24"/>
        </w:rPr>
        <w:t>«) s strani vseh gospodarskih subjektov v ponudbi.</w:t>
      </w:r>
    </w:p>
    <w:p w:rsidR="008105DC" w:rsidRPr="00244E3F" w:rsidRDefault="008105DC" w:rsidP="00244E3F">
      <w:pPr>
        <w:pStyle w:val="Odstavekseznama"/>
        <w:keepNext/>
        <w:ind w:left="851"/>
        <w:jc w:val="both"/>
        <w:rPr>
          <w:i w:val="0"/>
          <w:szCs w:val="24"/>
        </w:rPr>
      </w:pPr>
    </w:p>
    <w:p w:rsidR="008105DC" w:rsidRPr="00244E3F" w:rsidRDefault="008105DC" w:rsidP="00244E3F">
      <w:pPr>
        <w:pStyle w:val="Odstavekseznama"/>
        <w:keepNext/>
        <w:ind w:left="851"/>
        <w:jc w:val="both"/>
        <w:rPr>
          <w:i w:val="0"/>
          <w:szCs w:val="24"/>
        </w:rPr>
      </w:pPr>
      <w:r w:rsidRPr="00244E3F">
        <w:rPr>
          <w:i w:val="0"/>
          <w:szCs w:val="24"/>
        </w:rPr>
        <w:t xml:space="preserve">Naročnik </w:t>
      </w:r>
      <w:r w:rsidRPr="00244E3F">
        <w:rPr>
          <w:bCs/>
          <w:i w:val="0"/>
          <w:szCs w:val="24"/>
        </w:rPr>
        <w:t xml:space="preserve">bo pred oddajo javnega naročila za </w:t>
      </w:r>
      <w:r w:rsidRPr="00244E3F">
        <w:rPr>
          <w:i w:val="0"/>
          <w:szCs w:val="24"/>
        </w:rPr>
        <w:t>ponudnika s sedežem v Republiki Sloveniji</w:t>
      </w:r>
      <w:r w:rsidRPr="00244E3F">
        <w:rPr>
          <w:bCs/>
          <w:i w:val="0"/>
          <w:szCs w:val="24"/>
        </w:rPr>
        <w:t xml:space="preserve"> </w:t>
      </w:r>
      <w:r w:rsidRPr="00244E3F">
        <w:rPr>
          <w:i w:val="0"/>
          <w:szCs w:val="24"/>
        </w:rPr>
        <w:t>pridobil potrdilo, ki ga izda pristojni organ v Republiki Sloveniji, drugi državi članici EU ali tretji državi. Ponudnik s sedežem izven Republike Slovenije mora potrdilo pristojnega organa predložiti sam.</w:t>
      </w:r>
    </w:p>
    <w:p w:rsidR="008105DC" w:rsidRPr="00244E3F" w:rsidRDefault="008105DC" w:rsidP="00244E3F">
      <w:pPr>
        <w:pStyle w:val="Odstavekseznama"/>
        <w:keepNext/>
        <w:ind w:left="851"/>
        <w:jc w:val="both"/>
        <w:rPr>
          <w:i w:val="0"/>
          <w:szCs w:val="24"/>
        </w:rPr>
      </w:pPr>
    </w:p>
    <w:p w:rsidR="008105DC" w:rsidRPr="00244E3F" w:rsidRDefault="008105DC" w:rsidP="00244E3F">
      <w:pPr>
        <w:pStyle w:val="Telobesedila2"/>
        <w:keepNext/>
        <w:ind w:left="851"/>
        <w:rPr>
          <w:rFonts w:ascii="Times New Roman" w:hAnsi="Times New Roman"/>
          <w:b/>
          <w:sz w:val="24"/>
          <w:szCs w:val="24"/>
        </w:rPr>
      </w:pPr>
      <w:r w:rsidRPr="00244E3F">
        <w:rPr>
          <w:rFonts w:ascii="Times New Roman" w:hAnsi="Times New Roman"/>
          <w:b/>
          <w:sz w:val="24"/>
          <w:szCs w:val="24"/>
        </w:rPr>
        <w:t>Če država članica ali tretja država dokumentov in potrdil iz prejšnjega odstavka ne izdaja ali če ti ne zajemajo vseh primerov iz drugega odstavka 75. člena ZJN-3 (iz podtočke B),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rsidR="008105DC" w:rsidRPr="00244E3F" w:rsidRDefault="008105DC" w:rsidP="00244E3F">
      <w:pPr>
        <w:pStyle w:val="Telobesedila2"/>
        <w:keepNext/>
        <w:ind w:left="851"/>
        <w:rPr>
          <w:rFonts w:ascii="Times New Roman" w:hAnsi="Times New Roman"/>
          <w:b/>
          <w:sz w:val="24"/>
          <w:szCs w:val="24"/>
        </w:rPr>
      </w:pPr>
    </w:p>
    <w:p w:rsidR="008105DC" w:rsidRPr="00244E3F" w:rsidRDefault="008105DC" w:rsidP="00244E3F">
      <w:pPr>
        <w:pStyle w:val="Odstavekseznama"/>
        <w:keepNext/>
        <w:ind w:left="851"/>
        <w:jc w:val="both"/>
        <w:rPr>
          <w:i w:val="0"/>
          <w:szCs w:val="24"/>
        </w:rPr>
      </w:pPr>
    </w:p>
    <w:p w:rsidR="008105DC" w:rsidRPr="00244E3F" w:rsidRDefault="003C4F6D" w:rsidP="00244E3F">
      <w:pPr>
        <w:pStyle w:val="Telobesedila2"/>
        <w:keepNext/>
        <w:ind w:left="851"/>
        <w:rPr>
          <w:rFonts w:ascii="Times New Roman" w:hAnsi="Times New Roman"/>
          <w:sz w:val="24"/>
          <w:szCs w:val="24"/>
        </w:rPr>
      </w:pPr>
      <w:r>
        <w:rPr>
          <w:rFonts w:ascii="Times New Roman" w:hAnsi="Times New Roman"/>
          <w:sz w:val="24"/>
          <w:szCs w:val="24"/>
        </w:rPr>
        <w:t>C</w:t>
      </w:r>
      <w:r w:rsidR="008105DC" w:rsidRPr="00244E3F">
        <w:rPr>
          <w:rFonts w:ascii="Times New Roman" w:hAnsi="Times New Roman"/>
          <w:sz w:val="24"/>
          <w:szCs w:val="24"/>
        </w:rPr>
        <w:t>: Nacionalni razlogi za izključitev</w:t>
      </w:r>
    </w:p>
    <w:p w:rsidR="008105DC" w:rsidRPr="00586070" w:rsidRDefault="008105DC" w:rsidP="00586070">
      <w:pPr>
        <w:pStyle w:val="Telobesedila2"/>
        <w:keepNext/>
        <w:overflowPunct/>
        <w:autoSpaceDE/>
        <w:autoSpaceDN/>
        <w:adjustRightInd/>
        <w:ind w:right="-2" w:firstLine="709"/>
        <w:textAlignment w:val="auto"/>
        <w:rPr>
          <w:rFonts w:ascii="Times New Roman" w:hAnsi="Times New Roman"/>
          <w:sz w:val="24"/>
          <w:szCs w:val="24"/>
        </w:rPr>
      </w:pPr>
      <w:r w:rsidRPr="00586070">
        <w:rPr>
          <w:rFonts w:ascii="Times New Roman" w:hAnsi="Times New Roman"/>
          <w:sz w:val="24"/>
          <w:szCs w:val="24"/>
        </w:rPr>
        <w:t>Naročnik bo iz posameznega postopka javnega naročanja izključil gospodarski subjekt:</w:t>
      </w:r>
    </w:p>
    <w:p w:rsidR="008105DC" w:rsidRPr="00586070" w:rsidRDefault="008105DC" w:rsidP="00900EE5">
      <w:pPr>
        <w:pStyle w:val="Telobesedila2"/>
        <w:keepNext/>
        <w:numPr>
          <w:ilvl w:val="0"/>
          <w:numId w:val="12"/>
        </w:numPr>
        <w:overflowPunct/>
        <w:autoSpaceDE/>
        <w:autoSpaceDN/>
        <w:adjustRightInd/>
        <w:ind w:left="1134" w:right="-2" w:hanging="283"/>
        <w:textAlignment w:val="auto"/>
        <w:rPr>
          <w:rFonts w:ascii="Times New Roman" w:hAnsi="Times New Roman"/>
          <w:b/>
          <w:sz w:val="24"/>
          <w:szCs w:val="24"/>
        </w:rPr>
      </w:pPr>
      <w:r w:rsidRPr="00586070">
        <w:rPr>
          <w:rFonts w:ascii="Times New Roman" w:hAnsi="Times New Roman"/>
          <w:b/>
          <w:sz w:val="24"/>
          <w:szCs w:val="24"/>
        </w:rPr>
        <w:t>če je ta na dan, ko poteče rok za oddajo ponudb, izločen iz postopkov oddaje javnih naročil zaradi uvrstitve v evidenco gospodarskih subjektov z negativnimi referencami;</w:t>
      </w:r>
    </w:p>
    <w:p w:rsidR="008105DC" w:rsidRPr="00586070" w:rsidRDefault="008105DC" w:rsidP="00900EE5">
      <w:pPr>
        <w:pStyle w:val="Telobesedila2"/>
        <w:keepNext/>
        <w:numPr>
          <w:ilvl w:val="0"/>
          <w:numId w:val="12"/>
        </w:numPr>
        <w:overflowPunct/>
        <w:autoSpaceDE/>
        <w:autoSpaceDN/>
        <w:adjustRightInd/>
        <w:ind w:left="1134" w:right="-2" w:hanging="283"/>
        <w:textAlignment w:val="auto"/>
        <w:rPr>
          <w:rFonts w:ascii="Times New Roman" w:hAnsi="Times New Roman"/>
          <w:b/>
          <w:sz w:val="24"/>
          <w:szCs w:val="24"/>
        </w:rPr>
      </w:pPr>
      <w:r w:rsidRPr="00586070">
        <w:rPr>
          <w:rFonts w:ascii="Times New Roman" w:hAnsi="Times New Roman"/>
          <w:b/>
          <w:sz w:val="24"/>
          <w:szCs w:val="24"/>
        </w:rPr>
        <w:t>če mu je bila v zadnjih treh letih pred potekom roka za oddajo ponudb s pravnomočno odločbo pristojnega organa Republike Slovenije ali druge države članice ali tretje države dvakrat izrečena globa zaradi prekrška v zvezi s plačilom za delo.</w:t>
      </w:r>
    </w:p>
    <w:p w:rsidR="008105DC" w:rsidRPr="00244E3F" w:rsidRDefault="008105DC" w:rsidP="00244E3F">
      <w:pPr>
        <w:pStyle w:val="Telobesedila2"/>
        <w:keepNext/>
        <w:ind w:left="851"/>
        <w:rPr>
          <w:rFonts w:ascii="Times New Roman" w:hAnsi="Times New Roman"/>
          <w:b/>
          <w:sz w:val="24"/>
          <w:szCs w:val="24"/>
        </w:rPr>
      </w:pPr>
    </w:p>
    <w:p w:rsidR="008105DC" w:rsidRPr="00244E3F" w:rsidRDefault="008105DC" w:rsidP="00244E3F">
      <w:pPr>
        <w:pStyle w:val="Telobesedila2"/>
        <w:keepNext/>
        <w:ind w:left="851"/>
        <w:rPr>
          <w:rFonts w:ascii="Times New Roman" w:hAnsi="Times New Roman"/>
          <w:smallCaps/>
          <w:sz w:val="24"/>
          <w:szCs w:val="24"/>
        </w:rPr>
      </w:pPr>
      <w:r w:rsidRPr="00244E3F">
        <w:rPr>
          <w:rFonts w:ascii="Times New Roman" w:hAnsi="Times New Roman"/>
          <w:smallCaps/>
          <w:sz w:val="24"/>
          <w:szCs w:val="24"/>
        </w:rPr>
        <w:t>Dokazilo:</w:t>
      </w:r>
    </w:p>
    <w:p w:rsidR="008105DC" w:rsidRPr="00244E3F" w:rsidRDefault="008105DC" w:rsidP="00244E3F">
      <w:pPr>
        <w:pStyle w:val="Odstavekseznama"/>
        <w:keepNext/>
        <w:ind w:left="851"/>
        <w:jc w:val="both"/>
        <w:rPr>
          <w:i w:val="0"/>
          <w:szCs w:val="24"/>
        </w:rPr>
      </w:pPr>
      <w:r w:rsidRPr="00244E3F">
        <w:rPr>
          <w:i w:val="0"/>
          <w:szCs w:val="24"/>
        </w:rPr>
        <w:t xml:space="preserve">Izpolnjen ESPD (v »Del III: Razlogi za izključitev, </w:t>
      </w:r>
      <w:r w:rsidR="003C4F6D">
        <w:rPr>
          <w:i w:val="0"/>
          <w:szCs w:val="24"/>
        </w:rPr>
        <w:t>C</w:t>
      </w:r>
      <w:r w:rsidRPr="00244E3F">
        <w:rPr>
          <w:i w:val="0"/>
          <w:szCs w:val="24"/>
        </w:rPr>
        <w:t>: Nacionalni razlogi za izključitev«) s strani vseh gospodarskih subjektov v ponudbi.</w:t>
      </w:r>
    </w:p>
    <w:p w:rsidR="008105DC" w:rsidRPr="00244E3F" w:rsidRDefault="008105DC" w:rsidP="00244E3F">
      <w:pPr>
        <w:pStyle w:val="Odstavekseznama"/>
        <w:keepNext/>
        <w:ind w:left="851"/>
        <w:jc w:val="both"/>
        <w:rPr>
          <w:i w:val="0"/>
          <w:szCs w:val="24"/>
        </w:rPr>
      </w:pPr>
    </w:p>
    <w:p w:rsidR="008105DC" w:rsidRPr="00244E3F" w:rsidRDefault="008105DC" w:rsidP="00244E3F">
      <w:pPr>
        <w:pStyle w:val="Odstavekseznama"/>
        <w:keepNext/>
        <w:ind w:left="851"/>
        <w:jc w:val="both"/>
        <w:rPr>
          <w:i w:val="0"/>
          <w:szCs w:val="24"/>
        </w:rPr>
      </w:pPr>
      <w:r w:rsidRPr="00244E3F">
        <w:rPr>
          <w:i w:val="0"/>
          <w:szCs w:val="24"/>
        </w:rPr>
        <w:t xml:space="preserve">Naročnik </w:t>
      </w:r>
      <w:r w:rsidRPr="00244E3F">
        <w:rPr>
          <w:bCs/>
          <w:i w:val="0"/>
          <w:szCs w:val="24"/>
        </w:rPr>
        <w:t xml:space="preserve">bo pred oddajo javnega naročila za </w:t>
      </w:r>
      <w:r w:rsidRPr="00244E3F">
        <w:rPr>
          <w:i w:val="0"/>
          <w:szCs w:val="24"/>
        </w:rPr>
        <w:t>ponudnika s sedežem v Republiki Sloveniji</w:t>
      </w:r>
      <w:r w:rsidRPr="00244E3F">
        <w:rPr>
          <w:bCs/>
          <w:i w:val="0"/>
          <w:szCs w:val="24"/>
        </w:rPr>
        <w:t xml:space="preserve"> </w:t>
      </w:r>
      <w:r w:rsidRPr="00244E3F">
        <w:rPr>
          <w:i w:val="0"/>
          <w:szCs w:val="24"/>
        </w:rPr>
        <w:t>pridobil izpis iz evidence o pravnomočnih odločbah o prekrških, ki jo vodi pristojni organ v Republiki Sloveniji, drugi državi članici EU ali tretji državi oziroma izpis iz aplikacije eDosje. Ponudnik s sedežem izven Republike Slovenije mora potrdilo pristojnega organa predložiti sam. Potrdilo pristojnega organa je lahko priloženo že ob oddaji ponudbe.</w:t>
      </w:r>
    </w:p>
    <w:p w:rsidR="008105DC" w:rsidRPr="00244E3F" w:rsidRDefault="008105DC" w:rsidP="00244E3F">
      <w:pPr>
        <w:pStyle w:val="Odstavekseznama"/>
        <w:keepNext/>
        <w:ind w:left="851"/>
        <w:jc w:val="both"/>
        <w:rPr>
          <w:i w:val="0"/>
          <w:szCs w:val="24"/>
        </w:rPr>
      </w:pPr>
    </w:p>
    <w:p w:rsidR="008105DC" w:rsidRPr="00244E3F" w:rsidRDefault="008105DC" w:rsidP="00244E3F">
      <w:pPr>
        <w:pStyle w:val="Odstavekseznama"/>
        <w:keepNext/>
        <w:ind w:left="851"/>
        <w:jc w:val="both"/>
        <w:rPr>
          <w:i w:val="0"/>
          <w:szCs w:val="24"/>
        </w:rPr>
      </w:pPr>
      <w:r w:rsidRPr="00244E3F">
        <w:rPr>
          <w:i w:val="0"/>
          <w:szCs w:val="24"/>
        </w:rPr>
        <w:lastRenderedPageBreak/>
        <w:t>Če država članica ali tretja država dokumentov in potrdil iz prejšnjega odstavka ne izdaja ali če ti ne zajemajo vseh primerov iz b) točke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rsidR="008105DC" w:rsidRPr="00244E3F" w:rsidRDefault="008105DC" w:rsidP="00244E3F">
      <w:pPr>
        <w:pStyle w:val="Odstavekseznama"/>
        <w:keepNext/>
        <w:ind w:left="851"/>
        <w:jc w:val="both"/>
        <w:rPr>
          <w:i w:val="0"/>
          <w:szCs w:val="24"/>
        </w:rPr>
      </w:pPr>
    </w:p>
    <w:p w:rsidR="008105DC" w:rsidRPr="00586070" w:rsidRDefault="0017771D" w:rsidP="0017771D">
      <w:pPr>
        <w:pStyle w:val="Naslov2"/>
        <w:numPr>
          <w:ilvl w:val="0"/>
          <w:numId w:val="0"/>
        </w:numPr>
        <w:jc w:val="both"/>
        <w:rPr>
          <w:rFonts w:cs="Times New Roman"/>
        </w:rPr>
      </w:pPr>
      <w:r>
        <w:rPr>
          <w:rFonts w:cs="Times New Roman"/>
        </w:rPr>
        <w:t xml:space="preserve"> </w:t>
      </w:r>
      <w:r>
        <w:rPr>
          <w:rFonts w:cs="Times New Roman"/>
        </w:rPr>
        <w:tab/>
        <w:t>2.</w:t>
      </w:r>
      <w:r w:rsidR="00FF75DA">
        <w:rPr>
          <w:rFonts w:cs="Times New Roman"/>
        </w:rPr>
        <w:t>2</w:t>
      </w:r>
      <w:r>
        <w:rPr>
          <w:rFonts w:cs="Times New Roman"/>
        </w:rPr>
        <w:t xml:space="preserve">. </w:t>
      </w:r>
      <w:r w:rsidR="008105DC" w:rsidRPr="00586070">
        <w:rPr>
          <w:rFonts w:cs="Times New Roman"/>
        </w:rPr>
        <w:t xml:space="preserve">Pogoji za sodelovanje </w:t>
      </w:r>
    </w:p>
    <w:p w:rsidR="008105DC" w:rsidRPr="00244E3F" w:rsidRDefault="008105DC" w:rsidP="00244E3F">
      <w:pPr>
        <w:keepNext/>
        <w:ind w:left="851"/>
        <w:jc w:val="both"/>
        <w:rPr>
          <w:b/>
          <w:i w:val="0"/>
          <w:szCs w:val="24"/>
        </w:rPr>
      </w:pPr>
    </w:p>
    <w:p w:rsidR="008105DC" w:rsidRPr="00FC4B96" w:rsidRDefault="008105DC" w:rsidP="0017771D">
      <w:pPr>
        <w:pStyle w:val="Naslov3"/>
        <w:numPr>
          <w:ilvl w:val="0"/>
          <w:numId w:val="0"/>
        </w:numPr>
        <w:ind w:left="1429" w:hanging="720"/>
        <w:rPr>
          <w:rFonts w:ascii="Times New Roman" w:hAnsi="Times New Roman" w:cs="Times New Roman"/>
          <w:i w:val="0"/>
        </w:rPr>
      </w:pPr>
      <w:r w:rsidRPr="00FC4B96">
        <w:rPr>
          <w:rFonts w:ascii="Times New Roman" w:hAnsi="Times New Roman" w:cs="Times New Roman"/>
          <w:i w:val="0"/>
        </w:rPr>
        <w:t>Ustreznost za opravljanje poklicne dejavnosti</w:t>
      </w:r>
    </w:p>
    <w:p w:rsidR="008105DC" w:rsidRPr="00244E3F" w:rsidRDefault="008105DC" w:rsidP="00244E3F">
      <w:pPr>
        <w:keepNext/>
        <w:ind w:left="851"/>
        <w:jc w:val="both"/>
        <w:rPr>
          <w:i w:val="0"/>
          <w:szCs w:val="24"/>
        </w:rPr>
      </w:pPr>
    </w:p>
    <w:p w:rsidR="008105DC" w:rsidRPr="00244E3F" w:rsidRDefault="008105DC" w:rsidP="00244E3F">
      <w:pPr>
        <w:keepNext/>
        <w:ind w:left="851"/>
        <w:jc w:val="both"/>
        <w:rPr>
          <w:i w:val="0"/>
          <w:szCs w:val="24"/>
        </w:rPr>
      </w:pPr>
      <w:r w:rsidRPr="00244E3F">
        <w:rPr>
          <w:i w:val="0"/>
          <w:szCs w:val="24"/>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rsidR="008105DC" w:rsidRPr="00244E3F" w:rsidRDefault="008105DC" w:rsidP="00244E3F">
      <w:pPr>
        <w:keepNext/>
        <w:ind w:left="851"/>
        <w:jc w:val="both"/>
        <w:rPr>
          <w:i w:val="0"/>
          <w:szCs w:val="24"/>
        </w:rPr>
      </w:pPr>
    </w:p>
    <w:p w:rsidR="008105DC" w:rsidRPr="00244E3F" w:rsidRDefault="008105DC" w:rsidP="00244E3F">
      <w:pPr>
        <w:keepNext/>
        <w:ind w:left="851"/>
        <w:jc w:val="both"/>
        <w:rPr>
          <w:i w:val="0"/>
          <w:szCs w:val="24"/>
        </w:rPr>
      </w:pPr>
      <w:r w:rsidRPr="00244E3F">
        <w:rPr>
          <w:i w:val="0"/>
          <w:szCs w:val="24"/>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rsidR="008105DC" w:rsidRPr="00244E3F" w:rsidRDefault="008105DC" w:rsidP="00244E3F">
      <w:pPr>
        <w:keepNext/>
        <w:ind w:left="851"/>
        <w:jc w:val="both"/>
        <w:rPr>
          <w:rFonts w:eastAsia="Calibri"/>
          <w:bCs/>
          <w:i w:val="0"/>
          <w:szCs w:val="24"/>
        </w:rPr>
      </w:pPr>
    </w:p>
    <w:p w:rsidR="008105DC" w:rsidRPr="00244E3F" w:rsidRDefault="008105DC" w:rsidP="00244E3F">
      <w:pPr>
        <w:pStyle w:val="Telobesedila2"/>
        <w:keepNext/>
        <w:ind w:left="851"/>
        <w:rPr>
          <w:rFonts w:ascii="Times New Roman" w:hAnsi="Times New Roman"/>
          <w:smallCaps/>
          <w:sz w:val="24"/>
          <w:szCs w:val="24"/>
        </w:rPr>
      </w:pPr>
      <w:r w:rsidRPr="00244E3F">
        <w:rPr>
          <w:rFonts w:ascii="Times New Roman" w:hAnsi="Times New Roman"/>
          <w:smallCaps/>
          <w:sz w:val="24"/>
          <w:szCs w:val="24"/>
        </w:rPr>
        <w:t>Dokazila:</w:t>
      </w:r>
    </w:p>
    <w:p w:rsidR="008105DC" w:rsidRPr="00244E3F" w:rsidRDefault="008105DC" w:rsidP="00244E3F">
      <w:pPr>
        <w:pStyle w:val="Odstavekseznama"/>
        <w:keepNext/>
        <w:ind w:left="851"/>
        <w:jc w:val="both"/>
        <w:rPr>
          <w:i w:val="0"/>
          <w:szCs w:val="24"/>
        </w:rPr>
      </w:pPr>
      <w:r w:rsidRPr="00244E3F">
        <w:rPr>
          <w:i w:val="0"/>
          <w:szCs w:val="24"/>
        </w:rPr>
        <w:t>Izpolnjen ESPD (v »Del IV: Pogoji za sodelovanje, ɑ: Skupna navedba za vse pogoje za sodelovanje«) s strani vseh gospodarskih subjektov v ponudbi.</w:t>
      </w:r>
    </w:p>
    <w:p w:rsidR="008105DC" w:rsidRPr="00FC4B96" w:rsidRDefault="008105DC" w:rsidP="00244E3F">
      <w:pPr>
        <w:pStyle w:val="Odstavekseznama"/>
        <w:keepNext/>
        <w:ind w:left="851"/>
        <w:jc w:val="both"/>
        <w:rPr>
          <w:i w:val="0"/>
          <w:szCs w:val="24"/>
        </w:rPr>
      </w:pPr>
    </w:p>
    <w:p w:rsidR="008105DC" w:rsidRPr="00FC4B96" w:rsidRDefault="008105DC" w:rsidP="0017771D">
      <w:pPr>
        <w:pStyle w:val="Naslov3"/>
        <w:numPr>
          <w:ilvl w:val="0"/>
          <w:numId w:val="0"/>
        </w:numPr>
        <w:ind w:left="1429" w:hanging="720"/>
        <w:rPr>
          <w:rFonts w:ascii="Times New Roman" w:hAnsi="Times New Roman" w:cs="Times New Roman"/>
          <w:i w:val="0"/>
        </w:rPr>
      </w:pPr>
      <w:r w:rsidRPr="00FC4B96">
        <w:rPr>
          <w:rFonts w:ascii="Times New Roman" w:hAnsi="Times New Roman" w:cs="Times New Roman"/>
          <w:i w:val="0"/>
        </w:rPr>
        <w:t xml:space="preserve">Tehnična </w:t>
      </w:r>
      <w:r w:rsidR="00C36B8D" w:rsidRPr="00FC4B96">
        <w:rPr>
          <w:rFonts w:ascii="Times New Roman" w:hAnsi="Times New Roman" w:cs="Times New Roman"/>
          <w:i w:val="0"/>
        </w:rPr>
        <w:t>in strokovna sposobnost</w:t>
      </w:r>
    </w:p>
    <w:p w:rsidR="00FB48EF" w:rsidRPr="00244E3F" w:rsidRDefault="00FB48EF" w:rsidP="00244E3F">
      <w:pPr>
        <w:keepNext/>
        <w:ind w:left="851"/>
        <w:jc w:val="both"/>
        <w:rPr>
          <w:b/>
          <w:i w:val="0"/>
          <w:szCs w:val="24"/>
        </w:rPr>
      </w:pPr>
    </w:p>
    <w:p w:rsidR="008105DC" w:rsidRPr="00C36B8D" w:rsidRDefault="008105DC" w:rsidP="0017771D">
      <w:pPr>
        <w:pStyle w:val="Odstavekseznama"/>
        <w:keepNext/>
        <w:numPr>
          <w:ilvl w:val="0"/>
          <w:numId w:val="16"/>
        </w:numPr>
        <w:jc w:val="both"/>
        <w:rPr>
          <w:b/>
          <w:i w:val="0"/>
          <w:szCs w:val="24"/>
        </w:rPr>
      </w:pPr>
      <w:r w:rsidRPr="00C36B8D">
        <w:rPr>
          <w:b/>
          <w:i w:val="0"/>
          <w:szCs w:val="24"/>
        </w:rPr>
        <w:t>Reference</w:t>
      </w:r>
    </w:p>
    <w:p w:rsidR="008105DC" w:rsidRPr="00244E3F" w:rsidRDefault="008105DC" w:rsidP="00244E3F">
      <w:pPr>
        <w:keepNext/>
        <w:ind w:left="851"/>
        <w:jc w:val="both"/>
        <w:rPr>
          <w:b/>
          <w:i w:val="0"/>
          <w:szCs w:val="24"/>
        </w:rPr>
      </w:pPr>
    </w:p>
    <w:p w:rsidR="008105DC" w:rsidRPr="00244E3F" w:rsidRDefault="008105DC" w:rsidP="00244E3F">
      <w:pPr>
        <w:keepNext/>
        <w:ind w:left="851"/>
        <w:jc w:val="both"/>
        <w:rPr>
          <w:i w:val="0"/>
          <w:szCs w:val="24"/>
        </w:rPr>
      </w:pPr>
      <w:r w:rsidRPr="00244E3F">
        <w:rPr>
          <w:i w:val="0"/>
          <w:szCs w:val="24"/>
        </w:rPr>
        <w:t>Naročnik je upravičen pred sprejemom odločitve o izbiri opraviti poizvedbe o navedenih referencah. Če navedene reference ne izkazujejo resničnega stanja jih naročnik ne bo upošteval.</w:t>
      </w:r>
    </w:p>
    <w:p w:rsidR="008105DC" w:rsidRPr="00244E3F" w:rsidRDefault="008105DC" w:rsidP="00244E3F">
      <w:pPr>
        <w:keepNext/>
        <w:ind w:left="851"/>
        <w:jc w:val="both"/>
        <w:rPr>
          <w:b/>
          <w:i w:val="0"/>
          <w:szCs w:val="24"/>
        </w:rPr>
      </w:pPr>
    </w:p>
    <w:p w:rsidR="008105DC" w:rsidRPr="00027CEF" w:rsidRDefault="008105DC" w:rsidP="00244E3F">
      <w:pPr>
        <w:keepNext/>
        <w:autoSpaceDE w:val="0"/>
        <w:autoSpaceDN w:val="0"/>
        <w:adjustRightInd w:val="0"/>
        <w:ind w:left="851"/>
        <w:jc w:val="both"/>
        <w:rPr>
          <w:bCs/>
          <w:i w:val="0"/>
          <w:color w:val="FF0000"/>
          <w:szCs w:val="24"/>
        </w:rPr>
      </w:pPr>
      <w:r w:rsidRPr="00244E3F">
        <w:rPr>
          <w:bCs/>
          <w:i w:val="0"/>
          <w:szCs w:val="24"/>
        </w:rPr>
        <w:t xml:space="preserve">Spodaj navedene referenčne pogoje lahko ponudnik izpolni samostojno, kot skupina ponudnikov (partnerji) v primeru skupne ponudbe ali </w:t>
      </w:r>
      <w:r w:rsidR="00027CEF" w:rsidRPr="00917DCB">
        <w:rPr>
          <w:bCs/>
          <w:i w:val="0"/>
          <w:szCs w:val="24"/>
        </w:rPr>
        <w:t xml:space="preserve">s </w:t>
      </w:r>
      <w:r w:rsidRPr="00244E3F">
        <w:rPr>
          <w:bCs/>
          <w:i w:val="0"/>
          <w:szCs w:val="24"/>
        </w:rPr>
        <w:t xml:space="preserve">subjektom, katerega zmogljivost bo ponudnik uporabil, </w:t>
      </w:r>
      <w:r w:rsidRPr="00244E3F">
        <w:rPr>
          <w:bCs/>
          <w:i w:val="0"/>
          <w:szCs w:val="24"/>
          <w:u w:val="single"/>
        </w:rPr>
        <w:t>vendar bo moral ta gospodarski subjekt (s katerim se izkazuje reference) predmetne storitve javnega naročila tudi izvesti.</w:t>
      </w:r>
      <w:r w:rsidR="00027CEF">
        <w:rPr>
          <w:bCs/>
          <w:i w:val="0"/>
          <w:szCs w:val="24"/>
          <w:u w:val="single"/>
        </w:rPr>
        <w:t xml:space="preserve"> </w:t>
      </w:r>
    </w:p>
    <w:p w:rsidR="006E3133" w:rsidRPr="00244E3F" w:rsidRDefault="006E3133" w:rsidP="00244E3F">
      <w:pPr>
        <w:keepNext/>
        <w:autoSpaceDE w:val="0"/>
        <w:autoSpaceDN w:val="0"/>
        <w:adjustRightInd w:val="0"/>
        <w:ind w:left="851"/>
        <w:jc w:val="both"/>
        <w:rPr>
          <w:i w:val="0"/>
          <w:szCs w:val="24"/>
        </w:rPr>
      </w:pPr>
    </w:p>
    <w:p w:rsidR="003E147B" w:rsidRPr="003E147B" w:rsidRDefault="003E147B" w:rsidP="003E147B">
      <w:pPr>
        <w:pStyle w:val="Glava"/>
        <w:tabs>
          <w:tab w:val="clear" w:pos="4536"/>
          <w:tab w:val="clear" w:pos="9072"/>
        </w:tabs>
        <w:ind w:left="851"/>
        <w:rPr>
          <w:b/>
          <w:i w:val="0"/>
          <w:szCs w:val="24"/>
          <w:u w:val="single"/>
        </w:rPr>
      </w:pPr>
      <w:r w:rsidRPr="003E147B">
        <w:rPr>
          <w:i w:val="0"/>
          <w:szCs w:val="24"/>
        </w:rPr>
        <w:t xml:space="preserve">Ponudnik mora sam ali v skupni ponudbi predložiti najmanj 5 referenc s področja izvajanja monitoringa podzemnih voda, izvedenih v </w:t>
      </w:r>
      <w:r w:rsidRPr="003E147B">
        <w:rPr>
          <w:b/>
          <w:i w:val="0"/>
          <w:szCs w:val="24"/>
          <w:u w:val="single"/>
        </w:rPr>
        <w:t xml:space="preserve">zadnjih 3 letih. </w:t>
      </w:r>
    </w:p>
    <w:p w:rsidR="003E147B" w:rsidRPr="003E147B" w:rsidRDefault="003E147B" w:rsidP="003E147B">
      <w:pPr>
        <w:ind w:left="851"/>
        <w:jc w:val="both"/>
        <w:rPr>
          <w:b/>
          <w:i w:val="0"/>
          <w:szCs w:val="24"/>
        </w:rPr>
      </w:pPr>
      <w:r w:rsidRPr="003E147B">
        <w:rPr>
          <w:b/>
          <w:i w:val="0"/>
          <w:szCs w:val="24"/>
          <w:u w:val="single"/>
        </w:rPr>
        <w:t xml:space="preserve">Upoštevane bodo </w:t>
      </w:r>
      <w:r w:rsidRPr="003E147B">
        <w:rPr>
          <w:i w:val="0"/>
          <w:szCs w:val="24"/>
        </w:rPr>
        <w:t>samo reference, kjer gre za periodično spremljanje (najmanj 2x na leto) kakovosti podzemne vode na istem vzorčnem mestu.</w:t>
      </w:r>
    </w:p>
    <w:p w:rsidR="008105DC" w:rsidRPr="00244E3F" w:rsidRDefault="008105DC" w:rsidP="00244E3F">
      <w:pPr>
        <w:keepNext/>
        <w:autoSpaceDE w:val="0"/>
        <w:autoSpaceDN w:val="0"/>
        <w:adjustRightInd w:val="0"/>
        <w:ind w:left="851"/>
        <w:jc w:val="both"/>
        <w:rPr>
          <w:i w:val="0"/>
          <w:color w:val="000000"/>
          <w:szCs w:val="24"/>
        </w:rPr>
      </w:pPr>
    </w:p>
    <w:p w:rsidR="006E3133" w:rsidRPr="00244E3F" w:rsidRDefault="006E3133" w:rsidP="00244E3F">
      <w:pPr>
        <w:keepNext/>
        <w:ind w:left="851"/>
        <w:jc w:val="both"/>
        <w:rPr>
          <w:i w:val="0"/>
          <w:smallCaps/>
          <w:szCs w:val="24"/>
        </w:rPr>
      </w:pPr>
      <w:r w:rsidRPr="00244E3F">
        <w:rPr>
          <w:i w:val="0"/>
          <w:szCs w:val="24"/>
        </w:rPr>
        <w:t>Ponudnik navedene referenčne zahteve izkaže s predložitvijo referenčnih potrdil, ki jih potrdijo izdajatelji referenc.</w:t>
      </w:r>
    </w:p>
    <w:p w:rsidR="006E3133" w:rsidRPr="00244E3F" w:rsidRDefault="006E3133" w:rsidP="00244E3F">
      <w:pPr>
        <w:pStyle w:val="Telobesedila2"/>
        <w:keepNext/>
        <w:ind w:left="851"/>
        <w:rPr>
          <w:rFonts w:ascii="Times New Roman" w:hAnsi="Times New Roman"/>
          <w:smallCaps/>
          <w:sz w:val="24"/>
          <w:szCs w:val="24"/>
        </w:rPr>
      </w:pPr>
      <w:r w:rsidRPr="00244E3F">
        <w:rPr>
          <w:rFonts w:ascii="Times New Roman" w:hAnsi="Times New Roman"/>
          <w:smallCaps/>
          <w:sz w:val="24"/>
          <w:szCs w:val="24"/>
        </w:rPr>
        <w:t>Dokazila:</w:t>
      </w:r>
    </w:p>
    <w:p w:rsidR="006E3133" w:rsidRPr="00244E3F" w:rsidRDefault="006E3133" w:rsidP="00244E3F">
      <w:pPr>
        <w:pStyle w:val="Odstavekseznama"/>
        <w:keepNext/>
        <w:ind w:left="851"/>
        <w:jc w:val="both"/>
        <w:rPr>
          <w:i w:val="0"/>
          <w:szCs w:val="24"/>
          <w:highlight w:val="yellow"/>
        </w:rPr>
      </w:pPr>
      <w:r w:rsidRPr="00244E3F">
        <w:rPr>
          <w:i w:val="0"/>
          <w:szCs w:val="24"/>
        </w:rPr>
        <w:t xml:space="preserve">Izpolnjen ESPD (v »Del IV: Pogoji za sodelovanje, </w:t>
      </w:r>
      <w:r w:rsidRPr="00244E3F">
        <w:rPr>
          <w:i w:val="0"/>
          <w:color w:val="000000"/>
          <w:szCs w:val="24"/>
        </w:rPr>
        <w:t>ɑ: Skupna navedba za vse pogoje za sodelovanj«</w:t>
      </w:r>
    </w:p>
    <w:p w:rsidR="006E3133" w:rsidRPr="000612D9" w:rsidRDefault="006E3133" w:rsidP="00244E3F">
      <w:pPr>
        <w:pStyle w:val="Odstavekseznama"/>
        <w:keepNext/>
        <w:ind w:left="851"/>
        <w:jc w:val="both"/>
        <w:rPr>
          <w:i w:val="0"/>
          <w:szCs w:val="24"/>
        </w:rPr>
      </w:pPr>
    </w:p>
    <w:p w:rsidR="006E3133" w:rsidRPr="002017DE" w:rsidRDefault="006E3133" w:rsidP="00244E3F">
      <w:pPr>
        <w:keepNext/>
        <w:autoSpaceDE w:val="0"/>
        <w:autoSpaceDN w:val="0"/>
        <w:adjustRightInd w:val="0"/>
        <w:ind w:left="851"/>
        <w:jc w:val="both"/>
        <w:rPr>
          <w:b/>
          <w:i w:val="0"/>
          <w:szCs w:val="24"/>
        </w:rPr>
      </w:pPr>
      <w:r w:rsidRPr="000612D9">
        <w:rPr>
          <w:bCs/>
          <w:i w:val="0"/>
          <w:szCs w:val="24"/>
        </w:rPr>
        <w:t>Ponudnik mora v ponudbi priložiti izpolnjen in podpisan (potrjen) obrazec Prilog</w:t>
      </w:r>
      <w:r w:rsidR="008C19C8" w:rsidRPr="000612D9">
        <w:rPr>
          <w:bCs/>
          <w:i w:val="0"/>
          <w:szCs w:val="24"/>
        </w:rPr>
        <w:t>a</w:t>
      </w:r>
      <w:r w:rsidRPr="000612D9">
        <w:rPr>
          <w:bCs/>
          <w:i w:val="0"/>
          <w:szCs w:val="24"/>
        </w:rPr>
        <w:t xml:space="preserve"> </w:t>
      </w:r>
      <w:r w:rsidR="002017DE" w:rsidRPr="000612D9">
        <w:rPr>
          <w:bCs/>
          <w:i w:val="0"/>
          <w:szCs w:val="24"/>
        </w:rPr>
        <w:t>4</w:t>
      </w:r>
      <w:r w:rsidR="002017DE" w:rsidRPr="000612D9">
        <w:rPr>
          <w:bCs/>
          <w:i w:val="0"/>
          <w:color w:val="FF0000"/>
          <w:szCs w:val="24"/>
        </w:rPr>
        <w:t xml:space="preserve"> </w:t>
      </w:r>
      <w:r w:rsidRPr="000612D9">
        <w:rPr>
          <w:bCs/>
          <w:i w:val="0"/>
          <w:szCs w:val="24"/>
        </w:rPr>
        <w:t>Seznam Referenc in Prilog</w:t>
      </w:r>
      <w:r w:rsidR="00D66B27" w:rsidRPr="000612D9">
        <w:rPr>
          <w:bCs/>
          <w:i w:val="0"/>
          <w:szCs w:val="24"/>
        </w:rPr>
        <w:t>i</w:t>
      </w:r>
      <w:r w:rsidR="002017DE" w:rsidRPr="000612D9">
        <w:rPr>
          <w:i w:val="0"/>
          <w:szCs w:val="24"/>
        </w:rPr>
        <w:t xml:space="preserve"> </w:t>
      </w:r>
      <w:r w:rsidR="00E036B5" w:rsidRPr="000612D9">
        <w:rPr>
          <w:i w:val="0"/>
          <w:szCs w:val="24"/>
        </w:rPr>
        <w:t xml:space="preserve">5a in 5b </w:t>
      </w:r>
      <w:r w:rsidRPr="000612D9">
        <w:rPr>
          <w:i w:val="0"/>
          <w:szCs w:val="24"/>
        </w:rPr>
        <w:t xml:space="preserve"> »Potrditev referenc s strani </w:t>
      </w:r>
      <w:r w:rsidR="003B067E" w:rsidRPr="000612D9">
        <w:rPr>
          <w:i w:val="0"/>
          <w:szCs w:val="24"/>
        </w:rPr>
        <w:t>izdajateljev referenc</w:t>
      </w:r>
      <w:r w:rsidRPr="000612D9">
        <w:rPr>
          <w:i w:val="0"/>
          <w:szCs w:val="24"/>
        </w:rPr>
        <w:t>«.</w:t>
      </w:r>
      <w:r w:rsidRPr="002017DE">
        <w:rPr>
          <w:i w:val="0"/>
          <w:szCs w:val="24"/>
        </w:rPr>
        <w:t xml:space="preserve"> </w:t>
      </w:r>
      <w:r w:rsidR="00CE2022" w:rsidRPr="002017DE">
        <w:rPr>
          <w:i w:val="0"/>
          <w:szCs w:val="24"/>
        </w:rPr>
        <w:t xml:space="preserve"> </w:t>
      </w:r>
    </w:p>
    <w:p w:rsidR="00993997" w:rsidRDefault="00993997" w:rsidP="00244E3F">
      <w:pPr>
        <w:keepNext/>
        <w:autoSpaceDE w:val="0"/>
        <w:autoSpaceDN w:val="0"/>
        <w:adjustRightInd w:val="0"/>
        <w:ind w:left="851"/>
        <w:jc w:val="both"/>
        <w:rPr>
          <w:i w:val="0"/>
          <w:color w:val="000000"/>
          <w:szCs w:val="24"/>
        </w:rPr>
      </w:pPr>
    </w:p>
    <w:p w:rsidR="005B4F13" w:rsidRPr="005B4F13" w:rsidRDefault="00C36B8D" w:rsidP="00A90C2C">
      <w:pPr>
        <w:pStyle w:val="Odstavekseznama"/>
        <w:numPr>
          <w:ilvl w:val="0"/>
          <w:numId w:val="16"/>
        </w:numPr>
        <w:jc w:val="both"/>
        <w:rPr>
          <w:b/>
          <w:i w:val="0"/>
          <w:sz w:val="20"/>
        </w:rPr>
      </w:pPr>
      <w:r w:rsidRPr="005B4F13">
        <w:rPr>
          <w:b/>
          <w:i w:val="0"/>
          <w:szCs w:val="24"/>
        </w:rPr>
        <w:t xml:space="preserve">Ponudnik mora </w:t>
      </w:r>
      <w:r w:rsidR="005B4F13" w:rsidRPr="003E47B6">
        <w:rPr>
          <w:i w:val="0"/>
          <w:szCs w:val="24"/>
        </w:rPr>
        <w:t>imeti sam ali s partnerji veljavno akreditacijsko listino Slovenske akreditacije</w:t>
      </w:r>
    </w:p>
    <w:p w:rsidR="005B4F13" w:rsidRPr="00244E3F" w:rsidRDefault="005B4F13" w:rsidP="005B4F13">
      <w:pPr>
        <w:pStyle w:val="Telobesedila2"/>
        <w:keepNext/>
        <w:ind w:left="1211"/>
        <w:rPr>
          <w:rFonts w:ascii="Times New Roman" w:hAnsi="Times New Roman"/>
          <w:smallCaps/>
          <w:sz w:val="24"/>
          <w:szCs w:val="24"/>
        </w:rPr>
      </w:pPr>
      <w:r w:rsidRPr="00244E3F">
        <w:rPr>
          <w:rFonts w:ascii="Times New Roman" w:hAnsi="Times New Roman"/>
          <w:smallCaps/>
          <w:sz w:val="24"/>
          <w:szCs w:val="24"/>
        </w:rPr>
        <w:t>Dokazila:</w:t>
      </w:r>
    </w:p>
    <w:p w:rsidR="005B4F13" w:rsidRPr="00244E3F" w:rsidRDefault="005B4F13" w:rsidP="005B4F13">
      <w:pPr>
        <w:pStyle w:val="Odstavekseznama"/>
        <w:keepNext/>
        <w:ind w:left="1211"/>
        <w:jc w:val="both"/>
        <w:rPr>
          <w:i w:val="0"/>
          <w:szCs w:val="24"/>
          <w:highlight w:val="yellow"/>
        </w:rPr>
      </w:pPr>
      <w:r w:rsidRPr="00244E3F">
        <w:rPr>
          <w:i w:val="0"/>
          <w:szCs w:val="24"/>
        </w:rPr>
        <w:t xml:space="preserve">Izpolnjen ESPD (v »Del IV: Pogoji za sodelovanje, </w:t>
      </w:r>
      <w:r w:rsidRPr="00244E3F">
        <w:rPr>
          <w:i w:val="0"/>
          <w:color w:val="000000"/>
          <w:szCs w:val="24"/>
        </w:rPr>
        <w:t>ɑ: Skupna navedba za vse pogoje za sodelovanj«</w:t>
      </w:r>
    </w:p>
    <w:p w:rsidR="005B4F13" w:rsidRPr="005B4F13" w:rsidRDefault="005B4F13" w:rsidP="005B4F13">
      <w:pPr>
        <w:pStyle w:val="Odstavekseznama"/>
        <w:ind w:left="1211"/>
        <w:jc w:val="both"/>
        <w:rPr>
          <w:b/>
          <w:i w:val="0"/>
          <w:sz w:val="20"/>
        </w:rPr>
      </w:pPr>
    </w:p>
    <w:p w:rsidR="005B4F13" w:rsidRDefault="005B4F13" w:rsidP="00A90C2C">
      <w:pPr>
        <w:pStyle w:val="Glava"/>
        <w:numPr>
          <w:ilvl w:val="0"/>
          <w:numId w:val="16"/>
        </w:numPr>
        <w:tabs>
          <w:tab w:val="clear" w:pos="4536"/>
          <w:tab w:val="clear" w:pos="9072"/>
        </w:tabs>
        <w:jc w:val="both"/>
        <w:rPr>
          <w:i w:val="0"/>
          <w:szCs w:val="24"/>
        </w:rPr>
      </w:pPr>
      <w:r w:rsidRPr="005B4F13">
        <w:rPr>
          <w:i w:val="0"/>
          <w:szCs w:val="24"/>
        </w:rPr>
        <w:t>Ponudnik je sam ali s partnerji v zadnjih treh letih vsaj enkrat sodeloval v med</w:t>
      </w:r>
      <w:r w:rsidR="00DF2655">
        <w:rPr>
          <w:i w:val="0"/>
          <w:szCs w:val="24"/>
        </w:rPr>
        <w:t xml:space="preserve"> </w:t>
      </w:r>
      <w:r w:rsidRPr="005B4F13">
        <w:rPr>
          <w:i w:val="0"/>
          <w:szCs w:val="24"/>
        </w:rPr>
        <w:t xml:space="preserve">laboratorijskih primerjalnih shemah za parametre v podzemni vodi, ki so predmet javnega naročila. </w:t>
      </w:r>
    </w:p>
    <w:p w:rsidR="00DF2655" w:rsidRPr="005B4F13" w:rsidRDefault="00DF2655" w:rsidP="00DF2655">
      <w:pPr>
        <w:pStyle w:val="Telobesedila2"/>
        <w:keepNext/>
        <w:ind w:left="1134"/>
        <w:rPr>
          <w:rFonts w:ascii="Times New Roman" w:hAnsi="Times New Roman"/>
          <w:smallCaps/>
          <w:sz w:val="24"/>
          <w:szCs w:val="24"/>
        </w:rPr>
      </w:pPr>
      <w:r w:rsidRPr="005B4F13">
        <w:rPr>
          <w:rFonts w:ascii="Times New Roman" w:hAnsi="Times New Roman"/>
          <w:smallCaps/>
          <w:sz w:val="24"/>
          <w:szCs w:val="24"/>
        </w:rPr>
        <w:t>Dokazila:</w:t>
      </w:r>
    </w:p>
    <w:p w:rsidR="00DF2655" w:rsidRPr="005B4F13" w:rsidRDefault="00DF2655" w:rsidP="00DF2655">
      <w:pPr>
        <w:pStyle w:val="Odstavekseznama"/>
        <w:keepNext/>
        <w:ind w:left="1134"/>
        <w:jc w:val="both"/>
        <w:rPr>
          <w:i w:val="0"/>
          <w:szCs w:val="24"/>
        </w:rPr>
      </w:pPr>
      <w:r w:rsidRPr="005B4F13">
        <w:rPr>
          <w:i w:val="0"/>
          <w:szCs w:val="24"/>
        </w:rPr>
        <w:t>Izpolnjen ESPD (v »Del IV: Pogoji za sodelovanje, ɑ: Skupna navedba za vse pogoje za sodelovanje«) s strani vseh gospodarskih subjektov v ponudbi).</w:t>
      </w:r>
    </w:p>
    <w:p w:rsidR="00DF2655" w:rsidRDefault="00DF2655" w:rsidP="00DF2655">
      <w:pPr>
        <w:pStyle w:val="Odstavekseznama"/>
        <w:keepNext/>
        <w:ind w:left="1134"/>
        <w:jc w:val="both"/>
        <w:rPr>
          <w:i w:val="0"/>
          <w:szCs w:val="24"/>
        </w:rPr>
      </w:pPr>
      <w:r w:rsidRPr="005B4F13">
        <w:rPr>
          <w:i w:val="0"/>
          <w:szCs w:val="24"/>
        </w:rPr>
        <w:t>Ponudnik mora k ponudbi priložiti dokazila o sodelovanju v primerjalnih shemah (</w:t>
      </w:r>
      <w:r w:rsidRPr="007E6DE4">
        <w:rPr>
          <w:i w:val="0"/>
          <w:szCs w:val="24"/>
        </w:rPr>
        <w:t xml:space="preserve">priloga </w:t>
      </w:r>
      <w:r w:rsidR="007E6DE4" w:rsidRPr="007E6DE4">
        <w:rPr>
          <w:i w:val="0"/>
          <w:szCs w:val="24"/>
        </w:rPr>
        <w:t>8)</w:t>
      </w:r>
    </w:p>
    <w:p w:rsidR="000025CD" w:rsidRDefault="000025CD" w:rsidP="00DF2655">
      <w:pPr>
        <w:pStyle w:val="Odstavekseznama"/>
        <w:keepNext/>
        <w:ind w:left="1134"/>
        <w:jc w:val="both"/>
        <w:rPr>
          <w:i w:val="0"/>
          <w:szCs w:val="24"/>
        </w:rPr>
      </w:pPr>
    </w:p>
    <w:p w:rsidR="000025CD" w:rsidRPr="00A90C2C" w:rsidRDefault="000025CD" w:rsidP="00A90C2C">
      <w:pPr>
        <w:ind w:left="1134"/>
        <w:jc w:val="both"/>
        <w:rPr>
          <w:b/>
          <w:i w:val="0"/>
          <w:szCs w:val="24"/>
        </w:rPr>
      </w:pPr>
    </w:p>
    <w:p w:rsidR="000025CD" w:rsidRPr="000025CD" w:rsidRDefault="000025CD" w:rsidP="00DF2655">
      <w:pPr>
        <w:pStyle w:val="Odstavekseznama"/>
        <w:keepNext/>
        <w:ind w:left="1134"/>
        <w:jc w:val="both"/>
        <w:rPr>
          <w:i w:val="0"/>
          <w:color w:val="000000"/>
          <w:szCs w:val="24"/>
        </w:rPr>
      </w:pPr>
    </w:p>
    <w:p w:rsidR="00DF2655" w:rsidRDefault="00DF2655" w:rsidP="00DF2655">
      <w:pPr>
        <w:pStyle w:val="Glava"/>
        <w:tabs>
          <w:tab w:val="clear" w:pos="4536"/>
          <w:tab w:val="clear" w:pos="9072"/>
        </w:tabs>
        <w:ind w:left="1211"/>
        <w:jc w:val="both"/>
        <w:rPr>
          <w:i w:val="0"/>
          <w:szCs w:val="24"/>
        </w:rPr>
      </w:pPr>
    </w:p>
    <w:p w:rsidR="00DF2655" w:rsidRDefault="00DF2655" w:rsidP="00DF2655">
      <w:pPr>
        <w:pStyle w:val="Glava"/>
        <w:tabs>
          <w:tab w:val="clear" w:pos="4536"/>
          <w:tab w:val="clear" w:pos="9072"/>
        </w:tabs>
        <w:ind w:left="1211"/>
        <w:jc w:val="both"/>
        <w:rPr>
          <w:i w:val="0"/>
          <w:szCs w:val="24"/>
        </w:rPr>
      </w:pPr>
    </w:p>
    <w:p w:rsidR="00DF2655" w:rsidRDefault="00DF2655" w:rsidP="00DF2655">
      <w:pPr>
        <w:pStyle w:val="Glava"/>
        <w:tabs>
          <w:tab w:val="clear" w:pos="4536"/>
          <w:tab w:val="clear" w:pos="9072"/>
        </w:tabs>
        <w:ind w:left="1211"/>
        <w:jc w:val="both"/>
        <w:rPr>
          <w:i w:val="0"/>
          <w:szCs w:val="24"/>
        </w:rPr>
      </w:pPr>
    </w:p>
    <w:p w:rsidR="00DF2655" w:rsidRDefault="00DF2655" w:rsidP="00DF2655">
      <w:pPr>
        <w:pStyle w:val="Glava"/>
        <w:tabs>
          <w:tab w:val="clear" w:pos="4536"/>
          <w:tab w:val="clear" w:pos="9072"/>
        </w:tabs>
        <w:ind w:left="1211"/>
        <w:jc w:val="both"/>
        <w:rPr>
          <w:i w:val="0"/>
          <w:szCs w:val="24"/>
        </w:rPr>
      </w:pPr>
    </w:p>
    <w:p w:rsidR="00DF2655" w:rsidRDefault="00DF2655" w:rsidP="00DF2655">
      <w:pPr>
        <w:pStyle w:val="Glava"/>
        <w:tabs>
          <w:tab w:val="clear" w:pos="4536"/>
          <w:tab w:val="clear" w:pos="9072"/>
        </w:tabs>
        <w:ind w:left="1211"/>
        <w:jc w:val="both"/>
        <w:rPr>
          <w:i w:val="0"/>
          <w:szCs w:val="24"/>
        </w:rPr>
      </w:pPr>
    </w:p>
    <w:p w:rsidR="00DF2655" w:rsidRDefault="00DF2655" w:rsidP="00DF2655">
      <w:pPr>
        <w:pStyle w:val="Glava"/>
        <w:tabs>
          <w:tab w:val="clear" w:pos="4536"/>
          <w:tab w:val="clear" w:pos="9072"/>
        </w:tabs>
        <w:ind w:left="1211"/>
        <w:jc w:val="both"/>
        <w:rPr>
          <w:i w:val="0"/>
          <w:szCs w:val="24"/>
        </w:rPr>
      </w:pPr>
    </w:p>
    <w:p w:rsidR="006E3133" w:rsidRPr="00586070" w:rsidRDefault="00262057" w:rsidP="00262057">
      <w:pPr>
        <w:pStyle w:val="Naslov2"/>
        <w:numPr>
          <w:ilvl w:val="0"/>
          <w:numId w:val="0"/>
        </w:numPr>
        <w:ind w:left="1429" w:hanging="578"/>
        <w:jc w:val="both"/>
        <w:rPr>
          <w:rFonts w:cs="Times New Roman"/>
        </w:rPr>
      </w:pPr>
      <w:r>
        <w:rPr>
          <w:rFonts w:cs="Times New Roman"/>
        </w:rPr>
        <w:lastRenderedPageBreak/>
        <w:t xml:space="preserve">2.3. </w:t>
      </w:r>
      <w:r w:rsidR="006E3133" w:rsidRPr="00586070">
        <w:rPr>
          <w:rFonts w:cs="Times New Roman"/>
        </w:rPr>
        <w:t>Ostale zahteve in pogoji naročnika</w:t>
      </w:r>
    </w:p>
    <w:p w:rsidR="006E3133" w:rsidRPr="00244E3F" w:rsidRDefault="006E3133" w:rsidP="00244E3F">
      <w:pPr>
        <w:keepNext/>
        <w:ind w:left="851"/>
        <w:jc w:val="both"/>
        <w:rPr>
          <w:i w:val="0"/>
          <w:szCs w:val="24"/>
          <w:highlight w:val="yellow"/>
        </w:rPr>
      </w:pPr>
    </w:p>
    <w:p w:rsidR="006E3133" w:rsidRPr="00244E3F" w:rsidRDefault="006E3133" w:rsidP="00244E3F">
      <w:pPr>
        <w:keepNext/>
        <w:tabs>
          <w:tab w:val="left" w:pos="0"/>
        </w:tabs>
        <w:ind w:left="851"/>
        <w:jc w:val="both"/>
        <w:rPr>
          <w:i w:val="0"/>
          <w:szCs w:val="24"/>
        </w:rPr>
      </w:pPr>
      <w:r w:rsidRPr="00244E3F">
        <w:rPr>
          <w:bCs/>
          <w:i w:val="0"/>
          <w:szCs w:val="24"/>
        </w:rPr>
        <w:t xml:space="preserve">Gospodarski subjekt </w:t>
      </w:r>
      <w:r w:rsidRPr="00244E3F">
        <w:rPr>
          <w:i w:val="0"/>
          <w:szCs w:val="24"/>
        </w:rPr>
        <w:t>ne sme biti uvrščen na seznam poslovnih subjektov, s katerimi na podlagi 35. člena Zakona o integriteti in preprečevanju korupcije (Ur. l. RS, št. 69/11-UPB2, v nadaljevanju: ZIntPK), naročniki ne smejo sodelovati.</w:t>
      </w:r>
    </w:p>
    <w:p w:rsidR="006E3133" w:rsidRPr="00244E3F" w:rsidRDefault="006E3133" w:rsidP="00244E3F">
      <w:pPr>
        <w:keepNext/>
        <w:tabs>
          <w:tab w:val="left" w:pos="0"/>
        </w:tabs>
        <w:ind w:left="851"/>
        <w:jc w:val="both"/>
        <w:rPr>
          <w:i w:val="0"/>
          <w:szCs w:val="24"/>
        </w:rPr>
      </w:pPr>
    </w:p>
    <w:p w:rsidR="006E3133" w:rsidRPr="00244E3F" w:rsidRDefault="006E3133" w:rsidP="00244E3F">
      <w:pPr>
        <w:pStyle w:val="Telobesedila2"/>
        <w:keepNext/>
        <w:ind w:left="851"/>
        <w:rPr>
          <w:rFonts w:ascii="Times New Roman" w:hAnsi="Times New Roman"/>
          <w:smallCaps/>
          <w:sz w:val="24"/>
          <w:szCs w:val="24"/>
        </w:rPr>
      </w:pPr>
      <w:r w:rsidRPr="00244E3F">
        <w:rPr>
          <w:rFonts w:ascii="Times New Roman" w:hAnsi="Times New Roman"/>
          <w:smallCaps/>
          <w:sz w:val="24"/>
          <w:szCs w:val="24"/>
        </w:rPr>
        <w:t>Dokazilo:</w:t>
      </w:r>
    </w:p>
    <w:p w:rsidR="006E3133" w:rsidRPr="00244E3F" w:rsidRDefault="006E3133" w:rsidP="00244E3F">
      <w:pPr>
        <w:pStyle w:val="Odstavekseznama"/>
        <w:keepNext/>
        <w:ind w:left="851"/>
        <w:jc w:val="both"/>
        <w:rPr>
          <w:i w:val="0"/>
          <w:szCs w:val="24"/>
        </w:rPr>
      </w:pPr>
      <w:r w:rsidRPr="00244E3F">
        <w:rPr>
          <w:i w:val="0"/>
          <w:szCs w:val="24"/>
        </w:rPr>
        <w:t>Izpolnjen ESPD (v »Del VI: Sklepne izjave«) s strani vseh gospodarskih subjektov v ponudbi.</w:t>
      </w:r>
    </w:p>
    <w:p w:rsidR="00A9738A" w:rsidRPr="00586070" w:rsidRDefault="00B9129B" w:rsidP="00B9129B">
      <w:pPr>
        <w:pStyle w:val="Naslov1"/>
        <w:jc w:val="both"/>
        <w:rPr>
          <w:rFonts w:ascii="Times New Roman" w:hAnsi="Times New Roman" w:cs="Times New Roman"/>
          <w:i w:val="0"/>
        </w:rPr>
      </w:pPr>
      <w:r>
        <w:rPr>
          <w:rFonts w:ascii="Times New Roman" w:hAnsi="Times New Roman" w:cs="Times New Roman"/>
          <w:i w:val="0"/>
        </w:rPr>
        <w:t xml:space="preserve">  </w:t>
      </w:r>
      <w:r w:rsidR="00140804">
        <w:rPr>
          <w:rFonts w:ascii="Times New Roman" w:hAnsi="Times New Roman" w:cs="Times New Roman"/>
          <w:i w:val="0"/>
        </w:rPr>
        <w:tab/>
      </w:r>
      <w:r>
        <w:rPr>
          <w:rFonts w:ascii="Times New Roman" w:hAnsi="Times New Roman" w:cs="Times New Roman"/>
          <w:i w:val="0"/>
        </w:rPr>
        <w:t xml:space="preserve">3. </w:t>
      </w:r>
      <w:r w:rsidR="00A9738A" w:rsidRPr="00586070">
        <w:rPr>
          <w:rFonts w:ascii="Times New Roman" w:hAnsi="Times New Roman" w:cs="Times New Roman"/>
          <w:i w:val="0"/>
        </w:rPr>
        <w:t>NAVODILA PONUDNIKOM ZA IZDELAVO PONUDBE</w:t>
      </w:r>
    </w:p>
    <w:p w:rsidR="00A9738A" w:rsidRPr="007B73D8" w:rsidRDefault="00B9129B" w:rsidP="00B9129B">
      <w:pPr>
        <w:pStyle w:val="Naslov2"/>
        <w:numPr>
          <w:ilvl w:val="0"/>
          <w:numId w:val="0"/>
        </w:numPr>
        <w:jc w:val="both"/>
        <w:rPr>
          <w:rFonts w:cs="Times New Roman"/>
        </w:rPr>
      </w:pPr>
      <w:r>
        <w:rPr>
          <w:rFonts w:cs="Times New Roman"/>
        </w:rPr>
        <w:t xml:space="preserve">  </w:t>
      </w:r>
      <w:r>
        <w:rPr>
          <w:rFonts w:cs="Times New Roman"/>
        </w:rPr>
        <w:tab/>
      </w:r>
      <w:r>
        <w:rPr>
          <w:rFonts w:cs="Times New Roman"/>
        </w:rPr>
        <w:tab/>
      </w:r>
      <w:r w:rsidR="00A9738A" w:rsidRPr="007B73D8">
        <w:rPr>
          <w:rFonts w:cs="Times New Roman"/>
        </w:rPr>
        <w:t>Izdelava ponudbe</w:t>
      </w:r>
    </w:p>
    <w:p w:rsidR="00A9738A" w:rsidRPr="00244E3F" w:rsidRDefault="00A9738A" w:rsidP="009E745B">
      <w:pPr>
        <w:keepNext/>
        <w:tabs>
          <w:tab w:val="num" w:pos="993"/>
        </w:tabs>
        <w:ind w:left="993"/>
        <w:jc w:val="both"/>
        <w:rPr>
          <w:i w:val="0"/>
          <w:szCs w:val="24"/>
        </w:rPr>
      </w:pPr>
    </w:p>
    <w:p w:rsidR="00A9738A" w:rsidRPr="00244E3F" w:rsidRDefault="00A9738A" w:rsidP="009E745B">
      <w:pPr>
        <w:keepNext/>
        <w:tabs>
          <w:tab w:val="num" w:pos="993"/>
        </w:tabs>
        <w:ind w:left="993"/>
        <w:jc w:val="both"/>
        <w:rPr>
          <w:i w:val="0"/>
          <w:szCs w:val="24"/>
        </w:rPr>
      </w:pPr>
      <w:r w:rsidRPr="00244E3F">
        <w:rPr>
          <w:i w:val="0"/>
          <w:szCs w:val="24"/>
        </w:rPr>
        <w:t>Ponudba naj bo izdelana tako, da:</w:t>
      </w:r>
    </w:p>
    <w:p w:rsidR="00212BC1" w:rsidRDefault="00A9738A" w:rsidP="00902CC7">
      <w:pPr>
        <w:keepNext/>
        <w:tabs>
          <w:tab w:val="num" w:pos="993"/>
        </w:tabs>
        <w:ind w:left="993"/>
        <w:jc w:val="both"/>
        <w:rPr>
          <w:i w:val="0"/>
          <w:szCs w:val="24"/>
        </w:rPr>
      </w:pPr>
      <w:r w:rsidRPr="00244E3F">
        <w:rPr>
          <w:i w:val="0"/>
          <w:szCs w:val="24"/>
        </w:rPr>
        <w:t xml:space="preserve">vsebuje vse zahtevane dokumente in obrazce, navedene v </w:t>
      </w:r>
      <w:r w:rsidR="006C482D" w:rsidRPr="0091706B">
        <w:rPr>
          <w:i w:val="0"/>
          <w:szCs w:val="24"/>
        </w:rPr>
        <w:t>4.2</w:t>
      </w:r>
      <w:r w:rsidRPr="0091706B">
        <w:rPr>
          <w:i w:val="0"/>
          <w:szCs w:val="24"/>
        </w:rPr>
        <w:t xml:space="preserve"> podpoglavju</w:t>
      </w:r>
      <w:r w:rsidRPr="00244E3F">
        <w:rPr>
          <w:i w:val="0"/>
          <w:szCs w:val="24"/>
        </w:rPr>
        <w:t xml:space="preserve"> razpisne dokumentacije</w:t>
      </w:r>
    </w:p>
    <w:p w:rsidR="00A9738A" w:rsidRPr="00244E3F" w:rsidRDefault="00A9738A" w:rsidP="00902CC7">
      <w:pPr>
        <w:keepNext/>
        <w:tabs>
          <w:tab w:val="num" w:pos="993"/>
        </w:tabs>
        <w:ind w:left="993"/>
        <w:jc w:val="both"/>
        <w:rPr>
          <w:i w:val="0"/>
          <w:szCs w:val="24"/>
        </w:rPr>
      </w:pPr>
    </w:p>
    <w:p w:rsidR="00A9738A" w:rsidRPr="00244E3F" w:rsidRDefault="00A9738A" w:rsidP="009E745B">
      <w:pPr>
        <w:keepNext/>
        <w:tabs>
          <w:tab w:val="num" w:pos="993"/>
        </w:tabs>
        <w:ind w:left="993"/>
        <w:jc w:val="both"/>
        <w:rPr>
          <w:i w:val="0"/>
          <w:szCs w:val="24"/>
        </w:rPr>
      </w:pPr>
      <w:r w:rsidRPr="00244E3F">
        <w:rPr>
          <w:i w:val="0"/>
          <w:szCs w:val="24"/>
        </w:rPr>
        <w:t xml:space="preserve">Priloge razpisne dokumentacije, ki jih morajo izpolniti ponudniki, so osnova za ugotavljanje dopustnosti ponudbe in osnova za ugotavljanje sposobnosti, glede na zahteve in pogoje te razpisne dokumentacije. </w:t>
      </w:r>
    </w:p>
    <w:p w:rsidR="00A9738A" w:rsidRPr="00244E3F" w:rsidRDefault="00A9738A" w:rsidP="009E745B">
      <w:pPr>
        <w:keepNext/>
        <w:tabs>
          <w:tab w:val="num" w:pos="993"/>
        </w:tabs>
        <w:ind w:left="993"/>
        <w:jc w:val="both"/>
        <w:rPr>
          <w:i w:val="0"/>
          <w:szCs w:val="24"/>
        </w:rPr>
      </w:pPr>
    </w:p>
    <w:p w:rsidR="00A9738A" w:rsidRPr="00244E3F" w:rsidRDefault="00A9738A" w:rsidP="009E745B">
      <w:pPr>
        <w:keepNext/>
        <w:tabs>
          <w:tab w:val="num" w:pos="993"/>
        </w:tabs>
        <w:ind w:left="993"/>
        <w:jc w:val="both"/>
        <w:rPr>
          <w:i w:val="0"/>
          <w:szCs w:val="24"/>
        </w:rPr>
      </w:pPr>
      <w:r w:rsidRPr="00244E3F">
        <w:rPr>
          <w:i w:val="0"/>
          <w:szCs w:val="24"/>
        </w:rPr>
        <w:t>Sestavni del razpisne dokumentacije so tudi vse morebitne spremembe, dopolnitve in popravki razpisne dokumentacije ter pojasnila in odgovori na vprašanja ponudnikov, objavljena na portalu javnih naročil, kjer je objavljena razpisna dokumentacija, ki jih morajo ponudniki upoštevati pri pripravi ponudbene dokumentacije.</w:t>
      </w:r>
    </w:p>
    <w:p w:rsidR="00A9738A" w:rsidRPr="00244E3F" w:rsidRDefault="00A9738A" w:rsidP="009E745B">
      <w:pPr>
        <w:keepNext/>
        <w:tabs>
          <w:tab w:val="num" w:pos="993"/>
        </w:tabs>
        <w:ind w:left="993"/>
        <w:jc w:val="both"/>
        <w:rPr>
          <w:i w:val="0"/>
          <w:szCs w:val="24"/>
        </w:rPr>
      </w:pPr>
    </w:p>
    <w:p w:rsidR="00A9738A" w:rsidRPr="00586070" w:rsidRDefault="00A9738A" w:rsidP="00505C3D">
      <w:pPr>
        <w:pStyle w:val="Naslov2"/>
        <w:numPr>
          <w:ilvl w:val="0"/>
          <w:numId w:val="0"/>
        </w:numPr>
        <w:ind w:left="1429" w:hanging="578"/>
        <w:jc w:val="both"/>
        <w:rPr>
          <w:rFonts w:cs="Times New Roman"/>
        </w:rPr>
      </w:pPr>
      <w:r w:rsidRPr="00586070">
        <w:rPr>
          <w:rFonts w:cs="Times New Roman"/>
        </w:rPr>
        <w:t>Vsebina ponudbene dokumentacije</w:t>
      </w:r>
    </w:p>
    <w:p w:rsidR="00A9738A" w:rsidRPr="00244E3F" w:rsidRDefault="00A9738A" w:rsidP="009E745B">
      <w:pPr>
        <w:pStyle w:val="Telobesedila3"/>
        <w:keepNext/>
        <w:tabs>
          <w:tab w:val="num" w:pos="993"/>
        </w:tabs>
        <w:ind w:left="993"/>
        <w:rPr>
          <w:i w:val="0"/>
          <w:sz w:val="24"/>
          <w:szCs w:val="24"/>
        </w:rPr>
      </w:pPr>
    </w:p>
    <w:p w:rsidR="00A9738A" w:rsidRPr="00244E3F" w:rsidRDefault="00A9738A" w:rsidP="009E745B">
      <w:pPr>
        <w:keepNext/>
        <w:tabs>
          <w:tab w:val="num" w:pos="993"/>
        </w:tabs>
        <w:ind w:left="993"/>
        <w:jc w:val="both"/>
        <w:rPr>
          <w:b/>
          <w:i w:val="0"/>
          <w:szCs w:val="24"/>
        </w:rPr>
      </w:pPr>
      <w:r w:rsidRPr="00244E3F">
        <w:rPr>
          <w:b/>
          <w:i w:val="0"/>
          <w:szCs w:val="24"/>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rsidR="00A9738A" w:rsidRPr="00244E3F" w:rsidRDefault="00A9738A" w:rsidP="009E745B">
      <w:pPr>
        <w:pStyle w:val="Telobesedila3"/>
        <w:keepNext/>
        <w:tabs>
          <w:tab w:val="num" w:pos="993"/>
        </w:tabs>
        <w:ind w:left="993"/>
        <w:rPr>
          <w:i w:val="0"/>
          <w:sz w:val="24"/>
          <w:szCs w:val="24"/>
        </w:rPr>
      </w:pPr>
    </w:p>
    <w:p w:rsidR="00A9738A" w:rsidRPr="00244E3F" w:rsidRDefault="00A9738A" w:rsidP="009E745B">
      <w:pPr>
        <w:keepNext/>
        <w:tabs>
          <w:tab w:val="num" w:pos="993"/>
        </w:tabs>
        <w:ind w:left="993"/>
        <w:jc w:val="both"/>
        <w:rPr>
          <w:b/>
          <w:i w:val="0"/>
          <w:szCs w:val="24"/>
        </w:rPr>
      </w:pPr>
      <w:r w:rsidRPr="00244E3F">
        <w:rPr>
          <w:b/>
          <w:i w:val="0"/>
          <w:szCs w:val="24"/>
        </w:rPr>
        <w:t>Ponudbena dokumentacija, ki jo naročnik zahteva z javnim razpisom je navedena v nadaljevanju:</w:t>
      </w:r>
    </w:p>
    <w:p w:rsidR="00025163" w:rsidRPr="00244E3F" w:rsidRDefault="00A9738A" w:rsidP="00DF2655">
      <w:pPr>
        <w:keepNext/>
        <w:tabs>
          <w:tab w:val="num" w:pos="993"/>
        </w:tabs>
        <w:ind w:left="993"/>
        <w:jc w:val="both"/>
        <w:rPr>
          <w:i w:val="0"/>
          <w:szCs w:val="24"/>
        </w:rPr>
      </w:pPr>
      <w:r w:rsidRPr="00244E3F">
        <w:rPr>
          <w:i w:val="0"/>
          <w:szCs w:val="24"/>
        </w:rPr>
        <w:t xml:space="preserve"> </w:t>
      </w:r>
    </w:p>
    <w:p w:rsidR="00E447B4" w:rsidRPr="00244E3F" w:rsidRDefault="00E447B4" w:rsidP="009E745B">
      <w:pPr>
        <w:keepNext/>
        <w:ind w:left="851"/>
        <w:jc w:val="both"/>
        <w:rPr>
          <w:i w:val="0"/>
          <w:szCs w:val="24"/>
        </w:rPr>
      </w:pPr>
    </w:p>
    <w:p w:rsidR="00A9738A" w:rsidRPr="00244E3F" w:rsidRDefault="00A9738A" w:rsidP="009E745B">
      <w:pPr>
        <w:keepNext/>
        <w:ind w:left="851"/>
        <w:jc w:val="both"/>
        <w:rPr>
          <w:i w:val="0"/>
          <w:szCs w:val="24"/>
        </w:rPr>
      </w:pPr>
    </w:p>
    <w:tbl>
      <w:tblPr>
        <w:tblW w:w="9086" w:type="dxa"/>
        <w:tblInd w:w="90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7225"/>
        <w:gridCol w:w="992"/>
        <w:gridCol w:w="709"/>
      </w:tblGrid>
      <w:tr w:rsidR="00A9738A" w:rsidRPr="00244E3F" w:rsidTr="00D52564">
        <w:tc>
          <w:tcPr>
            <w:tcW w:w="160" w:type="dxa"/>
            <w:tcBorders>
              <w:right w:val="nil"/>
            </w:tcBorders>
          </w:tcPr>
          <w:p w:rsidR="00A9738A" w:rsidRPr="00244E3F" w:rsidRDefault="00A9738A" w:rsidP="00244E3F">
            <w:pPr>
              <w:keepNext/>
              <w:jc w:val="both"/>
              <w:rPr>
                <w:i w:val="0"/>
                <w:szCs w:val="24"/>
              </w:rPr>
            </w:pPr>
          </w:p>
        </w:tc>
        <w:tc>
          <w:tcPr>
            <w:tcW w:w="7225" w:type="dxa"/>
            <w:tcBorders>
              <w:left w:val="nil"/>
            </w:tcBorders>
          </w:tcPr>
          <w:p w:rsidR="00A9738A" w:rsidRPr="00244E3F" w:rsidRDefault="007535EF" w:rsidP="00244E3F">
            <w:pPr>
              <w:keepNext/>
              <w:jc w:val="both"/>
              <w:rPr>
                <w:i w:val="0"/>
                <w:szCs w:val="24"/>
              </w:rPr>
            </w:pPr>
            <w:r>
              <w:rPr>
                <w:i w:val="0"/>
                <w:szCs w:val="24"/>
              </w:rPr>
              <w:t>PREDRAČUN</w:t>
            </w:r>
          </w:p>
        </w:tc>
        <w:tc>
          <w:tcPr>
            <w:tcW w:w="992" w:type="dxa"/>
            <w:tcBorders>
              <w:right w:val="nil"/>
            </w:tcBorders>
          </w:tcPr>
          <w:p w:rsidR="00A9738A" w:rsidRPr="00244E3F" w:rsidRDefault="00A9738A" w:rsidP="00244E3F">
            <w:pPr>
              <w:keepNext/>
              <w:ind w:left="-211" w:firstLine="211"/>
              <w:jc w:val="both"/>
              <w:rPr>
                <w:b/>
                <w:i w:val="0"/>
                <w:szCs w:val="24"/>
              </w:rPr>
            </w:pPr>
            <w:r w:rsidRPr="00244E3F">
              <w:rPr>
                <w:b/>
                <w:i w:val="0"/>
                <w:szCs w:val="24"/>
              </w:rPr>
              <w:t xml:space="preserve">Priloga </w:t>
            </w:r>
          </w:p>
        </w:tc>
        <w:tc>
          <w:tcPr>
            <w:tcW w:w="709" w:type="dxa"/>
            <w:tcBorders>
              <w:left w:val="nil"/>
            </w:tcBorders>
          </w:tcPr>
          <w:p w:rsidR="00A9738A" w:rsidRPr="00244E3F" w:rsidRDefault="007B7E4E" w:rsidP="00244E3F">
            <w:pPr>
              <w:keepNext/>
              <w:ind w:left="-70"/>
              <w:jc w:val="both"/>
              <w:rPr>
                <w:b/>
                <w:i w:val="0"/>
                <w:szCs w:val="24"/>
              </w:rPr>
            </w:pPr>
            <w:r>
              <w:rPr>
                <w:b/>
                <w:i w:val="0"/>
                <w:szCs w:val="24"/>
              </w:rPr>
              <w:t>1</w:t>
            </w:r>
          </w:p>
        </w:tc>
      </w:tr>
    </w:tbl>
    <w:p w:rsidR="00A9738A" w:rsidRDefault="00A9738A" w:rsidP="009E745B">
      <w:pPr>
        <w:keepNext/>
        <w:ind w:left="851"/>
        <w:jc w:val="both"/>
        <w:rPr>
          <w:i w:val="0"/>
          <w:szCs w:val="24"/>
        </w:rPr>
      </w:pPr>
      <w:r w:rsidRPr="00244E3F">
        <w:rPr>
          <w:i w:val="0"/>
          <w:szCs w:val="24"/>
        </w:rPr>
        <w:t xml:space="preserve">Ponudnik mora obrazec ponudbe </w:t>
      </w:r>
      <w:r w:rsidR="002F0558" w:rsidRPr="00244E3F">
        <w:rPr>
          <w:i w:val="0"/>
          <w:szCs w:val="24"/>
        </w:rPr>
        <w:t>PRILOGA 2</w:t>
      </w:r>
      <w:r w:rsidRPr="00244E3F">
        <w:rPr>
          <w:i w:val="0"/>
          <w:szCs w:val="24"/>
        </w:rPr>
        <w:t xml:space="preserve"> izpolniti, podpisati in žigosati ter ga priložiti v ponudbo.</w:t>
      </w:r>
    </w:p>
    <w:p w:rsidR="00E447B4" w:rsidRDefault="00E447B4" w:rsidP="009E745B">
      <w:pPr>
        <w:keepNext/>
        <w:ind w:left="851"/>
        <w:jc w:val="both"/>
        <w:rPr>
          <w:i w:val="0"/>
          <w:szCs w:val="24"/>
        </w:rPr>
      </w:pPr>
    </w:p>
    <w:p w:rsidR="007535EF" w:rsidRDefault="007535EF" w:rsidP="007535EF">
      <w:pPr>
        <w:jc w:val="both"/>
        <w:rPr>
          <w:i w:val="0"/>
          <w:sz w:val="18"/>
          <w:szCs w:val="18"/>
          <w:highlight w:val="yellow"/>
        </w:rPr>
      </w:pPr>
    </w:p>
    <w:p w:rsidR="007535EF" w:rsidRPr="007535EF" w:rsidRDefault="007535EF" w:rsidP="007535EF">
      <w:pPr>
        <w:ind w:left="709"/>
        <w:jc w:val="both"/>
        <w:rPr>
          <w:b/>
          <w:i w:val="0"/>
          <w:szCs w:val="24"/>
        </w:rPr>
      </w:pPr>
      <w:r w:rsidRPr="007535EF">
        <w:rPr>
          <w:b/>
          <w:i w:val="0"/>
          <w:szCs w:val="24"/>
        </w:rPr>
        <w:t>Ponudnik v informacijskem sistemu e-JN v razdelek »</w:t>
      </w:r>
      <w:r w:rsidRPr="007535EF">
        <w:rPr>
          <w:b/>
          <w:szCs w:val="24"/>
        </w:rPr>
        <w:t>Predračun</w:t>
      </w:r>
      <w:r w:rsidRPr="007535EF">
        <w:rPr>
          <w:b/>
          <w:i w:val="0"/>
          <w:szCs w:val="24"/>
        </w:rPr>
        <w:t>« naloži izpolnjen obrazec v .pdf datoteki, ki bo dostopen na javnem odpiranju ponudb.</w:t>
      </w:r>
    </w:p>
    <w:p w:rsidR="00E447B4" w:rsidRPr="00244E3F" w:rsidRDefault="00E447B4" w:rsidP="009E745B">
      <w:pPr>
        <w:keepNext/>
        <w:ind w:left="851"/>
        <w:jc w:val="both"/>
        <w:rPr>
          <w:i w:val="0"/>
          <w:szCs w:val="24"/>
        </w:rPr>
      </w:pPr>
    </w:p>
    <w:p w:rsidR="00A9738A" w:rsidRPr="00244E3F" w:rsidRDefault="00A9738A" w:rsidP="00A9738A">
      <w:pPr>
        <w:keepNext/>
        <w:jc w:val="both"/>
        <w:rPr>
          <w:i w:val="0"/>
          <w:szCs w:val="24"/>
        </w:rPr>
      </w:pPr>
    </w:p>
    <w:tbl>
      <w:tblPr>
        <w:tblW w:w="9048" w:type="dxa"/>
        <w:tblInd w:w="92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363"/>
        <w:gridCol w:w="7126"/>
        <w:gridCol w:w="912"/>
        <w:gridCol w:w="647"/>
      </w:tblGrid>
      <w:tr w:rsidR="00A9738A" w:rsidRPr="00244E3F" w:rsidTr="00DF2655">
        <w:tc>
          <w:tcPr>
            <w:tcW w:w="363" w:type="dxa"/>
            <w:tcBorders>
              <w:right w:val="nil"/>
            </w:tcBorders>
          </w:tcPr>
          <w:p w:rsidR="00A9738A" w:rsidRPr="00244E3F" w:rsidRDefault="00A9738A" w:rsidP="00244E3F">
            <w:pPr>
              <w:keepNext/>
              <w:jc w:val="both"/>
              <w:rPr>
                <w:i w:val="0"/>
                <w:szCs w:val="24"/>
              </w:rPr>
            </w:pPr>
          </w:p>
        </w:tc>
        <w:tc>
          <w:tcPr>
            <w:tcW w:w="7126" w:type="dxa"/>
            <w:tcBorders>
              <w:left w:val="nil"/>
            </w:tcBorders>
          </w:tcPr>
          <w:p w:rsidR="00A9738A" w:rsidRPr="00244E3F" w:rsidRDefault="00A9738A" w:rsidP="00244E3F">
            <w:pPr>
              <w:keepNext/>
              <w:jc w:val="both"/>
              <w:rPr>
                <w:i w:val="0"/>
                <w:szCs w:val="24"/>
              </w:rPr>
            </w:pPr>
            <w:r w:rsidRPr="00244E3F">
              <w:rPr>
                <w:i w:val="0"/>
                <w:szCs w:val="24"/>
              </w:rPr>
              <w:t>ESPD za vse gospodarske subjekte v ponudbi</w:t>
            </w:r>
          </w:p>
        </w:tc>
        <w:tc>
          <w:tcPr>
            <w:tcW w:w="912" w:type="dxa"/>
            <w:tcBorders>
              <w:right w:val="nil"/>
            </w:tcBorders>
          </w:tcPr>
          <w:p w:rsidR="00A9738A" w:rsidRPr="00244E3F" w:rsidRDefault="00A9738A" w:rsidP="00244E3F">
            <w:pPr>
              <w:keepNext/>
              <w:jc w:val="both"/>
              <w:rPr>
                <w:b/>
                <w:i w:val="0"/>
                <w:szCs w:val="24"/>
              </w:rPr>
            </w:pPr>
            <w:r w:rsidRPr="00244E3F">
              <w:rPr>
                <w:b/>
                <w:i w:val="0"/>
                <w:szCs w:val="24"/>
              </w:rPr>
              <w:t xml:space="preserve"> </w:t>
            </w:r>
          </w:p>
        </w:tc>
        <w:tc>
          <w:tcPr>
            <w:tcW w:w="647" w:type="dxa"/>
            <w:tcBorders>
              <w:left w:val="nil"/>
            </w:tcBorders>
          </w:tcPr>
          <w:p w:rsidR="00A9738A" w:rsidRPr="00244E3F" w:rsidRDefault="00A9738A" w:rsidP="002F0558">
            <w:pPr>
              <w:keepNext/>
              <w:jc w:val="both"/>
              <w:rPr>
                <w:b/>
                <w:i w:val="0"/>
                <w:szCs w:val="24"/>
              </w:rPr>
            </w:pPr>
          </w:p>
        </w:tc>
      </w:tr>
    </w:tbl>
    <w:p w:rsidR="00E447B4" w:rsidRDefault="00E447B4" w:rsidP="009E745B">
      <w:pPr>
        <w:keepNext/>
        <w:ind w:left="567"/>
        <w:jc w:val="both"/>
        <w:rPr>
          <w:i w:val="0"/>
          <w:szCs w:val="24"/>
        </w:rPr>
      </w:pPr>
    </w:p>
    <w:p w:rsidR="00CB1025" w:rsidRPr="00CB1025" w:rsidRDefault="00CB1025" w:rsidP="00CB1025">
      <w:pPr>
        <w:keepNext/>
        <w:keepLines/>
        <w:ind w:left="459"/>
        <w:jc w:val="both"/>
        <w:rPr>
          <w:i w:val="0"/>
          <w:szCs w:val="24"/>
        </w:rPr>
      </w:pPr>
      <w:r w:rsidRPr="00CB1025">
        <w:rPr>
          <w:i w:val="0"/>
          <w:szCs w:val="24"/>
        </w:rPr>
        <w:t>Naročnik ob predložitvi ponudb namesto potrdil, ki jih izdajajo javni organi ali tretje osebe, sprejme ESPD obrazec, ki predstavlja lastno izjavo, kot predhodni dokaz, da določen gospodarski subjekt:</w:t>
      </w:r>
    </w:p>
    <w:p w:rsidR="00CB1025" w:rsidRPr="00CB1025" w:rsidRDefault="00CB1025" w:rsidP="005D3AEE">
      <w:pPr>
        <w:pStyle w:val="Odstavekseznama"/>
        <w:keepNext/>
        <w:keepLines/>
        <w:numPr>
          <w:ilvl w:val="0"/>
          <w:numId w:val="26"/>
        </w:numPr>
        <w:ind w:left="459"/>
        <w:jc w:val="both"/>
        <w:rPr>
          <w:i w:val="0"/>
          <w:szCs w:val="24"/>
        </w:rPr>
      </w:pPr>
      <w:r w:rsidRPr="00CB1025">
        <w:rPr>
          <w:i w:val="0"/>
          <w:szCs w:val="24"/>
        </w:rPr>
        <w:t>ni v enem od položajev iz 75. člena ZJN-3, zaradi katerega so ali bi lahko bili izključeni iz sodelovanja v postopku javnega naročanja;</w:t>
      </w:r>
    </w:p>
    <w:p w:rsidR="00CB1025" w:rsidRPr="00CB1025" w:rsidRDefault="00CB1025" w:rsidP="005D3AEE">
      <w:pPr>
        <w:pStyle w:val="Odstavekseznama"/>
        <w:keepNext/>
        <w:keepLines/>
        <w:numPr>
          <w:ilvl w:val="0"/>
          <w:numId w:val="26"/>
        </w:numPr>
        <w:ind w:left="459"/>
        <w:jc w:val="both"/>
        <w:rPr>
          <w:i w:val="0"/>
          <w:szCs w:val="24"/>
        </w:rPr>
      </w:pPr>
      <w:r w:rsidRPr="00CB1025">
        <w:rPr>
          <w:i w:val="0"/>
          <w:szCs w:val="24"/>
        </w:rPr>
        <w:t xml:space="preserve">izpolnjuje ustrezne pogoje za sodelovanje, določene s to razpisno dokumentacijo in v skladu s 76. členom ZJN-3. </w:t>
      </w:r>
    </w:p>
    <w:p w:rsidR="00CB1025" w:rsidRPr="00CB1025" w:rsidRDefault="00CB1025" w:rsidP="00CB1025">
      <w:pPr>
        <w:keepNext/>
        <w:keepLines/>
        <w:ind w:left="1134"/>
        <w:jc w:val="both"/>
        <w:rPr>
          <w:i w:val="0"/>
          <w:szCs w:val="24"/>
          <w:highlight w:val="yellow"/>
        </w:rPr>
      </w:pPr>
    </w:p>
    <w:p w:rsidR="00CB1025" w:rsidRPr="00CB1025" w:rsidRDefault="00CB1025" w:rsidP="00CB1025">
      <w:pPr>
        <w:keepNext/>
        <w:keepLines/>
        <w:ind w:left="459"/>
        <w:jc w:val="both"/>
        <w:rPr>
          <w:i w:val="0"/>
          <w:szCs w:val="24"/>
        </w:rPr>
      </w:pPr>
      <w:r w:rsidRPr="00CB1025">
        <w:rPr>
          <w:i w:val="0"/>
          <w:szCs w:val="24"/>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B1025" w:rsidRPr="00CB1025" w:rsidRDefault="00CB1025" w:rsidP="00CB1025">
      <w:pPr>
        <w:keepNext/>
        <w:keepLines/>
        <w:ind w:left="1134"/>
        <w:jc w:val="both"/>
        <w:rPr>
          <w:i w:val="0"/>
          <w:szCs w:val="24"/>
        </w:rPr>
      </w:pPr>
    </w:p>
    <w:p w:rsidR="00CB1025" w:rsidRPr="00CB1025" w:rsidRDefault="00CB1025" w:rsidP="00CB1025">
      <w:pPr>
        <w:keepNext/>
        <w:keepLines/>
        <w:ind w:left="709"/>
        <w:jc w:val="both"/>
        <w:rPr>
          <w:i w:val="0"/>
          <w:szCs w:val="24"/>
        </w:rPr>
      </w:pPr>
      <w:r w:rsidRPr="00CB1025">
        <w:rPr>
          <w:i w:val="0"/>
          <w:szCs w:val="24"/>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B1025" w:rsidRPr="00CB1025" w:rsidRDefault="00CB1025" w:rsidP="00CB1025">
      <w:pPr>
        <w:keepNext/>
        <w:keepLines/>
        <w:ind w:left="1134"/>
        <w:jc w:val="both"/>
        <w:rPr>
          <w:i w:val="0"/>
          <w:szCs w:val="24"/>
          <w:highlight w:val="yellow"/>
        </w:rPr>
      </w:pPr>
    </w:p>
    <w:p w:rsidR="00CB1025" w:rsidRPr="00CB1025" w:rsidRDefault="00CB1025" w:rsidP="00CB1025">
      <w:pPr>
        <w:ind w:left="709"/>
        <w:jc w:val="both"/>
        <w:rPr>
          <w:i w:val="0"/>
          <w:szCs w:val="24"/>
        </w:rPr>
      </w:pPr>
      <w:r w:rsidRPr="00CB1025">
        <w:rPr>
          <w:i w:val="0"/>
          <w:szCs w:val="24"/>
        </w:rPr>
        <w:t>V primeru, če država, v kateri ima kandidat svoj sedež, ne izdaja kakšnega izmed zahtevanih dokumentov, lahko kandidat predloži zapriseženo lastno izjavo s katero potrdi izpolnjevanje postavljenega pogoja ali ESPD obrazec.</w:t>
      </w:r>
    </w:p>
    <w:p w:rsidR="00CB1025" w:rsidRPr="00CB1025" w:rsidRDefault="00CB1025" w:rsidP="00CB1025">
      <w:pPr>
        <w:jc w:val="both"/>
        <w:rPr>
          <w:i w:val="0"/>
          <w:szCs w:val="24"/>
          <w:highlight w:val="yellow"/>
        </w:rPr>
      </w:pPr>
    </w:p>
    <w:p w:rsidR="00CB1025" w:rsidRPr="00CB1025" w:rsidRDefault="00CB1025" w:rsidP="00CB1025">
      <w:pPr>
        <w:ind w:left="709"/>
        <w:jc w:val="both"/>
        <w:rPr>
          <w:i w:val="0"/>
          <w:szCs w:val="24"/>
        </w:rPr>
      </w:pPr>
      <w:r w:rsidRPr="00CB1025">
        <w:rPr>
          <w:i w:val="0"/>
          <w:szCs w:val="24"/>
        </w:rPr>
        <w:t xml:space="preserve">Gospodarski subjekt naročnikov obrazec ESPD (datoteka XML) uvozi na spletni strani </w:t>
      </w:r>
      <w:r w:rsidRPr="00CB1025">
        <w:rPr>
          <w:szCs w:val="24"/>
        </w:rPr>
        <w:t xml:space="preserve">Portala javnih naročil/ESPD: </w:t>
      </w:r>
      <w:hyperlink r:id="rId20" w:history="1">
        <w:r w:rsidRPr="00CB1025">
          <w:rPr>
            <w:rStyle w:val="Hiperpovezava"/>
            <w:szCs w:val="24"/>
          </w:rPr>
          <w:t>http://www.enarocanje.si/_ESPD/</w:t>
        </w:r>
      </w:hyperlink>
      <w:r w:rsidRPr="00CB1025">
        <w:rPr>
          <w:i w:val="0"/>
          <w:szCs w:val="24"/>
        </w:rPr>
        <w:t xml:space="preserve"> in v njega neposredno vnese zahtevane podatke.</w:t>
      </w:r>
    </w:p>
    <w:p w:rsidR="00CB1025" w:rsidRPr="00CB1025" w:rsidRDefault="00CB1025" w:rsidP="00CB1025">
      <w:pPr>
        <w:jc w:val="both"/>
        <w:rPr>
          <w:i w:val="0"/>
          <w:szCs w:val="24"/>
        </w:rPr>
      </w:pPr>
    </w:p>
    <w:p w:rsidR="00CB1025" w:rsidRPr="00CB1025" w:rsidRDefault="00CB1025" w:rsidP="00CB1025">
      <w:pPr>
        <w:ind w:left="709"/>
        <w:jc w:val="both"/>
        <w:rPr>
          <w:i w:val="0"/>
          <w:szCs w:val="24"/>
        </w:rPr>
      </w:pPr>
      <w:r w:rsidRPr="00CB1025">
        <w:rPr>
          <w:i w:val="0"/>
          <w:szCs w:val="24"/>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CB1025" w:rsidRPr="00CB1025" w:rsidRDefault="00CB1025" w:rsidP="00CB1025">
      <w:pPr>
        <w:jc w:val="both"/>
        <w:rPr>
          <w:i w:val="0"/>
          <w:szCs w:val="24"/>
        </w:rPr>
      </w:pPr>
    </w:p>
    <w:p w:rsidR="00CB1025" w:rsidRPr="00CB1025" w:rsidRDefault="00CB1025" w:rsidP="00E447B4">
      <w:pPr>
        <w:ind w:left="709"/>
        <w:jc w:val="both"/>
        <w:rPr>
          <w:b/>
          <w:i w:val="0"/>
          <w:szCs w:val="24"/>
        </w:rPr>
      </w:pPr>
      <w:bookmarkStart w:id="17" w:name="_Toc466382905"/>
      <w:bookmarkStart w:id="18" w:name="_Toc466382906"/>
      <w:bookmarkEnd w:id="17"/>
      <w:bookmarkEnd w:id="18"/>
    </w:p>
    <w:p w:rsidR="00E447B4" w:rsidRPr="00CB1025" w:rsidRDefault="00E447B4" w:rsidP="00E447B4">
      <w:pPr>
        <w:ind w:left="709"/>
        <w:jc w:val="both"/>
        <w:rPr>
          <w:b/>
          <w:i w:val="0"/>
          <w:szCs w:val="24"/>
        </w:rPr>
      </w:pPr>
      <w:r w:rsidRPr="00CB1025">
        <w:rPr>
          <w:b/>
          <w:i w:val="0"/>
          <w:szCs w:val="24"/>
        </w:rPr>
        <w:t xml:space="preserve">Ponudnik, ki v sistemu e-JN oddaja ponudbo, naloži svoj ESPD v razdelek »ESPD – ponudnik«, ESPD ostalih sodelujočih pa naloži v razdelek »ESPD – ostali sodelujoči«. Ponudnik, ki v sistemu e-JN oddaja ponudbo, lahko naloži podpisan ESPD v pdf. obliki ali pa ga le naloži in bo podpisan hkrati s podpisom ponudbe. Tudi če ponudnik naloži podpisan ESPD v pdf. obliki, bo ta hkrati s podpisom ponudbe podpisan še enkrat. </w:t>
      </w:r>
    </w:p>
    <w:p w:rsidR="00E447B4" w:rsidRPr="00CB1025" w:rsidRDefault="00E447B4" w:rsidP="00E447B4">
      <w:pPr>
        <w:jc w:val="both"/>
        <w:rPr>
          <w:b/>
          <w:i w:val="0"/>
          <w:szCs w:val="24"/>
        </w:rPr>
      </w:pPr>
    </w:p>
    <w:p w:rsidR="00E447B4" w:rsidRPr="0001096D" w:rsidRDefault="00E447B4" w:rsidP="00E447B4">
      <w:pPr>
        <w:keepNext/>
        <w:ind w:left="851"/>
        <w:jc w:val="both"/>
        <w:rPr>
          <w:bCs/>
          <w:i w:val="0"/>
          <w:szCs w:val="24"/>
        </w:rPr>
      </w:pPr>
      <w:r w:rsidRPr="00CB1025">
        <w:rPr>
          <w:b/>
          <w:i w:val="0"/>
          <w:szCs w:val="24"/>
        </w:rPr>
        <w:t>Za ostale sodelujoče ponudnik v razdelek »ESPD – ostali sodelujoči« priloži podpisane ESPD v pdf. obliki, ali v elektronski obliki podpisan xml.</w:t>
      </w:r>
    </w:p>
    <w:p w:rsidR="00E447B4" w:rsidRDefault="00E447B4" w:rsidP="009E745B">
      <w:pPr>
        <w:keepNext/>
        <w:ind w:left="567"/>
        <w:jc w:val="both"/>
        <w:rPr>
          <w:i w:val="0"/>
          <w:szCs w:val="24"/>
        </w:rPr>
      </w:pPr>
    </w:p>
    <w:p w:rsidR="00BA1811" w:rsidRPr="00244E3F" w:rsidRDefault="00BA1811" w:rsidP="009E745B">
      <w:pPr>
        <w:keepNext/>
        <w:ind w:left="567"/>
        <w:jc w:val="both"/>
        <w:rPr>
          <w:i w:val="0"/>
          <w:szCs w:val="24"/>
        </w:rPr>
      </w:pPr>
    </w:p>
    <w:tbl>
      <w:tblPr>
        <w:tblW w:w="9284" w:type="dxa"/>
        <w:tblInd w:w="68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26"/>
        <w:gridCol w:w="912"/>
        <w:gridCol w:w="647"/>
      </w:tblGrid>
      <w:tr w:rsidR="00BA1811" w:rsidRPr="00244E3F" w:rsidTr="005E5AFB">
        <w:tc>
          <w:tcPr>
            <w:tcW w:w="599" w:type="dxa"/>
            <w:tcBorders>
              <w:right w:val="nil"/>
            </w:tcBorders>
          </w:tcPr>
          <w:p w:rsidR="00BA1811" w:rsidRPr="00244E3F" w:rsidRDefault="00BA1811" w:rsidP="005E5AFB">
            <w:pPr>
              <w:keepNext/>
              <w:jc w:val="both"/>
              <w:rPr>
                <w:i w:val="0"/>
                <w:szCs w:val="24"/>
              </w:rPr>
            </w:pPr>
          </w:p>
        </w:tc>
        <w:tc>
          <w:tcPr>
            <w:tcW w:w="7126" w:type="dxa"/>
            <w:tcBorders>
              <w:left w:val="nil"/>
            </w:tcBorders>
          </w:tcPr>
          <w:p w:rsidR="00BA1811" w:rsidRPr="00244E3F" w:rsidRDefault="00BA1811" w:rsidP="005E5AFB">
            <w:pPr>
              <w:keepNext/>
              <w:jc w:val="both"/>
              <w:rPr>
                <w:i w:val="0"/>
                <w:szCs w:val="24"/>
              </w:rPr>
            </w:pPr>
            <w:r w:rsidRPr="00244E3F">
              <w:rPr>
                <w:i w:val="0"/>
                <w:szCs w:val="24"/>
              </w:rPr>
              <w:t>UDELEŽBA PODIZVAJALCEV/SUBJEKTA, KATEREGA ZMOGLJIVOST SE UPORABLJA</w:t>
            </w:r>
          </w:p>
        </w:tc>
        <w:tc>
          <w:tcPr>
            <w:tcW w:w="912" w:type="dxa"/>
            <w:tcBorders>
              <w:right w:val="nil"/>
            </w:tcBorders>
          </w:tcPr>
          <w:p w:rsidR="00BA1811" w:rsidRPr="00244E3F" w:rsidRDefault="00BA1811" w:rsidP="005E5AFB">
            <w:pPr>
              <w:keepNext/>
              <w:jc w:val="both"/>
              <w:rPr>
                <w:b/>
                <w:i w:val="0"/>
                <w:szCs w:val="24"/>
              </w:rPr>
            </w:pPr>
            <w:r w:rsidRPr="00244E3F">
              <w:rPr>
                <w:b/>
                <w:i w:val="0"/>
                <w:szCs w:val="24"/>
              </w:rPr>
              <w:t xml:space="preserve">Priloga </w:t>
            </w:r>
          </w:p>
        </w:tc>
        <w:tc>
          <w:tcPr>
            <w:tcW w:w="647" w:type="dxa"/>
            <w:tcBorders>
              <w:left w:val="nil"/>
            </w:tcBorders>
          </w:tcPr>
          <w:p w:rsidR="00BA1811" w:rsidRPr="00244E3F" w:rsidRDefault="00BC265A" w:rsidP="005E5AFB">
            <w:pPr>
              <w:keepNext/>
              <w:jc w:val="both"/>
              <w:rPr>
                <w:b/>
                <w:i w:val="0"/>
                <w:szCs w:val="24"/>
              </w:rPr>
            </w:pPr>
            <w:r>
              <w:rPr>
                <w:b/>
                <w:i w:val="0"/>
                <w:szCs w:val="24"/>
              </w:rPr>
              <w:t>2</w:t>
            </w:r>
          </w:p>
        </w:tc>
      </w:tr>
    </w:tbl>
    <w:p w:rsidR="00BA1811" w:rsidRDefault="00BA1811" w:rsidP="00BA1811">
      <w:pPr>
        <w:keepNext/>
        <w:ind w:left="567"/>
        <w:jc w:val="both"/>
        <w:rPr>
          <w:i w:val="0"/>
          <w:szCs w:val="24"/>
        </w:rPr>
      </w:pPr>
      <w:r w:rsidRPr="00244E3F">
        <w:rPr>
          <w:i w:val="0"/>
          <w:szCs w:val="24"/>
        </w:rPr>
        <w:t>Ponudnik izpolni prilogo v celoti tolikokrat, kolikor podizvajalcev prijavlja oz. se sklicuje na uporabo subjektov, katerih zmogljivost uporablja.</w:t>
      </w:r>
    </w:p>
    <w:p w:rsidR="00E447B4" w:rsidRDefault="00E447B4" w:rsidP="00BA1811">
      <w:pPr>
        <w:keepNext/>
        <w:ind w:left="567"/>
        <w:jc w:val="both"/>
        <w:rPr>
          <w:i w:val="0"/>
          <w:szCs w:val="24"/>
        </w:rPr>
      </w:pPr>
    </w:p>
    <w:p w:rsidR="00E447B4" w:rsidRPr="005D3AEE" w:rsidRDefault="00E447B4" w:rsidP="005D3AEE">
      <w:pPr>
        <w:ind w:left="567"/>
        <w:jc w:val="both"/>
        <w:rPr>
          <w:b/>
          <w:i w:val="0"/>
          <w:szCs w:val="24"/>
        </w:rPr>
      </w:pPr>
      <w:r w:rsidRPr="005D3AEE">
        <w:rPr>
          <w:b/>
          <w:i w:val="0"/>
          <w:szCs w:val="24"/>
        </w:rPr>
        <w:t>Ponudnik v informacijskem sistemu e-JN v razdelek »Druge priloge« naloži obrazec/ce v .pdf obliki.</w:t>
      </w:r>
    </w:p>
    <w:p w:rsidR="00E447B4" w:rsidRPr="00244E3F" w:rsidRDefault="00E447B4" w:rsidP="00BA1811">
      <w:pPr>
        <w:keepNext/>
        <w:ind w:left="567"/>
        <w:jc w:val="both"/>
        <w:rPr>
          <w:i w:val="0"/>
          <w:szCs w:val="24"/>
        </w:rPr>
      </w:pPr>
    </w:p>
    <w:p w:rsidR="00BA1811" w:rsidRPr="00244E3F" w:rsidRDefault="00BA1811" w:rsidP="00BA1811">
      <w:pPr>
        <w:keepNext/>
        <w:jc w:val="both"/>
        <w:rPr>
          <w:i w:val="0"/>
          <w:szCs w:val="24"/>
        </w:rPr>
      </w:pPr>
    </w:p>
    <w:tbl>
      <w:tblPr>
        <w:tblW w:w="9284" w:type="dxa"/>
        <w:tblInd w:w="68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26"/>
        <w:gridCol w:w="912"/>
        <w:gridCol w:w="647"/>
      </w:tblGrid>
      <w:tr w:rsidR="00BA1811" w:rsidRPr="00244E3F" w:rsidTr="005E5AFB">
        <w:tc>
          <w:tcPr>
            <w:tcW w:w="599" w:type="dxa"/>
            <w:tcBorders>
              <w:right w:val="nil"/>
            </w:tcBorders>
          </w:tcPr>
          <w:p w:rsidR="00BA1811" w:rsidRPr="00244E3F" w:rsidRDefault="00BA1811" w:rsidP="005E5AFB">
            <w:pPr>
              <w:keepNext/>
              <w:jc w:val="both"/>
              <w:rPr>
                <w:i w:val="0"/>
                <w:szCs w:val="24"/>
              </w:rPr>
            </w:pPr>
          </w:p>
        </w:tc>
        <w:tc>
          <w:tcPr>
            <w:tcW w:w="7126" w:type="dxa"/>
            <w:tcBorders>
              <w:left w:val="nil"/>
            </w:tcBorders>
          </w:tcPr>
          <w:p w:rsidR="00BA1811" w:rsidRPr="00244E3F" w:rsidRDefault="00BA1811" w:rsidP="005E5AFB">
            <w:pPr>
              <w:keepNext/>
              <w:jc w:val="both"/>
              <w:rPr>
                <w:i w:val="0"/>
                <w:szCs w:val="24"/>
              </w:rPr>
            </w:pPr>
            <w:r w:rsidRPr="00244E3F">
              <w:rPr>
                <w:i w:val="0"/>
                <w:szCs w:val="24"/>
              </w:rPr>
              <w:t>ZAHTEVA ZA NEPOSREDNA PLAČILA</w:t>
            </w:r>
          </w:p>
        </w:tc>
        <w:tc>
          <w:tcPr>
            <w:tcW w:w="912" w:type="dxa"/>
            <w:tcBorders>
              <w:right w:val="nil"/>
            </w:tcBorders>
          </w:tcPr>
          <w:p w:rsidR="00BA1811" w:rsidRPr="00244E3F" w:rsidRDefault="00BA1811" w:rsidP="005E5AFB">
            <w:pPr>
              <w:keepNext/>
              <w:jc w:val="both"/>
              <w:rPr>
                <w:b/>
                <w:i w:val="0"/>
                <w:szCs w:val="24"/>
              </w:rPr>
            </w:pPr>
            <w:r w:rsidRPr="00244E3F">
              <w:rPr>
                <w:b/>
                <w:i w:val="0"/>
                <w:szCs w:val="24"/>
              </w:rPr>
              <w:t xml:space="preserve">Priloga </w:t>
            </w:r>
          </w:p>
        </w:tc>
        <w:tc>
          <w:tcPr>
            <w:tcW w:w="647" w:type="dxa"/>
            <w:tcBorders>
              <w:left w:val="nil"/>
            </w:tcBorders>
          </w:tcPr>
          <w:p w:rsidR="00BA1811" w:rsidRPr="00244E3F" w:rsidRDefault="00D576A0" w:rsidP="005E5AFB">
            <w:pPr>
              <w:keepNext/>
              <w:jc w:val="both"/>
              <w:rPr>
                <w:b/>
                <w:i w:val="0"/>
                <w:szCs w:val="24"/>
              </w:rPr>
            </w:pPr>
            <w:r>
              <w:rPr>
                <w:b/>
                <w:i w:val="0"/>
                <w:szCs w:val="24"/>
              </w:rPr>
              <w:t>3</w:t>
            </w:r>
          </w:p>
        </w:tc>
      </w:tr>
    </w:tbl>
    <w:p w:rsidR="00BA1811" w:rsidRPr="00244E3F" w:rsidRDefault="00BA1811" w:rsidP="00BA1811">
      <w:pPr>
        <w:keepNext/>
        <w:ind w:left="567"/>
        <w:jc w:val="both"/>
        <w:rPr>
          <w:i w:val="0"/>
          <w:szCs w:val="24"/>
        </w:rPr>
      </w:pPr>
      <w:r w:rsidRPr="00244E3F">
        <w:rPr>
          <w:i w:val="0"/>
          <w:szCs w:val="24"/>
        </w:rPr>
        <w:t>Podizvajalec izpolni prilogo, v kolikor zahteva neposredna plačila. V kolikor ponudnik v predmetnem naročilu ne nastopa z nobenim podizvajalcem, priloge ni treba prilagati.</w:t>
      </w:r>
    </w:p>
    <w:p w:rsidR="00A9738A" w:rsidRDefault="00A9738A" w:rsidP="00A9738A">
      <w:pPr>
        <w:keepNext/>
        <w:keepLines/>
        <w:jc w:val="both"/>
        <w:rPr>
          <w:i w:val="0"/>
          <w:strike/>
          <w:color w:val="FF0000"/>
          <w:szCs w:val="24"/>
        </w:rPr>
      </w:pPr>
    </w:p>
    <w:p w:rsidR="00E447B4" w:rsidRPr="005D3AEE" w:rsidRDefault="00E447B4" w:rsidP="005D3AEE">
      <w:pPr>
        <w:ind w:left="567"/>
        <w:jc w:val="both"/>
        <w:rPr>
          <w:b/>
          <w:i w:val="0"/>
          <w:szCs w:val="24"/>
        </w:rPr>
      </w:pPr>
      <w:r w:rsidRPr="005D3AEE">
        <w:rPr>
          <w:b/>
          <w:i w:val="0"/>
          <w:szCs w:val="24"/>
        </w:rPr>
        <w:t>Ponudnik v informacijskem sistemu e-JN v razdelek »Druge priloge« naloži obrazec/ce v .pdf obliki.</w:t>
      </w:r>
    </w:p>
    <w:p w:rsidR="00E447B4" w:rsidRPr="00CE2022" w:rsidRDefault="00E447B4" w:rsidP="00A9738A">
      <w:pPr>
        <w:keepNext/>
        <w:keepLines/>
        <w:jc w:val="both"/>
        <w:rPr>
          <w:i w:val="0"/>
          <w:strike/>
          <w:color w:val="FF0000"/>
          <w:szCs w:val="24"/>
        </w:rPr>
      </w:pPr>
    </w:p>
    <w:tbl>
      <w:tblPr>
        <w:tblW w:w="9330" w:type="dxa"/>
        <w:tblInd w:w="66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551"/>
      </w:tblGrid>
      <w:tr w:rsidR="00A9738A" w:rsidRPr="00244E3F" w:rsidTr="009E745B">
        <w:tc>
          <w:tcPr>
            <w:tcW w:w="599" w:type="dxa"/>
            <w:tcBorders>
              <w:top w:val="single" w:sz="4" w:space="0" w:color="auto"/>
              <w:bottom w:val="single" w:sz="4" w:space="0" w:color="auto"/>
              <w:right w:val="nil"/>
            </w:tcBorders>
          </w:tcPr>
          <w:p w:rsidR="00A9738A" w:rsidRPr="00244E3F" w:rsidRDefault="00A9738A" w:rsidP="009E745B">
            <w:pPr>
              <w:keepNext/>
              <w:ind w:left="567" w:hanging="567"/>
              <w:jc w:val="right"/>
              <w:rPr>
                <w:i w:val="0"/>
                <w:szCs w:val="24"/>
              </w:rPr>
            </w:pPr>
            <w:r w:rsidRPr="00244E3F">
              <w:rPr>
                <w:i w:val="0"/>
                <w:szCs w:val="24"/>
              </w:rPr>
              <w:br w:type="page"/>
            </w:r>
            <w:r w:rsidRPr="00244E3F">
              <w:rPr>
                <w:i w:val="0"/>
                <w:szCs w:val="24"/>
              </w:rPr>
              <w:br w:type="page"/>
            </w:r>
          </w:p>
        </w:tc>
        <w:tc>
          <w:tcPr>
            <w:tcW w:w="7268" w:type="dxa"/>
            <w:tcBorders>
              <w:top w:val="single" w:sz="4" w:space="0" w:color="auto"/>
              <w:left w:val="nil"/>
              <w:bottom w:val="single" w:sz="4" w:space="0" w:color="auto"/>
            </w:tcBorders>
          </w:tcPr>
          <w:p w:rsidR="00A9738A" w:rsidRPr="00244E3F" w:rsidRDefault="00A9738A" w:rsidP="009E745B">
            <w:pPr>
              <w:keepNext/>
              <w:ind w:left="567" w:hanging="567"/>
              <w:jc w:val="both"/>
              <w:rPr>
                <w:i w:val="0"/>
                <w:szCs w:val="24"/>
              </w:rPr>
            </w:pPr>
            <w:r w:rsidRPr="00244E3F">
              <w:rPr>
                <w:i w:val="0"/>
                <w:szCs w:val="24"/>
              </w:rPr>
              <w:t xml:space="preserve">SEZNAM REFERENC </w:t>
            </w:r>
          </w:p>
        </w:tc>
        <w:tc>
          <w:tcPr>
            <w:tcW w:w="912" w:type="dxa"/>
            <w:tcBorders>
              <w:top w:val="single" w:sz="4" w:space="0" w:color="auto"/>
              <w:bottom w:val="single" w:sz="4" w:space="0" w:color="auto"/>
              <w:right w:val="nil"/>
            </w:tcBorders>
          </w:tcPr>
          <w:p w:rsidR="00A9738A" w:rsidRPr="00244E3F" w:rsidRDefault="00A9738A" w:rsidP="009E745B">
            <w:pPr>
              <w:keepNext/>
              <w:ind w:left="567" w:hanging="567"/>
              <w:jc w:val="right"/>
              <w:rPr>
                <w:b/>
                <w:i w:val="0"/>
                <w:szCs w:val="24"/>
              </w:rPr>
            </w:pPr>
            <w:r w:rsidRPr="00244E3F">
              <w:rPr>
                <w:b/>
                <w:i w:val="0"/>
                <w:szCs w:val="24"/>
              </w:rPr>
              <w:t xml:space="preserve">Priloga </w:t>
            </w:r>
          </w:p>
        </w:tc>
        <w:tc>
          <w:tcPr>
            <w:tcW w:w="551" w:type="dxa"/>
            <w:tcBorders>
              <w:top w:val="single" w:sz="4" w:space="0" w:color="auto"/>
              <w:left w:val="nil"/>
              <w:bottom w:val="single" w:sz="4" w:space="0" w:color="auto"/>
            </w:tcBorders>
          </w:tcPr>
          <w:p w:rsidR="00A9738A" w:rsidRPr="00CE2022" w:rsidRDefault="003554C6" w:rsidP="009B2454">
            <w:pPr>
              <w:keepNext/>
              <w:ind w:left="567" w:hanging="567"/>
              <w:rPr>
                <w:b/>
                <w:i w:val="0"/>
                <w:color w:val="FF0000"/>
                <w:szCs w:val="24"/>
              </w:rPr>
            </w:pPr>
            <w:r>
              <w:rPr>
                <w:b/>
                <w:i w:val="0"/>
                <w:szCs w:val="24"/>
              </w:rPr>
              <w:t>4</w:t>
            </w:r>
          </w:p>
        </w:tc>
      </w:tr>
    </w:tbl>
    <w:p w:rsidR="00A9738A" w:rsidRDefault="00A9738A" w:rsidP="009E745B">
      <w:pPr>
        <w:keepNext/>
        <w:autoSpaceDE w:val="0"/>
        <w:autoSpaceDN w:val="0"/>
        <w:adjustRightInd w:val="0"/>
        <w:ind w:left="567"/>
        <w:jc w:val="both"/>
        <w:rPr>
          <w:rFonts w:eastAsia="Calibri"/>
          <w:i w:val="0"/>
          <w:szCs w:val="24"/>
        </w:rPr>
      </w:pPr>
      <w:r w:rsidRPr="00244E3F">
        <w:rPr>
          <w:rFonts w:eastAsia="Calibri"/>
          <w:i w:val="0"/>
          <w:szCs w:val="24"/>
        </w:rPr>
        <w:t>Ponudnik za to stranjo priloži seznam referenc.</w:t>
      </w:r>
    </w:p>
    <w:p w:rsidR="00E447B4" w:rsidRDefault="00E447B4" w:rsidP="009E745B">
      <w:pPr>
        <w:keepNext/>
        <w:autoSpaceDE w:val="0"/>
        <w:autoSpaceDN w:val="0"/>
        <w:adjustRightInd w:val="0"/>
        <w:ind w:left="567"/>
        <w:jc w:val="both"/>
        <w:rPr>
          <w:rFonts w:eastAsia="Calibri"/>
          <w:i w:val="0"/>
          <w:szCs w:val="24"/>
        </w:rPr>
      </w:pPr>
    </w:p>
    <w:p w:rsidR="00E447B4" w:rsidRPr="005D3AEE" w:rsidRDefault="00E447B4" w:rsidP="005D3AEE">
      <w:pPr>
        <w:ind w:left="567"/>
        <w:jc w:val="both"/>
        <w:rPr>
          <w:b/>
          <w:i w:val="0"/>
          <w:szCs w:val="24"/>
        </w:rPr>
      </w:pPr>
      <w:r w:rsidRPr="005D3AEE">
        <w:rPr>
          <w:b/>
          <w:i w:val="0"/>
          <w:szCs w:val="24"/>
        </w:rPr>
        <w:t>Ponudnik v informacijskem sistemu e-JN v razdelek »Druge priloge« naloži obrazec/ce v .pdf obliki.</w:t>
      </w:r>
    </w:p>
    <w:p w:rsidR="00E447B4" w:rsidRPr="00244E3F" w:rsidRDefault="00E447B4" w:rsidP="009E745B">
      <w:pPr>
        <w:keepNext/>
        <w:autoSpaceDE w:val="0"/>
        <w:autoSpaceDN w:val="0"/>
        <w:adjustRightInd w:val="0"/>
        <w:ind w:left="567"/>
        <w:jc w:val="both"/>
        <w:rPr>
          <w:rFonts w:eastAsia="Calibri"/>
          <w:i w:val="0"/>
          <w:szCs w:val="24"/>
        </w:rPr>
      </w:pPr>
    </w:p>
    <w:p w:rsidR="00A9738A" w:rsidRPr="00244E3F" w:rsidRDefault="00A9738A" w:rsidP="00A9738A">
      <w:pPr>
        <w:keepNext/>
        <w:autoSpaceDE w:val="0"/>
        <w:autoSpaceDN w:val="0"/>
        <w:adjustRightInd w:val="0"/>
        <w:jc w:val="both"/>
        <w:rPr>
          <w:rFonts w:eastAsia="Calibri"/>
          <w:i w:val="0"/>
          <w:szCs w:val="24"/>
        </w:rPr>
      </w:pPr>
    </w:p>
    <w:tbl>
      <w:tblPr>
        <w:tblW w:w="9330" w:type="dxa"/>
        <w:tblInd w:w="66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551"/>
      </w:tblGrid>
      <w:tr w:rsidR="00A9738A" w:rsidRPr="00244E3F" w:rsidTr="009E745B">
        <w:tc>
          <w:tcPr>
            <w:tcW w:w="599" w:type="dxa"/>
            <w:tcBorders>
              <w:top w:val="single" w:sz="4" w:space="0" w:color="auto"/>
              <w:bottom w:val="single" w:sz="4" w:space="0" w:color="auto"/>
              <w:right w:val="nil"/>
            </w:tcBorders>
          </w:tcPr>
          <w:p w:rsidR="00A9738A" w:rsidRPr="00244E3F" w:rsidRDefault="00A9738A" w:rsidP="00244E3F">
            <w:pPr>
              <w:keepNext/>
              <w:jc w:val="right"/>
              <w:rPr>
                <w:i w:val="0"/>
                <w:szCs w:val="24"/>
              </w:rPr>
            </w:pPr>
            <w:r w:rsidRPr="00244E3F">
              <w:rPr>
                <w:i w:val="0"/>
                <w:szCs w:val="24"/>
              </w:rPr>
              <w:br w:type="page"/>
            </w:r>
            <w:r w:rsidRPr="00244E3F">
              <w:rPr>
                <w:i w:val="0"/>
                <w:szCs w:val="24"/>
              </w:rPr>
              <w:br w:type="page"/>
            </w:r>
          </w:p>
        </w:tc>
        <w:tc>
          <w:tcPr>
            <w:tcW w:w="7268" w:type="dxa"/>
            <w:tcBorders>
              <w:top w:val="single" w:sz="4" w:space="0" w:color="auto"/>
              <w:left w:val="nil"/>
              <w:bottom w:val="single" w:sz="4" w:space="0" w:color="auto"/>
            </w:tcBorders>
          </w:tcPr>
          <w:p w:rsidR="00A9738A" w:rsidRPr="00244E3F" w:rsidRDefault="00A9738A" w:rsidP="00244E3F">
            <w:pPr>
              <w:keepNext/>
              <w:jc w:val="both"/>
              <w:rPr>
                <w:i w:val="0"/>
                <w:szCs w:val="24"/>
              </w:rPr>
            </w:pPr>
            <w:r w:rsidRPr="00244E3F">
              <w:rPr>
                <w:i w:val="0"/>
                <w:szCs w:val="24"/>
              </w:rPr>
              <w:t xml:space="preserve">POTRDITEV REFERENC S STRANI POSAMEZNIH NAROČNIKOV </w:t>
            </w:r>
          </w:p>
        </w:tc>
        <w:tc>
          <w:tcPr>
            <w:tcW w:w="912" w:type="dxa"/>
            <w:tcBorders>
              <w:top w:val="single" w:sz="4" w:space="0" w:color="auto"/>
              <w:bottom w:val="single" w:sz="4" w:space="0" w:color="auto"/>
              <w:right w:val="nil"/>
            </w:tcBorders>
          </w:tcPr>
          <w:p w:rsidR="007A0197" w:rsidRDefault="00A9738A" w:rsidP="00244E3F">
            <w:pPr>
              <w:keepNext/>
              <w:jc w:val="right"/>
              <w:rPr>
                <w:b/>
                <w:i w:val="0"/>
                <w:szCs w:val="24"/>
              </w:rPr>
            </w:pPr>
            <w:r w:rsidRPr="00244E3F">
              <w:rPr>
                <w:b/>
                <w:i w:val="0"/>
                <w:szCs w:val="24"/>
              </w:rPr>
              <w:t>Priloga</w:t>
            </w:r>
          </w:p>
          <w:p w:rsidR="00A9738A" w:rsidRPr="00244E3F" w:rsidRDefault="00A9738A" w:rsidP="00244E3F">
            <w:pPr>
              <w:keepNext/>
              <w:jc w:val="right"/>
              <w:rPr>
                <w:b/>
                <w:i w:val="0"/>
                <w:szCs w:val="24"/>
              </w:rPr>
            </w:pPr>
            <w:r w:rsidRPr="00244E3F">
              <w:rPr>
                <w:b/>
                <w:i w:val="0"/>
                <w:szCs w:val="24"/>
              </w:rPr>
              <w:t xml:space="preserve"> </w:t>
            </w:r>
          </w:p>
        </w:tc>
        <w:tc>
          <w:tcPr>
            <w:tcW w:w="551" w:type="dxa"/>
            <w:tcBorders>
              <w:top w:val="single" w:sz="4" w:space="0" w:color="auto"/>
              <w:left w:val="nil"/>
              <w:bottom w:val="single" w:sz="4" w:space="0" w:color="auto"/>
            </w:tcBorders>
          </w:tcPr>
          <w:p w:rsidR="00A9738A" w:rsidRPr="00CE2022" w:rsidRDefault="001B0ED7" w:rsidP="009B2454">
            <w:pPr>
              <w:keepNext/>
              <w:rPr>
                <w:b/>
                <w:i w:val="0"/>
                <w:strike/>
                <w:szCs w:val="24"/>
              </w:rPr>
            </w:pPr>
            <w:r>
              <w:rPr>
                <w:b/>
                <w:i w:val="0"/>
                <w:szCs w:val="24"/>
              </w:rPr>
              <w:t>5</w:t>
            </w:r>
          </w:p>
        </w:tc>
      </w:tr>
    </w:tbl>
    <w:p w:rsidR="00A9738A" w:rsidRDefault="00A9738A" w:rsidP="009E745B">
      <w:pPr>
        <w:keepNext/>
        <w:autoSpaceDE w:val="0"/>
        <w:autoSpaceDN w:val="0"/>
        <w:adjustRightInd w:val="0"/>
        <w:ind w:left="567"/>
        <w:jc w:val="both"/>
        <w:rPr>
          <w:rFonts w:eastAsia="Calibri"/>
          <w:i w:val="0"/>
          <w:szCs w:val="24"/>
        </w:rPr>
      </w:pPr>
      <w:r w:rsidRPr="00244E3F">
        <w:rPr>
          <w:rFonts w:eastAsia="Calibri"/>
          <w:i w:val="0"/>
          <w:szCs w:val="24"/>
        </w:rPr>
        <w:t>Ponudnik za to stranjo priloži ustrezno število potrjenih referenc.</w:t>
      </w:r>
    </w:p>
    <w:p w:rsidR="00E447B4" w:rsidRDefault="00E447B4" w:rsidP="009E745B">
      <w:pPr>
        <w:keepNext/>
        <w:autoSpaceDE w:val="0"/>
        <w:autoSpaceDN w:val="0"/>
        <w:adjustRightInd w:val="0"/>
        <w:ind w:left="567"/>
        <w:jc w:val="both"/>
        <w:rPr>
          <w:rFonts w:eastAsia="Calibri"/>
          <w:i w:val="0"/>
          <w:szCs w:val="24"/>
        </w:rPr>
      </w:pPr>
    </w:p>
    <w:p w:rsidR="00E447B4" w:rsidRPr="005D3AEE" w:rsidRDefault="00E447B4" w:rsidP="005D3AEE">
      <w:pPr>
        <w:ind w:left="567"/>
        <w:jc w:val="both"/>
        <w:rPr>
          <w:b/>
          <w:i w:val="0"/>
          <w:szCs w:val="24"/>
        </w:rPr>
      </w:pPr>
      <w:r w:rsidRPr="005D3AEE">
        <w:rPr>
          <w:b/>
          <w:i w:val="0"/>
          <w:szCs w:val="24"/>
        </w:rPr>
        <w:t>Ponudnik v informacijskem sistemu e-JN v razdelek »Druge priloge« naloži obrazec/ce v .pdf obliki.</w:t>
      </w:r>
    </w:p>
    <w:p w:rsidR="00E447B4" w:rsidRPr="00244E3F" w:rsidRDefault="00E447B4" w:rsidP="009E745B">
      <w:pPr>
        <w:keepNext/>
        <w:autoSpaceDE w:val="0"/>
        <w:autoSpaceDN w:val="0"/>
        <w:adjustRightInd w:val="0"/>
        <w:ind w:left="567"/>
        <w:jc w:val="both"/>
        <w:rPr>
          <w:rFonts w:eastAsia="Calibri"/>
          <w:i w:val="0"/>
          <w:szCs w:val="24"/>
        </w:rPr>
      </w:pPr>
    </w:p>
    <w:p w:rsidR="002F0558" w:rsidRPr="00244E3F" w:rsidRDefault="002F0558" w:rsidP="00A9738A">
      <w:pPr>
        <w:keepNext/>
        <w:autoSpaceDE w:val="0"/>
        <w:autoSpaceDN w:val="0"/>
        <w:adjustRightInd w:val="0"/>
        <w:jc w:val="both"/>
        <w:rPr>
          <w:rFonts w:eastAsia="Calibri"/>
          <w:i w:val="0"/>
          <w:szCs w:val="24"/>
        </w:rPr>
      </w:pPr>
    </w:p>
    <w:tbl>
      <w:tblPr>
        <w:tblW w:w="9330" w:type="dxa"/>
        <w:tblInd w:w="66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551"/>
      </w:tblGrid>
      <w:tr w:rsidR="002F0558" w:rsidRPr="00244E3F" w:rsidTr="009E745B">
        <w:tc>
          <w:tcPr>
            <w:tcW w:w="599" w:type="dxa"/>
            <w:tcBorders>
              <w:top w:val="single" w:sz="4" w:space="0" w:color="auto"/>
              <w:bottom w:val="single" w:sz="4" w:space="0" w:color="auto"/>
              <w:right w:val="nil"/>
            </w:tcBorders>
          </w:tcPr>
          <w:p w:rsidR="002F0558" w:rsidRPr="00244E3F" w:rsidRDefault="002F0558" w:rsidP="003E47B6">
            <w:pPr>
              <w:keepNext/>
              <w:ind w:right="-6677"/>
              <w:jc w:val="right"/>
              <w:rPr>
                <w:i w:val="0"/>
                <w:szCs w:val="24"/>
              </w:rPr>
            </w:pPr>
            <w:r w:rsidRPr="00244E3F">
              <w:rPr>
                <w:i w:val="0"/>
                <w:szCs w:val="24"/>
              </w:rPr>
              <w:br w:type="page"/>
            </w:r>
            <w:r w:rsidRPr="00244E3F">
              <w:rPr>
                <w:i w:val="0"/>
                <w:szCs w:val="24"/>
              </w:rPr>
              <w:br w:type="page"/>
            </w:r>
            <w:r w:rsidR="003E47B6">
              <w:rPr>
                <w:i w:val="0"/>
                <w:szCs w:val="24"/>
              </w:rPr>
              <w:t>SODELOVANJE V PRIMERJALNIH SHEMAH</w:t>
            </w:r>
          </w:p>
        </w:tc>
        <w:tc>
          <w:tcPr>
            <w:tcW w:w="7268" w:type="dxa"/>
            <w:tcBorders>
              <w:top w:val="single" w:sz="4" w:space="0" w:color="auto"/>
              <w:left w:val="nil"/>
              <w:bottom w:val="single" w:sz="4" w:space="0" w:color="auto"/>
            </w:tcBorders>
          </w:tcPr>
          <w:p w:rsidR="002F0558" w:rsidRPr="00244E3F" w:rsidRDefault="003E47B6" w:rsidP="003E47B6">
            <w:pPr>
              <w:pStyle w:val="Odstavekseznama"/>
              <w:keepNext/>
              <w:ind w:left="16"/>
              <w:jc w:val="both"/>
              <w:rPr>
                <w:i w:val="0"/>
                <w:szCs w:val="24"/>
              </w:rPr>
            </w:pPr>
            <w:r>
              <w:rPr>
                <w:i w:val="0"/>
                <w:szCs w:val="24"/>
              </w:rPr>
              <w:t>SODELOVANJE V PRIMERJALNIH SHEMAH</w:t>
            </w:r>
          </w:p>
        </w:tc>
        <w:tc>
          <w:tcPr>
            <w:tcW w:w="912" w:type="dxa"/>
            <w:tcBorders>
              <w:top w:val="single" w:sz="4" w:space="0" w:color="auto"/>
              <w:bottom w:val="single" w:sz="4" w:space="0" w:color="auto"/>
              <w:right w:val="nil"/>
            </w:tcBorders>
          </w:tcPr>
          <w:p w:rsidR="002F0558" w:rsidRPr="00244E3F" w:rsidRDefault="002F0558" w:rsidP="00244E3F">
            <w:pPr>
              <w:keepNext/>
              <w:jc w:val="right"/>
              <w:rPr>
                <w:b/>
                <w:i w:val="0"/>
                <w:szCs w:val="24"/>
              </w:rPr>
            </w:pPr>
            <w:r w:rsidRPr="00244E3F">
              <w:rPr>
                <w:b/>
                <w:i w:val="0"/>
                <w:szCs w:val="24"/>
              </w:rPr>
              <w:t xml:space="preserve">Priloga </w:t>
            </w:r>
          </w:p>
        </w:tc>
        <w:tc>
          <w:tcPr>
            <w:tcW w:w="551" w:type="dxa"/>
            <w:tcBorders>
              <w:top w:val="single" w:sz="4" w:space="0" w:color="auto"/>
              <w:left w:val="nil"/>
              <w:bottom w:val="single" w:sz="4" w:space="0" w:color="auto"/>
            </w:tcBorders>
          </w:tcPr>
          <w:p w:rsidR="002F0558" w:rsidRPr="00917DCB" w:rsidRDefault="00CE2022" w:rsidP="009B2454">
            <w:pPr>
              <w:keepNext/>
              <w:rPr>
                <w:b/>
                <w:i w:val="0"/>
                <w:szCs w:val="24"/>
              </w:rPr>
            </w:pPr>
            <w:r w:rsidRPr="00917DCB">
              <w:rPr>
                <w:b/>
                <w:i w:val="0"/>
                <w:szCs w:val="24"/>
              </w:rPr>
              <w:t xml:space="preserve">  </w:t>
            </w:r>
            <w:r w:rsidR="001C2BE2">
              <w:rPr>
                <w:b/>
                <w:i w:val="0"/>
                <w:szCs w:val="24"/>
              </w:rPr>
              <w:t>6</w:t>
            </w:r>
          </w:p>
        </w:tc>
      </w:tr>
    </w:tbl>
    <w:p w:rsidR="00E447B4" w:rsidRDefault="00EE5450" w:rsidP="00E447B4">
      <w:pPr>
        <w:jc w:val="both"/>
        <w:rPr>
          <w:i w:val="0"/>
          <w:szCs w:val="24"/>
        </w:rPr>
      </w:pPr>
      <w:r>
        <w:rPr>
          <w:i w:val="0"/>
          <w:szCs w:val="24"/>
        </w:rPr>
        <w:t xml:space="preserve">          Ponudnik </w:t>
      </w:r>
      <w:r w:rsidR="008161C6">
        <w:rPr>
          <w:i w:val="0"/>
          <w:szCs w:val="24"/>
        </w:rPr>
        <w:t>priloži dokazilo o sodelovanju v primerjalnih shemah</w:t>
      </w:r>
      <w:r>
        <w:rPr>
          <w:i w:val="0"/>
          <w:szCs w:val="24"/>
        </w:rPr>
        <w:t>.</w:t>
      </w:r>
    </w:p>
    <w:p w:rsidR="00E447B4" w:rsidRDefault="00E447B4" w:rsidP="00E447B4">
      <w:pPr>
        <w:jc w:val="both"/>
        <w:rPr>
          <w:i w:val="0"/>
          <w:szCs w:val="24"/>
        </w:rPr>
      </w:pPr>
    </w:p>
    <w:p w:rsidR="00E447B4" w:rsidRPr="005D3AEE" w:rsidRDefault="00E447B4" w:rsidP="005D3AEE">
      <w:pPr>
        <w:ind w:left="709" w:firstLine="60"/>
        <w:jc w:val="both"/>
        <w:rPr>
          <w:b/>
          <w:i w:val="0"/>
          <w:szCs w:val="24"/>
        </w:rPr>
      </w:pPr>
      <w:r w:rsidRPr="005D3AEE">
        <w:rPr>
          <w:b/>
          <w:i w:val="0"/>
          <w:szCs w:val="24"/>
        </w:rPr>
        <w:t>Ponudnik v informacijskem sistemu e-JN v razdelek »Druge priloge« naloži obrazec/ce v .pdf obliki.</w:t>
      </w:r>
    </w:p>
    <w:p w:rsidR="00A9738A" w:rsidRDefault="00A9738A" w:rsidP="00A9738A">
      <w:pPr>
        <w:keepNext/>
        <w:jc w:val="both"/>
        <w:rPr>
          <w:i w:val="0"/>
          <w:szCs w:val="24"/>
        </w:rPr>
      </w:pPr>
    </w:p>
    <w:p w:rsidR="00E447B4" w:rsidRDefault="00E447B4" w:rsidP="00A9738A">
      <w:pPr>
        <w:keepNext/>
        <w:jc w:val="both"/>
        <w:rPr>
          <w:i w:val="0"/>
          <w:szCs w:val="24"/>
        </w:rPr>
      </w:pPr>
    </w:p>
    <w:p w:rsidR="00EE5450" w:rsidRPr="00244E3F" w:rsidRDefault="00EE5450" w:rsidP="00A9738A">
      <w:pPr>
        <w:keepNext/>
        <w:jc w:val="both"/>
        <w:rPr>
          <w:i w:val="0"/>
          <w:szCs w:val="24"/>
        </w:rPr>
      </w:pPr>
    </w:p>
    <w:tbl>
      <w:tblPr>
        <w:tblW w:w="9330" w:type="dxa"/>
        <w:tblInd w:w="66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551"/>
      </w:tblGrid>
      <w:tr w:rsidR="002F0558" w:rsidRPr="00244E3F" w:rsidTr="009E745B">
        <w:tc>
          <w:tcPr>
            <w:tcW w:w="599" w:type="dxa"/>
            <w:tcBorders>
              <w:top w:val="single" w:sz="4" w:space="0" w:color="auto"/>
              <w:bottom w:val="single" w:sz="4" w:space="0" w:color="auto"/>
              <w:right w:val="nil"/>
            </w:tcBorders>
          </w:tcPr>
          <w:p w:rsidR="002F0558" w:rsidRPr="00244E3F" w:rsidRDefault="002F0558" w:rsidP="00244E3F">
            <w:pPr>
              <w:keepNext/>
              <w:jc w:val="right"/>
              <w:rPr>
                <w:i w:val="0"/>
                <w:szCs w:val="24"/>
              </w:rPr>
            </w:pPr>
            <w:r w:rsidRPr="00244E3F">
              <w:rPr>
                <w:i w:val="0"/>
                <w:szCs w:val="24"/>
              </w:rPr>
              <w:br w:type="page"/>
            </w:r>
            <w:r w:rsidRPr="00244E3F">
              <w:rPr>
                <w:i w:val="0"/>
                <w:szCs w:val="24"/>
              </w:rPr>
              <w:br w:type="page"/>
            </w:r>
          </w:p>
        </w:tc>
        <w:tc>
          <w:tcPr>
            <w:tcW w:w="7268" w:type="dxa"/>
            <w:tcBorders>
              <w:top w:val="single" w:sz="4" w:space="0" w:color="auto"/>
              <w:left w:val="nil"/>
              <w:bottom w:val="single" w:sz="4" w:space="0" w:color="auto"/>
            </w:tcBorders>
          </w:tcPr>
          <w:p w:rsidR="002F0558" w:rsidRPr="00244E3F" w:rsidRDefault="002F0558" w:rsidP="00244E3F">
            <w:pPr>
              <w:keepNext/>
              <w:jc w:val="both"/>
              <w:rPr>
                <w:i w:val="0"/>
                <w:szCs w:val="24"/>
              </w:rPr>
            </w:pPr>
            <w:r w:rsidRPr="00244E3F">
              <w:rPr>
                <w:i w:val="0"/>
                <w:szCs w:val="24"/>
              </w:rPr>
              <w:t>IZJAVA PRAVNE OSEBE</w:t>
            </w:r>
          </w:p>
        </w:tc>
        <w:tc>
          <w:tcPr>
            <w:tcW w:w="912" w:type="dxa"/>
            <w:tcBorders>
              <w:top w:val="single" w:sz="4" w:space="0" w:color="auto"/>
              <w:bottom w:val="single" w:sz="4" w:space="0" w:color="auto"/>
              <w:right w:val="nil"/>
            </w:tcBorders>
          </w:tcPr>
          <w:p w:rsidR="002F0558" w:rsidRPr="00244E3F" w:rsidRDefault="002F0558" w:rsidP="00244E3F">
            <w:pPr>
              <w:keepNext/>
              <w:jc w:val="right"/>
              <w:rPr>
                <w:b/>
                <w:i w:val="0"/>
                <w:szCs w:val="24"/>
              </w:rPr>
            </w:pPr>
            <w:r w:rsidRPr="00244E3F">
              <w:rPr>
                <w:b/>
                <w:i w:val="0"/>
                <w:szCs w:val="24"/>
              </w:rPr>
              <w:t xml:space="preserve">Priloga </w:t>
            </w:r>
          </w:p>
        </w:tc>
        <w:tc>
          <w:tcPr>
            <w:tcW w:w="551" w:type="dxa"/>
            <w:tcBorders>
              <w:top w:val="single" w:sz="4" w:space="0" w:color="auto"/>
              <w:left w:val="nil"/>
              <w:bottom w:val="single" w:sz="4" w:space="0" w:color="auto"/>
            </w:tcBorders>
          </w:tcPr>
          <w:p w:rsidR="002F0558" w:rsidRPr="00917DCB" w:rsidRDefault="00CE2022" w:rsidP="009B2454">
            <w:pPr>
              <w:keepNext/>
              <w:rPr>
                <w:b/>
                <w:i w:val="0"/>
                <w:szCs w:val="24"/>
              </w:rPr>
            </w:pPr>
            <w:r w:rsidRPr="00917DCB">
              <w:rPr>
                <w:b/>
                <w:i w:val="0"/>
                <w:szCs w:val="24"/>
              </w:rPr>
              <w:t xml:space="preserve">  </w:t>
            </w:r>
            <w:r w:rsidR="001C2BE2">
              <w:rPr>
                <w:b/>
                <w:i w:val="0"/>
                <w:szCs w:val="24"/>
              </w:rPr>
              <w:t>7</w:t>
            </w:r>
          </w:p>
        </w:tc>
      </w:tr>
    </w:tbl>
    <w:p w:rsidR="00C45A6D" w:rsidRDefault="00C45A6D" w:rsidP="009E745B">
      <w:pPr>
        <w:keepNext/>
        <w:ind w:left="567"/>
        <w:jc w:val="both"/>
        <w:rPr>
          <w:i w:val="0"/>
          <w:szCs w:val="24"/>
        </w:rPr>
      </w:pPr>
      <w:r w:rsidRPr="00244E3F">
        <w:rPr>
          <w:i w:val="0"/>
          <w:szCs w:val="24"/>
        </w:rPr>
        <w:t xml:space="preserve">Ponudnik izpolnjeno izjavo natisne, podpiše in priloži ponudbi. Enako velja tudi za ostale gospodarske subjekte (ponudniki – partnerji,), ki sodelujejo pri oddaji ponudbe. </w:t>
      </w:r>
    </w:p>
    <w:p w:rsidR="00E447B4" w:rsidRDefault="00E447B4" w:rsidP="009E745B">
      <w:pPr>
        <w:keepNext/>
        <w:ind w:left="567"/>
        <w:jc w:val="both"/>
        <w:rPr>
          <w:i w:val="0"/>
          <w:szCs w:val="24"/>
        </w:rPr>
      </w:pPr>
    </w:p>
    <w:p w:rsidR="00E447B4" w:rsidRPr="005D3AEE" w:rsidRDefault="00E447B4" w:rsidP="005D3AEE">
      <w:pPr>
        <w:ind w:left="567"/>
        <w:jc w:val="both"/>
        <w:rPr>
          <w:b/>
          <w:i w:val="0"/>
          <w:szCs w:val="24"/>
        </w:rPr>
      </w:pPr>
      <w:r w:rsidRPr="005D3AEE">
        <w:rPr>
          <w:b/>
          <w:i w:val="0"/>
          <w:szCs w:val="24"/>
        </w:rPr>
        <w:t>Ponudnik v informacijskem sistemu e-JN v razdelek »Druge priloge« naloži obrazec/ce v .pdf obliki.</w:t>
      </w:r>
    </w:p>
    <w:p w:rsidR="00E447B4" w:rsidRPr="00244E3F" w:rsidRDefault="00E447B4" w:rsidP="009E745B">
      <w:pPr>
        <w:keepNext/>
        <w:ind w:left="567"/>
        <w:jc w:val="both"/>
        <w:rPr>
          <w:i w:val="0"/>
          <w:szCs w:val="24"/>
        </w:rPr>
      </w:pPr>
    </w:p>
    <w:p w:rsidR="00C45A6D" w:rsidRPr="00244E3F" w:rsidRDefault="00C45A6D" w:rsidP="00A9738A">
      <w:pPr>
        <w:keepNext/>
        <w:jc w:val="both"/>
        <w:rPr>
          <w:i w:val="0"/>
          <w:szCs w:val="24"/>
        </w:rPr>
      </w:pPr>
    </w:p>
    <w:tbl>
      <w:tblPr>
        <w:tblW w:w="9330" w:type="dxa"/>
        <w:tblInd w:w="66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551"/>
      </w:tblGrid>
      <w:tr w:rsidR="002F0558" w:rsidRPr="00244E3F" w:rsidTr="009E745B">
        <w:tc>
          <w:tcPr>
            <w:tcW w:w="599" w:type="dxa"/>
            <w:tcBorders>
              <w:top w:val="single" w:sz="4" w:space="0" w:color="auto"/>
              <w:bottom w:val="single" w:sz="4" w:space="0" w:color="auto"/>
              <w:right w:val="nil"/>
            </w:tcBorders>
          </w:tcPr>
          <w:p w:rsidR="002F0558" w:rsidRPr="00244E3F" w:rsidRDefault="002F0558" w:rsidP="00244E3F">
            <w:pPr>
              <w:keepNext/>
              <w:jc w:val="right"/>
              <w:rPr>
                <w:i w:val="0"/>
                <w:szCs w:val="24"/>
              </w:rPr>
            </w:pPr>
          </w:p>
        </w:tc>
        <w:tc>
          <w:tcPr>
            <w:tcW w:w="7268" w:type="dxa"/>
            <w:tcBorders>
              <w:top w:val="single" w:sz="4" w:space="0" w:color="auto"/>
              <w:left w:val="nil"/>
              <w:bottom w:val="single" w:sz="4" w:space="0" w:color="auto"/>
            </w:tcBorders>
          </w:tcPr>
          <w:p w:rsidR="002F0558" w:rsidRPr="00244E3F" w:rsidRDefault="00C45A6D" w:rsidP="00244E3F">
            <w:pPr>
              <w:keepNext/>
              <w:jc w:val="both"/>
              <w:rPr>
                <w:i w:val="0"/>
                <w:szCs w:val="24"/>
              </w:rPr>
            </w:pPr>
            <w:r w:rsidRPr="00244E3F">
              <w:rPr>
                <w:i w:val="0"/>
                <w:szCs w:val="24"/>
              </w:rPr>
              <w:t>IZJAVA ZAKONITIH ZASTOPNIKOV PRAVNE OSEBE</w:t>
            </w:r>
          </w:p>
        </w:tc>
        <w:tc>
          <w:tcPr>
            <w:tcW w:w="912" w:type="dxa"/>
            <w:tcBorders>
              <w:top w:val="single" w:sz="4" w:space="0" w:color="auto"/>
              <w:bottom w:val="single" w:sz="4" w:space="0" w:color="auto"/>
              <w:right w:val="nil"/>
            </w:tcBorders>
          </w:tcPr>
          <w:p w:rsidR="002F0558" w:rsidRPr="00244E3F" w:rsidRDefault="002F0558" w:rsidP="00244E3F">
            <w:pPr>
              <w:keepNext/>
              <w:jc w:val="right"/>
              <w:rPr>
                <w:b/>
                <w:i w:val="0"/>
                <w:szCs w:val="24"/>
              </w:rPr>
            </w:pPr>
            <w:r w:rsidRPr="00244E3F">
              <w:rPr>
                <w:b/>
                <w:i w:val="0"/>
                <w:szCs w:val="24"/>
              </w:rPr>
              <w:t xml:space="preserve">Priloga </w:t>
            </w:r>
          </w:p>
        </w:tc>
        <w:tc>
          <w:tcPr>
            <w:tcW w:w="551" w:type="dxa"/>
            <w:tcBorders>
              <w:top w:val="single" w:sz="4" w:space="0" w:color="auto"/>
              <w:left w:val="nil"/>
              <w:bottom w:val="single" w:sz="4" w:space="0" w:color="auto"/>
            </w:tcBorders>
          </w:tcPr>
          <w:p w:rsidR="002F0558" w:rsidRPr="007A0197" w:rsidRDefault="001C2BE2" w:rsidP="009B2454">
            <w:pPr>
              <w:keepNext/>
              <w:rPr>
                <w:b/>
                <w:i w:val="0"/>
                <w:strike/>
                <w:szCs w:val="24"/>
              </w:rPr>
            </w:pPr>
            <w:r>
              <w:rPr>
                <w:b/>
                <w:i w:val="0"/>
                <w:szCs w:val="24"/>
              </w:rPr>
              <w:t>8</w:t>
            </w:r>
          </w:p>
        </w:tc>
      </w:tr>
    </w:tbl>
    <w:p w:rsidR="00C45A6D" w:rsidRDefault="00C45A6D" w:rsidP="009E745B">
      <w:pPr>
        <w:keepNext/>
        <w:ind w:left="567"/>
        <w:jc w:val="both"/>
        <w:rPr>
          <w:i w:val="0"/>
          <w:szCs w:val="24"/>
        </w:rPr>
      </w:pPr>
      <w:r w:rsidRPr="00244E3F">
        <w:rPr>
          <w:i w:val="0"/>
          <w:szCs w:val="24"/>
        </w:rPr>
        <w:t xml:space="preserve">Ponudnik izpolnjeno izjavo natisne, podpiše in priloži ponudbi. Enako velja tudi za ostale gospodarske subjekte (ponudniki – partnerji, podizvajalci), ki sodelujejo pri oddaji ponudbe. </w:t>
      </w:r>
    </w:p>
    <w:p w:rsidR="00E447B4" w:rsidRDefault="00E447B4" w:rsidP="009E745B">
      <w:pPr>
        <w:keepNext/>
        <w:ind w:left="567"/>
        <w:jc w:val="both"/>
        <w:rPr>
          <w:i w:val="0"/>
          <w:szCs w:val="24"/>
        </w:rPr>
      </w:pPr>
    </w:p>
    <w:p w:rsidR="00E447B4" w:rsidRPr="00DA3575" w:rsidRDefault="00E447B4" w:rsidP="00DA3575">
      <w:pPr>
        <w:ind w:left="567"/>
        <w:jc w:val="both"/>
        <w:rPr>
          <w:b/>
          <w:i w:val="0"/>
          <w:szCs w:val="24"/>
        </w:rPr>
      </w:pPr>
      <w:r w:rsidRPr="00DA3575">
        <w:rPr>
          <w:b/>
          <w:i w:val="0"/>
          <w:szCs w:val="24"/>
        </w:rPr>
        <w:t>Ponudnik v informacijskem sistemu e-JN v razdelek »Druge priloge« naloži obrazec/ce v .pdf obliki.</w:t>
      </w:r>
    </w:p>
    <w:p w:rsidR="00E447B4" w:rsidRDefault="00E447B4" w:rsidP="009E745B">
      <w:pPr>
        <w:keepNext/>
        <w:ind w:left="567"/>
        <w:jc w:val="both"/>
        <w:rPr>
          <w:i w:val="0"/>
          <w:szCs w:val="24"/>
        </w:rPr>
      </w:pPr>
    </w:p>
    <w:p w:rsidR="009764AB" w:rsidRPr="00244E3F" w:rsidRDefault="009764AB" w:rsidP="009E745B">
      <w:pPr>
        <w:keepNext/>
        <w:ind w:left="567"/>
        <w:jc w:val="both"/>
        <w:rPr>
          <w:i w:val="0"/>
          <w:szCs w:val="24"/>
        </w:rPr>
      </w:pPr>
    </w:p>
    <w:tbl>
      <w:tblPr>
        <w:tblW w:w="9332" w:type="dxa"/>
        <w:tblInd w:w="66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079"/>
        <w:gridCol w:w="2835"/>
        <w:gridCol w:w="993"/>
        <w:gridCol w:w="425"/>
      </w:tblGrid>
      <w:tr w:rsidR="009764AB" w:rsidRPr="007A0197" w:rsidTr="00D52564">
        <w:tc>
          <w:tcPr>
            <w:tcW w:w="5079" w:type="dxa"/>
            <w:tcBorders>
              <w:right w:val="nil"/>
            </w:tcBorders>
          </w:tcPr>
          <w:p w:rsidR="009764AB" w:rsidRPr="007A0197" w:rsidRDefault="009764AB" w:rsidP="009764AB">
            <w:pPr>
              <w:keepNext/>
              <w:ind w:right="-4323"/>
              <w:jc w:val="both"/>
              <w:rPr>
                <w:i w:val="0"/>
                <w:szCs w:val="24"/>
              </w:rPr>
            </w:pPr>
            <w:r>
              <w:rPr>
                <w:i w:val="0"/>
                <w:szCs w:val="24"/>
              </w:rPr>
              <w:t>PROJEKTNA NALOGA</w:t>
            </w:r>
          </w:p>
        </w:tc>
        <w:tc>
          <w:tcPr>
            <w:tcW w:w="2835" w:type="dxa"/>
            <w:tcBorders>
              <w:left w:val="nil"/>
            </w:tcBorders>
          </w:tcPr>
          <w:p w:rsidR="009764AB" w:rsidRPr="007A0197" w:rsidRDefault="009764AB" w:rsidP="005E5AFB">
            <w:pPr>
              <w:keepNext/>
              <w:jc w:val="both"/>
              <w:rPr>
                <w:i w:val="0"/>
                <w:szCs w:val="24"/>
              </w:rPr>
            </w:pPr>
          </w:p>
        </w:tc>
        <w:tc>
          <w:tcPr>
            <w:tcW w:w="993" w:type="dxa"/>
            <w:tcBorders>
              <w:right w:val="nil"/>
            </w:tcBorders>
          </w:tcPr>
          <w:p w:rsidR="009764AB" w:rsidRPr="007A0197" w:rsidRDefault="009764AB" w:rsidP="002D5E0D">
            <w:pPr>
              <w:keepNext/>
              <w:ind w:left="-455" w:firstLine="455"/>
              <w:jc w:val="both"/>
              <w:rPr>
                <w:b/>
                <w:i w:val="0"/>
                <w:szCs w:val="24"/>
              </w:rPr>
            </w:pPr>
            <w:r w:rsidRPr="007A0197">
              <w:rPr>
                <w:b/>
                <w:i w:val="0"/>
                <w:szCs w:val="24"/>
              </w:rPr>
              <w:t>Prilog</w:t>
            </w:r>
            <w:r w:rsidR="002D5E0D">
              <w:rPr>
                <w:b/>
                <w:i w:val="0"/>
                <w:szCs w:val="24"/>
              </w:rPr>
              <w:t>a</w:t>
            </w:r>
            <w:r>
              <w:rPr>
                <w:b/>
                <w:i w:val="0"/>
                <w:szCs w:val="24"/>
              </w:rPr>
              <w:t>A</w:t>
            </w:r>
          </w:p>
        </w:tc>
        <w:tc>
          <w:tcPr>
            <w:tcW w:w="425" w:type="dxa"/>
            <w:tcBorders>
              <w:left w:val="nil"/>
            </w:tcBorders>
          </w:tcPr>
          <w:p w:rsidR="009764AB" w:rsidRPr="007A0197" w:rsidRDefault="001C2BE2" w:rsidP="005E5AFB">
            <w:pPr>
              <w:keepNext/>
              <w:jc w:val="both"/>
              <w:rPr>
                <w:b/>
                <w:i w:val="0"/>
                <w:strike/>
                <w:szCs w:val="24"/>
              </w:rPr>
            </w:pPr>
            <w:r>
              <w:rPr>
                <w:b/>
                <w:i w:val="0"/>
                <w:szCs w:val="24"/>
              </w:rPr>
              <w:t>9</w:t>
            </w:r>
          </w:p>
        </w:tc>
      </w:tr>
    </w:tbl>
    <w:p w:rsidR="002F0558" w:rsidRDefault="002F0558" w:rsidP="00A9738A">
      <w:pPr>
        <w:keepNext/>
        <w:jc w:val="both"/>
        <w:rPr>
          <w:i w:val="0"/>
          <w:szCs w:val="24"/>
        </w:rPr>
      </w:pPr>
    </w:p>
    <w:p w:rsidR="009764AB" w:rsidRPr="007A0197" w:rsidRDefault="009764AB" w:rsidP="00A9738A">
      <w:pPr>
        <w:keepNext/>
        <w:jc w:val="both"/>
        <w:rPr>
          <w:i w:val="0"/>
          <w:szCs w:val="24"/>
        </w:rPr>
      </w:pPr>
    </w:p>
    <w:tbl>
      <w:tblPr>
        <w:tblW w:w="9330" w:type="dxa"/>
        <w:tblInd w:w="66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1040"/>
        <w:gridCol w:w="423"/>
      </w:tblGrid>
      <w:tr w:rsidR="00A9738A" w:rsidRPr="007A0197" w:rsidTr="008161C6">
        <w:tc>
          <w:tcPr>
            <w:tcW w:w="599" w:type="dxa"/>
            <w:tcBorders>
              <w:right w:val="nil"/>
            </w:tcBorders>
          </w:tcPr>
          <w:p w:rsidR="00A9738A" w:rsidRPr="007A0197" w:rsidRDefault="00A9738A" w:rsidP="00244E3F">
            <w:pPr>
              <w:keepNext/>
              <w:jc w:val="both"/>
              <w:rPr>
                <w:i w:val="0"/>
                <w:szCs w:val="24"/>
              </w:rPr>
            </w:pPr>
          </w:p>
        </w:tc>
        <w:tc>
          <w:tcPr>
            <w:tcW w:w="7268" w:type="dxa"/>
            <w:tcBorders>
              <w:left w:val="nil"/>
            </w:tcBorders>
          </w:tcPr>
          <w:p w:rsidR="00A9738A" w:rsidRPr="007A0197" w:rsidRDefault="00A9738A" w:rsidP="00244E3F">
            <w:pPr>
              <w:keepNext/>
              <w:jc w:val="both"/>
              <w:rPr>
                <w:i w:val="0"/>
                <w:szCs w:val="24"/>
              </w:rPr>
            </w:pPr>
            <w:r w:rsidRPr="007A0197">
              <w:rPr>
                <w:i w:val="0"/>
                <w:szCs w:val="24"/>
              </w:rPr>
              <w:t>VZOREC OKVIRNEGA SPORAZUMA</w:t>
            </w:r>
          </w:p>
          <w:p w:rsidR="004A6B02" w:rsidRPr="007A0197" w:rsidRDefault="004A6B02" w:rsidP="00244E3F">
            <w:pPr>
              <w:keepNext/>
              <w:jc w:val="both"/>
              <w:rPr>
                <w:i w:val="0"/>
                <w:szCs w:val="24"/>
              </w:rPr>
            </w:pPr>
          </w:p>
        </w:tc>
        <w:tc>
          <w:tcPr>
            <w:tcW w:w="1040" w:type="dxa"/>
            <w:tcBorders>
              <w:right w:val="nil"/>
            </w:tcBorders>
          </w:tcPr>
          <w:p w:rsidR="00A9738A" w:rsidRPr="007A0197" w:rsidRDefault="00A9738A" w:rsidP="00244E3F">
            <w:pPr>
              <w:keepNext/>
              <w:ind w:left="-455" w:firstLine="455"/>
              <w:jc w:val="both"/>
              <w:rPr>
                <w:b/>
                <w:i w:val="0"/>
                <w:szCs w:val="24"/>
              </w:rPr>
            </w:pPr>
            <w:r w:rsidRPr="007A0197">
              <w:rPr>
                <w:b/>
                <w:i w:val="0"/>
                <w:szCs w:val="24"/>
              </w:rPr>
              <w:t xml:space="preserve">Priloga </w:t>
            </w:r>
          </w:p>
        </w:tc>
        <w:tc>
          <w:tcPr>
            <w:tcW w:w="423" w:type="dxa"/>
            <w:tcBorders>
              <w:left w:val="nil"/>
            </w:tcBorders>
          </w:tcPr>
          <w:p w:rsidR="00A9738A" w:rsidRPr="007A0197" w:rsidRDefault="00BA1811" w:rsidP="009B2454">
            <w:pPr>
              <w:keepNext/>
              <w:jc w:val="both"/>
              <w:rPr>
                <w:b/>
                <w:i w:val="0"/>
                <w:strike/>
                <w:szCs w:val="24"/>
              </w:rPr>
            </w:pPr>
            <w:r>
              <w:rPr>
                <w:b/>
                <w:i w:val="0"/>
                <w:szCs w:val="24"/>
              </w:rPr>
              <w:t>1</w:t>
            </w:r>
            <w:r w:rsidR="001C2BE2">
              <w:rPr>
                <w:b/>
                <w:i w:val="0"/>
                <w:szCs w:val="24"/>
              </w:rPr>
              <w:t>0</w:t>
            </w:r>
          </w:p>
        </w:tc>
      </w:tr>
    </w:tbl>
    <w:p w:rsidR="00A9738A" w:rsidRPr="00244E3F" w:rsidRDefault="00A9738A" w:rsidP="009E745B">
      <w:pPr>
        <w:keepNext/>
        <w:ind w:left="567"/>
        <w:jc w:val="both"/>
        <w:rPr>
          <w:i w:val="0"/>
          <w:szCs w:val="24"/>
        </w:rPr>
      </w:pPr>
      <w:r w:rsidRPr="00244E3F">
        <w:rPr>
          <w:i w:val="0"/>
          <w:szCs w:val="24"/>
        </w:rPr>
        <w:t xml:space="preserve">Ponudnik s podpisom ESPD potrdi, da se strinja z njegovo vsebino. </w:t>
      </w:r>
    </w:p>
    <w:p w:rsidR="00A9738A" w:rsidRPr="00244E3F" w:rsidRDefault="00A9738A" w:rsidP="00A9738A">
      <w:pPr>
        <w:keepNext/>
        <w:jc w:val="both"/>
        <w:rPr>
          <w:i w:val="0"/>
          <w:szCs w:val="24"/>
        </w:rPr>
      </w:pPr>
    </w:p>
    <w:p w:rsidR="00655155" w:rsidRDefault="00655155" w:rsidP="00A9738A">
      <w:pPr>
        <w:keepNext/>
        <w:jc w:val="both"/>
        <w:rPr>
          <w:rFonts w:ascii="Tahoma" w:hAnsi="Tahoma" w:cs="Tahoma"/>
          <w:b/>
        </w:rPr>
      </w:pPr>
    </w:p>
    <w:p w:rsidR="0032206F" w:rsidRPr="007A0197" w:rsidRDefault="0032206F" w:rsidP="0032206F">
      <w:pPr>
        <w:keepNext/>
        <w:jc w:val="both"/>
        <w:rPr>
          <w:i w:val="0"/>
          <w:szCs w:val="24"/>
        </w:rPr>
      </w:pPr>
    </w:p>
    <w:tbl>
      <w:tblPr>
        <w:tblW w:w="9330" w:type="dxa"/>
        <w:tblInd w:w="66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1040"/>
        <w:gridCol w:w="423"/>
      </w:tblGrid>
      <w:tr w:rsidR="00A820D7" w:rsidRPr="007A0197" w:rsidTr="004802E0">
        <w:tc>
          <w:tcPr>
            <w:tcW w:w="599" w:type="dxa"/>
            <w:tcBorders>
              <w:right w:val="nil"/>
            </w:tcBorders>
          </w:tcPr>
          <w:p w:rsidR="00A820D7" w:rsidRPr="007A0197" w:rsidRDefault="00A820D7" w:rsidP="004802E0">
            <w:pPr>
              <w:keepNext/>
              <w:jc w:val="both"/>
              <w:rPr>
                <w:i w:val="0"/>
                <w:szCs w:val="24"/>
              </w:rPr>
            </w:pPr>
          </w:p>
        </w:tc>
        <w:tc>
          <w:tcPr>
            <w:tcW w:w="7268" w:type="dxa"/>
            <w:tcBorders>
              <w:left w:val="nil"/>
            </w:tcBorders>
          </w:tcPr>
          <w:p w:rsidR="00A820D7" w:rsidRPr="007A0197" w:rsidRDefault="00A820D7" w:rsidP="004802E0">
            <w:pPr>
              <w:keepNext/>
              <w:jc w:val="both"/>
              <w:rPr>
                <w:i w:val="0"/>
                <w:szCs w:val="24"/>
              </w:rPr>
            </w:pPr>
            <w:r>
              <w:rPr>
                <w:i w:val="0"/>
                <w:szCs w:val="24"/>
              </w:rPr>
              <w:t>POOBLASTILO PRAVNE OSEBE</w:t>
            </w:r>
          </w:p>
          <w:p w:rsidR="00A820D7" w:rsidRPr="007A0197" w:rsidRDefault="00A820D7" w:rsidP="004802E0">
            <w:pPr>
              <w:keepNext/>
              <w:jc w:val="both"/>
              <w:rPr>
                <w:i w:val="0"/>
                <w:szCs w:val="24"/>
              </w:rPr>
            </w:pPr>
          </w:p>
        </w:tc>
        <w:tc>
          <w:tcPr>
            <w:tcW w:w="1040" w:type="dxa"/>
            <w:tcBorders>
              <w:right w:val="nil"/>
            </w:tcBorders>
          </w:tcPr>
          <w:p w:rsidR="00A820D7" w:rsidRPr="007A0197" w:rsidRDefault="00A820D7" w:rsidP="004802E0">
            <w:pPr>
              <w:keepNext/>
              <w:ind w:left="-455" w:firstLine="455"/>
              <w:jc w:val="both"/>
              <w:rPr>
                <w:b/>
                <w:i w:val="0"/>
                <w:szCs w:val="24"/>
              </w:rPr>
            </w:pPr>
            <w:r w:rsidRPr="007A0197">
              <w:rPr>
                <w:b/>
                <w:i w:val="0"/>
                <w:szCs w:val="24"/>
              </w:rPr>
              <w:t xml:space="preserve">Priloga </w:t>
            </w:r>
          </w:p>
        </w:tc>
        <w:tc>
          <w:tcPr>
            <w:tcW w:w="423" w:type="dxa"/>
            <w:tcBorders>
              <w:left w:val="nil"/>
            </w:tcBorders>
          </w:tcPr>
          <w:p w:rsidR="00A820D7" w:rsidRPr="007A0197" w:rsidRDefault="00A820D7" w:rsidP="004802E0">
            <w:pPr>
              <w:keepNext/>
              <w:jc w:val="both"/>
              <w:rPr>
                <w:b/>
                <w:i w:val="0"/>
                <w:strike/>
                <w:szCs w:val="24"/>
              </w:rPr>
            </w:pPr>
            <w:r>
              <w:rPr>
                <w:b/>
                <w:i w:val="0"/>
                <w:szCs w:val="24"/>
              </w:rPr>
              <w:t>11</w:t>
            </w:r>
          </w:p>
        </w:tc>
      </w:tr>
    </w:tbl>
    <w:p w:rsidR="00A820D7" w:rsidRDefault="00A820D7" w:rsidP="00A820D7">
      <w:pPr>
        <w:keepNext/>
        <w:ind w:left="567"/>
        <w:jc w:val="both"/>
        <w:rPr>
          <w:i w:val="0"/>
          <w:szCs w:val="24"/>
        </w:rPr>
      </w:pPr>
      <w:r w:rsidRPr="00244E3F">
        <w:rPr>
          <w:i w:val="0"/>
          <w:szCs w:val="24"/>
        </w:rPr>
        <w:t xml:space="preserve">Ponudnik izpolnjeno izjavo natisne, podpiše in priloži ponudbi. Enako velja tudi za ostale gospodarske subjekte (ponudniki – partnerji,), ki sodelujejo pri oddaji ponudbe. </w:t>
      </w:r>
    </w:p>
    <w:p w:rsidR="00A820D7" w:rsidRDefault="00A820D7" w:rsidP="00A820D7">
      <w:pPr>
        <w:keepNext/>
        <w:ind w:left="567"/>
        <w:jc w:val="both"/>
        <w:rPr>
          <w:i w:val="0"/>
          <w:szCs w:val="24"/>
        </w:rPr>
      </w:pPr>
    </w:p>
    <w:p w:rsidR="00A820D7" w:rsidRDefault="00A820D7" w:rsidP="00A820D7">
      <w:pPr>
        <w:ind w:left="567"/>
        <w:jc w:val="both"/>
        <w:rPr>
          <w:b/>
          <w:i w:val="0"/>
          <w:szCs w:val="24"/>
        </w:rPr>
      </w:pPr>
      <w:r w:rsidRPr="005D3AEE">
        <w:rPr>
          <w:b/>
          <w:i w:val="0"/>
          <w:szCs w:val="24"/>
        </w:rPr>
        <w:t xml:space="preserve">Ponudnik v informacijskem sistemu e-JN v razdelek »Druge priloge« naloži obrazec/ce v .pdf </w:t>
      </w:r>
      <w:r>
        <w:rPr>
          <w:b/>
          <w:i w:val="0"/>
          <w:szCs w:val="24"/>
        </w:rPr>
        <w:t xml:space="preserve">obliki. </w:t>
      </w:r>
    </w:p>
    <w:p w:rsidR="00A820D7" w:rsidRDefault="00A820D7" w:rsidP="00A820D7">
      <w:pPr>
        <w:ind w:left="567"/>
        <w:jc w:val="both"/>
        <w:rPr>
          <w:b/>
          <w:i w:val="0"/>
          <w:szCs w:val="24"/>
        </w:rPr>
      </w:pPr>
    </w:p>
    <w:p w:rsidR="00A820D7" w:rsidRDefault="00A820D7" w:rsidP="00A820D7">
      <w:pPr>
        <w:ind w:left="567"/>
        <w:jc w:val="both"/>
        <w:rPr>
          <w:b/>
          <w:i w:val="0"/>
          <w:szCs w:val="24"/>
        </w:rPr>
      </w:pPr>
    </w:p>
    <w:tbl>
      <w:tblPr>
        <w:tblW w:w="9332" w:type="dxa"/>
        <w:tblInd w:w="66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079"/>
        <w:gridCol w:w="2835"/>
        <w:gridCol w:w="993"/>
        <w:gridCol w:w="425"/>
      </w:tblGrid>
      <w:tr w:rsidR="00035B23" w:rsidRPr="007A0197" w:rsidTr="004802E0">
        <w:tc>
          <w:tcPr>
            <w:tcW w:w="5079" w:type="dxa"/>
            <w:tcBorders>
              <w:right w:val="nil"/>
            </w:tcBorders>
          </w:tcPr>
          <w:p w:rsidR="00035B23" w:rsidRPr="007A0197" w:rsidRDefault="00035B23" w:rsidP="004802E0">
            <w:pPr>
              <w:keepNext/>
              <w:ind w:right="-4323"/>
              <w:jc w:val="both"/>
              <w:rPr>
                <w:i w:val="0"/>
                <w:szCs w:val="24"/>
              </w:rPr>
            </w:pPr>
            <w:r>
              <w:rPr>
                <w:i w:val="0"/>
                <w:szCs w:val="24"/>
              </w:rPr>
              <w:t>POOBLASTILO FIZIČNE OSEBE</w:t>
            </w:r>
          </w:p>
        </w:tc>
        <w:tc>
          <w:tcPr>
            <w:tcW w:w="2835" w:type="dxa"/>
            <w:tcBorders>
              <w:left w:val="nil"/>
            </w:tcBorders>
          </w:tcPr>
          <w:p w:rsidR="00035B23" w:rsidRPr="007A0197" w:rsidRDefault="00035B23" w:rsidP="004802E0">
            <w:pPr>
              <w:keepNext/>
              <w:jc w:val="both"/>
              <w:rPr>
                <w:i w:val="0"/>
                <w:szCs w:val="24"/>
              </w:rPr>
            </w:pPr>
          </w:p>
        </w:tc>
        <w:tc>
          <w:tcPr>
            <w:tcW w:w="993" w:type="dxa"/>
            <w:tcBorders>
              <w:right w:val="nil"/>
            </w:tcBorders>
          </w:tcPr>
          <w:p w:rsidR="00035B23" w:rsidRPr="007A0197" w:rsidRDefault="00035B23" w:rsidP="004802E0">
            <w:pPr>
              <w:keepNext/>
              <w:ind w:left="-455" w:firstLine="455"/>
              <w:jc w:val="both"/>
              <w:rPr>
                <w:b/>
                <w:i w:val="0"/>
                <w:szCs w:val="24"/>
              </w:rPr>
            </w:pPr>
            <w:r w:rsidRPr="007A0197">
              <w:rPr>
                <w:b/>
                <w:i w:val="0"/>
                <w:szCs w:val="24"/>
              </w:rPr>
              <w:t>Prilog</w:t>
            </w:r>
            <w:r>
              <w:rPr>
                <w:b/>
                <w:i w:val="0"/>
                <w:szCs w:val="24"/>
              </w:rPr>
              <w:t>aA</w:t>
            </w:r>
          </w:p>
        </w:tc>
        <w:tc>
          <w:tcPr>
            <w:tcW w:w="425" w:type="dxa"/>
            <w:tcBorders>
              <w:left w:val="nil"/>
            </w:tcBorders>
          </w:tcPr>
          <w:p w:rsidR="00035B23" w:rsidRPr="007A0197" w:rsidRDefault="00035B23" w:rsidP="004802E0">
            <w:pPr>
              <w:keepNext/>
              <w:jc w:val="both"/>
              <w:rPr>
                <w:b/>
                <w:i w:val="0"/>
                <w:strike/>
                <w:szCs w:val="24"/>
              </w:rPr>
            </w:pPr>
            <w:r>
              <w:rPr>
                <w:b/>
                <w:i w:val="0"/>
                <w:szCs w:val="24"/>
              </w:rPr>
              <w:t>12</w:t>
            </w:r>
          </w:p>
        </w:tc>
      </w:tr>
    </w:tbl>
    <w:p w:rsidR="00035B23" w:rsidRDefault="00035B23" w:rsidP="00035B23">
      <w:pPr>
        <w:keepNext/>
        <w:jc w:val="both"/>
        <w:rPr>
          <w:i w:val="0"/>
          <w:szCs w:val="24"/>
        </w:rPr>
      </w:pPr>
    </w:p>
    <w:p w:rsidR="000A4353" w:rsidRDefault="000A4353" w:rsidP="000A4353">
      <w:pPr>
        <w:keepNext/>
        <w:ind w:left="567"/>
        <w:jc w:val="both"/>
        <w:rPr>
          <w:i w:val="0"/>
          <w:szCs w:val="24"/>
        </w:rPr>
      </w:pPr>
      <w:r w:rsidRPr="00244E3F">
        <w:rPr>
          <w:i w:val="0"/>
          <w:szCs w:val="24"/>
        </w:rPr>
        <w:t xml:space="preserve">Ponudnik izpolnjeno izjavo natisne, podpiše in priloži ponudbi. Enako velja tudi za ostale gospodarske subjekte (ponudniki – partnerji,), ki sodelujejo pri oddaji ponudbe. </w:t>
      </w:r>
    </w:p>
    <w:p w:rsidR="000A4353" w:rsidRDefault="000A4353" w:rsidP="000A4353">
      <w:pPr>
        <w:keepNext/>
        <w:ind w:left="567"/>
        <w:jc w:val="both"/>
        <w:rPr>
          <w:i w:val="0"/>
          <w:szCs w:val="24"/>
        </w:rPr>
      </w:pPr>
    </w:p>
    <w:p w:rsidR="000A4353" w:rsidRDefault="000A4353" w:rsidP="000A4353">
      <w:pPr>
        <w:ind w:left="567"/>
        <w:jc w:val="both"/>
        <w:rPr>
          <w:b/>
          <w:i w:val="0"/>
          <w:szCs w:val="24"/>
        </w:rPr>
      </w:pPr>
      <w:r w:rsidRPr="005D3AEE">
        <w:rPr>
          <w:b/>
          <w:i w:val="0"/>
          <w:szCs w:val="24"/>
        </w:rPr>
        <w:t xml:space="preserve">Ponudnik v informacijskem sistemu e-JN v razdelek »Druge priloge« naloži obrazec/ce v .pdf </w:t>
      </w:r>
      <w:r>
        <w:rPr>
          <w:b/>
          <w:i w:val="0"/>
          <w:szCs w:val="24"/>
        </w:rPr>
        <w:t xml:space="preserve">obliki. </w:t>
      </w:r>
    </w:p>
    <w:p w:rsidR="00A820D7" w:rsidRPr="005D3AEE" w:rsidRDefault="00A820D7" w:rsidP="00A820D7">
      <w:pPr>
        <w:ind w:left="567"/>
        <w:jc w:val="both"/>
        <w:rPr>
          <w:b/>
          <w:i w:val="0"/>
          <w:szCs w:val="24"/>
        </w:rPr>
      </w:pPr>
    </w:p>
    <w:p w:rsidR="00A820D7" w:rsidRPr="005D3AEE" w:rsidRDefault="00A820D7" w:rsidP="00A820D7">
      <w:pPr>
        <w:ind w:left="567"/>
        <w:jc w:val="both"/>
        <w:rPr>
          <w:b/>
          <w:i w:val="0"/>
          <w:szCs w:val="24"/>
        </w:rPr>
      </w:pPr>
    </w:p>
    <w:p w:rsidR="0032206F" w:rsidRPr="00244E3F" w:rsidRDefault="0032206F" w:rsidP="0032206F">
      <w:pPr>
        <w:keepNext/>
        <w:ind w:left="567"/>
        <w:jc w:val="both"/>
        <w:rPr>
          <w:i w:val="0"/>
          <w:szCs w:val="24"/>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B477E1" w:rsidRDefault="00B477E1" w:rsidP="00A9738A">
      <w:pPr>
        <w:keepNext/>
        <w:jc w:val="both"/>
        <w:rPr>
          <w:rFonts w:ascii="Tahoma" w:hAnsi="Tahoma" w:cs="Tahoma"/>
          <w:b/>
        </w:rPr>
      </w:pPr>
    </w:p>
    <w:p w:rsidR="008D63BE" w:rsidRDefault="008D63BE" w:rsidP="00A9738A">
      <w:pPr>
        <w:keepNext/>
        <w:jc w:val="both"/>
        <w:rPr>
          <w:rFonts w:ascii="Tahoma" w:hAnsi="Tahoma" w:cs="Tahoma"/>
          <w:b/>
        </w:rPr>
      </w:pPr>
    </w:p>
    <w:p w:rsidR="008D63BE" w:rsidRDefault="008D63BE" w:rsidP="00A9738A">
      <w:pPr>
        <w:keepNext/>
        <w:jc w:val="both"/>
        <w:rPr>
          <w:rFonts w:ascii="Tahoma" w:hAnsi="Tahoma" w:cs="Tahoma"/>
          <w:b/>
        </w:rPr>
      </w:pPr>
    </w:p>
    <w:p w:rsidR="008D63BE" w:rsidRDefault="008D63BE" w:rsidP="00A9738A">
      <w:pPr>
        <w:keepNext/>
        <w:jc w:val="both"/>
        <w:rPr>
          <w:rFonts w:ascii="Tahoma" w:hAnsi="Tahoma" w:cs="Tahoma"/>
          <w:b/>
        </w:rPr>
      </w:pPr>
    </w:p>
    <w:p w:rsidR="008D63BE" w:rsidRDefault="008D63BE" w:rsidP="00A9738A">
      <w:pPr>
        <w:keepNext/>
        <w:jc w:val="both"/>
        <w:rPr>
          <w:rFonts w:ascii="Tahoma" w:hAnsi="Tahoma" w:cs="Tahoma"/>
          <w:b/>
        </w:rPr>
      </w:pPr>
    </w:p>
    <w:p w:rsidR="008D63BE" w:rsidRDefault="008D63BE" w:rsidP="00A9738A">
      <w:pPr>
        <w:keepNext/>
        <w:jc w:val="both"/>
        <w:rPr>
          <w:rFonts w:ascii="Tahoma" w:hAnsi="Tahoma" w:cs="Tahoma"/>
          <w:b/>
        </w:rPr>
      </w:pPr>
    </w:p>
    <w:p w:rsidR="008D63BE" w:rsidRDefault="008D63BE" w:rsidP="00A9738A">
      <w:pPr>
        <w:keepNext/>
        <w:jc w:val="both"/>
        <w:rPr>
          <w:rFonts w:ascii="Tahoma" w:hAnsi="Tahoma" w:cs="Tahoma"/>
          <w:b/>
        </w:rPr>
      </w:pPr>
    </w:p>
    <w:p w:rsidR="00B477E1" w:rsidRDefault="00B477E1" w:rsidP="00A9738A">
      <w:pPr>
        <w:keepNext/>
        <w:jc w:val="both"/>
        <w:rPr>
          <w:rFonts w:ascii="Tahoma" w:hAnsi="Tahoma" w:cs="Tahoma"/>
          <w:b/>
        </w:rPr>
      </w:pPr>
    </w:p>
    <w:p w:rsidR="00B477E1" w:rsidRDefault="00B477E1" w:rsidP="00A9738A">
      <w:pPr>
        <w:keepNext/>
        <w:jc w:val="both"/>
        <w:rPr>
          <w:rFonts w:ascii="Tahoma" w:hAnsi="Tahoma" w:cs="Tahoma"/>
          <w:b/>
        </w:rPr>
      </w:pPr>
    </w:p>
    <w:p w:rsidR="00B477E1" w:rsidRDefault="00B477E1" w:rsidP="00A9738A">
      <w:pPr>
        <w:keepNext/>
        <w:jc w:val="both"/>
        <w:rPr>
          <w:rFonts w:ascii="Tahoma" w:hAnsi="Tahoma" w:cs="Tahoma"/>
          <w:b/>
        </w:rPr>
      </w:pPr>
    </w:p>
    <w:p w:rsidR="00B477E1" w:rsidRDefault="00B477E1" w:rsidP="00A9738A">
      <w:pPr>
        <w:keepNext/>
        <w:jc w:val="both"/>
        <w:rPr>
          <w:rFonts w:ascii="Tahoma" w:hAnsi="Tahoma" w:cs="Tahoma"/>
          <w:b/>
        </w:rPr>
      </w:pPr>
    </w:p>
    <w:p w:rsidR="007A5476" w:rsidRDefault="007A5476" w:rsidP="00A9738A">
      <w:pPr>
        <w:keepNext/>
        <w:jc w:val="both"/>
        <w:rPr>
          <w:rFonts w:ascii="Tahoma" w:hAnsi="Tahoma" w:cs="Tahoma"/>
          <w:b/>
        </w:rPr>
      </w:pPr>
    </w:p>
    <w:p w:rsidR="007A5476" w:rsidRDefault="007A5476" w:rsidP="00A9738A">
      <w:pPr>
        <w:keepNext/>
        <w:jc w:val="both"/>
        <w:rPr>
          <w:rFonts w:ascii="Tahoma" w:hAnsi="Tahoma" w:cs="Tahoma"/>
          <w:b/>
        </w:rPr>
      </w:pPr>
    </w:p>
    <w:p w:rsidR="007A5476" w:rsidRDefault="007A5476" w:rsidP="00A9738A">
      <w:pPr>
        <w:keepNext/>
        <w:jc w:val="both"/>
        <w:rPr>
          <w:rFonts w:ascii="Tahoma" w:hAnsi="Tahoma" w:cs="Tahoma"/>
          <w:b/>
        </w:rPr>
      </w:pPr>
    </w:p>
    <w:p w:rsidR="007A5476" w:rsidRDefault="007A5476" w:rsidP="00A9738A">
      <w:pPr>
        <w:keepNext/>
        <w:jc w:val="both"/>
        <w:rPr>
          <w:rFonts w:ascii="Tahoma" w:hAnsi="Tahoma" w:cs="Tahoma"/>
          <w:b/>
        </w:rPr>
      </w:pPr>
    </w:p>
    <w:p w:rsidR="007A5476" w:rsidRDefault="007A5476" w:rsidP="00A9738A">
      <w:pPr>
        <w:keepNext/>
        <w:jc w:val="both"/>
        <w:rPr>
          <w:rFonts w:ascii="Tahoma" w:hAnsi="Tahoma" w:cs="Tahoma"/>
          <w:b/>
        </w:rPr>
      </w:pPr>
    </w:p>
    <w:p w:rsidR="007A5476" w:rsidRDefault="007A5476" w:rsidP="00A9738A">
      <w:pPr>
        <w:keepNext/>
        <w:jc w:val="both"/>
        <w:rPr>
          <w:rFonts w:ascii="Tahoma" w:hAnsi="Tahoma" w:cs="Tahoma"/>
          <w:b/>
        </w:rPr>
      </w:pPr>
    </w:p>
    <w:p w:rsidR="007A5476" w:rsidRDefault="007A5476" w:rsidP="00A9738A">
      <w:pPr>
        <w:keepNext/>
        <w:jc w:val="both"/>
        <w:rPr>
          <w:rFonts w:ascii="Tahoma" w:hAnsi="Tahoma" w:cs="Tahoma"/>
          <w:b/>
        </w:rPr>
      </w:pPr>
    </w:p>
    <w:p w:rsidR="007A5476" w:rsidRDefault="007A5476" w:rsidP="00A9738A">
      <w:pPr>
        <w:keepNext/>
        <w:jc w:val="both"/>
        <w:rPr>
          <w:rFonts w:ascii="Tahoma" w:hAnsi="Tahoma" w:cs="Tahoma"/>
          <w:b/>
        </w:rPr>
      </w:pPr>
    </w:p>
    <w:p w:rsidR="007A5476" w:rsidRDefault="007A5476" w:rsidP="00A9738A">
      <w:pPr>
        <w:keepNext/>
        <w:jc w:val="both"/>
        <w:rPr>
          <w:rFonts w:ascii="Tahoma" w:hAnsi="Tahoma" w:cs="Tahoma"/>
          <w:b/>
        </w:rPr>
      </w:pPr>
    </w:p>
    <w:p w:rsidR="007A5476" w:rsidRDefault="007A5476" w:rsidP="00A9738A">
      <w:pPr>
        <w:keepNext/>
        <w:jc w:val="both"/>
        <w:rPr>
          <w:rFonts w:ascii="Tahoma" w:hAnsi="Tahoma" w:cs="Tahoma"/>
          <w:b/>
        </w:rPr>
      </w:pPr>
    </w:p>
    <w:p w:rsidR="00B477E1" w:rsidRDefault="00B477E1"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655155" w:rsidRDefault="00655155" w:rsidP="00A9738A">
      <w:pPr>
        <w:keepNext/>
        <w:jc w:val="both"/>
        <w:rPr>
          <w:rFonts w:ascii="Tahoma" w:hAnsi="Tahoma" w:cs="Tahoma"/>
          <w:b/>
        </w:rPr>
      </w:pPr>
    </w:p>
    <w:p w:rsidR="007E6DE4" w:rsidRDefault="007E6DE4" w:rsidP="006E66B3">
      <w:pPr>
        <w:pStyle w:val="Glava"/>
        <w:tabs>
          <w:tab w:val="clear" w:pos="4536"/>
          <w:tab w:val="clear" w:pos="9072"/>
        </w:tabs>
        <w:jc w:val="both"/>
        <w:rPr>
          <w:i w:val="0"/>
          <w:sz w:val="22"/>
          <w:szCs w:val="22"/>
        </w:rPr>
      </w:pPr>
    </w:p>
    <w:p w:rsidR="00A0520F" w:rsidRPr="0079325B" w:rsidRDefault="00A0520F" w:rsidP="00A0520F">
      <w:pPr>
        <w:pStyle w:val="Glava"/>
        <w:tabs>
          <w:tab w:val="clear" w:pos="4536"/>
          <w:tab w:val="clear" w:pos="9072"/>
        </w:tabs>
        <w:ind w:left="1080"/>
        <w:jc w:val="right"/>
        <w:rPr>
          <w:b/>
          <w:i w:val="0"/>
          <w:sz w:val="22"/>
          <w:szCs w:val="22"/>
        </w:rPr>
      </w:pPr>
      <w:r w:rsidRPr="0079325B">
        <w:rPr>
          <w:b/>
          <w:i w:val="0"/>
          <w:sz w:val="22"/>
          <w:szCs w:val="22"/>
        </w:rPr>
        <w:t xml:space="preserve">PRILOGA </w:t>
      </w:r>
      <w:r w:rsidR="00577425">
        <w:rPr>
          <w:b/>
          <w:i w:val="0"/>
          <w:sz w:val="22"/>
          <w:szCs w:val="22"/>
        </w:rPr>
        <w:t>1</w:t>
      </w:r>
    </w:p>
    <w:p w:rsidR="00A0520F" w:rsidRDefault="00A0520F" w:rsidP="00A0520F">
      <w:pPr>
        <w:pStyle w:val="Odstavekseznama"/>
        <w:spacing w:line="360" w:lineRule="auto"/>
        <w:ind w:left="1418"/>
        <w:contextualSpacing/>
        <w:jc w:val="both"/>
        <w:rPr>
          <w:b/>
          <w:i w:val="0"/>
          <w:szCs w:val="22"/>
        </w:rPr>
      </w:pPr>
    </w:p>
    <w:p w:rsidR="00025163" w:rsidRPr="00216088" w:rsidRDefault="00025163" w:rsidP="00025163">
      <w:pPr>
        <w:ind w:left="993"/>
        <w:jc w:val="center"/>
        <w:rPr>
          <w:b/>
          <w:i w:val="0"/>
          <w:color w:val="000000"/>
          <w:sz w:val="22"/>
          <w:szCs w:val="22"/>
        </w:rPr>
      </w:pPr>
      <w:r w:rsidRPr="00216088">
        <w:rPr>
          <w:b/>
          <w:i w:val="0"/>
          <w:color w:val="000000"/>
          <w:sz w:val="22"/>
          <w:szCs w:val="22"/>
        </w:rPr>
        <w:t xml:space="preserve">P </w:t>
      </w:r>
      <w:r w:rsidR="00BC7CBE">
        <w:rPr>
          <w:b/>
          <w:i w:val="0"/>
          <w:color w:val="000000"/>
          <w:sz w:val="22"/>
          <w:szCs w:val="22"/>
        </w:rPr>
        <w:t xml:space="preserve">R E D R A Č U N </w:t>
      </w:r>
      <w:r w:rsidRPr="00216088">
        <w:rPr>
          <w:b/>
          <w:i w:val="0"/>
          <w:color w:val="000000"/>
          <w:sz w:val="22"/>
          <w:szCs w:val="22"/>
        </w:rPr>
        <w:t xml:space="preserve">     št. ……</w:t>
      </w:r>
    </w:p>
    <w:p w:rsidR="00025163" w:rsidRPr="00216088" w:rsidRDefault="00025163" w:rsidP="00025163">
      <w:pPr>
        <w:ind w:left="993"/>
        <w:jc w:val="center"/>
        <w:rPr>
          <w:b/>
          <w:i w:val="0"/>
          <w:color w:val="000000"/>
          <w:sz w:val="22"/>
          <w:szCs w:val="22"/>
        </w:rPr>
      </w:pPr>
    </w:p>
    <w:p w:rsidR="00025163" w:rsidRPr="002B55E1" w:rsidRDefault="00025163" w:rsidP="00025163">
      <w:pPr>
        <w:ind w:left="993"/>
        <w:jc w:val="both"/>
        <w:rPr>
          <w:i w:val="0"/>
          <w:szCs w:val="24"/>
        </w:rPr>
      </w:pPr>
      <w:r w:rsidRPr="002B55E1">
        <w:rPr>
          <w:i w:val="0"/>
          <w:szCs w:val="24"/>
        </w:rPr>
        <w:t xml:space="preserve">Ponudnik: __________________________________________________________________ </w:t>
      </w:r>
    </w:p>
    <w:p w:rsidR="00025163" w:rsidRPr="002B55E1" w:rsidRDefault="00025163" w:rsidP="00025163">
      <w:pPr>
        <w:ind w:left="993"/>
        <w:jc w:val="both"/>
        <w:rPr>
          <w:i w:val="0"/>
          <w:szCs w:val="24"/>
        </w:rPr>
      </w:pPr>
    </w:p>
    <w:p w:rsidR="00025163" w:rsidRPr="002B55E1" w:rsidRDefault="00025163" w:rsidP="00025163">
      <w:pPr>
        <w:ind w:left="993"/>
        <w:jc w:val="both"/>
        <w:rPr>
          <w:i w:val="0"/>
          <w:szCs w:val="24"/>
        </w:rPr>
      </w:pPr>
      <w:r w:rsidRPr="002B55E1">
        <w:rPr>
          <w:i w:val="0"/>
          <w:szCs w:val="24"/>
        </w:rPr>
        <w:t xml:space="preserve">ki ga zastopa direktor/ica ____________________________________________, dajemo ponudbo </w:t>
      </w:r>
      <w:r w:rsidRPr="007A0197">
        <w:rPr>
          <w:i w:val="0"/>
          <w:szCs w:val="24"/>
        </w:rPr>
        <w:t xml:space="preserve">za  </w:t>
      </w:r>
      <w:r w:rsidR="00DA38B9" w:rsidRPr="007A0197">
        <w:rPr>
          <w:i w:val="0"/>
          <w:szCs w:val="24"/>
        </w:rPr>
        <w:t>»</w:t>
      </w:r>
      <w:r w:rsidR="00075EF0">
        <w:rPr>
          <w:i w:val="0"/>
          <w:szCs w:val="24"/>
        </w:rPr>
        <w:t>MONITORING PODZEMNE VODE IN POVRŠINSKIH VODOTOKOV</w:t>
      </w:r>
      <w:r w:rsidR="00075EF0" w:rsidRPr="002B55E1">
        <w:rPr>
          <w:i w:val="0"/>
          <w:szCs w:val="24"/>
        </w:rPr>
        <w:t>«</w:t>
      </w:r>
    </w:p>
    <w:p w:rsidR="00025163" w:rsidRPr="002B55E1" w:rsidRDefault="00025163" w:rsidP="00025163">
      <w:pPr>
        <w:ind w:left="993"/>
        <w:rPr>
          <w:color w:val="1F497D"/>
          <w:szCs w:val="24"/>
        </w:rPr>
      </w:pPr>
    </w:p>
    <w:p w:rsidR="00025163" w:rsidRDefault="00025163" w:rsidP="00025163">
      <w:pPr>
        <w:keepNext/>
        <w:ind w:left="993"/>
        <w:jc w:val="both"/>
        <w:rPr>
          <w:b/>
          <w:i w:val="0"/>
          <w:sz w:val="22"/>
          <w:szCs w:val="22"/>
        </w:rPr>
      </w:pPr>
      <w:r>
        <w:rPr>
          <w:i w:val="0"/>
          <w:sz w:val="22"/>
          <w:szCs w:val="22"/>
        </w:rPr>
        <w:t>Ponudbo oddajamo (označite):</w:t>
      </w:r>
      <w:r>
        <w:rPr>
          <w:b/>
          <w:i w:val="0"/>
          <w:sz w:val="22"/>
          <w:szCs w:val="22"/>
        </w:rPr>
        <w:t xml:space="preserve">  </w:t>
      </w:r>
    </w:p>
    <w:tbl>
      <w:tblPr>
        <w:tblW w:w="0" w:type="auto"/>
        <w:tblInd w:w="108" w:type="dxa"/>
        <w:tblLook w:val="04A0" w:firstRow="1" w:lastRow="0" w:firstColumn="1" w:lastColumn="0" w:noHBand="0" w:noVBand="1"/>
      </w:tblPr>
      <w:tblGrid>
        <w:gridCol w:w="3544"/>
        <w:gridCol w:w="3191"/>
        <w:gridCol w:w="3046"/>
      </w:tblGrid>
      <w:tr w:rsidR="00025163" w:rsidTr="00244E3F">
        <w:trPr>
          <w:trHeight w:val="189"/>
        </w:trPr>
        <w:tc>
          <w:tcPr>
            <w:tcW w:w="3544" w:type="dxa"/>
            <w:shd w:val="clear" w:color="auto" w:fill="FFFFFF"/>
            <w:hideMark/>
          </w:tcPr>
          <w:p w:rsidR="00025163" w:rsidRDefault="00025163" w:rsidP="00B477E1">
            <w:pPr>
              <w:keepNext/>
              <w:numPr>
                <w:ilvl w:val="0"/>
                <w:numId w:val="9"/>
              </w:numPr>
              <w:spacing w:line="276" w:lineRule="auto"/>
              <w:ind w:left="993" w:firstLine="0"/>
              <w:jc w:val="both"/>
              <w:rPr>
                <w:b/>
                <w:i w:val="0"/>
                <w:sz w:val="22"/>
                <w:szCs w:val="22"/>
                <w:lang w:eastAsia="en-US"/>
              </w:rPr>
            </w:pPr>
            <w:r>
              <w:rPr>
                <w:i w:val="0"/>
                <w:sz w:val="22"/>
                <w:szCs w:val="22"/>
                <w:lang w:eastAsia="en-US"/>
              </w:rPr>
              <w:t>samostojno</w:t>
            </w:r>
          </w:p>
        </w:tc>
        <w:tc>
          <w:tcPr>
            <w:tcW w:w="3191" w:type="dxa"/>
            <w:shd w:val="clear" w:color="auto" w:fill="FFFFFF"/>
            <w:hideMark/>
          </w:tcPr>
          <w:p w:rsidR="00025163" w:rsidRDefault="00025163" w:rsidP="00B477E1">
            <w:pPr>
              <w:keepNext/>
              <w:numPr>
                <w:ilvl w:val="0"/>
                <w:numId w:val="9"/>
              </w:numPr>
              <w:spacing w:line="276" w:lineRule="auto"/>
              <w:ind w:left="993" w:firstLine="0"/>
              <w:jc w:val="both"/>
              <w:rPr>
                <w:b/>
                <w:i w:val="0"/>
                <w:sz w:val="22"/>
                <w:szCs w:val="22"/>
                <w:lang w:eastAsia="en-US"/>
              </w:rPr>
            </w:pPr>
            <w:r>
              <w:rPr>
                <w:i w:val="0"/>
                <w:sz w:val="22"/>
                <w:szCs w:val="22"/>
                <w:lang w:eastAsia="en-US"/>
              </w:rPr>
              <w:t>skupna ponudba</w:t>
            </w:r>
          </w:p>
        </w:tc>
        <w:tc>
          <w:tcPr>
            <w:tcW w:w="3046" w:type="dxa"/>
            <w:shd w:val="clear" w:color="auto" w:fill="FFFFFF"/>
            <w:hideMark/>
          </w:tcPr>
          <w:p w:rsidR="00025163" w:rsidRPr="00075EF0" w:rsidRDefault="00025163" w:rsidP="00B477E1">
            <w:pPr>
              <w:keepNext/>
              <w:numPr>
                <w:ilvl w:val="0"/>
                <w:numId w:val="9"/>
              </w:numPr>
              <w:spacing w:line="276" w:lineRule="auto"/>
              <w:ind w:left="993" w:firstLine="0"/>
              <w:jc w:val="both"/>
              <w:rPr>
                <w:b/>
                <w:i w:val="0"/>
                <w:sz w:val="22"/>
                <w:szCs w:val="22"/>
                <w:lang w:eastAsia="en-US"/>
              </w:rPr>
            </w:pPr>
            <w:r>
              <w:rPr>
                <w:i w:val="0"/>
                <w:sz w:val="22"/>
                <w:szCs w:val="22"/>
                <w:lang w:eastAsia="en-US"/>
              </w:rPr>
              <w:t>s podizvajalci</w:t>
            </w:r>
          </w:p>
          <w:p w:rsidR="00075EF0" w:rsidRPr="00075EF0" w:rsidRDefault="00075EF0" w:rsidP="00075EF0">
            <w:pPr>
              <w:keepNext/>
              <w:spacing w:line="276" w:lineRule="auto"/>
              <w:jc w:val="both"/>
              <w:rPr>
                <w:b/>
                <w:i w:val="0"/>
                <w:sz w:val="22"/>
                <w:szCs w:val="22"/>
                <w:lang w:eastAsia="en-US"/>
              </w:rPr>
            </w:pPr>
          </w:p>
          <w:p w:rsidR="00075EF0" w:rsidRDefault="00075EF0" w:rsidP="00075EF0">
            <w:pPr>
              <w:keepNext/>
              <w:spacing w:line="276" w:lineRule="auto"/>
              <w:jc w:val="both"/>
              <w:rPr>
                <w:b/>
                <w:i w:val="0"/>
                <w:sz w:val="22"/>
                <w:szCs w:val="22"/>
                <w:lang w:eastAsia="en-US"/>
              </w:rPr>
            </w:pPr>
          </w:p>
        </w:tc>
      </w:tr>
    </w:tbl>
    <w:p w:rsidR="00025163" w:rsidRPr="002B55E1" w:rsidRDefault="00025163" w:rsidP="009D5E79">
      <w:pPr>
        <w:pStyle w:val="Odstavekseznama"/>
        <w:keepNext/>
        <w:ind w:left="993"/>
        <w:rPr>
          <w:b/>
          <w:i w:val="0"/>
          <w:sz w:val="18"/>
          <w:szCs w:val="18"/>
        </w:rPr>
      </w:pPr>
    </w:p>
    <w:p w:rsidR="00075EF0" w:rsidRPr="008D0300" w:rsidRDefault="00075EF0" w:rsidP="00075EF0">
      <w:pPr>
        <w:pStyle w:val="Glava"/>
        <w:tabs>
          <w:tab w:val="clear" w:pos="4536"/>
          <w:tab w:val="clear" w:pos="9072"/>
        </w:tabs>
        <w:ind w:left="1074"/>
        <w:jc w:val="both"/>
        <w:rPr>
          <w:i w:val="0"/>
          <w:sz w:val="22"/>
          <w:szCs w:val="22"/>
        </w:rPr>
      </w:pPr>
      <w:r w:rsidRPr="008D0300">
        <w:rPr>
          <w:i w:val="0"/>
          <w:sz w:val="22"/>
          <w:szCs w:val="22"/>
        </w:rPr>
        <w:t>Vrednost izvedbe del……………………………EUR brez DDV</w:t>
      </w:r>
    </w:p>
    <w:p w:rsidR="00075EF0" w:rsidRPr="008D0300" w:rsidRDefault="00075EF0" w:rsidP="00075EF0">
      <w:pPr>
        <w:pStyle w:val="Glava"/>
        <w:tabs>
          <w:tab w:val="clear" w:pos="4536"/>
          <w:tab w:val="clear" w:pos="9072"/>
        </w:tabs>
        <w:ind w:left="1074"/>
        <w:jc w:val="both"/>
        <w:rPr>
          <w:i w:val="0"/>
          <w:sz w:val="22"/>
          <w:szCs w:val="22"/>
        </w:rPr>
      </w:pPr>
    </w:p>
    <w:p w:rsidR="00075EF0" w:rsidRPr="008D0300" w:rsidRDefault="00075EF0" w:rsidP="00075EF0">
      <w:pPr>
        <w:pStyle w:val="Glava"/>
        <w:tabs>
          <w:tab w:val="clear" w:pos="4536"/>
          <w:tab w:val="clear" w:pos="9072"/>
        </w:tabs>
        <w:ind w:left="1074"/>
        <w:jc w:val="both"/>
        <w:rPr>
          <w:i w:val="0"/>
          <w:sz w:val="22"/>
          <w:szCs w:val="22"/>
        </w:rPr>
      </w:pPr>
      <w:r w:rsidRPr="008D0300">
        <w:rPr>
          <w:i w:val="0"/>
          <w:sz w:val="22"/>
          <w:szCs w:val="22"/>
        </w:rPr>
        <w:t>Vrednost DDV</w:t>
      </w:r>
      <w:r>
        <w:rPr>
          <w:i w:val="0"/>
          <w:sz w:val="22"/>
          <w:szCs w:val="22"/>
        </w:rPr>
        <w:t>……………………………………EUR</w:t>
      </w:r>
    </w:p>
    <w:p w:rsidR="00075EF0" w:rsidRPr="008D0300" w:rsidRDefault="00075EF0" w:rsidP="00075EF0">
      <w:pPr>
        <w:pStyle w:val="Glava"/>
        <w:tabs>
          <w:tab w:val="clear" w:pos="4536"/>
          <w:tab w:val="clear" w:pos="9072"/>
        </w:tabs>
        <w:ind w:left="1074"/>
        <w:jc w:val="both"/>
        <w:rPr>
          <w:i w:val="0"/>
          <w:sz w:val="22"/>
          <w:szCs w:val="22"/>
        </w:rPr>
      </w:pPr>
    </w:p>
    <w:p w:rsidR="00075EF0" w:rsidRPr="008D0300" w:rsidRDefault="00075EF0" w:rsidP="00075EF0">
      <w:pPr>
        <w:pStyle w:val="Glava"/>
        <w:tabs>
          <w:tab w:val="clear" w:pos="4536"/>
          <w:tab w:val="clear" w:pos="9072"/>
        </w:tabs>
        <w:ind w:left="1074"/>
        <w:jc w:val="both"/>
        <w:rPr>
          <w:i w:val="0"/>
          <w:sz w:val="22"/>
          <w:szCs w:val="22"/>
        </w:rPr>
      </w:pPr>
      <w:r w:rsidRPr="008D0300">
        <w:rPr>
          <w:i w:val="0"/>
          <w:sz w:val="22"/>
          <w:szCs w:val="22"/>
        </w:rPr>
        <w:t>Vrednost …………………………………………..EUR skupaj z DDV</w:t>
      </w:r>
    </w:p>
    <w:p w:rsidR="00075EF0" w:rsidRPr="008D0300" w:rsidRDefault="00075EF0" w:rsidP="00075EF0">
      <w:pPr>
        <w:pStyle w:val="Glava"/>
        <w:tabs>
          <w:tab w:val="clear" w:pos="4536"/>
          <w:tab w:val="clear" w:pos="9072"/>
        </w:tabs>
        <w:ind w:left="1074"/>
        <w:jc w:val="both"/>
        <w:rPr>
          <w:i w:val="0"/>
          <w:sz w:val="22"/>
          <w:szCs w:val="22"/>
        </w:rPr>
      </w:pPr>
    </w:p>
    <w:p w:rsidR="00075EF0" w:rsidRPr="008D0300" w:rsidRDefault="00075EF0" w:rsidP="00075EF0">
      <w:pPr>
        <w:pStyle w:val="Glava"/>
        <w:tabs>
          <w:tab w:val="clear" w:pos="4536"/>
          <w:tab w:val="clear" w:pos="9072"/>
        </w:tabs>
        <w:ind w:left="1074"/>
        <w:jc w:val="both"/>
        <w:rPr>
          <w:i w:val="0"/>
          <w:sz w:val="22"/>
          <w:szCs w:val="22"/>
        </w:rPr>
      </w:pPr>
    </w:p>
    <w:p w:rsidR="00075EF0" w:rsidRPr="008D0300" w:rsidRDefault="00075EF0" w:rsidP="00075EF0">
      <w:pPr>
        <w:pStyle w:val="Glava"/>
        <w:tabs>
          <w:tab w:val="clear" w:pos="4536"/>
          <w:tab w:val="clear" w:pos="9072"/>
        </w:tabs>
        <w:ind w:left="1074"/>
        <w:jc w:val="both"/>
        <w:rPr>
          <w:i w:val="0"/>
          <w:sz w:val="22"/>
          <w:szCs w:val="22"/>
        </w:rPr>
      </w:pPr>
    </w:p>
    <w:p w:rsidR="00075EF0" w:rsidRPr="008D0300" w:rsidRDefault="00075EF0" w:rsidP="00075EF0">
      <w:pPr>
        <w:jc w:val="both"/>
        <w:rPr>
          <w:i w:val="0"/>
          <w:sz w:val="22"/>
          <w:szCs w:val="22"/>
        </w:rPr>
      </w:pPr>
      <w:r w:rsidRPr="008D0300">
        <w:rPr>
          <w:i w:val="0"/>
          <w:sz w:val="22"/>
          <w:szCs w:val="22"/>
        </w:rPr>
        <w:t xml:space="preserve">                  </w:t>
      </w:r>
    </w:p>
    <w:p w:rsidR="00075EF0" w:rsidRPr="008D0300" w:rsidRDefault="00075EF0" w:rsidP="00075EF0">
      <w:pPr>
        <w:ind w:left="993"/>
        <w:jc w:val="both"/>
        <w:rPr>
          <w:b/>
          <w:i w:val="0"/>
          <w:sz w:val="22"/>
          <w:szCs w:val="22"/>
        </w:rPr>
      </w:pPr>
      <w:r w:rsidRPr="008D0300">
        <w:rPr>
          <w:b/>
          <w:i w:val="0"/>
          <w:sz w:val="22"/>
          <w:szCs w:val="22"/>
        </w:rPr>
        <w:t>Ponudba velja 120 dni od dneva odpiranja ponudb.</w:t>
      </w:r>
    </w:p>
    <w:p w:rsidR="00075EF0" w:rsidRPr="008D0300" w:rsidRDefault="00075EF0" w:rsidP="00075EF0">
      <w:pPr>
        <w:ind w:left="993"/>
        <w:jc w:val="both"/>
        <w:rPr>
          <w:i w:val="0"/>
          <w:sz w:val="22"/>
          <w:szCs w:val="22"/>
        </w:rPr>
      </w:pPr>
    </w:p>
    <w:p w:rsidR="00075EF0" w:rsidRPr="008D0300" w:rsidRDefault="00075EF0" w:rsidP="00075EF0">
      <w:pPr>
        <w:ind w:left="993"/>
        <w:jc w:val="both"/>
        <w:rPr>
          <w:i w:val="0"/>
          <w:sz w:val="22"/>
          <w:szCs w:val="22"/>
        </w:rPr>
      </w:pPr>
    </w:p>
    <w:p w:rsidR="00075EF0" w:rsidRPr="008D0300" w:rsidRDefault="00075EF0" w:rsidP="00075EF0">
      <w:pPr>
        <w:ind w:left="993"/>
        <w:jc w:val="both"/>
        <w:rPr>
          <w:i w:val="0"/>
          <w:sz w:val="22"/>
          <w:szCs w:val="22"/>
        </w:rPr>
      </w:pPr>
    </w:p>
    <w:p w:rsidR="00075EF0" w:rsidRPr="008D0300" w:rsidRDefault="00075EF0" w:rsidP="00075EF0">
      <w:pPr>
        <w:ind w:left="993"/>
        <w:jc w:val="both"/>
        <w:rPr>
          <w:i w:val="0"/>
          <w:sz w:val="22"/>
          <w:szCs w:val="22"/>
        </w:rPr>
      </w:pPr>
      <w:r w:rsidRPr="008D0300">
        <w:rPr>
          <w:i w:val="0"/>
          <w:sz w:val="22"/>
          <w:szCs w:val="22"/>
        </w:rPr>
        <w:t>V ………………………., dne ……………………..</w:t>
      </w:r>
    </w:p>
    <w:p w:rsidR="00075EF0" w:rsidRPr="008D0300" w:rsidRDefault="00075EF0" w:rsidP="00075EF0">
      <w:pPr>
        <w:ind w:left="993"/>
        <w:jc w:val="both"/>
        <w:rPr>
          <w:i w:val="0"/>
          <w:sz w:val="22"/>
          <w:szCs w:val="22"/>
        </w:rPr>
      </w:pPr>
    </w:p>
    <w:p w:rsidR="00075EF0" w:rsidRPr="008D0300" w:rsidRDefault="00075EF0" w:rsidP="00075EF0">
      <w:pPr>
        <w:ind w:left="993"/>
        <w:jc w:val="both"/>
        <w:rPr>
          <w:i w:val="0"/>
          <w:sz w:val="22"/>
          <w:szCs w:val="22"/>
        </w:rPr>
      </w:pPr>
    </w:p>
    <w:p w:rsidR="00075EF0" w:rsidRDefault="00075EF0" w:rsidP="00075EF0">
      <w:pPr>
        <w:ind w:left="993"/>
        <w:jc w:val="both"/>
        <w:rPr>
          <w:i w:val="0"/>
          <w:sz w:val="22"/>
          <w:szCs w:val="22"/>
        </w:rPr>
      </w:pPr>
      <w:r w:rsidRPr="008D0300">
        <w:rPr>
          <w:i w:val="0"/>
          <w:sz w:val="22"/>
          <w:szCs w:val="22"/>
        </w:rPr>
        <w:t>Datum:</w:t>
      </w:r>
      <w:r w:rsidRPr="008D0300">
        <w:rPr>
          <w:i w:val="0"/>
          <w:sz w:val="22"/>
          <w:szCs w:val="22"/>
        </w:rPr>
        <w:tab/>
      </w:r>
      <w:r w:rsidRPr="008D0300">
        <w:rPr>
          <w:i w:val="0"/>
          <w:sz w:val="22"/>
          <w:szCs w:val="22"/>
        </w:rPr>
        <w:tab/>
      </w:r>
      <w:r w:rsidRPr="008D0300">
        <w:rPr>
          <w:i w:val="0"/>
          <w:sz w:val="22"/>
          <w:szCs w:val="22"/>
        </w:rPr>
        <w:tab/>
      </w:r>
      <w:r w:rsidRPr="008D0300">
        <w:rPr>
          <w:i w:val="0"/>
          <w:sz w:val="22"/>
          <w:szCs w:val="22"/>
        </w:rPr>
        <w:tab/>
      </w:r>
    </w:p>
    <w:p w:rsidR="00075EF0" w:rsidRDefault="00075EF0" w:rsidP="00075EF0">
      <w:pPr>
        <w:ind w:left="993"/>
        <w:jc w:val="both"/>
        <w:rPr>
          <w:i w:val="0"/>
          <w:sz w:val="22"/>
          <w:szCs w:val="22"/>
        </w:rPr>
      </w:pPr>
    </w:p>
    <w:p w:rsidR="00075EF0" w:rsidRDefault="00075EF0" w:rsidP="00075EF0">
      <w:pPr>
        <w:ind w:left="993"/>
        <w:jc w:val="both"/>
        <w:rPr>
          <w:i w:val="0"/>
          <w:sz w:val="22"/>
          <w:szCs w:val="22"/>
        </w:rPr>
      </w:pPr>
    </w:p>
    <w:p w:rsidR="00075EF0" w:rsidRDefault="00075EF0" w:rsidP="00075EF0">
      <w:pPr>
        <w:ind w:left="993"/>
        <w:jc w:val="both"/>
        <w:rPr>
          <w:i w:val="0"/>
          <w:sz w:val="22"/>
          <w:szCs w:val="22"/>
        </w:rPr>
      </w:pPr>
    </w:p>
    <w:p w:rsidR="00075EF0" w:rsidRDefault="00075EF0" w:rsidP="00075EF0">
      <w:pPr>
        <w:ind w:left="993"/>
        <w:jc w:val="both"/>
        <w:rPr>
          <w:i w:val="0"/>
          <w:sz w:val="22"/>
          <w:szCs w:val="22"/>
        </w:rPr>
      </w:pPr>
    </w:p>
    <w:p w:rsidR="00075EF0" w:rsidRDefault="00075EF0" w:rsidP="00075EF0">
      <w:pPr>
        <w:ind w:left="993"/>
        <w:jc w:val="both"/>
        <w:rPr>
          <w:i w:val="0"/>
          <w:sz w:val="22"/>
          <w:szCs w:val="22"/>
        </w:rPr>
      </w:pPr>
    </w:p>
    <w:p w:rsidR="00075EF0" w:rsidRDefault="00075EF0" w:rsidP="00075EF0">
      <w:pPr>
        <w:ind w:left="993"/>
        <w:jc w:val="both"/>
        <w:rPr>
          <w:i w:val="0"/>
          <w:sz w:val="22"/>
          <w:szCs w:val="22"/>
        </w:rPr>
      </w:pPr>
    </w:p>
    <w:p w:rsidR="00075EF0" w:rsidRDefault="00075EF0" w:rsidP="00075EF0">
      <w:pPr>
        <w:ind w:left="993"/>
        <w:jc w:val="both"/>
        <w:rPr>
          <w:i w:val="0"/>
          <w:sz w:val="22"/>
          <w:szCs w:val="22"/>
        </w:rPr>
      </w:pPr>
    </w:p>
    <w:p w:rsidR="00075EF0" w:rsidRDefault="00075EF0" w:rsidP="00075EF0">
      <w:pPr>
        <w:ind w:left="993"/>
        <w:jc w:val="both"/>
        <w:rPr>
          <w:i w:val="0"/>
          <w:sz w:val="22"/>
          <w:szCs w:val="22"/>
        </w:rPr>
      </w:pPr>
    </w:p>
    <w:p w:rsidR="00075EF0" w:rsidRDefault="00075EF0" w:rsidP="00075EF0">
      <w:pPr>
        <w:ind w:left="993"/>
        <w:jc w:val="both"/>
        <w:rPr>
          <w:i w:val="0"/>
          <w:sz w:val="22"/>
          <w:szCs w:val="22"/>
        </w:rPr>
      </w:pPr>
    </w:p>
    <w:p w:rsidR="00075EF0" w:rsidRDefault="00075EF0" w:rsidP="00075EF0">
      <w:pPr>
        <w:ind w:left="993"/>
        <w:jc w:val="both"/>
        <w:rPr>
          <w:i w:val="0"/>
          <w:sz w:val="22"/>
          <w:szCs w:val="22"/>
        </w:rPr>
      </w:pPr>
    </w:p>
    <w:p w:rsidR="00DF2655" w:rsidRDefault="00DF2655" w:rsidP="00075EF0">
      <w:pPr>
        <w:ind w:left="993"/>
        <w:jc w:val="both"/>
        <w:rPr>
          <w:i w:val="0"/>
          <w:sz w:val="22"/>
          <w:szCs w:val="22"/>
        </w:rPr>
      </w:pPr>
    </w:p>
    <w:p w:rsidR="00DF2655" w:rsidRDefault="00DF2655" w:rsidP="00075EF0">
      <w:pPr>
        <w:ind w:left="993"/>
        <w:jc w:val="both"/>
        <w:rPr>
          <w:i w:val="0"/>
          <w:sz w:val="22"/>
          <w:szCs w:val="22"/>
        </w:rPr>
      </w:pPr>
    </w:p>
    <w:p w:rsidR="00DF2655" w:rsidRDefault="00DF2655" w:rsidP="00075EF0">
      <w:pPr>
        <w:ind w:left="993"/>
        <w:jc w:val="both"/>
        <w:rPr>
          <w:i w:val="0"/>
          <w:sz w:val="22"/>
          <w:szCs w:val="22"/>
        </w:rPr>
      </w:pPr>
    </w:p>
    <w:p w:rsidR="00DF2655" w:rsidRDefault="00DF2655" w:rsidP="00075EF0">
      <w:pPr>
        <w:ind w:left="993"/>
        <w:jc w:val="both"/>
        <w:rPr>
          <w:i w:val="0"/>
          <w:sz w:val="22"/>
          <w:szCs w:val="22"/>
        </w:rPr>
      </w:pPr>
    </w:p>
    <w:p w:rsidR="00DF2655" w:rsidRDefault="00DF2655" w:rsidP="00075EF0">
      <w:pPr>
        <w:ind w:left="993"/>
        <w:jc w:val="both"/>
        <w:rPr>
          <w:i w:val="0"/>
          <w:sz w:val="22"/>
          <w:szCs w:val="22"/>
        </w:rPr>
      </w:pPr>
    </w:p>
    <w:p w:rsidR="00DF2655" w:rsidRDefault="00DF2655" w:rsidP="00075EF0">
      <w:pPr>
        <w:ind w:left="993"/>
        <w:jc w:val="both"/>
        <w:rPr>
          <w:i w:val="0"/>
          <w:sz w:val="22"/>
          <w:szCs w:val="22"/>
        </w:rPr>
      </w:pPr>
    </w:p>
    <w:p w:rsidR="00DF2655" w:rsidRDefault="00DF2655" w:rsidP="00075EF0">
      <w:pPr>
        <w:ind w:left="993"/>
        <w:jc w:val="both"/>
        <w:rPr>
          <w:i w:val="0"/>
          <w:sz w:val="22"/>
          <w:szCs w:val="22"/>
        </w:rPr>
      </w:pPr>
    </w:p>
    <w:p w:rsidR="00DF2655" w:rsidRDefault="00DF2655" w:rsidP="00075EF0">
      <w:pPr>
        <w:ind w:left="993"/>
        <w:jc w:val="both"/>
        <w:rPr>
          <w:i w:val="0"/>
          <w:sz w:val="22"/>
          <w:szCs w:val="22"/>
        </w:rPr>
      </w:pPr>
    </w:p>
    <w:p w:rsidR="00DF2655" w:rsidRDefault="00DF2655" w:rsidP="00075EF0">
      <w:pPr>
        <w:ind w:left="993"/>
        <w:jc w:val="both"/>
        <w:rPr>
          <w:i w:val="0"/>
          <w:sz w:val="22"/>
          <w:szCs w:val="22"/>
        </w:rPr>
      </w:pPr>
    </w:p>
    <w:p w:rsidR="00DF2655" w:rsidRDefault="00DF2655" w:rsidP="00075EF0">
      <w:pPr>
        <w:ind w:left="993"/>
        <w:jc w:val="both"/>
        <w:rPr>
          <w:i w:val="0"/>
          <w:sz w:val="22"/>
          <w:szCs w:val="22"/>
        </w:rPr>
      </w:pPr>
    </w:p>
    <w:p w:rsidR="00DF2655" w:rsidRDefault="00DF2655" w:rsidP="00075EF0">
      <w:pPr>
        <w:ind w:left="993"/>
        <w:jc w:val="both"/>
        <w:rPr>
          <w:i w:val="0"/>
          <w:sz w:val="22"/>
          <w:szCs w:val="22"/>
        </w:rPr>
      </w:pPr>
    </w:p>
    <w:p w:rsidR="007E6DE4" w:rsidRDefault="007E6DE4" w:rsidP="00075EF0">
      <w:pPr>
        <w:ind w:left="993"/>
        <w:jc w:val="both"/>
        <w:rPr>
          <w:i w:val="0"/>
          <w:sz w:val="22"/>
          <w:szCs w:val="22"/>
        </w:rPr>
      </w:pPr>
    </w:p>
    <w:p w:rsidR="009D5E79" w:rsidRDefault="009D5E79" w:rsidP="00025163">
      <w:pPr>
        <w:pStyle w:val="Glava"/>
        <w:tabs>
          <w:tab w:val="clear" w:pos="4536"/>
          <w:tab w:val="clear" w:pos="9072"/>
        </w:tabs>
        <w:ind w:left="1080"/>
        <w:jc w:val="right"/>
        <w:rPr>
          <w:b/>
          <w:i w:val="0"/>
          <w:sz w:val="22"/>
          <w:szCs w:val="22"/>
        </w:rPr>
      </w:pPr>
    </w:p>
    <w:p w:rsidR="009635B4" w:rsidRDefault="009635B4" w:rsidP="006E66B3">
      <w:pPr>
        <w:pStyle w:val="Glava"/>
        <w:tabs>
          <w:tab w:val="clear" w:pos="4536"/>
          <w:tab w:val="clear" w:pos="9072"/>
        </w:tabs>
        <w:ind w:left="1080"/>
        <w:jc w:val="right"/>
        <w:rPr>
          <w:b/>
          <w:i w:val="0"/>
          <w:sz w:val="22"/>
          <w:szCs w:val="22"/>
        </w:rPr>
      </w:pPr>
    </w:p>
    <w:p w:rsidR="00581A59" w:rsidRDefault="00581A59" w:rsidP="006E66B3">
      <w:pPr>
        <w:pStyle w:val="Glava"/>
        <w:tabs>
          <w:tab w:val="clear" w:pos="4536"/>
          <w:tab w:val="clear" w:pos="9072"/>
        </w:tabs>
        <w:ind w:left="1080"/>
        <w:jc w:val="right"/>
        <w:rPr>
          <w:b/>
          <w:i w:val="0"/>
          <w:sz w:val="22"/>
          <w:szCs w:val="22"/>
        </w:rPr>
      </w:pPr>
    </w:p>
    <w:p w:rsidR="00BA1811" w:rsidRPr="00FF38DC" w:rsidRDefault="00BA1811" w:rsidP="00BA1811">
      <w:pPr>
        <w:pStyle w:val="Glava"/>
        <w:tabs>
          <w:tab w:val="clear" w:pos="4536"/>
          <w:tab w:val="clear" w:pos="9072"/>
        </w:tabs>
        <w:jc w:val="right"/>
        <w:rPr>
          <w:b/>
          <w:i w:val="0"/>
          <w:sz w:val="22"/>
          <w:szCs w:val="22"/>
        </w:rPr>
      </w:pPr>
      <w:r w:rsidRPr="00FF38DC">
        <w:rPr>
          <w:b/>
          <w:i w:val="0"/>
          <w:sz w:val="22"/>
          <w:szCs w:val="22"/>
        </w:rPr>
        <w:t xml:space="preserve">PRILOGA </w:t>
      </w:r>
      <w:r w:rsidR="00CF7C04">
        <w:rPr>
          <w:b/>
          <w:i w:val="0"/>
          <w:sz w:val="22"/>
          <w:szCs w:val="22"/>
        </w:rPr>
        <w:t>2</w:t>
      </w:r>
    </w:p>
    <w:p w:rsidR="00BA1811" w:rsidRPr="00FF38DC" w:rsidRDefault="00BA1811" w:rsidP="00BA1811">
      <w:pPr>
        <w:pStyle w:val="Glava"/>
        <w:tabs>
          <w:tab w:val="clear" w:pos="4536"/>
          <w:tab w:val="clear" w:pos="9072"/>
        </w:tabs>
        <w:jc w:val="both"/>
        <w:rPr>
          <w:i w:val="0"/>
          <w:sz w:val="22"/>
          <w:szCs w:val="22"/>
        </w:rPr>
      </w:pPr>
    </w:p>
    <w:p w:rsidR="00BA1811" w:rsidRPr="00FF38DC" w:rsidRDefault="00BA1811" w:rsidP="00BA1811">
      <w:pPr>
        <w:pStyle w:val="Glava"/>
        <w:tabs>
          <w:tab w:val="clear" w:pos="4536"/>
          <w:tab w:val="clear" w:pos="9072"/>
        </w:tabs>
        <w:jc w:val="both"/>
        <w:rPr>
          <w:i w:val="0"/>
          <w:sz w:val="22"/>
          <w:szCs w:val="22"/>
        </w:rPr>
      </w:pPr>
    </w:p>
    <w:p w:rsidR="00BA1811" w:rsidRPr="00FF38DC" w:rsidRDefault="00BA1811" w:rsidP="00BA1811">
      <w:pPr>
        <w:pStyle w:val="Glava"/>
        <w:tabs>
          <w:tab w:val="clear" w:pos="4536"/>
          <w:tab w:val="clear" w:pos="9072"/>
        </w:tabs>
        <w:ind w:left="1080"/>
        <w:jc w:val="center"/>
        <w:rPr>
          <w:b/>
          <w:i w:val="0"/>
          <w:sz w:val="28"/>
          <w:szCs w:val="28"/>
        </w:rPr>
      </w:pPr>
      <w:r w:rsidRPr="00FF38DC">
        <w:rPr>
          <w:b/>
          <w:i w:val="0"/>
          <w:sz w:val="28"/>
          <w:szCs w:val="28"/>
        </w:rPr>
        <w:t>UDELEŽBA PODIZVAJALCEV</w:t>
      </w:r>
    </w:p>
    <w:p w:rsidR="00BA1811" w:rsidRPr="00FF38DC" w:rsidRDefault="00BA1811" w:rsidP="00BA1811">
      <w:pPr>
        <w:pStyle w:val="Glava"/>
        <w:tabs>
          <w:tab w:val="clear" w:pos="4536"/>
          <w:tab w:val="clear" w:pos="9072"/>
        </w:tabs>
        <w:ind w:left="1080"/>
        <w:jc w:val="both"/>
        <w:rPr>
          <w:i w:val="0"/>
          <w:sz w:val="22"/>
          <w:szCs w:val="22"/>
        </w:rPr>
      </w:pPr>
    </w:p>
    <w:p w:rsidR="00BA1811" w:rsidRPr="00FF38DC" w:rsidRDefault="00BA1811" w:rsidP="00BA1811">
      <w:pPr>
        <w:pStyle w:val="Glava"/>
        <w:tabs>
          <w:tab w:val="clear" w:pos="4536"/>
          <w:tab w:val="clear" w:pos="9072"/>
        </w:tabs>
        <w:ind w:left="1080"/>
        <w:jc w:val="both"/>
        <w:rPr>
          <w:i w:val="0"/>
          <w:sz w:val="22"/>
          <w:szCs w:val="22"/>
        </w:rPr>
      </w:pPr>
    </w:p>
    <w:p w:rsidR="00BA1811" w:rsidRPr="00FF38DC" w:rsidRDefault="00BD4D8D" w:rsidP="00BA1811">
      <w:pPr>
        <w:pStyle w:val="Glava"/>
        <w:tabs>
          <w:tab w:val="clear" w:pos="4536"/>
          <w:tab w:val="clear" w:pos="9072"/>
        </w:tabs>
        <w:ind w:left="1080"/>
        <w:jc w:val="both"/>
        <w:rPr>
          <w:i w:val="0"/>
          <w:sz w:val="22"/>
          <w:szCs w:val="22"/>
        </w:rPr>
      </w:pPr>
      <w:r>
        <w:rPr>
          <w:i w:val="0"/>
          <w:sz w:val="22"/>
          <w:szCs w:val="22"/>
        </w:rPr>
        <w:t>V zvezi z javnim naročilom »Monitoring podzemne vode in površinskih vodotokov za obdobje nov. 2018 do okt. 2020</w:t>
      </w:r>
      <w:bookmarkStart w:id="19" w:name="_GoBack"/>
      <w:bookmarkEnd w:id="19"/>
      <w:r w:rsidR="00BA1811" w:rsidRPr="00FF38DC">
        <w:rPr>
          <w:i w:val="0"/>
          <w:sz w:val="22"/>
          <w:szCs w:val="22"/>
        </w:rPr>
        <w:t>«, izjavljamo, da nastopamo s podizvajalci in sicer v nadaljevanju navajamo udeležbe le-teh:</w:t>
      </w:r>
    </w:p>
    <w:p w:rsidR="00BA1811" w:rsidRPr="00FF38DC" w:rsidRDefault="00BA1811" w:rsidP="00BA1811">
      <w:pPr>
        <w:pStyle w:val="Glava"/>
        <w:tabs>
          <w:tab w:val="clear" w:pos="4536"/>
          <w:tab w:val="clear" w:pos="9072"/>
        </w:tabs>
        <w:ind w:left="1080"/>
        <w:jc w:val="both"/>
        <w:rPr>
          <w:i w:val="0"/>
          <w:sz w:val="22"/>
          <w:szCs w:val="22"/>
        </w:rPr>
      </w:pPr>
    </w:p>
    <w:p w:rsidR="00BA1811" w:rsidRPr="00FF38DC" w:rsidRDefault="00BA1811" w:rsidP="00BA1811">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1083"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(naziv)</w:t>
            </w:r>
          </w:p>
        </w:tc>
      </w:tr>
      <w:tr w:rsidR="00BA1811" w:rsidRPr="00FF38DC" w:rsidTr="005E5AFB">
        <w:tc>
          <w:tcPr>
            <w:tcW w:w="720" w:type="dxa"/>
          </w:tcPr>
          <w:p w:rsidR="00BA1811" w:rsidRPr="00FF38DC" w:rsidRDefault="00BA1811" w:rsidP="005E5AFB">
            <w:pPr>
              <w:pStyle w:val="Glava"/>
              <w:tabs>
                <w:tab w:val="clear" w:pos="4536"/>
                <w:tab w:val="clear" w:pos="9072"/>
              </w:tabs>
              <w:jc w:val="both"/>
              <w:rPr>
                <w:i w:val="0"/>
                <w:sz w:val="16"/>
                <w:szCs w:val="16"/>
              </w:rPr>
            </w:pPr>
          </w:p>
        </w:tc>
        <w:tc>
          <w:tcPr>
            <w:tcW w:w="6384" w:type="dxa"/>
            <w:gridSpan w:val="5"/>
          </w:tcPr>
          <w:p w:rsidR="00BA1811" w:rsidRPr="00FF38DC" w:rsidRDefault="00BA1811" w:rsidP="005E5AFB">
            <w:pPr>
              <w:pStyle w:val="Glava"/>
              <w:tabs>
                <w:tab w:val="clear" w:pos="4536"/>
                <w:tab w:val="clear" w:pos="9072"/>
              </w:tabs>
              <w:jc w:val="both"/>
              <w:rPr>
                <w:i w:val="0"/>
                <w:sz w:val="16"/>
                <w:szCs w:val="16"/>
              </w:rPr>
            </w:pPr>
          </w:p>
        </w:tc>
        <w:tc>
          <w:tcPr>
            <w:tcW w:w="357" w:type="dxa"/>
          </w:tcPr>
          <w:p w:rsidR="00BA1811" w:rsidRPr="00FF38DC" w:rsidRDefault="00BA1811" w:rsidP="005E5AFB">
            <w:pPr>
              <w:pStyle w:val="Glava"/>
              <w:tabs>
                <w:tab w:val="clear" w:pos="4536"/>
                <w:tab w:val="clear" w:pos="9072"/>
              </w:tabs>
              <w:jc w:val="both"/>
              <w:rPr>
                <w:i w:val="0"/>
                <w:sz w:val="16"/>
                <w:szCs w:val="16"/>
              </w:rPr>
            </w:pPr>
          </w:p>
        </w:tc>
        <w:tc>
          <w:tcPr>
            <w:tcW w:w="708" w:type="dxa"/>
            <w:gridSpan w:val="3"/>
          </w:tcPr>
          <w:p w:rsidR="00BA1811" w:rsidRPr="00FF38DC" w:rsidRDefault="00BA1811" w:rsidP="005E5AFB">
            <w:pPr>
              <w:pStyle w:val="Glava"/>
              <w:tabs>
                <w:tab w:val="clear" w:pos="4536"/>
                <w:tab w:val="clear" w:pos="9072"/>
              </w:tabs>
              <w:jc w:val="both"/>
              <w:rPr>
                <w:i w:val="0"/>
                <w:sz w:val="16"/>
                <w:szCs w:val="16"/>
              </w:rPr>
            </w:pPr>
          </w:p>
        </w:tc>
        <w:tc>
          <w:tcPr>
            <w:tcW w:w="903" w:type="dxa"/>
          </w:tcPr>
          <w:p w:rsidR="00BA1811" w:rsidRPr="00FF38DC" w:rsidRDefault="00BA1811" w:rsidP="005E5AFB">
            <w:pPr>
              <w:pStyle w:val="Glava"/>
              <w:tabs>
                <w:tab w:val="clear" w:pos="4536"/>
                <w:tab w:val="clear" w:pos="9072"/>
              </w:tabs>
              <w:jc w:val="both"/>
              <w:rPr>
                <w:i w:val="0"/>
                <w:sz w:val="16"/>
                <w:szCs w:val="16"/>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1435" w:type="dxa"/>
            <w:gridSpan w:val="3"/>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(vrsta del)</w:t>
            </w:r>
          </w:p>
        </w:tc>
      </w:tr>
      <w:tr w:rsidR="00BA1811" w:rsidRPr="00FF38DC" w:rsidTr="005E5AFB">
        <w:tc>
          <w:tcPr>
            <w:tcW w:w="9072" w:type="dxa"/>
            <w:gridSpan w:val="11"/>
          </w:tcPr>
          <w:p w:rsidR="00BA1811" w:rsidRPr="00FF38DC" w:rsidRDefault="00BA1811" w:rsidP="005E5AFB">
            <w:pPr>
              <w:pStyle w:val="Glava"/>
              <w:tabs>
                <w:tab w:val="clear" w:pos="4536"/>
                <w:tab w:val="clear" w:pos="9072"/>
              </w:tabs>
              <w:jc w:val="both"/>
              <w:rPr>
                <w:i w:val="0"/>
                <w:sz w:val="16"/>
                <w:szCs w:val="16"/>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p>
        </w:tc>
        <w:tc>
          <w:tcPr>
            <w:tcW w:w="7634" w:type="dxa"/>
            <w:gridSpan w:val="9"/>
          </w:tcPr>
          <w:p w:rsidR="00BA1811" w:rsidRPr="00FF38DC" w:rsidRDefault="00BA1811" w:rsidP="005E5AFB">
            <w:pPr>
              <w:pStyle w:val="Glava"/>
              <w:tabs>
                <w:tab w:val="clear" w:pos="4536"/>
                <w:tab w:val="clear" w:pos="9072"/>
              </w:tabs>
              <w:jc w:val="both"/>
              <w:rPr>
                <w:i w:val="0"/>
                <w:sz w:val="22"/>
                <w:szCs w:val="22"/>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3910" w:type="dxa"/>
            <w:gridSpan w:val="7"/>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EUR brez DDV</w:t>
            </w: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p>
        </w:tc>
        <w:tc>
          <w:tcPr>
            <w:tcW w:w="7634" w:type="dxa"/>
            <w:gridSpan w:val="9"/>
          </w:tcPr>
          <w:p w:rsidR="00BA1811" w:rsidRPr="00FF38DC" w:rsidRDefault="00BA1811" w:rsidP="005E5AFB">
            <w:pPr>
              <w:pStyle w:val="Glava"/>
              <w:tabs>
                <w:tab w:val="clear" w:pos="4536"/>
                <w:tab w:val="clear" w:pos="9072"/>
              </w:tabs>
              <w:jc w:val="both"/>
              <w:rPr>
                <w:i w:val="0"/>
                <w:sz w:val="22"/>
                <w:szCs w:val="22"/>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2757"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r>
    </w:tbl>
    <w:p w:rsidR="00BA1811" w:rsidRPr="00AA718D" w:rsidRDefault="00BA1811" w:rsidP="00BA1811">
      <w:pPr>
        <w:pStyle w:val="Glava"/>
        <w:tabs>
          <w:tab w:val="clear" w:pos="4536"/>
          <w:tab w:val="clear" w:pos="9072"/>
        </w:tabs>
        <w:jc w:val="both"/>
        <w:rPr>
          <w:i w:val="0"/>
          <w:sz w:val="10"/>
          <w:szCs w:val="10"/>
        </w:rPr>
      </w:pPr>
    </w:p>
    <w:p w:rsidR="00BA1811" w:rsidRPr="00FF38DC" w:rsidRDefault="00BA1811" w:rsidP="00BA1811">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BA1811" w:rsidRPr="00FF38DC" w:rsidTr="005E5AFB">
        <w:tc>
          <w:tcPr>
            <w:tcW w:w="1438" w:type="dxa"/>
            <w:gridSpan w:val="2"/>
          </w:tcPr>
          <w:p w:rsidR="00BA1811" w:rsidRPr="00AA718D" w:rsidRDefault="00BA1811" w:rsidP="005E5AFB">
            <w:pPr>
              <w:pStyle w:val="Glava"/>
              <w:tabs>
                <w:tab w:val="clear" w:pos="4536"/>
                <w:tab w:val="clear" w:pos="9072"/>
              </w:tabs>
              <w:jc w:val="both"/>
              <w:rPr>
                <w:i w:val="0"/>
                <w:sz w:val="14"/>
                <w:szCs w:val="14"/>
              </w:rPr>
            </w:pPr>
          </w:p>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1083"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(naziv)</w:t>
            </w:r>
          </w:p>
        </w:tc>
      </w:tr>
      <w:tr w:rsidR="00BA1811" w:rsidRPr="00FF38DC" w:rsidTr="005E5AFB">
        <w:tc>
          <w:tcPr>
            <w:tcW w:w="720" w:type="dxa"/>
          </w:tcPr>
          <w:p w:rsidR="00BA1811" w:rsidRPr="00FF38DC" w:rsidRDefault="00BA1811" w:rsidP="005E5AFB">
            <w:pPr>
              <w:pStyle w:val="Glava"/>
              <w:tabs>
                <w:tab w:val="clear" w:pos="4536"/>
                <w:tab w:val="clear" w:pos="9072"/>
              </w:tabs>
              <w:jc w:val="both"/>
              <w:rPr>
                <w:i w:val="0"/>
                <w:sz w:val="16"/>
                <w:szCs w:val="16"/>
              </w:rPr>
            </w:pPr>
          </w:p>
        </w:tc>
        <w:tc>
          <w:tcPr>
            <w:tcW w:w="6384" w:type="dxa"/>
            <w:gridSpan w:val="5"/>
          </w:tcPr>
          <w:p w:rsidR="00BA1811" w:rsidRPr="00FF38DC" w:rsidRDefault="00BA1811" w:rsidP="005E5AFB">
            <w:pPr>
              <w:pStyle w:val="Glava"/>
              <w:tabs>
                <w:tab w:val="clear" w:pos="4536"/>
                <w:tab w:val="clear" w:pos="9072"/>
              </w:tabs>
              <w:jc w:val="both"/>
              <w:rPr>
                <w:i w:val="0"/>
                <w:sz w:val="16"/>
                <w:szCs w:val="16"/>
              </w:rPr>
            </w:pPr>
          </w:p>
        </w:tc>
        <w:tc>
          <w:tcPr>
            <w:tcW w:w="357" w:type="dxa"/>
          </w:tcPr>
          <w:p w:rsidR="00BA1811" w:rsidRPr="00FF38DC" w:rsidRDefault="00BA1811" w:rsidP="005E5AFB">
            <w:pPr>
              <w:pStyle w:val="Glava"/>
              <w:tabs>
                <w:tab w:val="clear" w:pos="4536"/>
                <w:tab w:val="clear" w:pos="9072"/>
              </w:tabs>
              <w:jc w:val="both"/>
              <w:rPr>
                <w:i w:val="0"/>
                <w:sz w:val="16"/>
                <w:szCs w:val="16"/>
              </w:rPr>
            </w:pPr>
          </w:p>
        </w:tc>
        <w:tc>
          <w:tcPr>
            <w:tcW w:w="708" w:type="dxa"/>
            <w:gridSpan w:val="3"/>
          </w:tcPr>
          <w:p w:rsidR="00BA1811" w:rsidRPr="00FF38DC" w:rsidRDefault="00BA1811" w:rsidP="005E5AFB">
            <w:pPr>
              <w:pStyle w:val="Glava"/>
              <w:tabs>
                <w:tab w:val="clear" w:pos="4536"/>
                <w:tab w:val="clear" w:pos="9072"/>
              </w:tabs>
              <w:jc w:val="both"/>
              <w:rPr>
                <w:i w:val="0"/>
                <w:sz w:val="16"/>
                <w:szCs w:val="16"/>
              </w:rPr>
            </w:pPr>
          </w:p>
        </w:tc>
        <w:tc>
          <w:tcPr>
            <w:tcW w:w="903" w:type="dxa"/>
          </w:tcPr>
          <w:p w:rsidR="00BA1811" w:rsidRPr="00FF38DC" w:rsidRDefault="00BA1811" w:rsidP="005E5AFB">
            <w:pPr>
              <w:pStyle w:val="Glava"/>
              <w:tabs>
                <w:tab w:val="clear" w:pos="4536"/>
                <w:tab w:val="clear" w:pos="9072"/>
              </w:tabs>
              <w:jc w:val="both"/>
              <w:rPr>
                <w:i w:val="0"/>
                <w:sz w:val="16"/>
                <w:szCs w:val="16"/>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1435" w:type="dxa"/>
            <w:gridSpan w:val="3"/>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(vrsta del)</w:t>
            </w:r>
          </w:p>
        </w:tc>
      </w:tr>
      <w:tr w:rsidR="00BA1811" w:rsidRPr="00FF38DC" w:rsidTr="005E5AFB">
        <w:tc>
          <w:tcPr>
            <w:tcW w:w="9072" w:type="dxa"/>
            <w:gridSpan w:val="11"/>
          </w:tcPr>
          <w:p w:rsidR="00BA1811" w:rsidRPr="00FF38DC" w:rsidRDefault="00BA1811" w:rsidP="005E5AFB">
            <w:pPr>
              <w:pStyle w:val="Glava"/>
              <w:tabs>
                <w:tab w:val="clear" w:pos="4536"/>
                <w:tab w:val="clear" w:pos="9072"/>
              </w:tabs>
              <w:jc w:val="both"/>
              <w:rPr>
                <w:i w:val="0"/>
                <w:sz w:val="16"/>
                <w:szCs w:val="16"/>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p>
        </w:tc>
        <w:tc>
          <w:tcPr>
            <w:tcW w:w="7634" w:type="dxa"/>
            <w:gridSpan w:val="9"/>
          </w:tcPr>
          <w:p w:rsidR="00BA1811" w:rsidRPr="00FF38DC" w:rsidRDefault="00BA1811" w:rsidP="005E5AFB">
            <w:pPr>
              <w:pStyle w:val="Glava"/>
              <w:tabs>
                <w:tab w:val="clear" w:pos="4536"/>
                <w:tab w:val="clear" w:pos="9072"/>
              </w:tabs>
              <w:jc w:val="both"/>
              <w:rPr>
                <w:i w:val="0"/>
                <w:sz w:val="22"/>
                <w:szCs w:val="22"/>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3910" w:type="dxa"/>
            <w:gridSpan w:val="7"/>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EUR brez DDV</w:t>
            </w: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p>
        </w:tc>
        <w:tc>
          <w:tcPr>
            <w:tcW w:w="7634" w:type="dxa"/>
            <w:gridSpan w:val="9"/>
          </w:tcPr>
          <w:p w:rsidR="00BA1811" w:rsidRPr="00FF38DC" w:rsidRDefault="00BA1811" w:rsidP="005E5AFB">
            <w:pPr>
              <w:pStyle w:val="Glava"/>
              <w:tabs>
                <w:tab w:val="clear" w:pos="4536"/>
                <w:tab w:val="clear" w:pos="9072"/>
              </w:tabs>
              <w:jc w:val="both"/>
              <w:rPr>
                <w:i w:val="0"/>
                <w:sz w:val="22"/>
                <w:szCs w:val="22"/>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2757"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r>
    </w:tbl>
    <w:p w:rsidR="00BA1811" w:rsidRPr="00AA718D" w:rsidRDefault="00BA1811" w:rsidP="00BA1811">
      <w:pPr>
        <w:pStyle w:val="Glava"/>
        <w:tabs>
          <w:tab w:val="clear" w:pos="4536"/>
          <w:tab w:val="clear" w:pos="9072"/>
        </w:tabs>
        <w:jc w:val="both"/>
        <w:rPr>
          <w:i w:val="0"/>
          <w:sz w:val="10"/>
          <w:szCs w:val="10"/>
        </w:rPr>
      </w:pPr>
      <w:r>
        <w:rPr>
          <w:i w:val="0"/>
          <w:sz w:val="22"/>
          <w:szCs w:val="22"/>
        </w:rPr>
        <w:t xml:space="preserve">                     </w:t>
      </w:r>
    </w:p>
    <w:p w:rsidR="00BA1811" w:rsidRPr="00FF38DC" w:rsidRDefault="00BA1811" w:rsidP="00BA1811">
      <w:pPr>
        <w:pStyle w:val="Glava"/>
        <w:tabs>
          <w:tab w:val="clear" w:pos="4536"/>
          <w:tab w:val="clear" w:pos="9072"/>
        </w:tabs>
        <w:jc w:val="both"/>
        <w:rPr>
          <w:i w:val="0"/>
          <w:sz w:val="22"/>
          <w:szCs w:val="22"/>
        </w:rPr>
      </w:pPr>
      <w:r>
        <w:rPr>
          <w:i w:val="0"/>
          <w:sz w:val="22"/>
          <w:szCs w:val="22"/>
        </w:rPr>
        <w:t xml:space="preserve">                       ……………………………………………………………………………………………………........</w:t>
      </w:r>
    </w:p>
    <w:p w:rsidR="00BA1811" w:rsidRPr="00AA718D" w:rsidRDefault="00BA1811" w:rsidP="00BA1811">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1083"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(naziv)</w:t>
            </w:r>
          </w:p>
        </w:tc>
      </w:tr>
      <w:tr w:rsidR="00BA1811" w:rsidRPr="00FF38DC" w:rsidTr="005E5AFB">
        <w:tc>
          <w:tcPr>
            <w:tcW w:w="720" w:type="dxa"/>
          </w:tcPr>
          <w:p w:rsidR="00BA1811" w:rsidRPr="00FF38DC" w:rsidRDefault="00BA1811" w:rsidP="005E5AFB">
            <w:pPr>
              <w:pStyle w:val="Glava"/>
              <w:tabs>
                <w:tab w:val="clear" w:pos="4536"/>
                <w:tab w:val="clear" w:pos="9072"/>
              </w:tabs>
              <w:jc w:val="both"/>
              <w:rPr>
                <w:i w:val="0"/>
                <w:sz w:val="16"/>
                <w:szCs w:val="16"/>
              </w:rPr>
            </w:pPr>
          </w:p>
        </w:tc>
        <w:tc>
          <w:tcPr>
            <w:tcW w:w="6384" w:type="dxa"/>
            <w:gridSpan w:val="5"/>
          </w:tcPr>
          <w:p w:rsidR="00BA1811" w:rsidRPr="00FF38DC" w:rsidRDefault="00BA1811" w:rsidP="005E5AFB">
            <w:pPr>
              <w:pStyle w:val="Glava"/>
              <w:tabs>
                <w:tab w:val="clear" w:pos="4536"/>
                <w:tab w:val="clear" w:pos="9072"/>
              </w:tabs>
              <w:jc w:val="both"/>
              <w:rPr>
                <w:i w:val="0"/>
                <w:sz w:val="16"/>
                <w:szCs w:val="16"/>
              </w:rPr>
            </w:pPr>
          </w:p>
        </w:tc>
        <w:tc>
          <w:tcPr>
            <w:tcW w:w="357" w:type="dxa"/>
          </w:tcPr>
          <w:p w:rsidR="00BA1811" w:rsidRPr="00FF38DC" w:rsidRDefault="00BA1811" w:rsidP="005E5AFB">
            <w:pPr>
              <w:pStyle w:val="Glava"/>
              <w:tabs>
                <w:tab w:val="clear" w:pos="4536"/>
                <w:tab w:val="clear" w:pos="9072"/>
              </w:tabs>
              <w:jc w:val="both"/>
              <w:rPr>
                <w:i w:val="0"/>
                <w:sz w:val="16"/>
                <w:szCs w:val="16"/>
              </w:rPr>
            </w:pPr>
          </w:p>
        </w:tc>
        <w:tc>
          <w:tcPr>
            <w:tcW w:w="708" w:type="dxa"/>
            <w:gridSpan w:val="3"/>
          </w:tcPr>
          <w:p w:rsidR="00BA1811" w:rsidRPr="00FF38DC" w:rsidRDefault="00BA1811" w:rsidP="005E5AFB">
            <w:pPr>
              <w:pStyle w:val="Glava"/>
              <w:tabs>
                <w:tab w:val="clear" w:pos="4536"/>
                <w:tab w:val="clear" w:pos="9072"/>
              </w:tabs>
              <w:jc w:val="both"/>
              <w:rPr>
                <w:i w:val="0"/>
                <w:sz w:val="16"/>
                <w:szCs w:val="16"/>
              </w:rPr>
            </w:pPr>
          </w:p>
        </w:tc>
        <w:tc>
          <w:tcPr>
            <w:tcW w:w="903" w:type="dxa"/>
          </w:tcPr>
          <w:p w:rsidR="00BA1811" w:rsidRPr="00FF38DC" w:rsidRDefault="00BA1811" w:rsidP="005E5AFB">
            <w:pPr>
              <w:pStyle w:val="Glava"/>
              <w:tabs>
                <w:tab w:val="clear" w:pos="4536"/>
                <w:tab w:val="clear" w:pos="9072"/>
              </w:tabs>
              <w:jc w:val="both"/>
              <w:rPr>
                <w:i w:val="0"/>
                <w:sz w:val="16"/>
                <w:szCs w:val="16"/>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1435" w:type="dxa"/>
            <w:gridSpan w:val="3"/>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(vrsta del)</w:t>
            </w:r>
          </w:p>
        </w:tc>
      </w:tr>
      <w:tr w:rsidR="00BA1811" w:rsidRPr="00FF38DC" w:rsidTr="005E5AFB">
        <w:tc>
          <w:tcPr>
            <w:tcW w:w="9072" w:type="dxa"/>
            <w:gridSpan w:val="11"/>
          </w:tcPr>
          <w:p w:rsidR="00BA1811" w:rsidRPr="00FF38DC" w:rsidRDefault="00BA1811" w:rsidP="005E5AFB">
            <w:pPr>
              <w:pStyle w:val="Glava"/>
              <w:tabs>
                <w:tab w:val="clear" w:pos="4536"/>
                <w:tab w:val="clear" w:pos="9072"/>
              </w:tabs>
              <w:jc w:val="both"/>
              <w:rPr>
                <w:i w:val="0"/>
                <w:sz w:val="16"/>
                <w:szCs w:val="16"/>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p>
        </w:tc>
        <w:tc>
          <w:tcPr>
            <w:tcW w:w="7634" w:type="dxa"/>
            <w:gridSpan w:val="9"/>
          </w:tcPr>
          <w:p w:rsidR="00BA1811" w:rsidRPr="00FF38DC" w:rsidRDefault="00BA1811" w:rsidP="005E5AFB">
            <w:pPr>
              <w:pStyle w:val="Glava"/>
              <w:tabs>
                <w:tab w:val="clear" w:pos="4536"/>
                <w:tab w:val="clear" w:pos="9072"/>
              </w:tabs>
              <w:jc w:val="both"/>
              <w:rPr>
                <w:i w:val="0"/>
                <w:sz w:val="22"/>
                <w:szCs w:val="22"/>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3910" w:type="dxa"/>
            <w:gridSpan w:val="7"/>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EUR brez DDV</w:t>
            </w: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p>
        </w:tc>
        <w:tc>
          <w:tcPr>
            <w:tcW w:w="7634" w:type="dxa"/>
            <w:gridSpan w:val="9"/>
          </w:tcPr>
          <w:p w:rsidR="00BA1811" w:rsidRPr="00FF38DC" w:rsidRDefault="00BA1811" w:rsidP="005E5AFB">
            <w:pPr>
              <w:pStyle w:val="Glava"/>
              <w:tabs>
                <w:tab w:val="clear" w:pos="4536"/>
                <w:tab w:val="clear" w:pos="9072"/>
              </w:tabs>
              <w:jc w:val="both"/>
              <w:rPr>
                <w:i w:val="0"/>
                <w:sz w:val="22"/>
                <w:szCs w:val="22"/>
              </w:rPr>
            </w:pPr>
          </w:p>
        </w:tc>
      </w:tr>
      <w:tr w:rsidR="00BA1811" w:rsidRPr="00FF38DC" w:rsidTr="005E5AFB">
        <w:tc>
          <w:tcPr>
            <w:tcW w:w="1438"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2757"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r>
    </w:tbl>
    <w:p w:rsidR="00BA1811" w:rsidRPr="00FF38DC" w:rsidRDefault="00BA1811" w:rsidP="00BA1811">
      <w:pPr>
        <w:pStyle w:val="Glava"/>
        <w:tabs>
          <w:tab w:val="clear" w:pos="4536"/>
          <w:tab w:val="clear" w:pos="9072"/>
        </w:tabs>
        <w:jc w:val="both"/>
        <w:rPr>
          <w:i w:val="0"/>
          <w:sz w:val="22"/>
          <w:szCs w:val="22"/>
        </w:rPr>
      </w:pPr>
    </w:p>
    <w:p w:rsidR="00BA1811" w:rsidRPr="00FF38DC" w:rsidRDefault="00BA1811" w:rsidP="00BA1811">
      <w:pPr>
        <w:pStyle w:val="Glava"/>
        <w:tabs>
          <w:tab w:val="clear" w:pos="4536"/>
          <w:tab w:val="clear" w:pos="9072"/>
        </w:tabs>
        <w:jc w:val="both"/>
        <w:rPr>
          <w:i w:val="0"/>
          <w:sz w:val="22"/>
          <w:szCs w:val="22"/>
        </w:rPr>
      </w:pPr>
    </w:p>
    <w:p w:rsidR="00BA1811" w:rsidRPr="00FF38DC" w:rsidRDefault="00BA1811" w:rsidP="00BA1811">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BA1811" w:rsidRPr="00FF38DC" w:rsidTr="005E5AFB">
        <w:tc>
          <w:tcPr>
            <w:tcW w:w="1536" w:type="dxa"/>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c>
          <w:tcPr>
            <w:tcW w:w="1057" w:type="dxa"/>
          </w:tcPr>
          <w:p w:rsidR="00BA1811" w:rsidRPr="00FF38DC" w:rsidRDefault="00BA1811" w:rsidP="005E5AFB">
            <w:pPr>
              <w:pStyle w:val="Glava"/>
              <w:tabs>
                <w:tab w:val="clear" w:pos="4536"/>
                <w:tab w:val="clear" w:pos="9072"/>
              </w:tabs>
              <w:jc w:val="both"/>
              <w:rPr>
                <w:i w:val="0"/>
                <w:sz w:val="22"/>
                <w:szCs w:val="22"/>
              </w:rPr>
            </w:pPr>
          </w:p>
        </w:tc>
        <w:tc>
          <w:tcPr>
            <w:tcW w:w="1256" w:type="dxa"/>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Ponudnik:</w:t>
            </w:r>
          </w:p>
        </w:tc>
        <w:tc>
          <w:tcPr>
            <w:tcW w:w="2942" w:type="dxa"/>
            <w:gridSpan w:val="2"/>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r>
      <w:tr w:rsidR="00BA1811" w:rsidRPr="00FF38DC" w:rsidTr="005E5AFB">
        <w:tc>
          <w:tcPr>
            <w:tcW w:w="1536" w:type="dxa"/>
          </w:tcPr>
          <w:p w:rsidR="00BA1811" w:rsidRPr="00FF38DC" w:rsidRDefault="00BA1811" w:rsidP="005E5AFB">
            <w:pPr>
              <w:pStyle w:val="Glava"/>
              <w:tabs>
                <w:tab w:val="clear" w:pos="4536"/>
                <w:tab w:val="clear" w:pos="9072"/>
              </w:tabs>
              <w:jc w:val="both"/>
              <w:rPr>
                <w:i w:val="0"/>
                <w:sz w:val="16"/>
                <w:szCs w:val="16"/>
              </w:rPr>
            </w:pPr>
          </w:p>
        </w:tc>
        <w:tc>
          <w:tcPr>
            <w:tcW w:w="2281" w:type="dxa"/>
            <w:tcBorders>
              <w:top w:val="single" w:sz="4" w:space="0" w:color="auto"/>
            </w:tcBorders>
          </w:tcPr>
          <w:p w:rsidR="00BA1811" w:rsidRPr="00FF38DC" w:rsidRDefault="00BA1811" w:rsidP="005E5AFB">
            <w:pPr>
              <w:pStyle w:val="Glava"/>
              <w:tabs>
                <w:tab w:val="clear" w:pos="4536"/>
                <w:tab w:val="clear" w:pos="9072"/>
              </w:tabs>
              <w:jc w:val="both"/>
              <w:rPr>
                <w:i w:val="0"/>
                <w:sz w:val="16"/>
                <w:szCs w:val="16"/>
              </w:rPr>
            </w:pPr>
          </w:p>
        </w:tc>
        <w:tc>
          <w:tcPr>
            <w:tcW w:w="1057" w:type="dxa"/>
          </w:tcPr>
          <w:p w:rsidR="00BA1811" w:rsidRPr="00FF38DC" w:rsidRDefault="00BA1811" w:rsidP="005E5AFB">
            <w:pPr>
              <w:pStyle w:val="Glava"/>
              <w:tabs>
                <w:tab w:val="clear" w:pos="4536"/>
                <w:tab w:val="clear" w:pos="9072"/>
              </w:tabs>
              <w:jc w:val="both"/>
              <w:rPr>
                <w:i w:val="0"/>
                <w:sz w:val="16"/>
                <w:szCs w:val="16"/>
              </w:rPr>
            </w:pPr>
          </w:p>
        </w:tc>
        <w:tc>
          <w:tcPr>
            <w:tcW w:w="1606" w:type="dxa"/>
            <w:gridSpan w:val="2"/>
          </w:tcPr>
          <w:p w:rsidR="00BA1811" w:rsidRPr="00FF38DC" w:rsidRDefault="00BA1811" w:rsidP="005E5AFB">
            <w:pPr>
              <w:pStyle w:val="Glava"/>
              <w:tabs>
                <w:tab w:val="clear" w:pos="4536"/>
                <w:tab w:val="clear" w:pos="9072"/>
              </w:tabs>
              <w:jc w:val="both"/>
              <w:rPr>
                <w:i w:val="0"/>
                <w:sz w:val="16"/>
                <w:szCs w:val="16"/>
              </w:rPr>
            </w:pPr>
          </w:p>
        </w:tc>
        <w:tc>
          <w:tcPr>
            <w:tcW w:w="2592" w:type="dxa"/>
            <w:tcBorders>
              <w:top w:val="single" w:sz="4" w:space="0" w:color="auto"/>
            </w:tcBorders>
          </w:tcPr>
          <w:p w:rsidR="00BA1811" w:rsidRPr="00FF38DC" w:rsidRDefault="00BA1811" w:rsidP="005E5AFB">
            <w:pPr>
              <w:pStyle w:val="Glava"/>
              <w:tabs>
                <w:tab w:val="clear" w:pos="4536"/>
                <w:tab w:val="clear" w:pos="9072"/>
              </w:tabs>
              <w:jc w:val="both"/>
              <w:rPr>
                <w:i w:val="0"/>
                <w:sz w:val="16"/>
                <w:szCs w:val="16"/>
              </w:rPr>
            </w:pPr>
          </w:p>
        </w:tc>
      </w:tr>
      <w:tr w:rsidR="00BA1811" w:rsidRPr="00FF38DC" w:rsidTr="005E5AFB">
        <w:trPr>
          <w:trHeight w:val="295"/>
        </w:trPr>
        <w:tc>
          <w:tcPr>
            <w:tcW w:w="1536" w:type="dxa"/>
          </w:tcPr>
          <w:p w:rsidR="00BA1811" w:rsidRPr="00FF38DC" w:rsidRDefault="00BA1811" w:rsidP="005E5AFB">
            <w:pPr>
              <w:pStyle w:val="Glava"/>
              <w:tabs>
                <w:tab w:val="clear" w:pos="4536"/>
                <w:tab w:val="clear" w:pos="9072"/>
              </w:tabs>
              <w:jc w:val="both"/>
              <w:rPr>
                <w:i w:val="0"/>
                <w:sz w:val="22"/>
                <w:szCs w:val="22"/>
              </w:rPr>
            </w:pPr>
          </w:p>
        </w:tc>
        <w:tc>
          <w:tcPr>
            <w:tcW w:w="2281" w:type="dxa"/>
          </w:tcPr>
          <w:p w:rsidR="00BA1811" w:rsidRPr="00FF38DC" w:rsidRDefault="00BA1811" w:rsidP="005E5AFB">
            <w:pPr>
              <w:pStyle w:val="Glava"/>
              <w:tabs>
                <w:tab w:val="clear" w:pos="4536"/>
                <w:tab w:val="clear" w:pos="9072"/>
              </w:tabs>
              <w:jc w:val="both"/>
              <w:rPr>
                <w:i w:val="0"/>
                <w:sz w:val="22"/>
                <w:szCs w:val="22"/>
              </w:rPr>
            </w:pPr>
          </w:p>
        </w:tc>
        <w:tc>
          <w:tcPr>
            <w:tcW w:w="1057" w:type="dxa"/>
          </w:tcPr>
          <w:p w:rsidR="00BA1811" w:rsidRPr="00FF38DC" w:rsidRDefault="00BA1811" w:rsidP="005E5AFB">
            <w:pPr>
              <w:pStyle w:val="Glava"/>
              <w:tabs>
                <w:tab w:val="clear" w:pos="4536"/>
                <w:tab w:val="clear" w:pos="9072"/>
              </w:tabs>
              <w:jc w:val="both"/>
              <w:rPr>
                <w:i w:val="0"/>
                <w:sz w:val="22"/>
                <w:szCs w:val="22"/>
              </w:rPr>
            </w:pPr>
          </w:p>
        </w:tc>
        <w:tc>
          <w:tcPr>
            <w:tcW w:w="1606" w:type="dxa"/>
            <w:gridSpan w:val="2"/>
          </w:tcPr>
          <w:p w:rsidR="00BA1811" w:rsidRPr="00FF38DC" w:rsidRDefault="00BA1811" w:rsidP="005E5AFB">
            <w:pPr>
              <w:pStyle w:val="Glava"/>
              <w:tabs>
                <w:tab w:val="clear" w:pos="4536"/>
                <w:tab w:val="clear" w:pos="9072"/>
              </w:tabs>
              <w:jc w:val="both"/>
              <w:rPr>
                <w:i w:val="0"/>
                <w:sz w:val="22"/>
                <w:szCs w:val="22"/>
              </w:rPr>
            </w:pPr>
            <w:r w:rsidRPr="00FF38DC">
              <w:rPr>
                <w:i w:val="0"/>
                <w:sz w:val="22"/>
                <w:szCs w:val="22"/>
              </w:rPr>
              <w:t>Žig in podpis:</w:t>
            </w:r>
          </w:p>
        </w:tc>
        <w:tc>
          <w:tcPr>
            <w:tcW w:w="2592" w:type="dxa"/>
            <w:tcBorders>
              <w:bottom w:val="single" w:sz="4" w:space="0" w:color="auto"/>
            </w:tcBorders>
          </w:tcPr>
          <w:p w:rsidR="00BA1811" w:rsidRPr="00FF38DC" w:rsidRDefault="00BA1811" w:rsidP="005E5AFB">
            <w:pPr>
              <w:pStyle w:val="Glava"/>
              <w:tabs>
                <w:tab w:val="clear" w:pos="4536"/>
                <w:tab w:val="clear" w:pos="9072"/>
              </w:tabs>
              <w:jc w:val="both"/>
              <w:rPr>
                <w:i w:val="0"/>
                <w:sz w:val="22"/>
                <w:szCs w:val="22"/>
              </w:rPr>
            </w:pPr>
          </w:p>
        </w:tc>
      </w:tr>
    </w:tbl>
    <w:p w:rsidR="00BA1811" w:rsidRPr="00FF38DC" w:rsidRDefault="00BA1811" w:rsidP="00BA1811">
      <w:pPr>
        <w:pStyle w:val="Glava"/>
        <w:tabs>
          <w:tab w:val="clear" w:pos="4536"/>
          <w:tab w:val="clear" w:pos="9072"/>
        </w:tabs>
        <w:jc w:val="both"/>
        <w:rPr>
          <w:i w:val="0"/>
          <w:sz w:val="22"/>
          <w:szCs w:val="22"/>
        </w:rPr>
      </w:pPr>
    </w:p>
    <w:p w:rsidR="00BA1811" w:rsidRDefault="00BA1811" w:rsidP="00BA1811">
      <w:pPr>
        <w:pStyle w:val="Glava"/>
        <w:tabs>
          <w:tab w:val="clear" w:pos="4536"/>
          <w:tab w:val="clear" w:pos="9072"/>
        </w:tabs>
        <w:ind w:left="1080"/>
        <w:jc w:val="both"/>
        <w:rPr>
          <w:i w:val="0"/>
          <w:sz w:val="22"/>
          <w:szCs w:val="22"/>
        </w:rPr>
      </w:pPr>
    </w:p>
    <w:p w:rsidR="00BA1811" w:rsidRDefault="00BA1811" w:rsidP="00BA1811">
      <w:pPr>
        <w:pStyle w:val="Glava"/>
        <w:tabs>
          <w:tab w:val="clear" w:pos="4536"/>
          <w:tab w:val="clear" w:pos="9072"/>
        </w:tabs>
        <w:ind w:left="372" w:firstLine="708"/>
        <w:jc w:val="both"/>
        <w:rPr>
          <w:i w:val="0"/>
          <w:sz w:val="18"/>
          <w:szCs w:val="18"/>
        </w:rPr>
      </w:pPr>
    </w:p>
    <w:p w:rsidR="00BA1811" w:rsidRDefault="00BA1811" w:rsidP="00BA1811">
      <w:pPr>
        <w:pStyle w:val="Glava"/>
        <w:tabs>
          <w:tab w:val="clear" w:pos="4536"/>
          <w:tab w:val="clear" w:pos="9072"/>
        </w:tabs>
        <w:ind w:left="372" w:firstLine="708"/>
        <w:jc w:val="both"/>
        <w:rPr>
          <w:i w:val="0"/>
          <w:sz w:val="18"/>
          <w:szCs w:val="18"/>
        </w:rPr>
      </w:pPr>
    </w:p>
    <w:p w:rsidR="00BA1811" w:rsidRDefault="00BA1811" w:rsidP="00BA1811">
      <w:pPr>
        <w:pStyle w:val="Glava"/>
        <w:tabs>
          <w:tab w:val="clear" w:pos="4536"/>
          <w:tab w:val="clear" w:pos="9072"/>
        </w:tabs>
        <w:ind w:left="372" w:firstLine="708"/>
        <w:jc w:val="both"/>
        <w:rPr>
          <w:i w:val="0"/>
          <w:sz w:val="18"/>
          <w:szCs w:val="18"/>
        </w:rPr>
      </w:pPr>
    </w:p>
    <w:p w:rsidR="00BA1811" w:rsidRPr="00AA718D" w:rsidRDefault="00BA1811" w:rsidP="00BA1811">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BA1811" w:rsidRPr="003757C0" w:rsidRDefault="00BA1811" w:rsidP="00BA1811">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rsidR="00BA1811" w:rsidRDefault="00BA1811" w:rsidP="00BA1811">
      <w:pPr>
        <w:pStyle w:val="Glava"/>
        <w:tabs>
          <w:tab w:val="clear" w:pos="4536"/>
          <w:tab w:val="clear" w:pos="9072"/>
        </w:tabs>
        <w:jc w:val="right"/>
        <w:rPr>
          <w:b/>
          <w:i w:val="0"/>
          <w:sz w:val="22"/>
          <w:szCs w:val="22"/>
        </w:rPr>
      </w:pPr>
    </w:p>
    <w:p w:rsidR="00BA1811" w:rsidRDefault="00BA1811" w:rsidP="00BA1811">
      <w:pPr>
        <w:pStyle w:val="Glava"/>
        <w:tabs>
          <w:tab w:val="clear" w:pos="4536"/>
          <w:tab w:val="clear" w:pos="9072"/>
        </w:tabs>
        <w:jc w:val="right"/>
        <w:rPr>
          <w:b/>
          <w:i w:val="0"/>
          <w:sz w:val="22"/>
          <w:szCs w:val="22"/>
        </w:rPr>
      </w:pPr>
    </w:p>
    <w:p w:rsidR="00BA1811" w:rsidRDefault="00BA1811" w:rsidP="00BA1811">
      <w:pPr>
        <w:pStyle w:val="Glava"/>
        <w:tabs>
          <w:tab w:val="clear" w:pos="4536"/>
          <w:tab w:val="clear" w:pos="9072"/>
        </w:tabs>
        <w:jc w:val="right"/>
        <w:rPr>
          <w:b/>
          <w:i w:val="0"/>
          <w:sz w:val="22"/>
          <w:szCs w:val="22"/>
        </w:rPr>
      </w:pPr>
    </w:p>
    <w:p w:rsidR="00BA1811" w:rsidRDefault="00BA1811" w:rsidP="00BA1811">
      <w:pPr>
        <w:pStyle w:val="Glava"/>
        <w:tabs>
          <w:tab w:val="clear" w:pos="4536"/>
          <w:tab w:val="clear" w:pos="9072"/>
        </w:tabs>
        <w:jc w:val="right"/>
        <w:rPr>
          <w:b/>
          <w:i w:val="0"/>
          <w:sz w:val="22"/>
          <w:szCs w:val="22"/>
        </w:rPr>
      </w:pPr>
    </w:p>
    <w:p w:rsidR="00BA1811" w:rsidRDefault="00BA1811" w:rsidP="00BA1811">
      <w:pPr>
        <w:pStyle w:val="Glava"/>
        <w:tabs>
          <w:tab w:val="clear" w:pos="4536"/>
          <w:tab w:val="clear" w:pos="9072"/>
        </w:tabs>
        <w:jc w:val="right"/>
        <w:rPr>
          <w:b/>
          <w:i w:val="0"/>
          <w:sz w:val="22"/>
          <w:szCs w:val="22"/>
        </w:rPr>
      </w:pPr>
    </w:p>
    <w:p w:rsidR="00BA1811" w:rsidRDefault="00BA1811" w:rsidP="00BA1811">
      <w:pPr>
        <w:pStyle w:val="Glava"/>
        <w:tabs>
          <w:tab w:val="clear" w:pos="4536"/>
          <w:tab w:val="clear" w:pos="9072"/>
        </w:tabs>
        <w:rPr>
          <w:b/>
          <w:i w:val="0"/>
          <w:sz w:val="22"/>
          <w:szCs w:val="22"/>
        </w:rPr>
      </w:pPr>
    </w:p>
    <w:p w:rsidR="00BA1811" w:rsidRDefault="00BA1811" w:rsidP="00BA1811">
      <w:pPr>
        <w:pStyle w:val="Glava"/>
        <w:tabs>
          <w:tab w:val="clear" w:pos="4536"/>
          <w:tab w:val="clear" w:pos="9072"/>
        </w:tabs>
        <w:jc w:val="right"/>
        <w:rPr>
          <w:b/>
          <w:i w:val="0"/>
          <w:sz w:val="22"/>
          <w:szCs w:val="22"/>
        </w:rPr>
      </w:pPr>
    </w:p>
    <w:p w:rsidR="00BA1811" w:rsidRPr="009E3C49" w:rsidRDefault="00BA1811" w:rsidP="00BA1811">
      <w:pPr>
        <w:pStyle w:val="Glava"/>
        <w:tabs>
          <w:tab w:val="clear" w:pos="4536"/>
          <w:tab w:val="clear" w:pos="9072"/>
        </w:tabs>
        <w:jc w:val="right"/>
        <w:rPr>
          <w:b/>
          <w:i w:val="0"/>
          <w:sz w:val="22"/>
          <w:szCs w:val="22"/>
        </w:rPr>
      </w:pPr>
      <w:r w:rsidRPr="009E3C49">
        <w:rPr>
          <w:b/>
          <w:i w:val="0"/>
          <w:sz w:val="22"/>
          <w:szCs w:val="22"/>
        </w:rPr>
        <w:t xml:space="preserve">PRILOGA </w:t>
      </w:r>
      <w:r w:rsidR="00B361FB">
        <w:rPr>
          <w:b/>
          <w:i w:val="0"/>
          <w:sz w:val="22"/>
          <w:szCs w:val="22"/>
        </w:rPr>
        <w:t>3</w:t>
      </w:r>
    </w:p>
    <w:p w:rsidR="00BA1811" w:rsidRPr="0079325B" w:rsidRDefault="00BA1811" w:rsidP="00BA1811">
      <w:pPr>
        <w:pStyle w:val="Glava"/>
        <w:tabs>
          <w:tab w:val="clear" w:pos="4536"/>
          <w:tab w:val="clear" w:pos="9072"/>
        </w:tabs>
        <w:jc w:val="both"/>
        <w:rPr>
          <w:i w:val="0"/>
          <w:sz w:val="22"/>
          <w:szCs w:val="22"/>
        </w:rPr>
      </w:pPr>
    </w:p>
    <w:p w:rsidR="00BA1811" w:rsidRPr="0079325B" w:rsidRDefault="00BA1811" w:rsidP="00BA1811">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0"/>
      </w:tblGrid>
      <w:tr w:rsidR="00BA1811" w:rsidRPr="0079325B" w:rsidTr="005E5AFB">
        <w:tc>
          <w:tcPr>
            <w:tcW w:w="1426" w:type="dxa"/>
            <w:vMerge w:val="restart"/>
          </w:tcPr>
          <w:p w:rsidR="00BA1811" w:rsidRPr="0079325B" w:rsidRDefault="00BA1811" w:rsidP="005E5AFB">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BA1811" w:rsidRPr="0079325B" w:rsidRDefault="00BA1811" w:rsidP="005E5AFB">
            <w:pPr>
              <w:pStyle w:val="Glava"/>
              <w:tabs>
                <w:tab w:val="clear" w:pos="4536"/>
                <w:tab w:val="clear" w:pos="9072"/>
              </w:tabs>
              <w:jc w:val="both"/>
              <w:rPr>
                <w:i w:val="0"/>
                <w:sz w:val="22"/>
                <w:szCs w:val="22"/>
              </w:rPr>
            </w:pPr>
          </w:p>
        </w:tc>
      </w:tr>
      <w:tr w:rsidR="00BA1811" w:rsidRPr="0079325B" w:rsidTr="005E5AFB">
        <w:tc>
          <w:tcPr>
            <w:tcW w:w="1426" w:type="dxa"/>
            <w:vMerge/>
          </w:tcPr>
          <w:p w:rsidR="00BA1811" w:rsidRPr="0079325B" w:rsidRDefault="00BA1811" w:rsidP="005E5AFB">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BA1811" w:rsidRPr="0079325B" w:rsidRDefault="00BA1811" w:rsidP="005E5AFB">
            <w:pPr>
              <w:pStyle w:val="Glava"/>
              <w:tabs>
                <w:tab w:val="clear" w:pos="4536"/>
                <w:tab w:val="clear" w:pos="9072"/>
              </w:tabs>
              <w:jc w:val="both"/>
              <w:rPr>
                <w:i w:val="0"/>
                <w:sz w:val="22"/>
                <w:szCs w:val="22"/>
              </w:rPr>
            </w:pPr>
          </w:p>
        </w:tc>
      </w:tr>
      <w:tr w:rsidR="00BA1811" w:rsidRPr="0079325B" w:rsidTr="005E5AFB">
        <w:tc>
          <w:tcPr>
            <w:tcW w:w="1426" w:type="dxa"/>
            <w:vMerge/>
          </w:tcPr>
          <w:p w:rsidR="00BA1811" w:rsidRPr="0079325B" w:rsidRDefault="00BA1811" w:rsidP="005E5AFB">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BA1811" w:rsidRPr="0079325B" w:rsidRDefault="00BA1811" w:rsidP="005E5AFB">
            <w:pPr>
              <w:pStyle w:val="Glava"/>
              <w:tabs>
                <w:tab w:val="clear" w:pos="4536"/>
                <w:tab w:val="clear" w:pos="9072"/>
              </w:tabs>
              <w:jc w:val="both"/>
              <w:rPr>
                <w:i w:val="0"/>
                <w:sz w:val="22"/>
                <w:szCs w:val="22"/>
              </w:rPr>
            </w:pPr>
          </w:p>
        </w:tc>
      </w:tr>
    </w:tbl>
    <w:p w:rsidR="00BA1811" w:rsidRDefault="00BA1811" w:rsidP="00BA1811">
      <w:pPr>
        <w:pStyle w:val="Glava"/>
        <w:tabs>
          <w:tab w:val="clear" w:pos="4536"/>
          <w:tab w:val="clear" w:pos="9072"/>
        </w:tabs>
        <w:ind w:left="1080"/>
        <w:rPr>
          <w:i w:val="0"/>
          <w:sz w:val="22"/>
          <w:szCs w:val="22"/>
        </w:rPr>
      </w:pPr>
    </w:p>
    <w:p w:rsidR="00BA1811" w:rsidRDefault="00BA1811" w:rsidP="00BA1811">
      <w:pPr>
        <w:pStyle w:val="Glava"/>
        <w:tabs>
          <w:tab w:val="clear" w:pos="4536"/>
          <w:tab w:val="clear" w:pos="9072"/>
        </w:tabs>
        <w:ind w:left="1080"/>
        <w:jc w:val="both"/>
        <w:rPr>
          <w:i w:val="0"/>
          <w:sz w:val="22"/>
          <w:szCs w:val="22"/>
        </w:rPr>
      </w:pPr>
    </w:p>
    <w:p w:rsidR="00BA1811" w:rsidRDefault="00BA1811" w:rsidP="00BA1811">
      <w:pPr>
        <w:pStyle w:val="Glava"/>
        <w:tabs>
          <w:tab w:val="clear" w:pos="4536"/>
          <w:tab w:val="clear" w:pos="9072"/>
        </w:tabs>
        <w:ind w:left="1080"/>
        <w:jc w:val="center"/>
        <w:rPr>
          <w:b/>
          <w:i w:val="0"/>
          <w:szCs w:val="24"/>
        </w:rPr>
      </w:pPr>
      <w:r w:rsidRPr="00092E0B">
        <w:rPr>
          <w:b/>
          <w:i w:val="0"/>
          <w:szCs w:val="24"/>
        </w:rPr>
        <w:t>IZRECNA ZAHTEVA PODIZVAJALCA</w:t>
      </w:r>
    </w:p>
    <w:p w:rsidR="00BA1811" w:rsidRDefault="00BA1811" w:rsidP="00BA1811">
      <w:pPr>
        <w:pStyle w:val="Glava"/>
        <w:tabs>
          <w:tab w:val="clear" w:pos="4536"/>
          <w:tab w:val="clear" w:pos="9072"/>
        </w:tabs>
        <w:ind w:left="1080"/>
        <w:jc w:val="center"/>
        <w:rPr>
          <w:b/>
          <w:i w:val="0"/>
          <w:szCs w:val="24"/>
        </w:rPr>
      </w:pPr>
    </w:p>
    <w:p w:rsidR="00BA1811" w:rsidRPr="002B55E1" w:rsidRDefault="00BA1811" w:rsidP="00BA1811">
      <w:pPr>
        <w:pStyle w:val="Glava"/>
        <w:tabs>
          <w:tab w:val="clear" w:pos="4536"/>
          <w:tab w:val="clear" w:pos="9072"/>
        </w:tabs>
        <w:ind w:left="1080"/>
        <w:jc w:val="both"/>
        <w:rPr>
          <w:i w:val="0"/>
          <w:szCs w:val="24"/>
        </w:rPr>
      </w:pPr>
      <w:r w:rsidRPr="002B55E1">
        <w:rPr>
          <w:i w:val="0"/>
          <w:szCs w:val="24"/>
        </w:rPr>
        <w:t>Kot podizvajalec ponudnika___________________________________________________________ ____________________________________(</w:t>
      </w:r>
      <w:r w:rsidRPr="002B55E1">
        <w:rPr>
          <w:szCs w:val="24"/>
        </w:rPr>
        <w:t>naziv in sedež ponudnika, ki v ponudbi nominira podizvajalca</w:t>
      </w:r>
      <w:r w:rsidRPr="002B55E1">
        <w:rPr>
          <w:i w:val="0"/>
          <w:szCs w:val="24"/>
        </w:rPr>
        <w:t xml:space="preserve">) izrecno zahtevamo, da za javno naročilo </w:t>
      </w:r>
      <w:r w:rsidRPr="009D5E79">
        <w:rPr>
          <w:i w:val="0"/>
          <w:szCs w:val="24"/>
        </w:rPr>
        <w:t>»</w:t>
      </w:r>
      <w:r w:rsidR="00810B9D">
        <w:rPr>
          <w:i w:val="0"/>
          <w:szCs w:val="24"/>
        </w:rPr>
        <w:t>monitoring podzemne vode in površinskih vodotokov</w:t>
      </w:r>
      <w:r w:rsidRPr="009D5E79">
        <w:rPr>
          <w:i w:val="0"/>
          <w:szCs w:val="24"/>
        </w:rPr>
        <w:t xml:space="preserve">» naročnik za opravljene dobave oziroma storitve, ki smo jih izvedli v zvezi </w:t>
      </w:r>
      <w:r w:rsidRPr="002B55E1">
        <w:rPr>
          <w:i w:val="0"/>
          <w:szCs w:val="24"/>
        </w:rPr>
        <w:t>s predmetnim javnim naročilom, izvede neposredna plačila, ob predhodni potrditvi računa s strani ponudnika oziroma izbranega dobavitelja, na naš transakcijski račun.</w:t>
      </w:r>
    </w:p>
    <w:p w:rsidR="00BA1811" w:rsidRPr="002B55E1" w:rsidRDefault="00BA1811" w:rsidP="00BA1811">
      <w:pPr>
        <w:pStyle w:val="Glava"/>
        <w:tabs>
          <w:tab w:val="clear" w:pos="4536"/>
          <w:tab w:val="clear" w:pos="9072"/>
        </w:tabs>
        <w:ind w:left="1080"/>
        <w:jc w:val="both"/>
        <w:rPr>
          <w:i w:val="0"/>
          <w:szCs w:val="24"/>
        </w:rPr>
      </w:pPr>
    </w:p>
    <w:p w:rsidR="00BA1811" w:rsidRPr="002B55E1" w:rsidRDefault="00BA1811" w:rsidP="00BA1811">
      <w:pPr>
        <w:pStyle w:val="Glava"/>
        <w:tabs>
          <w:tab w:val="clear" w:pos="4536"/>
          <w:tab w:val="clear" w:pos="9072"/>
        </w:tabs>
        <w:ind w:left="1080"/>
        <w:jc w:val="both"/>
        <w:rPr>
          <w:i w:val="0"/>
          <w:szCs w:val="24"/>
        </w:rPr>
      </w:pPr>
    </w:p>
    <w:p w:rsidR="00BA1811" w:rsidRPr="002B55E1" w:rsidRDefault="00BA1811" w:rsidP="00BA1811">
      <w:pPr>
        <w:pStyle w:val="Glava"/>
        <w:tabs>
          <w:tab w:val="clear" w:pos="4536"/>
          <w:tab w:val="clear" w:pos="9072"/>
        </w:tabs>
        <w:ind w:left="1080"/>
        <w:jc w:val="both"/>
        <w:rPr>
          <w:i w:val="0"/>
          <w:szCs w:val="24"/>
        </w:rPr>
      </w:pPr>
      <w:r w:rsidRPr="002B55E1">
        <w:rPr>
          <w:i w:val="0"/>
          <w:szCs w:val="24"/>
        </w:rPr>
        <w:t xml:space="preserve">Datum: </w:t>
      </w:r>
      <w:r w:rsidRPr="002B55E1">
        <w:rPr>
          <w:i w:val="0"/>
          <w:szCs w:val="24"/>
        </w:rPr>
        <w:tab/>
      </w:r>
      <w:r w:rsidRPr="002B55E1">
        <w:rPr>
          <w:i w:val="0"/>
          <w:szCs w:val="24"/>
        </w:rPr>
        <w:tab/>
      </w:r>
      <w:r w:rsidRPr="002B55E1">
        <w:rPr>
          <w:i w:val="0"/>
          <w:szCs w:val="24"/>
        </w:rPr>
        <w:tab/>
      </w:r>
      <w:r w:rsidRPr="002B55E1">
        <w:rPr>
          <w:i w:val="0"/>
          <w:szCs w:val="24"/>
        </w:rPr>
        <w:tab/>
        <w:t xml:space="preserve">Žig: </w:t>
      </w:r>
      <w:r w:rsidRPr="002B55E1">
        <w:rPr>
          <w:i w:val="0"/>
          <w:szCs w:val="24"/>
        </w:rPr>
        <w:tab/>
      </w:r>
      <w:r w:rsidRPr="002B55E1">
        <w:rPr>
          <w:i w:val="0"/>
          <w:szCs w:val="24"/>
        </w:rPr>
        <w:tab/>
        <w:t xml:space="preserve">         Podpis zakonitega zastopnika/pooblastitelja:</w:t>
      </w:r>
    </w:p>
    <w:p w:rsidR="00BA1811" w:rsidRPr="002B55E1" w:rsidRDefault="00BA1811" w:rsidP="00BA1811">
      <w:pPr>
        <w:pStyle w:val="Glava"/>
        <w:tabs>
          <w:tab w:val="clear" w:pos="4536"/>
          <w:tab w:val="clear" w:pos="9072"/>
        </w:tabs>
        <w:ind w:left="1080"/>
        <w:jc w:val="both"/>
        <w:rPr>
          <w:i w:val="0"/>
          <w:szCs w:val="24"/>
        </w:rPr>
      </w:pPr>
    </w:p>
    <w:p w:rsidR="00BA1811" w:rsidRPr="002B55E1" w:rsidRDefault="00BA1811" w:rsidP="00BA1811">
      <w:pPr>
        <w:pStyle w:val="Glava"/>
        <w:tabs>
          <w:tab w:val="clear" w:pos="4536"/>
          <w:tab w:val="clear" w:pos="9072"/>
        </w:tabs>
        <w:ind w:left="1080"/>
        <w:jc w:val="both"/>
        <w:rPr>
          <w:i w:val="0"/>
          <w:szCs w:val="24"/>
        </w:rPr>
      </w:pPr>
    </w:p>
    <w:p w:rsidR="00BA1811" w:rsidRPr="002B55E1" w:rsidRDefault="00BA1811" w:rsidP="00BA1811">
      <w:pPr>
        <w:autoSpaceDE w:val="0"/>
        <w:autoSpaceDN w:val="0"/>
        <w:adjustRightInd w:val="0"/>
        <w:ind w:left="1080"/>
        <w:jc w:val="center"/>
        <w:rPr>
          <w:b/>
          <w:i w:val="0"/>
          <w:szCs w:val="24"/>
        </w:rPr>
      </w:pPr>
      <w:r w:rsidRPr="002B55E1">
        <w:rPr>
          <w:b/>
          <w:i w:val="0"/>
          <w:szCs w:val="24"/>
        </w:rPr>
        <w:t>SOGLASJE PODIZVAJALCA:</w:t>
      </w:r>
    </w:p>
    <w:p w:rsidR="00BA1811" w:rsidRPr="002B55E1" w:rsidRDefault="00BA1811" w:rsidP="00BA1811">
      <w:pPr>
        <w:autoSpaceDE w:val="0"/>
        <w:autoSpaceDN w:val="0"/>
        <w:adjustRightInd w:val="0"/>
        <w:ind w:left="1080"/>
        <w:rPr>
          <w:i w:val="0"/>
          <w:szCs w:val="24"/>
        </w:rPr>
      </w:pPr>
    </w:p>
    <w:p w:rsidR="00BA1811" w:rsidRPr="002B55E1" w:rsidRDefault="00BA1811" w:rsidP="00BA1811">
      <w:pPr>
        <w:autoSpaceDE w:val="0"/>
        <w:autoSpaceDN w:val="0"/>
        <w:adjustRightInd w:val="0"/>
        <w:ind w:left="1080"/>
        <w:rPr>
          <w:i w:val="0"/>
          <w:szCs w:val="24"/>
        </w:rPr>
      </w:pPr>
      <w:r w:rsidRPr="002B55E1">
        <w:rPr>
          <w:i w:val="0"/>
          <w:szCs w:val="24"/>
        </w:rPr>
        <w:t>Podizvajalec______________________________________________________________________ ,</w:t>
      </w:r>
    </w:p>
    <w:p w:rsidR="00BA1811" w:rsidRPr="002B55E1" w:rsidRDefault="00BA1811" w:rsidP="00BA1811">
      <w:pPr>
        <w:autoSpaceDE w:val="0"/>
        <w:autoSpaceDN w:val="0"/>
        <w:adjustRightInd w:val="0"/>
        <w:ind w:left="1080"/>
        <w:jc w:val="center"/>
        <w:rPr>
          <w:i w:val="0"/>
          <w:szCs w:val="24"/>
        </w:rPr>
      </w:pPr>
      <w:r w:rsidRPr="002B55E1">
        <w:rPr>
          <w:i w:val="0"/>
          <w:szCs w:val="24"/>
        </w:rPr>
        <w:t>(naziv in naslov podizvajalca)</w:t>
      </w:r>
    </w:p>
    <w:p w:rsidR="00BA1811" w:rsidRPr="002B55E1" w:rsidRDefault="00BA1811" w:rsidP="00BA1811">
      <w:pPr>
        <w:autoSpaceDE w:val="0"/>
        <w:autoSpaceDN w:val="0"/>
        <w:adjustRightInd w:val="0"/>
        <w:ind w:left="1080"/>
        <w:jc w:val="both"/>
        <w:rPr>
          <w:i w:val="0"/>
          <w:szCs w:val="24"/>
        </w:rPr>
      </w:pPr>
      <w:r w:rsidRPr="002B55E1">
        <w:rPr>
          <w:i w:val="0"/>
          <w:szCs w:val="24"/>
        </w:rPr>
        <w:t xml:space="preserve">soglašam, da naročnik naše terjatve do dobavitelja </w:t>
      </w:r>
      <w:r w:rsidRPr="009D5E79">
        <w:rPr>
          <w:i w:val="0"/>
          <w:szCs w:val="24"/>
        </w:rPr>
        <w:t xml:space="preserve">(ponudnika </w:t>
      </w:r>
      <w:r w:rsidR="00810B9D">
        <w:rPr>
          <w:i w:val="0"/>
          <w:szCs w:val="24"/>
        </w:rPr>
        <w:t>izvedbe monitoringa podzemne vode in površinskih vodotokov</w:t>
      </w:r>
      <w:r w:rsidRPr="009D5E79">
        <w:rPr>
          <w:i w:val="0"/>
          <w:szCs w:val="24"/>
        </w:rPr>
        <w:t>, pri</w:t>
      </w:r>
      <w:r w:rsidRPr="002B55E1">
        <w:rPr>
          <w:i w:val="0"/>
          <w:szCs w:val="24"/>
        </w:rPr>
        <w:t xml:space="preserve">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BA1811" w:rsidRPr="002B55E1" w:rsidRDefault="00BA1811" w:rsidP="00BA1811">
      <w:pPr>
        <w:jc w:val="both"/>
        <w:rPr>
          <w:i w:val="0"/>
          <w:szCs w:val="24"/>
        </w:rPr>
      </w:pPr>
    </w:p>
    <w:p w:rsidR="00BA1811" w:rsidRPr="002B55E1" w:rsidRDefault="00BA1811" w:rsidP="00BA1811">
      <w:pPr>
        <w:jc w:val="both"/>
        <w:rPr>
          <w:i w:val="0"/>
          <w:szCs w:val="24"/>
        </w:rPr>
      </w:pPr>
    </w:p>
    <w:p w:rsidR="00BA1811" w:rsidRPr="002B55E1" w:rsidRDefault="00BA1811" w:rsidP="00BA1811">
      <w:pPr>
        <w:jc w:val="both"/>
        <w:rPr>
          <w:i w:val="0"/>
          <w:szCs w:val="24"/>
        </w:rPr>
      </w:pPr>
    </w:p>
    <w:tbl>
      <w:tblPr>
        <w:tblW w:w="9159" w:type="dxa"/>
        <w:tblInd w:w="993" w:type="dxa"/>
        <w:tblLook w:val="01E0" w:firstRow="1" w:lastRow="1" w:firstColumn="1" w:lastColumn="1" w:noHBand="0" w:noVBand="0"/>
      </w:tblPr>
      <w:tblGrid>
        <w:gridCol w:w="1608"/>
        <w:gridCol w:w="1757"/>
        <w:gridCol w:w="704"/>
        <w:gridCol w:w="1509"/>
        <w:gridCol w:w="141"/>
        <w:gridCol w:w="3440"/>
      </w:tblGrid>
      <w:tr w:rsidR="00BA1811" w:rsidRPr="002B55E1" w:rsidTr="005E5AFB">
        <w:trPr>
          <w:trHeight w:val="346"/>
        </w:trPr>
        <w:tc>
          <w:tcPr>
            <w:tcW w:w="1619" w:type="dxa"/>
          </w:tcPr>
          <w:p w:rsidR="00BA1811" w:rsidRPr="002B55E1" w:rsidRDefault="00BA1811" w:rsidP="005E5AFB">
            <w:pPr>
              <w:jc w:val="both"/>
              <w:rPr>
                <w:i w:val="0"/>
                <w:szCs w:val="24"/>
              </w:rPr>
            </w:pPr>
            <w:r w:rsidRPr="002B55E1">
              <w:rPr>
                <w:i w:val="0"/>
                <w:szCs w:val="24"/>
              </w:rPr>
              <w:t>Kraj in datum:</w:t>
            </w:r>
          </w:p>
        </w:tc>
        <w:tc>
          <w:tcPr>
            <w:tcW w:w="1780" w:type="dxa"/>
            <w:tcBorders>
              <w:bottom w:val="single" w:sz="4" w:space="0" w:color="auto"/>
            </w:tcBorders>
          </w:tcPr>
          <w:p w:rsidR="00BA1811" w:rsidRPr="002B55E1" w:rsidRDefault="00BA1811" w:rsidP="005E5AFB">
            <w:pPr>
              <w:jc w:val="both"/>
              <w:rPr>
                <w:i w:val="0"/>
                <w:szCs w:val="24"/>
              </w:rPr>
            </w:pPr>
          </w:p>
        </w:tc>
        <w:tc>
          <w:tcPr>
            <w:tcW w:w="711" w:type="dxa"/>
          </w:tcPr>
          <w:p w:rsidR="00BA1811" w:rsidRPr="002B55E1" w:rsidRDefault="00BA1811" w:rsidP="005E5AFB">
            <w:pPr>
              <w:jc w:val="both"/>
              <w:rPr>
                <w:i w:val="0"/>
                <w:szCs w:val="24"/>
              </w:rPr>
            </w:pPr>
          </w:p>
        </w:tc>
        <w:tc>
          <w:tcPr>
            <w:tcW w:w="1417" w:type="dxa"/>
          </w:tcPr>
          <w:p w:rsidR="00BA1811" w:rsidRPr="002B55E1" w:rsidRDefault="00BA1811" w:rsidP="005E5AFB">
            <w:pPr>
              <w:jc w:val="both"/>
              <w:rPr>
                <w:i w:val="0"/>
                <w:szCs w:val="24"/>
              </w:rPr>
            </w:pPr>
            <w:r w:rsidRPr="002B55E1">
              <w:rPr>
                <w:i w:val="0"/>
                <w:szCs w:val="24"/>
              </w:rPr>
              <w:t>Podizvajalec:</w:t>
            </w:r>
          </w:p>
        </w:tc>
        <w:tc>
          <w:tcPr>
            <w:tcW w:w="3632" w:type="dxa"/>
            <w:gridSpan w:val="2"/>
            <w:tcBorders>
              <w:bottom w:val="single" w:sz="4" w:space="0" w:color="auto"/>
            </w:tcBorders>
          </w:tcPr>
          <w:p w:rsidR="00BA1811" w:rsidRPr="002B55E1" w:rsidRDefault="00BA1811" w:rsidP="005E5AFB">
            <w:pPr>
              <w:jc w:val="both"/>
              <w:rPr>
                <w:i w:val="0"/>
                <w:szCs w:val="24"/>
              </w:rPr>
            </w:pPr>
          </w:p>
        </w:tc>
      </w:tr>
      <w:tr w:rsidR="00BA1811" w:rsidRPr="002B55E1" w:rsidTr="005E5AFB">
        <w:trPr>
          <w:trHeight w:val="259"/>
        </w:trPr>
        <w:tc>
          <w:tcPr>
            <w:tcW w:w="1619" w:type="dxa"/>
          </w:tcPr>
          <w:p w:rsidR="00BA1811" w:rsidRPr="002B55E1" w:rsidRDefault="00BA1811" w:rsidP="005E5AFB">
            <w:pPr>
              <w:jc w:val="both"/>
              <w:rPr>
                <w:i w:val="0"/>
                <w:szCs w:val="24"/>
              </w:rPr>
            </w:pPr>
          </w:p>
        </w:tc>
        <w:tc>
          <w:tcPr>
            <w:tcW w:w="1780" w:type="dxa"/>
            <w:tcBorders>
              <w:top w:val="single" w:sz="4" w:space="0" w:color="auto"/>
            </w:tcBorders>
          </w:tcPr>
          <w:p w:rsidR="00BA1811" w:rsidRPr="002B55E1" w:rsidRDefault="00BA1811" w:rsidP="005E5AFB">
            <w:pPr>
              <w:jc w:val="both"/>
              <w:rPr>
                <w:i w:val="0"/>
                <w:szCs w:val="24"/>
              </w:rPr>
            </w:pPr>
          </w:p>
        </w:tc>
        <w:tc>
          <w:tcPr>
            <w:tcW w:w="711" w:type="dxa"/>
          </w:tcPr>
          <w:p w:rsidR="00BA1811" w:rsidRPr="002B55E1" w:rsidRDefault="00BA1811" w:rsidP="005E5AFB">
            <w:pPr>
              <w:jc w:val="both"/>
              <w:rPr>
                <w:i w:val="0"/>
                <w:szCs w:val="24"/>
              </w:rPr>
            </w:pPr>
          </w:p>
        </w:tc>
        <w:tc>
          <w:tcPr>
            <w:tcW w:w="1560" w:type="dxa"/>
            <w:gridSpan w:val="2"/>
          </w:tcPr>
          <w:p w:rsidR="00BA1811" w:rsidRPr="002B55E1" w:rsidRDefault="00BA1811" w:rsidP="005E5AFB">
            <w:pPr>
              <w:jc w:val="both"/>
              <w:rPr>
                <w:i w:val="0"/>
                <w:szCs w:val="24"/>
              </w:rPr>
            </w:pPr>
          </w:p>
        </w:tc>
        <w:tc>
          <w:tcPr>
            <w:tcW w:w="3489" w:type="dxa"/>
            <w:tcBorders>
              <w:top w:val="single" w:sz="4" w:space="0" w:color="auto"/>
            </w:tcBorders>
          </w:tcPr>
          <w:p w:rsidR="00BA1811" w:rsidRPr="002B55E1" w:rsidRDefault="00BA1811" w:rsidP="005E5AFB">
            <w:pPr>
              <w:jc w:val="both"/>
              <w:rPr>
                <w:i w:val="0"/>
                <w:szCs w:val="24"/>
              </w:rPr>
            </w:pPr>
          </w:p>
        </w:tc>
      </w:tr>
      <w:tr w:rsidR="00BA1811" w:rsidRPr="002B55E1" w:rsidTr="005E5AFB">
        <w:trPr>
          <w:trHeight w:val="346"/>
        </w:trPr>
        <w:tc>
          <w:tcPr>
            <w:tcW w:w="1619" w:type="dxa"/>
          </w:tcPr>
          <w:p w:rsidR="00BA1811" w:rsidRPr="002B55E1" w:rsidRDefault="00BA1811" w:rsidP="005E5AFB">
            <w:pPr>
              <w:jc w:val="both"/>
              <w:rPr>
                <w:i w:val="0"/>
                <w:szCs w:val="24"/>
              </w:rPr>
            </w:pPr>
          </w:p>
        </w:tc>
        <w:tc>
          <w:tcPr>
            <w:tcW w:w="1780" w:type="dxa"/>
          </w:tcPr>
          <w:p w:rsidR="00BA1811" w:rsidRPr="002B55E1" w:rsidRDefault="00BA1811" w:rsidP="005E5AFB">
            <w:pPr>
              <w:jc w:val="both"/>
              <w:rPr>
                <w:i w:val="0"/>
                <w:szCs w:val="24"/>
              </w:rPr>
            </w:pPr>
          </w:p>
        </w:tc>
        <w:tc>
          <w:tcPr>
            <w:tcW w:w="711" w:type="dxa"/>
          </w:tcPr>
          <w:p w:rsidR="00BA1811" w:rsidRPr="002B55E1" w:rsidRDefault="00BA1811" w:rsidP="005E5AFB">
            <w:pPr>
              <w:jc w:val="both"/>
              <w:rPr>
                <w:i w:val="0"/>
                <w:szCs w:val="24"/>
              </w:rPr>
            </w:pPr>
          </w:p>
        </w:tc>
        <w:tc>
          <w:tcPr>
            <w:tcW w:w="1560" w:type="dxa"/>
            <w:gridSpan w:val="2"/>
          </w:tcPr>
          <w:p w:rsidR="00BA1811" w:rsidRPr="002B55E1" w:rsidRDefault="00BA1811" w:rsidP="005E5AFB">
            <w:pPr>
              <w:jc w:val="both"/>
              <w:rPr>
                <w:i w:val="0"/>
                <w:szCs w:val="24"/>
              </w:rPr>
            </w:pPr>
            <w:r w:rsidRPr="002B55E1">
              <w:rPr>
                <w:i w:val="0"/>
                <w:szCs w:val="24"/>
              </w:rPr>
              <w:t>Žig in podpis:</w:t>
            </w:r>
          </w:p>
        </w:tc>
        <w:tc>
          <w:tcPr>
            <w:tcW w:w="3489" w:type="dxa"/>
            <w:tcBorders>
              <w:bottom w:val="single" w:sz="4" w:space="0" w:color="auto"/>
            </w:tcBorders>
          </w:tcPr>
          <w:p w:rsidR="00BA1811" w:rsidRPr="002B55E1" w:rsidRDefault="00BA1811" w:rsidP="005E5AFB">
            <w:pPr>
              <w:jc w:val="both"/>
              <w:rPr>
                <w:i w:val="0"/>
                <w:szCs w:val="24"/>
              </w:rPr>
            </w:pPr>
          </w:p>
        </w:tc>
      </w:tr>
    </w:tbl>
    <w:p w:rsidR="00BA1811" w:rsidRPr="002B55E1" w:rsidRDefault="00BA1811" w:rsidP="00BA1811">
      <w:pPr>
        <w:jc w:val="both"/>
        <w:rPr>
          <w:i w:val="0"/>
          <w:szCs w:val="24"/>
        </w:rPr>
      </w:pPr>
    </w:p>
    <w:p w:rsidR="00BA1811" w:rsidRPr="002B55E1" w:rsidRDefault="00BA1811" w:rsidP="00BA1811">
      <w:pPr>
        <w:jc w:val="both"/>
        <w:rPr>
          <w:i w:val="0"/>
          <w:szCs w:val="24"/>
        </w:rPr>
      </w:pPr>
    </w:p>
    <w:p w:rsidR="00BA1811" w:rsidRPr="002B55E1" w:rsidRDefault="00BA1811" w:rsidP="00BA1811">
      <w:pPr>
        <w:ind w:left="1080"/>
        <w:jc w:val="both"/>
        <w:rPr>
          <w:i w:val="0"/>
          <w:szCs w:val="24"/>
        </w:rPr>
      </w:pPr>
      <w:r w:rsidRPr="002B55E1">
        <w:rPr>
          <w:i w:val="0"/>
          <w:szCs w:val="24"/>
        </w:rPr>
        <w:t>V primeru večjega števila podizvajalcev se obrazec fotokopira.</w:t>
      </w:r>
    </w:p>
    <w:p w:rsidR="00BA1811" w:rsidRPr="002B55E1" w:rsidRDefault="00BA1811" w:rsidP="00BA1811">
      <w:pPr>
        <w:jc w:val="both"/>
        <w:rPr>
          <w:i w:val="0"/>
          <w:szCs w:val="24"/>
        </w:rPr>
      </w:pPr>
    </w:p>
    <w:p w:rsidR="00BA1811" w:rsidRPr="002B55E1" w:rsidRDefault="00BA1811" w:rsidP="00BA1811">
      <w:pPr>
        <w:pStyle w:val="Glava"/>
        <w:tabs>
          <w:tab w:val="clear" w:pos="4536"/>
          <w:tab w:val="clear" w:pos="9072"/>
        </w:tabs>
        <w:jc w:val="both"/>
        <w:rPr>
          <w:i w:val="0"/>
          <w:szCs w:val="24"/>
        </w:rPr>
      </w:pPr>
    </w:p>
    <w:p w:rsidR="00BA1811" w:rsidRPr="002B55E1" w:rsidRDefault="00BA1811" w:rsidP="00BA1811">
      <w:pPr>
        <w:pStyle w:val="Glava"/>
        <w:tabs>
          <w:tab w:val="clear" w:pos="4536"/>
          <w:tab w:val="clear" w:pos="9072"/>
        </w:tabs>
        <w:ind w:left="1080"/>
        <w:jc w:val="both"/>
        <w:rPr>
          <w:b/>
          <w:i w:val="0"/>
          <w:szCs w:val="24"/>
          <w:u w:val="single"/>
        </w:rPr>
      </w:pPr>
      <w:r w:rsidRPr="002B55E1">
        <w:rPr>
          <w:b/>
          <w:i w:val="0"/>
          <w:szCs w:val="24"/>
          <w:u w:val="single"/>
        </w:rPr>
        <w:t>OPOMBA:</w:t>
      </w:r>
    </w:p>
    <w:p w:rsidR="00BA1811" w:rsidRDefault="00BA1811" w:rsidP="00BA1811">
      <w:pPr>
        <w:pStyle w:val="Glava"/>
        <w:tabs>
          <w:tab w:val="clear" w:pos="4536"/>
          <w:tab w:val="clear" w:pos="9072"/>
        </w:tabs>
        <w:ind w:left="1080"/>
        <w:jc w:val="both"/>
        <w:rPr>
          <w:b/>
          <w:i w:val="0"/>
          <w:szCs w:val="24"/>
        </w:rPr>
      </w:pPr>
      <w:r w:rsidRPr="002B55E1">
        <w:rPr>
          <w:b/>
          <w:i w:val="0"/>
          <w:szCs w:val="24"/>
        </w:rPr>
        <w:t>Obrazec izpolni, datira, žigosa in podpiše le podizvajalec, ki zahteva neposredna plačila od naročnika. V primeru, da neposrednih plačil ne zahteva, izpolnjenega obrazca ne predloži.</w:t>
      </w:r>
    </w:p>
    <w:p w:rsidR="007E6DE4" w:rsidRPr="002B55E1" w:rsidRDefault="007E6DE4" w:rsidP="00BA1811">
      <w:pPr>
        <w:pStyle w:val="Glava"/>
        <w:tabs>
          <w:tab w:val="clear" w:pos="4536"/>
          <w:tab w:val="clear" w:pos="9072"/>
        </w:tabs>
        <w:ind w:left="1080"/>
        <w:jc w:val="both"/>
        <w:rPr>
          <w:b/>
          <w:i w:val="0"/>
          <w:szCs w:val="24"/>
        </w:rPr>
      </w:pPr>
    </w:p>
    <w:p w:rsidR="0091706B" w:rsidRDefault="009D1497" w:rsidP="0091706B">
      <w:pPr>
        <w:keepNext/>
        <w:tabs>
          <w:tab w:val="left" w:pos="0"/>
        </w:tabs>
        <w:jc w:val="right"/>
        <w:rPr>
          <w:b/>
          <w:i w:val="0"/>
          <w:szCs w:val="24"/>
        </w:rPr>
      </w:pPr>
      <w:r w:rsidRPr="007A0197">
        <w:rPr>
          <w:b/>
          <w:i w:val="0"/>
          <w:szCs w:val="24"/>
        </w:rPr>
        <w:t>P</w:t>
      </w:r>
      <w:r w:rsidR="0091706B" w:rsidRPr="007A0197">
        <w:rPr>
          <w:b/>
          <w:i w:val="0"/>
          <w:szCs w:val="24"/>
        </w:rPr>
        <w:t xml:space="preserve">RILOGA </w:t>
      </w:r>
      <w:r w:rsidR="00DA38B9" w:rsidRPr="007A0197">
        <w:rPr>
          <w:b/>
          <w:i w:val="0"/>
          <w:szCs w:val="24"/>
        </w:rPr>
        <w:t xml:space="preserve">   </w:t>
      </w:r>
      <w:r w:rsidR="00B361FB">
        <w:rPr>
          <w:b/>
          <w:i w:val="0"/>
          <w:szCs w:val="24"/>
        </w:rPr>
        <w:t>4</w:t>
      </w:r>
    </w:p>
    <w:p w:rsidR="007E6DE4" w:rsidRDefault="007E6DE4" w:rsidP="0091706B">
      <w:pPr>
        <w:keepNext/>
        <w:tabs>
          <w:tab w:val="left" w:pos="0"/>
        </w:tabs>
        <w:jc w:val="right"/>
        <w:rPr>
          <w:b/>
          <w:i w:val="0"/>
          <w:szCs w:val="24"/>
        </w:rPr>
      </w:pPr>
    </w:p>
    <w:p w:rsidR="007E6DE4" w:rsidRPr="007A0197" w:rsidRDefault="007E6DE4" w:rsidP="0091706B">
      <w:pPr>
        <w:keepNext/>
        <w:tabs>
          <w:tab w:val="left" w:pos="0"/>
        </w:tabs>
        <w:jc w:val="right"/>
        <w:rPr>
          <w:b/>
          <w:i w:val="0"/>
          <w:strike/>
          <w:szCs w:val="24"/>
        </w:rPr>
      </w:pPr>
    </w:p>
    <w:p w:rsidR="0091706B" w:rsidRDefault="0091706B" w:rsidP="00A529AE">
      <w:pPr>
        <w:keepNext/>
        <w:tabs>
          <w:tab w:val="left" w:pos="0"/>
        </w:tabs>
        <w:jc w:val="center"/>
        <w:rPr>
          <w:b/>
          <w:i w:val="0"/>
          <w:szCs w:val="24"/>
        </w:rPr>
      </w:pPr>
    </w:p>
    <w:p w:rsidR="00A529AE" w:rsidRPr="002B55E1" w:rsidRDefault="00A529AE" w:rsidP="00A529AE">
      <w:pPr>
        <w:keepNext/>
        <w:tabs>
          <w:tab w:val="left" w:pos="0"/>
        </w:tabs>
        <w:jc w:val="center"/>
        <w:rPr>
          <w:b/>
          <w:i w:val="0"/>
          <w:szCs w:val="24"/>
        </w:rPr>
      </w:pPr>
      <w:r w:rsidRPr="002B55E1">
        <w:rPr>
          <w:b/>
          <w:i w:val="0"/>
          <w:szCs w:val="24"/>
        </w:rPr>
        <w:t>Seznam referenčnih poslov ponudnika</w:t>
      </w:r>
    </w:p>
    <w:p w:rsidR="00A529AE" w:rsidRPr="0084476D" w:rsidRDefault="00A529AE" w:rsidP="00A529AE">
      <w:pPr>
        <w:keepNext/>
        <w:tabs>
          <w:tab w:val="left" w:pos="567"/>
          <w:tab w:val="num" w:pos="851"/>
          <w:tab w:val="left" w:pos="993"/>
        </w:tabs>
        <w:rPr>
          <w:rFonts w:ascii="Tahoma" w:hAnsi="Tahoma" w:cs="Tahoma"/>
          <w:sz w:val="22"/>
        </w:rPr>
      </w:pPr>
    </w:p>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134"/>
        <w:gridCol w:w="3969"/>
        <w:gridCol w:w="3118"/>
        <w:gridCol w:w="1701"/>
      </w:tblGrid>
      <w:tr w:rsidR="00A529AE" w:rsidRPr="002B55E1" w:rsidTr="00EE5450">
        <w:trPr>
          <w:trHeight w:val="482"/>
        </w:trPr>
        <w:tc>
          <w:tcPr>
            <w:tcW w:w="496" w:type="dxa"/>
            <w:tcBorders>
              <w:top w:val="single" w:sz="2" w:space="0" w:color="auto"/>
              <w:left w:val="single" w:sz="2" w:space="0" w:color="auto"/>
              <w:bottom w:val="single" w:sz="12" w:space="0" w:color="auto"/>
              <w:right w:val="single" w:sz="2" w:space="0" w:color="auto"/>
            </w:tcBorders>
          </w:tcPr>
          <w:p w:rsidR="00A529AE" w:rsidRPr="002B55E1" w:rsidRDefault="00A529AE" w:rsidP="00244E3F">
            <w:pPr>
              <w:keepNext/>
              <w:tabs>
                <w:tab w:val="left" w:pos="567"/>
                <w:tab w:val="num" w:pos="851"/>
                <w:tab w:val="left" w:pos="993"/>
              </w:tabs>
              <w:jc w:val="center"/>
              <w:rPr>
                <w:i w:val="0"/>
                <w:szCs w:val="24"/>
              </w:rPr>
            </w:pPr>
            <w:r w:rsidRPr="002B55E1">
              <w:rPr>
                <w:i w:val="0"/>
                <w:szCs w:val="24"/>
              </w:rPr>
              <w:t>Zap. št.</w:t>
            </w:r>
          </w:p>
        </w:tc>
        <w:tc>
          <w:tcPr>
            <w:tcW w:w="1134" w:type="dxa"/>
            <w:tcBorders>
              <w:top w:val="single" w:sz="2" w:space="0" w:color="auto"/>
              <w:left w:val="single" w:sz="2" w:space="0" w:color="auto"/>
              <w:bottom w:val="single" w:sz="12" w:space="0" w:color="auto"/>
              <w:right w:val="single" w:sz="2" w:space="0" w:color="auto"/>
            </w:tcBorders>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Javni naročnik</w:t>
            </w:r>
          </w:p>
        </w:tc>
        <w:tc>
          <w:tcPr>
            <w:tcW w:w="3969" w:type="dxa"/>
            <w:tcBorders>
              <w:top w:val="single" w:sz="2" w:space="0" w:color="auto"/>
              <w:left w:val="single" w:sz="2" w:space="0" w:color="auto"/>
              <w:bottom w:val="single" w:sz="12" w:space="0" w:color="auto"/>
              <w:right w:val="single" w:sz="2" w:space="0" w:color="auto"/>
            </w:tcBorders>
            <w:vAlign w:val="center"/>
          </w:tcPr>
          <w:p w:rsidR="00A529AE" w:rsidRPr="002B55E1" w:rsidRDefault="00A529AE" w:rsidP="003B067E">
            <w:pPr>
              <w:keepNext/>
              <w:tabs>
                <w:tab w:val="left" w:pos="567"/>
                <w:tab w:val="num" w:pos="851"/>
                <w:tab w:val="left" w:pos="993"/>
              </w:tabs>
              <w:jc w:val="center"/>
              <w:rPr>
                <w:i w:val="0"/>
                <w:szCs w:val="24"/>
              </w:rPr>
            </w:pPr>
            <w:r w:rsidRPr="002B55E1">
              <w:rPr>
                <w:i w:val="0"/>
                <w:szCs w:val="24"/>
              </w:rPr>
              <w:t xml:space="preserve">Naziv </w:t>
            </w:r>
            <w:r w:rsidR="003B067E">
              <w:rPr>
                <w:i w:val="0"/>
                <w:szCs w:val="24"/>
              </w:rPr>
              <w:t>izdajatelja referenc</w:t>
            </w:r>
          </w:p>
        </w:tc>
        <w:tc>
          <w:tcPr>
            <w:tcW w:w="3118" w:type="dxa"/>
            <w:tcBorders>
              <w:top w:val="single" w:sz="2" w:space="0" w:color="auto"/>
              <w:left w:val="single" w:sz="2" w:space="0" w:color="auto"/>
              <w:bottom w:val="single" w:sz="12" w:space="0" w:color="auto"/>
              <w:right w:val="single" w:sz="2" w:space="0" w:color="auto"/>
            </w:tcBorders>
            <w:vAlign w:val="center"/>
          </w:tcPr>
          <w:p w:rsidR="00A529AE" w:rsidRDefault="00A529AE" w:rsidP="00244E3F">
            <w:pPr>
              <w:keepNext/>
              <w:tabs>
                <w:tab w:val="left" w:pos="567"/>
                <w:tab w:val="num" w:pos="851"/>
                <w:tab w:val="left" w:pos="993"/>
              </w:tabs>
              <w:jc w:val="center"/>
              <w:rPr>
                <w:i w:val="0"/>
                <w:szCs w:val="24"/>
              </w:rPr>
            </w:pPr>
            <w:r w:rsidRPr="002B55E1">
              <w:rPr>
                <w:i w:val="0"/>
                <w:szCs w:val="24"/>
              </w:rPr>
              <w:t>Predmet naročila</w:t>
            </w:r>
          </w:p>
          <w:p w:rsidR="003B067E" w:rsidRPr="002B55E1" w:rsidRDefault="003B067E" w:rsidP="00244E3F">
            <w:pPr>
              <w:keepNext/>
              <w:tabs>
                <w:tab w:val="left" w:pos="567"/>
                <w:tab w:val="num" w:pos="851"/>
                <w:tab w:val="left" w:pos="993"/>
              </w:tabs>
              <w:jc w:val="center"/>
              <w:rPr>
                <w:i w:val="0"/>
                <w:szCs w:val="24"/>
              </w:rPr>
            </w:pPr>
          </w:p>
        </w:tc>
        <w:tc>
          <w:tcPr>
            <w:tcW w:w="1701" w:type="dxa"/>
            <w:tcBorders>
              <w:top w:val="single" w:sz="2" w:space="0" w:color="auto"/>
              <w:left w:val="single" w:sz="2" w:space="0" w:color="auto"/>
              <w:bottom w:val="single" w:sz="12" w:space="0" w:color="auto"/>
              <w:right w:val="single" w:sz="2" w:space="0" w:color="auto"/>
            </w:tcBorders>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 xml:space="preserve">Obdobje izvedbe </w:t>
            </w:r>
          </w:p>
        </w:tc>
      </w:tr>
      <w:tr w:rsidR="00A529AE" w:rsidRPr="002B55E1" w:rsidTr="00EE5450">
        <w:trPr>
          <w:trHeight w:val="780"/>
        </w:trPr>
        <w:tc>
          <w:tcPr>
            <w:tcW w:w="496" w:type="dxa"/>
            <w:tcBorders>
              <w:top w:val="nil"/>
            </w:tcBorders>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1.</w:t>
            </w:r>
          </w:p>
        </w:tc>
        <w:tc>
          <w:tcPr>
            <w:tcW w:w="1134" w:type="dxa"/>
            <w:tcBorders>
              <w:top w:val="nil"/>
            </w:tcBorders>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DA</w:t>
            </w:r>
          </w:p>
          <w:p w:rsidR="00A529AE" w:rsidRPr="002B55E1" w:rsidRDefault="00A529AE" w:rsidP="00244E3F">
            <w:pPr>
              <w:keepNext/>
              <w:tabs>
                <w:tab w:val="left" w:pos="567"/>
                <w:tab w:val="num" w:pos="851"/>
                <w:tab w:val="left" w:pos="993"/>
              </w:tabs>
              <w:jc w:val="center"/>
              <w:rPr>
                <w:i w:val="0"/>
                <w:szCs w:val="24"/>
              </w:rPr>
            </w:pPr>
          </w:p>
          <w:p w:rsidR="00A529AE" w:rsidRPr="002B55E1" w:rsidRDefault="00A529AE" w:rsidP="00244E3F">
            <w:pPr>
              <w:keepNext/>
              <w:tabs>
                <w:tab w:val="left" w:pos="567"/>
                <w:tab w:val="num" w:pos="851"/>
                <w:tab w:val="left" w:pos="993"/>
              </w:tabs>
              <w:jc w:val="center"/>
              <w:rPr>
                <w:i w:val="0"/>
                <w:szCs w:val="24"/>
              </w:rPr>
            </w:pPr>
            <w:r w:rsidRPr="002B55E1">
              <w:rPr>
                <w:i w:val="0"/>
                <w:szCs w:val="24"/>
              </w:rPr>
              <w:t>NE</w:t>
            </w:r>
          </w:p>
        </w:tc>
        <w:tc>
          <w:tcPr>
            <w:tcW w:w="3969" w:type="dxa"/>
            <w:tcBorders>
              <w:top w:val="nil"/>
            </w:tcBorders>
          </w:tcPr>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tc>
        <w:tc>
          <w:tcPr>
            <w:tcW w:w="3118" w:type="dxa"/>
            <w:tcBorders>
              <w:top w:val="nil"/>
            </w:tcBorders>
          </w:tcPr>
          <w:p w:rsidR="00A529AE" w:rsidRPr="002B55E1" w:rsidRDefault="00A529AE" w:rsidP="00244E3F">
            <w:pPr>
              <w:keepNext/>
              <w:tabs>
                <w:tab w:val="left" w:pos="567"/>
                <w:tab w:val="num" w:pos="851"/>
                <w:tab w:val="left" w:pos="993"/>
              </w:tabs>
              <w:rPr>
                <w:i w:val="0"/>
                <w:szCs w:val="24"/>
              </w:rPr>
            </w:pPr>
          </w:p>
        </w:tc>
        <w:tc>
          <w:tcPr>
            <w:tcW w:w="1701" w:type="dxa"/>
            <w:tcBorders>
              <w:top w:val="nil"/>
            </w:tcBorders>
          </w:tcPr>
          <w:p w:rsidR="00A529AE" w:rsidRPr="002B55E1" w:rsidRDefault="00A529AE" w:rsidP="00244E3F">
            <w:pPr>
              <w:keepNext/>
              <w:tabs>
                <w:tab w:val="left" w:pos="567"/>
                <w:tab w:val="num" w:pos="851"/>
                <w:tab w:val="left" w:pos="993"/>
              </w:tabs>
              <w:rPr>
                <w:i w:val="0"/>
                <w:szCs w:val="24"/>
              </w:rPr>
            </w:pPr>
          </w:p>
        </w:tc>
      </w:tr>
      <w:tr w:rsidR="00A529AE" w:rsidRPr="002B55E1" w:rsidTr="00EE5450">
        <w:trPr>
          <w:trHeight w:val="780"/>
        </w:trPr>
        <w:tc>
          <w:tcPr>
            <w:tcW w:w="496"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2.</w:t>
            </w:r>
          </w:p>
        </w:tc>
        <w:tc>
          <w:tcPr>
            <w:tcW w:w="1134"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DA</w:t>
            </w:r>
          </w:p>
          <w:p w:rsidR="00A529AE" w:rsidRPr="002B55E1" w:rsidRDefault="00A529AE" w:rsidP="00244E3F">
            <w:pPr>
              <w:keepNext/>
              <w:tabs>
                <w:tab w:val="left" w:pos="567"/>
                <w:tab w:val="num" w:pos="851"/>
                <w:tab w:val="left" w:pos="993"/>
              </w:tabs>
              <w:jc w:val="center"/>
              <w:rPr>
                <w:i w:val="0"/>
                <w:szCs w:val="24"/>
              </w:rPr>
            </w:pPr>
          </w:p>
          <w:p w:rsidR="00A529AE" w:rsidRPr="002B55E1" w:rsidRDefault="00A529AE" w:rsidP="00244E3F">
            <w:pPr>
              <w:keepNext/>
              <w:tabs>
                <w:tab w:val="left" w:pos="567"/>
                <w:tab w:val="num" w:pos="851"/>
                <w:tab w:val="left" w:pos="993"/>
              </w:tabs>
              <w:jc w:val="center"/>
              <w:rPr>
                <w:i w:val="0"/>
                <w:szCs w:val="24"/>
              </w:rPr>
            </w:pPr>
            <w:r w:rsidRPr="002B55E1">
              <w:rPr>
                <w:i w:val="0"/>
                <w:szCs w:val="24"/>
              </w:rPr>
              <w:t>NE</w:t>
            </w:r>
          </w:p>
        </w:tc>
        <w:tc>
          <w:tcPr>
            <w:tcW w:w="3969" w:type="dxa"/>
          </w:tcPr>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tc>
        <w:tc>
          <w:tcPr>
            <w:tcW w:w="3118" w:type="dxa"/>
          </w:tcPr>
          <w:p w:rsidR="00A529AE" w:rsidRPr="002B55E1" w:rsidRDefault="00A529AE" w:rsidP="00244E3F">
            <w:pPr>
              <w:keepNext/>
              <w:tabs>
                <w:tab w:val="left" w:pos="567"/>
                <w:tab w:val="num" w:pos="851"/>
                <w:tab w:val="left" w:pos="993"/>
              </w:tabs>
              <w:rPr>
                <w:i w:val="0"/>
                <w:szCs w:val="24"/>
              </w:rPr>
            </w:pPr>
          </w:p>
        </w:tc>
        <w:tc>
          <w:tcPr>
            <w:tcW w:w="1701" w:type="dxa"/>
          </w:tcPr>
          <w:p w:rsidR="00A529AE" w:rsidRPr="002B55E1" w:rsidRDefault="00A529AE" w:rsidP="00244E3F">
            <w:pPr>
              <w:keepNext/>
              <w:tabs>
                <w:tab w:val="left" w:pos="567"/>
                <w:tab w:val="num" w:pos="851"/>
                <w:tab w:val="left" w:pos="993"/>
              </w:tabs>
              <w:rPr>
                <w:i w:val="0"/>
                <w:szCs w:val="24"/>
              </w:rPr>
            </w:pPr>
          </w:p>
        </w:tc>
      </w:tr>
      <w:tr w:rsidR="00A529AE" w:rsidRPr="002B55E1" w:rsidTr="00EE5450">
        <w:trPr>
          <w:trHeight w:val="780"/>
        </w:trPr>
        <w:tc>
          <w:tcPr>
            <w:tcW w:w="496"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3.</w:t>
            </w:r>
          </w:p>
        </w:tc>
        <w:tc>
          <w:tcPr>
            <w:tcW w:w="1134"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DA</w:t>
            </w:r>
          </w:p>
          <w:p w:rsidR="00A529AE" w:rsidRPr="002B55E1" w:rsidRDefault="00A529AE" w:rsidP="00244E3F">
            <w:pPr>
              <w:keepNext/>
              <w:tabs>
                <w:tab w:val="left" w:pos="567"/>
                <w:tab w:val="num" w:pos="851"/>
                <w:tab w:val="left" w:pos="993"/>
              </w:tabs>
              <w:jc w:val="center"/>
              <w:rPr>
                <w:i w:val="0"/>
                <w:szCs w:val="24"/>
              </w:rPr>
            </w:pPr>
          </w:p>
          <w:p w:rsidR="00A529AE" w:rsidRPr="002B55E1" w:rsidRDefault="00A529AE" w:rsidP="00244E3F">
            <w:pPr>
              <w:keepNext/>
              <w:tabs>
                <w:tab w:val="left" w:pos="567"/>
                <w:tab w:val="num" w:pos="851"/>
                <w:tab w:val="left" w:pos="993"/>
              </w:tabs>
              <w:jc w:val="center"/>
              <w:rPr>
                <w:i w:val="0"/>
                <w:szCs w:val="24"/>
              </w:rPr>
            </w:pPr>
            <w:r w:rsidRPr="002B55E1">
              <w:rPr>
                <w:i w:val="0"/>
                <w:szCs w:val="24"/>
              </w:rPr>
              <w:t>NE</w:t>
            </w:r>
          </w:p>
        </w:tc>
        <w:tc>
          <w:tcPr>
            <w:tcW w:w="3969" w:type="dxa"/>
          </w:tcPr>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tc>
        <w:tc>
          <w:tcPr>
            <w:tcW w:w="3118" w:type="dxa"/>
          </w:tcPr>
          <w:p w:rsidR="00A529AE" w:rsidRPr="002B55E1" w:rsidRDefault="00A529AE" w:rsidP="00244E3F">
            <w:pPr>
              <w:keepNext/>
              <w:tabs>
                <w:tab w:val="left" w:pos="567"/>
                <w:tab w:val="num" w:pos="851"/>
                <w:tab w:val="left" w:pos="993"/>
              </w:tabs>
              <w:rPr>
                <w:i w:val="0"/>
                <w:szCs w:val="24"/>
              </w:rPr>
            </w:pPr>
          </w:p>
        </w:tc>
        <w:tc>
          <w:tcPr>
            <w:tcW w:w="1701" w:type="dxa"/>
          </w:tcPr>
          <w:p w:rsidR="00A529AE" w:rsidRPr="002B55E1" w:rsidRDefault="00A529AE" w:rsidP="00244E3F">
            <w:pPr>
              <w:keepNext/>
              <w:tabs>
                <w:tab w:val="left" w:pos="567"/>
                <w:tab w:val="num" w:pos="851"/>
                <w:tab w:val="left" w:pos="993"/>
              </w:tabs>
              <w:rPr>
                <w:i w:val="0"/>
                <w:szCs w:val="24"/>
              </w:rPr>
            </w:pPr>
          </w:p>
        </w:tc>
      </w:tr>
      <w:tr w:rsidR="00A529AE" w:rsidRPr="002B55E1" w:rsidTr="00EE5450">
        <w:trPr>
          <w:trHeight w:val="780"/>
        </w:trPr>
        <w:tc>
          <w:tcPr>
            <w:tcW w:w="496"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4.</w:t>
            </w:r>
          </w:p>
        </w:tc>
        <w:tc>
          <w:tcPr>
            <w:tcW w:w="1134"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DA</w:t>
            </w:r>
          </w:p>
          <w:p w:rsidR="00A529AE" w:rsidRPr="002B55E1" w:rsidRDefault="00A529AE" w:rsidP="00244E3F">
            <w:pPr>
              <w:keepNext/>
              <w:tabs>
                <w:tab w:val="left" w:pos="567"/>
                <w:tab w:val="num" w:pos="851"/>
                <w:tab w:val="left" w:pos="993"/>
              </w:tabs>
              <w:jc w:val="center"/>
              <w:rPr>
                <w:i w:val="0"/>
                <w:szCs w:val="24"/>
              </w:rPr>
            </w:pPr>
          </w:p>
          <w:p w:rsidR="00A529AE" w:rsidRPr="002B55E1" w:rsidRDefault="00A529AE" w:rsidP="00244E3F">
            <w:pPr>
              <w:keepNext/>
              <w:tabs>
                <w:tab w:val="left" w:pos="567"/>
                <w:tab w:val="num" w:pos="851"/>
                <w:tab w:val="left" w:pos="993"/>
              </w:tabs>
              <w:jc w:val="center"/>
              <w:rPr>
                <w:i w:val="0"/>
                <w:szCs w:val="24"/>
              </w:rPr>
            </w:pPr>
            <w:r w:rsidRPr="002B55E1">
              <w:rPr>
                <w:i w:val="0"/>
                <w:szCs w:val="24"/>
              </w:rPr>
              <w:t>NE</w:t>
            </w:r>
          </w:p>
        </w:tc>
        <w:tc>
          <w:tcPr>
            <w:tcW w:w="3969" w:type="dxa"/>
          </w:tcPr>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tc>
        <w:tc>
          <w:tcPr>
            <w:tcW w:w="3118" w:type="dxa"/>
          </w:tcPr>
          <w:p w:rsidR="00A529AE" w:rsidRPr="002B55E1" w:rsidRDefault="00A529AE" w:rsidP="00244E3F">
            <w:pPr>
              <w:keepNext/>
              <w:tabs>
                <w:tab w:val="left" w:pos="567"/>
                <w:tab w:val="num" w:pos="851"/>
                <w:tab w:val="left" w:pos="993"/>
              </w:tabs>
              <w:rPr>
                <w:i w:val="0"/>
                <w:szCs w:val="24"/>
              </w:rPr>
            </w:pPr>
          </w:p>
        </w:tc>
        <w:tc>
          <w:tcPr>
            <w:tcW w:w="1701" w:type="dxa"/>
          </w:tcPr>
          <w:p w:rsidR="00A529AE" w:rsidRPr="002B55E1" w:rsidRDefault="00A529AE" w:rsidP="00244E3F">
            <w:pPr>
              <w:keepNext/>
              <w:tabs>
                <w:tab w:val="left" w:pos="567"/>
                <w:tab w:val="num" w:pos="851"/>
                <w:tab w:val="left" w:pos="993"/>
              </w:tabs>
              <w:rPr>
                <w:i w:val="0"/>
                <w:szCs w:val="24"/>
              </w:rPr>
            </w:pPr>
          </w:p>
        </w:tc>
      </w:tr>
      <w:tr w:rsidR="00A529AE" w:rsidRPr="002B55E1" w:rsidTr="00EE5450">
        <w:trPr>
          <w:trHeight w:val="780"/>
        </w:trPr>
        <w:tc>
          <w:tcPr>
            <w:tcW w:w="496"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5.</w:t>
            </w:r>
          </w:p>
        </w:tc>
        <w:tc>
          <w:tcPr>
            <w:tcW w:w="1134"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DA</w:t>
            </w:r>
          </w:p>
          <w:p w:rsidR="00A529AE" w:rsidRPr="002B55E1" w:rsidRDefault="00A529AE" w:rsidP="00244E3F">
            <w:pPr>
              <w:keepNext/>
              <w:tabs>
                <w:tab w:val="left" w:pos="567"/>
                <w:tab w:val="num" w:pos="851"/>
                <w:tab w:val="left" w:pos="993"/>
              </w:tabs>
              <w:jc w:val="center"/>
              <w:rPr>
                <w:i w:val="0"/>
                <w:szCs w:val="24"/>
              </w:rPr>
            </w:pPr>
          </w:p>
          <w:p w:rsidR="00A529AE" w:rsidRPr="002B55E1" w:rsidRDefault="00A529AE" w:rsidP="00244E3F">
            <w:pPr>
              <w:keepNext/>
              <w:tabs>
                <w:tab w:val="left" w:pos="567"/>
                <w:tab w:val="num" w:pos="851"/>
                <w:tab w:val="left" w:pos="993"/>
              </w:tabs>
              <w:jc w:val="center"/>
              <w:rPr>
                <w:i w:val="0"/>
                <w:szCs w:val="24"/>
              </w:rPr>
            </w:pPr>
            <w:r w:rsidRPr="002B55E1">
              <w:rPr>
                <w:i w:val="0"/>
                <w:szCs w:val="24"/>
              </w:rPr>
              <w:t>NE</w:t>
            </w:r>
          </w:p>
        </w:tc>
        <w:tc>
          <w:tcPr>
            <w:tcW w:w="3969" w:type="dxa"/>
          </w:tcPr>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tc>
        <w:tc>
          <w:tcPr>
            <w:tcW w:w="3118" w:type="dxa"/>
          </w:tcPr>
          <w:p w:rsidR="00A529AE" w:rsidRPr="002B55E1" w:rsidRDefault="00A529AE" w:rsidP="00244E3F">
            <w:pPr>
              <w:keepNext/>
              <w:tabs>
                <w:tab w:val="left" w:pos="567"/>
                <w:tab w:val="num" w:pos="851"/>
                <w:tab w:val="left" w:pos="993"/>
              </w:tabs>
              <w:rPr>
                <w:i w:val="0"/>
                <w:szCs w:val="24"/>
              </w:rPr>
            </w:pPr>
          </w:p>
        </w:tc>
        <w:tc>
          <w:tcPr>
            <w:tcW w:w="1701" w:type="dxa"/>
          </w:tcPr>
          <w:p w:rsidR="00A529AE" w:rsidRPr="002B55E1" w:rsidRDefault="00A529AE" w:rsidP="00244E3F">
            <w:pPr>
              <w:keepNext/>
              <w:tabs>
                <w:tab w:val="left" w:pos="567"/>
                <w:tab w:val="num" w:pos="851"/>
                <w:tab w:val="left" w:pos="993"/>
              </w:tabs>
              <w:rPr>
                <w:i w:val="0"/>
                <w:szCs w:val="24"/>
              </w:rPr>
            </w:pPr>
          </w:p>
        </w:tc>
      </w:tr>
      <w:tr w:rsidR="00A529AE" w:rsidRPr="002B55E1" w:rsidTr="00EE5450">
        <w:trPr>
          <w:trHeight w:val="780"/>
        </w:trPr>
        <w:tc>
          <w:tcPr>
            <w:tcW w:w="496"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6.</w:t>
            </w:r>
          </w:p>
        </w:tc>
        <w:tc>
          <w:tcPr>
            <w:tcW w:w="1134"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DA</w:t>
            </w:r>
          </w:p>
          <w:p w:rsidR="00A529AE" w:rsidRPr="002B55E1" w:rsidRDefault="00A529AE" w:rsidP="00244E3F">
            <w:pPr>
              <w:keepNext/>
              <w:tabs>
                <w:tab w:val="left" w:pos="567"/>
                <w:tab w:val="num" w:pos="851"/>
                <w:tab w:val="left" w:pos="993"/>
              </w:tabs>
              <w:jc w:val="center"/>
              <w:rPr>
                <w:i w:val="0"/>
                <w:szCs w:val="24"/>
              </w:rPr>
            </w:pPr>
          </w:p>
          <w:p w:rsidR="00A529AE" w:rsidRPr="002B55E1" w:rsidRDefault="00A529AE" w:rsidP="00244E3F">
            <w:pPr>
              <w:keepNext/>
              <w:tabs>
                <w:tab w:val="left" w:pos="567"/>
                <w:tab w:val="num" w:pos="851"/>
                <w:tab w:val="left" w:pos="993"/>
              </w:tabs>
              <w:jc w:val="center"/>
              <w:rPr>
                <w:i w:val="0"/>
                <w:szCs w:val="24"/>
              </w:rPr>
            </w:pPr>
            <w:r w:rsidRPr="002B55E1">
              <w:rPr>
                <w:i w:val="0"/>
                <w:szCs w:val="24"/>
              </w:rPr>
              <w:t>NE</w:t>
            </w:r>
          </w:p>
        </w:tc>
        <w:tc>
          <w:tcPr>
            <w:tcW w:w="3969" w:type="dxa"/>
          </w:tcPr>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tc>
        <w:tc>
          <w:tcPr>
            <w:tcW w:w="3118" w:type="dxa"/>
          </w:tcPr>
          <w:p w:rsidR="00A529AE" w:rsidRPr="002B55E1" w:rsidRDefault="00A529AE" w:rsidP="00244E3F">
            <w:pPr>
              <w:keepNext/>
              <w:tabs>
                <w:tab w:val="left" w:pos="567"/>
                <w:tab w:val="num" w:pos="851"/>
                <w:tab w:val="left" w:pos="993"/>
              </w:tabs>
              <w:rPr>
                <w:i w:val="0"/>
                <w:szCs w:val="24"/>
              </w:rPr>
            </w:pPr>
          </w:p>
        </w:tc>
        <w:tc>
          <w:tcPr>
            <w:tcW w:w="1701" w:type="dxa"/>
          </w:tcPr>
          <w:p w:rsidR="00A529AE" w:rsidRPr="002B55E1" w:rsidRDefault="00A529AE" w:rsidP="00244E3F">
            <w:pPr>
              <w:keepNext/>
              <w:tabs>
                <w:tab w:val="left" w:pos="567"/>
                <w:tab w:val="num" w:pos="851"/>
                <w:tab w:val="left" w:pos="993"/>
              </w:tabs>
              <w:rPr>
                <w:i w:val="0"/>
                <w:szCs w:val="24"/>
              </w:rPr>
            </w:pPr>
          </w:p>
        </w:tc>
      </w:tr>
      <w:tr w:rsidR="00A529AE" w:rsidRPr="002B55E1" w:rsidTr="00EE5450">
        <w:trPr>
          <w:trHeight w:val="780"/>
        </w:trPr>
        <w:tc>
          <w:tcPr>
            <w:tcW w:w="496"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7.</w:t>
            </w:r>
          </w:p>
        </w:tc>
        <w:tc>
          <w:tcPr>
            <w:tcW w:w="1134"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DA</w:t>
            </w:r>
          </w:p>
          <w:p w:rsidR="00A529AE" w:rsidRPr="002B55E1" w:rsidRDefault="00A529AE" w:rsidP="00244E3F">
            <w:pPr>
              <w:keepNext/>
              <w:tabs>
                <w:tab w:val="left" w:pos="567"/>
                <w:tab w:val="num" w:pos="851"/>
                <w:tab w:val="left" w:pos="993"/>
              </w:tabs>
              <w:jc w:val="center"/>
              <w:rPr>
                <w:i w:val="0"/>
                <w:szCs w:val="24"/>
              </w:rPr>
            </w:pPr>
          </w:p>
          <w:p w:rsidR="00A529AE" w:rsidRPr="002B55E1" w:rsidRDefault="00A529AE" w:rsidP="00244E3F">
            <w:pPr>
              <w:keepNext/>
              <w:tabs>
                <w:tab w:val="left" w:pos="567"/>
                <w:tab w:val="num" w:pos="851"/>
                <w:tab w:val="left" w:pos="993"/>
              </w:tabs>
              <w:jc w:val="center"/>
              <w:rPr>
                <w:i w:val="0"/>
                <w:szCs w:val="24"/>
              </w:rPr>
            </w:pPr>
            <w:r w:rsidRPr="002B55E1">
              <w:rPr>
                <w:i w:val="0"/>
                <w:szCs w:val="24"/>
              </w:rPr>
              <w:t>NE</w:t>
            </w:r>
          </w:p>
        </w:tc>
        <w:tc>
          <w:tcPr>
            <w:tcW w:w="3969" w:type="dxa"/>
          </w:tcPr>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p w:rsidR="00A529AE" w:rsidRPr="002B55E1" w:rsidRDefault="00A529AE" w:rsidP="00244E3F">
            <w:pPr>
              <w:keepNext/>
              <w:tabs>
                <w:tab w:val="left" w:pos="567"/>
                <w:tab w:val="num" w:pos="851"/>
                <w:tab w:val="left" w:pos="993"/>
              </w:tabs>
              <w:rPr>
                <w:i w:val="0"/>
                <w:szCs w:val="24"/>
              </w:rPr>
            </w:pPr>
          </w:p>
        </w:tc>
        <w:tc>
          <w:tcPr>
            <w:tcW w:w="3118" w:type="dxa"/>
          </w:tcPr>
          <w:p w:rsidR="00A529AE" w:rsidRPr="002B55E1" w:rsidRDefault="00A529AE" w:rsidP="00244E3F">
            <w:pPr>
              <w:keepNext/>
              <w:tabs>
                <w:tab w:val="left" w:pos="567"/>
                <w:tab w:val="num" w:pos="851"/>
                <w:tab w:val="left" w:pos="993"/>
              </w:tabs>
              <w:rPr>
                <w:i w:val="0"/>
                <w:szCs w:val="24"/>
              </w:rPr>
            </w:pPr>
          </w:p>
        </w:tc>
        <w:tc>
          <w:tcPr>
            <w:tcW w:w="1701" w:type="dxa"/>
          </w:tcPr>
          <w:p w:rsidR="00A529AE" w:rsidRPr="002B55E1" w:rsidRDefault="00A529AE" w:rsidP="00244E3F">
            <w:pPr>
              <w:keepNext/>
              <w:tabs>
                <w:tab w:val="left" w:pos="567"/>
                <w:tab w:val="num" w:pos="851"/>
                <w:tab w:val="left" w:pos="993"/>
              </w:tabs>
              <w:rPr>
                <w:i w:val="0"/>
                <w:szCs w:val="24"/>
              </w:rPr>
            </w:pPr>
          </w:p>
        </w:tc>
      </w:tr>
      <w:tr w:rsidR="00A529AE" w:rsidRPr="002B55E1" w:rsidTr="00EE5450">
        <w:trPr>
          <w:trHeight w:val="780"/>
        </w:trPr>
        <w:tc>
          <w:tcPr>
            <w:tcW w:w="496"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8.</w:t>
            </w:r>
          </w:p>
        </w:tc>
        <w:tc>
          <w:tcPr>
            <w:tcW w:w="1134" w:type="dxa"/>
            <w:vAlign w:val="center"/>
          </w:tcPr>
          <w:p w:rsidR="00A529AE" w:rsidRPr="002B55E1" w:rsidRDefault="00A529AE" w:rsidP="00244E3F">
            <w:pPr>
              <w:keepNext/>
              <w:tabs>
                <w:tab w:val="left" w:pos="567"/>
                <w:tab w:val="num" w:pos="851"/>
                <w:tab w:val="left" w:pos="993"/>
              </w:tabs>
              <w:jc w:val="center"/>
              <w:rPr>
                <w:i w:val="0"/>
                <w:szCs w:val="24"/>
              </w:rPr>
            </w:pPr>
            <w:r w:rsidRPr="002B55E1">
              <w:rPr>
                <w:i w:val="0"/>
                <w:szCs w:val="24"/>
              </w:rPr>
              <w:t>DA</w:t>
            </w:r>
          </w:p>
          <w:p w:rsidR="00A529AE" w:rsidRPr="002B55E1" w:rsidRDefault="00A529AE" w:rsidP="00244E3F">
            <w:pPr>
              <w:keepNext/>
              <w:tabs>
                <w:tab w:val="left" w:pos="567"/>
                <w:tab w:val="num" w:pos="851"/>
                <w:tab w:val="left" w:pos="993"/>
              </w:tabs>
              <w:jc w:val="center"/>
              <w:rPr>
                <w:i w:val="0"/>
                <w:szCs w:val="24"/>
              </w:rPr>
            </w:pPr>
          </w:p>
          <w:p w:rsidR="00A529AE" w:rsidRPr="002B55E1" w:rsidRDefault="00A529AE" w:rsidP="00244E3F">
            <w:pPr>
              <w:keepNext/>
              <w:jc w:val="center"/>
              <w:rPr>
                <w:i w:val="0"/>
                <w:szCs w:val="24"/>
              </w:rPr>
            </w:pPr>
            <w:r w:rsidRPr="002B55E1">
              <w:rPr>
                <w:i w:val="0"/>
                <w:szCs w:val="24"/>
              </w:rPr>
              <w:t>NE</w:t>
            </w:r>
          </w:p>
        </w:tc>
        <w:tc>
          <w:tcPr>
            <w:tcW w:w="3969" w:type="dxa"/>
          </w:tcPr>
          <w:p w:rsidR="00A529AE" w:rsidRPr="002B55E1" w:rsidRDefault="00A529AE" w:rsidP="00244E3F">
            <w:pPr>
              <w:keepNext/>
              <w:tabs>
                <w:tab w:val="left" w:pos="567"/>
                <w:tab w:val="num" w:pos="851"/>
                <w:tab w:val="left" w:pos="993"/>
              </w:tabs>
              <w:rPr>
                <w:i w:val="0"/>
                <w:szCs w:val="24"/>
              </w:rPr>
            </w:pPr>
          </w:p>
        </w:tc>
        <w:tc>
          <w:tcPr>
            <w:tcW w:w="3118" w:type="dxa"/>
          </w:tcPr>
          <w:p w:rsidR="00A529AE" w:rsidRPr="002B55E1" w:rsidRDefault="00A529AE" w:rsidP="00244E3F">
            <w:pPr>
              <w:keepNext/>
              <w:tabs>
                <w:tab w:val="left" w:pos="567"/>
                <w:tab w:val="num" w:pos="851"/>
                <w:tab w:val="left" w:pos="993"/>
              </w:tabs>
              <w:rPr>
                <w:i w:val="0"/>
                <w:szCs w:val="24"/>
              </w:rPr>
            </w:pPr>
          </w:p>
        </w:tc>
        <w:tc>
          <w:tcPr>
            <w:tcW w:w="1701" w:type="dxa"/>
          </w:tcPr>
          <w:p w:rsidR="00A529AE" w:rsidRPr="002B55E1" w:rsidRDefault="00A529AE" w:rsidP="00244E3F">
            <w:pPr>
              <w:keepNext/>
              <w:tabs>
                <w:tab w:val="left" w:pos="567"/>
                <w:tab w:val="num" w:pos="851"/>
                <w:tab w:val="left" w:pos="993"/>
              </w:tabs>
              <w:rPr>
                <w:i w:val="0"/>
                <w:szCs w:val="24"/>
              </w:rPr>
            </w:pPr>
          </w:p>
        </w:tc>
      </w:tr>
    </w:tbl>
    <w:p w:rsidR="00A529AE" w:rsidRPr="002B55E1" w:rsidRDefault="00A529AE" w:rsidP="00A529AE">
      <w:pPr>
        <w:keepNext/>
        <w:tabs>
          <w:tab w:val="left" w:pos="567"/>
          <w:tab w:val="num" w:pos="851"/>
          <w:tab w:val="left" w:pos="993"/>
        </w:tabs>
        <w:rPr>
          <w:i w:val="0"/>
          <w:szCs w:val="24"/>
        </w:rPr>
      </w:pPr>
    </w:p>
    <w:p w:rsidR="00A529AE" w:rsidRPr="002B55E1" w:rsidRDefault="00A529AE" w:rsidP="00A529AE">
      <w:pPr>
        <w:keepNext/>
        <w:jc w:val="both"/>
        <w:rPr>
          <w:bCs/>
          <w:i w:val="0"/>
          <w:noProof/>
          <w:szCs w:val="24"/>
        </w:rPr>
      </w:pPr>
    </w:p>
    <w:p w:rsidR="00A529AE" w:rsidRPr="002B55E1" w:rsidRDefault="00A529AE" w:rsidP="00A529AE">
      <w:pPr>
        <w:keepNext/>
        <w:jc w:val="both"/>
        <w:rPr>
          <w:bCs/>
          <w:i w:val="0"/>
          <w:noProof/>
          <w:szCs w:val="24"/>
        </w:rPr>
      </w:pPr>
    </w:p>
    <w:p w:rsidR="00A529AE" w:rsidRPr="002B55E1" w:rsidRDefault="00A529AE" w:rsidP="00A529AE">
      <w:pPr>
        <w:keepNext/>
        <w:jc w:val="both"/>
        <w:rPr>
          <w:bCs/>
          <w:i w:val="0"/>
          <w:noProof/>
          <w:szCs w:val="24"/>
        </w:rPr>
      </w:pPr>
    </w:p>
    <w:p w:rsidR="00A529AE" w:rsidRDefault="00A529AE" w:rsidP="00A529AE">
      <w:pPr>
        <w:keepNext/>
        <w:jc w:val="both"/>
        <w:rPr>
          <w:rFonts w:ascii="Tahoma" w:hAnsi="Tahoma" w:cs="Tahoma"/>
          <w:bCs/>
          <w:i w:val="0"/>
          <w:noProof/>
          <w:sz w:val="18"/>
          <w:szCs w:val="18"/>
        </w:rPr>
      </w:pPr>
    </w:p>
    <w:p w:rsidR="00A529AE" w:rsidRDefault="00A529AE" w:rsidP="00A529AE">
      <w:pPr>
        <w:keepNext/>
        <w:jc w:val="both"/>
        <w:rPr>
          <w:rFonts w:ascii="Tahoma" w:hAnsi="Tahoma" w:cs="Tahoma"/>
          <w:bCs/>
          <w:i w:val="0"/>
          <w:noProof/>
          <w:sz w:val="18"/>
          <w:szCs w:val="18"/>
        </w:rPr>
      </w:pPr>
    </w:p>
    <w:p w:rsidR="00A529AE" w:rsidRDefault="00A529AE" w:rsidP="00A529AE">
      <w:pPr>
        <w:keepNext/>
        <w:jc w:val="both"/>
        <w:rPr>
          <w:rFonts w:ascii="Tahoma" w:hAnsi="Tahoma" w:cs="Tahoma"/>
          <w:bCs/>
          <w:i w:val="0"/>
          <w:noProof/>
          <w:sz w:val="18"/>
          <w:szCs w:val="18"/>
        </w:rPr>
      </w:pPr>
    </w:p>
    <w:p w:rsidR="00A529AE" w:rsidRDefault="00A529AE" w:rsidP="00A529AE">
      <w:pPr>
        <w:keepNext/>
        <w:jc w:val="both"/>
        <w:rPr>
          <w:rFonts w:ascii="Tahoma" w:hAnsi="Tahoma" w:cs="Tahoma"/>
          <w:bCs/>
          <w:i w:val="0"/>
          <w:noProof/>
          <w:sz w:val="18"/>
          <w:szCs w:val="18"/>
        </w:rPr>
      </w:pPr>
    </w:p>
    <w:p w:rsidR="00A529AE" w:rsidRDefault="00A529AE" w:rsidP="00A529AE">
      <w:pPr>
        <w:keepNext/>
        <w:jc w:val="both"/>
        <w:rPr>
          <w:rFonts w:ascii="Tahoma" w:hAnsi="Tahoma" w:cs="Tahoma"/>
          <w:bCs/>
          <w:i w:val="0"/>
          <w:noProof/>
          <w:sz w:val="18"/>
          <w:szCs w:val="18"/>
        </w:rPr>
      </w:pPr>
    </w:p>
    <w:p w:rsidR="007E6DE4" w:rsidRDefault="007E6DE4" w:rsidP="00A529AE">
      <w:pPr>
        <w:keepNext/>
        <w:jc w:val="both"/>
        <w:rPr>
          <w:rFonts w:ascii="Tahoma" w:hAnsi="Tahoma" w:cs="Tahoma"/>
          <w:bCs/>
          <w:i w:val="0"/>
          <w:noProof/>
          <w:sz w:val="18"/>
          <w:szCs w:val="18"/>
        </w:rPr>
      </w:pPr>
    </w:p>
    <w:p w:rsidR="007E6DE4" w:rsidRDefault="007E6DE4" w:rsidP="00A529AE">
      <w:pPr>
        <w:keepNext/>
        <w:jc w:val="both"/>
        <w:rPr>
          <w:rFonts w:ascii="Tahoma" w:hAnsi="Tahoma" w:cs="Tahoma"/>
          <w:bCs/>
          <w:i w:val="0"/>
          <w:noProof/>
          <w:sz w:val="18"/>
          <w:szCs w:val="18"/>
        </w:rPr>
      </w:pPr>
    </w:p>
    <w:p w:rsidR="007E6DE4" w:rsidRDefault="007E6DE4" w:rsidP="00A529AE">
      <w:pPr>
        <w:keepNext/>
        <w:jc w:val="both"/>
        <w:rPr>
          <w:rFonts w:ascii="Tahoma" w:hAnsi="Tahoma" w:cs="Tahoma"/>
          <w:bCs/>
          <w:i w:val="0"/>
          <w:noProof/>
          <w:sz w:val="18"/>
          <w:szCs w:val="18"/>
        </w:rPr>
      </w:pPr>
    </w:p>
    <w:p w:rsidR="007E6DE4" w:rsidRDefault="007E6DE4" w:rsidP="00A529AE">
      <w:pPr>
        <w:keepNext/>
        <w:jc w:val="both"/>
        <w:rPr>
          <w:rFonts w:ascii="Tahoma" w:hAnsi="Tahoma" w:cs="Tahoma"/>
          <w:bCs/>
          <w:i w:val="0"/>
          <w:noProof/>
          <w:sz w:val="18"/>
          <w:szCs w:val="18"/>
        </w:rPr>
      </w:pPr>
    </w:p>
    <w:p w:rsidR="007E6DE4" w:rsidRDefault="007E6DE4" w:rsidP="00A529AE">
      <w:pPr>
        <w:keepNext/>
        <w:jc w:val="both"/>
        <w:rPr>
          <w:rFonts w:ascii="Tahoma" w:hAnsi="Tahoma" w:cs="Tahoma"/>
          <w:bCs/>
          <w:i w:val="0"/>
          <w:noProof/>
          <w:sz w:val="18"/>
          <w:szCs w:val="18"/>
        </w:rPr>
      </w:pPr>
    </w:p>
    <w:p w:rsidR="007E6DE4" w:rsidRDefault="007E6DE4" w:rsidP="00A529AE">
      <w:pPr>
        <w:keepNext/>
        <w:jc w:val="both"/>
        <w:rPr>
          <w:rFonts w:ascii="Tahoma" w:hAnsi="Tahoma" w:cs="Tahoma"/>
          <w:bCs/>
          <w:i w:val="0"/>
          <w:noProof/>
          <w:sz w:val="18"/>
          <w:szCs w:val="18"/>
        </w:rPr>
      </w:pPr>
    </w:p>
    <w:p w:rsidR="007A0197" w:rsidRDefault="007A0197" w:rsidP="00A529AE">
      <w:pPr>
        <w:keepNext/>
        <w:jc w:val="both"/>
        <w:rPr>
          <w:rFonts w:ascii="Tahoma" w:hAnsi="Tahoma" w:cs="Tahoma"/>
          <w:bCs/>
          <w:i w:val="0"/>
          <w:noProof/>
          <w:sz w:val="18"/>
          <w:szCs w:val="18"/>
        </w:rPr>
      </w:pPr>
    </w:p>
    <w:p w:rsidR="00B361FB" w:rsidRDefault="00B361FB" w:rsidP="00A529AE">
      <w:pPr>
        <w:keepNext/>
        <w:jc w:val="both"/>
        <w:rPr>
          <w:rFonts w:ascii="Tahoma" w:hAnsi="Tahoma" w:cs="Tahoma"/>
          <w:bCs/>
          <w:i w:val="0"/>
          <w:noProof/>
          <w:sz w:val="18"/>
          <w:szCs w:val="18"/>
        </w:rPr>
      </w:pPr>
    </w:p>
    <w:p w:rsidR="00B361FB" w:rsidRDefault="00B361FB" w:rsidP="00A529AE">
      <w:pPr>
        <w:keepNext/>
        <w:jc w:val="both"/>
        <w:rPr>
          <w:rFonts w:ascii="Tahoma" w:hAnsi="Tahoma" w:cs="Tahoma"/>
          <w:bCs/>
          <w:i w:val="0"/>
          <w:noProof/>
          <w:sz w:val="18"/>
          <w:szCs w:val="18"/>
        </w:rPr>
      </w:pPr>
    </w:p>
    <w:p w:rsidR="00B361FB" w:rsidRDefault="00B361FB" w:rsidP="00A529AE">
      <w:pPr>
        <w:keepNext/>
        <w:jc w:val="both"/>
        <w:rPr>
          <w:rFonts w:ascii="Tahoma" w:hAnsi="Tahoma" w:cs="Tahoma"/>
          <w:bCs/>
          <w:i w:val="0"/>
          <w:noProof/>
          <w:sz w:val="18"/>
          <w:szCs w:val="18"/>
        </w:rPr>
      </w:pPr>
    </w:p>
    <w:p w:rsidR="00B361FB" w:rsidRDefault="00B361FB" w:rsidP="00A529AE">
      <w:pPr>
        <w:keepNext/>
        <w:jc w:val="both"/>
        <w:rPr>
          <w:rFonts w:ascii="Tahoma" w:hAnsi="Tahoma" w:cs="Tahoma"/>
          <w:bCs/>
          <w:i w:val="0"/>
          <w:noProof/>
          <w:sz w:val="18"/>
          <w:szCs w:val="18"/>
        </w:rPr>
      </w:pPr>
    </w:p>
    <w:p w:rsidR="00B361FB" w:rsidRDefault="00B361FB" w:rsidP="00A529AE">
      <w:pPr>
        <w:keepNext/>
        <w:jc w:val="both"/>
        <w:rPr>
          <w:rFonts w:ascii="Tahoma" w:hAnsi="Tahoma" w:cs="Tahoma"/>
          <w:bCs/>
          <w:i w:val="0"/>
          <w:noProof/>
          <w:sz w:val="18"/>
          <w:szCs w:val="18"/>
        </w:rPr>
      </w:pPr>
    </w:p>
    <w:p w:rsidR="00025163" w:rsidRDefault="00025163" w:rsidP="00025163">
      <w:pPr>
        <w:rPr>
          <w:b/>
          <w:i w:val="0"/>
          <w:sz w:val="22"/>
          <w:szCs w:val="22"/>
        </w:rPr>
      </w:pPr>
    </w:p>
    <w:p w:rsidR="007A0197" w:rsidRDefault="007A0197" w:rsidP="00DA38B9">
      <w:pPr>
        <w:pStyle w:val="Glava"/>
        <w:tabs>
          <w:tab w:val="clear" w:pos="4536"/>
          <w:tab w:val="clear" w:pos="9072"/>
        </w:tabs>
        <w:ind w:left="7090" w:firstLine="709"/>
        <w:rPr>
          <w:b/>
          <w:i w:val="0"/>
          <w:sz w:val="22"/>
          <w:szCs w:val="22"/>
        </w:rPr>
      </w:pPr>
    </w:p>
    <w:p w:rsidR="007A0197" w:rsidRDefault="007A0197" w:rsidP="00DA38B9">
      <w:pPr>
        <w:pStyle w:val="Glava"/>
        <w:tabs>
          <w:tab w:val="clear" w:pos="4536"/>
          <w:tab w:val="clear" w:pos="9072"/>
        </w:tabs>
        <w:ind w:left="7090" w:firstLine="709"/>
        <w:rPr>
          <w:b/>
          <w:i w:val="0"/>
          <w:sz w:val="22"/>
          <w:szCs w:val="22"/>
        </w:rPr>
      </w:pPr>
    </w:p>
    <w:p w:rsidR="00025163" w:rsidRPr="007A0197" w:rsidRDefault="00025163" w:rsidP="007A0197">
      <w:pPr>
        <w:pStyle w:val="Glava"/>
        <w:tabs>
          <w:tab w:val="clear" w:pos="4536"/>
          <w:tab w:val="clear" w:pos="9072"/>
        </w:tabs>
        <w:ind w:left="7090" w:firstLine="709"/>
        <w:jc w:val="right"/>
        <w:rPr>
          <w:b/>
          <w:i w:val="0"/>
          <w:sz w:val="22"/>
          <w:szCs w:val="22"/>
        </w:rPr>
      </w:pPr>
      <w:r w:rsidRPr="007A0197">
        <w:rPr>
          <w:b/>
          <w:i w:val="0"/>
          <w:sz w:val="22"/>
          <w:szCs w:val="22"/>
        </w:rPr>
        <w:t xml:space="preserve">PRILOGA </w:t>
      </w:r>
      <w:r w:rsidR="00DA38B9" w:rsidRPr="007A0197">
        <w:rPr>
          <w:b/>
          <w:i w:val="0"/>
          <w:sz w:val="22"/>
          <w:szCs w:val="22"/>
        </w:rPr>
        <w:t xml:space="preserve">     </w:t>
      </w:r>
      <w:r w:rsidR="00B361FB">
        <w:rPr>
          <w:b/>
          <w:i w:val="0"/>
          <w:sz w:val="22"/>
          <w:szCs w:val="22"/>
        </w:rPr>
        <w:t>5</w:t>
      </w:r>
    </w:p>
    <w:p w:rsidR="00025163" w:rsidRDefault="00025163" w:rsidP="00025163">
      <w:pPr>
        <w:pStyle w:val="Glava"/>
        <w:tabs>
          <w:tab w:val="clear" w:pos="4536"/>
          <w:tab w:val="clear" w:pos="9072"/>
        </w:tabs>
        <w:jc w:val="right"/>
        <w:rPr>
          <w:b/>
          <w:i w:val="0"/>
          <w:sz w:val="22"/>
          <w:szCs w:val="22"/>
        </w:rPr>
      </w:pPr>
    </w:p>
    <w:p w:rsidR="00025163" w:rsidRDefault="00025163" w:rsidP="00025163">
      <w:pPr>
        <w:pStyle w:val="Glava"/>
        <w:tabs>
          <w:tab w:val="clear" w:pos="4536"/>
          <w:tab w:val="clear" w:pos="9072"/>
        </w:tabs>
        <w:jc w:val="right"/>
        <w:rPr>
          <w:b/>
          <w:i w:val="0"/>
          <w:sz w:val="22"/>
          <w:szCs w:val="22"/>
        </w:rPr>
      </w:pPr>
    </w:p>
    <w:p w:rsidR="00025163" w:rsidRDefault="00025163" w:rsidP="00025163">
      <w:pPr>
        <w:pStyle w:val="Glava"/>
        <w:tabs>
          <w:tab w:val="clear" w:pos="4536"/>
          <w:tab w:val="clear" w:pos="9072"/>
        </w:tabs>
        <w:jc w:val="right"/>
        <w:rPr>
          <w:b/>
          <w:i w:val="0"/>
          <w:sz w:val="22"/>
          <w:szCs w:val="22"/>
        </w:rPr>
      </w:pPr>
    </w:p>
    <w:p w:rsidR="00025163" w:rsidRPr="002B55E1" w:rsidRDefault="00025163" w:rsidP="00025163">
      <w:pPr>
        <w:pStyle w:val="Glava"/>
        <w:tabs>
          <w:tab w:val="clear" w:pos="4536"/>
          <w:tab w:val="clear" w:pos="9072"/>
        </w:tabs>
        <w:jc w:val="right"/>
        <w:rPr>
          <w:b/>
          <w:i w:val="0"/>
          <w:szCs w:val="24"/>
        </w:rPr>
      </w:pPr>
    </w:p>
    <w:p w:rsidR="00075EF0" w:rsidRDefault="00075EF0" w:rsidP="00075EF0">
      <w:pPr>
        <w:jc w:val="center"/>
        <w:rPr>
          <w:b/>
          <w:i w:val="0"/>
          <w:sz w:val="22"/>
          <w:szCs w:val="22"/>
        </w:rPr>
      </w:pPr>
      <w:r w:rsidRPr="008D0300">
        <w:rPr>
          <w:b/>
          <w:i w:val="0"/>
          <w:sz w:val="22"/>
          <w:szCs w:val="22"/>
        </w:rPr>
        <w:t xml:space="preserve">STROKOVNA PRIPOROČILA </w:t>
      </w:r>
      <w:r>
        <w:rPr>
          <w:b/>
          <w:i w:val="0"/>
          <w:sz w:val="22"/>
          <w:szCs w:val="22"/>
        </w:rPr>
        <w:t>(REFERENCE)</w:t>
      </w:r>
      <w:r w:rsidRPr="008D0300">
        <w:rPr>
          <w:b/>
          <w:i w:val="0"/>
          <w:sz w:val="22"/>
          <w:szCs w:val="22"/>
        </w:rPr>
        <w:t>ZA IZVAJANJE</w:t>
      </w:r>
    </w:p>
    <w:p w:rsidR="00075EF0" w:rsidRPr="008D0300" w:rsidRDefault="00075EF0" w:rsidP="00075EF0">
      <w:pPr>
        <w:jc w:val="center"/>
        <w:rPr>
          <w:b/>
          <w:i w:val="0"/>
          <w:sz w:val="22"/>
          <w:szCs w:val="22"/>
        </w:rPr>
      </w:pPr>
      <w:r w:rsidRPr="008D0300">
        <w:rPr>
          <w:b/>
          <w:i w:val="0"/>
          <w:sz w:val="22"/>
          <w:szCs w:val="22"/>
        </w:rPr>
        <w:t xml:space="preserve"> MONITORINGA PODZEMNIH VODA </w:t>
      </w:r>
    </w:p>
    <w:p w:rsidR="00075EF0" w:rsidRPr="008D0300" w:rsidRDefault="00075EF0" w:rsidP="00075EF0">
      <w:pPr>
        <w:jc w:val="center"/>
        <w:rPr>
          <w:i w:val="0"/>
          <w:sz w:val="22"/>
          <w:szCs w:val="22"/>
        </w:rPr>
      </w:pPr>
    </w:p>
    <w:p w:rsidR="00075EF0" w:rsidRPr="008D0300" w:rsidRDefault="00075EF0" w:rsidP="00075EF0">
      <w:pPr>
        <w:jc w:val="both"/>
        <w:rPr>
          <w:i w:val="0"/>
          <w:sz w:val="22"/>
          <w:szCs w:val="22"/>
        </w:rPr>
      </w:pPr>
    </w:p>
    <w:p w:rsidR="00075EF0" w:rsidRPr="006A0250" w:rsidRDefault="00075EF0" w:rsidP="00075EF0">
      <w:pPr>
        <w:ind w:left="567"/>
        <w:jc w:val="both"/>
        <w:rPr>
          <w:i w:val="0"/>
          <w:sz w:val="22"/>
          <w:szCs w:val="22"/>
        </w:rPr>
      </w:pPr>
      <w:r w:rsidRPr="006A0250">
        <w:rPr>
          <w:i w:val="0"/>
        </w:rPr>
        <w:t xml:space="preserve">Ponudnik mora sam ali v skupni ponudbi predložiti najmanj 5 referenc s področja izvajanja monitoringa podzemnih voda, izvedenih </w:t>
      </w:r>
      <w:r w:rsidRPr="006A0250">
        <w:rPr>
          <w:b/>
          <w:bCs/>
          <w:i w:val="0"/>
          <w:u w:val="single"/>
        </w:rPr>
        <w:t>v zadnjih 3 letih</w:t>
      </w:r>
      <w:r w:rsidRPr="006A0250">
        <w:rPr>
          <w:i w:val="0"/>
        </w:rPr>
        <w:t>. Upoštevane bodo samo reference, kjer gre za periodično spremljanje (najmanj  2x na leto) kakovosti podzemne vode na istem vzorčnem mestu.</w:t>
      </w:r>
    </w:p>
    <w:p w:rsidR="00075EF0" w:rsidRPr="008D0300" w:rsidRDefault="00075EF0" w:rsidP="00075EF0">
      <w:pPr>
        <w:ind w:left="567"/>
        <w:jc w:val="both"/>
        <w:rPr>
          <w:i w:val="0"/>
          <w:sz w:val="22"/>
          <w:szCs w:val="22"/>
        </w:rPr>
      </w:pPr>
    </w:p>
    <w:p w:rsidR="00075EF0" w:rsidRPr="008D0300" w:rsidRDefault="00075EF0" w:rsidP="00075EF0">
      <w:pPr>
        <w:ind w:left="567"/>
        <w:jc w:val="both"/>
        <w:rPr>
          <w:i w:val="0"/>
          <w:sz w:val="22"/>
          <w:szCs w:val="22"/>
        </w:rPr>
      </w:pPr>
      <w:r w:rsidRPr="008D0300">
        <w:rPr>
          <w:i w:val="0"/>
          <w:sz w:val="22"/>
          <w:szCs w:val="22"/>
        </w:rPr>
        <w:t>Naročnik projekta:</w:t>
      </w:r>
    </w:p>
    <w:p w:rsidR="00075EF0" w:rsidRPr="008D0300" w:rsidRDefault="00075EF0" w:rsidP="00075EF0">
      <w:pPr>
        <w:ind w:left="567"/>
        <w:jc w:val="both"/>
        <w:rPr>
          <w:i w:val="0"/>
          <w:sz w:val="22"/>
          <w:szCs w:val="22"/>
        </w:rPr>
      </w:pPr>
    </w:p>
    <w:p w:rsidR="00075EF0" w:rsidRPr="008D0300" w:rsidRDefault="00075EF0" w:rsidP="00075EF0">
      <w:pPr>
        <w:pStyle w:val="Noga"/>
        <w:tabs>
          <w:tab w:val="clear" w:pos="4536"/>
          <w:tab w:val="clear" w:pos="9072"/>
        </w:tabs>
        <w:ind w:left="567"/>
        <w:jc w:val="both"/>
        <w:rPr>
          <w:i w:val="0"/>
          <w:sz w:val="22"/>
          <w:szCs w:val="22"/>
        </w:rPr>
      </w:pPr>
      <w:r w:rsidRPr="008D0300">
        <w:rPr>
          <w:i w:val="0"/>
          <w:sz w:val="22"/>
          <w:szCs w:val="22"/>
        </w:rPr>
        <w:t>______________________________</w:t>
      </w:r>
    </w:p>
    <w:p w:rsidR="00075EF0" w:rsidRPr="008D0300" w:rsidRDefault="00075EF0" w:rsidP="00075EF0">
      <w:pPr>
        <w:ind w:left="567"/>
        <w:jc w:val="both"/>
        <w:rPr>
          <w:i w:val="0"/>
          <w:sz w:val="22"/>
          <w:szCs w:val="22"/>
        </w:rPr>
      </w:pPr>
    </w:p>
    <w:p w:rsidR="00075EF0" w:rsidRPr="008D0300" w:rsidRDefault="00075EF0" w:rsidP="00075EF0">
      <w:pPr>
        <w:pStyle w:val="Noga"/>
        <w:tabs>
          <w:tab w:val="clear" w:pos="4536"/>
          <w:tab w:val="clear" w:pos="9072"/>
        </w:tabs>
        <w:ind w:left="567"/>
        <w:jc w:val="both"/>
        <w:rPr>
          <w:i w:val="0"/>
          <w:sz w:val="22"/>
          <w:szCs w:val="22"/>
        </w:rPr>
      </w:pPr>
      <w:r w:rsidRPr="008D0300">
        <w:rPr>
          <w:i w:val="0"/>
          <w:sz w:val="22"/>
          <w:szCs w:val="22"/>
        </w:rPr>
        <w:t>______________________________</w:t>
      </w:r>
    </w:p>
    <w:p w:rsidR="00075EF0" w:rsidRPr="008D0300" w:rsidRDefault="00075EF0" w:rsidP="00075EF0">
      <w:pPr>
        <w:ind w:left="567"/>
        <w:jc w:val="both"/>
        <w:rPr>
          <w:i w:val="0"/>
          <w:sz w:val="22"/>
          <w:szCs w:val="22"/>
        </w:rPr>
      </w:pPr>
    </w:p>
    <w:p w:rsidR="00075EF0" w:rsidRPr="008D0300" w:rsidRDefault="00075EF0" w:rsidP="00075EF0">
      <w:pPr>
        <w:pStyle w:val="Noga"/>
        <w:tabs>
          <w:tab w:val="clear" w:pos="4536"/>
          <w:tab w:val="clear" w:pos="9072"/>
        </w:tabs>
        <w:ind w:left="567"/>
        <w:jc w:val="both"/>
        <w:rPr>
          <w:i w:val="0"/>
          <w:sz w:val="22"/>
          <w:szCs w:val="22"/>
        </w:rPr>
      </w:pPr>
      <w:r w:rsidRPr="008D0300">
        <w:rPr>
          <w:i w:val="0"/>
          <w:sz w:val="22"/>
          <w:szCs w:val="22"/>
        </w:rPr>
        <w:t>______________________________</w:t>
      </w:r>
    </w:p>
    <w:p w:rsidR="00075EF0" w:rsidRPr="008D0300" w:rsidRDefault="00075EF0" w:rsidP="00075EF0">
      <w:pPr>
        <w:ind w:left="567"/>
        <w:jc w:val="both"/>
        <w:rPr>
          <w:b/>
          <w:i w:val="0"/>
          <w:sz w:val="22"/>
          <w:szCs w:val="22"/>
        </w:rPr>
      </w:pPr>
    </w:p>
    <w:p w:rsidR="00075EF0" w:rsidRPr="008D0300" w:rsidRDefault="00075EF0" w:rsidP="00075EF0">
      <w:pPr>
        <w:ind w:left="567"/>
        <w:jc w:val="both"/>
        <w:rPr>
          <w:i w:val="0"/>
          <w:sz w:val="22"/>
          <w:szCs w:val="22"/>
        </w:rPr>
      </w:pPr>
    </w:p>
    <w:p w:rsidR="00075EF0" w:rsidRPr="008D0300" w:rsidRDefault="00075EF0" w:rsidP="00075EF0">
      <w:pPr>
        <w:ind w:left="567"/>
        <w:jc w:val="both"/>
        <w:rPr>
          <w:i w:val="0"/>
          <w:sz w:val="22"/>
          <w:szCs w:val="22"/>
        </w:rPr>
      </w:pPr>
      <w:r w:rsidRPr="008D0300">
        <w:rPr>
          <w:i w:val="0"/>
          <w:sz w:val="22"/>
          <w:szCs w:val="22"/>
        </w:rPr>
        <w:t>Izjavljamo, da nam je (ime in priimek)____________________________________________</w:t>
      </w:r>
    </w:p>
    <w:p w:rsidR="00075EF0" w:rsidRPr="008D0300" w:rsidRDefault="00075EF0" w:rsidP="00075EF0">
      <w:pPr>
        <w:ind w:left="567"/>
        <w:jc w:val="both"/>
        <w:rPr>
          <w:i w:val="0"/>
          <w:sz w:val="22"/>
          <w:szCs w:val="22"/>
        </w:rPr>
      </w:pPr>
    </w:p>
    <w:p w:rsidR="00075EF0" w:rsidRPr="008D0300" w:rsidRDefault="00075EF0" w:rsidP="00075EF0">
      <w:pPr>
        <w:ind w:left="567"/>
        <w:jc w:val="both"/>
        <w:rPr>
          <w:i w:val="0"/>
          <w:sz w:val="22"/>
          <w:szCs w:val="22"/>
        </w:rPr>
      </w:pPr>
      <w:r w:rsidRPr="008D0300">
        <w:rPr>
          <w:i w:val="0"/>
          <w:sz w:val="22"/>
          <w:szCs w:val="22"/>
        </w:rPr>
        <w:t xml:space="preserve">v letu __________ pravočasno in kvalitetno opravljal naloge s področja izvajanja </w:t>
      </w:r>
      <w:r w:rsidRPr="008D0300">
        <w:rPr>
          <w:i w:val="0"/>
          <w:sz w:val="22"/>
          <w:szCs w:val="22"/>
          <w:u w:val="single"/>
        </w:rPr>
        <w:t>monitoringa podzemnih voda v zadnjih petih letih</w:t>
      </w:r>
      <w:r w:rsidRPr="008D0300">
        <w:rPr>
          <w:i w:val="0"/>
          <w:sz w:val="22"/>
          <w:szCs w:val="22"/>
        </w:rPr>
        <w:t xml:space="preserve"> in kjer gre za periodično spremljanje (najmanj 2x na leto) kakovosti podzemne vode na istem vzorčevalnem mestu. </w:t>
      </w:r>
    </w:p>
    <w:p w:rsidR="00075EF0" w:rsidRPr="008D0300" w:rsidRDefault="00075EF0" w:rsidP="00075EF0">
      <w:pPr>
        <w:ind w:left="567"/>
        <w:jc w:val="both"/>
        <w:rPr>
          <w:i w:val="0"/>
          <w:sz w:val="22"/>
          <w:szCs w:val="22"/>
        </w:rPr>
      </w:pPr>
    </w:p>
    <w:p w:rsidR="00075EF0" w:rsidRPr="008D0300" w:rsidRDefault="00075EF0" w:rsidP="00075EF0">
      <w:pPr>
        <w:ind w:left="567"/>
        <w:rPr>
          <w:i w:val="0"/>
          <w:sz w:val="22"/>
          <w:szCs w:val="22"/>
        </w:rPr>
      </w:pPr>
    </w:p>
    <w:p w:rsidR="00075EF0" w:rsidRPr="008D0300" w:rsidRDefault="00075EF0" w:rsidP="00075EF0">
      <w:pPr>
        <w:ind w:left="567"/>
        <w:rPr>
          <w:i w:val="0"/>
          <w:sz w:val="22"/>
          <w:szCs w:val="22"/>
        </w:rPr>
      </w:pPr>
    </w:p>
    <w:p w:rsidR="00075EF0" w:rsidRPr="008D0300" w:rsidRDefault="00075EF0" w:rsidP="00075EF0">
      <w:pPr>
        <w:ind w:left="567"/>
        <w:rPr>
          <w:i w:val="0"/>
          <w:sz w:val="22"/>
          <w:szCs w:val="22"/>
        </w:rPr>
      </w:pPr>
    </w:p>
    <w:p w:rsidR="00075EF0" w:rsidRPr="008D0300" w:rsidRDefault="00075EF0" w:rsidP="00075EF0">
      <w:pPr>
        <w:ind w:left="567"/>
        <w:rPr>
          <w:i w:val="0"/>
          <w:sz w:val="22"/>
          <w:szCs w:val="22"/>
        </w:rPr>
      </w:pPr>
    </w:p>
    <w:p w:rsidR="00075EF0" w:rsidRPr="008D0300" w:rsidRDefault="00075EF0" w:rsidP="00075EF0">
      <w:pPr>
        <w:ind w:left="567"/>
        <w:jc w:val="both"/>
        <w:rPr>
          <w:i w:val="0"/>
          <w:sz w:val="22"/>
          <w:szCs w:val="22"/>
        </w:rPr>
      </w:pPr>
      <w:r w:rsidRPr="008D0300">
        <w:rPr>
          <w:i w:val="0"/>
          <w:sz w:val="22"/>
          <w:szCs w:val="22"/>
        </w:rPr>
        <w:t>Datum:</w:t>
      </w:r>
      <w:r w:rsidRPr="008D0300">
        <w:rPr>
          <w:i w:val="0"/>
          <w:sz w:val="22"/>
          <w:szCs w:val="22"/>
        </w:rPr>
        <w:tab/>
      </w:r>
      <w:r w:rsidRPr="008D0300">
        <w:rPr>
          <w:i w:val="0"/>
          <w:sz w:val="22"/>
          <w:szCs w:val="22"/>
        </w:rPr>
        <w:tab/>
      </w:r>
      <w:r w:rsidRPr="008D0300">
        <w:rPr>
          <w:i w:val="0"/>
          <w:sz w:val="22"/>
          <w:szCs w:val="22"/>
        </w:rPr>
        <w:tab/>
      </w:r>
      <w:r w:rsidRPr="008D0300">
        <w:rPr>
          <w:i w:val="0"/>
          <w:sz w:val="22"/>
          <w:szCs w:val="22"/>
        </w:rPr>
        <w:tab/>
      </w:r>
      <w:r w:rsidRPr="008D0300">
        <w:rPr>
          <w:i w:val="0"/>
          <w:sz w:val="22"/>
          <w:szCs w:val="22"/>
        </w:rPr>
        <w:tab/>
        <w:t xml:space="preserve"> Žig:</w:t>
      </w:r>
      <w:r w:rsidRPr="008D0300">
        <w:rPr>
          <w:i w:val="0"/>
          <w:sz w:val="22"/>
          <w:szCs w:val="22"/>
        </w:rPr>
        <w:tab/>
      </w:r>
      <w:r w:rsidRPr="008D0300">
        <w:rPr>
          <w:i w:val="0"/>
          <w:sz w:val="22"/>
          <w:szCs w:val="22"/>
        </w:rPr>
        <w:tab/>
      </w:r>
      <w:r w:rsidRPr="008D0300">
        <w:rPr>
          <w:i w:val="0"/>
          <w:sz w:val="22"/>
          <w:szCs w:val="22"/>
        </w:rPr>
        <w:tab/>
        <w:t xml:space="preserve">          Pooblaščeni predstavnik</w:t>
      </w:r>
    </w:p>
    <w:p w:rsidR="00075EF0" w:rsidRPr="008D0300" w:rsidRDefault="00075EF0" w:rsidP="00075EF0">
      <w:pPr>
        <w:ind w:left="567"/>
        <w:jc w:val="both"/>
        <w:rPr>
          <w:i w:val="0"/>
          <w:sz w:val="22"/>
          <w:szCs w:val="22"/>
        </w:rPr>
      </w:pPr>
      <w:r w:rsidRPr="008D0300">
        <w:rPr>
          <w:i w:val="0"/>
          <w:sz w:val="22"/>
          <w:szCs w:val="22"/>
        </w:rPr>
        <w:tab/>
      </w:r>
      <w:r w:rsidRPr="008D0300">
        <w:rPr>
          <w:i w:val="0"/>
          <w:sz w:val="22"/>
          <w:szCs w:val="22"/>
        </w:rPr>
        <w:tab/>
      </w:r>
      <w:r w:rsidRPr="008D0300">
        <w:rPr>
          <w:i w:val="0"/>
          <w:sz w:val="22"/>
          <w:szCs w:val="22"/>
        </w:rPr>
        <w:tab/>
      </w:r>
      <w:r w:rsidRPr="008D0300">
        <w:rPr>
          <w:i w:val="0"/>
          <w:sz w:val="22"/>
          <w:szCs w:val="22"/>
        </w:rPr>
        <w:tab/>
      </w:r>
      <w:r w:rsidRPr="008D0300">
        <w:rPr>
          <w:i w:val="0"/>
          <w:sz w:val="22"/>
          <w:szCs w:val="22"/>
        </w:rPr>
        <w:tab/>
      </w:r>
      <w:r w:rsidRPr="008D0300">
        <w:rPr>
          <w:i w:val="0"/>
          <w:sz w:val="22"/>
          <w:szCs w:val="22"/>
        </w:rPr>
        <w:tab/>
      </w:r>
      <w:r w:rsidRPr="008D0300">
        <w:rPr>
          <w:i w:val="0"/>
          <w:sz w:val="22"/>
          <w:szCs w:val="22"/>
        </w:rPr>
        <w:tab/>
      </w:r>
      <w:r w:rsidRPr="008D0300">
        <w:rPr>
          <w:i w:val="0"/>
          <w:sz w:val="22"/>
          <w:szCs w:val="22"/>
        </w:rPr>
        <w:tab/>
      </w:r>
      <w:r w:rsidRPr="008D0300">
        <w:rPr>
          <w:i w:val="0"/>
          <w:sz w:val="22"/>
          <w:szCs w:val="22"/>
        </w:rPr>
        <w:tab/>
      </w:r>
      <w:r w:rsidRPr="008D0300">
        <w:rPr>
          <w:i w:val="0"/>
          <w:sz w:val="22"/>
          <w:szCs w:val="22"/>
        </w:rPr>
        <w:tab/>
        <w:t xml:space="preserve">   izdajatelja reference</w:t>
      </w:r>
    </w:p>
    <w:p w:rsidR="00075EF0" w:rsidRPr="008D0300" w:rsidRDefault="00075EF0" w:rsidP="00075EF0">
      <w:pPr>
        <w:ind w:left="567"/>
        <w:jc w:val="both"/>
        <w:rPr>
          <w:i w:val="0"/>
          <w:sz w:val="22"/>
          <w:szCs w:val="22"/>
        </w:rPr>
      </w:pPr>
    </w:p>
    <w:p w:rsidR="00075EF0" w:rsidRPr="008D0300" w:rsidRDefault="00075EF0" w:rsidP="00075EF0">
      <w:pPr>
        <w:ind w:left="567"/>
        <w:jc w:val="both"/>
        <w:rPr>
          <w:i w:val="0"/>
          <w:sz w:val="22"/>
          <w:szCs w:val="22"/>
        </w:rPr>
      </w:pPr>
    </w:p>
    <w:p w:rsidR="00075EF0" w:rsidRPr="008D0300" w:rsidRDefault="00075EF0" w:rsidP="00075EF0">
      <w:pPr>
        <w:ind w:left="567"/>
        <w:jc w:val="both"/>
        <w:rPr>
          <w:i w:val="0"/>
          <w:sz w:val="22"/>
          <w:szCs w:val="22"/>
        </w:rPr>
      </w:pPr>
    </w:p>
    <w:p w:rsidR="00075EF0" w:rsidRPr="008D0300" w:rsidRDefault="00075EF0" w:rsidP="00075EF0">
      <w:pPr>
        <w:ind w:left="567"/>
        <w:jc w:val="both"/>
        <w:rPr>
          <w:i w:val="0"/>
          <w:sz w:val="22"/>
          <w:szCs w:val="22"/>
        </w:rPr>
      </w:pPr>
    </w:p>
    <w:p w:rsidR="00075EF0" w:rsidRPr="008D0300" w:rsidRDefault="00075EF0" w:rsidP="00075EF0">
      <w:pPr>
        <w:ind w:left="567"/>
        <w:jc w:val="both"/>
        <w:rPr>
          <w:i w:val="0"/>
          <w:sz w:val="22"/>
          <w:szCs w:val="22"/>
        </w:rPr>
      </w:pPr>
      <w:r w:rsidRPr="008D0300">
        <w:rPr>
          <w:i w:val="0"/>
          <w:sz w:val="22"/>
          <w:szCs w:val="22"/>
        </w:rPr>
        <w:t xml:space="preserve">Naročnik si pridržuje pravico preveritve reference. </w:t>
      </w:r>
    </w:p>
    <w:p w:rsidR="00075EF0" w:rsidRPr="008D0300" w:rsidRDefault="00075EF0" w:rsidP="00075EF0">
      <w:pPr>
        <w:ind w:left="567"/>
        <w:jc w:val="both"/>
        <w:rPr>
          <w:i w:val="0"/>
          <w:sz w:val="22"/>
          <w:szCs w:val="22"/>
        </w:rPr>
      </w:pPr>
      <w:r w:rsidRPr="008D0300">
        <w:rPr>
          <w:i w:val="0"/>
          <w:sz w:val="22"/>
          <w:szCs w:val="22"/>
        </w:rPr>
        <w:t>Potrditev reference je dana pod kazensko in materialno odgovornostjo.</w:t>
      </w:r>
    </w:p>
    <w:p w:rsidR="00075EF0" w:rsidRPr="008D0300" w:rsidRDefault="00075EF0" w:rsidP="00075EF0">
      <w:pPr>
        <w:pStyle w:val="Glava"/>
        <w:tabs>
          <w:tab w:val="clear" w:pos="4536"/>
          <w:tab w:val="clear" w:pos="9072"/>
        </w:tabs>
        <w:ind w:left="567"/>
        <w:jc w:val="both"/>
        <w:rPr>
          <w:i w:val="0"/>
          <w:sz w:val="22"/>
          <w:szCs w:val="22"/>
        </w:rPr>
      </w:pPr>
    </w:p>
    <w:p w:rsidR="00075EF0" w:rsidRPr="008D0300" w:rsidRDefault="00075EF0" w:rsidP="00075EF0">
      <w:pPr>
        <w:pStyle w:val="Glava"/>
        <w:tabs>
          <w:tab w:val="clear" w:pos="4536"/>
          <w:tab w:val="clear" w:pos="9072"/>
        </w:tabs>
        <w:ind w:left="567"/>
        <w:jc w:val="both"/>
        <w:rPr>
          <w:i w:val="0"/>
          <w:sz w:val="18"/>
          <w:szCs w:val="18"/>
        </w:rPr>
      </w:pPr>
      <w:r w:rsidRPr="008D0300">
        <w:rPr>
          <w:i w:val="0"/>
          <w:sz w:val="18"/>
          <w:szCs w:val="18"/>
        </w:rPr>
        <w:t>Opomba: ta obrazec se po potrebi fotokopira.</w:t>
      </w:r>
    </w:p>
    <w:p w:rsidR="00075EF0" w:rsidRPr="008D0300" w:rsidRDefault="00075EF0" w:rsidP="00075EF0">
      <w:pPr>
        <w:pStyle w:val="Glava"/>
        <w:tabs>
          <w:tab w:val="clear" w:pos="4536"/>
          <w:tab w:val="clear" w:pos="9072"/>
        </w:tabs>
        <w:ind w:left="54"/>
        <w:jc w:val="center"/>
        <w:rPr>
          <w:b/>
          <w:i w:val="0"/>
          <w:sz w:val="22"/>
          <w:szCs w:val="22"/>
        </w:rPr>
      </w:pPr>
      <w:r w:rsidRPr="008D0300">
        <w:rPr>
          <w:i w:val="0"/>
          <w:sz w:val="22"/>
          <w:szCs w:val="22"/>
        </w:rPr>
        <w:br w:type="page"/>
      </w:r>
    </w:p>
    <w:p w:rsidR="00075EF0" w:rsidRPr="008D0300" w:rsidRDefault="00075EF0" w:rsidP="00075EF0">
      <w:pPr>
        <w:pStyle w:val="Glava"/>
        <w:tabs>
          <w:tab w:val="clear" w:pos="4536"/>
          <w:tab w:val="clear" w:pos="9072"/>
        </w:tabs>
        <w:ind w:left="54"/>
        <w:jc w:val="right"/>
        <w:rPr>
          <w:b/>
          <w:i w:val="0"/>
          <w:sz w:val="22"/>
          <w:szCs w:val="22"/>
        </w:rPr>
      </w:pPr>
    </w:p>
    <w:p w:rsidR="00075EF0" w:rsidRPr="008D0300" w:rsidRDefault="00075EF0" w:rsidP="00075EF0">
      <w:pPr>
        <w:pStyle w:val="Glava"/>
        <w:tabs>
          <w:tab w:val="clear" w:pos="4536"/>
          <w:tab w:val="clear" w:pos="9072"/>
        </w:tabs>
        <w:ind w:left="54"/>
        <w:jc w:val="right"/>
        <w:rPr>
          <w:b/>
          <w:i w:val="0"/>
          <w:sz w:val="22"/>
          <w:szCs w:val="22"/>
        </w:rPr>
      </w:pPr>
      <w:r w:rsidRPr="008D0300">
        <w:rPr>
          <w:b/>
          <w:i w:val="0"/>
          <w:sz w:val="22"/>
          <w:szCs w:val="22"/>
        </w:rPr>
        <w:t xml:space="preserve">PRILOGA </w:t>
      </w:r>
      <w:r w:rsidR="00B361FB">
        <w:rPr>
          <w:b/>
          <w:i w:val="0"/>
          <w:sz w:val="22"/>
          <w:szCs w:val="22"/>
        </w:rPr>
        <w:t>6</w:t>
      </w:r>
    </w:p>
    <w:p w:rsidR="00075EF0" w:rsidRPr="008D0300" w:rsidRDefault="00075EF0" w:rsidP="00075EF0">
      <w:pPr>
        <w:pStyle w:val="Glava"/>
        <w:tabs>
          <w:tab w:val="clear" w:pos="4536"/>
          <w:tab w:val="clear" w:pos="9072"/>
        </w:tabs>
        <w:ind w:left="54"/>
        <w:jc w:val="right"/>
        <w:rPr>
          <w:b/>
          <w:i w:val="0"/>
          <w:sz w:val="22"/>
          <w:szCs w:val="22"/>
        </w:rPr>
      </w:pPr>
    </w:p>
    <w:p w:rsidR="00075EF0" w:rsidRPr="008D0300" w:rsidRDefault="00075EF0" w:rsidP="00075EF0">
      <w:pPr>
        <w:pStyle w:val="Glava"/>
        <w:tabs>
          <w:tab w:val="clear" w:pos="4536"/>
          <w:tab w:val="clear" w:pos="9072"/>
        </w:tabs>
        <w:ind w:left="54"/>
        <w:jc w:val="right"/>
        <w:rPr>
          <w:b/>
          <w:i w:val="0"/>
          <w:sz w:val="22"/>
          <w:szCs w:val="22"/>
        </w:rPr>
      </w:pPr>
    </w:p>
    <w:p w:rsidR="00075EF0" w:rsidRPr="008D0300" w:rsidRDefault="00075EF0" w:rsidP="00075EF0">
      <w:pPr>
        <w:pStyle w:val="Glava"/>
        <w:tabs>
          <w:tab w:val="clear" w:pos="4536"/>
          <w:tab w:val="clear" w:pos="9072"/>
        </w:tabs>
        <w:ind w:left="54"/>
        <w:jc w:val="right"/>
        <w:rPr>
          <w:b/>
          <w:i w:val="0"/>
          <w:sz w:val="22"/>
          <w:szCs w:val="22"/>
        </w:rPr>
      </w:pPr>
    </w:p>
    <w:p w:rsidR="00075EF0" w:rsidRPr="008D0300" w:rsidRDefault="00075EF0" w:rsidP="00075EF0">
      <w:pPr>
        <w:pStyle w:val="Glava"/>
        <w:tabs>
          <w:tab w:val="clear" w:pos="4536"/>
          <w:tab w:val="clear" w:pos="9072"/>
        </w:tabs>
        <w:ind w:left="54"/>
        <w:jc w:val="right"/>
        <w:rPr>
          <w:b/>
          <w:i w:val="0"/>
          <w:sz w:val="22"/>
          <w:szCs w:val="22"/>
        </w:rPr>
      </w:pPr>
    </w:p>
    <w:p w:rsidR="00075EF0" w:rsidRPr="008D0300" w:rsidRDefault="00075EF0" w:rsidP="00075EF0">
      <w:pPr>
        <w:pStyle w:val="Glava"/>
        <w:tabs>
          <w:tab w:val="clear" w:pos="4536"/>
          <w:tab w:val="clear" w:pos="9072"/>
        </w:tabs>
        <w:ind w:left="54"/>
        <w:jc w:val="right"/>
        <w:rPr>
          <w:b/>
          <w:i w:val="0"/>
          <w:sz w:val="22"/>
          <w:szCs w:val="22"/>
        </w:rPr>
      </w:pPr>
    </w:p>
    <w:p w:rsidR="00075EF0" w:rsidRPr="008D0300" w:rsidRDefault="00075EF0" w:rsidP="00075EF0">
      <w:pPr>
        <w:pStyle w:val="Glava"/>
        <w:tabs>
          <w:tab w:val="clear" w:pos="4536"/>
          <w:tab w:val="clear" w:pos="9072"/>
        </w:tabs>
        <w:ind w:left="54"/>
        <w:jc w:val="center"/>
        <w:rPr>
          <w:b/>
          <w:i w:val="0"/>
          <w:sz w:val="22"/>
          <w:szCs w:val="22"/>
        </w:rPr>
      </w:pPr>
      <w:r w:rsidRPr="008D0300">
        <w:rPr>
          <w:b/>
          <w:i w:val="0"/>
          <w:sz w:val="22"/>
          <w:szCs w:val="22"/>
        </w:rPr>
        <w:t xml:space="preserve">PRIMERJALNA SHEMA </w:t>
      </w:r>
    </w:p>
    <w:p w:rsidR="00075EF0" w:rsidRPr="008D0300" w:rsidRDefault="00075EF0" w:rsidP="00075EF0">
      <w:pPr>
        <w:pStyle w:val="Glava"/>
        <w:tabs>
          <w:tab w:val="clear" w:pos="4536"/>
          <w:tab w:val="clear" w:pos="9072"/>
        </w:tabs>
        <w:ind w:left="54"/>
        <w:jc w:val="center"/>
        <w:rPr>
          <w:b/>
          <w:i w:val="0"/>
          <w:sz w:val="22"/>
          <w:szCs w:val="22"/>
        </w:rPr>
      </w:pPr>
      <w:r w:rsidRPr="008D0300">
        <w:rPr>
          <w:b/>
          <w:i w:val="0"/>
          <w:sz w:val="22"/>
          <w:szCs w:val="22"/>
        </w:rPr>
        <w:t>(ponudnik priloži ustrezno dokazilo)</w:t>
      </w:r>
    </w:p>
    <w:p w:rsidR="00075EF0" w:rsidRPr="008D0300" w:rsidRDefault="00075EF0" w:rsidP="00075EF0">
      <w:pPr>
        <w:pStyle w:val="Glava"/>
        <w:tabs>
          <w:tab w:val="clear" w:pos="4536"/>
          <w:tab w:val="clear" w:pos="9072"/>
        </w:tabs>
        <w:ind w:left="54"/>
        <w:jc w:val="right"/>
        <w:rPr>
          <w:b/>
          <w:i w:val="0"/>
          <w:sz w:val="22"/>
          <w:szCs w:val="22"/>
        </w:rPr>
      </w:pPr>
    </w:p>
    <w:p w:rsidR="00075EF0" w:rsidRPr="008D0300" w:rsidRDefault="00075EF0" w:rsidP="00075EF0">
      <w:pPr>
        <w:pStyle w:val="Glava"/>
        <w:tabs>
          <w:tab w:val="clear" w:pos="4536"/>
          <w:tab w:val="clear" w:pos="9072"/>
        </w:tabs>
        <w:ind w:left="54"/>
        <w:jc w:val="right"/>
        <w:rPr>
          <w:b/>
          <w:i w:val="0"/>
          <w:sz w:val="22"/>
          <w:szCs w:val="22"/>
        </w:rPr>
      </w:pPr>
    </w:p>
    <w:p w:rsidR="00075EF0" w:rsidRPr="008D0300" w:rsidRDefault="00075EF0" w:rsidP="00075EF0">
      <w:pPr>
        <w:pStyle w:val="Glava"/>
        <w:tabs>
          <w:tab w:val="clear" w:pos="4536"/>
          <w:tab w:val="clear" w:pos="9072"/>
        </w:tabs>
        <w:ind w:left="54"/>
        <w:jc w:val="right"/>
        <w:rPr>
          <w:b/>
          <w:i w:val="0"/>
          <w:sz w:val="22"/>
          <w:szCs w:val="22"/>
        </w:rPr>
      </w:pPr>
    </w:p>
    <w:p w:rsidR="00075EF0" w:rsidRPr="008D0300" w:rsidRDefault="00075EF0" w:rsidP="00075EF0">
      <w:pPr>
        <w:pStyle w:val="Glava"/>
        <w:tabs>
          <w:tab w:val="clear" w:pos="4536"/>
          <w:tab w:val="clear" w:pos="9072"/>
        </w:tabs>
        <w:ind w:left="54"/>
        <w:jc w:val="right"/>
        <w:rPr>
          <w:b/>
          <w:i w:val="0"/>
          <w:sz w:val="22"/>
          <w:szCs w:val="22"/>
        </w:rPr>
      </w:pPr>
    </w:p>
    <w:p w:rsidR="00075EF0" w:rsidRPr="008D0300" w:rsidRDefault="00075EF0" w:rsidP="00075EF0">
      <w:pPr>
        <w:pStyle w:val="Glava"/>
        <w:tabs>
          <w:tab w:val="clear" w:pos="4536"/>
          <w:tab w:val="clear" w:pos="9072"/>
        </w:tabs>
        <w:ind w:left="54"/>
        <w:jc w:val="right"/>
        <w:rPr>
          <w:b/>
          <w:i w:val="0"/>
          <w:sz w:val="22"/>
          <w:szCs w:val="22"/>
        </w:rPr>
      </w:pPr>
    </w:p>
    <w:p w:rsidR="00075EF0" w:rsidRPr="008D0300" w:rsidRDefault="00075EF0" w:rsidP="00075EF0">
      <w:pPr>
        <w:pStyle w:val="Glava"/>
        <w:tabs>
          <w:tab w:val="clear" w:pos="4536"/>
          <w:tab w:val="clear" w:pos="9072"/>
        </w:tabs>
        <w:ind w:left="54"/>
        <w:jc w:val="right"/>
        <w:rPr>
          <w:b/>
          <w:i w:val="0"/>
          <w:sz w:val="22"/>
          <w:szCs w:val="22"/>
        </w:rPr>
      </w:pPr>
    </w:p>
    <w:p w:rsidR="00A0520F" w:rsidRDefault="00A0520F" w:rsidP="006E66B3">
      <w:pPr>
        <w:pStyle w:val="Glava"/>
        <w:tabs>
          <w:tab w:val="clear" w:pos="4536"/>
          <w:tab w:val="clear" w:pos="9072"/>
        </w:tabs>
        <w:ind w:left="1080"/>
        <w:jc w:val="right"/>
        <w:rPr>
          <w:b/>
          <w:i w:val="0"/>
          <w:sz w:val="22"/>
          <w:szCs w:val="22"/>
        </w:rPr>
      </w:pPr>
    </w:p>
    <w:p w:rsidR="00A0520F" w:rsidRDefault="00A0520F" w:rsidP="006E66B3">
      <w:pPr>
        <w:pStyle w:val="Glava"/>
        <w:tabs>
          <w:tab w:val="clear" w:pos="4536"/>
          <w:tab w:val="clear" w:pos="9072"/>
        </w:tabs>
        <w:ind w:left="1080"/>
        <w:jc w:val="right"/>
        <w:rPr>
          <w:b/>
          <w:i w:val="0"/>
          <w:sz w:val="22"/>
          <w:szCs w:val="22"/>
        </w:rPr>
      </w:pPr>
    </w:p>
    <w:p w:rsidR="00A0520F" w:rsidRDefault="00A0520F" w:rsidP="006E66B3">
      <w:pPr>
        <w:pStyle w:val="Glava"/>
        <w:tabs>
          <w:tab w:val="clear" w:pos="4536"/>
          <w:tab w:val="clear" w:pos="9072"/>
        </w:tabs>
        <w:ind w:left="1080"/>
        <w:jc w:val="right"/>
        <w:rPr>
          <w:b/>
          <w:i w:val="0"/>
          <w:sz w:val="22"/>
          <w:szCs w:val="22"/>
        </w:rPr>
      </w:pPr>
    </w:p>
    <w:p w:rsidR="00A0520F" w:rsidRDefault="00A0520F"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7773DA" w:rsidRDefault="007773DA" w:rsidP="006E66B3">
      <w:pPr>
        <w:pStyle w:val="Glava"/>
        <w:tabs>
          <w:tab w:val="clear" w:pos="4536"/>
          <w:tab w:val="clear" w:pos="9072"/>
        </w:tabs>
        <w:ind w:left="1080"/>
        <w:jc w:val="right"/>
        <w:rPr>
          <w:b/>
          <w:i w:val="0"/>
          <w:sz w:val="22"/>
          <w:szCs w:val="22"/>
        </w:rPr>
      </w:pPr>
    </w:p>
    <w:p w:rsidR="005E1A5D" w:rsidRPr="003E22DB" w:rsidRDefault="003E22DB" w:rsidP="008D52ED">
      <w:pPr>
        <w:pStyle w:val="Glava"/>
        <w:tabs>
          <w:tab w:val="clear" w:pos="4536"/>
          <w:tab w:val="clear" w:pos="9072"/>
        </w:tabs>
        <w:ind w:left="1080"/>
        <w:jc w:val="center"/>
        <w:rPr>
          <w:b/>
          <w:i w:val="0"/>
          <w:sz w:val="22"/>
          <w:szCs w:val="22"/>
        </w:rPr>
      </w:pPr>
      <w:r w:rsidRPr="003E22DB">
        <w:rPr>
          <w:b/>
          <w:i w:val="0"/>
          <w:sz w:val="22"/>
          <w:szCs w:val="22"/>
        </w:rPr>
        <w:t xml:space="preserve">                                                                                           </w:t>
      </w:r>
    </w:p>
    <w:p w:rsidR="003E22DB" w:rsidRDefault="003E22DB" w:rsidP="003E22DB">
      <w:pPr>
        <w:pStyle w:val="Glava"/>
        <w:tabs>
          <w:tab w:val="clear" w:pos="4536"/>
          <w:tab w:val="clear" w:pos="9072"/>
        </w:tabs>
        <w:ind w:left="1080"/>
        <w:jc w:val="right"/>
        <w:rPr>
          <w:b/>
          <w:i w:val="0"/>
          <w:sz w:val="22"/>
          <w:szCs w:val="22"/>
        </w:rPr>
      </w:pPr>
    </w:p>
    <w:p w:rsidR="005E1A5D" w:rsidRPr="007A0197" w:rsidRDefault="005E1A5D" w:rsidP="007A0197">
      <w:pPr>
        <w:pStyle w:val="Glava"/>
        <w:tabs>
          <w:tab w:val="clear" w:pos="4536"/>
          <w:tab w:val="clear" w:pos="9072"/>
        </w:tabs>
        <w:ind w:left="5334" w:firstLine="338"/>
        <w:jc w:val="right"/>
        <w:rPr>
          <w:b/>
          <w:i w:val="0"/>
          <w:sz w:val="22"/>
          <w:szCs w:val="22"/>
        </w:rPr>
      </w:pPr>
      <w:r w:rsidRPr="007A0197">
        <w:rPr>
          <w:b/>
          <w:i w:val="0"/>
          <w:sz w:val="22"/>
          <w:szCs w:val="22"/>
        </w:rPr>
        <w:t xml:space="preserve">PRILOGA </w:t>
      </w:r>
      <w:r w:rsidR="00F329B9" w:rsidRPr="007A0197">
        <w:rPr>
          <w:b/>
          <w:i w:val="0"/>
          <w:sz w:val="22"/>
          <w:szCs w:val="22"/>
        </w:rPr>
        <w:t xml:space="preserve">      </w:t>
      </w:r>
      <w:r w:rsidR="002C773C">
        <w:rPr>
          <w:b/>
          <w:i w:val="0"/>
          <w:sz w:val="22"/>
          <w:szCs w:val="22"/>
        </w:rPr>
        <w:t>7</w:t>
      </w:r>
    </w:p>
    <w:p w:rsidR="005E1A5D" w:rsidRPr="00862F70" w:rsidRDefault="005E1A5D" w:rsidP="008D52ED">
      <w:pPr>
        <w:pStyle w:val="Glava"/>
        <w:tabs>
          <w:tab w:val="clear" w:pos="4536"/>
          <w:tab w:val="clear" w:pos="9072"/>
        </w:tabs>
        <w:ind w:left="1080"/>
        <w:jc w:val="center"/>
        <w:rPr>
          <w:b/>
          <w:i w:val="0"/>
          <w:sz w:val="28"/>
          <w:szCs w:val="28"/>
        </w:rPr>
      </w:pPr>
    </w:p>
    <w:p w:rsidR="005E1A5D" w:rsidRPr="00862F70" w:rsidRDefault="005E1A5D" w:rsidP="008D52ED">
      <w:pPr>
        <w:pStyle w:val="Glava"/>
        <w:tabs>
          <w:tab w:val="clear" w:pos="4536"/>
          <w:tab w:val="clear" w:pos="9072"/>
        </w:tabs>
        <w:ind w:left="1080"/>
        <w:jc w:val="center"/>
        <w:rPr>
          <w:b/>
          <w:i w:val="0"/>
          <w:sz w:val="28"/>
          <w:szCs w:val="28"/>
        </w:rPr>
      </w:pPr>
    </w:p>
    <w:p w:rsidR="008D52ED" w:rsidRPr="00862F70" w:rsidRDefault="008D52ED" w:rsidP="008D52ED">
      <w:pPr>
        <w:pStyle w:val="Glava"/>
        <w:tabs>
          <w:tab w:val="clear" w:pos="4536"/>
          <w:tab w:val="clear" w:pos="9072"/>
        </w:tabs>
        <w:ind w:left="1080"/>
        <w:jc w:val="center"/>
        <w:rPr>
          <w:b/>
          <w:i w:val="0"/>
          <w:sz w:val="28"/>
          <w:szCs w:val="28"/>
        </w:rPr>
      </w:pPr>
      <w:r w:rsidRPr="00862F70">
        <w:rPr>
          <w:b/>
          <w:i w:val="0"/>
          <w:sz w:val="28"/>
          <w:szCs w:val="28"/>
        </w:rPr>
        <w:t>IZJAVA PRAVNE OSEBE</w:t>
      </w:r>
    </w:p>
    <w:p w:rsidR="008D52ED" w:rsidRPr="00862F70" w:rsidRDefault="008D52ED" w:rsidP="008D52ED">
      <w:pPr>
        <w:pStyle w:val="Glava"/>
        <w:tabs>
          <w:tab w:val="clear" w:pos="4536"/>
          <w:tab w:val="clear" w:pos="9072"/>
        </w:tabs>
        <w:ind w:left="1080"/>
        <w:jc w:val="both"/>
        <w:rPr>
          <w:i w:val="0"/>
          <w:sz w:val="22"/>
          <w:szCs w:val="22"/>
        </w:rPr>
      </w:pPr>
    </w:p>
    <w:p w:rsidR="008D52ED" w:rsidRPr="00862F70" w:rsidRDefault="008D52ED" w:rsidP="008D52ED">
      <w:pPr>
        <w:pStyle w:val="Glava"/>
        <w:tabs>
          <w:tab w:val="clear" w:pos="4536"/>
          <w:tab w:val="clear" w:pos="9072"/>
        </w:tabs>
        <w:ind w:left="1080"/>
        <w:jc w:val="both"/>
        <w:rPr>
          <w:i w:val="0"/>
          <w:sz w:val="22"/>
          <w:szCs w:val="22"/>
        </w:rPr>
      </w:pPr>
    </w:p>
    <w:p w:rsidR="008D52ED" w:rsidRPr="002B55E1" w:rsidRDefault="008D52ED" w:rsidP="00C90FB2">
      <w:pPr>
        <w:ind w:left="1134"/>
        <w:jc w:val="both"/>
        <w:rPr>
          <w:bCs/>
          <w:i w:val="0"/>
          <w:szCs w:val="24"/>
        </w:rPr>
      </w:pPr>
      <w:r w:rsidRPr="002B55E1">
        <w:rPr>
          <w:i w:val="0"/>
          <w:szCs w:val="24"/>
        </w:rPr>
        <w:t>V zvezi z javnim razpisom »</w:t>
      </w:r>
      <w:r w:rsidR="002A2D1C" w:rsidRPr="002A2D1C">
        <w:rPr>
          <w:i w:val="0"/>
          <w:szCs w:val="24"/>
        </w:rPr>
        <w:t>MONITORING PODZEMNE VODE IN POVRŠINSKIH VODOTOKOV</w:t>
      </w:r>
      <w:r w:rsidRPr="002B55E1">
        <w:rPr>
          <w:i w:val="0"/>
          <w:szCs w:val="24"/>
        </w:rPr>
        <w:t xml:space="preserve">«, </w:t>
      </w:r>
      <w:r w:rsidR="00982420" w:rsidRPr="002B55E1">
        <w:rPr>
          <w:i w:val="0"/>
          <w:szCs w:val="24"/>
        </w:rPr>
        <w:t xml:space="preserve">ki je bilo objavljeno </w:t>
      </w:r>
      <w:r w:rsidR="002E635A">
        <w:rPr>
          <w:i w:val="0"/>
          <w:szCs w:val="24"/>
        </w:rPr>
        <w:t xml:space="preserve"> na portalu JN</w:t>
      </w:r>
      <w:r w:rsidR="00982420" w:rsidRPr="002B55E1">
        <w:rPr>
          <w:i w:val="0"/>
          <w:szCs w:val="24"/>
        </w:rPr>
        <w:t xml:space="preserve"> št. ……………………………… z dne …………………………in na Portalu javnih naročil RS št. …………….. z dne ……………</w:t>
      </w:r>
      <w:r w:rsidRPr="002B55E1">
        <w:rPr>
          <w:i w:val="0"/>
          <w:szCs w:val="24"/>
        </w:rPr>
        <w:t>, izjavljamo</w:t>
      </w:r>
      <w:r w:rsidR="00EC047A" w:rsidRPr="002B55E1">
        <w:rPr>
          <w:i w:val="0"/>
          <w:szCs w:val="24"/>
        </w:rPr>
        <w:t>:</w:t>
      </w:r>
    </w:p>
    <w:p w:rsidR="008D52ED" w:rsidRPr="002B55E1" w:rsidRDefault="008D52ED" w:rsidP="00C90FB2">
      <w:pPr>
        <w:pStyle w:val="Glava"/>
        <w:tabs>
          <w:tab w:val="clear" w:pos="4536"/>
          <w:tab w:val="clear" w:pos="9072"/>
        </w:tabs>
        <w:ind w:left="1080"/>
        <w:jc w:val="both"/>
        <w:rPr>
          <w:i w:val="0"/>
          <w:szCs w:val="24"/>
        </w:rPr>
      </w:pPr>
    </w:p>
    <w:p w:rsidR="00EC047A" w:rsidRPr="002B55E1" w:rsidRDefault="00EC047A" w:rsidP="00B477E1">
      <w:pPr>
        <w:pStyle w:val="Odstavekseznama"/>
        <w:numPr>
          <w:ilvl w:val="0"/>
          <w:numId w:val="8"/>
        </w:numPr>
        <w:jc w:val="both"/>
        <w:rPr>
          <w:i w:val="0"/>
          <w:szCs w:val="24"/>
        </w:rPr>
      </w:pPr>
      <w:r w:rsidRPr="002B55E1">
        <w:rPr>
          <w:i w:val="0"/>
          <w:szCs w:val="24"/>
        </w:rPr>
        <w:t xml:space="preserve">da izpolnjujemo vse zahteve iz 1. odstavka 75. člena ZJN-3 in </w:t>
      </w:r>
    </w:p>
    <w:p w:rsidR="00EC047A" w:rsidRPr="002B55E1" w:rsidRDefault="00EC047A" w:rsidP="00EC047A">
      <w:pPr>
        <w:pStyle w:val="Odstavekseznama"/>
        <w:ind w:left="1440"/>
        <w:jc w:val="both"/>
        <w:rPr>
          <w:i w:val="0"/>
          <w:szCs w:val="24"/>
        </w:rPr>
      </w:pPr>
    </w:p>
    <w:p w:rsidR="00EC047A" w:rsidRPr="002B55E1" w:rsidRDefault="00EC047A" w:rsidP="00B477E1">
      <w:pPr>
        <w:pStyle w:val="Odstavekseznama"/>
        <w:keepNext/>
        <w:keepLines/>
        <w:numPr>
          <w:ilvl w:val="0"/>
          <w:numId w:val="8"/>
        </w:numPr>
        <w:jc w:val="both"/>
        <w:outlineLvl w:val="0"/>
        <w:rPr>
          <w:i w:val="0"/>
          <w:szCs w:val="24"/>
        </w:rPr>
      </w:pPr>
      <w:r w:rsidRPr="002B55E1">
        <w:rPr>
          <w:i w:val="0"/>
          <w:szCs w:val="24"/>
        </w:rPr>
        <w:t>da nam v zadnjih treh letih pred potekom roka za oddajo ponudb s pravnomočno odločbo pristojnega organa Republike Slovenije ali druge države članice ali tretje države ni bila dvakrat izrečena globa zaradi prekrška v zvezi s plačilom za delo.</w:t>
      </w:r>
    </w:p>
    <w:p w:rsidR="00EC047A" w:rsidRPr="002B55E1" w:rsidRDefault="00EC047A" w:rsidP="00EC047A">
      <w:pPr>
        <w:pStyle w:val="Odstavekseznama"/>
        <w:ind w:left="1440"/>
        <w:jc w:val="both"/>
        <w:rPr>
          <w:szCs w:val="24"/>
        </w:rPr>
      </w:pPr>
    </w:p>
    <w:p w:rsidR="00EC047A" w:rsidRPr="002B55E1" w:rsidRDefault="00EC047A" w:rsidP="008D52ED">
      <w:pPr>
        <w:pStyle w:val="Glava"/>
        <w:tabs>
          <w:tab w:val="clear" w:pos="4536"/>
          <w:tab w:val="clear" w:pos="9072"/>
        </w:tabs>
        <w:ind w:left="1080"/>
        <w:jc w:val="both"/>
        <w:rPr>
          <w:i w:val="0"/>
          <w:szCs w:val="24"/>
        </w:rPr>
      </w:pPr>
    </w:p>
    <w:p w:rsidR="008D52ED" w:rsidRPr="002B55E1" w:rsidRDefault="008D52ED" w:rsidP="008D52ED">
      <w:pPr>
        <w:pStyle w:val="Glava"/>
        <w:tabs>
          <w:tab w:val="clear" w:pos="4536"/>
          <w:tab w:val="clear" w:pos="9072"/>
        </w:tabs>
        <w:ind w:left="1080"/>
        <w:jc w:val="both"/>
        <w:rPr>
          <w:i w:val="0"/>
          <w:szCs w:val="24"/>
        </w:rPr>
      </w:pPr>
      <w:r w:rsidRPr="002B55E1">
        <w:rPr>
          <w:i w:val="0"/>
          <w:szCs w:val="24"/>
        </w:rPr>
        <w:t>Izjavo dajemo pod materialno in kazensko odgovornostjo.</w:t>
      </w:r>
    </w:p>
    <w:p w:rsidR="008D52ED" w:rsidRPr="002B55E1" w:rsidRDefault="008D52ED" w:rsidP="008D52ED">
      <w:pPr>
        <w:pStyle w:val="Glava"/>
        <w:tabs>
          <w:tab w:val="clear" w:pos="4536"/>
          <w:tab w:val="clear" w:pos="9072"/>
        </w:tabs>
        <w:ind w:left="1080"/>
        <w:jc w:val="both"/>
        <w:rPr>
          <w:i w:val="0"/>
          <w:szCs w:val="24"/>
        </w:rPr>
      </w:pPr>
    </w:p>
    <w:p w:rsidR="008D52ED" w:rsidRPr="002B55E1" w:rsidRDefault="008D52ED" w:rsidP="008D52ED">
      <w:pPr>
        <w:pStyle w:val="Glava"/>
        <w:tabs>
          <w:tab w:val="clear" w:pos="4536"/>
          <w:tab w:val="clear" w:pos="9072"/>
        </w:tabs>
        <w:ind w:left="1080"/>
        <w:jc w:val="both"/>
        <w:rPr>
          <w:b/>
          <w:i w:val="0"/>
          <w:szCs w:val="24"/>
        </w:rPr>
      </w:pPr>
      <w:r w:rsidRPr="002B55E1">
        <w:rPr>
          <w:b/>
          <w:i w:val="0"/>
          <w:szCs w:val="24"/>
        </w:rPr>
        <w:t>Hkrati s to izjavo pooblaščamo javnega partnerja Mestno občino Ljubljana, da v primeru utemeljenega dvoma o osnovni sposobnosti pridobi vse informacije pri pristojnem organu.</w:t>
      </w:r>
    </w:p>
    <w:p w:rsidR="008D52ED" w:rsidRPr="00862F70" w:rsidRDefault="008D52ED" w:rsidP="008D52ED">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341"/>
        <w:gridCol w:w="367"/>
        <w:gridCol w:w="142"/>
        <w:gridCol w:w="1291"/>
        <w:gridCol w:w="177"/>
        <w:gridCol w:w="4604"/>
      </w:tblGrid>
      <w:tr w:rsidR="008D52ED" w:rsidRPr="00862F70" w:rsidTr="008D52ED">
        <w:tc>
          <w:tcPr>
            <w:tcW w:w="2522" w:type="dxa"/>
            <w:gridSpan w:val="2"/>
          </w:tcPr>
          <w:p w:rsidR="008D52ED" w:rsidRPr="00862F70" w:rsidRDefault="008D52ED" w:rsidP="008D52ED">
            <w:pPr>
              <w:pStyle w:val="Glava"/>
              <w:tabs>
                <w:tab w:val="clear" w:pos="4536"/>
                <w:tab w:val="clear" w:pos="9072"/>
              </w:tabs>
              <w:jc w:val="both"/>
              <w:rPr>
                <w:i w:val="0"/>
                <w:sz w:val="22"/>
                <w:szCs w:val="22"/>
              </w:rPr>
            </w:pPr>
            <w:r w:rsidRPr="00862F70">
              <w:rPr>
                <w:i w:val="0"/>
                <w:sz w:val="22"/>
                <w:szCs w:val="22"/>
              </w:rPr>
              <w:t>Polno ime pravne osebe:</w:t>
            </w:r>
          </w:p>
        </w:tc>
        <w:tc>
          <w:tcPr>
            <w:tcW w:w="6582" w:type="dxa"/>
            <w:gridSpan w:val="5"/>
            <w:tcBorders>
              <w:bottom w:val="single" w:sz="4" w:space="0" w:color="auto"/>
            </w:tcBorders>
          </w:tcPr>
          <w:p w:rsidR="008D52ED" w:rsidRPr="00862F70" w:rsidRDefault="008D52ED" w:rsidP="008D52ED">
            <w:pPr>
              <w:pStyle w:val="Glava"/>
              <w:tabs>
                <w:tab w:val="clear" w:pos="4536"/>
                <w:tab w:val="clear" w:pos="9072"/>
              </w:tabs>
              <w:jc w:val="both"/>
              <w:rPr>
                <w:i w:val="0"/>
                <w:sz w:val="22"/>
                <w:szCs w:val="22"/>
              </w:rPr>
            </w:pPr>
          </w:p>
        </w:tc>
      </w:tr>
      <w:tr w:rsidR="008D52ED" w:rsidRPr="00862F70" w:rsidTr="008D52ED">
        <w:tc>
          <w:tcPr>
            <w:tcW w:w="4499" w:type="dxa"/>
            <w:gridSpan w:val="6"/>
          </w:tcPr>
          <w:p w:rsidR="008D52ED" w:rsidRPr="00862F70" w:rsidRDefault="008D52ED" w:rsidP="008D52ED">
            <w:pPr>
              <w:pStyle w:val="Glava"/>
              <w:tabs>
                <w:tab w:val="clear" w:pos="4536"/>
                <w:tab w:val="clear" w:pos="9072"/>
              </w:tabs>
              <w:jc w:val="both"/>
              <w:rPr>
                <w:i w:val="0"/>
                <w:sz w:val="16"/>
                <w:szCs w:val="16"/>
              </w:rPr>
            </w:pPr>
          </w:p>
        </w:tc>
        <w:tc>
          <w:tcPr>
            <w:tcW w:w="4605" w:type="dxa"/>
          </w:tcPr>
          <w:p w:rsidR="008D52ED" w:rsidRPr="00862F70" w:rsidRDefault="008D52ED" w:rsidP="008D52ED">
            <w:pPr>
              <w:pStyle w:val="Glava"/>
              <w:tabs>
                <w:tab w:val="clear" w:pos="4536"/>
                <w:tab w:val="clear" w:pos="9072"/>
              </w:tabs>
              <w:jc w:val="both"/>
              <w:rPr>
                <w:i w:val="0"/>
                <w:sz w:val="16"/>
                <w:szCs w:val="16"/>
              </w:rPr>
            </w:pPr>
          </w:p>
        </w:tc>
      </w:tr>
      <w:tr w:rsidR="008D52ED" w:rsidRPr="00862F70" w:rsidTr="008D52ED">
        <w:tc>
          <w:tcPr>
            <w:tcW w:w="2181" w:type="dxa"/>
          </w:tcPr>
          <w:p w:rsidR="008D52ED" w:rsidRPr="00862F70" w:rsidRDefault="008D52ED" w:rsidP="008D52ED">
            <w:pPr>
              <w:pStyle w:val="Glava"/>
              <w:tabs>
                <w:tab w:val="clear" w:pos="4536"/>
                <w:tab w:val="clear" w:pos="9072"/>
              </w:tabs>
              <w:jc w:val="both"/>
              <w:rPr>
                <w:i w:val="0"/>
                <w:sz w:val="22"/>
                <w:szCs w:val="22"/>
              </w:rPr>
            </w:pPr>
            <w:r w:rsidRPr="00862F70">
              <w:rPr>
                <w:i w:val="0"/>
                <w:sz w:val="22"/>
                <w:szCs w:val="22"/>
              </w:rPr>
              <w:t>Sedež pravne osebe:</w:t>
            </w:r>
          </w:p>
        </w:tc>
        <w:tc>
          <w:tcPr>
            <w:tcW w:w="6923" w:type="dxa"/>
            <w:gridSpan w:val="6"/>
            <w:tcBorders>
              <w:bottom w:val="single" w:sz="4" w:space="0" w:color="auto"/>
            </w:tcBorders>
          </w:tcPr>
          <w:p w:rsidR="008D52ED" w:rsidRPr="00862F70" w:rsidRDefault="008D52ED" w:rsidP="008D52ED">
            <w:pPr>
              <w:pStyle w:val="Glava"/>
              <w:tabs>
                <w:tab w:val="clear" w:pos="4536"/>
                <w:tab w:val="clear" w:pos="9072"/>
              </w:tabs>
              <w:jc w:val="both"/>
              <w:rPr>
                <w:i w:val="0"/>
                <w:sz w:val="22"/>
                <w:szCs w:val="22"/>
              </w:rPr>
            </w:pPr>
          </w:p>
        </w:tc>
      </w:tr>
      <w:tr w:rsidR="008D52ED" w:rsidRPr="00862F70" w:rsidTr="008D52ED">
        <w:tc>
          <w:tcPr>
            <w:tcW w:w="4499" w:type="dxa"/>
            <w:gridSpan w:val="6"/>
          </w:tcPr>
          <w:p w:rsidR="008D52ED" w:rsidRPr="00862F70" w:rsidRDefault="008D52ED" w:rsidP="008D52ED">
            <w:pPr>
              <w:pStyle w:val="Glava"/>
              <w:tabs>
                <w:tab w:val="clear" w:pos="4536"/>
                <w:tab w:val="clear" w:pos="9072"/>
              </w:tabs>
              <w:jc w:val="both"/>
              <w:rPr>
                <w:i w:val="0"/>
                <w:sz w:val="16"/>
                <w:szCs w:val="16"/>
              </w:rPr>
            </w:pPr>
          </w:p>
        </w:tc>
        <w:tc>
          <w:tcPr>
            <w:tcW w:w="4605" w:type="dxa"/>
          </w:tcPr>
          <w:p w:rsidR="008D52ED" w:rsidRPr="00862F70" w:rsidRDefault="008D52ED" w:rsidP="008D52ED">
            <w:pPr>
              <w:pStyle w:val="Glava"/>
              <w:tabs>
                <w:tab w:val="clear" w:pos="4536"/>
                <w:tab w:val="clear" w:pos="9072"/>
              </w:tabs>
              <w:jc w:val="both"/>
              <w:rPr>
                <w:i w:val="0"/>
                <w:sz w:val="16"/>
                <w:szCs w:val="16"/>
              </w:rPr>
            </w:pPr>
          </w:p>
        </w:tc>
      </w:tr>
      <w:tr w:rsidR="008D52ED" w:rsidRPr="00862F70" w:rsidTr="008D52ED">
        <w:tc>
          <w:tcPr>
            <w:tcW w:w="2889" w:type="dxa"/>
            <w:gridSpan w:val="3"/>
          </w:tcPr>
          <w:p w:rsidR="008D52ED" w:rsidRPr="00862F70" w:rsidRDefault="008D52ED" w:rsidP="008D52ED">
            <w:pPr>
              <w:pStyle w:val="Glava"/>
              <w:tabs>
                <w:tab w:val="clear" w:pos="4536"/>
                <w:tab w:val="clear" w:pos="9072"/>
              </w:tabs>
              <w:jc w:val="both"/>
              <w:rPr>
                <w:i w:val="0"/>
                <w:sz w:val="22"/>
                <w:szCs w:val="22"/>
              </w:rPr>
            </w:pPr>
            <w:r w:rsidRPr="00862F70">
              <w:rPr>
                <w:i w:val="0"/>
                <w:sz w:val="22"/>
                <w:szCs w:val="22"/>
              </w:rPr>
              <w:t>Občina sedeža pravne osebe:</w:t>
            </w:r>
          </w:p>
        </w:tc>
        <w:tc>
          <w:tcPr>
            <w:tcW w:w="6215" w:type="dxa"/>
            <w:gridSpan w:val="4"/>
            <w:tcBorders>
              <w:bottom w:val="single" w:sz="4" w:space="0" w:color="auto"/>
            </w:tcBorders>
          </w:tcPr>
          <w:p w:rsidR="008D52ED" w:rsidRPr="00862F70" w:rsidRDefault="008D52ED" w:rsidP="008D52ED">
            <w:pPr>
              <w:pStyle w:val="Glava"/>
              <w:tabs>
                <w:tab w:val="clear" w:pos="4536"/>
                <w:tab w:val="clear" w:pos="9072"/>
              </w:tabs>
              <w:jc w:val="both"/>
              <w:rPr>
                <w:i w:val="0"/>
                <w:sz w:val="22"/>
                <w:szCs w:val="22"/>
              </w:rPr>
            </w:pPr>
          </w:p>
        </w:tc>
      </w:tr>
      <w:tr w:rsidR="008D52ED" w:rsidRPr="00862F70" w:rsidTr="008D52ED">
        <w:tc>
          <w:tcPr>
            <w:tcW w:w="4499" w:type="dxa"/>
            <w:gridSpan w:val="6"/>
          </w:tcPr>
          <w:p w:rsidR="008D52ED" w:rsidRPr="00862F70" w:rsidRDefault="008D52ED" w:rsidP="008D52ED">
            <w:pPr>
              <w:pStyle w:val="Glava"/>
              <w:tabs>
                <w:tab w:val="clear" w:pos="4536"/>
                <w:tab w:val="clear" w:pos="9072"/>
              </w:tabs>
              <w:jc w:val="both"/>
              <w:rPr>
                <w:i w:val="0"/>
                <w:sz w:val="16"/>
                <w:szCs w:val="16"/>
              </w:rPr>
            </w:pPr>
          </w:p>
        </w:tc>
        <w:tc>
          <w:tcPr>
            <w:tcW w:w="4605" w:type="dxa"/>
          </w:tcPr>
          <w:p w:rsidR="008D52ED" w:rsidRPr="00862F70" w:rsidRDefault="008D52ED" w:rsidP="008D52ED">
            <w:pPr>
              <w:pStyle w:val="Glava"/>
              <w:tabs>
                <w:tab w:val="clear" w:pos="4536"/>
                <w:tab w:val="clear" w:pos="9072"/>
              </w:tabs>
              <w:jc w:val="both"/>
              <w:rPr>
                <w:i w:val="0"/>
                <w:sz w:val="16"/>
                <w:szCs w:val="16"/>
              </w:rPr>
            </w:pPr>
          </w:p>
        </w:tc>
      </w:tr>
      <w:tr w:rsidR="008D52ED" w:rsidRPr="00862F70" w:rsidTr="008D52ED">
        <w:tc>
          <w:tcPr>
            <w:tcW w:w="4322" w:type="dxa"/>
            <w:gridSpan w:val="5"/>
          </w:tcPr>
          <w:p w:rsidR="008D52ED" w:rsidRPr="00862F70" w:rsidRDefault="008D52ED" w:rsidP="008D52ED">
            <w:pPr>
              <w:pStyle w:val="Glava"/>
              <w:tabs>
                <w:tab w:val="clear" w:pos="4536"/>
                <w:tab w:val="clear" w:pos="9072"/>
              </w:tabs>
              <w:jc w:val="both"/>
              <w:rPr>
                <w:i w:val="0"/>
                <w:sz w:val="22"/>
                <w:szCs w:val="22"/>
              </w:rPr>
            </w:pPr>
            <w:r w:rsidRPr="00862F70">
              <w:rPr>
                <w:i w:val="0"/>
                <w:sz w:val="22"/>
                <w:szCs w:val="22"/>
              </w:rPr>
              <w:t>Številka vpisa v sodni register (št. vložka):</w:t>
            </w:r>
          </w:p>
        </w:tc>
        <w:tc>
          <w:tcPr>
            <w:tcW w:w="4782" w:type="dxa"/>
            <w:gridSpan w:val="2"/>
            <w:tcBorders>
              <w:bottom w:val="single" w:sz="4" w:space="0" w:color="auto"/>
            </w:tcBorders>
          </w:tcPr>
          <w:p w:rsidR="008D52ED" w:rsidRPr="00862F70" w:rsidRDefault="008D52ED" w:rsidP="008D52ED">
            <w:pPr>
              <w:pStyle w:val="Glava"/>
              <w:tabs>
                <w:tab w:val="clear" w:pos="4536"/>
                <w:tab w:val="clear" w:pos="9072"/>
              </w:tabs>
              <w:jc w:val="both"/>
              <w:rPr>
                <w:i w:val="0"/>
                <w:sz w:val="22"/>
                <w:szCs w:val="22"/>
              </w:rPr>
            </w:pPr>
          </w:p>
        </w:tc>
      </w:tr>
      <w:tr w:rsidR="008D52ED" w:rsidRPr="00862F70" w:rsidTr="008D52ED">
        <w:tc>
          <w:tcPr>
            <w:tcW w:w="4499" w:type="dxa"/>
            <w:gridSpan w:val="6"/>
          </w:tcPr>
          <w:p w:rsidR="008D52ED" w:rsidRPr="00862F70" w:rsidRDefault="008D52ED" w:rsidP="008D52ED">
            <w:pPr>
              <w:pStyle w:val="Glava"/>
              <w:tabs>
                <w:tab w:val="clear" w:pos="4536"/>
                <w:tab w:val="clear" w:pos="9072"/>
              </w:tabs>
              <w:jc w:val="both"/>
              <w:rPr>
                <w:i w:val="0"/>
                <w:sz w:val="16"/>
                <w:szCs w:val="16"/>
              </w:rPr>
            </w:pPr>
          </w:p>
        </w:tc>
        <w:tc>
          <w:tcPr>
            <w:tcW w:w="4605" w:type="dxa"/>
          </w:tcPr>
          <w:p w:rsidR="008D52ED" w:rsidRPr="00862F70" w:rsidRDefault="008D52ED" w:rsidP="008D52ED">
            <w:pPr>
              <w:pStyle w:val="Glava"/>
              <w:tabs>
                <w:tab w:val="clear" w:pos="4536"/>
                <w:tab w:val="clear" w:pos="9072"/>
              </w:tabs>
              <w:jc w:val="both"/>
              <w:rPr>
                <w:i w:val="0"/>
                <w:sz w:val="16"/>
                <w:szCs w:val="16"/>
              </w:rPr>
            </w:pPr>
          </w:p>
        </w:tc>
      </w:tr>
      <w:tr w:rsidR="008D52ED" w:rsidRPr="00862F70" w:rsidTr="008D52ED">
        <w:tc>
          <w:tcPr>
            <w:tcW w:w="3031" w:type="dxa"/>
            <w:gridSpan w:val="4"/>
          </w:tcPr>
          <w:p w:rsidR="008D52ED" w:rsidRPr="00862F70" w:rsidRDefault="008D52ED" w:rsidP="008D52ED">
            <w:pPr>
              <w:pStyle w:val="Glava"/>
              <w:tabs>
                <w:tab w:val="clear" w:pos="4536"/>
                <w:tab w:val="clear" w:pos="9072"/>
              </w:tabs>
              <w:jc w:val="both"/>
              <w:rPr>
                <w:i w:val="0"/>
                <w:sz w:val="22"/>
                <w:szCs w:val="22"/>
              </w:rPr>
            </w:pPr>
            <w:r w:rsidRPr="00862F70">
              <w:rPr>
                <w:i w:val="0"/>
                <w:sz w:val="22"/>
                <w:szCs w:val="22"/>
              </w:rPr>
              <w:t>Matična številka pravne osebe:</w:t>
            </w:r>
          </w:p>
        </w:tc>
        <w:tc>
          <w:tcPr>
            <w:tcW w:w="6073" w:type="dxa"/>
            <w:gridSpan w:val="3"/>
            <w:tcBorders>
              <w:bottom w:val="single" w:sz="4" w:space="0" w:color="auto"/>
            </w:tcBorders>
          </w:tcPr>
          <w:p w:rsidR="008D52ED" w:rsidRPr="00862F70" w:rsidRDefault="008D52ED" w:rsidP="008D52ED">
            <w:pPr>
              <w:pStyle w:val="Glava"/>
              <w:tabs>
                <w:tab w:val="clear" w:pos="4536"/>
                <w:tab w:val="clear" w:pos="9072"/>
              </w:tabs>
              <w:jc w:val="both"/>
              <w:rPr>
                <w:i w:val="0"/>
                <w:sz w:val="22"/>
                <w:szCs w:val="22"/>
              </w:rPr>
            </w:pPr>
          </w:p>
        </w:tc>
      </w:tr>
    </w:tbl>
    <w:p w:rsidR="008D52ED" w:rsidRPr="00862F70" w:rsidRDefault="008D52ED" w:rsidP="008D52ED">
      <w:pPr>
        <w:pStyle w:val="Glava"/>
        <w:tabs>
          <w:tab w:val="clear" w:pos="4536"/>
          <w:tab w:val="clear" w:pos="9072"/>
        </w:tabs>
        <w:ind w:left="1080"/>
        <w:jc w:val="both"/>
        <w:rPr>
          <w:i w:val="0"/>
          <w:sz w:val="22"/>
          <w:szCs w:val="22"/>
        </w:rPr>
      </w:pPr>
    </w:p>
    <w:p w:rsidR="008D52ED" w:rsidRPr="00862F70" w:rsidRDefault="008D52ED" w:rsidP="008D52ED">
      <w:pPr>
        <w:pStyle w:val="Glava"/>
        <w:tabs>
          <w:tab w:val="clear" w:pos="4536"/>
          <w:tab w:val="clear" w:pos="9072"/>
        </w:tabs>
        <w:ind w:left="1080"/>
        <w:jc w:val="both"/>
        <w:rPr>
          <w:i w:val="0"/>
          <w:sz w:val="22"/>
          <w:szCs w:val="22"/>
        </w:rPr>
      </w:pPr>
    </w:p>
    <w:p w:rsidR="005E1A5D" w:rsidRPr="00862F70" w:rsidRDefault="005E1A5D" w:rsidP="008D52ED">
      <w:pPr>
        <w:pStyle w:val="Glava"/>
        <w:tabs>
          <w:tab w:val="clear" w:pos="4536"/>
          <w:tab w:val="clear" w:pos="9072"/>
        </w:tabs>
        <w:ind w:left="1080"/>
        <w:jc w:val="both"/>
        <w:rPr>
          <w:i w:val="0"/>
          <w:sz w:val="22"/>
          <w:szCs w:val="22"/>
        </w:rPr>
      </w:pPr>
    </w:p>
    <w:p w:rsidR="005E1A5D" w:rsidRPr="00862F70" w:rsidRDefault="005E1A5D" w:rsidP="008D52ED">
      <w:pPr>
        <w:pStyle w:val="Glava"/>
        <w:tabs>
          <w:tab w:val="clear" w:pos="4536"/>
          <w:tab w:val="clear" w:pos="9072"/>
        </w:tabs>
        <w:ind w:left="1080"/>
        <w:jc w:val="both"/>
        <w:rPr>
          <w:i w:val="0"/>
          <w:sz w:val="22"/>
          <w:szCs w:val="22"/>
        </w:rPr>
      </w:pPr>
    </w:p>
    <w:p w:rsidR="008D52ED" w:rsidRPr="00862F70" w:rsidRDefault="008D52ED" w:rsidP="008D52ED">
      <w:pPr>
        <w:pStyle w:val="Glava"/>
        <w:tabs>
          <w:tab w:val="clear" w:pos="4536"/>
          <w:tab w:val="clear" w:pos="9072"/>
        </w:tabs>
        <w:ind w:left="1080"/>
        <w:jc w:val="both"/>
        <w:rPr>
          <w:i w:val="0"/>
          <w:sz w:val="22"/>
          <w:szCs w:val="22"/>
        </w:rPr>
      </w:pPr>
      <w:r w:rsidRPr="00862F70">
        <w:rPr>
          <w:i w:val="0"/>
          <w:sz w:val="22"/>
          <w:szCs w:val="22"/>
        </w:rPr>
        <w:t>Datum:</w:t>
      </w:r>
      <w:r w:rsidRPr="00862F70">
        <w:rPr>
          <w:i w:val="0"/>
          <w:sz w:val="22"/>
          <w:szCs w:val="22"/>
        </w:rPr>
        <w:tab/>
      </w:r>
      <w:r w:rsidRPr="00862F70">
        <w:rPr>
          <w:i w:val="0"/>
          <w:sz w:val="22"/>
          <w:szCs w:val="22"/>
        </w:rPr>
        <w:tab/>
      </w:r>
      <w:r w:rsidRPr="00862F70">
        <w:rPr>
          <w:i w:val="0"/>
          <w:sz w:val="22"/>
          <w:szCs w:val="22"/>
        </w:rPr>
        <w:tab/>
      </w:r>
      <w:r w:rsidRPr="00862F70">
        <w:rPr>
          <w:i w:val="0"/>
          <w:sz w:val="22"/>
          <w:szCs w:val="22"/>
        </w:rPr>
        <w:tab/>
      </w:r>
      <w:r w:rsidRPr="00862F70">
        <w:rPr>
          <w:i w:val="0"/>
          <w:sz w:val="22"/>
          <w:szCs w:val="22"/>
        </w:rPr>
        <w:tab/>
        <w:t>Žig:</w:t>
      </w:r>
      <w:r w:rsidRPr="00862F70">
        <w:rPr>
          <w:i w:val="0"/>
          <w:sz w:val="22"/>
          <w:szCs w:val="22"/>
        </w:rPr>
        <w:tab/>
      </w:r>
      <w:r w:rsidRPr="00862F70">
        <w:rPr>
          <w:i w:val="0"/>
          <w:sz w:val="22"/>
          <w:szCs w:val="22"/>
        </w:rPr>
        <w:tab/>
      </w:r>
      <w:r w:rsidRPr="00862F70">
        <w:rPr>
          <w:i w:val="0"/>
          <w:sz w:val="22"/>
          <w:szCs w:val="22"/>
        </w:rPr>
        <w:tab/>
      </w:r>
      <w:r w:rsidRPr="00862F70">
        <w:rPr>
          <w:i w:val="0"/>
          <w:sz w:val="22"/>
          <w:szCs w:val="22"/>
        </w:rPr>
        <w:tab/>
      </w:r>
      <w:r w:rsidRPr="00862F70">
        <w:rPr>
          <w:i w:val="0"/>
          <w:sz w:val="22"/>
          <w:szCs w:val="22"/>
        </w:rPr>
        <w:tab/>
        <w:t>Podpis:</w:t>
      </w:r>
    </w:p>
    <w:p w:rsidR="008D52ED" w:rsidRPr="00862F70" w:rsidRDefault="008D52ED" w:rsidP="008D52ED">
      <w:pPr>
        <w:pStyle w:val="Glava"/>
        <w:tabs>
          <w:tab w:val="clear" w:pos="4536"/>
          <w:tab w:val="clear" w:pos="9072"/>
        </w:tabs>
        <w:ind w:left="1080"/>
        <w:rPr>
          <w:i w:val="0"/>
          <w:sz w:val="22"/>
          <w:szCs w:val="22"/>
        </w:rPr>
      </w:pPr>
    </w:p>
    <w:p w:rsidR="005E1A5D" w:rsidRPr="00862F70" w:rsidRDefault="005E1A5D" w:rsidP="008D52ED">
      <w:pPr>
        <w:pStyle w:val="Glava"/>
        <w:tabs>
          <w:tab w:val="clear" w:pos="4536"/>
          <w:tab w:val="clear" w:pos="9072"/>
        </w:tabs>
        <w:ind w:left="1080"/>
        <w:rPr>
          <w:i w:val="0"/>
          <w:sz w:val="22"/>
          <w:szCs w:val="22"/>
        </w:rPr>
      </w:pPr>
    </w:p>
    <w:p w:rsidR="005E1A5D" w:rsidRPr="00862F70" w:rsidRDefault="005E1A5D" w:rsidP="008D52ED">
      <w:pPr>
        <w:pStyle w:val="Glava"/>
        <w:tabs>
          <w:tab w:val="clear" w:pos="4536"/>
          <w:tab w:val="clear" w:pos="9072"/>
        </w:tabs>
        <w:ind w:left="1080"/>
        <w:rPr>
          <w:i w:val="0"/>
          <w:sz w:val="22"/>
          <w:szCs w:val="22"/>
        </w:rPr>
      </w:pPr>
    </w:p>
    <w:p w:rsidR="008D52ED" w:rsidRDefault="0041662A" w:rsidP="00862F70">
      <w:pPr>
        <w:pStyle w:val="Glava"/>
        <w:ind w:left="1080"/>
        <w:rPr>
          <w:i w:val="0"/>
          <w:sz w:val="22"/>
          <w:szCs w:val="22"/>
        </w:rPr>
      </w:pPr>
      <w:r w:rsidRPr="00862F70">
        <w:rPr>
          <w:i w:val="0"/>
          <w:sz w:val="22"/>
          <w:szCs w:val="22"/>
        </w:rPr>
        <w:t>V primeru skupne ponudbe je potrebno izjavo priložiti za vsakega ponudnika posebej (izjava se fotokopira).</w:t>
      </w:r>
    </w:p>
    <w:p w:rsidR="00A529AE" w:rsidRDefault="00A529AE" w:rsidP="00862F70">
      <w:pPr>
        <w:pStyle w:val="Glava"/>
        <w:ind w:left="1080"/>
        <w:rPr>
          <w:i w:val="0"/>
          <w:sz w:val="22"/>
          <w:szCs w:val="22"/>
        </w:rPr>
      </w:pPr>
    </w:p>
    <w:p w:rsidR="00A529AE" w:rsidRDefault="00A529AE" w:rsidP="00862F70">
      <w:pPr>
        <w:pStyle w:val="Glava"/>
        <w:ind w:left="1080"/>
        <w:rPr>
          <w:i w:val="0"/>
          <w:sz w:val="22"/>
          <w:szCs w:val="22"/>
        </w:rPr>
      </w:pPr>
    </w:p>
    <w:p w:rsidR="00A529AE" w:rsidRDefault="00A529AE" w:rsidP="00862F70">
      <w:pPr>
        <w:pStyle w:val="Glava"/>
        <w:ind w:left="1080"/>
        <w:rPr>
          <w:i w:val="0"/>
          <w:sz w:val="22"/>
          <w:szCs w:val="22"/>
        </w:rPr>
      </w:pPr>
    </w:p>
    <w:p w:rsidR="00A529AE" w:rsidRDefault="00A529AE" w:rsidP="00862F70">
      <w:pPr>
        <w:pStyle w:val="Glava"/>
        <w:ind w:left="1080"/>
        <w:rPr>
          <w:i w:val="0"/>
          <w:sz w:val="22"/>
          <w:szCs w:val="22"/>
        </w:rPr>
      </w:pPr>
    </w:p>
    <w:p w:rsidR="00A529AE" w:rsidRDefault="00A529AE" w:rsidP="00862F70">
      <w:pPr>
        <w:pStyle w:val="Glava"/>
        <w:ind w:left="1080"/>
        <w:rPr>
          <w:i w:val="0"/>
          <w:sz w:val="22"/>
          <w:szCs w:val="22"/>
        </w:rPr>
      </w:pPr>
    </w:p>
    <w:p w:rsidR="00A529AE" w:rsidRDefault="00A529AE" w:rsidP="00862F70">
      <w:pPr>
        <w:pStyle w:val="Glava"/>
        <w:ind w:left="1080"/>
        <w:rPr>
          <w:i w:val="0"/>
          <w:sz w:val="22"/>
          <w:szCs w:val="22"/>
        </w:rPr>
      </w:pPr>
    </w:p>
    <w:p w:rsidR="00A529AE" w:rsidRDefault="00A529AE" w:rsidP="00862F70">
      <w:pPr>
        <w:pStyle w:val="Glava"/>
        <w:ind w:left="1080"/>
        <w:rPr>
          <w:i w:val="0"/>
          <w:sz w:val="22"/>
          <w:szCs w:val="22"/>
        </w:rPr>
      </w:pPr>
    </w:p>
    <w:p w:rsidR="00A529AE" w:rsidRDefault="00A529AE" w:rsidP="00862F70">
      <w:pPr>
        <w:pStyle w:val="Glava"/>
        <w:ind w:left="1080"/>
        <w:rPr>
          <w:i w:val="0"/>
          <w:sz w:val="22"/>
          <w:szCs w:val="22"/>
        </w:rPr>
      </w:pPr>
    </w:p>
    <w:p w:rsidR="00A529AE" w:rsidRDefault="00A529AE" w:rsidP="00862F70">
      <w:pPr>
        <w:pStyle w:val="Glava"/>
        <w:ind w:left="1080"/>
        <w:rPr>
          <w:i w:val="0"/>
          <w:sz w:val="22"/>
          <w:szCs w:val="22"/>
        </w:rPr>
      </w:pPr>
    </w:p>
    <w:p w:rsidR="00A529AE" w:rsidRDefault="00A529AE" w:rsidP="00862F70">
      <w:pPr>
        <w:pStyle w:val="Glava"/>
        <w:ind w:left="1080"/>
        <w:rPr>
          <w:i w:val="0"/>
          <w:sz w:val="22"/>
          <w:szCs w:val="22"/>
        </w:rPr>
      </w:pPr>
    </w:p>
    <w:p w:rsidR="00A529AE" w:rsidRPr="00862F70" w:rsidRDefault="00A529AE" w:rsidP="00862F70">
      <w:pPr>
        <w:pStyle w:val="Glava"/>
        <w:ind w:left="1080"/>
        <w:rPr>
          <w:i w:val="0"/>
          <w:sz w:val="22"/>
          <w:szCs w:val="22"/>
        </w:rPr>
      </w:pPr>
    </w:p>
    <w:p w:rsidR="008D52ED" w:rsidRPr="007A0197" w:rsidRDefault="008D52ED" w:rsidP="007A0197">
      <w:pPr>
        <w:pStyle w:val="Glava"/>
        <w:tabs>
          <w:tab w:val="clear" w:pos="4536"/>
          <w:tab w:val="clear" w:pos="9072"/>
        </w:tabs>
        <w:ind w:left="5672" w:firstLine="709"/>
        <w:jc w:val="right"/>
        <w:rPr>
          <w:b/>
          <w:i w:val="0"/>
          <w:sz w:val="22"/>
          <w:szCs w:val="22"/>
        </w:rPr>
      </w:pPr>
      <w:r w:rsidRPr="007A0197">
        <w:rPr>
          <w:b/>
          <w:i w:val="0"/>
          <w:sz w:val="22"/>
          <w:szCs w:val="22"/>
        </w:rPr>
        <w:t xml:space="preserve">PRILOGA </w:t>
      </w:r>
      <w:r w:rsidR="00F329B9" w:rsidRPr="007A0197">
        <w:rPr>
          <w:b/>
          <w:i w:val="0"/>
          <w:sz w:val="22"/>
          <w:szCs w:val="22"/>
        </w:rPr>
        <w:t xml:space="preserve">   </w:t>
      </w:r>
      <w:r w:rsidR="002B017A">
        <w:rPr>
          <w:b/>
          <w:i w:val="0"/>
          <w:sz w:val="22"/>
          <w:szCs w:val="22"/>
        </w:rPr>
        <w:t>8</w:t>
      </w:r>
    </w:p>
    <w:p w:rsidR="008D52ED" w:rsidRPr="0079325B" w:rsidRDefault="008D52ED" w:rsidP="008D52E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8D52ED" w:rsidRPr="0079325B" w:rsidTr="008D52ED">
        <w:tc>
          <w:tcPr>
            <w:tcW w:w="1426" w:type="dxa"/>
            <w:vMerge w:val="restart"/>
          </w:tcPr>
          <w:p w:rsidR="008D52ED" w:rsidRPr="0079325B" w:rsidRDefault="008D52ED" w:rsidP="008D52ED">
            <w:pPr>
              <w:pStyle w:val="Glava"/>
              <w:tabs>
                <w:tab w:val="clear" w:pos="4536"/>
                <w:tab w:val="clear" w:pos="9072"/>
              </w:tabs>
              <w:jc w:val="both"/>
              <w:rPr>
                <w:i w:val="0"/>
                <w:sz w:val="22"/>
                <w:szCs w:val="22"/>
              </w:rPr>
            </w:pPr>
            <w:r w:rsidRPr="0079325B">
              <w:rPr>
                <w:i w:val="0"/>
                <w:sz w:val="22"/>
                <w:szCs w:val="22"/>
              </w:rPr>
              <w:t>PONUDNIK:</w:t>
            </w:r>
          </w:p>
        </w:tc>
        <w:tc>
          <w:tcPr>
            <w:tcW w:w="7662" w:type="dxa"/>
            <w:tcBorders>
              <w:bottom w:val="single" w:sz="4" w:space="0" w:color="auto"/>
            </w:tcBorders>
          </w:tcPr>
          <w:p w:rsidR="008D52ED" w:rsidRPr="0079325B" w:rsidRDefault="008D52ED" w:rsidP="008D52ED">
            <w:pPr>
              <w:pStyle w:val="Glava"/>
              <w:tabs>
                <w:tab w:val="clear" w:pos="4536"/>
                <w:tab w:val="clear" w:pos="9072"/>
              </w:tabs>
              <w:jc w:val="both"/>
              <w:rPr>
                <w:i w:val="0"/>
                <w:szCs w:val="24"/>
              </w:rPr>
            </w:pPr>
          </w:p>
        </w:tc>
      </w:tr>
      <w:tr w:rsidR="008D52ED" w:rsidRPr="0079325B" w:rsidTr="008D52ED">
        <w:tc>
          <w:tcPr>
            <w:tcW w:w="1426" w:type="dxa"/>
            <w:vMerge/>
          </w:tcPr>
          <w:p w:rsidR="008D52ED" w:rsidRPr="0079325B" w:rsidRDefault="008D52ED" w:rsidP="008D52ED">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D52ED" w:rsidRPr="0079325B" w:rsidRDefault="008D52ED" w:rsidP="008D52ED">
            <w:pPr>
              <w:pStyle w:val="Glava"/>
              <w:tabs>
                <w:tab w:val="clear" w:pos="4536"/>
                <w:tab w:val="clear" w:pos="9072"/>
              </w:tabs>
              <w:jc w:val="both"/>
              <w:rPr>
                <w:i w:val="0"/>
                <w:szCs w:val="24"/>
              </w:rPr>
            </w:pPr>
          </w:p>
        </w:tc>
      </w:tr>
      <w:tr w:rsidR="008D52ED" w:rsidRPr="0079325B" w:rsidTr="008D52ED">
        <w:tc>
          <w:tcPr>
            <w:tcW w:w="1426" w:type="dxa"/>
            <w:vMerge/>
          </w:tcPr>
          <w:p w:rsidR="008D52ED" w:rsidRPr="0079325B" w:rsidRDefault="008D52ED" w:rsidP="008D52ED">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D52ED" w:rsidRPr="0079325B" w:rsidRDefault="008D52ED" w:rsidP="008D52ED">
            <w:pPr>
              <w:pStyle w:val="Glava"/>
              <w:tabs>
                <w:tab w:val="clear" w:pos="4536"/>
                <w:tab w:val="clear" w:pos="9072"/>
              </w:tabs>
              <w:jc w:val="both"/>
              <w:rPr>
                <w:i w:val="0"/>
                <w:szCs w:val="24"/>
              </w:rPr>
            </w:pPr>
          </w:p>
        </w:tc>
      </w:tr>
    </w:tbl>
    <w:p w:rsidR="008D52ED" w:rsidRPr="0079325B" w:rsidRDefault="008D52ED" w:rsidP="008D52ED">
      <w:pPr>
        <w:pStyle w:val="Glava"/>
        <w:tabs>
          <w:tab w:val="clear" w:pos="4536"/>
          <w:tab w:val="clear" w:pos="9072"/>
        </w:tabs>
        <w:ind w:left="1080"/>
        <w:jc w:val="both"/>
        <w:rPr>
          <w:i w:val="0"/>
          <w:sz w:val="22"/>
          <w:szCs w:val="22"/>
        </w:rPr>
      </w:pPr>
    </w:p>
    <w:p w:rsidR="00563D30" w:rsidRPr="007D5D48" w:rsidRDefault="00563D30" w:rsidP="00563D30">
      <w:pPr>
        <w:ind w:left="993"/>
        <w:contextualSpacing/>
        <w:jc w:val="both"/>
        <w:rPr>
          <w:i w:val="0"/>
          <w:color w:val="000000" w:themeColor="text1"/>
          <w:szCs w:val="22"/>
        </w:rPr>
      </w:pPr>
      <w:r w:rsidRPr="00563D30">
        <w:rPr>
          <w:b/>
          <w:i w:val="0"/>
          <w:color w:val="000000" w:themeColor="text1"/>
        </w:rPr>
        <w:t>Izjav</w:t>
      </w:r>
      <w:r w:rsidR="0059656E">
        <w:rPr>
          <w:b/>
          <w:i w:val="0"/>
          <w:color w:val="000000" w:themeColor="text1"/>
        </w:rPr>
        <w:t>e</w:t>
      </w:r>
      <w:r w:rsidRPr="00563D30">
        <w:rPr>
          <w:b/>
          <w:i w:val="0"/>
          <w:color w:val="000000" w:themeColor="text1"/>
        </w:rPr>
        <w:t xml:space="preserve"> zakonitih zastopnikov pravne </w:t>
      </w:r>
      <w:r w:rsidRPr="007D5D48">
        <w:rPr>
          <w:b/>
          <w:i w:val="0"/>
          <w:color w:val="000000" w:themeColor="text1"/>
        </w:rPr>
        <w:t>osebe IN članov upravnega,  vodstvenega IN nadzornega organa ki imajo pooblastila za zastopanje ali odločanje ali nadzor v njem</w:t>
      </w:r>
    </w:p>
    <w:p w:rsidR="008D52ED" w:rsidRPr="009D6CEB" w:rsidRDefault="008D52ED" w:rsidP="008D52ED">
      <w:pPr>
        <w:pStyle w:val="Glava"/>
        <w:tabs>
          <w:tab w:val="clear" w:pos="4536"/>
          <w:tab w:val="clear" w:pos="9072"/>
        </w:tabs>
        <w:ind w:left="1080"/>
        <w:jc w:val="both"/>
        <w:rPr>
          <w:i w:val="0"/>
          <w:sz w:val="22"/>
          <w:szCs w:val="22"/>
        </w:rPr>
      </w:pPr>
    </w:p>
    <w:p w:rsidR="008D52ED" w:rsidRPr="00C90FB2" w:rsidRDefault="008D52ED" w:rsidP="00C90FB2">
      <w:pPr>
        <w:ind w:left="1134"/>
        <w:jc w:val="both"/>
        <w:rPr>
          <w:bCs/>
          <w:i w:val="0"/>
          <w:szCs w:val="24"/>
        </w:rPr>
      </w:pPr>
      <w:r w:rsidRPr="00C90FB2">
        <w:rPr>
          <w:i w:val="0"/>
          <w:szCs w:val="24"/>
        </w:rPr>
        <w:t>V zvezi z javnim razpisom »</w:t>
      </w:r>
      <w:r w:rsidR="007E6DE4">
        <w:rPr>
          <w:b/>
          <w:i w:val="0"/>
          <w:szCs w:val="24"/>
        </w:rPr>
        <w:t>MONITORING PODZEMN</w:t>
      </w:r>
      <w:r w:rsidR="00C82409">
        <w:rPr>
          <w:b/>
          <w:i w:val="0"/>
          <w:szCs w:val="24"/>
        </w:rPr>
        <w:t>E</w:t>
      </w:r>
      <w:r w:rsidR="007E6DE4">
        <w:rPr>
          <w:b/>
          <w:i w:val="0"/>
          <w:szCs w:val="24"/>
        </w:rPr>
        <w:t xml:space="preserve"> VOD</w:t>
      </w:r>
      <w:r w:rsidR="00C82409">
        <w:rPr>
          <w:b/>
          <w:i w:val="0"/>
          <w:szCs w:val="24"/>
        </w:rPr>
        <w:t>E</w:t>
      </w:r>
      <w:r w:rsidR="007E6DE4">
        <w:rPr>
          <w:b/>
          <w:i w:val="0"/>
          <w:szCs w:val="24"/>
        </w:rPr>
        <w:t xml:space="preserve"> IN POVRŠINSKIH VODOTOKOV«,</w:t>
      </w:r>
      <w:r w:rsidRPr="00C90FB2">
        <w:rPr>
          <w:i w:val="0"/>
          <w:szCs w:val="24"/>
        </w:rPr>
        <w:t xml:space="preserve"> </w:t>
      </w:r>
      <w:r w:rsidR="00982420" w:rsidRPr="00C90FB2">
        <w:rPr>
          <w:i w:val="0"/>
          <w:szCs w:val="24"/>
        </w:rPr>
        <w:t>ki je bilo objavljeno</w:t>
      </w:r>
      <w:r w:rsidR="007D5D48">
        <w:rPr>
          <w:i w:val="0"/>
          <w:szCs w:val="24"/>
        </w:rPr>
        <w:t xml:space="preserve"> na portalu JN št. </w:t>
      </w:r>
      <w:r w:rsidR="00982420" w:rsidRPr="00C90FB2">
        <w:rPr>
          <w:i w:val="0"/>
          <w:szCs w:val="24"/>
        </w:rPr>
        <w:t xml:space="preserve"> št. ……………………………… z dne …………………………in na Portalu javnih naročil RS št. …………….. z dne ……………</w:t>
      </w:r>
      <w:r w:rsidRPr="00C90FB2">
        <w:rPr>
          <w:i w:val="0"/>
          <w:szCs w:val="24"/>
        </w:rPr>
        <w:t>, izjavljam, da nisem bil pravnomočno obsojen za kazniva dejanja iz 1. odstavka 75. člena ZJN-3.</w:t>
      </w:r>
    </w:p>
    <w:p w:rsidR="008D52ED" w:rsidRPr="009D6CEB" w:rsidRDefault="008D52ED" w:rsidP="008D52ED">
      <w:pPr>
        <w:pStyle w:val="Glava"/>
        <w:tabs>
          <w:tab w:val="clear" w:pos="4536"/>
          <w:tab w:val="clear" w:pos="9072"/>
        </w:tabs>
        <w:ind w:left="1080"/>
        <w:jc w:val="both"/>
        <w:rPr>
          <w:i w:val="0"/>
          <w:sz w:val="22"/>
          <w:szCs w:val="22"/>
        </w:rPr>
      </w:pPr>
    </w:p>
    <w:p w:rsidR="008D52ED" w:rsidRPr="009D6CEB" w:rsidRDefault="008D52ED" w:rsidP="008D52ED">
      <w:pPr>
        <w:pStyle w:val="Glava"/>
        <w:tabs>
          <w:tab w:val="clear" w:pos="4536"/>
          <w:tab w:val="clear" w:pos="9072"/>
        </w:tabs>
        <w:ind w:left="1080"/>
        <w:jc w:val="both"/>
        <w:rPr>
          <w:i w:val="0"/>
          <w:sz w:val="22"/>
          <w:szCs w:val="22"/>
        </w:rPr>
      </w:pPr>
      <w:r w:rsidRPr="009D6CEB">
        <w:rPr>
          <w:i w:val="0"/>
          <w:sz w:val="22"/>
          <w:szCs w:val="22"/>
        </w:rPr>
        <w:t>Izjavo dajemo pod materialno in kazensko odgovornostjo.</w:t>
      </w:r>
    </w:p>
    <w:p w:rsidR="008D52ED" w:rsidRPr="009D6CEB" w:rsidRDefault="008D52ED" w:rsidP="008D52ED">
      <w:pPr>
        <w:pStyle w:val="Glava"/>
        <w:tabs>
          <w:tab w:val="clear" w:pos="4536"/>
          <w:tab w:val="clear" w:pos="9072"/>
        </w:tabs>
        <w:ind w:left="1080"/>
        <w:jc w:val="both"/>
        <w:rPr>
          <w:i w:val="0"/>
          <w:sz w:val="22"/>
          <w:szCs w:val="22"/>
        </w:rPr>
      </w:pPr>
    </w:p>
    <w:p w:rsidR="008D52ED" w:rsidRPr="009D6CEB" w:rsidRDefault="008D52ED" w:rsidP="008D52ED">
      <w:pPr>
        <w:pStyle w:val="Glava"/>
        <w:tabs>
          <w:tab w:val="clear" w:pos="4536"/>
          <w:tab w:val="clear" w:pos="9072"/>
        </w:tabs>
        <w:ind w:left="1080"/>
        <w:jc w:val="both"/>
        <w:rPr>
          <w:b/>
          <w:i w:val="0"/>
          <w:sz w:val="22"/>
          <w:szCs w:val="22"/>
        </w:rPr>
      </w:pPr>
      <w:r w:rsidRPr="009D6CEB">
        <w:rPr>
          <w:b/>
          <w:i w:val="0"/>
          <w:sz w:val="22"/>
          <w:szCs w:val="22"/>
        </w:rPr>
        <w:t xml:space="preserve">Hkrati s to izjavo pooblaščamo </w:t>
      </w:r>
      <w:r>
        <w:rPr>
          <w:b/>
          <w:i w:val="0"/>
          <w:sz w:val="22"/>
          <w:szCs w:val="22"/>
        </w:rPr>
        <w:t>javnega partnerj</w:t>
      </w:r>
      <w:r w:rsidRPr="009D6CEB">
        <w:rPr>
          <w:b/>
          <w:i w:val="0"/>
          <w:sz w:val="22"/>
          <w:szCs w:val="22"/>
        </w:rPr>
        <w:t>a Mestno občino Ljubljana, da v primeru utemeljenega dvoma o osnovni sposobnosti pridobi vse informacije pri pristojnem organu.</w:t>
      </w:r>
    </w:p>
    <w:p w:rsidR="008D52ED" w:rsidRPr="009D6CEB" w:rsidRDefault="008D52ED" w:rsidP="008D52ED">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D52ED" w:rsidRPr="009D6CEB" w:rsidTr="008D52ED">
        <w:tc>
          <w:tcPr>
            <w:tcW w:w="1695" w:type="dxa"/>
            <w:gridSpan w:val="2"/>
          </w:tcPr>
          <w:p w:rsidR="008D52ED" w:rsidRPr="009D6CEB" w:rsidRDefault="008D52ED" w:rsidP="008D52ED">
            <w:pPr>
              <w:pStyle w:val="Glava"/>
              <w:tabs>
                <w:tab w:val="clear" w:pos="4536"/>
                <w:tab w:val="clear" w:pos="9072"/>
              </w:tabs>
              <w:jc w:val="both"/>
              <w:rPr>
                <w:i w:val="0"/>
                <w:sz w:val="22"/>
                <w:szCs w:val="22"/>
              </w:rPr>
            </w:pPr>
            <w:r w:rsidRPr="009D6CEB">
              <w:rPr>
                <w:i w:val="0"/>
                <w:sz w:val="22"/>
                <w:szCs w:val="22"/>
              </w:rPr>
              <w:t>Ime in priimek:</w:t>
            </w:r>
          </w:p>
        </w:tc>
        <w:tc>
          <w:tcPr>
            <w:tcW w:w="7482" w:type="dxa"/>
            <w:gridSpan w:val="5"/>
            <w:tcBorders>
              <w:bottom w:val="single" w:sz="4" w:space="0" w:color="auto"/>
            </w:tcBorders>
          </w:tcPr>
          <w:p w:rsidR="008D52ED" w:rsidRPr="009D6CEB" w:rsidRDefault="008D52ED" w:rsidP="008D52ED">
            <w:pPr>
              <w:pStyle w:val="Glava"/>
              <w:tabs>
                <w:tab w:val="clear" w:pos="4536"/>
                <w:tab w:val="clear" w:pos="9072"/>
              </w:tabs>
              <w:jc w:val="both"/>
              <w:rPr>
                <w:i w:val="0"/>
                <w:sz w:val="22"/>
                <w:szCs w:val="22"/>
              </w:rPr>
            </w:pPr>
          </w:p>
        </w:tc>
      </w:tr>
      <w:tr w:rsidR="008D52ED" w:rsidRPr="009D6CEB" w:rsidTr="008D52ED">
        <w:tc>
          <w:tcPr>
            <w:tcW w:w="4572" w:type="dxa"/>
            <w:gridSpan w:val="6"/>
          </w:tcPr>
          <w:p w:rsidR="008D52ED" w:rsidRPr="009D6CEB" w:rsidRDefault="008D52ED" w:rsidP="008D52ED">
            <w:pPr>
              <w:pStyle w:val="Glava"/>
              <w:tabs>
                <w:tab w:val="clear" w:pos="4536"/>
                <w:tab w:val="clear" w:pos="9072"/>
              </w:tabs>
              <w:jc w:val="both"/>
              <w:rPr>
                <w:i w:val="0"/>
                <w:sz w:val="16"/>
                <w:szCs w:val="16"/>
              </w:rPr>
            </w:pPr>
          </w:p>
        </w:tc>
        <w:tc>
          <w:tcPr>
            <w:tcW w:w="4605" w:type="dxa"/>
          </w:tcPr>
          <w:p w:rsidR="008D52ED" w:rsidRPr="009D6CEB" w:rsidRDefault="008D52ED" w:rsidP="008D52ED">
            <w:pPr>
              <w:pStyle w:val="Glava"/>
              <w:tabs>
                <w:tab w:val="clear" w:pos="4536"/>
                <w:tab w:val="clear" w:pos="9072"/>
              </w:tabs>
              <w:jc w:val="both"/>
              <w:rPr>
                <w:i w:val="0"/>
                <w:sz w:val="16"/>
                <w:szCs w:val="16"/>
              </w:rPr>
            </w:pPr>
          </w:p>
        </w:tc>
      </w:tr>
      <w:tr w:rsidR="008D52ED" w:rsidRPr="009D6CEB" w:rsidTr="008D52ED">
        <w:tc>
          <w:tcPr>
            <w:tcW w:w="2955" w:type="dxa"/>
            <w:gridSpan w:val="4"/>
          </w:tcPr>
          <w:p w:rsidR="008D52ED" w:rsidRPr="009D6CEB" w:rsidRDefault="008D52ED" w:rsidP="008D52ED">
            <w:pPr>
              <w:pStyle w:val="Glava"/>
              <w:tabs>
                <w:tab w:val="clear" w:pos="4536"/>
                <w:tab w:val="clear" w:pos="9072"/>
              </w:tabs>
              <w:jc w:val="both"/>
              <w:rPr>
                <w:i w:val="0"/>
                <w:sz w:val="22"/>
                <w:szCs w:val="22"/>
              </w:rPr>
            </w:pPr>
            <w:r w:rsidRPr="009D6CEB">
              <w:rPr>
                <w:i w:val="0"/>
                <w:sz w:val="22"/>
                <w:szCs w:val="22"/>
              </w:rPr>
              <w:t>EMŠO (obvezen podatek):</w:t>
            </w:r>
          </w:p>
        </w:tc>
        <w:tc>
          <w:tcPr>
            <w:tcW w:w="6222" w:type="dxa"/>
            <w:gridSpan w:val="3"/>
            <w:tcBorders>
              <w:bottom w:val="single" w:sz="4" w:space="0" w:color="auto"/>
            </w:tcBorders>
          </w:tcPr>
          <w:p w:rsidR="008D52ED" w:rsidRPr="009D6CEB" w:rsidRDefault="008D52ED" w:rsidP="008D52ED">
            <w:pPr>
              <w:pStyle w:val="Glava"/>
              <w:tabs>
                <w:tab w:val="clear" w:pos="4536"/>
                <w:tab w:val="clear" w:pos="9072"/>
              </w:tabs>
              <w:jc w:val="both"/>
              <w:rPr>
                <w:i w:val="0"/>
                <w:sz w:val="22"/>
                <w:szCs w:val="22"/>
              </w:rPr>
            </w:pPr>
          </w:p>
        </w:tc>
      </w:tr>
      <w:tr w:rsidR="008D52ED" w:rsidRPr="009D6CEB" w:rsidTr="008D52ED">
        <w:tc>
          <w:tcPr>
            <w:tcW w:w="4572" w:type="dxa"/>
            <w:gridSpan w:val="6"/>
          </w:tcPr>
          <w:p w:rsidR="008D52ED" w:rsidRPr="009D6CEB" w:rsidRDefault="008D52ED" w:rsidP="008D52ED">
            <w:pPr>
              <w:pStyle w:val="Glava"/>
              <w:tabs>
                <w:tab w:val="clear" w:pos="4536"/>
                <w:tab w:val="clear" w:pos="9072"/>
              </w:tabs>
              <w:jc w:val="both"/>
              <w:rPr>
                <w:i w:val="0"/>
                <w:sz w:val="16"/>
                <w:szCs w:val="16"/>
              </w:rPr>
            </w:pPr>
          </w:p>
        </w:tc>
        <w:tc>
          <w:tcPr>
            <w:tcW w:w="4605" w:type="dxa"/>
          </w:tcPr>
          <w:p w:rsidR="008D52ED" w:rsidRPr="009D6CEB" w:rsidRDefault="008D52ED" w:rsidP="008D52ED">
            <w:pPr>
              <w:pStyle w:val="Glava"/>
              <w:tabs>
                <w:tab w:val="clear" w:pos="4536"/>
                <w:tab w:val="clear" w:pos="9072"/>
              </w:tabs>
              <w:jc w:val="both"/>
              <w:rPr>
                <w:i w:val="0"/>
                <w:sz w:val="16"/>
                <w:szCs w:val="16"/>
              </w:rPr>
            </w:pPr>
          </w:p>
        </w:tc>
      </w:tr>
      <w:tr w:rsidR="008D52ED" w:rsidRPr="009D6CEB" w:rsidTr="008D52ED">
        <w:tc>
          <w:tcPr>
            <w:tcW w:w="1695" w:type="dxa"/>
            <w:gridSpan w:val="2"/>
          </w:tcPr>
          <w:p w:rsidR="008D52ED" w:rsidRPr="009D6CEB" w:rsidRDefault="008D52ED" w:rsidP="008D52ED">
            <w:pPr>
              <w:pStyle w:val="Glava"/>
              <w:tabs>
                <w:tab w:val="clear" w:pos="4536"/>
                <w:tab w:val="clear" w:pos="9072"/>
              </w:tabs>
              <w:jc w:val="both"/>
              <w:rPr>
                <w:i w:val="0"/>
                <w:sz w:val="22"/>
                <w:szCs w:val="22"/>
              </w:rPr>
            </w:pPr>
            <w:r w:rsidRPr="009D6CEB">
              <w:rPr>
                <w:i w:val="0"/>
                <w:sz w:val="22"/>
                <w:szCs w:val="22"/>
              </w:rPr>
              <w:t>Datum rojstva:</w:t>
            </w:r>
          </w:p>
        </w:tc>
        <w:tc>
          <w:tcPr>
            <w:tcW w:w="7482" w:type="dxa"/>
            <w:gridSpan w:val="5"/>
            <w:tcBorders>
              <w:bottom w:val="single" w:sz="4" w:space="0" w:color="auto"/>
            </w:tcBorders>
          </w:tcPr>
          <w:p w:rsidR="008D52ED" w:rsidRPr="009D6CEB" w:rsidRDefault="008D52ED" w:rsidP="008D52ED">
            <w:pPr>
              <w:pStyle w:val="Glava"/>
              <w:tabs>
                <w:tab w:val="clear" w:pos="4536"/>
                <w:tab w:val="clear" w:pos="9072"/>
              </w:tabs>
              <w:jc w:val="both"/>
              <w:rPr>
                <w:i w:val="0"/>
                <w:sz w:val="22"/>
                <w:szCs w:val="22"/>
              </w:rPr>
            </w:pPr>
          </w:p>
        </w:tc>
      </w:tr>
      <w:tr w:rsidR="008D52ED" w:rsidRPr="009D6CEB" w:rsidTr="008D52ED">
        <w:tc>
          <w:tcPr>
            <w:tcW w:w="4572" w:type="dxa"/>
            <w:gridSpan w:val="6"/>
          </w:tcPr>
          <w:p w:rsidR="008D52ED" w:rsidRPr="009D6CEB" w:rsidRDefault="008D52ED" w:rsidP="008D52ED">
            <w:pPr>
              <w:pStyle w:val="Glava"/>
              <w:tabs>
                <w:tab w:val="clear" w:pos="4536"/>
                <w:tab w:val="clear" w:pos="9072"/>
              </w:tabs>
              <w:jc w:val="both"/>
              <w:rPr>
                <w:i w:val="0"/>
                <w:sz w:val="16"/>
                <w:szCs w:val="16"/>
              </w:rPr>
            </w:pPr>
          </w:p>
        </w:tc>
        <w:tc>
          <w:tcPr>
            <w:tcW w:w="4605" w:type="dxa"/>
          </w:tcPr>
          <w:p w:rsidR="008D52ED" w:rsidRPr="009D6CEB" w:rsidRDefault="008D52ED" w:rsidP="008D52ED">
            <w:pPr>
              <w:pStyle w:val="Glava"/>
              <w:tabs>
                <w:tab w:val="clear" w:pos="4536"/>
                <w:tab w:val="clear" w:pos="9072"/>
              </w:tabs>
              <w:jc w:val="both"/>
              <w:rPr>
                <w:i w:val="0"/>
                <w:sz w:val="16"/>
                <w:szCs w:val="16"/>
              </w:rPr>
            </w:pPr>
          </w:p>
        </w:tc>
      </w:tr>
      <w:tr w:rsidR="008D52ED" w:rsidRPr="009D6CEB" w:rsidTr="008D52ED">
        <w:tc>
          <w:tcPr>
            <w:tcW w:w="1322" w:type="dxa"/>
          </w:tcPr>
          <w:p w:rsidR="008D52ED" w:rsidRPr="009D6CEB" w:rsidRDefault="008D52ED" w:rsidP="008D52ED">
            <w:pPr>
              <w:pStyle w:val="Glava"/>
              <w:tabs>
                <w:tab w:val="clear" w:pos="4536"/>
                <w:tab w:val="clear" w:pos="9072"/>
              </w:tabs>
              <w:jc w:val="both"/>
              <w:rPr>
                <w:i w:val="0"/>
                <w:sz w:val="22"/>
                <w:szCs w:val="22"/>
              </w:rPr>
            </w:pPr>
            <w:r w:rsidRPr="009D6CEB">
              <w:rPr>
                <w:i w:val="0"/>
                <w:sz w:val="22"/>
                <w:szCs w:val="22"/>
              </w:rPr>
              <w:t>Kraj rojstva:</w:t>
            </w:r>
          </w:p>
        </w:tc>
        <w:tc>
          <w:tcPr>
            <w:tcW w:w="7855" w:type="dxa"/>
            <w:gridSpan w:val="6"/>
            <w:tcBorders>
              <w:bottom w:val="single" w:sz="4" w:space="0" w:color="auto"/>
            </w:tcBorders>
          </w:tcPr>
          <w:p w:rsidR="008D52ED" w:rsidRPr="009D6CEB" w:rsidRDefault="008D52ED" w:rsidP="008D52ED">
            <w:pPr>
              <w:pStyle w:val="Glava"/>
              <w:tabs>
                <w:tab w:val="clear" w:pos="4536"/>
                <w:tab w:val="clear" w:pos="9072"/>
              </w:tabs>
              <w:jc w:val="both"/>
              <w:rPr>
                <w:i w:val="0"/>
                <w:sz w:val="22"/>
                <w:szCs w:val="22"/>
              </w:rPr>
            </w:pPr>
          </w:p>
        </w:tc>
      </w:tr>
      <w:tr w:rsidR="008D52ED" w:rsidRPr="009D6CEB" w:rsidTr="008D52ED">
        <w:tc>
          <w:tcPr>
            <w:tcW w:w="4572" w:type="dxa"/>
            <w:gridSpan w:val="6"/>
          </w:tcPr>
          <w:p w:rsidR="008D52ED" w:rsidRPr="009D6CEB" w:rsidRDefault="008D52ED" w:rsidP="008D52ED">
            <w:pPr>
              <w:pStyle w:val="Glava"/>
              <w:tabs>
                <w:tab w:val="clear" w:pos="4536"/>
                <w:tab w:val="clear" w:pos="9072"/>
              </w:tabs>
              <w:jc w:val="both"/>
              <w:rPr>
                <w:i w:val="0"/>
                <w:sz w:val="16"/>
                <w:szCs w:val="16"/>
              </w:rPr>
            </w:pPr>
          </w:p>
        </w:tc>
        <w:tc>
          <w:tcPr>
            <w:tcW w:w="4605" w:type="dxa"/>
          </w:tcPr>
          <w:p w:rsidR="008D52ED" w:rsidRPr="009D6CEB" w:rsidRDefault="008D52ED" w:rsidP="008D52ED">
            <w:pPr>
              <w:pStyle w:val="Glava"/>
              <w:tabs>
                <w:tab w:val="clear" w:pos="4536"/>
                <w:tab w:val="clear" w:pos="9072"/>
              </w:tabs>
              <w:jc w:val="both"/>
              <w:rPr>
                <w:i w:val="0"/>
                <w:sz w:val="16"/>
                <w:szCs w:val="16"/>
              </w:rPr>
            </w:pPr>
          </w:p>
        </w:tc>
      </w:tr>
      <w:tr w:rsidR="008D52ED" w:rsidRPr="009D6CEB" w:rsidTr="008D52ED">
        <w:tc>
          <w:tcPr>
            <w:tcW w:w="1695" w:type="dxa"/>
            <w:gridSpan w:val="2"/>
          </w:tcPr>
          <w:p w:rsidR="008D52ED" w:rsidRPr="009D6CEB" w:rsidRDefault="008D52ED" w:rsidP="008D52ED">
            <w:pPr>
              <w:pStyle w:val="Glava"/>
              <w:tabs>
                <w:tab w:val="clear" w:pos="4536"/>
                <w:tab w:val="clear" w:pos="9072"/>
              </w:tabs>
              <w:jc w:val="both"/>
              <w:rPr>
                <w:i w:val="0"/>
                <w:sz w:val="22"/>
                <w:szCs w:val="22"/>
              </w:rPr>
            </w:pPr>
            <w:r w:rsidRPr="009D6CEB">
              <w:rPr>
                <w:i w:val="0"/>
                <w:sz w:val="22"/>
                <w:szCs w:val="22"/>
              </w:rPr>
              <w:t>Občina rojstva:</w:t>
            </w:r>
          </w:p>
        </w:tc>
        <w:tc>
          <w:tcPr>
            <w:tcW w:w="7482" w:type="dxa"/>
            <w:gridSpan w:val="5"/>
            <w:tcBorders>
              <w:bottom w:val="single" w:sz="4" w:space="0" w:color="auto"/>
            </w:tcBorders>
          </w:tcPr>
          <w:p w:rsidR="008D52ED" w:rsidRPr="009D6CEB" w:rsidRDefault="008D52ED" w:rsidP="008D52ED">
            <w:pPr>
              <w:pStyle w:val="Glava"/>
              <w:tabs>
                <w:tab w:val="clear" w:pos="4536"/>
                <w:tab w:val="clear" w:pos="9072"/>
              </w:tabs>
              <w:jc w:val="both"/>
              <w:rPr>
                <w:i w:val="0"/>
                <w:sz w:val="22"/>
                <w:szCs w:val="22"/>
              </w:rPr>
            </w:pPr>
          </w:p>
        </w:tc>
      </w:tr>
      <w:tr w:rsidR="008D52ED" w:rsidRPr="009D6CEB" w:rsidTr="008D52ED">
        <w:tc>
          <w:tcPr>
            <w:tcW w:w="4572" w:type="dxa"/>
            <w:gridSpan w:val="6"/>
          </w:tcPr>
          <w:p w:rsidR="008D52ED" w:rsidRPr="009D6CEB" w:rsidRDefault="008D52ED" w:rsidP="008D52ED">
            <w:pPr>
              <w:pStyle w:val="Glava"/>
              <w:tabs>
                <w:tab w:val="clear" w:pos="4536"/>
                <w:tab w:val="clear" w:pos="9072"/>
              </w:tabs>
              <w:jc w:val="both"/>
              <w:rPr>
                <w:i w:val="0"/>
                <w:sz w:val="16"/>
                <w:szCs w:val="16"/>
              </w:rPr>
            </w:pPr>
          </w:p>
        </w:tc>
        <w:tc>
          <w:tcPr>
            <w:tcW w:w="4605" w:type="dxa"/>
          </w:tcPr>
          <w:p w:rsidR="008D52ED" w:rsidRPr="009D6CEB" w:rsidRDefault="008D52ED" w:rsidP="008D52ED">
            <w:pPr>
              <w:pStyle w:val="Glava"/>
              <w:tabs>
                <w:tab w:val="clear" w:pos="4536"/>
                <w:tab w:val="clear" w:pos="9072"/>
              </w:tabs>
              <w:jc w:val="both"/>
              <w:rPr>
                <w:i w:val="0"/>
                <w:sz w:val="16"/>
                <w:szCs w:val="16"/>
              </w:rPr>
            </w:pPr>
          </w:p>
        </w:tc>
      </w:tr>
      <w:tr w:rsidR="008D52ED" w:rsidRPr="009D6CEB" w:rsidTr="008D52ED">
        <w:tc>
          <w:tcPr>
            <w:tcW w:w="1695" w:type="dxa"/>
            <w:gridSpan w:val="2"/>
          </w:tcPr>
          <w:p w:rsidR="008D52ED" w:rsidRPr="009D6CEB" w:rsidRDefault="008D52ED" w:rsidP="008D52ED">
            <w:pPr>
              <w:pStyle w:val="Glava"/>
              <w:tabs>
                <w:tab w:val="clear" w:pos="4536"/>
                <w:tab w:val="clear" w:pos="9072"/>
              </w:tabs>
              <w:jc w:val="both"/>
              <w:rPr>
                <w:i w:val="0"/>
                <w:sz w:val="22"/>
                <w:szCs w:val="22"/>
              </w:rPr>
            </w:pPr>
            <w:r w:rsidRPr="009D6CEB">
              <w:rPr>
                <w:i w:val="0"/>
                <w:sz w:val="22"/>
                <w:szCs w:val="22"/>
              </w:rPr>
              <w:t>Država rojstva:</w:t>
            </w:r>
          </w:p>
        </w:tc>
        <w:tc>
          <w:tcPr>
            <w:tcW w:w="7482" w:type="dxa"/>
            <w:gridSpan w:val="5"/>
            <w:tcBorders>
              <w:bottom w:val="single" w:sz="4" w:space="0" w:color="auto"/>
            </w:tcBorders>
          </w:tcPr>
          <w:p w:rsidR="008D52ED" w:rsidRPr="009D6CEB" w:rsidRDefault="008D52ED" w:rsidP="008D52ED">
            <w:pPr>
              <w:pStyle w:val="Glava"/>
              <w:tabs>
                <w:tab w:val="clear" w:pos="4536"/>
                <w:tab w:val="clear" w:pos="9072"/>
              </w:tabs>
              <w:jc w:val="both"/>
              <w:rPr>
                <w:i w:val="0"/>
                <w:sz w:val="22"/>
                <w:szCs w:val="22"/>
              </w:rPr>
            </w:pPr>
          </w:p>
        </w:tc>
      </w:tr>
      <w:tr w:rsidR="008D52ED" w:rsidRPr="009D6CEB" w:rsidTr="008D52ED">
        <w:tc>
          <w:tcPr>
            <w:tcW w:w="4572" w:type="dxa"/>
            <w:gridSpan w:val="6"/>
          </w:tcPr>
          <w:p w:rsidR="008D52ED" w:rsidRPr="009D6CEB" w:rsidRDefault="008D52ED" w:rsidP="008D52ED">
            <w:pPr>
              <w:pStyle w:val="Glava"/>
              <w:tabs>
                <w:tab w:val="clear" w:pos="4536"/>
                <w:tab w:val="clear" w:pos="9072"/>
              </w:tabs>
              <w:jc w:val="both"/>
              <w:rPr>
                <w:i w:val="0"/>
                <w:sz w:val="16"/>
                <w:szCs w:val="16"/>
              </w:rPr>
            </w:pPr>
          </w:p>
        </w:tc>
        <w:tc>
          <w:tcPr>
            <w:tcW w:w="4605" w:type="dxa"/>
          </w:tcPr>
          <w:p w:rsidR="008D52ED" w:rsidRPr="009D6CEB" w:rsidRDefault="008D52ED" w:rsidP="008D52ED">
            <w:pPr>
              <w:pStyle w:val="Glava"/>
              <w:tabs>
                <w:tab w:val="clear" w:pos="4536"/>
                <w:tab w:val="clear" w:pos="9072"/>
              </w:tabs>
              <w:jc w:val="both"/>
              <w:rPr>
                <w:i w:val="0"/>
                <w:sz w:val="16"/>
                <w:szCs w:val="16"/>
              </w:rPr>
            </w:pPr>
          </w:p>
        </w:tc>
      </w:tr>
      <w:tr w:rsidR="008D52ED" w:rsidRPr="009D6CEB" w:rsidTr="008D52ED">
        <w:tc>
          <w:tcPr>
            <w:tcW w:w="9177" w:type="dxa"/>
            <w:gridSpan w:val="7"/>
          </w:tcPr>
          <w:p w:rsidR="008D52ED" w:rsidRPr="009D6CEB" w:rsidRDefault="008D52ED" w:rsidP="008D52ED">
            <w:pPr>
              <w:pStyle w:val="Glava"/>
              <w:tabs>
                <w:tab w:val="clear" w:pos="4536"/>
                <w:tab w:val="clear" w:pos="9072"/>
              </w:tabs>
              <w:jc w:val="both"/>
              <w:rPr>
                <w:i w:val="0"/>
                <w:sz w:val="22"/>
                <w:szCs w:val="22"/>
              </w:rPr>
            </w:pPr>
            <w:r w:rsidRPr="009D6CEB">
              <w:rPr>
                <w:i w:val="0"/>
                <w:sz w:val="22"/>
                <w:szCs w:val="22"/>
              </w:rPr>
              <w:t>Naslov stalnega/začasnega prebivališča:</w:t>
            </w:r>
          </w:p>
        </w:tc>
      </w:tr>
      <w:tr w:rsidR="008D52ED" w:rsidRPr="009D6CEB" w:rsidTr="008D52ED">
        <w:tc>
          <w:tcPr>
            <w:tcW w:w="2415" w:type="dxa"/>
            <w:gridSpan w:val="3"/>
          </w:tcPr>
          <w:p w:rsidR="008D52ED" w:rsidRPr="009D6CEB" w:rsidRDefault="008D52ED" w:rsidP="008D52ED">
            <w:pPr>
              <w:pStyle w:val="Glava"/>
              <w:tabs>
                <w:tab w:val="clear" w:pos="4536"/>
                <w:tab w:val="clear" w:pos="9072"/>
              </w:tabs>
              <w:jc w:val="both"/>
              <w:rPr>
                <w:i w:val="0"/>
                <w:sz w:val="22"/>
                <w:szCs w:val="22"/>
              </w:rPr>
            </w:pPr>
            <w:r w:rsidRPr="009D6CEB">
              <w:rPr>
                <w:i w:val="0"/>
                <w:sz w:val="22"/>
                <w:szCs w:val="22"/>
              </w:rPr>
              <w:t>ulica in hišna številka:</w:t>
            </w:r>
          </w:p>
        </w:tc>
        <w:tc>
          <w:tcPr>
            <w:tcW w:w="6762" w:type="dxa"/>
            <w:gridSpan w:val="4"/>
            <w:tcBorders>
              <w:bottom w:val="single" w:sz="4" w:space="0" w:color="auto"/>
            </w:tcBorders>
          </w:tcPr>
          <w:p w:rsidR="008D52ED" w:rsidRPr="009D6CEB" w:rsidRDefault="008D52ED" w:rsidP="008D52ED">
            <w:pPr>
              <w:pStyle w:val="Glava"/>
              <w:tabs>
                <w:tab w:val="clear" w:pos="4536"/>
                <w:tab w:val="clear" w:pos="9072"/>
              </w:tabs>
              <w:jc w:val="both"/>
              <w:rPr>
                <w:i w:val="0"/>
                <w:sz w:val="22"/>
                <w:szCs w:val="22"/>
              </w:rPr>
            </w:pPr>
          </w:p>
        </w:tc>
      </w:tr>
      <w:tr w:rsidR="008D52ED" w:rsidRPr="009D6CEB" w:rsidTr="008D52ED">
        <w:tc>
          <w:tcPr>
            <w:tcW w:w="4572" w:type="dxa"/>
            <w:gridSpan w:val="6"/>
          </w:tcPr>
          <w:p w:rsidR="008D52ED" w:rsidRPr="009D6CEB" w:rsidRDefault="008D52ED" w:rsidP="008D52ED">
            <w:pPr>
              <w:pStyle w:val="Glava"/>
              <w:tabs>
                <w:tab w:val="clear" w:pos="4536"/>
                <w:tab w:val="clear" w:pos="9072"/>
              </w:tabs>
              <w:jc w:val="both"/>
              <w:rPr>
                <w:i w:val="0"/>
                <w:sz w:val="16"/>
                <w:szCs w:val="16"/>
              </w:rPr>
            </w:pPr>
          </w:p>
        </w:tc>
        <w:tc>
          <w:tcPr>
            <w:tcW w:w="4605" w:type="dxa"/>
          </w:tcPr>
          <w:p w:rsidR="008D52ED" w:rsidRPr="009D6CEB" w:rsidRDefault="008D52ED" w:rsidP="008D52ED">
            <w:pPr>
              <w:pStyle w:val="Glava"/>
              <w:tabs>
                <w:tab w:val="clear" w:pos="4536"/>
                <w:tab w:val="clear" w:pos="9072"/>
              </w:tabs>
              <w:jc w:val="both"/>
              <w:rPr>
                <w:i w:val="0"/>
                <w:sz w:val="16"/>
                <w:szCs w:val="16"/>
              </w:rPr>
            </w:pPr>
          </w:p>
        </w:tc>
      </w:tr>
      <w:tr w:rsidR="008D52ED" w:rsidRPr="009D6CEB" w:rsidTr="008D52ED">
        <w:tc>
          <w:tcPr>
            <w:tcW w:w="2415" w:type="dxa"/>
            <w:gridSpan w:val="3"/>
          </w:tcPr>
          <w:p w:rsidR="008D52ED" w:rsidRPr="009D6CEB" w:rsidRDefault="008D52ED" w:rsidP="008D52ED">
            <w:pPr>
              <w:pStyle w:val="Glava"/>
              <w:tabs>
                <w:tab w:val="clear" w:pos="4536"/>
                <w:tab w:val="clear" w:pos="9072"/>
              </w:tabs>
              <w:jc w:val="both"/>
              <w:rPr>
                <w:i w:val="0"/>
                <w:sz w:val="22"/>
                <w:szCs w:val="22"/>
              </w:rPr>
            </w:pPr>
            <w:r w:rsidRPr="009D6CEB">
              <w:rPr>
                <w:i w:val="0"/>
                <w:sz w:val="22"/>
                <w:szCs w:val="22"/>
              </w:rPr>
              <w:t>številka pošte in pošta:</w:t>
            </w:r>
          </w:p>
        </w:tc>
        <w:tc>
          <w:tcPr>
            <w:tcW w:w="6762" w:type="dxa"/>
            <w:gridSpan w:val="4"/>
            <w:tcBorders>
              <w:bottom w:val="single" w:sz="4" w:space="0" w:color="auto"/>
            </w:tcBorders>
          </w:tcPr>
          <w:p w:rsidR="008D52ED" w:rsidRPr="009D6CEB" w:rsidRDefault="008D52ED" w:rsidP="008D52ED">
            <w:pPr>
              <w:pStyle w:val="Glava"/>
              <w:tabs>
                <w:tab w:val="clear" w:pos="4536"/>
                <w:tab w:val="clear" w:pos="9072"/>
              </w:tabs>
              <w:jc w:val="both"/>
              <w:rPr>
                <w:i w:val="0"/>
                <w:sz w:val="22"/>
                <w:szCs w:val="22"/>
              </w:rPr>
            </w:pPr>
          </w:p>
        </w:tc>
      </w:tr>
      <w:tr w:rsidR="008D52ED" w:rsidRPr="009D6CEB" w:rsidTr="008D52ED">
        <w:tc>
          <w:tcPr>
            <w:tcW w:w="4572" w:type="dxa"/>
            <w:gridSpan w:val="6"/>
          </w:tcPr>
          <w:p w:rsidR="008D52ED" w:rsidRPr="009D6CEB" w:rsidRDefault="008D52ED" w:rsidP="008D52ED">
            <w:pPr>
              <w:pStyle w:val="Glava"/>
              <w:tabs>
                <w:tab w:val="clear" w:pos="4536"/>
                <w:tab w:val="clear" w:pos="9072"/>
              </w:tabs>
              <w:jc w:val="both"/>
              <w:rPr>
                <w:i w:val="0"/>
                <w:sz w:val="16"/>
                <w:szCs w:val="16"/>
              </w:rPr>
            </w:pPr>
          </w:p>
        </w:tc>
        <w:tc>
          <w:tcPr>
            <w:tcW w:w="4605" w:type="dxa"/>
          </w:tcPr>
          <w:p w:rsidR="008D52ED" w:rsidRPr="009D6CEB" w:rsidRDefault="008D52ED" w:rsidP="008D52ED">
            <w:pPr>
              <w:pStyle w:val="Glava"/>
              <w:tabs>
                <w:tab w:val="clear" w:pos="4536"/>
                <w:tab w:val="clear" w:pos="9072"/>
              </w:tabs>
              <w:jc w:val="both"/>
              <w:rPr>
                <w:i w:val="0"/>
                <w:sz w:val="16"/>
                <w:szCs w:val="16"/>
              </w:rPr>
            </w:pPr>
          </w:p>
        </w:tc>
      </w:tr>
      <w:tr w:rsidR="008D52ED" w:rsidRPr="009D6CEB" w:rsidTr="008D52ED">
        <w:tc>
          <w:tcPr>
            <w:tcW w:w="1695" w:type="dxa"/>
            <w:gridSpan w:val="2"/>
          </w:tcPr>
          <w:p w:rsidR="008D52ED" w:rsidRPr="009D6CEB" w:rsidRDefault="008D52ED" w:rsidP="008D52ED">
            <w:pPr>
              <w:pStyle w:val="Glava"/>
              <w:tabs>
                <w:tab w:val="clear" w:pos="4536"/>
                <w:tab w:val="clear" w:pos="9072"/>
              </w:tabs>
              <w:jc w:val="both"/>
              <w:rPr>
                <w:i w:val="0"/>
                <w:sz w:val="22"/>
                <w:szCs w:val="22"/>
              </w:rPr>
            </w:pPr>
            <w:r w:rsidRPr="009D6CEB">
              <w:rPr>
                <w:i w:val="0"/>
                <w:sz w:val="22"/>
                <w:szCs w:val="22"/>
              </w:rPr>
              <w:t>Državljanstvo:</w:t>
            </w:r>
          </w:p>
        </w:tc>
        <w:tc>
          <w:tcPr>
            <w:tcW w:w="7482" w:type="dxa"/>
            <w:gridSpan w:val="5"/>
            <w:tcBorders>
              <w:bottom w:val="single" w:sz="4" w:space="0" w:color="auto"/>
            </w:tcBorders>
          </w:tcPr>
          <w:p w:rsidR="008D52ED" w:rsidRPr="009D6CEB" w:rsidRDefault="008D52ED" w:rsidP="008D52ED">
            <w:pPr>
              <w:pStyle w:val="Glava"/>
              <w:tabs>
                <w:tab w:val="clear" w:pos="4536"/>
                <w:tab w:val="clear" w:pos="9072"/>
              </w:tabs>
              <w:jc w:val="both"/>
              <w:rPr>
                <w:i w:val="0"/>
                <w:sz w:val="22"/>
                <w:szCs w:val="22"/>
              </w:rPr>
            </w:pPr>
          </w:p>
        </w:tc>
      </w:tr>
      <w:tr w:rsidR="008D52ED" w:rsidRPr="009D6CEB" w:rsidTr="008D52ED">
        <w:tc>
          <w:tcPr>
            <w:tcW w:w="4572" w:type="dxa"/>
            <w:gridSpan w:val="6"/>
          </w:tcPr>
          <w:p w:rsidR="008D52ED" w:rsidRPr="009D6CEB" w:rsidRDefault="008D52ED" w:rsidP="008D52ED">
            <w:pPr>
              <w:pStyle w:val="Glava"/>
              <w:tabs>
                <w:tab w:val="clear" w:pos="4536"/>
                <w:tab w:val="clear" w:pos="9072"/>
              </w:tabs>
              <w:jc w:val="both"/>
              <w:rPr>
                <w:i w:val="0"/>
                <w:sz w:val="16"/>
                <w:szCs w:val="16"/>
              </w:rPr>
            </w:pPr>
          </w:p>
        </w:tc>
        <w:tc>
          <w:tcPr>
            <w:tcW w:w="4605" w:type="dxa"/>
          </w:tcPr>
          <w:p w:rsidR="008D52ED" w:rsidRPr="009D6CEB" w:rsidRDefault="008D52ED" w:rsidP="008D52ED">
            <w:pPr>
              <w:pStyle w:val="Glava"/>
              <w:tabs>
                <w:tab w:val="clear" w:pos="4536"/>
                <w:tab w:val="clear" w:pos="9072"/>
              </w:tabs>
              <w:jc w:val="both"/>
              <w:rPr>
                <w:i w:val="0"/>
                <w:sz w:val="16"/>
                <w:szCs w:val="16"/>
              </w:rPr>
            </w:pPr>
          </w:p>
        </w:tc>
      </w:tr>
      <w:tr w:rsidR="008D52ED" w:rsidRPr="009D6CEB" w:rsidTr="008D52ED">
        <w:tc>
          <w:tcPr>
            <w:tcW w:w="3315" w:type="dxa"/>
            <w:gridSpan w:val="5"/>
          </w:tcPr>
          <w:p w:rsidR="008D52ED" w:rsidRPr="009D6CEB" w:rsidRDefault="008D52ED" w:rsidP="008D52ED">
            <w:pPr>
              <w:pStyle w:val="Glava"/>
              <w:tabs>
                <w:tab w:val="clear" w:pos="4536"/>
                <w:tab w:val="clear" w:pos="9072"/>
              </w:tabs>
              <w:jc w:val="both"/>
              <w:rPr>
                <w:i w:val="0"/>
                <w:sz w:val="22"/>
                <w:szCs w:val="22"/>
              </w:rPr>
            </w:pPr>
            <w:r w:rsidRPr="009D6CEB">
              <w:rPr>
                <w:i w:val="0"/>
                <w:sz w:val="22"/>
                <w:szCs w:val="22"/>
              </w:rPr>
              <w:t>Moj prejšnji priimek se je glasil:</w:t>
            </w:r>
          </w:p>
        </w:tc>
        <w:tc>
          <w:tcPr>
            <w:tcW w:w="5862" w:type="dxa"/>
            <w:gridSpan w:val="2"/>
            <w:tcBorders>
              <w:bottom w:val="single" w:sz="4" w:space="0" w:color="auto"/>
            </w:tcBorders>
          </w:tcPr>
          <w:p w:rsidR="008D52ED" w:rsidRPr="009D6CEB" w:rsidRDefault="008D52ED" w:rsidP="008D52ED">
            <w:pPr>
              <w:pStyle w:val="Glava"/>
              <w:tabs>
                <w:tab w:val="clear" w:pos="4536"/>
                <w:tab w:val="clear" w:pos="9072"/>
              </w:tabs>
              <w:jc w:val="both"/>
              <w:rPr>
                <w:i w:val="0"/>
                <w:sz w:val="22"/>
                <w:szCs w:val="22"/>
              </w:rPr>
            </w:pPr>
          </w:p>
        </w:tc>
      </w:tr>
    </w:tbl>
    <w:p w:rsidR="008D52ED" w:rsidRPr="009D6CEB" w:rsidRDefault="008D52ED" w:rsidP="008D52ED">
      <w:pPr>
        <w:pStyle w:val="Glava"/>
        <w:tabs>
          <w:tab w:val="clear" w:pos="4536"/>
          <w:tab w:val="clear" w:pos="9072"/>
        </w:tabs>
        <w:ind w:left="1080"/>
        <w:jc w:val="both"/>
        <w:rPr>
          <w:i w:val="0"/>
          <w:sz w:val="22"/>
          <w:szCs w:val="22"/>
        </w:rPr>
      </w:pPr>
    </w:p>
    <w:p w:rsidR="008D52ED" w:rsidRPr="009D6CEB" w:rsidRDefault="008D52ED" w:rsidP="008D52ED">
      <w:pPr>
        <w:pStyle w:val="Glava"/>
        <w:tabs>
          <w:tab w:val="clear" w:pos="4536"/>
          <w:tab w:val="clear" w:pos="9072"/>
        </w:tabs>
        <w:ind w:left="1080"/>
        <w:jc w:val="both"/>
        <w:rPr>
          <w:i w:val="0"/>
          <w:sz w:val="22"/>
          <w:szCs w:val="22"/>
        </w:rPr>
      </w:pPr>
      <w:r w:rsidRPr="009D6CEB">
        <w:rPr>
          <w:i w:val="0"/>
          <w:sz w:val="22"/>
          <w:szCs w:val="22"/>
        </w:rPr>
        <w:t xml:space="preserve">(Podatki so zahtevani na obrazcu ministrstva pristojnega za pravosodje, s katerim </w:t>
      </w:r>
      <w:r>
        <w:rPr>
          <w:i w:val="0"/>
          <w:sz w:val="22"/>
          <w:szCs w:val="22"/>
        </w:rPr>
        <w:t>Javni partner</w:t>
      </w:r>
      <w:r w:rsidRPr="009D6CEB">
        <w:rPr>
          <w:i w:val="0"/>
          <w:sz w:val="22"/>
          <w:szCs w:val="22"/>
        </w:rPr>
        <w:t xml:space="preserve"> pridobi potrdila iz kazenske evidence pravnih oseb).</w:t>
      </w:r>
    </w:p>
    <w:p w:rsidR="008D52ED" w:rsidRPr="009D6CEB" w:rsidRDefault="008D52ED" w:rsidP="008D52ED">
      <w:pPr>
        <w:pStyle w:val="Glava"/>
        <w:tabs>
          <w:tab w:val="clear" w:pos="4536"/>
          <w:tab w:val="clear" w:pos="9072"/>
        </w:tabs>
        <w:ind w:left="1080"/>
        <w:jc w:val="both"/>
        <w:rPr>
          <w:i w:val="0"/>
          <w:sz w:val="22"/>
          <w:szCs w:val="22"/>
        </w:rPr>
      </w:pPr>
    </w:p>
    <w:p w:rsidR="008D52ED" w:rsidRPr="009D6CEB" w:rsidRDefault="008D52ED" w:rsidP="008D52ED">
      <w:pPr>
        <w:pStyle w:val="Glava"/>
        <w:tabs>
          <w:tab w:val="clear" w:pos="4536"/>
          <w:tab w:val="clear" w:pos="9072"/>
        </w:tabs>
        <w:ind w:left="1080"/>
        <w:jc w:val="both"/>
        <w:rPr>
          <w:i w:val="0"/>
          <w:sz w:val="22"/>
          <w:szCs w:val="22"/>
        </w:rPr>
      </w:pPr>
    </w:p>
    <w:p w:rsidR="008D52ED" w:rsidRPr="009D6CEB" w:rsidRDefault="008D52ED" w:rsidP="008D52ED">
      <w:pPr>
        <w:pStyle w:val="Glava"/>
        <w:tabs>
          <w:tab w:val="clear" w:pos="4536"/>
          <w:tab w:val="clear" w:pos="9072"/>
        </w:tabs>
        <w:ind w:left="1080"/>
        <w:jc w:val="both"/>
        <w:rPr>
          <w:i w:val="0"/>
          <w:sz w:val="22"/>
          <w:szCs w:val="22"/>
        </w:rPr>
      </w:pPr>
      <w:r w:rsidRPr="009D6CEB">
        <w:rPr>
          <w:i w:val="0"/>
          <w:sz w:val="22"/>
          <w:szCs w:val="22"/>
        </w:rPr>
        <w:t>Datum:</w:t>
      </w:r>
      <w:r w:rsidRPr="009D6CEB">
        <w:rPr>
          <w:i w:val="0"/>
          <w:sz w:val="22"/>
          <w:szCs w:val="22"/>
        </w:rPr>
        <w:tab/>
      </w:r>
      <w:r w:rsidRPr="009D6CEB">
        <w:rPr>
          <w:i w:val="0"/>
          <w:sz w:val="22"/>
          <w:szCs w:val="22"/>
        </w:rPr>
        <w:tab/>
      </w:r>
      <w:r w:rsidRPr="009D6CEB">
        <w:rPr>
          <w:i w:val="0"/>
          <w:sz w:val="22"/>
          <w:szCs w:val="22"/>
        </w:rPr>
        <w:tab/>
      </w:r>
      <w:r w:rsidRPr="009D6CEB">
        <w:rPr>
          <w:i w:val="0"/>
          <w:sz w:val="22"/>
          <w:szCs w:val="22"/>
        </w:rPr>
        <w:tab/>
      </w:r>
      <w:r w:rsidRPr="009D6CEB">
        <w:rPr>
          <w:i w:val="0"/>
          <w:sz w:val="22"/>
          <w:szCs w:val="22"/>
        </w:rPr>
        <w:tab/>
        <w:t>Žig:</w:t>
      </w:r>
      <w:r w:rsidRPr="009D6CEB">
        <w:rPr>
          <w:i w:val="0"/>
          <w:sz w:val="22"/>
          <w:szCs w:val="22"/>
        </w:rPr>
        <w:tab/>
      </w:r>
      <w:r w:rsidRPr="009D6CEB">
        <w:rPr>
          <w:i w:val="0"/>
          <w:sz w:val="22"/>
          <w:szCs w:val="22"/>
        </w:rPr>
        <w:tab/>
      </w:r>
      <w:r w:rsidRPr="009D6CEB">
        <w:rPr>
          <w:i w:val="0"/>
          <w:sz w:val="22"/>
          <w:szCs w:val="22"/>
        </w:rPr>
        <w:tab/>
      </w:r>
      <w:r w:rsidRPr="009D6CEB">
        <w:rPr>
          <w:i w:val="0"/>
          <w:sz w:val="22"/>
          <w:szCs w:val="22"/>
        </w:rPr>
        <w:tab/>
      </w:r>
      <w:r w:rsidRPr="009D6CEB">
        <w:rPr>
          <w:i w:val="0"/>
          <w:sz w:val="22"/>
          <w:szCs w:val="22"/>
        </w:rPr>
        <w:tab/>
        <w:t>Podpis:</w:t>
      </w:r>
    </w:p>
    <w:p w:rsidR="008D52ED" w:rsidRPr="009D6CEB" w:rsidRDefault="008D52ED" w:rsidP="008D52ED">
      <w:pPr>
        <w:pStyle w:val="Glava"/>
        <w:tabs>
          <w:tab w:val="clear" w:pos="4536"/>
          <w:tab w:val="clear" w:pos="9072"/>
        </w:tabs>
        <w:ind w:left="1080"/>
        <w:jc w:val="both"/>
        <w:rPr>
          <w:i w:val="0"/>
          <w:sz w:val="22"/>
          <w:szCs w:val="22"/>
        </w:rPr>
      </w:pPr>
    </w:p>
    <w:p w:rsidR="008D52ED" w:rsidRPr="009D6CEB" w:rsidRDefault="008D52ED" w:rsidP="008D52ED">
      <w:pPr>
        <w:pStyle w:val="Glava"/>
        <w:tabs>
          <w:tab w:val="clear" w:pos="4536"/>
          <w:tab w:val="clear" w:pos="9072"/>
        </w:tabs>
        <w:ind w:left="1080"/>
        <w:jc w:val="both"/>
        <w:rPr>
          <w:i w:val="0"/>
          <w:sz w:val="22"/>
          <w:szCs w:val="22"/>
        </w:rPr>
      </w:pPr>
    </w:p>
    <w:p w:rsidR="008D52ED" w:rsidRPr="009D6CEB" w:rsidRDefault="008D52ED" w:rsidP="008D52ED">
      <w:pPr>
        <w:pStyle w:val="Glava"/>
        <w:tabs>
          <w:tab w:val="clear" w:pos="4536"/>
          <w:tab w:val="clear" w:pos="9072"/>
        </w:tabs>
        <w:ind w:left="1080"/>
        <w:jc w:val="both"/>
        <w:rPr>
          <w:i w:val="0"/>
          <w:sz w:val="22"/>
          <w:szCs w:val="22"/>
        </w:rPr>
      </w:pPr>
      <w:r w:rsidRPr="009D6CEB">
        <w:rPr>
          <w:i w:val="0"/>
          <w:sz w:val="22"/>
          <w:szCs w:val="22"/>
        </w:rPr>
        <w:t>V kolikor ima kandidat več zakonitih zastopnikov je potrebno izjavo priložiti za vsakega posebej (izjava se fotokopira).</w:t>
      </w:r>
    </w:p>
    <w:p w:rsidR="008D52ED" w:rsidRPr="009D6CEB" w:rsidRDefault="008D52ED" w:rsidP="008D52ED">
      <w:pPr>
        <w:pStyle w:val="Glava"/>
        <w:tabs>
          <w:tab w:val="clear" w:pos="4536"/>
          <w:tab w:val="clear" w:pos="9072"/>
        </w:tabs>
        <w:ind w:left="1080"/>
        <w:jc w:val="both"/>
        <w:rPr>
          <w:i w:val="0"/>
          <w:sz w:val="22"/>
          <w:szCs w:val="22"/>
        </w:rPr>
      </w:pPr>
    </w:p>
    <w:p w:rsidR="008D52ED" w:rsidRPr="009D6CEB" w:rsidRDefault="008D52ED" w:rsidP="008D52ED">
      <w:pPr>
        <w:pStyle w:val="Glava"/>
        <w:tabs>
          <w:tab w:val="clear" w:pos="4536"/>
          <w:tab w:val="clear" w:pos="9072"/>
        </w:tabs>
        <w:ind w:left="1080"/>
        <w:jc w:val="both"/>
        <w:rPr>
          <w:i w:val="0"/>
          <w:sz w:val="22"/>
          <w:szCs w:val="22"/>
        </w:rPr>
      </w:pPr>
    </w:p>
    <w:p w:rsidR="002A2D1C" w:rsidRDefault="008D52ED" w:rsidP="008D52ED">
      <w:pPr>
        <w:pStyle w:val="Glava"/>
        <w:tabs>
          <w:tab w:val="clear" w:pos="4536"/>
          <w:tab w:val="clear" w:pos="9072"/>
        </w:tabs>
        <w:ind w:left="1080"/>
        <w:rPr>
          <w:i w:val="0"/>
          <w:sz w:val="22"/>
          <w:szCs w:val="22"/>
        </w:rPr>
      </w:pPr>
      <w:r w:rsidRPr="009D6CEB">
        <w:rPr>
          <w:i w:val="0"/>
          <w:sz w:val="22"/>
          <w:szCs w:val="22"/>
        </w:rPr>
        <w:t xml:space="preserve">V primeru skupne ponudbe je potrebno izjavo priložiti za vsakega kandidata posebej (izjava se </w:t>
      </w:r>
    </w:p>
    <w:p w:rsidR="008D52ED" w:rsidRDefault="008D52ED" w:rsidP="008D52ED">
      <w:pPr>
        <w:pStyle w:val="Glava"/>
        <w:tabs>
          <w:tab w:val="clear" w:pos="4536"/>
          <w:tab w:val="clear" w:pos="9072"/>
        </w:tabs>
        <w:ind w:left="1080"/>
        <w:rPr>
          <w:i w:val="0"/>
          <w:sz w:val="22"/>
          <w:szCs w:val="22"/>
        </w:rPr>
      </w:pPr>
      <w:r w:rsidRPr="009D6CEB">
        <w:rPr>
          <w:i w:val="0"/>
          <w:sz w:val="22"/>
          <w:szCs w:val="22"/>
        </w:rPr>
        <w:t>fotokopira).</w:t>
      </w:r>
    </w:p>
    <w:p w:rsidR="002A2D1C" w:rsidRDefault="002A2D1C" w:rsidP="008D52ED">
      <w:pPr>
        <w:pStyle w:val="Glava"/>
        <w:tabs>
          <w:tab w:val="clear" w:pos="4536"/>
          <w:tab w:val="clear" w:pos="9072"/>
        </w:tabs>
        <w:ind w:left="1080"/>
        <w:rPr>
          <w:i w:val="0"/>
          <w:sz w:val="22"/>
          <w:szCs w:val="22"/>
        </w:rPr>
      </w:pPr>
    </w:p>
    <w:p w:rsidR="007E6DE4" w:rsidRDefault="007E6DE4" w:rsidP="008D52ED">
      <w:pPr>
        <w:pStyle w:val="Glava"/>
        <w:tabs>
          <w:tab w:val="clear" w:pos="4536"/>
          <w:tab w:val="clear" w:pos="9072"/>
        </w:tabs>
        <w:ind w:left="1080"/>
        <w:rPr>
          <w:i w:val="0"/>
          <w:sz w:val="22"/>
          <w:szCs w:val="22"/>
        </w:rPr>
      </w:pPr>
    </w:p>
    <w:p w:rsidR="007E6DE4" w:rsidRDefault="007E6DE4" w:rsidP="008D52ED">
      <w:pPr>
        <w:pStyle w:val="Glava"/>
        <w:tabs>
          <w:tab w:val="clear" w:pos="4536"/>
          <w:tab w:val="clear" w:pos="9072"/>
        </w:tabs>
        <w:ind w:left="1080"/>
        <w:rPr>
          <w:i w:val="0"/>
          <w:sz w:val="22"/>
          <w:szCs w:val="22"/>
        </w:rPr>
      </w:pPr>
    </w:p>
    <w:p w:rsidR="007E6DE4" w:rsidRDefault="007E6DE4" w:rsidP="008D52ED">
      <w:pPr>
        <w:pStyle w:val="Glava"/>
        <w:tabs>
          <w:tab w:val="clear" w:pos="4536"/>
          <w:tab w:val="clear" w:pos="9072"/>
        </w:tabs>
        <w:ind w:left="1080"/>
        <w:rPr>
          <w:i w:val="0"/>
          <w:sz w:val="22"/>
          <w:szCs w:val="22"/>
        </w:rPr>
      </w:pPr>
    </w:p>
    <w:p w:rsidR="002A2D1C" w:rsidRDefault="002A2D1C" w:rsidP="009764AB">
      <w:pPr>
        <w:jc w:val="center"/>
        <w:rPr>
          <w:b/>
          <w:i w:val="0"/>
          <w:sz w:val="22"/>
          <w:szCs w:val="22"/>
        </w:rPr>
      </w:pPr>
    </w:p>
    <w:p w:rsidR="002A2D1C" w:rsidRDefault="002A2D1C" w:rsidP="009764AB">
      <w:pPr>
        <w:jc w:val="center"/>
        <w:rPr>
          <w:b/>
          <w:i w:val="0"/>
          <w:sz w:val="22"/>
          <w:szCs w:val="22"/>
        </w:rPr>
      </w:pPr>
    </w:p>
    <w:p w:rsidR="002A2D1C" w:rsidRDefault="002A2D1C" w:rsidP="009764AB">
      <w:pPr>
        <w:jc w:val="center"/>
        <w:rPr>
          <w:b/>
          <w:i w:val="0"/>
          <w:sz w:val="22"/>
          <w:szCs w:val="22"/>
        </w:rPr>
      </w:pPr>
    </w:p>
    <w:p w:rsidR="002A2D1C" w:rsidRDefault="002A2D1C" w:rsidP="009764AB">
      <w:pPr>
        <w:jc w:val="center"/>
        <w:rPr>
          <w:b/>
          <w:i w:val="0"/>
          <w:sz w:val="22"/>
          <w:szCs w:val="22"/>
        </w:rPr>
      </w:pPr>
    </w:p>
    <w:p w:rsidR="002A2D1C" w:rsidRDefault="002A2D1C" w:rsidP="009764AB">
      <w:pPr>
        <w:jc w:val="center"/>
        <w:rPr>
          <w:b/>
          <w:i w:val="0"/>
          <w:sz w:val="22"/>
          <w:szCs w:val="22"/>
        </w:rPr>
      </w:pPr>
    </w:p>
    <w:p w:rsidR="002A2D1C" w:rsidRPr="0079325B" w:rsidRDefault="002A2D1C" w:rsidP="002A2D1C">
      <w:pPr>
        <w:jc w:val="right"/>
        <w:rPr>
          <w:b/>
          <w:i w:val="0"/>
          <w:sz w:val="22"/>
          <w:szCs w:val="22"/>
        </w:rPr>
      </w:pPr>
      <w:r>
        <w:rPr>
          <w:b/>
          <w:i w:val="0"/>
          <w:sz w:val="22"/>
          <w:szCs w:val="22"/>
        </w:rPr>
        <w:t xml:space="preserve">PRILOGA </w:t>
      </w:r>
      <w:r w:rsidR="00E12550">
        <w:rPr>
          <w:b/>
          <w:i w:val="0"/>
          <w:sz w:val="22"/>
          <w:szCs w:val="22"/>
        </w:rPr>
        <w:t xml:space="preserve"> 9</w:t>
      </w:r>
    </w:p>
    <w:p w:rsidR="009764AB" w:rsidRPr="00BF70DB" w:rsidRDefault="009764AB" w:rsidP="009764AB">
      <w:pPr>
        <w:pStyle w:val="Naslov1"/>
        <w:rPr>
          <w:b w:val="0"/>
          <w:sz w:val="22"/>
          <w:szCs w:val="22"/>
        </w:rPr>
      </w:pPr>
      <w:r w:rsidRPr="00BF70DB">
        <w:rPr>
          <w:sz w:val="22"/>
          <w:szCs w:val="22"/>
        </w:rPr>
        <w:t>Številka:</w:t>
      </w:r>
      <w:r>
        <w:rPr>
          <w:sz w:val="22"/>
          <w:szCs w:val="22"/>
        </w:rPr>
        <w:tab/>
        <w:t xml:space="preserve">430-327/2018-1                                                                          </w:t>
      </w:r>
    </w:p>
    <w:p w:rsidR="009764AB" w:rsidRPr="00C46FFC" w:rsidRDefault="009764AB" w:rsidP="009764AB">
      <w:pPr>
        <w:rPr>
          <w:rFonts w:ascii="Arial" w:hAnsi="Arial" w:cs="Arial"/>
          <w:b/>
          <w:sz w:val="22"/>
          <w:szCs w:val="22"/>
        </w:rPr>
      </w:pPr>
      <w:r w:rsidRPr="00BF70DB">
        <w:rPr>
          <w:rFonts w:ascii="Arial" w:hAnsi="Arial" w:cs="Arial"/>
          <w:b/>
          <w:sz w:val="22"/>
          <w:szCs w:val="22"/>
        </w:rPr>
        <w:t xml:space="preserve">Datum: </w:t>
      </w:r>
      <w:r>
        <w:rPr>
          <w:rFonts w:ascii="Arial" w:hAnsi="Arial" w:cs="Arial"/>
          <w:b/>
          <w:sz w:val="22"/>
          <w:szCs w:val="22"/>
        </w:rPr>
        <w:tab/>
        <w:t>9. 2. 2018</w:t>
      </w:r>
    </w:p>
    <w:p w:rsidR="009764AB" w:rsidRDefault="009764AB" w:rsidP="009764AB">
      <w:pPr>
        <w:pStyle w:val="Naslov1"/>
        <w:jc w:val="center"/>
        <w:rPr>
          <w:b w:val="0"/>
          <w:sz w:val="22"/>
          <w:szCs w:val="22"/>
        </w:rPr>
      </w:pPr>
      <w:r w:rsidRPr="00292652">
        <w:rPr>
          <w:sz w:val="22"/>
          <w:szCs w:val="22"/>
        </w:rPr>
        <w:t>PROJEKTNA NALOGA</w:t>
      </w:r>
    </w:p>
    <w:p w:rsidR="009764AB" w:rsidRDefault="009764AB" w:rsidP="009764AB">
      <w:pPr>
        <w:pStyle w:val="Telobesedila"/>
        <w:jc w:val="center"/>
        <w:rPr>
          <w:rFonts w:ascii="Arial" w:hAnsi="Arial"/>
          <w:sz w:val="22"/>
          <w:szCs w:val="22"/>
        </w:rPr>
      </w:pPr>
      <w:r>
        <w:rPr>
          <w:rFonts w:ascii="Arial" w:hAnsi="Arial"/>
          <w:sz w:val="22"/>
          <w:szCs w:val="22"/>
        </w:rPr>
        <w:t>ZA</w:t>
      </w:r>
    </w:p>
    <w:p w:rsidR="009764AB" w:rsidRPr="00292652" w:rsidRDefault="009764AB" w:rsidP="009764AB">
      <w:pPr>
        <w:pStyle w:val="Telobesedila"/>
        <w:jc w:val="center"/>
        <w:rPr>
          <w:rFonts w:ascii="Arial" w:hAnsi="Arial"/>
          <w:sz w:val="22"/>
          <w:szCs w:val="22"/>
        </w:rPr>
      </w:pPr>
      <w:r w:rsidRPr="00292652">
        <w:rPr>
          <w:rFonts w:ascii="Arial" w:hAnsi="Arial"/>
          <w:sz w:val="22"/>
          <w:szCs w:val="22"/>
        </w:rPr>
        <w:t xml:space="preserve">IZVEDBO MONITORINGA </w:t>
      </w:r>
      <w:r>
        <w:rPr>
          <w:rFonts w:ascii="Arial" w:hAnsi="Arial"/>
          <w:sz w:val="22"/>
          <w:szCs w:val="22"/>
        </w:rPr>
        <w:t xml:space="preserve">KEMIJSKEGA STANJA </w:t>
      </w:r>
      <w:r w:rsidRPr="00292652">
        <w:rPr>
          <w:rFonts w:ascii="Arial" w:hAnsi="Arial"/>
          <w:sz w:val="22"/>
          <w:szCs w:val="22"/>
        </w:rPr>
        <w:t>POD</w:t>
      </w:r>
      <w:r>
        <w:rPr>
          <w:rFonts w:ascii="Arial" w:hAnsi="Arial"/>
          <w:sz w:val="22"/>
          <w:szCs w:val="22"/>
        </w:rPr>
        <w:t>ZEMNE VODE IN POVRŠINSKIH VODOTOKOV</w:t>
      </w:r>
      <w:r w:rsidRPr="00292652">
        <w:rPr>
          <w:rFonts w:ascii="Arial" w:hAnsi="Arial"/>
          <w:sz w:val="22"/>
          <w:szCs w:val="22"/>
        </w:rPr>
        <w:t xml:space="preserve"> NA OBMOČJU MOL ZA OBDOBJE</w:t>
      </w:r>
      <w:r>
        <w:rPr>
          <w:rFonts w:ascii="Arial" w:hAnsi="Arial"/>
          <w:sz w:val="22"/>
          <w:szCs w:val="22"/>
        </w:rPr>
        <w:t xml:space="preserve"> NOVEMBER</w:t>
      </w:r>
      <w:r w:rsidRPr="00292652">
        <w:rPr>
          <w:rFonts w:ascii="Arial" w:hAnsi="Arial"/>
          <w:sz w:val="22"/>
          <w:szCs w:val="22"/>
        </w:rPr>
        <w:t xml:space="preserve">  20</w:t>
      </w:r>
      <w:r>
        <w:rPr>
          <w:rFonts w:ascii="Arial" w:hAnsi="Arial"/>
          <w:sz w:val="22"/>
          <w:szCs w:val="22"/>
        </w:rPr>
        <w:t>18</w:t>
      </w:r>
      <w:r w:rsidRPr="00292652">
        <w:rPr>
          <w:rFonts w:ascii="Arial" w:hAnsi="Arial"/>
          <w:sz w:val="22"/>
          <w:szCs w:val="22"/>
        </w:rPr>
        <w:t xml:space="preserve"> –</w:t>
      </w:r>
      <w:r>
        <w:rPr>
          <w:rFonts w:ascii="Arial" w:hAnsi="Arial"/>
          <w:sz w:val="22"/>
          <w:szCs w:val="22"/>
        </w:rPr>
        <w:t xml:space="preserve"> OKTOBER</w:t>
      </w:r>
      <w:r w:rsidRPr="001002B3">
        <w:rPr>
          <w:rFonts w:ascii="Arial" w:hAnsi="Arial"/>
          <w:sz w:val="22"/>
          <w:szCs w:val="22"/>
        </w:rPr>
        <w:t xml:space="preserve"> 20</w:t>
      </w:r>
      <w:r>
        <w:rPr>
          <w:rFonts w:ascii="Arial" w:hAnsi="Arial"/>
          <w:sz w:val="22"/>
          <w:szCs w:val="22"/>
        </w:rPr>
        <w:t>20</w:t>
      </w:r>
    </w:p>
    <w:p w:rsidR="009764AB" w:rsidRPr="00292652" w:rsidRDefault="009764AB" w:rsidP="009764AB">
      <w:pPr>
        <w:rPr>
          <w:rFonts w:ascii="Arial" w:hAnsi="Arial"/>
          <w:b/>
          <w:sz w:val="22"/>
          <w:szCs w:val="22"/>
        </w:rPr>
      </w:pPr>
    </w:p>
    <w:p w:rsidR="009764AB" w:rsidRPr="00292652" w:rsidRDefault="009764AB" w:rsidP="009764AB">
      <w:pPr>
        <w:rPr>
          <w:rFonts w:ascii="Arial" w:hAnsi="Arial"/>
          <w:b/>
          <w:sz w:val="22"/>
          <w:szCs w:val="22"/>
        </w:rPr>
      </w:pPr>
      <w:r w:rsidRPr="00292652">
        <w:rPr>
          <w:rFonts w:ascii="Arial" w:hAnsi="Arial"/>
          <w:b/>
          <w:sz w:val="22"/>
          <w:szCs w:val="22"/>
        </w:rPr>
        <w:t>A NAMEN IN CILJI NALOGE</w:t>
      </w:r>
    </w:p>
    <w:p w:rsidR="009764AB" w:rsidRPr="00292652" w:rsidRDefault="009764AB" w:rsidP="009764AB">
      <w:pPr>
        <w:rPr>
          <w:rFonts w:ascii="Arial" w:hAnsi="Arial"/>
          <w:b/>
          <w:sz w:val="22"/>
          <w:szCs w:val="22"/>
        </w:rPr>
      </w:pPr>
    </w:p>
    <w:p w:rsidR="009764AB" w:rsidRPr="002D1F5E" w:rsidRDefault="009764AB" w:rsidP="009764AB">
      <w:pPr>
        <w:pStyle w:val="Telobesedila2"/>
        <w:rPr>
          <w:rFonts w:ascii="Arial" w:hAnsi="Arial"/>
          <w:sz w:val="22"/>
          <w:szCs w:val="22"/>
        </w:rPr>
      </w:pPr>
      <w:r w:rsidRPr="002D1F5E">
        <w:rPr>
          <w:rFonts w:ascii="Arial" w:hAnsi="Arial"/>
          <w:sz w:val="22"/>
          <w:szCs w:val="22"/>
        </w:rPr>
        <w:t>Podzemna voda Ljubljanskega polja in barja je edini vir pitne vode za mesto Ljubljana.  Različne človekove dejavnosti, kot so kmetijstvo, industrija, obrt, promet</w:t>
      </w:r>
      <w:r>
        <w:rPr>
          <w:rFonts w:ascii="Arial" w:hAnsi="Arial"/>
          <w:sz w:val="22"/>
          <w:szCs w:val="22"/>
        </w:rPr>
        <w:t>,</w:t>
      </w:r>
      <w:r w:rsidRPr="002D1F5E">
        <w:rPr>
          <w:rFonts w:ascii="Arial" w:hAnsi="Arial"/>
          <w:sz w:val="22"/>
          <w:szCs w:val="22"/>
        </w:rPr>
        <w:t xml:space="preserve"> gradbeni  in drugi posegi na vodovarstvenih območjih vplivajo na kakovost podzemne vode. Zaradi zagotavljanja zdrave pitne vode je potrebno spremljati kakovost vode v zadovoljivem obsegu. Na podlagi strjenega spremljanja skozi daljše obdobje je možno ugotavljati kakšni so trendi koncentracij posameznih onesnaževal.</w:t>
      </w:r>
    </w:p>
    <w:p w:rsidR="009764AB" w:rsidRPr="002D1F5E" w:rsidRDefault="009764AB" w:rsidP="009764AB">
      <w:pPr>
        <w:pStyle w:val="Telobesedila2"/>
        <w:rPr>
          <w:rFonts w:ascii="Arial" w:hAnsi="Arial"/>
          <w:sz w:val="22"/>
          <w:szCs w:val="22"/>
        </w:rPr>
      </w:pPr>
      <w:r w:rsidRPr="002D1F5E">
        <w:rPr>
          <w:rFonts w:ascii="Arial" w:hAnsi="Arial"/>
          <w:sz w:val="22"/>
          <w:szCs w:val="22"/>
        </w:rPr>
        <w:t xml:space="preserve">Podatki so tudi osnova za pripravo ustreznih sanacijskih ukrepov, v primeru, da koncentracije presegajo predpisane standarde. </w:t>
      </w:r>
    </w:p>
    <w:p w:rsidR="009764AB" w:rsidRPr="002D1F5E" w:rsidRDefault="009764AB" w:rsidP="009764AB">
      <w:pPr>
        <w:jc w:val="both"/>
        <w:rPr>
          <w:rFonts w:ascii="Arial" w:hAnsi="Arial"/>
          <w:sz w:val="22"/>
          <w:szCs w:val="22"/>
        </w:rPr>
      </w:pPr>
      <w:r w:rsidRPr="002D1F5E">
        <w:rPr>
          <w:rFonts w:ascii="Arial" w:hAnsi="Arial"/>
          <w:sz w:val="22"/>
          <w:szCs w:val="22"/>
        </w:rPr>
        <w:t>Namen monitoringa površinskih vodotokov je spremljanje in opozarjanje na kakovost vode v poletnem času na lokacijah, ki jih občani uporabljajo za kopanje, niso pa opredeljena kot naravna kopališča.</w:t>
      </w:r>
    </w:p>
    <w:p w:rsidR="009764AB" w:rsidRPr="004F7F19" w:rsidDel="002B017A" w:rsidRDefault="009764AB" w:rsidP="009764AB">
      <w:pPr>
        <w:rPr>
          <w:del w:id="20" w:author="Ana Gazvoda" w:date="2018-04-16T10:14:00Z"/>
          <w:rFonts w:ascii="Arial" w:hAnsi="Arial"/>
          <w:sz w:val="22"/>
          <w:szCs w:val="22"/>
          <w:highlight w:val="yellow"/>
        </w:rPr>
      </w:pPr>
    </w:p>
    <w:p w:rsidR="009764AB" w:rsidRPr="00292652" w:rsidRDefault="009764AB" w:rsidP="002B017A">
      <w:pPr>
        <w:pStyle w:val="Naslov2"/>
        <w:numPr>
          <w:ilvl w:val="0"/>
          <w:numId w:val="0"/>
        </w:numPr>
        <w:rPr>
          <w:rFonts w:ascii="Arial" w:hAnsi="Arial"/>
          <w:sz w:val="22"/>
          <w:szCs w:val="22"/>
        </w:rPr>
      </w:pPr>
      <w:r w:rsidRPr="002D1F5E">
        <w:rPr>
          <w:rFonts w:ascii="Arial" w:hAnsi="Arial"/>
          <w:sz w:val="22"/>
          <w:szCs w:val="22"/>
        </w:rPr>
        <w:t>B ZAKONSKE PODLAGE</w:t>
      </w:r>
    </w:p>
    <w:p w:rsidR="009764AB" w:rsidRPr="00292652" w:rsidRDefault="009764AB" w:rsidP="009764AB">
      <w:pPr>
        <w:rPr>
          <w:rFonts w:ascii="Arial" w:hAnsi="Arial"/>
          <w:b/>
          <w:sz w:val="22"/>
          <w:szCs w:val="22"/>
        </w:rPr>
      </w:pPr>
    </w:p>
    <w:p w:rsidR="009764AB" w:rsidRPr="00292652" w:rsidRDefault="009764AB" w:rsidP="009764AB">
      <w:pPr>
        <w:pStyle w:val="Telobesedila2"/>
        <w:rPr>
          <w:rFonts w:ascii="Arial" w:hAnsi="Arial"/>
          <w:sz w:val="22"/>
          <w:szCs w:val="22"/>
        </w:rPr>
      </w:pPr>
      <w:r w:rsidRPr="001C141B">
        <w:rPr>
          <w:rFonts w:ascii="Arial" w:hAnsi="Arial"/>
          <w:sz w:val="22"/>
          <w:szCs w:val="22"/>
        </w:rPr>
        <w:t>Zakonska podlaga je  97. člen Zakona o varstvu okolja (39/06, 70/08, 108/09</w:t>
      </w:r>
      <w:r>
        <w:rPr>
          <w:rFonts w:ascii="Arial" w:hAnsi="Arial"/>
          <w:sz w:val="22"/>
          <w:szCs w:val="22"/>
        </w:rPr>
        <w:t>, 48/12, 57/12, 92/13, 56/15, 102/15, 30/16).</w:t>
      </w:r>
      <w:r w:rsidRPr="000E2989">
        <w:rPr>
          <w:rFonts w:ascii="Arial" w:hAnsi="Arial" w:cs="Arial"/>
          <w:b/>
          <w:bCs/>
          <w:color w:val="626060"/>
          <w:sz w:val="18"/>
          <w:szCs w:val="18"/>
        </w:rPr>
        <w:t xml:space="preserve"> </w:t>
      </w:r>
    </w:p>
    <w:p w:rsidR="009764AB" w:rsidRPr="00292652" w:rsidRDefault="009764AB" w:rsidP="009764AB">
      <w:pPr>
        <w:rPr>
          <w:rFonts w:ascii="Arial" w:hAnsi="Arial"/>
          <w:b/>
          <w:sz w:val="22"/>
          <w:szCs w:val="22"/>
        </w:rPr>
      </w:pPr>
    </w:p>
    <w:p w:rsidR="009764AB" w:rsidRDefault="009764AB" w:rsidP="009764AB">
      <w:pPr>
        <w:rPr>
          <w:rFonts w:ascii="Arial" w:hAnsi="Arial"/>
          <w:b/>
          <w:sz w:val="22"/>
          <w:szCs w:val="22"/>
        </w:rPr>
      </w:pPr>
      <w:r w:rsidRPr="00292652">
        <w:rPr>
          <w:rFonts w:ascii="Arial" w:hAnsi="Arial"/>
          <w:b/>
          <w:sz w:val="22"/>
          <w:szCs w:val="22"/>
        </w:rPr>
        <w:t xml:space="preserve">C </w:t>
      </w:r>
      <w:r>
        <w:rPr>
          <w:rFonts w:ascii="Arial" w:hAnsi="Arial"/>
          <w:b/>
          <w:sz w:val="22"/>
          <w:szCs w:val="22"/>
        </w:rPr>
        <w:t>MREŽA MERILNIH MEST</w:t>
      </w:r>
      <w:r w:rsidRPr="00292652">
        <w:rPr>
          <w:rFonts w:ascii="Arial" w:hAnsi="Arial"/>
          <w:b/>
          <w:sz w:val="22"/>
          <w:szCs w:val="22"/>
        </w:rPr>
        <w:t xml:space="preserve"> – PODZEMNA VODA</w:t>
      </w:r>
    </w:p>
    <w:p w:rsidR="009764AB" w:rsidRDefault="009764AB" w:rsidP="009764AB">
      <w:pPr>
        <w:rPr>
          <w:rFonts w:ascii="Arial" w:hAnsi="Arial"/>
          <w:b/>
          <w:sz w:val="22"/>
          <w:szCs w:val="22"/>
        </w:rPr>
      </w:pPr>
    </w:p>
    <w:p w:rsidR="009764AB" w:rsidRPr="00DD267C" w:rsidRDefault="009764AB" w:rsidP="009764AB">
      <w:pPr>
        <w:jc w:val="both"/>
        <w:rPr>
          <w:rFonts w:ascii="Arial" w:hAnsi="Arial"/>
          <w:sz w:val="22"/>
          <w:szCs w:val="22"/>
        </w:rPr>
      </w:pPr>
      <w:r w:rsidRPr="00DD267C">
        <w:rPr>
          <w:rFonts w:ascii="Arial" w:hAnsi="Arial"/>
          <w:sz w:val="22"/>
          <w:szCs w:val="22"/>
        </w:rPr>
        <w:t>Mreža merilnih mest</w:t>
      </w:r>
      <w:r>
        <w:rPr>
          <w:rFonts w:ascii="Arial" w:hAnsi="Arial"/>
          <w:sz w:val="22"/>
          <w:szCs w:val="22"/>
        </w:rPr>
        <w:t xml:space="preserve"> je zasnovana na podlagi predloga opazovalne mreže monitoringa kemijskega stanja podzemnih vod v Mestni občini Ljubljana, ki ga je pripravil Geološki zavod Slovenije. Opazovalna mreža je zasnovana tako, da čim bolj enakomerno pokriva vse dele vodonosnika, ki se uporablja za oskrbo prebivalcev s pitno vodo, hkrati pa dopolnjuje mrežo merilnih mest državnega monitoringa. </w:t>
      </w:r>
    </w:p>
    <w:p w:rsidR="009764AB" w:rsidRPr="00292652" w:rsidRDefault="009764AB" w:rsidP="009764AB">
      <w:pPr>
        <w:rPr>
          <w:rFonts w:ascii="Arial" w:hAnsi="Arial"/>
          <w:b/>
          <w:sz w:val="22"/>
          <w:szCs w:val="22"/>
        </w:rPr>
      </w:pPr>
    </w:p>
    <w:p w:rsidR="009764AB" w:rsidRPr="00292652" w:rsidRDefault="009764AB" w:rsidP="009764AB">
      <w:pPr>
        <w:ind w:left="1134" w:hanging="1134"/>
        <w:rPr>
          <w:rFonts w:ascii="Arial" w:hAnsi="Arial"/>
          <w:sz w:val="22"/>
          <w:szCs w:val="22"/>
        </w:rPr>
      </w:pPr>
      <w:r w:rsidRPr="00292652">
        <w:rPr>
          <w:rFonts w:ascii="Arial" w:hAnsi="Arial"/>
          <w:b/>
          <w:sz w:val="22"/>
          <w:szCs w:val="22"/>
        </w:rPr>
        <w:t xml:space="preserve">Tabela 1: </w:t>
      </w:r>
      <w:r w:rsidRPr="00292652">
        <w:rPr>
          <w:rFonts w:ascii="Arial" w:hAnsi="Arial"/>
          <w:b/>
          <w:sz w:val="22"/>
          <w:szCs w:val="22"/>
        </w:rPr>
        <w:tab/>
      </w:r>
      <w:r w:rsidRPr="00292652">
        <w:rPr>
          <w:rFonts w:ascii="Arial" w:hAnsi="Arial"/>
          <w:sz w:val="22"/>
          <w:szCs w:val="22"/>
        </w:rPr>
        <w:t>Zajemna mesta za spremljanje kakovosti pod</w:t>
      </w:r>
      <w:r>
        <w:rPr>
          <w:rFonts w:ascii="Arial" w:hAnsi="Arial"/>
          <w:sz w:val="22"/>
          <w:szCs w:val="22"/>
        </w:rPr>
        <w:t>zemne vode</w:t>
      </w:r>
      <w:r w:rsidRPr="00292652">
        <w:rPr>
          <w:rFonts w:ascii="Arial" w:hAnsi="Arial"/>
          <w:sz w:val="22"/>
          <w:szCs w:val="22"/>
        </w:rPr>
        <w:t xml:space="preserve"> </w:t>
      </w:r>
      <w:r>
        <w:rPr>
          <w:rFonts w:ascii="Arial" w:hAnsi="Arial"/>
          <w:sz w:val="22"/>
          <w:szCs w:val="22"/>
        </w:rPr>
        <w:t>za obdobje november 2018 – julij 2020</w:t>
      </w:r>
    </w:p>
    <w:p w:rsidR="009764AB" w:rsidRDefault="009764AB" w:rsidP="009764AB">
      <w:pPr>
        <w:ind w:left="1134" w:hanging="1134"/>
        <w:rPr>
          <w:rFonts w:ascii="Arial" w:hAnsi="Arial"/>
          <w:b/>
        </w:rPr>
      </w:pPr>
    </w:p>
    <w:tbl>
      <w:tblPr>
        <w:tblW w:w="8388"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828"/>
        <w:gridCol w:w="1620"/>
        <w:gridCol w:w="1620"/>
        <w:gridCol w:w="1440"/>
        <w:gridCol w:w="1440"/>
        <w:gridCol w:w="1440"/>
      </w:tblGrid>
      <w:tr w:rsidR="009764AB" w:rsidRPr="005F69D9" w:rsidTr="005E5AFB">
        <w:tc>
          <w:tcPr>
            <w:tcW w:w="828" w:type="dxa"/>
            <w:tcBorders>
              <w:top w:val="double" w:sz="6" w:space="0" w:color="auto"/>
              <w:bottom w:val="nil"/>
              <w:right w:val="single" w:sz="6" w:space="0" w:color="auto"/>
            </w:tcBorders>
          </w:tcPr>
          <w:p w:rsidR="009764AB" w:rsidRPr="005F69D9" w:rsidRDefault="009764AB" w:rsidP="005E5AFB">
            <w:pPr>
              <w:jc w:val="center"/>
              <w:rPr>
                <w:rFonts w:ascii="Arial" w:hAnsi="Arial"/>
                <w:b/>
                <w:sz w:val="22"/>
                <w:szCs w:val="22"/>
              </w:rPr>
            </w:pPr>
          </w:p>
        </w:tc>
        <w:tc>
          <w:tcPr>
            <w:tcW w:w="1620" w:type="dxa"/>
            <w:tcBorders>
              <w:top w:val="double" w:sz="6" w:space="0" w:color="auto"/>
              <w:left w:val="nil"/>
              <w:bottom w:val="nil"/>
              <w:right w:val="nil"/>
            </w:tcBorders>
          </w:tcPr>
          <w:p w:rsidR="009764AB" w:rsidRPr="005F69D9" w:rsidRDefault="009764AB" w:rsidP="005E5AFB">
            <w:pPr>
              <w:jc w:val="center"/>
              <w:rPr>
                <w:rFonts w:ascii="Arial" w:hAnsi="Arial"/>
                <w:b/>
                <w:sz w:val="22"/>
                <w:szCs w:val="22"/>
              </w:rPr>
            </w:pPr>
            <w:r w:rsidRPr="005F69D9">
              <w:rPr>
                <w:rFonts w:ascii="Arial" w:hAnsi="Arial"/>
                <w:b/>
                <w:sz w:val="22"/>
                <w:szCs w:val="22"/>
              </w:rPr>
              <w:t>Zajemno</w:t>
            </w:r>
          </w:p>
        </w:tc>
        <w:tc>
          <w:tcPr>
            <w:tcW w:w="1620" w:type="dxa"/>
            <w:tcBorders>
              <w:top w:val="double" w:sz="6" w:space="0" w:color="auto"/>
              <w:left w:val="single" w:sz="6" w:space="0" w:color="auto"/>
              <w:bottom w:val="nil"/>
              <w:right w:val="single" w:sz="6" w:space="0" w:color="auto"/>
            </w:tcBorders>
          </w:tcPr>
          <w:p w:rsidR="009764AB" w:rsidRPr="005F69D9" w:rsidRDefault="009764AB" w:rsidP="005E5AFB">
            <w:pPr>
              <w:jc w:val="center"/>
              <w:rPr>
                <w:rFonts w:ascii="Arial" w:hAnsi="Arial"/>
                <w:b/>
                <w:sz w:val="22"/>
                <w:szCs w:val="22"/>
              </w:rPr>
            </w:pPr>
            <w:r w:rsidRPr="005F69D9">
              <w:rPr>
                <w:rFonts w:ascii="Arial" w:hAnsi="Arial"/>
                <w:b/>
                <w:sz w:val="22"/>
                <w:szCs w:val="22"/>
              </w:rPr>
              <w:t>Opis</w:t>
            </w:r>
          </w:p>
        </w:tc>
        <w:tc>
          <w:tcPr>
            <w:tcW w:w="1440" w:type="dxa"/>
            <w:tcBorders>
              <w:top w:val="double" w:sz="6" w:space="0" w:color="auto"/>
              <w:left w:val="nil"/>
              <w:bottom w:val="nil"/>
            </w:tcBorders>
          </w:tcPr>
          <w:p w:rsidR="009764AB" w:rsidRPr="005F69D9" w:rsidRDefault="009764AB" w:rsidP="005E5AFB">
            <w:pPr>
              <w:jc w:val="center"/>
              <w:rPr>
                <w:rFonts w:ascii="Arial" w:hAnsi="Arial"/>
                <w:b/>
                <w:sz w:val="22"/>
                <w:szCs w:val="22"/>
              </w:rPr>
            </w:pPr>
            <w:r w:rsidRPr="005F69D9">
              <w:rPr>
                <w:rFonts w:ascii="Arial" w:hAnsi="Arial"/>
                <w:b/>
                <w:sz w:val="22"/>
                <w:szCs w:val="22"/>
              </w:rPr>
              <w:t>Geodetske</w:t>
            </w:r>
          </w:p>
        </w:tc>
        <w:tc>
          <w:tcPr>
            <w:tcW w:w="1440" w:type="dxa"/>
            <w:tcBorders>
              <w:top w:val="double" w:sz="6" w:space="0" w:color="auto"/>
              <w:bottom w:val="nil"/>
              <w:right w:val="nil"/>
            </w:tcBorders>
          </w:tcPr>
          <w:p w:rsidR="009764AB" w:rsidRPr="005F69D9" w:rsidRDefault="009764AB" w:rsidP="005E5AFB">
            <w:pPr>
              <w:jc w:val="center"/>
              <w:rPr>
                <w:rFonts w:ascii="Arial" w:hAnsi="Arial"/>
                <w:b/>
                <w:sz w:val="22"/>
                <w:szCs w:val="22"/>
              </w:rPr>
            </w:pPr>
            <w:r w:rsidRPr="005F69D9">
              <w:rPr>
                <w:rFonts w:ascii="Arial" w:hAnsi="Arial"/>
                <w:b/>
                <w:sz w:val="22"/>
                <w:szCs w:val="22"/>
              </w:rPr>
              <w:t>koordinate</w:t>
            </w:r>
          </w:p>
        </w:tc>
        <w:tc>
          <w:tcPr>
            <w:tcW w:w="1440" w:type="dxa"/>
            <w:tcBorders>
              <w:top w:val="double" w:sz="6" w:space="0" w:color="auto"/>
              <w:left w:val="nil"/>
              <w:bottom w:val="nil"/>
            </w:tcBorders>
          </w:tcPr>
          <w:p w:rsidR="009764AB" w:rsidRPr="005F69D9" w:rsidRDefault="009764AB" w:rsidP="005E5AFB">
            <w:pPr>
              <w:jc w:val="center"/>
              <w:rPr>
                <w:rFonts w:ascii="Arial" w:hAnsi="Arial"/>
                <w:b/>
                <w:sz w:val="22"/>
                <w:szCs w:val="22"/>
              </w:rPr>
            </w:pPr>
            <w:r w:rsidRPr="005F69D9">
              <w:rPr>
                <w:rFonts w:ascii="Arial" w:hAnsi="Arial"/>
                <w:b/>
                <w:sz w:val="22"/>
                <w:szCs w:val="22"/>
              </w:rPr>
              <w:t>Način</w:t>
            </w:r>
          </w:p>
        </w:tc>
      </w:tr>
      <w:tr w:rsidR="009764AB" w:rsidRPr="005F69D9" w:rsidTr="005E5AFB">
        <w:tc>
          <w:tcPr>
            <w:tcW w:w="828" w:type="dxa"/>
            <w:tcBorders>
              <w:top w:val="nil"/>
              <w:bottom w:val="double" w:sz="6" w:space="0" w:color="auto"/>
              <w:right w:val="single" w:sz="6" w:space="0" w:color="auto"/>
            </w:tcBorders>
          </w:tcPr>
          <w:p w:rsidR="009764AB" w:rsidRPr="005F69D9" w:rsidRDefault="009764AB" w:rsidP="005E5AFB">
            <w:pPr>
              <w:jc w:val="center"/>
              <w:rPr>
                <w:rFonts w:ascii="Arial" w:hAnsi="Arial"/>
                <w:b/>
                <w:sz w:val="22"/>
                <w:szCs w:val="22"/>
              </w:rPr>
            </w:pPr>
          </w:p>
        </w:tc>
        <w:tc>
          <w:tcPr>
            <w:tcW w:w="1620" w:type="dxa"/>
            <w:tcBorders>
              <w:top w:val="nil"/>
              <w:left w:val="nil"/>
              <w:bottom w:val="nil"/>
              <w:right w:val="nil"/>
            </w:tcBorders>
          </w:tcPr>
          <w:p w:rsidR="009764AB" w:rsidRPr="005F69D9" w:rsidRDefault="009764AB" w:rsidP="005E5AFB">
            <w:pPr>
              <w:jc w:val="center"/>
              <w:rPr>
                <w:rFonts w:ascii="Arial" w:hAnsi="Arial"/>
                <w:b/>
                <w:sz w:val="22"/>
                <w:szCs w:val="22"/>
              </w:rPr>
            </w:pPr>
            <w:r w:rsidRPr="005F69D9">
              <w:rPr>
                <w:rFonts w:ascii="Arial" w:hAnsi="Arial"/>
                <w:b/>
                <w:sz w:val="22"/>
                <w:szCs w:val="22"/>
              </w:rPr>
              <w:t>mesto</w:t>
            </w:r>
          </w:p>
        </w:tc>
        <w:tc>
          <w:tcPr>
            <w:tcW w:w="1620" w:type="dxa"/>
            <w:tcBorders>
              <w:top w:val="nil"/>
              <w:left w:val="single" w:sz="6" w:space="0" w:color="auto"/>
              <w:bottom w:val="double" w:sz="6" w:space="0" w:color="auto"/>
              <w:right w:val="single" w:sz="6" w:space="0" w:color="auto"/>
            </w:tcBorders>
          </w:tcPr>
          <w:p w:rsidR="009764AB" w:rsidRPr="005F69D9" w:rsidRDefault="009764AB" w:rsidP="005E5AFB">
            <w:pPr>
              <w:jc w:val="center"/>
              <w:rPr>
                <w:rFonts w:ascii="Arial" w:hAnsi="Arial"/>
                <w:b/>
                <w:sz w:val="22"/>
                <w:szCs w:val="22"/>
              </w:rPr>
            </w:pPr>
          </w:p>
        </w:tc>
        <w:tc>
          <w:tcPr>
            <w:tcW w:w="1440" w:type="dxa"/>
            <w:tcBorders>
              <w:top w:val="single" w:sz="6" w:space="0" w:color="auto"/>
              <w:left w:val="nil"/>
              <w:bottom w:val="double" w:sz="6" w:space="0" w:color="auto"/>
              <w:right w:val="single" w:sz="6" w:space="0" w:color="auto"/>
            </w:tcBorders>
          </w:tcPr>
          <w:p w:rsidR="009764AB" w:rsidRPr="005F69D9" w:rsidRDefault="009764AB" w:rsidP="005E5AFB">
            <w:pPr>
              <w:jc w:val="center"/>
              <w:rPr>
                <w:rFonts w:ascii="Arial" w:hAnsi="Arial"/>
                <w:b/>
                <w:sz w:val="22"/>
                <w:szCs w:val="22"/>
              </w:rPr>
            </w:pPr>
            <w:r w:rsidRPr="005F69D9">
              <w:rPr>
                <w:rFonts w:ascii="Arial" w:hAnsi="Arial"/>
                <w:b/>
                <w:sz w:val="22"/>
                <w:szCs w:val="22"/>
              </w:rPr>
              <w:t>X</w:t>
            </w:r>
          </w:p>
        </w:tc>
        <w:tc>
          <w:tcPr>
            <w:tcW w:w="1440" w:type="dxa"/>
            <w:tcBorders>
              <w:top w:val="single" w:sz="6" w:space="0" w:color="auto"/>
              <w:left w:val="single" w:sz="6" w:space="0" w:color="auto"/>
              <w:bottom w:val="double" w:sz="6" w:space="0" w:color="auto"/>
              <w:right w:val="nil"/>
            </w:tcBorders>
          </w:tcPr>
          <w:p w:rsidR="009764AB" w:rsidRPr="005F69D9" w:rsidRDefault="009764AB" w:rsidP="005E5AFB">
            <w:pPr>
              <w:jc w:val="center"/>
              <w:rPr>
                <w:rFonts w:ascii="Arial" w:hAnsi="Arial"/>
                <w:b/>
                <w:sz w:val="22"/>
                <w:szCs w:val="22"/>
              </w:rPr>
            </w:pPr>
            <w:r w:rsidRPr="005F69D9">
              <w:rPr>
                <w:rFonts w:ascii="Arial" w:hAnsi="Arial"/>
                <w:b/>
                <w:sz w:val="22"/>
                <w:szCs w:val="22"/>
              </w:rPr>
              <w:t>Y</w:t>
            </w:r>
          </w:p>
        </w:tc>
        <w:tc>
          <w:tcPr>
            <w:tcW w:w="1440" w:type="dxa"/>
            <w:tcBorders>
              <w:top w:val="nil"/>
              <w:left w:val="nil"/>
              <w:bottom w:val="nil"/>
            </w:tcBorders>
          </w:tcPr>
          <w:p w:rsidR="009764AB" w:rsidRPr="005F69D9" w:rsidRDefault="009764AB" w:rsidP="005E5AFB">
            <w:pPr>
              <w:jc w:val="center"/>
              <w:rPr>
                <w:rFonts w:ascii="Arial" w:hAnsi="Arial"/>
                <w:b/>
                <w:sz w:val="22"/>
                <w:szCs w:val="22"/>
              </w:rPr>
            </w:pPr>
            <w:r w:rsidRPr="005F69D9">
              <w:rPr>
                <w:rFonts w:ascii="Arial" w:hAnsi="Arial"/>
                <w:b/>
                <w:sz w:val="22"/>
                <w:szCs w:val="22"/>
              </w:rPr>
              <w:t>vzorčenja</w:t>
            </w:r>
          </w:p>
        </w:tc>
      </w:tr>
      <w:tr w:rsidR="009764AB" w:rsidRPr="005F69D9" w:rsidTr="005E5AFB">
        <w:tc>
          <w:tcPr>
            <w:tcW w:w="828" w:type="dxa"/>
            <w:tcBorders>
              <w:top w:val="nil"/>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1</w:t>
            </w:r>
          </w:p>
        </w:tc>
        <w:tc>
          <w:tcPr>
            <w:tcW w:w="1620" w:type="dxa"/>
            <w:tcBorders>
              <w:top w:val="double" w:sz="6" w:space="0" w:color="auto"/>
              <w:left w:val="single" w:sz="6" w:space="0" w:color="auto"/>
              <w:bottom w:val="single" w:sz="4" w:space="0" w:color="auto"/>
              <w:right w:val="single" w:sz="6" w:space="0" w:color="auto"/>
            </w:tcBorders>
          </w:tcPr>
          <w:p w:rsidR="009764AB" w:rsidRPr="005F69D9" w:rsidRDefault="009764AB" w:rsidP="005E5AFB">
            <w:pPr>
              <w:rPr>
                <w:rFonts w:ascii="Arial" w:hAnsi="Arial"/>
                <w:sz w:val="22"/>
                <w:szCs w:val="22"/>
              </w:rPr>
            </w:pPr>
            <w:r>
              <w:rPr>
                <w:rFonts w:ascii="Arial" w:hAnsi="Arial"/>
                <w:sz w:val="22"/>
                <w:szCs w:val="22"/>
              </w:rPr>
              <w:t xml:space="preserve">Kleče </w:t>
            </w:r>
            <w:r w:rsidRPr="005F69D9">
              <w:rPr>
                <w:rFonts w:ascii="Arial" w:hAnsi="Arial"/>
                <w:sz w:val="22"/>
                <w:szCs w:val="22"/>
              </w:rPr>
              <w:t>VIII</w:t>
            </w:r>
            <w:r>
              <w:rPr>
                <w:rFonts w:ascii="Arial" w:hAnsi="Arial"/>
                <w:sz w:val="22"/>
                <w:szCs w:val="22"/>
              </w:rPr>
              <w:t>A</w:t>
            </w:r>
            <w:r w:rsidRPr="005F69D9">
              <w:rPr>
                <w:rFonts w:ascii="Arial" w:hAnsi="Arial"/>
                <w:sz w:val="22"/>
                <w:szCs w:val="22"/>
              </w:rPr>
              <w:t xml:space="preserve"> </w:t>
            </w:r>
          </w:p>
        </w:tc>
        <w:tc>
          <w:tcPr>
            <w:tcW w:w="1620" w:type="dxa"/>
            <w:tcBorders>
              <w:top w:val="nil"/>
              <w:left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črpališče</w:t>
            </w:r>
          </w:p>
        </w:tc>
        <w:tc>
          <w:tcPr>
            <w:tcW w:w="1440" w:type="dxa"/>
            <w:tcBorders>
              <w:top w:val="nil"/>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sidRPr="005F69D9">
              <w:rPr>
                <w:rFonts w:ascii="Arial" w:hAnsi="Arial"/>
                <w:color w:val="000000"/>
                <w:sz w:val="22"/>
                <w:szCs w:val="22"/>
              </w:rPr>
              <w:t>104775</w:t>
            </w:r>
          </w:p>
        </w:tc>
        <w:tc>
          <w:tcPr>
            <w:tcW w:w="1440" w:type="dxa"/>
            <w:tcBorders>
              <w:top w:val="nil"/>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sidRPr="005F69D9">
              <w:rPr>
                <w:rFonts w:ascii="Arial" w:hAnsi="Arial"/>
                <w:color w:val="000000"/>
                <w:sz w:val="22"/>
                <w:szCs w:val="22"/>
              </w:rPr>
              <w:t>461280</w:t>
            </w:r>
          </w:p>
        </w:tc>
        <w:tc>
          <w:tcPr>
            <w:tcW w:w="1440" w:type="dxa"/>
            <w:tcBorders>
              <w:top w:val="double" w:sz="6" w:space="0" w:color="auto"/>
              <w:left w:val="single" w:sz="6" w:space="0" w:color="auto"/>
              <w:bottom w:val="single" w:sz="4" w:space="0" w:color="auto"/>
            </w:tcBorders>
          </w:tcPr>
          <w:p w:rsidR="009764AB" w:rsidRPr="005F69D9" w:rsidRDefault="009764AB" w:rsidP="005E5AFB">
            <w:pPr>
              <w:rPr>
                <w:rFonts w:ascii="Arial" w:hAnsi="Arial"/>
                <w:sz w:val="22"/>
                <w:szCs w:val="22"/>
              </w:rPr>
            </w:pPr>
            <w:r w:rsidRPr="005F69D9">
              <w:rPr>
                <w:rFonts w:ascii="Arial" w:hAnsi="Arial"/>
                <w:sz w:val="22"/>
                <w:szCs w:val="22"/>
              </w:rPr>
              <w:t>iz pipe za odvzem vzor.</w:t>
            </w:r>
          </w:p>
        </w:tc>
      </w:tr>
      <w:tr w:rsidR="009764AB" w:rsidRPr="005F69D9" w:rsidTr="005E5AFB">
        <w:tc>
          <w:tcPr>
            <w:tcW w:w="828" w:type="dxa"/>
            <w:tcBorders>
              <w:top w:val="nil"/>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2</w:t>
            </w:r>
          </w:p>
        </w:tc>
        <w:tc>
          <w:tcPr>
            <w:tcW w:w="1620" w:type="dxa"/>
            <w:tcBorders>
              <w:top w:val="single" w:sz="4" w:space="0" w:color="auto"/>
              <w:left w:val="single" w:sz="6" w:space="0" w:color="auto"/>
              <w:bottom w:val="single" w:sz="6" w:space="0" w:color="auto"/>
              <w:right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 xml:space="preserve">Kleče </w:t>
            </w:r>
            <w:r>
              <w:rPr>
                <w:rFonts w:ascii="Arial" w:hAnsi="Arial"/>
                <w:sz w:val="22"/>
                <w:szCs w:val="22"/>
              </w:rPr>
              <w:t>XIII</w:t>
            </w:r>
          </w:p>
        </w:tc>
        <w:tc>
          <w:tcPr>
            <w:tcW w:w="1620" w:type="dxa"/>
            <w:tcBorders>
              <w:top w:val="nil"/>
              <w:left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črpališče</w:t>
            </w:r>
          </w:p>
        </w:tc>
        <w:tc>
          <w:tcPr>
            <w:tcW w:w="1440" w:type="dxa"/>
            <w:tcBorders>
              <w:top w:val="nil"/>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104897</w:t>
            </w:r>
          </w:p>
        </w:tc>
        <w:tc>
          <w:tcPr>
            <w:tcW w:w="1440" w:type="dxa"/>
            <w:tcBorders>
              <w:top w:val="nil"/>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461998</w:t>
            </w:r>
          </w:p>
        </w:tc>
        <w:tc>
          <w:tcPr>
            <w:tcW w:w="1440" w:type="dxa"/>
            <w:tcBorders>
              <w:top w:val="single" w:sz="4"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iz pipe za odvzem vzor.</w:t>
            </w:r>
          </w:p>
        </w:tc>
      </w:tr>
      <w:tr w:rsidR="009764AB" w:rsidRPr="005F69D9" w:rsidTr="005E5AFB">
        <w:tc>
          <w:tcPr>
            <w:tcW w:w="828" w:type="dxa"/>
            <w:tcBorders>
              <w:top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3</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rPr>
                <w:rFonts w:ascii="Arial" w:hAnsi="Arial"/>
                <w:sz w:val="22"/>
                <w:szCs w:val="22"/>
              </w:rPr>
            </w:pPr>
            <w:r>
              <w:rPr>
                <w:rFonts w:ascii="Arial" w:hAnsi="Arial"/>
                <w:sz w:val="22"/>
                <w:szCs w:val="22"/>
              </w:rPr>
              <w:t xml:space="preserve">Hrastje </w:t>
            </w:r>
            <w:r w:rsidRPr="005F69D9">
              <w:rPr>
                <w:rFonts w:ascii="Arial" w:hAnsi="Arial"/>
                <w:sz w:val="22"/>
                <w:szCs w:val="22"/>
              </w:rPr>
              <w:t>I</w:t>
            </w:r>
            <w:r>
              <w:rPr>
                <w:rFonts w:ascii="Arial" w:hAnsi="Arial"/>
                <w:sz w:val="22"/>
                <w:szCs w:val="22"/>
              </w:rPr>
              <w:t>A</w:t>
            </w:r>
            <w:r w:rsidRPr="005F69D9">
              <w:rPr>
                <w:rFonts w:ascii="Arial" w:hAnsi="Arial"/>
                <w:sz w:val="22"/>
                <w:szCs w:val="22"/>
              </w:rPr>
              <w:t xml:space="preserve"> </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črpališče</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sidRPr="005F69D9">
              <w:rPr>
                <w:rFonts w:ascii="Arial" w:hAnsi="Arial"/>
                <w:color w:val="000000"/>
                <w:sz w:val="22"/>
                <w:szCs w:val="22"/>
              </w:rPr>
              <w:t>1029</w:t>
            </w:r>
            <w:r>
              <w:rPr>
                <w:rFonts w:ascii="Arial" w:hAnsi="Arial"/>
                <w:color w:val="000000"/>
                <w:sz w:val="22"/>
                <w:szCs w:val="22"/>
              </w:rPr>
              <w:t>44</w:t>
            </w:r>
          </w:p>
        </w:tc>
        <w:tc>
          <w:tcPr>
            <w:tcW w:w="1440" w:type="dxa"/>
            <w:tcBorders>
              <w:top w:val="single" w:sz="6" w:space="0" w:color="auto"/>
              <w:left w:val="single" w:sz="6" w:space="0" w:color="auto"/>
              <w:bottom w:val="single" w:sz="6" w:space="0" w:color="auto"/>
              <w:right w:val="single" w:sz="6" w:space="0" w:color="auto"/>
            </w:tcBorders>
          </w:tcPr>
          <w:p w:rsidR="009764AB" w:rsidRPr="001070F3" w:rsidRDefault="009764AB" w:rsidP="005E5AFB">
            <w:pPr>
              <w:jc w:val="center"/>
              <w:rPr>
                <w:rFonts w:ascii="Arial" w:hAnsi="Arial"/>
                <w:color w:val="000000"/>
                <w:sz w:val="22"/>
                <w:szCs w:val="22"/>
              </w:rPr>
            </w:pPr>
            <w:r w:rsidRPr="001070F3">
              <w:rPr>
                <w:rFonts w:ascii="Arial" w:hAnsi="Arial"/>
                <w:color w:val="000000"/>
                <w:sz w:val="22"/>
                <w:szCs w:val="22"/>
              </w:rPr>
              <w:t>4665</w:t>
            </w:r>
            <w:r>
              <w:rPr>
                <w:rFonts w:ascii="Arial" w:hAnsi="Arial"/>
                <w:color w:val="000000"/>
                <w:sz w:val="22"/>
                <w:szCs w:val="22"/>
              </w:rPr>
              <w:t>48</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iz pipe za odvzem vzor.</w:t>
            </w:r>
          </w:p>
        </w:tc>
      </w:tr>
      <w:tr w:rsidR="009764AB" w:rsidRPr="005F69D9" w:rsidTr="005E5AFB">
        <w:tc>
          <w:tcPr>
            <w:tcW w:w="828" w:type="dxa"/>
            <w:tcBorders>
              <w:top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4</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rPr>
                <w:rFonts w:ascii="Arial" w:hAnsi="Arial"/>
                <w:sz w:val="22"/>
                <w:szCs w:val="22"/>
              </w:rPr>
            </w:pPr>
            <w:r>
              <w:rPr>
                <w:rFonts w:ascii="Arial" w:hAnsi="Arial"/>
                <w:sz w:val="22"/>
                <w:szCs w:val="22"/>
              </w:rPr>
              <w:t>Šentvid IIA</w:t>
            </w:r>
            <w:r w:rsidRPr="005F69D9">
              <w:rPr>
                <w:rFonts w:ascii="Arial" w:hAnsi="Arial"/>
                <w:sz w:val="22"/>
                <w:szCs w:val="22"/>
              </w:rPr>
              <w:t xml:space="preserve"> </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črpališče</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sidRPr="005F69D9">
              <w:rPr>
                <w:rFonts w:ascii="Arial" w:hAnsi="Arial"/>
                <w:color w:val="000000"/>
                <w:sz w:val="22"/>
                <w:szCs w:val="22"/>
              </w:rPr>
              <w:t>106480</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sidRPr="005F69D9">
              <w:rPr>
                <w:rFonts w:ascii="Arial" w:hAnsi="Arial"/>
                <w:color w:val="000000"/>
                <w:sz w:val="22"/>
                <w:szCs w:val="22"/>
              </w:rPr>
              <w:t>460300</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 xml:space="preserve">iz pipe za odvzem </w:t>
            </w:r>
            <w:r w:rsidRPr="005F69D9">
              <w:rPr>
                <w:rFonts w:ascii="Arial" w:hAnsi="Arial"/>
                <w:sz w:val="22"/>
                <w:szCs w:val="22"/>
              </w:rPr>
              <w:lastRenderedPageBreak/>
              <w:t>vzor.</w:t>
            </w:r>
          </w:p>
        </w:tc>
      </w:tr>
      <w:tr w:rsidR="009764AB" w:rsidRPr="005F69D9" w:rsidTr="005E5AFB">
        <w:tc>
          <w:tcPr>
            <w:tcW w:w="828" w:type="dxa"/>
            <w:tcBorders>
              <w:top w:val="single" w:sz="6" w:space="0" w:color="auto"/>
              <w:bottom w:val="single" w:sz="6" w:space="0" w:color="auto"/>
              <w:right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lastRenderedPageBreak/>
              <w:t xml:space="preserve">    5</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Jarški prod III</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črpališče</w:t>
            </w:r>
          </w:p>
        </w:tc>
        <w:tc>
          <w:tcPr>
            <w:tcW w:w="1440" w:type="dxa"/>
            <w:tcBorders>
              <w:top w:val="single" w:sz="6" w:space="0" w:color="auto"/>
              <w:left w:val="single" w:sz="6" w:space="0" w:color="auto"/>
              <w:bottom w:val="single" w:sz="6" w:space="0" w:color="auto"/>
              <w:right w:val="single" w:sz="6" w:space="0" w:color="auto"/>
            </w:tcBorders>
          </w:tcPr>
          <w:p w:rsidR="009764AB" w:rsidRPr="001070F3" w:rsidRDefault="009764AB" w:rsidP="005E5AFB">
            <w:pPr>
              <w:jc w:val="center"/>
              <w:rPr>
                <w:rFonts w:ascii="Arial" w:hAnsi="Arial"/>
                <w:color w:val="000000"/>
                <w:sz w:val="22"/>
                <w:szCs w:val="22"/>
              </w:rPr>
            </w:pPr>
            <w:r w:rsidRPr="001070F3">
              <w:rPr>
                <w:rFonts w:ascii="Arial" w:hAnsi="Arial"/>
                <w:color w:val="000000"/>
                <w:sz w:val="22"/>
                <w:szCs w:val="22"/>
              </w:rPr>
              <w:t>10500</w:t>
            </w:r>
            <w:r>
              <w:rPr>
                <w:rFonts w:ascii="Arial" w:hAnsi="Arial"/>
                <w:color w:val="000000"/>
                <w:sz w:val="22"/>
                <w:szCs w:val="22"/>
              </w:rPr>
              <w:t>4</w:t>
            </w:r>
          </w:p>
        </w:tc>
        <w:tc>
          <w:tcPr>
            <w:tcW w:w="1440" w:type="dxa"/>
            <w:tcBorders>
              <w:top w:val="single" w:sz="6" w:space="0" w:color="auto"/>
              <w:left w:val="single" w:sz="6" w:space="0" w:color="auto"/>
              <w:bottom w:val="single" w:sz="6" w:space="0" w:color="auto"/>
              <w:right w:val="single" w:sz="6" w:space="0" w:color="auto"/>
            </w:tcBorders>
          </w:tcPr>
          <w:p w:rsidR="009764AB" w:rsidRPr="001070F3" w:rsidRDefault="009764AB" w:rsidP="005E5AFB">
            <w:pPr>
              <w:jc w:val="center"/>
              <w:rPr>
                <w:rFonts w:ascii="Arial" w:hAnsi="Arial"/>
                <w:color w:val="000000"/>
                <w:sz w:val="22"/>
                <w:szCs w:val="22"/>
              </w:rPr>
            </w:pPr>
            <w:r w:rsidRPr="001070F3">
              <w:rPr>
                <w:rFonts w:ascii="Arial" w:hAnsi="Arial"/>
                <w:color w:val="000000"/>
                <w:sz w:val="22"/>
                <w:szCs w:val="22"/>
              </w:rPr>
              <w:t>4657</w:t>
            </w:r>
            <w:r>
              <w:rPr>
                <w:rFonts w:ascii="Arial" w:hAnsi="Arial"/>
                <w:color w:val="000000"/>
                <w:sz w:val="22"/>
                <w:szCs w:val="22"/>
              </w:rPr>
              <w:t>13</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iz pipe za odvzem vzor.</w:t>
            </w:r>
          </w:p>
        </w:tc>
      </w:tr>
      <w:tr w:rsidR="009764AB" w:rsidRPr="005F69D9" w:rsidTr="005E5AFB">
        <w:tc>
          <w:tcPr>
            <w:tcW w:w="828" w:type="dxa"/>
            <w:tcBorders>
              <w:top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6</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rPr>
                <w:rFonts w:ascii="Arial" w:hAnsi="Arial"/>
                <w:sz w:val="22"/>
                <w:szCs w:val="22"/>
              </w:rPr>
            </w:pPr>
            <w:r>
              <w:rPr>
                <w:rFonts w:ascii="Arial" w:hAnsi="Arial"/>
                <w:sz w:val="22"/>
                <w:szCs w:val="22"/>
              </w:rPr>
              <w:t>Brest</w:t>
            </w:r>
            <w:r w:rsidRPr="005F69D9">
              <w:rPr>
                <w:rFonts w:ascii="Arial" w:hAnsi="Arial"/>
                <w:sz w:val="22"/>
                <w:szCs w:val="22"/>
              </w:rPr>
              <w:t xml:space="preserve"> I</w:t>
            </w:r>
            <w:r>
              <w:rPr>
                <w:rFonts w:ascii="Arial" w:hAnsi="Arial"/>
                <w:sz w:val="22"/>
                <w:szCs w:val="22"/>
              </w:rPr>
              <w:t>IA</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črpališče</w:t>
            </w:r>
          </w:p>
        </w:tc>
        <w:tc>
          <w:tcPr>
            <w:tcW w:w="1440" w:type="dxa"/>
            <w:tcBorders>
              <w:top w:val="single" w:sz="6" w:space="0" w:color="auto"/>
              <w:left w:val="single" w:sz="6" w:space="0" w:color="auto"/>
              <w:bottom w:val="single" w:sz="6" w:space="0" w:color="auto"/>
              <w:right w:val="single" w:sz="6" w:space="0" w:color="auto"/>
            </w:tcBorders>
          </w:tcPr>
          <w:p w:rsidR="009764AB" w:rsidRPr="001070F3" w:rsidRDefault="009764AB" w:rsidP="005E5AFB">
            <w:pPr>
              <w:jc w:val="center"/>
              <w:rPr>
                <w:rFonts w:ascii="Arial" w:hAnsi="Arial"/>
                <w:color w:val="000000"/>
                <w:sz w:val="22"/>
                <w:szCs w:val="22"/>
              </w:rPr>
            </w:pPr>
            <w:r w:rsidRPr="001070F3">
              <w:rPr>
                <w:rFonts w:ascii="Arial" w:hAnsi="Arial"/>
                <w:color w:val="000000"/>
                <w:sz w:val="22"/>
                <w:szCs w:val="22"/>
              </w:rPr>
              <w:t>0908</w:t>
            </w:r>
            <w:r>
              <w:rPr>
                <w:rFonts w:ascii="Arial" w:hAnsi="Arial"/>
                <w:color w:val="000000"/>
                <w:sz w:val="22"/>
                <w:szCs w:val="22"/>
              </w:rPr>
              <w:t>82</w:t>
            </w:r>
          </w:p>
        </w:tc>
        <w:tc>
          <w:tcPr>
            <w:tcW w:w="1440" w:type="dxa"/>
            <w:tcBorders>
              <w:top w:val="single" w:sz="6" w:space="0" w:color="auto"/>
              <w:left w:val="single" w:sz="6" w:space="0" w:color="auto"/>
              <w:bottom w:val="single" w:sz="6" w:space="0" w:color="auto"/>
              <w:right w:val="single" w:sz="6" w:space="0" w:color="auto"/>
            </w:tcBorders>
          </w:tcPr>
          <w:p w:rsidR="009764AB" w:rsidRPr="001070F3" w:rsidRDefault="009764AB" w:rsidP="005E5AFB">
            <w:pPr>
              <w:jc w:val="center"/>
              <w:rPr>
                <w:rFonts w:ascii="Arial" w:hAnsi="Arial"/>
                <w:color w:val="000000"/>
                <w:sz w:val="22"/>
                <w:szCs w:val="22"/>
              </w:rPr>
            </w:pPr>
            <w:r w:rsidRPr="001070F3">
              <w:rPr>
                <w:rFonts w:ascii="Arial" w:hAnsi="Arial"/>
                <w:color w:val="000000"/>
                <w:sz w:val="22"/>
                <w:szCs w:val="22"/>
              </w:rPr>
              <w:t>461</w:t>
            </w:r>
            <w:r>
              <w:rPr>
                <w:rFonts w:ascii="Arial" w:hAnsi="Arial"/>
                <w:color w:val="000000"/>
                <w:sz w:val="22"/>
                <w:szCs w:val="22"/>
              </w:rPr>
              <w:t>228</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iz pipe za odvzem vzor.</w:t>
            </w:r>
          </w:p>
        </w:tc>
      </w:tr>
      <w:tr w:rsidR="009764AB" w:rsidRPr="005F69D9" w:rsidTr="005E5AFB">
        <w:tc>
          <w:tcPr>
            <w:tcW w:w="828" w:type="dxa"/>
            <w:tcBorders>
              <w:top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7</w:t>
            </w:r>
          </w:p>
        </w:tc>
        <w:tc>
          <w:tcPr>
            <w:tcW w:w="1620" w:type="dxa"/>
            <w:tcBorders>
              <w:top w:val="single" w:sz="6" w:space="0" w:color="auto"/>
              <w:left w:val="single" w:sz="6" w:space="0" w:color="auto"/>
              <w:bottom w:val="single" w:sz="6" w:space="0" w:color="auto"/>
              <w:right w:val="single" w:sz="6" w:space="0" w:color="auto"/>
            </w:tcBorders>
          </w:tcPr>
          <w:p w:rsidR="009764AB" w:rsidRPr="00E96E1C" w:rsidRDefault="009764AB" w:rsidP="005E5AFB">
            <w:pPr>
              <w:rPr>
                <w:rFonts w:ascii="Arial" w:hAnsi="Arial"/>
                <w:sz w:val="22"/>
                <w:szCs w:val="22"/>
              </w:rPr>
            </w:pPr>
            <w:r w:rsidRPr="00E96E1C">
              <w:rPr>
                <w:rFonts w:ascii="Arial" w:hAnsi="Arial"/>
                <w:sz w:val="22"/>
                <w:szCs w:val="22"/>
              </w:rPr>
              <w:t>LMV-1</w:t>
            </w:r>
          </w:p>
          <w:p w:rsidR="009764AB" w:rsidRPr="00E96E1C" w:rsidRDefault="009764AB" w:rsidP="005E5AFB">
            <w:pPr>
              <w:rPr>
                <w:rFonts w:ascii="Arial" w:hAnsi="Arial"/>
                <w:sz w:val="22"/>
                <w:szCs w:val="22"/>
              </w:rPr>
            </w:pPr>
            <w:r w:rsidRPr="00E96E1C">
              <w:rPr>
                <w:rFonts w:ascii="Arial" w:hAnsi="Arial"/>
                <w:sz w:val="22"/>
                <w:szCs w:val="22"/>
              </w:rPr>
              <w:t>Ljubljanske</w:t>
            </w:r>
          </w:p>
          <w:p w:rsidR="009764AB" w:rsidRPr="00E96E1C" w:rsidRDefault="009764AB" w:rsidP="005E5AFB">
            <w:pPr>
              <w:rPr>
                <w:rFonts w:ascii="Arial" w:hAnsi="Arial"/>
                <w:sz w:val="22"/>
                <w:szCs w:val="22"/>
              </w:rPr>
            </w:pPr>
            <w:r w:rsidRPr="00E96E1C">
              <w:rPr>
                <w:rFonts w:ascii="Arial" w:hAnsi="Arial"/>
                <w:sz w:val="22"/>
                <w:szCs w:val="22"/>
              </w:rPr>
              <w:t xml:space="preserve"> mlekarne</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tabs>
                <w:tab w:val="left" w:pos="432"/>
              </w:tabs>
              <w:jc w:val="center"/>
              <w:rPr>
                <w:rFonts w:ascii="Arial" w:hAnsi="Arial"/>
                <w:sz w:val="22"/>
                <w:szCs w:val="22"/>
              </w:rPr>
            </w:pPr>
            <w:r>
              <w:rPr>
                <w:rFonts w:ascii="Arial" w:hAnsi="Arial"/>
                <w:sz w:val="22"/>
                <w:szCs w:val="22"/>
              </w:rPr>
              <w:t xml:space="preserve"> vrtina</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103755</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461973</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potopna črpalka</w:t>
            </w:r>
          </w:p>
        </w:tc>
      </w:tr>
      <w:tr w:rsidR="009764AB" w:rsidRPr="005F69D9" w:rsidTr="005E5AFB">
        <w:tc>
          <w:tcPr>
            <w:tcW w:w="828" w:type="dxa"/>
            <w:tcBorders>
              <w:top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8</w:t>
            </w:r>
          </w:p>
        </w:tc>
        <w:tc>
          <w:tcPr>
            <w:tcW w:w="1620" w:type="dxa"/>
            <w:tcBorders>
              <w:top w:val="single" w:sz="6" w:space="0" w:color="auto"/>
              <w:left w:val="single" w:sz="6" w:space="0" w:color="auto"/>
              <w:bottom w:val="single" w:sz="6" w:space="0" w:color="auto"/>
              <w:right w:val="single" w:sz="6" w:space="0" w:color="auto"/>
            </w:tcBorders>
          </w:tcPr>
          <w:p w:rsidR="009764AB" w:rsidRDefault="009764AB" w:rsidP="005E5AFB">
            <w:pPr>
              <w:rPr>
                <w:rFonts w:ascii="Arial" w:hAnsi="Arial"/>
                <w:sz w:val="22"/>
                <w:szCs w:val="22"/>
              </w:rPr>
            </w:pPr>
            <w:r>
              <w:rPr>
                <w:rFonts w:ascii="Arial" w:hAnsi="Arial"/>
                <w:sz w:val="22"/>
                <w:szCs w:val="22"/>
              </w:rPr>
              <w:t>Roje</w:t>
            </w:r>
          </w:p>
          <w:p w:rsidR="009764AB" w:rsidRPr="004B7A3B" w:rsidRDefault="009764AB" w:rsidP="005E5AFB">
            <w:pPr>
              <w:rPr>
                <w:rFonts w:ascii="Arial" w:hAnsi="Arial"/>
                <w:sz w:val="22"/>
                <w:szCs w:val="22"/>
              </w:rPr>
            </w:pPr>
            <w:r>
              <w:rPr>
                <w:rFonts w:ascii="Arial" w:hAnsi="Arial"/>
                <w:sz w:val="22"/>
                <w:szCs w:val="22"/>
              </w:rPr>
              <w:t>LV-0377</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106930</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461270</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potopna črpalka</w:t>
            </w:r>
          </w:p>
        </w:tc>
      </w:tr>
      <w:tr w:rsidR="009764AB" w:rsidRPr="005F69D9" w:rsidTr="005E5AFB">
        <w:tc>
          <w:tcPr>
            <w:tcW w:w="828" w:type="dxa"/>
            <w:tcBorders>
              <w:top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9</w:t>
            </w:r>
          </w:p>
        </w:tc>
        <w:tc>
          <w:tcPr>
            <w:tcW w:w="1620" w:type="dxa"/>
            <w:tcBorders>
              <w:top w:val="single" w:sz="6" w:space="0" w:color="auto"/>
              <w:left w:val="single" w:sz="6" w:space="0" w:color="auto"/>
              <w:bottom w:val="single" w:sz="6" w:space="0" w:color="auto"/>
              <w:right w:val="single" w:sz="6" w:space="0" w:color="auto"/>
            </w:tcBorders>
          </w:tcPr>
          <w:p w:rsidR="009764AB" w:rsidRPr="004B7A3B" w:rsidRDefault="009764AB" w:rsidP="005E5AFB">
            <w:pPr>
              <w:rPr>
                <w:rFonts w:ascii="Arial" w:hAnsi="Arial"/>
                <w:sz w:val="22"/>
                <w:szCs w:val="22"/>
              </w:rPr>
            </w:pPr>
            <w:r w:rsidRPr="004B7A3B">
              <w:rPr>
                <w:rFonts w:ascii="Arial" w:hAnsi="Arial"/>
                <w:sz w:val="22"/>
                <w:szCs w:val="22"/>
              </w:rPr>
              <w:t xml:space="preserve">BŠV </w:t>
            </w:r>
            <w:r>
              <w:rPr>
                <w:rFonts w:ascii="Arial" w:hAnsi="Arial"/>
                <w:sz w:val="22"/>
                <w:szCs w:val="22"/>
              </w:rPr>
              <w:t>–</w:t>
            </w:r>
            <w:r w:rsidRPr="004B7A3B">
              <w:rPr>
                <w:rFonts w:ascii="Arial" w:hAnsi="Arial"/>
                <w:sz w:val="22"/>
                <w:szCs w:val="22"/>
              </w:rPr>
              <w:t xml:space="preserve"> 1</w:t>
            </w:r>
            <w:r>
              <w:rPr>
                <w:rFonts w:ascii="Arial" w:hAnsi="Arial"/>
                <w:sz w:val="22"/>
                <w:szCs w:val="22"/>
              </w:rPr>
              <w:t>/99</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102553</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464150</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potopna črpalka</w:t>
            </w:r>
          </w:p>
        </w:tc>
      </w:tr>
      <w:tr w:rsidR="009764AB" w:rsidRPr="005F69D9" w:rsidTr="005E5AFB">
        <w:tc>
          <w:tcPr>
            <w:tcW w:w="828" w:type="dxa"/>
            <w:tcBorders>
              <w:top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10</w:t>
            </w:r>
          </w:p>
        </w:tc>
        <w:tc>
          <w:tcPr>
            <w:tcW w:w="1620" w:type="dxa"/>
            <w:tcBorders>
              <w:top w:val="single" w:sz="6" w:space="0" w:color="auto"/>
              <w:left w:val="single" w:sz="6" w:space="0" w:color="auto"/>
              <w:bottom w:val="single" w:sz="6" w:space="0" w:color="auto"/>
              <w:right w:val="single" w:sz="6" w:space="0" w:color="auto"/>
            </w:tcBorders>
          </w:tcPr>
          <w:p w:rsidR="009764AB" w:rsidRDefault="009764AB" w:rsidP="005E5AFB">
            <w:pPr>
              <w:rPr>
                <w:rFonts w:ascii="Arial" w:hAnsi="Arial"/>
                <w:sz w:val="22"/>
                <w:szCs w:val="22"/>
              </w:rPr>
            </w:pPr>
            <w:r>
              <w:rPr>
                <w:rFonts w:ascii="Arial" w:hAnsi="Arial"/>
                <w:sz w:val="22"/>
                <w:szCs w:val="22"/>
              </w:rPr>
              <w:t>BSC-1 Petrol</w:t>
            </w:r>
          </w:p>
          <w:p w:rsidR="009764AB" w:rsidRPr="004B7A3B" w:rsidRDefault="009764AB" w:rsidP="005E5AFB">
            <w:pPr>
              <w:rPr>
                <w:rFonts w:ascii="Arial" w:hAnsi="Arial"/>
                <w:sz w:val="22"/>
                <w:szCs w:val="22"/>
              </w:rPr>
            </w:pPr>
            <w:r>
              <w:rPr>
                <w:rFonts w:ascii="Arial" w:hAnsi="Arial"/>
                <w:sz w:val="22"/>
                <w:szCs w:val="22"/>
              </w:rPr>
              <w:t xml:space="preserve"> ob Celovški</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104184</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460159</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potopna črpalka</w:t>
            </w:r>
          </w:p>
        </w:tc>
      </w:tr>
      <w:tr w:rsidR="009764AB" w:rsidRPr="005F69D9" w:rsidTr="005E5AFB">
        <w:tc>
          <w:tcPr>
            <w:tcW w:w="828" w:type="dxa"/>
            <w:tcBorders>
              <w:top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1</w:t>
            </w:r>
            <w:r>
              <w:rPr>
                <w:rFonts w:ascii="Arial" w:hAnsi="Arial"/>
                <w:sz w:val="22"/>
                <w:szCs w:val="22"/>
              </w:rPr>
              <w:t>1</w:t>
            </w:r>
          </w:p>
        </w:tc>
        <w:tc>
          <w:tcPr>
            <w:tcW w:w="1620" w:type="dxa"/>
            <w:tcBorders>
              <w:top w:val="single" w:sz="6" w:space="0" w:color="auto"/>
              <w:left w:val="single" w:sz="6" w:space="0" w:color="auto"/>
              <w:bottom w:val="single" w:sz="6" w:space="0" w:color="auto"/>
              <w:right w:val="single" w:sz="6" w:space="0" w:color="auto"/>
            </w:tcBorders>
          </w:tcPr>
          <w:p w:rsidR="009764AB" w:rsidRPr="004B7A3B" w:rsidRDefault="009764AB" w:rsidP="005E5AFB">
            <w:pPr>
              <w:rPr>
                <w:rFonts w:ascii="Arial" w:hAnsi="Arial"/>
                <w:sz w:val="22"/>
                <w:szCs w:val="22"/>
              </w:rPr>
            </w:pPr>
            <w:r>
              <w:rPr>
                <w:rFonts w:ascii="Arial" w:hAnsi="Arial"/>
                <w:sz w:val="22"/>
                <w:szCs w:val="22"/>
              </w:rPr>
              <w:t>LP Zadobrova</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rPr>
                <w:rFonts w:ascii="Arial" w:hAnsi="Arial"/>
                <w:sz w:val="22"/>
                <w:szCs w:val="22"/>
              </w:rPr>
            </w:pPr>
            <w:r>
              <w:rPr>
                <w:rFonts w:ascii="Arial" w:hAnsi="Arial"/>
                <w:sz w:val="22"/>
                <w:szCs w:val="22"/>
              </w:rPr>
              <w:t xml:space="preserve">        vrtina</w:t>
            </w:r>
          </w:p>
        </w:tc>
        <w:tc>
          <w:tcPr>
            <w:tcW w:w="1440" w:type="dxa"/>
            <w:tcBorders>
              <w:top w:val="single" w:sz="6" w:space="0" w:color="auto"/>
              <w:left w:val="single" w:sz="6" w:space="0" w:color="auto"/>
              <w:bottom w:val="single" w:sz="6" w:space="0" w:color="auto"/>
              <w:right w:val="single" w:sz="6" w:space="0" w:color="auto"/>
            </w:tcBorders>
          </w:tcPr>
          <w:p w:rsidR="009764AB" w:rsidRPr="001070F3" w:rsidRDefault="009764AB" w:rsidP="005E5AFB">
            <w:pPr>
              <w:jc w:val="center"/>
              <w:rPr>
                <w:rFonts w:ascii="Arial" w:hAnsi="Arial"/>
                <w:color w:val="000000"/>
                <w:sz w:val="22"/>
                <w:szCs w:val="22"/>
              </w:rPr>
            </w:pPr>
            <w:r w:rsidRPr="001070F3">
              <w:rPr>
                <w:rFonts w:ascii="Arial" w:hAnsi="Arial"/>
                <w:color w:val="000000"/>
                <w:sz w:val="22"/>
                <w:szCs w:val="22"/>
              </w:rPr>
              <w:t>103859</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468199</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potopna črpalka</w:t>
            </w:r>
          </w:p>
        </w:tc>
      </w:tr>
      <w:tr w:rsidR="009764AB" w:rsidRPr="005F69D9" w:rsidTr="005E5AFB">
        <w:tc>
          <w:tcPr>
            <w:tcW w:w="828" w:type="dxa"/>
            <w:tcBorders>
              <w:top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sidRPr="005F69D9">
              <w:rPr>
                <w:rFonts w:ascii="Arial" w:hAnsi="Arial"/>
                <w:sz w:val="22"/>
                <w:szCs w:val="22"/>
              </w:rPr>
              <w:t>1</w:t>
            </w:r>
            <w:r>
              <w:rPr>
                <w:rFonts w:ascii="Arial" w:hAnsi="Arial"/>
                <w:sz w:val="22"/>
                <w:szCs w:val="22"/>
              </w:rPr>
              <w:t>2</w:t>
            </w:r>
          </w:p>
        </w:tc>
        <w:tc>
          <w:tcPr>
            <w:tcW w:w="1620" w:type="dxa"/>
            <w:tcBorders>
              <w:top w:val="single" w:sz="6" w:space="0" w:color="auto"/>
              <w:left w:val="single" w:sz="6" w:space="0" w:color="auto"/>
              <w:bottom w:val="single" w:sz="6" w:space="0" w:color="auto"/>
              <w:right w:val="single" w:sz="6" w:space="0" w:color="auto"/>
            </w:tcBorders>
          </w:tcPr>
          <w:p w:rsidR="009764AB" w:rsidRPr="004B7A3B" w:rsidRDefault="009764AB" w:rsidP="005E5AFB">
            <w:pPr>
              <w:rPr>
                <w:rFonts w:ascii="Arial" w:hAnsi="Arial"/>
                <w:sz w:val="22"/>
                <w:szCs w:val="22"/>
              </w:rPr>
            </w:pPr>
            <w:r>
              <w:rPr>
                <w:rFonts w:ascii="Arial" w:hAnsi="Arial"/>
                <w:sz w:val="22"/>
                <w:szCs w:val="22"/>
              </w:rPr>
              <w:t>Vrtina D Petrol Zalog</w:t>
            </w:r>
          </w:p>
        </w:tc>
        <w:tc>
          <w:tcPr>
            <w:tcW w:w="162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Pr>
                <w:rFonts w:ascii="Arial" w:hAnsi="Arial"/>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101405</w:t>
            </w:r>
          </w:p>
        </w:tc>
        <w:tc>
          <w:tcPr>
            <w:tcW w:w="1440" w:type="dxa"/>
            <w:tcBorders>
              <w:top w:val="single" w:sz="6" w:space="0" w:color="auto"/>
              <w:left w:val="single" w:sz="6" w:space="0" w:color="auto"/>
              <w:bottom w:val="single" w:sz="6" w:space="0" w:color="auto"/>
              <w:right w:val="single" w:sz="6" w:space="0" w:color="auto"/>
            </w:tcBorders>
          </w:tcPr>
          <w:p w:rsidR="009764AB" w:rsidRPr="005F69D9" w:rsidRDefault="009764AB" w:rsidP="005E5AFB">
            <w:pPr>
              <w:jc w:val="center"/>
              <w:rPr>
                <w:rFonts w:ascii="Arial" w:hAnsi="Arial"/>
                <w:color w:val="000000"/>
                <w:sz w:val="22"/>
                <w:szCs w:val="22"/>
              </w:rPr>
            </w:pPr>
            <w:r>
              <w:rPr>
                <w:rFonts w:ascii="Arial" w:hAnsi="Arial"/>
                <w:color w:val="000000"/>
                <w:sz w:val="22"/>
                <w:szCs w:val="22"/>
              </w:rPr>
              <w:t>469392</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potopna črpalka</w:t>
            </w:r>
          </w:p>
        </w:tc>
      </w:tr>
      <w:tr w:rsidR="009764AB" w:rsidRPr="005F69D9" w:rsidTr="005E5AFB">
        <w:tc>
          <w:tcPr>
            <w:tcW w:w="828" w:type="dxa"/>
            <w:tcBorders>
              <w:top w:val="single" w:sz="6" w:space="0" w:color="auto"/>
              <w:bottom w:val="single" w:sz="6" w:space="0" w:color="auto"/>
              <w:right w:val="single" w:sz="6" w:space="0" w:color="auto"/>
            </w:tcBorders>
          </w:tcPr>
          <w:p w:rsidR="009764AB" w:rsidRPr="005F69D9" w:rsidRDefault="009764AB" w:rsidP="005E5AFB">
            <w:pPr>
              <w:jc w:val="center"/>
              <w:rPr>
                <w:rFonts w:ascii="Arial" w:hAnsi="Arial"/>
                <w:sz w:val="22"/>
                <w:szCs w:val="22"/>
              </w:rPr>
            </w:pPr>
            <w:r>
              <w:rPr>
                <w:rFonts w:ascii="Arial" w:hAnsi="Arial"/>
                <w:sz w:val="22"/>
                <w:szCs w:val="22"/>
              </w:rPr>
              <w:t>13</w:t>
            </w:r>
          </w:p>
        </w:tc>
        <w:tc>
          <w:tcPr>
            <w:tcW w:w="1620" w:type="dxa"/>
            <w:tcBorders>
              <w:top w:val="single" w:sz="6" w:space="0" w:color="auto"/>
              <w:left w:val="single" w:sz="6" w:space="0" w:color="auto"/>
              <w:bottom w:val="single" w:sz="6" w:space="0" w:color="auto"/>
              <w:right w:val="single" w:sz="6" w:space="0" w:color="auto"/>
            </w:tcBorders>
          </w:tcPr>
          <w:p w:rsidR="009764AB" w:rsidRPr="004B7A3B" w:rsidRDefault="009764AB" w:rsidP="005E5AFB">
            <w:pPr>
              <w:rPr>
                <w:rFonts w:ascii="Arial" w:hAnsi="Arial"/>
                <w:sz w:val="22"/>
                <w:szCs w:val="22"/>
              </w:rPr>
            </w:pPr>
            <w:r w:rsidRPr="004B7A3B">
              <w:rPr>
                <w:rFonts w:ascii="Arial" w:hAnsi="Arial"/>
                <w:sz w:val="22"/>
                <w:szCs w:val="22"/>
              </w:rPr>
              <w:t>Pb-4 Kolezija</w:t>
            </w:r>
          </w:p>
        </w:tc>
        <w:tc>
          <w:tcPr>
            <w:tcW w:w="1620" w:type="dxa"/>
            <w:tcBorders>
              <w:top w:val="single" w:sz="6" w:space="0" w:color="auto"/>
              <w:left w:val="single" w:sz="6" w:space="0" w:color="auto"/>
              <w:bottom w:val="single" w:sz="6" w:space="0" w:color="auto"/>
              <w:right w:val="single" w:sz="6" w:space="0" w:color="auto"/>
            </w:tcBorders>
          </w:tcPr>
          <w:p w:rsidR="009764AB" w:rsidRDefault="009764AB" w:rsidP="005E5AFB">
            <w:pPr>
              <w:jc w:val="center"/>
              <w:rPr>
                <w:rFonts w:ascii="Arial" w:hAnsi="Arial"/>
                <w:sz w:val="22"/>
                <w:szCs w:val="22"/>
              </w:rPr>
            </w:pPr>
            <w:r>
              <w:rPr>
                <w:rFonts w:ascii="Arial" w:hAnsi="Arial"/>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9764AB" w:rsidRDefault="009764AB" w:rsidP="005E5AFB">
            <w:pPr>
              <w:jc w:val="center"/>
              <w:rPr>
                <w:rFonts w:ascii="Arial" w:hAnsi="Arial"/>
                <w:color w:val="000000"/>
                <w:sz w:val="22"/>
                <w:szCs w:val="22"/>
              </w:rPr>
            </w:pPr>
            <w:r>
              <w:rPr>
                <w:rFonts w:ascii="Arial" w:hAnsi="Arial"/>
                <w:sz w:val="22"/>
                <w:szCs w:val="22"/>
              </w:rPr>
              <w:t>99898</w:t>
            </w:r>
          </w:p>
        </w:tc>
        <w:tc>
          <w:tcPr>
            <w:tcW w:w="1440" w:type="dxa"/>
            <w:tcBorders>
              <w:top w:val="single" w:sz="6" w:space="0" w:color="auto"/>
              <w:left w:val="single" w:sz="6" w:space="0" w:color="auto"/>
              <w:bottom w:val="single" w:sz="6" w:space="0" w:color="auto"/>
              <w:right w:val="single" w:sz="6" w:space="0" w:color="auto"/>
            </w:tcBorders>
          </w:tcPr>
          <w:p w:rsidR="009764AB" w:rsidRDefault="009764AB" w:rsidP="005E5AFB">
            <w:pPr>
              <w:jc w:val="center"/>
              <w:rPr>
                <w:rFonts w:ascii="Arial" w:hAnsi="Arial"/>
                <w:color w:val="000000"/>
                <w:sz w:val="22"/>
                <w:szCs w:val="22"/>
              </w:rPr>
            </w:pPr>
            <w:r>
              <w:rPr>
                <w:rFonts w:ascii="Arial" w:hAnsi="Arial"/>
                <w:color w:val="000000"/>
                <w:sz w:val="22"/>
                <w:szCs w:val="22"/>
              </w:rPr>
              <w:t>461091</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potopna črpalka</w:t>
            </w:r>
          </w:p>
        </w:tc>
      </w:tr>
      <w:tr w:rsidR="009764AB" w:rsidRPr="005F69D9" w:rsidTr="005E5AFB">
        <w:tc>
          <w:tcPr>
            <w:tcW w:w="828" w:type="dxa"/>
            <w:tcBorders>
              <w:top w:val="single" w:sz="6" w:space="0" w:color="auto"/>
              <w:bottom w:val="single" w:sz="6" w:space="0" w:color="auto"/>
              <w:right w:val="single" w:sz="6" w:space="0" w:color="auto"/>
            </w:tcBorders>
          </w:tcPr>
          <w:p w:rsidR="009764AB" w:rsidRDefault="009764AB" w:rsidP="005E5AFB">
            <w:pPr>
              <w:jc w:val="center"/>
              <w:rPr>
                <w:rFonts w:ascii="Arial" w:hAnsi="Arial"/>
                <w:sz w:val="22"/>
                <w:szCs w:val="22"/>
              </w:rPr>
            </w:pPr>
            <w:r>
              <w:rPr>
                <w:rFonts w:ascii="Arial" w:hAnsi="Arial"/>
                <w:sz w:val="22"/>
                <w:szCs w:val="22"/>
              </w:rPr>
              <w:t>14</w:t>
            </w:r>
          </w:p>
        </w:tc>
        <w:tc>
          <w:tcPr>
            <w:tcW w:w="1620" w:type="dxa"/>
            <w:tcBorders>
              <w:top w:val="single" w:sz="6" w:space="0" w:color="auto"/>
              <w:left w:val="single" w:sz="6" w:space="0" w:color="auto"/>
              <w:bottom w:val="single" w:sz="6" w:space="0" w:color="auto"/>
              <w:right w:val="single" w:sz="6" w:space="0" w:color="auto"/>
            </w:tcBorders>
          </w:tcPr>
          <w:p w:rsidR="009764AB" w:rsidRPr="004B7A3B" w:rsidRDefault="009764AB" w:rsidP="005E5AFB">
            <w:pPr>
              <w:rPr>
                <w:rFonts w:ascii="Arial" w:hAnsi="Arial"/>
                <w:sz w:val="22"/>
                <w:szCs w:val="22"/>
              </w:rPr>
            </w:pPr>
            <w:r>
              <w:rPr>
                <w:rFonts w:ascii="Arial" w:hAnsi="Arial"/>
                <w:sz w:val="22"/>
                <w:szCs w:val="22"/>
              </w:rPr>
              <w:t>PINCOME 1/10 Geološki zavod</w:t>
            </w:r>
          </w:p>
        </w:tc>
        <w:tc>
          <w:tcPr>
            <w:tcW w:w="1620" w:type="dxa"/>
            <w:tcBorders>
              <w:top w:val="single" w:sz="6" w:space="0" w:color="auto"/>
              <w:left w:val="single" w:sz="6" w:space="0" w:color="auto"/>
              <w:bottom w:val="single" w:sz="6" w:space="0" w:color="auto"/>
              <w:right w:val="single" w:sz="6" w:space="0" w:color="auto"/>
            </w:tcBorders>
          </w:tcPr>
          <w:p w:rsidR="009764AB" w:rsidRDefault="009764AB" w:rsidP="005E5AFB">
            <w:pPr>
              <w:jc w:val="center"/>
              <w:rPr>
                <w:rFonts w:ascii="Arial" w:hAnsi="Arial"/>
                <w:sz w:val="22"/>
                <w:szCs w:val="22"/>
              </w:rPr>
            </w:pPr>
            <w:r>
              <w:rPr>
                <w:rFonts w:ascii="Arial" w:hAnsi="Arial"/>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9764AB" w:rsidRDefault="009764AB" w:rsidP="005E5AFB">
            <w:pPr>
              <w:jc w:val="center"/>
              <w:rPr>
                <w:rFonts w:ascii="Arial" w:hAnsi="Arial"/>
                <w:sz w:val="22"/>
                <w:szCs w:val="22"/>
              </w:rPr>
            </w:pPr>
            <w:r>
              <w:rPr>
                <w:rFonts w:ascii="Arial" w:hAnsi="Arial"/>
                <w:sz w:val="22"/>
                <w:szCs w:val="22"/>
              </w:rPr>
              <w:t>103109</w:t>
            </w:r>
          </w:p>
        </w:tc>
        <w:tc>
          <w:tcPr>
            <w:tcW w:w="1440" w:type="dxa"/>
            <w:tcBorders>
              <w:top w:val="single" w:sz="6" w:space="0" w:color="auto"/>
              <w:left w:val="single" w:sz="6" w:space="0" w:color="auto"/>
              <w:bottom w:val="single" w:sz="6" w:space="0" w:color="auto"/>
              <w:right w:val="single" w:sz="6" w:space="0" w:color="auto"/>
            </w:tcBorders>
          </w:tcPr>
          <w:p w:rsidR="009764AB" w:rsidRDefault="009764AB" w:rsidP="005E5AFB">
            <w:pPr>
              <w:jc w:val="center"/>
              <w:rPr>
                <w:rFonts w:ascii="Arial" w:hAnsi="Arial"/>
                <w:color w:val="000000"/>
                <w:sz w:val="22"/>
                <w:szCs w:val="22"/>
              </w:rPr>
            </w:pPr>
            <w:r>
              <w:rPr>
                <w:rFonts w:ascii="Arial" w:hAnsi="Arial"/>
                <w:color w:val="000000"/>
                <w:sz w:val="22"/>
                <w:szCs w:val="22"/>
              </w:rPr>
              <w:t>462790</w:t>
            </w:r>
          </w:p>
        </w:tc>
        <w:tc>
          <w:tcPr>
            <w:tcW w:w="1440" w:type="dxa"/>
            <w:tcBorders>
              <w:top w:val="single" w:sz="6" w:space="0" w:color="auto"/>
              <w:left w:val="single" w:sz="6" w:space="0" w:color="auto"/>
              <w:bottom w:val="single" w:sz="6" w:space="0" w:color="auto"/>
            </w:tcBorders>
          </w:tcPr>
          <w:p w:rsidR="009764AB" w:rsidRPr="005F69D9" w:rsidRDefault="009764AB" w:rsidP="005E5AFB">
            <w:pPr>
              <w:rPr>
                <w:rFonts w:ascii="Arial" w:hAnsi="Arial"/>
                <w:sz w:val="22"/>
                <w:szCs w:val="22"/>
              </w:rPr>
            </w:pPr>
            <w:r w:rsidRPr="005F69D9">
              <w:rPr>
                <w:rFonts w:ascii="Arial" w:hAnsi="Arial"/>
                <w:sz w:val="22"/>
                <w:szCs w:val="22"/>
              </w:rPr>
              <w:t>potopna črpalka</w:t>
            </w:r>
          </w:p>
        </w:tc>
      </w:tr>
    </w:tbl>
    <w:p w:rsidR="009764AB" w:rsidRPr="005F69D9" w:rsidRDefault="009764AB" w:rsidP="009764AB">
      <w:pPr>
        <w:numPr>
          <w:ilvl w:val="12"/>
          <w:numId w:val="0"/>
        </w:numPr>
        <w:tabs>
          <w:tab w:val="left" w:pos="-142"/>
        </w:tabs>
        <w:ind w:left="1134" w:hanging="1134"/>
        <w:jc w:val="both"/>
        <w:rPr>
          <w:rFonts w:ascii="Arial" w:hAnsi="Arial"/>
          <w:b/>
          <w:sz w:val="22"/>
          <w:szCs w:val="22"/>
        </w:rPr>
      </w:pPr>
    </w:p>
    <w:p w:rsidR="009764AB" w:rsidRDefault="009764AB" w:rsidP="009764AB">
      <w:pPr>
        <w:rPr>
          <w:rFonts w:ascii="Arial" w:hAnsi="Arial"/>
          <w:b/>
        </w:rPr>
      </w:pPr>
    </w:p>
    <w:p w:rsidR="009764AB" w:rsidRDefault="009764AB" w:rsidP="009764AB">
      <w:pPr>
        <w:rPr>
          <w:rFonts w:ascii="Arial" w:hAnsi="Arial"/>
          <w:b/>
        </w:rPr>
      </w:pPr>
      <w:r>
        <w:rPr>
          <w:rFonts w:ascii="Arial" w:hAnsi="Arial"/>
          <w:b/>
        </w:rPr>
        <w:t>D PARAMETRI KAKOVOSTI IN POGOSTOST MERITEV NA POSAMEZNEM MERILNEM MESTU</w:t>
      </w:r>
    </w:p>
    <w:p w:rsidR="009764AB" w:rsidRDefault="009764AB" w:rsidP="009764AB">
      <w:pPr>
        <w:rPr>
          <w:rFonts w:ascii="Arial" w:hAnsi="Arial"/>
          <w:b/>
        </w:rPr>
      </w:pPr>
    </w:p>
    <w:p w:rsidR="009764AB" w:rsidRPr="008304C7" w:rsidRDefault="009764AB" w:rsidP="009764AB">
      <w:pPr>
        <w:rPr>
          <w:rFonts w:ascii="Arial" w:hAnsi="Arial" w:cs="Arial"/>
          <w:sz w:val="22"/>
          <w:szCs w:val="22"/>
        </w:rPr>
      </w:pPr>
      <w:r w:rsidRPr="008304C7">
        <w:rPr>
          <w:rFonts w:ascii="Arial" w:hAnsi="Arial" w:cs="Arial"/>
          <w:sz w:val="22"/>
          <w:szCs w:val="22"/>
        </w:rPr>
        <w:t>KLEČE VIII</w:t>
      </w:r>
      <w:r>
        <w:rPr>
          <w:rFonts w:ascii="Arial" w:hAnsi="Arial" w:cs="Arial"/>
          <w:sz w:val="22"/>
          <w:szCs w:val="22"/>
        </w:rPr>
        <w:t>A</w:t>
      </w:r>
    </w:p>
    <w:p w:rsidR="009764AB" w:rsidRPr="008304C7" w:rsidRDefault="009764AB" w:rsidP="009764AB">
      <w:pPr>
        <w:rPr>
          <w:rFonts w:ascii="Arial" w:hAnsi="Arial" w:cs="Arial"/>
          <w:sz w:val="22"/>
          <w:szCs w:val="22"/>
        </w:rPr>
      </w:pPr>
    </w:p>
    <w:tbl>
      <w:tblPr>
        <w:tblStyle w:val="Tabelamrea"/>
        <w:tblW w:w="9828" w:type="dxa"/>
        <w:tblLook w:val="01E0" w:firstRow="1" w:lastRow="1" w:firstColumn="1" w:lastColumn="1" w:noHBand="0" w:noVBand="0"/>
      </w:tblPr>
      <w:tblGrid>
        <w:gridCol w:w="3348"/>
        <w:gridCol w:w="1980"/>
        <w:gridCol w:w="450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980"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500" w:type="dxa"/>
          </w:tcPr>
          <w:p w:rsidR="009764AB" w:rsidRPr="00EB6E0B" w:rsidRDefault="009764AB" w:rsidP="005E5AFB">
            <w:pPr>
              <w:rPr>
                <w:rFonts w:ascii="Arial" w:hAnsi="Arial" w:cs="Arial"/>
                <w:b/>
                <w:sz w:val="22"/>
                <w:szCs w:val="22"/>
              </w:rPr>
            </w:pPr>
            <w:r w:rsidRPr="00EB6E0B">
              <w:rPr>
                <w:rFonts w:ascii="Arial" w:hAnsi="Arial" w:cs="Arial"/>
                <w:b/>
                <w:sz w:val="22"/>
                <w:szCs w:val="22"/>
              </w:rPr>
              <w:t>Število vzorcev/čas vzorčenja</w:t>
            </w:r>
          </w:p>
        </w:tc>
      </w:tr>
      <w:tr w:rsidR="009764AB" w:rsidRPr="008304C7" w:rsidTr="005E5AFB">
        <w:tc>
          <w:tcPr>
            <w:tcW w:w="9828" w:type="dxa"/>
            <w:gridSpan w:val="3"/>
          </w:tcPr>
          <w:p w:rsidR="009764AB" w:rsidRPr="00EB6E0B" w:rsidRDefault="009764AB" w:rsidP="005E5AFB">
            <w:pPr>
              <w:rPr>
                <w:rFonts w:ascii="Arial" w:hAnsi="Arial" w:cs="Arial"/>
                <w:sz w:val="22"/>
                <w:szCs w:val="22"/>
              </w:rPr>
            </w:pPr>
            <w:r w:rsidRPr="00EB6E0B">
              <w:rPr>
                <w:rFonts w:ascii="Arial" w:hAnsi="Arial" w:cs="Arial"/>
                <w:sz w:val="22"/>
                <w:szCs w:val="22"/>
              </w:rPr>
              <w:t xml:space="preserve">                                            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Pr="00BC3708" w:rsidRDefault="009764AB" w:rsidP="005E5AFB">
            <w:pPr>
              <w:rPr>
                <w:rFonts w:ascii="Arial" w:hAnsi="Arial" w:cs="Arial"/>
                <w:sz w:val="22"/>
                <w:szCs w:val="22"/>
              </w:rPr>
            </w:pPr>
            <w:r>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71702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71702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71702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71702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717029">
              <w:rPr>
                <w:rFonts w:ascii="Arial" w:hAnsi="Arial" w:cs="Arial"/>
                <w:sz w:val="22"/>
                <w:szCs w:val="22"/>
              </w:rPr>
              <w:t>21</w:t>
            </w:r>
          </w:p>
        </w:tc>
      </w:tr>
      <w:tr w:rsidR="009764AB" w:rsidRPr="008304C7" w:rsidTr="005E5AFB">
        <w:tc>
          <w:tcPr>
            <w:tcW w:w="9828" w:type="dxa"/>
            <w:gridSpan w:val="3"/>
          </w:tcPr>
          <w:p w:rsidR="009764AB" w:rsidRPr="00BC3708" w:rsidRDefault="009764AB" w:rsidP="005E5AFB">
            <w:pPr>
              <w:rPr>
                <w:rFonts w:ascii="Arial" w:hAnsi="Arial" w:cs="Arial"/>
                <w:sz w:val="22"/>
                <w:szCs w:val="22"/>
              </w:rPr>
            </w:pPr>
            <w:r w:rsidRPr="00BC3708">
              <w:rPr>
                <w:rFonts w:ascii="Arial" w:hAnsi="Arial" w:cs="Arial"/>
                <w:sz w:val="22"/>
                <w:szCs w:val="22"/>
              </w:rPr>
              <w:t xml:space="preserve">                                                   OSNOVNI PARAMETRI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F0842">
              <w:rPr>
                <w:rFonts w:ascii="Arial" w:hAnsi="Arial" w:cs="Arial"/>
                <w:sz w:val="22"/>
                <w:szCs w:val="22"/>
              </w:rPr>
              <w:t>21</w:t>
            </w:r>
          </w:p>
        </w:tc>
      </w:tr>
      <w:tr w:rsidR="009764AB" w:rsidRPr="008304C7" w:rsidTr="005E5AFB">
        <w:tc>
          <w:tcPr>
            <w:tcW w:w="9828" w:type="dxa"/>
            <w:gridSpan w:val="3"/>
          </w:tcPr>
          <w:p w:rsidR="009764AB" w:rsidRPr="00BC3708" w:rsidRDefault="009764AB" w:rsidP="005E5AFB">
            <w:pPr>
              <w:rPr>
                <w:rFonts w:ascii="Arial" w:hAnsi="Arial" w:cs="Arial"/>
                <w:sz w:val="22"/>
                <w:szCs w:val="22"/>
              </w:rPr>
            </w:pPr>
            <w:r w:rsidRPr="00BC3708">
              <w:rPr>
                <w:rFonts w:ascii="Arial" w:hAnsi="Arial" w:cs="Arial"/>
                <w:sz w:val="22"/>
                <w:szCs w:val="22"/>
              </w:rPr>
              <w:t xml:space="preserve">                                                PESTICIDI IN METABOLITI</w:t>
            </w:r>
          </w:p>
        </w:tc>
      </w:tr>
      <w:tr w:rsidR="009764AB" w:rsidRPr="008304C7" w:rsidTr="005E5AFB">
        <w:tc>
          <w:tcPr>
            <w:tcW w:w="3348" w:type="dxa"/>
          </w:tcPr>
          <w:p w:rsidR="009764AB" w:rsidRPr="008304C7" w:rsidRDefault="009764AB" w:rsidP="005E5AFB">
            <w:pPr>
              <w:rPr>
                <w:rFonts w:ascii="Arial" w:hAnsi="Arial" w:cs="Arial"/>
                <w:sz w:val="22"/>
                <w:szCs w:val="22"/>
              </w:rPr>
            </w:pPr>
            <w:bookmarkStart w:id="21" w:name="_Hlk125768858"/>
            <w:r w:rsidRPr="008304C7">
              <w:rPr>
                <w:rFonts w:ascii="Arial" w:hAnsi="Arial" w:cs="Arial"/>
                <w:sz w:val="22"/>
                <w:szCs w:val="22"/>
              </w:rPr>
              <w:t>acetoklor</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alaklor</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bookmarkEnd w:id="21"/>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C6621">
              <w:rPr>
                <w:rFonts w:ascii="Arial" w:hAnsi="Arial" w:cs="Arial"/>
                <w:sz w:val="22"/>
                <w:szCs w:val="22"/>
              </w:rPr>
              <w:t>21</w:t>
            </w:r>
          </w:p>
        </w:tc>
      </w:tr>
      <w:tr w:rsidR="009764AB" w:rsidRPr="008304C7" w:rsidTr="005E5AFB">
        <w:tc>
          <w:tcPr>
            <w:tcW w:w="9828" w:type="dxa"/>
            <w:gridSpan w:val="3"/>
          </w:tcPr>
          <w:p w:rsidR="009764AB" w:rsidRPr="00BC3708" w:rsidRDefault="009764AB" w:rsidP="005E5AFB">
            <w:pPr>
              <w:jc w:val="center"/>
              <w:rPr>
                <w:rFonts w:ascii="Arial" w:hAnsi="Arial" w:cs="Arial"/>
                <w:sz w:val="22"/>
                <w:szCs w:val="22"/>
              </w:rPr>
            </w:pPr>
            <w:r w:rsidRPr="00BC3708">
              <w:rPr>
                <w:rFonts w:ascii="Arial" w:hAnsi="Arial" w:cs="Arial"/>
                <w:sz w:val="22"/>
                <w:szCs w:val="22"/>
              </w:rPr>
              <w:lastRenderedPageBreak/>
              <w:t>LAHKOHLAPNI ALIFATSKI HALOGENIRANI OGLJIKOVODIKI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4344D">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4344D">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4344D">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4344D">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4344D">
              <w:rPr>
                <w:rFonts w:ascii="Arial" w:hAnsi="Arial" w:cs="Arial"/>
                <w:sz w:val="22"/>
                <w:szCs w:val="22"/>
              </w:rPr>
              <w:t>21</w:t>
            </w:r>
          </w:p>
        </w:tc>
      </w:tr>
      <w:tr w:rsidR="009764AB" w:rsidRPr="008304C7"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4344D">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4344D">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4344D">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4344D">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4344D">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44344D">
              <w:rPr>
                <w:rFonts w:ascii="Arial" w:hAnsi="Arial" w:cs="Arial"/>
                <w:sz w:val="22"/>
                <w:szCs w:val="22"/>
              </w:rPr>
              <w:t>21</w:t>
            </w:r>
          </w:p>
        </w:tc>
      </w:tr>
      <w:tr w:rsidR="009764AB" w:rsidRPr="008304C7" w:rsidTr="005E5AFB">
        <w:tc>
          <w:tcPr>
            <w:tcW w:w="9828" w:type="dxa"/>
            <w:gridSpan w:val="3"/>
          </w:tcPr>
          <w:p w:rsidR="009764AB" w:rsidRPr="00BC3708" w:rsidRDefault="009764AB" w:rsidP="005E5AFB">
            <w:pPr>
              <w:rPr>
                <w:rFonts w:ascii="Arial" w:hAnsi="Arial" w:cs="Arial"/>
                <w:sz w:val="22"/>
                <w:szCs w:val="22"/>
              </w:rPr>
            </w:pPr>
            <w:r w:rsidRPr="00BC3708">
              <w:rPr>
                <w:rFonts w:ascii="Arial" w:hAnsi="Arial" w:cs="Arial"/>
                <w:sz w:val="22"/>
                <w:szCs w:val="22"/>
              </w:rPr>
              <w:t xml:space="preserve">                                                             KOVINE</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94DFE">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894DFE">
              <w:rPr>
                <w:rFonts w:ascii="Arial" w:hAnsi="Arial" w:cs="Arial"/>
                <w:sz w:val="22"/>
                <w:szCs w:val="22"/>
              </w:rPr>
              <w:t>21</w:t>
            </w:r>
          </w:p>
        </w:tc>
      </w:tr>
      <w:tr w:rsidR="009764AB" w:rsidRPr="008304C7" w:rsidTr="005E5AFB">
        <w:tc>
          <w:tcPr>
            <w:tcW w:w="9828" w:type="dxa"/>
            <w:gridSpan w:val="3"/>
          </w:tcPr>
          <w:p w:rsidR="009764AB" w:rsidRPr="00BC3708" w:rsidRDefault="009764AB" w:rsidP="005E5AFB">
            <w:pPr>
              <w:jc w:val="center"/>
              <w:rPr>
                <w:rFonts w:ascii="Arial" w:hAnsi="Arial" w:cs="Arial"/>
                <w:sz w:val="22"/>
                <w:szCs w:val="22"/>
              </w:rPr>
            </w:pPr>
            <w:r w:rsidRPr="00BC3708">
              <w:rPr>
                <w:rFonts w:ascii="Arial" w:hAnsi="Arial" w:cs="Arial"/>
                <w:sz w:val="22"/>
                <w:szCs w:val="22"/>
              </w:rPr>
              <w:t>FARMACEVSTKA SREDSTVA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acetilsalicilna kislina</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betaksolol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bezafibrat</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dietilstilbestrol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diklofenak</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estradiol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estriol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estron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etinilestradiol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 xml:space="preserve"> fenofibrat</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fenoterol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gemfibrozil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indometacin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karbamazepin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ketoprofen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kodein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kofein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metoprolol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paracetamol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penicilin G</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propanolol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sulfametoksazol</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sulfomerazin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tamoksifen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teofilin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testosteron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triklosan</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trimetoprim</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9828" w:type="dxa"/>
            <w:gridSpan w:val="3"/>
          </w:tcPr>
          <w:p w:rsidR="009764AB" w:rsidRPr="00BC3708" w:rsidRDefault="009764AB" w:rsidP="005E5AFB">
            <w:pPr>
              <w:jc w:val="center"/>
              <w:rPr>
                <w:rFonts w:ascii="Arial" w:hAnsi="Arial" w:cs="Arial"/>
                <w:sz w:val="22"/>
                <w:szCs w:val="22"/>
              </w:rPr>
            </w:pPr>
            <w:r w:rsidRPr="00BC3708">
              <w:rPr>
                <w:rFonts w:ascii="Arial" w:hAnsi="Arial" w:cs="Arial"/>
                <w:sz w:val="22"/>
                <w:szCs w:val="22"/>
              </w:rPr>
              <w:t>HORMONSKI MOTILCI</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bisfenol A</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nonifenol in derivati</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oktifenol in derivati</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ftalati</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9828" w:type="dxa"/>
            <w:gridSpan w:val="3"/>
          </w:tcPr>
          <w:p w:rsidR="009764AB" w:rsidRPr="00BC3708" w:rsidRDefault="009764AB" w:rsidP="005E5AFB">
            <w:pPr>
              <w:jc w:val="center"/>
              <w:rPr>
                <w:rFonts w:ascii="Arial" w:hAnsi="Arial" w:cs="Arial"/>
                <w:sz w:val="22"/>
                <w:szCs w:val="22"/>
              </w:rPr>
            </w:pPr>
            <w:r w:rsidRPr="00BC3708">
              <w:rPr>
                <w:rFonts w:ascii="Arial" w:hAnsi="Arial" w:cs="Arial"/>
                <w:sz w:val="22"/>
                <w:szCs w:val="22"/>
              </w:rPr>
              <w:t>OSTALI PARAMETRI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2 (april, oktober)</w:t>
            </w:r>
          </w:p>
        </w:tc>
      </w:tr>
      <w:tr w:rsidR="009764AB" w:rsidRPr="008304C7" w:rsidTr="005E5AFB">
        <w:tc>
          <w:tcPr>
            <w:tcW w:w="3348" w:type="dxa"/>
          </w:tcPr>
          <w:p w:rsidR="009764AB" w:rsidRPr="008304C7" w:rsidRDefault="009764AB" w:rsidP="005E5AFB">
            <w:pPr>
              <w:rPr>
                <w:rFonts w:ascii="Arial" w:hAnsi="Arial" w:cs="Arial"/>
                <w:sz w:val="22"/>
                <w:szCs w:val="22"/>
              </w:rPr>
            </w:pPr>
          </w:p>
        </w:tc>
        <w:tc>
          <w:tcPr>
            <w:tcW w:w="1980" w:type="dxa"/>
          </w:tcPr>
          <w:p w:rsidR="009764AB" w:rsidRPr="008304C7" w:rsidRDefault="009764AB" w:rsidP="005E5AFB">
            <w:pPr>
              <w:rPr>
                <w:rFonts w:ascii="Arial" w:hAnsi="Arial" w:cs="Arial"/>
                <w:sz w:val="22"/>
                <w:szCs w:val="22"/>
              </w:rPr>
            </w:pPr>
          </w:p>
        </w:tc>
        <w:tc>
          <w:tcPr>
            <w:tcW w:w="4500" w:type="dxa"/>
          </w:tcPr>
          <w:p w:rsidR="009764AB" w:rsidRPr="00BC3708" w:rsidRDefault="009764AB" w:rsidP="005E5AFB">
            <w:pPr>
              <w:rPr>
                <w:rFonts w:ascii="Arial" w:hAnsi="Arial" w:cs="Arial"/>
                <w:sz w:val="22"/>
                <w:szCs w:val="22"/>
              </w:rPr>
            </w:pP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980"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Pr="00BC3708" w:rsidRDefault="009764AB" w:rsidP="005E5AFB">
            <w:pPr>
              <w:rPr>
                <w:rFonts w:ascii="Arial" w:hAnsi="Arial" w:cs="Arial"/>
                <w:sz w:val="22"/>
                <w:szCs w:val="22"/>
              </w:rPr>
            </w:pPr>
            <w:r>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980"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500" w:type="dxa"/>
          </w:tcPr>
          <w:p w:rsidR="009764AB" w:rsidRPr="00BC3708" w:rsidRDefault="009764AB" w:rsidP="005E5AFB">
            <w:pPr>
              <w:rPr>
                <w:rFonts w:ascii="Arial" w:hAnsi="Arial" w:cs="Arial"/>
                <w:sz w:val="22"/>
                <w:szCs w:val="22"/>
              </w:rPr>
            </w:pPr>
            <w:r w:rsidRPr="00BC3708">
              <w:rPr>
                <w:rFonts w:ascii="Arial" w:hAnsi="Arial" w:cs="Arial"/>
                <w:sz w:val="22"/>
                <w:szCs w:val="22"/>
              </w:rPr>
              <w:t xml:space="preserve">4 (jan., april, julij, okt.) </w:t>
            </w:r>
          </w:p>
        </w:tc>
      </w:tr>
    </w:tbl>
    <w:p w:rsidR="009764AB" w:rsidRPr="008304C7" w:rsidRDefault="009764AB" w:rsidP="009764AB"/>
    <w:p w:rsidR="009764AB" w:rsidRDefault="009764AB" w:rsidP="009764AB">
      <w:pPr>
        <w:rPr>
          <w:rFonts w:ascii="Arial" w:hAnsi="Arial" w:cs="Arial"/>
          <w:sz w:val="22"/>
          <w:szCs w:val="22"/>
        </w:rPr>
      </w:pPr>
      <w:r w:rsidRPr="008304C7">
        <w:rPr>
          <w:rFonts w:ascii="Arial" w:hAnsi="Arial" w:cs="Arial"/>
          <w:sz w:val="22"/>
          <w:szCs w:val="22"/>
        </w:rPr>
        <w:t>KLEČE XIII</w:t>
      </w:r>
    </w:p>
    <w:p w:rsidR="009764AB" w:rsidRDefault="009764AB" w:rsidP="009764AB">
      <w:pPr>
        <w:rPr>
          <w:rFonts w:ascii="Arial" w:hAnsi="Arial" w:cs="Arial"/>
          <w:sz w:val="22"/>
          <w:szCs w:val="22"/>
        </w:rPr>
      </w:pPr>
    </w:p>
    <w:tbl>
      <w:tblPr>
        <w:tblStyle w:val="Tabelamrea"/>
        <w:tblW w:w="9828" w:type="dxa"/>
        <w:tblLook w:val="01E0" w:firstRow="1" w:lastRow="1" w:firstColumn="1" w:lastColumn="1" w:noHBand="0" w:noVBand="0"/>
      </w:tblPr>
      <w:tblGrid>
        <w:gridCol w:w="3348"/>
        <w:gridCol w:w="1722"/>
        <w:gridCol w:w="258"/>
        <w:gridCol w:w="450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980" w:type="dxa"/>
            <w:gridSpan w:val="2"/>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500"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8304C7" w:rsidTr="005E5AFB">
        <w:tc>
          <w:tcPr>
            <w:tcW w:w="9828" w:type="dxa"/>
            <w:gridSpan w:val="4"/>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9828" w:type="dxa"/>
            <w:gridSpan w:val="4"/>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lastRenderedPageBreak/>
              <w:t>ESA - metabolit  S-metolaklora</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9828" w:type="dxa"/>
            <w:gridSpan w:val="4"/>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FARMACEVSTKA SREDSTVA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acetilsalicilna kislina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betaksolol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bezafibrat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dietilstilbestrol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diklofenak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estriol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etinilestradiol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 xml:space="preserve"> fenofibrat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fenoterol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gemfibrozil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indometacin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lastRenderedPageBreak/>
              <w:t>karbamazepin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ketoprofen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kodein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kofein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metoprolol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paracetamol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penicilin G</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propanolol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sulfametoksazol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sulfomerazin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tamoksifen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teofilin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testosteron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triklosan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trimetoprim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HORMONSKI MOTILCI</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bisfenol 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nonifenol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oktifenol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ftalati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gridSpan w:val="2"/>
          </w:tcPr>
          <w:p w:rsidR="009764AB" w:rsidRPr="00E0625D" w:rsidRDefault="009764AB" w:rsidP="005E5AFB">
            <w:pPr>
              <w:rPr>
                <w:rFonts w:ascii="Arial" w:hAnsi="Arial" w:cs="Arial"/>
                <w:sz w:val="22"/>
                <w:szCs w:val="22"/>
              </w:rPr>
            </w:pP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Tr="005E5AFB">
        <w:tc>
          <w:tcPr>
            <w:tcW w:w="9828" w:type="dxa"/>
            <w:gridSpan w:val="4"/>
          </w:tcPr>
          <w:p w:rsidR="009764AB" w:rsidRDefault="009764AB" w:rsidP="005E5AFB">
            <w:pPr>
              <w:rPr>
                <w:rFonts w:ascii="Arial" w:hAnsi="Arial" w:cs="Arial"/>
                <w:sz w:val="22"/>
                <w:szCs w:val="22"/>
              </w:rPr>
            </w:pPr>
            <w:r>
              <w:rPr>
                <w:rFonts w:ascii="Arial" w:hAnsi="Arial" w:cs="Arial"/>
                <w:sz w:val="22"/>
                <w:szCs w:val="22"/>
              </w:rPr>
              <w:t xml:space="preserve">                                               MIKROBIOLOŠKI PARAMETRI</w:t>
            </w:r>
          </w:p>
        </w:tc>
      </w:tr>
      <w:tr w:rsidR="009764AB"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Escherichia coli (E.coli)</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r w:rsidR="009764AB" w:rsidTr="005E5AFB">
        <w:tc>
          <w:tcPr>
            <w:tcW w:w="3348" w:type="dxa"/>
          </w:tcPr>
          <w:p w:rsidR="009764AB" w:rsidRDefault="009764AB" w:rsidP="005E5AFB">
            <w:pPr>
              <w:rPr>
                <w:rFonts w:ascii="Arial" w:hAnsi="Arial" w:cs="Arial"/>
                <w:sz w:val="22"/>
                <w:szCs w:val="22"/>
              </w:rPr>
            </w:pPr>
            <w:r>
              <w:rPr>
                <w:rFonts w:ascii="Arial" w:hAnsi="Arial" w:cs="Arial"/>
                <w:sz w:val="22"/>
                <w:szCs w:val="22"/>
              </w:rPr>
              <w:t>Enterokoki</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p>
        </w:tc>
        <w:tc>
          <w:tcPr>
            <w:tcW w:w="4758" w:type="dxa"/>
            <w:gridSpan w:val="2"/>
          </w:tcPr>
          <w:p w:rsidR="009764AB" w:rsidRPr="00EB6E0B" w:rsidRDefault="009764AB" w:rsidP="005E5AFB">
            <w:pPr>
              <w:rPr>
                <w:rFonts w:ascii="Arial" w:hAnsi="Arial" w:cs="Arial"/>
                <w:sz w:val="22"/>
                <w:szCs w:val="22"/>
              </w:rPr>
            </w:pPr>
            <w:r>
              <w:rPr>
                <w:rFonts w:ascii="Arial" w:hAnsi="Arial" w:cs="Arial"/>
                <w:sz w:val="22"/>
                <w:szCs w:val="22"/>
              </w:rPr>
              <w:t>4 (jan.</w:t>
            </w:r>
            <w:r w:rsidRPr="00EB6E0B">
              <w:rPr>
                <w:rFonts w:ascii="Arial" w:hAnsi="Arial" w:cs="Arial"/>
                <w:sz w:val="22"/>
                <w:szCs w:val="22"/>
              </w:rPr>
              <w:t xml:space="preserve">, april, julij, okt.) </w:t>
            </w:r>
          </w:p>
        </w:tc>
      </w:tr>
    </w:tbl>
    <w:p w:rsidR="009764AB" w:rsidRDefault="009764AB" w:rsidP="009764AB">
      <w:pPr>
        <w:rPr>
          <w:rFonts w:ascii="Arial" w:hAnsi="Arial" w:cs="Arial"/>
          <w:sz w:val="22"/>
          <w:szCs w:val="22"/>
        </w:rPr>
      </w:pPr>
    </w:p>
    <w:p w:rsidR="009764AB" w:rsidRDefault="009764AB" w:rsidP="009764AB">
      <w:pPr>
        <w:rPr>
          <w:rFonts w:ascii="Arial" w:hAnsi="Arial" w:cs="Arial"/>
          <w:szCs w:val="24"/>
        </w:rPr>
      </w:pPr>
    </w:p>
    <w:p w:rsidR="009764AB" w:rsidRDefault="009764AB" w:rsidP="009764AB">
      <w:pPr>
        <w:rPr>
          <w:rFonts w:ascii="Arial" w:hAnsi="Arial" w:cs="Arial"/>
          <w:szCs w:val="24"/>
        </w:rPr>
      </w:pPr>
      <w:r w:rsidRPr="008304C7">
        <w:rPr>
          <w:rFonts w:ascii="Arial" w:hAnsi="Arial" w:cs="Arial"/>
          <w:szCs w:val="24"/>
        </w:rPr>
        <w:t>HRASTJE I</w:t>
      </w:r>
      <w:r>
        <w:rPr>
          <w:rFonts w:ascii="Arial" w:hAnsi="Arial" w:cs="Arial"/>
          <w:szCs w:val="24"/>
        </w:rPr>
        <w:t>A</w:t>
      </w:r>
    </w:p>
    <w:p w:rsidR="009764AB" w:rsidRDefault="009764AB" w:rsidP="009764AB">
      <w:pPr>
        <w:rPr>
          <w:rFonts w:ascii="Arial" w:hAnsi="Arial" w:cs="Arial"/>
          <w:szCs w:val="24"/>
        </w:rPr>
      </w:pPr>
    </w:p>
    <w:tbl>
      <w:tblPr>
        <w:tblStyle w:val="Tabelamrea"/>
        <w:tblW w:w="9828" w:type="dxa"/>
        <w:tblLook w:val="01E0" w:firstRow="1" w:lastRow="1" w:firstColumn="1" w:lastColumn="1" w:noHBand="0" w:noVBand="0"/>
      </w:tblPr>
      <w:tblGrid>
        <w:gridCol w:w="3348"/>
        <w:gridCol w:w="1722"/>
        <w:gridCol w:w="4758"/>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722"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758"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3"/>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63E57">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63E57">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63E57">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63E57">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63E57">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63E57">
              <w:rPr>
                <w:rFonts w:ascii="Arial" w:hAnsi="Arial" w:cs="Arial"/>
                <w:sz w:val="22"/>
                <w:szCs w:val="22"/>
              </w:rPr>
              <w:t>21</w:t>
            </w:r>
          </w:p>
        </w:tc>
      </w:tr>
      <w:tr w:rsidR="009764AB"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E81972">
              <w:rPr>
                <w:rFonts w:ascii="Arial" w:hAnsi="Arial" w:cs="Arial"/>
                <w:sz w:val="22"/>
                <w:szCs w:val="22"/>
              </w:rPr>
              <w:t>21</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lastRenderedPageBreak/>
              <w:t xml:space="preserve">                                                PESTICIDI IN METABOLITI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9549C1"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481FA1">
              <w:rPr>
                <w:rFonts w:ascii="Arial" w:hAnsi="Arial" w:cs="Arial"/>
                <w:sz w:val="22"/>
                <w:szCs w:val="22"/>
              </w:rPr>
              <w:t>21</w:t>
            </w:r>
          </w:p>
        </w:tc>
      </w:tr>
      <w:tr w:rsidR="009764AB" w:rsidRPr="008304C7" w:rsidTr="005E5AFB">
        <w:tc>
          <w:tcPr>
            <w:tcW w:w="9828" w:type="dxa"/>
            <w:gridSpan w:val="3"/>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E0970">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E0970">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E0970">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E0970">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E0970">
              <w:rPr>
                <w:rFonts w:ascii="Arial" w:hAnsi="Arial" w:cs="Arial"/>
                <w:sz w:val="22"/>
                <w:szCs w:val="22"/>
              </w:rPr>
              <w:t>21</w:t>
            </w:r>
          </w:p>
        </w:tc>
      </w:tr>
      <w:tr w:rsidR="009764AB" w:rsidRPr="008304C7"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E0970">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E0970">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E0970">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E0970">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E0970">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9E0970">
              <w:rPr>
                <w:rFonts w:ascii="Arial" w:hAnsi="Arial" w:cs="Arial"/>
                <w:sz w:val="22"/>
                <w:szCs w:val="22"/>
              </w:rPr>
              <w:t>21</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847ADD">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tcPr>
          <w:p w:rsidR="009764AB" w:rsidRDefault="009764AB" w:rsidP="005E5AFB">
            <w:r w:rsidRPr="00847ADD">
              <w:rPr>
                <w:rFonts w:ascii="Arial" w:hAnsi="Arial" w:cs="Arial"/>
                <w:sz w:val="22"/>
                <w:szCs w:val="22"/>
              </w:rPr>
              <w:t>21</w:t>
            </w:r>
          </w:p>
        </w:tc>
      </w:tr>
      <w:tr w:rsidR="009764AB"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FARMACEVSTKA SREDSTVA</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acetilsalicilna kislina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betaksolol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bezafibrat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dietilstilbestrol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diklofenak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estriol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etinilestradiol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 xml:space="preserve"> fenofibrat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fenoterol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gemfibrozil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indometacin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karbamazepin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ketoprofen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kodein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kofein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metoprolol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paracetamol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penicilin G</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propanolol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sulfametoksazol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sulfomerazin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tamoksifen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teofilin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testosteron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triklosan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trimetoprim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HORMONSKI MOTILCI</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bisfenol 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nonifenol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oktifenol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ftalati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tcPr>
          <w:p w:rsidR="009764AB" w:rsidRPr="00E0625D" w:rsidRDefault="009764AB" w:rsidP="005E5AFB">
            <w:pPr>
              <w:rPr>
                <w:rFonts w:ascii="Arial" w:hAnsi="Arial" w:cs="Arial"/>
                <w:sz w:val="22"/>
                <w:szCs w:val="22"/>
              </w:rPr>
            </w:pP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 xml:space="preserve">Organski vezani halogeni – </w:t>
            </w:r>
            <w:r w:rsidRPr="008304C7">
              <w:rPr>
                <w:rFonts w:ascii="Arial" w:hAnsi="Arial" w:cs="Arial"/>
                <w:sz w:val="22"/>
                <w:szCs w:val="22"/>
              </w:rPr>
              <w:lastRenderedPageBreak/>
              <w:t>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1 X mesečno</w:t>
            </w:r>
          </w:p>
        </w:tc>
        <w:tc>
          <w:tcPr>
            <w:tcW w:w="4758" w:type="dxa"/>
          </w:tcPr>
          <w:p w:rsidR="009764AB" w:rsidRPr="008304C7" w:rsidRDefault="009764AB" w:rsidP="005E5AFB">
            <w:pPr>
              <w:rPr>
                <w:rFonts w:ascii="Arial" w:hAnsi="Arial" w:cs="Arial"/>
                <w:sz w:val="22"/>
                <w:szCs w:val="22"/>
              </w:rPr>
            </w:pPr>
            <w:r>
              <w:rPr>
                <w:rFonts w:ascii="Arial" w:hAnsi="Arial" w:cs="Arial"/>
                <w:sz w:val="22"/>
                <w:szCs w:val="22"/>
              </w:rPr>
              <w:t>21</w:t>
            </w:r>
          </w:p>
        </w:tc>
      </w:tr>
      <w:tr w:rsidR="009764AB"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lastRenderedPageBreak/>
              <w:t>GC/MSD-DRS SCAN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tcPr>
          <w:p w:rsidR="009764AB" w:rsidRDefault="009764AB" w:rsidP="005E5AFB">
            <w:pPr>
              <w:rPr>
                <w:rFonts w:ascii="Arial" w:hAnsi="Arial" w:cs="Arial"/>
                <w:sz w:val="22"/>
                <w:szCs w:val="22"/>
              </w:rPr>
            </w:pPr>
            <w:r>
              <w:rPr>
                <w:rFonts w:ascii="Arial" w:hAnsi="Arial" w:cs="Arial"/>
                <w:sz w:val="22"/>
                <w:szCs w:val="22"/>
              </w:rPr>
              <w:t xml:space="preserve">4 (jan., april, julij, okt.) </w:t>
            </w:r>
          </w:p>
        </w:tc>
      </w:tr>
    </w:tbl>
    <w:p w:rsidR="009764AB" w:rsidRDefault="009764AB" w:rsidP="009764AB"/>
    <w:p w:rsidR="009764AB" w:rsidRPr="008304C7" w:rsidRDefault="009764AB" w:rsidP="009764AB"/>
    <w:p w:rsidR="009764AB" w:rsidRDefault="009764AB" w:rsidP="009764AB">
      <w:pPr>
        <w:rPr>
          <w:rFonts w:ascii="Arial" w:hAnsi="Arial" w:cs="Arial"/>
          <w:szCs w:val="24"/>
        </w:rPr>
      </w:pPr>
      <w:r w:rsidRPr="008304C7">
        <w:rPr>
          <w:rFonts w:ascii="Arial" w:hAnsi="Arial" w:cs="Arial"/>
          <w:szCs w:val="24"/>
        </w:rPr>
        <w:t>ŠENTVID II</w:t>
      </w:r>
      <w:r>
        <w:rPr>
          <w:rFonts w:ascii="Arial" w:hAnsi="Arial" w:cs="Arial"/>
          <w:szCs w:val="24"/>
        </w:rPr>
        <w:t>A</w:t>
      </w:r>
    </w:p>
    <w:p w:rsidR="009764AB" w:rsidRDefault="009764AB" w:rsidP="009764AB">
      <w:pPr>
        <w:rPr>
          <w:rFonts w:ascii="Arial" w:hAnsi="Arial" w:cs="Arial"/>
          <w:szCs w:val="24"/>
        </w:rPr>
      </w:pPr>
    </w:p>
    <w:tbl>
      <w:tblPr>
        <w:tblStyle w:val="Tabelamrea"/>
        <w:tblW w:w="9828" w:type="dxa"/>
        <w:tblLook w:val="01E0" w:firstRow="1" w:lastRow="1" w:firstColumn="1" w:lastColumn="1" w:noHBand="0" w:noVBand="0"/>
      </w:tblPr>
      <w:tblGrid>
        <w:gridCol w:w="3348"/>
        <w:gridCol w:w="1722"/>
        <w:gridCol w:w="258"/>
        <w:gridCol w:w="450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980" w:type="dxa"/>
            <w:gridSpan w:val="2"/>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500"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4"/>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2394">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2394">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2394">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2394">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2394">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2394">
              <w:rPr>
                <w:rFonts w:ascii="Arial" w:hAnsi="Arial" w:cs="Arial"/>
                <w:sz w:val="22"/>
                <w:szCs w:val="22"/>
              </w:rPr>
              <w:t>21</w:t>
            </w:r>
          </w:p>
        </w:tc>
      </w:tr>
      <w:tr w:rsidR="009764AB" w:rsidTr="005E5AFB">
        <w:tc>
          <w:tcPr>
            <w:tcW w:w="9828" w:type="dxa"/>
            <w:gridSpan w:val="4"/>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1906">
              <w:rPr>
                <w:rFonts w:ascii="Arial" w:hAnsi="Arial" w:cs="Arial"/>
                <w:sz w:val="22"/>
                <w:szCs w:val="22"/>
              </w:rPr>
              <w:t>21</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9549C1"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2755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Pr>
                <w:rFonts w:ascii="Arial" w:hAnsi="Arial" w:cs="Arial"/>
                <w:sz w:val="22"/>
                <w:szCs w:val="22"/>
              </w:rPr>
              <w:t>21</w:t>
            </w:r>
          </w:p>
        </w:tc>
      </w:tr>
      <w:tr w:rsidR="009764AB" w:rsidRPr="008304C7" w:rsidTr="005E5AFB">
        <w:tc>
          <w:tcPr>
            <w:tcW w:w="9828" w:type="dxa"/>
            <w:gridSpan w:val="4"/>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836EC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836EC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836EC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836EC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836EC1">
              <w:rPr>
                <w:rFonts w:ascii="Arial" w:hAnsi="Arial" w:cs="Arial"/>
                <w:sz w:val="22"/>
                <w:szCs w:val="22"/>
              </w:rPr>
              <w:t>21</w:t>
            </w:r>
          </w:p>
        </w:tc>
      </w:tr>
      <w:tr w:rsidR="009764AB" w:rsidRPr="008304C7"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836EC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836EC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836EC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836EC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836EC1">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836EC1">
              <w:rPr>
                <w:rFonts w:ascii="Arial" w:hAnsi="Arial" w:cs="Arial"/>
                <w:sz w:val="22"/>
                <w:szCs w:val="22"/>
              </w:rPr>
              <w:t>21</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B6162">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B6162">
              <w:rPr>
                <w:rFonts w:ascii="Arial" w:hAnsi="Arial" w:cs="Arial"/>
                <w:sz w:val="22"/>
                <w:szCs w:val="22"/>
              </w:rPr>
              <w:t>21</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FARMACEVSTKA SREDSTVA</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acetilsalicilna kislina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betaksolol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bezafibrat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dietilstilbestrol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diklofenak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estriol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etinilestradiol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lastRenderedPageBreak/>
              <w:t>fenofibrat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fenoterol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gemfibrozil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indometacin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karbamazepin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ketoprofen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kodein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kofein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metoprolol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paracetamol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penicilin G</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propanolol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sulfametoksazol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sulfomerazin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tamoksifen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teofilin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testosteron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triklosan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trimetoprim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HORMONSKI MOTILCI</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bisfenol 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nonifenol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oktifenol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ftalati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gridSpan w:val="2"/>
          </w:tcPr>
          <w:p w:rsidR="009764AB" w:rsidRPr="00E0625D" w:rsidRDefault="009764AB" w:rsidP="005E5AFB">
            <w:pPr>
              <w:rPr>
                <w:rFonts w:ascii="Arial" w:hAnsi="Arial" w:cs="Arial"/>
                <w:sz w:val="22"/>
                <w:szCs w:val="22"/>
              </w:rPr>
            </w:pP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Pr="008304C7" w:rsidRDefault="009764AB" w:rsidP="005E5AFB">
            <w:pPr>
              <w:rPr>
                <w:rFonts w:ascii="Arial" w:hAnsi="Arial" w:cs="Arial"/>
                <w:sz w:val="22"/>
                <w:szCs w:val="22"/>
              </w:rPr>
            </w:pPr>
            <w:r>
              <w:rPr>
                <w:rFonts w:ascii="Arial" w:hAnsi="Arial" w:cs="Arial"/>
                <w:sz w:val="22"/>
                <w:szCs w:val="22"/>
              </w:rPr>
              <w:t>21</w:t>
            </w:r>
          </w:p>
        </w:tc>
      </w:tr>
      <w:tr w:rsidR="009764AB"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Default="009764AB" w:rsidP="005E5AFB">
            <w:pPr>
              <w:rPr>
                <w:rFonts w:ascii="Arial" w:hAnsi="Arial" w:cs="Arial"/>
                <w:sz w:val="22"/>
                <w:szCs w:val="22"/>
              </w:rPr>
            </w:pPr>
            <w:r>
              <w:rPr>
                <w:rFonts w:ascii="Arial" w:hAnsi="Arial" w:cs="Arial"/>
                <w:sz w:val="22"/>
                <w:szCs w:val="22"/>
              </w:rPr>
              <w:t xml:space="preserve">4 (jan., april, julij, okt.) </w:t>
            </w:r>
          </w:p>
        </w:tc>
      </w:tr>
    </w:tbl>
    <w:p w:rsidR="009764AB" w:rsidRPr="008304C7" w:rsidRDefault="009764AB" w:rsidP="009764AB"/>
    <w:p w:rsidR="009764AB" w:rsidRDefault="009764AB" w:rsidP="009764AB">
      <w:pPr>
        <w:rPr>
          <w:rFonts w:ascii="Arial" w:hAnsi="Arial" w:cs="Arial"/>
          <w:szCs w:val="24"/>
        </w:rPr>
      </w:pPr>
      <w:r w:rsidRPr="008304C7">
        <w:rPr>
          <w:rFonts w:ascii="Arial" w:hAnsi="Arial" w:cs="Arial"/>
          <w:szCs w:val="24"/>
        </w:rPr>
        <w:t xml:space="preserve">JARŠKI PROD III </w:t>
      </w:r>
    </w:p>
    <w:p w:rsidR="009764AB" w:rsidRDefault="009764AB" w:rsidP="009764AB">
      <w:pPr>
        <w:rPr>
          <w:rFonts w:ascii="Arial" w:hAnsi="Arial" w:cs="Arial"/>
          <w:szCs w:val="24"/>
        </w:rPr>
      </w:pPr>
    </w:p>
    <w:tbl>
      <w:tblPr>
        <w:tblStyle w:val="Tabelamrea"/>
        <w:tblW w:w="9828" w:type="dxa"/>
        <w:tblLook w:val="01E0" w:firstRow="1" w:lastRow="1" w:firstColumn="1" w:lastColumn="1" w:noHBand="0" w:noVBand="0"/>
      </w:tblPr>
      <w:tblGrid>
        <w:gridCol w:w="3348"/>
        <w:gridCol w:w="1722"/>
        <w:gridCol w:w="258"/>
        <w:gridCol w:w="450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980" w:type="dxa"/>
            <w:gridSpan w:val="2"/>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500"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4"/>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B24E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B24E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B24E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B24E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B24E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0B24E9">
              <w:rPr>
                <w:rFonts w:ascii="Arial" w:hAnsi="Arial" w:cs="Arial"/>
                <w:sz w:val="22"/>
                <w:szCs w:val="22"/>
              </w:rPr>
              <w:t>21</w:t>
            </w:r>
          </w:p>
        </w:tc>
      </w:tr>
      <w:tr w:rsidR="009764AB" w:rsidTr="005E5AFB">
        <w:tc>
          <w:tcPr>
            <w:tcW w:w="9828" w:type="dxa"/>
            <w:gridSpan w:val="4"/>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5327F5">
              <w:rPr>
                <w:rFonts w:ascii="Arial" w:hAnsi="Arial" w:cs="Arial"/>
                <w:sz w:val="22"/>
                <w:szCs w:val="22"/>
              </w:rPr>
              <w:t>21</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lastRenderedPageBreak/>
              <w:t xml:space="preserve">                                                PESTICIDI IN METABOLITI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C0573">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9549C1"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634DDA">
              <w:rPr>
                <w:rFonts w:ascii="Arial" w:hAnsi="Arial" w:cs="Arial"/>
                <w:sz w:val="22"/>
                <w:szCs w:val="22"/>
              </w:rPr>
              <w:t>21</w:t>
            </w:r>
          </w:p>
        </w:tc>
      </w:tr>
      <w:tr w:rsidR="009764AB" w:rsidRPr="008304C7" w:rsidTr="005E5AFB">
        <w:tc>
          <w:tcPr>
            <w:tcW w:w="9828" w:type="dxa"/>
            <w:gridSpan w:val="4"/>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B338E">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B338E">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B338E">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B338E">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B338E">
              <w:rPr>
                <w:rFonts w:ascii="Arial" w:hAnsi="Arial" w:cs="Arial"/>
                <w:sz w:val="22"/>
                <w:szCs w:val="22"/>
              </w:rPr>
              <w:t>21</w:t>
            </w:r>
          </w:p>
        </w:tc>
      </w:tr>
      <w:tr w:rsidR="009764AB" w:rsidRPr="008304C7"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B338E">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B338E">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B338E">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B338E">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B338E">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B338E">
              <w:rPr>
                <w:rFonts w:ascii="Arial" w:hAnsi="Arial" w:cs="Arial"/>
                <w:sz w:val="22"/>
                <w:szCs w:val="22"/>
              </w:rPr>
              <w:t>21</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4F6470">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4F6470">
              <w:rPr>
                <w:rFonts w:ascii="Arial" w:hAnsi="Arial" w:cs="Arial"/>
                <w:sz w:val="22"/>
                <w:szCs w:val="22"/>
              </w:rPr>
              <w:t>21</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FARMACEVSTKA SREDSTVA</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acetilsalicilna kislina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betaksolol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bezafibrat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dietilstilbestrol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diklofenak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estriol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etinilestradiol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fenofibrat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fenoterol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gemfibrozil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indometacin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karbamazepin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ketoprofen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kodein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kofein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metoprolol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paracetamol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penicilin G</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propanolol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sulfametoksazol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sulfomerazin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tamoksifen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teofilin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testosteron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triklosan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trimetoprim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HORMONSKI MOTILCI</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bisfenol 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nonifenol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oktifenol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ftalati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gridSpan w:val="2"/>
          </w:tcPr>
          <w:p w:rsidR="009764AB" w:rsidRPr="00E0625D" w:rsidRDefault="009764AB" w:rsidP="005E5AFB">
            <w:pPr>
              <w:rPr>
                <w:rFonts w:ascii="Arial" w:hAnsi="Arial" w:cs="Arial"/>
                <w:sz w:val="22"/>
                <w:szCs w:val="22"/>
              </w:rPr>
            </w:pP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 xml:space="preserve">Organski vezani halogeni – </w:t>
            </w:r>
            <w:r w:rsidRPr="008304C7">
              <w:rPr>
                <w:rFonts w:ascii="Arial" w:hAnsi="Arial" w:cs="Arial"/>
                <w:sz w:val="22"/>
                <w:szCs w:val="22"/>
              </w:rPr>
              <w:lastRenderedPageBreak/>
              <w:t>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1 X mesečno</w:t>
            </w:r>
          </w:p>
        </w:tc>
        <w:tc>
          <w:tcPr>
            <w:tcW w:w="4758" w:type="dxa"/>
            <w:gridSpan w:val="2"/>
          </w:tcPr>
          <w:p w:rsidR="009764AB" w:rsidRPr="008304C7" w:rsidRDefault="009764AB" w:rsidP="005E5AFB">
            <w:pPr>
              <w:rPr>
                <w:rFonts w:ascii="Arial" w:hAnsi="Arial" w:cs="Arial"/>
                <w:sz w:val="22"/>
                <w:szCs w:val="22"/>
              </w:rPr>
            </w:pPr>
            <w:r>
              <w:rPr>
                <w:rFonts w:ascii="Arial" w:hAnsi="Arial" w:cs="Arial"/>
                <w:sz w:val="22"/>
                <w:szCs w:val="22"/>
              </w:rPr>
              <w:t>21</w:t>
            </w:r>
          </w:p>
        </w:tc>
      </w:tr>
      <w:tr w:rsidR="009764AB"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lastRenderedPageBreak/>
              <w:t>GC/MSD-DRS SCAN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Default="009764AB" w:rsidP="005E5AFB">
            <w:pPr>
              <w:rPr>
                <w:rFonts w:ascii="Arial" w:hAnsi="Arial" w:cs="Arial"/>
                <w:sz w:val="22"/>
                <w:szCs w:val="22"/>
              </w:rPr>
            </w:pPr>
            <w:r>
              <w:rPr>
                <w:rFonts w:ascii="Arial" w:hAnsi="Arial" w:cs="Arial"/>
                <w:sz w:val="22"/>
                <w:szCs w:val="22"/>
              </w:rPr>
              <w:t xml:space="preserve">4 (jan., april, julij, okt.) </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MIKROBIOLOŠKI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Escherichia coli (E.coli)</w:t>
            </w:r>
          </w:p>
        </w:tc>
        <w:tc>
          <w:tcPr>
            <w:tcW w:w="1980" w:type="dxa"/>
            <w:gridSpan w:val="2"/>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Pr="008304C7" w:rsidRDefault="009764AB" w:rsidP="005E5AFB">
            <w:pPr>
              <w:rPr>
                <w:rFonts w:ascii="Arial" w:hAnsi="Arial" w:cs="Arial"/>
                <w:sz w:val="22"/>
                <w:szCs w:val="22"/>
              </w:rPr>
            </w:pPr>
            <w:r>
              <w:rPr>
                <w:rFonts w:ascii="Arial" w:hAnsi="Arial" w:cs="Arial"/>
                <w:sz w:val="22"/>
                <w:szCs w:val="22"/>
              </w:rPr>
              <w:t>33</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Enterokoki</w:t>
            </w:r>
          </w:p>
        </w:tc>
        <w:tc>
          <w:tcPr>
            <w:tcW w:w="1980" w:type="dxa"/>
            <w:gridSpan w:val="2"/>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Pr="008304C7" w:rsidRDefault="009764AB" w:rsidP="005E5AFB">
            <w:pPr>
              <w:rPr>
                <w:rFonts w:ascii="Arial" w:hAnsi="Arial" w:cs="Arial"/>
                <w:sz w:val="22"/>
                <w:szCs w:val="22"/>
              </w:rPr>
            </w:pPr>
            <w:r>
              <w:rPr>
                <w:rFonts w:ascii="Arial" w:hAnsi="Arial" w:cs="Arial"/>
                <w:sz w:val="22"/>
                <w:szCs w:val="22"/>
              </w:rPr>
              <w:t>33</w:t>
            </w:r>
          </w:p>
        </w:tc>
      </w:tr>
    </w:tbl>
    <w:p w:rsidR="009764AB" w:rsidRDefault="009764AB" w:rsidP="009764AB">
      <w:pPr>
        <w:rPr>
          <w:rFonts w:ascii="Arial" w:hAnsi="Arial" w:cs="Arial"/>
          <w:szCs w:val="24"/>
        </w:rPr>
      </w:pPr>
    </w:p>
    <w:p w:rsidR="009764AB" w:rsidRDefault="009764AB" w:rsidP="009764AB">
      <w:pPr>
        <w:rPr>
          <w:rFonts w:ascii="Arial" w:hAnsi="Arial" w:cs="Arial"/>
          <w:szCs w:val="24"/>
        </w:rPr>
      </w:pPr>
      <w:r>
        <w:rPr>
          <w:rFonts w:ascii="Arial" w:hAnsi="Arial" w:cs="Arial"/>
          <w:szCs w:val="24"/>
        </w:rPr>
        <w:t>BREST IIA</w:t>
      </w:r>
    </w:p>
    <w:p w:rsidR="009764AB" w:rsidRDefault="009764AB" w:rsidP="009764AB">
      <w:pPr>
        <w:rPr>
          <w:rFonts w:ascii="Arial" w:hAnsi="Arial" w:cs="Arial"/>
          <w:szCs w:val="24"/>
        </w:rPr>
      </w:pPr>
    </w:p>
    <w:tbl>
      <w:tblPr>
        <w:tblStyle w:val="Tabelamrea"/>
        <w:tblW w:w="9828" w:type="dxa"/>
        <w:tblLook w:val="01E0" w:firstRow="1" w:lastRow="1" w:firstColumn="1" w:lastColumn="1" w:noHBand="0" w:noVBand="0"/>
      </w:tblPr>
      <w:tblGrid>
        <w:gridCol w:w="3348"/>
        <w:gridCol w:w="1722"/>
        <w:gridCol w:w="258"/>
        <w:gridCol w:w="450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980" w:type="dxa"/>
            <w:gridSpan w:val="2"/>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500"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4"/>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6CA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6CA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6CA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6CA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6CA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C36CAA">
              <w:rPr>
                <w:rFonts w:ascii="Arial" w:hAnsi="Arial" w:cs="Arial"/>
                <w:sz w:val="22"/>
                <w:szCs w:val="22"/>
              </w:rPr>
              <w:t>21</w:t>
            </w:r>
          </w:p>
        </w:tc>
      </w:tr>
      <w:tr w:rsidR="009764AB" w:rsidTr="005E5AFB">
        <w:tc>
          <w:tcPr>
            <w:tcW w:w="9828" w:type="dxa"/>
            <w:gridSpan w:val="4"/>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291FDF">
              <w:rPr>
                <w:rFonts w:ascii="Arial" w:hAnsi="Arial" w:cs="Arial"/>
                <w:sz w:val="22"/>
                <w:szCs w:val="22"/>
              </w:rPr>
              <w:t>21</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lastRenderedPageBreak/>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9549C1"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315BC9">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85D3B">
              <w:rPr>
                <w:rFonts w:ascii="Arial" w:hAnsi="Arial" w:cs="Arial"/>
                <w:sz w:val="22"/>
                <w:szCs w:val="22"/>
              </w:rPr>
              <w:t>21</w:t>
            </w:r>
          </w:p>
        </w:tc>
      </w:tr>
      <w:tr w:rsidR="009764AB" w:rsidRPr="008304C7" w:rsidTr="005E5AFB">
        <w:tc>
          <w:tcPr>
            <w:tcW w:w="9828" w:type="dxa"/>
            <w:gridSpan w:val="4"/>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7116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7116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7116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7116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7116A">
              <w:rPr>
                <w:rFonts w:ascii="Arial" w:hAnsi="Arial" w:cs="Arial"/>
                <w:sz w:val="22"/>
                <w:szCs w:val="22"/>
              </w:rPr>
              <w:t>21</w:t>
            </w:r>
          </w:p>
        </w:tc>
      </w:tr>
      <w:tr w:rsidR="009764AB" w:rsidRPr="008304C7"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7116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7116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7116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7116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7116A">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97116A">
              <w:rPr>
                <w:rFonts w:ascii="Arial" w:hAnsi="Arial" w:cs="Arial"/>
                <w:sz w:val="22"/>
                <w:szCs w:val="22"/>
              </w:rPr>
              <w:t>21</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186BDD">
              <w:rPr>
                <w:rFonts w:ascii="Arial" w:hAnsi="Arial" w:cs="Arial"/>
                <w:sz w:val="22"/>
                <w:szCs w:val="22"/>
              </w:rPr>
              <w:t>21</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Default="009764AB" w:rsidP="005E5AFB">
            <w:r w:rsidRPr="00186BDD">
              <w:rPr>
                <w:rFonts w:ascii="Arial" w:hAnsi="Arial" w:cs="Arial"/>
                <w:sz w:val="22"/>
                <w:szCs w:val="22"/>
              </w:rPr>
              <w:t>21</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FARMACEVSTKA SREDSTVA</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acetilsalicilna kislina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betaksolol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bezafibrat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dietilstilbestrol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diklofenak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estriol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lastRenderedPageBreak/>
              <w:t>estron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etinilestradiol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fenofibrat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fenoterol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gemfibrozil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indometacin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karbamazepin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ketoprofen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kodein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kofein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metoprolol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paracetamol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penicilin G</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propanolol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sulfametoksazol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sulfomerazin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tamoksifen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teofilin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testosteron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triklosan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trimetoprim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HORMONSKI MOTILCI</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bisfenol 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nonifenol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oktifenol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ftalati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gridSpan w:val="2"/>
          </w:tcPr>
          <w:p w:rsidR="009764AB" w:rsidRPr="00E0625D" w:rsidRDefault="009764AB" w:rsidP="005E5AFB">
            <w:pPr>
              <w:rPr>
                <w:rFonts w:ascii="Arial" w:hAnsi="Arial" w:cs="Arial"/>
                <w:sz w:val="22"/>
                <w:szCs w:val="22"/>
              </w:rPr>
            </w:pP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758" w:type="dxa"/>
            <w:gridSpan w:val="2"/>
          </w:tcPr>
          <w:p w:rsidR="009764AB" w:rsidRPr="008304C7" w:rsidRDefault="009764AB" w:rsidP="005E5AFB">
            <w:pPr>
              <w:rPr>
                <w:rFonts w:ascii="Arial" w:hAnsi="Arial" w:cs="Arial"/>
                <w:sz w:val="22"/>
                <w:szCs w:val="22"/>
              </w:rPr>
            </w:pPr>
            <w:r>
              <w:rPr>
                <w:rFonts w:ascii="Arial" w:hAnsi="Arial" w:cs="Arial"/>
                <w:sz w:val="22"/>
                <w:szCs w:val="22"/>
              </w:rPr>
              <w:t>21</w:t>
            </w:r>
          </w:p>
        </w:tc>
      </w:tr>
      <w:tr w:rsidR="009764AB"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722" w:type="dxa"/>
          </w:tcPr>
          <w:p w:rsidR="009764AB" w:rsidRPr="008304C7" w:rsidRDefault="009764AB" w:rsidP="005E5AFB">
            <w:pPr>
              <w:rPr>
                <w:rFonts w:ascii="Arial" w:hAnsi="Arial" w:cs="Arial"/>
                <w:sz w:val="22"/>
                <w:szCs w:val="22"/>
              </w:rPr>
            </w:pPr>
            <w:r>
              <w:rPr>
                <w:rFonts w:ascii="Arial" w:hAnsi="Arial" w:cs="Arial"/>
                <w:sz w:val="22"/>
                <w:szCs w:val="22"/>
              </w:rPr>
              <w:t>4X / leto</w:t>
            </w:r>
          </w:p>
        </w:tc>
        <w:tc>
          <w:tcPr>
            <w:tcW w:w="4758" w:type="dxa"/>
            <w:gridSpan w:val="2"/>
          </w:tcPr>
          <w:p w:rsidR="009764AB" w:rsidRDefault="009764AB" w:rsidP="005E5AFB">
            <w:pPr>
              <w:rPr>
                <w:rFonts w:ascii="Arial" w:hAnsi="Arial" w:cs="Arial"/>
                <w:sz w:val="22"/>
                <w:szCs w:val="22"/>
              </w:rPr>
            </w:pPr>
            <w:r>
              <w:rPr>
                <w:rFonts w:ascii="Arial" w:hAnsi="Arial" w:cs="Arial"/>
                <w:sz w:val="22"/>
                <w:szCs w:val="22"/>
              </w:rPr>
              <w:t xml:space="preserve">4 (jan., april, julij, okt.) </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MIKROBIOLOŠKI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Escherichia coli (E.coli)</w:t>
            </w:r>
          </w:p>
        </w:tc>
        <w:tc>
          <w:tcPr>
            <w:tcW w:w="1980" w:type="dxa"/>
            <w:gridSpan w:val="2"/>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120594">
              <w:rPr>
                <w:rFonts w:ascii="Arial" w:hAnsi="Arial" w:cs="Arial"/>
                <w:sz w:val="22"/>
                <w:szCs w:val="22"/>
              </w:rPr>
              <w:t>33</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Enterokoki</w:t>
            </w:r>
          </w:p>
        </w:tc>
        <w:tc>
          <w:tcPr>
            <w:tcW w:w="1980" w:type="dxa"/>
            <w:gridSpan w:val="2"/>
          </w:tcPr>
          <w:p w:rsidR="009764AB" w:rsidRPr="008304C7" w:rsidRDefault="009764AB" w:rsidP="005E5AFB">
            <w:pPr>
              <w:rPr>
                <w:rFonts w:ascii="Arial" w:hAnsi="Arial" w:cs="Arial"/>
                <w:sz w:val="22"/>
                <w:szCs w:val="22"/>
              </w:rPr>
            </w:pPr>
            <w:r w:rsidRPr="008304C7">
              <w:rPr>
                <w:rFonts w:ascii="Arial" w:hAnsi="Arial" w:cs="Arial"/>
                <w:sz w:val="22"/>
                <w:szCs w:val="22"/>
              </w:rPr>
              <w:t>1 X mesečno</w:t>
            </w:r>
          </w:p>
        </w:tc>
        <w:tc>
          <w:tcPr>
            <w:tcW w:w="4500" w:type="dxa"/>
          </w:tcPr>
          <w:p w:rsidR="009764AB" w:rsidRDefault="009764AB" w:rsidP="005E5AFB">
            <w:r w:rsidRPr="00120594">
              <w:rPr>
                <w:rFonts w:ascii="Arial" w:hAnsi="Arial" w:cs="Arial"/>
                <w:sz w:val="22"/>
                <w:szCs w:val="22"/>
              </w:rPr>
              <w:t>33</w:t>
            </w:r>
          </w:p>
        </w:tc>
      </w:tr>
    </w:tbl>
    <w:p w:rsidR="009764AB" w:rsidRDefault="009764AB" w:rsidP="009764AB">
      <w:pPr>
        <w:rPr>
          <w:rFonts w:ascii="Arial" w:hAnsi="Arial" w:cs="Arial"/>
          <w:szCs w:val="24"/>
        </w:rPr>
      </w:pPr>
    </w:p>
    <w:p w:rsidR="009764AB" w:rsidRDefault="009764AB" w:rsidP="009764AB">
      <w:pPr>
        <w:rPr>
          <w:rFonts w:ascii="Arial" w:hAnsi="Arial" w:cs="Arial"/>
          <w:szCs w:val="24"/>
        </w:rPr>
      </w:pPr>
    </w:p>
    <w:p w:rsidR="009764AB" w:rsidRDefault="009764AB" w:rsidP="009764AB">
      <w:pPr>
        <w:rPr>
          <w:rFonts w:ascii="Arial" w:hAnsi="Arial" w:cs="Arial"/>
          <w:szCs w:val="24"/>
        </w:rPr>
      </w:pPr>
      <w:r w:rsidRPr="00E96E1C">
        <w:rPr>
          <w:rFonts w:ascii="Arial" w:hAnsi="Arial" w:cs="Arial"/>
          <w:szCs w:val="24"/>
        </w:rPr>
        <w:t>LMV-1 Ljubljanske mlekarne</w:t>
      </w:r>
    </w:p>
    <w:p w:rsidR="009764AB" w:rsidRPr="004B7A3B" w:rsidRDefault="009764AB" w:rsidP="009764AB">
      <w:pPr>
        <w:rPr>
          <w:rFonts w:ascii="Arial" w:hAnsi="Arial" w:cs="Arial"/>
          <w:szCs w:val="24"/>
        </w:rPr>
      </w:pPr>
    </w:p>
    <w:tbl>
      <w:tblPr>
        <w:tblStyle w:val="Tabelamrea"/>
        <w:tblW w:w="9828" w:type="dxa"/>
        <w:tblLook w:val="01E0" w:firstRow="1" w:lastRow="1" w:firstColumn="1" w:lastColumn="1" w:noHBand="0" w:noVBand="0"/>
      </w:tblPr>
      <w:tblGrid>
        <w:gridCol w:w="3348"/>
        <w:gridCol w:w="1722"/>
        <w:gridCol w:w="258"/>
        <w:gridCol w:w="450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980" w:type="dxa"/>
            <w:gridSpan w:val="2"/>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500"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4"/>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9549C1"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lastRenderedPageBreak/>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4"/>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gridSpan w:val="2"/>
          </w:tcPr>
          <w:p w:rsidR="009764AB" w:rsidRPr="00E0625D" w:rsidRDefault="009764AB" w:rsidP="005E5AFB">
            <w:pPr>
              <w:rPr>
                <w:rFonts w:ascii="Arial" w:hAnsi="Arial" w:cs="Arial"/>
                <w:sz w:val="22"/>
                <w:szCs w:val="22"/>
              </w:rPr>
            </w:pP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bl>
    <w:p w:rsidR="009764AB" w:rsidRPr="008304C7" w:rsidRDefault="009764AB" w:rsidP="009764AB"/>
    <w:p w:rsidR="009764AB" w:rsidRDefault="009764AB" w:rsidP="009764AB">
      <w:pPr>
        <w:rPr>
          <w:rFonts w:ascii="Arial" w:hAnsi="Arial" w:cs="Arial"/>
          <w:szCs w:val="24"/>
        </w:rPr>
      </w:pPr>
      <w:r>
        <w:rPr>
          <w:rFonts w:ascii="Arial" w:hAnsi="Arial" w:cs="Arial"/>
          <w:szCs w:val="24"/>
        </w:rPr>
        <w:t>Roje LV–0377</w:t>
      </w:r>
    </w:p>
    <w:p w:rsidR="009764AB" w:rsidRDefault="009764AB" w:rsidP="009764AB">
      <w:pPr>
        <w:rPr>
          <w:rFonts w:ascii="Arial" w:hAnsi="Arial" w:cs="Arial"/>
          <w:szCs w:val="24"/>
        </w:rPr>
      </w:pPr>
    </w:p>
    <w:tbl>
      <w:tblPr>
        <w:tblStyle w:val="Tabelamrea"/>
        <w:tblW w:w="9828" w:type="dxa"/>
        <w:tblLook w:val="01E0" w:firstRow="1" w:lastRow="1" w:firstColumn="1" w:lastColumn="1" w:noHBand="0" w:noVBand="0"/>
      </w:tblPr>
      <w:tblGrid>
        <w:gridCol w:w="3348"/>
        <w:gridCol w:w="1722"/>
        <w:gridCol w:w="258"/>
        <w:gridCol w:w="450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980" w:type="dxa"/>
            <w:gridSpan w:val="2"/>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500"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4"/>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9549C1"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4"/>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4"/>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FARMACEVSTKA SREDSTVA</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acetilsalicilna kislina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betaksolol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bezafibrat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dietilstilbestrol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diklofenak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estriol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etinilestradiol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 xml:space="preserve"> fenofibrat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fenoterol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gemfibrozil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indometacin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karbamazepin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ketoprofen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kodein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kofein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metoprolol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paracetamol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penicilin G</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propanolol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sulfametoksazol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sulfomerazin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tamoksifen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teofilin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testosteron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triklosan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trimetoprim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HORMONSKI MOTILCI</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bisfenol 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nonifenol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oktifenol in derivati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ftalati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4"/>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gridSpan w:val="2"/>
          </w:tcPr>
          <w:p w:rsidR="009764AB" w:rsidRPr="00E0625D" w:rsidRDefault="009764AB" w:rsidP="005E5AFB">
            <w:pPr>
              <w:rPr>
                <w:rFonts w:ascii="Arial" w:hAnsi="Arial" w:cs="Arial"/>
                <w:sz w:val="22"/>
                <w:szCs w:val="22"/>
              </w:rPr>
            </w:pPr>
          </w:p>
        </w:tc>
      </w:tr>
      <w:tr w:rsidR="009764AB" w:rsidRPr="008304C7"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lastRenderedPageBreak/>
              <w:t>GC/MSD-DRS SCAN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gridSpan w:val="2"/>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bl>
    <w:p w:rsidR="009764AB" w:rsidRDefault="009764AB" w:rsidP="009764AB">
      <w:pPr>
        <w:rPr>
          <w:rFonts w:ascii="Arial" w:hAnsi="Arial" w:cs="Arial"/>
          <w:szCs w:val="24"/>
        </w:rPr>
      </w:pPr>
    </w:p>
    <w:p w:rsidR="009764AB" w:rsidRDefault="009764AB" w:rsidP="009764AB">
      <w:pPr>
        <w:rPr>
          <w:rFonts w:ascii="Arial" w:hAnsi="Arial" w:cs="Arial"/>
          <w:szCs w:val="24"/>
        </w:rPr>
      </w:pPr>
      <w:r w:rsidRPr="004B7A3B">
        <w:rPr>
          <w:rFonts w:ascii="Arial" w:hAnsi="Arial" w:cs="Arial"/>
          <w:szCs w:val="24"/>
        </w:rPr>
        <w:t>BŠV – 1</w:t>
      </w:r>
      <w:r>
        <w:rPr>
          <w:rFonts w:ascii="Arial" w:hAnsi="Arial" w:cs="Arial"/>
          <w:szCs w:val="24"/>
        </w:rPr>
        <w:t>/99</w:t>
      </w:r>
    </w:p>
    <w:p w:rsidR="009764AB" w:rsidRDefault="009764AB" w:rsidP="009764AB">
      <w:pPr>
        <w:rPr>
          <w:rFonts w:ascii="Arial" w:hAnsi="Arial" w:cs="Arial"/>
          <w:szCs w:val="24"/>
        </w:rPr>
      </w:pPr>
    </w:p>
    <w:tbl>
      <w:tblPr>
        <w:tblStyle w:val="Tabelamrea"/>
        <w:tblW w:w="9828" w:type="dxa"/>
        <w:tblLook w:val="01E0" w:firstRow="1" w:lastRow="1" w:firstColumn="1" w:lastColumn="1" w:noHBand="0" w:noVBand="0"/>
      </w:tblPr>
      <w:tblGrid>
        <w:gridCol w:w="3348"/>
        <w:gridCol w:w="1722"/>
        <w:gridCol w:w="4758"/>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722"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758"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3"/>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tcPr>
          <w:p w:rsidR="009764AB" w:rsidRPr="00E0625D" w:rsidRDefault="009764AB" w:rsidP="005E5AFB">
            <w:pPr>
              <w:rPr>
                <w:rFonts w:ascii="Arial" w:hAnsi="Arial" w:cs="Arial"/>
                <w:sz w:val="22"/>
                <w:szCs w:val="22"/>
              </w:rPr>
            </w:pP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bl>
    <w:p w:rsidR="009764AB" w:rsidRDefault="009764AB" w:rsidP="009764AB">
      <w:pPr>
        <w:rPr>
          <w:rFonts w:ascii="Arial" w:hAnsi="Arial" w:cs="Arial"/>
          <w:szCs w:val="24"/>
        </w:rPr>
      </w:pPr>
    </w:p>
    <w:p w:rsidR="009764AB" w:rsidRPr="008304C7" w:rsidRDefault="009764AB" w:rsidP="009764AB">
      <w:pPr>
        <w:rPr>
          <w:rFonts w:ascii="Arial" w:hAnsi="Arial" w:cs="Arial"/>
          <w:szCs w:val="24"/>
        </w:rPr>
      </w:pPr>
    </w:p>
    <w:p w:rsidR="009764AB" w:rsidRDefault="009764AB" w:rsidP="009764AB">
      <w:pPr>
        <w:rPr>
          <w:rFonts w:ascii="Arial" w:hAnsi="Arial" w:cs="Arial"/>
          <w:szCs w:val="24"/>
        </w:rPr>
      </w:pPr>
    </w:p>
    <w:p w:rsidR="009764AB" w:rsidRDefault="009764AB" w:rsidP="009764AB">
      <w:pPr>
        <w:rPr>
          <w:rFonts w:ascii="Arial" w:hAnsi="Arial" w:cs="Arial"/>
          <w:szCs w:val="24"/>
        </w:rPr>
      </w:pPr>
      <w:r w:rsidRPr="004B7A3B">
        <w:rPr>
          <w:rFonts w:ascii="Arial" w:hAnsi="Arial" w:cs="Arial"/>
          <w:szCs w:val="24"/>
        </w:rPr>
        <w:t xml:space="preserve">LP </w:t>
      </w:r>
      <w:r>
        <w:rPr>
          <w:rFonts w:ascii="Arial" w:hAnsi="Arial" w:cs="Arial"/>
          <w:szCs w:val="24"/>
        </w:rPr>
        <w:t>Zadobrova</w:t>
      </w:r>
    </w:p>
    <w:p w:rsidR="009764AB" w:rsidRDefault="009764AB" w:rsidP="009764AB">
      <w:pPr>
        <w:rPr>
          <w:rFonts w:ascii="Arial" w:hAnsi="Arial" w:cs="Arial"/>
          <w:szCs w:val="24"/>
        </w:rPr>
      </w:pPr>
    </w:p>
    <w:tbl>
      <w:tblPr>
        <w:tblStyle w:val="Tabelamrea"/>
        <w:tblW w:w="9828" w:type="dxa"/>
        <w:tblLook w:val="01E0" w:firstRow="1" w:lastRow="1" w:firstColumn="1" w:lastColumn="1" w:noHBand="0" w:noVBand="0"/>
      </w:tblPr>
      <w:tblGrid>
        <w:gridCol w:w="3348"/>
        <w:gridCol w:w="1722"/>
        <w:gridCol w:w="4758"/>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722" w:type="dxa"/>
          </w:tcPr>
          <w:p w:rsidR="009764AB" w:rsidRPr="008304C7" w:rsidRDefault="009764AB" w:rsidP="005E5AFB">
            <w:pPr>
              <w:rPr>
                <w:rFonts w:ascii="Arial" w:hAnsi="Arial" w:cs="Arial"/>
                <w:b/>
                <w:sz w:val="22"/>
                <w:szCs w:val="22"/>
              </w:rPr>
            </w:pPr>
            <w:r w:rsidRPr="008304C7">
              <w:rPr>
                <w:rFonts w:ascii="Arial" w:hAnsi="Arial" w:cs="Arial"/>
                <w:b/>
                <w:sz w:val="22"/>
                <w:szCs w:val="22"/>
              </w:rPr>
              <w:t xml:space="preserve">Pogostost </w:t>
            </w:r>
            <w:r w:rsidRPr="008304C7">
              <w:rPr>
                <w:rFonts w:ascii="Arial" w:hAnsi="Arial" w:cs="Arial"/>
                <w:b/>
                <w:sz w:val="22"/>
                <w:szCs w:val="22"/>
              </w:rPr>
              <w:lastRenderedPageBreak/>
              <w:t>vzorčenja</w:t>
            </w:r>
          </w:p>
        </w:tc>
        <w:tc>
          <w:tcPr>
            <w:tcW w:w="4758" w:type="dxa"/>
          </w:tcPr>
          <w:p w:rsidR="009764AB" w:rsidRPr="008304C7" w:rsidRDefault="009764AB" w:rsidP="005E5AFB">
            <w:pPr>
              <w:rPr>
                <w:rFonts w:ascii="Arial" w:hAnsi="Arial" w:cs="Arial"/>
                <w:b/>
                <w:sz w:val="22"/>
                <w:szCs w:val="22"/>
              </w:rPr>
            </w:pPr>
            <w:r w:rsidRPr="008304C7">
              <w:rPr>
                <w:rFonts w:ascii="Arial" w:hAnsi="Arial" w:cs="Arial"/>
                <w:b/>
                <w:sz w:val="22"/>
                <w:szCs w:val="22"/>
              </w:rPr>
              <w:lastRenderedPageBreak/>
              <w:t>Število vzorcev/čas vzorčenja</w:t>
            </w:r>
          </w:p>
        </w:tc>
      </w:tr>
      <w:tr w:rsidR="009764AB" w:rsidRPr="000713FC" w:rsidTr="005E5AFB">
        <w:tc>
          <w:tcPr>
            <w:tcW w:w="9828" w:type="dxa"/>
            <w:gridSpan w:val="3"/>
          </w:tcPr>
          <w:p w:rsidR="009764AB" w:rsidRPr="000713FC" w:rsidRDefault="009764AB" w:rsidP="005E5AFB">
            <w:pPr>
              <w:rPr>
                <w:rFonts w:ascii="Arial" w:hAnsi="Arial" w:cs="Arial"/>
                <w:sz w:val="22"/>
                <w:szCs w:val="22"/>
              </w:rPr>
            </w:pPr>
            <w:r>
              <w:rPr>
                <w:rFonts w:ascii="Arial" w:hAnsi="Arial" w:cs="Arial"/>
                <w:sz w:val="22"/>
                <w:szCs w:val="22"/>
              </w:rPr>
              <w:lastRenderedPageBreak/>
              <w:t xml:space="preserve">                                            </w:t>
            </w:r>
            <w:r w:rsidRPr="000713FC">
              <w:rPr>
                <w:rFonts w:ascii="Arial" w:hAnsi="Arial" w:cs="Arial"/>
                <w:sz w:val="22"/>
                <w:szCs w:val="22"/>
              </w:rPr>
              <w:t>PARAMETRI MERJENI NA TERENU</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lastRenderedPageBreak/>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tcPr>
          <w:p w:rsidR="009764AB" w:rsidRPr="00E0625D" w:rsidRDefault="009764AB" w:rsidP="005E5AFB">
            <w:pPr>
              <w:rPr>
                <w:rFonts w:ascii="Arial" w:hAnsi="Arial" w:cs="Arial"/>
                <w:sz w:val="22"/>
                <w:szCs w:val="22"/>
              </w:rPr>
            </w:pP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bl>
    <w:p w:rsidR="009764AB" w:rsidRDefault="009764AB" w:rsidP="009764AB">
      <w:pPr>
        <w:rPr>
          <w:rFonts w:ascii="Arial" w:hAnsi="Arial"/>
        </w:rPr>
      </w:pPr>
    </w:p>
    <w:p w:rsidR="009764AB" w:rsidRDefault="009764AB" w:rsidP="009764AB">
      <w:pPr>
        <w:rPr>
          <w:rFonts w:ascii="Arial" w:hAnsi="Arial"/>
        </w:rPr>
      </w:pPr>
      <w:r>
        <w:rPr>
          <w:rFonts w:ascii="Arial" w:hAnsi="Arial"/>
        </w:rPr>
        <w:t>Vrtina D – Petrol Zalog</w:t>
      </w:r>
    </w:p>
    <w:p w:rsidR="009764AB" w:rsidRDefault="009764AB" w:rsidP="009764AB">
      <w:pPr>
        <w:rPr>
          <w:rFonts w:ascii="Arial" w:hAnsi="Arial"/>
        </w:rPr>
      </w:pPr>
    </w:p>
    <w:tbl>
      <w:tblPr>
        <w:tblStyle w:val="Tabelamrea"/>
        <w:tblW w:w="9828" w:type="dxa"/>
        <w:tblLook w:val="01E0" w:firstRow="1" w:lastRow="1" w:firstColumn="1" w:lastColumn="1" w:noHBand="0" w:noVBand="0"/>
      </w:tblPr>
      <w:tblGrid>
        <w:gridCol w:w="3348"/>
        <w:gridCol w:w="1722"/>
        <w:gridCol w:w="4758"/>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722"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758"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3"/>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lastRenderedPageBreak/>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tcPr>
          <w:p w:rsidR="009764AB" w:rsidRPr="00E0625D" w:rsidRDefault="009764AB" w:rsidP="005E5AFB">
            <w:pPr>
              <w:rPr>
                <w:rFonts w:ascii="Arial" w:hAnsi="Arial" w:cs="Arial"/>
                <w:sz w:val="22"/>
                <w:szCs w:val="22"/>
              </w:rPr>
            </w:pP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1F439F" w:rsidRPr="00E0625D" w:rsidTr="005E5AFB">
        <w:tc>
          <w:tcPr>
            <w:tcW w:w="3348" w:type="dxa"/>
          </w:tcPr>
          <w:p w:rsidR="001F439F" w:rsidRPr="00613F7E" w:rsidRDefault="001F439F" w:rsidP="005E5AFB">
            <w:pPr>
              <w:rPr>
                <w:rFonts w:ascii="Arial" w:hAnsi="Arial" w:cs="Arial"/>
                <w:sz w:val="22"/>
                <w:szCs w:val="22"/>
              </w:rPr>
            </w:pPr>
            <w:r w:rsidRPr="00613F7E">
              <w:rPr>
                <w:rFonts w:ascii="Arial" w:hAnsi="Arial" w:cs="Arial"/>
                <w:sz w:val="22"/>
                <w:szCs w:val="22"/>
              </w:rPr>
              <w:t>Cianidi</w:t>
            </w:r>
          </w:p>
        </w:tc>
        <w:tc>
          <w:tcPr>
            <w:tcW w:w="1722" w:type="dxa"/>
          </w:tcPr>
          <w:p w:rsidR="001F439F" w:rsidRPr="00613F7E" w:rsidRDefault="001F439F" w:rsidP="005E5AFB">
            <w:pPr>
              <w:rPr>
                <w:rFonts w:ascii="Arial" w:hAnsi="Arial" w:cs="Arial"/>
                <w:sz w:val="22"/>
                <w:szCs w:val="22"/>
              </w:rPr>
            </w:pPr>
            <w:r w:rsidRPr="00613F7E">
              <w:rPr>
                <w:rFonts w:ascii="Arial" w:hAnsi="Arial" w:cs="Arial"/>
                <w:sz w:val="22"/>
                <w:szCs w:val="22"/>
              </w:rPr>
              <w:t>2 X / leto</w:t>
            </w:r>
          </w:p>
        </w:tc>
        <w:tc>
          <w:tcPr>
            <w:tcW w:w="4758" w:type="dxa"/>
          </w:tcPr>
          <w:p w:rsidR="001F439F" w:rsidRPr="00613F7E" w:rsidRDefault="001F439F">
            <w:r w:rsidRPr="00613F7E">
              <w:rPr>
                <w:rFonts w:ascii="Arial" w:hAnsi="Arial" w:cs="Arial"/>
                <w:sz w:val="22"/>
                <w:szCs w:val="22"/>
              </w:rPr>
              <w:t>2 (april, oktober)</w:t>
            </w:r>
          </w:p>
        </w:tc>
      </w:tr>
      <w:tr w:rsidR="001F439F" w:rsidRPr="00E0625D" w:rsidTr="005E5AFB">
        <w:tc>
          <w:tcPr>
            <w:tcW w:w="3348" w:type="dxa"/>
          </w:tcPr>
          <w:p w:rsidR="001F439F" w:rsidRPr="00613F7E" w:rsidRDefault="001F439F" w:rsidP="005E5AFB">
            <w:pPr>
              <w:rPr>
                <w:rFonts w:ascii="Arial" w:hAnsi="Arial" w:cs="Arial"/>
                <w:sz w:val="22"/>
                <w:szCs w:val="22"/>
              </w:rPr>
            </w:pPr>
            <w:r w:rsidRPr="00613F7E">
              <w:rPr>
                <w:rFonts w:ascii="Arial" w:hAnsi="Arial" w:cs="Arial"/>
                <w:sz w:val="22"/>
                <w:szCs w:val="22"/>
              </w:rPr>
              <w:t>Policiklični aromatski ogljikovodiki</w:t>
            </w:r>
          </w:p>
        </w:tc>
        <w:tc>
          <w:tcPr>
            <w:tcW w:w="1722" w:type="dxa"/>
          </w:tcPr>
          <w:p w:rsidR="001F439F" w:rsidRPr="00613F7E" w:rsidRDefault="001F439F" w:rsidP="005E5AFB">
            <w:pPr>
              <w:rPr>
                <w:rFonts w:ascii="Arial" w:hAnsi="Arial" w:cs="Arial"/>
                <w:sz w:val="22"/>
                <w:szCs w:val="22"/>
              </w:rPr>
            </w:pPr>
            <w:r w:rsidRPr="00613F7E">
              <w:rPr>
                <w:rFonts w:ascii="Arial" w:hAnsi="Arial" w:cs="Arial"/>
                <w:sz w:val="22"/>
                <w:szCs w:val="22"/>
              </w:rPr>
              <w:t>2 X / leto</w:t>
            </w:r>
          </w:p>
        </w:tc>
        <w:tc>
          <w:tcPr>
            <w:tcW w:w="4758" w:type="dxa"/>
          </w:tcPr>
          <w:p w:rsidR="001F439F" w:rsidRPr="00613F7E" w:rsidRDefault="001F439F">
            <w:r w:rsidRPr="00613F7E">
              <w:rPr>
                <w:rFonts w:ascii="Arial" w:hAnsi="Arial" w:cs="Arial"/>
                <w:sz w:val="22"/>
                <w:szCs w:val="22"/>
              </w:rPr>
              <w:t>2 (april, oktober)</w:t>
            </w:r>
          </w:p>
        </w:tc>
      </w:tr>
    </w:tbl>
    <w:p w:rsidR="009764AB" w:rsidRPr="008304C7" w:rsidRDefault="009764AB" w:rsidP="009764AB">
      <w:pPr>
        <w:rPr>
          <w:rFonts w:ascii="Arial" w:hAnsi="Arial"/>
        </w:rPr>
      </w:pPr>
    </w:p>
    <w:p w:rsidR="009764AB" w:rsidRDefault="009764AB" w:rsidP="009764AB">
      <w:pPr>
        <w:rPr>
          <w:rFonts w:ascii="Arial" w:hAnsi="Arial"/>
        </w:rPr>
      </w:pPr>
    </w:p>
    <w:p w:rsidR="009764AB" w:rsidRDefault="009764AB" w:rsidP="009764AB">
      <w:pPr>
        <w:rPr>
          <w:rFonts w:ascii="Arial" w:hAnsi="Arial"/>
        </w:rPr>
      </w:pPr>
      <w:r>
        <w:rPr>
          <w:rFonts w:ascii="Arial" w:hAnsi="Arial"/>
        </w:rPr>
        <w:t xml:space="preserve">BSC -1 </w:t>
      </w:r>
      <w:r w:rsidRPr="004B7A3B">
        <w:rPr>
          <w:rFonts w:ascii="Arial" w:hAnsi="Arial"/>
        </w:rPr>
        <w:t xml:space="preserve">Petrol ob Celovški </w:t>
      </w:r>
    </w:p>
    <w:p w:rsidR="009764AB" w:rsidRDefault="009764AB" w:rsidP="009764AB">
      <w:pPr>
        <w:rPr>
          <w:rFonts w:ascii="Arial" w:hAnsi="Arial"/>
        </w:rPr>
      </w:pPr>
    </w:p>
    <w:tbl>
      <w:tblPr>
        <w:tblStyle w:val="Tabelamrea"/>
        <w:tblW w:w="9828" w:type="dxa"/>
        <w:tblLook w:val="01E0" w:firstRow="1" w:lastRow="1" w:firstColumn="1" w:lastColumn="1" w:noHBand="0" w:noVBand="0"/>
      </w:tblPr>
      <w:tblGrid>
        <w:gridCol w:w="3348"/>
        <w:gridCol w:w="1722"/>
        <w:gridCol w:w="4758"/>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722"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758"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3"/>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tcPr>
          <w:p w:rsidR="009764AB" w:rsidRPr="00E0625D" w:rsidRDefault="009764AB" w:rsidP="005E5AFB">
            <w:pPr>
              <w:rPr>
                <w:rFonts w:ascii="Arial" w:hAnsi="Arial" w:cs="Arial"/>
                <w:sz w:val="22"/>
                <w:szCs w:val="22"/>
              </w:rPr>
            </w:pP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bl>
    <w:p w:rsidR="009764AB" w:rsidRDefault="009764AB" w:rsidP="009764AB">
      <w:pPr>
        <w:rPr>
          <w:rFonts w:ascii="Arial" w:hAnsi="Arial"/>
        </w:rPr>
      </w:pPr>
    </w:p>
    <w:p w:rsidR="009764AB" w:rsidRPr="008304C7" w:rsidRDefault="009764AB" w:rsidP="009764AB">
      <w:pPr>
        <w:rPr>
          <w:rFonts w:ascii="Arial" w:hAnsi="Arial" w:cs="Arial"/>
          <w:sz w:val="22"/>
          <w:szCs w:val="22"/>
        </w:rPr>
      </w:pPr>
    </w:p>
    <w:p w:rsidR="009764AB" w:rsidRDefault="009764AB" w:rsidP="009764AB">
      <w:pPr>
        <w:rPr>
          <w:rFonts w:ascii="Arial" w:hAnsi="Arial"/>
        </w:rPr>
      </w:pPr>
    </w:p>
    <w:p w:rsidR="009764AB" w:rsidRDefault="009764AB" w:rsidP="009764AB">
      <w:pPr>
        <w:rPr>
          <w:rFonts w:ascii="Arial" w:hAnsi="Arial"/>
        </w:rPr>
      </w:pPr>
      <w:r w:rsidRPr="004B7A3B">
        <w:rPr>
          <w:rFonts w:ascii="Arial" w:hAnsi="Arial"/>
        </w:rPr>
        <w:t>Pb-</w:t>
      </w:r>
      <w:r>
        <w:rPr>
          <w:rFonts w:ascii="Arial" w:hAnsi="Arial"/>
        </w:rPr>
        <w:t>4</w:t>
      </w:r>
      <w:r w:rsidRPr="004B7A3B">
        <w:rPr>
          <w:rFonts w:ascii="Arial" w:hAnsi="Arial"/>
        </w:rPr>
        <w:t xml:space="preserve"> Kolezija</w:t>
      </w:r>
    </w:p>
    <w:p w:rsidR="009764AB" w:rsidRDefault="009764AB" w:rsidP="009764AB">
      <w:pPr>
        <w:rPr>
          <w:rFonts w:ascii="Arial" w:hAnsi="Arial" w:cs="Arial"/>
          <w:szCs w:val="24"/>
        </w:rPr>
      </w:pPr>
    </w:p>
    <w:tbl>
      <w:tblPr>
        <w:tblStyle w:val="Tabelamrea"/>
        <w:tblW w:w="9828" w:type="dxa"/>
        <w:tblLook w:val="01E0" w:firstRow="1" w:lastRow="1" w:firstColumn="1" w:lastColumn="1" w:noHBand="0" w:noVBand="0"/>
      </w:tblPr>
      <w:tblGrid>
        <w:gridCol w:w="3348"/>
        <w:gridCol w:w="1722"/>
        <w:gridCol w:w="4758"/>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722"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758"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3"/>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lastRenderedPageBreak/>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tcPr>
          <w:p w:rsidR="009764AB" w:rsidRPr="00E0625D" w:rsidRDefault="009764AB" w:rsidP="005E5AFB">
            <w:pPr>
              <w:rPr>
                <w:rFonts w:ascii="Arial" w:hAnsi="Arial" w:cs="Arial"/>
                <w:sz w:val="22"/>
                <w:szCs w:val="22"/>
              </w:rPr>
            </w:pP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bl>
    <w:p w:rsidR="009764AB" w:rsidRDefault="009764AB" w:rsidP="009764AB">
      <w:pPr>
        <w:rPr>
          <w:rFonts w:ascii="Arial" w:hAnsi="Arial" w:cs="Arial"/>
          <w:szCs w:val="24"/>
        </w:rPr>
      </w:pPr>
    </w:p>
    <w:p w:rsidR="009764AB" w:rsidRPr="008304C7" w:rsidRDefault="009764AB" w:rsidP="009764AB">
      <w:pPr>
        <w:rPr>
          <w:rFonts w:ascii="Arial" w:hAnsi="Arial" w:cs="Arial"/>
          <w:sz w:val="22"/>
          <w:szCs w:val="22"/>
        </w:rPr>
      </w:pPr>
    </w:p>
    <w:p w:rsidR="009764AB" w:rsidRDefault="009764AB" w:rsidP="009764AB">
      <w:pPr>
        <w:rPr>
          <w:rFonts w:ascii="Arial" w:hAnsi="Arial" w:cs="Arial"/>
          <w:szCs w:val="24"/>
        </w:rPr>
      </w:pPr>
    </w:p>
    <w:p w:rsidR="009764AB" w:rsidRDefault="009764AB" w:rsidP="009764AB">
      <w:pPr>
        <w:rPr>
          <w:rFonts w:ascii="Arial" w:hAnsi="Arial" w:cs="Arial"/>
          <w:szCs w:val="24"/>
        </w:rPr>
      </w:pPr>
      <w:r w:rsidRPr="00C71227">
        <w:rPr>
          <w:rFonts w:ascii="Arial" w:hAnsi="Arial" w:cs="Arial"/>
          <w:szCs w:val="24"/>
        </w:rPr>
        <w:t>PINCOME 1/10 Geološki zavod</w:t>
      </w:r>
    </w:p>
    <w:p w:rsidR="009764AB" w:rsidRDefault="009764AB" w:rsidP="009764AB">
      <w:pPr>
        <w:rPr>
          <w:rFonts w:ascii="Arial" w:hAnsi="Arial" w:cs="Arial"/>
          <w:szCs w:val="24"/>
        </w:rPr>
      </w:pPr>
    </w:p>
    <w:tbl>
      <w:tblPr>
        <w:tblStyle w:val="Tabelamrea"/>
        <w:tblW w:w="9828" w:type="dxa"/>
        <w:tblLook w:val="01E0" w:firstRow="1" w:lastRow="1" w:firstColumn="1" w:lastColumn="1" w:noHBand="0" w:noVBand="0"/>
      </w:tblPr>
      <w:tblGrid>
        <w:gridCol w:w="3348"/>
        <w:gridCol w:w="1722"/>
        <w:gridCol w:w="4758"/>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1722"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4758" w:type="dxa"/>
          </w:tcPr>
          <w:p w:rsidR="009764AB" w:rsidRPr="008304C7" w:rsidRDefault="009764AB" w:rsidP="005E5AFB">
            <w:pPr>
              <w:rPr>
                <w:rFonts w:ascii="Arial" w:hAnsi="Arial" w:cs="Arial"/>
                <w:b/>
                <w:sz w:val="22"/>
                <w:szCs w:val="22"/>
              </w:rPr>
            </w:pPr>
            <w:r w:rsidRPr="008304C7">
              <w:rPr>
                <w:rFonts w:ascii="Arial" w:hAnsi="Arial" w:cs="Arial"/>
                <w:b/>
                <w:sz w:val="22"/>
                <w:szCs w:val="22"/>
              </w:rPr>
              <w:t>Število vzorcev/čas vzorčenja</w:t>
            </w:r>
          </w:p>
        </w:tc>
      </w:tr>
      <w:tr w:rsidR="009764AB" w:rsidRPr="000713FC" w:rsidTr="005E5AFB">
        <w:tc>
          <w:tcPr>
            <w:tcW w:w="9828" w:type="dxa"/>
            <w:gridSpan w:val="3"/>
          </w:tcPr>
          <w:p w:rsidR="009764AB" w:rsidRPr="000713FC" w:rsidRDefault="009764AB" w:rsidP="005E5AFB">
            <w:pPr>
              <w:rPr>
                <w:rFonts w:ascii="Arial" w:hAnsi="Arial" w:cs="Arial"/>
                <w:sz w:val="22"/>
                <w:szCs w:val="22"/>
              </w:rPr>
            </w:pPr>
            <w:r>
              <w:rPr>
                <w:rFonts w:ascii="Arial" w:hAnsi="Arial" w:cs="Arial"/>
                <w:sz w:val="22"/>
                <w:szCs w:val="22"/>
              </w:rPr>
              <w:t xml:space="preserve">                                            </w:t>
            </w:r>
            <w:r w:rsidRPr="000713FC">
              <w:rPr>
                <w:rFonts w:ascii="Arial" w:hAnsi="Arial" w:cs="Arial"/>
                <w:sz w:val="22"/>
                <w:szCs w:val="22"/>
              </w:rPr>
              <w:t>PARAMETRI MERJENI NA TERENU</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Temperatura vode</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Raztopljeni kisik</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Električna prevodnost pri 20 ° 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Redoks potencial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OSNOVNI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Amonij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Sulfati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Kloridi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Fluoridi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Kalij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Kalcij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Magnezij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Natrij</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Hidrogenkarbonat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lastRenderedPageBreak/>
              <w:t>Celotni organski ogljik TOC</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PESTICIDI IN METABOLITI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acetoklor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amidosulfuron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bentazon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boskalid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bromacil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cianazin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 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desetil-terbutilazin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desizopropil-atrazin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diflufenikan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dimetenamid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dimetoat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epoksikonazol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flufenacet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foramsulfuron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imidakloprid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izoksaflutol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izoproturon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jodosulfuron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klomazon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klortoluron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linuron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Pr>
                <w:rFonts w:ascii="Arial" w:hAnsi="Arial" w:cs="Arial"/>
                <w:sz w:val="22"/>
                <w:szCs w:val="22"/>
              </w:rPr>
              <w:t>metaflumizon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metalaksil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metamitron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metazaklor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metolaklor</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OXA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ESA - metabolit  S-metolaklora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metosulam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metribuzin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mezosulfuron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mezotrion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nikosulfuron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oksifluorfen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F5CAF" w:rsidRDefault="009764AB" w:rsidP="005E5AFB">
            <w:pPr>
              <w:rPr>
                <w:rFonts w:ascii="Arial" w:hAnsi="Arial" w:cs="Arial"/>
                <w:sz w:val="22"/>
                <w:szCs w:val="22"/>
              </w:rPr>
            </w:pPr>
            <w:r w:rsidRPr="008F5CAF">
              <w:rPr>
                <w:rFonts w:ascii="Arial" w:hAnsi="Arial" w:cs="Arial"/>
                <w:sz w:val="22"/>
                <w:szCs w:val="22"/>
              </w:rPr>
              <w:t>pendimetalin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piridat</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prometrin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propamokarb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4B7A3B" w:rsidRDefault="009764AB" w:rsidP="005E5AFB">
            <w:pPr>
              <w:rPr>
                <w:rFonts w:ascii="Arial" w:hAnsi="Arial" w:cs="Arial"/>
                <w:sz w:val="22"/>
                <w:szCs w:val="22"/>
              </w:rPr>
            </w:pPr>
            <w:r w:rsidRPr="004B7A3B">
              <w:rPr>
                <w:rFonts w:ascii="Arial" w:hAnsi="Arial" w:cs="Arial"/>
                <w:sz w:val="22"/>
                <w:szCs w:val="22"/>
              </w:rPr>
              <w:t>prosulfokarb</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propazin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rimsulfuron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simazin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tebukonazol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terbutilazin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terbutrin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tiakloprid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t>tiametoksam</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tifensulfuron-metil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triasulfuron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tritosulfuron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Default="009764AB" w:rsidP="005E5AFB">
            <w:pPr>
              <w:rPr>
                <w:rFonts w:ascii="Arial" w:hAnsi="Arial" w:cs="Arial"/>
                <w:sz w:val="22"/>
                <w:szCs w:val="22"/>
              </w:rPr>
            </w:pPr>
            <w:r>
              <w:rPr>
                <w:rFonts w:ascii="Arial" w:hAnsi="Arial" w:cs="Arial"/>
                <w:sz w:val="22"/>
                <w:szCs w:val="22"/>
              </w:rPr>
              <w:lastRenderedPageBreak/>
              <w:t>diklobenil</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2,6 diklorobenzamid</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pesticidov</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jc w:val="center"/>
              <w:rPr>
                <w:rFonts w:ascii="Arial" w:hAnsi="Arial" w:cs="Arial"/>
                <w:sz w:val="22"/>
                <w:szCs w:val="22"/>
              </w:rPr>
            </w:pPr>
            <w:r>
              <w:rPr>
                <w:rFonts w:ascii="Arial" w:hAnsi="Arial" w:cs="Arial"/>
                <w:sz w:val="22"/>
                <w:szCs w:val="22"/>
              </w:rPr>
              <w:t>LAHKOHLAPNI ALIFATSKI HALOGENIRANI OGLJIKOVODIKI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diklorometan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1,2 dikloroetan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1,1,1 trikloroetan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rPr>
          <w:trHeight w:val="322"/>
        </w:trPr>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1,1 dikloroeten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tetrakloroeten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tribromometan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bromdiklormetan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Vsota LHCH</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KOVINE</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6+</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Krom skupni</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OSTALI PARAMETRI</w:t>
            </w: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Mineralna olja</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p>
        </w:tc>
        <w:tc>
          <w:tcPr>
            <w:tcW w:w="1722" w:type="dxa"/>
          </w:tcPr>
          <w:p w:rsidR="009764AB" w:rsidRPr="008304C7" w:rsidRDefault="009764AB" w:rsidP="005E5AFB">
            <w:pPr>
              <w:rPr>
                <w:rFonts w:ascii="Arial" w:hAnsi="Arial" w:cs="Arial"/>
                <w:sz w:val="22"/>
                <w:szCs w:val="22"/>
              </w:rPr>
            </w:pPr>
          </w:p>
        </w:tc>
        <w:tc>
          <w:tcPr>
            <w:tcW w:w="4758" w:type="dxa"/>
          </w:tcPr>
          <w:p w:rsidR="009764AB" w:rsidRPr="00E0625D" w:rsidRDefault="009764AB" w:rsidP="005E5AFB">
            <w:pPr>
              <w:rPr>
                <w:rFonts w:ascii="Arial" w:hAnsi="Arial" w:cs="Arial"/>
                <w:sz w:val="22"/>
                <w:szCs w:val="22"/>
              </w:rPr>
            </w:pPr>
          </w:p>
        </w:tc>
      </w:tr>
      <w:tr w:rsidR="009764AB" w:rsidRPr="00E0625D" w:rsidTr="005E5AFB">
        <w:tc>
          <w:tcPr>
            <w:tcW w:w="3348" w:type="dxa"/>
          </w:tcPr>
          <w:p w:rsidR="009764AB" w:rsidRPr="008304C7" w:rsidRDefault="009764AB" w:rsidP="005E5AFB">
            <w:pPr>
              <w:rPr>
                <w:rFonts w:ascii="Arial" w:hAnsi="Arial" w:cs="Arial"/>
                <w:sz w:val="22"/>
                <w:szCs w:val="22"/>
              </w:rPr>
            </w:pPr>
            <w:r w:rsidRPr="008304C7">
              <w:rPr>
                <w:rFonts w:ascii="Arial" w:hAnsi="Arial" w:cs="Arial"/>
                <w:sz w:val="22"/>
                <w:szCs w:val="22"/>
              </w:rPr>
              <w:t>Organski vezani halogeni – AOX</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r w:rsidR="009764AB" w:rsidRPr="00E0625D"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GC/MSD-DRS SCAN</w:t>
            </w:r>
          </w:p>
        </w:tc>
        <w:tc>
          <w:tcPr>
            <w:tcW w:w="1722" w:type="dxa"/>
          </w:tcPr>
          <w:p w:rsidR="009764AB" w:rsidRPr="008304C7" w:rsidRDefault="009764AB" w:rsidP="005E5AFB">
            <w:pPr>
              <w:rPr>
                <w:rFonts w:ascii="Arial" w:hAnsi="Arial" w:cs="Arial"/>
                <w:sz w:val="22"/>
                <w:szCs w:val="22"/>
              </w:rPr>
            </w:pPr>
            <w:r w:rsidRPr="008304C7">
              <w:rPr>
                <w:rFonts w:ascii="Arial" w:hAnsi="Arial" w:cs="Arial"/>
                <w:sz w:val="22"/>
                <w:szCs w:val="22"/>
              </w:rPr>
              <w:t>2 X / leto</w:t>
            </w:r>
          </w:p>
        </w:tc>
        <w:tc>
          <w:tcPr>
            <w:tcW w:w="4758" w:type="dxa"/>
          </w:tcPr>
          <w:p w:rsidR="009764AB" w:rsidRPr="00E0625D" w:rsidRDefault="009764AB" w:rsidP="005E5AFB">
            <w:pPr>
              <w:rPr>
                <w:rFonts w:ascii="Arial" w:hAnsi="Arial" w:cs="Arial"/>
                <w:sz w:val="22"/>
                <w:szCs w:val="22"/>
              </w:rPr>
            </w:pPr>
            <w:r>
              <w:rPr>
                <w:rFonts w:ascii="Arial" w:hAnsi="Arial" w:cs="Arial"/>
                <w:sz w:val="22"/>
                <w:szCs w:val="22"/>
              </w:rPr>
              <w:t>2</w:t>
            </w:r>
            <w:r w:rsidRPr="00E0625D">
              <w:rPr>
                <w:rFonts w:ascii="Arial" w:hAnsi="Arial" w:cs="Arial"/>
                <w:sz w:val="22"/>
                <w:szCs w:val="22"/>
              </w:rPr>
              <w:t xml:space="preserve"> (</w:t>
            </w:r>
            <w:r>
              <w:rPr>
                <w:rFonts w:ascii="Arial" w:hAnsi="Arial" w:cs="Arial"/>
                <w:sz w:val="22"/>
                <w:szCs w:val="22"/>
              </w:rPr>
              <w:t>april</w:t>
            </w:r>
            <w:r w:rsidRPr="00E0625D">
              <w:rPr>
                <w:rFonts w:ascii="Arial" w:hAnsi="Arial" w:cs="Arial"/>
                <w:sz w:val="22"/>
                <w:szCs w:val="22"/>
              </w:rPr>
              <w:t xml:space="preserve">, </w:t>
            </w:r>
            <w:r>
              <w:rPr>
                <w:rFonts w:ascii="Arial" w:hAnsi="Arial" w:cs="Arial"/>
                <w:sz w:val="22"/>
                <w:szCs w:val="22"/>
              </w:rPr>
              <w:t>oktober</w:t>
            </w:r>
            <w:r w:rsidRPr="00E0625D">
              <w:rPr>
                <w:rFonts w:ascii="Arial" w:hAnsi="Arial" w:cs="Arial"/>
                <w:sz w:val="22"/>
                <w:szCs w:val="22"/>
              </w:rPr>
              <w:t>)</w:t>
            </w:r>
          </w:p>
        </w:tc>
      </w:tr>
    </w:tbl>
    <w:p w:rsidR="009764AB" w:rsidRDefault="009764AB" w:rsidP="009764AB">
      <w:pPr>
        <w:rPr>
          <w:rFonts w:ascii="Arial" w:hAnsi="Arial" w:cs="Arial"/>
          <w:b/>
          <w:szCs w:val="24"/>
        </w:rPr>
      </w:pPr>
    </w:p>
    <w:p w:rsidR="009764AB" w:rsidRDefault="009764AB" w:rsidP="009764AB">
      <w:pPr>
        <w:rPr>
          <w:rFonts w:ascii="Arial" w:hAnsi="Arial" w:cs="Arial"/>
          <w:b/>
          <w:szCs w:val="24"/>
        </w:rPr>
      </w:pPr>
    </w:p>
    <w:p w:rsidR="009764AB" w:rsidRDefault="009764AB" w:rsidP="009764AB">
      <w:pPr>
        <w:rPr>
          <w:rFonts w:ascii="Arial" w:hAnsi="Arial" w:cs="Arial"/>
          <w:b/>
          <w:szCs w:val="24"/>
        </w:rPr>
      </w:pPr>
      <w:r w:rsidRPr="001D2B6C">
        <w:rPr>
          <w:rFonts w:ascii="Arial" w:hAnsi="Arial" w:cs="Arial"/>
          <w:b/>
          <w:szCs w:val="24"/>
        </w:rPr>
        <w:t>E METODE VZORČEN</w:t>
      </w:r>
      <w:r>
        <w:rPr>
          <w:rFonts w:ascii="Arial" w:hAnsi="Arial" w:cs="Arial"/>
          <w:b/>
          <w:szCs w:val="24"/>
        </w:rPr>
        <w:t>JA</w:t>
      </w:r>
      <w:r w:rsidRPr="001D2B6C">
        <w:rPr>
          <w:rFonts w:ascii="Arial" w:hAnsi="Arial" w:cs="Arial"/>
          <w:b/>
          <w:szCs w:val="24"/>
        </w:rPr>
        <w:t xml:space="preserve"> IN ANALIZ </w:t>
      </w:r>
    </w:p>
    <w:p w:rsidR="009764AB" w:rsidRDefault="009764AB" w:rsidP="009764AB">
      <w:pPr>
        <w:rPr>
          <w:rFonts w:ascii="Arial" w:hAnsi="Arial" w:cs="Arial"/>
          <w:b/>
          <w:szCs w:val="24"/>
        </w:rPr>
      </w:pPr>
    </w:p>
    <w:p w:rsidR="009764AB" w:rsidRDefault="009764AB" w:rsidP="009764AB">
      <w:pPr>
        <w:jc w:val="both"/>
        <w:rPr>
          <w:rFonts w:ascii="Arial" w:hAnsi="Arial" w:cs="Arial"/>
          <w:szCs w:val="24"/>
        </w:rPr>
      </w:pPr>
      <w:r w:rsidRPr="00186C20">
        <w:rPr>
          <w:rFonts w:ascii="Arial" w:hAnsi="Arial" w:cs="Arial"/>
          <w:szCs w:val="24"/>
        </w:rPr>
        <w:t>Vzorčenje, prevoz in hranjenje vzorcev podzemne vode morajo potekati v skladu</w:t>
      </w:r>
      <w:r>
        <w:rPr>
          <w:rFonts w:ascii="Arial" w:hAnsi="Arial" w:cs="Arial"/>
          <w:szCs w:val="24"/>
        </w:rPr>
        <w:t xml:space="preserve"> s standardi SIST ISO 5667 -11 in SISI ISO 5667-03.</w:t>
      </w:r>
    </w:p>
    <w:p w:rsidR="009764AB" w:rsidRDefault="009764AB" w:rsidP="009764AB">
      <w:pPr>
        <w:jc w:val="both"/>
        <w:rPr>
          <w:rFonts w:ascii="Arial" w:hAnsi="Arial" w:cs="Arial"/>
          <w:szCs w:val="24"/>
        </w:rPr>
      </w:pPr>
      <w:r>
        <w:rPr>
          <w:rFonts w:ascii="Arial" w:hAnsi="Arial" w:cs="Arial"/>
          <w:szCs w:val="24"/>
        </w:rPr>
        <w:t xml:space="preserve">Vodnjake in vrtine, ki dalj časa niso v uporabi je potrebno posebej pripraviti. Za zajem vzorca iz okolice vodnjaka ali vrtine je potrebno izvesti predčrpanje, da v vodnjak ali  v vrtino priteče sveža podzemna voda. To se doseže tako, da se na hitro prečrpa volumen vode, ki je enak 3-6 volumnom vodnega stolpca v objektu. V času predčrpanja mora izvajalec spremljati temperaturo in električno prevodnost podzemne vode. </w:t>
      </w:r>
    </w:p>
    <w:p w:rsidR="009764AB" w:rsidRDefault="009764AB" w:rsidP="009764AB">
      <w:pPr>
        <w:jc w:val="both"/>
        <w:rPr>
          <w:rFonts w:ascii="Arial" w:hAnsi="Arial" w:cs="Arial"/>
          <w:szCs w:val="24"/>
        </w:rPr>
      </w:pPr>
      <w:r>
        <w:rPr>
          <w:rFonts w:ascii="Arial" w:hAnsi="Arial" w:cs="Arial"/>
          <w:szCs w:val="24"/>
        </w:rPr>
        <w:t>Podzemna voda iz vodnjakov in vrtin se vzorči 1m pod gladino, pri plitvejših objektih pa na polovici vodnega stolpca.</w:t>
      </w:r>
    </w:p>
    <w:p w:rsidR="009764AB" w:rsidRDefault="009764AB" w:rsidP="009764AB">
      <w:pPr>
        <w:jc w:val="both"/>
        <w:rPr>
          <w:rFonts w:ascii="Arial" w:hAnsi="Arial" w:cs="Arial"/>
          <w:szCs w:val="24"/>
        </w:rPr>
      </w:pPr>
      <w:r>
        <w:rPr>
          <w:rFonts w:ascii="Arial" w:hAnsi="Arial" w:cs="Arial"/>
          <w:szCs w:val="24"/>
        </w:rPr>
        <w:t>Ob odvzemu vzorca se izmeri temperatura vode, pH vrednost, električna prevodnost pri 20 ºC, raztopljeni kisik, nasičenost s kisikom in redoks potencial. Zabeležijo se še vsa ostala opažanja in podatki.</w:t>
      </w:r>
    </w:p>
    <w:p w:rsidR="009764AB" w:rsidRDefault="009764AB" w:rsidP="009764AB">
      <w:pPr>
        <w:jc w:val="both"/>
        <w:rPr>
          <w:rFonts w:ascii="Arial" w:hAnsi="Arial" w:cs="Arial"/>
          <w:szCs w:val="24"/>
        </w:rPr>
      </w:pPr>
    </w:p>
    <w:p w:rsidR="009764AB" w:rsidRPr="000D6638" w:rsidRDefault="009764AB" w:rsidP="009764AB">
      <w:pPr>
        <w:jc w:val="both"/>
        <w:rPr>
          <w:rFonts w:ascii="Arial" w:hAnsi="Arial" w:cs="Arial"/>
          <w:szCs w:val="24"/>
        </w:rPr>
      </w:pPr>
      <w:r>
        <w:rPr>
          <w:rFonts w:ascii="Arial" w:hAnsi="Arial" w:cs="Arial"/>
          <w:szCs w:val="24"/>
        </w:rPr>
        <w:t xml:space="preserve">Fizikalno kemijske analize </w:t>
      </w:r>
      <w:r w:rsidRPr="000D6638">
        <w:rPr>
          <w:rFonts w:ascii="Arial" w:hAnsi="Arial" w:cs="Arial"/>
          <w:szCs w:val="24"/>
        </w:rPr>
        <w:t xml:space="preserve">vzorcev se </w:t>
      </w:r>
      <w:r>
        <w:rPr>
          <w:rFonts w:ascii="Arial" w:hAnsi="Arial" w:cs="Arial"/>
          <w:szCs w:val="24"/>
        </w:rPr>
        <w:t>izvajajo v skladu s standardom ISO/IEC-17025 : 2005 in drugimi enakovrednimi mednarodno priznanimi standardi.</w:t>
      </w:r>
    </w:p>
    <w:p w:rsidR="009764AB" w:rsidRDefault="009764AB" w:rsidP="009764AB">
      <w:pPr>
        <w:jc w:val="both"/>
        <w:rPr>
          <w:rFonts w:ascii="Arial" w:hAnsi="Arial" w:cs="Arial"/>
          <w:b/>
          <w:szCs w:val="24"/>
        </w:rPr>
      </w:pPr>
    </w:p>
    <w:p w:rsidR="009764AB" w:rsidRPr="00137358" w:rsidRDefault="009764AB" w:rsidP="009764AB">
      <w:pPr>
        <w:jc w:val="both"/>
        <w:rPr>
          <w:rFonts w:ascii="Arial" w:hAnsi="Arial" w:cs="Arial"/>
          <w:szCs w:val="24"/>
        </w:rPr>
      </w:pPr>
      <w:r w:rsidRPr="00137358">
        <w:rPr>
          <w:rFonts w:ascii="Arial" w:hAnsi="Arial" w:cs="Arial"/>
          <w:szCs w:val="24"/>
        </w:rPr>
        <w:t>Mikrobiološka preskušanja vzorcev je potrebno izvesti v skladu z določili Pravilnika o pitni vodi (1. točka priloge III).</w:t>
      </w:r>
    </w:p>
    <w:p w:rsidR="009764AB" w:rsidRDefault="009764AB" w:rsidP="009764AB">
      <w:pPr>
        <w:rPr>
          <w:rFonts w:ascii="Arial" w:hAnsi="Arial"/>
          <w:b/>
        </w:rPr>
      </w:pPr>
    </w:p>
    <w:p w:rsidR="009764AB" w:rsidRDefault="009764AB" w:rsidP="009764AB">
      <w:pPr>
        <w:rPr>
          <w:rFonts w:ascii="Arial" w:hAnsi="Arial"/>
          <w:b/>
        </w:rPr>
      </w:pPr>
    </w:p>
    <w:p w:rsidR="009764AB" w:rsidRDefault="009764AB" w:rsidP="009764AB">
      <w:pPr>
        <w:rPr>
          <w:rFonts w:ascii="Arial" w:hAnsi="Arial"/>
          <w:b/>
        </w:rPr>
      </w:pPr>
      <w:r w:rsidRPr="00304B74">
        <w:rPr>
          <w:rFonts w:ascii="Arial" w:hAnsi="Arial"/>
          <w:b/>
        </w:rPr>
        <w:t>F  MREŽA MERILNIH MEST – POVRŠINSKI VODOTOKI</w:t>
      </w:r>
      <w:r>
        <w:rPr>
          <w:rFonts w:ascii="Arial" w:hAnsi="Arial"/>
          <w:b/>
        </w:rPr>
        <w:t xml:space="preserve"> </w:t>
      </w:r>
    </w:p>
    <w:p w:rsidR="009764AB" w:rsidRPr="00292652" w:rsidRDefault="009764AB" w:rsidP="009764AB">
      <w:pPr>
        <w:rPr>
          <w:rFonts w:ascii="Arial" w:hAnsi="Arial" w:cs="Arial"/>
          <w:b/>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1462"/>
        <w:gridCol w:w="2576"/>
        <w:gridCol w:w="1842"/>
        <w:gridCol w:w="1342"/>
      </w:tblGrid>
      <w:tr w:rsidR="009764AB" w:rsidRPr="00292652" w:rsidTr="005E5AFB">
        <w:trPr>
          <w:trHeight w:val="797"/>
        </w:trPr>
        <w:tc>
          <w:tcPr>
            <w:tcW w:w="1488" w:type="dxa"/>
          </w:tcPr>
          <w:p w:rsidR="009764AB" w:rsidRPr="00292652" w:rsidRDefault="009764AB" w:rsidP="005E5AFB">
            <w:pPr>
              <w:rPr>
                <w:rFonts w:ascii="Arial" w:hAnsi="Arial" w:cs="Arial"/>
                <w:b/>
                <w:i w:val="0"/>
                <w:sz w:val="22"/>
                <w:szCs w:val="22"/>
              </w:rPr>
            </w:pPr>
            <w:r>
              <w:rPr>
                <w:rFonts w:ascii="Arial" w:hAnsi="Arial" w:cs="Arial"/>
                <w:b/>
                <w:sz w:val="22"/>
                <w:szCs w:val="22"/>
              </w:rPr>
              <w:t xml:space="preserve"> Št. merilnega mesta</w:t>
            </w:r>
          </w:p>
        </w:tc>
        <w:tc>
          <w:tcPr>
            <w:tcW w:w="1462" w:type="dxa"/>
          </w:tcPr>
          <w:p w:rsidR="009764AB" w:rsidRPr="00292652" w:rsidRDefault="009764AB" w:rsidP="005E5AFB">
            <w:pPr>
              <w:rPr>
                <w:rFonts w:ascii="Arial" w:hAnsi="Arial" w:cs="Arial"/>
                <w:b/>
                <w:i w:val="0"/>
                <w:sz w:val="22"/>
                <w:szCs w:val="22"/>
              </w:rPr>
            </w:pPr>
            <w:r w:rsidRPr="00292652">
              <w:rPr>
                <w:rFonts w:ascii="Arial" w:hAnsi="Arial" w:cs="Arial"/>
                <w:b/>
                <w:sz w:val="22"/>
                <w:szCs w:val="22"/>
              </w:rPr>
              <w:t>VODOTOK</w:t>
            </w:r>
          </w:p>
        </w:tc>
        <w:tc>
          <w:tcPr>
            <w:tcW w:w="2576" w:type="dxa"/>
          </w:tcPr>
          <w:p w:rsidR="009764AB" w:rsidRPr="00292652" w:rsidRDefault="009764AB" w:rsidP="005E5AFB">
            <w:pPr>
              <w:rPr>
                <w:rFonts w:ascii="Arial" w:hAnsi="Arial" w:cs="Arial"/>
                <w:b/>
                <w:i w:val="0"/>
                <w:sz w:val="22"/>
                <w:szCs w:val="22"/>
              </w:rPr>
            </w:pPr>
            <w:r w:rsidRPr="00292652">
              <w:rPr>
                <w:rFonts w:ascii="Arial" w:hAnsi="Arial" w:cs="Arial"/>
                <w:b/>
                <w:sz w:val="22"/>
                <w:szCs w:val="22"/>
              </w:rPr>
              <w:t>ZAJEMNO MESTO</w:t>
            </w:r>
          </w:p>
        </w:tc>
        <w:tc>
          <w:tcPr>
            <w:tcW w:w="1842" w:type="dxa"/>
          </w:tcPr>
          <w:p w:rsidR="009764AB" w:rsidRPr="00292652" w:rsidRDefault="009764AB" w:rsidP="005E5AFB">
            <w:pPr>
              <w:rPr>
                <w:rFonts w:ascii="Arial" w:hAnsi="Arial" w:cs="Arial"/>
                <w:b/>
                <w:i w:val="0"/>
                <w:sz w:val="22"/>
                <w:szCs w:val="22"/>
              </w:rPr>
            </w:pPr>
            <w:r w:rsidRPr="00292652">
              <w:rPr>
                <w:rFonts w:ascii="Arial" w:hAnsi="Arial" w:cs="Arial"/>
                <w:b/>
                <w:sz w:val="22"/>
                <w:szCs w:val="22"/>
              </w:rPr>
              <w:t xml:space="preserve">         X </w:t>
            </w:r>
          </w:p>
        </w:tc>
        <w:tc>
          <w:tcPr>
            <w:tcW w:w="1342" w:type="dxa"/>
          </w:tcPr>
          <w:p w:rsidR="009764AB" w:rsidRPr="00292652" w:rsidRDefault="009764AB" w:rsidP="005E5AFB">
            <w:pPr>
              <w:rPr>
                <w:rFonts w:ascii="Arial" w:hAnsi="Arial" w:cs="Arial"/>
                <w:b/>
                <w:i w:val="0"/>
                <w:sz w:val="22"/>
                <w:szCs w:val="22"/>
              </w:rPr>
            </w:pPr>
            <w:r w:rsidRPr="00292652">
              <w:rPr>
                <w:rFonts w:ascii="Arial" w:hAnsi="Arial" w:cs="Arial"/>
                <w:b/>
                <w:sz w:val="22"/>
                <w:szCs w:val="22"/>
              </w:rPr>
              <w:t xml:space="preserve">       Y</w:t>
            </w:r>
          </w:p>
        </w:tc>
      </w:tr>
      <w:tr w:rsidR="009764AB" w:rsidRPr="00292652" w:rsidTr="005E5AFB">
        <w:tc>
          <w:tcPr>
            <w:tcW w:w="1488" w:type="dxa"/>
          </w:tcPr>
          <w:p w:rsidR="009764AB" w:rsidRDefault="009764AB" w:rsidP="005E5AFB">
            <w:pPr>
              <w:rPr>
                <w:rFonts w:ascii="Arial" w:hAnsi="Arial" w:cs="Arial"/>
                <w:i w:val="0"/>
                <w:sz w:val="22"/>
                <w:szCs w:val="22"/>
              </w:rPr>
            </w:pPr>
            <w:r>
              <w:rPr>
                <w:rFonts w:ascii="Arial" w:hAnsi="Arial" w:cs="Arial"/>
                <w:sz w:val="22"/>
                <w:szCs w:val="22"/>
              </w:rPr>
              <w:t>1.</w:t>
            </w:r>
          </w:p>
        </w:tc>
        <w:tc>
          <w:tcPr>
            <w:tcW w:w="1462" w:type="dxa"/>
          </w:tcPr>
          <w:p w:rsidR="009764AB" w:rsidRPr="00EA7983" w:rsidRDefault="009764AB" w:rsidP="005E5AFB">
            <w:pPr>
              <w:rPr>
                <w:rFonts w:ascii="Arial" w:hAnsi="Arial" w:cs="Arial"/>
                <w:b/>
                <w:sz w:val="22"/>
                <w:szCs w:val="22"/>
              </w:rPr>
            </w:pPr>
            <w:r w:rsidRPr="00EA7983">
              <w:rPr>
                <w:rFonts w:ascii="Arial" w:hAnsi="Arial" w:cs="Arial"/>
                <w:b/>
                <w:sz w:val="22"/>
                <w:szCs w:val="22"/>
              </w:rPr>
              <w:t>Ljubljanica</w:t>
            </w:r>
          </w:p>
        </w:tc>
        <w:tc>
          <w:tcPr>
            <w:tcW w:w="2576" w:type="dxa"/>
          </w:tcPr>
          <w:p w:rsidR="009764AB" w:rsidRPr="00EA7983" w:rsidRDefault="009764AB" w:rsidP="005E5AFB">
            <w:pPr>
              <w:rPr>
                <w:rFonts w:ascii="Arial" w:hAnsi="Arial" w:cs="Arial"/>
                <w:i w:val="0"/>
                <w:sz w:val="22"/>
                <w:szCs w:val="22"/>
              </w:rPr>
            </w:pPr>
            <w:r w:rsidRPr="00EA7983">
              <w:rPr>
                <w:rFonts w:ascii="Arial" w:hAnsi="Arial" w:cs="Arial"/>
                <w:sz w:val="22"/>
                <w:szCs w:val="22"/>
              </w:rPr>
              <w:t xml:space="preserve">Zalog – za izlivom iz </w:t>
            </w:r>
            <w:r w:rsidRPr="00EA7983">
              <w:rPr>
                <w:rFonts w:ascii="Arial" w:hAnsi="Arial" w:cs="Arial"/>
                <w:sz w:val="22"/>
                <w:szCs w:val="22"/>
              </w:rPr>
              <w:lastRenderedPageBreak/>
              <w:t>CČN</w:t>
            </w:r>
          </w:p>
        </w:tc>
        <w:tc>
          <w:tcPr>
            <w:tcW w:w="18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lastRenderedPageBreak/>
              <w:t xml:space="preserve"> 102.932</w:t>
            </w:r>
          </w:p>
        </w:tc>
        <w:tc>
          <w:tcPr>
            <w:tcW w:w="13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472.074</w:t>
            </w:r>
          </w:p>
        </w:tc>
      </w:tr>
      <w:tr w:rsidR="009764AB" w:rsidRPr="00292652" w:rsidTr="005E5AFB">
        <w:tc>
          <w:tcPr>
            <w:tcW w:w="1488" w:type="dxa"/>
          </w:tcPr>
          <w:p w:rsidR="009764AB" w:rsidRPr="00292652" w:rsidRDefault="009764AB" w:rsidP="005E5AFB">
            <w:pPr>
              <w:rPr>
                <w:rFonts w:ascii="Arial" w:hAnsi="Arial" w:cs="Arial"/>
                <w:i w:val="0"/>
                <w:sz w:val="22"/>
                <w:szCs w:val="22"/>
              </w:rPr>
            </w:pPr>
            <w:r>
              <w:rPr>
                <w:rFonts w:ascii="Arial" w:hAnsi="Arial" w:cs="Arial"/>
                <w:sz w:val="22"/>
                <w:szCs w:val="22"/>
              </w:rPr>
              <w:lastRenderedPageBreak/>
              <w:t>2.</w:t>
            </w:r>
          </w:p>
        </w:tc>
        <w:tc>
          <w:tcPr>
            <w:tcW w:w="1462" w:type="dxa"/>
          </w:tcPr>
          <w:p w:rsidR="009764AB" w:rsidRPr="00EA7983" w:rsidRDefault="009764AB" w:rsidP="005E5AFB">
            <w:pPr>
              <w:rPr>
                <w:rFonts w:ascii="Arial" w:hAnsi="Arial" w:cs="Arial"/>
                <w:b/>
                <w:sz w:val="22"/>
                <w:szCs w:val="22"/>
              </w:rPr>
            </w:pPr>
            <w:r w:rsidRPr="00EA7983">
              <w:rPr>
                <w:rFonts w:ascii="Arial" w:hAnsi="Arial" w:cs="Arial"/>
                <w:b/>
                <w:sz w:val="22"/>
                <w:szCs w:val="22"/>
              </w:rPr>
              <w:t>Curnovec</w:t>
            </w:r>
          </w:p>
        </w:tc>
        <w:tc>
          <w:tcPr>
            <w:tcW w:w="2576" w:type="dxa"/>
          </w:tcPr>
          <w:p w:rsidR="009764AB" w:rsidRPr="00EA7983" w:rsidRDefault="009764AB" w:rsidP="005E5AFB">
            <w:pPr>
              <w:rPr>
                <w:rFonts w:ascii="Arial" w:hAnsi="Arial" w:cs="Arial"/>
                <w:i w:val="0"/>
                <w:sz w:val="22"/>
                <w:szCs w:val="22"/>
              </w:rPr>
            </w:pPr>
            <w:r w:rsidRPr="00EA7983">
              <w:rPr>
                <w:rFonts w:ascii="Arial" w:hAnsi="Arial" w:cs="Arial"/>
                <w:sz w:val="22"/>
                <w:szCs w:val="22"/>
              </w:rPr>
              <w:t>pred izlivom v Ljubljanico</w:t>
            </w:r>
          </w:p>
        </w:tc>
        <w:tc>
          <w:tcPr>
            <w:tcW w:w="1842" w:type="dxa"/>
          </w:tcPr>
          <w:p w:rsidR="009764AB" w:rsidRPr="0067519B" w:rsidRDefault="009764AB" w:rsidP="005E5AFB">
            <w:pPr>
              <w:jc w:val="right"/>
              <w:rPr>
                <w:rFonts w:ascii="Arial" w:hAnsi="Arial" w:cs="Arial"/>
                <w:i w:val="0"/>
                <w:sz w:val="22"/>
                <w:szCs w:val="22"/>
              </w:rPr>
            </w:pPr>
            <w:r w:rsidRPr="0067519B">
              <w:rPr>
                <w:rFonts w:ascii="Arial" w:hAnsi="Arial" w:cs="Arial"/>
                <w:b/>
                <w:sz w:val="22"/>
                <w:szCs w:val="22"/>
              </w:rPr>
              <w:t xml:space="preserve"> </w:t>
            </w:r>
            <w:r w:rsidRPr="0067519B">
              <w:rPr>
                <w:rFonts w:ascii="Arial" w:hAnsi="Arial" w:cs="Arial"/>
                <w:sz w:val="22"/>
                <w:szCs w:val="22"/>
              </w:rPr>
              <w:t>98.194</w:t>
            </w:r>
          </w:p>
        </w:tc>
        <w:tc>
          <w:tcPr>
            <w:tcW w:w="13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461.661</w:t>
            </w:r>
          </w:p>
        </w:tc>
      </w:tr>
      <w:tr w:rsidR="009764AB" w:rsidRPr="00292652" w:rsidTr="005E5AFB">
        <w:tc>
          <w:tcPr>
            <w:tcW w:w="1488" w:type="dxa"/>
          </w:tcPr>
          <w:p w:rsidR="009764AB" w:rsidRPr="00292652" w:rsidRDefault="009764AB" w:rsidP="005E5AFB">
            <w:pPr>
              <w:rPr>
                <w:rFonts w:ascii="Arial" w:hAnsi="Arial" w:cs="Arial"/>
                <w:i w:val="0"/>
                <w:sz w:val="22"/>
                <w:szCs w:val="22"/>
              </w:rPr>
            </w:pPr>
            <w:r>
              <w:rPr>
                <w:rFonts w:ascii="Arial" w:hAnsi="Arial" w:cs="Arial"/>
                <w:sz w:val="22"/>
                <w:szCs w:val="22"/>
              </w:rPr>
              <w:t>3</w:t>
            </w:r>
            <w:r w:rsidRPr="00292652">
              <w:rPr>
                <w:rFonts w:ascii="Arial" w:hAnsi="Arial" w:cs="Arial"/>
                <w:sz w:val="22"/>
                <w:szCs w:val="22"/>
              </w:rPr>
              <w:t xml:space="preserve">. </w:t>
            </w:r>
          </w:p>
        </w:tc>
        <w:tc>
          <w:tcPr>
            <w:tcW w:w="1462" w:type="dxa"/>
          </w:tcPr>
          <w:p w:rsidR="009764AB" w:rsidRPr="00EA7983" w:rsidRDefault="009764AB" w:rsidP="005E5AFB">
            <w:pPr>
              <w:rPr>
                <w:rFonts w:ascii="Arial" w:hAnsi="Arial" w:cs="Arial"/>
                <w:b/>
                <w:sz w:val="22"/>
                <w:szCs w:val="22"/>
              </w:rPr>
            </w:pPr>
            <w:r w:rsidRPr="00EA7983">
              <w:rPr>
                <w:rFonts w:ascii="Arial" w:hAnsi="Arial" w:cs="Arial"/>
                <w:b/>
                <w:sz w:val="22"/>
                <w:szCs w:val="22"/>
              </w:rPr>
              <w:t>Mali graben</w:t>
            </w:r>
          </w:p>
        </w:tc>
        <w:tc>
          <w:tcPr>
            <w:tcW w:w="2576" w:type="dxa"/>
          </w:tcPr>
          <w:p w:rsidR="009764AB" w:rsidRPr="00EA7983" w:rsidRDefault="009764AB" w:rsidP="005E5AFB">
            <w:pPr>
              <w:rPr>
                <w:rFonts w:ascii="Arial" w:hAnsi="Arial" w:cs="Arial"/>
                <w:i w:val="0"/>
                <w:sz w:val="22"/>
                <w:szCs w:val="22"/>
              </w:rPr>
            </w:pPr>
            <w:r w:rsidRPr="00EA7983">
              <w:rPr>
                <w:rFonts w:ascii="Arial" w:hAnsi="Arial" w:cs="Arial"/>
                <w:sz w:val="22"/>
                <w:szCs w:val="22"/>
              </w:rPr>
              <w:t>pred izlivom v Ljubljanico</w:t>
            </w:r>
          </w:p>
        </w:tc>
        <w:tc>
          <w:tcPr>
            <w:tcW w:w="1842" w:type="dxa"/>
          </w:tcPr>
          <w:p w:rsidR="009764AB" w:rsidRPr="0067519B" w:rsidRDefault="009764AB" w:rsidP="005E5AFB">
            <w:pPr>
              <w:jc w:val="right"/>
              <w:rPr>
                <w:rFonts w:ascii="Arial" w:hAnsi="Arial" w:cs="Arial"/>
                <w:i w:val="0"/>
                <w:sz w:val="22"/>
                <w:szCs w:val="22"/>
              </w:rPr>
            </w:pPr>
            <w:r w:rsidRPr="0067519B">
              <w:rPr>
                <w:rFonts w:ascii="Arial" w:hAnsi="Arial" w:cs="Arial"/>
                <w:b/>
                <w:sz w:val="22"/>
                <w:szCs w:val="22"/>
              </w:rPr>
              <w:t xml:space="preserve"> </w:t>
            </w:r>
            <w:r w:rsidRPr="0067519B">
              <w:rPr>
                <w:rFonts w:ascii="Arial" w:hAnsi="Arial" w:cs="Arial"/>
                <w:sz w:val="22"/>
                <w:szCs w:val="22"/>
              </w:rPr>
              <w:t>98.769</w:t>
            </w:r>
          </w:p>
        </w:tc>
        <w:tc>
          <w:tcPr>
            <w:tcW w:w="13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461.484</w:t>
            </w:r>
          </w:p>
        </w:tc>
      </w:tr>
      <w:tr w:rsidR="009764AB" w:rsidRPr="00292652" w:rsidTr="005E5AFB">
        <w:tc>
          <w:tcPr>
            <w:tcW w:w="1488" w:type="dxa"/>
          </w:tcPr>
          <w:p w:rsidR="009764AB" w:rsidRPr="00292652" w:rsidRDefault="009764AB" w:rsidP="005E5AFB">
            <w:pPr>
              <w:rPr>
                <w:rFonts w:ascii="Arial" w:hAnsi="Arial" w:cs="Arial"/>
                <w:i w:val="0"/>
                <w:sz w:val="22"/>
                <w:szCs w:val="22"/>
              </w:rPr>
            </w:pPr>
            <w:r>
              <w:rPr>
                <w:rFonts w:ascii="Arial" w:hAnsi="Arial" w:cs="Arial"/>
                <w:sz w:val="22"/>
                <w:szCs w:val="22"/>
              </w:rPr>
              <w:t>4.</w:t>
            </w:r>
            <w:r w:rsidRPr="00292652">
              <w:rPr>
                <w:rFonts w:ascii="Arial" w:hAnsi="Arial" w:cs="Arial"/>
                <w:sz w:val="22"/>
                <w:szCs w:val="22"/>
              </w:rPr>
              <w:t xml:space="preserve"> </w:t>
            </w:r>
          </w:p>
        </w:tc>
        <w:tc>
          <w:tcPr>
            <w:tcW w:w="1462" w:type="dxa"/>
          </w:tcPr>
          <w:p w:rsidR="009764AB" w:rsidRPr="00EA7983" w:rsidRDefault="009764AB" w:rsidP="005E5AFB">
            <w:pPr>
              <w:rPr>
                <w:rFonts w:ascii="Arial" w:hAnsi="Arial" w:cs="Arial"/>
                <w:b/>
                <w:sz w:val="22"/>
                <w:szCs w:val="22"/>
              </w:rPr>
            </w:pPr>
            <w:r w:rsidRPr="00EA7983">
              <w:rPr>
                <w:rFonts w:ascii="Arial" w:hAnsi="Arial" w:cs="Arial"/>
                <w:b/>
                <w:sz w:val="22"/>
                <w:szCs w:val="22"/>
              </w:rPr>
              <w:t>Gradaščica</w:t>
            </w:r>
          </w:p>
        </w:tc>
        <w:tc>
          <w:tcPr>
            <w:tcW w:w="2576" w:type="dxa"/>
          </w:tcPr>
          <w:p w:rsidR="009764AB" w:rsidRPr="00EA7983" w:rsidRDefault="009764AB" w:rsidP="005E5AFB">
            <w:pPr>
              <w:rPr>
                <w:rFonts w:ascii="Arial" w:hAnsi="Arial" w:cs="Arial"/>
                <w:i w:val="0"/>
                <w:sz w:val="22"/>
                <w:szCs w:val="22"/>
              </w:rPr>
            </w:pPr>
            <w:r w:rsidRPr="00EA7983">
              <w:rPr>
                <w:rFonts w:ascii="Arial" w:hAnsi="Arial" w:cs="Arial"/>
                <w:sz w:val="22"/>
                <w:szCs w:val="22"/>
              </w:rPr>
              <w:t>nad Ljubljano</w:t>
            </w:r>
          </w:p>
        </w:tc>
        <w:tc>
          <w:tcPr>
            <w:tcW w:w="18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 xml:space="preserve">100.736 </w:t>
            </w:r>
          </w:p>
        </w:tc>
        <w:tc>
          <w:tcPr>
            <w:tcW w:w="1342" w:type="dxa"/>
          </w:tcPr>
          <w:p w:rsidR="009764AB" w:rsidRDefault="009764AB" w:rsidP="005E5AFB">
            <w:pPr>
              <w:jc w:val="right"/>
              <w:rPr>
                <w:rFonts w:ascii="Arial" w:hAnsi="Arial" w:cs="Arial"/>
                <w:i w:val="0"/>
                <w:sz w:val="22"/>
                <w:szCs w:val="22"/>
              </w:rPr>
            </w:pPr>
            <w:r w:rsidRPr="0067519B">
              <w:rPr>
                <w:rFonts w:ascii="Arial" w:hAnsi="Arial" w:cs="Arial"/>
                <w:sz w:val="22"/>
                <w:szCs w:val="22"/>
              </w:rPr>
              <w:t>457.115</w:t>
            </w:r>
          </w:p>
          <w:p w:rsidR="009764AB" w:rsidRPr="003C42C5" w:rsidRDefault="009764AB" w:rsidP="005E5AFB">
            <w:pPr>
              <w:jc w:val="center"/>
              <w:rPr>
                <w:rFonts w:ascii="Arial" w:hAnsi="Arial" w:cs="Arial"/>
                <w:sz w:val="22"/>
                <w:szCs w:val="22"/>
              </w:rPr>
            </w:pPr>
          </w:p>
        </w:tc>
      </w:tr>
      <w:tr w:rsidR="009764AB" w:rsidRPr="00292652" w:rsidTr="005E5AFB">
        <w:tc>
          <w:tcPr>
            <w:tcW w:w="1488" w:type="dxa"/>
          </w:tcPr>
          <w:p w:rsidR="009764AB" w:rsidRPr="00292652" w:rsidRDefault="009764AB" w:rsidP="005E5AFB">
            <w:pPr>
              <w:rPr>
                <w:rFonts w:ascii="Arial" w:hAnsi="Arial" w:cs="Arial"/>
                <w:i w:val="0"/>
                <w:sz w:val="22"/>
                <w:szCs w:val="22"/>
              </w:rPr>
            </w:pPr>
            <w:r>
              <w:rPr>
                <w:rFonts w:ascii="Arial" w:hAnsi="Arial" w:cs="Arial"/>
                <w:sz w:val="22"/>
                <w:szCs w:val="22"/>
              </w:rPr>
              <w:t>5.</w:t>
            </w:r>
          </w:p>
        </w:tc>
        <w:tc>
          <w:tcPr>
            <w:tcW w:w="1462" w:type="dxa"/>
          </w:tcPr>
          <w:p w:rsidR="009764AB" w:rsidRPr="00EA7983" w:rsidRDefault="009764AB" w:rsidP="005E5AFB">
            <w:pPr>
              <w:rPr>
                <w:rFonts w:ascii="Arial" w:hAnsi="Arial" w:cs="Arial"/>
                <w:b/>
                <w:sz w:val="22"/>
                <w:szCs w:val="22"/>
              </w:rPr>
            </w:pPr>
            <w:r w:rsidRPr="00EA7983">
              <w:rPr>
                <w:rFonts w:ascii="Arial" w:hAnsi="Arial" w:cs="Arial"/>
                <w:b/>
                <w:sz w:val="22"/>
                <w:szCs w:val="22"/>
              </w:rPr>
              <w:t>Gradaščica</w:t>
            </w:r>
          </w:p>
        </w:tc>
        <w:tc>
          <w:tcPr>
            <w:tcW w:w="2576" w:type="dxa"/>
          </w:tcPr>
          <w:p w:rsidR="009764AB" w:rsidRPr="00EA7983" w:rsidRDefault="009764AB" w:rsidP="005E5AFB">
            <w:pPr>
              <w:rPr>
                <w:rFonts w:ascii="Arial" w:hAnsi="Arial" w:cs="Arial"/>
                <w:i w:val="0"/>
                <w:sz w:val="22"/>
                <w:szCs w:val="22"/>
              </w:rPr>
            </w:pPr>
            <w:r w:rsidRPr="00EA7983">
              <w:rPr>
                <w:rFonts w:ascii="Arial" w:hAnsi="Arial" w:cs="Arial"/>
                <w:sz w:val="22"/>
                <w:szCs w:val="22"/>
              </w:rPr>
              <w:t>pred izlivom v Ljubljanico</w:t>
            </w:r>
          </w:p>
        </w:tc>
        <w:tc>
          <w:tcPr>
            <w:tcW w:w="1842" w:type="dxa"/>
          </w:tcPr>
          <w:p w:rsidR="009764AB" w:rsidRPr="0067519B" w:rsidRDefault="009764AB" w:rsidP="005E5AFB">
            <w:pPr>
              <w:jc w:val="right"/>
              <w:rPr>
                <w:rFonts w:ascii="Arial" w:hAnsi="Arial" w:cs="Arial"/>
                <w:i w:val="0"/>
                <w:sz w:val="22"/>
                <w:szCs w:val="22"/>
              </w:rPr>
            </w:pPr>
            <w:r w:rsidRPr="0067519B">
              <w:rPr>
                <w:rFonts w:ascii="Arial" w:hAnsi="Arial" w:cs="Arial"/>
                <w:b/>
                <w:sz w:val="22"/>
                <w:szCs w:val="22"/>
              </w:rPr>
              <w:t xml:space="preserve"> </w:t>
            </w:r>
            <w:r w:rsidRPr="0067519B">
              <w:rPr>
                <w:rFonts w:ascii="Arial" w:hAnsi="Arial" w:cs="Arial"/>
                <w:sz w:val="22"/>
                <w:szCs w:val="22"/>
              </w:rPr>
              <w:t>100.055</w:t>
            </w:r>
          </w:p>
        </w:tc>
        <w:tc>
          <w:tcPr>
            <w:tcW w:w="13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461.788</w:t>
            </w:r>
          </w:p>
        </w:tc>
      </w:tr>
      <w:tr w:rsidR="009764AB" w:rsidRPr="00292652" w:rsidTr="005E5AFB">
        <w:tc>
          <w:tcPr>
            <w:tcW w:w="1488" w:type="dxa"/>
          </w:tcPr>
          <w:p w:rsidR="009764AB" w:rsidRPr="00292652" w:rsidRDefault="009764AB" w:rsidP="005E5AFB">
            <w:pPr>
              <w:rPr>
                <w:rFonts w:ascii="Arial" w:hAnsi="Arial" w:cs="Arial"/>
                <w:i w:val="0"/>
                <w:sz w:val="22"/>
                <w:szCs w:val="22"/>
              </w:rPr>
            </w:pPr>
            <w:r>
              <w:rPr>
                <w:rFonts w:ascii="Arial" w:hAnsi="Arial" w:cs="Arial"/>
                <w:sz w:val="22"/>
                <w:szCs w:val="22"/>
              </w:rPr>
              <w:t>6.</w:t>
            </w:r>
            <w:r w:rsidRPr="00292652">
              <w:rPr>
                <w:rFonts w:ascii="Arial" w:hAnsi="Arial" w:cs="Arial"/>
                <w:sz w:val="22"/>
                <w:szCs w:val="22"/>
              </w:rPr>
              <w:t xml:space="preserve">      </w:t>
            </w:r>
          </w:p>
        </w:tc>
        <w:tc>
          <w:tcPr>
            <w:tcW w:w="1462" w:type="dxa"/>
          </w:tcPr>
          <w:p w:rsidR="009764AB" w:rsidRPr="00EA7983" w:rsidRDefault="009764AB" w:rsidP="005E5AFB">
            <w:pPr>
              <w:rPr>
                <w:rFonts w:ascii="Arial" w:hAnsi="Arial" w:cs="Arial"/>
                <w:b/>
                <w:sz w:val="22"/>
                <w:szCs w:val="22"/>
              </w:rPr>
            </w:pPr>
            <w:r w:rsidRPr="00EA7983">
              <w:rPr>
                <w:rFonts w:ascii="Arial" w:hAnsi="Arial" w:cs="Arial"/>
                <w:b/>
                <w:sz w:val="22"/>
                <w:szCs w:val="22"/>
              </w:rPr>
              <w:t>Ižica</w:t>
            </w:r>
          </w:p>
        </w:tc>
        <w:tc>
          <w:tcPr>
            <w:tcW w:w="2576" w:type="dxa"/>
          </w:tcPr>
          <w:p w:rsidR="009764AB" w:rsidRPr="00EA7983" w:rsidRDefault="009764AB" w:rsidP="005E5AFB">
            <w:pPr>
              <w:rPr>
                <w:rFonts w:ascii="Arial" w:hAnsi="Arial" w:cs="Arial"/>
                <w:i w:val="0"/>
                <w:sz w:val="22"/>
                <w:szCs w:val="22"/>
              </w:rPr>
            </w:pPr>
            <w:r w:rsidRPr="00EA7983">
              <w:rPr>
                <w:rFonts w:ascii="Arial" w:hAnsi="Arial" w:cs="Arial"/>
                <w:sz w:val="22"/>
                <w:szCs w:val="22"/>
              </w:rPr>
              <w:t>pred izlivom v Ljubljanico</w:t>
            </w:r>
          </w:p>
        </w:tc>
        <w:tc>
          <w:tcPr>
            <w:tcW w:w="18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97.504</w:t>
            </w:r>
          </w:p>
        </w:tc>
        <w:tc>
          <w:tcPr>
            <w:tcW w:w="13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462.492</w:t>
            </w:r>
          </w:p>
        </w:tc>
      </w:tr>
      <w:tr w:rsidR="009764AB" w:rsidRPr="00292652" w:rsidTr="005E5AFB">
        <w:tc>
          <w:tcPr>
            <w:tcW w:w="1488" w:type="dxa"/>
          </w:tcPr>
          <w:p w:rsidR="009764AB" w:rsidRDefault="009764AB" w:rsidP="005E5AFB">
            <w:pPr>
              <w:rPr>
                <w:rFonts w:ascii="Arial" w:hAnsi="Arial" w:cs="Arial"/>
                <w:i w:val="0"/>
                <w:sz w:val="22"/>
                <w:szCs w:val="22"/>
              </w:rPr>
            </w:pPr>
            <w:r>
              <w:rPr>
                <w:rFonts w:ascii="Arial" w:hAnsi="Arial" w:cs="Arial"/>
                <w:sz w:val="22"/>
                <w:szCs w:val="22"/>
              </w:rPr>
              <w:t>7.</w:t>
            </w:r>
          </w:p>
        </w:tc>
        <w:tc>
          <w:tcPr>
            <w:tcW w:w="1462" w:type="dxa"/>
          </w:tcPr>
          <w:p w:rsidR="009764AB" w:rsidRPr="00EA7983" w:rsidRDefault="009764AB" w:rsidP="005E5AFB">
            <w:pPr>
              <w:rPr>
                <w:rFonts w:ascii="Arial" w:hAnsi="Arial" w:cs="Arial"/>
                <w:b/>
                <w:sz w:val="22"/>
                <w:szCs w:val="22"/>
              </w:rPr>
            </w:pPr>
            <w:r>
              <w:rPr>
                <w:rFonts w:ascii="Arial" w:hAnsi="Arial" w:cs="Arial"/>
                <w:b/>
                <w:sz w:val="22"/>
                <w:szCs w:val="22"/>
              </w:rPr>
              <w:t>Č</w:t>
            </w:r>
            <w:r w:rsidRPr="00EA7983">
              <w:rPr>
                <w:rFonts w:ascii="Arial" w:hAnsi="Arial" w:cs="Arial"/>
                <w:b/>
                <w:sz w:val="22"/>
                <w:szCs w:val="22"/>
              </w:rPr>
              <w:t>rnušnjica</w:t>
            </w:r>
          </w:p>
        </w:tc>
        <w:tc>
          <w:tcPr>
            <w:tcW w:w="2576" w:type="dxa"/>
          </w:tcPr>
          <w:p w:rsidR="009764AB" w:rsidRDefault="009764AB" w:rsidP="005E5AFB">
            <w:pPr>
              <w:rPr>
                <w:rFonts w:ascii="Arial" w:hAnsi="Arial" w:cs="Arial"/>
                <w:i w:val="0"/>
                <w:sz w:val="22"/>
                <w:szCs w:val="22"/>
              </w:rPr>
            </w:pPr>
            <w:r w:rsidRPr="00EA7983">
              <w:rPr>
                <w:rFonts w:ascii="Arial" w:hAnsi="Arial" w:cs="Arial"/>
                <w:sz w:val="22"/>
                <w:szCs w:val="22"/>
              </w:rPr>
              <w:t>Pred izlivom v Savo</w:t>
            </w:r>
          </w:p>
          <w:p w:rsidR="009764AB" w:rsidRPr="00EA7983" w:rsidRDefault="009764AB" w:rsidP="005E5AFB">
            <w:pPr>
              <w:rPr>
                <w:rFonts w:ascii="Arial" w:hAnsi="Arial" w:cs="Arial"/>
                <w:i w:val="0"/>
                <w:sz w:val="22"/>
                <w:szCs w:val="22"/>
              </w:rPr>
            </w:pPr>
          </w:p>
        </w:tc>
        <w:tc>
          <w:tcPr>
            <w:tcW w:w="18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104.994</w:t>
            </w:r>
          </w:p>
        </w:tc>
        <w:tc>
          <w:tcPr>
            <w:tcW w:w="13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464.260</w:t>
            </w:r>
          </w:p>
        </w:tc>
      </w:tr>
      <w:tr w:rsidR="009764AB" w:rsidRPr="00292652" w:rsidTr="005E5AFB">
        <w:tc>
          <w:tcPr>
            <w:tcW w:w="1488" w:type="dxa"/>
          </w:tcPr>
          <w:p w:rsidR="009764AB" w:rsidRDefault="009764AB" w:rsidP="005E5AFB">
            <w:pPr>
              <w:rPr>
                <w:rFonts w:ascii="Arial" w:hAnsi="Arial" w:cs="Arial"/>
                <w:i w:val="0"/>
                <w:sz w:val="22"/>
                <w:szCs w:val="22"/>
              </w:rPr>
            </w:pPr>
            <w:r>
              <w:rPr>
                <w:rFonts w:ascii="Arial" w:hAnsi="Arial" w:cs="Arial"/>
                <w:sz w:val="22"/>
                <w:szCs w:val="22"/>
              </w:rPr>
              <w:t>8.</w:t>
            </w:r>
          </w:p>
        </w:tc>
        <w:tc>
          <w:tcPr>
            <w:tcW w:w="1462" w:type="dxa"/>
          </w:tcPr>
          <w:p w:rsidR="009764AB" w:rsidRPr="00EA7983" w:rsidRDefault="009764AB" w:rsidP="005E5AFB">
            <w:pPr>
              <w:rPr>
                <w:rFonts w:ascii="Arial" w:hAnsi="Arial" w:cs="Arial"/>
                <w:b/>
                <w:sz w:val="22"/>
                <w:szCs w:val="22"/>
              </w:rPr>
            </w:pPr>
            <w:r w:rsidRPr="00EA7983">
              <w:rPr>
                <w:rFonts w:ascii="Arial" w:hAnsi="Arial" w:cs="Arial"/>
                <w:b/>
                <w:sz w:val="22"/>
                <w:szCs w:val="22"/>
              </w:rPr>
              <w:t>Besnica</w:t>
            </w:r>
          </w:p>
        </w:tc>
        <w:tc>
          <w:tcPr>
            <w:tcW w:w="2576" w:type="dxa"/>
          </w:tcPr>
          <w:p w:rsidR="009764AB" w:rsidRPr="00EA7983" w:rsidRDefault="009764AB" w:rsidP="005E5AFB">
            <w:pPr>
              <w:rPr>
                <w:rFonts w:ascii="Arial" w:hAnsi="Arial" w:cs="Arial"/>
                <w:i w:val="0"/>
                <w:sz w:val="22"/>
                <w:szCs w:val="22"/>
              </w:rPr>
            </w:pPr>
            <w:r w:rsidRPr="00EA7983">
              <w:rPr>
                <w:rFonts w:ascii="Arial" w:hAnsi="Arial" w:cs="Arial"/>
                <w:sz w:val="22"/>
                <w:szCs w:val="22"/>
              </w:rPr>
              <w:t>Pred izlivom v Ljubljanico</w:t>
            </w:r>
          </w:p>
        </w:tc>
        <w:tc>
          <w:tcPr>
            <w:tcW w:w="18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103.116</w:t>
            </w:r>
          </w:p>
        </w:tc>
        <w:tc>
          <w:tcPr>
            <w:tcW w:w="1342" w:type="dxa"/>
          </w:tcPr>
          <w:p w:rsidR="009764AB" w:rsidRPr="0067519B" w:rsidRDefault="009764AB" w:rsidP="005E5AFB">
            <w:pPr>
              <w:jc w:val="right"/>
              <w:rPr>
                <w:rFonts w:ascii="Arial" w:hAnsi="Arial" w:cs="Arial"/>
                <w:i w:val="0"/>
                <w:sz w:val="22"/>
                <w:szCs w:val="22"/>
              </w:rPr>
            </w:pPr>
            <w:r w:rsidRPr="0067519B">
              <w:rPr>
                <w:rFonts w:ascii="Arial" w:hAnsi="Arial" w:cs="Arial"/>
                <w:sz w:val="22"/>
                <w:szCs w:val="22"/>
              </w:rPr>
              <w:t>472.254</w:t>
            </w:r>
          </w:p>
        </w:tc>
      </w:tr>
      <w:tr w:rsidR="009764AB" w:rsidRPr="00292652" w:rsidTr="005E5AFB">
        <w:tc>
          <w:tcPr>
            <w:tcW w:w="1488" w:type="dxa"/>
          </w:tcPr>
          <w:p w:rsidR="009764AB" w:rsidRPr="004750DC" w:rsidRDefault="009764AB" w:rsidP="005E5AFB">
            <w:pPr>
              <w:rPr>
                <w:rFonts w:ascii="Arial" w:hAnsi="Arial" w:cs="Arial"/>
                <w:i w:val="0"/>
                <w:sz w:val="22"/>
                <w:szCs w:val="22"/>
              </w:rPr>
            </w:pPr>
            <w:r w:rsidRPr="004750DC">
              <w:rPr>
                <w:rFonts w:ascii="Arial" w:hAnsi="Arial" w:cs="Arial"/>
                <w:sz w:val="22"/>
                <w:szCs w:val="22"/>
              </w:rPr>
              <w:t>9.</w:t>
            </w:r>
          </w:p>
        </w:tc>
        <w:tc>
          <w:tcPr>
            <w:tcW w:w="1462" w:type="dxa"/>
          </w:tcPr>
          <w:p w:rsidR="009764AB" w:rsidRPr="004750DC" w:rsidRDefault="009764AB" w:rsidP="005E5AFB">
            <w:pPr>
              <w:rPr>
                <w:rFonts w:ascii="Arial" w:hAnsi="Arial" w:cs="Arial"/>
                <w:b/>
                <w:sz w:val="22"/>
                <w:szCs w:val="22"/>
              </w:rPr>
            </w:pPr>
            <w:r w:rsidRPr="004750DC">
              <w:rPr>
                <w:rFonts w:ascii="Arial" w:hAnsi="Arial" w:cs="Arial"/>
                <w:b/>
                <w:sz w:val="22"/>
                <w:szCs w:val="22"/>
              </w:rPr>
              <w:t>Mostnica</w:t>
            </w:r>
          </w:p>
        </w:tc>
        <w:tc>
          <w:tcPr>
            <w:tcW w:w="2576" w:type="dxa"/>
          </w:tcPr>
          <w:p w:rsidR="009764AB" w:rsidRPr="004750DC" w:rsidRDefault="009764AB" w:rsidP="005E5AFB">
            <w:pPr>
              <w:rPr>
                <w:rFonts w:ascii="Arial" w:hAnsi="Arial" w:cs="Arial"/>
                <w:i w:val="0"/>
                <w:sz w:val="22"/>
                <w:szCs w:val="22"/>
              </w:rPr>
            </w:pPr>
            <w:r w:rsidRPr="004750DC">
              <w:rPr>
                <w:rFonts w:ascii="Arial" w:hAnsi="Arial" w:cs="Arial"/>
                <w:sz w:val="22"/>
                <w:szCs w:val="22"/>
              </w:rPr>
              <w:t>Na izlivu v Koseški bajer</w:t>
            </w:r>
          </w:p>
        </w:tc>
        <w:tc>
          <w:tcPr>
            <w:tcW w:w="1842" w:type="dxa"/>
          </w:tcPr>
          <w:p w:rsidR="009764AB" w:rsidRPr="004750DC" w:rsidRDefault="009764AB" w:rsidP="005E5AFB">
            <w:pPr>
              <w:jc w:val="right"/>
              <w:rPr>
                <w:rFonts w:ascii="Arial" w:hAnsi="Arial" w:cs="Arial"/>
                <w:i w:val="0"/>
                <w:sz w:val="22"/>
                <w:szCs w:val="22"/>
              </w:rPr>
            </w:pPr>
            <w:r w:rsidRPr="004750DC">
              <w:rPr>
                <w:rFonts w:ascii="Arial" w:hAnsi="Arial" w:cs="Arial"/>
                <w:sz w:val="22"/>
                <w:szCs w:val="22"/>
              </w:rPr>
              <w:t>102.599</w:t>
            </w:r>
          </w:p>
        </w:tc>
        <w:tc>
          <w:tcPr>
            <w:tcW w:w="1342" w:type="dxa"/>
          </w:tcPr>
          <w:p w:rsidR="009764AB" w:rsidRPr="004750DC" w:rsidRDefault="009764AB" w:rsidP="005E5AFB">
            <w:pPr>
              <w:jc w:val="right"/>
              <w:rPr>
                <w:rFonts w:ascii="Arial" w:hAnsi="Arial" w:cs="Arial"/>
                <w:i w:val="0"/>
                <w:sz w:val="22"/>
                <w:szCs w:val="22"/>
              </w:rPr>
            </w:pPr>
            <w:r w:rsidRPr="004750DC">
              <w:rPr>
                <w:rFonts w:ascii="Arial" w:hAnsi="Arial" w:cs="Arial"/>
                <w:sz w:val="22"/>
                <w:szCs w:val="22"/>
              </w:rPr>
              <w:t>459.336</w:t>
            </w:r>
          </w:p>
          <w:p w:rsidR="009764AB" w:rsidRPr="004750DC" w:rsidRDefault="009764AB" w:rsidP="005E5AFB">
            <w:pPr>
              <w:jc w:val="right"/>
              <w:rPr>
                <w:rFonts w:ascii="Arial" w:hAnsi="Arial" w:cs="Arial"/>
                <w:i w:val="0"/>
                <w:sz w:val="22"/>
                <w:szCs w:val="22"/>
              </w:rPr>
            </w:pPr>
          </w:p>
        </w:tc>
      </w:tr>
    </w:tbl>
    <w:p w:rsidR="009764AB" w:rsidRDefault="009764AB" w:rsidP="009764AB">
      <w:pPr>
        <w:rPr>
          <w:rFonts w:ascii="Arial" w:hAnsi="Arial" w:cs="Arial"/>
          <w:b/>
          <w:sz w:val="22"/>
          <w:szCs w:val="22"/>
        </w:rPr>
      </w:pPr>
    </w:p>
    <w:p w:rsidR="009764AB" w:rsidRPr="00290718" w:rsidRDefault="009764AB" w:rsidP="009764AB">
      <w:pPr>
        <w:pStyle w:val="Odstavekseznama"/>
        <w:rPr>
          <w:rFonts w:ascii="Arial" w:hAnsi="Arial" w:cs="Arial"/>
          <w:b/>
          <w:sz w:val="22"/>
          <w:szCs w:val="22"/>
        </w:rPr>
      </w:pPr>
    </w:p>
    <w:p w:rsidR="009764AB" w:rsidRPr="00290718" w:rsidRDefault="009764AB" w:rsidP="009764AB">
      <w:pPr>
        <w:rPr>
          <w:rFonts w:ascii="Arial" w:hAnsi="Arial" w:cs="Arial"/>
          <w:b/>
          <w:sz w:val="22"/>
          <w:szCs w:val="22"/>
        </w:rPr>
      </w:pPr>
      <w:r w:rsidRPr="00290718">
        <w:rPr>
          <w:rFonts w:ascii="Arial" w:hAnsi="Arial" w:cs="Arial"/>
          <w:b/>
          <w:sz w:val="22"/>
          <w:szCs w:val="22"/>
        </w:rPr>
        <w:t xml:space="preserve">F - </w:t>
      </w:r>
      <w:r w:rsidRPr="00290718">
        <w:rPr>
          <w:rFonts w:ascii="Arial" w:hAnsi="Arial"/>
          <w:b/>
        </w:rPr>
        <w:t>PARAMETRI KAKOVOSTI IN POGOSTOST MERITEV NA POSAMEZNEM MERILNEM MESTU</w:t>
      </w:r>
    </w:p>
    <w:p w:rsidR="009764AB" w:rsidRDefault="009764AB" w:rsidP="009764AB">
      <w:pPr>
        <w:rPr>
          <w:rFonts w:ascii="Arial" w:hAnsi="Arial" w:cs="Arial"/>
          <w:b/>
          <w:sz w:val="22"/>
          <w:szCs w:val="22"/>
        </w:rPr>
      </w:pPr>
    </w:p>
    <w:p w:rsidR="009764AB" w:rsidRDefault="009764AB" w:rsidP="009764AB">
      <w:pPr>
        <w:rPr>
          <w:rFonts w:ascii="Arial" w:hAnsi="Arial" w:cs="Arial"/>
          <w:sz w:val="22"/>
          <w:szCs w:val="22"/>
        </w:rPr>
      </w:pPr>
      <w:r w:rsidRPr="00ED0BF8">
        <w:rPr>
          <w:rFonts w:ascii="Arial" w:hAnsi="Arial" w:cs="Arial"/>
          <w:sz w:val="22"/>
          <w:szCs w:val="22"/>
        </w:rPr>
        <w:t>LJUBLJANICA za izlivom iz CČN</w:t>
      </w:r>
      <w:r>
        <w:rPr>
          <w:rFonts w:ascii="Arial" w:hAnsi="Arial" w:cs="Arial"/>
          <w:sz w:val="22"/>
          <w:szCs w:val="22"/>
        </w:rPr>
        <w:t xml:space="preserve"> – Zalog</w:t>
      </w:r>
    </w:p>
    <w:p w:rsidR="009764AB" w:rsidRDefault="009764AB" w:rsidP="009764AB">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3240"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3240" w:type="dxa"/>
          </w:tcPr>
          <w:p w:rsidR="009764AB" w:rsidRPr="008304C7" w:rsidRDefault="009764AB" w:rsidP="005E5AFB">
            <w:pPr>
              <w:rPr>
                <w:rFonts w:ascii="Arial" w:hAnsi="Arial" w:cs="Arial"/>
                <w:b/>
                <w:sz w:val="22"/>
                <w:szCs w:val="22"/>
              </w:rPr>
            </w:pPr>
            <w:r>
              <w:rPr>
                <w:rFonts w:ascii="Arial" w:hAnsi="Arial" w:cs="Arial"/>
                <w:b/>
                <w:sz w:val="22"/>
                <w:szCs w:val="22"/>
              </w:rPr>
              <w:t>Medij</w:t>
            </w:r>
          </w:p>
        </w:tc>
      </w:tr>
      <w:tr w:rsidR="009764AB"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Temperatura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pH</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Raztopljeni kisik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Barva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Vidne nečistoče</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FIZIKALNO KEMIJSKI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Amonij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Nitrat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Ortofosfat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fosfor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Celotni dušik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TOC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BPK</w:t>
            </w:r>
            <w:r w:rsidRPr="00300272">
              <w:rPr>
                <w:rFonts w:ascii="Arial" w:hAnsi="Arial" w:cs="Arial"/>
                <w:sz w:val="22"/>
                <w:szCs w:val="22"/>
                <w:vertAlign w:val="subscript"/>
              </w:rPr>
              <w:t>5</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lastRenderedPageBreak/>
              <w:t>Cink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Baker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FARMACEVTSKA SREDSTVA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acetilsalicilna kislina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betaksolol</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bezafibrat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dietilstilbestrol</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diklofenak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estradiol</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estriol</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estron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etinilestradiol</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 xml:space="preserve"> fenofibrat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fenoterol</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gemfibrozil</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indometacin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karbamazepin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ketoprofen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kodein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kofein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metoprolol</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paracetamol</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penicilin G</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propanolol</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sulfametoksazol</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sulfomerazin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tamoksifen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teofilin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testosteron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triklosan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trimetoprim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HORMONSKI MOTILCI</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bisfenol 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nonifenol in derivati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oktifenol in derivati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ftalati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 X /leto - avgust</w:t>
            </w:r>
          </w:p>
        </w:tc>
        <w:tc>
          <w:tcPr>
            <w:tcW w:w="3240" w:type="dxa"/>
          </w:tcPr>
          <w:p w:rsidR="009764AB" w:rsidRPr="00E0625D"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SKUPINSKI KAZALCI OBREMENITEV</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Fenoli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Mineralna olja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Anionaktivni detergenti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 SCAN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MIKROBIOLOŠKI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Intestinalni enterokoki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xml:space="preserve">, poleti </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Escherichia Coli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bl>
    <w:p w:rsidR="009764AB" w:rsidRDefault="009764AB" w:rsidP="009764AB">
      <w:pPr>
        <w:rPr>
          <w:rFonts w:ascii="Arial" w:hAnsi="Arial" w:cs="Arial"/>
          <w:b/>
          <w:sz w:val="22"/>
          <w:szCs w:val="22"/>
        </w:rPr>
      </w:pPr>
    </w:p>
    <w:p w:rsidR="009764AB" w:rsidRDefault="009764AB" w:rsidP="009764AB">
      <w:pPr>
        <w:rPr>
          <w:rFonts w:ascii="Arial" w:hAnsi="Arial" w:cs="Arial"/>
          <w:sz w:val="22"/>
          <w:szCs w:val="22"/>
        </w:rPr>
      </w:pPr>
      <w:r w:rsidRPr="00ED0BF8">
        <w:rPr>
          <w:rFonts w:ascii="Arial" w:hAnsi="Arial" w:cs="Arial"/>
          <w:sz w:val="22"/>
          <w:szCs w:val="22"/>
        </w:rPr>
        <w:t>CURNOVEC</w:t>
      </w:r>
      <w:r w:rsidRPr="00F9163F">
        <w:rPr>
          <w:rFonts w:ascii="Arial" w:hAnsi="Arial" w:cs="Arial"/>
          <w:sz w:val="22"/>
          <w:szCs w:val="22"/>
        </w:rPr>
        <w:t xml:space="preserve"> </w:t>
      </w:r>
      <w:r w:rsidRPr="00ED0BF8">
        <w:rPr>
          <w:rFonts w:ascii="Arial" w:hAnsi="Arial" w:cs="Arial"/>
          <w:sz w:val="22"/>
          <w:szCs w:val="22"/>
        </w:rPr>
        <w:t>pred izlivom v Ljubljanico</w:t>
      </w:r>
    </w:p>
    <w:p w:rsidR="009764AB" w:rsidRPr="00ED0BF8" w:rsidRDefault="009764AB" w:rsidP="009764AB">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3240"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3240" w:type="dxa"/>
          </w:tcPr>
          <w:p w:rsidR="009764AB" w:rsidRPr="008304C7" w:rsidRDefault="009764AB" w:rsidP="005E5AFB">
            <w:pPr>
              <w:rPr>
                <w:rFonts w:ascii="Arial" w:hAnsi="Arial" w:cs="Arial"/>
                <w:b/>
                <w:sz w:val="22"/>
                <w:szCs w:val="22"/>
              </w:rPr>
            </w:pPr>
            <w:r>
              <w:rPr>
                <w:rFonts w:ascii="Arial" w:hAnsi="Arial" w:cs="Arial"/>
                <w:b/>
                <w:sz w:val="22"/>
                <w:szCs w:val="22"/>
              </w:rPr>
              <w:t>Medij</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Temperatura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pH</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Raztopljeni kisik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Barva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lastRenderedPageBreak/>
              <w:t>Vidne nečistoče</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FIZIKALNO KEMIJSKI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Amonij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Nitrat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Ortofosfat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fosfor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Celotni dušik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TOC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BPK</w:t>
            </w:r>
            <w:r w:rsidRPr="00300272">
              <w:rPr>
                <w:rFonts w:ascii="Arial" w:hAnsi="Arial" w:cs="Arial"/>
                <w:sz w:val="22"/>
                <w:szCs w:val="22"/>
                <w:vertAlign w:val="subscript"/>
              </w:rPr>
              <w:t>5</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Cink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Baker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SKUPINSKI KAZALCI OBREMENITEV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Fenoli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Mineralna olja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Anionaktivni detergenti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Bor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 SCAN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MIKROBIOLOŠKI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Intestinalni enterokoki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xml:space="preserve">, poleti </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Escherichia Coli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bl>
    <w:p w:rsidR="009764AB" w:rsidRDefault="009764AB" w:rsidP="009764AB">
      <w:pPr>
        <w:rPr>
          <w:rFonts w:ascii="Arial" w:hAnsi="Arial" w:cs="Arial"/>
          <w:b/>
          <w:i w:val="0"/>
          <w:sz w:val="22"/>
          <w:szCs w:val="22"/>
        </w:rPr>
      </w:pPr>
    </w:p>
    <w:p w:rsidR="009764AB" w:rsidRDefault="009764AB" w:rsidP="009764AB">
      <w:pPr>
        <w:rPr>
          <w:rFonts w:ascii="Arial" w:hAnsi="Arial" w:cs="Arial"/>
          <w:sz w:val="22"/>
          <w:szCs w:val="22"/>
        </w:rPr>
      </w:pPr>
      <w:r w:rsidRPr="00ED0BF8">
        <w:rPr>
          <w:rFonts w:ascii="Arial" w:hAnsi="Arial" w:cs="Arial"/>
          <w:sz w:val="22"/>
          <w:szCs w:val="22"/>
        </w:rPr>
        <w:t>MALI GRABEN pred izlivom v Ljubljanico</w:t>
      </w:r>
    </w:p>
    <w:p w:rsidR="009764AB" w:rsidRPr="00ED0BF8" w:rsidRDefault="009764AB" w:rsidP="009764AB">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3240"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3240" w:type="dxa"/>
          </w:tcPr>
          <w:p w:rsidR="009764AB" w:rsidRPr="008304C7" w:rsidRDefault="009764AB" w:rsidP="005E5AFB">
            <w:pPr>
              <w:rPr>
                <w:rFonts w:ascii="Arial" w:hAnsi="Arial" w:cs="Arial"/>
                <w:b/>
                <w:sz w:val="22"/>
                <w:szCs w:val="22"/>
              </w:rPr>
            </w:pPr>
            <w:r>
              <w:rPr>
                <w:rFonts w:ascii="Arial" w:hAnsi="Arial" w:cs="Arial"/>
                <w:b/>
                <w:sz w:val="22"/>
                <w:szCs w:val="22"/>
              </w:rPr>
              <w:t>Medij</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Temperatura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pH</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Raztopljeni kisik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Barva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Vidne nečistoče</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FIZIKALNO KEMIJSKI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Amonij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Nitrat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Ortofosfat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fosfor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Celotni dušik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TOC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BPK</w:t>
            </w:r>
            <w:r w:rsidRPr="00300272">
              <w:rPr>
                <w:rFonts w:ascii="Arial" w:hAnsi="Arial" w:cs="Arial"/>
                <w:sz w:val="22"/>
                <w:szCs w:val="22"/>
                <w:vertAlign w:val="subscript"/>
              </w:rPr>
              <w:t>5</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lastRenderedPageBreak/>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Cink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Baker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SKUPINSKI KAZALCI OBREMENITEV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Fenoli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Mineralna olja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Anionaktivni detergenti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 SCAN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MIKROBIOLOŠKI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Intestinalni enterokoki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xml:space="preserve">, poleti </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Escherichia Coli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bl>
    <w:p w:rsidR="009764AB" w:rsidRDefault="009764AB" w:rsidP="009764AB">
      <w:pPr>
        <w:rPr>
          <w:rFonts w:ascii="Arial" w:hAnsi="Arial" w:cs="Arial"/>
          <w:b/>
          <w:i w:val="0"/>
          <w:sz w:val="22"/>
          <w:szCs w:val="22"/>
        </w:rPr>
      </w:pPr>
    </w:p>
    <w:p w:rsidR="009764AB" w:rsidRDefault="009764AB" w:rsidP="009764AB">
      <w:pPr>
        <w:rPr>
          <w:rFonts w:ascii="Arial" w:hAnsi="Arial" w:cs="Arial"/>
          <w:b/>
          <w:sz w:val="22"/>
          <w:szCs w:val="22"/>
        </w:rPr>
      </w:pPr>
      <w:r w:rsidRPr="00ED0BF8">
        <w:rPr>
          <w:rFonts w:ascii="Arial" w:hAnsi="Arial" w:cs="Arial"/>
          <w:sz w:val="22"/>
          <w:szCs w:val="22"/>
        </w:rPr>
        <w:t>GRADAŠČICA nad Ljubljano</w:t>
      </w:r>
      <w:r w:rsidRPr="00ED0BF8">
        <w:rPr>
          <w:rFonts w:ascii="Arial" w:hAnsi="Arial" w:cs="Arial"/>
          <w:b/>
          <w:sz w:val="22"/>
          <w:szCs w:val="22"/>
        </w:rPr>
        <w:t xml:space="preserve"> </w:t>
      </w:r>
    </w:p>
    <w:p w:rsidR="009764AB" w:rsidRPr="00ED0BF8" w:rsidRDefault="009764AB" w:rsidP="009764AB">
      <w:pPr>
        <w:rPr>
          <w:rFonts w:ascii="Arial" w:hAnsi="Arial" w:cs="Arial"/>
          <w:b/>
          <w:sz w:val="22"/>
          <w:szCs w:val="22"/>
        </w:rPr>
      </w:pPr>
    </w:p>
    <w:tbl>
      <w:tblPr>
        <w:tblStyle w:val="Tabelamrea"/>
        <w:tblW w:w="9828" w:type="dxa"/>
        <w:tblLook w:val="01E0" w:firstRow="1" w:lastRow="1" w:firstColumn="1" w:lastColumn="1" w:noHBand="0" w:noVBand="0"/>
      </w:tblPr>
      <w:tblGrid>
        <w:gridCol w:w="3348"/>
        <w:gridCol w:w="3240"/>
        <w:gridCol w:w="324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3240"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3240" w:type="dxa"/>
          </w:tcPr>
          <w:p w:rsidR="009764AB" w:rsidRPr="008304C7" w:rsidRDefault="009764AB" w:rsidP="005E5AFB">
            <w:pPr>
              <w:rPr>
                <w:rFonts w:ascii="Arial" w:hAnsi="Arial" w:cs="Arial"/>
                <w:b/>
                <w:sz w:val="22"/>
                <w:szCs w:val="22"/>
              </w:rPr>
            </w:pPr>
            <w:r>
              <w:rPr>
                <w:rFonts w:ascii="Arial" w:hAnsi="Arial" w:cs="Arial"/>
                <w:b/>
                <w:sz w:val="22"/>
                <w:szCs w:val="22"/>
              </w:rPr>
              <w:t>Medij</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Temperatura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pH</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Raztopljeni kisik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Barva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Vidne nečistoče</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FIZIKALNO KEMIJSKI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Amonij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Nitrat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Ortofosfat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fosfor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Celotni dušik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TOC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BPK</w:t>
            </w:r>
            <w:r w:rsidRPr="00300272">
              <w:rPr>
                <w:rFonts w:ascii="Arial" w:hAnsi="Arial" w:cs="Arial"/>
                <w:sz w:val="22"/>
                <w:szCs w:val="22"/>
                <w:vertAlign w:val="subscript"/>
              </w:rPr>
              <w:t>5</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lastRenderedPageBreak/>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Cink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Baker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SKUPINSKI KAZALCI OBREMENITEV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Fenoli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Mineralna olja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Anionaktivni detergenti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 SCAN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MIKROBIOLOŠKI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Intestinalni enterokoki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xml:space="preserve">, poleti </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Escherichia Coli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bl>
    <w:p w:rsidR="009764AB" w:rsidRDefault="009764AB" w:rsidP="009764AB">
      <w:pPr>
        <w:rPr>
          <w:rFonts w:ascii="Arial" w:hAnsi="Arial" w:cs="Arial"/>
          <w:b/>
          <w:i w:val="0"/>
          <w:sz w:val="22"/>
          <w:szCs w:val="22"/>
        </w:rPr>
      </w:pPr>
    </w:p>
    <w:p w:rsidR="009764AB" w:rsidRDefault="009764AB" w:rsidP="009764AB">
      <w:pPr>
        <w:rPr>
          <w:rFonts w:ascii="Arial" w:hAnsi="Arial" w:cs="Arial"/>
          <w:sz w:val="22"/>
          <w:szCs w:val="22"/>
        </w:rPr>
      </w:pPr>
      <w:r w:rsidRPr="00ED0BF8">
        <w:rPr>
          <w:rFonts w:ascii="Arial" w:hAnsi="Arial" w:cs="Arial"/>
          <w:sz w:val="22"/>
          <w:szCs w:val="22"/>
        </w:rPr>
        <w:t xml:space="preserve">GRADAŠČICA pred izlivom v Ljubljanico </w:t>
      </w:r>
    </w:p>
    <w:p w:rsidR="009764AB" w:rsidRPr="00ED0BF8" w:rsidRDefault="009764AB" w:rsidP="009764AB">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3240"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3240" w:type="dxa"/>
          </w:tcPr>
          <w:p w:rsidR="009764AB" w:rsidRPr="008304C7" w:rsidRDefault="009764AB" w:rsidP="005E5AFB">
            <w:pPr>
              <w:rPr>
                <w:rFonts w:ascii="Arial" w:hAnsi="Arial" w:cs="Arial"/>
                <w:b/>
                <w:sz w:val="22"/>
                <w:szCs w:val="22"/>
              </w:rPr>
            </w:pPr>
            <w:r>
              <w:rPr>
                <w:rFonts w:ascii="Arial" w:hAnsi="Arial" w:cs="Arial"/>
                <w:b/>
                <w:sz w:val="22"/>
                <w:szCs w:val="22"/>
              </w:rPr>
              <w:t>Medij</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Temperatura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pH</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Raztopljeni kisik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Barva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Vidne nečistoče</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FIZIKALNO KEMIJSKI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Amonij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Nitrat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Ortofosfat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fosfor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Celotni dušik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TOC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BPK</w:t>
            </w:r>
            <w:r w:rsidRPr="00300272">
              <w:rPr>
                <w:rFonts w:ascii="Arial" w:hAnsi="Arial" w:cs="Arial"/>
                <w:sz w:val="22"/>
                <w:szCs w:val="22"/>
                <w:vertAlign w:val="subscript"/>
              </w:rPr>
              <w:t>5</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Cink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Baker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SKUPINSKI KAZALCI OBREMENITEV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Fenoli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Mineralna olja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Anionaktivni detergenti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 SCAN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MIKROBIOLOŠKI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lastRenderedPageBreak/>
              <w:t>Intestinalni enterokoki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xml:space="preserve">, poleti </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Escherichia Coli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bl>
    <w:p w:rsidR="009764AB" w:rsidRDefault="009764AB" w:rsidP="009764AB">
      <w:pPr>
        <w:rPr>
          <w:rFonts w:ascii="Arial" w:hAnsi="Arial" w:cs="Arial"/>
          <w:sz w:val="22"/>
          <w:szCs w:val="22"/>
        </w:rPr>
      </w:pPr>
    </w:p>
    <w:p w:rsidR="009764AB" w:rsidRDefault="009764AB" w:rsidP="009764AB">
      <w:pPr>
        <w:rPr>
          <w:rFonts w:ascii="Arial" w:hAnsi="Arial" w:cs="Arial"/>
          <w:sz w:val="22"/>
          <w:szCs w:val="22"/>
        </w:rPr>
      </w:pPr>
      <w:r w:rsidRPr="00ED0BF8">
        <w:rPr>
          <w:rFonts w:ascii="Arial" w:hAnsi="Arial" w:cs="Arial"/>
          <w:sz w:val="22"/>
          <w:szCs w:val="22"/>
        </w:rPr>
        <w:t>IŽICA pred izlivom v Ljubljanico</w:t>
      </w:r>
    </w:p>
    <w:p w:rsidR="009764AB" w:rsidRPr="00ED0BF8" w:rsidRDefault="009764AB" w:rsidP="009764AB">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3240"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3240" w:type="dxa"/>
          </w:tcPr>
          <w:p w:rsidR="009764AB" w:rsidRPr="008304C7" w:rsidRDefault="009764AB" w:rsidP="005E5AFB">
            <w:pPr>
              <w:rPr>
                <w:rFonts w:ascii="Arial" w:hAnsi="Arial" w:cs="Arial"/>
                <w:b/>
                <w:sz w:val="22"/>
                <w:szCs w:val="22"/>
              </w:rPr>
            </w:pPr>
            <w:r>
              <w:rPr>
                <w:rFonts w:ascii="Arial" w:hAnsi="Arial" w:cs="Arial"/>
                <w:b/>
                <w:sz w:val="22"/>
                <w:szCs w:val="22"/>
              </w:rPr>
              <w:t>Medij</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Temperatura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pH</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Raztopljeni kisik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Barva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Vidne nečistoče</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FIZIKALNO KEMIJSKI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Amonij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Nitrat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Ortofosfat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fosfor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Celotni dušik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TOC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BPK</w:t>
            </w:r>
            <w:r w:rsidRPr="00300272">
              <w:rPr>
                <w:rFonts w:ascii="Arial" w:hAnsi="Arial" w:cs="Arial"/>
                <w:sz w:val="22"/>
                <w:szCs w:val="22"/>
                <w:vertAlign w:val="subscript"/>
              </w:rPr>
              <w:t>5</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Cink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Baker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SKUPINSKI KAZALCI OBREMENITEV</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Fenoli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Mineralna olja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Anionaktivni detergenti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 SCAN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MIKROBIOLOŠKI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Intestinalni enterokoki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xml:space="preserve">, poleti </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Escherichia Coli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bl>
    <w:p w:rsidR="009764AB" w:rsidRDefault="009764AB" w:rsidP="009764AB">
      <w:pPr>
        <w:rPr>
          <w:rFonts w:ascii="Arial" w:hAnsi="Arial" w:cs="Arial"/>
          <w:sz w:val="22"/>
          <w:szCs w:val="22"/>
        </w:rPr>
      </w:pPr>
    </w:p>
    <w:p w:rsidR="009764AB" w:rsidRDefault="009764AB" w:rsidP="009764AB">
      <w:pPr>
        <w:rPr>
          <w:rFonts w:ascii="Arial" w:hAnsi="Arial" w:cs="Arial"/>
          <w:sz w:val="22"/>
          <w:szCs w:val="22"/>
        </w:rPr>
      </w:pPr>
      <w:r w:rsidRPr="00ED0BF8">
        <w:rPr>
          <w:rFonts w:ascii="Arial" w:hAnsi="Arial" w:cs="Arial"/>
          <w:sz w:val="22"/>
          <w:szCs w:val="22"/>
        </w:rPr>
        <w:t>ČRNUŠNJICA pred izlivom v Savo</w:t>
      </w:r>
    </w:p>
    <w:p w:rsidR="009764AB" w:rsidRPr="00ED0BF8" w:rsidRDefault="009764AB" w:rsidP="009764AB">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3240"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3240" w:type="dxa"/>
          </w:tcPr>
          <w:p w:rsidR="009764AB" w:rsidRPr="008304C7" w:rsidRDefault="009764AB" w:rsidP="005E5AFB">
            <w:pPr>
              <w:rPr>
                <w:rFonts w:ascii="Arial" w:hAnsi="Arial" w:cs="Arial"/>
                <w:b/>
                <w:sz w:val="22"/>
                <w:szCs w:val="22"/>
              </w:rPr>
            </w:pPr>
            <w:r>
              <w:rPr>
                <w:rFonts w:ascii="Arial" w:hAnsi="Arial" w:cs="Arial"/>
                <w:b/>
                <w:sz w:val="22"/>
                <w:szCs w:val="22"/>
              </w:rPr>
              <w:t>Medij</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Temperatura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pH</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Raztopljeni kisik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lastRenderedPageBreak/>
              <w:t>Nasičenost s kisikom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Barva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Vidne nečistoče</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FIZIKALNO KEMIJSKI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Amonij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Nitrat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Ortofosfat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fosfor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Celotni dušik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TOC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BPK</w:t>
            </w:r>
            <w:r w:rsidRPr="00300272">
              <w:rPr>
                <w:rFonts w:ascii="Arial" w:hAnsi="Arial" w:cs="Arial"/>
                <w:sz w:val="22"/>
                <w:szCs w:val="22"/>
                <w:vertAlign w:val="subscript"/>
              </w:rPr>
              <w:t>5</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Cink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Baker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SKUPINSKI KAZALCI OBREMENITEV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Fenoli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Mineralna olja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Anionaktivni detergenti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 SCAN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MIKROBIOLOŠKI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Intestinalni enterokoki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xml:space="preserve">, poleti </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Escherichia Coli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bl>
    <w:p w:rsidR="009764AB" w:rsidRDefault="009764AB" w:rsidP="009764AB">
      <w:pPr>
        <w:rPr>
          <w:rFonts w:ascii="Arial" w:hAnsi="Arial" w:cs="Arial"/>
          <w:b/>
          <w:i w:val="0"/>
          <w:sz w:val="22"/>
          <w:szCs w:val="22"/>
        </w:rPr>
      </w:pPr>
    </w:p>
    <w:p w:rsidR="009764AB" w:rsidRDefault="009764AB" w:rsidP="009764AB">
      <w:pPr>
        <w:rPr>
          <w:rFonts w:ascii="Arial" w:hAnsi="Arial" w:cs="Arial"/>
          <w:b/>
          <w:i w:val="0"/>
          <w:sz w:val="22"/>
          <w:szCs w:val="22"/>
        </w:rPr>
      </w:pPr>
    </w:p>
    <w:p w:rsidR="009764AB" w:rsidRDefault="009764AB" w:rsidP="009764AB">
      <w:pPr>
        <w:rPr>
          <w:rFonts w:ascii="Arial" w:hAnsi="Arial" w:cs="Arial"/>
          <w:sz w:val="22"/>
          <w:szCs w:val="22"/>
        </w:rPr>
      </w:pPr>
      <w:r w:rsidRPr="00ED0BF8">
        <w:rPr>
          <w:rFonts w:ascii="Arial" w:hAnsi="Arial" w:cs="Arial"/>
          <w:sz w:val="22"/>
          <w:szCs w:val="22"/>
        </w:rPr>
        <w:t>BESNICA pred izlivom v Ljubljanico</w:t>
      </w:r>
    </w:p>
    <w:p w:rsidR="009764AB" w:rsidRPr="00ED0BF8" w:rsidRDefault="009764AB" w:rsidP="009764AB">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9764AB" w:rsidRPr="008304C7" w:rsidTr="005E5AFB">
        <w:tc>
          <w:tcPr>
            <w:tcW w:w="3348" w:type="dxa"/>
          </w:tcPr>
          <w:p w:rsidR="009764AB" w:rsidRPr="008304C7" w:rsidRDefault="009764AB" w:rsidP="005E5AFB">
            <w:pPr>
              <w:rPr>
                <w:rFonts w:ascii="Arial" w:hAnsi="Arial" w:cs="Arial"/>
                <w:b/>
                <w:sz w:val="22"/>
                <w:szCs w:val="22"/>
              </w:rPr>
            </w:pPr>
            <w:r w:rsidRPr="008304C7">
              <w:rPr>
                <w:rFonts w:ascii="Arial" w:hAnsi="Arial" w:cs="Arial"/>
                <w:b/>
                <w:sz w:val="22"/>
                <w:szCs w:val="22"/>
              </w:rPr>
              <w:t>Parameter</w:t>
            </w:r>
          </w:p>
        </w:tc>
        <w:tc>
          <w:tcPr>
            <w:tcW w:w="3240" w:type="dxa"/>
          </w:tcPr>
          <w:p w:rsidR="009764AB" w:rsidRPr="008304C7" w:rsidRDefault="009764AB" w:rsidP="005E5AFB">
            <w:pPr>
              <w:rPr>
                <w:rFonts w:ascii="Arial" w:hAnsi="Arial" w:cs="Arial"/>
                <w:b/>
                <w:sz w:val="22"/>
                <w:szCs w:val="22"/>
              </w:rPr>
            </w:pPr>
            <w:r w:rsidRPr="008304C7">
              <w:rPr>
                <w:rFonts w:ascii="Arial" w:hAnsi="Arial" w:cs="Arial"/>
                <w:b/>
                <w:sz w:val="22"/>
                <w:szCs w:val="22"/>
              </w:rPr>
              <w:t>Pogostost vzorčenja</w:t>
            </w:r>
          </w:p>
        </w:tc>
        <w:tc>
          <w:tcPr>
            <w:tcW w:w="3240" w:type="dxa"/>
          </w:tcPr>
          <w:p w:rsidR="009764AB" w:rsidRPr="008304C7" w:rsidRDefault="009764AB" w:rsidP="005E5AFB">
            <w:pPr>
              <w:rPr>
                <w:rFonts w:ascii="Arial" w:hAnsi="Arial" w:cs="Arial"/>
                <w:b/>
                <w:sz w:val="22"/>
                <w:szCs w:val="22"/>
              </w:rPr>
            </w:pPr>
            <w:r>
              <w:rPr>
                <w:rFonts w:ascii="Arial" w:hAnsi="Arial" w:cs="Arial"/>
                <w:b/>
                <w:sz w:val="22"/>
                <w:szCs w:val="22"/>
              </w:rPr>
              <w:t>Medij</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PARAMETRI MERJENI NA TERENU</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Temperatura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pH</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Raztopljeni kisik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Nasičenost s kisikom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Barva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Vidne nečistoče</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FIZIKALNO KEMIJSKI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Amonij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Nitrat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Ortofosfat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fosfor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Celotni dušik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TOC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lastRenderedPageBreak/>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BPK</w:t>
            </w:r>
            <w:r w:rsidRPr="00300272">
              <w:rPr>
                <w:rFonts w:ascii="Arial" w:hAnsi="Arial" w:cs="Arial"/>
                <w:sz w:val="22"/>
                <w:szCs w:val="22"/>
                <w:vertAlign w:val="subscript"/>
              </w:rPr>
              <w:t>5</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Pr="008304C7" w:rsidRDefault="009764AB" w:rsidP="005E5AFB">
            <w:pPr>
              <w:rPr>
                <w:rFonts w:ascii="Arial" w:hAnsi="Arial" w:cs="Arial"/>
                <w:sz w:val="22"/>
                <w:szCs w:val="22"/>
              </w:rPr>
            </w:pPr>
            <w:r>
              <w:rPr>
                <w:rFonts w:ascii="Arial" w:hAnsi="Arial" w:cs="Arial"/>
                <w:sz w:val="22"/>
                <w:szCs w:val="22"/>
              </w:rPr>
              <w:t xml:space="preserve">                                                        TEŽKE KOVINE</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Arzen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Kadmij</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Celokupni krom</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Krom VI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Svinec</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Živo srebro</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Cink</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3348" w:type="dxa"/>
          </w:tcPr>
          <w:p w:rsidR="009764AB" w:rsidRDefault="009764AB" w:rsidP="005E5AFB">
            <w:pPr>
              <w:rPr>
                <w:rFonts w:ascii="Arial" w:hAnsi="Arial" w:cs="Arial"/>
                <w:sz w:val="22"/>
                <w:szCs w:val="22"/>
              </w:rPr>
            </w:pPr>
            <w:r>
              <w:rPr>
                <w:rFonts w:ascii="Arial" w:hAnsi="Arial" w:cs="Arial"/>
                <w:sz w:val="22"/>
                <w:szCs w:val="22"/>
              </w:rPr>
              <w:t>Baker</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sediment</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SKUPINSKI KAZALCI OBREMENITEV </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Fenoli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Mineralna olja</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Anionaktivni detergenti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GC/MS SCAN</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9828" w:type="dxa"/>
            <w:gridSpan w:val="3"/>
          </w:tcPr>
          <w:p w:rsidR="009764AB" w:rsidRDefault="009764AB" w:rsidP="005E5AFB">
            <w:pPr>
              <w:rPr>
                <w:rFonts w:ascii="Arial" w:hAnsi="Arial" w:cs="Arial"/>
                <w:sz w:val="22"/>
                <w:szCs w:val="22"/>
              </w:rPr>
            </w:pPr>
            <w:r>
              <w:rPr>
                <w:rFonts w:ascii="Arial" w:hAnsi="Arial" w:cs="Arial"/>
                <w:sz w:val="22"/>
                <w:szCs w:val="22"/>
              </w:rPr>
              <w:t xml:space="preserve">                                                  MIKROBIOLOŠKI  PARAMETRI</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Intestinalni enterokoki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xml:space="preserve">, poleti </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r w:rsidR="009764AB" w:rsidRPr="008304C7" w:rsidTr="005E5AFB">
        <w:tc>
          <w:tcPr>
            <w:tcW w:w="3348" w:type="dxa"/>
          </w:tcPr>
          <w:p w:rsidR="009764AB" w:rsidRPr="008304C7" w:rsidRDefault="009764AB" w:rsidP="005E5AFB">
            <w:pPr>
              <w:rPr>
                <w:rFonts w:ascii="Arial" w:hAnsi="Arial" w:cs="Arial"/>
                <w:sz w:val="22"/>
                <w:szCs w:val="22"/>
              </w:rPr>
            </w:pPr>
            <w:r>
              <w:rPr>
                <w:rFonts w:ascii="Arial" w:hAnsi="Arial" w:cs="Arial"/>
                <w:sz w:val="22"/>
                <w:szCs w:val="22"/>
              </w:rPr>
              <w:t>Escherichia Coli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4</w:t>
            </w:r>
            <w:r w:rsidRPr="008304C7">
              <w:rPr>
                <w:rFonts w:ascii="Arial" w:hAnsi="Arial" w:cs="Arial"/>
                <w:sz w:val="22"/>
                <w:szCs w:val="22"/>
              </w:rPr>
              <w:t xml:space="preserve"> X / leto</w:t>
            </w:r>
            <w:r>
              <w:rPr>
                <w:rFonts w:ascii="Arial" w:hAnsi="Arial" w:cs="Arial"/>
                <w:sz w:val="22"/>
                <w:szCs w:val="22"/>
              </w:rPr>
              <w:t>, poleti</w:t>
            </w:r>
          </w:p>
        </w:tc>
        <w:tc>
          <w:tcPr>
            <w:tcW w:w="3240" w:type="dxa"/>
          </w:tcPr>
          <w:p w:rsidR="009764AB" w:rsidRPr="008304C7" w:rsidRDefault="009764AB" w:rsidP="005E5AFB">
            <w:pPr>
              <w:rPr>
                <w:rFonts w:ascii="Arial" w:hAnsi="Arial" w:cs="Arial"/>
                <w:sz w:val="22"/>
                <w:szCs w:val="22"/>
              </w:rPr>
            </w:pPr>
            <w:r>
              <w:rPr>
                <w:rFonts w:ascii="Arial" w:hAnsi="Arial" w:cs="Arial"/>
                <w:sz w:val="22"/>
                <w:szCs w:val="22"/>
              </w:rPr>
              <w:t>voda</w:t>
            </w:r>
          </w:p>
        </w:tc>
      </w:tr>
    </w:tbl>
    <w:p w:rsidR="009764AB" w:rsidRDefault="009764AB" w:rsidP="009764AB">
      <w:pPr>
        <w:rPr>
          <w:rFonts w:ascii="Arial" w:hAnsi="Arial" w:cs="Arial"/>
          <w:b/>
          <w:szCs w:val="24"/>
        </w:rPr>
      </w:pPr>
    </w:p>
    <w:p w:rsidR="009764AB" w:rsidRDefault="009764AB" w:rsidP="009764AB">
      <w:pPr>
        <w:rPr>
          <w:rFonts w:ascii="Arial" w:hAnsi="Arial" w:cs="Arial"/>
          <w:b/>
          <w:szCs w:val="24"/>
        </w:rPr>
      </w:pPr>
    </w:p>
    <w:p w:rsidR="009764AB" w:rsidRPr="004750DC" w:rsidRDefault="009764AB" w:rsidP="009764AB">
      <w:pPr>
        <w:rPr>
          <w:rFonts w:ascii="Arial" w:hAnsi="Arial" w:cs="Arial"/>
          <w:sz w:val="22"/>
          <w:szCs w:val="22"/>
        </w:rPr>
      </w:pPr>
      <w:r w:rsidRPr="004750DC">
        <w:rPr>
          <w:rFonts w:ascii="Arial" w:hAnsi="Arial" w:cs="Arial"/>
          <w:sz w:val="22"/>
          <w:szCs w:val="22"/>
        </w:rPr>
        <w:t>MOSTNICA na izlivu v Koseški bajer</w:t>
      </w:r>
    </w:p>
    <w:p w:rsidR="009764AB" w:rsidRPr="004750DC" w:rsidRDefault="009764AB" w:rsidP="009764AB">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9764AB" w:rsidRPr="004750DC" w:rsidTr="005E5AFB">
        <w:tc>
          <w:tcPr>
            <w:tcW w:w="3348" w:type="dxa"/>
          </w:tcPr>
          <w:p w:rsidR="009764AB" w:rsidRPr="004750DC" w:rsidRDefault="009764AB" w:rsidP="005E5AFB">
            <w:pPr>
              <w:rPr>
                <w:rFonts w:ascii="Arial" w:hAnsi="Arial" w:cs="Arial"/>
                <w:b/>
                <w:sz w:val="22"/>
                <w:szCs w:val="22"/>
              </w:rPr>
            </w:pPr>
            <w:r w:rsidRPr="004750DC">
              <w:rPr>
                <w:rFonts w:ascii="Arial" w:hAnsi="Arial" w:cs="Arial"/>
                <w:b/>
                <w:sz w:val="22"/>
                <w:szCs w:val="22"/>
              </w:rPr>
              <w:t>Parameter</w:t>
            </w:r>
          </w:p>
        </w:tc>
        <w:tc>
          <w:tcPr>
            <w:tcW w:w="3240" w:type="dxa"/>
          </w:tcPr>
          <w:p w:rsidR="009764AB" w:rsidRPr="004750DC" w:rsidRDefault="009764AB" w:rsidP="005E5AFB">
            <w:pPr>
              <w:rPr>
                <w:rFonts w:ascii="Arial" w:hAnsi="Arial" w:cs="Arial"/>
                <w:b/>
                <w:sz w:val="22"/>
                <w:szCs w:val="22"/>
              </w:rPr>
            </w:pPr>
            <w:r w:rsidRPr="004750DC">
              <w:rPr>
                <w:rFonts w:ascii="Arial" w:hAnsi="Arial" w:cs="Arial"/>
                <w:b/>
                <w:sz w:val="22"/>
                <w:szCs w:val="22"/>
              </w:rPr>
              <w:t>Pogostost vzorčenja</w:t>
            </w:r>
          </w:p>
        </w:tc>
        <w:tc>
          <w:tcPr>
            <w:tcW w:w="3240" w:type="dxa"/>
          </w:tcPr>
          <w:p w:rsidR="009764AB" w:rsidRPr="004750DC" w:rsidRDefault="009764AB" w:rsidP="005E5AFB">
            <w:pPr>
              <w:rPr>
                <w:rFonts w:ascii="Arial" w:hAnsi="Arial" w:cs="Arial"/>
                <w:b/>
                <w:sz w:val="22"/>
                <w:szCs w:val="22"/>
              </w:rPr>
            </w:pPr>
            <w:r w:rsidRPr="004750DC">
              <w:rPr>
                <w:rFonts w:ascii="Arial" w:hAnsi="Arial" w:cs="Arial"/>
                <w:b/>
                <w:sz w:val="22"/>
                <w:szCs w:val="22"/>
              </w:rPr>
              <w:t>Medij</w:t>
            </w:r>
          </w:p>
        </w:tc>
      </w:tr>
      <w:tr w:rsidR="009764AB" w:rsidRPr="004750DC" w:rsidTr="005E5AFB">
        <w:tc>
          <w:tcPr>
            <w:tcW w:w="9828" w:type="dxa"/>
            <w:gridSpan w:val="3"/>
          </w:tcPr>
          <w:p w:rsidR="009764AB" w:rsidRPr="004750DC" w:rsidRDefault="009764AB" w:rsidP="005E5AFB">
            <w:pPr>
              <w:rPr>
                <w:rFonts w:ascii="Arial" w:hAnsi="Arial" w:cs="Arial"/>
                <w:sz w:val="22"/>
                <w:szCs w:val="22"/>
              </w:rPr>
            </w:pPr>
            <w:r w:rsidRPr="004750DC">
              <w:rPr>
                <w:rFonts w:ascii="Arial" w:hAnsi="Arial" w:cs="Arial"/>
                <w:sz w:val="22"/>
                <w:szCs w:val="22"/>
              </w:rPr>
              <w:t xml:space="preserve">                                         PARAMETRI MERJENI NA TERENU</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Temperatura</w:t>
            </w:r>
          </w:p>
        </w:tc>
        <w:tc>
          <w:tcPr>
            <w:tcW w:w="3240" w:type="dxa"/>
          </w:tcPr>
          <w:p w:rsidR="009764AB" w:rsidRPr="004750DC" w:rsidRDefault="009764AB" w:rsidP="005E5AFB">
            <w:pPr>
              <w:rPr>
                <w:rFonts w:ascii="Arial" w:hAnsi="Arial" w:cs="Arial"/>
                <w:sz w:val="22"/>
                <w:szCs w:val="22"/>
              </w:rPr>
            </w:pPr>
            <w:r>
              <w:rPr>
                <w:rFonts w:ascii="Arial" w:hAnsi="Arial" w:cs="Arial"/>
                <w:sz w:val="22"/>
                <w:szCs w:val="22"/>
              </w:rPr>
              <w:t>3</w:t>
            </w:r>
            <w:r w:rsidRPr="004750DC">
              <w:rPr>
                <w:rFonts w:ascii="Arial" w:hAnsi="Arial" w:cs="Arial"/>
                <w:sz w:val="22"/>
                <w:szCs w:val="22"/>
              </w:rPr>
              <w:t xml:space="preserve"> X / leto, </w:t>
            </w:r>
            <w:r>
              <w:rPr>
                <w:rFonts w:ascii="Arial" w:hAnsi="Arial" w:cs="Arial"/>
                <w:sz w:val="22"/>
                <w:szCs w:val="22"/>
              </w:rPr>
              <w:t>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pH</w:t>
            </w:r>
          </w:p>
        </w:tc>
        <w:tc>
          <w:tcPr>
            <w:tcW w:w="3240" w:type="dxa"/>
          </w:tcPr>
          <w:p w:rsidR="009764AB" w:rsidRDefault="009764AB" w:rsidP="005E5AFB">
            <w:r w:rsidRPr="00E252DD">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Električna prevodnost pri 25° C</w:t>
            </w:r>
          </w:p>
        </w:tc>
        <w:tc>
          <w:tcPr>
            <w:tcW w:w="3240" w:type="dxa"/>
          </w:tcPr>
          <w:p w:rsidR="009764AB" w:rsidRDefault="009764AB" w:rsidP="005E5AFB">
            <w:r w:rsidRPr="00E252DD">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Raztopljeni kisik</w:t>
            </w:r>
          </w:p>
        </w:tc>
        <w:tc>
          <w:tcPr>
            <w:tcW w:w="3240" w:type="dxa"/>
          </w:tcPr>
          <w:p w:rsidR="009764AB" w:rsidRDefault="009764AB" w:rsidP="005E5AFB">
            <w:r w:rsidRPr="00E252DD">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Nasičenost s kisikom</w:t>
            </w:r>
          </w:p>
        </w:tc>
        <w:tc>
          <w:tcPr>
            <w:tcW w:w="3240" w:type="dxa"/>
          </w:tcPr>
          <w:p w:rsidR="009764AB" w:rsidRDefault="009764AB" w:rsidP="005E5AFB">
            <w:r w:rsidRPr="00E252DD">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Barva</w:t>
            </w:r>
          </w:p>
        </w:tc>
        <w:tc>
          <w:tcPr>
            <w:tcW w:w="3240" w:type="dxa"/>
          </w:tcPr>
          <w:p w:rsidR="009764AB" w:rsidRDefault="009764AB" w:rsidP="005E5AFB">
            <w:r w:rsidRPr="00E252DD">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Vidne nečistoče</w:t>
            </w:r>
          </w:p>
        </w:tc>
        <w:tc>
          <w:tcPr>
            <w:tcW w:w="3240" w:type="dxa"/>
          </w:tcPr>
          <w:p w:rsidR="009764AB" w:rsidRDefault="009764AB" w:rsidP="005E5AFB">
            <w:r w:rsidRPr="00E252DD">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Redoks potencial</w:t>
            </w:r>
          </w:p>
        </w:tc>
        <w:tc>
          <w:tcPr>
            <w:tcW w:w="3240" w:type="dxa"/>
          </w:tcPr>
          <w:p w:rsidR="009764AB" w:rsidRDefault="009764AB" w:rsidP="005E5AFB">
            <w:r w:rsidRPr="00E252DD">
              <w:rPr>
                <w:rFonts w:ascii="Arial" w:hAnsi="Arial" w:cs="Arial"/>
                <w:sz w:val="22"/>
                <w:szCs w:val="22"/>
              </w:rPr>
              <w:t>3 X / leto, marec, junij, julij</w:t>
            </w:r>
          </w:p>
        </w:tc>
        <w:tc>
          <w:tcPr>
            <w:tcW w:w="3240" w:type="dxa"/>
          </w:tcPr>
          <w:p w:rsidR="009764AB" w:rsidRPr="004750DC" w:rsidRDefault="009764AB" w:rsidP="005E5AFB">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Neraztopljene snovi</w:t>
            </w:r>
          </w:p>
        </w:tc>
        <w:tc>
          <w:tcPr>
            <w:tcW w:w="3240" w:type="dxa"/>
          </w:tcPr>
          <w:p w:rsidR="009764AB" w:rsidRDefault="009764AB" w:rsidP="005E5AFB">
            <w:r w:rsidRPr="00E252DD">
              <w:rPr>
                <w:rFonts w:ascii="Arial" w:hAnsi="Arial" w:cs="Arial"/>
                <w:sz w:val="22"/>
                <w:szCs w:val="22"/>
              </w:rPr>
              <w:t>3 X / leto, marec, junij, julij</w:t>
            </w:r>
          </w:p>
        </w:tc>
        <w:tc>
          <w:tcPr>
            <w:tcW w:w="3240" w:type="dxa"/>
          </w:tcPr>
          <w:p w:rsidR="009764AB" w:rsidRPr="004750DC" w:rsidRDefault="009764AB" w:rsidP="005E5AFB">
            <w:r w:rsidRPr="004750DC">
              <w:rPr>
                <w:rFonts w:ascii="Arial" w:hAnsi="Arial" w:cs="Arial"/>
                <w:sz w:val="22"/>
                <w:szCs w:val="22"/>
              </w:rPr>
              <w:t>voda</w:t>
            </w:r>
          </w:p>
        </w:tc>
      </w:tr>
      <w:tr w:rsidR="009764AB" w:rsidRPr="004750DC" w:rsidTr="005E5AFB">
        <w:tc>
          <w:tcPr>
            <w:tcW w:w="9828" w:type="dxa"/>
            <w:gridSpan w:val="3"/>
          </w:tcPr>
          <w:p w:rsidR="009764AB" w:rsidRPr="004750DC" w:rsidRDefault="009764AB" w:rsidP="005E5AFB">
            <w:pPr>
              <w:rPr>
                <w:rFonts w:ascii="Arial" w:hAnsi="Arial" w:cs="Arial"/>
                <w:sz w:val="22"/>
                <w:szCs w:val="22"/>
              </w:rPr>
            </w:pPr>
            <w:r w:rsidRPr="004750DC">
              <w:rPr>
                <w:rFonts w:ascii="Arial" w:hAnsi="Arial" w:cs="Arial"/>
                <w:sz w:val="22"/>
                <w:szCs w:val="22"/>
              </w:rPr>
              <w:t xml:space="preserve">                                              FIZIKALNO KEMIJSKI PARAMETRI</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Amonij</w:t>
            </w:r>
          </w:p>
        </w:tc>
        <w:tc>
          <w:tcPr>
            <w:tcW w:w="3240" w:type="dxa"/>
          </w:tcPr>
          <w:p w:rsidR="009764AB" w:rsidRDefault="009764AB" w:rsidP="005E5AFB">
            <w:r w:rsidRPr="0008573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Nitrat</w:t>
            </w:r>
          </w:p>
        </w:tc>
        <w:tc>
          <w:tcPr>
            <w:tcW w:w="3240" w:type="dxa"/>
          </w:tcPr>
          <w:p w:rsidR="009764AB" w:rsidRDefault="009764AB" w:rsidP="005E5AFB">
            <w:r w:rsidRPr="0008573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Ortofosfat</w:t>
            </w:r>
          </w:p>
        </w:tc>
        <w:tc>
          <w:tcPr>
            <w:tcW w:w="3240" w:type="dxa"/>
          </w:tcPr>
          <w:p w:rsidR="009764AB" w:rsidRDefault="009764AB" w:rsidP="005E5AFB">
            <w:r w:rsidRPr="0008573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Celokupni fosfor</w:t>
            </w:r>
          </w:p>
        </w:tc>
        <w:tc>
          <w:tcPr>
            <w:tcW w:w="3240" w:type="dxa"/>
          </w:tcPr>
          <w:p w:rsidR="009764AB" w:rsidRDefault="009764AB" w:rsidP="005E5AFB">
            <w:r w:rsidRPr="0008573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Celotni dušik</w:t>
            </w:r>
          </w:p>
        </w:tc>
        <w:tc>
          <w:tcPr>
            <w:tcW w:w="3240" w:type="dxa"/>
          </w:tcPr>
          <w:p w:rsidR="009764AB" w:rsidRDefault="009764AB" w:rsidP="005E5AFB">
            <w:r w:rsidRPr="0008573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TOC</w:t>
            </w:r>
          </w:p>
        </w:tc>
        <w:tc>
          <w:tcPr>
            <w:tcW w:w="3240" w:type="dxa"/>
          </w:tcPr>
          <w:p w:rsidR="009764AB" w:rsidRDefault="009764AB" w:rsidP="005E5AFB">
            <w:r w:rsidRPr="0008573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KPK (KMnO</w:t>
            </w:r>
            <w:r w:rsidRPr="004750DC">
              <w:rPr>
                <w:rFonts w:ascii="Arial" w:hAnsi="Arial" w:cs="Arial"/>
                <w:sz w:val="22"/>
                <w:szCs w:val="22"/>
                <w:vertAlign w:val="subscript"/>
              </w:rPr>
              <w:t>4</w:t>
            </w:r>
            <w:r w:rsidRPr="004750DC">
              <w:rPr>
                <w:rFonts w:ascii="Arial" w:hAnsi="Arial" w:cs="Arial"/>
                <w:sz w:val="22"/>
                <w:szCs w:val="22"/>
              </w:rPr>
              <w:t>)</w:t>
            </w:r>
          </w:p>
        </w:tc>
        <w:tc>
          <w:tcPr>
            <w:tcW w:w="3240" w:type="dxa"/>
          </w:tcPr>
          <w:p w:rsidR="009764AB" w:rsidRDefault="009764AB" w:rsidP="005E5AFB">
            <w:r w:rsidRPr="0008573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BPK</w:t>
            </w:r>
            <w:r w:rsidRPr="004750DC">
              <w:rPr>
                <w:rFonts w:ascii="Arial" w:hAnsi="Arial" w:cs="Arial"/>
                <w:sz w:val="22"/>
                <w:szCs w:val="22"/>
                <w:vertAlign w:val="subscript"/>
              </w:rPr>
              <w:t>5</w:t>
            </w:r>
          </w:p>
        </w:tc>
        <w:tc>
          <w:tcPr>
            <w:tcW w:w="3240" w:type="dxa"/>
          </w:tcPr>
          <w:p w:rsidR="009764AB" w:rsidRDefault="009764AB" w:rsidP="005E5AFB">
            <w:r w:rsidRPr="0008573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9828" w:type="dxa"/>
            <w:gridSpan w:val="3"/>
          </w:tcPr>
          <w:p w:rsidR="009764AB" w:rsidRPr="004750DC" w:rsidRDefault="009764AB" w:rsidP="005E5AFB">
            <w:pPr>
              <w:rPr>
                <w:rFonts w:ascii="Arial" w:hAnsi="Arial" w:cs="Arial"/>
                <w:sz w:val="22"/>
                <w:szCs w:val="22"/>
              </w:rPr>
            </w:pPr>
            <w:r w:rsidRPr="004750DC">
              <w:rPr>
                <w:rFonts w:ascii="Arial" w:hAnsi="Arial" w:cs="Arial"/>
                <w:sz w:val="22"/>
                <w:szCs w:val="22"/>
              </w:rPr>
              <w:t xml:space="preserve">                                                        TEŽKE KOVINE</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Arzen</w:t>
            </w:r>
          </w:p>
        </w:tc>
        <w:tc>
          <w:tcPr>
            <w:tcW w:w="3240" w:type="dxa"/>
          </w:tcPr>
          <w:p w:rsidR="009764AB" w:rsidRDefault="009764AB" w:rsidP="005E5AFB">
            <w:r w:rsidRPr="009F514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Kadmij</w:t>
            </w:r>
          </w:p>
        </w:tc>
        <w:tc>
          <w:tcPr>
            <w:tcW w:w="3240" w:type="dxa"/>
          </w:tcPr>
          <w:p w:rsidR="009764AB" w:rsidRDefault="009764AB" w:rsidP="005E5AFB">
            <w:r w:rsidRPr="009F514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Celokupni krom</w:t>
            </w:r>
          </w:p>
        </w:tc>
        <w:tc>
          <w:tcPr>
            <w:tcW w:w="3240" w:type="dxa"/>
          </w:tcPr>
          <w:p w:rsidR="009764AB" w:rsidRDefault="009764AB" w:rsidP="005E5AFB">
            <w:r w:rsidRPr="009F514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Krom VI</w:t>
            </w:r>
          </w:p>
        </w:tc>
        <w:tc>
          <w:tcPr>
            <w:tcW w:w="3240" w:type="dxa"/>
          </w:tcPr>
          <w:p w:rsidR="009764AB" w:rsidRDefault="009764AB" w:rsidP="005E5AFB">
            <w:r w:rsidRPr="009F514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lastRenderedPageBreak/>
              <w:t>Svinec</w:t>
            </w:r>
          </w:p>
        </w:tc>
        <w:tc>
          <w:tcPr>
            <w:tcW w:w="3240" w:type="dxa"/>
          </w:tcPr>
          <w:p w:rsidR="009764AB" w:rsidRDefault="009764AB" w:rsidP="005E5AFB">
            <w:r w:rsidRPr="009F514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Pr>
                <w:rFonts w:ascii="Arial" w:hAnsi="Arial" w:cs="Arial"/>
                <w:sz w:val="22"/>
                <w:szCs w:val="22"/>
              </w:rPr>
              <w:t>Cink</w:t>
            </w:r>
          </w:p>
        </w:tc>
        <w:tc>
          <w:tcPr>
            <w:tcW w:w="3240" w:type="dxa"/>
          </w:tcPr>
          <w:p w:rsidR="009764AB" w:rsidRDefault="009764AB" w:rsidP="005E5AFB">
            <w:r w:rsidRPr="009F514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Živo srebro</w:t>
            </w:r>
          </w:p>
        </w:tc>
        <w:tc>
          <w:tcPr>
            <w:tcW w:w="3240" w:type="dxa"/>
          </w:tcPr>
          <w:p w:rsidR="009764AB" w:rsidRDefault="009764AB" w:rsidP="005E5AFB">
            <w:r w:rsidRPr="009F514B">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9828" w:type="dxa"/>
            <w:gridSpan w:val="3"/>
          </w:tcPr>
          <w:p w:rsidR="009764AB" w:rsidRDefault="009764AB" w:rsidP="005E5AFB">
            <w:pPr>
              <w:jc w:val="center"/>
              <w:rPr>
                <w:rFonts w:ascii="Arial" w:hAnsi="Arial" w:cs="Arial"/>
                <w:sz w:val="22"/>
                <w:szCs w:val="22"/>
              </w:rPr>
            </w:pPr>
            <w:r>
              <w:rPr>
                <w:rFonts w:ascii="Arial" w:hAnsi="Arial" w:cs="Arial"/>
                <w:sz w:val="22"/>
                <w:szCs w:val="22"/>
              </w:rPr>
              <w:t>FARMACEVTSKA SREDSTVA</w:t>
            </w:r>
          </w:p>
        </w:tc>
      </w:tr>
      <w:tr w:rsidR="009764AB" w:rsidRPr="004750DC" w:rsidTr="005E5AFB">
        <w:tc>
          <w:tcPr>
            <w:tcW w:w="3348" w:type="dxa"/>
          </w:tcPr>
          <w:p w:rsidR="009764AB" w:rsidRPr="004750DC" w:rsidRDefault="009764AB" w:rsidP="005E5AFB">
            <w:pPr>
              <w:rPr>
                <w:rFonts w:ascii="Arial" w:hAnsi="Arial" w:cs="Arial"/>
                <w:sz w:val="22"/>
                <w:szCs w:val="22"/>
              </w:rPr>
            </w:pPr>
            <w:r>
              <w:rPr>
                <w:rFonts w:ascii="Arial" w:hAnsi="Arial" w:cs="Arial"/>
                <w:sz w:val="22"/>
                <w:szCs w:val="22"/>
              </w:rPr>
              <w:t>kofein</w:t>
            </w:r>
          </w:p>
        </w:tc>
        <w:tc>
          <w:tcPr>
            <w:tcW w:w="3240" w:type="dxa"/>
          </w:tcPr>
          <w:p w:rsidR="009764AB" w:rsidRDefault="009764AB" w:rsidP="005E5AFB">
            <w:r>
              <w:rPr>
                <w:rFonts w:ascii="Arial" w:hAnsi="Arial" w:cs="Arial"/>
                <w:sz w:val="22"/>
                <w:szCs w:val="22"/>
              </w:rPr>
              <w:t>3</w:t>
            </w:r>
            <w:r w:rsidRPr="004750DC">
              <w:rPr>
                <w:rFonts w:ascii="Arial" w:hAnsi="Arial" w:cs="Arial"/>
                <w:sz w:val="22"/>
                <w:szCs w:val="22"/>
              </w:rPr>
              <w:t xml:space="preserve"> X / leto, </w:t>
            </w:r>
            <w:r>
              <w:rPr>
                <w:rFonts w:ascii="Arial" w:hAnsi="Arial" w:cs="Arial"/>
                <w:sz w:val="22"/>
                <w:szCs w:val="22"/>
              </w:rPr>
              <w:t>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9828" w:type="dxa"/>
            <w:gridSpan w:val="3"/>
          </w:tcPr>
          <w:p w:rsidR="009764AB" w:rsidRPr="004750DC" w:rsidRDefault="009764AB" w:rsidP="005E5AFB">
            <w:pPr>
              <w:jc w:val="center"/>
              <w:rPr>
                <w:rFonts w:ascii="Arial" w:hAnsi="Arial" w:cs="Arial"/>
                <w:sz w:val="22"/>
                <w:szCs w:val="22"/>
              </w:rPr>
            </w:pPr>
            <w:r w:rsidRPr="004750DC">
              <w:rPr>
                <w:rFonts w:ascii="Arial" w:hAnsi="Arial" w:cs="Arial"/>
                <w:sz w:val="22"/>
                <w:szCs w:val="22"/>
              </w:rPr>
              <w:t>SKUPINSKI KAZALCI OBREMENITEV</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Fenoli</w:t>
            </w:r>
          </w:p>
        </w:tc>
        <w:tc>
          <w:tcPr>
            <w:tcW w:w="3240" w:type="dxa"/>
          </w:tcPr>
          <w:p w:rsidR="009764AB" w:rsidRDefault="009764AB" w:rsidP="005E5AFB">
            <w:r w:rsidRPr="00AB4D40">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Mineralna olja</w:t>
            </w:r>
          </w:p>
        </w:tc>
        <w:tc>
          <w:tcPr>
            <w:tcW w:w="3240" w:type="dxa"/>
          </w:tcPr>
          <w:p w:rsidR="009764AB" w:rsidRDefault="009764AB" w:rsidP="005E5AFB">
            <w:r w:rsidRPr="00AB4D40">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Anionaktivni detergenti</w:t>
            </w:r>
          </w:p>
        </w:tc>
        <w:tc>
          <w:tcPr>
            <w:tcW w:w="3240" w:type="dxa"/>
          </w:tcPr>
          <w:p w:rsidR="009764AB" w:rsidRDefault="009764AB" w:rsidP="005E5AFB">
            <w:r w:rsidRPr="00AB4D40">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GC/MS SCAN</w:t>
            </w:r>
          </w:p>
        </w:tc>
        <w:tc>
          <w:tcPr>
            <w:tcW w:w="3240" w:type="dxa"/>
          </w:tcPr>
          <w:p w:rsidR="009764AB" w:rsidRDefault="009764AB" w:rsidP="005E5AFB">
            <w:r w:rsidRPr="00AB4D40">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4750DC" w:rsidTr="005E5AFB">
        <w:tc>
          <w:tcPr>
            <w:tcW w:w="9828" w:type="dxa"/>
            <w:gridSpan w:val="3"/>
          </w:tcPr>
          <w:p w:rsidR="009764AB" w:rsidRPr="004750DC" w:rsidRDefault="009764AB" w:rsidP="005E5AFB">
            <w:pPr>
              <w:rPr>
                <w:rFonts w:ascii="Arial" w:hAnsi="Arial" w:cs="Arial"/>
                <w:sz w:val="22"/>
                <w:szCs w:val="22"/>
              </w:rPr>
            </w:pPr>
            <w:r w:rsidRPr="004750DC">
              <w:rPr>
                <w:rFonts w:ascii="Arial" w:hAnsi="Arial" w:cs="Arial"/>
                <w:sz w:val="22"/>
                <w:szCs w:val="22"/>
              </w:rPr>
              <w:t xml:space="preserve">                                                  MIKROBIOLOŠKI  PARAMETRI</w:t>
            </w:r>
          </w:p>
        </w:tc>
      </w:tr>
      <w:tr w:rsidR="009764AB" w:rsidRPr="004750DC"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Intestinalni enterokoki</w:t>
            </w:r>
          </w:p>
        </w:tc>
        <w:tc>
          <w:tcPr>
            <w:tcW w:w="3240" w:type="dxa"/>
          </w:tcPr>
          <w:p w:rsidR="009764AB" w:rsidRDefault="009764AB" w:rsidP="005E5AFB">
            <w:r w:rsidRPr="00E03564">
              <w:rPr>
                <w:rFonts w:ascii="Arial" w:hAnsi="Arial" w:cs="Arial"/>
                <w:sz w:val="22"/>
                <w:szCs w:val="22"/>
              </w:rPr>
              <w:t>3 X / leto, marec, junij, julij</w:t>
            </w:r>
          </w:p>
        </w:tc>
        <w:tc>
          <w:tcPr>
            <w:tcW w:w="3240" w:type="dxa"/>
          </w:tcPr>
          <w:p w:rsidR="009764AB" w:rsidRPr="004750DC" w:rsidRDefault="009764AB" w:rsidP="005E5AFB">
            <w:pPr>
              <w:rPr>
                <w:rFonts w:ascii="Arial" w:hAnsi="Arial" w:cs="Arial"/>
                <w:sz w:val="22"/>
                <w:szCs w:val="22"/>
              </w:rPr>
            </w:pPr>
            <w:r w:rsidRPr="004750DC">
              <w:rPr>
                <w:rFonts w:ascii="Arial" w:hAnsi="Arial" w:cs="Arial"/>
                <w:sz w:val="22"/>
                <w:szCs w:val="22"/>
              </w:rPr>
              <w:t>voda</w:t>
            </w:r>
          </w:p>
        </w:tc>
      </w:tr>
      <w:tr w:rsidR="009764AB" w:rsidRPr="008304C7" w:rsidTr="005E5AFB">
        <w:tc>
          <w:tcPr>
            <w:tcW w:w="3348" w:type="dxa"/>
          </w:tcPr>
          <w:p w:rsidR="009764AB" w:rsidRPr="004750DC" w:rsidRDefault="009764AB" w:rsidP="005E5AFB">
            <w:pPr>
              <w:rPr>
                <w:rFonts w:ascii="Arial" w:hAnsi="Arial" w:cs="Arial"/>
                <w:sz w:val="22"/>
                <w:szCs w:val="22"/>
              </w:rPr>
            </w:pPr>
            <w:r w:rsidRPr="004750DC">
              <w:rPr>
                <w:rFonts w:ascii="Arial" w:hAnsi="Arial" w:cs="Arial"/>
                <w:sz w:val="22"/>
                <w:szCs w:val="22"/>
              </w:rPr>
              <w:t>Escherichia Coli</w:t>
            </w:r>
          </w:p>
        </w:tc>
        <w:tc>
          <w:tcPr>
            <w:tcW w:w="3240" w:type="dxa"/>
          </w:tcPr>
          <w:p w:rsidR="009764AB" w:rsidRDefault="009764AB" w:rsidP="005E5AFB">
            <w:r w:rsidRPr="00E03564">
              <w:rPr>
                <w:rFonts w:ascii="Arial" w:hAnsi="Arial" w:cs="Arial"/>
                <w:sz w:val="22"/>
                <w:szCs w:val="22"/>
              </w:rPr>
              <w:t>3 X / leto, marec, junij, julij</w:t>
            </w:r>
          </w:p>
        </w:tc>
        <w:tc>
          <w:tcPr>
            <w:tcW w:w="3240" w:type="dxa"/>
          </w:tcPr>
          <w:p w:rsidR="009764AB" w:rsidRPr="008304C7" w:rsidRDefault="009764AB" w:rsidP="005E5AFB">
            <w:pPr>
              <w:rPr>
                <w:rFonts w:ascii="Arial" w:hAnsi="Arial" w:cs="Arial"/>
                <w:sz w:val="22"/>
                <w:szCs w:val="22"/>
              </w:rPr>
            </w:pPr>
            <w:r w:rsidRPr="004750DC">
              <w:rPr>
                <w:rFonts w:ascii="Arial" w:hAnsi="Arial" w:cs="Arial"/>
                <w:sz w:val="22"/>
                <w:szCs w:val="22"/>
              </w:rPr>
              <w:t>voda</w:t>
            </w:r>
          </w:p>
        </w:tc>
      </w:tr>
    </w:tbl>
    <w:p w:rsidR="009764AB" w:rsidRDefault="009764AB" w:rsidP="009764AB">
      <w:pPr>
        <w:rPr>
          <w:rFonts w:ascii="Arial" w:hAnsi="Arial" w:cs="Arial"/>
          <w:b/>
          <w:szCs w:val="24"/>
        </w:rPr>
      </w:pPr>
    </w:p>
    <w:p w:rsidR="009764AB" w:rsidRDefault="009764AB" w:rsidP="009764AB">
      <w:pPr>
        <w:rPr>
          <w:rFonts w:ascii="Arial" w:hAnsi="Arial" w:cs="Arial"/>
          <w:b/>
          <w:szCs w:val="24"/>
        </w:rPr>
      </w:pPr>
      <w:r>
        <w:rPr>
          <w:rFonts w:ascii="Arial" w:hAnsi="Arial" w:cs="Arial"/>
          <w:b/>
          <w:szCs w:val="24"/>
        </w:rPr>
        <w:t>G</w:t>
      </w:r>
      <w:r w:rsidRPr="001D2B6C">
        <w:rPr>
          <w:rFonts w:ascii="Arial" w:hAnsi="Arial" w:cs="Arial"/>
          <w:b/>
          <w:szCs w:val="24"/>
        </w:rPr>
        <w:t xml:space="preserve"> METODE VZORČEN</w:t>
      </w:r>
      <w:r>
        <w:rPr>
          <w:rFonts w:ascii="Arial" w:hAnsi="Arial" w:cs="Arial"/>
          <w:b/>
          <w:szCs w:val="24"/>
        </w:rPr>
        <w:t>JA</w:t>
      </w:r>
      <w:r w:rsidRPr="001D2B6C">
        <w:rPr>
          <w:rFonts w:ascii="Arial" w:hAnsi="Arial" w:cs="Arial"/>
          <w:b/>
          <w:szCs w:val="24"/>
        </w:rPr>
        <w:t xml:space="preserve"> IN ANALIZ </w:t>
      </w:r>
    </w:p>
    <w:p w:rsidR="009764AB" w:rsidRDefault="009764AB" w:rsidP="009764AB">
      <w:pPr>
        <w:autoSpaceDE w:val="0"/>
        <w:autoSpaceDN w:val="0"/>
        <w:adjustRightInd w:val="0"/>
        <w:jc w:val="both"/>
        <w:rPr>
          <w:rFonts w:ascii="Arial" w:hAnsi="Arial" w:cs="Arial"/>
          <w:color w:val="261D21"/>
          <w:szCs w:val="24"/>
        </w:rPr>
      </w:pPr>
    </w:p>
    <w:p w:rsidR="009764AB" w:rsidRDefault="009764AB" w:rsidP="009764AB">
      <w:pPr>
        <w:autoSpaceDE w:val="0"/>
        <w:autoSpaceDN w:val="0"/>
        <w:adjustRightInd w:val="0"/>
        <w:jc w:val="both"/>
        <w:rPr>
          <w:rFonts w:ascii="Arial" w:hAnsi="Arial" w:cs="Arial"/>
          <w:color w:val="261D21"/>
          <w:szCs w:val="24"/>
        </w:rPr>
      </w:pPr>
      <w:r>
        <w:rPr>
          <w:rFonts w:ascii="Arial" w:hAnsi="Arial" w:cs="Arial"/>
          <w:color w:val="261D21"/>
          <w:szCs w:val="24"/>
        </w:rPr>
        <w:t>Vzorci vode za osnovne fizikalne in kemijske analize ter analize kovin se  zajemajo v</w:t>
      </w:r>
    </w:p>
    <w:p w:rsidR="009764AB" w:rsidRDefault="009764AB" w:rsidP="009764AB">
      <w:pPr>
        <w:autoSpaceDE w:val="0"/>
        <w:autoSpaceDN w:val="0"/>
        <w:adjustRightInd w:val="0"/>
        <w:jc w:val="both"/>
        <w:rPr>
          <w:rFonts w:ascii="Arial" w:hAnsi="Arial" w:cs="Arial"/>
          <w:color w:val="261D21"/>
          <w:szCs w:val="24"/>
        </w:rPr>
      </w:pPr>
      <w:r>
        <w:rPr>
          <w:rFonts w:ascii="Arial" w:hAnsi="Arial" w:cs="Arial"/>
          <w:color w:val="261D21"/>
          <w:szCs w:val="24"/>
        </w:rPr>
        <w:t>skladu z določili mednarodnih standardov:</w:t>
      </w:r>
    </w:p>
    <w:p w:rsidR="009764AB" w:rsidRPr="003E2FB0" w:rsidRDefault="009764AB" w:rsidP="00B477E1">
      <w:pPr>
        <w:pStyle w:val="Odstavekseznama"/>
        <w:numPr>
          <w:ilvl w:val="0"/>
          <w:numId w:val="25"/>
        </w:numPr>
        <w:autoSpaceDE w:val="0"/>
        <w:autoSpaceDN w:val="0"/>
        <w:adjustRightInd w:val="0"/>
        <w:contextualSpacing/>
        <w:jc w:val="both"/>
        <w:rPr>
          <w:rFonts w:ascii="Arial" w:hAnsi="Arial" w:cs="Arial"/>
          <w:color w:val="261D21"/>
          <w:szCs w:val="24"/>
        </w:rPr>
      </w:pPr>
      <w:r w:rsidRPr="003E2FB0">
        <w:rPr>
          <w:rFonts w:ascii="Arial" w:hAnsi="Arial" w:cs="Arial"/>
          <w:color w:val="261D21"/>
          <w:szCs w:val="24"/>
        </w:rPr>
        <w:t>SIST ISO 5667-6 (vzorčenje vodotokov)</w:t>
      </w:r>
    </w:p>
    <w:p w:rsidR="009764AB" w:rsidRPr="003E2FB0" w:rsidRDefault="009764AB" w:rsidP="00B477E1">
      <w:pPr>
        <w:pStyle w:val="Odstavekseznama"/>
        <w:numPr>
          <w:ilvl w:val="0"/>
          <w:numId w:val="25"/>
        </w:numPr>
        <w:autoSpaceDE w:val="0"/>
        <w:autoSpaceDN w:val="0"/>
        <w:adjustRightInd w:val="0"/>
        <w:contextualSpacing/>
        <w:jc w:val="both"/>
        <w:rPr>
          <w:rFonts w:ascii="Arial" w:hAnsi="Arial" w:cs="Arial"/>
          <w:color w:val="261D21"/>
          <w:szCs w:val="24"/>
        </w:rPr>
      </w:pPr>
      <w:r w:rsidRPr="003E2FB0">
        <w:rPr>
          <w:rFonts w:ascii="Arial" w:hAnsi="Arial" w:cs="Arial"/>
          <w:color w:val="261D21"/>
          <w:szCs w:val="24"/>
        </w:rPr>
        <w:t>SIST EN ISO 5667-3 (konzerviranje in rokovanje z vzorci)</w:t>
      </w:r>
    </w:p>
    <w:p w:rsidR="009764AB" w:rsidRDefault="009764AB" w:rsidP="009764AB">
      <w:pPr>
        <w:autoSpaceDE w:val="0"/>
        <w:autoSpaceDN w:val="0"/>
        <w:adjustRightInd w:val="0"/>
        <w:jc w:val="both"/>
        <w:rPr>
          <w:rFonts w:ascii="Arial" w:hAnsi="Arial" w:cs="Arial"/>
          <w:color w:val="261D21"/>
          <w:szCs w:val="24"/>
        </w:rPr>
      </w:pPr>
      <w:r>
        <w:rPr>
          <w:rFonts w:ascii="Arial" w:hAnsi="Arial" w:cs="Arial"/>
          <w:color w:val="261D21"/>
          <w:szCs w:val="24"/>
        </w:rPr>
        <w:t>Vzorci vode se zajamejo na globini 0,5 m čim bliže matici vodotoka. V vodah plitvejših od 1 m pa se vzorci vode zajamejo na polovici globine. Vzorčevanje naj poteka  pri nizkih srednjih pretokih, v skladu z določili standardov SIST ISO 5667-6. Priprava embalaže, konzerviranje, stabilizacija, transport in hranjenje odvzetih vzorcev vode za kemijske preiskave se izvedejo po predpisih SIST EN ISO 5667-3.</w:t>
      </w:r>
    </w:p>
    <w:p w:rsidR="009764AB" w:rsidRDefault="009764AB" w:rsidP="009764AB">
      <w:pPr>
        <w:jc w:val="both"/>
        <w:rPr>
          <w:rFonts w:ascii="Arial" w:hAnsi="Arial" w:cs="Arial"/>
          <w:color w:val="261D21"/>
          <w:szCs w:val="24"/>
        </w:rPr>
      </w:pPr>
      <w:r>
        <w:rPr>
          <w:rFonts w:ascii="Arial" w:hAnsi="Arial" w:cs="Arial"/>
          <w:color w:val="261D21"/>
          <w:szCs w:val="24"/>
        </w:rPr>
        <w:t xml:space="preserve">Ob zajemu vzorca se izmeri temperatura zraka in vode,  pH, električna prevodnost in raztopljeni kisik. </w:t>
      </w:r>
    </w:p>
    <w:p w:rsidR="009764AB" w:rsidRDefault="009764AB" w:rsidP="009764AB">
      <w:pPr>
        <w:autoSpaceDE w:val="0"/>
        <w:autoSpaceDN w:val="0"/>
        <w:adjustRightInd w:val="0"/>
        <w:jc w:val="both"/>
        <w:rPr>
          <w:rFonts w:ascii="Arial" w:hAnsi="Arial" w:cs="Arial"/>
          <w:color w:val="261D21"/>
          <w:szCs w:val="24"/>
        </w:rPr>
      </w:pPr>
      <w:r>
        <w:rPr>
          <w:rFonts w:ascii="Arial" w:hAnsi="Arial" w:cs="Arial"/>
          <w:color w:val="261D21"/>
          <w:szCs w:val="24"/>
        </w:rPr>
        <w:t>Zajem vzorcev sedimenta se izvede v skladu z določili mednarodnih standardov:</w:t>
      </w:r>
    </w:p>
    <w:p w:rsidR="009764AB" w:rsidRPr="003E2FB0" w:rsidRDefault="009764AB" w:rsidP="00B477E1">
      <w:pPr>
        <w:pStyle w:val="Odstavekseznama"/>
        <w:numPr>
          <w:ilvl w:val="0"/>
          <w:numId w:val="25"/>
        </w:numPr>
        <w:autoSpaceDE w:val="0"/>
        <w:autoSpaceDN w:val="0"/>
        <w:adjustRightInd w:val="0"/>
        <w:contextualSpacing/>
        <w:jc w:val="both"/>
        <w:rPr>
          <w:rFonts w:ascii="Arial" w:hAnsi="Arial" w:cs="Arial"/>
          <w:color w:val="261D21"/>
          <w:szCs w:val="24"/>
        </w:rPr>
      </w:pPr>
      <w:r w:rsidRPr="003E2FB0">
        <w:rPr>
          <w:rFonts w:ascii="Arial" w:hAnsi="Arial" w:cs="Arial"/>
          <w:color w:val="261D21"/>
          <w:szCs w:val="24"/>
        </w:rPr>
        <w:t>SIST EN ISO 5667 – 3 (priprava embalaže, transport in skladiščenje vzorcev)</w:t>
      </w:r>
    </w:p>
    <w:p w:rsidR="009764AB" w:rsidRDefault="009764AB" w:rsidP="00B477E1">
      <w:pPr>
        <w:pStyle w:val="Odstavekseznama"/>
        <w:numPr>
          <w:ilvl w:val="0"/>
          <w:numId w:val="25"/>
        </w:numPr>
        <w:autoSpaceDE w:val="0"/>
        <w:autoSpaceDN w:val="0"/>
        <w:adjustRightInd w:val="0"/>
        <w:contextualSpacing/>
        <w:jc w:val="both"/>
        <w:rPr>
          <w:rFonts w:ascii="Arial" w:hAnsi="Arial" w:cs="Arial"/>
          <w:color w:val="261D21"/>
          <w:szCs w:val="24"/>
        </w:rPr>
      </w:pPr>
      <w:r>
        <w:rPr>
          <w:rFonts w:ascii="Arial" w:hAnsi="Arial" w:cs="Arial"/>
          <w:color w:val="261D21"/>
          <w:szCs w:val="24"/>
        </w:rPr>
        <w:t xml:space="preserve"> SIST ISO 5667 - 12  (odvzem vzorcev sedimenta).</w:t>
      </w:r>
    </w:p>
    <w:p w:rsidR="009764AB" w:rsidRDefault="009764AB" w:rsidP="009764AB">
      <w:pPr>
        <w:autoSpaceDE w:val="0"/>
        <w:autoSpaceDN w:val="0"/>
        <w:adjustRightInd w:val="0"/>
        <w:jc w:val="both"/>
        <w:rPr>
          <w:rFonts w:ascii="Arial" w:hAnsi="Arial" w:cs="Arial"/>
          <w:color w:val="261D21"/>
          <w:szCs w:val="24"/>
        </w:rPr>
      </w:pPr>
      <w:r>
        <w:rPr>
          <w:rFonts w:ascii="Arial" w:hAnsi="Arial" w:cs="Arial"/>
          <w:color w:val="261D21"/>
          <w:szCs w:val="24"/>
        </w:rPr>
        <w:t>Vzorčenje in analiza mikrobioloških preiskav se izvede v skladu z Uredbo o upravljanju kakovosti kopalnih voda (Uradni list RS, št. 25/08).</w:t>
      </w:r>
    </w:p>
    <w:p w:rsidR="009764AB" w:rsidRPr="00035729" w:rsidRDefault="009764AB" w:rsidP="009764AB">
      <w:pPr>
        <w:jc w:val="both"/>
        <w:rPr>
          <w:rFonts w:ascii="Arial" w:hAnsi="Arial" w:cs="Arial"/>
          <w:szCs w:val="24"/>
        </w:rPr>
      </w:pPr>
      <w:r w:rsidRPr="00035729">
        <w:rPr>
          <w:rFonts w:ascii="Arial" w:hAnsi="Arial" w:cs="Arial"/>
          <w:szCs w:val="24"/>
        </w:rPr>
        <w:t>Ocena stanja površinskih voda se za analizirane parametre pripravi na podlagi Uredbe o stanju površinski voda (Uradni list RS, št. 14/09, 98/10</w:t>
      </w:r>
      <w:r>
        <w:rPr>
          <w:rFonts w:ascii="Arial" w:hAnsi="Arial" w:cs="Arial"/>
          <w:szCs w:val="24"/>
        </w:rPr>
        <w:t>, 96/13, 24/16</w:t>
      </w:r>
      <w:r w:rsidRPr="00035729">
        <w:rPr>
          <w:rFonts w:ascii="Arial" w:hAnsi="Arial" w:cs="Arial"/>
          <w:szCs w:val="24"/>
        </w:rPr>
        <w:t xml:space="preserve">), Uredbe o upravljanju kakovosti kopalnih voda (Uradni list RS, št. 25/08)  in  Uredbe o kakovosti voda za življenje sladkovodnih vrst rib </w:t>
      </w:r>
      <w:r>
        <w:rPr>
          <w:rFonts w:ascii="Arial" w:hAnsi="Arial" w:cs="Arial"/>
          <w:szCs w:val="24"/>
        </w:rPr>
        <w:t>(Uradni list RS, št. 46/02, 41/04 – ZVO-1).</w:t>
      </w:r>
    </w:p>
    <w:p w:rsidR="009764AB" w:rsidRDefault="009764AB" w:rsidP="009764AB">
      <w:pPr>
        <w:jc w:val="both"/>
        <w:rPr>
          <w:rFonts w:ascii="Arial" w:hAnsi="Arial" w:cs="Arial"/>
          <w:szCs w:val="24"/>
        </w:rPr>
      </w:pPr>
    </w:p>
    <w:p w:rsidR="009764AB" w:rsidRPr="00D20CB4" w:rsidRDefault="009764AB" w:rsidP="009764AB">
      <w:pPr>
        <w:jc w:val="both"/>
        <w:rPr>
          <w:rFonts w:ascii="Arial" w:hAnsi="Arial" w:cs="Arial"/>
          <w:szCs w:val="24"/>
        </w:rPr>
      </w:pPr>
      <w:r w:rsidRPr="00D20CB4">
        <w:rPr>
          <w:rFonts w:ascii="Arial" w:hAnsi="Arial" w:cs="Arial"/>
          <w:szCs w:val="24"/>
        </w:rPr>
        <w:t>Vzorčenje vode in sedimentov se izvede ob nizkem vodostaju.</w:t>
      </w:r>
    </w:p>
    <w:p w:rsidR="009764AB" w:rsidRPr="00292652" w:rsidRDefault="009764AB" w:rsidP="009764AB">
      <w:pPr>
        <w:rPr>
          <w:rFonts w:ascii="Arial" w:hAnsi="Arial" w:cs="Arial"/>
          <w:b/>
          <w:sz w:val="22"/>
          <w:szCs w:val="22"/>
        </w:rPr>
      </w:pPr>
    </w:p>
    <w:p w:rsidR="009764AB" w:rsidRPr="0084268E" w:rsidRDefault="009764AB" w:rsidP="009764AB">
      <w:pPr>
        <w:rPr>
          <w:rFonts w:ascii="Arial" w:hAnsi="Arial" w:cs="Arial"/>
          <w:b/>
          <w:szCs w:val="24"/>
        </w:rPr>
      </w:pPr>
      <w:r w:rsidRPr="0084268E">
        <w:rPr>
          <w:rFonts w:ascii="Arial" w:hAnsi="Arial" w:cs="Arial"/>
          <w:b/>
          <w:szCs w:val="24"/>
        </w:rPr>
        <w:t>H  POTEK NALOGE IN ROKI</w:t>
      </w:r>
    </w:p>
    <w:p w:rsidR="009764AB" w:rsidRPr="0084268E" w:rsidRDefault="009764AB" w:rsidP="009764AB">
      <w:pPr>
        <w:rPr>
          <w:rFonts w:ascii="Arial" w:hAnsi="Arial" w:cs="Arial"/>
          <w:b/>
          <w:szCs w:val="24"/>
        </w:rPr>
      </w:pPr>
    </w:p>
    <w:p w:rsidR="009764AB" w:rsidRPr="00D52564" w:rsidRDefault="009764AB" w:rsidP="009764AB">
      <w:pPr>
        <w:pStyle w:val="Telobesedila2"/>
        <w:rPr>
          <w:rFonts w:ascii="Arial" w:hAnsi="Arial" w:cs="Arial"/>
          <w:sz w:val="24"/>
          <w:szCs w:val="24"/>
        </w:rPr>
      </w:pPr>
      <w:r w:rsidRPr="00D52564">
        <w:rPr>
          <w:rFonts w:ascii="Arial" w:hAnsi="Arial" w:cs="Arial"/>
          <w:sz w:val="24"/>
          <w:szCs w:val="24"/>
        </w:rPr>
        <w:t>Izvajalec bo vsak mesec posredoval naročniku tabelo z vsemi rezultati monitoringa v tem mesecu, v .xls  in .txt obliki. Pri označevanju merilnih mest in parametrov v .txt obliki datotek, upošteva izvajalec spodaj navedene šifrante.</w:t>
      </w:r>
    </w:p>
    <w:p w:rsidR="009764AB" w:rsidRPr="00D52564" w:rsidRDefault="009764AB" w:rsidP="009764AB">
      <w:pPr>
        <w:pStyle w:val="Telobesedila2"/>
        <w:rPr>
          <w:rFonts w:ascii="Arial" w:hAnsi="Arial" w:cs="Arial"/>
          <w:sz w:val="24"/>
          <w:szCs w:val="24"/>
        </w:rPr>
      </w:pPr>
    </w:p>
    <w:p w:rsidR="009764AB" w:rsidRPr="00D52564" w:rsidRDefault="009764AB" w:rsidP="009764AB">
      <w:pPr>
        <w:pStyle w:val="Telobesedila2"/>
        <w:rPr>
          <w:rFonts w:ascii="Arial" w:hAnsi="Arial" w:cs="Arial"/>
          <w:sz w:val="24"/>
          <w:szCs w:val="24"/>
        </w:rPr>
      </w:pPr>
      <w:r w:rsidRPr="00D52564">
        <w:rPr>
          <w:rFonts w:ascii="Arial" w:hAnsi="Arial" w:cs="Arial"/>
          <w:sz w:val="24"/>
          <w:szCs w:val="24"/>
        </w:rPr>
        <w:t>Šifrant vzorčnih mest:</w:t>
      </w:r>
    </w:p>
    <w:tbl>
      <w:tblPr>
        <w:tblW w:w="4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3820"/>
      </w:tblGrid>
      <w:tr w:rsidR="009764AB" w:rsidRPr="00F033F9" w:rsidTr="005E5AFB">
        <w:trPr>
          <w:trHeight w:val="300"/>
        </w:trPr>
        <w:tc>
          <w:tcPr>
            <w:tcW w:w="960" w:type="dxa"/>
            <w:shd w:val="clear" w:color="auto" w:fill="auto"/>
            <w:noWrap/>
            <w:vAlign w:val="bottom"/>
            <w:hideMark/>
          </w:tcPr>
          <w:p w:rsidR="009764AB" w:rsidRPr="00F033F9" w:rsidRDefault="009764AB" w:rsidP="005E5AFB">
            <w:pPr>
              <w:jc w:val="center"/>
              <w:rPr>
                <w:rFonts w:ascii="Arial" w:hAnsi="Arial" w:cs="Arial"/>
                <w:b/>
                <w:color w:val="000000"/>
                <w:sz w:val="22"/>
                <w:szCs w:val="22"/>
              </w:rPr>
            </w:pPr>
            <w:r w:rsidRPr="00F033F9">
              <w:rPr>
                <w:rFonts w:ascii="Arial" w:hAnsi="Arial" w:cs="Arial"/>
                <w:b/>
                <w:color w:val="000000"/>
                <w:sz w:val="22"/>
                <w:szCs w:val="22"/>
              </w:rPr>
              <w:t>ID</w:t>
            </w:r>
          </w:p>
        </w:tc>
        <w:tc>
          <w:tcPr>
            <w:tcW w:w="3820" w:type="dxa"/>
            <w:shd w:val="clear" w:color="auto" w:fill="auto"/>
            <w:noWrap/>
            <w:vAlign w:val="center"/>
            <w:hideMark/>
          </w:tcPr>
          <w:p w:rsidR="009764AB" w:rsidRPr="00F033F9" w:rsidRDefault="009764AB" w:rsidP="005E5AFB">
            <w:pPr>
              <w:jc w:val="center"/>
              <w:rPr>
                <w:rFonts w:ascii="Arial" w:hAnsi="Arial" w:cs="Arial"/>
                <w:b/>
                <w:bCs/>
                <w:color w:val="000000"/>
                <w:sz w:val="22"/>
                <w:szCs w:val="22"/>
              </w:rPr>
            </w:pPr>
            <w:r w:rsidRPr="00F033F9">
              <w:rPr>
                <w:rFonts w:ascii="Arial" w:hAnsi="Arial" w:cs="Arial"/>
                <w:b/>
                <w:bCs/>
                <w:color w:val="000000"/>
                <w:sz w:val="22"/>
                <w:szCs w:val="22"/>
              </w:rPr>
              <w:t>Vzorčno mesto</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1833</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KLEČE VIIIA</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1832</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KLEČE XIII</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1835</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HRASTJE IA</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rPr>
                <w:rFonts w:ascii="Arial" w:hAnsi="Arial" w:cs="Arial"/>
                <w:color w:val="000000"/>
                <w:sz w:val="22"/>
                <w:szCs w:val="22"/>
              </w:rPr>
            </w:pP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HRASTJE VIII</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1931</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ŠENTVID IIA</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1933</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JARŠKI PROD III</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lastRenderedPageBreak/>
              <w:t>77415</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BREST IA</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77421</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BREST IIA</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1936</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ROJE LV-0377</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1935</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LMV-1 Mlekarne</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1937</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BŠV-1/99</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1938</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Petrol ob Celovški</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1940</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Petrol Zalog</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1939</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LP Zadobrova</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1941</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Pb-4 Kolezija</w:t>
            </w:r>
          </w:p>
        </w:tc>
      </w:tr>
      <w:tr w:rsidR="009764AB" w:rsidRPr="00F033F9" w:rsidTr="005E5AFB">
        <w:trPr>
          <w:trHeight w:val="300"/>
        </w:trPr>
        <w:tc>
          <w:tcPr>
            <w:tcW w:w="960" w:type="dxa"/>
            <w:shd w:val="clear" w:color="auto" w:fill="auto"/>
            <w:noWrap/>
            <w:vAlign w:val="bottom"/>
            <w:hideMark/>
          </w:tcPr>
          <w:p w:rsidR="009764AB" w:rsidRPr="00F033F9" w:rsidRDefault="009764AB" w:rsidP="005E5AFB">
            <w:pPr>
              <w:jc w:val="right"/>
              <w:rPr>
                <w:rFonts w:ascii="Arial" w:hAnsi="Arial" w:cs="Arial"/>
                <w:color w:val="000000"/>
                <w:sz w:val="22"/>
                <w:szCs w:val="22"/>
              </w:rPr>
            </w:pPr>
            <w:r w:rsidRPr="00F033F9">
              <w:rPr>
                <w:rFonts w:ascii="Arial" w:hAnsi="Arial" w:cs="Arial"/>
                <w:color w:val="000000"/>
                <w:sz w:val="22"/>
                <w:szCs w:val="22"/>
              </w:rPr>
              <w:t>18670</w:t>
            </w:r>
          </w:p>
        </w:tc>
        <w:tc>
          <w:tcPr>
            <w:tcW w:w="3820" w:type="dxa"/>
            <w:shd w:val="clear" w:color="auto" w:fill="auto"/>
            <w:noWrap/>
            <w:vAlign w:val="bottom"/>
            <w:hideMark/>
          </w:tcPr>
          <w:p w:rsidR="009764AB" w:rsidRPr="00F033F9" w:rsidRDefault="009764AB" w:rsidP="005E5AFB">
            <w:pPr>
              <w:rPr>
                <w:rFonts w:ascii="Arial" w:hAnsi="Arial" w:cs="Arial"/>
                <w:color w:val="000000"/>
                <w:sz w:val="22"/>
                <w:szCs w:val="22"/>
              </w:rPr>
            </w:pPr>
            <w:r w:rsidRPr="00F033F9">
              <w:rPr>
                <w:rFonts w:ascii="Arial" w:hAnsi="Arial" w:cs="Arial"/>
                <w:color w:val="000000"/>
                <w:sz w:val="22"/>
                <w:szCs w:val="22"/>
              </w:rPr>
              <w:t>PINCOME 1/10 Geološki zavod</w:t>
            </w:r>
          </w:p>
        </w:tc>
      </w:tr>
    </w:tbl>
    <w:p w:rsidR="009764AB" w:rsidRDefault="009764AB" w:rsidP="009764AB">
      <w:pPr>
        <w:pStyle w:val="Telobesedila2"/>
        <w:rPr>
          <w:rFonts w:ascii="Arial" w:hAnsi="Arial" w:cs="Arial"/>
          <w:sz w:val="22"/>
          <w:szCs w:val="22"/>
        </w:rPr>
      </w:pPr>
    </w:p>
    <w:p w:rsidR="009764AB" w:rsidRDefault="009764AB" w:rsidP="009764AB">
      <w:pPr>
        <w:pStyle w:val="Telobesedila2"/>
        <w:rPr>
          <w:rFonts w:ascii="Arial" w:hAnsi="Arial" w:cs="Arial"/>
          <w:sz w:val="22"/>
          <w:szCs w:val="22"/>
        </w:rPr>
      </w:pPr>
    </w:p>
    <w:p w:rsidR="009764AB" w:rsidRPr="00D52564" w:rsidRDefault="009764AB" w:rsidP="009764AB">
      <w:pPr>
        <w:pStyle w:val="Telobesedila2"/>
        <w:rPr>
          <w:rFonts w:ascii="Arial" w:hAnsi="Arial" w:cs="Arial"/>
          <w:sz w:val="24"/>
          <w:szCs w:val="24"/>
        </w:rPr>
      </w:pPr>
      <w:r w:rsidRPr="00D52564">
        <w:rPr>
          <w:rFonts w:ascii="Arial" w:hAnsi="Arial" w:cs="Arial"/>
          <w:sz w:val="24"/>
          <w:szCs w:val="24"/>
        </w:rPr>
        <w:t>Šifrant parametrov:</w:t>
      </w:r>
    </w:p>
    <w:tbl>
      <w:tblPr>
        <w:tblW w:w="62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5320"/>
      </w:tblGrid>
      <w:tr w:rsidR="009764AB" w:rsidRPr="00CD1F87" w:rsidTr="005E5AFB">
        <w:trPr>
          <w:trHeight w:val="300"/>
        </w:trPr>
        <w:tc>
          <w:tcPr>
            <w:tcW w:w="960" w:type="dxa"/>
            <w:shd w:val="clear" w:color="auto" w:fill="auto"/>
            <w:noWrap/>
            <w:vAlign w:val="bottom"/>
            <w:hideMark/>
          </w:tcPr>
          <w:p w:rsidR="009764AB" w:rsidRPr="00CD1F87" w:rsidRDefault="009764AB" w:rsidP="005E5AFB">
            <w:pPr>
              <w:jc w:val="center"/>
              <w:rPr>
                <w:rFonts w:ascii="Arial" w:hAnsi="Arial" w:cs="Arial"/>
                <w:b/>
                <w:bCs/>
                <w:color w:val="000000"/>
                <w:sz w:val="22"/>
                <w:szCs w:val="22"/>
              </w:rPr>
            </w:pPr>
            <w:r w:rsidRPr="00CD1F87">
              <w:rPr>
                <w:rFonts w:ascii="Arial" w:hAnsi="Arial" w:cs="Arial"/>
                <w:b/>
                <w:bCs/>
                <w:color w:val="000000"/>
                <w:sz w:val="22"/>
                <w:szCs w:val="22"/>
              </w:rPr>
              <w:t>ID</w:t>
            </w:r>
          </w:p>
        </w:tc>
        <w:tc>
          <w:tcPr>
            <w:tcW w:w="5320" w:type="dxa"/>
            <w:shd w:val="clear" w:color="auto" w:fill="auto"/>
            <w:noWrap/>
            <w:vAlign w:val="bottom"/>
            <w:hideMark/>
          </w:tcPr>
          <w:p w:rsidR="009764AB" w:rsidRPr="00CD1F87" w:rsidRDefault="009764AB" w:rsidP="005E5AFB">
            <w:pPr>
              <w:jc w:val="center"/>
              <w:rPr>
                <w:rFonts w:ascii="Arial" w:hAnsi="Arial" w:cs="Arial"/>
                <w:b/>
                <w:bCs/>
                <w:color w:val="000000"/>
                <w:sz w:val="22"/>
                <w:szCs w:val="22"/>
              </w:rPr>
            </w:pPr>
            <w:r w:rsidRPr="00CD1F87">
              <w:rPr>
                <w:rFonts w:ascii="Arial" w:hAnsi="Arial" w:cs="Arial"/>
                <w:b/>
                <w:bCs/>
                <w:color w:val="000000"/>
                <w:sz w:val="22"/>
                <w:szCs w:val="22"/>
              </w:rPr>
              <w:t>naziv parametra</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430</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Temperatura vode</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420</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pH</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1373</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Električna prevodnost (20°C)</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410</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Kisik</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418</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Nasičenost s kisikom</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428</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Redoks potencial</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2027</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Escherichia coli</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1364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Amonij</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1394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Nitrat</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1409</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Sulfat</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2025</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Enterokoki</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1387</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Klorid</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1376</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Fosfat-orto</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2268</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Celotni organski ogljik (TOC)</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1374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Fluorid</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251</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Kalcij</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262</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Magnezij</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265</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Natrij</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252</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Kalij</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1379</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Hidrogenkarbonati</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256</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Krom</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257</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Krom (VI)</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1171</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Acetoklor</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1172</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Alaklor</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803</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Atrazin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1179</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Bromacil</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1182</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Cianazin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2284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Atrazin, Desetil-</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1210</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Terbutilazin-desetil</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2285</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Atrazin, Desizopropil-</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857</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Dimetoat</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856</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Dimetenamid</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934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Flufenacet</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lastRenderedPageBreak/>
              <w:t>1031</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Metalaksil</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1034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Metazaklor</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1043</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Metolaklor</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1192</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Metolaklor-ESA</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1193</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Metolaklor-OXA</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1071</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Pendimetalin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1101</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Prometrin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1204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Propazin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1208</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Simazin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1134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Terbutilazin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1211</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Terbutrin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969</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Imidakloprid</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980</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Izoproturon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1001</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Klorotoluron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1017</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Linuron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1033</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Metamitron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1048</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Metribuzin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1046</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Metosulam</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1141</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Tiametoksam</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1170</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2,6-Diklorobenzamid</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1140</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Tiakloprid</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820</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Boskalid</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878</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Epoksikonazol</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977</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Izoksaflutol</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993</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Klomazon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1029</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Metaflumizon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1102</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Propamokarb</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1109</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Prosulfokarb</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1124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Tebukonazol</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1063</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Oksifluorfen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848</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Diflufenikan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849</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Diklobenil</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184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Bentazon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1195</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Mezotrion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208</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Identifikacija organskih spojin (GC/MS)</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2486</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Triklorometan (kloroform)</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381</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Tribromometan (bromoform)</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2316</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Bromodiklorometan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378</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Tetraklorometan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365</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Diklorometan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350</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1,2-Dikloroetan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2273</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1,1-Dikloroeten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2267</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Tetrakloroeten (Tetrakloretilen)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341</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Trikloroeten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337</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1,1,1-Trikloroetan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384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Lahkohlapni alifatski halogenirani ogljikovodiki (vsota)</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lastRenderedPageBreak/>
              <w:t>2398</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Adsorbljivi organski halogeni (AOX)</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1201</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Piridat-M</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1200</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Pesticidi (vsota)</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2416</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Indeks mineralnih olj</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1206</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Rimsulfuron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1213</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Triasulfuron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1212</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Tifensulfuron-metil</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1186</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Foramsulfuron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1173</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Amidosulfuron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1194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Mezosulfuron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1214</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Tritosulfuron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1199</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Nikosulfuron</w:t>
            </w:r>
          </w:p>
        </w:tc>
      </w:tr>
      <w:tr w:rsidR="009764AB" w:rsidRPr="00CD1F87" w:rsidTr="005E5AFB">
        <w:trPr>
          <w:trHeight w:val="300"/>
        </w:trPr>
        <w:tc>
          <w:tcPr>
            <w:tcW w:w="960" w:type="dxa"/>
            <w:shd w:val="clear" w:color="auto" w:fill="auto"/>
            <w:noWrap/>
            <w:vAlign w:val="bottom"/>
            <w:hideMark/>
          </w:tcPr>
          <w:p w:rsidR="009764AB" w:rsidRPr="00CD1F87" w:rsidRDefault="009764AB" w:rsidP="005E5AFB">
            <w:pPr>
              <w:jc w:val="right"/>
              <w:rPr>
                <w:rFonts w:ascii="Arial" w:hAnsi="Arial" w:cs="Arial"/>
                <w:color w:val="000000"/>
                <w:sz w:val="22"/>
                <w:szCs w:val="22"/>
              </w:rPr>
            </w:pPr>
            <w:r w:rsidRPr="00CD1F87">
              <w:rPr>
                <w:rFonts w:ascii="Arial" w:hAnsi="Arial" w:cs="Arial"/>
                <w:color w:val="000000"/>
                <w:sz w:val="22"/>
                <w:szCs w:val="22"/>
              </w:rPr>
              <w:t>1188</w:t>
            </w:r>
          </w:p>
        </w:tc>
        <w:tc>
          <w:tcPr>
            <w:tcW w:w="5320" w:type="dxa"/>
            <w:shd w:val="clear" w:color="auto" w:fill="auto"/>
            <w:noWrap/>
            <w:vAlign w:val="bottom"/>
            <w:hideMark/>
          </w:tcPr>
          <w:p w:rsidR="009764AB" w:rsidRPr="00CD1F87" w:rsidRDefault="009764AB" w:rsidP="005E5AFB">
            <w:pPr>
              <w:rPr>
                <w:rFonts w:ascii="Arial" w:hAnsi="Arial" w:cs="Arial"/>
                <w:color w:val="000000"/>
                <w:sz w:val="22"/>
                <w:szCs w:val="22"/>
              </w:rPr>
            </w:pPr>
            <w:r w:rsidRPr="00CD1F87">
              <w:rPr>
                <w:rFonts w:ascii="Arial" w:hAnsi="Arial" w:cs="Arial"/>
                <w:color w:val="000000"/>
                <w:sz w:val="22"/>
                <w:szCs w:val="22"/>
              </w:rPr>
              <w:t>Jodosulfuron</w:t>
            </w:r>
          </w:p>
        </w:tc>
      </w:tr>
    </w:tbl>
    <w:p w:rsidR="009764AB" w:rsidRDefault="009764AB" w:rsidP="009764AB">
      <w:pPr>
        <w:pStyle w:val="Telobesedila2"/>
        <w:rPr>
          <w:rFonts w:ascii="Arial" w:hAnsi="Arial" w:cs="Arial"/>
          <w:szCs w:val="24"/>
        </w:rPr>
      </w:pPr>
    </w:p>
    <w:p w:rsidR="009764AB" w:rsidRDefault="009764AB" w:rsidP="009764AB">
      <w:pPr>
        <w:pStyle w:val="Telobesedila2"/>
        <w:rPr>
          <w:rFonts w:ascii="Arial" w:hAnsi="Arial" w:cs="Arial"/>
          <w:szCs w:val="24"/>
        </w:rPr>
      </w:pPr>
    </w:p>
    <w:p w:rsidR="009764AB" w:rsidRPr="007773DA" w:rsidRDefault="009764AB" w:rsidP="009764AB">
      <w:pPr>
        <w:pStyle w:val="Telobesedila2"/>
        <w:rPr>
          <w:rFonts w:ascii="Arial" w:hAnsi="Arial" w:cs="Arial"/>
          <w:sz w:val="24"/>
          <w:szCs w:val="24"/>
        </w:rPr>
      </w:pPr>
      <w:r w:rsidRPr="007773DA">
        <w:rPr>
          <w:rFonts w:ascii="Arial" w:hAnsi="Arial" w:cs="Arial"/>
          <w:sz w:val="24"/>
          <w:szCs w:val="24"/>
        </w:rPr>
        <w:t>Izvajalec bo rezultate naloge prikazal v enem faznem in enem končnem poročilu:</w:t>
      </w:r>
    </w:p>
    <w:p w:rsidR="009764AB" w:rsidRPr="007773DA" w:rsidRDefault="009764AB" w:rsidP="009764AB">
      <w:pPr>
        <w:pStyle w:val="Telobesedila2"/>
        <w:rPr>
          <w:rFonts w:ascii="Arial" w:hAnsi="Arial" w:cs="Arial"/>
          <w:sz w:val="24"/>
          <w:szCs w:val="24"/>
        </w:rPr>
      </w:pPr>
    </w:p>
    <w:p w:rsidR="009764AB" w:rsidRPr="007773DA" w:rsidRDefault="009764AB" w:rsidP="00B477E1">
      <w:pPr>
        <w:numPr>
          <w:ilvl w:val="0"/>
          <w:numId w:val="24"/>
        </w:numPr>
        <w:jc w:val="both"/>
        <w:rPr>
          <w:rFonts w:ascii="Arial" w:hAnsi="Arial" w:cs="Arial"/>
          <w:szCs w:val="24"/>
        </w:rPr>
      </w:pPr>
      <w:r w:rsidRPr="007773DA">
        <w:rPr>
          <w:rFonts w:ascii="Arial" w:hAnsi="Arial" w:cs="Arial"/>
          <w:szCs w:val="24"/>
        </w:rPr>
        <w:t>fazno poročilo, ki zajema podatke za obdobje od 1. 11. 2018 do 31. 7. 2019 se izdela do 10. 10. 2019,</w:t>
      </w:r>
    </w:p>
    <w:p w:rsidR="009764AB" w:rsidRPr="007773DA" w:rsidRDefault="009764AB" w:rsidP="00B477E1">
      <w:pPr>
        <w:numPr>
          <w:ilvl w:val="0"/>
          <w:numId w:val="24"/>
        </w:numPr>
        <w:jc w:val="both"/>
        <w:rPr>
          <w:rFonts w:ascii="Arial" w:hAnsi="Arial" w:cs="Arial"/>
          <w:szCs w:val="24"/>
        </w:rPr>
      </w:pPr>
      <w:r w:rsidRPr="007773DA">
        <w:rPr>
          <w:rFonts w:ascii="Arial" w:hAnsi="Arial" w:cs="Arial"/>
          <w:szCs w:val="24"/>
        </w:rPr>
        <w:t>končno poročilo, ki zajema podatke za obdobje od 1. 8. 2019 do 31. 7. 2020,  se izdela  do 10. 10. 2020,</w:t>
      </w:r>
    </w:p>
    <w:p w:rsidR="009764AB" w:rsidRPr="007773DA" w:rsidRDefault="009764AB" w:rsidP="009764AB">
      <w:pPr>
        <w:rPr>
          <w:rFonts w:ascii="Arial" w:hAnsi="Arial" w:cs="Arial"/>
          <w:b/>
          <w:i w:val="0"/>
          <w:szCs w:val="24"/>
        </w:rPr>
      </w:pPr>
    </w:p>
    <w:p w:rsidR="009764AB" w:rsidRPr="007773DA" w:rsidRDefault="009764AB" w:rsidP="009764AB">
      <w:pPr>
        <w:rPr>
          <w:rFonts w:ascii="Arial" w:hAnsi="Arial" w:cs="Arial"/>
          <w:b/>
          <w:szCs w:val="24"/>
        </w:rPr>
      </w:pPr>
      <w:r w:rsidRPr="007773DA">
        <w:rPr>
          <w:rFonts w:ascii="Arial" w:hAnsi="Arial" w:cs="Arial"/>
          <w:b/>
          <w:szCs w:val="24"/>
        </w:rPr>
        <w:t>I  ŠTEVILO IZVODOV IN VSEBINA POROČIL</w:t>
      </w:r>
    </w:p>
    <w:p w:rsidR="009764AB" w:rsidRPr="007773DA" w:rsidRDefault="009764AB" w:rsidP="009764AB">
      <w:pPr>
        <w:rPr>
          <w:rFonts w:ascii="Arial" w:hAnsi="Arial" w:cs="Arial"/>
          <w:b/>
          <w:i w:val="0"/>
          <w:szCs w:val="24"/>
        </w:rPr>
      </w:pPr>
    </w:p>
    <w:p w:rsidR="009764AB" w:rsidRPr="007773DA" w:rsidRDefault="009764AB" w:rsidP="009764AB">
      <w:pPr>
        <w:rPr>
          <w:rFonts w:ascii="Arial" w:hAnsi="Arial" w:cs="Arial"/>
          <w:b/>
          <w:i w:val="0"/>
          <w:szCs w:val="24"/>
        </w:rPr>
      </w:pPr>
    </w:p>
    <w:p w:rsidR="009764AB" w:rsidRPr="007773DA" w:rsidRDefault="009764AB" w:rsidP="009764AB">
      <w:pPr>
        <w:pStyle w:val="Telobesedila3"/>
        <w:jc w:val="both"/>
        <w:rPr>
          <w:rFonts w:ascii="Arial" w:hAnsi="Arial" w:cs="Arial"/>
          <w:i w:val="0"/>
          <w:sz w:val="24"/>
          <w:szCs w:val="24"/>
        </w:rPr>
      </w:pPr>
      <w:r w:rsidRPr="007773DA">
        <w:rPr>
          <w:rFonts w:ascii="Arial" w:hAnsi="Arial" w:cs="Arial"/>
          <w:i w:val="0"/>
          <w:sz w:val="24"/>
          <w:szCs w:val="24"/>
        </w:rPr>
        <w:t xml:space="preserve">Izvajalec izdela eno fazno in eno končno poročilo v dveh tiskanih ter v enem digitalnem izvodu v doc. in pdf. obliki. </w:t>
      </w:r>
    </w:p>
    <w:p w:rsidR="009764AB" w:rsidRPr="007773DA" w:rsidRDefault="009764AB" w:rsidP="009764AB">
      <w:pPr>
        <w:pStyle w:val="Telobesedila3"/>
        <w:jc w:val="both"/>
        <w:rPr>
          <w:rFonts w:ascii="Arial" w:hAnsi="Arial" w:cs="Arial"/>
          <w:i w:val="0"/>
          <w:sz w:val="24"/>
          <w:szCs w:val="24"/>
        </w:rPr>
      </w:pPr>
    </w:p>
    <w:p w:rsidR="009764AB" w:rsidRPr="007773DA" w:rsidRDefault="009764AB" w:rsidP="009764AB">
      <w:pPr>
        <w:pStyle w:val="Telobesedila3"/>
        <w:jc w:val="both"/>
        <w:rPr>
          <w:rFonts w:ascii="Arial" w:hAnsi="Arial" w:cs="Arial"/>
          <w:i w:val="0"/>
          <w:sz w:val="24"/>
          <w:szCs w:val="24"/>
        </w:rPr>
      </w:pPr>
      <w:r w:rsidRPr="007773DA">
        <w:rPr>
          <w:rFonts w:ascii="Arial" w:hAnsi="Arial" w:cs="Arial"/>
          <w:i w:val="0"/>
          <w:sz w:val="24"/>
          <w:szCs w:val="24"/>
        </w:rPr>
        <w:t>Fazno poročilo zajema: opis mest vzorčenj z načinom odvzema vzorcev, seznam analiziranih parametrov, opis uporabljene analitske metode, rezultate analiz za posamezno obdobje s komentarji in grafi ter dodanimi poročili o vzorčenju in meritvah na terenu.</w:t>
      </w:r>
    </w:p>
    <w:p w:rsidR="009764AB" w:rsidRPr="007773DA" w:rsidRDefault="009764AB" w:rsidP="009764AB">
      <w:pPr>
        <w:pStyle w:val="Telobesedila3"/>
        <w:jc w:val="both"/>
        <w:rPr>
          <w:rFonts w:ascii="Arial" w:hAnsi="Arial" w:cs="Arial"/>
          <w:i w:val="0"/>
          <w:sz w:val="24"/>
          <w:szCs w:val="24"/>
        </w:rPr>
      </w:pPr>
      <w:r w:rsidRPr="007773DA">
        <w:rPr>
          <w:rFonts w:ascii="Arial" w:hAnsi="Arial" w:cs="Arial"/>
          <w:i w:val="0"/>
          <w:sz w:val="24"/>
          <w:szCs w:val="24"/>
        </w:rPr>
        <w:t>Za vsako serijo mikrobioloških analiz se izvede ocena tveganja, na podlagi katere bo naročnik obvestil uporabnike o tveganjih povezanih z rabo vodotoka kot kopalna voda.</w:t>
      </w:r>
    </w:p>
    <w:p w:rsidR="009764AB" w:rsidRPr="007773DA" w:rsidRDefault="009764AB" w:rsidP="009764AB">
      <w:pPr>
        <w:pStyle w:val="Telobesedila3"/>
        <w:jc w:val="both"/>
        <w:rPr>
          <w:rFonts w:ascii="Arial" w:hAnsi="Arial" w:cs="Arial"/>
          <w:i w:val="0"/>
          <w:sz w:val="24"/>
          <w:szCs w:val="24"/>
        </w:rPr>
      </w:pPr>
    </w:p>
    <w:p w:rsidR="009764AB" w:rsidRPr="00343658" w:rsidRDefault="009764AB" w:rsidP="009764AB">
      <w:pPr>
        <w:jc w:val="both"/>
        <w:rPr>
          <w:szCs w:val="24"/>
        </w:rPr>
      </w:pPr>
      <w:r w:rsidRPr="00343658">
        <w:rPr>
          <w:rFonts w:ascii="Arial" w:hAnsi="Arial" w:cs="Arial"/>
          <w:szCs w:val="24"/>
        </w:rPr>
        <w:t>Končno poročilo zajema: obdelavo in komentar vseh podatkov, ki so predmet pogodbe z grafi, izvidi ter izpolnjenimi obrazci ob vzorčenju, primerjavo s starejšimi podatki, predlog za izboljšanje  oz. izpopolnjenje monitoringa ter razširjeni povzetek v angleškem jeziku.</w:t>
      </w:r>
    </w:p>
    <w:p w:rsidR="009764AB" w:rsidRPr="00343658" w:rsidRDefault="009764AB" w:rsidP="009764AB">
      <w:pPr>
        <w:rPr>
          <w:szCs w:val="24"/>
        </w:rPr>
      </w:pPr>
    </w:p>
    <w:p w:rsidR="009764AB" w:rsidRPr="00343658" w:rsidRDefault="009764AB" w:rsidP="009764AB">
      <w:pPr>
        <w:rPr>
          <w:szCs w:val="24"/>
        </w:rPr>
      </w:pPr>
    </w:p>
    <w:p w:rsidR="009764AB" w:rsidRDefault="009764AB" w:rsidP="009764AB"/>
    <w:p w:rsidR="002D5E0D" w:rsidRDefault="002D5E0D" w:rsidP="009764AB"/>
    <w:p w:rsidR="002D5E0D" w:rsidRDefault="002D5E0D" w:rsidP="009764AB"/>
    <w:p w:rsidR="002D5E0D" w:rsidRDefault="002D5E0D" w:rsidP="009764AB"/>
    <w:p w:rsidR="002D5E0D" w:rsidRDefault="002D5E0D" w:rsidP="009764AB"/>
    <w:p w:rsidR="002D5E0D" w:rsidRDefault="002D5E0D" w:rsidP="009764AB"/>
    <w:p w:rsidR="002D5E0D" w:rsidRDefault="002D5E0D" w:rsidP="009764AB"/>
    <w:p w:rsidR="002D5E0D" w:rsidRDefault="002D5E0D" w:rsidP="009764AB"/>
    <w:p w:rsidR="002D5E0D" w:rsidRDefault="002D5E0D" w:rsidP="009764AB"/>
    <w:p w:rsidR="002D5E0D" w:rsidRDefault="002D5E0D" w:rsidP="009764AB"/>
    <w:p w:rsidR="002D5E0D" w:rsidRDefault="002D5E0D" w:rsidP="009764AB"/>
    <w:p w:rsidR="00507268" w:rsidRDefault="00507268" w:rsidP="00246E93">
      <w:pPr>
        <w:keepNext/>
        <w:tabs>
          <w:tab w:val="left" w:pos="2694"/>
          <w:tab w:val="left" w:pos="2977"/>
        </w:tabs>
        <w:spacing w:line="276" w:lineRule="auto"/>
        <w:ind w:right="1"/>
        <w:jc w:val="center"/>
        <w:rPr>
          <w:rFonts w:ascii="Tahoma" w:hAnsi="Tahoma" w:cs="Tahoma"/>
          <w:b/>
        </w:rPr>
      </w:pPr>
    </w:p>
    <w:p w:rsidR="00B43313" w:rsidRDefault="00B43313" w:rsidP="00246E93">
      <w:pPr>
        <w:keepNext/>
        <w:tabs>
          <w:tab w:val="left" w:pos="2694"/>
          <w:tab w:val="left" w:pos="2977"/>
        </w:tabs>
        <w:spacing w:line="276" w:lineRule="auto"/>
        <w:ind w:right="1"/>
        <w:jc w:val="center"/>
        <w:rPr>
          <w:rFonts w:ascii="Tahoma" w:hAnsi="Tahoma" w:cs="Tahoma"/>
          <w:b/>
        </w:rPr>
      </w:pPr>
    </w:p>
    <w:p w:rsidR="00B43313" w:rsidRDefault="00B43313" w:rsidP="00246E93">
      <w:pPr>
        <w:keepNext/>
        <w:tabs>
          <w:tab w:val="left" w:pos="2694"/>
          <w:tab w:val="left" w:pos="2977"/>
        </w:tabs>
        <w:spacing w:line="276" w:lineRule="auto"/>
        <w:ind w:right="1"/>
        <w:jc w:val="center"/>
        <w:rPr>
          <w:rFonts w:ascii="Tahoma" w:hAnsi="Tahoma" w:cs="Tahoma"/>
          <w:b/>
        </w:rPr>
      </w:pPr>
    </w:p>
    <w:p w:rsidR="00C82409" w:rsidRDefault="00C82409" w:rsidP="00C82409">
      <w:pPr>
        <w:jc w:val="right"/>
        <w:rPr>
          <w:b/>
          <w:i w:val="0"/>
          <w:sz w:val="22"/>
          <w:szCs w:val="22"/>
        </w:rPr>
      </w:pPr>
      <w:r>
        <w:rPr>
          <w:b/>
          <w:i w:val="0"/>
          <w:sz w:val="22"/>
          <w:szCs w:val="22"/>
        </w:rPr>
        <w:t xml:space="preserve">PRILOGA    </w:t>
      </w:r>
      <w:r w:rsidR="00E12550">
        <w:rPr>
          <w:b/>
          <w:i w:val="0"/>
          <w:sz w:val="22"/>
          <w:szCs w:val="22"/>
        </w:rPr>
        <w:t>10</w:t>
      </w:r>
      <w:r>
        <w:rPr>
          <w:b/>
          <w:i w:val="0"/>
          <w:sz w:val="22"/>
          <w:szCs w:val="22"/>
        </w:rPr>
        <w:t xml:space="preserve">   </w:t>
      </w:r>
    </w:p>
    <w:p w:rsidR="00C82409" w:rsidRDefault="00C82409" w:rsidP="00C82409">
      <w:pPr>
        <w:jc w:val="right"/>
        <w:rPr>
          <w:b/>
          <w:i w:val="0"/>
          <w:sz w:val="22"/>
          <w:szCs w:val="22"/>
        </w:rPr>
      </w:pPr>
    </w:p>
    <w:p w:rsidR="00C82409" w:rsidRDefault="00C82409" w:rsidP="00C82409">
      <w:pPr>
        <w:jc w:val="right"/>
        <w:rPr>
          <w:b/>
          <w:i w:val="0"/>
          <w:sz w:val="22"/>
          <w:szCs w:val="22"/>
        </w:rPr>
      </w:pPr>
    </w:p>
    <w:p w:rsidR="00C82409" w:rsidRDefault="00C82409" w:rsidP="00C82409">
      <w:pPr>
        <w:jc w:val="right"/>
        <w:rPr>
          <w:b/>
          <w:i w:val="0"/>
          <w:sz w:val="22"/>
          <w:szCs w:val="22"/>
        </w:rPr>
      </w:pPr>
    </w:p>
    <w:p w:rsidR="00C82409" w:rsidRDefault="00C82409" w:rsidP="00C82409">
      <w:pPr>
        <w:jc w:val="center"/>
        <w:rPr>
          <w:b/>
          <w:i w:val="0"/>
          <w:sz w:val="22"/>
          <w:szCs w:val="22"/>
        </w:rPr>
      </w:pPr>
      <w:r>
        <w:rPr>
          <w:b/>
          <w:i w:val="0"/>
          <w:sz w:val="22"/>
          <w:szCs w:val="22"/>
        </w:rPr>
        <w:t>OKVIRNI SPORAZUM</w:t>
      </w:r>
    </w:p>
    <w:p w:rsidR="00140804" w:rsidRDefault="00140804" w:rsidP="00140804"/>
    <w:p w:rsidR="00140804" w:rsidRDefault="00140804" w:rsidP="00140804"/>
    <w:p w:rsidR="00140804" w:rsidRDefault="00140804" w:rsidP="00140804"/>
    <w:p w:rsidR="00140804" w:rsidRDefault="00140804" w:rsidP="00140804"/>
    <w:p w:rsidR="00140804" w:rsidRDefault="00140804" w:rsidP="00140804"/>
    <w:p w:rsidR="00140804" w:rsidRPr="00114D22" w:rsidRDefault="00140804" w:rsidP="00140804">
      <w:pPr>
        <w:ind w:left="709"/>
        <w:jc w:val="both"/>
        <w:rPr>
          <w:i w:val="0"/>
          <w:sz w:val="22"/>
          <w:szCs w:val="22"/>
        </w:rPr>
      </w:pPr>
      <w:r w:rsidRPr="00114D22">
        <w:rPr>
          <w:b/>
          <w:i w:val="0"/>
          <w:sz w:val="22"/>
          <w:szCs w:val="22"/>
        </w:rPr>
        <w:t>MESTNA OBČINA LJUBLJANA</w:t>
      </w:r>
      <w:r w:rsidRPr="00114D22">
        <w:rPr>
          <w:i w:val="0"/>
          <w:sz w:val="22"/>
          <w:szCs w:val="22"/>
        </w:rPr>
        <w:t>, Mestni trg 1, 1000 Ljubljana,</w:t>
      </w:r>
      <w:r w:rsidRPr="00114D22">
        <w:rPr>
          <w:b/>
          <w:i w:val="0"/>
          <w:sz w:val="22"/>
          <w:szCs w:val="22"/>
        </w:rPr>
        <w:t xml:space="preserve"> </w:t>
      </w:r>
      <w:r w:rsidRPr="00114D22">
        <w:rPr>
          <w:i w:val="0"/>
          <w:sz w:val="22"/>
          <w:szCs w:val="22"/>
        </w:rPr>
        <w:t>ki jo zastopa župan Zoran Janković</w:t>
      </w:r>
    </w:p>
    <w:p w:rsidR="00140804" w:rsidRPr="00114D22" w:rsidRDefault="00140804" w:rsidP="00140804">
      <w:pPr>
        <w:ind w:left="709"/>
        <w:jc w:val="both"/>
        <w:rPr>
          <w:i w:val="0"/>
          <w:sz w:val="22"/>
          <w:szCs w:val="22"/>
        </w:rPr>
      </w:pPr>
      <w:r w:rsidRPr="00114D22">
        <w:rPr>
          <w:i w:val="0"/>
          <w:sz w:val="22"/>
          <w:szCs w:val="22"/>
        </w:rPr>
        <w:t xml:space="preserve">identifikacijska številka za DDV: SI67593321, </w:t>
      </w:r>
    </w:p>
    <w:p w:rsidR="00140804" w:rsidRPr="00114D22" w:rsidRDefault="00140804" w:rsidP="00140804">
      <w:pPr>
        <w:ind w:left="709"/>
        <w:jc w:val="both"/>
        <w:rPr>
          <w:i w:val="0"/>
          <w:sz w:val="22"/>
          <w:szCs w:val="22"/>
        </w:rPr>
      </w:pPr>
      <w:r w:rsidRPr="00114D22">
        <w:rPr>
          <w:i w:val="0"/>
          <w:sz w:val="22"/>
          <w:szCs w:val="22"/>
        </w:rPr>
        <w:t>matična številka: 5874025000</w:t>
      </w:r>
    </w:p>
    <w:p w:rsidR="00140804" w:rsidRPr="00114D22" w:rsidRDefault="00140804" w:rsidP="00140804">
      <w:pPr>
        <w:ind w:left="709"/>
        <w:jc w:val="both"/>
        <w:rPr>
          <w:i w:val="0"/>
          <w:sz w:val="22"/>
          <w:szCs w:val="22"/>
        </w:rPr>
      </w:pPr>
      <w:r w:rsidRPr="00114D22">
        <w:rPr>
          <w:i w:val="0"/>
          <w:sz w:val="22"/>
          <w:szCs w:val="22"/>
        </w:rPr>
        <w:t>(v nadaljevanju: naročnik),</w:t>
      </w:r>
    </w:p>
    <w:p w:rsidR="00140804" w:rsidRPr="00114D22" w:rsidRDefault="00140804" w:rsidP="00140804">
      <w:pPr>
        <w:ind w:left="709"/>
        <w:jc w:val="both"/>
        <w:rPr>
          <w:i w:val="0"/>
          <w:sz w:val="22"/>
          <w:szCs w:val="22"/>
        </w:rPr>
      </w:pPr>
    </w:p>
    <w:p w:rsidR="00140804" w:rsidRPr="00114D22" w:rsidRDefault="00140804" w:rsidP="00140804">
      <w:pPr>
        <w:ind w:left="709"/>
        <w:jc w:val="both"/>
        <w:rPr>
          <w:i w:val="0"/>
          <w:sz w:val="22"/>
          <w:szCs w:val="22"/>
        </w:rPr>
      </w:pPr>
    </w:p>
    <w:p w:rsidR="00140804" w:rsidRPr="00114D22" w:rsidRDefault="00140804" w:rsidP="00140804">
      <w:pPr>
        <w:ind w:left="709"/>
        <w:jc w:val="both"/>
        <w:rPr>
          <w:i w:val="0"/>
          <w:sz w:val="22"/>
          <w:szCs w:val="22"/>
        </w:rPr>
      </w:pPr>
      <w:r w:rsidRPr="00114D22">
        <w:rPr>
          <w:i w:val="0"/>
          <w:sz w:val="22"/>
          <w:szCs w:val="22"/>
        </w:rPr>
        <w:t>in</w:t>
      </w:r>
    </w:p>
    <w:p w:rsidR="00140804" w:rsidRPr="00114D22" w:rsidRDefault="00140804" w:rsidP="00140804">
      <w:pPr>
        <w:ind w:left="709"/>
        <w:jc w:val="both"/>
        <w:rPr>
          <w:i w:val="0"/>
          <w:sz w:val="22"/>
          <w:szCs w:val="22"/>
        </w:rPr>
      </w:pPr>
    </w:p>
    <w:p w:rsidR="00140804" w:rsidRPr="00114D22" w:rsidRDefault="00140804" w:rsidP="00140804">
      <w:pPr>
        <w:ind w:left="709"/>
        <w:jc w:val="both"/>
        <w:rPr>
          <w:b/>
          <w:i w:val="0"/>
          <w:sz w:val="22"/>
          <w:szCs w:val="22"/>
        </w:rPr>
      </w:pPr>
    </w:p>
    <w:p w:rsidR="00140804" w:rsidRPr="00114D22" w:rsidRDefault="00140804" w:rsidP="00140804">
      <w:pPr>
        <w:ind w:left="709"/>
        <w:jc w:val="both"/>
        <w:rPr>
          <w:i w:val="0"/>
          <w:sz w:val="22"/>
          <w:szCs w:val="22"/>
        </w:rPr>
      </w:pPr>
      <w:r w:rsidRPr="00114D22">
        <w:rPr>
          <w:b/>
          <w:i w:val="0"/>
          <w:sz w:val="22"/>
          <w:szCs w:val="22"/>
        </w:rPr>
        <w:t>_______________________________________________</w:t>
      </w:r>
      <w:r w:rsidRPr="00114D22">
        <w:rPr>
          <w:i w:val="0"/>
          <w:sz w:val="22"/>
          <w:szCs w:val="22"/>
        </w:rPr>
        <w:t>, ki ga zastopa ________________</w:t>
      </w:r>
    </w:p>
    <w:p w:rsidR="00140804" w:rsidRPr="00114D22" w:rsidRDefault="00140804" w:rsidP="00140804">
      <w:pPr>
        <w:ind w:left="709"/>
        <w:jc w:val="both"/>
        <w:rPr>
          <w:i w:val="0"/>
          <w:sz w:val="22"/>
          <w:szCs w:val="22"/>
        </w:rPr>
      </w:pPr>
      <w:r w:rsidRPr="00114D22">
        <w:rPr>
          <w:i w:val="0"/>
          <w:sz w:val="22"/>
          <w:szCs w:val="22"/>
        </w:rPr>
        <w:t>identifikacijska številka za DDV: _________________________</w:t>
      </w:r>
    </w:p>
    <w:p w:rsidR="00140804" w:rsidRPr="00114D22" w:rsidRDefault="00140804" w:rsidP="00140804">
      <w:pPr>
        <w:ind w:left="709"/>
        <w:jc w:val="both"/>
        <w:rPr>
          <w:i w:val="0"/>
          <w:sz w:val="22"/>
          <w:szCs w:val="22"/>
        </w:rPr>
      </w:pPr>
      <w:r w:rsidRPr="00114D22">
        <w:rPr>
          <w:i w:val="0"/>
          <w:sz w:val="22"/>
          <w:szCs w:val="22"/>
        </w:rPr>
        <w:t>matična številka: _____________</w:t>
      </w:r>
    </w:p>
    <w:p w:rsidR="00140804" w:rsidRPr="00114D22" w:rsidRDefault="00140804" w:rsidP="00140804">
      <w:pPr>
        <w:ind w:left="709"/>
        <w:jc w:val="both"/>
        <w:rPr>
          <w:i w:val="0"/>
          <w:sz w:val="22"/>
          <w:szCs w:val="22"/>
        </w:rPr>
      </w:pPr>
      <w:r w:rsidRPr="00114D22">
        <w:rPr>
          <w:i w:val="0"/>
          <w:sz w:val="22"/>
          <w:szCs w:val="22"/>
        </w:rPr>
        <w:t>(v nadaljevanju: izvajalec)</w:t>
      </w:r>
    </w:p>
    <w:p w:rsidR="00140804" w:rsidRPr="00114D22" w:rsidRDefault="00140804" w:rsidP="00140804">
      <w:pPr>
        <w:ind w:left="709"/>
        <w:rPr>
          <w:i w:val="0"/>
          <w:sz w:val="22"/>
          <w:szCs w:val="22"/>
        </w:rPr>
      </w:pPr>
    </w:p>
    <w:p w:rsidR="00140804" w:rsidRPr="00114D22" w:rsidRDefault="00140804" w:rsidP="00140804">
      <w:pPr>
        <w:ind w:left="709"/>
        <w:rPr>
          <w:i w:val="0"/>
          <w:sz w:val="22"/>
          <w:szCs w:val="22"/>
        </w:rPr>
      </w:pPr>
      <w:r w:rsidRPr="00114D22">
        <w:rPr>
          <w:i w:val="0"/>
          <w:sz w:val="22"/>
          <w:szCs w:val="22"/>
        </w:rPr>
        <w:t>skleneta naslednji</w:t>
      </w:r>
    </w:p>
    <w:p w:rsidR="00140804" w:rsidRPr="00114D22" w:rsidRDefault="00140804" w:rsidP="00140804">
      <w:pPr>
        <w:ind w:left="709"/>
        <w:rPr>
          <w:i w:val="0"/>
          <w:sz w:val="22"/>
          <w:szCs w:val="22"/>
        </w:rPr>
      </w:pPr>
    </w:p>
    <w:p w:rsidR="00140804" w:rsidRPr="00114D22" w:rsidRDefault="00140804" w:rsidP="00140804">
      <w:pPr>
        <w:ind w:left="709"/>
        <w:rPr>
          <w:i w:val="0"/>
          <w:sz w:val="22"/>
          <w:szCs w:val="22"/>
        </w:rPr>
      </w:pPr>
    </w:p>
    <w:p w:rsidR="00140804" w:rsidRPr="00114D22" w:rsidRDefault="00140804" w:rsidP="00140804">
      <w:pPr>
        <w:ind w:left="709"/>
        <w:jc w:val="center"/>
        <w:rPr>
          <w:b/>
          <w:i w:val="0"/>
          <w:sz w:val="22"/>
          <w:szCs w:val="22"/>
        </w:rPr>
      </w:pPr>
      <w:r w:rsidRPr="00114D22">
        <w:rPr>
          <w:b/>
          <w:i w:val="0"/>
          <w:sz w:val="22"/>
          <w:szCs w:val="22"/>
        </w:rPr>
        <w:t xml:space="preserve">OKVIRNI SPORAZUM </w:t>
      </w:r>
    </w:p>
    <w:p w:rsidR="00140804" w:rsidRPr="00114D22" w:rsidRDefault="00140804" w:rsidP="00140804">
      <w:pPr>
        <w:ind w:left="709"/>
        <w:jc w:val="center"/>
        <w:rPr>
          <w:i w:val="0"/>
          <w:sz w:val="22"/>
          <w:szCs w:val="22"/>
        </w:rPr>
      </w:pPr>
      <w:r w:rsidRPr="00114D22">
        <w:rPr>
          <w:b/>
          <w:i w:val="0"/>
          <w:sz w:val="22"/>
          <w:szCs w:val="22"/>
        </w:rPr>
        <w:t xml:space="preserve">O  IZVEDBI  MONITORINGA PODZEMNE VODE IN POVRŠINSKIH VODOTOKOV V MESTNI OBČINI LJUBLJANA </w:t>
      </w:r>
    </w:p>
    <w:p w:rsidR="00140804" w:rsidRPr="00114D22" w:rsidRDefault="00140804" w:rsidP="00140804">
      <w:pPr>
        <w:ind w:left="709"/>
        <w:jc w:val="center"/>
        <w:rPr>
          <w:i w:val="0"/>
          <w:sz w:val="22"/>
          <w:szCs w:val="22"/>
        </w:rPr>
      </w:pPr>
    </w:p>
    <w:p w:rsidR="00140804" w:rsidRPr="00114D22" w:rsidRDefault="00140804" w:rsidP="00140804">
      <w:pPr>
        <w:ind w:left="709"/>
        <w:rPr>
          <w:b/>
          <w:i w:val="0"/>
          <w:sz w:val="22"/>
          <w:szCs w:val="22"/>
        </w:rPr>
      </w:pPr>
      <w:r w:rsidRPr="00114D22">
        <w:rPr>
          <w:b/>
          <w:i w:val="0"/>
          <w:sz w:val="22"/>
          <w:szCs w:val="22"/>
        </w:rPr>
        <w:t>Uvodne ugotovitve</w:t>
      </w:r>
    </w:p>
    <w:p w:rsidR="00140804" w:rsidRPr="00114D22" w:rsidRDefault="00140804" w:rsidP="00140804">
      <w:pPr>
        <w:ind w:left="709"/>
        <w:jc w:val="center"/>
        <w:rPr>
          <w:i w:val="0"/>
          <w:sz w:val="22"/>
          <w:szCs w:val="22"/>
        </w:rPr>
      </w:pPr>
      <w:r w:rsidRPr="00114D22">
        <w:rPr>
          <w:i w:val="0"/>
          <w:sz w:val="22"/>
          <w:szCs w:val="22"/>
        </w:rPr>
        <w:t>1. člen</w:t>
      </w:r>
    </w:p>
    <w:p w:rsidR="00140804" w:rsidRPr="00114D22" w:rsidRDefault="00140804" w:rsidP="00140804">
      <w:pPr>
        <w:ind w:left="709"/>
        <w:rPr>
          <w:i w:val="0"/>
          <w:sz w:val="22"/>
          <w:szCs w:val="22"/>
        </w:rPr>
      </w:pPr>
    </w:p>
    <w:p w:rsidR="00140804" w:rsidRPr="00114D22" w:rsidRDefault="00140804" w:rsidP="00140804">
      <w:pPr>
        <w:ind w:left="709"/>
        <w:jc w:val="both"/>
        <w:rPr>
          <w:i w:val="0"/>
          <w:sz w:val="22"/>
          <w:szCs w:val="22"/>
        </w:rPr>
      </w:pPr>
      <w:r w:rsidRPr="00114D22">
        <w:rPr>
          <w:i w:val="0"/>
          <w:sz w:val="22"/>
          <w:szCs w:val="22"/>
        </w:rPr>
        <w:t>Stranki okvirnega sporazuma uvodoma ugotavljata, da:</w:t>
      </w:r>
    </w:p>
    <w:p w:rsidR="00140804" w:rsidRPr="00114D22" w:rsidRDefault="00140804" w:rsidP="00140804">
      <w:pPr>
        <w:numPr>
          <w:ilvl w:val="0"/>
          <w:numId w:val="37"/>
        </w:numPr>
        <w:tabs>
          <w:tab w:val="clear" w:pos="720"/>
        </w:tabs>
        <w:ind w:left="993" w:hanging="284"/>
        <w:jc w:val="both"/>
        <w:rPr>
          <w:i w:val="0"/>
          <w:sz w:val="22"/>
          <w:szCs w:val="22"/>
        </w:rPr>
      </w:pPr>
      <w:r w:rsidRPr="00114D22">
        <w:rPr>
          <w:i w:val="0"/>
          <w:sz w:val="22"/>
          <w:szCs w:val="22"/>
        </w:rPr>
        <w:t xml:space="preserve">je namen storitev po tem okvirnem sporazumu pridobiti podatke o koncentracijah in trendih onesnaževal v podzemni vodi Ljubljanskega polja in barja, ki je vir pitne vode za mesto Ljubljana, ter podatke o onesnaženosti površinskih vodotokov. Podatki so potrebni za pripravo poročila o stanju okolja, ki ga je naročnik, v skladu z zakonom o varstvu okolja, dolžan pripraviti; </w:t>
      </w:r>
    </w:p>
    <w:p w:rsidR="00140804" w:rsidRPr="00114D22" w:rsidRDefault="00140804" w:rsidP="00140804">
      <w:pPr>
        <w:ind w:left="993" w:hanging="284"/>
        <w:jc w:val="both"/>
        <w:rPr>
          <w:i w:val="0"/>
          <w:sz w:val="22"/>
          <w:szCs w:val="22"/>
        </w:rPr>
      </w:pPr>
      <w:r w:rsidRPr="00114D22">
        <w:rPr>
          <w:i w:val="0"/>
          <w:sz w:val="22"/>
          <w:szCs w:val="22"/>
        </w:rPr>
        <w:t xml:space="preserve">-  je naročnik dne _________ povabil ponudnika k oddaji ponudbe številka _________, skladno s 47. členom Zakona o javnem naročanju (Uradni list RS, št. 91/15 – ZJN-3); </w:t>
      </w:r>
    </w:p>
    <w:p w:rsidR="00140804" w:rsidRPr="00114D22" w:rsidRDefault="00140804" w:rsidP="00140804">
      <w:pPr>
        <w:numPr>
          <w:ilvl w:val="0"/>
          <w:numId w:val="37"/>
        </w:numPr>
        <w:tabs>
          <w:tab w:val="clear" w:pos="720"/>
        </w:tabs>
        <w:ind w:left="993" w:hanging="284"/>
        <w:jc w:val="both"/>
        <w:rPr>
          <w:i w:val="0"/>
          <w:sz w:val="22"/>
          <w:szCs w:val="22"/>
        </w:rPr>
      </w:pPr>
      <w:r w:rsidRPr="00114D22">
        <w:rPr>
          <w:i w:val="0"/>
          <w:sz w:val="22"/>
          <w:szCs w:val="22"/>
        </w:rPr>
        <w:t>je bil ponudnik izbran z odločitvijo o oddaji naročila številka _________, z dne _________;</w:t>
      </w:r>
    </w:p>
    <w:p w:rsidR="00140804" w:rsidRPr="00114D22" w:rsidRDefault="00140804" w:rsidP="00140804">
      <w:pPr>
        <w:numPr>
          <w:ilvl w:val="0"/>
          <w:numId w:val="37"/>
        </w:numPr>
        <w:tabs>
          <w:tab w:val="clear" w:pos="720"/>
        </w:tabs>
        <w:ind w:left="993" w:hanging="284"/>
        <w:jc w:val="both"/>
        <w:rPr>
          <w:i w:val="0"/>
          <w:sz w:val="22"/>
          <w:szCs w:val="22"/>
        </w:rPr>
      </w:pPr>
      <w:r w:rsidRPr="00114D22">
        <w:rPr>
          <w:i w:val="0"/>
          <w:sz w:val="22"/>
          <w:szCs w:val="22"/>
        </w:rPr>
        <w:t>se bodo finančna sredstva za plačilo po tem okvirnem sporazumu za leti 2019 in 2020 predvidela v proračunu/rebalansu/spremembi proračuna Mestne občine Ljubljana za tekoče proračunsko leto, kar se bo uredilo z letnimi  pogodbami za posamezno proračunsko leto;</w:t>
      </w:r>
    </w:p>
    <w:p w:rsidR="00140804" w:rsidRPr="00114D22" w:rsidRDefault="00140804" w:rsidP="00140804">
      <w:pPr>
        <w:numPr>
          <w:ilvl w:val="0"/>
          <w:numId w:val="37"/>
        </w:numPr>
        <w:tabs>
          <w:tab w:val="clear" w:pos="720"/>
        </w:tabs>
        <w:ind w:left="993" w:hanging="284"/>
        <w:jc w:val="both"/>
        <w:rPr>
          <w:i w:val="0"/>
          <w:sz w:val="22"/>
          <w:szCs w:val="22"/>
        </w:rPr>
      </w:pPr>
      <w:r w:rsidRPr="00114D22">
        <w:rPr>
          <w:i w:val="0"/>
          <w:sz w:val="22"/>
          <w:szCs w:val="22"/>
        </w:rPr>
        <w:t>je izvedba storitev za posamezno proračunsko leto omejena z višino sredstev v sprejetem proračunu Mestne občine Ljubljana za tekoče proračunsko leto;</w:t>
      </w:r>
    </w:p>
    <w:p w:rsidR="00140804" w:rsidRPr="00114D22" w:rsidRDefault="00140804" w:rsidP="00140804">
      <w:pPr>
        <w:numPr>
          <w:ilvl w:val="0"/>
          <w:numId w:val="37"/>
        </w:numPr>
        <w:tabs>
          <w:tab w:val="clear" w:pos="720"/>
        </w:tabs>
        <w:ind w:left="993" w:hanging="284"/>
        <w:jc w:val="both"/>
        <w:rPr>
          <w:i w:val="0"/>
          <w:sz w:val="22"/>
          <w:szCs w:val="22"/>
        </w:rPr>
      </w:pPr>
      <w:r w:rsidRPr="00114D22">
        <w:rPr>
          <w:i w:val="0"/>
          <w:sz w:val="22"/>
          <w:szCs w:val="22"/>
        </w:rPr>
        <w:t>je izvajalec usposobljen in registriran za izvedbo storitev, ki so predmet tega okvirnega sporazuma;</w:t>
      </w:r>
    </w:p>
    <w:p w:rsidR="00140804" w:rsidRPr="00114D22" w:rsidRDefault="00140804" w:rsidP="00140804">
      <w:pPr>
        <w:spacing w:line="280" w:lineRule="exact"/>
        <w:ind w:left="993" w:hanging="284"/>
        <w:jc w:val="both"/>
        <w:rPr>
          <w:i w:val="0"/>
          <w:sz w:val="22"/>
          <w:szCs w:val="22"/>
        </w:rPr>
      </w:pPr>
      <w:r w:rsidRPr="00114D22">
        <w:rPr>
          <w:i w:val="0"/>
          <w:sz w:val="22"/>
          <w:szCs w:val="22"/>
        </w:rPr>
        <w:t>-</w:t>
      </w:r>
      <w:r w:rsidRPr="00114D22">
        <w:rPr>
          <w:i w:val="0"/>
          <w:sz w:val="22"/>
          <w:szCs w:val="22"/>
        </w:rPr>
        <w:tab/>
        <w:t xml:space="preserve"> je izvajalec seznanjen z razpisnimi pogoji in dokumentacijo ter ju v celoti sprejema.</w:t>
      </w:r>
    </w:p>
    <w:p w:rsidR="00140804" w:rsidRPr="00114D22" w:rsidRDefault="00140804" w:rsidP="00140804">
      <w:pPr>
        <w:pStyle w:val="Odstavekseznama"/>
        <w:spacing w:line="280" w:lineRule="exact"/>
        <w:ind w:left="1428"/>
        <w:jc w:val="both"/>
        <w:rPr>
          <w:i w:val="0"/>
          <w:sz w:val="22"/>
          <w:szCs w:val="22"/>
        </w:rPr>
      </w:pPr>
    </w:p>
    <w:p w:rsidR="00140804" w:rsidRPr="00114D22" w:rsidRDefault="00140804" w:rsidP="00140804">
      <w:pPr>
        <w:ind w:left="709"/>
        <w:rPr>
          <w:i w:val="0"/>
          <w:sz w:val="22"/>
          <w:szCs w:val="22"/>
        </w:rPr>
      </w:pPr>
    </w:p>
    <w:p w:rsidR="00140804" w:rsidRPr="00114D22" w:rsidRDefault="00140804" w:rsidP="00140804">
      <w:pPr>
        <w:ind w:left="709"/>
        <w:rPr>
          <w:i w:val="0"/>
          <w:sz w:val="22"/>
          <w:szCs w:val="22"/>
        </w:rPr>
      </w:pPr>
      <w:r w:rsidRPr="00114D22">
        <w:rPr>
          <w:b/>
          <w:i w:val="0"/>
          <w:sz w:val="22"/>
          <w:szCs w:val="22"/>
        </w:rPr>
        <w:t>Predmet okvirnega sporazuma</w:t>
      </w:r>
    </w:p>
    <w:p w:rsidR="00140804" w:rsidRPr="00114D22" w:rsidRDefault="00140804" w:rsidP="00140804">
      <w:pPr>
        <w:ind w:left="709"/>
        <w:jc w:val="center"/>
        <w:rPr>
          <w:i w:val="0"/>
          <w:sz w:val="22"/>
          <w:szCs w:val="22"/>
        </w:rPr>
      </w:pPr>
      <w:r w:rsidRPr="00114D22">
        <w:rPr>
          <w:i w:val="0"/>
          <w:sz w:val="22"/>
          <w:szCs w:val="22"/>
        </w:rPr>
        <w:lastRenderedPageBreak/>
        <w:t>2. člen</w:t>
      </w:r>
    </w:p>
    <w:p w:rsidR="00140804" w:rsidRPr="00114D22" w:rsidRDefault="00140804" w:rsidP="00140804">
      <w:pPr>
        <w:ind w:left="709"/>
        <w:rPr>
          <w:i w:val="0"/>
          <w:sz w:val="22"/>
          <w:szCs w:val="22"/>
        </w:rPr>
      </w:pPr>
    </w:p>
    <w:p w:rsidR="00140804" w:rsidRPr="00114D22" w:rsidRDefault="00140804" w:rsidP="00140804">
      <w:pPr>
        <w:ind w:left="709"/>
        <w:jc w:val="both"/>
        <w:rPr>
          <w:i w:val="0"/>
          <w:sz w:val="22"/>
          <w:szCs w:val="22"/>
        </w:rPr>
      </w:pPr>
      <w:r w:rsidRPr="00114D22">
        <w:rPr>
          <w:i w:val="0"/>
          <w:sz w:val="22"/>
          <w:szCs w:val="22"/>
        </w:rPr>
        <w:t>S tem okvirnim sporazumom naročnik naroča, izvajalec pa se obvezuje, da bo izvedel:</w:t>
      </w:r>
    </w:p>
    <w:p w:rsidR="00140804" w:rsidRPr="00114D22" w:rsidRDefault="00140804" w:rsidP="00140804">
      <w:pPr>
        <w:numPr>
          <w:ilvl w:val="0"/>
          <w:numId w:val="36"/>
        </w:numPr>
        <w:tabs>
          <w:tab w:val="clear" w:pos="720"/>
          <w:tab w:val="num" w:pos="1276"/>
        </w:tabs>
        <w:ind w:left="993" w:hanging="284"/>
        <w:jc w:val="both"/>
        <w:rPr>
          <w:i w:val="0"/>
          <w:sz w:val="22"/>
          <w:szCs w:val="22"/>
        </w:rPr>
      </w:pPr>
      <w:r w:rsidRPr="00114D22">
        <w:rPr>
          <w:i w:val="0"/>
          <w:sz w:val="22"/>
          <w:szCs w:val="22"/>
        </w:rPr>
        <w:t>monitoring podzemne vode na zajemnih mestih: Kleče VIII a, Kleče XIII, Hrastje I a, Šentvid II a, Jarški prod III, Brest I a, LVM -1 Ljubljanske mlekarne, Roje LV-0377, BŠV – 1/99, BSC-1 Petrol ob Celovški, LP Zadobrova, vrtina D Petrol Zalog, Pb- 4 Kolezija in  PINCOME - 1/10 Geološki zavod;</w:t>
      </w:r>
    </w:p>
    <w:p w:rsidR="00140804" w:rsidRPr="00114D22" w:rsidRDefault="00140804" w:rsidP="00140804">
      <w:pPr>
        <w:numPr>
          <w:ilvl w:val="0"/>
          <w:numId w:val="36"/>
        </w:numPr>
        <w:tabs>
          <w:tab w:val="clear" w:pos="720"/>
          <w:tab w:val="num" w:pos="1276"/>
        </w:tabs>
        <w:ind w:left="993" w:hanging="284"/>
        <w:jc w:val="both"/>
        <w:rPr>
          <w:i w:val="0"/>
          <w:sz w:val="22"/>
          <w:szCs w:val="22"/>
        </w:rPr>
      </w:pPr>
      <w:r w:rsidRPr="00114D22">
        <w:rPr>
          <w:i w:val="0"/>
          <w:sz w:val="22"/>
          <w:szCs w:val="22"/>
        </w:rPr>
        <w:t xml:space="preserve">monitoring površinskih vodotokov na zajemnih mestih: Ljubljanica za izlivom iz centralne čistilne naprave, Curnovec pred izlivom v Ljubljanico, Mali graben pred izlivom v Ljubljanico, Gradaščica nad Ljubljano, Gradaščica pred izlivom v Ljubljanico, Ižica pred izlivom v Ljubljanico, Črnušnjica pred izlivom v Savo, Besnica pred izlivom v Ljubljanico in Mostnica na izlivu v Koseški bajer. </w:t>
      </w:r>
    </w:p>
    <w:p w:rsidR="00140804" w:rsidRPr="00114D22" w:rsidRDefault="00140804" w:rsidP="00140804">
      <w:pPr>
        <w:ind w:left="709"/>
        <w:jc w:val="both"/>
        <w:rPr>
          <w:i w:val="0"/>
          <w:sz w:val="22"/>
          <w:szCs w:val="22"/>
        </w:rPr>
      </w:pPr>
    </w:p>
    <w:p w:rsidR="00140804" w:rsidRPr="00114D22" w:rsidRDefault="00140804" w:rsidP="00140804">
      <w:pPr>
        <w:ind w:left="709"/>
        <w:jc w:val="both"/>
        <w:rPr>
          <w:i w:val="0"/>
          <w:sz w:val="22"/>
          <w:szCs w:val="22"/>
        </w:rPr>
      </w:pPr>
      <w:r w:rsidRPr="00114D22">
        <w:rPr>
          <w:i w:val="0"/>
          <w:sz w:val="22"/>
          <w:szCs w:val="22"/>
        </w:rPr>
        <w:t xml:space="preserve">Izvajalec se zaveže, da bo v rokih iz 6. člena tega okvirnega sporazuma o izvedenem monitoringu izdelal eno fazno in eno končno poročilo. </w:t>
      </w:r>
    </w:p>
    <w:p w:rsidR="00140804" w:rsidRPr="00114D22" w:rsidRDefault="00140804" w:rsidP="00140804">
      <w:pPr>
        <w:ind w:left="709"/>
        <w:rPr>
          <w:b/>
          <w:i w:val="0"/>
          <w:sz w:val="22"/>
          <w:szCs w:val="22"/>
        </w:rPr>
      </w:pPr>
    </w:p>
    <w:p w:rsidR="00140804" w:rsidRPr="00114D22" w:rsidRDefault="00140804" w:rsidP="00140804">
      <w:pPr>
        <w:ind w:left="708"/>
        <w:jc w:val="both"/>
        <w:rPr>
          <w:i w:val="0"/>
          <w:sz w:val="22"/>
          <w:szCs w:val="22"/>
        </w:rPr>
      </w:pPr>
      <w:r w:rsidRPr="00114D22">
        <w:rPr>
          <w:i w:val="0"/>
          <w:sz w:val="22"/>
          <w:szCs w:val="22"/>
        </w:rPr>
        <w:t>Opisi in geodetske koordinate zajemnih mest, način vzorčenja in obseg monitoringa podzemnih voda in površinskih vodotokov na posameznem zajemnem mestu so določeni v projektni nalogi številka 430-327/2018-1 z dne 9. 2. 2018 (v nadaljevanju: projektna naloga), ki je kot priloga 1 sestavni del tega okvirnega sporazuma.</w:t>
      </w:r>
    </w:p>
    <w:p w:rsidR="00140804" w:rsidRPr="00114D22" w:rsidRDefault="00140804" w:rsidP="00140804">
      <w:pPr>
        <w:ind w:left="709"/>
        <w:rPr>
          <w:b/>
          <w:i w:val="0"/>
          <w:sz w:val="22"/>
          <w:szCs w:val="22"/>
        </w:rPr>
      </w:pPr>
    </w:p>
    <w:p w:rsidR="00140804" w:rsidRPr="00114D22" w:rsidRDefault="00140804" w:rsidP="00140804">
      <w:pPr>
        <w:ind w:left="709"/>
        <w:rPr>
          <w:b/>
          <w:i w:val="0"/>
          <w:sz w:val="22"/>
          <w:szCs w:val="22"/>
        </w:rPr>
      </w:pPr>
    </w:p>
    <w:p w:rsidR="00140804" w:rsidRPr="00114D22" w:rsidRDefault="00140804" w:rsidP="00140804">
      <w:pPr>
        <w:ind w:left="709"/>
        <w:rPr>
          <w:b/>
          <w:i w:val="0"/>
          <w:sz w:val="22"/>
          <w:szCs w:val="22"/>
        </w:rPr>
      </w:pPr>
      <w:r w:rsidRPr="00114D22">
        <w:rPr>
          <w:b/>
          <w:i w:val="0"/>
          <w:sz w:val="22"/>
          <w:szCs w:val="22"/>
        </w:rPr>
        <w:t>Obveznosti strank okvirnega sporazuma</w:t>
      </w:r>
    </w:p>
    <w:p w:rsidR="00140804" w:rsidRPr="00114D22" w:rsidRDefault="00140804" w:rsidP="00140804">
      <w:pPr>
        <w:ind w:left="709"/>
        <w:rPr>
          <w:b/>
          <w:i w:val="0"/>
          <w:sz w:val="22"/>
          <w:szCs w:val="22"/>
        </w:rPr>
      </w:pPr>
    </w:p>
    <w:p w:rsidR="00140804" w:rsidRPr="00114D22" w:rsidRDefault="00140804" w:rsidP="00140804">
      <w:pPr>
        <w:ind w:left="709"/>
        <w:jc w:val="center"/>
        <w:rPr>
          <w:i w:val="0"/>
          <w:sz w:val="22"/>
          <w:szCs w:val="22"/>
        </w:rPr>
      </w:pPr>
      <w:r w:rsidRPr="00114D22">
        <w:rPr>
          <w:i w:val="0"/>
          <w:sz w:val="22"/>
          <w:szCs w:val="22"/>
        </w:rPr>
        <w:t>3. člen</w:t>
      </w:r>
    </w:p>
    <w:p w:rsidR="00140804" w:rsidRPr="00114D22" w:rsidRDefault="00140804" w:rsidP="00140804">
      <w:pPr>
        <w:ind w:left="709"/>
        <w:rPr>
          <w:i w:val="0"/>
          <w:sz w:val="22"/>
          <w:szCs w:val="22"/>
        </w:rPr>
      </w:pPr>
    </w:p>
    <w:p w:rsidR="00140804" w:rsidRPr="00114D22" w:rsidRDefault="00140804" w:rsidP="00140804">
      <w:pPr>
        <w:ind w:left="709"/>
        <w:jc w:val="both"/>
        <w:rPr>
          <w:i w:val="0"/>
          <w:sz w:val="22"/>
          <w:szCs w:val="22"/>
        </w:rPr>
      </w:pPr>
      <w:r w:rsidRPr="00114D22">
        <w:rPr>
          <w:i w:val="0"/>
          <w:sz w:val="22"/>
          <w:szCs w:val="22"/>
        </w:rPr>
        <w:t>Izvajalec se obvezuje, da bo:</w:t>
      </w:r>
    </w:p>
    <w:p w:rsidR="00140804" w:rsidRPr="00114D22" w:rsidRDefault="00140804" w:rsidP="00140804">
      <w:pPr>
        <w:ind w:left="993" w:hanging="426"/>
        <w:jc w:val="both"/>
        <w:rPr>
          <w:i w:val="0"/>
          <w:sz w:val="22"/>
          <w:szCs w:val="22"/>
        </w:rPr>
      </w:pPr>
      <w:r w:rsidRPr="00114D22">
        <w:rPr>
          <w:i w:val="0"/>
          <w:sz w:val="22"/>
          <w:szCs w:val="22"/>
        </w:rPr>
        <w:t>-   storitve, ki so predmet  tega okvirnega sporazuma,  izvedel s skrbnostjo dobrega strokovnjaka, v skladu s stroko, v skladu z veljavnimi standardi in predpisi s področja monitoringa podzemnih voda in površinskih vodotokov, na način in v rokih, določenih v tem okvirnem sporazumu;</w:t>
      </w:r>
    </w:p>
    <w:p w:rsidR="00140804" w:rsidRPr="00114D22" w:rsidRDefault="00140804" w:rsidP="00140804">
      <w:pPr>
        <w:ind w:left="993" w:hanging="426"/>
        <w:jc w:val="both"/>
        <w:rPr>
          <w:i w:val="0"/>
          <w:sz w:val="22"/>
          <w:szCs w:val="22"/>
        </w:rPr>
      </w:pPr>
      <w:r w:rsidRPr="00114D22">
        <w:rPr>
          <w:i w:val="0"/>
          <w:sz w:val="22"/>
          <w:szCs w:val="22"/>
        </w:rPr>
        <w:t xml:space="preserve">-  </w:t>
      </w:r>
      <w:r w:rsidRPr="00114D22">
        <w:rPr>
          <w:i w:val="0"/>
          <w:sz w:val="22"/>
          <w:szCs w:val="22"/>
        </w:rPr>
        <w:tab/>
        <w:t>v času izvajanja storitev okvirnega sporazuma, v skladu s strokovnimi normami in zahtevami projekta, vodil delovno dokumentacijo o poteku storitev okvirnega sporazuma;</w:t>
      </w:r>
    </w:p>
    <w:p w:rsidR="00140804" w:rsidRPr="00114D22" w:rsidRDefault="00140804" w:rsidP="00140804">
      <w:pPr>
        <w:ind w:left="993" w:hanging="426"/>
        <w:jc w:val="both"/>
        <w:rPr>
          <w:i w:val="0"/>
          <w:sz w:val="22"/>
          <w:szCs w:val="22"/>
        </w:rPr>
      </w:pPr>
      <w:r w:rsidRPr="00114D22">
        <w:rPr>
          <w:i w:val="0"/>
          <w:sz w:val="22"/>
          <w:szCs w:val="22"/>
        </w:rPr>
        <w:t xml:space="preserve">- </w:t>
      </w:r>
      <w:r w:rsidRPr="00114D22">
        <w:rPr>
          <w:i w:val="0"/>
          <w:sz w:val="22"/>
          <w:szCs w:val="22"/>
        </w:rPr>
        <w:tab/>
        <w:t>dajal naročniku na njegovo zahtevo brezplačna pisna in ustna strokovna tolmačenja in pojasnila v zvezi z izvedbo storitev okvirnega sporazuma;</w:t>
      </w:r>
    </w:p>
    <w:p w:rsidR="00140804" w:rsidRPr="00114D22" w:rsidRDefault="00140804" w:rsidP="00140804">
      <w:pPr>
        <w:ind w:left="993" w:hanging="426"/>
        <w:jc w:val="both"/>
        <w:rPr>
          <w:i w:val="0"/>
          <w:sz w:val="22"/>
          <w:szCs w:val="22"/>
        </w:rPr>
      </w:pPr>
      <w:r w:rsidRPr="00114D22">
        <w:rPr>
          <w:i w:val="0"/>
          <w:sz w:val="22"/>
          <w:szCs w:val="22"/>
        </w:rPr>
        <w:t xml:space="preserve">- </w:t>
      </w:r>
      <w:r w:rsidRPr="00114D22">
        <w:rPr>
          <w:i w:val="0"/>
          <w:sz w:val="22"/>
          <w:szCs w:val="22"/>
        </w:rPr>
        <w:tab/>
        <w:t>na pisno zahtevo naročnika in na svoje stroške izvršil potrebne dopolnitve in spremembe, če se ugotovi, da je izvajalec prevzete storitve okvirnega sporazuma opravil pomanjkljivo oz. nestrokovno;</w:t>
      </w:r>
    </w:p>
    <w:p w:rsidR="00140804" w:rsidRPr="00114D22" w:rsidRDefault="00140804" w:rsidP="00140804">
      <w:pPr>
        <w:ind w:left="993" w:hanging="426"/>
        <w:jc w:val="both"/>
        <w:rPr>
          <w:i w:val="0"/>
          <w:sz w:val="22"/>
          <w:szCs w:val="22"/>
        </w:rPr>
      </w:pPr>
      <w:r w:rsidRPr="00114D22">
        <w:rPr>
          <w:i w:val="0"/>
          <w:sz w:val="22"/>
          <w:szCs w:val="22"/>
        </w:rPr>
        <w:t xml:space="preserve">- </w:t>
      </w:r>
      <w:r w:rsidRPr="00114D22">
        <w:rPr>
          <w:i w:val="0"/>
          <w:sz w:val="22"/>
          <w:szCs w:val="22"/>
        </w:rPr>
        <w:tab/>
        <w:t>sodeloval in tekoče obveščal pooblaščenega predstavnika naročnika o vseh dejstvih in okoliščinah, ki vplivajo ali bi lahko imele vpliv na izvedbo storitev okvirnega sporazuma;</w:t>
      </w:r>
    </w:p>
    <w:p w:rsidR="00140804" w:rsidRPr="00114D22" w:rsidRDefault="00140804" w:rsidP="00140804">
      <w:pPr>
        <w:ind w:left="993" w:hanging="426"/>
        <w:jc w:val="both"/>
        <w:rPr>
          <w:i w:val="0"/>
          <w:sz w:val="22"/>
          <w:szCs w:val="22"/>
        </w:rPr>
      </w:pPr>
      <w:r w:rsidRPr="00114D22">
        <w:rPr>
          <w:i w:val="0"/>
          <w:sz w:val="22"/>
          <w:szCs w:val="22"/>
        </w:rPr>
        <w:t xml:space="preserve">- </w:t>
      </w:r>
      <w:r w:rsidRPr="00114D22">
        <w:rPr>
          <w:i w:val="0"/>
          <w:sz w:val="22"/>
          <w:szCs w:val="22"/>
        </w:rPr>
        <w:tab/>
        <w:t>posamezna vzorčenja izvedel po programu vzorčenja (časovnica vzorčenj), ki ga predloži naročniku v roku 14 dni po sklenitvi tega okvirnega sporazuma;</w:t>
      </w:r>
    </w:p>
    <w:p w:rsidR="00140804" w:rsidRPr="00114D22" w:rsidRDefault="00140804" w:rsidP="00140804">
      <w:pPr>
        <w:ind w:left="993" w:hanging="426"/>
        <w:jc w:val="both"/>
        <w:rPr>
          <w:i w:val="0"/>
          <w:sz w:val="22"/>
          <w:szCs w:val="22"/>
        </w:rPr>
      </w:pPr>
      <w:r w:rsidRPr="00114D22">
        <w:rPr>
          <w:i w:val="0"/>
          <w:sz w:val="22"/>
          <w:szCs w:val="22"/>
        </w:rPr>
        <w:t xml:space="preserve">- </w:t>
      </w:r>
      <w:r w:rsidRPr="00114D22">
        <w:rPr>
          <w:i w:val="0"/>
          <w:sz w:val="22"/>
          <w:szCs w:val="22"/>
        </w:rPr>
        <w:tab/>
        <w:t>v  roku 14 dni po izvedbi posameznih vzorčenj, kot je določeno v projektni nalogi in časovnici vzorčenj iz prejšnje alineje tega člena, o rezultatih analiz posameznih vzorčenj po elektronski pošti obvestil predstavnika naročnika iz 9. člena tega okvirnega sporazuma, in sicer v skladu z navodili naročnika;</w:t>
      </w:r>
    </w:p>
    <w:p w:rsidR="00140804" w:rsidRPr="00114D22" w:rsidRDefault="00140804" w:rsidP="00140804">
      <w:pPr>
        <w:ind w:left="993" w:hanging="426"/>
        <w:jc w:val="both"/>
        <w:rPr>
          <w:i w:val="0"/>
          <w:sz w:val="22"/>
          <w:szCs w:val="22"/>
        </w:rPr>
      </w:pPr>
      <w:r w:rsidRPr="00114D22">
        <w:rPr>
          <w:i w:val="0"/>
          <w:sz w:val="22"/>
          <w:szCs w:val="22"/>
        </w:rPr>
        <w:t xml:space="preserve">- </w:t>
      </w:r>
      <w:r w:rsidRPr="00114D22">
        <w:rPr>
          <w:i w:val="0"/>
          <w:sz w:val="22"/>
          <w:szCs w:val="22"/>
        </w:rPr>
        <w:tab/>
        <w:t>storitve, ki so predmet tega okvirnega sporazuma izvedel brez podizvajalcev.</w:t>
      </w:r>
    </w:p>
    <w:p w:rsidR="00140804" w:rsidRPr="00114D22" w:rsidRDefault="00140804" w:rsidP="00140804">
      <w:pPr>
        <w:ind w:left="709"/>
        <w:jc w:val="both"/>
        <w:rPr>
          <w:i w:val="0"/>
          <w:sz w:val="22"/>
          <w:szCs w:val="22"/>
        </w:rPr>
      </w:pPr>
      <w:r w:rsidRPr="00114D22">
        <w:rPr>
          <w:i w:val="0"/>
          <w:sz w:val="22"/>
          <w:szCs w:val="22"/>
        </w:rPr>
        <w:t xml:space="preserve"> </w:t>
      </w:r>
    </w:p>
    <w:p w:rsidR="00140804" w:rsidRPr="00114D22" w:rsidRDefault="00140804" w:rsidP="00140804">
      <w:pPr>
        <w:ind w:left="709"/>
        <w:jc w:val="both"/>
        <w:rPr>
          <w:i w:val="0"/>
          <w:sz w:val="22"/>
          <w:szCs w:val="22"/>
        </w:rPr>
      </w:pPr>
      <w:r w:rsidRPr="00114D22">
        <w:rPr>
          <w:i w:val="0"/>
          <w:sz w:val="22"/>
          <w:szCs w:val="22"/>
        </w:rPr>
        <w:t>Naročnik se obvezuje, da bo:</w:t>
      </w:r>
    </w:p>
    <w:p w:rsidR="00140804" w:rsidRPr="00114D22" w:rsidRDefault="00140804" w:rsidP="00140804">
      <w:pPr>
        <w:ind w:left="993" w:hanging="284"/>
        <w:jc w:val="both"/>
        <w:rPr>
          <w:i w:val="0"/>
          <w:sz w:val="22"/>
          <w:szCs w:val="22"/>
        </w:rPr>
      </w:pPr>
      <w:r w:rsidRPr="00114D22">
        <w:rPr>
          <w:i w:val="0"/>
          <w:sz w:val="22"/>
          <w:szCs w:val="22"/>
        </w:rPr>
        <w:t xml:space="preserve">- </w:t>
      </w:r>
      <w:r w:rsidRPr="00114D22">
        <w:rPr>
          <w:i w:val="0"/>
          <w:sz w:val="22"/>
          <w:szCs w:val="22"/>
        </w:rPr>
        <w:tab/>
        <w:t>izvajalcu v dogovorjenem roku posredoval morebitno potrebno gradivo in informacije,  potrebne za izvedbo storitev okvirnega sporazuma;</w:t>
      </w:r>
    </w:p>
    <w:p w:rsidR="00140804" w:rsidRPr="00114D22" w:rsidRDefault="00140804" w:rsidP="00140804">
      <w:pPr>
        <w:ind w:left="993" w:hanging="284"/>
        <w:jc w:val="both"/>
        <w:rPr>
          <w:i w:val="0"/>
          <w:sz w:val="22"/>
          <w:szCs w:val="22"/>
        </w:rPr>
      </w:pPr>
      <w:r w:rsidRPr="00114D22">
        <w:rPr>
          <w:i w:val="0"/>
          <w:sz w:val="22"/>
          <w:szCs w:val="22"/>
        </w:rPr>
        <w:t xml:space="preserve">- </w:t>
      </w:r>
      <w:r w:rsidRPr="00114D22">
        <w:rPr>
          <w:i w:val="0"/>
          <w:sz w:val="22"/>
          <w:szCs w:val="22"/>
        </w:rPr>
        <w:tab/>
        <w:t>sodeloval z izvajalcem z namenom, da bodo storitve okvirnega sporazuma izvršene v dogovorjeni vsebini ter obsegu in pravočasno.</w:t>
      </w:r>
    </w:p>
    <w:p w:rsidR="00140804" w:rsidRPr="00114D22" w:rsidRDefault="00140804" w:rsidP="00140804">
      <w:pPr>
        <w:ind w:left="709"/>
        <w:rPr>
          <w:b/>
          <w:i w:val="0"/>
          <w:sz w:val="22"/>
          <w:szCs w:val="22"/>
        </w:rPr>
      </w:pPr>
    </w:p>
    <w:p w:rsidR="00140804" w:rsidRPr="00114D22" w:rsidRDefault="00140804" w:rsidP="00140804">
      <w:pPr>
        <w:ind w:left="709"/>
        <w:rPr>
          <w:b/>
          <w:i w:val="0"/>
          <w:sz w:val="22"/>
          <w:szCs w:val="22"/>
        </w:rPr>
      </w:pPr>
    </w:p>
    <w:p w:rsidR="00140804" w:rsidRPr="00114D22" w:rsidRDefault="00140804" w:rsidP="00140804">
      <w:pPr>
        <w:ind w:left="709"/>
        <w:rPr>
          <w:b/>
          <w:i w:val="0"/>
          <w:sz w:val="22"/>
          <w:szCs w:val="22"/>
        </w:rPr>
      </w:pPr>
      <w:r w:rsidRPr="00114D22">
        <w:rPr>
          <w:b/>
          <w:i w:val="0"/>
          <w:sz w:val="22"/>
          <w:szCs w:val="22"/>
        </w:rPr>
        <w:t>Cena storitev okvirnega sporazuma</w:t>
      </w:r>
    </w:p>
    <w:p w:rsidR="00140804" w:rsidRPr="00114D22" w:rsidRDefault="00140804" w:rsidP="00140804">
      <w:pPr>
        <w:ind w:left="709"/>
        <w:jc w:val="center"/>
        <w:rPr>
          <w:i w:val="0"/>
          <w:sz w:val="22"/>
          <w:szCs w:val="22"/>
        </w:rPr>
      </w:pPr>
    </w:p>
    <w:p w:rsidR="00140804" w:rsidRPr="00114D22" w:rsidRDefault="00140804" w:rsidP="00140804">
      <w:pPr>
        <w:ind w:left="709"/>
        <w:jc w:val="center"/>
        <w:rPr>
          <w:i w:val="0"/>
          <w:sz w:val="22"/>
          <w:szCs w:val="22"/>
        </w:rPr>
      </w:pPr>
      <w:r w:rsidRPr="00114D22">
        <w:rPr>
          <w:i w:val="0"/>
          <w:sz w:val="22"/>
          <w:szCs w:val="22"/>
        </w:rPr>
        <w:t>4. člen</w:t>
      </w:r>
    </w:p>
    <w:p w:rsidR="00140804" w:rsidRPr="00114D22" w:rsidRDefault="00140804" w:rsidP="00140804">
      <w:pPr>
        <w:ind w:left="709"/>
        <w:rPr>
          <w:i w:val="0"/>
          <w:sz w:val="22"/>
          <w:szCs w:val="22"/>
        </w:rPr>
      </w:pPr>
    </w:p>
    <w:p w:rsidR="00140804" w:rsidRPr="00114D22" w:rsidRDefault="00140804" w:rsidP="00140804">
      <w:pPr>
        <w:ind w:left="709"/>
        <w:jc w:val="both"/>
        <w:rPr>
          <w:i w:val="0"/>
          <w:sz w:val="22"/>
          <w:szCs w:val="22"/>
        </w:rPr>
      </w:pPr>
      <w:r w:rsidRPr="00114D22">
        <w:rPr>
          <w:i w:val="0"/>
          <w:sz w:val="22"/>
          <w:szCs w:val="22"/>
        </w:rPr>
        <w:t xml:space="preserve">Cene storitev monitoringa so določene na podlagi izvajalčeve ponudbe št. JN _________ z dne _________ (v nadaljevanju: ponudba) ki je kot priloga 2 sestavni del tega okvirnega sporazuma. Cene </w:t>
      </w:r>
      <w:r w:rsidRPr="00114D22">
        <w:rPr>
          <w:i w:val="0"/>
          <w:sz w:val="22"/>
          <w:szCs w:val="22"/>
        </w:rPr>
        <w:lastRenderedPageBreak/>
        <w:t xml:space="preserve">vseh storitev iz ponudbe vključujejo davek na dodano vrednost. Vse cene so fiksne za ves čas trajanja tega okvirnega sporazuma. </w:t>
      </w:r>
    </w:p>
    <w:p w:rsidR="00140804" w:rsidRPr="00114D22" w:rsidRDefault="00140804" w:rsidP="00140804">
      <w:pPr>
        <w:ind w:left="709"/>
        <w:jc w:val="both"/>
        <w:rPr>
          <w:i w:val="0"/>
          <w:sz w:val="22"/>
          <w:szCs w:val="22"/>
        </w:rPr>
      </w:pPr>
    </w:p>
    <w:p w:rsidR="00140804" w:rsidRPr="00114D22" w:rsidRDefault="00140804" w:rsidP="00140804">
      <w:pPr>
        <w:ind w:left="709"/>
        <w:jc w:val="both"/>
        <w:rPr>
          <w:i w:val="0"/>
          <w:sz w:val="22"/>
          <w:szCs w:val="22"/>
        </w:rPr>
      </w:pPr>
    </w:p>
    <w:p w:rsidR="00140804" w:rsidRPr="00114D22" w:rsidRDefault="00140804" w:rsidP="00140804">
      <w:pPr>
        <w:ind w:left="709"/>
        <w:jc w:val="both"/>
        <w:rPr>
          <w:i w:val="0"/>
          <w:sz w:val="22"/>
          <w:szCs w:val="22"/>
        </w:rPr>
      </w:pPr>
      <w:r w:rsidRPr="00114D22">
        <w:rPr>
          <w:i w:val="0"/>
          <w:sz w:val="22"/>
          <w:szCs w:val="22"/>
        </w:rPr>
        <w:t>Skupna ocenjena vrednost vseh storitev, ki so predmet tega okvirnega sporazuma, za celotno obdobje trajanja tega okvirnega sporazuma znaša največ do _________ EUR z DDV (z besedo _________ eurov in 00/100).</w:t>
      </w:r>
    </w:p>
    <w:p w:rsidR="00140804" w:rsidRPr="00114D22" w:rsidRDefault="00140804" w:rsidP="00140804">
      <w:pPr>
        <w:pStyle w:val="Noga"/>
        <w:ind w:left="709"/>
        <w:rPr>
          <w:i w:val="0"/>
          <w:sz w:val="22"/>
          <w:szCs w:val="22"/>
        </w:rPr>
      </w:pPr>
    </w:p>
    <w:p w:rsidR="00140804" w:rsidRPr="00114D22" w:rsidRDefault="00140804" w:rsidP="00140804">
      <w:pPr>
        <w:pStyle w:val="Noga"/>
        <w:ind w:left="709"/>
        <w:jc w:val="both"/>
        <w:rPr>
          <w:i w:val="0"/>
          <w:sz w:val="22"/>
          <w:szCs w:val="22"/>
        </w:rPr>
      </w:pPr>
      <w:r w:rsidRPr="00114D22">
        <w:rPr>
          <w:i w:val="0"/>
          <w:sz w:val="22"/>
          <w:szCs w:val="22"/>
        </w:rPr>
        <w:t xml:space="preserve">Najvišja  predvidena vrednost vseh storitev za posamezno  proračunsko leto se določi z letno pogodbo za posamezno proračunsko leto. </w:t>
      </w:r>
    </w:p>
    <w:p w:rsidR="00140804" w:rsidRPr="00114D22" w:rsidRDefault="00140804" w:rsidP="00140804">
      <w:pPr>
        <w:pStyle w:val="Noga"/>
        <w:ind w:left="709"/>
        <w:jc w:val="both"/>
        <w:rPr>
          <w:i w:val="0"/>
          <w:sz w:val="22"/>
          <w:szCs w:val="22"/>
        </w:rPr>
      </w:pPr>
    </w:p>
    <w:p w:rsidR="00140804" w:rsidRPr="00114D22" w:rsidRDefault="00140804" w:rsidP="00140804">
      <w:pPr>
        <w:pStyle w:val="Noga"/>
        <w:ind w:left="709"/>
        <w:jc w:val="both"/>
        <w:rPr>
          <w:i w:val="0"/>
          <w:sz w:val="22"/>
          <w:szCs w:val="22"/>
        </w:rPr>
      </w:pPr>
      <w:r w:rsidRPr="00114D22">
        <w:rPr>
          <w:i w:val="0"/>
          <w:sz w:val="22"/>
          <w:szCs w:val="22"/>
        </w:rPr>
        <w:t xml:space="preserve">Naročnik bo storitve naročal glede na svoje dejanske potrebe, vendar največ do višine predvidenih sredstev. </w:t>
      </w:r>
    </w:p>
    <w:p w:rsidR="00140804" w:rsidRPr="00114D22" w:rsidRDefault="00140804" w:rsidP="00140804">
      <w:pPr>
        <w:pStyle w:val="Noga"/>
        <w:ind w:left="709"/>
        <w:jc w:val="both"/>
        <w:rPr>
          <w:i w:val="0"/>
          <w:sz w:val="22"/>
          <w:szCs w:val="22"/>
        </w:rPr>
      </w:pPr>
    </w:p>
    <w:p w:rsidR="00140804" w:rsidRPr="00114D22" w:rsidRDefault="00140804" w:rsidP="00140804">
      <w:pPr>
        <w:pStyle w:val="Noga"/>
        <w:ind w:left="709"/>
        <w:jc w:val="both"/>
        <w:rPr>
          <w:i w:val="0"/>
          <w:sz w:val="22"/>
          <w:szCs w:val="22"/>
        </w:rPr>
      </w:pPr>
      <w:r w:rsidRPr="00114D22">
        <w:rPr>
          <w:i w:val="0"/>
          <w:sz w:val="22"/>
          <w:szCs w:val="22"/>
        </w:rPr>
        <w:t>Naročnik bo plačeval le dejansko opravljene storitve skladno z določili tega okvirnega sporazuma in ne nosi odškodninske odgovornosti zaradi nedoseganja skupne ocenjene oziroma predvidene vrednosti storitev iz tega okvirnega sporazuma.</w:t>
      </w:r>
    </w:p>
    <w:p w:rsidR="00140804" w:rsidRPr="00114D22" w:rsidRDefault="00140804" w:rsidP="00140804">
      <w:pPr>
        <w:pStyle w:val="Noga"/>
        <w:ind w:left="709"/>
        <w:rPr>
          <w:b/>
          <w:i w:val="0"/>
          <w:sz w:val="22"/>
          <w:szCs w:val="22"/>
        </w:rPr>
      </w:pPr>
    </w:p>
    <w:p w:rsidR="00140804" w:rsidRPr="00114D22" w:rsidRDefault="00140804" w:rsidP="00140804">
      <w:pPr>
        <w:ind w:left="709"/>
        <w:rPr>
          <w:b/>
          <w:i w:val="0"/>
          <w:sz w:val="22"/>
          <w:szCs w:val="22"/>
        </w:rPr>
      </w:pPr>
    </w:p>
    <w:p w:rsidR="00140804" w:rsidRPr="00114D22" w:rsidRDefault="00140804" w:rsidP="00140804">
      <w:pPr>
        <w:ind w:left="709"/>
        <w:rPr>
          <w:b/>
          <w:i w:val="0"/>
          <w:sz w:val="22"/>
          <w:szCs w:val="22"/>
        </w:rPr>
      </w:pPr>
      <w:r w:rsidRPr="00114D22">
        <w:rPr>
          <w:b/>
          <w:i w:val="0"/>
          <w:sz w:val="22"/>
          <w:szCs w:val="22"/>
        </w:rPr>
        <w:t xml:space="preserve">Način plačila </w:t>
      </w:r>
    </w:p>
    <w:p w:rsidR="00140804" w:rsidRPr="00114D22" w:rsidRDefault="00140804" w:rsidP="00140804">
      <w:pPr>
        <w:ind w:left="709"/>
        <w:jc w:val="center"/>
        <w:rPr>
          <w:i w:val="0"/>
          <w:sz w:val="22"/>
          <w:szCs w:val="22"/>
        </w:rPr>
      </w:pPr>
      <w:r w:rsidRPr="00114D22">
        <w:rPr>
          <w:i w:val="0"/>
          <w:sz w:val="22"/>
          <w:szCs w:val="22"/>
        </w:rPr>
        <w:t>5. člen</w:t>
      </w:r>
    </w:p>
    <w:p w:rsidR="00140804" w:rsidRPr="00114D22" w:rsidRDefault="00140804" w:rsidP="00140804">
      <w:pPr>
        <w:ind w:left="709"/>
        <w:jc w:val="both"/>
        <w:rPr>
          <w:i w:val="0"/>
          <w:sz w:val="22"/>
          <w:szCs w:val="22"/>
        </w:rPr>
      </w:pPr>
    </w:p>
    <w:p w:rsidR="00140804" w:rsidRPr="00114D22" w:rsidRDefault="00140804" w:rsidP="00140804">
      <w:pPr>
        <w:ind w:left="709"/>
        <w:jc w:val="both"/>
        <w:rPr>
          <w:i w:val="0"/>
          <w:iCs/>
          <w:sz w:val="22"/>
          <w:szCs w:val="22"/>
        </w:rPr>
      </w:pPr>
    </w:p>
    <w:p w:rsidR="00140804" w:rsidRPr="00114D22" w:rsidRDefault="00140804" w:rsidP="00140804">
      <w:pPr>
        <w:spacing w:line="280" w:lineRule="exact"/>
        <w:ind w:left="708"/>
        <w:jc w:val="both"/>
        <w:rPr>
          <w:i w:val="0"/>
          <w:sz w:val="22"/>
          <w:szCs w:val="22"/>
        </w:rPr>
      </w:pPr>
      <w:r w:rsidRPr="00114D22">
        <w:rPr>
          <w:i w:val="0"/>
          <w:sz w:val="22"/>
          <w:szCs w:val="22"/>
        </w:rPr>
        <w:t xml:space="preserve">Naročnik bo plačal dogovorjeno ceno storitev monitoringa na podlagi pravilno izstavljenih </w:t>
      </w:r>
      <w:r>
        <w:rPr>
          <w:i w:val="0"/>
          <w:sz w:val="22"/>
          <w:szCs w:val="22"/>
        </w:rPr>
        <w:t>e-</w:t>
      </w:r>
      <w:r w:rsidRPr="00114D22">
        <w:rPr>
          <w:i w:val="0"/>
          <w:sz w:val="22"/>
          <w:szCs w:val="22"/>
        </w:rPr>
        <w:t>računov, po prejemu in potrditvi faznega poročila oziroma po prejemu in potrditvi končnega poročila, skladno z dinamiko izplačil, navedeno v projektni nalogi.</w:t>
      </w:r>
    </w:p>
    <w:p w:rsidR="00140804" w:rsidRDefault="00140804" w:rsidP="00140804">
      <w:pPr>
        <w:ind w:left="709"/>
        <w:jc w:val="both"/>
        <w:rPr>
          <w:i w:val="0"/>
          <w:sz w:val="22"/>
          <w:szCs w:val="22"/>
        </w:rPr>
      </w:pPr>
    </w:p>
    <w:p w:rsidR="00140804" w:rsidRPr="00114D22" w:rsidRDefault="00140804" w:rsidP="00140804">
      <w:pPr>
        <w:ind w:left="708"/>
        <w:jc w:val="both"/>
        <w:rPr>
          <w:i w:val="0"/>
          <w:sz w:val="22"/>
          <w:szCs w:val="22"/>
        </w:rPr>
      </w:pPr>
      <w:r w:rsidRPr="00114D22">
        <w:rPr>
          <w:i w:val="0"/>
          <w:sz w:val="22"/>
          <w:szCs w:val="22"/>
        </w:rPr>
        <w:t>Izvajalec je dolžan račun</w:t>
      </w:r>
      <w:r>
        <w:rPr>
          <w:i w:val="0"/>
          <w:sz w:val="22"/>
          <w:szCs w:val="22"/>
        </w:rPr>
        <w:t>e</w:t>
      </w:r>
      <w:r w:rsidRPr="00114D22">
        <w:rPr>
          <w:i w:val="0"/>
          <w:sz w:val="22"/>
          <w:szCs w:val="22"/>
        </w:rPr>
        <w:t xml:space="preserve"> posredovati naročniku izključno v elektronski obliki (e-račun), z veljavnimi predpisi.</w:t>
      </w:r>
    </w:p>
    <w:p w:rsidR="00140804" w:rsidRDefault="00140804" w:rsidP="00140804">
      <w:pPr>
        <w:ind w:left="709"/>
        <w:jc w:val="both"/>
        <w:rPr>
          <w:i w:val="0"/>
          <w:sz w:val="22"/>
          <w:szCs w:val="22"/>
        </w:rPr>
      </w:pPr>
    </w:p>
    <w:p w:rsidR="00140804" w:rsidRDefault="00140804" w:rsidP="00140804">
      <w:pPr>
        <w:ind w:left="709"/>
        <w:jc w:val="both"/>
        <w:rPr>
          <w:i w:val="0"/>
          <w:sz w:val="22"/>
          <w:szCs w:val="22"/>
        </w:rPr>
      </w:pPr>
      <w:r>
        <w:rPr>
          <w:i w:val="0"/>
          <w:sz w:val="22"/>
          <w:szCs w:val="22"/>
        </w:rPr>
        <w:t>Izvajalec e-račune za opravljeno storitev izstavi na naslov: Mestna občina Ljubljana, Mestni trg 1, 1000 Ljubljana, za OVO.</w:t>
      </w:r>
    </w:p>
    <w:p w:rsidR="00140804" w:rsidRPr="00114D22" w:rsidRDefault="00140804" w:rsidP="00140804">
      <w:pPr>
        <w:ind w:left="709"/>
        <w:jc w:val="both"/>
        <w:rPr>
          <w:i w:val="0"/>
          <w:sz w:val="22"/>
          <w:szCs w:val="22"/>
        </w:rPr>
      </w:pPr>
    </w:p>
    <w:p w:rsidR="00140804" w:rsidRPr="00114D22" w:rsidRDefault="00140804" w:rsidP="00140804">
      <w:pPr>
        <w:ind w:left="709"/>
        <w:jc w:val="both"/>
        <w:rPr>
          <w:b/>
          <w:i w:val="0"/>
          <w:sz w:val="22"/>
          <w:szCs w:val="22"/>
        </w:rPr>
      </w:pPr>
      <w:r w:rsidRPr="00114D22">
        <w:rPr>
          <w:b/>
          <w:i w:val="0"/>
          <w:sz w:val="22"/>
          <w:szCs w:val="22"/>
        </w:rPr>
        <w:t xml:space="preserve">Izvajalec mora na </w:t>
      </w:r>
      <w:r>
        <w:rPr>
          <w:b/>
          <w:i w:val="0"/>
          <w:sz w:val="22"/>
          <w:szCs w:val="22"/>
        </w:rPr>
        <w:t>e-</w:t>
      </w:r>
      <w:r w:rsidRPr="00114D22">
        <w:rPr>
          <w:b/>
          <w:i w:val="0"/>
          <w:sz w:val="22"/>
          <w:szCs w:val="22"/>
        </w:rPr>
        <w:t xml:space="preserve">računu navesti številko letne pogodbe, sicer bo naročnik </w:t>
      </w:r>
      <w:r>
        <w:rPr>
          <w:b/>
          <w:i w:val="0"/>
          <w:sz w:val="22"/>
          <w:szCs w:val="22"/>
        </w:rPr>
        <w:t>e-</w:t>
      </w:r>
      <w:r w:rsidRPr="00114D22">
        <w:rPr>
          <w:b/>
          <w:i w:val="0"/>
          <w:sz w:val="22"/>
          <w:szCs w:val="22"/>
        </w:rPr>
        <w:t>račun zavrnil kot nepopoln.</w:t>
      </w:r>
      <w:r>
        <w:rPr>
          <w:b/>
          <w:i w:val="0"/>
          <w:sz w:val="22"/>
          <w:szCs w:val="22"/>
        </w:rPr>
        <w:t xml:space="preserve"> Številka letne pogodbe je številka referenčnega dokumenta na e-računu.</w:t>
      </w:r>
    </w:p>
    <w:p w:rsidR="00140804" w:rsidRPr="00114D22" w:rsidRDefault="00140804" w:rsidP="00140804">
      <w:pPr>
        <w:ind w:left="709"/>
        <w:jc w:val="both"/>
        <w:rPr>
          <w:i w:val="0"/>
          <w:sz w:val="22"/>
          <w:szCs w:val="22"/>
        </w:rPr>
      </w:pPr>
    </w:p>
    <w:p w:rsidR="00140804" w:rsidRPr="00114D22" w:rsidRDefault="00140804" w:rsidP="00140804">
      <w:pPr>
        <w:ind w:left="709"/>
        <w:jc w:val="both"/>
        <w:rPr>
          <w:i w:val="0"/>
          <w:sz w:val="22"/>
          <w:szCs w:val="22"/>
        </w:rPr>
      </w:pPr>
    </w:p>
    <w:p w:rsidR="00140804" w:rsidRPr="00114D22" w:rsidRDefault="00140804" w:rsidP="0014080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ind w:left="708"/>
        <w:jc w:val="both"/>
        <w:rPr>
          <w:i w:val="0"/>
          <w:sz w:val="22"/>
          <w:szCs w:val="22"/>
        </w:rPr>
      </w:pPr>
      <w:r w:rsidRPr="00114D22">
        <w:rPr>
          <w:i w:val="0"/>
          <w:sz w:val="22"/>
          <w:szCs w:val="22"/>
        </w:rPr>
        <w:tab/>
        <w:t>Naročnik se obvezuje fazno poročilo in končno poročilo ter prejet</w:t>
      </w:r>
      <w:r>
        <w:rPr>
          <w:i w:val="0"/>
          <w:sz w:val="22"/>
          <w:szCs w:val="22"/>
        </w:rPr>
        <w:t>e</w:t>
      </w:r>
      <w:r w:rsidRPr="00114D22">
        <w:rPr>
          <w:i w:val="0"/>
          <w:sz w:val="22"/>
          <w:szCs w:val="22"/>
        </w:rPr>
        <w:t xml:space="preserve"> </w:t>
      </w:r>
      <w:r>
        <w:rPr>
          <w:i w:val="0"/>
          <w:sz w:val="22"/>
          <w:szCs w:val="22"/>
        </w:rPr>
        <w:t>e-</w:t>
      </w:r>
      <w:r w:rsidRPr="00114D22">
        <w:rPr>
          <w:i w:val="0"/>
          <w:sz w:val="22"/>
          <w:szCs w:val="22"/>
        </w:rPr>
        <w:t>račun</w:t>
      </w:r>
      <w:r>
        <w:rPr>
          <w:i w:val="0"/>
          <w:sz w:val="22"/>
          <w:szCs w:val="22"/>
        </w:rPr>
        <w:t>e</w:t>
      </w:r>
      <w:r w:rsidRPr="00114D22">
        <w:rPr>
          <w:i w:val="0"/>
          <w:sz w:val="22"/>
          <w:szCs w:val="22"/>
        </w:rPr>
        <w:t xml:space="preserve"> potrditi v roku 15 dni od prejema ali pa jim v tem roku ugovarjati. Če naročnik v tem roku poročil oziroma </w:t>
      </w:r>
      <w:r>
        <w:rPr>
          <w:i w:val="0"/>
          <w:sz w:val="22"/>
          <w:szCs w:val="22"/>
        </w:rPr>
        <w:t>e-</w:t>
      </w:r>
      <w:r w:rsidRPr="00114D22">
        <w:rPr>
          <w:i w:val="0"/>
          <w:sz w:val="22"/>
          <w:szCs w:val="22"/>
        </w:rPr>
        <w:t>račun</w:t>
      </w:r>
      <w:r>
        <w:rPr>
          <w:i w:val="0"/>
          <w:sz w:val="22"/>
          <w:szCs w:val="22"/>
        </w:rPr>
        <w:t>ov</w:t>
      </w:r>
      <w:r w:rsidRPr="00114D22">
        <w:rPr>
          <w:i w:val="0"/>
          <w:sz w:val="22"/>
          <w:szCs w:val="22"/>
        </w:rPr>
        <w:t xml:space="preserve"> niti ne potrdi niti ne zavrne, se šteje, da </w:t>
      </w:r>
      <w:r>
        <w:rPr>
          <w:i w:val="0"/>
          <w:sz w:val="22"/>
          <w:szCs w:val="22"/>
        </w:rPr>
        <w:t>so</w:t>
      </w:r>
      <w:r w:rsidRPr="00114D22">
        <w:rPr>
          <w:i w:val="0"/>
          <w:sz w:val="22"/>
          <w:szCs w:val="22"/>
        </w:rPr>
        <w:t xml:space="preserve"> poročila oziroma </w:t>
      </w:r>
      <w:r>
        <w:rPr>
          <w:i w:val="0"/>
          <w:sz w:val="22"/>
          <w:szCs w:val="22"/>
        </w:rPr>
        <w:t>e-</w:t>
      </w:r>
      <w:r w:rsidRPr="00114D22">
        <w:rPr>
          <w:i w:val="0"/>
          <w:sz w:val="22"/>
          <w:szCs w:val="22"/>
        </w:rPr>
        <w:t>račun</w:t>
      </w:r>
      <w:r>
        <w:rPr>
          <w:i w:val="0"/>
          <w:sz w:val="22"/>
          <w:szCs w:val="22"/>
        </w:rPr>
        <w:t>i</w:t>
      </w:r>
      <w:r w:rsidRPr="00114D22">
        <w:rPr>
          <w:i w:val="0"/>
          <w:sz w:val="22"/>
          <w:szCs w:val="22"/>
        </w:rPr>
        <w:t xml:space="preserve"> potrjen</w:t>
      </w:r>
      <w:r>
        <w:rPr>
          <w:i w:val="0"/>
          <w:sz w:val="22"/>
          <w:szCs w:val="22"/>
        </w:rPr>
        <w:t>i</w:t>
      </w:r>
      <w:r w:rsidRPr="00114D22">
        <w:rPr>
          <w:i w:val="0"/>
          <w:sz w:val="22"/>
          <w:szCs w:val="22"/>
        </w:rPr>
        <w:t>.</w:t>
      </w:r>
    </w:p>
    <w:p w:rsidR="00140804" w:rsidRPr="00114D22" w:rsidRDefault="00140804" w:rsidP="00140804">
      <w:pPr>
        <w:spacing w:line="280" w:lineRule="exact"/>
        <w:jc w:val="both"/>
        <w:rPr>
          <w:i w:val="0"/>
          <w:sz w:val="22"/>
          <w:szCs w:val="22"/>
        </w:rPr>
      </w:pPr>
    </w:p>
    <w:p w:rsidR="00140804" w:rsidRPr="00114D22" w:rsidRDefault="00140804" w:rsidP="00140804">
      <w:pPr>
        <w:spacing w:line="280" w:lineRule="exact"/>
        <w:ind w:left="708"/>
        <w:jc w:val="both"/>
        <w:rPr>
          <w:i w:val="0"/>
          <w:sz w:val="22"/>
          <w:szCs w:val="22"/>
        </w:rPr>
      </w:pPr>
      <w:r w:rsidRPr="00114D22">
        <w:rPr>
          <w:i w:val="0"/>
          <w:sz w:val="22"/>
          <w:szCs w:val="22"/>
        </w:rPr>
        <w:t xml:space="preserve">Izvajalec mora poročila oziroma </w:t>
      </w:r>
      <w:r>
        <w:rPr>
          <w:i w:val="0"/>
          <w:sz w:val="22"/>
          <w:szCs w:val="22"/>
        </w:rPr>
        <w:t>e-</w:t>
      </w:r>
      <w:r w:rsidRPr="00114D22">
        <w:rPr>
          <w:i w:val="0"/>
          <w:sz w:val="22"/>
          <w:szCs w:val="22"/>
        </w:rPr>
        <w:t xml:space="preserve">račune, ki jim je naročnik ugovarjal, popraviti skladno s prejetimi pripombami, popravljena poročila oziroma </w:t>
      </w:r>
      <w:r>
        <w:rPr>
          <w:i w:val="0"/>
          <w:sz w:val="22"/>
          <w:szCs w:val="22"/>
        </w:rPr>
        <w:t>e-</w:t>
      </w:r>
      <w:r w:rsidRPr="00114D22">
        <w:rPr>
          <w:i w:val="0"/>
          <w:sz w:val="22"/>
          <w:szCs w:val="22"/>
        </w:rPr>
        <w:t>račune pa posredovati naročniku v 15 dneh od prejema pripomb.</w:t>
      </w:r>
    </w:p>
    <w:p w:rsidR="00140804" w:rsidRPr="00114D22" w:rsidRDefault="00140804" w:rsidP="00140804">
      <w:pPr>
        <w:ind w:left="709"/>
        <w:jc w:val="both"/>
        <w:rPr>
          <w:i w:val="0"/>
          <w:sz w:val="22"/>
          <w:szCs w:val="22"/>
        </w:rPr>
      </w:pPr>
    </w:p>
    <w:p w:rsidR="00140804" w:rsidRPr="00114D22" w:rsidRDefault="00140804" w:rsidP="00140804">
      <w:pPr>
        <w:ind w:left="709"/>
        <w:jc w:val="both"/>
        <w:rPr>
          <w:i w:val="0"/>
          <w:sz w:val="22"/>
          <w:szCs w:val="22"/>
        </w:rPr>
      </w:pPr>
      <w:r w:rsidRPr="00114D22">
        <w:rPr>
          <w:i w:val="0"/>
          <w:sz w:val="22"/>
          <w:szCs w:val="22"/>
        </w:rPr>
        <w:t xml:space="preserve">Naročnik plača pravilno izstavljene in potrjene </w:t>
      </w:r>
      <w:r>
        <w:rPr>
          <w:i w:val="0"/>
          <w:sz w:val="22"/>
          <w:szCs w:val="22"/>
        </w:rPr>
        <w:t>e-</w:t>
      </w:r>
      <w:r w:rsidRPr="00114D22">
        <w:rPr>
          <w:i w:val="0"/>
          <w:sz w:val="22"/>
          <w:szCs w:val="22"/>
        </w:rPr>
        <w:t xml:space="preserve">račune na transakcijski račun izvajalca št. </w:t>
      </w:r>
      <w:r>
        <w:rPr>
          <w:i w:val="0"/>
          <w:sz w:val="22"/>
          <w:szCs w:val="22"/>
        </w:rPr>
        <w:t xml:space="preserve">SI56 </w:t>
      </w:r>
      <w:r w:rsidRPr="00114D22">
        <w:rPr>
          <w:i w:val="0"/>
          <w:sz w:val="22"/>
          <w:szCs w:val="22"/>
        </w:rPr>
        <w:t xml:space="preserve">_________, odprt pri _________, 30. (trideseti) dan po prejemu posameznega pravilno izstavljenega </w:t>
      </w:r>
      <w:r>
        <w:rPr>
          <w:i w:val="0"/>
          <w:sz w:val="22"/>
          <w:szCs w:val="22"/>
        </w:rPr>
        <w:t>e-</w:t>
      </w:r>
      <w:r w:rsidRPr="00114D22">
        <w:rPr>
          <w:i w:val="0"/>
          <w:sz w:val="22"/>
          <w:szCs w:val="22"/>
        </w:rPr>
        <w:t>računa. Če zadnji dan plačilnega roka sovpada z dnem, ko je po zakonu dela prost dan, se za zadnji dan plačilnega roka šteje naslednji delavnik.</w:t>
      </w:r>
    </w:p>
    <w:p w:rsidR="00140804" w:rsidRPr="00114D22" w:rsidRDefault="00140804" w:rsidP="00140804">
      <w:pPr>
        <w:ind w:left="709"/>
        <w:rPr>
          <w:i w:val="0"/>
          <w:sz w:val="22"/>
          <w:szCs w:val="22"/>
        </w:rPr>
      </w:pPr>
      <w:r w:rsidRPr="00114D22">
        <w:rPr>
          <w:i w:val="0"/>
          <w:sz w:val="22"/>
          <w:szCs w:val="22"/>
        </w:rPr>
        <w:t xml:space="preserve">                                  </w:t>
      </w:r>
    </w:p>
    <w:p w:rsidR="00140804" w:rsidRPr="00114D22" w:rsidRDefault="00140804" w:rsidP="00140804">
      <w:pPr>
        <w:ind w:left="709"/>
        <w:rPr>
          <w:b/>
          <w:i w:val="0"/>
          <w:sz w:val="22"/>
          <w:szCs w:val="22"/>
        </w:rPr>
      </w:pPr>
    </w:p>
    <w:p w:rsidR="00140804" w:rsidRPr="00114D22" w:rsidRDefault="00140804" w:rsidP="00140804">
      <w:pPr>
        <w:ind w:left="709"/>
        <w:rPr>
          <w:b/>
          <w:i w:val="0"/>
          <w:sz w:val="22"/>
          <w:szCs w:val="22"/>
        </w:rPr>
      </w:pPr>
      <w:r w:rsidRPr="00114D22">
        <w:rPr>
          <w:b/>
          <w:i w:val="0"/>
          <w:sz w:val="22"/>
          <w:szCs w:val="22"/>
        </w:rPr>
        <w:t>Trajanje okvirnega sporazuma</w:t>
      </w:r>
    </w:p>
    <w:p w:rsidR="00140804" w:rsidRPr="00114D22" w:rsidRDefault="00140804" w:rsidP="00140804">
      <w:pPr>
        <w:ind w:left="709"/>
        <w:rPr>
          <w:b/>
          <w:i w:val="0"/>
          <w:sz w:val="22"/>
          <w:szCs w:val="22"/>
        </w:rPr>
      </w:pPr>
    </w:p>
    <w:p w:rsidR="00140804" w:rsidRPr="00114D22" w:rsidRDefault="00140804" w:rsidP="00140804">
      <w:pPr>
        <w:ind w:left="709"/>
        <w:jc w:val="center"/>
        <w:rPr>
          <w:i w:val="0"/>
          <w:sz w:val="22"/>
          <w:szCs w:val="22"/>
        </w:rPr>
      </w:pPr>
      <w:r w:rsidRPr="00114D22">
        <w:rPr>
          <w:i w:val="0"/>
          <w:sz w:val="22"/>
          <w:szCs w:val="22"/>
        </w:rPr>
        <w:t>6. člen</w:t>
      </w:r>
    </w:p>
    <w:p w:rsidR="00140804" w:rsidRPr="00114D22" w:rsidRDefault="00140804" w:rsidP="00140804">
      <w:pPr>
        <w:spacing w:line="280" w:lineRule="exact"/>
        <w:ind w:left="708"/>
        <w:jc w:val="both"/>
        <w:rPr>
          <w:i w:val="0"/>
          <w:sz w:val="22"/>
          <w:szCs w:val="22"/>
        </w:rPr>
      </w:pPr>
    </w:p>
    <w:p w:rsidR="00140804" w:rsidRPr="00114D22" w:rsidRDefault="00140804" w:rsidP="00140804">
      <w:pPr>
        <w:spacing w:line="280" w:lineRule="exact"/>
        <w:ind w:left="708"/>
        <w:jc w:val="both"/>
        <w:rPr>
          <w:i w:val="0"/>
          <w:sz w:val="22"/>
          <w:szCs w:val="22"/>
        </w:rPr>
      </w:pPr>
      <w:r w:rsidRPr="00114D22">
        <w:rPr>
          <w:i w:val="0"/>
          <w:sz w:val="22"/>
          <w:szCs w:val="22"/>
        </w:rPr>
        <w:t xml:space="preserve">Okvirni sporazum je sklenjen za določen čas, za obdobje od 1. 11. 2018 do 31. 12. 2020. </w:t>
      </w:r>
    </w:p>
    <w:p w:rsidR="00140804" w:rsidRPr="00114D22" w:rsidRDefault="00140804" w:rsidP="00140804">
      <w:pPr>
        <w:spacing w:line="280" w:lineRule="exact"/>
        <w:ind w:left="708"/>
        <w:jc w:val="both"/>
        <w:rPr>
          <w:i w:val="0"/>
          <w:sz w:val="22"/>
          <w:szCs w:val="22"/>
        </w:rPr>
      </w:pPr>
    </w:p>
    <w:p w:rsidR="00140804" w:rsidRPr="00114D22" w:rsidRDefault="00140804" w:rsidP="00140804">
      <w:pPr>
        <w:spacing w:line="280" w:lineRule="exact"/>
        <w:ind w:left="708"/>
        <w:jc w:val="both"/>
        <w:rPr>
          <w:i w:val="0"/>
          <w:sz w:val="22"/>
          <w:szCs w:val="22"/>
        </w:rPr>
      </w:pPr>
      <w:r w:rsidRPr="00114D22">
        <w:rPr>
          <w:i w:val="0"/>
          <w:sz w:val="22"/>
          <w:szCs w:val="22"/>
        </w:rPr>
        <w:t xml:space="preserve">Če bodo predvidena sredstva po tem okvirnem sporazumu porabljena pred potekom navedenega obdobja, okvirni sporazum preneha z dnem porabe teh sredstev.  </w:t>
      </w:r>
    </w:p>
    <w:p w:rsidR="00140804" w:rsidRPr="00114D22" w:rsidRDefault="00140804" w:rsidP="00140804">
      <w:pPr>
        <w:spacing w:line="280" w:lineRule="exact"/>
        <w:ind w:left="708"/>
        <w:jc w:val="both"/>
        <w:rPr>
          <w:i w:val="0"/>
          <w:sz w:val="22"/>
          <w:szCs w:val="22"/>
        </w:rPr>
      </w:pPr>
    </w:p>
    <w:p w:rsidR="00140804" w:rsidRPr="00114D22" w:rsidRDefault="00140804" w:rsidP="00140804">
      <w:pPr>
        <w:spacing w:line="280" w:lineRule="exact"/>
        <w:ind w:left="708"/>
        <w:jc w:val="both"/>
        <w:rPr>
          <w:i w:val="0"/>
          <w:sz w:val="22"/>
          <w:szCs w:val="22"/>
        </w:rPr>
      </w:pPr>
      <w:r w:rsidRPr="00114D22">
        <w:rPr>
          <w:i w:val="0"/>
          <w:sz w:val="22"/>
          <w:szCs w:val="22"/>
        </w:rPr>
        <w:t>Izvajalec se obvezuje naročniku oddati eno fazno in eno končno poročilo v skladu z roki, navedenimi v projektni nalogi, ki je kot priloga 1 sestavni del tega okvirnega sporazuma in sicer:</w:t>
      </w:r>
    </w:p>
    <w:p w:rsidR="00140804" w:rsidRPr="00114D22" w:rsidRDefault="00140804" w:rsidP="00140804">
      <w:pPr>
        <w:spacing w:line="280" w:lineRule="exact"/>
        <w:ind w:left="708"/>
        <w:jc w:val="both"/>
        <w:rPr>
          <w:i w:val="0"/>
          <w:sz w:val="22"/>
          <w:szCs w:val="22"/>
        </w:rPr>
      </w:pPr>
    </w:p>
    <w:p w:rsidR="00140804" w:rsidRPr="00114D22" w:rsidRDefault="00140804" w:rsidP="00140804">
      <w:pPr>
        <w:pStyle w:val="Odstavekseznama"/>
        <w:numPr>
          <w:ilvl w:val="0"/>
          <w:numId w:val="39"/>
        </w:numPr>
        <w:ind w:left="993" w:hanging="284"/>
        <w:jc w:val="both"/>
        <w:rPr>
          <w:i w:val="0"/>
          <w:sz w:val="22"/>
          <w:szCs w:val="22"/>
        </w:rPr>
      </w:pPr>
      <w:r w:rsidRPr="00114D22">
        <w:rPr>
          <w:i w:val="0"/>
          <w:sz w:val="22"/>
          <w:szCs w:val="22"/>
        </w:rPr>
        <w:t>fazno poročilo, ki zajema podatke za obdobje od 1. 11. 2018 do 31. 7. 2019, se izdela do 10. 10. 2019,</w:t>
      </w:r>
    </w:p>
    <w:p w:rsidR="00140804" w:rsidRPr="00114D22" w:rsidRDefault="00140804" w:rsidP="00140804">
      <w:pPr>
        <w:numPr>
          <w:ilvl w:val="0"/>
          <w:numId w:val="39"/>
        </w:numPr>
        <w:ind w:left="993" w:hanging="284"/>
        <w:jc w:val="both"/>
        <w:rPr>
          <w:i w:val="0"/>
          <w:sz w:val="22"/>
          <w:szCs w:val="22"/>
        </w:rPr>
      </w:pPr>
      <w:r w:rsidRPr="00114D22">
        <w:rPr>
          <w:i w:val="0"/>
          <w:sz w:val="22"/>
          <w:szCs w:val="22"/>
        </w:rPr>
        <w:t>končno poročilo, ki zajema podatke za obdobje od 1. 8. 2019 do 31. 7. 2020, se izdela do 10. 10. 2020.</w:t>
      </w:r>
    </w:p>
    <w:p w:rsidR="00140804" w:rsidRPr="00114D22" w:rsidRDefault="00140804" w:rsidP="00140804">
      <w:pPr>
        <w:spacing w:line="280" w:lineRule="exact"/>
        <w:jc w:val="both"/>
        <w:rPr>
          <w:b/>
          <w:i w:val="0"/>
          <w:sz w:val="22"/>
          <w:szCs w:val="22"/>
        </w:rPr>
      </w:pPr>
    </w:p>
    <w:p w:rsidR="00140804" w:rsidRPr="00114D22" w:rsidRDefault="00140804" w:rsidP="00140804">
      <w:pPr>
        <w:ind w:left="709"/>
        <w:jc w:val="both"/>
        <w:rPr>
          <w:b/>
          <w:i w:val="0"/>
          <w:sz w:val="22"/>
          <w:szCs w:val="22"/>
        </w:rPr>
      </w:pPr>
    </w:p>
    <w:p w:rsidR="00140804" w:rsidRPr="00114D22" w:rsidRDefault="00140804" w:rsidP="00140804">
      <w:pPr>
        <w:ind w:left="709"/>
        <w:jc w:val="both"/>
        <w:rPr>
          <w:b/>
          <w:i w:val="0"/>
          <w:sz w:val="22"/>
          <w:szCs w:val="22"/>
        </w:rPr>
      </w:pPr>
      <w:r w:rsidRPr="00114D22">
        <w:rPr>
          <w:b/>
          <w:i w:val="0"/>
          <w:sz w:val="22"/>
          <w:szCs w:val="22"/>
        </w:rPr>
        <w:t>Pogodbena kazen</w:t>
      </w:r>
    </w:p>
    <w:p w:rsidR="00140804" w:rsidRPr="00114D22" w:rsidRDefault="00140804" w:rsidP="00140804">
      <w:pPr>
        <w:ind w:left="709"/>
        <w:jc w:val="both"/>
        <w:rPr>
          <w:i w:val="0"/>
          <w:sz w:val="22"/>
          <w:szCs w:val="22"/>
        </w:rPr>
      </w:pPr>
      <w:r w:rsidRPr="00114D22">
        <w:rPr>
          <w:b/>
          <w:i w:val="0"/>
          <w:sz w:val="22"/>
          <w:szCs w:val="22"/>
        </w:rPr>
        <w:t xml:space="preserve">                                              </w:t>
      </w:r>
    </w:p>
    <w:p w:rsidR="00140804" w:rsidRPr="00114D22" w:rsidRDefault="00140804" w:rsidP="00140804">
      <w:pPr>
        <w:ind w:left="709"/>
        <w:jc w:val="center"/>
        <w:rPr>
          <w:i w:val="0"/>
          <w:sz w:val="22"/>
          <w:szCs w:val="22"/>
        </w:rPr>
      </w:pPr>
      <w:r w:rsidRPr="00114D22">
        <w:rPr>
          <w:i w:val="0"/>
          <w:sz w:val="22"/>
          <w:szCs w:val="22"/>
        </w:rPr>
        <w:t>7. člen</w:t>
      </w:r>
    </w:p>
    <w:p w:rsidR="00140804" w:rsidRPr="00114D22" w:rsidRDefault="00140804" w:rsidP="00140804">
      <w:pPr>
        <w:ind w:left="709"/>
        <w:jc w:val="both"/>
        <w:rPr>
          <w:b/>
          <w:i w:val="0"/>
          <w:sz w:val="22"/>
          <w:szCs w:val="22"/>
        </w:rPr>
      </w:pPr>
    </w:p>
    <w:p w:rsidR="00140804" w:rsidRPr="00114D22" w:rsidRDefault="00140804" w:rsidP="00140804">
      <w:pPr>
        <w:ind w:left="709"/>
        <w:jc w:val="both"/>
        <w:rPr>
          <w:i w:val="0"/>
          <w:sz w:val="22"/>
          <w:szCs w:val="22"/>
        </w:rPr>
      </w:pPr>
      <w:r w:rsidRPr="00114D22">
        <w:rPr>
          <w:i w:val="0"/>
          <w:sz w:val="22"/>
          <w:szCs w:val="22"/>
        </w:rPr>
        <w:t xml:space="preserve">Če izvajalec po svoji krivdi zamudi z oddajo posameznega faznega oziroma končnega poročila, je dolžan plačati naročniku pogodbeno kazen, ki znaša za vsak koledarski dan zamude 1% od vrednosti posameznega </w:t>
      </w:r>
      <w:r>
        <w:rPr>
          <w:i w:val="0"/>
          <w:sz w:val="22"/>
          <w:szCs w:val="22"/>
        </w:rPr>
        <w:t>e-</w:t>
      </w:r>
      <w:r w:rsidRPr="00114D22">
        <w:rPr>
          <w:i w:val="0"/>
          <w:sz w:val="22"/>
          <w:szCs w:val="22"/>
        </w:rPr>
        <w:t>računa</w:t>
      </w:r>
      <w:r>
        <w:rPr>
          <w:i w:val="0"/>
          <w:sz w:val="22"/>
          <w:szCs w:val="22"/>
        </w:rPr>
        <w:t xml:space="preserve"> z DDV</w:t>
      </w:r>
      <w:r w:rsidRPr="00114D22">
        <w:rPr>
          <w:i w:val="0"/>
          <w:sz w:val="22"/>
          <w:szCs w:val="22"/>
        </w:rPr>
        <w:t xml:space="preserve">, ki se nanaša na fazno oziroma končno poročilo, z oddajo katerega izvajalec zamuja. Pogodbena kazen lahko znaša največ 15% vrednosti posameznega </w:t>
      </w:r>
      <w:r>
        <w:rPr>
          <w:i w:val="0"/>
          <w:sz w:val="22"/>
          <w:szCs w:val="22"/>
        </w:rPr>
        <w:t>e-</w:t>
      </w:r>
      <w:r w:rsidRPr="00114D22">
        <w:rPr>
          <w:i w:val="0"/>
          <w:sz w:val="22"/>
          <w:szCs w:val="22"/>
        </w:rPr>
        <w:t>računa</w:t>
      </w:r>
      <w:r>
        <w:rPr>
          <w:i w:val="0"/>
          <w:sz w:val="22"/>
          <w:szCs w:val="22"/>
        </w:rPr>
        <w:t xml:space="preserve"> z DDV</w:t>
      </w:r>
      <w:r w:rsidRPr="00114D22">
        <w:rPr>
          <w:i w:val="0"/>
          <w:sz w:val="22"/>
          <w:szCs w:val="22"/>
        </w:rPr>
        <w:t xml:space="preserve">, ki se nanaša na predmetno poročilo, z oddajo katerega izvajalec zamuja. </w:t>
      </w:r>
    </w:p>
    <w:p w:rsidR="00140804" w:rsidRPr="00114D22" w:rsidRDefault="00140804" w:rsidP="00140804">
      <w:pPr>
        <w:ind w:left="709"/>
        <w:jc w:val="both"/>
        <w:rPr>
          <w:i w:val="0"/>
          <w:sz w:val="22"/>
          <w:szCs w:val="22"/>
        </w:rPr>
      </w:pPr>
    </w:p>
    <w:p w:rsidR="00140804" w:rsidRPr="00114D22" w:rsidRDefault="00140804" w:rsidP="00140804">
      <w:pPr>
        <w:ind w:left="708"/>
        <w:jc w:val="both"/>
        <w:rPr>
          <w:i w:val="0"/>
          <w:sz w:val="22"/>
          <w:szCs w:val="22"/>
        </w:rPr>
      </w:pPr>
      <w:r w:rsidRPr="00114D22">
        <w:rPr>
          <w:i w:val="0"/>
          <w:sz w:val="22"/>
          <w:szCs w:val="22"/>
        </w:rPr>
        <w:t xml:space="preserve">Pogodbena kazen se obračuna v prvem naslednjem </w:t>
      </w:r>
      <w:r>
        <w:rPr>
          <w:i w:val="0"/>
          <w:sz w:val="22"/>
          <w:szCs w:val="22"/>
        </w:rPr>
        <w:t>e-</w:t>
      </w:r>
      <w:r w:rsidRPr="00114D22">
        <w:rPr>
          <w:i w:val="0"/>
          <w:sz w:val="22"/>
          <w:szCs w:val="22"/>
        </w:rPr>
        <w:t xml:space="preserve">računu, izstavljenem po nastanku zamude, in sicer kot znižanje realizacije v ugotovljenem odstotku. V </w:t>
      </w:r>
      <w:r>
        <w:rPr>
          <w:i w:val="0"/>
          <w:sz w:val="22"/>
          <w:szCs w:val="22"/>
        </w:rPr>
        <w:t>e-</w:t>
      </w:r>
      <w:r w:rsidRPr="00114D22">
        <w:rPr>
          <w:i w:val="0"/>
          <w:sz w:val="22"/>
          <w:szCs w:val="22"/>
        </w:rPr>
        <w:t xml:space="preserve">računu mora biti pogodbena kazen posebej prikazana. </w:t>
      </w:r>
    </w:p>
    <w:p w:rsidR="00140804" w:rsidRPr="00114D22" w:rsidRDefault="00140804" w:rsidP="00140804">
      <w:pPr>
        <w:ind w:left="709"/>
        <w:jc w:val="both"/>
        <w:rPr>
          <w:i w:val="0"/>
          <w:sz w:val="22"/>
          <w:szCs w:val="22"/>
        </w:rPr>
      </w:pPr>
    </w:p>
    <w:p w:rsidR="00140804" w:rsidRPr="00114D22" w:rsidRDefault="00140804" w:rsidP="00140804">
      <w:pPr>
        <w:ind w:left="709"/>
        <w:jc w:val="both"/>
        <w:rPr>
          <w:i w:val="0"/>
          <w:sz w:val="22"/>
          <w:szCs w:val="22"/>
        </w:rPr>
      </w:pPr>
      <w:r w:rsidRPr="00114D22">
        <w:rPr>
          <w:i w:val="0"/>
          <w:sz w:val="22"/>
          <w:szCs w:val="22"/>
        </w:rPr>
        <w:t>Če bi naročniku nastala večja škoda, kot je pogodbena kazen, mora izvajalec plačati naročniku tudi razliko do popolne odškodnine.</w:t>
      </w:r>
    </w:p>
    <w:p w:rsidR="00140804" w:rsidRPr="00114D22" w:rsidRDefault="00140804" w:rsidP="00140804">
      <w:pPr>
        <w:ind w:left="709"/>
        <w:jc w:val="both"/>
        <w:rPr>
          <w:i w:val="0"/>
          <w:sz w:val="22"/>
          <w:szCs w:val="22"/>
        </w:rPr>
      </w:pPr>
    </w:p>
    <w:p w:rsidR="00140804" w:rsidRPr="00114D22" w:rsidRDefault="00140804" w:rsidP="00140804">
      <w:pPr>
        <w:ind w:left="709"/>
        <w:jc w:val="both"/>
        <w:rPr>
          <w:i w:val="0"/>
          <w:sz w:val="22"/>
          <w:szCs w:val="22"/>
        </w:rPr>
      </w:pPr>
      <w:r w:rsidRPr="00114D22">
        <w:rPr>
          <w:i w:val="0"/>
          <w:sz w:val="22"/>
          <w:szCs w:val="22"/>
        </w:rPr>
        <w:t>Plačilo pogodbene kazni izvajalca ne odvezuje od izpolnitve obveznosti iz okvirnega sporazuma.</w:t>
      </w:r>
    </w:p>
    <w:p w:rsidR="00140804" w:rsidRPr="00114D22" w:rsidRDefault="00140804" w:rsidP="00140804">
      <w:pPr>
        <w:ind w:left="709"/>
        <w:jc w:val="both"/>
        <w:rPr>
          <w:b/>
          <w:i w:val="0"/>
          <w:sz w:val="22"/>
          <w:szCs w:val="22"/>
        </w:rPr>
      </w:pPr>
    </w:p>
    <w:p w:rsidR="00140804" w:rsidRPr="00114D22" w:rsidRDefault="00140804" w:rsidP="00140804">
      <w:pPr>
        <w:ind w:left="709"/>
        <w:jc w:val="both"/>
        <w:rPr>
          <w:b/>
          <w:i w:val="0"/>
          <w:sz w:val="22"/>
          <w:szCs w:val="22"/>
        </w:rPr>
      </w:pPr>
    </w:p>
    <w:p w:rsidR="00140804" w:rsidRPr="00114D22" w:rsidRDefault="00140804" w:rsidP="00140804">
      <w:pPr>
        <w:ind w:left="709"/>
        <w:jc w:val="both"/>
        <w:rPr>
          <w:b/>
          <w:i w:val="0"/>
          <w:sz w:val="22"/>
          <w:szCs w:val="22"/>
        </w:rPr>
      </w:pPr>
      <w:r w:rsidRPr="00114D22">
        <w:rPr>
          <w:b/>
          <w:i w:val="0"/>
          <w:sz w:val="22"/>
          <w:szCs w:val="22"/>
        </w:rPr>
        <w:t xml:space="preserve">Odstop in odpoved </w:t>
      </w:r>
    </w:p>
    <w:p w:rsidR="00140804" w:rsidRPr="00114D22" w:rsidRDefault="00140804" w:rsidP="00140804">
      <w:pPr>
        <w:ind w:left="709"/>
        <w:jc w:val="center"/>
        <w:rPr>
          <w:i w:val="0"/>
          <w:sz w:val="22"/>
          <w:szCs w:val="22"/>
        </w:rPr>
      </w:pPr>
      <w:r w:rsidRPr="00114D22">
        <w:rPr>
          <w:i w:val="0"/>
          <w:sz w:val="22"/>
          <w:szCs w:val="22"/>
        </w:rPr>
        <w:t>8. člen</w:t>
      </w:r>
    </w:p>
    <w:p w:rsidR="00140804" w:rsidRPr="00114D22" w:rsidRDefault="00140804" w:rsidP="00140804">
      <w:pPr>
        <w:ind w:left="709"/>
        <w:jc w:val="both"/>
        <w:rPr>
          <w:i w:val="0"/>
          <w:sz w:val="22"/>
          <w:szCs w:val="22"/>
        </w:rPr>
      </w:pPr>
    </w:p>
    <w:p w:rsidR="00140804" w:rsidRPr="00114D22" w:rsidRDefault="00140804" w:rsidP="00140804">
      <w:pPr>
        <w:ind w:left="709"/>
        <w:jc w:val="both"/>
        <w:rPr>
          <w:i w:val="0"/>
          <w:sz w:val="22"/>
          <w:szCs w:val="22"/>
        </w:rPr>
      </w:pPr>
      <w:r w:rsidRPr="00114D22">
        <w:rPr>
          <w:i w:val="0"/>
          <w:sz w:val="22"/>
          <w:szCs w:val="22"/>
        </w:rPr>
        <w:t>Če se med potekom izvajanja storitev, ki so predmet tega okvirnega sporazuma izkaže, da izvajalec ne opravlja obveznosti iz okvirnega sporazuma kvalitetno ali pravočasno oziroma kako drugače krši ta okvirni sporazum, lahko naročnik  kadarkoli, z enostransko izjavo v pisni obliki, ki jo s priporočeno pošto naslovi izvajalca, ki ne opravlja obveznosti iz okvirnega sporazuma v skladu s tem okvirnim sporazumom, odstopi od tega okvirnega sporazuma.</w:t>
      </w:r>
    </w:p>
    <w:p w:rsidR="00140804" w:rsidRPr="00114D22" w:rsidRDefault="00140804" w:rsidP="00140804">
      <w:pPr>
        <w:ind w:left="709"/>
        <w:jc w:val="both"/>
        <w:rPr>
          <w:i w:val="0"/>
          <w:sz w:val="22"/>
          <w:szCs w:val="22"/>
        </w:rPr>
      </w:pPr>
    </w:p>
    <w:p w:rsidR="00140804" w:rsidRPr="00114D22" w:rsidRDefault="00140804" w:rsidP="00140804">
      <w:pPr>
        <w:ind w:left="709"/>
        <w:jc w:val="both"/>
        <w:rPr>
          <w:i w:val="0"/>
          <w:sz w:val="22"/>
          <w:szCs w:val="22"/>
        </w:rPr>
      </w:pPr>
      <w:r w:rsidRPr="00114D22">
        <w:rPr>
          <w:i w:val="0"/>
          <w:sz w:val="22"/>
          <w:szCs w:val="22"/>
        </w:rPr>
        <w:t>Naročnik opozori izvajalca, ki krši določila okvirnega sporazuma, na njegovo kršitev s pisnim obvestilom, poslanim s priporočeno pošto, in mu pri tem določi rok 8 dni, v katerem mora svoje delo prilagoditi obveznostim iz tega okvirnega sporazuma.</w:t>
      </w:r>
    </w:p>
    <w:p w:rsidR="00140804" w:rsidRPr="00114D22" w:rsidRDefault="00140804" w:rsidP="00140804">
      <w:pPr>
        <w:ind w:left="709"/>
        <w:jc w:val="both"/>
        <w:rPr>
          <w:i w:val="0"/>
          <w:sz w:val="22"/>
          <w:szCs w:val="22"/>
        </w:rPr>
      </w:pPr>
    </w:p>
    <w:p w:rsidR="00140804" w:rsidRPr="00114D22" w:rsidRDefault="00140804" w:rsidP="00140804">
      <w:pPr>
        <w:ind w:left="709"/>
        <w:jc w:val="both"/>
        <w:rPr>
          <w:i w:val="0"/>
          <w:sz w:val="22"/>
          <w:szCs w:val="22"/>
        </w:rPr>
      </w:pPr>
      <w:r w:rsidRPr="00114D22">
        <w:rPr>
          <w:i w:val="0"/>
          <w:sz w:val="22"/>
          <w:szCs w:val="22"/>
        </w:rPr>
        <w:t>Odstop od okvirnega sporazuma učinkuje z dnem prejetja obvestila o odstopu, ki ga naročnik s priporočeno pošto v skladu s prvim odstavkom tega člena pošlje izvajalcu, ki krši določila okvirnega sporazuma.</w:t>
      </w:r>
    </w:p>
    <w:p w:rsidR="00140804" w:rsidRPr="00114D22" w:rsidRDefault="00140804" w:rsidP="00140804">
      <w:pPr>
        <w:ind w:left="709"/>
        <w:jc w:val="both"/>
        <w:rPr>
          <w:i w:val="0"/>
          <w:sz w:val="22"/>
          <w:szCs w:val="22"/>
        </w:rPr>
      </w:pPr>
    </w:p>
    <w:p w:rsidR="00140804" w:rsidRPr="00114D22" w:rsidRDefault="00140804" w:rsidP="00140804">
      <w:pPr>
        <w:ind w:left="709"/>
        <w:jc w:val="both"/>
        <w:rPr>
          <w:i w:val="0"/>
          <w:sz w:val="22"/>
          <w:szCs w:val="22"/>
        </w:rPr>
      </w:pPr>
      <w:r w:rsidRPr="00114D22">
        <w:rPr>
          <w:i w:val="0"/>
          <w:sz w:val="22"/>
          <w:szCs w:val="22"/>
        </w:rPr>
        <w:t xml:space="preserve">Naročnik lahko kadarkoli brez razloga in posledic v pisni obliki s priporočeno pošto odpove ta okvirni sporazum z 1 mesečnim odpovednim rokom. </w:t>
      </w:r>
    </w:p>
    <w:p w:rsidR="00140804" w:rsidRPr="00114D22" w:rsidRDefault="00140804" w:rsidP="00140804">
      <w:pPr>
        <w:ind w:left="709"/>
        <w:jc w:val="both"/>
        <w:rPr>
          <w:i w:val="0"/>
          <w:sz w:val="22"/>
          <w:szCs w:val="22"/>
        </w:rPr>
      </w:pPr>
    </w:p>
    <w:p w:rsidR="00140804" w:rsidRPr="00114D22" w:rsidRDefault="00140804" w:rsidP="00140804">
      <w:pPr>
        <w:ind w:left="709"/>
        <w:jc w:val="both"/>
        <w:rPr>
          <w:i w:val="0"/>
          <w:sz w:val="22"/>
          <w:szCs w:val="22"/>
        </w:rPr>
      </w:pPr>
      <w:r w:rsidRPr="00114D22">
        <w:rPr>
          <w:i w:val="0"/>
          <w:sz w:val="22"/>
          <w:szCs w:val="22"/>
        </w:rPr>
        <w:t>Že izvršene storitve se obračunavajo skladno z določili tega okvirnega sporazuma.</w:t>
      </w:r>
    </w:p>
    <w:p w:rsidR="00140804" w:rsidRPr="00114D22" w:rsidRDefault="00140804" w:rsidP="00140804">
      <w:pPr>
        <w:ind w:left="709"/>
        <w:jc w:val="both"/>
        <w:rPr>
          <w:i w:val="0"/>
          <w:sz w:val="22"/>
          <w:szCs w:val="22"/>
        </w:rPr>
      </w:pPr>
    </w:p>
    <w:p w:rsidR="00140804" w:rsidRPr="00114D22" w:rsidRDefault="00140804" w:rsidP="00140804">
      <w:pPr>
        <w:autoSpaceDE w:val="0"/>
        <w:autoSpaceDN w:val="0"/>
        <w:ind w:left="709"/>
        <w:jc w:val="both"/>
        <w:rPr>
          <w:iCs/>
          <w:sz w:val="22"/>
          <w:szCs w:val="22"/>
        </w:rPr>
      </w:pPr>
      <w:r w:rsidRPr="00114D22">
        <w:rPr>
          <w:i w:val="0"/>
          <w:iCs/>
          <w:sz w:val="22"/>
          <w:szCs w:val="22"/>
        </w:rPr>
        <w:t>V primeru, če je naročnik seznanjen, da je pristojni državni organ ali sodišče s pravnomočno odločitvijo ugotovilo kršitev delovne, okoljske ali socialne zakonodaje v zvezi oziroma pri izvajanju tega okvirnega sporazuma s strani izvajalca, je ta sporazum razvezan po samem zakonu.  Naročnik bo o prenehanju tega sporazuma nemudoma pisno obvestil izvajalca.</w:t>
      </w:r>
    </w:p>
    <w:p w:rsidR="00140804" w:rsidRPr="00114D22" w:rsidRDefault="00140804" w:rsidP="00140804">
      <w:pPr>
        <w:ind w:left="709"/>
        <w:jc w:val="both"/>
        <w:rPr>
          <w:i w:val="0"/>
          <w:sz w:val="22"/>
          <w:szCs w:val="22"/>
        </w:rPr>
      </w:pPr>
    </w:p>
    <w:p w:rsidR="00140804" w:rsidRPr="00114D22" w:rsidRDefault="00140804" w:rsidP="00140804">
      <w:pPr>
        <w:ind w:left="709"/>
        <w:jc w:val="both"/>
        <w:rPr>
          <w:i w:val="0"/>
          <w:sz w:val="22"/>
          <w:szCs w:val="22"/>
        </w:rPr>
      </w:pPr>
    </w:p>
    <w:p w:rsidR="00140804" w:rsidRPr="00114D22" w:rsidRDefault="00140804" w:rsidP="00140804">
      <w:pPr>
        <w:ind w:left="709"/>
        <w:rPr>
          <w:b/>
          <w:i w:val="0"/>
          <w:sz w:val="22"/>
          <w:szCs w:val="22"/>
        </w:rPr>
      </w:pPr>
      <w:r w:rsidRPr="00114D22">
        <w:rPr>
          <w:b/>
          <w:i w:val="0"/>
          <w:sz w:val="22"/>
          <w:szCs w:val="22"/>
        </w:rPr>
        <w:t>Pooblaščene osebe strank okvirnega sporazuma</w:t>
      </w:r>
    </w:p>
    <w:p w:rsidR="00140804" w:rsidRPr="00114D22" w:rsidRDefault="00140804" w:rsidP="00140804">
      <w:pPr>
        <w:ind w:left="709"/>
        <w:jc w:val="center"/>
        <w:rPr>
          <w:b/>
          <w:i w:val="0"/>
          <w:sz w:val="22"/>
          <w:szCs w:val="22"/>
        </w:rPr>
      </w:pPr>
    </w:p>
    <w:p w:rsidR="00140804" w:rsidRPr="00114D22" w:rsidRDefault="00140804" w:rsidP="00140804">
      <w:pPr>
        <w:ind w:left="709"/>
        <w:jc w:val="center"/>
        <w:rPr>
          <w:i w:val="0"/>
          <w:sz w:val="22"/>
          <w:szCs w:val="22"/>
        </w:rPr>
      </w:pPr>
      <w:r w:rsidRPr="00114D22">
        <w:rPr>
          <w:i w:val="0"/>
          <w:sz w:val="22"/>
          <w:szCs w:val="22"/>
        </w:rPr>
        <w:t>9. člen</w:t>
      </w:r>
    </w:p>
    <w:p w:rsidR="00140804" w:rsidRPr="00114D22" w:rsidRDefault="00140804" w:rsidP="00140804">
      <w:pPr>
        <w:ind w:left="709"/>
        <w:jc w:val="both"/>
        <w:rPr>
          <w:i w:val="0"/>
          <w:sz w:val="22"/>
          <w:szCs w:val="22"/>
        </w:rPr>
      </w:pPr>
    </w:p>
    <w:p w:rsidR="00140804" w:rsidRPr="00114D22" w:rsidRDefault="00140804" w:rsidP="00140804">
      <w:pPr>
        <w:ind w:left="709"/>
        <w:jc w:val="both"/>
        <w:rPr>
          <w:i w:val="0"/>
          <w:sz w:val="22"/>
          <w:szCs w:val="22"/>
        </w:rPr>
      </w:pPr>
      <w:r w:rsidRPr="00114D22">
        <w:rPr>
          <w:i w:val="0"/>
          <w:sz w:val="22"/>
          <w:szCs w:val="22"/>
        </w:rPr>
        <w:t>Za izvajanje tega okvirnega sporazuma sta odgovorna naslednja pooblaščena predstavnika:</w:t>
      </w:r>
    </w:p>
    <w:p w:rsidR="00140804" w:rsidRPr="00114D22" w:rsidRDefault="00140804" w:rsidP="00140804">
      <w:pPr>
        <w:ind w:left="851" w:hanging="284"/>
        <w:jc w:val="both"/>
        <w:rPr>
          <w:b/>
          <w:i w:val="0"/>
          <w:sz w:val="22"/>
          <w:szCs w:val="22"/>
        </w:rPr>
      </w:pPr>
      <w:r w:rsidRPr="00114D22">
        <w:rPr>
          <w:i w:val="0"/>
          <w:sz w:val="22"/>
          <w:szCs w:val="22"/>
        </w:rPr>
        <w:t xml:space="preserve">- </w:t>
      </w:r>
      <w:r w:rsidRPr="00114D22">
        <w:rPr>
          <w:i w:val="0"/>
          <w:sz w:val="22"/>
          <w:szCs w:val="22"/>
        </w:rPr>
        <w:tab/>
        <w:t xml:space="preserve">na strani naročnika Svetlana Čermelj, </w:t>
      </w:r>
      <w:hyperlink r:id="rId21" w:history="1">
        <w:r w:rsidRPr="00114D22">
          <w:rPr>
            <w:rStyle w:val="Hiperpovezava"/>
            <w:sz w:val="22"/>
            <w:szCs w:val="22"/>
          </w:rPr>
          <w:t>svetlana.cermelj@ljubljana.si</w:t>
        </w:r>
      </w:hyperlink>
      <w:r w:rsidRPr="00114D22">
        <w:rPr>
          <w:i w:val="0"/>
          <w:sz w:val="22"/>
          <w:szCs w:val="22"/>
        </w:rPr>
        <w:t>, ki je hkrati skrbnica okvirnega sporazuma;</w:t>
      </w:r>
    </w:p>
    <w:p w:rsidR="00140804" w:rsidRPr="00114D22" w:rsidRDefault="00140804" w:rsidP="00140804">
      <w:pPr>
        <w:ind w:left="851" w:hanging="284"/>
        <w:jc w:val="both"/>
        <w:rPr>
          <w:b/>
          <w:i w:val="0"/>
          <w:sz w:val="22"/>
          <w:szCs w:val="22"/>
        </w:rPr>
      </w:pPr>
      <w:r w:rsidRPr="00114D22">
        <w:rPr>
          <w:i w:val="0"/>
          <w:sz w:val="22"/>
          <w:szCs w:val="22"/>
        </w:rPr>
        <w:t xml:space="preserve">- </w:t>
      </w:r>
      <w:r w:rsidRPr="00114D22">
        <w:rPr>
          <w:i w:val="0"/>
          <w:sz w:val="22"/>
          <w:szCs w:val="22"/>
        </w:rPr>
        <w:tab/>
        <w:t>na strani izvajalca: ________, ki je odgovorni/a nosilec/ka izvedbe storitev po tem okvirnem sporazumu.</w:t>
      </w:r>
    </w:p>
    <w:p w:rsidR="00140804" w:rsidRPr="00114D22" w:rsidRDefault="00140804" w:rsidP="00140804">
      <w:pPr>
        <w:ind w:left="709"/>
        <w:jc w:val="both"/>
        <w:rPr>
          <w:b/>
          <w:i w:val="0"/>
          <w:sz w:val="22"/>
          <w:szCs w:val="22"/>
        </w:rPr>
      </w:pPr>
    </w:p>
    <w:p w:rsidR="00140804" w:rsidRPr="00114D22" w:rsidRDefault="00140804" w:rsidP="00140804">
      <w:pPr>
        <w:ind w:left="709"/>
        <w:jc w:val="both"/>
        <w:rPr>
          <w:i w:val="0"/>
          <w:sz w:val="22"/>
          <w:szCs w:val="22"/>
        </w:rPr>
      </w:pPr>
      <w:r w:rsidRPr="00114D22">
        <w:rPr>
          <w:i w:val="0"/>
          <w:sz w:val="22"/>
          <w:szCs w:val="22"/>
        </w:rPr>
        <w:t>V primeru spremembe pooblaščenih predstavnikov strank sta stranki okvirnega sporazuma dolžni druga drugo obvestiti v roku 8 dni od nastanka posamezne spremembe.</w:t>
      </w:r>
    </w:p>
    <w:p w:rsidR="00140804" w:rsidRPr="00114D22" w:rsidRDefault="00140804" w:rsidP="00140804">
      <w:pPr>
        <w:ind w:left="709"/>
        <w:rPr>
          <w:b/>
          <w:i w:val="0"/>
          <w:sz w:val="22"/>
          <w:szCs w:val="22"/>
        </w:rPr>
      </w:pPr>
    </w:p>
    <w:p w:rsidR="00140804" w:rsidRPr="00114D22" w:rsidRDefault="00140804" w:rsidP="00140804">
      <w:pPr>
        <w:ind w:left="709"/>
        <w:rPr>
          <w:b/>
          <w:i w:val="0"/>
          <w:sz w:val="22"/>
          <w:szCs w:val="22"/>
        </w:rPr>
      </w:pPr>
    </w:p>
    <w:p w:rsidR="00140804" w:rsidRPr="00114D22" w:rsidRDefault="00140804" w:rsidP="00140804">
      <w:pPr>
        <w:ind w:left="709"/>
        <w:rPr>
          <w:b/>
          <w:i w:val="0"/>
          <w:sz w:val="22"/>
          <w:szCs w:val="22"/>
        </w:rPr>
      </w:pPr>
      <w:r w:rsidRPr="00114D22">
        <w:rPr>
          <w:b/>
          <w:i w:val="0"/>
          <w:sz w:val="22"/>
          <w:szCs w:val="22"/>
        </w:rPr>
        <w:t>Lastništvo in pravice</w:t>
      </w:r>
    </w:p>
    <w:p w:rsidR="00140804" w:rsidRPr="00114D22" w:rsidRDefault="00140804" w:rsidP="00140804">
      <w:pPr>
        <w:ind w:left="709"/>
        <w:rPr>
          <w:b/>
          <w:i w:val="0"/>
          <w:sz w:val="22"/>
          <w:szCs w:val="22"/>
        </w:rPr>
      </w:pPr>
      <w:r w:rsidRPr="00114D22">
        <w:rPr>
          <w:i w:val="0"/>
          <w:sz w:val="22"/>
          <w:szCs w:val="22"/>
        </w:rPr>
        <w:t xml:space="preserve">                              </w:t>
      </w:r>
    </w:p>
    <w:p w:rsidR="00140804" w:rsidRPr="00114D22" w:rsidRDefault="00140804" w:rsidP="00140804">
      <w:pPr>
        <w:tabs>
          <w:tab w:val="left" w:pos="3060"/>
        </w:tabs>
        <w:ind w:left="709"/>
        <w:jc w:val="center"/>
        <w:rPr>
          <w:i w:val="0"/>
          <w:sz w:val="22"/>
          <w:szCs w:val="22"/>
        </w:rPr>
      </w:pPr>
      <w:r w:rsidRPr="00114D22">
        <w:rPr>
          <w:i w:val="0"/>
          <w:sz w:val="22"/>
          <w:szCs w:val="22"/>
        </w:rPr>
        <w:t>10. člen</w:t>
      </w:r>
    </w:p>
    <w:p w:rsidR="00140804" w:rsidRPr="00114D22" w:rsidRDefault="00140804" w:rsidP="00140804">
      <w:pPr>
        <w:ind w:left="709"/>
        <w:rPr>
          <w:i w:val="0"/>
          <w:sz w:val="22"/>
          <w:szCs w:val="22"/>
        </w:rPr>
      </w:pPr>
    </w:p>
    <w:p w:rsidR="00140804" w:rsidRPr="00114D22" w:rsidRDefault="00140804" w:rsidP="00140804">
      <w:pPr>
        <w:ind w:left="709"/>
        <w:jc w:val="both"/>
        <w:rPr>
          <w:i w:val="0"/>
          <w:sz w:val="22"/>
          <w:szCs w:val="22"/>
        </w:rPr>
      </w:pPr>
      <w:r w:rsidRPr="00114D22">
        <w:rPr>
          <w:i w:val="0"/>
          <w:sz w:val="22"/>
          <w:szCs w:val="22"/>
        </w:rPr>
        <w:t>Izvajalec prenaša na naročnika materialne avtorske pravice na izdelanih poročilih iz 6. člena tega okvirnega sporazuma, in sicer: pravico reproduciranja, pravico distribuiranja, pravico javnega prikazovanja, pravico dajanja na voljo javnosti, pravico predelave in pravico nadaljnjega prenosa na tretje osebe. Navedene materialne avtorske pravice se prenesejo v celoti, ekskluzivno, brez časovnih in teritorialnih omejitev, izvajalec pa obdrži moralne avtorske pravice.</w:t>
      </w:r>
    </w:p>
    <w:p w:rsidR="00140804" w:rsidRPr="00114D22" w:rsidRDefault="00140804" w:rsidP="00140804">
      <w:pPr>
        <w:ind w:left="709"/>
        <w:jc w:val="both"/>
        <w:rPr>
          <w:i w:val="0"/>
          <w:sz w:val="22"/>
          <w:szCs w:val="22"/>
        </w:rPr>
      </w:pPr>
    </w:p>
    <w:p w:rsidR="00140804" w:rsidRPr="00114D22" w:rsidRDefault="00140804" w:rsidP="00140804">
      <w:pPr>
        <w:ind w:left="709"/>
        <w:jc w:val="both"/>
        <w:rPr>
          <w:i w:val="0"/>
          <w:sz w:val="22"/>
          <w:szCs w:val="22"/>
        </w:rPr>
      </w:pPr>
      <w:r w:rsidRPr="00114D22">
        <w:rPr>
          <w:i w:val="0"/>
          <w:sz w:val="22"/>
          <w:szCs w:val="22"/>
        </w:rPr>
        <w:t xml:space="preserve">S plačilom posameznega poročila iz 6. člena tega okvirnega sporazuma na način, določen v 5. členu tega okvirnega sporazuma, preide posamezno poročilo iz 6. člena tega okvirnega sporazuma v last naročnika. </w:t>
      </w:r>
    </w:p>
    <w:p w:rsidR="00140804" w:rsidRPr="00114D22" w:rsidRDefault="00140804" w:rsidP="00140804">
      <w:pPr>
        <w:ind w:left="709"/>
        <w:jc w:val="both"/>
        <w:rPr>
          <w:i w:val="0"/>
          <w:sz w:val="22"/>
          <w:szCs w:val="22"/>
        </w:rPr>
      </w:pPr>
    </w:p>
    <w:p w:rsidR="00140804" w:rsidRPr="00114D22" w:rsidRDefault="00140804" w:rsidP="00140804">
      <w:pPr>
        <w:ind w:left="709"/>
        <w:jc w:val="both"/>
        <w:rPr>
          <w:i w:val="0"/>
          <w:sz w:val="22"/>
          <w:szCs w:val="22"/>
        </w:rPr>
      </w:pPr>
    </w:p>
    <w:p w:rsidR="00140804" w:rsidRPr="00114D22" w:rsidRDefault="00140804" w:rsidP="00140804">
      <w:pPr>
        <w:ind w:left="709"/>
        <w:jc w:val="both"/>
        <w:rPr>
          <w:i w:val="0"/>
          <w:sz w:val="22"/>
          <w:szCs w:val="22"/>
        </w:rPr>
      </w:pPr>
      <w:r w:rsidRPr="00114D22">
        <w:rPr>
          <w:i w:val="0"/>
          <w:sz w:val="22"/>
          <w:szCs w:val="22"/>
        </w:rPr>
        <w:t xml:space="preserve">Podatke, pridobljene pri izvedbi storitev okvirnega sporazuma, lahko uporablja izvajalec le na podlagi pisnega soglasja naročnika. </w:t>
      </w:r>
    </w:p>
    <w:p w:rsidR="00140804" w:rsidRPr="00114D22" w:rsidRDefault="00140804" w:rsidP="00140804">
      <w:pPr>
        <w:ind w:left="709"/>
        <w:jc w:val="both"/>
        <w:rPr>
          <w:i w:val="0"/>
          <w:sz w:val="22"/>
          <w:szCs w:val="22"/>
        </w:rPr>
      </w:pPr>
    </w:p>
    <w:p w:rsidR="00140804" w:rsidRPr="00114D22" w:rsidRDefault="00140804" w:rsidP="00140804">
      <w:pPr>
        <w:ind w:left="709"/>
        <w:jc w:val="both"/>
        <w:rPr>
          <w:i w:val="0"/>
          <w:sz w:val="22"/>
          <w:szCs w:val="22"/>
        </w:rPr>
      </w:pPr>
    </w:p>
    <w:p w:rsidR="00140804" w:rsidRPr="00114D22" w:rsidRDefault="00140804" w:rsidP="00140804">
      <w:pPr>
        <w:ind w:left="709"/>
        <w:jc w:val="both"/>
        <w:rPr>
          <w:b/>
          <w:i w:val="0"/>
          <w:sz w:val="22"/>
          <w:szCs w:val="22"/>
        </w:rPr>
      </w:pPr>
      <w:r w:rsidRPr="00114D22">
        <w:rPr>
          <w:b/>
          <w:i w:val="0"/>
          <w:sz w:val="22"/>
          <w:szCs w:val="22"/>
        </w:rPr>
        <w:t>Protikorupcijsko določilo</w:t>
      </w:r>
    </w:p>
    <w:p w:rsidR="00140804" w:rsidRPr="00114D22" w:rsidRDefault="00140804" w:rsidP="00140804">
      <w:pPr>
        <w:spacing w:before="100" w:beforeAutospacing="1" w:after="100" w:afterAutospacing="1"/>
        <w:ind w:left="709"/>
        <w:jc w:val="center"/>
        <w:rPr>
          <w:i w:val="0"/>
          <w:color w:val="000000"/>
          <w:sz w:val="22"/>
          <w:szCs w:val="22"/>
        </w:rPr>
      </w:pPr>
      <w:r w:rsidRPr="00114D22">
        <w:rPr>
          <w:i w:val="0"/>
          <w:color w:val="000000"/>
          <w:sz w:val="22"/>
          <w:szCs w:val="22"/>
        </w:rPr>
        <w:t>11. člen</w:t>
      </w:r>
    </w:p>
    <w:p w:rsidR="00140804" w:rsidRPr="00114D22" w:rsidRDefault="00140804" w:rsidP="00140804">
      <w:pPr>
        <w:spacing w:before="100" w:beforeAutospacing="1" w:after="100" w:afterAutospacing="1"/>
        <w:ind w:left="708"/>
        <w:jc w:val="both"/>
        <w:rPr>
          <w:i w:val="0"/>
          <w:sz w:val="22"/>
          <w:szCs w:val="22"/>
        </w:rPr>
      </w:pPr>
      <w:r w:rsidRPr="00114D22">
        <w:rPr>
          <w:i w:val="0"/>
          <w:sz w:val="22"/>
          <w:szCs w:val="22"/>
        </w:rPr>
        <w:t>V primeru, da je pri izvedbi naročila, za izbor izvajalca tega okvirnega sporazuma ali pri izvajanju tega okvirnega sporazuma kdo v imenu ali na račun izvajalca, predstavniku, zastopniku ali posredniku naročnika, uslužbencu mestne uprave ali funkcionarju naročnika, obljubil, ponudil ali dal kakšno nedovoljeno korist za pridobitev tega posla ali za sklenitev tega posla pod ugodnejšimi pogoji ali za opustitev dolžnega nadzora nad izvajanjem obveznosti ali za drugo ravnanje ali opustitev, s katerim naročniku povzročena škoda ali je omogočena pridobitev nedovoljene koristi predstavniku, zastopniku ali posredniku naročnika, javnemu uslužbencu mestne uprave ali funkcionarju, izvajalcu ali njegovemu predstavniku, zastopniku, posredniku, je ta okvirni sporazum ničen.</w:t>
      </w:r>
    </w:p>
    <w:p w:rsidR="00140804" w:rsidRPr="00114D22" w:rsidRDefault="00140804" w:rsidP="00140804">
      <w:pPr>
        <w:ind w:left="708"/>
        <w:jc w:val="both"/>
        <w:rPr>
          <w:sz w:val="22"/>
          <w:szCs w:val="22"/>
        </w:rPr>
      </w:pPr>
      <w:r w:rsidRPr="00114D22">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rsidR="00140804" w:rsidRPr="00114D22" w:rsidRDefault="00140804" w:rsidP="00140804">
      <w:pPr>
        <w:ind w:left="709"/>
        <w:jc w:val="both"/>
        <w:rPr>
          <w:i w:val="0"/>
          <w:sz w:val="22"/>
          <w:szCs w:val="22"/>
        </w:rPr>
      </w:pPr>
    </w:p>
    <w:p w:rsidR="00140804" w:rsidRDefault="00140804" w:rsidP="00140804">
      <w:pPr>
        <w:ind w:left="709"/>
        <w:jc w:val="both"/>
        <w:rPr>
          <w:b/>
          <w:i w:val="0"/>
          <w:sz w:val="22"/>
          <w:szCs w:val="22"/>
        </w:rPr>
      </w:pPr>
    </w:p>
    <w:p w:rsidR="00140804" w:rsidRDefault="00140804" w:rsidP="00140804">
      <w:pPr>
        <w:ind w:left="709"/>
        <w:jc w:val="both"/>
        <w:rPr>
          <w:b/>
          <w:i w:val="0"/>
          <w:sz w:val="22"/>
          <w:szCs w:val="22"/>
        </w:rPr>
      </w:pPr>
    </w:p>
    <w:p w:rsidR="00140804" w:rsidRDefault="00140804" w:rsidP="00140804">
      <w:pPr>
        <w:ind w:left="709"/>
        <w:jc w:val="both"/>
        <w:rPr>
          <w:b/>
          <w:i w:val="0"/>
          <w:sz w:val="22"/>
          <w:szCs w:val="22"/>
        </w:rPr>
      </w:pPr>
    </w:p>
    <w:p w:rsidR="00140804" w:rsidRDefault="00140804" w:rsidP="00140804">
      <w:pPr>
        <w:ind w:left="709"/>
        <w:jc w:val="both"/>
        <w:rPr>
          <w:b/>
          <w:i w:val="0"/>
          <w:sz w:val="22"/>
          <w:szCs w:val="22"/>
        </w:rPr>
      </w:pPr>
    </w:p>
    <w:p w:rsidR="00140804" w:rsidRDefault="00140804" w:rsidP="00140804">
      <w:pPr>
        <w:ind w:left="709"/>
        <w:jc w:val="both"/>
        <w:rPr>
          <w:b/>
          <w:i w:val="0"/>
          <w:sz w:val="22"/>
          <w:szCs w:val="22"/>
        </w:rPr>
      </w:pPr>
    </w:p>
    <w:p w:rsidR="00140804" w:rsidRPr="00114D22" w:rsidRDefault="00140804" w:rsidP="00140804">
      <w:pPr>
        <w:ind w:left="709"/>
        <w:jc w:val="both"/>
        <w:rPr>
          <w:b/>
          <w:i w:val="0"/>
          <w:sz w:val="22"/>
          <w:szCs w:val="22"/>
        </w:rPr>
      </w:pPr>
    </w:p>
    <w:p w:rsidR="00140804" w:rsidRPr="00114D22" w:rsidRDefault="00140804" w:rsidP="00140804">
      <w:pPr>
        <w:ind w:left="709"/>
        <w:jc w:val="both"/>
        <w:rPr>
          <w:b/>
          <w:i w:val="0"/>
          <w:sz w:val="22"/>
          <w:szCs w:val="22"/>
        </w:rPr>
      </w:pPr>
      <w:r w:rsidRPr="00114D22">
        <w:rPr>
          <w:b/>
          <w:i w:val="0"/>
          <w:sz w:val="22"/>
          <w:szCs w:val="22"/>
        </w:rPr>
        <w:t>Končna določila</w:t>
      </w:r>
    </w:p>
    <w:p w:rsidR="00140804" w:rsidRPr="00114D22" w:rsidRDefault="00140804" w:rsidP="00140804">
      <w:pPr>
        <w:ind w:left="709"/>
        <w:jc w:val="both"/>
        <w:rPr>
          <w:b/>
          <w:i w:val="0"/>
          <w:sz w:val="22"/>
          <w:szCs w:val="22"/>
        </w:rPr>
      </w:pPr>
    </w:p>
    <w:p w:rsidR="00140804" w:rsidRPr="00114D22" w:rsidRDefault="00140804" w:rsidP="00140804">
      <w:pPr>
        <w:ind w:left="709"/>
        <w:jc w:val="center"/>
        <w:rPr>
          <w:i w:val="0"/>
          <w:sz w:val="22"/>
          <w:szCs w:val="22"/>
        </w:rPr>
      </w:pPr>
      <w:r w:rsidRPr="00114D22">
        <w:rPr>
          <w:i w:val="0"/>
          <w:sz w:val="22"/>
          <w:szCs w:val="22"/>
        </w:rPr>
        <w:t>12. člen</w:t>
      </w:r>
    </w:p>
    <w:p w:rsidR="00140804" w:rsidRPr="00114D22" w:rsidRDefault="00140804" w:rsidP="00140804">
      <w:pPr>
        <w:ind w:left="709"/>
        <w:jc w:val="both"/>
        <w:rPr>
          <w:i w:val="0"/>
          <w:sz w:val="22"/>
          <w:szCs w:val="22"/>
        </w:rPr>
      </w:pPr>
    </w:p>
    <w:p w:rsidR="00140804" w:rsidRPr="00114D22" w:rsidRDefault="00140804" w:rsidP="00140804">
      <w:pPr>
        <w:ind w:left="709"/>
        <w:jc w:val="both"/>
        <w:rPr>
          <w:i w:val="0"/>
          <w:sz w:val="22"/>
          <w:szCs w:val="22"/>
        </w:rPr>
      </w:pPr>
      <w:r w:rsidRPr="00114D22">
        <w:rPr>
          <w:i w:val="0"/>
          <w:sz w:val="22"/>
          <w:szCs w:val="22"/>
        </w:rPr>
        <w:t>Morebitne spore iz tega okvirnega sporazuma bosta stranki reševali sporazumno. Če sporazumne rešitve stranki ne bi mogli doseči, bo o sporu odločalo stvarno pristojno sodišče v Ljubljani.</w:t>
      </w:r>
    </w:p>
    <w:p w:rsidR="00140804" w:rsidRPr="00114D22" w:rsidRDefault="00140804" w:rsidP="00140804">
      <w:pPr>
        <w:ind w:left="709"/>
        <w:jc w:val="both"/>
        <w:rPr>
          <w:i w:val="0"/>
          <w:sz w:val="22"/>
          <w:szCs w:val="22"/>
        </w:rPr>
      </w:pPr>
    </w:p>
    <w:p w:rsidR="00140804" w:rsidRPr="00114D22" w:rsidRDefault="00140804" w:rsidP="00140804">
      <w:pPr>
        <w:ind w:left="709"/>
        <w:jc w:val="center"/>
        <w:rPr>
          <w:i w:val="0"/>
          <w:sz w:val="22"/>
          <w:szCs w:val="22"/>
        </w:rPr>
      </w:pPr>
      <w:r w:rsidRPr="00114D22">
        <w:rPr>
          <w:i w:val="0"/>
          <w:sz w:val="22"/>
          <w:szCs w:val="22"/>
        </w:rPr>
        <w:t>13. člen</w:t>
      </w:r>
    </w:p>
    <w:p w:rsidR="00140804" w:rsidRPr="00114D22" w:rsidRDefault="00140804" w:rsidP="00140804">
      <w:pPr>
        <w:ind w:left="709"/>
        <w:jc w:val="both"/>
        <w:rPr>
          <w:i w:val="0"/>
          <w:sz w:val="22"/>
          <w:szCs w:val="22"/>
        </w:rPr>
      </w:pPr>
    </w:p>
    <w:p w:rsidR="00140804" w:rsidRPr="00114D22" w:rsidRDefault="00140804" w:rsidP="00140804">
      <w:pPr>
        <w:ind w:left="709"/>
        <w:jc w:val="both"/>
        <w:rPr>
          <w:i w:val="0"/>
          <w:sz w:val="22"/>
          <w:szCs w:val="22"/>
        </w:rPr>
      </w:pPr>
      <w:r w:rsidRPr="00114D22">
        <w:rPr>
          <w:i w:val="0"/>
          <w:sz w:val="22"/>
          <w:szCs w:val="22"/>
        </w:rPr>
        <w:t>Vse spremembe in dopolnitve tega okvirnega sporazuma se dogovorijo le v obliki pisnih aneksov k temu okvirnemu sporazumu.</w:t>
      </w:r>
    </w:p>
    <w:p w:rsidR="00140804" w:rsidRPr="00114D22" w:rsidRDefault="00140804" w:rsidP="00140804">
      <w:pPr>
        <w:ind w:left="709"/>
        <w:jc w:val="both"/>
        <w:rPr>
          <w:i w:val="0"/>
          <w:sz w:val="22"/>
          <w:szCs w:val="22"/>
        </w:rPr>
      </w:pPr>
    </w:p>
    <w:p w:rsidR="00140804" w:rsidRPr="00114D22" w:rsidRDefault="00140804" w:rsidP="00140804">
      <w:pPr>
        <w:tabs>
          <w:tab w:val="left" w:pos="3420"/>
        </w:tabs>
        <w:ind w:left="709"/>
        <w:jc w:val="center"/>
        <w:rPr>
          <w:i w:val="0"/>
          <w:sz w:val="22"/>
          <w:szCs w:val="22"/>
        </w:rPr>
      </w:pPr>
      <w:r w:rsidRPr="00114D22">
        <w:rPr>
          <w:i w:val="0"/>
          <w:sz w:val="22"/>
          <w:szCs w:val="22"/>
        </w:rPr>
        <w:t>14. člen</w:t>
      </w:r>
    </w:p>
    <w:p w:rsidR="00140804" w:rsidRPr="00114D22" w:rsidRDefault="00140804" w:rsidP="00140804">
      <w:pPr>
        <w:ind w:left="709"/>
        <w:rPr>
          <w:i w:val="0"/>
          <w:sz w:val="22"/>
          <w:szCs w:val="22"/>
        </w:rPr>
      </w:pPr>
    </w:p>
    <w:p w:rsidR="00140804" w:rsidRPr="00114D22" w:rsidRDefault="00140804" w:rsidP="00140804">
      <w:pPr>
        <w:numPr>
          <w:ilvl w:val="12"/>
          <w:numId w:val="0"/>
        </w:numPr>
        <w:ind w:left="708"/>
        <w:jc w:val="both"/>
        <w:rPr>
          <w:i w:val="0"/>
          <w:sz w:val="22"/>
          <w:szCs w:val="22"/>
        </w:rPr>
      </w:pPr>
      <w:r w:rsidRPr="00114D22">
        <w:rPr>
          <w:i w:val="0"/>
          <w:sz w:val="22"/>
          <w:szCs w:val="22"/>
        </w:rPr>
        <w:t xml:space="preserve">Okvirni sporazum je sklenjen z dnem podpisa tega okvirnega sporazuma s strani obeh strank okvirnega sporazuma in začne veljati s 1. 11. 2018. </w:t>
      </w:r>
    </w:p>
    <w:p w:rsidR="00140804" w:rsidRPr="00114D22" w:rsidRDefault="00140804" w:rsidP="00140804">
      <w:pPr>
        <w:tabs>
          <w:tab w:val="left" w:pos="3420"/>
        </w:tabs>
        <w:ind w:left="709"/>
        <w:rPr>
          <w:i w:val="0"/>
          <w:sz w:val="22"/>
          <w:szCs w:val="22"/>
        </w:rPr>
      </w:pPr>
      <w:r w:rsidRPr="00114D22">
        <w:rPr>
          <w:i w:val="0"/>
          <w:sz w:val="22"/>
          <w:szCs w:val="22"/>
        </w:rPr>
        <w:t xml:space="preserve">                   </w:t>
      </w:r>
    </w:p>
    <w:p w:rsidR="00140804" w:rsidRPr="00114D22" w:rsidRDefault="00140804" w:rsidP="00140804">
      <w:pPr>
        <w:tabs>
          <w:tab w:val="left" w:pos="3420"/>
        </w:tabs>
        <w:ind w:left="709"/>
        <w:rPr>
          <w:i w:val="0"/>
          <w:sz w:val="22"/>
          <w:szCs w:val="22"/>
        </w:rPr>
      </w:pPr>
    </w:p>
    <w:p w:rsidR="00140804" w:rsidRPr="00114D22" w:rsidRDefault="00140804" w:rsidP="00140804">
      <w:pPr>
        <w:tabs>
          <w:tab w:val="left" w:pos="3060"/>
          <w:tab w:val="left" w:pos="3420"/>
        </w:tabs>
        <w:ind w:left="709"/>
        <w:jc w:val="center"/>
        <w:rPr>
          <w:i w:val="0"/>
          <w:sz w:val="22"/>
          <w:szCs w:val="22"/>
        </w:rPr>
      </w:pPr>
      <w:r w:rsidRPr="00114D22">
        <w:rPr>
          <w:i w:val="0"/>
          <w:sz w:val="22"/>
          <w:szCs w:val="22"/>
        </w:rPr>
        <w:t>15. člen</w:t>
      </w:r>
    </w:p>
    <w:p w:rsidR="00140804" w:rsidRPr="00114D22" w:rsidRDefault="00140804" w:rsidP="00140804">
      <w:pPr>
        <w:ind w:left="709"/>
        <w:rPr>
          <w:i w:val="0"/>
          <w:sz w:val="22"/>
          <w:szCs w:val="22"/>
        </w:rPr>
      </w:pPr>
    </w:p>
    <w:p w:rsidR="00140804" w:rsidRPr="00114D22" w:rsidRDefault="00140804" w:rsidP="00140804">
      <w:pPr>
        <w:pStyle w:val="Telobesedila3"/>
        <w:ind w:left="708"/>
        <w:jc w:val="both"/>
        <w:rPr>
          <w:i w:val="0"/>
          <w:sz w:val="22"/>
          <w:szCs w:val="22"/>
        </w:rPr>
      </w:pPr>
      <w:r w:rsidRPr="00114D22">
        <w:rPr>
          <w:i w:val="0"/>
          <w:sz w:val="22"/>
          <w:szCs w:val="22"/>
        </w:rPr>
        <w:t xml:space="preserve">Okvirni sporazum je sestavljen v 4 enakih izvodih, od katerih prejmeta obe stranki tega okvirnega sporazuma vsaka po 2  izvoda. </w:t>
      </w:r>
    </w:p>
    <w:p w:rsidR="00140804" w:rsidRPr="00114D22" w:rsidRDefault="00140804" w:rsidP="00140804">
      <w:pPr>
        <w:ind w:left="709"/>
        <w:rPr>
          <w:i w:val="0"/>
          <w:sz w:val="22"/>
          <w:szCs w:val="22"/>
        </w:rPr>
      </w:pPr>
    </w:p>
    <w:p w:rsidR="00140804" w:rsidRPr="00114D22" w:rsidRDefault="00140804" w:rsidP="00140804">
      <w:pPr>
        <w:spacing w:line="280" w:lineRule="exact"/>
        <w:ind w:firstLine="708"/>
        <w:rPr>
          <w:i w:val="0"/>
          <w:sz w:val="22"/>
          <w:szCs w:val="22"/>
        </w:rPr>
      </w:pPr>
      <w:r w:rsidRPr="00114D22">
        <w:rPr>
          <w:i w:val="0"/>
          <w:sz w:val="22"/>
          <w:szCs w:val="22"/>
        </w:rPr>
        <w:t>Prilogi in sestavna dela tega okvirnega sporazuma sta:</w:t>
      </w:r>
    </w:p>
    <w:p w:rsidR="00140804" w:rsidRPr="00114D22" w:rsidRDefault="00140804" w:rsidP="00140804">
      <w:pPr>
        <w:numPr>
          <w:ilvl w:val="0"/>
          <w:numId w:val="38"/>
        </w:numPr>
        <w:spacing w:line="280" w:lineRule="exact"/>
        <w:ind w:hanging="218"/>
        <w:rPr>
          <w:i w:val="0"/>
          <w:sz w:val="22"/>
          <w:szCs w:val="22"/>
        </w:rPr>
      </w:pPr>
      <w:r w:rsidRPr="00114D22">
        <w:rPr>
          <w:i w:val="0"/>
          <w:sz w:val="22"/>
          <w:szCs w:val="22"/>
        </w:rPr>
        <w:t xml:space="preserve"> priloga 1: projektna naloga št. 430-327/2018-1  z dne 9. 2. 2018;</w:t>
      </w:r>
    </w:p>
    <w:p w:rsidR="00140804" w:rsidRPr="00114D22" w:rsidRDefault="00140804" w:rsidP="00140804">
      <w:pPr>
        <w:numPr>
          <w:ilvl w:val="0"/>
          <w:numId w:val="38"/>
        </w:numPr>
        <w:spacing w:line="280" w:lineRule="exact"/>
        <w:ind w:hanging="218"/>
        <w:rPr>
          <w:i w:val="0"/>
          <w:sz w:val="22"/>
          <w:szCs w:val="22"/>
        </w:rPr>
      </w:pPr>
      <w:r w:rsidRPr="00114D22">
        <w:rPr>
          <w:i w:val="0"/>
          <w:sz w:val="22"/>
          <w:szCs w:val="22"/>
        </w:rPr>
        <w:t xml:space="preserve"> priloga 2: ponudba št. _________ z dne  _________.</w:t>
      </w:r>
    </w:p>
    <w:p w:rsidR="00140804" w:rsidRPr="00114D22" w:rsidRDefault="00140804" w:rsidP="00140804">
      <w:pPr>
        <w:tabs>
          <w:tab w:val="num" w:pos="927"/>
        </w:tabs>
        <w:ind w:left="709"/>
        <w:rPr>
          <w:i w:val="0"/>
          <w:sz w:val="22"/>
          <w:szCs w:val="22"/>
        </w:rPr>
      </w:pPr>
    </w:p>
    <w:p w:rsidR="00140804" w:rsidRPr="00114D22" w:rsidRDefault="00140804" w:rsidP="00140804">
      <w:pPr>
        <w:ind w:left="709"/>
        <w:rPr>
          <w:i w:val="0"/>
          <w:sz w:val="22"/>
          <w:szCs w:val="22"/>
        </w:rPr>
      </w:pPr>
    </w:p>
    <w:p w:rsidR="00140804" w:rsidRDefault="00140804" w:rsidP="00140804">
      <w:pPr>
        <w:ind w:left="709"/>
        <w:rPr>
          <w:sz w:val="22"/>
          <w:szCs w:val="22"/>
        </w:rPr>
      </w:pPr>
      <w:r w:rsidRPr="00114D22">
        <w:rPr>
          <w:i w:val="0"/>
          <w:sz w:val="22"/>
          <w:szCs w:val="22"/>
        </w:rPr>
        <w:t>Št.:</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Pr="00114D22">
        <w:rPr>
          <w:i w:val="0"/>
          <w:sz w:val="22"/>
          <w:szCs w:val="22"/>
        </w:rPr>
        <w:tab/>
      </w:r>
      <w:r w:rsidRPr="00114D22">
        <w:rPr>
          <w:i w:val="0"/>
          <w:sz w:val="22"/>
          <w:szCs w:val="22"/>
        </w:rPr>
        <w:tab/>
      </w:r>
      <w:r w:rsidRPr="00114D22">
        <w:rPr>
          <w:i w:val="0"/>
          <w:sz w:val="22"/>
          <w:szCs w:val="22"/>
        </w:rPr>
        <w:tab/>
      </w:r>
      <w:r w:rsidRPr="00114D22">
        <w:rPr>
          <w:i w:val="0"/>
          <w:sz w:val="22"/>
          <w:szCs w:val="22"/>
        </w:rPr>
        <w:tab/>
      </w:r>
      <w:r w:rsidRPr="00114D22">
        <w:rPr>
          <w:i w:val="0"/>
          <w:sz w:val="22"/>
          <w:szCs w:val="22"/>
        </w:rPr>
        <w:tab/>
      </w:r>
      <w:r w:rsidRPr="00114D22">
        <w:rPr>
          <w:i w:val="0"/>
          <w:sz w:val="22"/>
          <w:szCs w:val="22"/>
        </w:rPr>
        <w:tab/>
        <w:t>Št</w:t>
      </w:r>
      <w:r>
        <w:rPr>
          <w:i w:val="0"/>
          <w:sz w:val="22"/>
          <w:szCs w:val="22"/>
        </w:rPr>
        <w:t>evilka</w:t>
      </w:r>
      <w:r w:rsidRPr="00114D22">
        <w:rPr>
          <w:i w:val="0"/>
          <w:sz w:val="22"/>
          <w:szCs w:val="22"/>
        </w:rPr>
        <w:t xml:space="preserve"> okvirnega sporazuma: </w:t>
      </w:r>
      <w:r>
        <w:rPr>
          <w:i w:val="0"/>
          <w:sz w:val="22"/>
          <w:szCs w:val="22"/>
        </w:rPr>
        <w:t>C7560-18-210012</w:t>
      </w:r>
    </w:p>
    <w:p w:rsidR="00140804" w:rsidRDefault="00140804" w:rsidP="00140804">
      <w:pPr>
        <w:ind w:left="4249" w:firstLine="707"/>
        <w:rPr>
          <w:sz w:val="22"/>
          <w:szCs w:val="22"/>
        </w:rPr>
      </w:pPr>
      <w:r>
        <w:rPr>
          <w:sz w:val="22"/>
          <w:szCs w:val="22"/>
        </w:rPr>
        <w:t>Številka dok.DS:</w:t>
      </w:r>
    </w:p>
    <w:p w:rsidR="00140804" w:rsidRDefault="00140804" w:rsidP="00140804">
      <w:pPr>
        <w:ind w:left="709"/>
        <w:rPr>
          <w:i w:val="0"/>
          <w:sz w:val="22"/>
          <w:szCs w:val="22"/>
        </w:rPr>
      </w:pPr>
      <w:r w:rsidRPr="00114D22">
        <w:rPr>
          <w:i w:val="0"/>
          <w:sz w:val="22"/>
          <w:szCs w:val="22"/>
        </w:rPr>
        <w:t>Datum: __________                                            Datum: ____________</w:t>
      </w:r>
    </w:p>
    <w:p w:rsidR="00140804" w:rsidRPr="00114D22" w:rsidRDefault="00140804" w:rsidP="00140804">
      <w:pPr>
        <w:ind w:left="709"/>
        <w:rPr>
          <w:i w:val="0"/>
          <w:sz w:val="22"/>
          <w:szCs w:val="22"/>
        </w:rPr>
      </w:pPr>
    </w:p>
    <w:p w:rsidR="00140804" w:rsidRPr="00114D22" w:rsidRDefault="00140804" w:rsidP="00140804">
      <w:pPr>
        <w:ind w:left="709"/>
        <w:rPr>
          <w:b/>
          <w:i w:val="0"/>
          <w:sz w:val="22"/>
          <w:szCs w:val="22"/>
        </w:rPr>
      </w:pPr>
    </w:p>
    <w:p w:rsidR="00140804" w:rsidRPr="00114D22" w:rsidRDefault="00140804" w:rsidP="00140804">
      <w:pPr>
        <w:ind w:left="709"/>
        <w:rPr>
          <w:b/>
          <w:i w:val="0"/>
          <w:sz w:val="22"/>
          <w:szCs w:val="22"/>
        </w:rPr>
      </w:pPr>
    </w:p>
    <w:p w:rsidR="00140804" w:rsidRPr="00114D22" w:rsidRDefault="00140804" w:rsidP="00140804">
      <w:pPr>
        <w:ind w:left="709"/>
        <w:rPr>
          <w:b/>
          <w:i w:val="0"/>
          <w:sz w:val="22"/>
          <w:szCs w:val="22"/>
        </w:rPr>
      </w:pPr>
      <w:r w:rsidRPr="00114D22">
        <w:rPr>
          <w:b/>
          <w:i w:val="0"/>
          <w:sz w:val="22"/>
          <w:szCs w:val="22"/>
        </w:rPr>
        <w:t>Izvajalec:                                                            Naročnik:</w:t>
      </w:r>
    </w:p>
    <w:p w:rsidR="00140804" w:rsidRPr="00114D22" w:rsidRDefault="00140804" w:rsidP="00140804">
      <w:pPr>
        <w:ind w:left="709"/>
        <w:rPr>
          <w:i w:val="0"/>
          <w:sz w:val="22"/>
          <w:szCs w:val="22"/>
        </w:rPr>
      </w:pPr>
    </w:p>
    <w:p w:rsidR="00140804" w:rsidRPr="00114D22" w:rsidRDefault="00140804" w:rsidP="00140804">
      <w:pPr>
        <w:tabs>
          <w:tab w:val="left" w:pos="4500"/>
          <w:tab w:val="left" w:pos="5812"/>
        </w:tabs>
        <w:ind w:left="709"/>
        <w:rPr>
          <w:i w:val="0"/>
          <w:sz w:val="22"/>
          <w:szCs w:val="22"/>
        </w:rPr>
      </w:pPr>
      <w:r w:rsidRPr="00114D22">
        <w:rPr>
          <w:i w:val="0"/>
          <w:sz w:val="22"/>
          <w:szCs w:val="22"/>
        </w:rPr>
        <w:t xml:space="preserve">____________________________                      MESTNA OBČINA LJUBLJANA                                                                          </w:t>
      </w:r>
    </w:p>
    <w:p w:rsidR="00140804" w:rsidRPr="00114D22" w:rsidRDefault="00140804" w:rsidP="00140804">
      <w:pPr>
        <w:ind w:left="709"/>
        <w:jc w:val="both"/>
        <w:rPr>
          <w:i w:val="0"/>
          <w:sz w:val="22"/>
          <w:szCs w:val="22"/>
        </w:rPr>
      </w:pPr>
      <w:r w:rsidRPr="00114D22">
        <w:rPr>
          <w:i w:val="0"/>
          <w:sz w:val="22"/>
          <w:szCs w:val="22"/>
        </w:rPr>
        <w:t xml:space="preserve">          </w:t>
      </w:r>
    </w:p>
    <w:p w:rsidR="00140804" w:rsidRPr="00114D22" w:rsidRDefault="00140804" w:rsidP="00140804">
      <w:pPr>
        <w:ind w:left="709"/>
        <w:jc w:val="both"/>
        <w:rPr>
          <w:i w:val="0"/>
          <w:sz w:val="22"/>
          <w:szCs w:val="22"/>
        </w:rPr>
      </w:pPr>
      <w:r w:rsidRPr="00114D22">
        <w:rPr>
          <w:i w:val="0"/>
          <w:sz w:val="22"/>
          <w:szCs w:val="22"/>
        </w:rPr>
        <w:t xml:space="preserve">            </w:t>
      </w:r>
    </w:p>
    <w:p w:rsidR="00140804" w:rsidRPr="00114D22" w:rsidRDefault="00140804" w:rsidP="00140804">
      <w:pPr>
        <w:tabs>
          <w:tab w:val="left" w:pos="5812"/>
        </w:tabs>
        <w:ind w:left="709"/>
        <w:jc w:val="both"/>
        <w:rPr>
          <w:i w:val="0"/>
          <w:sz w:val="22"/>
          <w:szCs w:val="22"/>
        </w:rPr>
      </w:pPr>
      <w:r w:rsidRPr="00114D22">
        <w:rPr>
          <w:i w:val="0"/>
          <w:sz w:val="22"/>
          <w:szCs w:val="22"/>
        </w:rPr>
        <w:t>Direktor/ica                                                      Župan</w:t>
      </w:r>
    </w:p>
    <w:p w:rsidR="00140804" w:rsidRPr="00114D22" w:rsidRDefault="00140804" w:rsidP="00140804">
      <w:pPr>
        <w:ind w:left="709"/>
        <w:jc w:val="both"/>
        <w:rPr>
          <w:i w:val="0"/>
          <w:sz w:val="22"/>
          <w:szCs w:val="22"/>
        </w:rPr>
      </w:pPr>
      <w:r w:rsidRPr="00114D22">
        <w:rPr>
          <w:i w:val="0"/>
          <w:sz w:val="22"/>
          <w:szCs w:val="22"/>
        </w:rPr>
        <w:t xml:space="preserve">                                                                                                                                     </w:t>
      </w:r>
    </w:p>
    <w:p w:rsidR="00140804" w:rsidRPr="00114D22" w:rsidRDefault="00140804" w:rsidP="00140804">
      <w:pPr>
        <w:tabs>
          <w:tab w:val="left" w:pos="5812"/>
        </w:tabs>
        <w:ind w:left="709"/>
        <w:jc w:val="both"/>
        <w:rPr>
          <w:b/>
          <w:i w:val="0"/>
          <w:color w:val="000000"/>
          <w:sz w:val="22"/>
          <w:szCs w:val="22"/>
        </w:rPr>
      </w:pPr>
      <w:r w:rsidRPr="00114D22">
        <w:rPr>
          <w:sz w:val="22"/>
          <w:szCs w:val="22"/>
        </w:rPr>
        <w:t>______________________.                           Zoran Janković</w:t>
      </w:r>
    </w:p>
    <w:p w:rsidR="00C82409" w:rsidRDefault="00C82409" w:rsidP="00C82409">
      <w:pPr>
        <w:jc w:val="center"/>
        <w:rPr>
          <w:b/>
          <w:i w:val="0"/>
          <w:sz w:val="22"/>
          <w:szCs w:val="22"/>
        </w:rPr>
      </w:pPr>
    </w:p>
    <w:p w:rsidR="00B67ABC" w:rsidRDefault="00B67ABC" w:rsidP="008F5C70">
      <w:pPr>
        <w:keepNext/>
        <w:jc w:val="both"/>
        <w:rPr>
          <w:color w:val="000000"/>
          <w:sz w:val="22"/>
        </w:rPr>
      </w:pPr>
    </w:p>
    <w:p w:rsidR="00140804" w:rsidRDefault="00140804" w:rsidP="008F5C70">
      <w:pPr>
        <w:keepNext/>
        <w:jc w:val="both"/>
        <w:rPr>
          <w:color w:val="000000"/>
          <w:sz w:val="22"/>
        </w:rPr>
      </w:pPr>
    </w:p>
    <w:p w:rsidR="00140804" w:rsidRDefault="00140804" w:rsidP="008F5C70">
      <w:pPr>
        <w:keepNext/>
        <w:jc w:val="both"/>
        <w:rPr>
          <w:color w:val="000000"/>
          <w:sz w:val="22"/>
        </w:rPr>
      </w:pPr>
    </w:p>
    <w:p w:rsidR="00140804" w:rsidRDefault="00140804" w:rsidP="008F5C70">
      <w:pPr>
        <w:keepNext/>
        <w:jc w:val="both"/>
        <w:rPr>
          <w:color w:val="000000"/>
          <w:sz w:val="22"/>
        </w:rPr>
      </w:pPr>
    </w:p>
    <w:p w:rsidR="00140804" w:rsidRDefault="00140804" w:rsidP="008F5C70">
      <w:pPr>
        <w:keepNext/>
        <w:jc w:val="both"/>
        <w:rPr>
          <w:color w:val="000000"/>
          <w:sz w:val="22"/>
        </w:rPr>
      </w:pPr>
    </w:p>
    <w:p w:rsidR="00140804" w:rsidRDefault="00140804" w:rsidP="008F5C70">
      <w:pPr>
        <w:keepNext/>
        <w:jc w:val="both"/>
        <w:rPr>
          <w:color w:val="000000"/>
          <w:sz w:val="22"/>
        </w:rPr>
      </w:pPr>
    </w:p>
    <w:p w:rsidR="00140804" w:rsidRDefault="00140804" w:rsidP="008F5C70">
      <w:pPr>
        <w:keepNext/>
        <w:jc w:val="both"/>
        <w:rPr>
          <w:color w:val="000000"/>
          <w:sz w:val="22"/>
        </w:rPr>
      </w:pPr>
    </w:p>
    <w:p w:rsidR="00140804" w:rsidRDefault="00140804" w:rsidP="008F5C70">
      <w:pPr>
        <w:keepNext/>
        <w:jc w:val="both"/>
        <w:rPr>
          <w:color w:val="000000"/>
          <w:sz w:val="22"/>
        </w:rPr>
      </w:pPr>
    </w:p>
    <w:p w:rsidR="00140804" w:rsidRDefault="00140804" w:rsidP="008F5C70">
      <w:pPr>
        <w:keepNext/>
        <w:jc w:val="both"/>
        <w:rPr>
          <w:color w:val="000000"/>
          <w:sz w:val="22"/>
        </w:rPr>
      </w:pPr>
    </w:p>
    <w:p w:rsidR="00140804" w:rsidRDefault="00140804" w:rsidP="008F5C70">
      <w:pPr>
        <w:keepNext/>
        <w:jc w:val="both"/>
        <w:rPr>
          <w:color w:val="000000"/>
          <w:sz w:val="22"/>
        </w:rPr>
      </w:pPr>
    </w:p>
    <w:p w:rsidR="00140804" w:rsidRPr="00FE4D13" w:rsidRDefault="00140804" w:rsidP="008F5C70">
      <w:pPr>
        <w:keepNext/>
        <w:jc w:val="both"/>
        <w:rPr>
          <w:color w:val="000000"/>
          <w:sz w:val="22"/>
        </w:rPr>
      </w:pPr>
    </w:p>
    <w:p w:rsidR="008F5C70" w:rsidRDefault="008F5C70" w:rsidP="008F5C70">
      <w:pPr>
        <w:keepNext/>
        <w:rPr>
          <w:rFonts w:ascii="Tahoma" w:hAnsi="Tahoma" w:cs="Tahoma"/>
          <w:u w:val="single"/>
        </w:rPr>
      </w:pPr>
    </w:p>
    <w:p w:rsidR="00B67ABC" w:rsidRPr="004E3642" w:rsidRDefault="00B67ABC" w:rsidP="00B67ABC">
      <w:pPr>
        <w:pStyle w:val="Glava"/>
        <w:tabs>
          <w:tab w:val="clear" w:pos="4536"/>
          <w:tab w:val="clear" w:pos="9072"/>
        </w:tabs>
        <w:ind w:left="1080"/>
        <w:jc w:val="right"/>
        <w:rPr>
          <w:b/>
          <w:i w:val="0"/>
          <w:sz w:val="22"/>
          <w:szCs w:val="22"/>
        </w:rPr>
      </w:pPr>
      <w:r w:rsidRPr="004E3642">
        <w:rPr>
          <w:b/>
          <w:i w:val="0"/>
          <w:sz w:val="22"/>
          <w:szCs w:val="22"/>
        </w:rPr>
        <w:t xml:space="preserve">PRILOGA </w:t>
      </w:r>
      <w:r w:rsidR="00452AD4">
        <w:rPr>
          <w:b/>
          <w:i w:val="0"/>
          <w:sz w:val="22"/>
          <w:szCs w:val="22"/>
        </w:rPr>
        <w:t>1</w:t>
      </w:r>
      <w:r w:rsidR="00E12550">
        <w:rPr>
          <w:b/>
          <w:i w:val="0"/>
          <w:sz w:val="22"/>
          <w:szCs w:val="22"/>
        </w:rPr>
        <w:t>1</w:t>
      </w:r>
    </w:p>
    <w:p w:rsidR="00B67ABC" w:rsidRDefault="00B67ABC" w:rsidP="00B67ABC">
      <w:pPr>
        <w:pStyle w:val="Glava"/>
        <w:tabs>
          <w:tab w:val="clear" w:pos="4536"/>
          <w:tab w:val="clear" w:pos="9072"/>
        </w:tabs>
        <w:ind w:left="1080"/>
        <w:jc w:val="right"/>
        <w:rPr>
          <w:i w:val="0"/>
          <w:sz w:val="22"/>
          <w:szCs w:val="22"/>
        </w:rPr>
      </w:pPr>
    </w:p>
    <w:p w:rsidR="00B67ABC" w:rsidRDefault="00B67ABC" w:rsidP="00B67ABC">
      <w:pPr>
        <w:pStyle w:val="Glava"/>
        <w:tabs>
          <w:tab w:val="clear" w:pos="4536"/>
          <w:tab w:val="clear" w:pos="9072"/>
        </w:tabs>
        <w:ind w:left="1080"/>
        <w:jc w:val="right"/>
        <w:rPr>
          <w:i w:val="0"/>
          <w:sz w:val="22"/>
          <w:szCs w:val="22"/>
        </w:rPr>
      </w:pPr>
    </w:p>
    <w:p w:rsidR="00B67ABC" w:rsidRDefault="00B67ABC" w:rsidP="00B67ABC">
      <w:pPr>
        <w:pStyle w:val="Glava"/>
        <w:tabs>
          <w:tab w:val="clear" w:pos="4536"/>
          <w:tab w:val="clear" w:pos="9072"/>
        </w:tabs>
        <w:ind w:left="1080"/>
        <w:jc w:val="right"/>
        <w:rPr>
          <w:i w:val="0"/>
          <w:sz w:val="22"/>
          <w:szCs w:val="22"/>
        </w:rPr>
      </w:pPr>
    </w:p>
    <w:p w:rsidR="00B67ABC" w:rsidRPr="00FF38DC" w:rsidRDefault="00B67ABC" w:rsidP="00B67ABC">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B67ABC" w:rsidRPr="00FF38DC" w:rsidRDefault="00B67ABC" w:rsidP="00B67ABC">
      <w:pPr>
        <w:pStyle w:val="Glava"/>
        <w:tabs>
          <w:tab w:val="clear" w:pos="4536"/>
          <w:tab w:val="clear" w:pos="9072"/>
        </w:tabs>
        <w:ind w:left="1080"/>
        <w:jc w:val="both"/>
        <w:rPr>
          <w:i w:val="0"/>
          <w:sz w:val="22"/>
          <w:szCs w:val="22"/>
        </w:rPr>
      </w:pPr>
    </w:p>
    <w:p w:rsidR="00B67ABC" w:rsidRPr="00FF38DC" w:rsidRDefault="00B67ABC" w:rsidP="00B67ABC">
      <w:pPr>
        <w:pStyle w:val="Glava"/>
        <w:tabs>
          <w:tab w:val="clear" w:pos="4536"/>
          <w:tab w:val="clear" w:pos="9072"/>
        </w:tabs>
        <w:ind w:left="1080"/>
        <w:jc w:val="both"/>
        <w:rPr>
          <w:i w:val="0"/>
          <w:sz w:val="22"/>
          <w:szCs w:val="22"/>
        </w:rPr>
      </w:pPr>
    </w:p>
    <w:p w:rsidR="00B67ABC" w:rsidRDefault="00B67ABC" w:rsidP="00B67ABC">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Pr="003F1A18">
        <w:rPr>
          <w:i w:val="0"/>
          <w:sz w:val="22"/>
          <w:szCs w:val="22"/>
        </w:rPr>
        <w:t>«</w:t>
      </w:r>
    </w:p>
    <w:p w:rsidR="00B67ABC" w:rsidRDefault="00B67ABC" w:rsidP="00B67ABC">
      <w:pPr>
        <w:pStyle w:val="Glava"/>
        <w:tabs>
          <w:tab w:val="clear" w:pos="4536"/>
          <w:tab w:val="clear" w:pos="9072"/>
        </w:tabs>
        <w:ind w:left="1080"/>
        <w:jc w:val="both"/>
        <w:rPr>
          <w:i w:val="0"/>
          <w:sz w:val="22"/>
          <w:szCs w:val="22"/>
        </w:rPr>
      </w:pPr>
    </w:p>
    <w:p w:rsidR="00B67ABC" w:rsidRDefault="00B67ABC" w:rsidP="00B67ABC">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B67ABC" w:rsidRDefault="00B67ABC" w:rsidP="00B67ABC">
      <w:pPr>
        <w:pStyle w:val="Glava"/>
        <w:tabs>
          <w:tab w:val="clear" w:pos="4536"/>
          <w:tab w:val="clear" w:pos="9072"/>
        </w:tabs>
        <w:ind w:left="1080"/>
        <w:jc w:val="both"/>
        <w:rPr>
          <w:i w:val="0"/>
          <w:sz w:val="22"/>
          <w:szCs w:val="22"/>
        </w:rPr>
      </w:pPr>
    </w:p>
    <w:p w:rsidR="00B67ABC" w:rsidRDefault="00B67ABC" w:rsidP="00B67ABC">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B67ABC" w:rsidTr="000D004C">
        <w:tc>
          <w:tcPr>
            <w:tcW w:w="2976" w:type="dxa"/>
          </w:tcPr>
          <w:p w:rsidR="00B67ABC" w:rsidRDefault="00B67ABC" w:rsidP="000D004C">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B67ABC" w:rsidRDefault="00B67ABC" w:rsidP="000D004C">
            <w:pPr>
              <w:pStyle w:val="Glava"/>
              <w:tabs>
                <w:tab w:val="clear" w:pos="4536"/>
                <w:tab w:val="clear" w:pos="9072"/>
              </w:tabs>
              <w:jc w:val="both"/>
              <w:rPr>
                <w:i w:val="0"/>
                <w:sz w:val="22"/>
                <w:szCs w:val="22"/>
              </w:rPr>
            </w:pPr>
          </w:p>
        </w:tc>
      </w:tr>
      <w:tr w:rsidR="00B67ABC" w:rsidTr="000D004C">
        <w:tc>
          <w:tcPr>
            <w:tcW w:w="2976" w:type="dxa"/>
          </w:tcPr>
          <w:p w:rsidR="00B67ABC" w:rsidRDefault="00B67ABC" w:rsidP="000D004C">
            <w:pPr>
              <w:pStyle w:val="Glava"/>
              <w:tabs>
                <w:tab w:val="clear" w:pos="4536"/>
                <w:tab w:val="clear" w:pos="9072"/>
              </w:tabs>
              <w:jc w:val="both"/>
              <w:rPr>
                <w:i w:val="0"/>
                <w:sz w:val="22"/>
                <w:szCs w:val="22"/>
              </w:rPr>
            </w:pPr>
          </w:p>
          <w:p w:rsidR="00B67ABC" w:rsidRDefault="00B67ABC" w:rsidP="000D004C">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B67ABC" w:rsidRDefault="00B67ABC" w:rsidP="000D004C">
            <w:pPr>
              <w:pStyle w:val="Glava"/>
              <w:tabs>
                <w:tab w:val="clear" w:pos="4536"/>
                <w:tab w:val="clear" w:pos="9072"/>
              </w:tabs>
              <w:jc w:val="both"/>
              <w:rPr>
                <w:i w:val="0"/>
                <w:sz w:val="22"/>
                <w:szCs w:val="22"/>
              </w:rPr>
            </w:pPr>
          </w:p>
        </w:tc>
      </w:tr>
      <w:tr w:rsidR="00B67ABC" w:rsidTr="000D004C">
        <w:tc>
          <w:tcPr>
            <w:tcW w:w="2976" w:type="dxa"/>
          </w:tcPr>
          <w:p w:rsidR="00B67ABC" w:rsidRDefault="00B67ABC" w:rsidP="000D004C">
            <w:pPr>
              <w:pStyle w:val="Glava"/>
              <w:tabs>
                <w:tab w:val="clear" w:pos="4536"/>
                <w:tab w:val="clear" w:pos="9072"/>
              </w:tabs>
              <w:jc w:val="both"/>
              <w:rPr>
                <w:i w:val="0"/>
                <w:sz w:val="22"/>
                <w:szCs w:val="22"/>
              </w:rPr>
            </w:pPr>
          </w:p>
          <w:p w:rsidR="00B67ABC" w:rsidRDefault="00B67ABC" w:rsidP="000D004C">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B67ABC" w:rsidRDefault="00B67ABC" w:rsidP="000D004C">
            <w:pPr>
              <w:pStyle w:val="Glava"/>
              <w:tabs>
                <w:tab w:val="clear" w:pos="4536"/>
                <w:tab w:val="clear" w:pos="9072"/>
              </w:tabs>
              <w:jc w:val="both"/>
              <w:rPr>
                <w:i w:val="0"/>
                <w:sz w:val="22"/>
                <w:szCs w:val="22"/>
              </w:rPr>
            </w:pPr>
          </w:p>
        </w:tc>
      </w:tr>
      <w:tr w:rsidR="00B67ABC" w:rsidTr="000D004C">
        <w:tc>
          <w:tcPr>
            <w:tcW w:w="2976" w:type="dxa"/>
          </w:tcPr>
          <w:p w:rsidR="00B67ABC" w:rsidRDefault="00B67ABC" w:rsidP="000D004C">
            <w:pPr>
              <w:pStyle w:val="Glava"/>
              <w:tabs>
                <w:tab w:val="clear" w:pos="4536"/>
                <w:tab w:val="clear" w:pos="9072"/>
              </w:tabs>
              <w:jc w:val="both"/>
              <w:rPr>
                <w:i w:val="0"/>
                <w:sz w:val="22"/>
                <w:szCs w:val="22"/>
              </w:rPr>
            </w:pPr>
          </w:p>
          <w:p w:rsidR="00B67ABC" w:rsidRDefault="00B67ABC" w:rsidP="000D004C">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B67ABC" w:rsidRDefault="00B67ABC" w:rsidP="000D004C">
            <w:pPr>
              <w:pStyle w:val="Glava"/>
              <w:tabs>
                <w:tab w:val="clear" w:pos="4536"/>
                <w:tab w:val="clear" w:pos="9072"/>
              </w:tabs>
              <w:jc w:val="both"/>
              <w:rPr>
                <w:i w:val="0"/>
                <w:sz w:val="22"/>
                <w:szCs w:val="22"/>
              </w:rPr>
            </w:pPr>
          </w:p>
        </w:tc>
      </w:tr>
    </w:tbl>
    <w:p w:rsidR="00B67ABC" w:rsidRDefault="00B67ABC" w:rsidP="00B67ABC">
      <w:pPr>
        <w:pStyle w:val="Glava"/>
        <w:tabs>
          <w:tab w:val="clear" w:pos="4536"/>
          <w:tab w:val="clear" w:pos="9072"/>
        </w:tabs>
        <w:ind w:left="1080"/>
        <w:jc w:val="both"/>
        <w:rPr>
          <w:i w:val="0"/>
          <w:sz w:val="22"/>
          <w:szCs w:val="22"/>
        </w:rPr>
      </w:pPr>
    </w:p>
    <w:p w:rsidR="00B67ABC" w:rsidRDefault="00B67ABC" w:rsidP="00B67ABC">
      <w:pPr>
        <w:pStyle w:val="Glava"/>
        <w:tabs>
          <w:tab w:val="clear" w:pos="4536"/>
          <w:tab w:val="clear" w:pos="9072"/>
        </w:tabs>
        <w:ind w:left="1080"/>
        <w:jc w:val="both"/>
        <w:rPr>
          <w:i w:val="0"/>
          <w:sz w:val="22"/>
          <w:szCs w:val="22"/>
        </w:rPr>
      </w:pPr>
    </w:p>
    <w:p w:rsidR="00B67ABC" w:rsidRDefault="00B67ABC" w:rsidP="00B67ABC">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B67ABC" w:rsidRDefault="00B67ABC" w:rsidP="00B67ABC">
      <w:pPr>
        <w:pStyle w:val="Glava"/>
        <w:tabs>
          <w:tab w:val="clear" w:pos="4536"/>
          <w:tab w:val="clear" w:pos="9072"/>
        </w:tabs>
        <w:ind w:left="1080"/>
        <w:jc w:val="both"/>
        <w:rPr>
          <w:i w:val="0"/>
          <w:sz w:val="22"/>
          <w:szCs w:val="22"/>
        </w:rPr>
      </w:pPr>
    </w:p>
    <w:p w:rsidR="00B67ABC" w:rsidRDefault="00B67ABC" w:rsidP="00B67ABC">
      <w:pPr>
        <w:pStyle w:val="Glava"/>
        <w:tabs>
          <w:tab w:val="clear" w:pos="4536"/>
          <w:tab w:val="clear" w:pos="9072"/>
        </w:tabs>
        <w:ind w:left="1080"/>
        <w:jc w:val="both"/>
        <w:rPr>
          <w:i w:val="0"/>
          <w:sz w:val="22"/>
          <w:szCs w:val="22"/>
        </w:rPr>
      </w:pPr>
    </w:p>
    <w:p w:rsidR="00B67ABC" w:rsidRDefault="00B67ABC" w:rsidP="00B67ABC">
      <w:pPr>
        <w:jc w:val="both"/>
        <w:rPr>
          <w:i w:val="0"/>
          <w:sz w:val="22"/>
          <w:szCs w:val="22"/>
        </w:rPr>
      </w:pPr>
    </w:p>
    <w:p w:rsidR="00B67ABC" w:rsidRDefault="00B67ABC" w:rsidP="00B67ABC">
      <w:pPr>
        <w:jc w:val="both"/>
        <w:rPr>
          <w:i w:val="0"/>
          <w:sz w:val="22"/>
          <w:szCs w:val="22"/>
        </w:rPr>
      </w:pPr>
    </w:p>
    <w:p w:rsidR="00B67ABC" w:rsidRDefault="00B67ABC" w:rsidP="00B67ABC">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B67ABC" w:rsidTr="000D004C">
        <w:tc>
          <w:tcPr>
            <w:tcW w:w="766" w:type="dxa"/>
          </w:tcPr>
          <w:p w:rsidR="00B67ABC" w:rsidRDefault="00B67ABC" w:rsidP="000D004C">
            <w:pPr>
              <w:ind w:hanging="54"/>
              <w:jc w:val="both"/>
              <w:rPr>
                <w:i w:val="0"/>
                <w:sz w:val="22"/>
                <w:szCs w:val="22"/>
              </w:rPr>
            </w:pPr>
            <w:r>
              <w:rPr>
                <w:i w:val="0"/>
                <w:sz w:val="22"/>
                <w:szCs w:val="22"/>
              </w:rPr>
              <w:t>Datum:</w:t>
            </w:r>
          </w:p>
        </w:tc>
        <w:tc>
          <w:tcPr>
            <w:tcW w:w="1646" w:type="dxa"/>
            <w:tcBorders>
              <w:bottom w:val="single" w:sz="4" w:space="0" w:color="auto"/>
            </w:tcBorders>
          </w:tcPr>
          <w:p w:rsidR="00B67ABC" w:rsidRDefault="00B67ABC" w:rsidP="000D004C">
            <w:pPr>
              <w:ind w:hanging="54"/>
              <w:jc w:val="both"/>
              <w:rPr>
                <w:i w:val="0"/>
                <w:sz w:val="22"/>
                <w:szCs w:val="22"/>
              </w:rPr>
            </w:pPr>
          </w:p>
        </w:tc>
        <w:tc>
          <w:tcPr>
            <w:tcW w:w="1800" w:type="dxa"/>
          </w:tcPr>
          <w:p w:rsidR="00B67ABC" w:rsidRDefault="00B67ABC" w:rsidP="000D004C">
            <w:pPr>
              <w:ind w:hanging="54"/>
              <w:jc w:val="both"/>
              <w:rPr>
                <w:i w:val="0"/>
                <w:sz w:val="22"/>
                <w:szCs w:val="22"/>
              </w:rPr>
            </w:pPr>
            <w:r>
              <w:rPr>
                <w:i w:val="0"/>
                <w:sz w:val="22"/>
                <w:szCs w:val="22"/>
              </w:rPr>
              <w:t xml:space="preserve">       Žig:</w:t>
            </w:r>
          </w:p>
        </w:tc>
        <w:tc>
          <w:tcPr>
            <w:tcW w:w="4676" w:type="dxa"/>
          </w:tcPr>
          <w:p w:rsidR="00B67ABC" w:rsidRDefault="00B67ABC" w:rsidP="000D004C">
            <w:pPr>
              <w:ind w:hanging="54"/>
              <w:jc w:val="both"/>
              <w:rPr>
                <w:i w:val="0"/>
                <w:sz w:val="22"/>
                <w:szCs w:val="22"/>
              </w:rPr>
            </w:pPr>
            <w:r>
              <w:rPr>
                <w:i w:val="0"/>
                <w:sz w:val="22"/>
                <w:szCs w:val="22"/>
              </w:rPr>
              <w:t>Ime in priimek zakonitega zastopnika:</w:t>
            </w:r>
          </w:p>
        </w:tc>
      </w:tr>
      <w:tr w:rsidR="00B67ABC" w:rsidTr="000D004C">
        <w:tc>
          <w:tcPr>
            <w:tcW w:w="766" w:type="dxa"/>
          </w:tcPr>
          <w:p w:rsidR="00B67ABC" w:rsidRDefault="00B67ABC" w:rsidP="000D004C">
            <w:pPr>
              <w:ind w:hanging="54"/>
              <w:jc w:val="both"/>
              <w:rPr>
                <w:i w:val="0"/>
                <w:sz w:val="22"/>
                <w:szCs w:val="22"/>
              </w:rPr>
            </w:pPr>
          </w:p>
        </w:tc>
        <w:tc>
          <w:tcPr>
            <w:tcW w:w="1646" w:type="dxa"/>
            <w:tcBorders>
              <w:top w:val="single" w:sz="4" w:space="0" w:color="auto"/>
            </w:tcBorders>
          </w:tcPr>
          <w:p w:rsidR="00B67ABC" w:rsidRDefault="00B67ABC" w:rsidP="000D004C">
            <w:pPr>
              <w:ind w:hanging="54"/>
              <w:jc w:val="both"/>
              <w:rPr>
                <w:i w:val="0"/>
                <w:sz w:val="22"/>
                <w:szCs w:val="22"/>
              </w:rPr>
            </w:pPr>
          </w:p>
        </w:tc>
        <w:tc>
          <w:tcPr>
            <w:tcW w:w="1800" w:type="dxa"/>
          </w:tcPr>
          <w:p w:rsidR="00B67ABC" w:rsidRDefault="00B67ABC" w:rsidP="000D004C">
            <w:pPr>
              <w:ind w:hanging="54"/>
              <w:jc w:val="both"/>
              <w:rPr>
                <w:i w:val="0"/>
                <w:sz w:val="22"/>
                <w:szCs w:val="22"/>
              </w:rPr>
            </w:pPr>
          </w:p>
        </w:tc>
        <w:tc>
          <w:tcPr>
            <w:tcW w:w="4676" w:type="dxa"/>
            <w:tcBorders>
              <w:bottom w:val="single" w:sz="4" w:space="0" w:color="auto"/>
            </w:tcBorders>
          </w:tcPr>
          <w:p w:rsidR="00B67ABC" w:rsidRDefault="00B67ABC" w:rsidP="000D004C">
            <w:pPr>
              <w:ind w:hanging="54"/>
              <w:jc w:val="both"/>
              <w:rPr>
                <w:i w:val="0"/>
                <w:sz w:val="22"/>
                <w:szCs w:val="22"/>
              </w:rPr>
            </w:pPr>
          </w:p>
        </w:tc>
      </w:tr>
      <w:tr w:rsidR="00B67ABC" w:rsidTr="000D004C">
        <w:tc>
          <w:tcPr>
            <w:tcW w:w="766" w:type="dxa"/>
          </w:tcPr>
          <w:p w:rsidR="00B67ABC" w:rsidRDefault="00B67ABC" w:rsidP="000D004C">
            <w:pPr>
              <w:ind w:hanging="54"/>
              <w:jc w:val="both"/>
              <w:rPr>
                <w:i w:val="0"/>
                <w:sz w:val="22"/>
                <w:szCs w:val="22"/>
              </w:rPr>
            </w:pPr>
          </w:p>
        </w:tc>
        <w:tc>
          <w:tcPr>
            <w:tcW w:w="1646" w:type="dxa"/>
          </w:tcPr>
          <w:p w:rsidR="00B67ABC" w:rsidRDefault="00B67ABC" w:rsidP="000D004C">
            <w:pPr>
              <w:ind w:hanging="54"/>
              <w:jc w:val="both"/>
              <w:rPr>
                <w:i w:val="0"/>
                <w:sz w:val="22"/>
                <w:szCs w:val="22"/>
              </w:rPr>
            </w:pPr>
          </w:p>
        </w:tc>
        <w:tc>
          <w:tcPr>
            <w:tcW w:w="1800" w:type="dxa"/>
          </w:tcPr>
          <w:p w:rsidR="00B67ABC" w:rsidRDefault="00B67ABC" w:rsidP="000D004C">
            <w:pPr>
              <w:ind w:hanging="54"/>
              <w:jc w:val="both"/>
              <w:rPr>
                <w:i w:val="0"/>
                <w:sz w:val="22"/>
                <w:szCs w:val="22"/>
              </w:rPr>
            </w:pPr>
          </w:p>
        </w:tc>
        <w:tc>
          <w:tcPr>
            <w:tcW w:w="4676" w:type="dxa"/>
            <w:tcBorders>
              <w:top w:val="single" w:sz="4" w:space="0" w:color="auto"/>
            </w:tcBorders>
          </w:tcPr>
          <w:p w:rsidR="00B67ABC" w:rsidRDefault="00B67ABC" w:rsidP="000D004C">
            <w:pPr>
              <w:ind w:hanging="54"/>
              <w:jc w:val="both"/>
              <w:rPr>
                <w:i w:val="0"/>
                <w:sz w:val="22"/>
                <w:szCs w:val="22"/>
              </w:rPr>
            </w:pPr>
          </w:p>
        </w:tc>
      </w:tr>
      <w:tr w:rsidR="00B67ABC" w:rsidTr="000D004C">
        <w:tc>
          <w:tcPr>
            <w:tcW w:w="766" w:type="dxa"/>
          </w:tcPr>
          <w:p w:rsidR="00B67ABC" w:rsidRDefault="00B67ABC" w:rsidP="000D004C">
            <w:pPr>
              <w:jc w:val="both"/>
              <w:rPr>
                <w:i w:val="0"/>
                <w:sz w:val="22"/>
                <w:szCs w:val="22"/>
              </w:rPr>
            </w:pPr>
          </w:p>
        </w:tc>
        <w:tc>
          <w:tcPr>
            <w:tcW w:w="1646" w:type="dxa"/>
          </w:tcPr>
          <w:p w:rsidR="00B67ABC" w:rsidRDefault="00B67ABC" w:rsidP="000D004C">
            <w:pPr>
              <w:jc w:val="both"/>
              <w:rPr>
                <w:i w:val="0"/>
                <w:sz w:val="22"/>
                <w:szCs w:val="22"/>
              </w:rPr>
            </w:pPr>
          </w:p>
        </w:tc>
        <w:tc>
          <w:tcPr>
            <w:tcW w:w="1800" w:type="dxa"/>
          </w:tcPr>
          <w:p w:rsidR="00B67ABC" w:rsidRDefault="00B67ABC" w:rsidP="000D004C">
            <w:pPr>
              <w:jc w:val="both"/>
              <w:rPr>
                <w:i w:val="0"/>
                <w:sz w:val="22"/>
                <w:szCs w:val="22"/>
              </w:rPr>
            </w:pPr>
          </w:p>
        </w:tc>
        <w:tc>
          <w:tcPr>
            <w:tcW w:w="4676" w:type="dxa"/>
          </w:tcPr>
          <w:p w:rsidR="00B67ABC" w:rsidRDefault="00B67ABC" w:rsidP="000D004C">
            <w:pPr>
              <w:jc w:val="both"/>
              <w:rPr>
                <w:i w:val="0"/>
                <w:sz w:val="22"/>
                <w:szCs w:val="22"/>
              </w:rPr>
            </w:pPr>
            <w:r>
              <w:rPr>
                <w:i w:val="0"/>
                <w:sz w:val="22"/>
                <w:szCs w:val="22"/>
              </w:rPr>
              <w:t xml:space="preserve">                        (podpis)</w:t>
            </w:r>
          </w:p>
        </w:tc>
      </w:tr>
    </w:tbl>
    <w:p w:rsidR="00B67ABC" w:rsidRDefault="00B67ABC" w:rsidP="00B67ABC">
      <w:pPr>
        <w:ind w:left="1080"/>
        <w:jc w:val="both"/>
        <w:rPr>
          <w:i w:val="0"/>
          <w:sz w:val="22"/>
          <w:szCs w:val="22"/>
        </w:rPr>
      </w:pPr>
    </w:p>
    <w:p w:rsidR="008F5C70" w:rsidRDefault="008F5C70" w:rsidP="008F5C70">
      <w:pPr>
        <w:keepNext/>
        <w:ind w:left="6096"/>
        <w:rPr>
          <w:rFonts w:ascii="Tahoma" w:hAnsi="Tahoma" w:cs="Tahoma"/>
          <w:u w:val="single"/>
        </w:rPr>
      </w:pPr>
    </w:p>
    <w:p w:rsidR="00CB4934" w:rsidRDefault="00CB4934" w:rsidP="008F5C70">
      <w:pPr>
        <w:keepNext/>
        <w:ind w:left="6096"/>
        <w:rPr>
          <w:rFonts w:ascii="Tahoma" w:hAnsi="Tahoma" w:cs="Tahoma"/>
          <w:u w:val="single"/>
        </w:rPr>
      </w:pPr>
    </w:p>
    <w:p w:rsidR="00CB4934" w:rsidRDefault="00CB4934" w:rsidP="008F5C70">
      <w:pPr>
        <w:keepNext/>
        <w:ind w:left="6096"/>
        <w:rPr>
          <w:rFonts w:ascii="Tahoma" w:hAnsi="Tahoma" w:cs="Tahoma"/>
          <w:u w:val="single"/>
        </w:rPr>
      </w:pPr>
    </w:p>
    <w:p w:rsidR="00CB4934" w:rsidRDefault="00CB4934" w:rsidP="008F5C70">
      <w:pPr>
        <w:keepNext/>
        <w:ind w:left="6096"/>
        <w:rPr>
          <w:rFonts w:ascii="Tahoma" w:hAnsi="Tahoma" w:cs="Tahoma"/>
          <w:u w:val="single"/>
        </w:rPr>
      </w:pPr>
    </w:p>
    <w:p w:rsidR="00CB4934" w:rsidRDefault="00CB4934" w:rsidP="008F5C70">
      <w:pPr>
        <w:keepNext/>
        <w:ind w:left="6096"/>
        <w:rPr>
          <w:rFonts w:ascii="Tahoma" w:hAnsi="Tahoma" w:cs="Tahoma"/>
          <w:u w:val="single"/>
        </w:rPr>
      </w:pPr>
    </w:p>
    <w:p w:rsidR="00452AD4" w:rsidRDefault="00452AD4" w:rsidP="008F5C70">
      <w:pPr>
        <w:keepNext/>
        <w:ind w:left="6096"/>
        <w:rPr>
          <w:rFonts w:ascii="Tahoma" w:hAnsi="Tahoma" w:cs="Tahoma"/>
          <w:u w:val="single"/>
        </w:rPr>
      </w:pPr>
    </w:p>
    <w:p w:rsidR="00452AD4" w:rsidRDefault="00452AD4" w:rsidP="008F5C70">
      <w:pPr>
        <w:keepNext/>
        <w:ind w:left="6096"/>
        <w:rPr>
          <w:rFonts w:ascii="Tahoma" w:hAnsi="Tahoma" w:cs="Tahoma"/>
          <w:u w:val="single"/>
        </w:rPr>
      </w:pPr>
    </w:p>
    <w:p w:rsidR="00D107EA" w:rsidRDefault="00D107EA" w:rsidP="008F5C70">
      <w:pPr>
        <w:keepNext/>
        <w:ind w:left="6096"/>
        <w:rPr>
          <w:rFonts w:ascii="Tahoma" w:hAnsi="Tahoma" w:cs="Tahoma"/>
          <w:u w:val="single"/>
        </w:rPr>
      </w:pPr>
    </w:p>
    <w:p w:rsidR="00D107EA" w:rsidRDefault="00D107EA" w:rsidP="008F5C70">
      <w:pPr>
        <w:keepNext/>
        <w:ind w:left="6096"/>
        <w:rPr>
          <w:rFonts w:ascii="Tahoma" w:hAnsi="Tahoma" w:cs="Tahoma"/>
          <w:u w:val="single"/>
        </w:rPr>
      </w:pPr>
    </w:p>
    <w:p w:rsidR="00CB4934" w:rsidRDefault="00CB4934" w:rsidP="008F5C70">
      <w:pPr>
        <w:keepNext/>
        <w:ind w:left="6096"/>
        <w:rPr>
          <w:rFonts w:ascii="Tahoma" w:hAnsi="Tahoma" w:cs="Tahoma"/>
          <w:u w:val="single"/>
        </w:rPr>
      </w:pPr>
    </w:p>
    <w:p w:rsidR="00CB4934" w:rsidRPr="0079325B" w:rsidRDefault="00CB4934" w:rsidP="00CB4934">
      <w:pPr>
        <w:pStyle w:val="Glava"/>
        <w:tabs>
          <w:tab w:val="clear" w:pos="4536"/>
          <w:tab w:val="clear" w:pos="9072"/>
        </w:tabs>
        <w:jc w:val="right"/>
        <w:rPr>
          <w:b/>
          <w:i w:val="0"/>
          <w:sz w:val="22"/>
          <w:szCs w:val="22"/>
        </w:rPr>
      </w:pPr>
      <w:r>
        <w:rPr>
          <w:b/>
          <w:i w:val="0"/>
          <w:sz w:val="22"/>
          <w:szCs w:val="22"/>
        </w:rPr>
        <w:t xml:space="preserve">PRILOGA </w:t>
      </w:r>
      <w:r w:rsidR="00452AD4">
        <w:rPr>
          <w:b/>
          <w:i w:val="0"/>
          <w:sz w:val="22"/>
          <w:szCs w:val="22"/>
        </w:rPr>
        <w:t>1</w:t>
      </w:r>
      <w:r w:rsidR="00E12550">
        <w:rPr>
          <w:b/>
          <w:i w:val="0"/>
          <w:sz w:val="22"/>
          <w:szCs w:val="22"/>
        </w:rPr>
        <w:t>2</w:t>
      </w:r>
    </w:p>
    <w:p w:rsidR="00CB4934" w:rsidRPr="0079325B" w:rsidRDefault="00CB4934" w:rsidP="00CB493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CB4934" w:rsidRPr="00FF38DC" w:rsidTr="000D004C">
        <w:tc>
          <w:tcPr>
            <w:tcW w:w="2181" w:type="dxa"/>
            <w:vMerge w:val="restart"/>
          </w:tcPr>
          <w:p w:rsidR="00CB4934" w:rsidRPr="00FF38DC" w:rsidRDefault="00CB4934" w:rsidP="000D004C">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CB4934" w:rsidRPr="00FF38DC" w:rsidRDefault="00CB4934" w:rsidP="000D004C">
            <w:pPr>
              <w:pStyle w:val="Glava"/>
              <w:tabs>
                <w:tab w:val="clear" w:pos="4536"/>
                <w:tab w:val="clear" w:pos="9072"/>
              </w:tabs>
              <w:jc w:val="both"/>
              <w:rPr>
                <w:i w:val="0"/>
                <w:szCs w:val="24"/>
              </w:rPr>
            </w:pPr>
          </w:p>
        </w:tc>
      </w:tr>
      <w:tr w:rsidR="00CB4934" w:rsidRPr="00FF38DC" w:rsidTr="000D004C">
        <w:tc>
          <w:tcPr>
            <w:tcW w:w="2181" w:type="dxa"/>
            <w:vMerge/>
          </w:tcPr>
          <w:p w:rsidR="00CB4934" w:rsidRPr="00FF38DC" w:rsidRDefault="00CB4934" w:rsidP="000D004C">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CB4934" w:rsidRPr="00FF38DC" w:rsidRDefault="00CB4934" w:rsidP="000D004C">
            <w:pPr>
              <w:pStyle w:val="Glava"/>
              <w:tabs>
                <w:tab w:val="clear" w:pos="4536"/>
                <w:tab w:val="clear" w:pos="9072"/>
              </w:tabs>
              <w:jc w:val="both"/>
              <w:rPr>
                <w:i w:val="0"/>
                <w:szCs w:val="24"/>
              </w:rPr>
            </w:pPr>
          </w:p>
        </w:tc>
      </w:tr>
      <w:tr w:rsidR="00CB4934" w:rsidRPr="00FF38DC" w:rsidTr="000D004C">
        <w:tc>
          <w:tcPr>
            <w:tcW w:w="2181" w:type="dxa"/>
            <w:vMerge/>
          </w:tcPr>
          <w:p w:rsidR="00CB4934" w:rsidRPr="00FF38DC" w:rsidRDefault="00CB4934" w:rsidP="000D004C">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CB4934" w:rsidRPr="00FF38DC" w:rsidRDefault="00CB4934" w:rsidP="000D004C">
            <w:pPr>
              <w:pStyle w:val="Glava"/>
              <w:tabs>
                <w:tab w:val="clear" w:pos="4536"/>
                <w:tab w:val="clear" w:pos="9072"/>
              </w:tabs>
              <w:jc w:val="both"/>
              <w:rPr>
                <w:i w:val="0"/>
                <w:szCs w:val="24"/>
              </w:rPr>
            </w:pPr>
          </w:p>
        </w:tc>
      </w:tr>
    </w:tbl>
    <w:p w:rsidR="00CB4934" w:rsidRDefault="00CB4934" w:rsidP="00CB4934">
      <w:pPr>
        <w:pStyle w:val="Glava"/>
        <w:tabs>
          <w:tab w:val="clear" w:pos="4536"/>
          <w:tab w:val="clear" w:pos="9072"/>
          <w:tab w:val="left" w:pos="2523"/>
        </w:tabs>
        <w:rPr>
          <w:b/>
          <w:i w:val="0"/>
          <w:sz w:val="22"/>
          <w:szCs w:val="22"/>
        </w:rPr>
      </w:pPr>
    </w:p>
    <w:p w:rsidR="00CB4934" w:rsidRPr="00FF38DC" w:rsidRDefault="00CB4934" w:rsidP="00CB4934">
      <w:pPr>
        <w:pStyle w:val="Glava"/>
        <w:tabs>
          <w:tab w:val="clear" w:pos="4536"/>
          <w:tab w:val="clear" w:pos="9072"/>
          <w:tab w:val="left" w:pos="2523"/>
        </w:tabs>
        <w:rPr>
          <w:b/>
          <w:i w:val="0"/>
          <w:sz w:val="22"/>
          <w:szCs w:val="22"/>
        </w:rPr>
      </w:pPr>
    </w:p>
    <w:p w:rsidR="00CB4934" w:rsidRPr="00E23471" w:rsidRDefault="00CB4934" w:rsidP="00CB4934">
      <w:pPr>
        <w:pStyle w:val="Glava"/>
        <w:tabs>
          <w:tab w:val="clear" w:pos="4536"/>
          <w:tab w:val="clear" w:pos="9072"/>
        </w:tabs>
        <w:ind w:left="1080"/>
        <w:jc w:val="center"/>
        <w:rPr>
          <w:b/>
          <w:i w:val="0"/>
          <w:sz w:val="28"/>
          <w:szCs w:val="28"/>
        </w:rPr>
      </w:pPr>
      <w:r w:rsidRPr="00E23471">
        <w:rPr>
          <w:b/>
          <w:i w:val="0"/>
          <w:sz w:val="28"/>
          <w:szCs w:val="28"/>
        </w:rPr>
        <w:t>POOBLASTILO FIZIČNE OSEBE</w:t>
      </w:r>
    </w:p>
    <w:p w:rsidR="00CB4934" w:rsidRPr="00600D75" w:rsidRDefault="00CB4934" w:rsidP="00CB4934">
      <w:pPr>
        <w:pStyle w:val="Glava"/>
        <w:tabs>
          <w:tab w:val="clear" w:pos="4536"/>
          <w:tab w:val="clear" w:pos="9072"/>
        </w:tabs>
        <w:ind w:left="1080"/>
        <w:jc w:val="right"/>
        <w:rPr>
          <w:b/>
          <w:i w:val="0"/>
          <w:sz w:val="22"/>
          <w:szCs w:val="22"/>
        </w:rPr>
      </w:pPr>
    </w:p>
    <w:p w:rsidR="00CB4934" w:rsidRDefault="00CB4934" w:rsidP="00CB4934">
      <w:pPr>
        <w:pStyle w:val="Glava"/>
        <w:tabs>
          <w:tab w:val="clear" w:pos="4536"/>
          <w:tab w:val="clear" w:pos="9072"/>
        </w:tabs>
        <w:ind w:left="1080"/>
        <w:jc w:val="both"/>
        <w:rPr>
          <w:i w:val="0"/>
          <w:sz w:val="22"/>
          <w:szCs w:val="22"/>
        </w:rPr>
      </w:pPr>
    </w:p>
    <w:p w:rsidR="00CB4934" w:rsidRDefault="00CB4934" w:rsidP="00CB4934">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Pr="00A140F6">
        <w:rPr>
          <w:i w:val="0"/>
          <w:sz w:val="22"/>
          <w:szCs w:val="22"/>
        </w:rPr>
        <w:t>«,</w:t>
      </w:r>
      <w:r>
        <w:rPr>
          <w:i w:val="0"/>
          <w:sz w:val="22"/>
          <w:szCs w:val="22"/>
        </w:rPr>
        <w:t xml:space="preserve"> od Ministrstva za pravosodje pridobi potrdilo iz kazenske evidence fizičnih oseb.</w:t>
      </w:r>
    </w:p>
    <w:p w:rsidR="00CB4934" w:rsidRDefault="00CB4934" w:rsidP="00CB4934">
      <w:pPr>
        <w:pStyle w:val="Glava"/>
        <w:tabs>
          <w:tab w:val="clear" w:pos="4536"/>
          <w:tab w:val="clear" w:pos="9072"/>
        </w:tabs>
        <w:ind w:left="1080"/>
        <w:jc w:val="both"/>
        <w:rPr>
          <w:i w:val="0"/>
          <w:sz w:val="22"/>
          <w:szCs w:val="22"/>
        </w:rPr>
      </w:pPr>
    </w:p>
    <w:p w:rsidR="00CB4934" w:rsidRPr="00FF38DC" w:rsidRDefault="00CB4934" w:rsidP="00CB4934">
      <w:pPr>
        <w:pStyle w:val="Glava"/>
        <w:tabs>
          <w:tab w:val="clear" w:pos="4536"/>
          <w:tab w:val="clear" w:pos="9072"/>
        </w:tabs>
        <w:ind w:left="1080"/>
        <w:jc w:val="both"/>
        <w:rPr>
          <w:i w:val="0"/>
          <w:sz w:val="22"/>
          <w:szCs w:val="22"/>
        </w:rPr>
      </w:pPr>
      <w:r>
        <w:rPr>
          <w:i w:val="0"/>
          <w:sz w:val="22"/>
          <w:szCs w:val="22"/>
        </w:rPr>
        <w:t>Moji osebni podatki so:</w:t>
      </w:r>
    </w:p>
    <w:p w:rsidR="00CB4934" w:rsidRPr="00FF38DC" w:rsidRDefault="00CB4934" w:rsidP="00CB4934">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CB4934" w:rsidRPr="00B42EA8" w:rsidTr="000D004C">
        <w:tc>
          <w:tcPr>
            <w:tcW w:w="1701" w:type="dxa"/>
            <w:gridSpan w:val="3"/>
          </w:tcPr>
          <w:p w:rsidR="00CB4934" w:rsidRPr="00B42EA8" w:rsidRDefault="00CB4934" w:rsidP="000D004C">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CB4934" w:rsidRPr="00B42EA8" w:rsidRDefault="00CB4934" w:rsidP="000D004C">
            <w:pPr>
              <w:pStyle w:val="Glava"/>
              <w:tabs>
                <w:tab w:val="clear" w:pos="4536"/>
                <w:tab w:val="clear" w:pos="9072"/>
              </w:tabs>
              <w:jc w:val="both"/>
              <w:rPr>
                <w:i w:val="0"/>
                <w:sz w:val="22"/>
                <w:szCs w:val="22"/>
              </w:rPr>
            </w:pPr>
          </w:p>
        </w:tc>
      </w:tr>
      <w:tr w:rsidR="00CB4934" w:rsidRPr="00FF38DC" w:rsidTr="000D004C">
        <w:tc>
          <w:tcPr>
            <w:tcW w:w="4432" w:type="dxa"/>
            <w:gridSpan w:val="7"/>
          </w:tcPr>
          <w:p w:rsidR="00CB4934" w:rsidRPr="00FF38DC" w:rsidRDefault="00CB4934" w:rsidP="000D004C">
            <w:pPr>
              <w:pStyle w:val="Glava"/>
              <w:tabs>
                <w:tab w:val="clear" w:pos="4536"/>
                <w:tab w:val="clear" w:pos="9072"/>
              </w:tabs>
              <w:jc w:val="both"/>
              <w:rPr>
                <w:i w:val="0"/>
                <w:sz w:val="16"/>
                <w:szCs w:val="16"/>
              </w:rPr>
            </w:pPr>
          </w:p>
        </w:tc>
        <w:tc>
          <w:tcPr>
            <w:tcW w:w="4496" w:type="dxa"/>
          </w:tcPr>
          <w:p w:rsidR="00CB4934" w:rsidRPr="00FF38DC" w:rsidRDefault="00CB4934" w:rsidP="000D004C">
            <w:pPr>
              <w:pStyle w:val="Glava"/>
              <w:tabs>
                <w:tab w:val="clear" w:pos="4536"/>
                <w:tab w:val="clear" w:pos="9072"/>
              </w:tabs>
              <w:jc w:val="both"/>
              <w:rPr>
                <w:i w:val="0"/>
                <w:sz w:val="16"/>
                <w:szCs w:val="16"/>
              </w:rPr>
            </w:pPr>
          </w:p>
        </w:tc>
      </w:tr>
      <w:tr w:rsidR="00CB4934" w:rsidRPr="00FF38DC" w:rsidTr="000D004C">
        <w:tc>
          <w:tcPr>
            <w:tcW w:w="2853" w:type="dxa"/>
            <w:gridSpan w:val="5"/>
          </w:tcPr>
          <w:p w:rsidR="00CB4934" w:rsidRPr="00FF38DC" w:rsidRDefault="00CB4934" w:rsidP="000D004C">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CB4934" w:rsidRPr="00FF38DC" w:rsidRDefault="00CB4934" w:rsidP="000D004C">
            <w:pPr>
              <w:pStyle w:val="Glava"/>
              <w:tabs>
                <w:tab w:val="clear" w:pos="4536"/>
                <w:tab w:val="clear" w:pos="9072"/>
              </w:tabs>
              <w:jc w:val="both"/>
              <w:rPr>
                <w:i w:val="0"/>
                <w:sz w:val="22"/>
                <w:szCs w:val="22"/>
              </w:rPr>
            </w:pPr>
          </w:p>
        </w:tc>
      </w:tr>
      <w:tr w:rsidR="00CB4934" w:rsidRPr="00FF38DC" w:rsidTr="000D004C">
        <w:tc>
          <w:tcPr>
            <w:tcW w:w="4432" w:type="dxa"/>
            <w:gridSpan w:val="7"/>
          </w:tcPr>
          <w:p w:rsidR="00CB4934" w:rsidRPr="00FF38DC" w:rsidRDefault="00CB4934" w:rsidP="000D004C">
            <w:pPr>
              <w:pStyle w:val="Glava"/>
              <w:tabs>
                <w:tab w:val="clear" w:pos="4536"/>
                <w:tab w:val="clear" w:pos="9072"/>
              </w:tabs>
              <w:jc w:val="both"/>
              <w:rPr>
                <w:i w:val="0"/>
                <w:sz w:val="16"/>
                <w:szCs w:val="16"/>
              </w:rPr>
            </w:pPr>
          </w:p>
        </w:tc>
        <w:tc>
          <w:tcPr>
            <w:tcW w:w="4496" w:type="dxa"/>
          </w:tcPr>
          <w:p w:rsidR="00CB4934" w:rsidRPr="00FF38DC" w:rsidRDefault="00CB4934" w:rsidP="000D004C">
            <w:pPr>
              <w:pStyle w:val="Glava"/>
              <w:tabs>
                <w:tab w:val="clear" w:pos="4536"/>
                <w:tab w:val="clear" w:pos="9072"/>
              </w:tabs>
              <w:jc w:val="both"/>
              <w:rPr>
                <w:i w:val="0"/>
                <w:sz w:val="16"/>
                <w:szCs w:val="16"/>
              </w:rPr>
            </w:pPr>
          </w:p>
        </w:tc>
      </w:tr>
      <w:tr w:rsidR="00CB4934" w:rsidRPr="00FF38DC" w:rsidTr="000D004C">
        <w:tc>
          <w:tcPr>
            <w:tcW w:w="1621" w:type="dxa"/>
            <w:gridSpan w:val="2"/>
          </w:tcPr>
          <w:p w:rsidR="00CB4934" w:rsidRPr="00FF38DC" w:rsidRDefault="00CB4934" w:rsidP="000D004C">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CB4934" w:rsidRPr="00FF38DC" w:rsidRDefault="00CB4934" w:rsidP="000D004C">
            <w:pPr>
              <w:pStyle w:val="Glava"/>
              <w:tabs>
                <w:tab w:val="clear" w:pos="4536"/>
                <w:tab w:val="clear" w:pos="9072"/>
              </w:tabs>
              <w:jc w:val="both"/>
              <w:rPr>
                <w:i w:val="0"/>
                <w:sz w:val="22"/>
                <w:szCs w:val="22"/>
              </w:rPr>
            </w:pPr>
          </w:p>
        </w:tc>
      </w:tr>
      <w:tr w:rsidR="00CB4934" w:rsidRPr="00FF38DC" w:rsidTr="000D004C">
        <w:tc>
          <w:tcPr>
            <w:tcW w:w="4432" w:type="dxa"/>
            <w:gridSpan w:val="7"/>
          </w:tcPr>
          <w:p w:rsidR="00CB4934" w:rsidRPr="00FF38DC" w:rsidRDefault="00CB4934" w:rsidP="000D004C">
            <w:pPr>
              <w:pStyle w:val="Glava"/>
              <w:tabs>
                <w:tab w:val="clear" w:pos="4536"/>
                <w:tab w:val="clear" w:pos="9072"/>
              </w:tabs>
              <w:jc w:val="both"/>
              <w:rPr>
                <w:i w:val="0"/>
                <w:sz w:val="16"/>
                <w:szCs w:val="16"/>
              </w:rPr>
            </w:pPr>
          </w:p>
        </w:tc>
        <w:tc>
          <w:tcPr>
            <w:tcW w:w="4496" w:type="dxa"/>
          </w:tcPr>
          <w:p w:rsidR="00CB4934" w:rsidRPr="00FF38DC" w:rsidRDefault="00CB4934" w:rsidP="000D004C">
            <w:pPr>
              <w:pStyle w:val="Glava"/>
              <w:tabs>
                <w:tab w:val="clear" w:pos="4536"/>
                <w:tab w:val="clear" w:pos="9072"/>
              </w:tabs>
              <w:jc w:val="both"/>
              <w:rPr>
                <w:i w:val="0"/>
                <w:sz w:val="16"/>
                <w:szCs w:val="16"/>
              </w:rPr>
            </w:pPr>
          </w:p>
        </w:tc>
      </w:tr>
      <w:tr w:rsidR="00CB4934" w:rsidRPr="00FF38DC" w:rsidTr="000D004C">
        <w:tc>
          <w:tcPr>
            <w:tcW w:w="1418" w:type="dxa"/>
          </w:tcPr>
          <w:p w:rsidR="00CB4934" w:rsidRPr="00FF38DC" w:rsidRDefault="00CB4934" w:rsidP="000D004C">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CB4934" w:rsidRPr="00FF38DC" w:rsidRDefault="00CB4934" w:rsidP="000D004C">
            <w:pPr>
              <w:pStyle w:val="Glava"/>
              <w:tabs>
                <w:tab w:val="clear" w:pos="4536"/>
                <w:tab w:val="clear" w:pos="9072"/>
              </w:tabs>
              <w:jc w:val="both"/>
              <w:rPr>
                <w:i w:val="0"/>
                <w:sz w:val="22"/>
                <w:szCs w:val="22"/>
              </w:rPr>
            </w:pPr>
          </w:p>
        </w:tc>
      </w:tr>
      <w:tr w:rsidR="00CB4934" w:rsidRPr="00FF38DC" w:rsidTr="000D004C">
        <w:tc>
          <w:tcPr>
            <w:tcW w:w="4432" w:type="dxa"/>
            <w:gridSpan w:val="7"/>
          </w:tcPr>
          <w:p w:rsidR="00CB4934" w:rsidRPr="00FF38DC" w:rsidRDefault="00CB4934" w:rsidP="000D004C">
            <w:pPr>
              <w:pStyle w:val="Glava"/>
              <w:tabs>
                <w:tab w:val="clear" w:pos="4536"/>
                <w:tab w:val="clear" w:pos="9072"/>
              </w:tabs>
              <w:jc w:val="both"/>
              <w:rPr>
                <w:i w:val="0"/>
                <w:sz w:val="16"/>
                <w:szCs w:val="16"/>
              </w:rPr>
            </w:pPr>
          </w:p>
        </w:tc>
        <w:tc>
          <w:tcPr>
            <w:tcW w:w="4496" w:type="dxa"/>
          </w:tcPr>
          <w:p w:rsidR="00CB4934" w:rsidRPr="00FF38DC" w:rsidRDefault="00CB4934" w:rsidP="000D004C">
            <w:pPr>
              <w:pStyle w:val="Glava"/>
              <w:tabs>
                <w:tab w:val="clear" w:pos="4536"/>
                <w:tab w:val="clear" w:pos="9072"/>
              </w:tabs>
              <w:jc w:val="both"/>
              <w:rPr>
                <w:i w:val="0"/>
                <w:sz w:val="16"/>
                <w:szCs w:val="16"/>
              </w:rPr>
            </w:pPr>
          </w:p>
        </w:tc>
      </w:tr>
      <w:tr w:rsidR="00CB4934" w:rsidRPr="00FF38DC" w:rsidTr="000D004C">
        <w:tc>
          <w:tcPr>
            <w:tcW w:w="1621" w:type="dxa"/>
            <w:gridSpan w:val="2"/>
          </w:tcPr>
          <w:p w:rsidR="00CB4934" w:rsidRPr="00FF38DC" w:rsidRDefault="00CB4934" w:rsidP="000D004C">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CB4934" w:rsidRPr="00FF38DC" w:rsidRDefault="00CB4934" w:rsidP="000D004C">
            <w:pPr>
              <w:pStyle w:val="Glava"/>
              <w:tabs>
                <w:tab w:val="clear" w:pos="4536"/>
                <w:tab w:val="clear" w:pos="9072"/>
              </w:tabs>
              <w:jc w:val="both"/>
              <w:rPr>
                <w:i w:val="0"/>
                <w:sz w:val="22"/>
                <w:szCs w:val="22"/>
              </w:rPr>
            </w:pPr>
          </w:p>
        </w:tc>
      </w:tr>
      <w:tr w:rsidR="00CB4934" w:rsidRPr="00FF38DC" w:rsidTr="000D004C">
        <w:tc>
          <w:tcPr>
            <w:tcW w:w="4432" w:type="dxa"/>
            <w:gridSpan w:val="7"/>
          </w:tcPr>
          <w:p w:rsidR="00CB4934" w:rsidRPr="00FF38DC" w:rsidRDefault="00CB4934" w:rsidP="000D004C">
            <w:pPr>
              <w:pStyle w:val="Glava"/>
              <w:tabs>
                <w:tab w:val="clear" w:pos="4536"/>
                <w:tab w:val="clear" w:pos="9072"/>
              </w:tabs>
              <w:jc w:val="both"/>
              <w:rPr>
                <w:i w:val="0"/>
                <w:sz w:val="16"/>
                <w:szCs w:val="16"/>
              </w:rPr>
            </w:pPr>
          </w:p>
        </w:tc>
        <w:tc>
          <w:tcPr>
            <w:tcW w:w="4496" w:type="dxa"/>
          </w:tcPr>
          <w:p w:rsidR="00CB4934" w:rsidRPr="00FF38DC" w:rsidRDefault="00CB4934" w:rsidP="000D004C">
            <w:pPr>
              <w:pStyle w:val="Glava"/>
              <w:tabs>
                <w:tab w:val="clear" w:pos="4536"/>
                <w:tab w:val="clear" w:pos="9072"/>
              </w:tabs>
              <w:jc w:val="both"/>
              <w:rPr>
                <w:i w:val="0"/>
                <w:sz w:val="16"/>
                <w:szCs w:val="16"/>
              </w:rPr>
            </w:pPr>
          </w:p>
        </w:tc>
      </w:tr>
      <w:tr w:rsidR="00CB4934" w:rsidRPr="00FF38DC" w:rsidTr="000D004C">
        <w:tc>
          <w:tcPr>
            <w:tcW w:w="8928" w:type="dxa"/>
            <w:gridSpan w:val="8"/>
          </w:tcPr>
          <w:p w:rsidR="00CB4934" w:rsidRPr="00FF38DC" w:rsidRDefault="00CB4934" w:rsidP="000D004C">
            <w:pPr>
              <w:pStyle w:val="Glava"/>
              <w:tabs>
                <w:tab w:val="clear" w:pos="4536"/>
                <w:tab w:val="clear" w:pos="9072"/>
              </w:tabs>
              <w:jc w:val="both"/>
              <w:rPr>
                <w:i w:val="0"/>
                <w:sz w:val="22"/>
                <w:szCs w:val="22"/>
              </w:rPr>
            </w:pPr>
            <w:r w:rsidRPr="00FF38DC">
              <w:rPr>
                <w:i w:val="0"/>
                <w:sz w:val="22"/>
                <w:szCs w:val="22"/>
              </w:rPr>
              <w:t>Naslov stalnega/začasnega prebivališča:</w:t>
            </w:r>
          </w:p>
        </w:tc>
      </w:tr>
      <w:tr w:rsidR="00CB4934" w:rsidRPr="00FF38DC" w:rsidTr="000D004C">
        <w:tc>
          <w:tcPr>
            <w:tcW w:w="2325" w:type="dxa"/>
            <w:gridSpan w:val="4"/>
          </w:tcPr>
          <w:p w:rsidR="00CB4934" w:rsidRPr="00FF38DC" w:rsidRDefault="00CB4934" w:rsidP="000D004C">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CB4934" w:rsidRPr="00FF38DC" w:rsidRDefault="00CB4934" w:rsidP="000D004C">
            <w:pPr>
              <w:pStyle w:val="Glava"/>
              <w:tabs>
                <w:tab w:val="clear" w:pos="4536"/>
                <w:tab w:val="clear" w:pos="9072"/>
              </w:tabs>
              <w:jc w:val="both"/>
              <w:rPr>
                <w:i w:val="0"/>
                <w:sz w:val="22"/>
                <w:szCs w:val="22"/>
              </w:rPr>
            </w:pPr>
          </w:p>
        </w:tc>
      </w:tr>
      <w:tr w:rsidR="00CB4934" w:rsidRPr="00FF38DC" w:rsidTr="000D004C">
        <w:tc>
          <w:tcPr>
            <w:tcW w:w="4432" w:type="dxa"/>
            <w:gridSpan w:val="7"/>
          </w:tcPr>
          <w:p w:rsidR="00CB4934" w:rsidRPr="00FF38DC" w:rsidRDefault="00CB4934" w:rsidP="000D004C">
            <w:pPr>
              <w:pStyle w:val="Glava"/>
              <w:tabs>
                <w:tab w:val="clear" w:pos="4536"/>
                <w:tab w:val="clear" w:pos="9072"/>
              </w:tabs>
              <w:jc w:val="both"/>
              <w:rPr>
                <w:i w:val="0"/>
                <w:sz w:val="16"/>
                <w:szCs w:val="16"/>
              </w:rPr>
            </w:pPr>
          </w:p>
        </w:tc>
        <w:tc>
          <w:tcPr>
            <w:tcW w:w="4496" w:type="dxa"/>
          </w:tcPr>
          <w:p w:rsidR="00CB4934" w:rsidRPr="00FF38DC" w:rsidRDefault="00CB4934" w:rsidP="000D004C">
            <w:pPr>
              <w:pStyle w:val="Glava"/>
              <w:tabs>
                <w:tab w:val="clear" w:pos="4536"/>
                <w:tab w:val="clear" w:pos="9072"/>
              </w:tabs>
              <w:jc w:val="both"/>
              <w:rPr>
                <w:i w:val="0"/>
                <w:sz w:val="16"/>
                <w:szCs w:val="16"/>
              </w:rPr>
            </w:pPr>
          </w:p>
        </w:tc>
      </w:tr>
      <w:tr w:rsidR="00CB4934" w:rsidRPr="00FF38DC" w:rsidTr="000D004C">
        <w:tc>
          <w:tcPr>
            <w:tcW w:w="2325" w:type="dxa"/>
            <w:gridSpan w:val="4"/>
          </w:tcPr>
          <w:p w:rsidR="00CB4934" w:rsidRPr="00FF38DC" w:rsidRDefault="00CB4934" w:rsidP="000D004C">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CB4934" w:rsidRPr="00FF38DC" w:rsidRDefault="00CB4934" w:rsidP="000D004C">
            <w:pPr>
              <w:pStyle w:val="Glava"/>
              <w:tabs>
                <w:tab w:val="clear" w:pos="4536"/>
                <w:tab w:val="clear" w:pos="9072"/>
              </w:tabs>
              <w:jc w:val="both"/>
              <w:rPr>
                <w:i w:val="0"/>
                <w:sz w:val="22"/>
                <w:szCs w:val="22"/>
              </w:rPr>
            </w:pPr>
          </w:p>
        </w:tc>
      </w:tr>
      <w:tr w:rsidR="00CB4934" w:rsidRPr="00FF38DC" w:rsidTr="000D004C">
        <w:tc>
          <w:tcPr>
            <w:tcW w:w="4432" w:type="dxa"/>
            <w:gridSpan w:val="7"/>
          </w:tcPr>
          <w:p w:rsidR="00CB4934" w:rsidRPr="00FF38DC" w:rsidRDefault="00CB4934" w:rsidP="000D004C">
            <w:pPr>
              <w:pStyle w:val="Glava"/>
              <w:tabs>
                <w:tab w:val="clear" w:pos="4536"/>
                <w:tab w:val="clear" w:pos="9072"/>
              </w:tabs>
              <w:jc w:val="both"/>
              <w:rPr>
                <w:i w:val="0"/>
                <w:sz w:val="16"/>
                <w:szCs w:val="16"/>
              </w:rPr>
            </w:pPr>
          </w:p>
        </w:tc>
        <w:tc>
          <w:tcPr>
            <w:tcW w:w="4496" w:type="dxa"/>
          </w:tcPr>
          <w:p w:rsidR="00CB4934" w:rsidRPr="00FF38DC" w:rsidRDefault="00CB4934" w:rsidP="000D004C">
            <w:pPr>
              <w:pStyle w:val="Glava"/>
              <w:tabs>
                <w:tab w:val="clear" w:pos="4536"/>
                <w:tab w:val="clear" w:pos="9072"/>
              </w:tabs>
              <w:jc w:val="both"/>
              <w:rPr>
                <w:i w:val="0"/>
                <w:sz w:val="16"/>
                <w:szCs w:val="16"/>
              </w:rPr>
            </w:pPr>
          </w:p>
        </w:tc>
      </w:tr>
      <w:tr w:rsidR="00CB4934" w:rsidRPr="00FF38DC" w:rsidTr="000D004C">
        <w:tc>
          <w:tcPr>
            <w:tcW w:w="1621" w:type="dxa"/>
            <w:gridSpan w:val="2"/>
          </w:tcPr>
          <w:p w:rsidR="00CB4934" w:rsidRPr="00FF38DC" w:rsidRDefault="00CB4934" w:rsidP="000D004C">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CB4934" w:rsidRPr="00FF38DC" w:rsidRDefault="00CB4934" w:rsidP="000D004C">
            <w:pPr>
              <w:pStyle w:val="Glava"/>
              <w:tabs>
                <w:tab w:val="clear" w:pos="4536"/>
                <w:tab w:val="clear" w:pos="9072"/>
              </w:tabs>
              <w:jc w:val="both"/>
              <w:rPr>
                <w:i w:val="0"/>
                <w:sz w:val="22"/>
                <w:szCs w:val="22"/>
              </w:rPr>
            </w:pPr>
          </w:p>
        </w:tc>
      </w:tr>
      <w:tr w:rsidR="00CB4934" w:rsidRPr="00FF38DC" w:rsidTr="000D004C">
        <w:tc>
          <w:tcPr>
            <w:tcW w:w="4432" w:type="dxa"/>
            <w:gridSpan w:val="7"/>
          </w:tcPr>
          <w:p w:rsidR="00CB4934" w:rsidRPr="00FF38DC" w:rsidRDefault="00CB4934" w:rsidP="000D004C">
            <w:pPr>
              <w:pStyle w:val="Glava"/>
              <w:tabs>
                <w:tab w:val="clear" w:pos="4536"/>
                <w:tab w:val="clear" w:pos="9072"/>
              </w:tabs>
              <w:jc w:val="both"/>
              <w:rPr>
                <w:i w:val="0"/>
                <w:sz w:val="16"/>
                <w:szCs w:val="16"/>
              </w:rPr>
            </w:pPr>
          </w:p>
        </w:tc>
        <w:tc>
          <w:tcPr>
            <w:tcW w:w="4496" w:type="dxa"/>
          </w:tcPr>
          <w:p w:rsidR="00CB4934" w:rsidRPr="00FF38DC" w:rsidRDefault="00CB4934" w:rsidP="000D004C">
            <w:pPr>
              <w:pStyle w:val="Glava"/>
              <w:tabs>
                <w:tab w:val="clear" w:pos="4536"/>
                <w:tab w:val="clear" w:pos="9072"/>
              </w:tabs>
              <w:jc w:val="both"/>
              <w:rPr>
                <w:i w:val="0"/>
                <w:sz w:val="16"/>
                <w:szCs w:val="16"/>
              </w:rPr>
            </w:pPr>
          </w:p>
        </w:tc>
      </w:tr>
      <w:tr w:rsidR="00CB4934" w:rsidRPr="00FF38DC" w:rsidTr="000D004C">
        <w:tc>
          <w:tcPr>
            <w:tcW w:w="4253" w:type="dxa"/>
            <w:gridSpan w:val="6"/>
          </w:tcPr>
          <w:p w:rsidR="00CB4934" w:rsidRPr="00FF38DC" w:rsidRDefault="00CB4934" w:rsidP="000D004C">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CB4934" w:rsidRPr="00FF38DC" w:rsidRDefault="00CB4934" w:rsidP="000D004C">
            <w:pPr>
              <w:pStyle w:val="Glava"/>
              <w:tabs>
                <w:tab w:val="clear" w:pos="4536"/>
                <w:tab w:val="clear" w:pos="9072"/>
              </w:tabs>
              <w:jc w:val="both"/>
              <w:rPr>
                <w:i w:val="0"/>
                <w:sz w:val="22"/>
                <w:szCs w:val="22"/>
              </w:rPr>
            </w:pPr>
          </w:p>
        </w:tc>
      </w:tr>
    </w:tbl>
    <w:p w:rsidR="00CB4934" w:rsidRPr="00FF38DC" w:rsidRDefault="00CB4934" w:rsidP="00CB4934">
      <w:pPr>
        <w:pStyle w:val="Glava"/>
        <w:tabs>
          <w:tab w:val="clear" w:pos="4536"/>
          <w:tab w:val="clear" w:pos="9072"/>
        </w:tabs>
        <w:ind w:left="1080"/>
        <w:jc w:val="both"/>
        <w:rPr>
          <w:i w:val="0"/>
          <w:sz w:val="22"/>
          <w:szCs w:val="22"/>
        </w:rPr>
      </w:pPr>
    </w:p>
    <w:p w:rsidR="00CB4934" w:rsidRPr="00FF38DC" w:rsidRDefault="00CB4934" w:rsidP="00CB4934">
      <w:pPr>
        <w:pStyle w:val="Glava"/>
        <w:tabs>
          <w:tab w:val="clear" w:pos="4536"/>
          <w:tab w:val="clear" w:pos="9072"/>
        </w:tabs>
        <w:jc w:val="both"/>
        <w:rPr>
          <w:i w:val="0"/>
          <w:sz w:val="22"/>
          <w:szCs w:val="22"/>
        </w:rPr>
      </w:pPr>
    </w:p>
    <w:p w:rsidR="00CB4934" w:rsidRPr="00FF38DC" w:rsidRDefault="00CB4934" w:rsidP="00CB4934">
      <w:pPr>
        <w:pStyle w:val="Glava"/>
        <w:tabs>
          <w:tab w:val="clear" w:pos="4536"/>
          <w:tab w:val="clear" w:pos="9072"/>
        </w:tabs>
        <w:ind w:left="1080"/>
        <w:jc w:val="both"/>
        <w:rPr>
          <w:i w:val="0"/>
          <w:sz w:val="22"/>
          <w:szCs w:val="22"/>
        </w:rPr>
      </w:pPr>
    </w:p>
    <w:p w:rsidR="00CB4934" w:rsidRPr="00FF38DC" w:rsidRDefault="00CB4934" w:rsidP="00CB4934">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CB4934" w:rsidRPr="00FF38DC" w:rsidRDefault="00CB4934" w:rsidP="00CB4934">
      <w:pPr>
        <w:pStyle w:val="Glava"/>
        <w:tabs>
          <w:tab w:val="clear" w:pos="4536"/>
          <w:tab w:val="clear" w:pos="9072"/>
        </w:tabs>
        <w:ind w:left="1080"/>
        <w:jc w:val="both"/>
        <w:rPr>
          <w:i w:val="0"/>
          <w:sz w:val="22"/>
          <w:szCs w:val="22"/>
        </w:rPr>
      </w:pPr>
    </w:p>
    <w:p w:rsidR="00CB4934" w:rsidRPr="00FF38DC" w:rsidRDefault="00CB4934" w:rsidP="00CB4934">
      <w:pPr>
        <w:pStyle w:val="Glava"/>
        <w:tabs>
          <w:tab w:val="clear" w:pos="4536"/>
          <w:tab w:val="clear" w:pos="9072"/>
        </w:tabs>
        <w:ind w:left="1080"/>
        <w:jc w:val="both"/>
        <w:rPr>
          <w:i w:val="0"/>
          <w:sz w:val="22"/>
          <w:szCs w:val="22"/>
        </w:rPr>
      </w:pPr>
    </w:p>
    <w:p w:rsidR="00CB4934" w:rsidRPr="009D6CEB" w:rsidRDefault="00CB4934" w:rsidP="00CB4934">
      <w:pPr>
        <w:pStyle w:val="Glava"/>
        <w:tabs>
          <w:tab w:val="clear" w:pos="4536"/>
          <w:tab w:val="clear" w:pos="9072"/>
        </w:tabs>
        <w:ind w:left="1080"/>
        <w:jc w:val="both"/>
        <w:rPr>
          <w:i w:val="0"/>
          <w:sz w:val="22"/>
          <w:szCs w:val="22"/>
        </w:rPr>
      </w:pPr>
    </w:p>
    <w:p w:rsidR="00CB4934" w:rsidRDefault="00CB4934" w:rsidP="00CB4934">
      <w:pPr>
        <w:pStyle w:val="Glava"/>
        <w:tabs>
          <w:tab w:val="clear" w:pos="4536"/>
          <w:tab w:val="clear" w:pos="9072"/>
        </w:tabs>
        <w:ind w:left="1080"/>
        <w:jc w:val="right"/>
        <w:rPr>
          <w:b/>
          <w:i w:val="0"/>
          <w:sz w:val="22"/>
          <w:szCs w:val="22"/>
        </w:rPr>
      </w:pPr>
    </w:p>
    <w:p w:rsidR="00CB4934" w:rsidRDefault="00CB4934" w:rsidP="00CB4934">
      <w:pPr>
        <w:pStyle w:val="Glava"/>
        <w:tabs>
          <w:tab w:val="clear" w:pos="4536"/>
          <w:tab w:val="clear" w:pos="9072"/>
        </w:tabs>
        <w:ind w:left="1080"/>
        <w:jc w:val="right"/>
        <w:rPr>
          <w:b/>
          <w:i w:val="0"/>
          <w:sz w:val="22"/>
          <w:szCs w:val="22"/>
        </w:rPr>
      </w:pPr>
    </w:p>
    <w:p w:rsidR="00CB4934" w:rsidRPr="00EE738D" w:rsidRDefault="00CB4934" w:rsidP="00CB4934">
      <w:pPr>
        <w:pStyle w:val="Glava"/>
        <w:tabs>
          <w:tab w:val="clear" w:pos="4536"/>
          <w:tab w:val="clear" w:pos="9072"/>
        </w:tabs>
        <w:ind w:left="1080"/>
        <w:jc w:val="both"/>
        <w:rPr>
          <w:i w:val="0"/>
          <w:sz w:val="18"/>
          <w:szCs w:val="18"/>
        </w:rPr>
      </w:pPr>
      <w:r w:rsidRPr="00EE738D">
        <w:rPr>
          <w:i w:val="0"/>
          <w:sz w:val="18"/>
          <w:szCs w:val="18"/>
        </w:rPr>
        <w:lastRenderedPageBreak/>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CB4934" w:rsidRPr="00EE738D" w:rsidRDefault="00CB4934" w:rsidP="00CB4934">
      <w:pPr>
        <w:pStyle w:val="Glava"/>
        <w:tabs>
          <w:tab w:val="clear" w:pos="4536"/>
          <w:tab w:val="clear" w:pos="9072"/>
        </w:tabs>
        <w:ind w:left="1080"/>
        <w:jc w:val="both"/>
        <w:rPr>
          <w:i w:val="0"/>
          <w:sz w:val="18"/>
          <w:szCs w:val="18"/>
        </w:rPr>
      </w:pPr>
    </w:p>
    <w:p w:rsidR="008F5C70" w:rsidRDefault="008F5C70" w:rsidP="008F5C70">
      <w:pPr>
        <w:keepNext/>
        <w:rPr>
          <w:rFonts w:ascii="Tahoma" w:hAnsi="Tahoma" w:cs="Tahoma"/>
          <w:u w:val="single"/>
        </w:rPr>
      </w:pPr>
    </w:p>
    <w:p w:rsidR="008F5C70" w:rsidRPr="00F714BD" w:rsidRDefault="008F5C70" w:rsidP="008F5C70">
      <w:pPr>
        <w:keepNext/>
        <w:jc w:val="both"/>
        <w:rPr>
          <w:rFonts w:ascii="Tahoma" w:hAnsi="Tahoma" w:cs="Tahoma"/>
          <w:color w:val="000000"/>
          <w:sz w:val="22"/>
        </w:rPr>
      </w:pPr>
    </w:p>
    <w:p w:rsidR="002858D3" w:rsidRDefault="002858D3" w:rsidP="00246E93">
      <w:pPr>
        <w:pStyle w:val="Glava"/>
        <w:tabs>
          <w:tab w:val="clear" w:pos="4536"/>
          <w:tab w:val="clear" w:pos="9072"/>
        </w:tabs>
        <w:rPr>
          <w:b/>
          <w:i w:val="0"/>
          <w:sz w:val="22"/>
          <w:szCs w:val="22"/>
        </w:rPr>
      </w:pPr>
    </w:p>
    <w:p w:rsidR="002858D3" w:rsidRDefault="002858D3" w:rsidP="002858D3">
      <w:pPr>
        <w:pStyle w:val="Glava"/>
        <w:tabs>
          <w:tab w:val="clear" w:pos="4536"/>
          <w:tab w:val="clear" w:pos="9072"/>
        </w:tabs>
        <w:jc w:val="right"/>
        <w:rPr>
          <w:b/>
          <w:i w:val="0"/>
          <w:sz w:val="22"/>
          <w:szCs w:val="22"/>
        </w:rPr>
      </w:pPr>
    </w:p>
    <w:p w:rsidR="002858D3" w:rsidRDefault="002858D3" w:rsidP="002858D3">
      <w:pPr>
        <w:pStyle w:val="Glava"/>
        <w:tabs>
          <w:tab w:val="clear" w:pos="4536"/>
          <w:tab w:val="clear" w:pos="9072"/>
        </w:tabs>
        <w:jc w:val="right"/>
        <w:rPr>
          <w:b/>
          <w:i w:val="0"/>
          <w:sz w:val="22"/>
          <w:szCs w:val="22"/>
        </w:rPr>
      </w:pPr>
    </w:p>
    <w:p w:rsidR="002858D3" w:rsidRDefault="002858D3" w:rsidP="002858D3">
      <w:pPr>
        <w:pStyle w:val="Glava"/>
        <w:tabs>
          <w:tab w:val="clear" w:pos="4536"/>
          <w:tab w:val="clear" w:pos="9072"/>
        </w:tabs>
        <w:jc w:val="right"/>
        <w:rPr>
          <w:b/>
          <w:i w:val="0"/>
          <w:sz w:val="22"/>
          <w:szCs w:val="22"/>
        </w:rPr>
      </w:pPr>
    </w:p>
    <w:p w:rsidR="002858D3" w:rsidRDefault="002858D3" w:rsidP="002858D3">
      <w:pPr>
        <w:pStyle w:val="Glava"/>
        <w:tabs>
          <w:tab w:val="clear" w:pos="4536"/>
          <w:tab w:val="clear" w:pos="9072"/>
        </w:tabs>
        <w:jc w:val="right"/>
        <w:rPr>
          <w:b/>
          <w:i w:val="0"/>
          <w:sz w:val="22"/>
          <w:szCs w:val="22"/>
        </w:rPr>
      </w:pPr>
    </w:p>
    <w:p w:rsidR="002858D3" w:rsidRDefault="002858D3" w:rsidP="002858D3">
      <w:pPr>
        <w:pStyle w:val="Glava"/>
        <w:tabs>
          <w:tab w:val="clear" w:pos="4536"/>
          <w:tab w:val="clear" w:pos="9072"/>
        </w:tabs>
        <w:jc w:val="right"/>
        <w:rPr>
          <w:b/>
          <w:i w:val="0"/>
          <w:sz w:val="22"/>
          <w:szCs w:val="22"/>
        </w:rPr>
      </w:pPr>
    </w:p>
    <w:p w:rsidR="00A9738A" w:rsidRDefault="00D37A8A" w:rsidP="00CC7B1F">
      <w:pPr>
        <w:ind w:left="1080"/>
        <w:jc w:val="center"/>
        <w:rPr>
          <w:b/>
          <w:i w:val="0"/>
          <w:sz w:val="22"/>
          <w:szCs w:val="22"/>
        </w:rPr>
      </w:pPr>
      <w:r>
        <w:rPr>
          <w:b/>
          <w:i w:val="0"/>
          <w:sz w:val="22"/>
          <w:szCs w:val="22"/>
        </w:rPr>
        <w:t xml:space="preserve">                                                                    </w:t>
      </w:r>
    </w:p>
    <w:p w:rsidR="00A9738A" w:rsidRDefault="00A9738A" w:rsidP="00CC7B1F">
      <w:pPr>
        <w:ind w:left="1080"/>
        <w:jc w:val="center"/>
        <w:rPr>
          <w:b/>
          <w:i w:val="0"/>
          <w:sz w:val="22"/>
          <w:szCs w:val="22"/>
        </w:rPr>
      </w:pPr>
    </w:p>
    <w:p w:rsidR="00C508A9" w:rsidRDefault="00C508A9" w:rsidP="00D364E2">
      <w:pPr>
        <w:ind w:left="851"/>
        <w:rPr>
          <w:b/>
          <w:i w:val="0"/>
          <w:sz w:val="22"/>
          <w:szCs w:val="22"/>
        </w:rPr>
        <w:sectPr w:rsidR="00C508A9" w:rsidSect="00705C11">
          <w:footerReference w:type="default" r:id="rId22"/>
          <w:type w:val="continuous"/>
          <w:pgSz w:w="11906" w:h="16838"/>
          <w:pgMar w:top="851" w:right="1202" w:bottom="1202" w:left="629" w:header="709" w:footer="709" w:gutter="0"/>
          <w:cols w:space="708"/>
          <w:docGrid w:linePitch="360"/>
        </w:sectPr>
      </w:pPr>
    </w:p>
    <w:p w:rsidR="00C508A9" w:rsidRPr="002E5BDE" w:rsidRDefault="00C508A9" w:rsidP="00D364E2">
      <w:pPr>
        <w:ind w:left="851"/>
        <w:rPr>
          <w:b/>
          <w:i w:val="0"/>
          <w:sz w:val="22"/>
          <w:szCs w:val="22"/>
        </w:rPr>
      </w:pPr>
    </w:p>
    <w:sectPr w:rsidR="00C508A9" w:rsidRPr="002E5BDE" w:rsidSect="008D6A7A">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2D1" w:rsidRDefault="004032D1">
      <w:r>
        <w:separator/>
      </w:r>
    </w:p>
  </w:endnote>
  <w:endnote w:type="continuationSeparator" w:id="0">
    <w:p w:rsidR="004032D1" w:rsidRDefault="00403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Times New Roman"/>
    <w:charset w:val="00"/>
    <w:family w:val="auto"/>
    <w:pitch w:val="default"/>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605" w:rsidRPr="00733B9A" w:rsidRDefault="00831605"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D4D8D">
      <w:rPr>
        <w:rStyle w:val="tevilkastrani"/>
        <w:i w:val="0"/>
        <w:noProof/>
        <w:sz w:val="18"/>
        <w:szCs w:val="18"/>
      </w:rPr>
      <w:t>20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D4D8D">
      <w:rPr>
        <w:rStyle w:val="tevilkastrani"/>
        <w:i w:val="0"/>
        <w:noProof/>
        <w:sz w:val="18"/>
        <w:szCs w:val="18"/>
      </w:rPr>
      <w:t>81</w:t>
    </w:r>
    <w:r w:rsidRPr="00733B9A">
      <w:rPr>
        <w:rStyle w:val="tevilkastrani"/>
        <w:i w:val="0"/>
        <w:sz w:val="18"/>
        <w:szCs w:val="18"/>
      </w:rPr>
      <w:fldChar w:fldCharType="end"/>
    </w:r>
  </w:p>
  <w:p w:rsidR="00831605" w:rsidRDefault="0083160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2D1" w:rsidRDefault="004032D1">
      <w:r>
        <w:separator/>
      </w:r>
    </w:p>
  </w:footnote>
  <w:footnote w:type="continuationSeparator" w:id="0">
    <w:p w:rsidR="004032D1" w:rsidRDefault="004032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nsid w:val="072A021F"/>
    <w:multiLevelType w:val="hybridMultilevel"/>
    <w:tmpl w:val="1D1AF2AC"/>
    <w:lvl w:ilvl="0" w:tplc="83FCEFBA">
      <w:start w:val="1"/>
      <w:numFmt w:val="bullet"/>
      <w:lvlText w:val="-"/>
      <w:lvlJc w:val="left"/>
      <w:pPr>
        <w:ind w:left="1800" w:hanging="360"/>
      </w:pPr>
      <w:rPr>
        <w:rFonts w:ascii="Times New Roman" w:eastAsia="Times New Roman" w:hAnsi="Times New Roman" w:cs="Times New Roma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nsid w:val="0ADB1A4D"/>
    <w:multiLevelType w:val="hybridMultilevel"/>
    <w:tmpl w:val="6598F7E8"/>
    <w:lvl w:ilvl="0" w:tplc="711CE25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0ADC49E8"/>
    <w:multiLevelType w:val="hybridMultilevel"/>
    <w:tmpl w:val="2C38D114"/>
    <w:lvl w:ilvl="0" w:tplc="711CE25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0B3E7A98"/>
    <w:multiLevelType w:val="multilevel"/>
    <w:tmpl w:val="DE388BF0"/>
    <w:lvl w:ilvl="0">
      <w:start w:val="1"/>
      <w:numFmt w:val="decimal"/>
      <w:lvlText w:val="%1"/>
      <w:lvlJc w:val="left"/>
      <w:pPr>
        <w:ind w:left="1141" w:hanging="432"/>
      </w:pPr>
      <w:rPr>
        <w:rFonts w:hint="default"/>
      </w:rPr>
    </w:lvl>
    <w:lvl w:ilvl="1">
      <w:start w:val="1"/>
      <w:numFmt w:val="decimal"/>
      <w:pStyle w:val="Naslov2"/>
      <w:lvlText w:val="%1.%2"/>
      <w:lvlJc w:val="left"/>
      <w:pPr>
        <w:ind w:left="1853" w:hanging="576"/>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slov3"/>
      <w:lvlText w:val="%1.%2.%3"/>
      <w:lvlJc w:val="left"/>
      <w:pPr>
        <w:ind w:left="1429" w:hanging="720"/>
      </w:pPr>
      <w:rPr>
        <w:rFonts w:hint="default"/>
      </w:rPr>
    </w:lvl>
    <w:lvl w:ilvl="3">
      <w:start w:val="1"/>
      <w:numFmt w:val="decimal"/>
      <w:pStyle w:val="Naslov40"/>
      <w:lvlText w:val="%1.%2.%3.%4"/>
      <w:lvlJc w:val="left"/>
      <w:pPr>
        <w:ind w:left="1573" w:hanging="864"/>
      </w:pPr>
      <w:rPr>
        <w:rFonts w:hint="default"/>
      </w:rPr>
    </w:lvl>
    <w:lvl w:ilvl="4">
      <w:start w:val="1"/>
      <w:numFmt w:val="decimal"/>
      <w:pStyle w:val="Naslov5"/>
      <w:lvlText w:val="%1.%2.%3.%4.%5"/>
      <w:lvlJc w:val="left"/>
      <w:pPr>
        <w:ind w:left="1717" w:hanging="1008"/>
      </w:pPr>
      <w:rPr>
        <w:rFonts w:hint="default"/>
      </w:rPr>
    </w:lvl>
    <w:lvl w:ilvl="5">
      <w:start w:val="1"/>
      <w:numFmt w:val="decimal"/>
      <w:pStyle w:val="Naslov6"/>
      <w:lvlText w:val="%1.%2.%3.%4.%5.%6"/>
      <w:lvlJc w:val="left"/>
      <w:pPr>
        <w:ind w:left="1861" w:hanging="1152"/>
      </w:pPr>
      <w:rPr>
        <w:rFonts w:hint="default"/>
      </w:rPr>
    </w:lvl>
    <w:lvl w:ilvl="6">
      <w:start w:val="1"/>
      <w:numFmt w:val="decimal"/>
      <w:pStyle w:val="Naslov7"/>
      <w:lvlText w:val="%1.%2.%3.%4.%5.%6.%7"/>
      <w:lvlJc w:val="left"/>
      <w:pPr>
        <w:ind w:left="2005" w:hanging="1296"/>
      </w:pPr>
      <w:rPr>
        <w:rFonts w:hint="default"/>
      </w:rPr>
    </w:lvl>
    <w:lvl w:ilvl="7">
      <w:start w:val="1"/>
      <w:numFmt w:val="decimal"/>
      <w:pStyle w:val="Naslov8"/>
      <w:lvlText w:val="%1.%2.%3.%4.%5.%6.%7.%8"/>
      <w:lvlJc w:val="left"/>
      <w:pPr>
        <w:ind w:left="2149" w:hanging="1440"/>
      </w:pPr>
      <w:rPr>
        <w:rFonts w:hint="default"/>
      </w:rPr>
    </w:lvl>
    <w:lvl w:ilvl="8">
      <w:start w:val="1"/>
      <w:numFmt w:val="decimal"/>
      <w:pStyle w:val="Naslov9"/>
      <w:lvlText w:val="%1.%2.%3.%4.%5.%6.%7.%8.%9"/>
      <w:lvlJc w:val="left"/>
      <w:pPr>
        <w:ind w:left="2293" w:hanging="1584"/>
      </w:pPr>
      <w:rPr>
        <w:rFonts w:hint="default"/>
      </w:rPr>
    </w:lvl>
  </w:abstractNum>
  <w:abstractNum w:abstractNumId="7">
    <w:nsid w:val="149304A4"/>
    <w:multiLevelType w:val="hybridMultilevel"/>
    <w:tmpl w:val="73DE69B4"/>
    <w:lvl w:ilvl="0" w:tplc="16B4628C">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1A3E6FB3"/>
    <w:multiLevelType w:val="hybridMultilevel"/>
    <w:tmpl w:val="E7B6BB3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1AD562">
      <w:numFmt w:val="bullet"/>
      <w:lvlText w:val="•"/>
      <w:lvlJc w:val="left"/>
      <w:pPr>
        <w:ind w:left="2904" w:hanging="384"/>
      </w:pPr>
      <w:rPr>
        <w:rFonts w:ascii="Times New Roman" w:eastAsia="Times New Roman" w:hAnsi="Times New Roman" w:cs="Times New Roman"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20C1432B"/>
    <w:multiLevelType w:val="hybridMultilevel"/>
    <w:tmpl w:val="FE78051A"/>
    <w:lvl w:ilvl="0" w:tplc="BAD04414">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nsid w:val="26513D41"/>
    <w:multiLevelType w:val="hybridMultilevel"/>
    <w:tmpl w:val="6C72CA3A"/>
    <w:lvl w:ilvl="0" w:tplc="802CB8AE">
      <w:start w:val="1"/>
      <w:numFmt w:val="bullet"/>
      <w:lvlText w:val=""/>
      <w:lvlJc w:val="left"/>
      <w:pPr>
        <w:ind w:left="720" w:hanging="360"/>
      </w:pPr>
      <w:rPr>
        <w:rFonts w:ascii="Symbol" w:hAnsi="Symbol" w:hint="default"/>
      </w:rPr>
    </w:lvl>
    <w:lvl w:ilvl="1" w:tplc="61267FD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cs="Times New Roman"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pStyle w:val="Zoran1"/>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pStyle w:val="Zoran2"/>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5">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16">
    <w:nsid w:val="46AE4B3F"/>
    <w:multiLevelType w:val="multilevel"/>
    <w:tmpl w:val="DAD26022"/>
    <w:lvl w:ilvl="0">
      <w:start w:val="1"/>
      <w:numFmt w:val="decimal"/>
      <w:pStyle w:val="slogzapogodb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nsid w:val="4ED03CED"/>
    <w:multiLevelType w:val="hybridMultilevel"/>
    <w:tmpl w:val="C23039EE"/>
    <w:lvl w:ilvl="0" w:tplc="3C24AF02">
      <w:start w:val="15"/>
      <w:numFmt w:val="bullet"/>
      <w:lvlText w:val="-"/>
      <w:lvlJc w:val="left"/>
      <w:pPr>
        <w:tabs>
          <w:tab w:val="num" w:pos="1069"/>
        </w:tabs>
        <w:ind w:left="1069" w:hanging="360"/>
      </w:pPr>
      <w:rPr>
        <w:rFonts w:ascii="Tms Rmn" w:hAnsi="Tms Rmn" w:hint="default"/>
      </w:rPr>
    </w:lvl>
    <w:lvl w:ilvl="1" w:tplc="04240019" w:tentative="1">
      <w:start w:val="1"/>
      <w:numFmt w:val="bullet"/>
      <w:lvlText w:val="o"/>
      <w:lvlJc w:val="left"/>
      <w:pPr>
        <w:tabs>
          <w:tab w:val="num" w:pos="2149"/>
        </w:tabs>
        <w:ind w:left="2149" w:hanging="360"/>
      </w:pPr>
      <w:rPr>
        <w:rFonts w:ascii="Courier New" w:hAnsi="Courier New" w:cs="Courier New" w:hint="default"/>
      </w:rPr>
    </w:lvl>
    <w:lvl w:ilvl="2" w:tplc="0424001B" w:tentative="1">
      <w:start w:val="1"/>
      <w:numFmt w:val="bullet"/>
      <w:lvlText w:val=""/>
      <w:lvlJc w:val="left"/>
      <w:pPr>
        <w:tabs>
          <w:tab w:val="num" w:pos="2869"/>
        </w:tabs>
        <w:ind w:left="2869" w:hanging="360"/>
      </w:pPr>
      <w:rPr>
        <w:rFonts w:ascii="Wingdings" w:hAnsi="Wingdings" w:hint="default"/>
      </w:rPr>
    </w:lvl>
    <w:lvl w:ilvl="3" w:tplc="0424000F" w:tentative="1">
      <w:start w:val="1"/>
      <w:numFmt w:val="bullet"/>
      <w:lvlText w:val=""/>
      <w:lvlJc w:val="left"/>
      <w:pPr>
        <w:tabs>
          <w:tab w:val="num" w:pos="3589"/>
        </w:tabs>
        <w:ind w:left="3589" w:hanging="360"/>
      </w:pPr>
      <w:rPr>
        <w:rFonts w:ascii="Symbol" w:hAnsi="Symbol" w:hint="default"/>
      </w:rPr>
    </w:lvl>
    <w:lvl w:ilvl="4" w:tplc="04240019" w:tentative="1">
      <w:start w:val="1"/>
      <w:numFmt w:val="bullet"/>
      <w:lvlText w:val="o"/>
      <w:lvlJc w:val="left"/>
      <w:pPr>
        <w:tabs>
          <w:tab w:val="num" w:pos="4309"/>
        </w:tabs>
        <w:ind w:left="4309" w:hanging="360"/>
      </w:pPr>
      <w:rPr>
        <w:rFonts w:ascii="Courier New" w:hAnsi="Courier New" w:cs="Courier New" w:hint="default"/>
      </w:rPr>
    </w:lvl>
    <w:lvl w:ilvl="5" w:tplc="0424001B" w:tentative="1">
      <w:start w:val="1"/>
      <w:numFmt w:val="bullet"/>
      <w:lvlText w:val=""/>
      <w:lvlJc w:val="left"/>
      <w:pPr>
        <w:tabs>
          <w:tab w:val="num" w:pos="5029"/>
        </w:tabs>
        <w:ind w:left="5029" w:hanging="360"/>
      </w:pPr>
      <w:rPr>
        <w:rFonts w:ascii="Wingdings" w:hAnsi="Wingdings" w:hint="default"/>
      </w:rPr>
    </w:lvl>
    <w:lvl w:ilvl="6" w:tplc="0424000F" w:tentative="1">
      <w:start w:val="1"/>
      <w:numFmt w:val="bullet"/>
      <w:lvlText w:val=""/>
      <w:lvlJc w:val="left"/>
      <w:pPr>
        <w:tabs>
          <w:tab w:val="num" w:pos="5749"/>
        </w:tabs>
        <w:ind w:left="5749" w:hanging="360"/>
      </w:pPr>
      <w:rPr>
        <w:rFonts w:ascii="Symbol" w:hAnsi="Symbol" w:hint="default"/>
      </w:rPr>
    </w:lvl>
    <w:lvl w:ilvl="7" w:tplc="04240019" w:tentative="1">
      <w:start w:val="1"/>
      <w:numFmt w:val="bullet"/>
      <w:lvlText w:val="o"/>
      <w:lvlJc w:val="left"/>
      <w:pPr>
        <w:tabs>
          <w:tab w:val="num" w:pos="6469"/>
        </w:tabs>
        <w:ind w:left="6469" w:hanging="360"/>
      </w:pPr>
      <w:rPr>
        <w:rFonts w:ascii="Courier New" w:hAnsi="Courier New" w:cs="Courier New" w:hint="default"/>
      </w:rPr>
    </w:lvl>
    <w:lvl w:ilvl="8" w:tplc="0424001B" w:tentative="1">
      <w:start w:val="1"/>
      <w:numFmt w:val="bullet"/>
      <w:lvlText w:val=""/>
      <w:lvlJc w:val="left"/>
      <w:pPr>
        <w:tabs>
          <w:tab w:val="num" w:pos="7189"/>
        </w:tabs>
        <w:ind w:left="7189" w:hanging="360"/>
      </w:pPr>
      <w:rPr>
        <w:rFonts w:ascii="Wingdings" w:hAnsi="Wingdings" w:hint="default"/>
      </w:rPr>
    </w:lvl>
  </w:abstractNum>
  <w:abstractNum w:abstractNumId="19">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nsid w:val="65B225A5"/>
    <w:multiLevelType w:val="multilevel"/>
    <w:tmpl w:val="04240025"/>
    <w:styleLink w:val="Slog1"/>
    <w:lvl w:ilvl="0">
      <w:start w:val="1"/>
      <w:numFmt w:val="decimal"/>
      <w:lvlText w:val="%1"/>
      <w:lvlJc w:val="left"/>
      <w:pPr>
        <w:ind w:left="432" w:hanging="432"/>
      </w:pPr>
      <w:rPr>
        <w:rFonts w:ascii="Times New Roman" w:hAnsi="Times New Roman"/>
        <w:b/>
        <w:i w:val="0"/>
        <w:sz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6B9745B5"/>
    <w:multiLevelType w:val="hybridMultilevel"/>
    <w:tmpl w:val="DD80121E"/>
    <w:lvl w:ilvl="0" w:tplc="711CE2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6BEC07D0"/>
    <w:multiLevelType w:val="hybridMultilevel"/>
    <w:tmpl w:val="DB7A928A"/>
    <w:lvl w:ilvl="0" w:tplc="FFFFFFFF">
      <w:start w:val="1"/>
      <w:numFmt w:val="upperRoman"/>
      <w:pStyle w:val="slogzalenevpogodbi"/>
      <w:lvlText w:val="%1."/>
      <w:lvlJc w:val="right"/>
      <w:pPr>
        <w:tabs>
          <w:tab w:val="num" w:pos="530"/>
        </w:tabs>
        <w:ind w:left="0" w:firstLine="170"/>
      </w:pPr>
      <w:rPr>
        <w:rFonts w:hint="default"/>
      </w:rPr>
    </w:lvl>
    <w:lvl w:ilvl="1" w:tplc="FFFFFFFF">
      <w:start w:val="1"/>
      <w:numFmt w:val="bullet"/>
      <w:lvlText w:val="-"/>
      <w:lvlJc w:val="left"/>
      <w:pPr>
        <w:tabs>
          <w:tab w:val="num" w:pos="360"/>
        </w:tabs>
        <w:ind w:left="340" w:hanging="340"/>
      </w:pPr>
      <w:rPr>
        <w:rFonts w:ascii="PMingLiU" w:eastAsia="PMingLiU" w:hAnsi="Wingdings" w:hint="eastAsia"/>
      </w:rPr>
    </w:lvl>
    <w:lvl w:ilvl="2" w:tplc="FFFFFFFF">
      <w:start w:val="1"/>
      <w:numFmt w:val="bullet"/>
      <w:lvlText w:val="-"/>
      <w:lvlJc w:val="left"/>
      <w:pPr>
        <w:tabs>
          <w:tab w:val="num" w:pos="2880"/>
        </w:tabs>
        <w:ind w:left="2860" w:hanging="340"/>
      </w:pPr>
      <w:rPr>
        <w:rFonts w:ascii="PMingLiU" w:eastAsia="PMingLiU" w:hAnsi="Wingdings" w:hint="eastAsia"/>
      </w:r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23">
    <w:nsid w:val="6EC70F9A"/>
    <w:multiLevelType w:val="hybridMultilevel"/>
    <w:tmpl w:val="0FE0477E"/>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4">
    <w:nsid w:val="712F6FDA"/>
    <w:multiLevelType w:val="hybridMultilevel"/>
    <w:tmpl w:val="41A82A34"/>
    <w:lvl w:ilvl="0" w:tplc="0EF4EF6A">
      <w:start w:val="1"/>
      <w:numFmt w:val="lowerLetter"/>
      <w:lvlText w:val="%1."/>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25">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nsid w:val="7F95505A"/>
    <w:multiLevelType w:val="hybridMultilevel"/>
    <w:tmpl w:val="1B9A5E4E"/>
    <w:lvl w:ilvl="0" w:tplc="8726232E">
      <w:start w:val="6"/>
      <w:numFmt w:val="bullet"/>
      <w:lvlText w:val="-"/>
      <w:lvlJc w:val="left"/>
      <w:pPr>
        <w:tabs>
          <w:tab w:val="num" w:pos="927"/>
        </w:tabs>
        <w:ind w:left="927" w:hanging="360"/>
      </w:pPr>
      <w:rPr>
        <w:rFonts w:ascii="Times New Roman" w:eastAsia="Times New Roman" w:hAnsi="Times New Roman" w:cs="Times New Roman" w:hint="default"/>
      </w:rPr>
    </w:lvl>
    <w:lvl w:ilvl="1" w:tplc="04240003">
      <w:start w:val="1"/>
      <w:numFmt w:val="bullet"/>
      <w:lvlText w:val="o"/>
      <w:lvlJc w:val="left"/>
      <w:pPr>
        <w:tabs>
          <w:tab w:val="num" w:pos="1647"/>
        </w:tabs>
        <w:ind w:left="1647" w:hanging="360"/>
      </w:pPr>
      <w:rPr>
        <w:rFonts w:ascii="Courier New" w:hAnsi="Courier New" w:cs="Courier New" w:hint="default"/>
      </w:rPr>
    </w:lvl>
    <w:lvl w:ilvl="2" w:tplc="04240005">
      <w:start w:val="1"/>
      <w:numFmt w:val="bullet"/>
      <w:lvlText w:val=""/>
      <w:lvlJc w:val="left"/>
      <w:pPr>
        <w:tabs>
          <w:tab w:val="num" w:pos="2367"/>
        </w:tabs>
        <w:ind w:left="2367" w:hanging="360"/>
      </w:pPr>
      <w:rPr>
        <w:rFonts w:ascii="Wingdings" w:hAnsi="Wingdings" w:hint="default"/>
      </w:rPr>
    </w:lvl>
    <w:lvl w:ilvl="3" w:tplc="04240001">
      <w:start w:val="1"/>
      <w:numFmt w:val="bullet"/>
      <w:lvlText w:val=""/>
      <w:lvlJc w:val="left"/>
      <w:pPr>
        <w:tabs>
          <w:tab w:val="num" w:pos="3087"/>
        </w:tabs>
        <w:ind w:left="3087" w:hanging="360"/>
      </w:pPr>
      <w:rPr>
        <w:rFonts w:ascii="Symbol" w:hAnsi="Symbol" w:hint="default"/>
      </w:rPr>
    </w:lvl>
    <w:lvl w:ilvl="4" w:tplc="04240003">
      <w:start w:val="1"/>
      <w:numFmt w:val="bullet"/>
      <w:lvlText w:val="o"/>
      <w:lvlJc w:val="left"/>
      <w:pPr>
        <w:tabs>
          <w:tab w:val="num" w:pos="3807"/>
        </w:tabs>
        <w:ind w:left="3807" w:hanging="360"/>
      </w:pPr>
      <w:rPr>
        <w:rFonts w:ascii="Courier New" w:hAnsi="Courier New" w:cs="Courier New" w:hint="default"/>
      </w:rPr>
    </w:lvl>
    <w:lvl w:ilvl="5" w:tplc="04240005">
      <w:start w:val="1"/>
      <w:numFmt w:val="bullet"/>
      <w:lvlText w:val=""/>
      <w:lvlJc w:val="left"/>
      <w:pPr>
        <w:tabs>
          <w:tab w:val="num" w:pos="4527"/>
        </w:tabs>
        <w:ind w:left="4527" w:hanging="360"/>
      </w:pPr>
      <w:rPr>
        <w:rFonts w:ascii="Wingdings" w:hAnsi="Wingdings" w:hint="default"/>
      </w:rPr>
    </w:lvl>
    <w:lvl w:ilvl="6" w:tplc="04240001">
      <w:start w:val="1"/>
      <w:numFmt w:val="bullet"/>
      <w:lvlText w:val=""/>
      <w:lvlJc w:val="left"/>
      <w:pPr>
        <w:tabs>
          <w:tab w:val="num" w:pos="5247"/>
        </w:tabs>
        <w:ind w:left="5247" w:hanging="360"/>
      </w:pPr>
      <w:rPr>
        <w:rFonts w:ascii="Symbol" w:hAnsi="Symbol" w:hint="default"/>
      </w:rPr>
    </w:lvl>
    <w:lvl w:ilvl="7" w:tplc="04240003">
      <w:start w:val="1"/>
      <w:numFmt w:val="bullet"/>
      <w:lvlText w:val="o"/>
      <w:lvlJc w:val="left"/>
      <w:pPr>
        <w:tabs>
          <w:tab w:val="num" w:pos="5967"/>
        </w:tabs>
        <w:ind w:left="5967" w:hanging="360"/>
      </w:pPr>
      <w:rPr>
        <w:rFonts w:ascii="Courier New" w:hAnsi="Courier New" w:cs="Courier New" w:hint="default"/>
      </w:rPr>
    </w:lvl>
    <w:lvl w:ilvl="8" w:tplc="04240005">
      <w:start w:val="1"/>
      <w:numFmt w:val="bullet"/>
      <w:lvlText w:val=""/>
      <w:lvlJc w:val="left"/>
      <w:pPr>
        <w:tabs>
          <w:tab w:val="num" w:pos="6687"/>
        </w:tabs>
        <w:ind w:left="6687" w:hanging="360"/>
      </w:pPr>
      <w:rPr>
        <w:rFonts w:ascii="Wingdings" w:hAnsi="Wingdings" w:hint="default"/>
      </w:rPr>
    </w:lvl>
  </w:abstractNum>
  <w:num w:numId="1">
    <w:abstractNumId w:val="3"/>
  </w:num>
  <w:num w:numId="2">
    <w:abstractNumId w:val="19"/>
  </w:num>
  <w:num w:numId="3">
    <w:abstractNumId w:val="13"/>
  </w:num>
  <w:num w:numId="4">
    <w:abstractNumId w:val="14"/>
  </w:num>
  <w:num w:numId="5">
    <w:abstractNumId w:val="17"/>
  </w:num>
  <w:num w:numId="6">
    <w:abstractNumId w:val="25"/>
  </w:num>
  <w:num w:numId="7">
    <w:abstractNumId w:val="0"/>
  </w:num>
  <w:num w:numId="8">
    <w:abstractNumId w:val="10"/>
  </w:num>
  <w:num w:numId="9">
    <w:abstractNumId w:val="12"/>
  </w:num>
  <w:num w:numId="10">
    <w:abstractNumId w:val="22"/>
  </w:num>
  <w:num w:numId="11">
    <w:abstractNumId w:val="16"/>
  </w:num>
  <w:num w:numId="12">
    <w:abstractNumId w:val="8"/>
  </w:num>
  <w:num w:numId="13">
    <w:abstractNumId w:val="15"/>
  </w:num>
  <w:num w:numId="14">
    <w:abstractNumId w:val="26"/>
  </w:num>
  <w:num w:numId="15">
    <w:abstractNumId w:val="1"/>
  </w:num>
  <w:num w:numId="16">
    <w:abstractNumId w:val="24"/>
  </w:num>
  <w:num w:numId="17">
    <w:abstractNumId w:val="6"/>
  </w:num>
  <w:num w:numId="18">
    <w:abstractNumId w:val="20"/>
  </w:num>
  <w:num w:numId="19">
    <w:abstractNumId w:val="11"/>
  </w:num>
  <w:num w:numId="20">
    <w:abstractNumId w:val="9"/>
  </w:num>
  <w:num w:numId="21">
    <w:abstractNumId w:val="6"/>
    <w:lvlOverride w:ilvl="0">
      <w:startOverride w:val="1"/>
    </w:lvlOverride>
    <w:lvlOverride w:ilvl="1">
      <w:startOverride w:val="3"/>
    </w:lvlOverride>
  </w:num>
  <w:num w:numId="22">
    <w:abstractNumId w:val="6"/>
    <w:lvlOverride w:ilvl="0">
      <w:startOverride w:val="2"/>
    </w:lvlOverride>
    <w:lvlOverride w:ilvl="1">
      <w:startOverride w:val="1"/>
    </w:lvlOverride>
  </w:num>
  <w:num w:numId="23">
    <w:abstractNumId w:val="6"/>
    <w:lvlOverride w:ilvl="0">
      <w:startOverride w:val="4"/>
    </w:lvlOverride>
    <w:lvlOverride w:ilvl="1">
      <w:startOverride w:val="1"/>
    </w:lvlOverride>
  </w:num>
  <w:num w:numId="24">
    <w:abstractNumId w:val="23"/>
  </w:num>
  <w:num w:numId="25">
    <w:abstractNumId w:val="7"/>
  </w:num>
  <w:num w:numId="26">
    <w:abstractNumId w:val="2"/>
  </w:num>
  <w:num w:numId="27">
    <w:abstractNumId w:val="18"/>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27"/>
  </w:num>
  <w:num w:numId="39">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1AA6"/>
    <w:rsid w:val="000025CD"/>
    <w:rsid w:val="0001096D"/>
    <w:rsid w:val="0001313C"/>
    <w:rsid w:val="00015DA5"/>
    <w:rsid w:val="00015EDA"/>
    <w:rsid w:val="00016062"/>
    <w:rsid w:val="0001699D"/>
    <w:rsid w:val="000206F2"/>
    <w:rsid w:val="000240A5"/>
    <w:rsid w:val="00025163"/>
    <w:rsid w:val="00027C0D"/>
    <w:rsid w:val="00027CEF"/>
    <w:rsid w:val="000313D3"/>
    <w:rsid w:val="000316EB"/>
    <w:rsid w:val="00032DB8"/>
    <w:rsid w:val="00035153"/>
    <w:rsid w:val="00035B23"/>
    <w:rsid w:val="0003641A"/>
    <w:rsid w:val="0003779B"/>
    <w:rsid w:val="00037A31"/>
    <w:rsid w:val="00037E00"/>
    <w:rsid w:val="00042741"/>
    <w:rsid w:val="00042F9B"/>
    <w:rsid w:val="00043273"/>
    <w:rsid w:val="00044915"/>
    <w:rsid w:val="0005009C"/>
    <w:rsid w:val="00050911"/>
    <w:rsid w:val="0005178B"/>
    <w:rsid w:val="00051F75"/>
    <w:rsid w:val="0005577F"/>
    <w:rsid w:val="00057F60"/>
    <w:rsid w:val="000612D9"/>
    <w:rsid w:val="00061479"/>
    <w:rsid w:val="00067B2E"/>
    <w:rsid w:val="00070622"/>
    <w:rsid w:val="0007129C"/>
    <w:rsid w:val="00073663"/>
    <w:rsid w:val="00073698"/>
    <w:rsid w:val="00075EF0"/>
    <w:rsid w:val="00076A4D"/>
    <w:rsid w:val="00076F24"/>
    <w:rsid w:val="00082CFF"/>
    <w:rsid w:val="0009059D"/>
    <w:rsid w:val="000914CC"/>
    <w:rsid w:val="00093669"/>
    <w:rsid w:val="00095709"/>
    <w:rsid w:val="000A0532"/>
    <w:rsid w:val="000A09D6"/>
    <w:rsid w:val="000A2C75"/>
    <w:rsid w:val="000A4353"/>
    <w:rsid w:val="000A5530"/>
    <w:rsid w:val="000A5DE4"/>
    <w:rsid w:val="000B0056"/>
    <w:rsid w:val="000B05EC"/>
    <w:rsid w:val="000B16F9"/>
    <w:rsid w:val="000B219E"/>
    <w:rsid w:val="000B222B"/>
    <w:rsid w:val="000B30A5"/>
    <w:rsid w:val="000B3C01"/>
    <w:rsid w:val="000B4152"/>
    <w:rsid w:val="000B4FA6"/>
    <w:rsid w:val="000B5029"/>
    <w:rsid w:val="000B54B9"/>
    <w:rsid w:val="000B55DF"/>
    <w:rsid w:val="000C01F1"/>
    <w:rsid w:val="000C3A95"/>
    <w:rsid w:val="000C67E8"/>
    <w:rsid w:val="000D4B36"/>
    <w:rsid w:val="000D5E4B"/>
    <w:rsid w:val="000D6025"/>
    <w:rsid w:val="000E0F2A"/>
    <w:rsid w:val="000E4748"/>
    <w:rsid w:val="000E71CE"/>
    <w:rsid w:val="000F0DDB"/>
    <w:rsid w:val="000F46BB"/>
    <w:rsid w:val="000F60CA"/>
    <w:rsid w:val="000F711B"/>
    <w:rsid w:val="000F7498"/>
    <w:rsid w:val="000F74B2"/>
    <w:rsid w:val="000F762D"/>
    <w:rsid w:val="000F7D00"/>
    <w:rsid w:val="00102870"/>
    <w:rsid w:val="00103849"/>
    <w:rsid w:val="00104F4E"/>
    <w:rsid w:val="00111666"/>
    <w:rsid w:val="00113A93"/>
    <w:rsid w:val="00113B4C"/>
    <w:rsid w:val="0011472D"/>
    <w:rsid w:val="00114F70"/>
    <w:rsid w:val="00115913"/>
    <w:rsid w:val="00120AEF"/>
    <w:rsid w:val="00120EB3"/>
    <w:rsid w:val="00120F46"/>
    <w:rsid w:val="00121952"/>
    <w:rsid w:val="00122C5A"/>
    <w:rsid w:val="00123D39"/>
    <w:rsid w:val="0012535E"/>
    <w:rsid w:val="00125B23"/>
    <w:rsid w:val="00127979"/>
    <w:rsid w:val="00130144"/>
    <w:rsid w:val="001308C9"/>
    <w:rsid w:val="00131B4C"/>
    <w:rsid w:val="00132D4B"/>
    <w:rsid w:val="00133C02"/>
    <w:rsid w:val="0013465C"/>
    <w:rsid w:val="00134FE4"/>
    <w:rsid w:val="00137BFF"/>
    <w:rsid w:val="00140804"/>
    <w:rsid w:val="00140CEE"/>
    <w:rsid w:val="0014413B"/>
    <w:rsid w:val="00145287"/>
    <w:rsid w:val="00146189"/>
    <w:rsid w:val="001463C2"/>
    <w:rsid w:val="00150045"/>
    <w:rsid w:val="001516BF"/>
    <w:rsid w:val="001542BA"/>
    <w:rsid w:val="00155281"/>
    <w:rsid w:val="00161392"/>
    <w:rsid w:val="00163ADA"/>
    <w:rsid w:val="00170136"/>
    <w:rsid w:val="00170954"/>
    <w:rsid w:val="00171115"/>
    <w:rsid w:val="00171744"/>
    <w:rsid w:val="00176CDC"/>
    <w:rsid w:val="0017771D"/>
    <w:rsid w:val="00180DBD"/>
    <w:rsid w:val="00183218"/>
    <w:rsid w:val="00186341"/>
    <w:rsid w:val="00186F09"/>
    <w:rsid w:val="00186FBC"/>
    <w:rsid w:val="00194127"/>
    <w:rsid w:val="0019634B"/>
    <w:rsid w:val="0019648A"/>
    <w:rsid w:val="001969E2"/>
    <w:rsid w:val="001A061C"/>
    <w:rsid w:val="001A123C"/>
    <w:rsid w:val="001A1E57"/>
    <w:rsid w:val="001A2E08"/>
    <w:rsid w:val="001A47A6"/>
    <w:rsid w:val="001A5FC7"/>
    <w:rsid w:val="001A774B"/>
    <w:rsid w:val="001A7C50"/>
    <w:rsid w:val="001A7C88"/>
    <w:rsid w:val="001B0ED7"/>
    <w:rsid w:val="001B1C19"/>
    <w:rsid w:val="001B47DB"/>
    <w:rsid w:val="001B4996"/>
    <w:rsid w:val="001B5DBA"/>
    <w:rsid w:val="001B6A4C"/>
    <w:rsid w:val="001B6BB4"/>
    <w:rsid w:val="001B7531"/>
    <w:rsid w:val="001B75E8"/>
    <w:rsid w:val="001B7EED"/>
    <w:rsid w:val="001C078F"/>
    <w:rsid w:val="001C0C19"/>
    <w:rsid w:val="001C2753"/>
    <w:rsid w:val="001C29B5"/>
    <w:rsid w:val="001C2BE2"/>
    <w:rsid w:val="001C2D7D"/>
    <w:rsid w:val="001C37AD"/>
    <w:rsid w:val="001C51CA"/>
    <w:rsid w:val="001C5888"/>
    <w:rsid w:val="001D12C3"/>
    <w:rsid w:val="001D20B3"/>
    <w:rsid w:val="001D2804"/>
    <w:rsid w:val="001D296A"/>
    <w:rsid w:val="001D2FA8"/>
    <w:rsid w:val="001D6BCE"/>
    <w:rsid w:val="001D70B0"/>
    <w:rsid w:val="001E08EB"/>
    <w:rsid w:val="001E0A2A"/>
    <w:rsid w:val="001E0BF5"/>
    <w:rsid w:val="001E1D4F"/>
    <w:rsid w:val="001E30C0"/>
    <w:rsid w:val="001E3153"/>
    <w:rsid w:val="001E422B"/>
    <w:rsid w:val="001E454D"/>
    <w:rsid w:val="001E607E"/>
    <w:rsid w:val="001F040A"/>
    <w:rsid w:val="001F1894"/>
    <w:rsid w:val="001F2B0C"/>
    <w:rsid w:val="001F32DD"/>
    <w:rsid w:val="001F439F"/>
    <w:rsid w:val="001F5211"/>
    <w:rsid w:val="001F579C"/>
    <w:rsid w:val="00201635"/>
    <w:rsid w:val="002017DE"/>
    <w:rsid w:val="00202D85"/>
    <w:rsid w:val="00204876"/>
    <w:rsid w:val="0020626A"/>
    <w:rsid w:val="0020650B"/>
    <w:rsid w:val="002065CD"/>
    <w:rsid w:val="00212A1E"/>
    <w:rsid w:val="00212BC1"/>
    <w:rsid w:val="002131D6"/>
    <w:rsid w:val="00215308"/>
    <w:rsid w:val="002178DB"/>
    <w:rsid w:val="002223CD"/>
    <w:rsid w:val="0022291E"/>
    <w:rsid w:val="00223423"/>
    <w:rsid w:val="00223D30"/>
    <w:rsid w:val="002261E0"/>
    <w:rsid w:val="00230B11"/>
    <w:rsid w:val="00235A18"/>
    <w:rsid w:val="002439C7"/>
    <w:rsid w:val="00244E3F"/>
    <w:rsid w:val="00245E86"/>
    <w:rsid w:val="00246E93"/>
    <w:rsid w:val="0024742F"/>
    <w:rsid w:val="00250AFE"/>
    <w:rsid w:val="00253BBE"/>
    <w:rsid w:val="00254766"/>
    <w:rsid w:val="00257792"/>
    <w:rsid w:val="00262057"/>
    <w:rsid w:val="00262D26"/>
    <w:rsid w:val="00264770"/>
    <w:rsid w:val="00265952"/>
    <w:rsid w:val="0026783B"/>
    <w:rsid w:val="0027445B"/>
    <w:rsid w:val="00274567"/>
    <w:rsid w:val="00274D08"/>
    <w:rsid w:val="00280021"/>
    <w:rsid w:val="00280C9F"/>
    <w:rsid w:val="002858D3"/>
    <w:rsid w:val="0029147C"/>
    <w:rsid w:val="0029161F"/>
    <w:rsid w:val="00291853"/>
    <w:rsid w:val="002920AD"/>
    <w:rsid w:val="002937D1"/>
    <w:rsid w:val="00294A64"/>
    <w:rsid w:val="0029526B"/>
    <w:rsid w:val="0029710E"/>
    <w:rsid w:val="002A05DD"/>
    <w:rsid w:val="002A14CD"/>
    <w:rsid w:val="002A2B08"/>
    <w:rsid w:val="002A2D1C"/>
    <w:rsid w:val="002A4AED"/>
    <w:rsid w:val="002A4EDD"/>
    <w:rsid w:val="002A7303"/>
    <w:rsid w:val="002B017A"/>
    <w:rsid w:val="002B0CC5"/>
    <w:rsid w:val="002B1ADB"/>
    <w:rsid w:val="002B1FD4"/>
    <w:rsid w:val="002B30BE"/>
    <w:rsid w:val="002B32F3"/>
    <w:rsid w:val="002B55E1"/>
    <w:rsid w:val="002B65A9"/>
    <w:rsid w:val="002B75C4"/>
    <w:rsid w:val="002C2A40"/>
    <w:rsid w:val="002C303E"/>
    <w:rsid w:val="002C35AF"/>
    <w:rsid w:val="002C5C42"/>
    <w:rsid w:val="002C63B9"/>
    <w:rsid w:val="002C773C"/>
    <w:rsid w:val="002D0303"/>
    <w:rsid w:val="002D5E0D"/>
    <w:rsid w:val="002D5FD4"/>
    <w:rsid w:val="002D7F75"/>
    <w:rsid w:val="002E0E16"/>
    <w:rsid w:val="002E135B"/>
    <w:rsid w:val="002E2DDB"/>
    <w:rsid w:val="002E39AE"/>
    <w:rsid w:val="002E46C0"/>
    <w:rsid w:val="002E5BDE"/>
    <w:rsid w:val="002E635A"/>
    <w:rsid w:val="002E7C6F"/>
    <w:rsid w:val="002E7D8F"/>
    <w:rsid w:val="002F0558"/>
    <w:rsid w:val="002F1174"/>
    <w:rsid w:val="002F28E5"/>
    <w:rsid w:val="00300092"/>
    <w:rsid w:val="003041EF"/>
    <w:rsid w:val="00305F99"/>
    <w:rsid w:val="0030753A"/>
    <w:rsid w:val="00311B55"/>
    <w:rsid w:val="00311BDF"/>
    <w:rsid w:val="00312592"/>
    <w:rsid w:val="00314A37"/>
    <w:rsid w:val="00315691"/>
    <w:rsid w:val="0032177B"/>
    <w:rsid w:val="00321E1D"/>
    <w:rsid w:val="0032206F"/>
    <w:rsid w:val="00324126"/>
    <w:rsid w:val="00324EA4"/>
    <w:rsid w:val="00325323"/>
    <w:rsid w:val="0032562D"/>
    <w:rsid w:val="003269E3"/>
    <w:rsid w:val="0033175B"/>
    <w:rsid w:val="00331C14"/>
    <w:rsid w:val="0033291C"/>
    <w:rsid w:val="00333CC8"/>
    <w:rsid w:val="00336927"/>
    <w:rsid w:val="003424D8"/>
    <w:rsid w:val="00342CA2"/>
    <w:rsid w:val="00344B52"/>
    <w:rsid w:val="00345319"/>
    <w:rsid w:val="00347CF7"/>
    <w:rsid w:val="00347E64"/>
    <w:rsid w:val="00350843"/>
    <w:rsid w:val="0035227C"/>
    <w:rsid w:val="00352785"/>
    <w:rsid w:val="003554C6"/>
    <w:rsid w:val="00356B8A"/>
    <w:rsid w:val="00363CDC"/>
    <w:rsid w:val="00364816"/>
    <w:rsid w:val="00370734"/>
    <w:rsid w:val="00370FA3"/>
    <w:rsid w:val="0037103F"/>
    <w:rsid w:val="00372C98"/>
    <w:rsid w:val="003737B4"/>
    <w:rsid w:val="0037606C"/>
    <w:rsid w:val="00381705"/>
    <w:rsid w:val="003822AF"/>
    <w:rsid w:val="003835D3"/>
    <w:rsid w:val="00383E03"/>
    <w:rsid w:val="00383F3A"/>
    <w:rsid w:val="00384E3B"/>
    <w:rsid w:val="00387B3C"/>
    <w:rsid w:val="00391DEF"/>
    <w:rsid w:val="00396AFE"/>
    <w:rsid w:val="003A09A1"/>
    <w:rsid w:val="003A1382"/>
    <w:rsid w:val="003A2D45"/>
    <w:rsid w:val="003A6AAC"/>
    <w:rsid w:val="003B067E"/>
    <w:rsid w:val="003B1634"/>
    <w:rsid w:val="003B3C47"/>
    <w:rsid w:val="003B7F8E"/>
    <w:rsid w:val="003C10CA"/>
    <w:rsid w:val="003C4E82"/>
    <w:rsid w:val="003C4F6D"/>
    <w:rsid w:val="003C5E63"/>
    <w:rsid w:val="003C5EEA"/>
    <w:rsid w:val="003C7484"/>
    <w:rsid w:val="003C7D0A"/>
    <w:rsid w:val="003D0F01"/>
    <w:rsid w:val="003D1638"/>
    <w:rsid w:val="003D4C49"/>
    <w:rsid w:val="003D4E17"/>
    <w:rsid w:val="003D5A9B"/>
    <w:rsid w:val="003D75BF"/>
    <w:rsid w:val="003E01EC"/>
    <w:rsid w:val="003E147B"/>
    <w:rsid w:val="003E1BC5"/>
    <w:rsid w:val="003E1E60"/>
    <w:rsid w:val="003E22DB"/>
    <w:rsid w:val="003E2C00"/>
    <w:rsid w:val="003E2DFC"/>
    <w:rsid w:val="003E47B6"/>
    <w:rsid w:val="003E5E83"/>
    <w:rsid w:val="003F2702"/>
    <w:rsid w:val="003F3413"/>
    <w:rsid w:val="003F457D"/>
    <w:rsid w:val="003F5A32"/>
    <w:rsid w:val="00402159"/>
    <w:rsid w:val="00402C51"/>
    <w:rsid w:val="00402DFE"/>
    <w:rsid w:val="004032D1"/>
    <w:rsid w:val="00407A37"/>
    <w:rsid w:val="00411E11"/>
    <w:rsid w:val="00412773"/>
    <w:rsid w:val="0041280A"/>
    <w:rsid w:val="00412887"/>
    <w:rsid w:val="004162E1"/>
    <w:rsid w:val="0041662A"/>
    <w:rsid w:val="00417373"/>
    <w:rsid w:val="00421116"/>
    <w:rsid w:val="00425313"/>
    <w:rsid w:val="00426C9A"/>
    <w:rsid w:val="004275F0"/>
    <w:rsid w:val="00427C92"/>
    <w:rsid w:val="00427CE0"/>
    <w:rsid w:val="004300E3"/>
    <w:rsid w:val="00431B75"/>
    <w:rsid w:val="0043266D"/>
    <w:rsid w:val="00433144"/>
    <w:rsid w:val="00436694"/>
    <w:rsid w:val="00436DA4"/>
    <w:rsid w:val="00437329"/>
    <w:rsid w:val="0043739E"/>
    <w:rsid w:val="00437DA4"/>
    <w:rsid w:val="00441BD3"/>
    <w:rsid w:val="004435CC"/>
    <w:rsid w:val="00444221"/>
    <w:rsid w:val="004455A9"/>
    <w:rsid w:val="00445F05"/>
    <w:rsid w:val="00452AD4"/>
    <w:rsid w:val="004548A5"/>
    <w:rsid w:val="004552C1"/>
    <w:rsid w:val="0046174E"/>
    <w:rsid w:val="00461ED0"/>
    <w:rsid w:val="00462D4D"/>
    <w:rsid w:val="0046710F"/>
    <w:rsid w:val="0046728E"/>
    <w:rsid w:val="004675D5"/>
    <w:rsid w:val="00467AE0"/>
    <w:rsid w:val="00467C44"/>
    <w:rsid w:val="004703C3"/>
    <w:rsid w:val="0047449E"/>
    <w:rsid w:val="0047631C"/>
    <w:rsid w:val="0048013A"/>
    <w:rsid w:val="004836EC"/>
    <w:rsid w:val="004853F5"/>
    <w:rsid w:val="00487F94"/>
    <w:rsid w:val="00492305"/>
    <w:rsid w:val="00492D40"/>
    <w:rsid w:val="004A1F08"/>
    <w:rsid w:val="004A4BED"/>
    <w:rsid w:val="004A57A9"/>
    <w:rsid w:val="004A6B02"/>
    <w:rsid w:val="004A7B26"/>
    <w:rsid w:val="004B02EB"/>
    <w:rsid w:val="004B04EA"/>
    <w:rsid w:val="004B0A83"/>
    <w:rsid w:val="004B0CF7"/>
    <w:rsid w:val="004B334A"/>
    <w:rsid w:val="004B3DAD"/>
    <w:rsid w:val="004B4808"/>
    <w:rsid w:val="004B5329"/>
    <w:rsid w:val="004B57BE"/>
    <w:rsid w:val="004C30C6"/>
    <w:rsid w:val="004C3DCC"/>
    <w:rsid w:val="004C5C75"/>
    <w:rsid w:val="004D31AF"/>
    <w:rsid w:val="004D59E8"/>
    <w:rsid w:val="004D5F7E"/>
    <w:rsid w:val="004D6523"/>
    <w:rsid w:val="004E1B94"/>
    <w:rsid w:val="004E29BF"/>
    <w:rsid w:val="004E3D94"/>
    <w:rsid w:val="004E4EE7"/>
    <w:rsid w:val="004E5C19"/>
    <w:rsid w:val="004E6490"/>
    <w:rsid w:val="004F10CA"/>
    <w:rsid w:val="004F189F"/>
    <w:rsid w:val="004F24C4"/>
    <w:rsid w:val="004F45D3"/>
    <w:rsid w:val="004F74D1"/>
    <w:rsid w:val="0050149F"/>
    <w:rsid w:val="00501C33"/>
    <w:rsid w:val="00505C3D"/>
    <w:rsid w:val="0050712A"/>
    <w:rsid w:val="00507268"/>
    <w:rsid w:val="00512895"/>
    <w:rsid w:val="00520B2A"/>
    <w:rsid w:val="00521905"/>
    <w:rsid w:val="00523947"/>
    <w:rsid w:val="00524482"/>
    <w:rsid w:val="00527712"/>
    <w:rsid w:val="005307A0"/>
    <w:rsid w:val="00531669"/>
    <w:rsid w:val="005334E4"/>
    <w:rsid w:val="00533B55"/>
    <w:rsid w:val="00535B07"/>
    <w:rsid w:val="00536CEA"/>
    <w:rsid w:val="00537320"/>
    <w:rsid w:val="00537B55"/>
    <w:rsid w:val="0054060B"/>
    <w:rsid w:val="005410D4"/>
    <w:rsid w:val="00542106"/>
    <w:rsid w:val="00543A42"/>
    <w:rsid w:val="0054504C"/>
    <w:rsid w:val="00545743"/>
    <w:rsid w:val="00545B01"/>
    <w:rsid w:val="0054685D"/>
    <w:rsid w:val="0054722C"/>
    <w:rsid w:val="005538F8"/>
    <w:rsid w:val="00554AAA"/>
    <w:rsid w:val="00554D21"/>
    <w:rsid w:val="00556FA0"/>
    <w:rsid w:val="00557CE9"/>
    <w:rsid w:val="00560EC3"/>
    <w:rsid w:val="00562FDA"/>
    <w:rsid w:val="00563D30"/>
    <w:rsid w:val="00565FD2"/>
    <w:rsid w:val="00570D8C"/>
    <w:rsid w:val="00572210"/>
    <w:rsid w:val="00572314"/>
    <w:rsid w:val="0057443B"/>
    <w:rsid w:val="00574B5F"/>
    <w:rsid w:val="005750A9"/>
    <w:rsid w:val="00577425"/>
    <w:rsid w:val="00581A59"/>
    <w:rsid w:val="0058312D"/>
    <w:rsid w:val="005845FB"/>
    <w:rsid w:val="00586070"/>
    <w:rsid w:val="00587BE0"/>
    <w:rsid w:val="00587C0D"/>
    <w:rsid w:val="00590CB1"/>
    <w:rsid w:val="00591060"/>
    <w:rsid w:val="00592867"/>
    <w:rsid w:val="00593F1B"/>
    <w:rsid w:val="00594404"/>
    <w:rsid w:val="00594A31"/>
    <w:rsid w:val="0059599D"/>
    <w:rsid w:val="00595C04"/>
    <w:rsid w:val="0059656E"/>
    <w:rsid w:val="0059732E"/>
    <w:rsid w:val="00597B9C"/>
    <w:rsid w:val="005A0381"/>
    <w:rsid w:val="005A2C9A"/>
    <w:rsid w:val="005A4179"/>
    <w:rsid w:val="005A42DA"/>
    <w:rsid w:val="005A4350"/>
    <w:rsid w:val="005A637A"/>
    <w:rsid w:val="005A6973"/>
    <w:rsid w:val="005A6D27"/>
    <w:rsid w:val="005B12CA"/>
    <w:rsid w:val="005B2F55"/>
    <w:rsid w:val="005B4B1A"/>
    <w:rsid w:val="005B4F13"/>
    <w:rsid w:val="005B4F36"/>
    <w:rsid w:val="005B5278"/>
    <w:rsid w:val="005C37A2"/>
    <w:rsid w:val="005C7FE8"/>
    <w:rsid w:val="005D06FE"/>
    <w:rsid w:val="005D12AD"/>
    <w:rsid w:val="005D16DB"/>
    <w:rsid w:val="005D2B1D"/>
    <w:rsid w:val="005D3625"/>
    <w:rsid w:val="005D39BE"/>
    <w:rsid w:val="005D3AEE"/>
    <w:rsid w:val="005D41F3"/>
    <w:rsid w:val="005D44F2"/>
    <w:rsid w:val="005D50B5"/>
    <w:rsid w:val="005D5336"/>
    <w:rsid w:val="005D6776"/>
    <w:rsid w:val="005D7045"/>
    <w:rsid w:val="005D7AA5"/>
    <w:rsid w:val="005E0C14"/>
    <w:rsid w:val="005E0FF4"/>
    <w:rsid w:val="005E16ED"/>
    <w:rsid w:val="005E1A5D"/>
    <w:rsid w:val="005E22C1"/>
    <w:rsid w:val="005E4D7B"/>
    <w:rsid w:val="005E5AFB"/>
    <w:rsid w:val="005E767B"/>
    <w:rsid w:val="005F23D2"/>
    <w:rsid w:val="005F4911"/>
    <w:rsid w:val="005F4B1A"/>
    <w:rsid w:val="0060274D"/>
    <w:rsid w:val="00603729"/>
    <w:rsid w:val="00605064"/>
    <w:rsid w:val="00605339"/>
    <w:rsid w:val="006119F6"/>
    <w:rsid w:val="00613F7E"/>
    <w:rsid w:val="00615D77"/>
    <w:rsid w:val="0061612D"/>
    <w:rsid w:val="00616B08"/>
    <w:rsid w:val="00616FF9"/>
    <w:rsid w:val="00622057"/>
    <w:rsid w:val="0062390E"/>
    <w:rsid w:val="00624861"/>
    <w:rsid w:val="00625D99"/>
    <w:rsid w:val="00627042"/>
    <w:rsid w:val="00631874"/>
    <w:rsid w:val="006318A2"/>
    <w:rsid w:val="00632D37"/>
    <w:rsid w:val="00634E8D"/>
    <w:rsid w:val="00635936"/>
    <w:rsid w:val="00642A83"/>
    <w:rsid w:val="00643CBD"/>
    <w:rsid w:val="00644B84"/>
    <w:rsid w:val="00646122"/>
    <w:rsid w:val="00650818"/>
    <w:rsid w:val="00651A29"/>
    <w:rsid w:val="00652892"/>
    <w:rsid w:val="006537C7"/>
    <w:rsid w:val="00654859"/>
    <w:rsid w:val="00655155"/>
    <w:rsid w:val="00660009"/>
    <w:rsid w:val="0067147B"/>
    <w:rsid w:val="00671B1E"/>
    <w:rsid w:val="0067239B"/>
    <w:rsid w:val="00672EB8"/>
    <w:rsid w:val="00673961"/>
    <w:rsid w:val="006802A6"/>
    <w:rsid w:val="00682E71"/>
    <w:rsid w:val="0068323F"/>
    <w:rsid w:val="00683417"/>
    <w:rsid w:val="00684395"/>
    <w:rsid w:val="00685B1C"/>
    <w:rsid w:val="0068793D"/>
    <w:rsid w:val="00693B1F"/>
    <w:rsid w:val="00697B24"/>
    <w:rsid w:val="006A2A3B"/>
    <w:rsid w:val="006A2AD2"/>
    <w:rsid w:val="006A5BB1"/>
    <w:rsid w:val="006B0CC4"/>
    <w:rsid w:val="006B2093"/>
    <w:rsid w:val="006B40FC"/>
    <w:rsid w:val="006B4A4D"/>
    <w:rsid w:val="006B65D0"/>
    <w:rsid w:val="006B6C39"/>
    <w:rsid w:val="006B6E08"/>
    <w:rsid w:val="006B7900"/>
    <w:rsid w:val="006C0FB5"/>
    <w:rsid w:val="006C3A74"/>
    <w:rsid w:val="006C4767"/>
    <w:rsid w:val="006C482D"/>
    <w:rsid w:val="006C7CA5"/>
    <w:rsid w:val="006D112F"/>
    <w:rsid w:val="006D466B"/>
    <w:rsid w:val="006E3133"/>
    <w:rsid w:val="006E5D2B"/>
    <w:rsid w:val="006E66B3"/>
    <w:rsid w:val="006E66FE"/>
    <w:rsid w:val="006E6A29"/>
    <w:rsid w:val="006F0BEB"/>
    <w:rsid w:val="006F0C48"/>
    <w:rsid w:val="006F16EB"/>
    <w:rsid w:val="006F23C8"/>
    <w:rsid w:val="006F3E51"/>
    <w:rsid w:val="006F48C1"/>
    <w:rsid w:val="006F5743"/>
    <w:rsid w:val="006F76BD"/>
    <w:rsid w:val="00700339"/>
    <w:rsid w:val="0070143C"/>
    <w:rsid w:val="00702906"/>
    <w:rsid w:val="0070316E"/>
    <w:rsid w:val="00705C11"/>
    <w:rsid w:val="00706806"/>
    <w:rsid w:val="00710806"/>
    <w:rsid w:val="0071090E"/>
    <w:rsid w:val="00711750"/>
    <w:rsid w:val="007121C6"/>
    <w:rsid w:val="00713F74"/>
    <w:rsid w:val="0071418F"/>
    <w:rsid w:val="00715289"/>
    <w:rsid w:val="00715C4B"/>
    <w:rsid w:val="00716604"/>
    <w:rsid w:val="00721E7D"/>
    <w:rsid w:val="00722258"/>
    <w:rsid w:val="00725806"/>
    <w:rsid w:val="00726DC6"/>
    <w:rsid w:val="0073128F"/>
    <w:rsid w:val="00731776"/>
    <w:rsid w:val="00733B9A"/>
    <w:rsid w:val="007347E9"/>
    <w:rsid w:val="00743BB4"/>
    <w:rsid w:val="007441AC"/>
    <w:rsid w:val="00744B28"/>
    <w:rsid w:val="0074795B"/>
    <w:rsid w:val="00747D48"/>
    <w:rsid w:val="007502A7"/>
    <w:rsid w:val="007530DA"/>
    <w:rsid w:val="007535EF"/>
    <w:rsid w:val="00753B83"/>
    <w:rsid w:val="007552E1"/>
    <w:rsid w:val="00764369"/>
    <w:rsid w:val="00764566"/>
    <w:rsid w:val="00764648"/>
    <w:rsid w:val="007648AA"/>
    <w:rsid w:val="00766550"/>
    <w:rsid w:val="0077284D"/>
    <w:rsid w:val="00772C66"/>
    <w:rsid w:val="007739E2"/>
    <w:rsid w:val="007759AD"/>
    <w:rsid w:val="007773DA"/>
    <w:rsid w:val="007809FB"/>
    <w:rsid w:val="00784974"/>
    <w:rsid w:val="00784FD7"/>
    <w:rsid w:val="0078707D"/>
    <w:rsid w:val="007900B0"/>
    <w:rsid w:val="0079047B"/>
    <w:rsid w:val="007924BF"/>
    <w:rsid w:val="0079325B"/>
    <w:rsid w:val="007954E3"/>
    <w:rsid w:val="0079637F"/>
    <w:rsid w:val="007A0197"/>
    <w:rsid w:val="007A2CA3"/>
    <w:rsid w:val="007A2DC8"/>
    <w:rsid w:val="007A4916"/>
    <w:rsid w:val="007A5425"/>
    <w:rsid w:val="007A5476"/>
    <w:rsid w:val="007A71FA"/>
    <w:rsid w:val="007B000E"/>
    <w:rsid w:val="007B0041"/>
    <w:rsid w:val="007B2904"/>
    <w:rsid w:val="007B3004"/>
    <w:rsid w:val="007B73D8"/>
    <w:rsid w:val="007B78F0"/>
    <w:rsid w:val="007B7E4E"/>
    <w:rsid w:val="007C0BB3"/>
    <w:rsid w:val="007C1598"/>
    <w:rsid w:val="007C2DED"/>
    <w:rsid w:val="007C5071"/>
    <w:rsid w:val="007C51B8"/>
    <w:rsid w:val="007C558B"/>
    <w:rsid w:val="007C6F17"/>
    <w:rsid w:val="007D1220"/>
    <w:rsid w:val="007D587D"/>
    <w:rsid w:val="007D5D48"/>
    <w:rsid w:val="007E1E30"/>
    <w:rsid w:val="007E20F1"/>
    <w:rsid w:val="007E4208"/>
    <w:rsid w:val="007E6DE4"/>
    <w:rsid w:val="007E7DDB"/>
    <w:rsid w:val="007F30B7"/>
    <w:rsid w:val="007F4E49"/>
    <w:rsid w:val="007F6C52"/>
    <w:rsid w:val="007F71BF"/>
    <w:rsid w:val="00800CD8"/>
    <w:rsid w:val="0080310C"/>
    <w:rsid w:val="00804464"/>
    <w:rsid w:val="00806EE6"/>
    <w:rsid w:val="00807163"/>
    <w:rsid w:val="008074E6"/>
    <w:rsid w:val="008105DC"/>
    <w:rsid w:val="00810B9D"/>
    <w:rsid w:val="008161C6"/>
    <w:rsid w:val="00820E00"/>
    <w:rsid w:val="00821B3F"/>
    <w:rsid w:val="008236AA"/>
    <w:rsid w:val="008236AD"/>
    <w:rsid w:val="00824CE4"/>
    <w:rsid w:val="00824FEA"/>
    <w:rsid w:val="0082605D"/>
    <w:rsid w:val="00831605"/>
    <w:rsid w:val="00832167"/>
    <w:rsid w:val="008376E2"/>
    <w:rsid w:val="00837A16"/>
    <w:rsid w:val="00846B6A"/>
    <w:rsid w:val="0085311F"/>
    <w:rsid w:val="00856088"/>
    <w:rsid w:val="008600D9"/>
    <w:rsid w:val="00861863"/>
    <w:rsid w:val="00861CD1"/>
    <w:rsid w:val="00861CFE"/>
    <w:rsid w:val="00862ED6"/>
    <w:rsid w:val="00862F70"/>
    <w:rsid w:val="008645F2"/>
    <w:rsid w:val="00864849"/>
    <w:rsid w:val="0087143B"/>
    <w:rsid w:val="0087149E"/>
    <w:rsid w:val="00872BF8"/>
    <w:rsid w:val="00876A96"/>
    <w:rsid w:val="00877CAC"/>
    <w:rsid w:val="00881529"/>
    <w:rsid w:val="00884541"/>
    <w:rsid w:val="00886629"/>
    <w:rsid w:val="008873C9"/>
    <w:rsid w:val="008879AF"/>
    <w:rsid w:val="00890327"/>
    <w:rsid w:val="0089415D"/>
    <w:rsid w:val="0089664E"/>
    <w:rsid w:val="008974CE"/>
    <w:rsid w:val="008A0AF3"/>
    <w:rsid w:val="008A0E2C"/>
    <w:rsid w:val="008A1897"/>
    <w:rsid w:val="008A1A9C"/>
    <w:rsid w:val="008A385E"/>
    <w:rsid w:val="008A3E91"/>
    <w:rsid w:val="008A46AE"/>
    <w:rsid w:val="008A499E"/>
    <w:rsid w:val="008A4DA4"/>
    <w:rsid w:val="008A6CE3"/>
    <w:rsid w:val="008A7B1D"/>
    <w:rsid w:val="008B0745"/>
    <w:rsid w:val="008B2A52"/>
    <w:rsid w:val="008B63A7"/>
    <w:rsid w:val="008B6B81"/>
    <w:rsid w:val="008B729B"/>
    <w:rsid w:val="008C19C8"/>
    <w:rsid w:val="008C257F"/>
    <w:rsid w:val="008C31C1"/>
    <w:rsid w:val="008C31E7"/>
    <w:rsid w:val="008C72C4"/>
    <w:rsid w:val="008C79CF"/>
    <w:rsid w:val="008D164A"/>
    <w:rsid w:val="008D3A63"/>
    <w:rsid w:val="008D4C3B"/>
    <w:rsid w:val="008D4F30"/>
    <w:rsid w:val="008D52ED"/>
    <w:rsid w:val="008D6147"/>
    <w:rsid w:val="008D63BE"/>
    <w:rsid w:val="008D6A7A"/>
    <w:rsid w:val="008E3183"/>
    <w:rsid w:val="008E3D1E"/>
    <w:rsid w:val="008E3E66"/>
    <w:rsid w:val="008E48C2"/>
    <w:rsid w:val="008E6B3C"/>
    <w:rsid w:val="008F0E7A"/>
    <w:rsid w:val="008F5C70"/>
    <w:rsid w:val="009002F1"/>
    <w:rsid w:val="00900C59"/>
    <w:rsid w:val="00900EE5"/>
    <w:rsid w:val="00902CC7"/>
    <w:rsid w:val="009047F1"/>
    <w:rsid w:val="00904A6E"/>
    <w:rsid w:val="00905AF1"/>
    <w:rsid w:val="00906874"/>
    <w:rsid w:val="00907480"/>
    <w:rsid w:val="009123D1"/>
    <w:rsid w:val="0091490E"/>
    <w:rsid w:val="0091624E"/>
    <w:rsid w:val="0091706B"/>
    <w:rsid w:val="00917DCB"/>
    <w:rsid w:val="0092097B"/>
    <w:rsid w:val="0092105B"/>
    <w:rsid w:val="00922B66"/>
    <w:rsid w:val="00924A29"/>
    <w:rsid w:val="00926F33"/>
    <w:rsid w:val="0092794B"/>
    <w:rsid w:val="00932EE0"/>
    <w:rsid w:val="009355F4"/>
    <w:rsid w:val="009360E7"/>
    <w:rsid w:val="00940C39"/>
    <w:rsid w:val="00940E7D"/>
    <w:rsid w:val="009440B4"/>
    <w:rsid w:val="009441C4"/>
    <w:rsid w:val="009442F1"/>
    <w:rsid w:val="009443E4"/>
    <w:rsid w:val="00945983"/>
    <w:rsid w:val="009473F9"/>
    <w:rsid w:val="00947A67"/>
    <w:rsid w:val="009513D6"/>
    <w:rsid w:val="009615E2"/>
    <w:rsid w:val="00961A03"/>
    <w:rsid w:val="00962A58"/>
    <w:rsid w:val="009633C1"/>
    <w:rsid w:val="009635B4"/>
    <w:rsid w:val="00963C8F"/>
    <w:rsid w:val="00966AE7"/>
    <w:rsid w:val="00970A1E"/>
    <w:rsid w:val="00974A5D"/>
    <w:rsid w:val="009764AB"/>
    <w:rsid w:val="00977C3A"/>
    <w:rsid w:val="00981284"/>
    <w:rsid w:val="009814B9"/>
    <w:rsid w:val="00982420"/>
    <w:rsid w:val="00982485"/>
    <w:rsid w:val="009824BD"/>
    <w:rsid w:val="00982BE9"/>
    <w:rsid w:val="00985F53"/>
    <w:rsid w:val="009860B9"/>
    <w:rsid w:val="009916E4"/>
    <w:rsid w:val="0099224D"/>
    <w:rsid w:val="00993997"/>
    <w:rsid w:val="00994C93"/>
    <w:rsid w:val="00995413"/>
    <w:rsid w:val="00995A44"/>
    <w:rsid w:val="00996AA9"/>
    <w:rsid w:val="00997C68"/>
    <w:rsid w:val="009A0145"/>
    <w:rsid w:val="009A3344"/>
    <w:rsid w:val="009B1103"/>
    <w:rsid w:val="009B2454"/>
    <w:rsid w:val="009B6DE3"/>
    <w:rsid w:val="009C10D7"/>
    <w:rsid w:val="009C608E"/>
    <w:rsid w:val="009C702D"/>
    <w:rsid w:val="009C70C2"/>
    <w:rsid w:val="009D06E2"/>
    <w:rsid w:val="009D1497"/>
    <w:rsid w:val="009D5E79"/>
    <w:rsid w:val="009D7F18"/>
    <w:rsid w:val="009E16DA"/>
    <w:rsid w:val="009E1718"/>
    <w:rsid w:val="009E1CE0"/>
    <w:rsid w:val="009E44B3"/>
    <w:rsid w:val="009E745B"/>
    <w:rsid w:val="009E7A2B"/>
    <w:rsid w:val="009F0F97"/>
    <w:rsid w:val="009F1CEC"/>
    <w:rsid w:val="009F21FD"/>
    <w:rsid w:val="009F5423"/>
    <w:rsid w:val="009F5B07"/>
    <w:rsid w:val="009F6785"/>
    <w:rsid w:val="009F7E2F"/>
    <w:rsid w:val="00A007E9"/>
    <w:rsid w:val="00A00878"/>
    <w:rsid w:val="00A02E0C"/>
    <w:rsid w:val="00A0520F"/>
    <w:rsid w:val="00A059A7"/>
    <w:rsid w:val="00A06943"/>
    <w:rsid w:val="00A0736A"/>
    <w:rsid w:val="00A10D90"/>
    <w:rsid w:val="00A11977"/>
    <w:rsid w:val="00A11EB6"/>
    <w:rsid w:val="00A1618F"/>
    <w:rsid w:val="00A20037"/>
    <w:rsid w:val="00A216FF"/>
    <w:rsid w:val="00A22379"/>
    <w:rsid w:val="00A224B9"/>
    <w:rsid w:val="00A24201"/>
    <w:rsid w:val="00A25D61"/>
    <w:rsid w:val="00A26743"/>
    <w:rsid w:val="00A26765"/>
    <w:rsid w:val="00A31335"/>
    <w:rsid w:val="00A33485"/>
    <w:rsid w:val="00A339CB"/>
    <w:rsid w:val="00A343F1"/>
    <w:rsid w:val="00A350D5"/>
    <w:rsid w:val="00A40A15"/>
    <w:rsid w:val="00A43314"/>
    <w:rsid w:val="00A43D11"/>
    <w:rsid w:val="00A44512"/>
    <w:rsid w:val="00A44FA9"/>
    <w:rsid w:val="00A46058"/>
    <w:rsid w:val="00A46A95"/>
    <w:rsid w:val="00A529AE"/>
    <w:rsid w:val="00A5408B"/>
    <w:rsid w:val="00A5638F"/>
    <w:rsid w:val="00A572AF"/>
    <w:rsid w:val="00A57920"/>
    <w:rsid w:val="00A57CCB"/>
    <w:rsid w:val="00A601D9"/>
    <w:rsid w:val="00A63A8E"/>
    <w:rsid w:val="00A7047F"/>
    <w:rsid w:val="00A70E31"/>
    <w:rsid w:val="00A7204D"/>
    <w:rsid w:val="00A72B9E"/>
    <w:rsid w:val="00A7331D"/>
    <w:rsid w:val="00A739D2"/>
    <w:rsid w:val="00A75174"/>
    <w:rsid w:val="00A75CC2"/>
    <w:rsid w:val="00A77D83"/>
    <w:rsid w:val="00A820D7"/>
    <w:rsid w:val="00A862E4"/>
    <w:rsid w:val="00A863E7"/>
    <w:rsid w:val="00A871E9"/>
    <w:rsid w:val="00A90623"/>
    <w:rsid w:val="00A90807"/>
    <w:rsid w:val="00A90C2C"/>
    <w:rsid w:val="00A90F69"/>
    <w:rsid w:val="00A92AF9"/>
    <w:rsid w:val="00A94918"/>
    <w:rsid w:val="00A94EB8"/>
    <w:rsid w:val="00A95B42"/>
    <w:rsid w:val="00A96D79"/>
    <w:rsid w:val="00A9738A"/>
    <w:rsid w:val="00AA2424"/>
    <w:rsid w:val="00AA382B"/>
    <w:rsid w:val="00AA7011"/>
    <w:rsid w:val="00AB00F7"/>
    <w:rsid w:val="00AB32E1"/>
    <w:rsid w:val="00AB3EF5"/>
    <w:rsid w:val="00AB613C"/>
    <w:rsid w:val="00AC14EA"/>
    <w:rsid w:val="00AC2131"/>
    <w:rsid w:val="00AC25DD"/>
    <w:rsid w:val="00AC2626"/>
    <w:rsid w:val="00AC2E64"/>
    <w:rsid w:val="00AC314C"/>
    <w:rsid w:val="00AC329E"/>
    <w:rsid w:val="00AC57C8"/>
    <w:rsid w:val="00AC583F"/>
    <w:rsid w:val="00AC708C"/>
    <w:rsid w:val="00AC785C"/>
    <w:rsid w:val="00AD011C"/>
    <w:rsid w:val="00AD0BBB"/>
    <w:rsid w:val="00AD0CD0"/>
    <w:rsid w:val="00AD0E2D"/>
    <w:rsid w:val="00AD11CC"/>
    <w:rsid w:val="00AD1558"/>
    <w:rsid w:val="00AD2AC2"/>
    <w:rsid w:val="00AD3BE2"/>
    <w:rsid w:val="00AD5511"/>
    <w:rsid w:val="00AD5F31"/>
    <w:rsid w:val="00AD76CB"/>
    <w:rsid w:val="00AE2160"/>
    <w:rsid w:val="00AE3F35"/>
    <w:rsid w:val="00AE4A7B"/>
    <w:rsid w:val="00AF0312"/>
    <w:rsid w:val="00AF0760"/>
    <w:rsid w:val="00AF100B"/>
    <w:rsid w:val="00AF6B9A"/>
    <w:rsid w:val="00B002F3"/>
    <w:rsid w:val="00B01587"/>
    <w:rsid w:val="00B02436"/>
    <w:rsid w:val="00B02AF3"/>
    <w:rsid w:val="00B03140"/>
    <w:rsid w:val="00B03970"/>
    <w:rsid w:val="00B046A4"/>
    <w:rsid w:val="00B05B33"/>
    <w:rsid w:val="00B06164"/>
    <w:rsid w:val="00B067F8"/>
    <w:rsid w:val="00B07744"/>
    <w:rsid w:val="00B1103A"/>
    <w:rsid w:val="00B114BE"/>
    <w:rsid w:val="00B11732"/>
    <w:rsid w:val="00B12C42"/>
    <w:rsid w:val="00B132B2"/>
    <w:rsid w:val="00B14316"/>
    <w:rsid w:val="00B160BD"/>
    <w:rsid w:val="00B20477"/>
    <w:rsid w:val="00B213CA"/>
    <w:rsid w:val="00B215BC"/>
    <w:rsid w:val="00B22E50"/>
    <w:rsid w:val="00B26E00"/>
    <w:rsid w:val="00B27992"/>
    <w:rsid w:val="00B308A0"/>
    <w:rsid w:val="00B30AF0"/>
    <w:rsid w:val="00B31D40"/>
    <w:rsid w:val="00B3394C"/>
    <w:rsid w:val="00B33C41"/>
    <w:rsid w:val="00B341EA"/>
    <w:rsid w:val="00B3518A"/>
    <w:rsid w:val="00B358B0"/>
    <w:rsid w:val="00B35AF7"/>
    <w:rsid w:val="00B35FBD"/>
    <w:rsid w:val="00B361FB"/>
    <w:rsid w:val="00B36580"/>
    <w:rsid w:val="00B408CC"/>
    <w:rsid w:val="00B42C73"/>
    <w:rsid w:val="00B42C9E"/>
    <w:rsid w:val="00B43313"/>
    <w:rsid w:val="00B44113"/>
    <w:rsid w:val="00B44F1E"/>
    <w:rsid w:val="00B4556A"/>
    <w:rsid w:val="00B477E1"/>
    <w:rsid w:val="00B50B59"/>
    <w:rsid w:val="00B50FA0"/>
    <w:rsid w:val="00B52600"/>
    <w:rsid w:val="00B53E07"/>
    <w:rsid w:val="00B561B0"/>
    <w:rsid w:val="00B56E2D"/>
    <w:rsid w:val="00B602D4"/>
    <w:rsid w:val="00B614F6"/>
    <w:rsid w:val="00B63951"/>
    <w:rsid w:val="00B63BFE"/>
    <w:rsid w:val="00B67ABC"/>
    <w:rsid w:val="00B67F68"/>
    <w:rsid w:val="00B72841"/>
    <w:rsid w:val="00B740C3"/>
    <w:rsid w:val="00B76B23"/>
    <w:rsid w:val="00B77278"/>
    <w:rsid w:val="00B80473"/>
    <w:rsid w:val="00B830EE"/>
    <w:rsid w:val="00B87110"/>
    <w:rsid w:val="00B87685"/>
    <w:rsid w:val="00B91201"/>
    <w:rsid w:val="00B9129B"/>
    <w:rsid w:val="00B93333"/>
    <w:rsid w:val="00B97265"/>
    <w:rsid w:val="00B97F20"/>
    <w:rsid w:val="00BA02E8"/>
    <w:rsid w:val="00BA1811"/>
    <w:rsid w:val="00BA2BFE"/>
    <w:rsid w:val="00BA6F7D"/>
    <w:rsid w:val="00BB0DBB"/>
    <w:rsid w:val="00BB258A"/>
    <w:rsid w:val="00BB3D06"/>
    <w:rsid w:val="00BB3F1B"/>
    <w:rsid w:val="00BB3F41"/>
    <w:rsid w:val="00BB65F8"/>
    <w:rsid w:val="00BB724A"/>
    <w:rsid w:val="00BC265A"/>
    <w:rsid w:val="00BC3601"/>
    <w:rsid w:val="00BC48A8"/>
    <w:rsid w:val="00BC7B1B"/>
    <w:rsid w:val="00BC7CBE"/>
    <w:rsid w:val="00BD24B6"/>
    <w:rsid w:val="00BD3D5C"/>
    <w:rsid w:val="00BD3E28"/>
    <w:rsid w:val="00BD4D8D"/>
    <w:rsid w:val="00BE26C1"/>
    <w:rsid w:val="00BE2925"/>
    <w:rsid w:val="00BE322E"/>
    <w:rsid w:val="00BE558E"/>
    <w:rsid w:val="00BF03F9"/>
    <w:rsid w:val="00BF1B7E"/>
    <w:rsid w:val="00BF292D"/>
    <w:rsid w:val="00BF32CF"/>
    <w:rsid w:val="00BF363F"/>
    <w:rsid w:val="00BF7774"/>
    <w:rsid w:val="00BF79E5"/>
    <w:rsid w:val="00C01D7F"/>
    <w:rsid w:val="00C04525"/>
    <w:rsid w:val="00C05840"/>
    <w:rsid w:val="00C05F9B"/>
    <w:rsid w:val="00C05FA0"/>
    <w:rsid w:val="00C11017"/>
    <w:rsid w:val="00C129C2"/>
    <w:rsid w:val="00C13C91"/>
    <w:rsid w:val="00C16249"/>
    <w:rsid w:val="00C204B1"/>
    <w:rsid w:val="00C238F8"/>
    <w:rsid w:val="00C250E0"/>
    <w:rsid w:val="00C25A2F"/>
    <w:rsid w:val="00C31070"/>
    <w:rsid w:val="00C326DF"/>
    <w:rsid w:val="00C36B8D"/>
    <w:rsid w:val="00C40F6B"/>
    <w:rsid w:val="00C41B38"/>
    <w:rsid w:val="00C426E2"/>
    <w:rsid w:val="00C43CAE"/>
    <w:rsid w:val="00C44335"/>
    <w:rsid w:val="00C44BBC"/>
    <w:rsid w:val="00C44E00"/>
    <w:rsid w:val="00C44F96"/>
    <w:rsid w:val="00C45A6D"/>
    <w:rsid w:val="00C476D2"/>
    <w:rsid w:val="00C504FF"/>
    <w:rsid w:val="00C508A9"/>
    <w:rsid w:val="00C549DD"/>
    <w:rsid w:val="00C57307"/>
    <w:rsid w:val="00C60B81"/>
    <w:rsid w:val="00C61130"/>
    <w:rsid w:val="00C63460"/>
    <w:rsid w:val="00C63E07"/>
    <w:rsid w:val="00C64394"/>
    <w:rsid w:val="00C7158B"/>
    <w:rsid w:val="00C74C49"/>
    <w:rsid w:val="00C759CB"/>
    <w:rsid w:val="00C7743B"/>
    <w:rsid w:val="00C77D87"/>
    <w:rsid w:val="00C8185E"/>
    <w:rsid w:val="00C82390"/>
    <w:rsid w:val="00C82409"/>
    <w:rsid w:val="00C87AE5"/>
    <w:rsid w:val="00C87C31"/>
    <w:rsid w:val="00C90FB2"/>
    <w:rsid w:val="00C91E53"/>
    <w:rsid w:val="00C927E3"/>
    <w:rsid w:val="00C93FD7"/>
    <w:rsid w:val="00C9648A"/>
    <w:rsid w:val="00C972CB"/>
    <w:rsid w:val="00CA527E"/>
    <w:rsid w:val="00CA544F"/>
    <w:rsid w:val="00CA7624"/>
    <w:rsid w:val="00CB1025"/>
    <w:rsid w:val="00CB22C3"/>
    <w:rsid w:val="00CB3216"/>
    <w:rsid w:val="00CB36B8"/>
    <w:rsid w:val="00CB4934"/>
    <w:rsid w:val="00CB6A70"/>
    <w:rsid w:val="00CB7AC7"/>
    <w:rsid w:val="00CC1FF9"/>
    <w:rsid w:val="00CC2B50"/>
    <w:rsid w:val="00CC30C0"/>
    <w:rsid w:val="00CC3E47"/>
    <w:rsid w:val="00CC64D4"/>
    <w:rsid w:val="00CC7B1F"/>
    <w:rsid w:val="00CD1DD0"/>
    <w:rsid w:val="00CD2867"/>
    <w:rsid w:val="00CD3122"/>
    <w:rsid w:val="00CD6EB2"/>
    <w:rsid w:val="00CE0014"/>
    <w:rsid w:val="00CE02BC"/>
    <w:rsid w:val="00CE0609"/>
    <w:rsid w:val="00CE116C"/>
    <w:rsid w:val="00CE1CA7"/>
    <w:rsid w:val="00CE2022"/>
    <w:rsid w:val="00CE51D5"/>
    <w:rsid w:val="00CE55F5"/>
    <w:rsid w:val="00CE6B11"/>
    <w:rsid w:val="00CE6F9E"/>
    <w:rsid w:val="00CF0728"/>
    <w:rsid w:val="00CF225F"/>
    <w:rsid w:val="00CF38D0"/>
    <w:rsid w:val="00CF4870"/>
    <w:rsid w:val="00CF5260"/>
    <w:rsid w:val="00CF6BC0"/>
    <w:rsid w:val="00CF7C04"/>
    <w:rsid w:val="00D00D74"/>
    <w:rsid w:val="00D02D37"/>
    <w:rsid w:val="00D032AE"/>
    <w:rsid w:val="00D0359E"/>
    <w:rsid w:val="00D048CD"/>
    <w:rsid w:val="00D0529F"/>
    <w:rsid w:val="00D06F11"/>
    <w:rsid w:val="00D107EA"/>
    <w:rsid w:val="00D15E51"/>
    <w:rsid w:val="00D20348"/>
    <w:rsid w:val="00D219BF"/>
    <w:rsid w:val="00D23FEA"/>
    <w:rsid w:val="00D25A68"/>
    <w:rsid w:val="00D25EE0"/>
    <w:rsid w:val="00D27293"/>
    <w:rsid w:val="00D27599"/>
    <w:rsid w:val="00D27843"/>
    <w:rsid w:val="00D31D05"/>
    <w:rsid w:val="00D35D5E"/>
    <w:rsid w:val="00D364E2"/>
    <w:rsid w:val="00D37A22"/>
    <w:rsid w:val="00D37A8A"/>
    <w:rsid w:val="00D40ED9"/>
    <w:rsid w:val="00D42582"/>
    <w:rsid w:val="00D43704"/>
    <w:rsid w:val="00D43E16"/>
    <w:rsid w:val="00D455F0"/>
    <w:rsid w:val="00D465ED"/>
    <w:rsid w:val="00D46648"/>
    <w:rsid w:val="00D475F6"/>
    <w:rsid w:val="00D50B0D"/>
    <w:rsid w:val="00D512CE"/>
    <w:rsid w:val="00D51369"/>
    <w:rsid w:val="00D52564"/>
    <w:rsid w:val="00D55846"/>
    <w:rsid w:val="00D576A0"/>
    <w:rsid w:val="00D60CE1"/>
    <w:rsid w:val="00D63D1C"/>
    <w:rsid w:val="00D63F55"/>
    <w:rsid w:val="00D66692"/>
    <w:rsid w:val="00D66B27"/>
    <w:rsid w:val="00D67008"/>
    <w:rsid w:val="00D67EE9"/>
    <w:rsid w:val="00D7071E"/>
    <w:rsid w:val="00D74093"/>
    <w:rsid w:val="00D74E7E"/>
    <w:rsid w:val="00D761D1"/>
    <w:rsid w:val="00D76EBB"/>
    <w:rsid w:val="00D802AA"/>
    <w:rsid w:val="00D81366"/>
    <w:rsid w:val="00D840CA"/>
    <w:rsid w:val="00D86980"/>
    <w:rsid w:val="00D8721E"/>
    <w:rsid w:val="00D87308"/>
    <w:rsid w:val="00D87E05"/>
    <w:rsid w:val="00D935EF"/>
    <w:rsid w:val="00D93CBE"/>
    <w:rsid w:val="00D94D99"/>
    <w:rsid w:val="00D970B0"/>
    <w:rsid w:val="00D97654"/>
    <w:rsid w:val="00DA13BE"/>
    <w:rsid w:val="00DA2146"/>
    <w:rsid w:val="00DA2BAB"/>
    <w:rsid w:val="00DA3575"/>
    <w:rsid w:val="00DA38B9"/>
    <w:rsid w:val="00DA3C16"/>
    <w:rsid w:val="00DB02DD"/>
    <w:rsid w:val="00DB046D"/>
    <w:rsid w:val="00DB1A52"/>
    <w:rsid w:val="00DB3720"/>
    <w:rsid w:val="00DB6E52"/>
    <w:rsid w:val="00DB7B10"/>
    <w:rsid w:val="00DC115B"/>
    <w:rsid w:val="00DC1198"/>
    <w:rsid w:val="00DC26F3"/>
    <w:rsid w:val="00DC51D7"/>
    <w:rsid w:val="00DC5C44"/>
    <w:rsid w:val="00DD1284"/>
    <w:rsid w:val="00DD1CBF"/>
    <w:rsid w:val="00DD2A04"/>
    <w:rsid w:val="00DD3E64"/>
    <w:rsid w:val="00DD6B18"/>
    <w:rsid w:val="00DD7DBD"/>
    <w:rsid w:val="00DE0649"/>
    <w:rsid w:val="00DE0885"/>
    <w:rsid w:val="00DE3768"/>
    <w:rsid w:val="00DE3A97"/>
    <w:rsid w:val="00DE3F10"/>
    <w:rsid w:val="00DE6839"/>
    <w:rsid w:val="00DF0649"/>
    <w:rsid w:val="00DF2655"/>
    <w:rsid w:val="00DF4006"/>
    <w:rsid w:val="00DF60F4"/>
    <w:rsid w:val="00DF7995"/>
    <w:rsid w:val="00E00491"/>
    <w:rsid w:val="00E01D46"/>
    <w:rsid w:val="00E036B5"/>
    <w:rsid w:val="00E064D3"/>
    <w:rsid w:val="00E06C70"/>
    <w:rsid w:val="00E10E4F"/>
    <w:rsid w:val="00E10F59"/>
    <w:rsid w:val="00E115AB"/>
    <w:rsid w:val="00E11F8D"/>
    <w:rsid w:val="00E122AD"/>
    <w:rsid w:val="00E12550"/>
    <w:rsid w:val="00E1312E"/>
    <w:rsid w:val="00E13C09"/>
    <w:rsid w:val="00E15ADA"/>
    <w:rsid w:val="00E16D4F"/>
    <w:rsid w:val="00E17F2B"/>
    <w:rsid w:val="00E20C39"/>
    <w:rsid w:val="00E215CE"/>
    <w:rsid w:val="00E21CD4"/>
    <w:rsid w:val="00E23440"/>
    <w:rsid w:val="00E24519"/>
    <w:rsid w:val="00E256FA"/>
    <w:rsid w:val="00E26A3A"/>
    <w:rsid w:val="00E27764"/>
    <w:rsid w:val="00E27AC8"/>
    <w:rsid w:val="00E32423"/>
    <w:rsid w:val="00E34B48"/>
    <w:rsid w:val="00E35CB9"/>
    <w:rsid w:val="00E35F06"/>
    <w:rsid w:val="00E36D75"/>
    <w:rsid w:val="00E36EB0"/>
    <w:rsid w:val="00E37A3B"/>
    <w:rsid w:val="00E40B62"/>
    <w:rsid w:val="00E41B5B"/>
    <w:rsid w:val="00E42B3A"/>
    <w:rsid w:val="00E434D7"/>
    <w:rsid w:val="00E447B4"/>
    <w:rsid w:val="00E464C5"/>
    <w:rsid w:val="00E47DE8"/>
    <w:rsid w:val="00E5156D"/>
    <w:rsid w:val="00E5323D"/>
    <w:rsid w:val="00E53285"/>
    <w:rsid w:val="00E53DD1"/>
    <w:rsid w:val="00E55714"/>
    <w:rsid w:val="00E56679"/>
    <w:rsid w:val="00E57106"/>
    <w:rsid w:val="00E606C5"/>
    <w:rsid w:val="00E62EAE"/>
    <w:rsid w:val="00E6481E"/>
    <w:rsid w:val="00E71EC6"/>
    <w:rsid w:val="00E732E0"/>
    <w:rsid w:val="00E74028"/>
    <w:rsid w:val="00E7423D"/>
    <w:rsid w:val="00E8390D"/>
    <w:rsid w:val="00E85721"/>
    <w:rsid w:val="00E87F1B"/>
    <w:rsid w:val="00E9315D"/>
    <w:rsid w:val="00E93803"/>
    <w:rsid w:val="00E93CE6"/>
    <w:rsid w:val="00E967A3"/>
    <w:rsid w:val="00E96F4D"/>
    <w:rsid w:val="00E976EA"/>
    <w:rsid w:val="00EA172F"/>
    <w:rsid w:val="00EA24FD"/>
    <w:rsid w:val="00EA51B6"/>
    <w:rsid w:val="00EA6409"/>
    <w:rsid w:val="00EB4B11"/>
    <w:rsid w:val="00EB528C"/>
    <w:rsid w:val="00EB563B"/>
    <w:rsid w:val="00EC047A"/>
    <w:rsid w:val="00EC244C"/>
    <w:rsid w:val="00EC2747"/>
    <w:rsid w:val="00EC2992"/>
    <w:rsid w:val="00EC2B77"/>
    <w:rsid w:val="00EC2F2A"/>
    <w:rsid w:val="00EC38FD"/>
    <w:rsid w:val="00EC556A"/>
    <w:rsid w:val="00EC574C"/>
    <w:rsid w:val="00ED0A08"/>
    <w:rsid w:val="00ED141F"/>
    <w:rsid w:val="00ED3CCC"/>
    <w:rsid w:val="00ED4DDE"/>
    <w:rsid w:val="00ED51CA"/>
    <w:rsid w:val="00EE0FC2"/>
    <w:rsid w:val="00EE5303"/>
    <w:rsid w:val="00EE5450"/>
    <w:rsid w:val="00EE56D3"/>
    <w:rsid w:val="00EE7636"/>
    <w:rsid w:val="00EE76C6"/>
    <w:rsid w:val="00EF05F7"/>
    <w:rsid w:val="00EF4942"/>
    <w:rsid w:val="00EF5670"/>
    <w:rsid w:val="00EF771C"/>
    <w:rsid w:val="00F000F3"/>
    <w:rsid w:val="00F1080D"/>
    <w:rsid w:val="00F118A2"/>
    <w:rsid w:val="00F14643"/>
    <w:rsid w:val="00F15AE3"/>
    <w:rsid w:val="00F16CC9"/>
    <w:rsid w:val="00F1715F"/>
    <w:rsid w:val="00F1779C"/>
    <w:rsid w:val="00F21EF4"/>
    <w:rsid w:val="00F26B9A"/>
    <w:rsid w:val="00F27148"/>
    <w:rsid w:val="00F329B9"/>
    <w:rsid w:val="00F351F2"/>
    <w:rsid w:val="00F359F9"/>
    <w:rsid w:val="00F36855"/>
    <w:rsid w:val="00F3724B"/>
    <w:rsid w:val="00F40D1D"/>
    <w:rsid w:val="00F429F8"/>
    <w:rsid w:val="00F43CD7"/>
    <w:rsid w:val="00F43D0D"/>
    <w:rsid w:val="00F4406C"/>
    <w:rsid w:val="00F4667B"/>
    <w:rsid w:val="00F526EE"/>
    <w:rsid w:val="00F54425"/>
    <w:rsid w:val="00F54C26"/>
    <w:rsid w:val="00F57A38"/>
    <w:rsid w:val="00F60B43"/>
    <w:rsid w:val="00F60FC8"/>
    <w:rsid w:val="00F618C7"/>
    <w:rsid w:val="00F64F8D"/>
    <w:rsid w:val="00F67FF8"/>
    <w:rsid w:val="00F7023E"/>
    <w:rsid w:val="00F71DF5"/>
    <w:rsid w:val="00F74F80"/>
    <w:rsid w:val="00F76183"/>
    <w:rsid w:val="00F761B0"/>
    <w:rsid w:val="00F81849"/>
    <w:rsid w:val="00F8255B"/>
    <w:rsid w:val="00F846FD"/>
    <w:rsid w:val="00F8480B"/>
    <w:rsid w:val="00F85076"/>
    <w:rsid w:val="00F8588F"/>
    <w:rsid w:val="00F915B6"/>
    <w:rsid w:val="00F925D2"/>
    <w:rsid w:val="00F92EAF"/>
    <w:rsid w:val="00F95054"/>
    <w:rsid w:val="00F96497"/>
    <w:rsid w:val="00F9655F"/>
    <w:rsid w:val="00FB0435"/>
    <w:rsid w:val="00FB0550"/>
    <w:rsid w:val="00FB164C"/>
    <w:rsid w:val="00FB48EF"/>
    <w:rsid w:val="00FB4A25"/>
    <w:rsid w:val="00FB618F"/>
    <w:rsid w:val="00FB786E"/>
    <w:rsid w:val="00FC1988"/>
    <w:rsid w:val="00FC313B"/>
    <w:rsid w:val="00FC345D"/>
    <w:rsid w:val="00FC4B96"/>
    <w:rsid w:val="00FC53F1"/>
    <w:rsid w:val="00FC5DCF"/>
    <w:rsid w:val="00FC67CC"/>
    <w:rsid w:val="00FD2478"/>
    <w:rsid w:val="00FD2618"/>
    <w:rsid w:val="00FD2C98"/>
    <w:rsid w:val="00FD301B"/>
    <w:rsid w:val="00FD35AC"/>
    <w:rsid w:val="00FD5532"/>
    <w:rsid w:val="00FD6596"/>
    <w:rsid w:val="00FE0B9A"/>
    <w:rsid w:val="00FE0CB7"/>
    <w:rsid w:val="00FE1201"/>
    <w:rsid w:val="00FE1CB6"/>
    <w:rsid w:val="00FE2C6F"/>
    <w:rsid w:val="00FE3F04"/>
    <w:rsid w:val="00FE4D13"/>
    <w:rsid w:val="00FE7D04"/>
    <w:rsid w:val="00FE7DDF"/>
    <w:rsid w:val="00FF2D85"/>
    <w:rsid w:val="00FF33E7"/>
    <w:rsid w:val="00FF4063"/>
    <w:rsid w:val="00FF75DA"/>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265952"/>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5A42DA"/>
    <w:pPr>
      <w:keepNext/>
      <w:numPr>
        <w:ilvl w:val="1"/>
        <w:numId w:val="17"/>
      </w:numPr>
      <w:spacing w:before="240" w:after="60"/>
      <w:ind w:left="1429" w:hanging="578"/>
      <w:outlineLvl w:val="1"/>
    </w:pPr>
    <w:rPr>
      <w:rFonts w:cs="Arial"/>
      <w:b/>
      <w:bCs/>
      <w:i w:val="0"/>
      <w:iCs/>
      <w:sz w:val="28"/>
      <w:szCs w:val="28"/>
    </w:rPr>
  </w:style>
  <w:style w:type="paragraph" w:styleId="Naslov3">
    <w:name w:val="heading 3"/>
    <w:basedOn w:val="Navaden"/>
    <w:next w:val="Navaden"/>
    <w:link w:val="Naslov3Znak"/>
    <w:qFormat/>
    <w:rsid w:val="00D25A68"/>
    <w:pPr>
      <w:keepNext/>
      <w:numPr>
        <w:ilvl w:val="2"/>
        <w:numId w:val="17"/>
      </w:numPr>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numPr>
        <w:ilvl w:val="3"/>
        <w:numId w:val="17"/>
      </w:numPr>
      <w:spacing w:before="240" w:after="60"/>
      <w:outlineLvl w:val="3"/>
    </w:pPr>
    <w:rPr>
      <w:b/>
      <w:bCs/>
      <w:sz w:val="28"/>
      <w:szCs w:val="28"/>
    </w:rPr>
  </w:style>
  <w:style w:type="paragraph" w:styleId="Naslov5">
    <w:name w:val="heading 5"/>
    <w:basedOn w:val="Navaden"/>
    <w:next w:val="Navaden"/>
    <w:link w:val="Naslov5Znak"/>
    <w:uiPriority w:val="99"/>
    <w:qFormat/>
    <w:rsid w:val="00905AF1"/>
    <w:pPr>
      <w:numPr>
        <w:ilvl w:val="4"/>
        <w:numId w:val="17"/>
      </w:num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numPr>
        <w:ilvl w:val="5"/>
        <w:numId w:val="17"/>
      </w:numPr>
      <w:spacing w:before="240" w:after="60"/>
      <w:outlineLvl w:val="5"/>
    </w:pPr>
    <w:rPr>
      <w:b/>
      <w:bCs/>
      <w:sz w:val="22"/>
      <w:szCs w:val="22"/>
    </w:rPr>
  </w:style>
  <w:style w:type="paragraph" w:styleId="Naslov7">
    <w:name w:val="heading 7"/>
    <w:basedOn w:val="Navaden"/>
    <w:next w:val="Navaden"/>
    <w:link w:val="Naslov7Znak"/>
    <w:uiPriority w:val="99"/>
    <w:qFormat/>
    <w:rsid w:val="00102870"/>
    <w:pPr>
      <w:numPr>
        <w:ilvl w:val="6"/>
        <w:numId w:val="17"/>
      </w:numPr>
      <w:spacing w:before="240" w:after="60"/>
      <w:outlineLvl w:val="6"/>
    </w:pPr>
  </w:style>
  <w:style w:type="paragraph" w:styleId="Naslov8">
    <w:name w:val="heading 8"/>
    <w:basedOn w:val="Navaden"/>
    <w:next w:val="Navaden"/>
    <w:link w:val="Naslov8Znak"/>
    <w:uiPriority w:val="99"/>
    <w:qFormat/>
    <w:rsid w:val="00A862E4"/>
    <w:pPr>
      <w:numPr>
        <w:ilvl w:val="7"/>
        <w:numId w:val="17"/>
      </w:numPr>
      <w:spacing w:before="240" w:after="60"/>
      <w:outlineLvl w:val="7"/>
    </w:pPr>
    <w:rPr>
      <w:iCs/>
      <w:szCs w:val="24"/>
    </w:rPr>
  </w:style>
  <w:style w:type="paragraph" w:styleId="Naslov9">
    <w:name w:val="heading 9"/>
    <w:basedOn w:val="Navaden"/>
    <w:next w:val="Navaden"/>
    <w:link w:val="Naslov9Znak"/>
    <w:uiPriority w:val="99"/>
    <w:qFormat/>
    <w:rsid w:val="00356B8A"/>
    <w:pPr>
      <w:keepNext/>
      <w:numPr>
        <w:ilvl w:val="8"/>
        <w:numId w:val="17"/>
      </w:numPr>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aliases w:val="Znak, 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Znak Znak, 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tabs>
        <w:tab w:val="num" w:pos="1008"/>
      </w:tabs>
      <w:spacing w:before="0" w:after="0"/>
      <w:ind w:left="567"/>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uiPriority w:val="99"/>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Naslov1Znak">
    <w:name w:val="Naslov 1 Znak"/>
    <w:basedOn w:val="Privzetapisavaodstavka"/>
    <w:link w:val="Naslov1"/>
    <w:rsid w:val="009615E2"/>
    <w:rPr>
      <w:rFonts w:ascii="Arial" w:hAnsi="Arial" w:cs="Arial"/>
      <w:b/>
      <w:bCs/>
      <w:i/>
      <w:kern w:val="32"/>
      <w:sz w:val="32"/>
      <w:szCs w:val="32"/>
    </w:rPr>
  </w:style>
  <w:style w:type="character" w:customStyle="1" w:styleId="Naslov2Znak">
    <w:name w:val="Naslov 2 Znak"/>
    <w:basedOn w:val="Privzetapisavaodstavka"/>
    <w:link w:val="Naslov2"/>
    <w:rsid w:val="005A42DA"/>
    <w:rPr>
      <w:rFonts w:cs="Arial"/>
      <w:b/>
      <w:bCs/>
      <w:iCs/>
      <w:sz w:val="28"/>
      <w:szCs w:val="28"/>
    </w:rPr>
  </w:style>
  <w:style w:type="character" w:customStyle="1" w:styleId="Naslov3Znak">
    <w:name w:val="Naslov 3 Znak"/>
    <w:basedOn w:val="Privzetapisavaodstavka"/>
    <w:link w:val="Naslov3"/>
    <w:rsid w:val="006E66B3"/>
    <w:rPr>
      <w:rFonts w:ascii="Arial" w:hAnsi="Arial" w:cs="Arial"/>
      <w:b/>
      <w:bCs/>
      <w:i/>
      <w:sz w:val="26"/>
      <w:szCs w:val="26"/>
    </w:rPr>
  </w:style>
  <w:style w:type="character" w:customStyle="1" w:styleId="Naslov4Znak">
    <w:name w:val="Naslov 4 Znak"/>
    <w:basedOn w:val="Privzetapisavaodstavka"/>
    <w:link w:val="Naslov40"/>
    <w:uiPriority w:val="99"/>
    <w:rsid w:val="006E66B3"/>
    <w:rPr>
      <w:b/>
      <w:bCs/>
      <w:i/>
      <w:sz w:val="28"/>
      <w:szCs w:val="28"/>
    </w:rPr>
  </w:style>
  <w:style w:type="character" w:customStyle="1" w:styleId="Naslov6Znak">
    <w:name w:val="Naslov 6 Znak"/>
    <w:basedOn w:val="Privzetapisavaodstavka"/>
    <w:link w:val="Naslov6"/>
    <w:uiPriority w:val="99"/>
    <w:rsid w:val="006E66B3"/>
    <w:rPr>
      <w:b/>
      <w:bCs/>
      <w:i/>
      <w:sz w:val="22"/>
      <w:szCs w:val="22"/>
    </w:rPr>
  </w:style>
  <w:style w:type="character" w:customStyle="1" w:styleId="Naslov8Znak">
    <w:name w:val="Naslov 8 Znak"/>
    <w:basedOn w:val="Privzetapisavaodstavka"/>
    <w:link w:val="Naslov8"/>
    <w:uiPriority w:val="99"/>
    <w:rsid w:val="006E66B3"/>
    <w:rPr>
      <w:i/>
      <w:iCs/>
      <w:sz w:val="24"/>
      <w:szCs w:val="24"/>
    </w:rPr>
  </w:style>
  <w:style w:type="character" w:customStyle="1" w:styleId="BesedilooblakaZnak">
    <w:name w:val="Besedilo oblačka Znak"/>
    <w:basedOn w:val="Privzetapisavaodstavka"/>
    <w:link w:val="Besedilooblaka"/>
    <w:uiPriority w:val="99"/>
    <w:semiHidden/>
    <w:rsid w:val="006E66B3"/>
    <w:rPr>
      <w:rFonts w:ascii="Tahoma" w:hAnsi="Tahoma" w:cs="Tahoma"/>
      <w:i/>
      <w:sz w:val="16"/>
      <w:szCs w:val="16"/>
    </w:rPr>
  </w:style>
  <w:style w:type="character" w:customStyle="1" w:styleId="NaslovZnak">
    <w:name w:val="Naslov Znak"/>
    <w:basedOn w:val="Privzetapisavaodstavka"/>
    <w:link w:val="Naslov"/>
    <w:uiPriority w:val="99"/>
    <w:rsid w:val="006E66B3"/>
    <w:rPr>
      <w:rFonts w:ascii="Arial" w:hAnsi="Arial" w:cs="Arial"/>
      <w:b/>
      <w:bCs/>
      <w:i/>
      <w:kern w:val="28"/>
      <w:sz w:val="32"/>
      <w:szCs w:val="32"/>
    </w:rPr>
  </w:style>
  <w:style w:type="character" w:customStyle="1" w:styleId="Telobesedila3Znak">
    <w:name w:val="Telo besedila 3 Znak"/>
    <w:basedOn w:val="Privzetapisavaodstavka"/>
    <w:link w:val="Telobesedila3"/>
    <w:rsid w:val="006E66B3"/>
    <w:rPr>
      <w:i/>
      <w:sz w:val="16"/>
      <w:szCs w:val="16"/>
    </w:rPr>
  </w:style>
  <w:style w:type="character" w:customStyle="1" w:styleId="ZadevapripombeZnak">
    <w:name w:val="Zadeva pripombe Znak"/>
    <w:basedOn w:val="PripombabesediloZnak"/>
    <w:link w:val="Zadevapripombe"/>
    <w:uiPriority w:val="99"/>
    <w:semiHidden/>
    <w:rsid w:val="006E66B3"/>
    <w:rPr>
      <w:b/>
      <w:bCs/>
      <w:i/>
    </w:rPr>
  </w:style>
  <w:style w:type="character" w:customStyle="1" w:styleId="Telobesedila-zamik3Znak">
    <w:name w:val="Telo besedila - zamik 3 Znak"/>
    <w:basedOn w:val="Privzetapisavaodstavka"/>
    <w:link w:val="Telobesedila-zamik3"/>
    <w:rsid w:val="006E66B3"/>
    <w:rPr>
      <w:i/>
      <w:sz w:val="16"/>
      <w:szCs w:val="16"/>
    </w:rPr>
  </w:style>
  <w:style w:type="paragraph" w:styleId="Sprotnaopomba-besedilo">
    <w:name w:val="footnote text"/>
    <w:basedOn w:val="Navaden"/>
    <w:link w:val="Sprotnaopomba-besediloZnak"/>
    <w:uiPriority w:val="99"/>
    <w:unhideWhenUsed/>
    <w:rsid w:val="006E66B3"/>
    <w:rPr>
      <w:rFonts w:asciiTheme="minorHAnsi" w:eastAsiaTheme="minorHAnsi" w:hAnsiTheme="minorHAnsi" w:cstheme="minorBidi"/>
      <w:i w:val="0"/>
      <w:sz w:val="20"/>
      <w:lang w:eastAsia="en-US"/>
    </w:rPr>
  </w:style>
  <w:style w:type="character" w:customStyle="1" w:styleId="Sprotnaopomba-besediloZnak">
    <w:name w:val="Sprotna opomba - besedilo Znak"/>
    <w:basedOn w:val="Privzetapisavaodstavka"/>
    <w:link w:val="Sprotnaopomba-besedilo"/>
    <w:uiPriority w:val="99"/>
    <w:rsid w:val="006E66B3"/>
    <w:rPr>
      <w:rFonts w:asciiTheme="minorHAnsi" w:eastAsiaTheme="minorHAnsi" w:hAnsiTheme="minorHAnsi" w:cstheme="minorBidi"/>
      <w:lang w:eastAsia="en-US"/>
    </w:rPr>
  </w:style>
  <w:style w:type="character" w:styleId="Sprotnaopomba-sklic">
    <w:name w:val="footnote reference"/>
    <w:basedOn w:val="Privzetapisavaodstavka"/>
    <w:uiPriority w:val="99"/>
    <w:unhideWhenUsed/>
    <w:rsid w:val="006E66B3"/>
    <w:rPr>
      <w:vertAlign w:val="superscript"/>
    </w:rPr>
  </w:style>
  <w:style w:type="character" w:customStyle="1" w:styleId="OdstavekseznamaZnak">
    <w:name w:val="Odstavek seznama Znak"/>
    <w:link w:val="Odstavekseznama"/>
    <w:uiPriority w:val="34"/>
    <w:locked/>
    <w:rsid w:val="00947A67"/>
    <w:rPr>
      <w:i/>
      <w:sz w:val="24"/>
    </w:rPr>
  </w:style>
  <w:style w:type="paragraph" w:customStyle="1" w:styleId="Odstavekseznama1">
    <w:name w:val="Odstavek seznama1"/>
    <w:basedOn w:val="Navaden"/>
    <w:rsid w:val="00C549DD"/>
    <w:pPr>
      <w:ind w:left="720"/>
      <w:contextualSpacing/>
    </w:pPr>
  </w:style>
  <w:style w:type="paragraph" w:customStyle="1" w:styleId="Odstavekseznama11">
    <w:name w:val="Odstavek seznama11"/>
    <w:basedOn w:val="Navaden"/>
    <w:rsid w:val="003269E3"/>
    <w:pPr>
      <w:ind w:left="720"/>
      <w:contextualSpacing/>
    </w:pPr>
  </w:style>
  <w:style w:type="paragraph" w:customStyle="1" w:styleId="slogzapogodbo">
    <w:name w:val="slog za pogodbo"/>
    <w:rsid w:val="007F6C52"/>
    <w:pPr>
      <w:numPr>
        <w:numId w:val="11"/>
      </w:numPr>
    </w:pPr>
    <w:rPr>
      <w:rFonts w:ascii="Arial" w:hAnsi="Arial"/>
      <w:b/>
      <w:sz w:val="24"/>
    </w:rPr>
  </w:style>
  <w:style w:type="paragraph" w:customStyle="1" w:styleId="slogzalenevpogodbi">
    <w:name w:val="slog za člene v pogodbi"/>
    <w:basedOn w:val="Navaden"/>
    <w:rsid w:val="007F6C52"/>
    <w:pPr>
      <w:numPr>
        <w:numId w:val="10"/>
      </w:numPr>
      <w:tabs>
        <w:tab w:val="clear" w:pos="530"/>
        <w:tab w:val="num" w:pos="720"/>
      </w:tabs>
      <w:ind w:left="720" w:hanging="360"/>
      <w:jc w:val="center"/>
    </w:pPr>
    <w:rPr>
      <w:rFonts w:ascii="Arial" w:hAnsi="Arial"/>
      <w:b/>
      <w:i w:val="0"/>
    </w:rPr>
  </w:style>
  <w:style w:type="paragraph" w:customStyle="1" w:styleId="OdstavekTNR">
    <w:name w:val="OdstavekTNR"/>
    <w:basedOn w:val="Navaden"/>
    <w:rsid w:val="007F6C52"/>
    <w:pPr>
      <w:spacing w:after="120"/>
      <w:jc w:val="both"/>
    </w:pPr>
    <w:rPr>
      <w:rFonts w:ascii="Arial" w:hAnsi="Arial"/>
      <w:i w:val="0"/>
    </w:rPr>
  </w:style>
  <w:style w:type="paragraph" w:customStyle="1" w:styleId="HTMLPreformatted1">
    <w:name w:val="HTML Preformatted1"/>
    <w:basedOn w:val="Navaden"/>
    <w:rsid w:val="007F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i w:val="0"/>
      <w:color w:val="000000"/>
      <w:sz w:val="18"/>
    </w:rPr>
  </w:style>
  <w:style w:type="paragraph" w:customStyle="1" w:styleId="BESEDILO0">
    <w:name w:val="BESEDILO"/>
    <w:rsid w:val="008105DC"/>
    <w:pPr>
      <w:keepLines/>
      <w:widowControl w:val="0"/>
      <w:tabs>
        <w:tab w:val="left" w:pos="2155"/>
      </w:tabs>
      <w:jc w:val="both"/>
    </w:pPr>
    <w:rPr>
      <w:rFonts w:ascii="Arial" w:hAnsi="Arial"/>
      <w:kern w:val="16"/>
    </w:rPr>
  </w:style>
  <w:style w:type="paragraph" w:customStyle="1" w:styleId="tekst1">
    <w:name w:val="tekst1"/>
    <w:basedOn w:val="Navaden"/>
    <w:rsid w:val="008105DC"/>
    <w:pPr>
      <w:spacing w:before="120" w:line="264" w:lineRule="atLeast"/>
      <w:jc w:val="both"/>
    </w:pPr>
    <w:rPr>
      <w:rFonts w:ascii="Arial" w:hAnsi="Arial"/>
      <w:i w:val="0"/>
      <w:sz w:val="22"/>
    </w:rPr>
  </w:style>
  <w:style w:type="character" w:styleId="tevilkavrstice">
    <w:name w:val="line number"/>
    <w:basedOn w:val="Privzetapisavaodstavka"/>
    <w:semiHidden/>
    <w:unhideWhenUsed/>
    <w:rsid w:val="0011472D"/>
  </w:style>
  <w:style w:type="numbering" w:customStyle="1" w:styleId="Slog1">
    <w:name w:val="Slog1"/>
    <w:uiPriority w:val="99"/>
    <w:rsid w:val="00977C3A"/>
    <w:pPr>
      <w:numPr>
        <w:numId w:val="18"/>
      </w:numPr>
    </w:pPr>
  </w:style>
  <w:style w:type="paragraph" w:customStyle="1" w:styleId="Slog2">
    <w:name w:val="Slog2"/>
    <w:basedOn w:val="Naslov1"/>
    <w:link w:val="Slog2Znak"/>
    <w:qFormat/>
    <w:rsid w:val="000B222B"/>
    <w:pPr>
      <w:ind w:left="709"/>
      <w:jc w:val="both"/>
    </w:pPr>
    <w:rPr>
      <w:rFonts w:ascii="Times New Roman" w:hAnsi="Times New Roman" w:cs="Times New Roman"/>
      <w:i w:val="0"/>
    </w:rPr>
  </w:style>
  <w:style w:type="character" w:customStyle="1" w:styleId="Slog2Znak">
    <w:name w:val="Slog2 Znak"/>
    <w:basedOn w:val="Naslov1Znak"/>
    <w:link w:val="Slog2"/>
    <w:rsid w:val="000B222B"/>
    <w:rPr>
      <w:rFonts w:ascii="Arial" w:hAnsi="Arial" w:cs="Arial"/>
      <w:b/>
      <w:bCs/>
      <w:i w:val="0"/>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265952"/>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5A42DA"/>
    <w:pPr>
      <w:keepNext/>
      <w:numPr>
        <w:ilvl w:val="1"/>
        <w:numId w:val="17"/>
      </w:numPr>
      <w:spacing w:before="240" w:after="60"/>
      <w:ind w:left="1429" w:hanging="578"/>
      <w:outlineLvl w:val="1"/>
    </w:pPr>
    <w:rPr>
      <w:rFonts w:cs="Arial"/>
      <w:b/>
      <w:bCs/>
      <w:i w:val="0"/>
      <w:iCs/>
      <w:sz w:val="28"/>
      <w:szCs w:val="28"/>
    </w:rPr>
  </w:style>
  <w:style w:type="paragraph" w:styleId="Naslov3">
    <w:name w:val="heading 3"/>
    <w:basedOn w:val="Navaden"/>
    <w:next w:val="Navaden"/>
    <w:link w:val="Naslov3Znak"/>
    <w:qFormat/>
    <w:rsid w:val="00D25A68"/>
    <w:pPr>
      <w:keepNext/>
      <w:numPr>
        <w:ilvl w:val="2"/>
        <w:numId w:val="17"/>
      </w:numPr>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numPr>
        <w:ilvl w:val="3"/>
        <w:numId w:val="17"/>
      </w:numPr>
      <w:spacing w:before="240" w:after="60"/>
      <w:outlineLvl w:val="3"/>
    </w:pPr>
    <w:rPr>
      <w:b/>
      <w:bCs/>
      <w:sz w:val="28"/>
      <w:szCs w:val="28"/>
    </w:rPr>
  </w:style>
  <w:style w:type="paragraph" w:styleId="Naslov5">
    <w:name w:val="heading 5"/>
    <w:basedOn w:val="Navaden"/>
    <w:next w:val="Navaden"/>
    <w:link w:val="Naslov5Znak"/>
    <w:uiPriority w:val="99"/>
    <w:qFormat/>
    <w:rsid w:val="00905AF1"/>
    <w:pPr>
      <w:numPr>
        <w:ilvl w:val="4"/>
        <w:numId w:val="17"/>
      </w:num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numPr>
        <w:ilvl w:val="5"/>
        <w:numId w:val="17"/>
      </w:numPr>
      <w:spacing w:before="240" w:after="60"/>
      <w:outlineLvl w:val="5"/>
    </w:pPr>
    <w:rPr>
      <w:b/>
      <w:bCs/>
      <w:sz w:val="22"/>
      <w:szCs w:val="22"/>
    </w:rPr>
  </w:style>
  <w:style w:type="paragraph" w:styleId="Naslov7">
    <w:name w:val="heading 7"/>
    <w:basedOn w:val="Navaden"/>
    <w:next w:val="Navaden"/>
    <w:link w:val="Naslov7Znak"/>
    <w:uiPriority w:val="99"/>
    <w:qFormat/>
    <w:rsid w:val="00102870"/>
    <w:pPr>
      <w:numPr>
        <w:ilvl w:val="6"/>
        <w:numId w:val="17"/>
      </w:numPr>
      <w:spacing w:before="240" w:after="60"/>
      <w:outlineLvl w:val="6"/>
    </w:pPr>
  </w:style>
  <w:style w:type="paragraph" w:styleId="Naslov8">
    <w:name w:val="heading 8"/>
    <w:basedOn w:val="Navaden"/>
    <w:next w:val="Navaden"/>
    <w:link w:val="Naslov8Znak"/>
    <w:uiPriority w:val="99"/>
    <w:qFormat/>
    <w:rsid w:val="00A862E4"/>
    <w:pPr>
      <w:numPr>
        <w:ilvl w:val="7"/>
        <w:numId w:val="17"/>
      </w:numPr>
      <w:spacing w:before="240" w:after="60"/>
      <w:outlineLvl w:val="7"/>
    </w:pPr>
    <w:rPr>
      <w:iCs/>
      <w:szCs w:val="24"/>
    </w:rPr>
  </w:style>
  <w:style w:type="paragraph" w:styleId="Naslov9">
    <w:name w:val="heading 9"/>
    <w:basedOn w:val="Navaden"/>
    <w:next w:val="Navaden"/>
    <w:link w:val="Naslov9Znak"/>
    <w:uiPriority w:val="99"/>
    <w:qFormat/>
    <w:rsid w:val="00356B8A"/>
    <w:pPr>
      <w:keepNext/>
      <w:numPr>
        <w:ilvl w:val="8"/>
        <w:numId w:val="17"/>
      </w:numPr>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aliases w:val="Znak, 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Znak Znak, 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tabs>
        <w:tab w:val="num" w:pos="1008"/>
      </w:tabs>
      <w:spacing w:before="0" w:after="0"/>
      <w:ind w:left="567"/>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uiPriority w:val="99"/>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Naslov1Znak">
    <w:name w:val="Naslov 1 Znak"/>
    <w:basedOn w:val="Privzetapisavaodstavka"/>
    <w:link w:val="Naslov1"/>
    <w:rsid w:val="009615E2"/>
    <w:rPr>
      <w:rFonts w:ascii="Arial" w:hAnsi="Arial" w:cs="Arial"/>
      <w:b/>
      <w:bCs/>
      <w:i/>
      <w:kern w:val="32"/>
      <w:sz w:val="32"/>
      <w:szCs w:val="32"/>
    </w:rPr>
  </w:style>
  <w:style w:type="character" w:customStyle="1" w:styleId="Naslov2Znak">
    <w:name w:val="Naslov 2 Znak"/>
    <w:basedOn w:val="Privzetapisavaodstavka"/>
    <w:link w:val="Naslov2"/>
    <w:rsid w:val="005A42DA"/>
    <w:rPr>
      <w:rFonts w:cs="Arial"/>
      <w:b/>
      <w:bCs/>
      <w:iCs/>
      <w:sz w:val="28"/>
      <w:szCs w:val="28"/>
    </w:rPr>
  </w:style>
  <w:style w:type="character" w:customStyle="1" w:styleId="Naslov3Znak">
    <w:name w:val="Naslov 3 Znak"/>
    <w:basedOn w:val="Privzetapisavaodstavka"/>
    <w:link w:val="Naslov3"/>
    <w:rsid w:val="006E66B3"/>
    <w:rPr>
      <w:rFonts w:ascii="Arial" w:hAnsi="Arial" w:cs="Arial"/>
      <w:b/>
      <w:bCs/>
      <w:i/>
      <w:sz w:val="26"/>
      <w:szCs w:val="26"/>
    </w:rPr>
  </w:style>
  <w:style w:type="character" w:customStyle="1" w:styleId="Naslov4Znak">
    <w:name w:val="Naslov 4 Znak"/>
    <w:basedOn w:val="Privzetapisavaodstavka"/>
    <w:link w:val="Naslov40"/>
    <w:uiPriority w:val="99"/>
    <w:rsid w:val="006E66B3"/>
    <w:rPr>
      <w:b/>
      <w:bCs/>
      <w:i/>
      <w:sz w:val="28"/>
      <w:szCs w:val="28"/>
    </w:rPr>
  </w:style>
  <w:style w:type="character" w:customStyle="1" w:styleId="Naslov6Znak">
    <w:name w:val="Naslov 6 Znak"/>
    <w:basedOn w:val="Privzetapisavaodstavka"/>
    <w:link w:val="Naslov6"/>
    <w:uiPriority w:val="99"/>
    <w:rsid w:val="006E66B3"/>
    <w:rPr>
      <w:b/>
      <w:bCs/>
      <w:i/>
      <w:sz w:val="22"/>
      <w:szCs w:val="22"/>
    </w:rPr>
  </w:style>
  <w:style w:type="character" w:customStyle="1" w:styleId="Naslov8Znak">
    <w:name w:val="Naslov 8 Znak"/>
    <w:basedOn w:val="Privzetapisavaodstavka"/>
    <w:link w:val="Naslov8"/>
    <w:uiPriority w:val="99"/>
    <w:rsid w:val="006E66B3"/>
    <w:rPr>
      <w:i/>
      <w:iCs/>
      <w:sz w:val="24"/>
      <w:szCs w:val="24"/>
    </w:rPr>
  </w:style>
  <w:style w:type="character" w:customStyle="1" w:styleId="BesedilooblakaZnak">
    <w:name w:val="Besedilo oblačka Znak"/>
    <w:basedOn w:val="Privzetapisavaodstavka"/>
    <w:link w:val="Besedilooblaka"/>
    <w:uiPriority w:val="99"/>
    <w:semiHidden/>
    <w:rsid w:val="006E66B3"/>
    <w:rPr>
      <w:rFonts w:ascii="Tahoma" w:hAnsi="Tahoma" w:cs="Tahoma"/>
      <w:i/>
      <w:sz w:val="16"/>
      <w:szCs w:val="16"/>
    </w:rPr>
  </w:style>
  <w:style w:type="character" w:customStyle="1" w:styleId="NaslovZnak">
    <w:name w:val="Naslov Znak"/>
    <w:basedOn w:val="Privzetapisavaodstavka"/>
    <w:link w:val="Naslov"/>
    <w:uiPriority w:val="99"/>
    <w:rsid w:val="006E66B3"/>
    <w:rPr>
      <w:rFonts w:ascii="Arial" w:hAnsi="Arial" w:cs="Arial"/>
      <w:b/>
      <w:bCs/>
      <w:i/>
      <w:kern w:val="28"/>
      <w:sz w:val="32"/>
      <w:szCs w:val="32"/>
    </w:rPr>
  </w:style>
  <w:style w:type="character" w:customStyle="1" w:styleId="Telobesedila3Znak">
    <w:name w:val="Telo besedila 3 Znak"/>
    <w:basedOn w:val="Privzetapisavaodstavka"/>
    <w:link w:val="Telobesedila3"/>
    <w:rsid w:val="006E66B3"/>
    <w:rPr>
      <w:i/>
      <w:sz w:val="16"/>
      <w:szCs w:val="16"/>
    </w:rPr>
  </w:style>
  <w:style w:type="character" w:customStyle="1" w:styleId="ZadevapripombeZnak">
    <w:name w:val="Zadeva pripombe Znak"/>
    <w:basedOn w:val="PripombabesediloZnak"/>
    <w:link w:val="Zadevapripombe"/>
    <w:uiPriority w:val="99"/>
    <w:semiHidden/>
    <w:rsid w:val="006E66B3"/>
    <w:rPr>
      <w:b/>
      <w:bCs/>
      <w:i/>
    </w:rPr>
  </w:style>
  <w:style w:type="character" w:customStyle="1" w:styleId="Telobesedila-zamik3Znak">
    <w:name w:val="Telo besedila - zamik 3 Znak"/>
    <w:basedOn w:val="Privzetapisavaodstavka"/>
    <w:link w:val="Telobesedila-zamik3"/>
    <w:rsid w:val="006E66B3"/>
    <w:rPr>
      <w:i/>
      <w:sz w:val="16"/>
      <w:szCs w:val="16"/>
    </w:rPr>
  </w:style>
  <w:style w:type="paragraph" w:styleId="Sprotnaopomba-besedilo">
    <w:name w:val="footnote text"/>
    <w:basedOn w:val="Navaden"/>
    <w:link w:val="Sprotnaopomba-besediloZnak"/>
    <w:uiPriority w:val="99"/>
    <w:unhideWhenUsed/>
    <w:rsid w:val="006E66B3"/>
    <w:rPr>
      <w:rFonts w:asciiTheme="minorHAnsi" w:eastAsiaTheme="minorHAnsi" w:hAnsiTheme="minorHAnsi" w:cstheme="minorBidi"/>
      <w:i w:val="0"/>
      <w:sz w:val="20"/>
      <w:lang w:eastAsia="en-US"/>
    </w:rPr>
  </w:style>
  <w:style w:type="character" w:customStyle="1" w:styleId="Sprotnaopomba-besediloZnak">
    <w:name w:val="Sprotna opomba - besedilo Znak"/>
    <w:basedOn w:val="Privzetapisavaodstavka"/>
    <w:link w:val="Sprotnaopomba-besedilo"/>
    <w:uiPriority w:val="99"/>
    <w:rsid w:val="006E66B3"/>
    <w:rPr>
      <w:rFonts w:asciiTheme="minorHAnsi" w:eastAsiaTheme="minorHAnsi" w:hAnsiTheme="minorHAnsi" w:cstheme="minorBidi"/>
      <w:lang w:eastAsia="en-US"/>
    </w:rPr>
  </w:style>
  <w:style w:type="character" w:styleId="Sprotnaopomba-sklic">
    <w:name w:val="footnote reference"/>
    <w:basedOn w:val="Privzetapisavaodstavka"/>
    <w:uiPriority w:val="99"/>
    <w:unhideWhenUsed/>
    <w:rsid w:val="006E66B3"/>
    <w:rPr>
      <w:vertAlign w:val="superscript"/>
    </w:rPr>
  </w:style>
  <w:style w:type="character" w:customStyle="1" w:styleId="OdstavekseznamaZnak">
    <w:name w:val="Odstavek seznama Znak"/>
    <w:link w:val="Odstavekseznama"/>
    <w:uiPriority w:val="34"/>
    <w:locked/>
    <w:rsid w:val="00947A67"/>
    <w:rPr>
      <w:i/>
      <w:sz w:val="24"/>
    </w:rPr>
  </w:style>
  <w:style w:type="paragraph" w:customStyle="1" w:styleId="Odstavekseznama1">
    <w:name w:val="Odstavek seznama1"/>
    <w:basedOn w:val="Navaden"/>
    <w:rsid w:val="00C549DD"/>
    <w:pPr>
      <w:ind w:left="720"/>
      <w:contextualSpacing/>
    </w:pPr>
  </w:style>
  <w:style w:type="paragraph" w:customStyle="1" w:styleId="Odstavekseznama11">
    <w:name w:val="Odstavek seznama11"/>
    <w:basedOn w:val="Navaden"/>
    <w:rsid w:val="003269E3"/>
    <w:pPr>
      <w:ind w:left="720"/>
      <w:contextualSpacing/>
    </w:pPr>
  </w:style>
  <w:style w:type="paragraph" w:customStyle="1" w:styleId="slogzapogodbo">
    <w:name w:val="slog za pogodbo"/>
    <w:rsid w:val="007F6C52"/>
    <w:pPr>
      <w:numPr>
        <w:numId w:val="11"/>
      </w:numPr>
    </w:pPr>
    <w:rPr>
      <w:rFonts w:ascii="Arial" w:hAnsi="Arial"/>
      <w:b/>
      <w:sz w:val="24"/>
    </w:rPr>
  </w:style>
  <w:style w:type="paragraph" w:customStyle="1" w:styleId="slogzalenevpogodbi">
    <w:name w:val="slog za člene v pogodbi"/>
    <w:basedOn w:val="Navaden"/>
    <w:rsid w:val="007F6C52"/>
    <w:pPr>
      <w:numPr>
        <w:numId w:val="10"/>
      </w:numPr>
      <w:tabs>
        <w:tab w:val="clear" w:pos="530"/>
        <w:tab w:val="num" w:pos="720"/>
      </w:tabs>
      <w:ind w:left="720" w:hanging="360"/>
      <w:jc w:val="center"/>
    </w:pPr>
    <w:rPr>
      <w:rFonts w:ascii="Arial" w:hAnsi="Arial"/>
      <w:b/>
      <w:i w:val="0"/>
    </w:rPr>
  </w:style>
  <w:style w:type="paragraph" w:customStyle="1" w:styleId="OdstavekTNR">
    <w:name w:val="OdstavekTNR"/>
    <w:basedOn w:val="Navaden"/>
    <w:rsid w:val="007F6C52"/>
    <w:pPr>
      <w:spacing w:after="120"/>
      <w:jc w:val="both"/>
    </w:pPr>
    <w:rPr>
      <w:rFonts w:ascii="Arial" w:hAnsi="Arial"/>
      <w:i w:val="0"/>
    </w:rPr>
  </w:style>
  <w:style w:type="paragraph" w:customStyle="1" w:styleId="HTMLPreformatted1">
    <w:name w:val="HTML Preformatted1"/>
    <w:basedOn w:val="Navaden"/>
    <w:rsid w:val="007F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i w:val="0"/>
      <w:color w:val="000000"/>
      <w:sz w:val="18"/>
    </w:rPr>
  </w:style>
  <w:style w:type="paragraph" w:customStyle="1" w:styleId="BESEDILO0">
    <w:name w:val="BESEDILO"/>
    <w:rsid w:val="008105DC"/>
    <w:pPr>
      <w:keepLines/>
      <w:widowControl w:val="0"/>
      <w:tabs>
        <w:tab w:val="left" w:pos="2155"/>
      </w:tabs>
      <w:jc w:val="both"/>
    </w:pPr>
    <w:rPr>
      <w:rFonts w:ascii="Arial" w:hAnsi="Arial"/>
      <w:kern w:val="16"/>
    </w:rPr>
  </w:style>
  <w:style w:type="paragraph" w:customStyle="1" w:styleId="tekst1">
    <w:name w:val="tekst1"/>
    <w:basedOn w:val="Navaden"/>
    <w:rsid w:val="008105DC"/>
    <w:pPr>
      <w:spacing w:before="120" w:line="264" w:lineRule="atLeast"/>
      <w:jc w:val="both"/>
    </w:pPr>
    <w:rPr>
      <w:rFonts w:ascii="Arial" w:hAnsi="Arial"/>
      <w:i w:val="0"/>
      <w:sz w:val="22"/>
    </w:rPr>
  </w:style>
  <w:style w:type="character" w:styleId="tevilkavrstice">
    <w:name w:val="line number"/>
    <w:basedOn w:val="Privzetapisavaodstavka"/>
    <w:semiHidden/>
    <w:unhideWhenUsed/>
    <w:rsid w:val="0011472D"/>
  </w:style>
  <w:style w:type="numbering" w:customStyle="1" w:styleId="Slog1">
    <w:name w:val="Slog1"/>
    <w:uiPriority w:val="99"/>
    <w:rsid w:val="00977C3A"/>
    <w:pPr>
      <w:numPr>
        <w:numId w:val="18"/>
      </w:numPr>
    </w:pPr>
  </w:style>
  <w:style w:type="paragraph" w:customStyle="1" w:styleId="Slog2">
    <w:name w:val="Slog2"/>
    <w:basedOn w:val="Naslov1"/>
    <w:link w:val="Slog2Znak"/>
    <w:qFormat/>
    <w:rsid w:val="000B222B"/>
    <w:pPr>
      <w:ind w:left="709"/>
      <w:jc w:val="both"/>
    </w:pPr>
    <w:rPr>
      <w:rFonts w:ascii="Times New Roman" w:hAnsi="Times New Roman" w:cs="Times New Roman"/>
      <w:i w:val="0"/>
    </w:rPr>
  </w:style>
  <w:style w:type="character" w:customStyle="1" w:styleId="Slog2Znak">
    <w:name w:val="Slog2 Znak"/>
    <w:basedOn w:val="Naslov1Znak"/>
    <w:link w:val="Slog2"/>
    <w:rsid w:val="000B222B"/>
    <w:rPr>
      <w:rFonts w:ascii="Arial" w:hAnsi="Arial" w:cs="Arial"/>
      <w:b/>
      <w:bCs/>
      <w:i w:val="0"/>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6938999">
      <w:bodyDiv w:val="1"/>
      <w:marLeft w:val="0"/>
      <w:marRight w:val="0"/>
      <w:marTop w:val="0"/>
      <w:marBottom w:val="0"/>
      <w:divBdr>
        <w:top w:val="none" w:sz="0" w:space="0" w:color="auto"/>
        <w:left w:val="none" w:sz="0" w:space="0" w:color="auto"/>
        <w:bottom w:val="none" w:sz="0" w:space="0" w:color="auto"/>
        <w:right w:val="none" w:sz="0" w:space="0" w:color="auto"/>
      </w:divBdr>
      <w:divsChild>
        <w:div w:id="1718967833">
          <w:marLeft w:val="0"/>
          <w:marRight w:val="0"/>
          <w:marTop w:val="0"/>
          <w:marBottom w:val="0"/>
          <w:divBdr>
            <w:top w:val="none" w:sz="0" w:space="0" w:color="auto"/>
            <w:left w:val="none" w:sz="0" w:space="0" w:color="auto"/>
            <w:bottom w:val="none" w:sz="0" w:space="0" w:color="auto"/>
            <w:right w:val="none" w:sz="0" w:space="0" w:color="auto"/>
          </w:divBdr>
          <w:divsChild>
            <w:div w:id="2092771330">
              <w:marLeft w:val="0"/>
              <w:marRight w:val="0"/>
              <w:marTop w:val="0"/>
              <w:marBottom w:val="0"/>
              <w:divBdr>
                <w:top w:val="none" w:sz="0" w:space="0" w:color="auto"/>
                <w:left w:val="none" w:sz="0" w:space="0" w:color="auto"/>
                <w:bottom w:val="none" w:sz="0" w:space="0" w:color="auto"/>
                <w:right w:val="none" w:sz="0" w:space="0" w:color="auto"/>
              </w:divBdr>
              <w:divsChild>
                <w:div w:id="1539587129">
                  <w:marLeft w:val="0"/>
                  <w:marRight w:val="0"/>
                  <w:marTop w:val="0"/>
                  <w:marBottom w:val="0"/>
                  <w:divBdr>
                    <w:top w:val="none" w:sz="0" w:space="0" w:color="auto"/>
                    <w:left w:val="none" w:sz="0" w:space="0" w:color="auto"/>
                    <w:bottom w:val="none" w:sz="0" w:space="0" w:color="auto"/>
                    <w:right w:val="none" w:sz="0" w:space="0" w:color="auto"/>
                  </w:divBdr>
                  <w:divsChild>
                    <w:div w:id="76099780">
                      <w:marLeft w:val="-225"/>
                      <w:marRight w:val="-225"/>
                      <w:marTop w:val="0"/>
                      <w:marBottom w:val="0"/>
                      <w:divBdr>
                        <w:top w:val="none" w:sz="0" w:space="0" w:color="auto"/>
                        <w:left w:val="none" w:sz="0" w:space="0" w:color="auto"/>
                        <w:bottom w:val="none" w:sz="0" w:space="0" w:color="auto"/>
                        <w:right w:val="none" w:sz="0" w:space="0" w:color="auto"/>
                      </w:divBdr>
                      <w:divsChild>
                        <w:div w:id="718625485">
                          <w:marLeft w:val="0"/>
                          <w:marRight w:val="0"/>
                          <w:marTop w:val="0"/>
                          <w:marBottom w:val="0"/>
                          <w:divBdr>
                            <w:top w:val="none" w:sz="0" w:space="0" w:color="auto"/>
                            <w:left w:val="none" w:sz="0" w:space="0" w:color="auto"/>
                            <w:bottom w:val="none" w:sz="0" w:space="0" w:color="auto"/>
                            <w:right w:val="none" w:sz="0" w:space="0" w:color="auto"/>
                          </w:divBdr>
                          <w:divsChild>
                            <w:div w:id="1869566002">
                              <w:marLeft w:val="0"/>
                              <w:marRight w:val="0"/>
                              <w:marTop w:val="0"/>
                              <w:marBottom w:val="0"/>
                              <w:divBdr>
                                <w:top w:val="none" w:sz="0" w:space="0" w:color="auto"/>
                                <w:left w:val="none" w:sz="0" w:space="0" w:color="auto"/>
                                <w:bottom w:val="none" w:sz="0" w:space="0" w:color="auto"/>
                                <w:right w:val="none" w:sz="0" w:space="0" w:color="auto"/>
                              </w:divBdr>
                              <w:divsChild>
                                <w:div w:id="2085056726">
                                  <w:marLeft w:val="0"/>
                                  <w:marRight w:val="0"/>
                                  <w:marTop w:val="0"/>
                                  <w:marBottom w:val="0"/>
                                  <w:divBdr>
                                    <w:top w:val="none" w:sz="0" w:space="0" w:color="auto"/>
                                    <w:left w:val="none" w:sz="0" w:space="0" w:color="auto"/>
                                    <w:bottom w:val="none" w:sz="0" w:space="0" w:color="auto"/>
                                    <w:right w:val="none" w:sz="0" w:space="0" w:color="auto"/>
                                  </w:divBdr>
                                  <w:divsChild>
                                    <w:div w:id="125239723">
                                      <w:marLeft w:val="0"/>
                                      <w:marRight w:val="0"/>
                                      <w:marTop w:val="0"/>
                                      <w:marBottom w:val="0"/>
                                      <w:divBdr>
                                        <w:top w:val="none" w:sz="0" w:space="0" w:color="auto"/>
                                        <w:left w:val="none" w:sz="0" w:space="0" w:color="auto"/>
                                        <w:bottom w:val="none" w:sz="0" w:space="0" w:color="auto"/>
                                        <w:right w:val="none" w:sz="0" w:space="0" w:color="auto"/>
                                      </w:divBdr>
                                      <w:divsChild>
                                        <w:div w:id="1495612427">
                                          <w:marLeft w:val="0"/>
                                          <w:marRight w:val="0"/>
                                          <w:marTop w:val="0"/>
                                          <w:marBottom w:val="0"/>
                                          <w:divBdr>
                                            <w:top w:val="none" w:sz="0" w:space="0" w:color="auto"/>
                                            <w:left w:val="none" w:sz="0" w:space="0" w:color="auto"/>
                                            <w:bottom w:val="none" w:sz="0" w:space="0" w:color="auto"/>
                                            <w:right w:val="none" w:sz="0" w:space="0" w:color="auto"/>
                                          </w:divBdr>
                                          <w:divsChild>
                                            <w:div w:id="820468344">
                                              <w:marLeft w:val="0"/>
                                              <w:marRight w:val="0"/>
                                              <w:marTop w:val="0"/>
                                              <w:marBottom w:val="0"/>
                                              <w:divBdr>
                                                <w:top w:val="none" w:sz="0" w:space="0" w:color="auto"/>
                                                <w:left w:val="none" w:sz="0" w:space="0" w:color="auto"/>
                                                <w:bottom w:val="none" w:sz="0" w:space="0" w:color="auto"/>
                                                <w:right w:val="none" w:sz="0" w:space="0" w:color="auto"/>
                                              </w:divBdr>
                                              <w:divsChild>
                                                <w:div w:id="2130390687">
                                                  <w:marLeft w:val="0"/>
                                                  <w:marRight w:val="0"/>
                                                  <w:marTop w:val="0"/>
                                                  <w:marBottom w:val="0"/>
                                                  <w:divBdr>
                                                    <w:top w:val="none" w:sz="0" w:space="0" w:color="auto"/>
                                                    <w:left w:val="none" w:sz="0" w:space="0" w:color="auto"/>
                                                    <w:bottom w:val="none" w:sz="0" w:space="0" w:color="auto"/>
                                                    <w:right w:val="none" w:sz="0" w:space="0" w:color="auto"/>
                                                  </w:divBdr>
                                                  <w:divsChild>
                                                    <w:div w:id="1041251966">
                                                      <w:marLeft w:val="0"/>
                                                      <w:marRight w:val="0"/>
                                                      <w:marTop w:val="0"/>
                                                      <w:marBottom w:val="0"/>
                                                      <w:divBdr>
                                                        <w:top w:val="none" w:sz="0" w:space="0" w:color="auto"/>
                                                        <w:left w:val="none" w:sz="0" w:space="0" w:color="auto"/>
                                                        <w:bottom w:val="none" w:sz="0" w:space="0" w:color="auto"/>
                                                        <w:right w:val="none" w:sz="0" w:space="0" w:color="auto"/>
                                                      </w:divBdr>
                                                      <w:divsChild>
                                                        <w:div w:id="1384333718">
                                                          <w:marLeft w:val="0"/>
                                                          <w:marRight w:val="0"/>
                                                          <w:marTop w:val="0"/>
                                                          <w:marBottom w:val="0"/>
                                                          <w:divBdr>
                                                            <w:top w:val="none" w:sz="0" w:space="0" w:color="auto"/>
                                                            <w:left w:val="none" w:sz="0" w:space="0" w:color="auto"/>
                                                            <w:bottom w:val="none" w:sz="0" w:space="0" w:color="auto"/>
                                                            <w:right w:val="none" w:sz="0" w:space="0" w:color="auto"/>
                                                          </w:divBdr>
                                                          <w:divsChild>
                                                            <w:div w:id="1820926213">
                                                              <w:marLeft w:val="-225"/>
                                                              <w:marRight w:val="-225"/>
                                                              <w:marTop w:val="0"/>
                                                              <w:marBottom w:val="0"/>
                                                              <w:divBdr>
                                                                <w:top w:val="none" w:sz="0" w:space="0" w:color="auto"/>
                                                                <w:left w:val="none" w:sz="0" w:space="0" w:color="auto"/>
                                                                <w:bottom w:val="none" w:sz="0" w:space="0" w:color="auto"/>
                                                                <w:right w:val="none" w:sz="0" w:space="0" w:color="auto"/>
                                                              </w:divBdr>
                                                              <w:divsChild>
                                                                <w:div w:id="205646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15927032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eJN2" TargetMode="External"/><Relationship Id="rId18" Type="http://schemas.openxmlformats.org/officeDocument/2006/relationships/hyperlink" Target="https://ejn.gov.si/mojejn" TargetMode="External"/><Relationship Id="rId3" Type="http://schemas.openxmlformats.org/officeDocument/2006/relationships/styles" Target="styles.xml"/><Relationship Id="rId21" Type="http://schemas.openxmlformats.org/officeDocument/2006/relationships/hyperlink" Target="mailto:svetlana.cermelj@ljubljana.si" TargetMode="External"/><Relationship Id="rId7" Type="http://schemas.openxmlformats.org/officeDocument/2006/relationships/footnotes" Target="foot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 Type="http://schemas.openxmlformats.org/officeDocument/2006/relationships/numbering" Target="numbering.xml"/><Relationship Id="rId16" Type="http://schemas.openxmlformats.org/officeDocument/2006/relationships/hyperlink" Target="http://www.nlb.si" TargetMode="External"/><Relationship Id="rId20" Type="http://schemas.openxmlformats.org/officeDocument/2006/relationships/hyperlink" Target="http://www.enarocanje.si/_ESP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eJN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halcom.si" TargetMode="External"/><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yperlink" Target="http://www.enarocanje.si/_ESPD/"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sigen-ca.si" TargetMode="External"/><Relationship Id="rId22"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51815-757B-47E3-BD78-6A8313497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81</Pages>
  <Words>22756</Words>
  <Characters>129710</Characters>
  <Application>Microsoft Office Word</Application>
  <DocSecurity>0</DocSecurity>
  <Lines>1080</Lines>
  <Paragraphs>304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53</cp:revision>
  <cp:lastPrinted>2018-05-03T09:54:00Z</cp:lastPrinted>
  <dcterms:created xsi:type="dcterms:W3CDTF">2018-04-20T11:23:00Z</dcterms:created>
  <dcterms:modified xsi:type="dcterms:W3CDTF">2018-05-04T05:29:00Z</dcterms:modified>
</cp:coreProperties>
</file>