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5172505" w14:textId="07160CD5" w:rsidR="00F26A11" w:rsidRDefault="00F26A11">
      <w:pPr>
        <w:rPr>
          <w:b/>
          <w:i w:val="0"/>
          <w:sz w:val="28"/>
          <w:szCs w:val="28"/>
        </w:rPr>
      </w:pPr>
    </w:p>
    <w:p w14:paraId="63F3D980" w14:textId="77777777" w:rsidR="00C44ECA" w:rsidRDefault="00C44ECA" w:rsidP="00035B2B">
      <w:pPr>
        <w:pStyle w:val="Glava"/>
        <w:tabs>
          <w:tab w:val="left" w:pos="708"/>
        </w:tabs>
        <w:ind w:left="1080"/>
        <w:jc w:val="center"/>
        <w:rPr>
          <w:b/>
          <w:i w:val="0"/>
          <w:sz w:val="28"/>
          <w:szCs w:val="28"/>
        </w:rPr>
      </w:pPr>
    </w:p>
    <w:p w14:paraId="1CEBF58B" w14:textId="77777777" w:rsidR="00C44ECA" w:rsidRDefault="00C44ECA" w:rsidP="00035B2B">
      <w:pPr>
        <w:pStyle w:val="Glava"/>
        <w:tabs>
          <w:tab w:val="left" w:pos="708"/>
        </w:tabs>
        <w:ind w:left="1080"/>
        <w:jc w:val="center"/>
        <w:rPr>
          <w:b/>
          <w:i w:val="0"/>
          <w:sz w:val="28"/>
          <w:szCs w:val="28"/>
        </w:rPr>
      </w:pPr>
    </w:p>
    <w:p w14:paraId="23379A82" w14:textId="77777777" w:rsidR="00B63BCD" w:rsidRDefault="00B63BCD" w:rsidP="00035B2B">
      <w:pPr>
        <w:pStyle w:val="Glava"/>
        <w:tabs>
          <w:tab w:val="left" w:pos="708"/>
        </w:tabs>
        <w:ind w:left="1080"/>
        <w:jc w:val="center"/>
        <w:rPr>
          <w:b/>
          <w:i w:val="0"/>
          <w:sz w:val="28"/>
          <w:szCs w:val="28"/>
        </w:rPr>
      </w:pPr>
    </w:p>
    <w:p w14:paraId="272F2BDE" w14:textId="77777777" w:rsidR="00C42347" w:rsidRDefault="00C42347" w:rsidP="00035B2B">
      <w:pPr>
        <w:pStyle w:val="Glava"/>
        <w:tabs>
          <w:tab w:val="left" w:pos="708"/>
        </w:tabs>
        <w:ind w:left="1080"/>
        <w:jc w:val="center"/>
        <w:rPr>
          <w:b/>
          <w:i w:val="0"/>
          <w:sz w:val="28"/>
          <w:szCs w:val="28"/>
        </w:rPr>
      </w:pPr>
    </w:p>
    <w:p w14:paraId="57B2B7CB" w14:textId="77777777" w:rsidR="00C42347" w:rsidRDefault="00C42347" w:rsidP="00035B2B">
      <w:pPr>
        <w:pStyle w:val="Glava"/>
        <w:tabs>
          <w:tab w:val="left" w:pos="708"/>
        </w:tabs>
        <w:ind w:left="1080"/>
        <w:jc w:val="center"/>
        <w:rPr>
          <w:b/>
          <w:i w:val="0"/>
          <w:sz w:val="28"/>
          <w:szCs w:val="28"/>
        </w:rPr>
      </w:pPr>
    </w:p>
    <w:p w14:paraId="7E41BFE8" w14:textId="77777777" w:rsidR="00035B2B" w:rsidRDefault="00035B2B" w:rsidP="00035B2B">
      <w:pPr>
        <w:pStyle w:val="Glava"/>
        <w:tabs>
          <w:tab w:val="left" w:pos="708"/>
        </w:tabs>
        <w:ind w:left="1080"/>
        <w:jc w:val="center"/>
        <w:rPr>
          <w:b/>
          <w:i w:val="0"/>
          <w:sz w:val="28"/>
          <w:szCs w:val="28"/>
        </w:rPr>
      </w:pPr>
      <w:r w:rsidRPr="008061DB">
        <w:rPr>
          <w:b/>
          <w:i w:val="0"/>
          <w:sz w:val="28"/>
          <w:szCs w:val="28"/>
        </w:rPr>
        <w:t>PONUDBENA DOKUMENTACIJA</w:t>
      </w:r>
    </w:p>
    <w:p w14:paraId="3B6C2D54" w14:textId="77777777" w:rsidR="00035B2B" w:rsidRDefault="00035B2B" w:rsidP="00035B2B">
      <w:pPr>
        <w:pStyle w:val="Glava"/>
        <w:tabs>
          <w:tab w:val="left" w:pos="708"/>
        </w:tabs>
        <w:jc w:val="both"/>
        <w:rPr>
          <w:i w:val="0"/>
          <w:sz w:val="22"/>
          <w:szCs w:val="22"/>
        </w:rPr>
      </w:pPr>
    </w:p>
    <w:tbl>
      <w:tblPr>
        <w:tblW w:w="7513" w:type="dxa"/>
        <w:tblInd w:w="19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1"/>
        <w:gridCol w:w="5812"/>
      </w:tblGrid>
      <w:tr w:rsidR="00035B2B" w14:paraId="7D515DEA" w14:textId="77777777" w:rsidTr="00B63BCD">
        <w:tc>
          <w:tcPr>
            <w:tcW w:w="1701"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4013C7B5" w14:textId="77777777" w:rsidR="00035B2B" w:rsidRDefault="00035B2B">
            <w:pPr>
              <w:pStyle w:val="Glava"/>
              <w:tabs>
                <w:tab w:val="left" w:pos="708"/>
              </w:tabs>
              <w:rPr>
                <w:b/>
                <w:i w:val="0"/>
                <w:sz w:val="18"/>
                <w:szCs w:val="18"/>
              </w:rPr>
            </w:pPr>
            <w:r>
              <w:rPr>
                <w:b/>
                <w:i w:val="0"/>
                <w:sz w:val="18"/>
                <w:szCs w:val="18"/>
              </w:rPr>
              <w:t>Številka priloge</w:t>
            </w:r>
          </w:p>
        </w:tc>
        <w:tc>
          <w:tcPr>
            <w:tcW w:w="5812" w:type="dxa"/>
            <w:tcBorders>
              <w:top w:val="single" w:sz="4" w:space="0" w:color="auto"/>
              <w:left w:val="single" w:sz="4" w:space="0" w:color="auto"/>
              <w:bottom w:val="single" w:sz="4" w:space="0" w:color="auto"/>
              <w:right w:val="single" w:sz="4" w:space="0" w:color="auto"/>
            </w:tcBorders>
            <w:shd w:val="clear" w:color="auto" w:fill="E6E6E6"/>
            <w:vAlign w:val="center"/>
          </w:tcPr>
          <w:p w14:paraId="51E13C93" w14:textId="77777777" w:rsidR="00035B2B" w:rsidRDefault="00035B2B" w:rsidP="00057444">
            <w:pPr>
              <w:pStyle w:val="Glava"/>
              <w:tabs>
                <w:tab w:val="left" w:pos="708"/>
              </w:tabs>
              <w:jc w:val="both"/>
              <w:rPr>
                <w:b/>
                <w:i w:val="0"/>
                <w:sz w:val="18"/>
                <w:szCs w:val="18"/>
              </w:rPr>
            </w:pPr>
          </w:p>
          <w:p w14:paraId="48DDBABA" w14:textId="77777777" w:rsidR="00035B2B" w:rsidRPr="00057444" w:rsidRDefault="00035B2B" w:rsidP="00057444">
            <w:pPr>
              <w:pStyle w:val="Glava"/>
              <w:tabs>
                <w:tab w:val="left" w:pos="708"/>
              </w:tabs>
              <w:ind w:left="34"/>
              <w:jc w:val="both"/>
              <w:rPr>
                <w:b/>
                <w:i w:val="0"/>
                <w:sz w:val="18"/>
                <w:szCs w:val="18"/>
              </w:rPr>
            </w:pPr>
            <w:r>
              <w:rPr>
                <w:b/>
                <w:i w:val="0"/>
                <w:sz w:val="18"/>
                <w:szCs w:val="18"/>
              </w:rPr>
              <w:t>Naziv priloge</w:t>
            </w:r>
          </w:p>
        </w:tc>
      </w:tr>
      <w:tr w:rsidR="00035B2B" w14:paraId="0DDCFE9C" w14:textId="77777777" w:rsidTr="00B63BCD">
        <w:trPr>
          <w:trHeight w:val="397"/>
        </w:trPr>
        <w:tc>
          <w:tcPr>
            <w:tcW w:w="1701"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358CCCE0" w14:textId="77777777" w:rsidR="00035B2B" w:rsidRDefault="00035B2B" w:rsidP="00B63BCD">
            <w:pPr>
              <w:pStyle w:val="Glava"/>
              <w:tabs>
                <w:tab w:val="left" w:pos="708"/>
              </w:tabs>
              <w:rPr>
                <w:b/>
                <w:i w:val="0"/>
                <w:sz w:val="18"/>
                <w:szCs w:val="18"/>
              </w:rPr>
            </w:pPr>
            <w:r>
              <w:rPr>
                <w:b/>
                <w:i w:val="0"/>
                <w:sz w:val="18"/>
                <w:szCs w:val="18"/>
              </w:rPr>
              <w:t>PRILOGA 1</w:t>
            </w:r>
          </w:p>
        </w:tc>
        <w:tc>
          <w:tcPr>
            <w:tcW w:w="5812"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759C7262" w14:textId="77777777" w:rsidR="00035B2B" w:rsidRDefault="00035B2B" w:rsidP="00B63BCD">
            <w:pPr>
              <w:pStyle w:val="Glava"/>
              <w:tabs>
                <w:tab w:val="left" w:pos="708"/>
              </w:tabs>
              <w:ind w:left="34"/>
              <w:rPr>
                <w:i w:val="0"/>
                <w:sz w:val="18"/>
                <w:szCs w:val="18"/>
              </w:rPr>
            </w:pPr>
            <w:r>
              <w:rPr>
                <w:i w:val="0"/>
                <w:sz w:val="18"/>
                <w:szCs w:val="18"/>
              </w:rPr>
              <w:t>Prijavni obrazec</w:t>
            </w:r>
          </w:p>
        </w:tc>
      </w:tr>
      <w:tr w:rsidR="00035B2B" w:rsidRPr="00527B5D" w14:paraId="173BF32C" w14:textId="77777777" w:rsidTr="00B63BCD">
        <w:trPr>
          <w:trHeight w:val="397"/>
        </w:trPr>
        <w:tc>
          <w:tcPr>
            <w:tcW w:w="1701"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72205473" w14:textId="77777777" w:rsidR="00035B2B" w:rsidRPr="00527B5D" w:rsidRDefault="00035B2B" w:rsidP="00B63BCD">
            <w:pPr>
              <w:rPr>
                <w:b/>
                <w:i w:val="0"/>
                <w:sz w:val="18"/>
                <w:szCs w:val="18"/>
              </w:rPr>
            </w:pPr>
            <w:r w:rsidRPr="00527B5D">
              <w:rPr>
                <w:b/>
                <w:i w:val="0"/>
                <w:sz w:val="18"/>
                <w:szCs w:val="18"/>
              </w:rPr>
              <w:t>PRILOGA 2</w:t>
            </w:r>
          </w:p>
        </w:tc>
        <w:tc>
          <w:tcPr>
            <w:tcW w:w="5812"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5D54BF4E" w14:textId="77777777" w:rsidR="00035B2B" w:rsidRPr="00527B5D" w:rsidRDefault="00214B8A" w:rsidP="00B63BCD">
            <w:pPr>
              <w:rPr>
                <w:i w:val="0"/>
                <w:sz w:val="18"/>
                <w:szCs w:val="18"/>
              </w:rPr>
            </w:pPr>
            <w:r>
              <w:rPr>
                <w:i w:val="0"/>
                <w:sz w:val="18"/>
                <w:szCs w:val="18"/>
              </w:rPr>
              <w:t xml:space="preserve"> </w:t>
            </w:r>
            <w:r w:rsidR="00035B2B" w:rsidRPr="00527B5D">
              <w:rPr>
                <w:i w:val="0"/>
                <w:sz w:val="18"/>
                <w:szCs w:val="18"/>
              </w:rPr>
              <w:t>ESPD obrazec</w:t>
            </w:r>
          </w:p>
        </w:tc>
      </w:tr>
      <w:tr w:rsidR="00035B2B" w14:paraId="62A781D5" w14:textId="77777777" w:rsidTr="00B63BCD">
        <w:tc>
          <w:tcPr>
            <w:tcW w:w="1701"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71EC9EAC" w14:textId="77777777" w:rsidR="00214B8A" w:rsidRPr="00214B8A" w:rsidRDefault="00214B8A" w:rsidP="00B63BCD">
            <w:pPr>
              <w:pStyle w:val="Telobesedila-zamik"/>
              <w:spacing w:after="0"/>
              <w:ind w:left="0"/>
              <w:rPr>
                <w:b/>
                <w:i w:val="0"/>
                <w:sz w:val="2"/>
                <w:szCs w:val="2"/>
              </w:rPr>
            </w:pPr>
          </w:p>
          <w:p w14:paraId="1D901576" w14:textId="77777777" w:rsidR="00B63BCD" w:rsidRDefault="00F925A3" w:rsidP="00B63BCD">
            <w:pPr>
              <w:pStyle w:val="Telobesedila-zamik"/>
              <w:spacing w:after="0"/>
              <w:ind w:left="0"/>
              <w:rPr>
                <w:b/>
                <w:i w:val="0"/>
                <w:sz w:val="18"/>
                <w:szCs w:val="18"/>
              </w:rPr>
            </w:pPr>
            <w:r w:rsidRPr="00463405">
              <w:rPr>
                <w:b/>
                <w:i w:val="0"/>
                <w:sz w:val="18"/>
                <w:szCs w:val="18"/>
              </w:rPr>
              <w:t>PRILOGA 2/1</w:t>
            </w:r>
            <w:r w:rsidR="000155D7" w:rsidRPr="00463405">
              <w:rPr>
                <w:b/>
                <w:i w:val="0"/>
                <w:sz w:val="18"/>
                <w:szCs w:val="18"/>
              </w:rPr>
              <w:t xml:space="preserve"> </w:t>
            </w:r>
          </w:p>
          <w:p w14:paraId="3B9415C7" w14:textId="77777777" w:rsidR="00214B8A" w:rsidRDefault="00F925A3" w:rsidP="00B63BCD">
            <w:pPr>
              <w:pStyle w:val="Telobesedila-zamik"/>
              <w:spacing w:after="0"/>
              <w:ind w:left="0"/>
              <w:rPr>
                <w:b/>
                <w:i w:val="0"/>
                <w:sz w:val="18"/>
                <w:szCs w:val="18"/>
              </w:rPr>
            </w:pPr>
            <w:r w:rsidRPr="00463405">
              <w:rPr>
                <w:b/>
                <w:i w:val="0"/>
                <w:sz w:val="18"/>
                <w:szCs w:val="18"/>
              </w:rPr>
              <w:t xml:space="preserve"> </w:t>
            </w:r>
          </w:p>
          <w:p w14:paraId="3B1438D4" w14:textId="77777777" w:rsidR="00035B2B" w:rsidRDefault="00F925A3" w:rsidP="00B63BCD">
            <w:pPr>
              <w:pStyle w:val="Telobesedila-zamik"/>
              <w:spacing w:after="0"/>
              <w:ind w:left="0"/>
              <w:rPr>
                <w:b/>
                <w:i w:val="0"/>
                <w:sz w:val="18"/>
                <w:szCs w:val="18"/>
              </w:rPr>
            </w:pPr>
            <w:r w:rsidRPr="00463405">
              <w:rPr>
                <w:b/>
                <w:i w:val="0"/>
                <w:sz w:val="18"/>
                <w:szCs w:val="18"/>
              </w:rPr>
              <w:t>PRILOGA 2/2</w:t>
            </w:r>
          </w:p>
        </w:tc>
        <w:tc>
          <w:tcPr>
            <w:tcW w:w="5812"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11D4E613" w14:textId="77777777" w:rsidR="00B63BCD" w:rsidRPr="00B63BCD" w:rsidRDefault="00B63BCD" w:rsidP="00B63BCD">
            <w:pPr>
              <w:pStyle w:val="Telobesedila-zamik"/>
              <w:spacing w:after="0" w:line="276" w:lineRule="auto"/>
              <w:ind w:left="34"/>
              <w:jc w:val="both"/>
              <w:rPr>
                <w:i w:val="0"/>
                <w:sz w:val="4"/>
                <w:szCs w:val="4"/>
              </w:rPr>
            </w:pPr>
          </w:p>
          <w:p w14:paraId="2F8B1E33" w14:textId="77777777" w:rsidR="00214B8A" w:rsidRDefault="00035B2B" w:rsidP="00B63BCD">
            <w:pPr>
              <w:pStyle w:val="Telobesedila-zamik"/>
              <w:spacing w:after="0" w:line="276" w:lineRule="auto"/>
              <w:ind w:left="34"/>
              <w:jc w:val="both"/>
              <w:rPr>
                <w:i w:val="0"/>
                <w:sz w:val="18"/>
                <w:szCs w:val="18"/>
              </w:rPr>
            </w:pPr>
            <w:r>
              <w:rPr>
                <w:i w:val="0"/>
                <w:sz w:val="18"/>
                <w:szCs w:val="18"/>
              </w:rPr>
              <w:t xml:space="preserve">Pooblastilo pravne osebe </w:t>
            </w:r>
          </w:p>
          <w:p w14:paraId="07126651" w14:textId="77777777" w:rsidR="00B63BCD" w:rsidRPr="00B63BCD" w:rsidRDefault="00B63BCD" w:rsidP="00B63BCD">
            <w:pPr>
              <w:pStyle w:val="Telobesedila-zamik"/>
              <w:spacing w:after="0" w:line="276" w:lineRule="auto"/>
              <w:ind w:left="34"/>
              <w:jc w:val="both"/>
              <w:rPr>
                <w:i w:val="0"/>
                <w:sz w:val="18"/>
                <w:szCs w:val="18"/>
              </w:rPr>
            </w:pPr>
          </w:p>
          <w:p w14:paraId="67EBF875" w14:textId="77777777" w:rsidR="00035B2B" w:rsidRDefault="00035B2B" w:rsidP="00B63BCD">
            <w:pPr>
              <w:pStyle w:val="Telobesedila-zamik"/>
              <w:spacing w:after="0" w:line="276" w:lineRule="auto"/>
              <w:ind w:left="34"/>
              <w:jc w:val="both"/>
              <w:rPr>
                <w:i w:val="0"/>
                <w:sz w:val="18"/>
                <w:szCs w:val="18"/>
              </w:rPr>
            </w:pPr>
            <w:r>
              <w:rPr>
                <w:i w:val="0"/>
                <w:sz w:val="18"/>
                <w:szCs w:val="18"/>
              </w:rPr>
              <w:t>Pooblastilo fizične osebe</w:t>
            </w:r>
          </w:p>
        </w:tc>
      </w:tr>
      <w:tr w:rsidR="00035B2B" w:rsidRPr="00214B8A" w14:paraId="5B5EB398" w14:textId="77777777" w:rsidTr="00B63BCD">
        <w:trPr>
          <w:trHeight w:val="397"/>
        </w:trPr>
        <w:tc>
          <w:tcPr>
            <w:tcW w:w="1701"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4F2CC6B5" w14:textId="77777777" w:rsidR="00035B2B" w:rsidRPr="00214B8A" w:rsidRDefault="00035B2B" w:rsidP="00B63BCD">
            <w:pPr>
              <w:rPr>
                <w:b/>
                <w:i w:val="0"/>
                <w:sz w:val="18"/>
                <w:szCs w:val="18"/>
              </w:rPr>
            </w:pPr>
            <w:r w:rsidRPr="00214B8A">
              <w:rPr>
                <w:b/>
                <w:i w:val="0"/>
                <w:sz w:val="18"/>
                <w:szCs w:val="18"/>
              </w:rPr>
              <w:t xml:space="preserve">PRILOGA 3 </w:t>
            </w:r>
          </w:p>
        </w:tc>
        <w:tc>
          <w:tcPr>
            <w:tcW w:w="5812"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03CFF10A" w14:textId="77777777" w:rsidR="00035B2B" w:rsidRPr="00214B8A" w:rsidRDefault="00730519" w:rsidP="00B63BCD">
            <w:pPr>
              <w:rPr>
                <w:i w:val="0"/>
                <w:sz w:val="18"/>
                <w:szCs w:val="18"/>
              </w:rPr>
            </w:pPr>
            <w:r w:rsidRPr="00214B8A">
              <w:rPr>
                <w:i w:val="0"/>
                <w:sz w:val="18"/>
                <w:szCs w:val="18"/>
              </w:rPr>
              <w:t>Predračun</w:t>
            </w:r>
          </w:p>
        </w:tc>
      </w:tr>
      <w:tr w:rsidR="00035B2B" w:rsidRPr="00214B8A" w14:paraId="25688A49" w14:textId="77777777" w:rsidTr="00B63BCD">
        <w:trPr>
          <w:trHeight w:val="397"/>
        </w:trPr>
        <w:tc>
          <w:tcPr>
            <w:tcW w:w="1701"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5B1CB971" w14:textId="77777777" w:rsidR="00035B2B" w:rsidRPr="00214B8A" w:rsidRDefault="00035B2B" w:rsidP="00B63BCD">
            <w:pPr>
              <w:rPr>
                <w:b/>
                <w:i w:val="0"/>
                <w:sz w:val="18"/>
                <w:szCs w:val="18"/>
              </w:rPr>
            </w:pPr>
            <w:r w:rsidRPr="00214B8A">
              <w:rPr>
                <w:b/>
                <w:i w:val="0"/>
                <w:sz w:val="18"/>
                <w:szCs w:val="18"/>
              </w:rPr>
              <w:t>PRILOGA 3</w:t>
            </w:r>
            <w:r w:rsidR="00B02B23" w:rsidRPr="00214B8A">
              <w:rPr>
                <w:b/>
                <w:i w:val="0"/>
                <w:sz w:val="18"/>
                <w:szCs w:val="18"/>
              </w:rPr>
              <w:t>/</w:t>
            </w:r>
            <w:r w:rsidR="00527B5D" w:rsidRPr="00214B8A">
              <w:rPr>
                <w:b/>
                <w:i w:val="0"/>
                <w:sz w:val="18"/>
                <w:szCs w:val="18"/>
              </w:rPr>
              <w:t>1</w:t>
            </w:r>
          </w:p>
        </w:tc>
        <w:tc>
          <w:tcPr>
            <w:tcW w:w="5812"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7802FB1D" w14:textId="77777777" w:rsidR="00035B2B" w:rsidRPr="00214B8A" w:rsidRDefault="00035B2B" w:rsidP="00B63BCD">
            <w:pPr>
              <w:rPr>
                <w:i w:val="0"/>
                <w:sz w:val="18"/>
                <w:szCs w:val="18"/>
              </w:rPr>
            </w:pPr>
            <w:r w:rsidRPr="00214B8A">
              <w:rPr>
                <w:i w:val="0"/>
                <w:sz w:val="18"/>
                <w:szCs w:val="18"/>
              </w:rPr>
              <w:t>Prikaz strukture ponudbene cene</w:t>
            </w:r>
          </w:p>
        </w:tc>
      </w:tr>
      <w:tr w:rsidR="00035B2B" w14:paraId="1ED91D7B" w14:textId="77777777" w:rsidTr="00B63BCD">
        <w:tc>
          <w:tcPr>
            <w:tcW w:w="1701" w:type="dxa"/>
            <w:tcBorders>
              <w:top w:val="single" w:sz="4" w:space="0" w:color="auto"/>
              <w:left w:val="single" w:sz="4" w:space="0" w:color="auto"/>
              <w:bottom w:val="single" w:sz="4" w:space="0" w:color="auto"/>
              <w:right w:val="single" w:sz="4" w:space="0" w:color="auto"/>
            </w:tcBorders>
            <w:shd w:val="clear" w:color="auto" w:fill="E6E6E6"/>
            <w:vAlign w:val="center"/>
          </w:tcPr>
          <w:p w14:paraId="368DEB03" w14:textId="77777777" w:rsidR="00EB673B" w:rsidRPr="00605AE7" w:rsidRDefault="00EB673B" w:rsidP="00B63BCD">
            <w:pPr>
              <w:pStyle w:val="Telobesedila-zamik"/>
              <w:spacing w:after="0"/>
              <w:ind w:left="0"/>
              <w:rPr>
                <w:b/>
                <w:i w:val="0"/>
                <w:sz w:val="10"/>
                <w:szCs w:val="10"/>
              </w:rPr>
            </w:pPr>
          </w:p>
          <w:p w14:paraId="7D7D996B" w14:textId="77777777" w:rsidR="00035B2B" w:rsidRPr="00527B5D" w:rsidRDefault="00527B5D" w:rsidP="00B63BCD">
            <w:pPr>
              <w:pStyle w:val="Telobesedila-zamik"/>
              <w:spacing w:after="0"/>
              <w:ind w:left="0"/>
              <w:rPr>
                <w:b/>
                <w:sz w:val="18"/>
                <w:szCs w:val="18"/>
              </w:rPr>
            </w:pPr>
            <w:r>
              <w:rPr>
                <w:b/>
                <w:sz w:val="18"/>
                <w:szCs w:val="18"/>
              </w:rPr>
              <w:t>PRILOGE</w:t>
            </w:r>
            <w:r w:rsidR="00035B2B" w:rsidRPr="00527B5D">
              <w:rPr>
                <w:b/>
                <w:sz w:val="18"/>
                <w:szCs w:val="18"/>
              </w:rPr>
              <w:t xml:space="preserve"> 4</w:t>
            </w:r>
            <w:r>
              <w:rPr>
                <w:b/>
                <w:sz w:val="18"/>
                <w:szCs w:val="18"/>
              </w:rPr>
              <w:t>:</w:t>
            </w:r>
          </w:p>
          <w:p w14:paraId="2C1115D3" w14:textId="528280DD" w:rsidR="00EB673B" w:rsidRDefault="00EB673B" w:rsidP="00B63BCD">
            <w:pPr>
              <w:pStyle w:val="TableParagraph"/>
              <w:kinsoku w:val="0"/>
              <w:overflowPunct w:val="0"/>
              <w:rPr>
                <w:b/>
                <w:bCs/>
                <w:sz w:val="18"/>
                <w:szCs w:val="18"/>
              </w:rPr>
            </w:pPr>
          </w:p>
          <w:p w14:paraId="267F050A" w14:textId="77777777" w:rsidR="00035B2B" w:rsidRDefault="00035B2B" w:rsidP="00B63BCD">
            <w:pPr>
              <w:pStyle w:val="TableParagraph"/>
              <w:kinsoku w:val="0"/>
              <w:overflowPunct w:val="0"/>
              <w:rPr>
                <w:b/>
                <w:bCs/>
                <w:sz w:val="18"/>
                <w:szCs w:val="18"/>
              </w:rPr>
            </w:pPr>
            <w:r>
              <w:rPr>
                <w:b/>
                <w:bCs/>
                <w:sz w:val="18"/>
                <w:szCs w:val="18"/>
              </w:rPr>
              <w:t>PRILOGA 4/1</w:t>
            </w:r>
          </w:p>
          <w:p w14:paraId="71F10BC0" w14:textId="77777777" w:rsidR="00035B2B" w:rsidRDefault="00035B2B" w:rsidP="00B63BCD">
            <w:pPr>
              <w:pStyle w:val="TableParagraph"/>
              <w:kinsoku w:val="0"/>
              <w:overflowPunct w:val="0"/>
              <w:rPr>
                <w:b/>
                <w:bCs/>
                <w:sz w:val="18"/>
                <w:szCs w:val="18"/>
              </w:rPr>
            </w:pPr>
          </w:p>
          <w:p w14:paraId="475CAAA7" w14:textId="77777777" w:rsidR="00035B2B" w:rsidRDefault="00035B2B" w:rsidP="00B63BCD">
            <w:pPr>
              <w:pStyle w:val="TableParagraph"/>
              <w:kinsoku w:val="0"/>
              <w:overflowPunct w:val="0"/>
              <w:rPr>
                <w:b/>
                <w:bCs/>
                <w:sz w:val="18"/>
                <w:szCs w:val="18"/>
              </w:rPr>
            </w:pPr>
            <w:r>
              <w:rPr>
                <w:b/>
                <w:bCs/>
                <w:sz w:val="18"/>
                <w:szCs w:val="18"/>
              </w:rPr>
              <w:t>PRILOGA 4/2</w:t>
            </w:r>
          </w:p>
          <w:p w14:paraId="490BA3B5" w14:textId="77777777" w:rsidR="00035B2B" w:rsidRDefault="00035B2B" w:rsidP="00B63BCD">
            <w:pPr>
              <w:pStyle w:val="TableParagraph"/>
              <w:kinsoku w:val="0"/>
              <w:overflowPunct w:val="0"/>
              <w:rPr>
                <w:sz w:val="18"/>
                <w:szCs w:val="18"/>
              </w:rPr>
            </w:pPr>
          </w:p>
          <w:p w14:paraId="5E9424D4" w14:textId="77777777" w:rsidR="00035B2B" w:rsidRDefault="0048509B" w:rsidP="00B63BCD">
            <w:pPr>
              <w:pStyle w:val="TableParagraph"/>
              <w:kinsoku w:val="0"/>
              <w:overflowPunct w:val="0"/>
              <w:rPr>
                <w:b/>
                <w:bCs/>
                <w:sz w:val="18"/>
                <w:szCs w:val="18"/>
              </w:rPr>
            </w:pPr>
            <w:r>
              <w:rPr>
                <w:b/>
                <w:bCs/>
                <w:sz w:val="18"/>
                <w:szCs w:val="18"/>
              </w:rPr>
              <w:t>PRILOGA 4/3</w:t>
            </w:r>
          </w:p>
          <w:p w14:paraId="78D58969" w14:textId="7FBB0867" w:rsidR="00732A9E" w:rsidRDefault="00732A9E" w:rsidP="00B63BCD">
            <w:pPr>
              <w:pStyle w:val="Telobesedila-zamik"/>
              <w:spacing w:after="0"/>
              <w:ind w:left="0"/>
              <w:rPr>
                <w:b/>
                <w:i w:val="0"/>
                <w:sz w:val="18"/>
                <w:szCs w:val="18"/>
              </w:rPr>
            </w:pPr>
          </w:p>
        </w:tc>
        <w:tc>
          <w:tcPr>
            <w:tcW w:w="5812" w:type="dxa"/>
            <w:tcBorders>
              <w:top w:val="single" w:sz="4" w:space="0" w:color="auto"/>
              <w:left w:val="single" w:sz="4" w:space="0" w:color="auto"/>
              <w:bottom w:val="single" w:sz="4" w:space="0" w:color="auto"/>
              <w:right w:val="single" w:sz="4" w:space="0" w:color="auto"/>
            </w:tcBorders>
            <w:shd w:val="clear" w:color="auto" w:fill="E6E6E6"/>
          </w:tcPr>
          <w:p w14:paraId="33056ED7" w14:textId="77777777" w:rsidR="00EB673B" w:rsidRPr="00605AE7" w:rsidRDefault="00EB673B" w:rsidP="00B63BCD">
            <w:pPr>
              <w:pStyle w:val="TableParagraph"/>
              <w:kinsoku w:val="0"/>
              <w:overflowPunct w:val="0"/>
              <w:spacing w:line="237" w:lineRule="auto"/>
              <w:ind w:right="285"/>
              <w:rPr>
                <w:sz w:val="10"/>
                <w:szCs w:val="10"/>
              </w:rPr>
            </w:pPr>
          </w:p>
          <w:p w14:paraId="4E1CA5C2" w14:textId="77777777" w:rsidR="00EB673B" w:rsidRPr="00B63BCD" w:rsidRDefault="00EB673B" w:rsidP="00B63BCD">
            <w:pPr>
              <w:pStyle w:val="TableParagraph"/>
              <w:kinsoku w:val="0"/>
              <w:overflowPunct w:val="0"/>
              <w:spacing w:line="237" w:lineRule="auto"/>
              <w:ind w:right="285"/>
              <w:rPr>
                <w:sz w:val="36"/>
                <w:szCs w:val="36"/>
              </w:rPr>
            </w:pPr>
          </w:p>
          <w:p w14:paraId="3C0FE868" w14:textId="77777777" w:rsidR="00035B2B" w:rsidRDefault="00035B2B" w:rsidP="00B63BCD">
            <w:pPr>
              <w:pStyle w:val="TableParagraph"/>
              <w:numPr>
                <w:ilvl w:val="0"/>
                <w:numId w:val="23"/>
              </w:numPr>
              <w:tabs>
                <w:tab w:val="clear" w:pos="1440"/>
                <w:tab w:val="num" w:pos="488"/>
              </w:tabs>
              <w:kinsoku w:val="0"/>
              <w:overflowPunct w:val="0"/>
              <w:spacing w:line="237" w:lineRule="auto"/>
              <w:ind w:right="285" w:hanging="1235"/>
              <w:rPr>
                <w:sz w:val="18"/>
                <w:szCs w:val="18"/>
              </w:rPr>
            </w:pPr>
            <w:r>
              <w:rPr>
                <w:sz w:val="18"/>
                <w:szCs w:val="18"/>
              </w:rPr>
              <w:t>Tabela</w:t>
            </w:r>
            <w:r>
              <w:rPr>
                <w:spacing w:val="-8"/>
                <w:sz w:val="18"/>
                <w:szCs w:val="18"/>
              </w:rPr>
              <w:t xml:space="preserve"> </w:t>
            </w:r>
            <w:r w:rsidR="00732A9E">
              <w:rPr>
                <w:spacing w:val="-8"/>
                <w:sz w:val="18"/>
                <w:szCs w:val="18"/>
              </w:rPr>
              <w:t xml:space="preserve">– podatki </w:t>
            </w:r>
            <w:r>
              <w:rPr>
                <w:sz w:val="18"/>
                <w:szCs w:val="18"/>
              </w:rPr>
              <w:t>o</w:t>
            </w:r>
            <w:r>
              <w:rPr>
                <w:w w:val="99"/>
                <w:sz w:val="18"/>
                <w:szCs w:val="18"/>
              </w:rPr>
              <w:t xml:space="preserve"> </w:t>
            </w:r>
            <w:r>
              <w:rPr>
                <w:sz w:val="18"/>
                <w:szCs w:val="18"/>
              </w:rPr>
              <w:t>referencah</w:t>
            </w:r>
            <w:r>
              <w:rPr>
                <w:spacing w:val="-17"/>
                <w:sz w:val="18"/>
                <w:szCs w:val="18"/>
              </w:rPr>
              <w:t xml:space="preserve"> </w:t>
            </w:r>
            <w:r w:rsidR="00C42347">
              <w:rPr>
                <w:sz w:val="18"/>
                <w:szCs w:val="18"/>
              </w:rPr>
              <w:t xml:space="preserve">podjetja </w:t>
            </w:r>
          </w:p>
          <w:p w14:paraId="4953AAF5" w14:textId="77777777" w:rsidR="00EB673B" w:rsidRDefault="00EB673B" w:rsidP="00B63BCD">
            <w:pPr>
              <w:pStyle w:val="TableParagraph"/>
              <w:tabs>
                <w:tab w:val="num" w:pos="488"/>
              </w:tabs>
              <w:kinsoku w:val="0"/>
              <w:overflowPunct w:val="0"/>
              <w:ind w:right="361" w:hanging="1235"/>
              <w:rPr>
                <w:spacing w:val="-1"/>
                <w:sz w:val="18"/>
                <w:szCs w:val="18"/>
              </w:rPr>
            </w:pPr>
          </w:p>
          <w:p w14:paraId="29D2564B" w14:textId="77777777" w:rsidR="00035B2B" w:rsidRDefault="00035B2B" w:rsidP="00B63BCD">
            <w:pPr>
              <w:pStyle w:val="TableParagraph"/>
              <w:numPr>
                <w:ilvl w:val="0"/>
                <w:numId w:val="23"/>
              </w:numPr>
              <w:tabs>
                <w:tab w:val="clear" w:pos="1440"/>
                <w:tab w:val="num" w:pos="488"/>
              </w:tabs>
              <w:kinsoku w:val="0"/>
              <w:overflowPunct w:val="0"/>
              <w:ind w:right="361" w:hanging="1235"/>
              <w:rPr>
                <w:sz w:val="18"/>
                <w:szCs w:val="18"/>
              </w:rPr>
            </w:pPr>
            <w:r>
              <w:rPr>
                <w:spacing w:val="-1"/>
                <w:sz w:val="18"/>
                <w:szCs w:val="18"/>
              </w:rPr>
              <w:t>Strokovno</w:t>
            </w:r>
            <w:r>
              <w:rPr>
                <w:spacing w:val="28"/>
                <w:w w:val="99"/>
                <w:sz w:val="18"/>
                <w:szCs w:val="18"/>
              </w:rPr>
              <w:t xml:space="preserve"> </w:t>
            </w:r>
            <w:r>
              <w:rPr>
                <w:spacing w:val="-1"/>
                <w:sz w:val="18"/>
                <w:szCs w:val="18"/>
              </w:rPr>
              <w:t>priporočilo</w:t>
            </w:r>
            <w:r>
              <w:rPr>
                <w:spacing w:val="-11"/>
                <w:sz w:val="18"/>
                <w:szCs w:val="18"/>
              </w:rPr>
              <w:t xml:space="preserve"> </w:t>
            </w:r>
            <w:r>
              <w:rPr>
                <w:sz w:val="18"/>
                <w:szCs w:val="18"/>
              </w:rPr>
              <w:t>–</w:t>
            </w:r>
            <w:r>
              <w:rPr>
                <w:spacing w:val="20"/>
                <w:w w:val="99"/>
                <w:sz w:val="18"/>
                <w:szCs w:val="18"/>
              </w:rPr>
              <w:t xml:space="preserve"> </w:t>
            </w:r>
            <w:r>
              <w:rPr>
                <w:spacing w:val="-1"/>
                <w:sz w:val="18"/>
                <w:szCs w:val="18"/>
              </w:rPr>
              <w:t>referenčna</w:t>
            </w:r>
            <w:r>
              <w:rPr>
                <w:spacing w:val="-15"/>
                <w:sz w:val="18"/>
                <w:szCs w:val="18"/>
              </w:rPr>
              <w:t xml:space="preserve"> </w:t>
            </w:r>
            <w:r w:rsidR="00C42347">
              <w:rPr>
                <w:sz w:val="18"/>
                <w:szCs w:val="18"/>
              </w:rPr>
              <w:t>izjava</w:t>
            </w:r>
          </w:p>
          <w:p w14:paraId="05453432" w14:textId="77777777" w:rsidR="00EB673B" w:rsidRPr="00EB673B" w:rsidRDefault="00EB673B" w:rsidP="00B63BCD">
            <w:pPr>
              <w:pStyle w:val="TableParagraph"/>
              <w:tabs>
                <w:tab w:val="num" w:pos="488"/>
              </w:tabs>
              <w:kinsoku w:val="0"/>
              <w:overflowPunct w:val="0"/>
              <w:ind w:right="361" w:hanging="1235"/>
              <w:rPr>
                <w:sz w:val="18"/>
                <w:szCs w:val="18"/>
              </w:rPr>
            </w:pPr>
          </w:p>
          <w:p w14:paraId="6CA20650" w14:textId="67C21A0D" w:rsidR="00732A9E" w:rsidRPr="00C72585" w:rsidRDefault="00035B2B" w:rsidP="00C72585">
            <w:pPr>
              <w:pStyle w:val="TableParagraph"/>
              <w:numPr>
                <w:ilvl w:val="0"/>
                <w:numId w:val="23"/>
              </w:numPr>
              <w:tabs>
                <w:tab w:val="clear" w:pos="1440"/>
                <w:tab w:val="num" w:pos="488"/>
              </w:tabs>
              <w:kinsoku w:val="0"/>
              <w:overflowPunct w:val="0"/>
              <w:ind w:right="116" w:hanging="1235"/>
              <w:rPr>
                <w:spacing w:val="-1"/>
                <w:sz w:val="18"/>
                <w:szCs w:val="18"/>
              </w:rPr>
            </w:pPr>
            <w:r>
              <w:rPr>
                <w:spacing w:val="-1"/>
                <w:sz w:val="18"/>
                <w:szCs w:val="18"/>
              </w:rPr>
              <w:t>Izjava o izvajanju storitev</w:t>
            </w:r>
            <w:r w:rsidR="00EB673B">
              <w:rPr>
                <w:spacing w:val="-1"/>
                <w:sz w:val="18"/>
                <w:szCs w:val="18"/>
              </w:rPr>
              <w:t xml:space="preserve">  </w:t>
            </w:r>
          </w:p>
        </w:tc>
      </w:tr>
      <w:tr w:rsidR="00035B2B" w14:paraId="3F3FD4E0" w14:textId="77777777" w:rsidTr="00B63BCD">
        <w:tc>
          <w:tcPr>
            <w:tcW w:w="1701" w:type="dxa"/>
            <w:tcBorders>
              <w:top w:val="single" w:sz="4" w:space="0" w:color="auto"/>
              <w:left w:val="single" w:sz="4" w:space="0" w:color="auto"/>
              <w:bottom w:val="single" w:sz="4" w:space="0" w:color="auto"/>
              <w:right w:val="single" w:sz="4" w:space="0" w:color="auto"/>
            </w:tcBorders>
            <w:shd w:val="clear" w:color="auto" w:fill="E6E6E6"/>
            <w:hideMark/>
          </w:tcPr>
          <w:p w14:paraId="0A4CB940" w14:textId="77777777" w:rsidR="00605AE7" w:rsidRPr="001510FC" w:rsidRDefault="00605AE7" w:rsidP="00B63BCD">
            <w:pPr>
              <w:pStyle w:val="Telobesedila-zamik"/>
              <w:spacing w:after="0"/>
              <w:ind w:left="0"/>
              <w:rPr>
                <w:b/>
                <w:i w:val="0"/>
                <w:sz w:val="10"/>
                <w:szCs w:val="10"/>
              </w:rPr>
            </w:pPr>
          </w:p>
          <w:p w14:paraId="3C6B7D41" w14:textId="77777777" w:rsidR="00732A9E" w:rsidRPr="00527B5D" w:rsidRDefault="00527B5D" w:rsidP="00B63BCD">
            <w:pPr>
              <w:pStyle w:val="Telobesedila-zamik"/>
              <w:spacing w:after="0"/>
              <w:ind w:left="0"/>
              <w:rPr>
                <w:b/>
                <w:sz w:val="18"/>
                <w:szCs w:val="18"/>
              </w:rPr>
            </w:pPr>
            <w:r w:rsidRPr="00527B5D">
              <w:rPr>
                <w:b/>
                <w:sz w:val="18"/>
                <w:szCs w:val="18"/>
              </w:rPr>
              <w:t>PRILOGE</w:t>
            </w:r>
            <w:r w:rsidR="00035B2B" w:rsidRPr="00527B5D">
              <w:rPr>
                <w:b/>
                <w:sz w:val="18"/>
                <w:szCs w:val="18"/>
              </w:rPr>
              <w:t xml:space="preserve"> 5</w:t>
            </w:r>
            <w:r w:rsidRPr="00527B5D">
              <w:rPr>
                <w:b/>
                <w:sz w:val="18"/>
                <w:szCs w:val="18"/>
              </w:rPr>
              <w:t>:</w:t>
            </w:r>
          </w:p>
          <w:p w14:paraId="5A3A8185" w14:textId="3693386D" w:rsidR="00B63BCD" w:rsidRDefault="00B63BCD" w:rsidP="00B63BCD">
            <w:pPr>
              <w:pStyle w:val="Telobesedila-zamik"/>
              <w:spacing w:after="0"/>
              <w:ind w:left="0"/>
              <w:rPr>
                <w:b/>
                <w:i w:val="0"/>
                <w:sz w:val="18"/>
                <w:szCs w:val="18"/>
              </w:rPr>
            </w:pPr>
          </w:p>
          <w:p w14:paraId="1187B38C" w14:textId="77777777" w:rsidR="00035B2B" w:rsidRPr="004A25E5" w:rsidRDefault="00732A9E" w:rsidP="00B63BCD">
            <w:pPr>
              <w:pStyle w:val="Telobesedila-zamik"/>
              <w:spacing w:after="0"/>
              <w:ind w:left="0"/>
              <w:rPr>
                <w:b/>
                <w:i w:val="0"/>
                <w:sz w:val="18"/>
                <w:szCs w:val="18"/>
              </w:rPr>
            </w:pPr>
            <w:r w:rsidRPr="004A25E5">
              <w:rPr>
                <w:b/>
                <w:i w:val="0"/>
                <w:sz w:val="18"/>
                <w:szCs w:val="18"/>
              </w:rPr>
              <w:t>PRILOGA</w:t>
            </w:r>
            <w:r w:rsidR="00035B2B" w:rsidRPr="004A25E5">
              <w:rPr>
                <w:b/>
                <w:i w:val="0"/>
                <w:sz w:val="18"/>
                <w:szCs w:val="18"/>
              </w:rPr>
              <w:t xml:space="preserve"> 5/1</w:t>
            </w:r>
          </w:p>
          <w:p w14:paraId="1DFFBF61" w14:textId="77777777" w:rsidR="00B63BCD" w:rsidRDefault="00B63BCD" w:rsidP="00B63BCD">
            <w:pPr>
              <w:pStyle w:val="Telobesedila-zamik"/>
              <w:spacing w:after="0"/>
              <w:ind w:left="0"/>
              <w:rPr>
                <w:b/>
                <w:i w:val="0"/>
                <w:sz w:val="18"/>
                <w:szCs w:val="18"/>
              </w:rPr>
            </w:pPr>
          </w:p>
          <w:p w14:paraId="775DA495" w14:textId="77777777" w:rsidR="00B63BCD" w:rsidRPr="003711C4" w:rsidRDefault="00B63BCD" w:rsidP="00B63BCD">
            <w:pPr>
              <w:pStyle w:val="Telobesedila-zamik"/>
              <w:spacing w:after="0"/>
              <w:ind w:left="0"/>
              <w:rPr>
                <w:b/>
                <w:i w:val="0"/>
                <w:sz w:val="18"/>
                <w:szCs w:val="18"/>
              </w:rPr>
            </w:pPr>
          </w:p>
          <w:p w14:paraId="5E7FD8BF" w14:textId="77777777" w:rsidR="00BF3141" w:rsidRDefault="00BF3141" w:rsidP="00B63BCD">
            <w:pPr>
              <w:pStyle w:val="Telobesedila-zamik"/>
              <w:spacing w:after="0"/>
              <w:ind w:left="0"/>
              <w:rPr>
                <w:b/>
                <w:i w:val="0"/>
                <w:sz w:val="18"/>
                <w:szCs w:val="18"/>
              </w:rPr>
            </w:pPr>
            <w:r w:rsidRPr="003711C4">
              <w:rPr>
                <w:b/>
                <w:i w:val="0"/>
                <w:sz w:val="18"/>
                <w:szCs w:val="18"/>
              </w:rPr>
              <w:t>PRILOGA 5/2</w:t>
            </w:r>
          </w:p>
          <w:p w14:paraId="69AAF186" w14:textId="77777777" w:rsidR="00B63BCD" w:rsidRPr="00B63BCD" w:rsidRDefault="00B63BCD" w:rsidP="00B63BCD">
            <w:pPr>
              <w:pStyle w:val="Telobesedila-zamik"/>
              <w:spacing w:after="0"/>
              <w:ind w:left="0"/>
              <w:rPr>
                <w:b/>
                <w:i w:val="0"/>
                <w:sz w:val="10"/>
                <w:szCs w:val="10"/>
              </w:rPr>
            </w:pPr>
          </w:p>
        </w:tc>
        <w:tc>
          <w:tcPr>
            <w:tcW w:w="5812" w:type="dxa"/>
            <w:tcBorders>
              <w:top w:val="single" w:sz="4" w:space="0" w:color="auto"/>
              <w:left w:val="single" w:sz="4" w:space="0" w:color="auto"/>
              <w:bottom w:val="single" w:sz="4" w:space="0" w:color="auto"/>
              <w:right w:val="single" w:sz="4" w:space="0" w:color="auto"/>
            </w:tcBorders>
            <w:shd w:val="clear" w:color="auto" w:fill="E6E6E6"/>
            <w:hideMark/>
          </w:tcPr>
          <w:p w14:paraId="5E008F39" w14:textId="77777777" w:rsidR="00605AE7" w:rsidRPr="004A25E5" w:rsidRDefault="00605AE7" w:rsidP="00B63BCD">
            <w:pPr>
              <w:pStyle w:val="TableParagraph"/>
              <w:kinsoku w:val="0"/>
              <w:overflowPunct w:val="0"/>
              <w:ind w:right="34"/>
              <w:rPr>
                <w:spacing w:val="-1"/>
                <w:sz w:val="10"/>
                <w:szCs w:val="10"/>
              </w:rPr>
            </w:pPr>
          </w:p>
          <w:p w14:paraId="0AF8828C" w14:textId="77777777" w:rsidR="00605AE7" w:rsidRDefault="00605AE7" w:rsidP="00B63BCD">
            <w:pPr>
              <w:pStyle w:val="TableParagraph"/>
              <w:kinsoku w:val="0"/>
              <w:overflowPunct w:val="0"/>
              <w:ind w:right="34"/>
              <w:rPr>
                <w:spacing w:val="-1"/>
                <w:sz w:val="18"/>
                <w:szCs w:val="18"/>
              </w:rPr>
            </w:pPr>
          </w:p>
          <w:p w14:paraId="7AB4F286" w14:textId="77777777" w:rsidR="00B63BCD" w:rsidRPr="004A25E5" w:rsidRDefault="00B63BCD" w:rsidP="00B63BCD">
            <w:pPr>
              <w:pStyle w:val="TableParagraph"/>
              <w:kinsoku w:val="0"/>
              <w:overflowPunct w:val="0"/>
              <w:ind w:right="34"/>
              <w:rPr>
                <w:spacing w:val="-1"/>
                <w:sz w:val="18"/>
                <w:szCs w:val="18"/>
              </w:rPr>
            </w:pPr>
          </w:p>
          <w:p w14:paraId="0AC8EB54" w14:textId="77777777" w:rsidR="00BF3141" w:rsidRDefault="00662D7C" w:rsidP="00B63BCD">
            <w:pPr>
              <w:pStyle w:val="TableParagraph"/>
              <w:numPr>
                <w:ilvl w:val="0"/>
                <w:numId w:val="23"/>
              </w:numPr>
              <w:tabs>
                <w:tab w:val="clear" w:pos="1440"/>
                <w:tab w:val="num" w:pos="488"/>
              </w:tabs>
              <w:kinsoku w:val="0"/>
              <w:overflowPunct w:val="0"/>
              <w:ind w:left="488" w:right="34" w:hanging="283"/>
              <w:rPr>
                <w:spacing w:val="-1"/>
                <w:sz w:val="18"/>
                <w:szCs w:val="18"/>
              </w:rPr>
            </w:pPr>
            <w:r>
              <w:rPr>
                <w:spacing w:val="-1"/>
                <w:sz w:val="18"/>
                <w:szCs w:val="18"/>
              </w:rPr>
              <w:t>N</w:t>
            </w:r>
            <w:r w:rsidR="00035B2B" w:rsidRPr="004A25E5">
              <w:rPr>
                <w:spacing w:val="-1"/>
                <w:sz w:val="18"/>
                <w:szCs w:val="18"/>
              </w:rPr>
              <w:t>avedba ključnega tehničnega osebja in drugih strokovnih delavcev</w:t>
            </w:r>
            <w:r w:rsidR="00732A9E" w:rsidRPr="004A25E5">
              <w:rPr>
                <w:spacing w:val="-1"/>
                <w:sz w:val="18"/>
                <w:szCs w:val="18"/>
              </w:rPr>
              <w:t>, ki bodo odgovorni za nadzor kakovosti</w:t>
            </w:r>
            <w:r w:rsidR="00C42347">
              <w:rPr>
                <w:spacing w:val="-1"/>
                <w:sz w:val="18"/>
                <w:szCs w:val="18"/>
              </w:rPr>
              <w:t xml:space="preserve"> </w:t>
            </w:r>
          </w:p>
          <w:p w14:paraId="58F8B7AD" w14:textId="77777777" w:rsidR="00527B5D" w:rsidRPr="00527B5D" w:rsidRDefault="00527B5D" w:rsidP="00B63BCD">
            <w:pPr>
              <w:pStyle w:val="TableParagraph"/>
              <w:tabs>
                <w:tab w:val="num" w:pos="488"/>
              </w:tabs>
              <w:kinsoku w:val="0"/>
              <w:overflowPunct w:val="0"/>
              <w:ind w:left="488" w:right="34"/>
              <w:rPr>
                <w:spacing w:val="-1"/>
                <w:sz w:val="14"/>
                <w:szCs w:val="14"/>
              </w:rPr>
            </w:pPr>
          </w:p>
          <w:p w14:paraId="58AB5099" w14:textId="77777777" w:rsidR="00BF3141" w:rsidRPr="00B63BCD" w:rsidRDefault="00BF3141" w:rsidP="00B63BCD">
            <w:pPr>
              <w:pStyle w:val="TableParagraph"/>
              <w:numPr>
                <w:ilvl w:val="0"/>
                <w:numId w:val="23"/>
              </w:numPr>
              <w:tabs>
                <w:tab w:val="clear" w:pos="1440"/>
                <w:tab w:val="num" w:pos="488"/>
              </w:tabs>
              <w:kinsoku w:val="0"/>
              <w:overflowPunct w:val="0"/>
              <w:spacing w:line="252" w:lineRule="exact"/>
              <w:ind w:right="34" w:hanging="1235"/>
              <w:rPr>
                <w:sz w:val="18"/>
                <w:szCs w:val="18"/>
              </w:rPr>
            </w:pPr>
            <w:r w:rsidRPr="003711C4">
              <w:rPr>
                <w:sz w:val="18"/>
                <w:szCs w:val="18"/>
              </w:rPr>
              <w:t>Seznam kadrov</w:t>
            </w:r>
            <w:r w:rsidR="00527B5D">
              <w:rPr>
                <w:sz w:val="18"/>
                <w:szCs w:val="18"/>
              </w:rPr>
              <w:t xml:space="preserve"> </w:t>
            </w:r>
          </w:p>
        </w:tc>
      </w:tr>
      <w:tr w:rsidR="00035B2B" w14:paraId="4F29DA38" w14:textId="77777777" w:rsidTr="00B63BCD">
        <w:tc>
          <w:tcPr>
            <w:tcW w:w="1701" w:type="dxa"/>
            <w:tcBorders>
              <w:top w:val="single" w:sz="4" w:space="0" w:color="auto"/>
              <w:left w:val="single" w:sz="4" w:space="0" w:color="auto"/>
              <w:bottom w:val="single" w:sz="4" w:space="0" w:color="auto"/>
              <w:right w:val="single" w:sz="4" w:space="0" w:color="auto"/>
            </w:tcBorders>
            <w:shd w:val="clear" w:color="auto" w:fill="E6E6E6"/>
            <w:hideMark/>
          </w:tcPr>
          <w:p w14:paraId="0ED6604E" w14:textId="77777777" w:rsidR="00605AE7" w:rsidRDefault="00605AE7" w:rsidP="00B63BCD">
            <w:pPr>
              <w:pStyle w:val="Telobesedila-zamik"/>
              <w:spacing w:after="0"/>
              <w:ind w:left="0"/>
              <w:rPr>
                <w:b/>
                <w:i w:val="0"/>
                <w:sz w:val="10"/>
                <w:szCs w:val="10"/>
              </w:rPr>
            </w:pPr>
          </w:p>
          <w:p w14:paraId="51395C63" w14:textId="77777777" w:rsidR="00B63BCD" w:rsidRDefault="00B63BCD" w:rsidP="00B63BCD">
            <w:pPr>
              <w:pStyle w:val="Telobesedila-zamik"/>
              <w:spacing w:after="0"/>
              <w:ind w:left="0"/>
              <w:rPr>
                <w:b/>
                <w:i w:val="0"/>
                <w:sz w:val="18"/>
                <w:szCs w:val="18"/>
              </w:rPr>
            </w:pPr>
          </w:p>
          <w:p w14:paraId="209A29D1" w14:textId="77777777" w:rsidR="00035B2B" w:rsidRPr="002A4913" w:rsidRDefault="00035B2B" w:rsidP="00B63BCD">
            <w:pPr>
              <w:pStyle w:val="Telobesedila-zamik"/>
              <w:spacing w:after="0"/>
              <w:ind w:left="0"/>
              <w:rPr>
                <w:b/>
                <w:i w:val="0"/>
                <w:sz w:val="18"/>
                <w:szCs w:val="18"/>
              </w:rPr>
            </w:pPr>
            <w:r w:rsidRPr="002A4913">
              <w:rPr>
                <w:b/>
                <w:i w:val="0"/>
                <w:sz w:val="18"/>
                <w:szCs w:val="18"/>
              </w:rPr>
              <w:t>PRILOGA 6</w:t>
            </w:r>
          </w:p>
          <w:p w14:paraId="55430753" w14:textId="77777777" w:rsidR="00B63BCD" w:rsidRPr="008C5596" w:rsidRDefault="00B63BCD" w:rsidP="00B63BCD">
            <w:pPr>
              <w:pStyle w:val="Telobesedila-zamik"/>
              <w:spacing w:after="0"/>
              <w:ind w:left="0"/>
              <w:rPr>
                <w:b/>
                <w:i w:val="0"/>
                <w:strike/>
                <w:sz w:val="18"/>
                <w:szCs w:val="18"/>
              </w:rPr>
            </w:pPr>
          </w:p>
        </w:tc>
        <w:tc>
          <w:tcPr>
            <w:tcW w:w="5812"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077CD12C" w14:textId="77777777" w:rsidR="00605AE7" w:rsidRPr="00605AE7" w:rsidRDefault="00605AE7" w:rsidP="00B63BCD">
            <w:pPr>
              <w:pStyle w:val="Glava"/>
              <w:tabs>
                <w:tab w:val="left" w:pos="708"/>
              </w:tabs>
              <w:rPr>
                <w:i w:val="0"/>
                <w:color w:val="000000"/>
                <w:sz w:val="10"/>
                <w:szCs w:val="10"/>
              </w:rPr>
            </w:pPr>
          </w:p>
          <w:p w14:paraId="5A714C8A" w14:textId="77777777" w:rsidR="00035B2B" w:rsidRPr="002A4913" w:rsidRDefault="002A4913" w:rsidP="00B63BCD">
            <w:pPr>
              <w:pStyle w:val="Glava"/>
              <w:tabs>
                <w:tab w:val="left" w:pos="708"/>
              </w:tabs>
              <w:rPr>
                <w:i w:val="0"/>
                <w:color w:val="000000"/>
                <w:sz w:val="18"/>
                <w:szCs w:val="18"/>
              </w:rPr>
            </w:pPr>
            <w:r w:rsidRPr="002A4913">
              <w:rPr>
                <w:i w:val="0"/>
                <w:color w:val="000000"/>
                <w:sz w:val="18"/>
                <w:szCs w:val="18"/>
              </w:rPr>
              <w:t>Tabel</w:t>
            </w:r>
            <w:r w:rsidR="00662D7C">
              <w:rPr>
                <w:i w:val="0"/>
                <w:color w:val="000000"/>
                <w:sz w:val="18"/>
                <w:szCs w:val="18"/>
              </w:rPr>
              <w:t>a</w:t>
            </w:r>
            <w:r w:rsidR="00527B5D">
              <w:rPr>
                <w:i w:val="0"/>
                <w:color w:val="000000"/>
                <w:sz w:val="18"/>
                <w:szCs w:val="18"/>
              </w:rPr>
              <w:t xml:space="preserve"> uporabljenih univerzalnih</w:t>
            </w:r>
            <w:r w:rsidRPr="002A4913">
              <w:rPr>
                <w:i w:val="0"/>
                <w:color w:val="000000"/>
                <w:sz w:val="18"/>
                <w:szCs w:val="18"/>
              </w:rPr>
              <w:t xml:space="preserve"> čistil in dokazila o skladnosti z Uredbo o zelenem javnem naročanju</w:t>
            </w:r>
          </w:p>
          <w:p w14:paraId="479235E1" w14:textId="77777777" w:rsidR="00605AE7" w:rsidRPr="002A4913" w:rsidRDefault="00605AE7" w:rsidP="00B63BCD">
            <w:pPr>
              <w:pStyle w:val="Glava"/>
              <w:tabs>
                <w:tab w:val="left" w:pos="708"/>
              </w:tabs>
              <w:rPr>
                <w:i w:val="0"/>
                <w:color w:val="000000"/>
                <w:sz w:val="18"/>
                <w:szCs w:val="18"/>
              </w:rPr>
            </w:pPr>
          </w:p>
        </w:tc>
      </w:tr>
      <w:tr w:rsidR="00035B2B" w14:paraId="4230EF3A" w14:textId="77777777" w:rsidTr="00B63BCD">
        <w:trPr>
          <w:trHeight w:val="811"/>
        </w:trPr>
        <w:tc>
          <w:tcPr>
            <w:tcW w:w="1701" w:type="dxa"/>
            <w:tcBorders>
              <w:top w:val="single" w:sz="4" w:space="0" w:color="auto"/>
              <w:left w:val="single" w:sz="4" w:space="0" w:color="auto"/>
              <w:bottom w:val="single" w:sz="4" w:space="0" w:color="auto"/>
              <w:right w:val="single" w:sz="4" w:space="0" w:color="auto"/>
            </w:tcBorders>
            <w:shd w:val="clear" w:color="auto" w:fill="E6E6E6"/>
            <w:hideMark/>
          </w:tcPr>
          <w:p w14:paraId="13A57C40" w14:textId="77777777" w:rsidR="00B63BCD" w:rsidRPr="00B63BCD" w:rsidRDefault="00B63BCD" w:rsidP="00B63BCD">
            <w:pPr>
              <w:pStyle w:val="Telobesedila-zamik"/>
              <w:spacing w:after="0"/>
              <w:ind w:left="0"/>
              <w:rPr>
                <w:b/>
                <w:sz w:val="10"/>
                <w:szCs w:val="10"/>
              </w:rPr>
            </w:pPr>
          </w:p>
          <w:p w14:paraId="4E9C57ED" w14:textId="77777777" w:rsidR="008061DB" w:rsidRPr="00527B5D" w:rsidRDefault="00527B5D" w:rsidP="00B63BCD">
            <w:pPr>
              <w:pStyle w:val="Telobesedila-zamik"/>
              <w:spacing w:after="0"/>
              <w:ind w:left="0"/>
              <w:rPr>
                <w:b/>
                <w:sz w:val="18"/>
                <w:szCs w:val="18"/>
              </w:rPr>
            </w:pPr>
            <w:r w:rsidRPr="00527B5D">
              <w:rPr>
                <w:b/>
                <w:sz w:val="18"/>
                <w:szCs w:val="18"/>
              </w:rPr>
              <w:t>PRILOGE</w:t>
            </w:r>
            <w:r w:rsidR="00035B2B" w:rsidRPr="00527B5D">
              <w:rPr>
                <w:b/>
                <w:sz w:val="18"/>
                <w:szCs w:val="18"/>
              </w:rPr>
              <w:t xml:space="preserve"> </w:t>
            </w:r>
            <w:r w:rsidR="00104CD9" w:rsidRPr="00527B5D">
              <w:rPr>
                <w:b/>
                <w:sz w:val="18"/>
                <w:szCs w:val="18"/>
              </w:rPr>
              <w:t>7</w:t>
            </w:r>
            <w:r w:rsidRPr="00527B5D">
              <w:rPr>
                <w:b/>
                <w:sz w:val="18"/>
                <w:szCs w:val="18"/>
              </w:rPr>
              <w:t>:</w:t>
            </w:r>
          </w:p>
          <w:p w14:paraId="5EE5ED2C" w14:textId="77777777" w:rsidR="00B63BCD" w:rsidRDefault="00B63BCD" w:rsidP="00B63BCD">
            <w:pPr>
              <w:pStyle w:val="Telobesedila-zamik"/>
              <w:spacing w:after="0"/>
              <w:ind w:left="0"/>
              <w:rPr>
                <w:b/>
                <w:i w:val="0"/>
                <w:sz w:val="18"/>
                <w:szCs w:val="18"/>
              </w:rPr>
            </w:pPr>
          </w:p>
          <w:p w14:paraId="35C8952A" w14:textId="77777777" w:rsidR="00B63BCD" w:rsidRDefault="00B63BCD" w:rsidP="00B63BCD">
            <w:pPr>
              <w:pStyle w:val="Telobesedila-zamik"/>
              <w:spacing w:after="0"/>
              <w:ind w:left="0"/>
              <w:rPr>
                <w:b/>
                <w:i w:val="0"/>
                <w:sz w:val="18"/>
                <w:szCs w:val="18"/>
              </w:rPr>
            </w:pPr>
          </w:p>
          <w:p w14:paraId="6B0F407A" w14:textId="77777777" w:rsidR="00B63BCD" w:rsidRDefault="00AF423B" w:rsidP="00B63BCD">
            <w:pPr>
              <w:pStyle w:val="Telobesedila-zamik"/>
              <w:spacing w:after="0"/>
              <w:ind w:left="0"/>
              <w:rPr>
                <w:b/>
                <w:i w:val="0"/>
                <w:sz w:val="18"/>
                <w:szCs w:val="18"/>
              </w:rPr>
            </w:pPr>
            <w:r>
              <w:rPr>
                <w:b/>
                <w:i w:val="0"/>
                <w:sz w:val="18"/>
                <w:szCs w:val="18"/>
              </w:rPr>
              <w:t xml:space="preserve">PRILOGA </w:t>
            </w:r>
            <w:r w:rsidR="00104CD9">
              <w:rPr>
                <w:b/>
                <w:i w:val="0"/>
                <w:sz w:val="18"/>
                <w:szCs w:val="18"/>
              </w:rPr>
              <w:t>7</w:t>
            </w:r>
            <w:r w:rsidR="00732A9E" w:rsidRPr="008061DB">
              <w:rPr>
                <w:b/>
                <w:i w:val="0"/>
                <w:sz w:val="18"/>
                <w:szCs w:val="18"/>
              </w:rPr>
              <w:t>/1</w:t>
            </w:r>
          </w:p>
          <w:p w14:paraId="43296874" w14:textId="77777777" w:rsidR="00B63BCD" w:rsidRPr="008061DB" w:rsidRDefault="00B63BCD" w:rsidP="00B63BCD">
            <w:pPr>
              <w:pStyle w:val="Telobesedila-zamik"/>
              <w:spacing w:after="0"/>
              <w:ind w:left="0"/>
              <w:rPr>
                <w:b/>
                <w:i w:val="0"/>
                <w:sz w:val="18"/>
                <w:szCs w:val="18"/>
              </w:rPr>
            </w:pPr>
          </w:p>
          <w:p w14:paraId="269905C8" w14:textId="77777777" w:rsidR="00732A9E" w:rsidRDefault="00AF423B" w:rsidP="00B63BCD">
            <w:pPr>
              <w:pStyle w:val="Telobesedila-zamik"/>
              <w:spacing w:after="0"/>
              <w:ind w:left="0"/>
              <w:rPr>
                <w:b/>
                <w:i w:val="0"/>
                <w:sz w:val="18"/>
                <w:szCs w:val="18"/>
              </w:rPr>
            </w:pPr>
            <w:r>
              <w:rPr>
                <w:b/>
                <w:i w:val="0"/>
                <w:sz w:val="18"/>
                <w:szCs w:val="18"/>
              </w:rPr>
              <w:t xml:space="preserve">PRILOGA </w:t>
            </w:r>
            <w:r w:rsidR="00104CD9">
              <w:rPr>
                <w:b/>
                <w:i w:val="0"/>
                <w:sz w:val="18"/>
                <w:szCs w:val="18"/>
              </w:rPr>
              <w:t>7</w:t>
            </w:r>
            <w:r w:rsidR="00732A9E" w:rsidRPr="008061DB">
              <w:rPr>
                <w:b/>
                <w:i w:val="0"/>
                <w:sz w:val="18"/>
                <w:szCs w:val="18"/>
              </w:rPr>
              <w:t>/2</w:t>
            </w:r>
          </w:p>
          <w:p w14:paraId="577F82C0" w14:textId="77777777" w:rsidR="00B63BCD" w:rsidRPr="008061DB" w:rsidRDefault="00B63BCD" w:rsidP="00B63BCD">
            <w:pPr>
              <w:pStyle w:val="Telobesedila-zamik"/>
              <w:spacing w:after="0"/>
              <w:ind w:left="0"/>
              <w:rPr>
                <w:b/>
                <w:i w:val="0"/>
                <w:sz w:val="18"/>
                <w:szCs w:val="18"/>
              </w:rPr>
            </w:pPr>
          </w:p>
          <w:p w14:paraId="51C7E953" w14:textId="77777777" w:rsidR="008061DB" w:rsidRDefault="00AF423B" w:rsidP="00B63BCD">
            <w:pPr>
              <w:pStyle w:val="Telobesedila-zamik"/>
              <w:spacing w:after="0"/>
              <w:ind w:left="0"/>
              <w:rPr>
                <w:b/>
                <w:i w:val="0"/>
                <w:sz w:val="18"/>
                <w:szCs w:val="18"/>
              </w:rPr>
            </w:pPr>
            <w:r>
              <w:rPr>
                <w:b/>
                <w:i w:val="0"/>
                <w:sz w:val="18"/>
                <w:szCs w:val="18"/>
              </w:rPr>
              <w:t xml:space="preserve">PRILOGA </w:t>
            </w:r>
            <w:r w:rsidR="00104CD9">
              <w:rPr>
                <w:b/>
                <w:i w:val="0"/>
                <w:sz w:val="18"/>
                <w:szCs w:val="18"/>
              </w:rPr>
              <w:t>7</w:t>
            </w:r>
            <w:r w:rsidR="008061DB" w:rsidRPr="008061DB">
              <w:rPr>
                <w:b/>
                <w:i w:val="0"/>
                <w:sz w:val="18"/>
                <w:szCs w:val="18"/>
              </w:rPr>
              <w:t>/3a</w:t>
            </w:r>
          </w:p>
          <w:p w14:paraId="7D4EEC5E" w14:textId="77777777" w:rsidR="00527B5D" w:rsidRPr="00B63BCD" w:rsidRDefault="00527B5D" w:rsidP="00B63BCD">
            <w:pPr>
              <w:pStyle w:val="Telobesedila-zamik"/>
              <w:spacing w:after="0"/>
              <w:ind w:left="0"/>
              <w:rPr>
                <w:b/>
                <w:i w:val="0"/>
                <w:sz w:val="18"/>
                <w:szCs w:val="18"/>
              </w:rPr>
            </w:pPr>
          </w:p>
          <w:p w14:paraId="57CEBC78" w14:textId="77777777" w:rsidR="008061DB" w:rsidRPr="008061DB" w:rsidRDefault="00AF423B" w:rsidP="008061DB">
            <w:pPr>
              <w:pStyle w:val="Telobesedila-zamik"/>
              <w:ind w:left="0"/>
              <w:rPr>
                <w:b/>
                <w:i w:val="0"/>
                <w:sz w:val="18"/>
                <w:szCs w:val="18"/>
              </w:rPr>
            </w:pPr>
            <w:r>
              <w:rPr>
                <w:b/>
                <w:i w:val="0"/>
                <w:sz w:val="18"/>
                <w:szCs w:val="18"/>
              </w:rPr>
              <w:t xml:space="preserve">PRILOGA </w:t>
            </w:r>
            <w:r w:rsidR="00104CD9">
              <w:rPr>
                <w:b/>
                <w:i w:val="0"/>
                <w:sz w:val="18"/>
                <w:szCs w:val="18"/>
              </w:rPr>
              <w:t>7</w:t>
            </w:r>
            <w:r w:rsidR="008061DB" w:rsidRPr="008061DB">
              <w:rPr>
                <w:b/>
                <w:i w:val="0"/>
                <w:sz w:val="18"/>
                <w:szCs w:val="18"/>
              </w:rPr>
              <w:t>/3b</w:t>
            </w:r>
          </w:p>
        </w:tc>
        <w:tc>
          <w:tcPr>
            <w:tcW w:w="5812" w:type="dxa"/>
            <w:tcBorders>
              <w:top w:val="single" w:sz="4" w:space="0" w:color="auto"/>
              <w:left w:val="single" w:sz="4" w:space="0" w:color="auto"/>
              <w:bottom w:val="single" w:sz="4" w:space="0" w:color="auto"/>
              <w:right w:val="single" w:sz="4" w:space="0" w:color="auto"/>
            </w:tcBorders>
            <w:shd w:val="clear" w:color="auto" w:fill="E6E6E6"/>
            <w:hideMark/>
          </w:tcPr>
          <w:p w14:paraId="31213E35" w14:textId="77777777" w:rsidR="00B63BCD" w:rsidRPr="00B63BCD" w:rsidRDefault="00B63BCD" w:rsidP="00B63BCD">
            <w:pPr>
              <w:pStyle w:val="Telobesedila-zamik"/>
              <w:spacing w:after="0"/>
              <w:ind w:left="34"/>
              <w:rPr>
                <w:sz w:val="10"/>
                <w:szCs w:val="10"/>
              </w:rPr>
            </w:pPr>
          </w:p>
          <w:p w14:paraId="635C3F55" w14:textId="77777777" w:rsidR="00B63BCD" w:rsidRDefault="00035B2B" w:rsidP="00B63BCD">
            <w:pPr>
              <w:pStyle w:val="Telobesedila-zamik"/>
              <w:spacing w:after="0"/>
              <w:ind w:left="34"/>
              <w:rPr>
                <w:sz w:val="18"/>
                <w:szCs w:val="18"/>
              </w:rPr>
            </w:pPr>
            <w:r w:rsidRPr="00527B5D">
              <w:rPr>
                <w:sz w:val="18"/>
                <w:szCs w:val="18"/>
              </w:rPr>
              <w:t>Podizvajalci</w:t>
            </w:r>
            <w:r w:rsidR="00527B5D" w:rsidRPr="00527B5D">
              <w:rPr>
                <w:sz w:val="18"/>
                <w:szCs w:val="18"/>
              </w:rPr>
              <w:t>:</w:t>
            </w:r>
            <w:r w:rsidRPr="00527B5D">
              <w:rPr>
                <w:sz w:val="18"/>
                <w:szCs w:val="18"/>
              </w:rPr>
              <w:t xml:space="preserve"> </w:t>
            </w:r>
          </w:p>
          <w:p w14:paraId="64F6960A" w14:textId="77777777" w:rsidR="00B63BCD" w:rsidRDefault="00B63BCD" w:rsidP="00B63BCD">
            <w:pPr>
              <w:pStyle w:val="Telobesedila-zamik"/>
              <w:spacing w:after="0"/>
              <w:ind w:left="34"/>
              <w:rPr>
                <w:sz w:val="18"/>
                <w:szCs w:val="18"/>
              </w:rPr>
            </w:pPr>
          </w:p>
          <w:p w14:paraId="62E6E8A1" w14:textId="77777777" w:rsidR="00B63BCD" w:rsidRPr="00527B5D" w:rsidRDefault="00B63BCD" w:rsidP="00B63BCD">
            <w:pPr>
              <w:pStyle w:val="Telobesedila-zamik"/>
              <w:spacing w:after="0"/>
              <w:ind w:left="34"/>
              <w:rPr>
                <w:sz w:val="18"/>
                <w:szCs w:val="18"/>
              </w:rPr>
            </w:pPr>
          </w:p>
          <w:p w14:paraId="4F775103" w14:textId="77777777" w:rsidR="008061DB" w:rsidRDefault="008061DB" w:rsidP="00B63BCD">
            <w:pPr>
              <w:pStyle w:val="Telobesedila-zamik"/>
              <w:numPr>
                <w:ilvl w:val="0"/>
                <w:numId w:val="23"/>
              </w:numPr>
              <w:tabs>
                <w:tab w:val="clear" w:pos="1440"/>
                <w:tab w:val="num" w:pos="488"/>
              </w:tabs>
              <w:spacing w:after="0"/>
              <w:ind w:hanging="1235"/>
              <w:rPr>
                <w:i w:val="0"/>
                <w:sz w:val="18"/>
                <w:szCs w:val="18"/>
              </w:rPr>
            </w:pPr>
            <w:r w:rsidRPr="008061DB">
              <w:rPr>
                <w:i w:val="0"/>
                <w:sz w:val="18"/>
                <w:szCs w:val="18"/>
              </w:rPr>
              <w:t>Udeležba podizvajalcev</w:t>
            </w:r>
            <w:r w:rsidR="00C42347">
              <w:rPr>
                <w:i w:val="0"/>
                <w:sz w:val="18"/>
                <w:szCs w:val="18"/>
              </w:rPr>
              <w:t xml:space="preserve"> </w:t>
            </w:r>
          </w:p>
          <w:p w14:paraId="2F6BC8D7" w14:textId="77777777" w:rsidR="00B63BCD" w:rsidRPr="008061DB" w:rsidRDefault="00B63BCD" w:rsidP="00B63BCD">
            <w:pPr>
              <w:pStyle w:val="Telobesedila-zamik"/>
              <w:spacing w:after="0"/>
              <w:ind w:left="1440"/>
              <w:rPr>
                <w:i w:val="0"/>
                <w:sz w:val="18"/>
                <w:szCs w:val="18"/>
              </w:rPr>
            </w:pPr>
          </w:p>
          <w:p w14:paraId="5504B765" w14:textId="77777777" w:rsidR="008061DB" w:rsidRDefault="008061DB" w:rsidP="00B63BCD">
            <w:pPr>
              <w:pStyle w:val="Telobesedila-zamik"/>
              <w:numPr>
                <w:ilvl w:val="0"/>
                <w:numId w:val="23"/>
              </w:numPr>
              <w:tabs>
                <w:tab w:val="clear" w:pos="1440"/>
                <w:tab w:val="num" w:pos="488"/>
              </w:tabs>
              <w:spacing w:after="0"/>
              <w:ind w:hanging="1235"/>
              <w:rPr>
                <w:i w:val="0"/>
                <w:sz w:val="18"/>
                <w:szCs w:val="18"/>
              </w:rPr>
            </w:pPr>
            <w:r w:rsidRPr="008061DB">
              <w:rPr>
                <w:i w:val="0"/>
                <w:sz w:val="18"/>
                <w:szCs w:val="18"/>
              </w:rPr>
              <w:t>Podatki o podizvajalcu</w:t>
            </w:r>
            <w:r w:rsidR="00C42347">
              <w:rPr>
                <w:i w:val="0"/>
                <w:sz w:val="18"/>
                <w:szCs w:val="18"/>
              </w:rPr>
              <w:t xml:space="preserve"> </w:t>
            </w:r>
          </w:p>
          <w:p w14:paraId="30FC8EFC" w14:textId="77777777" w:rsidR="00B63BCD" w:rsidRPr="008061DB" w:rsidRDefault="00B63BCD" w:rsidP="00B63BCD">
            <w:pPr>
              <w:pStyle w:val="Telobesedila-zamik"/>
              <w:spacing w:after="0"/>
              <w:ind w:left="1440"/>
              <w:rPr>
                <w:i w:val="0"/>
                <w:sz w:val="18"/>
                <w:szCs w:val="18"/>
              </w:rPr>
            </w:pPr>
          </w:p>
          <w:p w14:paraId="64062599" w14:textId="77777777" w:rsidR="008061DB" w:rsidRDefault="00662D7C" w:rsidP="00B63BCD">
            <w:pPr>
              <w:pStyle w:val="Telobesedila-zamik"/>
              <w:numPr>
                <w:ilvl w:val="0"/>
                <w:numId w:val="23"/>
              </w:numPr>
              <w:tabs>
                <w:tab w:val="clear" w:pos="1440"/>
                <w:tab w:val="num" w:pos="488"/>
              </w:tabs>
              <w:spacing w:after="0"/>
              <w:ind w:left="488" w:hanging="283"/>
              <w:rPr>
                <w:i w:val="0"/>
                <w:sz w:val="18"/>
                <w:szCs w:val="18"/>
              </w:rPr>
            </w:pPr>
            <w:r>
              <w:rPr>
                <w:i w:val="0"/>
                <w:sz w:val="18"/>
                <w:szCs w:val="18"/>
              </w:rPr>
              <w:t>Z</w:t>
            </w:r>
            <w:r w:rsidR="008061DB" w:rsidRPr="008061DB">
              <w:rPr>
                <w:i w:val="0"/>
                <w:sz w:val="18"/>
                <w:szCs w:val="18"/>
              </w:rPr>
              <w:t>ahteva podizvajalca za neposredno plačilo</w:t>
            </w:r>
            <w:r w:rsidR="00C42347">
              <w:rPr>
                <w:i w:val="0"/>
                <w:sz w:val="18"/>
                <w:szCs w:val="18"/>
              </w:rPr>
              <w:t xml:space="preserve"> </w:t>
            </w:r>
          </w:p>
          <w:p w14:paraId="5ADD466E" w14:textId="77777777" w:rsidR="00B63BCD" w:rsidRPr="008061DB" w:rsidRDefault="00B63BCD" w:rsidP="00B63BCD">
            <w:pPr>
              <w:pStyle w:val="Telobesedila-zamik"/>
              <w:spacing w:after="0"/>
              <w:ind w:left="488"/>
              <w:rPr>
                <w:i w:val="0"/>
                <w:sz w:val="18"/>
                <w:szCs w:val="18"/>
              </w:rPr>
            </w:pPr>
          </w:p>
          <w:p w14:paraId="75E3E0B8" w14:textId="77777777" w:rsidR="008061DB" w:rsidRPr="008061DB" w:rsidRDefault="008061DB" w:rsidP="00B63BCD">
            <w:pPr>
              <w:pStyle w:val="Telobesedila-zamik"/>
              <w:numPr>
                <w:ilvl w:val="0"/>
                <w:numId w:val="23"/>
              </w:numPr>
              <w:tabs>
                <w:tab w:val="clear" w:pos="1440"/>
                <w:tab w:val="num" w:pos="488"/>
              </w:tabs>
              <w:spacing w:after="0"/>
              <w:ind w:hanging="1235"/>
              <w:rPr>
                <w:i w:val="0"/>
                <w:sz w:val="18"/>
                <w:szCs w:val="18"/>
              </w:rPr>
            </w:pPr>
            <w:r w:rsidRPr="008061DB">
              <w:rPr>
                <w:i w:val="0"/>
                <w:sz w:val="18"/>
                <w:szCs w:val="18"/>
              </w:rPr>
              <w:t>Soglasje podizvajalca</w:t>
            </w:r>
            <w:r w:rsidR="00527B5D">
              <w:rPr>
                <w:i w:val="0"/>
                <w:sz w:val="18"/>
                <w:szCs w:val="18"/>
              </w:rPr>
              <w:t xml:space="preserve"> </w:t>
            </w:r>
          </w:p>
        </w:tc>
      </w:tr>
      <w:tr w:rsidR="00035B2B" w:rsidRPr="00214B8A" w14:paraId="19B3607F" w14:textId="77777777" w:rsidTr="00B63BCD">
        <w:trPr>
          <w:trHeight w:val="397"/>
        </w:trPr>
        <w:tc>
          <w:tcPr>
            <w:tcW w:w="1701"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6A564BA0" w14:textId="77777777" w:rsidR="00035B2B" w:rsidRPr="00214B8A" w:rsidRDefault="00AF423B" w:rsidP="00214B8A">
            <w:pPr>
              <w:rPr>
                <w:b/>
                <w:i w:val="0"/>
                <w:sz w:val="18"/>
                <w:szCs w:val="18"/>
              </w:rPr>
            </w:pPr>
            <w:r w:rsidRPr="00214B8A">
              <w:rPr>
                <w:b/>
                <w:i w:val="0"/>
                <w:sz w:val="18"/>
                <w:szCs w:val="18"/>
              </w:rPr>
              <w:t xml:space="preserve">PRILOGA </w:t>
            </w:r>
            <w:r w:rsidR="00104CD9" w:rsidRPr="00214B8A">
              <w:rPr>
                <w:b/>
                <w:i w:val="0"/>
                <w:sz w:val="18"/>
                <w:szCs w:val="18"/>
              </w:rPr>
              <w:t>8</w:t>
            </w:r>
          </w:p>
        </w:tc>
        <w:tc>
          <w:tcPr>
            <w:tcW w:w="5812"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0BA024E0" w14:textId="77777777" w:rsidR="00035B2B" w:rsidRPr="00214B8A" w:rsidRDefault="00035B2B" w:rsidP="00214B8A">
            <w:pPr>
              <w:rPr>
                <w:i w:val="0"/>
                <w:sz w:val="18"/>
                <w:szCs w:val="18"/>
              </w:rPr>
            </w:pPr>
            <w:r w:rsidRPr="00214B8A">
              <w:rPr>
                <w:i w:val="0"/>
                <w:sz w:val="18"/>
                <w:szCs w:val="18"/>
              </w:rPr>
              <w:t>Skupna ponudba</w:t>
            </w:r>
          </w:p>
        </w:tc>
      </w:tr>
      <w:tr w:rsidR="000C625B" w:rsidRPr="00214B8A" w14:paraId="382E3C8A" w14:textId="77777777" w:rsidTr="00B63BCD">
        <w:trPr>
          <w:trHeight w:val="397"/>
        </w:trPr>
        <w:tc>
          <w:tcPr>
            <w:tcW w:w="1701" w:type="dxa"/>
            <w:tcBorders>
              <w:top w:val="single" w:sz="4" w:space="0" w:color="auto"/>
              <w:left w:val="single" w:sz="4" w:space="0" w:color="auto"/>
              <w:bottom w:val="single" w:sz="4" w:space="0" w:color="auto"/>
              <w:right w:val="single" w:sz="4" w:space="0" w:color="auto"/>
            </w:tcBorders>
            <w:shd w:val="clear" w:color="auto" w:fill="E6E6E6"/>
            <w:vAlign w:val="center"/>
          </w:tcPr>
          <w:p w14:paraId="1189A7AE" w14:textId="77777777" w:rsidR="000C625B" w:rsidRPr="00214B8A" w:rsidRDefault="000C625B" w:rsidP="00214B8A">
            <w:pPr>
              <w:rPr>
                <w:b/>
                <w:i w:val="0"/>
                <w:sz w:val="18"/>
                <w:szCs w:val="18"/>
              </w:rPr>
            </w:pPr>
            <w:r>
              <w:rPr>
                <w:b/>
                <w:i w:val="0"/>
                <w:sz w:val="18"/>
                <w:szCs w:val="18"/>
              </w:rPr>
              <w:t>PRILOGA 9</w:t>
            </w:r>
          </w:p>
        </w:tc>
        <w:tc>
          <w:tcPr>
            <w:tcW w:w="5812" w:type="dxa"/>
            <w:tcBorders>
              <w:top w:val="single" w:sz="4" w:space="0" w:color="auto"/>
              <w:left w:val="single" w:sz="4" w:space="0" w:color="auto"/>
              <w:bottom w:val="single" w:sz="4" w:space="0" w:color="auto"/>
              <w:right w:val="single" w:sz="4" w:space="0" w:color="auto"/>
            </w:tcBorders>
            <w:shd w:val="clear" w:color="auto" w:fill="E6E6E6"/>
            <w:vAlign w:val="center"/>
          </w:tcPr>
          <w:p w14:paraId="68F272E2" w14:textId="77777777" w:rsidR="000C625B" w:rsidRPr="00214B8A" w:rsidRDefault="000C625B" w:rsidP="00214B8A">
            <w:pPr>
              <w:rPr>
                <w:i w:val="0"/>
                <w:sz w:val="18"/>
                <w:szCs w:val="18"/>
              </w:rPr>
            </w:pPr>
            <w:r w:rsidRPr="000C625B">
              <w:rPr>
                <w:i w:val="0"/>
                <w:sz w:val="18"/>
                <w:szCs w:val="18"/>
              </w:rPr>
              <w:t>Izjava fizične osebe oziroma odgovorne osebe poslovnega subjekta o nepovezanosti s funkcionarjem ali njegovim družinskim članom</w:t>
            </w:r>
          </w:p>
        </w:tc>
      </w:tr>
    </w:tbl>
    <w:p w14:paraId="60D55E4F" w14:textId="77777777" w:rsidR="00035B2B" w:rsidRDefault="00035B2B" w:rsidP="00035B2B">
      <w:pPr>
        <w:rPr>
          <w:i w:val="0"/>
          <w:sz w:val="22"/>
          <w:szCs w:val="22"/>
        </w:rPr>
        <w:sectPr w:rsidR="00035B2B" w:rsidSect="009A669F">
          <w:footerReference w:type="default" r:id="rId8"/>
          <w:headerReference w:type="first" r:id="rId9"/>
          <w:pgSz w:w="11906" w:h="16838"/>
          <w:pgMar w:top="992" w:right="1133" w:bottom="1418" w:left="709" w:header="709" w:footer="701" w:gutter="0"/>
          <w:cols w:space="708"/>
          <w:titlePg/>
          <w:docGrid w:linePitch="326"/>
        </w:sectPr>
      </w:pPr>
    </w:p>
    <w:p w14:paraId="748FF747" w14:textId="77777777" w:rsidR="00035B2B" w:rsidRDefault="00035B2B" w:rsidP="00035B2B">
      <w:pPr>
        <w:pStyle w:val="Glava"/>
        <w:tabs>
          <w:tab w:val="left" w:pos="708"/>
        </w:tabs>
        <w:ind w:left="1080"/>
        <w:jc w:val="right"/>
        <w:rPr>
          <w:b/>
          <w:i w:val="0"/>
          <w:sz w:val="22"/>
          <w:szCs w:val="22"/>
        </w:rPr>
      </w:pPr>
      <w:r>
        <w:rPr>
          <w:b/>
          <w:i w:val="0"/>
          <w:sz w:val="22"/>
          <w:szCs w:val="22"/>
        </w:rPr>
        <w:lastRenderedPageBreak/>
        <w:t>PRILOGA 1</w:t>
      </w:r>
    </w:p>
    <w:p w14:paraId="520E654A" w14:textId="77777777" w:rsidR="00035B2B" w:rsidRDefault="00035B2B" w:rsidP="00035B2B">
      <w:pPr>
        <w:pStyle w:val="Glava"/>
        <w:tabs>
          <w:tab w:val="left" w:pos="708"/>
        </w:tabs>
        <w:ind w:left="1080"/>
        <w:jc w:val="both"/>
        <w:rPr>
          <w:i w:val="0"/>
          <w:sz w:val="22"/>
          <w:szCs w:val="22"/>
        </w:rPr>
      </w:pPr>
    </w:p>
    <w:p w14:paraId="0D50A386" w14:textId="77777777" w:rsidR="00035B2B" w:rsidRDefault="00035B2B" w:rsidP="00035B2B">
      <w:pPr>
        <w:pStyle w:val="Glava"/>
        <w:tabs>
          <w:tab w:val="left" w:pos="708"/>
        </w:tabs>
        <w:ind w:left="1080"/>
        <w:jc w:val="both"/>
        <w:rPr>
          <w:i w:val="0"/>
          <w:sz w:val="22"/>
          <w:szCs w:val="22"/>
        </w:rPr>
      </w:pPr>
    </w:p>
    <w:p w14:paraId="699E04C6" w14:textId="77777777" w:rsidR="00035B2B" w:rsidRDefault="00035B2B" w:rsidP="00035B2B">
      <w:pPr>
        <w:pStyle w:val="Glava"/>
        <w:tabs>
          <w:tab w:val="left" w:pos="708"/>
        </w:tabs>
        <w:ind w:left="1080"/>
        <w:jc w:val="center"/>
        <w:rPr>
          <w:b/>
          <w:i w:val="0"/>
          <w:sz w:val="28"/>
          <w:szCs w:val="28"/>
        </w:rPr>
      </w:pPr>
      <w:r>
        <w:rPr>
          <w:b/>
          <w:i w:val="0"/>
          <w:sz w:val="28"/>
          <w:szCs w:val="28"/>
        </w:rPr>
        <w:t>PRIJAVNI OBRAZEC</w:t>
      </w:r>
    </w:p>
    <w:p w14:paraId="6E2A0980" w14:textId="77777777" w:rsidR="00035B2B" w:rsidRDefault="00035B2B" w:rsidP="00035B2B">
      <w:pPr>
        <w:pStyle w:val="Glava"/>
        <w:tabs>
          <w:tab w:val="left" w:pos="708"/>
        </w:tabs>
        <w:ind w:left="1080"/>
        <w:jc w:val="both"/>
        <w:rPr>
          <w:i w:val="0"/>
          <w:sz w:val="22"/>
          <w:szCs w:val="22"/>
        </w:rPr>
      </w:pPr>
    </w:p>
    <w:p w14:paraId="5DBB7114" w14:textId="77777777" w:rsidR="00035B2B" w:rsidRDefault="00035B2B" w:rsidP="00035B2B">
      <w:pPr>
        <w:pStyle w:val="Glava"/>
        <w:tabs>
          <w:tab w:val="left" w:pos="708"/>
        </w:tabs>
        <w:ind w:left="1080"/>
        <w:jc w:val="both"/>
        <w:rPr>
          <w:i w:val="0"/>
          <w:sz w:val="22"/>
          <w:szCs w:val="22"/>
        </w:rPr>
      </w:pPr>
    </w:p>
    <w:p w14:paraId="7AEDF696" w14:textId="77777777" w:rsidR="00035B2B" w:rsidRDefault="00035B2B" w:rsidP="00035B2B">
      <w:pPr>
        <w:pStyle w:val="Glava"/>
        <w:tabs>
          <w:tab w:val="left" w:pos="708"/>
        </w:tabs>
        <w:ind w:left="1080"/>
        <w:jc w:val="both"/>
        <w:rPr>
          <w:i w:val="0"/>
          <w:sz w:val="22"/>
          <w:szCs w:val="22"/>
        </w:rPr>
      </w:pPr>
    </w:p>
    <w:tbl>
      <w:tblPr>
        <w:tblW w:w="0" w:type="auto"/>
        <w:tblInd w:w="1188" w:type="dxa"/>
        <w:tblLook w:val="01E0" w:firstRow="1" w:lastRow="1" w:firstColumn="1" w:lastColumn="1" w:noHBand="0" w:noVBand="0"/>
      </w:tblPr>
      <w:tblGrid>
        <w:gridCol w:w="1481"/>
        <w:gridCol w:w="1820"/>
        <w:gridCol w:w="145"/>
        <w:gridCol w:w="1402"/>
        <w:gridCol w:w="4040"/>
      </w:tblGrid>
      <w:tr w:rsidR="00035B2B" w14:paraId="5A737E7A" w14:textId="77777777" w:rsidTr="00E73522">
        <w:tc>
          <w:tcPr>
            <w:tcW w:w="1481" w:type="dxa"/>
            <w:hideMark/>
          </w:tcPr>
          <w:p w14:paraId="1619CF08" w14:textId="77777777" w:rsidR="00035B2B" w:rsidRDefault="00035B2B" w:rsidP="008732CA">
            <w:pPr>
              <w:pStyle w:val="Glava"/>
              <w:numPr>
                <w:ilvl w:val="0"/>
                <w:numId w:val="24"/>
              </w:numPr>
              <w:tabs>
                <w:tab w:val="left" w:pos="708"/>
              </w:tabs>
              <w:ind w:left="247"/>
              <w:jc w:val="both"/>
              <w:rPr>
                <w:i w:val="0"/>
                <w:sz w:val="22"/>
                <w:szCs w:val="22"/>
              </w:rPr>
            </w:pPr>
            <w:r>
              <w:rPr>
                <w:i w:val="0"/>
                <w:sz w:val="22"/>
                <w:szCs w:val="22"/>
              </w:rPr>
              <w:t>Ponudnik:</w:t>
            </w:r>
          </w:p>
        </w:tc>
        <w:tc>
          <w:tcPr>
            <w:tcW w:w="7463" w:type="dxa"/>
            <w:gridSpan w:val="4"/>
            <w:tcBorders>
              <w:top w:val="nil"/>
              <w:left w:val="nil"/>
              <w:bottom w:val="single" w:sz="4" w:space="0" w:color="auto"/>
              <w:right w:val="nil"/>
            </w:tcBorders>
          </w:tcPr>
          <w:p w14:paraId="7728272A" w14:textId="77777777" w:rsidR="00035B2B" w:rsidRDefault="00035B2B">
            <w:pPr>
              <w:pStyle w:val="Glava"/>
              <w:tabs>
                <w:tab w:val="left" w:pos="708"/>
              </w:tabs>
              <w:jc w:val="both"/>
              <w:rPr>
                <w:i w:val="0"/>
                <w:sz w:val="22"/>
                <w:szCs w:val="22"/>
              </w:rPr>
            </w:pPr>
          </w:p>
        </w:tc>
      </w:tr>
      <w:tr w:rsidR="00035B2B" w14:paraId="606FAF90" w14:textId="77777777" w:rsidTr="00E73522">
        <w:tc>
          <w:tcPr>
            <w:tcW w:w="8944" w:type="dxa"/>
            <w:gridSpan w:val="5"/>
            <w:tcBorders>
              <w:top w:val="nil"/>
              <w:left w:val="nil"/>
              <w:bottom w:val="single" w:sz="4" w:space="0" w:color="auto"/>
              <w:right w:val="nil"/>
            </w:tcBorders>
          </w:tcPr>
          <w:p w14:paraId="1BC7F0DB" w14:textId="77777777" w:rsidR="00035B2B" w:rsidRDefault="00035B2B">
            <w:pPr>
              <w:pStyle w:val="Glava"/>
              <w:tabs>
                <w:tab w:val="left" w:pos="708"/>
              </w:tabs>
              <w:jc w:val="both"/>
              <w:rPr>
                <w:i w:val="0"/>
                <w:sz w:val="22"/>
                <w:szCs w:val="22"/>
              </w:rPr>
            </w:pPr>
          </w:p>
        </w:tc>
      </w:tr>
      <w:tr w:rsidR="00035B2B" w14:paraId="52D423EC" w14:textId="77777777" w:rsidTr="00E73522">
        <w:tc>
          <w:tcPr>
            <w:tcW w:w="8944" w:type="dxa"/>
            <w:gridSpan w:val="5"/>
            <w:tcBorders>
              <w:top w:val="single" w:sz="4" w:space="0" w:color="auto"/>
              <w:left w:val="nil"/>
              <w:bottom w:val="single" w:sz="4" w:space="0" w:color="auto"/>
              <w:right w:val="nil"/>
            </w:tcBorders>
          </w:tcPr>
          <w:p w14:paraId="37AF1562" w14:textId="77777777" w:rsidR="00035B2B" w:rsidRDefault="00035B2B">
            <w:pPr>
              <w:pStyle w:val="Glava"/>
              <w:tabs>
                <w:tab w:val="left" w:pos="708"/>
              </w:tabs>
              <w:jc w:val="both"/>
              <w:rPr>
                <w:i w:val="0"/>
                <w:sz w:val="22"/>
                <w:szCs w:val="22"/>
              </w:rPr>
            </w:pPr>
          </w:p>
        </w:tc>
      </w:tr>
      <w:tr w:rsidR="00035B2B" w14:paraId="6720501B" w14:textId="77777777" w:rsidTr="00E73522">
        <w:tc>
          <w:tcPr>
            <w:tcW w:w="8944" w:type="dxa"/>
            <w:gridSpan w:val="5"/>
            <w:tcBorders>
              <w:top w:val="single" w:sz="4" w:space="0" w:color="auto"/>
              <w:left w:val="nil"/>
              <w:bottom w:val="nil"/>
              <w:right w:val="nil"/>
            </w:tcBorders>
          </w:tcPr>
          <w:p w14:paraId="2F72EDFA" w14:textId="77777777" w:rsidR="00035B2B" w:rsidRDefault="00035B2B">
            <w:pPr>
              <w:pStyle w:val="Glava"/>
              <w:tabs>
                <w:tab w:val="left" w:pos="708"/>
              </w:tabs>
              <w:jc w:val="both"/>
              <w:rPr>
                <w:i w:val="0"/>
                <w:sz w:val="22"/>
                <w:szCs w:val="22"/>
              </w:rPr>
            </w:pPr>
          </w:p>
        </w:tc>
      </w:tr>
      <w:tr w:rsidR="00035B2B" w14:paraId="7A953AD9" w14:textId="77777777" w:rsidTr="00E73522">
        <w:tc>
          <w:tcPr>
            <w:tcW w:w="8944" w:type="dxa"/>
            <w:gridSpan w:val="5"/>
            <w:hideMark/>
          </w:tcPr>
          <w:p w14:paraId="5DAE162A" w14:textId="77777777" w:rsidR="00035B2B" w:rsidRDefault="00035B2B" w:rsidP="00857879">
            <w:pPr>
              <w:jc w:val="both"/>
              <w:rPr>
                <w:b/>
                <w:i w:val="0"/>
                <w:sz w:val="22"/>
                <w:szCs w:val="22"/>
              </w:rPr>
            </w:pPr>
            <w:r>
              <w:rPr>
                <w:i w:val="0"/>
                <w:sz w:val="22"/>
                <w:szCs w:val="22"/>
              </w:rPr>
              <w:t>se prijavljam na razpis za izbiro izvajalca za izvedbo javne</w:t>
            </w:r>
            <w:r w:rsidRPr="00E73522">
              <w:rPr>
                <w:i w:val="0"/>
                <w:sz w:val="22"/>
                <w:szCs w:val="22"/>
              </w:rPr>
              <w:t>ga naročila</w:t>
            </w:r>
            <w:r w:rsidRPr="00E73522">
              <w:rPr>
                <w:b/>
                <w:i w:val="0"/>
                <w:sz w:val="22"/>
                <w:szCs w:val="22"/>
              </w:rPr>
              <w:t xml:space="preserve"> </w:t>
            </w:r>
            <w:r w:rsidR="00E73522" w:rsidRPr="00E73522">
              <w:rPr>
                <w:b/>
                <w:i w:val="0"/>
                <w:sz w:val="22"/>
                <w:szCs w:val="22"/>
              </w:rPr>
              <w:t>»</w:t>
            </w:r>
            <w:r w:rsidRPr="00E73522">
              <w:rPr>
                <w:b/>
                <w:i w:val="0"/>
                <w:sz w:val="22"/>
                <w:szCs w:val="22"/>
              </w:rPr>
              <w:t xml:space="preserve">Izvajanje storitev okolju prijaznega čiščenja </w:t>
            </w:r>
            <w:r w:rsidR="00E73522" w:rsidRPr="00E73522">
              <w:rPr>
                <w:b/>
                <w:i w:val="0"/>
                <w:sz w:val="22"/>
                <w:szCs w:val="22"/>
              </w:rPr>
              <w:t xml:space="preserve">v </w:t>
            </w:r>
            <w:r w:rsidR="00857879">
              <w:rPr>
                <w:b/>
                <w:i w:val="0"/>
                <w:sz w:val="22"/>
                <w:szCs w:val="22"/>
              </w:rPr>
              <w:t>Vrtcu Mojca</w:t>
            </w:r>
            <w:r w:rsidR="00730519">
              <w:rPr>
                <w:b/>
                <w:i w:val="0"/>
                <w:sz w:val="22"/>
                <w:szCs w:val="22"/>
              </w:rPr>
              <w:t xml:space="preserve"> za obdobje </w:t>
            </w:r>
            <w:r w:rsidR="00FA450C" w:rsidRPr="00B63BCD">
              <w:rPr>
                <w:b/>
                <w:i w:val="0"/>
                <w:sz w:val="22"/>
                <w:szCs w:val="22"/>
              </w:rPr>
              <w:t>treh</w:t>
            </w:r>
            <w:r w:rsidR="006D236E">
              <w:rPr>
                <w:b/>
                <w:i w:val="0"/>
                <w:sz w:val="22"/>
                <w:szCs w:val="22"/>
              </w:rPr>
              <w:t xml:space="preserve"> </w:t>
            </w:r>
            <w:r w:rsidR="00730519">
              <w:rPr>
                <w:b/>
                <w:i w:val="0"/>
                <w:sz w:val="22"/>
                <w:szCs w:val="22"/>
              </w:rPr>
              <w:t>let</w:t>
            </w:r>
            <w:r w:rsidR="00E73522" w:rsidRPr="00E73522">
              <w:rPr>
                <w:b/>
                <w:i w:val="0"/>
                <w:sz w:val="22"/>
                <w:szCs w:val="22"/>
              </w:rPr>
              <w:t>«</w:t>
            </w:r>
          </w:p>
        </w:tc>
      </w:tr>
      <w:tr w:rsidR="00035B2B" w14:paraId="69AEAFEA" w14:textId="77777777" w:rsidTr="00E73522">
        <w:tc>
          <w:tcPr>
            <w:tcW w:w="8944" w:type="dxa"/>
            <w:gridSpan w:val="5"/>
          </w:tcPr>
          <w:p w14:paraId="49FF7EC2" w14:textId="77777777" w:rsidR="00035B2B" w:rsidRDefault="00035B2B">
            <w:pPr>
              <w:pStyle w:val="Glava"/>
              <w:tabs>
                <w:tab w:val="left" w:pos="708"/>
              </w:tabs>
              <w:jc w:val="both"/>
              <w:rPr>
                <w:i w:val="0"/>
                <w:sz w:val="22"/>
                <w:szCs w:val="22"/>
              </w:rPr>
            </w:pPr>
          </w:p>
        </w:tc>
      </w:tr>
      <w:tr w:rsidR="00E73522" w14:paraId="20461EF9" w14:textId="77777777" w:rsidTr="007B4104">
        <w:tc>
          <w:tcPr>
            <w:tcW w:w="8944" w:type="dxa"/>
            <w:gridSpan w:val="5"/>
            <w:hideMark/>
          </w:tcPr>
          <w:p w14:paraId="6D9FA33C" w14:textId="77777777" w:rsidR="00E73522" w:rsidRDefault="00E73522" w:rsidP="008732CA">
            <w:pPr>
              <w:pStyle w:val="Glava"/>
              <w:numPr>
                <w:ilvl w:val="0"/>
                <w:numId w:val="24"/>
              </w:numPr>
              <w:tabs>
                <w:tab w:val="left" w:pos="708"/>
              </w:tabs>
              <w:ind w:left="247"/>
              <w:jc w:val="both"/>
              <w:rPr>
                <w:i w:val="0"/>
                <w:sz w:val="22"/>
                <w:szCs w:val="22"/>
              </w:rPr>
            </w:pPr>
            <w:r>
              <w:rPr>
                <w:i w:val="0"/>
                <w:sz w:val="22"/>
                <w:szCs w:val="22"/>
              </w:rPr>
              <w:t>Odgovorna oseba za podpis okvirnega sporazuma in funkcija:</w:t>
            </w:r>
          </w:p>
        </w:tc>
      </w:tr>
      <w:tr w:rsidR="00035B2B" w14:paraId="683A6DE3" w14:textId="77777777" w:rsidTr="00E73522">
        <w:tc>
          <w:tcPr>
            <w:tcW w:w="8944" w:type="dxa"/>
            <w:gridSpan w:val="5"/>
            <w:tcBorders>
              <w:top w:val="nil"/>
              <w:left w:val="nil"/>
              <w:bottom w:val="single" w:sz="4" w:space="0" w:color="auto"/>
              <w:right w:val="nil"/>
            </w:tcBorders>
          </w:tcPr>
          <w:p w14:paraId="3D1EF8C5" w14:textId="77777777" w:rsidR="00035B2B" w:rsidRDefault="00035B2B">
            <w:pPr>
              <w:pStyle w:val="Glava"/>
              <w:tabs>
                <w:tab w:val="left" w:pos="708"/>
              </w:tabs>
              <w:jc w:val="both"/>
              <w:rPr>
                <w:i w:val="0"/>
                <w:sz w:val="22"/>
                <w:szCs w:val="22"/>
              </w:rPr>
            </w:pPr>
          </w:p>
        </w:tc>
      </w:tr>
      <w:tr w:rsidR="00035B2B" w14:paraId="3F8D8D6B" w14:textId="77777777" w:rsidTr="00E73522">
        <w:tc>
          <w:tcPr>
            <w:tcW w:w="8944" w:type="dxa"/>
            <w:gridSpan w:val="5"/>
            <w:tcBorders>
              <w:top w:val="single" w:sz="4" w:space="0" w:color="auto"/>
              <w:left w:val="nil"/>
              <w:bottom w:val="nil"/>
              <w:right w:val="nil"/>
            </w:tcBorders>
          </w:tcPr>
          <w:p w14:paraId="249692E1" w14:textId="77777777" w:rsidR="00035B2B" w:rsidRDefault="00035B2B">
            <w:pPr>
              <w:pStyle w:val="Glava"/>
              <w:tabs>
                <w:tab w:val="left" w:pos="708"/>
              </w:tabs>
              <w:jc w:val="both"/>
              <w:rPr>
                <w:i w:val="0"/>
                <w:sz w:val="22"/>
                <w:szCs w:val="22"/>
              </w:rPr>
            </w:pPr>
          </w:p>
        </w:tc>
      </w:tr>
      <w:tr w:rsidR="00035B2B" w14:paraId="554FCABE" w14:textId="77777777" w:rsidTr="00E73522">
        <w:tc>
          <w:tcPr>
            <w:tcW w:w="8944" w:type="dxa"/>
            <w:gridSpan w:val="5"/>
            <w:hideMark/>
          </w:tcPr>
          <w:p w14:paraId="347706E2" w14:textId="77777777" w:rsidR="00035B2B" w:rsidRDefault="00E73522" w:rsidP="008732CA">
            <w:pPr>
              <w:pStyle w:val="Glava"/>
              <w:numPr>
                <w:ilvl w:val="0"/>
                <w:numId w:val="24"/>
              </w:numPr>
              <w:tabs>
                <w:tab w:val="left" w:pos="708"/>
              </w:tabs>
              <w:ind w:left="247"/>
              <w:jc w:val="both"/>
              <w:rPr>
                <w:i w:val="0"/>
                <w:sz w:val="22"/>
                <w:szCs w:val="22"/>
              </w:rPr>
            </w:pPr>
            <w:r>
              <w:rPr>
                <w:i w:val="0"/>
                <w:sz w:val="22"/>
                <w:szCs w:val="22"/>
              </w:rPr>
              <w:t xml:space="preserve">Podatki kontaktne osebe ponudnika, </w:t>
            </w:r>
            <w:r w:rsidR="00035B2B">
              <w:rPr>
                <w:i w:val="0"/>
                <w:sz w:val="22"/>
                <w:szCs w:val="22"/>
              </w:rPr>
              <w:t>ki bo dajala pojasnila v zvezi s ponudbo</w:t>
            </w:r>
          </w:p>
        </w:tc>
      </w:tr>
      <w:tr w:rsidR="00035B2B" w14:paraId="3449DDC9" w14:textId="77777777" w:rsidTr="00170D42">
        <w:trPr>
          <w:trHeight w:val="397"/>
        </w:trPr>
        <w:tc>
          <w:tcPr>
            <w:tcW w:w="8944" w:type="dxa"/>
            <w:gridSpan w:val="5"/>
            <w:tcBorders>
              <w:top w:val="nil"/>
              <w:left w:val="nil"/>
              <w:bottom w:val="single" w:sz="4" w:space="0" w:color="auto"/>
              <w:right w:val="nil"/>
            </w:tcBorders>
            <w:vAlign w:val="bottom"/>
          </w:tcPr>
          <w:p w14:paraId="7121AF2A" w14:textId="77777777" w:rsidR="00035B2B" w:rsidRDefault="00E73522" w:rsidP="00170D42">
            <w:pPr>
              <w:pStyle w:val="Glava"/>
              <w:tabs>
                <w:tab w:val="left" w:pos="708"/>
              </w:tabs>
              <w:ind w:left="-113"/>
              <w:rPr>
                <w:i w:val="0"/>
                <w:sz w:val="22"/>
                <w:szCs w:val="22"/>
              </w:rPr>
            </w:pPr>
            <w:r>
              <w:rPr>
                <w:i w:val="0"/>
                <w:sz w:val="22"/>
                <w:szCs w:val="22"/>
              </w:rPr>
              <w:t>Ime in priimek, funkcija pri ponudniku:</w:t>
            </w:r>
          </w:p>
        </w:tc>
      </w:tr>
      <w:tr w:rsidR="00035B2B" w14:paraId="54A75C3F" w14:textId="77777777" w:rsidTr="00170D42">
        <w:trPr>
          <w:trHeight w:val="397"/>
        </w:trPr>
        <w:tc>
          <w:tcPr>
            <w:tcW w:w="8944" w:type="dxa"/>
            <w:gridSpan w:val="5"/>
            <w:tcBorders>
              <w:top w:val="single" w:sz="4" w:space="0" w:color="auto"/>
              <w:left w:val="nil"/>
              <w:bottom w:val="single" w:sz="4" w:space="0" w:color="auto"/>
              <w:right w:val="nil"/>
            </w:tcBorders>
            <w:vAlign w:val="bottom"/>
          </w:tcPr>
          <w:p w14:paraId="10CE47DB" w14:textId="77777777" w:rsidR="00035B2B" w:rsidRDefault="00E73522" w:rsidP="00170D42">
            <w:pPr>
              <w:pStyle w:val="Glava"/>
              <w:tabs>
                <w:tab w:val="left" w:pos="708"/>
              </w:tabs>
              <w:ind w:left="-113"/>
              <w:rPr>
                <w:i w:val="0"/>
                <w:sz w:val="22"/>
                <w:szCs w:val="22"/>
              </w:rPr>
            </w:pPr>
            <w:r>
              <w:rPr>
                <w:i w:val="0"/>
                <w:sz w:val="22"/>
                <w:szCs w:val="22"/>
              </w:rPr>
              <w:t>Telefonska številka:</w:t>
            </w:r>
          </w:p>
        </w:tc>
      </w:tr>
      <w:tr w:rsidR="00035B2B" w14:paraId="6DD5751E" w14:textId="77777777" w:rsidTr="00170D42">
        <w:trPr>
          <w:trHeight w:val="397"/>
        </w:trPr>
        <w:tc>
          <w:tcPr>
            <w:tcW w:w="8944" w:type="dxa"/>
            <w:gridSpan w:val="5"/>
            <w:tcBorders>
              <w:top w:val="single" w:sz="4" w:space="0" w:color="auto"/>
              <w:left w:val="nil"/>
              <w:bottom w:val="single" w:sz="4" w:space="0" w:color="auto"/>
              <w:right w:val="nil"/>
            </w:tcBorders>
            <w:vAlign w:val="bottom"/>
          </w:tcPr>
          <w:p w14:paraId="338AC5DD" w14:textId="77777777" w:rsidR="00035B2B" w:rsidRDefault="00E73522" w:rsidP="00170D42">
            <w:pPr>
              <w:pStyle w:val="Glava"/>
              <w:tabs>
                <w:tab w:val="left" w:pos="708"/>
              </w:tabs>
              <w:ind w:left="-113"/>
              <w:rPr>
                <w:i w:val="0"/>
                <w:sz w:val="22"/>
                <w:szCs w:val="22"/>
              </w:rPr>
            </w:pPr>
            <w:r>
              <w:rPr>
                <w:i w:val="0"/>
                <w:sz w:val="22"/>
                <w:szCs w:val="22"/>
              </w:rPr>
              <w:t>Telefaks številka:</w:t>
            </w:r>
          </w:p>
        </w:tc>
      </w:tr>
      <w:tr w:rsidR="00035B2B" w14:paraId="24296645" w14:textId="77777777" w:rsidTr="00170D42">
        <w:trPr>
          <w:trHeight w:val="397"/>
        </w:trPr>
        <w:tc>
          <w:tcPr>
            <w:tcW w:w="8944" w:type="dxa"/>
            <w:gridSpan w:val="5"/>
            <w:tcBorders>
              <w:top w:val="single" w:sz="4" w:space="0" w:color="auto"/>
              <w:left w:val="nil"/>
              <w:bottom w:val="single" w:sz="4" w:space="0" w:color="auto"/>
              <w:right w:val="nil"/>
            </w:tcBorders>
            <w:vAlign w:val="bottom"/>
          </w:tcPr>
          <w:p w14:paraId="30FAE4D4" w14:textId="77777777" w:rsidR="00035B2B" w:rsidRDefault="00E73522" w:rsidP="00170D42">
            <w:pPr>
              <w:pStyle w:val="Glava"/>
              <w:tabs>
                <w:tab w:val="left" w:pos="708"/>
              </w:tabs>
              <w:ind w:left="-113"/>
              <w:rPr>
                <w:i w:val="0"/>
                <w:sz w:val="22"/>
                <w:szCs w:val="22"/>
              </w:rPr>
            </w:pPr>
            <w:r>
              <w:rPr>
                <w:i w:val="0"/>
                <w:sz w:val="22"/>
                <w:szCs w:val="22"/>
              </w:rPr>
              <w:t>Elektronski naslov:</w:t>
            </w:r>
          </w:p>
        </w:tc>
      </w:tr>
      <w:tr w:rsidR="00035B2B" w14:paraId="6E5AEC30" w14:textId="77777777" w:rsidTr="00E73522">
        <w:tc>
          <w:tcPr>
            <w:tcW w:w="8944" w:type="dxa"/>
            <w:gridSpan w:val="5"/>
            <w:tcBorders>
              <w:top w:val="single" w:sz="4" w:space="0" w:color="auto"/>
              <w:left w:val="nil"/>
              <w:bottom w:val="nil"/>
              <w:right w:val="nil"/>
            </w:tcBorders>
          </w:tcPr>
          <w:p w14:paraId="634522F5" w14:textId="77777777" w:rsidR="00035B2B" w:rsidRDefault="00035B2B">
            <w:pPr>
              <w:pStyle w:val="Glava"/>
              <w:tabs>
                <w:tab w:val="left" w:pos="708"/>
              </w:tabs>
              <w:jc w:val="both"/>
              <w:rPr>
                <w:i w:val="0"/>
                <w:sz w:val="22"/>
                <w:szCs w:val="22"/>
              </w:rPr>
            </w:pPr>
          </w:p>
        </w:tc>
      </w:tr>
      <w:tr w:rsidR="00035B2B" w14:paraId="70D23577" w14:textId="77777777" w:rsidTr="00E73522">
        <w:tc>
          <w:tcPr>
            <w:tcW w:w="3315" w:type="dxa"/>
            <w:gridSpan w:val="2"/>
            <w:hideMark/>
          </w:tcPr>
          <w:p w14:paraId="3123EFD0" w14:textId="77777777" w:rsidR="00035B2B" w:rsidRDefault="00035B2B" w:rsidP="008732CA">
            <w:pPr>
              <w:pStyle w:val="Glava"/>
              <w:numPr>
                <w:ilvl w:val="0"/>
                <w:numId w:val="24"/>
              </w:numPr>
              <w:tabs>
                <w:tab w:val="left" w:pos="708"/>
              </w:tabs>
              <w:ind w:left="-113"/>
              <w:jc w:val="both"/>
              <w:rPr>
                <w:i w:val="0"/>
                <w:sz w:val="22"/>
                <w:szCs w:val="22"/>
              </w:rPr>
            </w:pPr>
            <w:r>
              <w:rPr>
                <w:i w:val="0"/>
                <w:sz w:val="22"/>
                <w:szCs w:val="22"/>
              </w:rPr>
              <w:t>Transakcijski račun</w:t>
            </w:r>
            <w:r w:rsidR="00E73522">
              <w:rPr>
                <w:i w:val="0"/>
                <w:sz w:val="22"/>
                <w:szCs w:val="22"/>
              </w:rPr>
              <w:t xml:space="preserve"> (številka)</w:t>
            </w:r>
            <w:r>
              <w:rPr>
                <w:i w:val="0"/>
                <w:sz w:val="22"/>
                <w:szCs w:val="22"/>
              </w:rPr>
              <w:t>:</w:t>
            </w:r>
          </w:p>
        </w:tc>
        <w:tc>
          <w:tcPr>
            <w:tcW w:w="5629" w:type="dxa"/>
            <w:gridSpan w:val="3"/>
            <w:tcBorders>
              <w:top w:val="nil"/>
              <w:left w:val="nil"/>
              <w:bottom w:val="single" w:sz="4" w:space="0" w:color="auto"/>
              <w:right w:val="nil"/>
            </w:tcBorders>
          </w:tcPr>
          <w:p w14:paraId="4AB3DA80" w14:textId="77777777" w:rsidR="00035B2B" w:rsidRDefault="00035B2B" w:rsidP="00170D42">
            <w:pPr>
              <w:pStyle w:val="Glava"/>
              <w:tabs>
                <w:tab w:val="left" w:pos="708"/>
              </w:tabs>
              <w:ind w:left="-113"/>
              <w:jc w:val="both"/>
              <w:rPr>
                <w:i w:val="0"/>
                <w:sz w:val="22"/>
                <w:szCs w:val="22"/>
              </w:rPr>
            </w:pPr>
          </w:p>
        </w:tc>
      </w:tr>
      <w:tr w:rsidR="00035B2B" w14:paraId="59FEB35D" w14:textId="77777777" w:rsidTr="00E73522">
        <w:tc>
          <w:tcPr>
            <w:tcW w:w="8944" w:type="dxa"/>
            <w:gridSpan w:val="5"/>
          </w:tcPr>
          <w:p w14:paraId="4B5A15AF" w14:textId="77777777" w:rsidR="00035B2B" w:rsidRPr="00E73522" w:rsidRDefault="00E73522" w:rsidP="00170D42">
            <w:pPr>
              <w:pStyle w:val="Glava"/>
              <w:tabs>
                <w:tab w:val="left" w:pos="708"/>
              </w:tabs>
              <w:ind w:left="-113"/>
              <w:jc w:val="both"/>
              <w:rPr>
                <w:i w:val="0"/>
                <w:sz w:val="22"/>
                <w:szCs w:val="22"/>
                <w:vertAlign w:val="superscript"/>
              </w:rPr>
            </w:pPr>
            <w:r>
              <w:rPr>
                <w:i w:val="0"/>
                <w:sz w:val="22"/>
                <w:szCs w:val="22"/>
                <w:vertAlign w:val="superscript"/>
              </w:rPr>
              <w:t xml:space="preserve">          </w:t>
            </w:r>
            <w:r w:rsidRPr="00E73522">
              <w:rPr>
                <w:i w:val="0"/>
                <w:sz w:val="22"/>
                <w:szCs w:val="22"/>
                <w:vertAlign w:val="superscript"/>
              </w:rPr>
              <w:t>(Ponudnik navede transakcijski račun, kamor se bodo v primeru izbire, vršila plačila.)</w:t>
            </w:r>
          </w:p>
        </w:tc>
      </w:tr>
      <w:tr w:rsidR="00035B2B" w14:paraId="69507812" w14:textId="77777777" w:rsidTr="00E73522">
        <w:tc>
          <w:tcPr>
            <w:tcW w:w="4874" w:type="dxa"/>
            <w:gridSpan w:val="4"/>
            <w:hideMark/>
          </w:tcPr>
          <w:p w14:paraId="1B33D9FE" w14:textId="77777777" w:rsidR="00170D42" w:rsidRDefault="00170D42" w:rsidP="00170D42">
            <w:pPr>
              <w:pStyle w:val="Glava"/>
              <w:tabs>
                <w:tab w:val="left" w:pos="708"/>
              </w:tabs>
              <w:ind w:left="-113"/>
              <w:jc w:val="both"/>
              <w:rPr>
                <w:i w:val="0"/>
                <w:sz w:val="22"/>
                <w:szCs w:val="22"/>
              </w:rPr>
            </w:pPr>
          </w:p>
          <w:p w14:paraId="2F3EABA2" w14:textId="77777777" w:rsidR="00035B2B" w:rsidRDefault="00035B2B" w:rsidP="008732CA">
            <w:pPr>
              <w:pStyle w:val="Glava"/>
              <w:numPr>
                <w:ilvl w:val="0"/>
                <w:numId w:val="24"/>
              </w:numPr>
              <w:tabs>
                <w:tab w:val="left" w:pos="708"/>
              </w:tabs>
              <w:ind w:left="-113"/>
              <w:jc w:val="both"/>
              <w:rPr>
                <w:i w:val="0"/>
                <w:sz w:val="22"/>
                <w:szCs w:val="22"/>
              </w:rPr>
            </w:pPr>
            <w:r>
              <w:rPr>
                <w:i w:val="0"/>
                <w:sz w:val="22"/>
                <w:szCs w:val="22"/>
              </w:rPr>
              <w:t>Transakcijski račun odprt pri (naziv banke):</w:t>
            </w:r>
          </w:p>
        </w:tc>
        <w:tc>
          <w:tcPr>
            <w:tcW w:w="4070" w:type="dxa"/>
            <w:tcBorders>
              <w:top w:val="nil"/>
              <w:left w:val="nil"/>
              <w:bottom w:val="single" w:sz="4" w:space="0" w:color="auto"/>
              <w:right w:val="nil"/>
            </w:tcBorders>
          </w:tcPr>
          <w:p w14:paraId="124B2ED6" w14:textId="77777777" w:rsidR="00035B2B" w:rsidRDefault="00035B2B" w:rsidP="00170D42">
            <w:pPr>
              <w:pStyle w:val="Glava"/>
              <w:tabs>
                <w:tab w:val="left" w:pos="708"/>
              </w:tabs>
              <w:ind w:left="-113"/>
              <w:jc w:val="both"/>
              <w:rPr>
                <w:i w:val="0"/>
                <w:sz w:val="22"/>
                <w:szCs w:val="22"/>
              </w:rPr>
            </w:pPr>
          </w:p>
        </w:tc>
      </w:tr>
      <w:tr w:rsidR="00035B2B" w14:paraId="6038446F" w14:textId="77777777" w:rsidTr="00E73522">
        <w:tc>
          <w:tcPr>
            <w:tcW w:w="8944" w:type="dxa"/>
            <w:gridSpan w:val="5"/>
          </w:tcPr>
          <w:p w14:paraId="4F1B2A72" w14:textId="77777777" w:rsidR="00035B2B" w:rsidRDefault="00035B2B" w:rsidP="00170D42">
            <w:pPr>
              <w:pStyle w:val="Glava"/>
              <w:tabs>
                <w:tab w:val="left" w:pos="708"/>
              </w:tabs>
              <w:ind w:left="-113"/>
              <w:jc w:val="both"/>
              <w:rPr>
                <w:i w:val="0"/>
                <w:sz w:val="22"/>
                <w:szCs w:val="22"/>
              </w:rPr>
            </w:pPr>
          </w:p>
        </w:tc>
      </w:tr>
      <w:tr w:rsidR="00035B2B" w14:paraId="4B7D0A3A" w14:textId="77777777" w:rsidTr="00E73522">
        <w:tc>
          <w:tcPr>
            <w:tcW w:w="4874" w:type="dxa"/>
            <w:gridSpan w:val="4"/>
          </w:tcPr>
          <w:p w14:paraId="69A63B2D" w14:textId="77777777" w:rsidR="00035B2B" w:rsidRDefault="00035B2B" w:rsidP="00170D42">
            <w:pPr>
              <w:pStyle w:val="Glava"/>
              <w:tabs>
                <w:tab w:val="left" w:pos="708"/>
              </w:tabs>
              <w:ind w:left="-113"/>
              <w:jc w:val="both"/>
              <w:rPr>
                <w:i w:val="0"/>
                <w:sz w:val="22"/>
                <w:szCs w:val="22"/>
              </w:rPr>
            </w:pPr>
          </w:p>
          <w:p w14:paraId="293919EC" w14:textId="77777777" w:rsidR="00035B2B" w:rsidRDefault="00035B2B" w:rsidP="008732CA">
            <w:pPr>
              <w:pStyle w:val="Glava"/>
              <w:numPr>
                <w:ilvl w:val="0"/>
                <w:numId w:val="24"/>
              </w:numPr>
              <w:tabs>
                <w:tab w:val="left" w:pos="708"/>
              </w:tabs>
              <w:ind w:left="-113"/>
              <w:jc w:val="both"/>
              <w:rPr>
                <w:i w:val="0"/>
                <w:sz w:val="22"/>
                <w:szCs w:val="22"/>
              </w:rPr>
            </w:pPr>
            <w:r>
              <w:rPr>
                <w:i w:val="0"/>
                <w:sz w:val="22"/>
                <w:szCs w:val="22"/>
              </w:rPr>
              <w:t>Identifikacijska številka ponudnika za DDV:</w:t>
            </w:r>
          </w:p>
        </w:tc>
        <w:tc>
          <w:tcPr>
            <w:tcW w:w="4070" w:type="dxa"/>
            <w:tcBorders>
              <w:top w:val="nil"/>
              <w:left w:val="nil"/>
              <w:bottom w:val="single" w:sz="4" w:space="0" w:color="auto"/>
              <w:right w:val="nil"/>
            </w:tcBorders>
          </w:tcPr>
          <w:p w14:paraId="0EA42DC8" w14:textId="77777777" w:rsidR="00035B2B" w:rsidRDefault="00035B2B" w:rsidP="00170D42">
            <w:pPr>
              <w:pStyle w:val="Glava"/>
              <w:tabs>
                <w:tab w:val="left" w:pos="708"/>
              </w:tabs>
              <w:ind w:left="-113"/>
              <w:jc w:val="both"/>
              <w:rPr>
                <w:i w:val="0"/>
                <w:sz w:val="22"/>
                <w:szCs w:val="22"/>
              </w:rPr>
            </w:pPr>
          </w:p>
        </w:tc>
      </w:tr>
      <w:tr w:rsidR="00E73522" w14:paraId="2EEC330E" w14:textId="77777777" w:rsidTr="00E73522">
        <w:tc>
          <w:tcPr>
            <w:tcW w:w="8944" w:type="dxa"/>
            <w:gridSpan w:val="5"/>
          </w:tcPr>
          <w:p w14:paraId="16FE323B" w14:textId="77777777" w:rsidR="00170D42" w:rsidRDefault="00170D42" w:rsidP="00170D42">
            <w:pPr>
              <w:pStyle w:val="Glava"/>
              <w:tabs>
                <w:tab w:val="left" w:pos="708"/>
              </w:tabs>
              <w:ind w:left="-113"/>
              <w:jc w:val="both"/>
              <w:rPr>
                <w:i w:val="0"/>
                <w:sz w:val="22"/>
                <w:szCs w:val="22"/>
              </w:rPr>
            </w:pPr>
          </w:p>
          <w:p w14:paraId="30D9CF23" w14:textId="77777777" w:rsidR="00E73522" w:rsidRDefault="00E73522" w:rsidP="008732CA">
            <w:pPr>
              <w:pStyle w:val="Glava"/>
              <w:numPr>
                <w:ilvl w:val="0"/>
                <w:numId w:val="24"/>
              </w:numPr>
              <w:tabs>
                <w:tab w:val="left" w:pos="708"/>
              </w:tabs>
              <w:ind w:left="-113"/>
              <w:jc w:val="both"/>
              <w:rPr>
                <w:i w:val="0"/>
                <w:sz w:val="22"/>
                <w:szCs w:val="22"/>
              </w:rPr>
            </w:pPr>
            <w:r>
              <w:rPr>
                <w:i w:val="0"/>
                <w:sz w:val="22"/>
                <w:szCs w:val="22"/>
              </w:rPr>
              <w:t>Finančni urad, kjer je ponudnik vpisan v davčni register (ponudnik navede pristojni davčni urad, naslov in pošto):</w:t>
            </w:r>
          </w:p>
        </w:tc>
      </w:tr>
      <w:tr w:rsidR="00E73522" w14:paraId="6A24731E" w14:textId="77777777" w:rsidTr="00170D42">
        <w:trPr>
          <w:trHeight w:val="397"/>
        </w:trPr>
        <w:tc>
          <w:tcPr>
            <w:tcW w:w="8944" w:type="dxa"/>
            <w:gridSpan w:val="5"/>
            <w:tcBorders>
              <w:bottom w:val="single" w:sz="4" w:space="0" w:color="auto"/>
            </w:tcBorders>
          </w:tcPr>
          <w:p w14:paraId="366F628C" w14:textId="77777777" w:rsidR="00E73522" w:rsidRDefault="00E73522" w:rsidP="00E73522">
            <w:pPr>
              <w:pStyle w:val="Glava"/>
              <w:tabs>
                <w:tab w:val="left" w:pos="708"/>
              </w:tabs>
              <w:ind w:left="360"/>
              <w:jc w:val="both"/>
              <w:rPr>
                <w:i w:val="0"/>
                <w:sz w:val="22"/>
                <w:szCs w:val="22"/>
              </w:rPr>
            </w:pPr>
          </w:p>
        </w:tc>
      </w:tr>
      <w:tr w:rsidR="00E73522" w14:paraId="12F105F8" w14:textId="77777777" w:rsidTr="00170D42">
        <w:trPr>
          <w:trHeight w:val="397"/>
        </w:trPr>
        <w:tc>
          <w:tcPr>
            <w:tcW w:w="8944" w:type="dxa"/>
            <w:gridSpan w:val="5"/>
            <w:tcBorders>
              <w:bottom w:val="single" w:sz="4" w:space="0" w:color="auto"/>
            </w:tcBorders>
          </w:tcPr>
          <w:p w14:paraId="13613312" w14:textId="77777777" w:rsidR="00E73522" w:rsidRDefault="00E73522" w:rsidP="00E73522">
            <w:pPr>
              <w:pStyle w:val="Glava"/>
              <w:tabs>
                <w:tab w:val="left" w:pos="708"/>
              </w:tabs>
              <w:ind w:left="360"/>
              <w:jc w:val="both"/>
              <w:rPr>
                <w:i w:val="0"/>
                <w:sz w:val="22"/>
                <w:szCs w:val="22"/>
              </w:rPr>
            </w:pPr>
          </w:p>
        </w:tc>
      </w:tr>
      <w:tr w:rsidR="00035B2B" w14:paraId="6F8E569A" w14:textId="77777777" w:rsidTr="00E73522">
        <w:tc>
          <w:tcPr>
            <w:tcW w:w="8944" w:type="dxa"/>
            <w:gridSpan w:val="5"/>
            <w:tcBorders>
              <w:top w:val="single" w:sz="4" w:space="0" w:color="auto"/>
            </w:tcBorders>
          </w:tcPr>
          <w:p w14:paraId="437EB90F" w14:textId="77777777" w:rsidR="00035B2B" w:rsidRDefault="00035B2B" w:rsidP="00E73522">
            <w:pPr>
              <w:pStyle w:val="Glava"/>
              <w:tabs>
                <w:tab w:val="left" w:pos="708"/>
              </w:tabs>
              <w:jc w:val="center"/>
              <w:rPr>
                <w:i w:val="0"/>
                <w:sz w:val="22"/>
                <w:szCs w:val="22"/>
              </w:rPr>
            </w:pPr>
          </w:p>
        </w:tc>
      </w:tr>
      <w:tr w:rsidR="00035B2B" w14:paraId="1E36396D" w14:textId="77777777" w:rsidTr="00E73522">
        <w:tc>
          <w:tcPr>
            <w:tcW w:w="3461" w:type="dxa"/>
            <w:gridSpan w:val="3"/>
            <w:hideMark/>
          </w:tcPr>
          <w:p w14:paraId="429D5033" w14:textId="77777777" w:rsidR="00035B2B" w:rsidRDefault="00035B2B" w:rsidP="008732CA">
            <w:pPr>
              <w:pStyle w:val="Glava"/>
              <w:numPr>
                <w:ilvl w:val="0"/>
                <w:numId w:val="24"/>
              </w:numPr>
              <w:tabs>
                <w:tab w:val="left" w:pos="708"/>
              </w:tabs>
              <w:ind w:left="247"/>
              <w:jc w:val="both"/>
              <w:rPr>
                <w:i w:val="0"/>
                <w:sz w:val="22"/>
                <w:szCs w:val="22"/>
              </w:rPr>
            </w:pPr>
            <w:r>
              <w:rPr>
                <w:i w:val="0"/>
                <w:sz w:val="22"/>
                <w:szCs w:val="22"/>
              </w:rPr>
              <w:t>Matična številka ponudnika:</w:t>
            </w:r>
          </w:p>
        </w:tc>
        <w:tc>
          <w:tcPr>
            <w:tcW w:w="5483" w:type="dxa"/>
            <w:gridSpan w:val="2"/>
            <w:tcBorders>
              <w:top w:val="nil"/>
              <w:left w:val="nil"/>
              <w:bottom w:val="single" w:sz="4" w:space="0" w:color="auto"/>
              <w:right w:val="nil"/>
            </w:tcBorders>
          </w:tcPr>
          <w:p w14:paraId="281A90EA" w14:textId="77777777" w:rsidR="00035B2B" w:rsidRDefault="00035B2B">
            <w:pPr>
              <w:pStyle w:val="Glava"/>
              <w:tabs>
                <w:tab w:val="left" w:pos="708"/>
              </w:tabs>
              <w:jc w:val="both"/>
              <w:rPr>
                <w:i w:val="0"/>
                <w:sz w:val="22"/>
                <w:szCs w:val="22"/>
              </w:rPr>
            </w:pPr>
          </w:p>
        </w:tc>
      </w:tr>
    </w:tbl>
    <w:p w14:paraId="2145CAF7" w14:textId="77777777" w:rsidR="00035B2B" w:rsidRDefault="00035B2B" w:rsidP="00035B2B">
      <w:pPr>
        <w:pStyle w:val="Glava"/>
        <w:tabs>
          <w:tab w:val="left" w:pos="708"/>
        </w:tabs>
        <w:jc w:val="both"/>
        <w:rPr>
          <w:i w:val="0"/>
          <w:sz w:val="22"/>
          <w:szCs w:val="22"/>
        </w:rPr>
      </w:pPr>
    </w:p>
    <w:p w14:paraId="0D881A55" w14:textId="77777777" w:rsidR="00035B2B" w:rsidRDefault="00035B2B" w:rsidP="00035B2B">
      <w:pPr>
        <w:pStyle w:val="Glava"/>
        <w:tabs>
          <w:tab w:val="left" w:pos="708"/>
        </w:tabs>
        <w:jc w:val="both"/>
        <w:rPr>
          <w:i w:val="0"/>
          <w:sz w:val="22"/>
          <w:szCs w:val="22"/>
        </w:rPr>
      </w:pPr>
    </w:p>
    <w:p w14:paraId="3966F5FD" w14:textId="77777777" w:rsidR="00035B2B" w:rsidRDefault="00035B2B" w:rsidP="00035B2B">
      <w:pPr>
        <w:pStyle w:val="Glava"/>
        <w:tabs>
          <w:tab w:val="left" w:pos="708"/>
        </w:tabs>
        <w:jc w:val="both"/>
        <w:rPr>
          <w:i w:val="0"/>
          <w:sz w:val="22"/>
          <w:szCs w:val="22"/>
        </w:rPr>
      </w:pPr>
    </w:p>
    <w:p w14:paraId="3DF7ACD9" w14:textId="77777777" w:rsidR="00035B2B" w:rsidRDefault="00035B2B" w:rsidP="00035B2B">
      <w:pPr>
        <w:rPr>
          <w:i w:val="0"/>
          <w:sz w:val="22"/>
          <w:szCs w:val="22"/>
        </w:rPr>
        <w:sectPr w:rsidR="00035B2B">
          <w:pgSz w:w="11906" w:h="16838"/>
          <w:pgMar w:top="1400" w:right="1200" w:bottom="1200" w:left="630" w:header="709" w:footer="709" w:gutter="0"/>
          <w:cols w:space="708"/>
        </w:sectPr>
      </w:pPr>
    </w:p>
    <w:p w14:paraId="61AED4AD" w14:textId="77777777" w:rsidR="00035B2B" w:rsidRDefault="00E73522" w:rsidP="00035B2B">
      <w:pPr>
        <w:tabs>
          <w:tab w:val="left" w:pos="708"/>
          <w:tab w:val="center" w:pos="4320"/>
          <w:tab w:val="right" w:pos="8640"/>
        </w:tabs>
        <w:ind w:left="1080" w:firstLine="513"/>
        <w:jc w:val="right"/>
        <w:rPr>
          <w:b/>
          <w:i w:val="0"/>
          <w:sz w:val="22"/>
          <w:szCs w:val="22"/>
          <w:lang w:eastAsia="en-US"/>
        </w:rPr>
      </w:pPr>
      <w:r>
        <w:rPr>
          <w:b/>
          <w:i w:val="0"/>
          <w:sz w:val="22"/>
          <w:szCs w:val="22"/>
          <w:lang w:eastAsia="en-US"/>
        </w:rPr>
        <w:lastRenderedPageBreak/>
        <w:t>PRILOGA</w:t>
      </w:r>
      <w:r w:rsidR="00035B2B">
        <w:rPr>
          <w:b/>
          <w:i w:val="0"/>
          <w:sz w:val="22"/>
          <w:szCs w:val="22"/>
          <w:lang w:eastAsia="en-US"/>
        </w:rPr>
        <w:t xml:space="preserve"> 2</w:t>
      </w:r>
    </w:p>
    <w:p w14:paraId="0B21D481" w14:textId="77777777" w:rsidR="00035B2B" w:rsidRDefault="00035B2B" w:rsidP="00035B2B">
      <w:pPr>
        <w:tabs>
          <w:tab w:val="left" w:pos="708"/>
          <w:tab w:val="center" w:pos="4320"/>
          <w:tab w:val="left" w:pos="7730"/>
          <w:tab w:val="right" w:pos="8640"/>
        </w:tabs>
        <w:rPr>
          <w:b/>
          <w:i w:val="0"/>
          <w:sz w:val="22"/>
          <w:szCs w:val="22"/>
          <w:lang w:eastAsia="en-US"/>
        </w:rPr>
      </w:pPr>
      <w:r>
        <w:rPr>
          <w:b/>
          <w:i w:val="0"/>
          <w:sz w:val="22"/>
          <w:szCs w:val="22"/>
          <w:lang w:eastAsia="en-US"/>
        </w:rPr>
        <w:tab/>
      </w:r>
    </w:p>
    <w:p w14:paraId="2BE222AB" w14:textId="77777777" w:rsidR="00035B2B" w:rsidRDefault="00035B2B" w:rsidP="00035B2B">
      <w:pPr>
        <w:tabs>
          <w:tab w:val="left" w:pos="708"/>
          <w:tab w:val="center" w:pos="4320"/>
          <w:tab w:val="right" w:pos="8640"/>
        </w:tabs>
        <w:ind w:left="1080" w:firstLine="513"/>
        <w:jc w:val="right"/>
        <w:rPr>
          <w:b/>
          <w:i w:val="0"/>
          <w:sz w:val="22"/>
          <w:szCs w:val="22"/>
          <w:lang w:eastAsia="en-US"/>
        </w:rPr>
      </w:pPr>
    </w:p>
    <w:p w14:paraId="1D58D0BE" w14:textId="77777777" w:rsidR="00962834" w:rsidRDefault="00962834" w:rsidP="00035B2B">
      <w:pPr>
        <w:tabs>
          <w:tab w:val="left" w:pos="708"/>
          <w:tab w:val="center" w:pos="4536"/>
          <w:tab w:val="right" w:pos="9072"/>
        </w:tabs>
        <w:ind w:left="1080"/>
        <w:jc w:val="center"/>
        <w:rPr>
          <w:b/>
          <w:i w:val="0"/>
          <w:sz w:val="28"/>
          <w:szCs w:val="22"/>
        </w:rPr>
      </w:pPr>
    </w:p>
    <w:p w14:paraId="734CBB99" w14:textId="77777777" w:rsidR="00962834" w:rsidRDefault="00962834" w:rsidP="00035B2B">
      <w:pPr>
        <w:tabs>
          <w:tab w:val="left" w:pos="708"/>
          <w:tab w:val="center" w:pos="4536"/>
          <w:tab w:val="right" w:pos="9072"/>
        </w:tabs>
        <w:ind w:left="1080"/>
        <w:jc w:val="center"/>
        <w:rPr>
          <w:b/>
          <w:i w:val="0"/>
          <w:sz w:val="28"/>
          <w:szCs w:val="22"/>
        </w:rPr>
      </w:pPr>
    </w:p>
    <w:p w14:paraId="61C5CDB9" w14:textId="77777777" w:rsidR="00962834" w:rsidRDefault="00962834" w:rsidP="00035B2B">
      <w:pPr>
        <w:tabs>
          <w:tab w:val="left" w:pos="708"/>
          <w:tab w:val="center" w:pos="4536"/>
          <w:tab w:val="right" w:pos="9072"/>
        </w:tabs>
        <w:ind w:left="1080"/>
        <w:jc w:val="center"/>
        <w:rPr>
          <w:b/>
          <w:i w:val="0"/>
          <w:sz w:val="28"/>
          <w:szCs w:val="22"/>
        </w:rPr>
      </w:pPr>
    </w:p>
    <w:p w14:paraId="7C7216D5" w14:textId="77777777" w:rsidR="00035B2B" w:rsidRPr="00E73522" w:rsidRDefault="00035B2B" w:rsidP="00035B2B">
      <w:pPr>
        <w:tabs>
          <w:tab w:val="left" w:pos="708"/>
          <w:tab w:val="center" w:pos="4536"/>
          <w:tab w:val="right" w:pos="9072"/>
        </w:tabs>
        <w:ind w:left="1080"/>
        <w:jc w:val="center"/>
        <w:rPr>
          <w:b/>
          <w:i w:val="0"/>
          <w:sz w:val="28"/>
          <w:szCs w:val="22"/>
        </w:rPr>
      </w:pPr>
      <w:r w:rsidRPr="00E73522">
        <w:rPr>
          <w:b/>
          <w:i w:val="0"/>
          <w:sz w:val="28"/>
          <w:szCs w:val="22"/>
        </w:rPr>
        <w:t xml:space="preserve">ESPD </w:t>
      </w:r>
      <w:r w:rsidR="00962834">
        <w:rPr>
          <w:b/>
          <w:i w:val="0"/>
          <w:sz w:val="28"/>
          <w:szCs w:val="22"/>
        </w:rPr>
        <w:t>o</w:t>
      </w:r>
      <w:r w:rsidRPr="00E73522">
        <w:rPr>
          <w:b/>
          <w:i w:val="0"/>
          <w:sz w:val="28"/>
          <w:szCs w:val="22"/>
        </w:rPr>
        <w:t>brazec</w:t>
      </w:r>
    </w:p>
    <w:p w14:paraId="3FE2E769" w14:textId="77777777" w:rsidR="00035B2B" w:rsidRDefault="00035B2B" w:rsidP="00035B2B">
      <w:pPr>
        <w:tabs>
          <w:tab w:val="left" w:pos="708"/>
          <w:tab w:val="center" w:pos="4536"/>
          <w:tab w:val="right" w:pos="9072"/>
        </w:tabs>
        <w:ind w:left="1080"/>
        <w:jc w:val="right"/>
        <w:rPr>
          <w:b/>
          <w:i w:val="0"/>
          <w:sz w:val="22"/>
          <w:szCs w:val="22"/>
        </w:rPr>
      </w:pPr>
    </w:p>
    <w:p w14:paraId="7ED46EB3" w14:textId="77777777" w:rsidR="00035B2B" w:rsidRDefault="00035B2B" w:rsidP="00035B2B">
      <w:pPr>
        <w:pStyle w:val="Glava"/>
        <w:tabs>
          <w:tab w:val="left" w:pos="708"/>
        </w:tabs>
        <w:ind w:left="1080"/>
        <w:jc w:val="right"/>
        <w:rPr>
          <w:b/>
          <w:i w:val="0"/>
          <w:sz w:val="22"/>
          <w:szCs w:val="22"/>
        </w:rPr>
      </w:pPr>
    </w:p>
    <w:p w14:paraId="36A7B4C6" w14:textId="77777777" w:rsidR="00035B2B" w:rsidRDefault="00035B2B" w:rsidP="00035B2B">
      <w:pPr>
        <w:pStyle w:val="Glava"/>
        <w:tabs>
          <w:tab w:val="left" w:pos="708"/>
        </w:tabs>
        <w:ind w:left="1080"/>
        <w:jc w:val="right"/>
        <w:rPr>
          <w:b/>
          <w:i w:val="0"/>
          <w:sz w:val="22"/>
          <w:szCs w:val="22"/>
        </w:rPr>
      </w:pPr>
    </w:p>
    <w:p w14:paraId="5ACEF18F" w14:textId="77777777" w:rsidR="00962834" w:rsidRDefault="00962834" w:rsidP="00035B2B">
      <w:pPr>
        <w:pStyle w:val="Glava"/>
        <w:tabs>
          <w:tab w:val="left" w:pos="708"/>
        </w:tabs>
        <w:ind w:left="1080"/>
        <w:jc w:val="right"/>
        <w:rPr>
          <w:b/>
          <w:i w:val="0"/>
          <w:sz w:val="22"/>
          <w:szCs w:val="22"/>
        </w:rPr>
      </w:pPr>
    </w:p>
    <w:p w14:paraId="5015EECA" w14:textId="77777777" w:rsidR="00962834" w:rsidRDefault="00962834" w:rsidP="00035B2B">
      <w:pPr>
        <w:pStyle w:val="Glava"/>
        <w:tabs>
          <w:tab w:val="left" w:pos="708"/>
        </w:tabs>
        <w:ind w:left="1080"/>
        <w:jc w:val="right"/>
        <w:rPr>
          <w:b/>
          <w:i w:val="0"/>
          <w:sz w:val="22"/>
          <w:szCs w:val="22"/>
        </w:rPr>
      </w:pPr>
    </w:p>
    <w:p w14:paraId="74768E2D" w14:textId="77777777" w:rsidR="00962834" w:rsidRDefault="00962834" w:rsidP="00035B2B">
      <w:pPr>
        <w:pStyle w:val="Glava"/>
        <w:tabs>
          <w:tab w:val="left" w:pos="708"/>
        </w:tabs>
        <w:ind w:left="1080"/>
        <w:jc w:val="right"/>
        <w:rPr>
          <w:b/>
          <w:i w:val="0"/>
          <w:sz w:val="22"/>
          <w:szCs w:val="22"/>
        </w:rPr>
      </w:pPr>
    </w:p>
    <w:p w14:paraId="0339498A" w14:textId="77777777" w:rsidR="00962834" w:rsidRPr="00962834" w:rsidRDefault="00962834" w:rsidP="00170D42">
      <w:pPr>
        <w:pStyle w:val="Glava"/>
        <w:tabs>
          <w:tab w:val="left" w:pos="708"/>
        </w:tabs>
        <w:ind w:left="1020"/>
        <w:jc w:val="both"/>
        <w:rPr>
          <w:i w:val="0"/>
          <w:sz w:val="22"/>
          <w:szCs w:val="22"/>
        </w:rPr>
      </w:pPr>
      <w:r w:rsidRPr="00962834">
        <w:rPr>
          <w:i w:val="0"/>
          <w:sz w:val="22"/>
          <w:szCs w:val="22"/>
        </w:rPr>
        <w:t xml:space="preserve">Ponudnik priloži izpolnjen ESPD obrazec. </w:t>
      </w:r>
    </w:p>
    <w:p w14:paraId="47C6E9E8" w14:textId="77777777" w:rsidR="00962834" w:rsidRPr="00962834" w:rsidRDefault="00962834" w:rsidP="00170D42">
      <w:pPr>
        <w:pStyle w:val="Glava"/>
        <w:tabs>
          <w:tab w:val="left" w:pos="708"/>
        </w:tabs>
        <w:ind w:left="1020"/>
        <w:jc w:val="both"/>
        <w:rPr>
          <w:i w:val="0"/>
          <w:sz w:val="22"/>
          <w:szCs w:val="22"/>
        </w:rPr>
      </w:pPr>
    </w:p>
    <w:p w14:paraId="35083AA8" w14:textId="77777777" w:rsidR="00962834" w:rsidRPr="00962834" w:rsidRDefault="00962834" w:rsidP="00170D42">
      <w:pPr>
        <w:pStyle w:val="Glava"/>
        <w:tabs>
          <w:tab w:val="left" w:pos="708"/>
        </w:tabs>
        <w:ind w:left="1020"/>
        <w:jc w:val="both"/>
        <w:rPr>
          <w:i w:val="0"/>
          <w:sz w:val="22"/>
          <w:szCs w:val="22"/>
        </w:rPr>
      </w:pPr>
      <w:r w:rsidRPr="00962834">
        <w:rPr>
          <w:i w:val="0"/>
          <w:sz w:val="22"/>
          <w:szCs w:val="22"/>
        </w:rPr>
        <w:t>V primeru, da bo ponudnik sodeloval s podizvajalcem, ESPD obrazec priloži tudi podizvajalec.</w:t>
      </w:r>
    </w:p>
    <w:p w14:paraId="17BF138E" w14:textId="77777777" w:rsidR="00035B2B" w:rsidRPr="00962834" w:rsidRDefault="00962834" w:rsidP="00170D42">
      <w:pPr>
        <w:pStyle w:val="Glava"/>
        <w:tabs>
          <w:tab w:val="left" w:pos="708"/>
        </w:tabs>
        <w:ind w:left="1020"/>
        <w:jc w:val="both"/>
        <w:rPr>
          <w:i w:val="0"/>
          <w:sz w:val="22"/>
          <w:szCs w:val="22"/>
        </w:rPr>
      </w:pPr>
      <w:r w:rsidRPr="00962834">
        <w:rPr>
          <w:i w:val="0"/>
          <w:sz w:val="22"/>
          <w:szCs w:val="22"/>
        </w:rPr>
        <w:t>V primeru skupne ponudbe, ESPD obrazec priloži tudi vsak partner v skupni ponudbi.</w:t>
      </w:r>
    </w:p>
    <w:p w14:paraId="185DDDDE" w14:textId="77777777" w:rsidR="00035B2B" w:rsidRDefault="00035B2B" w:rsidP="00170D42">
      <w:pPr>
        <w:pStyle w:val="Glava"/>
        <w:tabs>
          <w:tab w:val="left" w:pos="708"/>
        </w:tabs>
        <w:ind w:left="1020"/>
        <w:rPr>
          <w:b/>
          <w:i w:val="0"/>
          <w:sz w:val="22"/>
          <w:szCs w:val="22"/>
        </w:rPr>
      </w:pPr>
    </w:p>
    <w:p w14:paraId="641558BA" w14:textId="77777777" w:rsidR="00035B2B" w:rsidRDefault="00035B2B" w:rsidP="00035B2B">
      <w:pPr>
        <w:pStyle w:val="Glava"/>
        <w:tabs>
          <w:tab w:val="left" w:pos="708"/>
        </w:tabs>
        <w:ind w:left="1080"/>
        <w:rPr>
          <w:b/>
          <w:i w:val="0"/>
          <w:sz w:val="22"/>
          <w:szCs w:val="22"/>
        </w:rPr>
      </w:pPr>
    </w:p>
    <w:p w14:paraId="21F9B190" w14:textId="77777777" w:rsidR="00035B2B" w:rsidRDefault="00035B2B" w:rsidP="00035B2B">
      <w:pPr>
        <w:pStyle w:val="Glava"/>
        <w:tabs>
          <w:tab w:val="left" w:pos="708"/>
        </w:tabs>
        <w:ind w:left="1080"/>
        <w:rPr>
          <w:b/>
          <w:i w:val="0"/>
          <w:sz w:val="22"/>
          <w:szCs w:val="22"/>
        </w:rPr>
      </w:pPr>
    </w:p>
    <w:p w14:paraId="031D9A90" w14:textId="77777777" w:rsidR="00035B2B" w:rsidRDefault="00035B2B" w:rsidP="00035B2B">
      <w:pPr>
        <w:pStyle w:val="Glava"/>
        <w:tabs>
          <w:tab w:val="left" w:pos="708"/>
        </w:tabs>
        <w:ind w:left="1080"/>
        <w:jc w:val="right"/>
        <w:rPr>
          <w:b/>
          <w:i w:val="0"/>
          <w:sz w:val="22"/>
          <w:szCs w:val="22"/>
        </w:rPr>
      </w:pPr>
    </w:p>
    <w:p w14:paraId="21BF3119" w14:textId="77777777" w:rsidR="00035B2B" w:rsidRDefault="00035B2B" w:rsidP="00035B2B">
      <w:pPr>
        <w:pStyle w:val="Glava"/>
        <w:tabs>
          <w:tab w:val="left" w:pos="708"/>
        </w:tabs>
        <w:ind w:left="1080"/>
        <w:jc w:val="right"/>
        <w:rPr>
          <w:b/>
          <w:i w:val="0"/>
          <w:sz w:val="22"/>
          <w:szCs w:val="22"/>
        </w:rPr>
      </w:pPr>
    </w:p>
    <w:p w14:paraId="3ECB5B0F" w14:textId="77777777" w:rsidR="00035B2B" w:rsidRDefault="00035B2B" w:rsidP="00035B2B">
      <w:pPr>
        <w:pStyle w:val="Glava"/>
        <w:tabs>
          <w:tab w:val="left" w:pos="708"/>
        </w:tabs>
        <w:ind w:left="1080"/>
        <w:jc w:val="right"/>
        <w:rPr>
          <w:b/>
          <w:i w:val="0"/>
          <w:sz w:val="22"/>
          <w:szCs w:val="22"/>
        </w:rPr>
      </w:pPr>
    </w:p>
    <w:p w14:paraId="1A712A2A" w14:textId="77777777" w:rsidR="00035B2B" w:rsidRDefault="00035B2B" w:rsidP="00035B2B">
      <w:pPr>
        <w:pStyle w:val="Glava"/>
        <w:tabs>
          <w:tab w:val="left" w:pos="708"/>
        </w:tabs>
        <w:ind w:left="1080"/>
        <w:jc w:val="right"/>
        <w:rPr>
          <w:b/>
          <w:i w:val="0"/>
          <w:sz w:val="22"/>
          <w:szCs w:val="22"/>
        </w:rPr>
      </w:pPr>
    </w:p>
    <w:p w14:paraId="026B4D53" w14:textId="77777777" w:rsidR="00035B2B" w:rsidRDefault="00035B2B" w:rsidP="00035B2B">
      <w:pPr>
        <w:pStyle w:val="Glava"/>
        <w:tabs>
          <w:tab w:val="left" w:pos="708"/>
        </w:tabs>
        <w:ind w:left="1080"/>
        <w:jc w:val="right"/>
        <w:rPr>
          <w:b/>
          <w:i w:val="0"/>
          <w:sz w:val="22"/>
          <w:szCs w:val="22"/>
        </w:rPr>
      </w:pPr>
    </w:p>
    <w:p w14:paraId="6982283D" w14:textId="77777777" w:rsidR="00035B2B" w:rsidRDefault="00035B2B" w:rsidP="00035B2B">
      <w:pPr>
        <w:pStyle w:val="Glava"/>
        <w:tabs>
          <w:tab w:val="left" w:pos="708"/>
        </w:tabs>
        <w:ind w:left="1080"/>
        <w:jc w:val="right"/>
        <w:rPr>
          <w:b/>
          <w:i w:val="0"/>
          <w:sz w:val="22"/>
          <w:szCs w:val="22"/>
        </w:rPr>
      </w:pPr>
    </w:p>
    <w:p w14:paraId="414EAA1E" w14:textId="77777777" w:rsidR="00035B2B" w:rsidRDefault="00035B2B" w:rsidP="00035B2B">
      <w:pPr>
        <w:pStyle w:val="Glava"/>
        <w:tabs>
          <w:tab w:val="left" w:pos="708"/>
        </w:tabs>
        <w:ind w:left="1080"/>
        <w:jc w:val="right"/>
        <w:rPr>
          <w:b/>
          <w:i w:val="0"/>
          <w:sz w:val="22"/>
          <w:szCs w:val="22"/>
        </w:rPr>
      </w:pPr>
    </w:p>
    <w:p w14:paraId="01E11858" w14:textId="77777777" w:rsidR="00035B2B" w:rsidRDefault="00035B2B" w:rsidP="00035B2B">
      <w:pPr>
        <w:pStyle w:val="Glava"/>
        <w:tabs>
          <w:tab w:val="left" w:pos="708"/>
        </w:tabs>
        <w:ind w:left="1080"/>
        <w:jc w:val="right"/>
        <w:rPr>
          <w:b/>
          <w:i w:val="0"/>
          <w:sz w:val="22"/>
          <w:szCs w:val="22"/>
        </w:rPr>
      </w:pPr>
    </w:p>
    <w:p w14:paraId="336F9A79" w14:textId="77777777" w:rsidR="00035B2B" w:rsidRDefault="00035B2B" w:rsidP="00035B2B">
      <w:pPr>
        <w:pStyle w:val="Glava"/>
        <w:tabs>
          <w:tab w:val="left" w:pos="708"/>
        </w:tabs>
        <w:ind w:left="1080"/>
        <w:jc w:val="right"/>
        <w:rPr>
          <w:b/>
          <w:i w:val="0"/>
          <w:sz w:val="22"/>
          <w:szCs w:val="22"/>
        </w:rPr>
      </w:pPr>
    </w:p>
    <w:p w14:paraId="5B85D7C5" w14:textId="77777777" w:rsidR="00035B2B" w:rsidRDefault="00035B2B" w:rsidP="00035B2B">
      <w:pPr>
        <w:pStyle w:val="Glava"/>
        <w:tabs>
          <w:tab w:val="left" w:pos="708"/>
        </w:tabs>
        <w:ind w:left="1080"/>
        <w:jc w:val="right"/>
        <w:rPr>
          <w:b/>
          <w:i w:val="0"/>
          <w:sz w:val="22"/>
          <w:szCs w:val="22"/>
        </w:rPr>
      </w:pPr>
    </w:p>
    <w:p w14:paraId="38B379CF" w14:textId="77777777" w:rsidR="00035B2B" w:rsidRDefault="00035B2B" w:rsidP="00035B2B">
      <w:pPr>
        <w:pStyle w:val="Glava"/>
        <w:tabs>
          <w:tab w:val="left" w:pos="708"/>
        </w:tabs>
        <w:ind w:left="1080"/>
        <w:jc w:val="right"/>
        <w:rPr>
          <w:b/>
          <w:i w:val="0"/>
          <w:sz w:val="22"/>
          <w:szCs w:val="22"/>
        </w:rPr>
      </w:pPr>
    </w:p>
    <w:p w14:paraId="5854BA7D" w14:textId="77777777" w:rsidR="00035B2B" w:rsidRDefault="00035B2B" w:rsidP="00035B2B">
      <w:pPr>
        <w:pStyle w:val="Glava"/>
        <w:tabs>
          <w:tab w:val="left" w:pos="708"/>
        </w:tabs>
        <w:ind w:left="1080"/>
        <w:jc w:val="right"/>
        <w:rPr>
          <w:b/>
          <w:i w:val="0"/>
          <w:sz w:val="22"/>
          <w:szCs w:val="22"/>
        </w:rPr>
      </w:pPr>
    </w:p>
    <w:p w14:paraId="45832168" w14:textId="77777777" w:rsidR="00035B2B" w:rsidRDefault="00035B2B" w:rsidP="00035B2B">
      <w:pPr>
        <w:pStyle w:val="Glava"/>
        <w:tabs>
          <w:tab w:val="left" w:pos="708"/>
        </w:tabs>
        <w:ind w:left="1080"/>
        <w:jc w:val="right"/>
        <w:rPr>
          <w:b/>
          <w:i w:val="0"/>
          <w:sz w:val="22"/>
          <w:szCs w:val="22"/>
        </w:rPr>
      </w:pPr>
    </w:p>
    <w:p w14:paraId="52A55E02" w14:textId="77777777" w:rsidR="00035B2B" w:rsidRDefault="00035B2B" w:rsidP="00035B2B">
      <w:pPr>
        <w:pStyle w:val="Glava"/>
        <w:tabs>
          <w:tab w:val="left" w:pos="708"/>
        </w:tabs>
        <w:ind w:left="1080"/>
        <w:jc w:val="right"/>
        <w:rPr>
          <w:b/>
          <w:i w:val="0"/>
          <w:sz w:val="22"/>
          <w:szCs w:val="22"/>
        </w:rPr>
      </w:pPr>
    </w:p>
    <w:p w14:paraId="2D145AA7" w14:textId="77777777" w:rsidR="00035B2B" w:rsidRDefault="00035B2B" w:rsidP="00035B2B">
      <w:pPr>
        <w:pStyle w:val="Glava"/>
        <w:tabs>
          <w:tab w:val="left" w:pos="708"/>
        </w:tabs>
        <w:ind w:left="1080"/>
        <w:jc w:val="right"/>
        <w:rPr>
          <w:b/>
          <w:i w:val="0"/>
          <w:sz w:val="22"/>
          <w:szCs w:val="22"/>
        </w:rPr>
      </w:pPr>
    </w:p>
    <w:p w14:paraId="00E6900A" w14:textId="77777777" w:rsidR="00035B2B" w:rsidRDefault="00035B2B" w:rsidP="00035B2B">
      <w:pPr>
        <w:pStyle w:val="Glava"/>
        <w:tabs>
          <w:tab w:val="left" w:pos="708"/>
        </w:tabs>
        <w:ind w:left="1080"/>
        <w:jc w:val="right"/>
        <w:rPr>
          <w:b/>
          <w:i w:val="0"/>
          <w:sz w:val="22"/>
          <w:szCs w:val="22"/>
        </w:rPr>
      </w:pPr>
    </w:p>
    <w:p w14:paraId="28307B2B" w14:textId="77777777" w:rsidR="00035B2B" w:rsidRDefault="00035B2B" w:rsidP="00035B2B">
      <w:pPr>
        <w:pStyle w:val="Glava"/>
        <w:tabs>
          <w:tab w:val="left" w:pos="708"/>
        </w:tabs>
        <w:ind w:left="1080"/>
        <w:jc w:val="right"/>
        <w:rPr>
          <w:b/>
          <w:i w:val="0"/>
          <w:sz w:val="22"/>
          <w:szCs w:val="22"/>
        </w:rPr>
      </w:pPr>
    </w:p>
    <w:p w14:paraId="66F1E88D" w14:textId="77777777" w:rsidR="00035B2B" w:rsidRDefault="00035B2B" w:rsidP="00035B2B">
      <w:pPr>
        <w:pStyle w:val="Glava"/>
        <w:tabs>
          <w:tab w:val="left" w:pos="708"/>
        </w:tabs>
        <w:ind w:left="1080"/>
        <w:jc w:val="right"/>
        <w:rPr>
          <w:b/>
          <w:i w:val="0"/>
          <w:sz w:val="22"/>
          <w:szCs w:val="22"/>
        </w:rPr>
      </w:pPr>
    </w:p>
    <w:p w14:paraId="69735CF2" w14:textId="77777777" w:rsidR="00035B2B" w:rsidRDefault="00035B2B" w:rsidP="00035B2B">
      <w:pPr>
        <w:pStyle w:val="Glava"/>
        <w:tabs>
          <w:tab w:val="left" w:pos="708"/>
        </w:tabs>
        <w:ind w:left="1080"/>
        <w:jc w:val="right"/>
        <w:rPr>
          <w:b/>
          <w:i w:val="0"/>
          <w:sz w:val="22"/>
          <w:szCs w:val="22"/>
        </w:rPr>
      </w:pPr>
    </w:p>
    <w:p w14:paraId="09C1B1D8" w14:textId="77777777" w:rsidR="00035B2B" w:rsidRDefault="00035B2B" w:rsidP="00035B2B">
      <w:pPr>
        <w:pStyle w:val="Glava"/>
        <w:tabs>
          <w:tab w:val="left" w:pos="708"/>
        </w:tabs>
        <w:ind w:left="1080"/>
        <w:jc w:val="right"/>
        <w:rPr>
          <w:b/>
          <w:i w:val="0"/>
          <w:sz w:val="22"/>
          <w:szCs w:val="22"/>
        </w:rPr>
      </w:pPr>
    </w:p>
    <w:p w14:paraId="66D05D98" w14:textId="77777777" w:rsidR="00035B2B" w:rsidRDefault="00035B2B" w:rsidP="00035B2B">
      <w:pPr>
        <w:pStyle w:val="Glava"/>
        <w:tabs>
          <w:tab w:val="left" w:pos="708"/>
        </w:tabs>
        <w:ind w:left="1080"/>
        <w:jc w:val="right"/>
        <w:rPr>
          <w:b/>
          <w:i w:val="0"/>
          <w:sz w:val="22"/>
          <w:szCs w:val="22"/>
        </w:rPr>
      </w:pPr>
    </w:p>
    <w:p w14:paraId="62A37DE9" w14:textId="77777777" w:rsidR="00035B2B" w:rsidRDefault="00035B2B" w:rsidP="00035B2B">
      <w:pPr>
        <w:pStyle w:val="Glava"/>
        <w:tabs>
          <w:tab w:val="left" w:pos="708"/>
        </w:tabs>
        <w:ind w:left="1080"/>
        <w:jc w:val="right"/>
        <w:rPr>
          <w:b/>
          <w:i w:val="0"/>
          <w:sz w:val="22"/>
          <w:szCs w:val="22"/>
        </w:rPr>
      </w:pPr>
    </w:p>
    <w:p w14:paraId="352250DA" w14:textId="77777777" w:rsidR="00035B2B" w:rsidRDefault="00035B2B" w:rsidP="00035B2B">
      <w:pPr>
        <w:pStyle w:val="Glava"/>
        <w:tabs>
          <w:tab w:val="left" w:pos="708"/>
        </w:tabs>
        <w:ind w:left="1080"/>
        <w:jc w:val="right"/>
        <w:rPr>
          <w:b/>
          <w:i w:val="0"/>
          <w:sz w:val="22"/>
          <w:szCs w:val="22"/>
        </w:rPr>
      </w:pPr>
    </w:p>
    <w:p w14:paraId="008482AE" w14:textId="77777777" w:rsidR="00035B2B" w:rsidRDefault="00035B2B" w:rsidP="00035B2B">
      <w:pPr>
        <w:pStyle w:val="Glava"/>
        <w:tabs>
          <w:tab w:val="left" w:pos="708"/>
        </w:tabs>
        <w:ind w:left="1080"/>
        <w:jc w:val="right"/>
        <w:rPr>
          <w:b/>
          <w:i w:val="0"/>
          <w:sz w:val="22"/>
          <w:szCs w:val="22"/>
        </w:rPr>
      </w:pPr>
    </w:p>
    <w:p w14:paraId="76960BA0" w14:textId="77777777" w:rsidR="00035B2B" w:rsidRDefault="00035B2B" w:rsidP="00035B2B">
      <w:pPr>
        <w:pStyle w:val="Glava"/>
        <w:tabs>
          <w:tab w:val="left" w:pos="708"/>
        </w:tabs>
        <w:ind w:left="1080"/>
        <w:jc w:val="right"/>
        <w:rPr>
          <w:b/>
          <w:i w:val="0"/>
          <w:sz w:val="22"/>
          <w:szCs w:val="22"/>
        </w:rPr>
      </w:pPr>
    </w:p>
    <w:p w14:paraId="7548DEBA" w14:textId="77777777" w:rsidR="00035B2B" w:rsidRDefault="00035B2B" w:rsidP="00035B2B">
      <w:pPr>
        <w:pStyle w:val="Glava"/>
        <w:tabs>
          <w:tab w:val="left" w:pos="708"/>
        </w:tabs>
        <w:ind w:left="1080"/>
        <w:jc w:val="right"/>
        <w:rPr>
          <w:b/>
          <w:i w:val="0"/>
          <w:sz w:val="22"/>
          <w:szCs w:val="22"/>
        </w:rPr>
      </w:pPr>
    </w:p>
    <w:p w14:paraId="079576A4" w14:textId="77777777" w:rsidR="00035B2B" w:rsidRDefault="00035B2B" w:rsidP="00035B2B">
      <w:pPr>
        <w:pStyle w:val="Glava"/>
        <w:tabs>
          <w:tab w:val="left" w:pos="708"/>
        </w:tabs>
        <w:ind w:left="1080"/>
        <w:jc w:val="right"/>
        <w:rPr>
          <w:b/>
          <w:i w:val="0"/>
          <w:sz w:val="22"/>
          <w:szCs w:val="22"/>
        </w:rPr>
      </w:pPr>
    </w:p>
    <w:p w14:paraId="0BF528CE" w14:textId="77777777" w:rsidR="00035B2B" w:rsidRDefault="00035B2B" w:rsidP="00035B2B">
      <w:pPr>
        <w:pStyle w:val="Glava"/>
        <w:tabs>
          <w:tab w:val="left" w:pos="708"/>
        </w:tabs>
        <w:ind w:left="1080"/>
        <w:jc w:val="right"/>
        <w:rPr>
          <w:b/>
          <w:i w:val="0"/>
          <w:sz w:val="22"/>
          <w:szCs w:val="22"/>
        </w:rPr>
      </w:pPr>
    </w:p>
    <w:p w14:paraId="572B154A" w14:textId="77777777" w:rsidR="00035B2B" w:rsidRDefault="00035B2B" w:rsidP="00035B2B">
      <w:pPr>
        <w:pStyle w:val="Glava"/>
        <w:tabs>
          <w:tab w:val="left" w:pos="708"/>
        </w:tabs>
        <w:ind w:left="1080"/>
        <w:jc w:val="right"/>
        <w:rPr>
          <w:b/>
          <w:i w:val="0"/>
          <w:sz w:val="22"/>
          <w:szCs w:val="22"/>
        </w:rPr>
      </w:pPr>
    </w:p>
    <w:p w14:paraId="2ADCA967" w14:textId="77777777" w:rsidR="00035B2B" w:rsidRDefault="00035B2B" w:rsidP="00035B2B">
      <w:pPr>
        <w:pStyle w:val="Glava"/>
        <w:tabs>
          <w:tab w:val="left" w:pos="708"/>
        </w:tabs>
        <w:rPr>
          <w:b/>
          <w:i w:val="0"/>
          <w:sz w:val="22"/>
          <w:szCs w:val="22"/>
        </w:rPr>
      </w:pPr>
    </w:p>
    <w:p w14:paraId="6E5B8F02" w14:textId="77777777" w:rsidR="00035B2B" w:rsidRDefault="00035B2B" w:rsidP="00035B2B">
      <w:pPr>
        <w:pStyle w:val="Glava"/>
        <w:tabs>
          <w:tab w:val="left" w:pos="708"/>
        </w:tabs>
        <w:rPr>
          <w:b/>
          <w:i w:val="0"/>
          <w:sz w:val="22"/>
          <w:szCs w:val="22"/>
        </w:rPr>
      </w:pPr>
    </w:p>
    <w:p w14:paraId="498A4194" w14:textId="77777777" w:rsidR="00035B2B" w:rsidRDefault="00035B2B" w:rsidP="00035B2B">
      <w:pPr>
        <w:pStyle w:val="Glava"/>
        <w:tabs>
          <w:tab w:val="left" w:pos="708"/>
        </w:tabs>
        <w:rPr>
          <w:b/>
          <w:i w:val="0"/>
          <w:sz w:val="22"/>
          <w:szCs w:val="22"/>
        </w:rPr>
      </w:pPr>
    </w:p>
    <w:p w14:paraId="58029C5D" w14:textId="77777777" w:rsidR="00035B2B" w:rsidRDefault="00035B2B" w:rsidP="00035B2B">
      <w:pPr>
        <w:pStyle w:val="Glava"/>
        <w:tabs>
          <w:tab w:val="left" w:pos="708"/>
        </w:tabs>
        <w:rPr>
          <w:b/>
          <w:i w:val="0"/>
          <w:sz w:val="22"/>
          <w:szCs w:val="22"/>
        </w:rPr>
      </w:pPr>
    </w:p>
    <w:p w14:paraId="77356E34" w14:textId="77777777" w:rsidR="00035B2B" w:rsidRDefault="00035B2B" w:rsidP="00035B2B">
      <w:pPr>
        <w:pStyle w:val="Glava"/>
        <w:tabs>
          <w:tab w:val="left" w:pos="708"/>
        </w:tabs>
        <w:rPr>
          <w:b/>
          <w:i w:val="0"/>
          <w:sz w:val="22"/>
          <w:szCs w:val="22"/>
        </w:rPr>
      </w:pPr>
    </w:p>
    <w:p w14:paraId="57D1B999" w14:textId="77777777" w:rsidR="00035B2B" w:rsidRDefault="00035B2B" w:rsidP="00035B2B">
      <w:pPr>
        <w:pStyle w:val="Glava"/>
        <w:tabs>
          <w:tab w:val="left" w:pos="708"/>
        </w:tabs>
        <w:rPr>
          <w:b/>
          <w:i w:val="0"/>
          <w:sz w:val="22"/>
          <w:szCs w:val="22"/>
        </w:rPr>
      </w:pPr>
    </w:p>
    <w:p w14:paraId="23CA1466" w14:textId="77777777" w:rsidR="00035B2B" w:rsidRDefault="00962834" w:rsidP="00035B2B">
      <w:pPr>
        <w:pStyle w:val="Glava"/>
        <w:tabs>
          <w:tab w:val="left" w:pos="708"/>
        </w:tabs>
        <w:ind w:left="1080"/>
        <w:jc w:val="right"/>
        <w:rPr>
          <w:b/>
          <w:i w:val="0"/>
          <w:sz w:val="22"/>
          <w:szCs w:val="22"/>
        </w:rPr>
      </w:pPr>
      <w:r w:rsidRPr="00463405">
        <w:rPr>
          <w:b/>
          <w:i w:val="0"/>
          <w:sz w:val="22"/>
          <w:szCs w:val="22"/>
        </w:rPr>
        <w:lastRenderedPageBreak/>
        <w:t>PRILOGA 2</w:t>
      </w:r>
      <w:r w:rsidR="007A13A6" w:rsidRPr="00463405">
        <w:rPr>
          <w:b/>
          <w:i w:val="0"/>
          <w:sz w:val="22"/>
          <w:szCs w:val="22"/>
        </w:rPr>
        <w:t>/1</w:t>
      </w:r>
    </w:p>
    <w:p w14:paraId="1A7D6386" w14:textId="77777777" w:rsidR="00035B2B" w:rsidRDefault="00035B2B" w:rsidP="00035B2B">
      <w:pPr>
        <w:pStyle w:val="Glava"/>
        <w:tabs>
          <w:tab w:val="left" w:pos="708"/>
        </w:tabs>
        <w:ind w:left="1080"/>
        <w:jc w:val="right"/>
        <w:rPr>
          <w:i w:val="0"/>
          <w:sz w:val="22"/>
          <w:szCs w:val="22"/>
        </w:rPr>
      </w:pPr>
    </w:p>
    <w:p w14:paraId="575FD6AF" w14:textId="77777777" w:rsidR="00035B2B" w:rsidRDefault="00035B2B" w:rsidP="00035B2B">
      <w:pPr>
        <w:pStyle w:val="Glava"/>
        <w:tabs>
          <w:tab w:val="left" w:pos="708"/>
        </w:tabs>
        <w:ind w:left="1080"/>
        <w:jc w:val="right"/>
        <w:rPr>
          <w:i w:val="0"/>
          <w:sz w:val="22"/>
          <w:szCs w:val="22"/>
        </w:rPr>
      </w:pPr>
    </w:p>
    <w:p w14:paraId="12BBCA99" w14:textId="77777777" w:rsidR="00035B2B" w:rsidRDefault="00035B2B" w:rsidP="00035B2B">
      <w:pPr>
        <w:pStyle w:val="Glava"/>
        <w:tabs>
          <w:tab w:val="left" w:pos="708"/>
        </w:tabs>
        <w:ind w:left="1080"/>
        <w:jc w:val="right"/>
        <w:rPr>
          <w:i w:val="0"/>
          <w:sz w:val="22"/>
          <w:szCs w:val="22"/>
        </w:rPr>
      </w:pPr>
    </w:p>
    <w:p w14:paraId="49580CF3" w14:textId="77777777" w:rsidR="00035B2B" w:rsidRDefault="00035B2B" w:rsidP="00035B2B">
      <w:pPr>
        <w:pStyle w:val="Glava"/>
        <w:tabs>
          <w:tab w:val="left" w:pos="708"/>
        </w:tabs>
        <w:ind w:left="1080"/>
        <w:jc w:val="center"/>
        <w:rPr>
          <w:b/>
          <w:i w:val="0"/>
          <w:sz w:val="28"/>
          <w:szCs w:val="28"/>
        </w:rPr>
      </w:pPr>
      <w:r>
        <w:rPr>
          <w:b/>
          <w:i w:val="0"/>
          <w:sz w:val="28"/>
          <w:szCs w:val="28"/>
        </w:rPr>
        <w:t>POOBLASTILO PRAVNE OSEBE</w:t>
      </w:r>
    </w:p>
    <w:p w14:paraId="51F5970D" w14:textId="77777777" w:rsidR="00035B2B" w:rsidRDefault="00035B2B" w:rsidP="00035B2B">
      <w:pPr>
        <w:pStyle w:val="Glava"/>
        <w:tabs>
          <w:tab w:val="left" w:pos="708"/>
        </w:tabs>
        <w:ind w:left="1080"/>
        <w:jc w:val="both"/>
        <w:rPr>
          <w:i w:val="0"/>
          <w:sz w:val="22"/>
          <w:szCs w:val="22"/>
        </w:rPr>
      </w:pPr>
    </w:p>
    <w:p w14:paraId="55B0A038" w14:textId="77777777" w:rsidR="00035B2B" w:rsidRDefault="00035B2B" w:rsidP="00035B2B">
      <w:pPr>
        <w:pStyle w:val="Glava"/>
        <w:tabs>
          <w:tab w:val="left" w:pos="708"/>
        </w:tabs>
        <w:ind w:left="1080"/>
        <w:jc w:val="both"/>
        <w:rPr>
          <w:i w:val="0"/>
          <w:sz w:val="22"/>
          <w:szCs w:val="22"/>
        </w:rPr>
      </w:pPr>
    </w:p>
    <w:p w14:paraId="73FF5DA8" w14:textId="77777777" w:rsidR="00035B2B" w:rsidRDefault="00035B2B" w:rsidP="00170D42">
      <w:pPr>
        <w:pStyle w:val="Glava"/>
        <w:tabs>
          <w:tab w:val="left" w:pos="708"/>
        </w:tabs>
        <w:ind w:left="1020"/>
        <w:jc w:val="both"/>
        <w:rPr>
          <w:i w:val="0"/>
          <w:sz w:val="22"/>
          <w:szCs w:val="22"/>
        </w:rPr>
      </w:pPr>
      <w:r>
        <w:rPr>
          <w:i w:val="0"/>
          <w:sz w:val="22"/>
          <w:szCs w:val="22"/>
        </w:rPr>
        <w:t xml:space="preserve">Pooblaščamo </w:t>
      </w:r>
      <w:r w:rsidR="00962834">
        <w:rPr>
          <w:i w:val="0"/>
          <w:sz w:val="22"/>
          <w:szCs w:val="22"/>
        </w:rPr>
        <w:t xml:space="preserve">pooblaščenca </w:t>
      </w:r>
      <w:r>
        <w:rPr>
          <w:i w:val="0"/>
          <w:sz w:val="22"/>
          <w:szCs w:val="22"/>
        </w:rPr>
        <w:t>naročnika</w:t>
      </w:r>
      <w:r w:rsidR="00962834">
        <w:rPr>
          <w:i w:val="0"/>
          <w:sz w:val="22"/>
          <w:szCs w:val="22"/>
        </w:rPr>
        <w:t>,</w:t>
      </w:r>
      <w:r>
        <w:rPr>
          <w:i w:val="0"/>
          <w:sz w:val="22"/>
          <w:szCs w:val="22"/>
        </w:rPr>
        <w:t xml:space="preserve"> Mestno občino Ljubljana, Mestni trg 1, 1000 Ljubljana, da za potrebe preverjanja obveznega izpolnjevanja pogojev iz prvega odstavka 75. člena ZJN-3 v postopku javnega </w:t>
      </w:r>
      <w:r w:rsidR="00962834">
        <w:rPr>
          <w:i w:val="0"/>
          <w:sz w:val="22"/>
          <w:szCs w:val="22"/>
        </w:rPr>
        <w:t>naročila</w:t>
      </w:r>
      <w:r w:rsidR="00BF3141">
        <w:rPr>
          <w:i w:val="0"/>
          <w:sz w:val="22"/>
          <w:szCs w:val="22"/>
        </w:rPr>
        <w:t xml:space="preserve">, </w:t>
      </w:r>
      <w:r w:rsidR="00962834">
        <w:rPr>
          <w:i w:val="0"/>
          <w:sz w:val="22"/>
          <w:szCs w:val="22"/>
        </w:rPr>
        <w:t>z</w:t>
      </w:r>
      <w:r>
        <w:rPr>
          <w:i w:val="0"/>
          <w:sz w:val="22"/>
          <w:szCs w:val="22"/>
        </w:rPr>
        <w:t xml:space="preserve">a nas kot </w:t>
      </w:r>
      <w:r w:rsidR="0085325E">
        <w:rPr>
          <w:i w:val="0"/>
          <w:sz w:val="22"/>
          <w:szCs w:val="22"/>
        </w:rPr>
        <w:t>ponudnika</w:t>
      </w:r>
      <w:r>
        <w:rPr>
          <w:i w:val="0"/>
          <w:sz w:val="22"/>
          <w:szCs w:val="22"/>
        </w:rPr>
        <w:t>/podizvajalca z naslednjimi podatki:</w:t>
      </w:r>
    </w:p>
    <w:p w14:paraId="26B8E3A7" w14:textId="77777777" w:rsidR="00BF3141" w:rsidRDefault="00BF3141" w:rsidP="00170D42">
      <w:pPr>
        <w:pStyle w:val="Glava"/>
        <w:tabs>
          <w:tab w:val="left" w:pos="708"/>
        </w:tabs>
        <w:ind w:left="1020"/>
        <w:jc w:val="both"/>
        <w:rPr>
          <w:i w:val="0"/>
          <w:sz w:val="22"/>
          <w:szCs w:val="22"/>
        </w:rPr>
      </w:pPr>
    </w:p>
    <w:p w14:paraId="1E024D9E" w14:textId="77777777" w:rsidR="00035B2B" w:rsidRDefault="00035B2B" w:rsidP="00035B2B">
      <w:pPr>
        <w:pStyle w:val="Glava"/>
        <w:tabs>
          <w:tab w:val="left" w:pos="708"/>
        </w:tabs>
        <w:ind w:left="1080"/>
        <w:jc w:val="both"/>
        <w:rPr>
          <w:i w:val="0"/>
          <w:sz w:val="22"/>
          <w:szCs w:val="22"/>
        </w:rPr>
      </w:pPr>
    </w:p>
    <w:p w14:paraId="596878F8" w14:textId="77777777" w:rsidR="00035B2B" w:rsidRDefault="00035B2B" w:rsidP="00035B2B">
      <w:pPr>
        <w:pStyle w:val="Glava"/>
        <w:tabs>
          <w:tab w:val="left" w:pos="708"/>
        </w:tabs>
        <w:ind w:left="1080"/>
        <w:jc w:val="both"/>
        <w:rPr>
          <w:i w:val="0"/>
          <w:sz w:val="22"/>
          <w:szCs w:val="22"/>
        </w:rPr>
      </w:pPr>
    </w:p>
    <w:tbl>
      <w:tblPr>
        <w:tblStyle w:val="Tabelamrea"/>
        <w:tblW w:w="0" w:type="auto"/>
        <w:tblInd w:w="11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78"/>
        <w:gridCol w:w="5897"/>
      </w:tblGrid>
      <w:tr w:rsidR="00035B2B" w14:paraId="07C40121" w14:textId="77777777" w:rsidTr="00B63BCD">
        <w:tc>
          <w:tcPr>
            <w:tcW w:w="3084" w:type="dxa"/>
            <w:hideMark/>
          </w:tcPr>
          <w:p w14:paraId="17F5A261" w14:textId="77777777" w:rsidR="00035B2B" w:rsidRDefault="00035B2B" w:rsidP="00170D42">
            <w:pPr>
              <w:pStyle w:val="Glava"/>
              <w:tabs>
                <w:tab w:val="left" w:pos="708"/>
              </w:tabs>
              <w:ind w:left="-113"/>
              <w:jc w:val="both"/>
              <w:rPr>
                <w:i w:val="0"/>
                <w:sz w:val="22"/>
                <w:szCs w:val="22"/>
              </w:rPr>
            </w:pPr>
            <w:r>
              <w:rPr>
                <w:i w:val="0"/>
                <w:sz w:val="22"/>
                <w:szCs w:val="22"/>
              </w:rPr>
              <w:t>Polno ime pravne osebe:</w:t>
            </w:r>
          </w:p>
        </w:tc>
        <w:tc>
          <w:tcPr>
            <w:tcW w:w="5912" w:type="dxa"/>
            <w:tcBorders>
              <w:top w:val="nil"/>
              <w:left w:val="nil"/>
              <w:bottom w:val="single" w:sz="4" w:space="0" w:color="auto"/>
              <w:right w:val="nil"/>
            </w:tcBorders>
          </w:tcPr>
          <w:p w14:paraId="45632660" w14:textId="77777777" w:rsidR="00035B2B" w:rsidRDefault="00035B2B">
            <w:pPr>
              <w:pStyle w:val="Glava"/>
              <w:tabs>
                <w:tab w:val="left" w:pos="708"/>
              </w:tabs>
              <w:jc w:val="both"/>
              <w:rPr>
                <w:i w:val="0"/>
                <w:sz w:val="22"/>
                <w:szCs w:val="22"/>
              </w:rPr>
            </w:pPr>
          </w:p>
        </w:tc>
      </w:tr>
      <w:tr w:rsidR="00035B2B" w14:paraId="61A4FFDE" w14:textId="77777777" w:rsidTr="00B63BCD">
        <w:tc>
          <w:tcPr>
            <w:tcW w:w="3084" w:type="dxa"/>
          </w:tcPr>
          <w:p w14:paraId="056BF0B6" w14:textId="77777777" w:rsidR="00035B2B" w:rsidRDefault="00035B2B" w:rsidP="00170D42">
            <w:pPr>
              <w:pStyle w:val="Glava"/>
              <w:tabs>
                <w:tab w:val="left" w:pos="708"/>
              </w:tabs>
              <w:ind w:left="-113"/>
              <w:jc w:val="both"/>
              <w:rPr>
                <w:i w:val="0"/>
                <w:sz w:val="22"/>
                <w:szCs w:val="22"/>
              </w:rPr>
            </w:pPr>
          </w:p>
          <w:p w14:paraId="18FE1F8E" w14:textId="77777777" w:rsidR="00035B2B" w:rsidRDefault="00035B2B" w:rsidP="00170D42">
            <w:pPr>
              <w:pStyle w:val="Glava"/>
              <w:tabs>
                <w:tab w:val="left" w:pos="708"/>
              </w:tabs>
              <w:ind w:left="-113"/>
              <w:jc w:val="both"/>
              <w:rPr>
                <w:i w:val="0"/>
                <w:sz w:val="22"/>
                <w:szCs w:val="22"/>
              </w:rPr>
            </w:pPr>
            <w:r>
              <w:rPr>
                <w:i w:val="0"/>
                <w:sz w:val="22"/>
                <w:szCs w:val="22"/>
              </w:rPr>
              <w:t>Sedež pravne osebe:</w:t>
            </w:r>
          </w:p>
        </w:tc>
        <w:tc>
          <w:tcPr>
            <w:tcW w:w="5912" w:type="dxa"/>
            <w:tcBorders>
              <w:top w:val="single" w:sz="4" w:space="0" w:color="auto"/>
              <w:left w:val="nil"/>
              <w:bottom w:val="single" w:sz="4" w:space="0" w:color="auto"/>
              <w:right w:val="nil"/>
            </w:tcBorders>
          </w:tcPr>
          <w:p w14:paraId="680D4F38" w14:textId="77777777" w:rsidR="00035B2B" w:rsidRDefault="00035B2B">
            <w:pPr>
              <w:pStyle w:val="Glava"/>
              <w:tabs>
                <w:tab w:val="left" w:pos="708"/>
              </w:tabs>
              <w:jc w:val="both"/>
              <w:rPr>
                <w:i w:val="0"/>
                <w:sz w:val="22"/>
                <w:szCs w:val="22"/>
              </w:rPr>
            </w:pPr>
          </w:p>
        </w:tc>
      </w:tr>
      <w:tr w:rsidR="00035B2B" w14:paraId="6D8C0364" w14:textId="77777777" w:rsidTr="00B63BCD">
        <w:tc>
          <w:tcPr>
            <w:tcW w:w="3084" w:type="dxa"/>
          </w:tcPr>
          <w:p w14:paraId="11F8D067" w14:textId="77777777" w:rsidR="00035B2B" w:rsidRDefault="00035B2B" w:rsidP="00170D42">
            <w:pPr>
              <w:pStyle w:val="Glava"/>
              <w:tabs>
                <w:tab w:val="left" w:pos="708"/>
              </w:tabs>
              <w:ind w:left="-113"/>
              <w:jc w:val="both"/>
              <w:rPr>
                <w:i w:val="0"/>
                <w:sz w:val="22"/>
                <w:szCs w:val="22"/>
              </w:rPr>
            </w:pPr>
          </w:p>
          <w:p w14:paraId="115FB059" w14:textId="77777777" w:rsidR="00035B2B" w:rsidRDefault="00035B2B" w:rsidP="00170D42">
            <w:pPr>
              <w:pStyle w:val="Glava"/>
              <w:tabs>
                <w:tab w:val="left" w:pos="708"/>
              </w:tabs>
              <w:ind w:left="-113"/>
              <w:jc w:val="both"/>
              <w:rPr>
                <w:i w:val="0"/>
                <w:sz w:val="22"/>
                <w:szCs w:val="22"/>
              </w:rPr>
            </w:pPr>
            <w:r>
              <w:rPr>
                <w:i w:val="0"/>
                <w:sz w:val="22"/>
                <w:szCs w:val="22"/>
              </w:rPr>
              <w:t>Občina sedeža pravne osebe:</w:t>
            </w:r>
          </w:p>
        </w:tc>
        <w:tc>
          <w:tcPr>
            <w:tcW w:w="5912" w:type="dxa"/>
            <w:tcBorders>
              <w:top w:val="single" w:sz="4" w:space="0" w:color="auto"/>
              <w:left w:val="nil"/>
              <w:bottom w:val="single" w:sz="4" w:space="0" w:color="auto"/>
              <w:right w:val="nil"/>
            </w:tcBorders>
          </w:tcPr>
          <w:p w14:paraId="1EFD1143" w14:textId="77777777" w:rsidR="00035B2B" w:rsidRDefault="00035B2B">
            <w:pPr>
              <w:pStyle w:val="Glava"/>
              <w:tabs>
                <w:tab w:val="left" w:pos="708"/>
              </w:tabs>
              <w:jc w:val="both"/>
              <w:rPr>
                <w:i w:val="0"/>
                <w:sz w:val="22"/>
                <w:szCs w:val="22"/>
              </w:rPr>
            </w:pPr>
          </w:p>
        </w:tc>
      </w:tr>
      <w:tr w:rsidR="00035B2B" w14:paraId="1049DF24" w14:textId="77777777" w:rsidTr="00B63BCD">
        <w:tc>
          <w:tcPr>
            <w:tcW w:w="3084" w:type="dxa"/>
          </w:tcPr>
          <w:p w14:paraId="2F6AFB2E" w14:textId="77777777" w:rsidR="00035B2B" w:rsidRDefault="00035B2B" w:rsidP="00170D42">
            <w:pPr>
              <w:pStyle w:val="Glava"/>
              <w:tabs>
                <w:tab w:val="left" w:pos="708"/>
              </w:tabs>
              <w:ind w:left="-113"/>
              <w:jc w:val="both"/>
              <w:rPr>
                <w:i w:val="0"/>
                <w:sz w:val="22"/>
                <w:szCs w:val="22"/>
              </w:rPr>
            </w:pPr>
          </w:p>
          <w:p w14:paraId="3632E443" w14:textId="77777777" w:rsidR="00035B2B" w:rsidRDefault="00035B2B" w:rsidP="00170D42">
            <w:pPr>
              <w:pStyle w:val="Glava"/>
              <w:tabs>
                <w:tab w:val="left" w:pos="708"/>
              </w:tabs>
              <w:ind w:left="-113"/>
              <w:jc w:val="both"/>
              <w:rPr>
                <w:i w:val="0"/>
                <w:sz w:val="22"/>
                <w:szCs w:val="22"/>
              </w:rPr>
            </w:pPr>
            <w:r>
              <w:rPr>
                <w:i w:val="0"/>
                <w:sz w:val="22"/>
                <w:szCs w:val="22"/>
              </w:rPr>
              <w:t>Matična številka pravne osebe:</w:t>
            </w:r>
          </w:p>
        </w:tc>
        <w:tc>
          <w:tcPr>
            <w:tcW w:w="5912" w:type="dxa"/>
            <w:tcBorders>
              <w:top w:val="single" w:sz="4" w:space="0" w:color="auto"/>
              <w:left w:val="nil"/>
              <w:bottom w:val="single" w:sz="4" w:space="0" w:color="auto"/>
              <w:right w:val="nil"/>
            </w:tcBorders>
          </w:tcPr>
          <w:p w14:paraId="596B9BEE" w14:textId="77777777" w:rsidR="00035B2B" w:rsidRDefault="00035B2B">
            <w:pPr>
              <w:pStyle w:val="Glava"/>
              <w:tabs>
                <w:tab w:val="left" w:pos="708"/>
              </w:tabs>
              <w:jc w:val="both"/>
              <w:rPr>
                <w:i w:val="0"/>
                <w:sz w:val="22"/>
                <w:szCs w:val="22"/>
              </w:rPr>
            </w:pPr>
          </w:p>
        </w:tc>
      </w:tr>
    </w:tbl>
    <w:p w14:paraId="7D022E35" w14:textId="77777777" w:rsidR="00035B2B" w:rsidRDefault="00035B2B" w:rsidP="00035B2B">
      <w:pPr>
        <w:pStyle w:val="Glava"/>
        <w:tabs>
          <w:tab w:val="left" w:pos="708"/>
        </w:tabs>
        <w:ind w:left="1080"/>
        <w:jc w:val="both"/>
        <w:rPr>
          <w:i w:val="0"/>
          <w:sz w:val="22"/>
          <w:szCs w:val="22"/>
        </w:rPr>
      </w:pPr>
    </w:p>
    <w:p w14:paraId="57B3A80E" w14:textId="77777777" w:rsidR="00035B2B" w:rsidRDefault="00035B2B" w:rsidP="00035B2B">
      <w:pPr>
        <w:pStyle w:val="Glava"/>
        <w:tabs>
          <w:tab w:val="left" w:pos="708"/>
        </w:tabs>
        <w:ind w:left="1080"/>
        <w:jc w:val="both"/>
        <w:rPr>
          <w:i w:val="0"/>
          <w:sz w:val="22"/>
          <w:szCs w:val="22"/>
        </w:rPr>
      </w:pPr>
    </w:p>
    <w:p w14:paraId="22430438" w14:textId="77777777" w:rsidR="00035B2B" w:rsidRDefault="00035B2B" w:rsidP="00170D42">
      <w:pPr>
        <w:pStyle w:val="Glava"/>
        <w:tabs>
          <w:tab w:val="left" w:pos="708"/>
        </w:tabs>
        <w:ind w:left="1020"/>
        <w:jc w:val="both"/>
        <w:rPr>
          <w:i w:val="0"/>
          <w:sz w:val="22"/>
          <w:szCs w:val="22"/>
        </w:rPr>
      </w:pPr>
      <w:r>
        <w:rPr>
          <w:i w:val="0"/>
          <w:sz w:val="22"/>
          <w:szCs w:val="22"/>
        </w:rPr>
        <w:t>pridobi od Ministrstva za pravosodje potrdilo iz kazenske evidence pravnih oseb.</w:t>
      </w:r>
    </w:p>
    <w:p w14:paraId="000597BD" w14:textId="77777777" w:rsidR="00035B2B" w:rsidRDefault="00035B2B" w:rsidP="00170D42">
      <w:pPr>
        <w:pStyle w:val="Glava"/>
        <w:tabs>
          <w:tab w:val="left" w:pos="708"/>
        </w:tabs>
        <w:ind w:left="737"/>
        <w:jc w:val="both"/>
        <w:rPr>
          <w:i w:val="0"/>
          <w:sz w:val="22"/>
          <w:szCs w:val="22"/>
        </w:rPr>
      </w:pPr>
    </w:p>
    <w:p w14:paraId="719AD465" w14:textId="77777777" w:rsidR="00035B2B" w:rsidRDefault="00035B2B" w:rsidP="00170D42">
      <w:pPr>
        <w:pStyle w:val="Glava"/>
        <w:tabs>
          <w:tab w:val="left" w:pos="708"/>
        </w:tabs>
        <w:ind w:left="737"/>
        <w:jc w:val="both"/>
        <w:rPr>
          <w:i w:val="0"/>
          <w:sz w:val="22"/>
          <w:szCs w:val="22"/>
        </w:rPr>
      </w:pPr>
    </w:p>
    <w:p w14:paraId="5BD3235F" w14:textId="77777777" w:rsidR="00035B2B" w:rsidRDefault="00035B2B" w:rsidP="00170D42">
      <w:pPr>
        <w:ind w:left="737"/>
        <w:jc w:val="both"/>
        <w:rPr>
          <w:i w:val="0"/>
          <w:sz w:val="22"/>
          <w:szCs w:val="22"/>
        </w:rPr>
      </w:pPr>
    </w:p>
    <w:p w14:paraId="4E00E4E1" w14:textId="77777777" w:rsidR="00035B2B" w:rsidRDefault="00035B2B" w:rsidP="00170D42">
      <w:pPr>
        <w:ind w:left="737"/>
        <w:jc w:val="both"/>
        <w:rPr>
          <w:i w:val="0"/>
          <w:sz w:val="22"/>
          <w:szCs w:val="22"/>
        </w:rPr>
      </w:pPr>
    </w:p>
    <w:p w14:paraId="13595EC3" w14:textId="77777777" w:rsidR="00035B2B" w:rsidRDefault="00035B2B" w:rsidP="00170D42">
      <w:pPr>
        <w:ind w:left="737"/>
        <w:jc w:val="both"/>
        <w:rPr>
          <w:i w:val="0"/>
          <w:sz w:val="22"/>
          <w:szCs w:val="22"/>
        </w:rPr>
      </w:pPr>
    </w:p>
    <w:tbl>
      <w:tblPr>
        <w:tblStyle w:val="Tabelamrea"/>
        <w:tblW w:w="0" w:type="auto"/>
        <w:tblInd w:w="85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43"/>
        <w:gridCol w:w="1646"/>
        <w:gridCol w:w="1800"/>
        <w:gridCol w:w="4676"/>
      </w:tblGrid>
      <w:tr w:rsidR="00035B2B" w14:paraId="4FF5F209" w14:textId="77777777" w:rsidTr="00170D42">
        <w:tc>
          <w:tcPr>
            <w:tcW w:w="766" w:type="dxa"/>
            <w:hideMark/>
          </w:tcPr>
          <w:p w14:paraId="66951C34" w14:textId="77777777" w:rsidR="00035B2B" w:rsidRDefault="00035B2B" w:rsidP="00170D42">
            <w:pPr>
              <w:ind w:left="1020" w:hanging="953"/>
              <w:jc w:val="both"/>
              <w:rPr>
                <w:i w:val="0"/>
                <w:sz w:val="22"/>
                <w:szCs w:val="22"/>
              </w:rPr>
            </w:pPr>
            <w:r>
              <w:rPr>
                <w:i w:val="0"/>
                <w:sz w:val="22"/>
                <w:szCs w:val="22"/>
              </w:rPr>
              <w:t>Datum:</w:t>
            </w:r>
          </w:p>
        </w:tc>
        <w:tc>
          <w:tcPr>
            <w:tcW w:w="1646" w:type="dxa"/>
            <w:tcBorders>
              <w:top w:val="nil"/>
              <w:left w:val="nil"/>
              <w:bottom w:val="single" w:sz="4" w:space="0" w:color="auto"/>
              <w:right w:val="nil"/>
            </w:tcBorders>
          </w:tcPr>
          <w:p w14:paraId="0167EE08" w14:textId="77777777" w:rsidR="00035B2B" w:rsidRDefault="00035B2B" w:rsidP="00170D42">
            <w:pPr>
              <w:ind w:left="737" w:hanging="54"/>
              <w:jc w:val="both"/>
              <w:rPr>
                <w:i w:val="0"/>
                <w:sz w:val="22"/>
                <w:szCs w:val="22"/>
              </w:rPr>
            </w:pPr>
          </w:p>
        </w:tc>
        <w:tc>
          <w:tcPr>
            <w:tcW w:w="1800" w:type="dxa"/>
            <w:hideMark/>
          </w:tcPr>
          <w:p w14:paraId="0B23550B" w14:textId="77777777" w:rsidR="00035B2B" w:rsidRDefault="00035B2B" w:rsidP="00170D42">
            <w:pPr>
              <w:ind w:left="737" w:hanging="316"/>
              <w:jc w:val="both"/>
              <w:rPr>
                <w:i w:val="0"/>
                <w:sz w:val="22"/>
                <w:szCs w:val="22"/>
              </w:rPr>
            </w:pPr>
            <w:r>
              <w:rPr>
                <w:i w:val="0"/>
                <w:sz w:val="22"/>
                <w:szCs w:val="22"/>
              </w:rPr>
              <w:t xml:space="preserve">       Žig:</w:t>
            </w:r>
          </w:p>
        </w:tc>
        <w:tc>
          <w:tcPr>
            <w:tcW w:w="4676" w:type="dxa"/>
            <w:hideMark/>
          </w:tcPr>
          <w:p w14:paraId="658239F2" w14:textId="77777777" w:rsidR="00035B2B" w:rsidRDefault="00035B2B" w:rsidP="00170D42">
            <w:pPr>
              <w:ind w:left="737" w:hanging="54"/>
              <w:jc w:val="both"/>
              <w:rPr>
                <w:i w:val="0"/>
                <w:sz w:val="22"/>
                <w:szCs w:val="22"/>
              </w:rPr>
            </w:pPr>
            <w:r>
              <w:rPr>
                <w:i w:val="0"/>
                <w:sz w:val="22"/>
                <w:szCs w:val="22"/>
              </w:rPr>
              <w:t>Ime in priimek zakonitega zastopnika:</w:t>
            </w:r>
          </w:p>
        </w:tc>
      </w:tr>
      <w:tr w:rsidR="00035B2B" w14:paraId="40FA56CE" w14:textId="77777777" w:rsidTr="00170D42">
        <w:tc>
          <w:tcPr>
            <w:tcW w:w="766" w:type="dxa"/>
          </w:tcPr>
          <w:p w14:paraId="295321D5" w14:textId="77777777" w:rsidR="00035B2B" w:rsidRDefault="00035B2B" w:rsidP="00170D42">
            <w:pPr>
              <w:ind w:left="1020" w:hanging="54"/>
              <w:jc w:val="both"/>
              <w:rPr>
                <w:i w:val="0"/>
                <w:sz w:val="22"/>
                <w:szCs w:val="22"/>
              </w:rPr>
            </w:pPr>
          </w:p>
        </w:tc>
        <w:tc>
          <w:tcPr>
            <w:tcW w:w="1646" w:type="dxa"/>
            <w:tcBorders>
              <w:top w:val="single" w:sz="4" w:space="0" w:color="auto"/>
              <w:left w:val="nil"/>
              <w:bottom w:val="nil"/>
              <w:right w:val="nil"/>
            </w:tcBorders>
          </w:tcPr>
          <w:p w14:paraId="7545A4B1" w14:textId="77777777" w:rsidR="00035B2B" w:rsidRDefault="00035B2B" w:rsidP="00170D42">
            <w:pPr>
              <w:ind w:left="737" w:hanging="54"/>
              <w:jc w:val="both"/>
              <w:rPr>
                <w:i w:val="0"/>
                <w:sz w:val="22"/>
                <w:szCs w:val="22"/>
              </w:rPr>
            </w:pPr>
          </w:p>
        </w:tc>
        <w:tc>
          <w:tcPr>
            <w:tcW w:w="1800" w:type="dxa"/>
          </w:tcPr>
          <w:p w14:paraId="0BCC22F9" w14:textId="77777777" w:rsidR="00035B2B" w:rsidRDefault="00035B2B" w:rsidP="00170D42">
            <w:pPr>
              <w:ind w:left="737" w:hanging="54"/>
              <w:jc w:val="both"/>
              <w:rPr>
                <w:i w:val="0"/>
                <w:sz w:val="22"/>
                <w:szCs w:val="22"/>
              </w:rPr>
            </w:pPr>
          </w:p>
        </w:tc>
        <w:tc>
          <w:tcPr>
            <w:tcW w:w="4676" w:type="dxa"/>
            <w:tcBorders>
              <w:top w:val="nil"/>
              <w:left w:val="nil"/>
              <w:bottom w:val="single" w:sz="4" w:space="0" w:color="auto"/>
              <w:right w:val="nil"/>
            </w:tcBorders>
          </w:tcPr>
          <w:p w14:paraId="316669EC" w14:textId="77777777" w:rsidR="00035B2B" w:rsidRDefault="00035B2B" w:rsidP="00170D42">
            <w:pPr>
              <w:ind w:left="737" w:hanging="54"/>
              <w:jc w:val="both"/>
              <w:rPr>
                <w:i w:val="0"/>
                <w:sz w:val="22"/>
                <w:szCs w:val="22"/>
              </w:rPr>
            </w:pPr>
          </w:p>
        </w:tc>
      </w:tr>
      <w:tr w:rsidR="00035B2B" w14:paraId="594A5D2B" w14:textId="77777777" w:rsidTr="00170D42">
        <w:tc>
          <w:tcPr>
            <w:tcW w:w="766" w:type="dxa"/>
          </w:tcPr>
          <w:p w14:paraId="5EE0EF08" w14:textId="77777777" w:rsidR="00035B2B" w:rsidRDefault="00035B2B" w:rsidP="00170D42">
            <w:pPr>
              <w:ind w:left="1020" w:hanging="54"/>
              <w:jc w:val="both"/>
              <w:rPr>
                <w:i w:val="0"/>
                <w:sz w:val="22"/>
                <w:szCs w:val="22"/>
              </w:rPr>
            </w:pPr>
          </w:p>
        </w:tc>
        <w:tc>
          <w:tcPr>
            <w:tcW w:w="1646" w:type="dxa"/>
          </w:tcPr>
          <w:p w14:paraId="763EE9B5" w14:textId="77777777" w:rsidR="00035B2B" w:rsidRDefault="00035B2B" w:rsidP="00170D42">
            <w:pPr>
              <w:ind w:left="737" w:hanging="54"/>
              <w:jc w:val="both"/>
              <w:rPr>
                <w:i w:val="0"/>
                <w:sz w:val="22"/>
                <w:szCs w:val="22"/>
              </w:rPr>
            </w:pPr>
          </w:p>
        </w:tc>
        <w:tc>
          <w:tcPr>
            <w:tcW w:w="1800" w:type="dxa"/>
          </w:tcPr>
          <w:p w14:paraId="6698C2DB" w14:textId="77777777" w:rsidR="00035B2B" w:rsidRDefault="00035B2B" w:rsidP="00170D42">
            <w:pPr>
              <w:ind w:left="737" w:hanging="54"/>
              <w:jc w:val="both"/>
              <w:rPr>
                <w:i w:val="0"/>
                <w:sz w:val="22"/>
                <w:szCs w:val="22"/>
              </w:rPr>
            </w:pPr>
          </w:p>
        </w:tc>
        <w:tc>
          <w:tcPr>
            <w:tcW w:w="4676" w:type="dxa"/>
            <w:tcBorders>
              <w:top w:val="single" w:sz="4" w:space="0" w:color="auto"/>
              <w:left w:val="nil"/>
              <w:bottom w:val="nil"/>
              <w:right w:val="nil"/>
            </w:tcBorders>
          </w:tcPr>
          <w:p w14:paraId="0D784060" w14:textId="77777777" w:rsidR="00035B2B" w:rsidRDefault="00035B2B" w:rsidP="00170D42">
            <w:pPr>
              <w:ind w:left="737" w:hanging="54"/>
              <w:jc w:val="both"/>
              <w:rPr>
                <w:i w:val="0"/>
                <w:sz w:val="22"/>
                <w:szCs w:val="22"/>
              </w:rPr>
            </w:pPr>
          </w:p>
        </w:tc>
      </w:tr>
      <w:tr w:rsidR="00035B2B" w14:paraId="661DC6CF" w14:textId="77777777" w:rsidTr="00170D42">
        <w:tc>
          <w:tcPr>
            <w:tcW w:w="766" w:type="dxa"/>
          </w:tcPr>
          <w:p w14:paraId="14E5209A" w14:textId="77777777" w:rsidR="00035B2B" w:rsidRDefault="00035B2B" w:rsidP="00170D42">
            <w:pPr>
              <w:ind w:left="1020"/>
              <w:jc w:val="both"/>
              <w:rPr>
                <w:i w:val="0"/>
                <w:sz w:val="22"/>
                <w:szCs w:val="22"/>
              </w:rPr>
            </w:pPr>
          </w:p>
        </w:tc>
        <w:tc>
          <w:tcPr>
            <w:tcW w:w="1646" w:type="dxa"/>
          </w:tcPr>
          <w:p w14:paraId="35206F97" w14:textId="77777777" w:rsidR="00035B2B" w:rsidRDefault="00035B2B" w:rsidP="00170D42">
            <w:pPr>
              <w:ind w:left="737"/>
              <w:jc w:val="both"/>
              <w:rPr>
                <w:i w:val="0"/>
                <w:sz w:val="22"/>
                <w:szCs w:val="22"/>
              </w:rPr>
            </w:pPr>
          </w:p>
        </w:tc>
        <w:tc>
          <w:tcPr>
            <w:tcW w:w="1800" w:type="dxa"/>
          </w:tcPr>
          <w:p w14:paraId="3865BDCF" w14:textId="77777777" w:rsidR="00035B2B" w:rsidRDefault="00035B2B" w:rsidP="00170D42">
            <w:pPr>
              <w:ind w:left="737"/>
              <w:jc w:val="both"/>
              <w:rPr>
                <w:i w:val="0"/>
                <w:sz w:val="22"/>
                <w:szCs w:val="22"/>
              </w:rPr>
            </w:pPr>
          </w:p>
        </w:tc>
        <w:tc>
          <w:tcPr>
            <w:tcW w:w="4676" w:type="dxa"/>
            <w:hideMark/>
          </w:tcPr>
          <w:p w14:paraId="322F92C1" w14:textId="77777777" w:rsidR="00035B2B" w:rsidRDefault="00035B2B" w:rsidP="00170D42">
            <w:pPr>
              <w:ind w:left="737"/>
              <w:jc w:val="both"/>
              <w:rPr>
                <w:i w:val="0"/>
                <w:sz w:val="22"/>
                <w:szCs w:val="22"/>
              </w:rPr>
            </w:pPr>
            <w:r>
              <w:rPr>
                <w:i w:val="0"/>
                <w:sz w:val="22"/>
                <w:szCs w:val="22"/>
              </w:rPr>
              <w:t xml:space="preserve">                        (podpis)</w:t>
            </w:r>
          </w:p>
        </w:tc>
      </w:tr>
    </w:tbl>
    <w:p w14:paraId="1F60E518" w14:textId="77777777" w:rsidR="00035B2B" w:rsidRDefault="00035B2B" w:rsidP="00035B2B">
      <w:pPr>
        <w:ind w:left="1080"/>
        <w:jc w:val="both"/>
        <w:rPr>
          <w:i w:val="0"/>
          <w:sz w:val="22"/>
          <w:szCs w:val="22"/>
        </w:rPr>
      </w:pPr>
    </w:p>
    <w:p w14:paraId="634180CA" w14:textId="77777777" w:rsidR="00035B2B" w:rsidRDefault="00035B2B" w:rsidP="00035B2B">
      <w:pPr>
        <w:pStyle w:val="Glava"/>
        <w:tabs>
          <w:tab w:val="left" w:pos="708"/>
        </w:tabs>
        <w:ind w:left="1080"/>
        <w:jc w:val="right"/>
        <w:rPr>
          <w:i w:val="0"/>
          <w:sz w:val="22"/>
          <w:szCs w:val="22"/>
        </w:rPr>
      </w:pPr>
    </w:p>
    <w:p w14:paraId="62F6B2A0" w14:textId="77777777" w:rsidR="00035B2B" w:rsidRDefault="00035B2B" w:rsidP="00035B2B">
      <w:pPr>
        <w:pStyle w:val="Glava"/>
        <w:tabs>
          <w:tab w:val="left" w:pos="708"/>
        </w:tabs>
        <w:ind w:left="1080"/>
        <w:jc w:val="right"/>
        <w:rPr>
          <w:i w:val="0"/>
          <w:sz w:val="22"/>
          <w:szCs w:val="22"/>
        </w:rPr>
      </w:pPr>
    </w:p>
    <w:p w14:paraId="2D2F9DE3" w14:textId="77777777" w:rsidR="00035B2B" w:rsidRDefault="00035B2B" w:rsidP="00035B2B">
      <w:pPr>
        <w:pStyle w:val="Glava"/>
        <w:tabs>
          <w:tab w:val="left" w:pos="708"/>
        </w:tabs>
        <w:ind w:left="1080"/>
        <w:jc w:val="right"/>
        <w:rPr>
          <w:i w:val="0"/>
          <w:sz w:val="22"/>
          <w:szCs w:val="22"/>
        </w:rPr>
      </w:pPr>
    </w:p>
    <w:p w14:paraId="16C8C750" w14:textId="77777777" w:rsidR="00035B2B" w:rsidRDefault="00035B2B" w:rsidP="00035B2B">
      <w:pPr>
        <w:pStyle w:val="Glava"/>
        <w:tabs>
          <w:tab w:val="left" w:pos="708"/>
        </w:tabs>
        <w:ind w:left="1080"/>
        <w:jc w:val="right"/>
        <w:rPr>
          <w:i w:val="0"/>
          <w:sz w:val="22"/>
          <w:szCs w:val="22"/>
        </w:rPr>
      </w:pPr>
    </w:p>
    <w:p w14:paraId="2F93043B" w14:textId="77777777" w:rsidR="00035B2B" w:rsidRDefault="00035B2B" w:rsidP="00035B2B">
      <w:pPr>
        <w:pStyle w:val="Glava"/>
        <w:tabs>
          <w:tab w:val="left" w:pos="708"/>
        </w:tabs>
        <w:ind w:left="1080"/>
        <w:jc w:val="right"/>
        <w:rPr>
          <w:i w:val="0"/>
          <w:sz w:val="22"/>
          <w:szCs w:val="22"/>
        </w:rPr>
      </w:pPr>
    </w:p>
    <w:p w14:paraId="36161FCE" w14:textId="77777777" w:rsidR="00035B2B" w:rsidRDefault="00035B2B" w:rsidP="00035B2B">
      <w:pPr>
        <w:pStyle w:val="Glava"/>
        <w:tabs>
          <w:tab w:val="left" w:pos="708"/>
        </w:tabs>
        <w:ind w:left="1080"/>
        <w:jc w:val="right"/>
        <w:rPr>
          <w:i w:val="0"/>
          <w:sz w:val="22"/>
          <w:szCs w:val="22"/>
        </w:rPr>
      </w:pPr>
    </w:p>
    <w:p w14:paraId="09CEE98C" w14:textId="77777777" w:rsidR="00035B2B" w:rsidRDefault="00035B2B" w:rsidP="00035B2B">
      <w:pPr>
        <w:pStyle w:val="Glava"/>
        <w:tabs>
          <w:tab w:val="left" w:pos="708"/>
        </w:tabs>
        <w:ind w:left="1080"/>
        <w:jc w:val="right"/>
        <w:rPr>
          <w:i w:val="0"/>
          <w:sz w:val="22"/>
          <w:szCs w:val="22"/>
        </w:rPr>
      </w:pPr>
    </w:p>
    <w:p w14:paraId="61E24CD1" w14:textId="77777777" w:rsidR="00035B2B" w:rsidRDefault="00035B2B" w:rsidP="00035B2B">
      <w:pPr>
        <w:pStyle w:val="Glava"/>
        <w:tabs>
          <w:tab w:val="left" w:pos="708"/>
        </w:tabs>
        <w:ind w:left="1080"/>
        <w:jc w:val="right"/>
        <w:rPr>
          <w:i w:val="0"/>
          <w:sz w:val="22"/>
          <w:szCs w:val="22"/>
        </w:rPr>
      </w:pPr>
    </w:p>
    <w:p w14:paraId="41A9C72A" w14:textId="77777777" w:rsidR="00035B2B" w:rsidRDefault="00035B2B" w:rsidP="00035B2B">
      <w:pPr>
        <w:pStyle w:val="Glava"/>
        <w:tabs>
          <w:tab w:val="left" w:pos="708"/>
        </w:tabs>
        <w:ind w:left="1080"/>
        <w:jc w:val="right"/>
        <w:rPr>
          <w:i w:val="0"/>
          <w:sz w:val="22"/>
          <w:szCs w:val="22"/>
        </w:rPr>
      </w:pPr>
    </w:p>
    <w:p w14:paraId="294A7CE9" w14:textId="77777777" w:rsidR="00035B2B" w:rsidRDefault="00035B2B" w:rsidP="00035B2B">
      <w:pPr>
        <w:pStyle w:val="Glava"/>
        <w:tabs>
          <w:tab w:val="left" w:pos="708"/>
        </w:tabs>
        <w:ind w:left="1080"/>
        <w:jc w:val="right"/>
        <w:rPr>
          <w:i w:val="0"/>
          <w:sz w:val="22"/>
          <w:szCs w:val="22"/>
        </w:rPr>
      </w:pPr>
    </w:p>
    <w:p w14:paraId="29A6CAA4" w14:textId="77777777" w:rsidR="00035B2B" w:rsidRDefault="00035B2B" w:rsidP="00035B2B">
      <w:pPr>
        <w:pStyle w:val="Glava"/>
        <w:tabs>
          <w:tab w:val="left" w:pos="708"/>
        </w:tabs>
        <w:ind w:left="1080"/>
        <w:jc w:val="right"/>
        <w:rPr>
          <w:i w:val="0"/>
          <w:sz w:val="22"/>
          <w:szCs w:val="22"/>
        </w:rPr>
      </w:pPr>
    </w:p>
    <w:p w14:paraId="7EB8C0CD" w14:textId="77777777" w:rsidR="00962834" w:rsidRPr="00065CC6" w:rsidRDefault="00962834" w:rsidP="00170D42">
      <w:pPr>
        <w:ind w:left="1047" w:hanging="27"/>
        <w:jc w:val="both"/>
        <w:rPr>
          <w:i w:val="0"/>
          <w:sz w:val="18"/>
          <w:szCs w:val="18"/>
        </w:rPr>
      </w:pPr>
      <w:r w:rsidRPr="00065CC6">
        <w:rPr>
          <w:i w:val="0"/>
          <w:sz w:val="18"/>
          <w:szCs w:val="18"/>
        </w:rPr>
        <w:t>NAVODILO:</w:t>
      </w:r>
    </w:p>
    <w:p w14:paraId="10C986C4" w14:textId="77777777" w:rsidR="00962834" w:rsidRPr="00065CC6" w:rsidRDefault="00962834" w:rsidP="00170D42">
      <w:pPr>
        <w:ind w:left="1047" w:hanging="27"/>
        <w:jc w:val="both"/>
        <w:rPr>
          <w:i w:val="0"/>
          <w:sz w:val="18"/>
          <w:szCs w:val="18"/>
        </w:rPr>
      </w:pPr>
      <w:r w:rsidRPr="00CB3185">
        <w:rPr>
          <w:i w:val="0"/>
          <w:sz w:val="18"/>
          <w:szCs w:val="18"/>
        </w:rPr>
        <w:t>Ta obrazec se izpolni, žigosa in podpiše.</w:t>
      </w:r>
    </w:p>
    <w:p w14:paraId="1E43BE49" w14:textId="77777777" w:rsidR="00962834" w:rsidRPr="00065CC6" w:rsidRDefault="00962834" w:rsidP="00170D42">
      <w:pPr>
        <w:ind w:left="1020"/>
        <w:jc w:val="both"/>
        <w:rPr>
          <w:i w:val="0"/>
          <w:sz w:val="18"/>
          <w:szCs w:val="18"/>
        </w:rPr>
      </w:pPr>
      <w:r w:rsidRPr="00065CC6">
        <w:rPr>
          <w:i w:val="0"/>
          <w:sz w:val="18"/>
          <w:szCs w:val="18"/>
        </w:rPr>
        <w:t>Obrazec izpolnijo vsi udeleženci v ponudbi (samostojni ponudnik, ponudn</w:t>
      </w:r>
      <w:r>
        <w:rPr>
          <w:i w:val="0"/>
          <w:sz w:val="18"/>
          <w:szCs w:val="18"/>
        </w:rPr>
        <w:t xml:space="preserve">iki v skupni ponudbi, vsi </w:t>
      </w:r>
      <w:r w:rsidRPr="00065CC6">
        <w:rPr>
          <w:i w:val="0"/>
          <w:sz w:val="18"/>
          <w:szCs w:val="18"/>
        </w:rPr>
        <w:t>nominirani podizvajalci).</w:t>
      </w:r>
    </w:p>
    <w:p w14:paraId="27E7A906" w14:textId="77777777" w:rsidR="00035B2B" w:rsidRDefault="00035B2B" w:rsidP="00035B2B">
      <w:pPr>
        <w:pStyle w:val="Glava"/>
        <w:tabs>
          <w:tab w:val="left" w:pos="708"/>
        </w:tabs>
        <w:ind w:left="1080"/>
        <w:rPr>
          <w:i w:val="0"/>
          <w:sz w:val="18"/>
          <w:szCs w:val="18"/>
        </w:rPr>
      </w:pPr>
    </w:p>
    <w:p w14:paraId="7D4C0EFD" w14:textId="77777777" w:rsidR="00035B2B" w:rsidRDefault="00035B2B" w:rsidP="00035B2B">
      <w:pPr>
        <w:pStyle w:val="Glava"/>
        <w:tabs>
          <w:tab w:val="left" w:pos="708"/>
        </w:tabs>
        <w:ind w:left="1080"/>
        <w:jc w:val="right"/>
        <w:rPr>
          <w:i w:val="0"/>
          <w:sz w:val="22"/>
          <w:szCs w:val="22"/>
        </w:rPr>
      </w:pPr>
    </w:p>
    <w:p w14:paraId="69E7E882" w14:textId="77777777" w:rsidR="00035B2B" w:rsidRDefault="00035B2B" w:rsidP="00035B2B">
      <w:pPr>
        <w:pStyle w:val="Glava"/>
        <w:tabs>
          <w:tab w:val="left" w:pos="708"/>
        </w:tabs>
        <w:ind w:left="1080"/>
        <w:jc w:val="right"/>
        <w:rPr>
          <w:i w:val="0"/>
          <w:sz w:val="22"/>
          <w:szCs w:val="22"/>
        </w:rPr>
      </w:pPr>
    </w:p>
    <w:p w14:paraId="00CFB2F3" w14:textId="77777777" w:rsidR="009A669F" w:rsidRDefault="009A669F" w:rsidP="00035B2B">
      <w:pPr>
        <w:pStyle w:val="Glava"/>
        <w:tabs>
          <w:tab w:val="left" w:pos="708"/>
        </w:tabs>
        <w:ind w:left="1080"/>
        <w:jc w:val="right"/>
        <w:rPr>
          <w:i w:val="0"/>
          <w:sz w:val="22"/>
          <w:szCs w:val="22"/>
        </w:rPr>
      </w:pPr>
    </w:p>
    <w:p w14:paraId="3B10C116" w14:textId="77777777" w:rsidR="009A669F" w:rsidRDefault="009A669F" w:rsidP="00035B2B">
      <w:pPr>
        <w:pStyle w:val="Glava"/>
        <w:tabs>
          <w:tab w:val="left" w:pos="708"/>
        </w:tabs>
        <w:ind w:left="1080"/>
        <w:jc w:val="right"/>
        <w:rPr>
          <w:i w:val="0"/>
          <w:sz w:val="22"/>
          <w:szCs w:val="22"/>
        </w:rPr>
      </w:pPr>
    </w:p>
    <w:p w14:paraId="0CCC344D" w14:textId="77777777" w:rsidR="009A669F" w:rsidRDefault="009A669F" w:rsidP="00035B2B">
      <w:pPr>
        <w:pStyle w:val="Glava"/>
        <w:tabs>
          <w:tab w:val="left" w:pos="708"/>
        </w:tabs>
        <w:ind w:left="1080"/>
        <w:jc w:val="right"/>
        <w:rPr>
          <w:i w:val="0"/>
          <w:sz w:val="22"/>
          <w:szCs w:val="22"/>
        </w:rPr>
      </w:pPr>
    </w:p>
    <w:p w14:paraId="10FF1B9B" w14:textId="77777777" w:rsidR="00035B2B" w:rsidRDefault="00035B2B" w:rsidP="00035B2B">
      <w:pPr>
        <w:pStyle w:val="Glava"/>
        <w:tabs>
          <w:tab w:val="left" w:pos="708"/>
        </w:tabs>
        <w:jc w:val="right"/>
        <w:rPr>
          <w:b/>
          <w:i w:val="0"/>
          <w:sz w:val="22"/>
          <w:szCs w:val="22"/>
        </w:rPr>
      </w:pPr>
    </w:p>
    <w:p w14:paraId="25D2D48A" w14:textId="77777777" w:rsidR="00962834" w:rsidRDefault="00962834" w:rsidP="00035B2B">
      <w:pPr>
        <w:pStyle w:val="Glava"/>
        <w:tabs>
          <w:tab w:val="left" w:pos="708"/>
        </w:tabs>
        <w:jc w:val="right"/>
        <w:rPr>
          <w:b/>
          <w:i w:val="0"/>
          <w:sz w:val="22"/>
          <w:szCs w:val="22"/>
        </w:rPr>
      </w:pPr>
    </w:p>
    <w:p w14:paraId="243073B2" w14:textId="77777777" w:rsidR="00035B2B" w:rsidRDefault="00035B2B" w:rsidP="007C4C6E">
      <w:pPr>
        <w:pStyle w:val="Glava"/>
        <w:tabs>
          <w:tab w:val="left" w:pos="708"/>
        </w:tabs>
        <w:rPr>
          <w:b/>
          <w:i w:val="0"/>
          <w:sz w:val="22"/>
          <w:szCs w:val="22"/>
        </w:rPr>
      </w:pPr>
    </w:p>
    <w:p w14:paraId="71D34B07" w14:textId="77777777" w:rsidR="00035B2B" w:rsidRDefault="00035B2B" w:rsidP="00035B2B">
      <w:pPr>
        <w:pStyle w:val="Glava"/>
        <w:tabs>
          <w:tab w:val="left" w:pos="708"/>
        </w:tabs>
        <w:jc w:val="right"/>
        <w:rPr>
          <w:b/>
          <w:i w:val="0"/>
          <w:sz w:val="22"/>
          <w:szCs w:val="22"/>
        </w:rPr>
      </w:pPr>
      <w:r>
        <w:rPr>
          <w:b/>
          <w:i w:val="0"/>
          <w:sz w:val="22"/>
          <w:szCs w:val="22"/>
        </w:rPr>
        <w:lastRenderedPageBreak/>
        <w:t xml:space="preserve">PRILOGA </w:t>
      </w:r>
      <w:r w:rsidRPr="00463405">
        <w:rPr>
          <w:b/>
          <w:i w:val="0"/>
          <w:sz w:val="22"/>
          <w:szCs w:val="22"/>
        </w:rPr>
        <w:t>2</w:t>
      </w:r>
      <w:r w:rsidR="007A13A6" w:rsidRPr="00463405">
        <w:rPr>
          <w:b/>
          <w:i w:val="0"/>
          <w:sz w:val="22"/>
          <w:szCs w:val="22"/>
        </w:rPr>
        <w:t>/2</w:t>
      </w:r>
    </w:p>
    <w:p w14:paraId="51F243CD" w14:textId="77777777" w:rsidR="00035B2B" w:rsidRDefault="00035B2B" w:rsidP="00035B2B">
      <w:pPr>
        <w:pStyle w:val="Glava"/>
        <w:tabs>
          <w:tab w:val="left" w:pos="708"/>
        </w:tabs>
        <w:jc w:val="both"/>
        <w:rPr>
          <w:i w:val="0"/>
          <w:sz w:val="22"/>
          <w:szCs w:val="22"/>
        </w:rPr>
      </w:pPr>
    </w:p>
    <w:tbl>
      <w:tblPr>
        <w:tblW w:w="0" w:type="auto"/>
        <w:tblInd w:w="993" w:type="dxa"/>
        <w:tblLook w:val="01E0" w:firstRow="1" w:lastRow="1" w:firstColumn="1" w:lastColumn="1" w:noHBand="0" w:noVBand="0"/>
      </w:tblPr>
      <w:tblGrid>
        <w:gridCol w:w="2153"/>
        <w:gridCol w:w="6735"/>
      </w:tblGrid>
      <w:tr w:rsidR="00035B2B" w14:paraId="2E3022BB" w14:textId="77777777" w:rsidTr="00170D42">
        <w:tc>
          <w:tcPr>
            <w:tcW w:w="2153" w:type="dxa"/>
            <w:vMerge w:val="restart"/>
            <w:hideMark/>
          </w:tcPr>
          <w:p w14:paraId="561FFDD7" w14:textId="77777777" w:rsidR="00035B2B" w:rsidRDefault="00035B2B" w:rsidP="00170D42">
            <w:pPr>
              <w:pStyle w:val="Glava"/>
              <w:tabs>
                <w:tab w:val="left" w:pos="708"/>
              </w:tabs>
              <w:ind w:left="49" w:hanging="162"/>
              <w:jc w:val="both"/>
              <w:rPr>
                <w:i w:val="0"/>
                <w:sz w:val="22"/>
                <w:szCs w:val="22"/>
              </w:rPr>
            </w:pPr>
            <w:r>
              <w:rPr>
                <w:i w:val="0"/>
                <w:sz w:val="22"/>
                <w:szCs w:val="22"/>
              </w:rPr>
              <w:t>Gospodarski subjekt:</w:t>
            </w:r>
          </w:p>
        </w:tc>
        <w:tc>
          <w:tcPr>
            <w:tcW w:w="6735" w:type="dxa"/>
            <w:tcBorders>
              <w:top w:val="nil"/>
              <w:left w:val="nil"/>
              <w:bottom w:val="single" w:sz="4" w:space="0" w:color="auto"/>
              <w:right w:val="nil"/>
            </w:tcBorders>
          </w:tcPr>
          <w:p w14:paraId="245A104D" w14:textId="77777777" w:rsidR="00035B2B" w:rsidRDefault="00035B2B">
            <w:pPr>
              <w:pStyle w:val="Glava"/>
              <w:tabs>
                <w:tab w:val="left" w:pos="708"/>
              </w:tabs>
              <w:jc w:val="both"/>
              <w:rPr>
                <w:i w:val="0"/>
                <w:szCs w:val="24"/>
              </w:rPr>
            </w:pPr>
          </w:p>
        </w:tc>
      </w:tr>
      <w:tr w:rsidR="00035B2B" w14:paraId="6A11506E" w14:textId="77777777" w:rsidTr="00170D42">
        <w:tc>
          <w:tcPr>
            <w:tcW w:w="0" w:type="auto"/>
            <w:vMerge/>
            <w:vAlign w:val="center"/>
            <w:hideMark/>
          </w:tcPr>
          <w:p w14:paraId="07B121B9" w14:textId="77777777" w:rsidR="00035B2B" w:rsidRDefault="00035B2B" w:rsidP="00170D42">
            <w:pPr>
              <w:ind w:left="49" w:hanging="162"/>
              <w:rPr>
                <w:i w:val="0"/>
                <w:sz w:val="22"/>
                <w:szCs w:val="22"/>
              </w:rPr>
            </w:pPr>
          </w:p>
        </w:tc>
        <w:tc>
          <w:tcPr>
            <w:tcW w:w="6735" w:type="dxa"/>
            <w:tcBorders>
              <w:top w:val="single" w:sz="4" w:space="0" w:color="auto"/>
              <w:left w:val="nil"/>
              <w:bottom w:val="single" w:sz="4" w:space="0" w:color="auto"/>
              <w:right w:val="nil"/>
            </w:tcBorders>
          </w:tcPr>
          <w:p w14:paraId="31677C1E" w14:textId="77777777" w:rsidR="00035B2B" w:rsidRDefault="00035B2B">
            <w:pPr>
              <w:pStyle w:val="Glava"/>
              <w:tabs>
                <w:tab w:val="left" w:pos="708"/>
              </w:tabs>
              <w:jc w:val="both"/>
              <w:rPr>
                <w:i w:val="0"/>
                <w:szCs w:val="24"/>
              </w:rPr>
            </w:pPr>
          </w:p>
        </w:tc>
      </w:tr>
      <w:tr w:rsidR="00035B2B" w14:paraId="6535F457" w14:textId="77777777" w:rsidTr="00170D42">
        <w:tc>
          <w:tcPr>
            <w:tcW w:w="0" w:type="auto"/>
            <w:vMerge/>
            <w:vAlign w:val="center"/>
            <w:hideMark/>
          </w:tcPr>
          <w:p w14:paraId="35477B61" w14:textId="77777777" w:rsidR="00035B2B" w:rsidRDefault="00035B2B" w:rsidP="00170D42">
            <w:pPr>
              <w:ind w:left="49" w:hanging="162"/>
              <w:rPr>
                <w:i w:val="0"/>
                <w:sz w:val="22"/>
                <w:szCs w:val="22"/>
              </w:rPr>
            </w:pPr>
          </w:p>
        </w:tc>
        <w:tc>
          <w:tcPr>
            <w:tcW w:w="6735" w:type="dxa"/>
            <w:tcBorders>
              <w:top w:val="single" w:sz="4" w:space="0" w:color="auto"/>
              <w:left w:val="nil"/>
              <w:bottom w:val="single" w:sz="4" w:space="0" w:color="auto"/>
              <w:right w:val="nil"/>
            </w:tcBorders>
          </w:tcPr>
          <w:p w14:paraId="125515E7" w14:textId="77777777" w:rsidR="00035B2B" w:rsidRDefault="00035B2B">
            <w:pPr>
              <w:pStyle w:val="Glava"/>
              <w:tabs>
                <w:tab w:val="left" w:pos="708"/>
              </w:tabs>
              <w:jc w:val="both"/>
              <w:rPr>
                <w:i w:val="0"/>
                <w:szCs w:val="24"/>
              </w:rPr>
            </w:pPr>
          </w:p>
        </w:tc>
      </w:tr>
    </w:tbl>
    <w:p w14:paraId="61EB9B00" w14:textId="77777777" w:rsidR="00035B2B" w:rsidRDefault="00035B2B" w:rsidP="00035B2B">
      <w:pPr>
        <w:pStyle w:val="Glava"/>
        <w:tabs>
          <w:tab w:val="left" w:pos="2523"/>
        </w:tabs>
        <w:rPr>
          <w:b/>
          <w:i w:val="0"/>
          <w:sz w:val="22"/>
          <w:szCs w:val="22"/>
        </w:rPr>
      </w:pPr>
    </w:p>
    <w:p w14:paraId="26A63055" w14:textId="77777777" w:rsidR="00035B2B" w:rsidRDefault="00035B2B" w:rsidP="00035B2B">
      <w:pPr>
        <w:pStyle w:val="Glava"/>
        <w:tabs>
          <w:tab w:val="left" w:pos="2523"/>
        </w:tabs>
        <w:rPr>
          <w:b/>
          <w:i w:val="0"/>
          <w:sz w:val="22"/>
          <w:szCs w:val="22"/>
        </w:rPr>
      </w:pPr>
    </w:p>
    <w:p w14:paraId="509904D8" w14:textId="77777777" w:rsidR="00035B2B" w:rsidRDefault="00035B2B" w:rsidP="00035B2B">
      <w:pPr>
        <w:pStyle w:val="Glava"/>
        <w:tabs>
          <w:tab w:val="left" w:pos="708"/>
        </w:tabs>
        <w:ind w:left="1080"/>
        <w:jc w:val="center"/>
        <w:rPr>
          <w:b/>
          <w:i w:val="0"/>
          <w:sz w:val="28"/>
          <w:szCs w:val="28"/>
        </w:rPr>
      </w:pPr>
      <w:r>
        <w:rPr>
          <w:b/>
          <w:i w:val="0"/>
          <w:sz w:val="28"/>
          <w:szCs w:val="28"/>
        </w:rPr>
        <w:t>POOBLASTILO FIZIČNE OSEBE</w:t>
      </w:r>
    </w:p>
    <w:p w14:paraId="195BB5C0" w14:textId="77777777" w:rsidR="00035B2B" w:rsidRDefault="00035B2B" w:rsidP="00035B2B">
      <w:pPr>
        <w:pStyle w:val="Glava"/>
        <w:tabs>
          <w:tab w:val="left" w:pos="708"/>
        </w:tabs>
        <w:ind w:left="1080"/>
        <w:jc w:val="right"/>
        <w:rPr>
          <w:b/>
          <w:i w:val="0"/>
          <w:sz w:val="22"/>
          <w:szCs w:val="22"/>
        </w:rPr>
      </w:pPr>
    </w:p>
    <w:p w14:paraId="6E585413" w14:textId="77777777" w:rsidR="00035B2B" w:rsidRDefault="00035B2B" w:rsidP="00035B2B">
      <w:pPr>
        <w:pStyle w:val="Glava"/>
        <w:tabs>
          <w:tab w:val="left" w:pos="708"/>
        </w:tabs>
        <w:ind w:left="1080"/>
        <w:jc w:val="both"/>
        <w:rPr>
          <w:i w:val="0"/>
          <w:sz w:val="22"/>
          <w:szCs w:val="22"/>
        </w:rPr>
      </w:pPr>
    </w:p>
    <w:p w14:paraId="4D9E4820" w14:textId="77777777" w:rsidR="00035B2B" w:rsidRDefault="00035B2B" w:rsidP="00170D42">
      <w:pPr>
        <w:pStyle w:val="Glava"/>
        <w:tabs>
          <w:tab w:val="left" w:pos="708"/>
        </w:tabs>
        <w:ind w:left="1020"/>
        <w:jc w:val="both"/>
        <w:rPr>
          <w:i w:val="0"/>
          <w:sz w:val="22"/>
          <w:szCs w:val="22"/>
        </w:rPr>
      </w:pPr>
      <w:r>
        <w:rPr>
          <w:i w:val="0"/>
          <w:sz w:val="22"/>
          <w:szCs w:val="22"/>
        </w:rPr>
        <w:t>Spodaj podpisani ________________________________________ (</w:t>
      </w:r>
      <w:r>
        <w:rPr>
          <w:sz w:val="22"/>
          <w:szCs w:val="22"/>
        </w:rPr>
        <w:t>ime in priimek člana upravnega ali vodstvenega ali nadzornega organa gospodarskega subjekta oziroma podizvajalca, ali osebe, ki ima pooblastila za zastopanje ali odločanje ali nadzor pri gospodarskem subjektu oziroma podizvajalcu</w:t>
      </w:r>
      <w:r>
        <w:rPr>
          <w:i w:val="0"/>
          <w:sz w:val="22"/>
          <w:szCs w:val="22"/>
        </w:rPr>
        <w:t xml:space="preserve">) pooblaščam </w:t>
      </w:r>
      <w:r w:rsidR="00962834">
        <w:rPr>
          <w:i w:val="0"/>
          <w:sz w:val="22"/>
          <w:szCs w:val="22"/>
        </w:rPr>
        <w:t xml:space="preserve">pooblaščenca </w:t>
      </w:r>
      <w:r>
        <w:rPr>
          <w:i w:val="0"/>
          <w:sz w:val="22"/>
          <w:szCs w:val="22"/>
        </w:rPr>
        <w:t xml:space="preserve">naročnika Mestno občino Ljubljana, Mestni trg 1, 1000 Ljubljana, da za potrebe preverjanja izpolnjevanja pogojev v postopku </w:t>
      </w:r>
      <w:r w:rsidR="00962834">
        <w:rPr>
          <w:i w:val="0"/>
          <w:sz w:val="22"/>
          <w:szCs w:val="22"/>
        </w:rPr>
        <w:t xml:space="preserve">oddaje </w:t>
      </w:r>
      <w:r>
        <w:rPr>
          <w:i w:val="0"/>
          <w:sz w:val="22"/>
          <w:szCs w:val="22"/>
        </w:rPr>
        <w:t>javnega naroč</w:t>
      </w:r>
      <w:r w:rsidR="00962834">
        <w:rPr>
          <w:i w:val="0"/>
          <w:sz w:val="22"/>
          <w:szCs w:val="22"/>
        </w:rPr>
        <w:t>ila</w:t>
      </w:r>
      <w:r w:rsidR="00BF3141">
        <w:rPr>
          <w:i w:val="0"/>
          <w:sz w:val="22"/>
          <w:szCs w:val="22"/>
        </w:rPr>
        <w:t xml:space="preserve">, </w:t>
      </w:r>
      <w:r>
        <w:rPr>
          <w:i w:val="0"/>
          <w:sz w:val="22"/>
          <w:szCs w:val="22"/>
        </w:rPr>
        <w:t>od Ministrstva za pravosodje pridobi potrdilo iz kazenske evidence fizičnih oseb.</w:t>
      </w:r>
    </w:p>
    <w:p w14:paraId="4C41CAC4" w14:textId="77777777" w:rsidR="00035B2B" w:rsidRDefault="00035B2B" w:rsidP="00170D42">
      <w:pPr>
        <w:pStyle w:val="Glava"/>
        <w:tabs>
          <w:tab w:val="left" w:pos="708"/>
        </w:tabs>
        <w:ind w:left="1020"/>
        <w:jc w:val="both"/>
        <w:rPr>
          <w:i w:val="0"/>
          <w:sz w:val="22"/>
          <w:szCs w:val="22"/>
        </w:rPr>
      </w:pPr>
    </w:p>
    <w:p w14:paraId="130CA490" w14:textId="77777777" w:rsidR="00035B2B" w:rsidRDefault="00035B2B" w:rsidP="00170D42">
      <w:pPr>
        <w:pStyle w:val="Glava"/>
        <w:tabs>
          <w:tab w:val="left" w:pos="708"/>
        </w:tabs>
        <w:ind w:left="1020"/>
        <w:jc w:val="both"/>
        <w:rPr>
          <w:i w:val="0"/>
          <w:sz w:val="22"/>
          <w:szCs w:val="22"/>
        </w:rPr>
      </w:pPr>
      <w:r>
        <w:rPr>
          <w:i w:val="0"/>
          <w:sz w:val="22"/>
          <w:szCs w:val="22"/>
        </w:rPr>
        <w:t>Moji osebni podatki so:</w:t>
      </w:r>
    </w:p>
    <w:p w14:paraId="6711D63E" w14:textId="77777777" w:rsidR="00035B2B" w:rsidRDefault="00035B2B" w:rsidP="00035B2B">
      <w:pPr>
        <w:pStyle w:val="Glava"/>
        <w:tabs>
          <w:tab w:val="left" w:pos="708"/>
        </w:tabs>
        <w:ind w:left="1080"/>
        <w:jc w:val="both"/>
        <w:rPr>
          <w:i w:val="0"/>
          <w:sz w:val="22"/>
          <w:szCs w:val="22"/>
        </w:rPr>
      </w:pPr>
    </w:p>
    <w:tbl>
      <w:tblPr>
        <w:tblW w:w="9214" w:type="dxa"/>
        <w:tblInd w:w="959" w:type="dxa"/>
        <w:tblLook w:val="01E0" w:firstRow="1" w:lastRow="1" w:firstColumn="1" w:lastColumn="1" w:noHBand="0" w:noVBand="0"/>
      </w:tblPr>
      <w:tblGrid>
        <w:gridCol w:w="1418"/>
        <w:gridCol w:w="203"/>
        <w:gridCol w:w="80"/>
        <w:gridCol w:w="624"/>
        <w:gridCol w:w="528"/>
        <w:gridCol w:w="1400"/>
        <w:gridCol w:w="179"/>
        <w:gridCol w:w="4782"/>
      </w:tblGrid>
      <w:tr w:rsidR="007874BA" w:rsidRPr="00B42EA8" w14:paraId="78AB278A" w14:textId="77777777" w:rsidTr="00A20EB9">
        <w:tc>
          <w:tcPr>
            <w:tcW w:w="1701" w:type="dxa"/>
            <w:gridSpan w:val="3"/>
          </w:tcPr>
          <w:p w14:paraId="3254EFA0" w14:textId="77777777" w:rsidR="007874BA" w:rsidRPr="00B42EA8" w:rsidRDefault="007874BA" w:rsidP="007874BA">
            <w:pPr>
              <w:pStyle w:val="Glava"/>
              <w:tabs>
                <w:tab w:val="clear" w:pos="4536"/>
                <w:tab w:val="clear" w:pos="9072"/>
              </w:tabs>
              <w:ind w:left="57"/>
              <w:jc w:val="both"/>
              <w:rPr>
                <w:i w:val="0"/>
                <w:sz w:val="22"/>
                <w:szCs w:val="22"/>
              </w:rPr>
            </w:pPr>
            <w:r w:rsidRPr="00B42EA8">
              <w:rPr>
                <w:i w:val="0"/>
                <w:sz w:val="22"/>
                <w:szCs w:val="22"/>
              </w:rPr>
              <w:t>I</w:t>
            </w:r>
            <w:r>
              <w:rPr>
                <w:i w:val="0"/>
                <w:sz w:val="22"/>
                <w:szCs w:val="22"/>
              </w:rPr>
              <w:t>me</w:t>
            </w:r>
            <w:r w:rsidRPr="00B42EA8">
              <w:rPr>
                <w:i w:val="0"/>
                <w:sz w:val="22"/>
                <w:szCs w:val="22"/>
              </w:rPr>
              <w:t>:</w:t>
            </w:r>
          </w:p>
        </w:tc>
        <w:tc>
          <w:tcPr>
            <w:tcW w:w="7513" w:type="dxa"/>
            <w:gridSpan w:val="5"/>
            <w:tcBorders>
              <w:bottom w:val="single" w:sz="4" w:space="0" w:color="auto"/>
            </w:tcBorders>
          </w:tcPr>
          <w:p w14:paraId="7F79A490" w14:textId="77777777" w:rsidR="007874BA" w:rsidRPr="00B42EA8" w:rsidRDefault="007874BA" w:rsidP="007874BA">
            <w:pPr>
              <w:pStyle w:val="Glava"/>
              <w:tabs>
                <w:tab w:val="clear" w:pos="4536"/>
                <w:tab w:val="clear" w:pos="9072"/>
              </w:tabs>
              <w:jc w:val="both"/>
              <w:rPr>
                <w:i w:val="0"/>
                <w:sz w:val="22"/>
                <w:szCs w:val="22"/>
              </w:rPr>
            </w:pPr>
          </w:p>
        </w:tc>
      </w:tr>
      <w:tr w:rsidR="007874BA" w:rsidRPr="00B42EA8" w14:paraId="529198F6" w14:textId="77777777" w:rsidTr="00A20EB9">
        <w:tc>
          <w:tcPr>
            <w:tcW w:w="1701" w:type="dxa"/>
            <w:gridSpan w:val="3"/>
          </w:tcPr>
          <w:p w14:paraId="5918C374" w14:textId="77777777" w:rsidR="007874BA" w:rsidRDefault="007874BA" w:rsidP="007874BA">
            <w:pPr>
              <w:pStyle w:val="Glava"/>
              <w:tabs>
                <w:tab w:val="clear" w:pos="4536"/>
                <w:tab w:val="clear" w:pos="9072"/>
              </w:tabs>
              <w:ind w:left="57"/>
              <w:jc w:val="both"/>
              <w:rPr>
                <w:i w:val="0"/>
                <w:sz w:val="22"/>
                <w:szCs w:val="22"/>
              </w:rPr>
            </w:pPr>
          </w:p>
          <w:p w14:paraId="260F2FC1" w14:textId="77777777" w:rsidR="007874BA" w:rsidRPr="00B42EA8" w:rsidRDefault="007874BA" w:rsidP="007874BA">
            <w:pPr>
              <w:pStyle w:val="Glava"/>
              <w:tabs>
                <w:tab w:val="clear" w:pos="4536"/>
                <w:tab w:val="clear" w:pos="9072"/>
              </w:tabs>
              <w:ind w:left="57"/>
              <w:jc w:val="both"/>
              <w:rPr>
                <w:i w:val="0"/>
                <w:sz w:val="22"/>
                <w:szCs w:val="22"/>
              </w:rPr>
            </w:pPr>
            <w:r>
              <w:rPr>
                <w:i w:val="0"/>
                <w:sz w:val="22"/>
                <w:szCs w:val="22"/>
              </w:rPr>
              <w:t>Priimek</w:t>
            </w:r>
            <w:r w:rsidRPr="00B42EA8">
              <w:rPr>
                <w:i w:val="0"/>
                <w:sz w:val="22"/>
                <w:szCs w:val="22"/>
              </w:rPr>
              <w:t>:</w:t>
            </w:r>
          </w:p>
        </w:tc>
        <w:tc>
          <w:tcPr>
            <w:tcW w:w="7513" w:type="dxa"/>
            <w:gridSpan w:val="5"/>
            <w:tcBorders>
              <w:bottom w:val="single" w:sz="4" w:space="0" w:color="auto"/>
            </w:tcBorders>
          </w:tcPr>
          <w:p w14:paraId="2FA7C732" w14:textId="77777777" w:rsidR="007874BA" w:rsidRPr="00B42EA8" w:rsidRDefault="007874BA" w:rsidP="007874BA">
            <w:pPr>
              <w:pStyle w:val="Glava"/>
              <w:tabs>
                <w:tab w:val="clear" w:pos="4536"/>
                <w:tab w:val="clear" w:pos="9072"/>
              </w:tabs>
              <w:ind w:left="57"/>
              <w:jc w:val="both"/>
              <w:rPr>
                <w:i w:val="0"/>
                <w:sz w:val="22"/>
                <w:szCs w:val="22"/>
              </w:rPr>
            </w:pPr>
          </w:p>
        </w:tc>
      </w:tr>
      <w:tr w:rsidR="007874BA" w:rsidRPr="00FF38DC" w14:paraId="663F3772" w14:textId="77777777" w:rsidTr="00A20EB9">
        <w:tc>
          <w:tcPr>
            <w:tcW w:w="4432" w:type="dxa"/>
            <w:gridSpan w:val="7"/>
          </w:tcPr>
          <w:p w14:paraId="36A6005E" w14:textId="77777777" w:rsidR="007874BA" w:rsidRPr="00FF38DC" w:rsidRDefault="007874BA" w:rsidP="007874BA">
            <w:pPr>
              <w:pStyle w:val="Glava"/>
              <w:tabs>
                <w:tab w:val="clear" w:pos="4536"/>
                <w:tab w:val="clear" w:pos="9072"/>
              </w:tabs>
              <w:ind w:left="57"/>
              <w:jc w:val="both"/>
              <w:rPr>
                <w:i w:val="0"/>
                <w:sz w:val="16"/>
                <w:szCs w:val="16"/>
              </w:rPr>
            </w:pPr>
          </w:p>
        </w:tc>
        <w:tc>
          <w:tcPr>
            <w:tcW w:w="4782" w:type="dxa"/>
          </w:tcPr>
          <w:p w14:paraId="1968D850" w14:textId="77777777" w:rsidR="007874BA" w:rsidRPr="00FF38DC" w:rsidRDefault="007874BA" w:rsidP="007874BA">
            <w:pPr>
              <w:pStyle w:val="Glava"/>
              <w:tabs>
                <w:tab w:val="clear" w:pos="4536"/>
                <w:tab w:val="clear" w:pos="9072"/>
              </w:tabs>
              <w:ind w:left="57"/>
              <w:jc w:val="both"/>
              <w:rPr>
                <w:i w:val="0"/>
                <w:sz w:val="16"/>
                <w:szCs w:val="16"/>
              </w:rPr>
            </w:pPr>
          </w:p>
        </w:tc>
      </w:tr>
      <w:tr w:rsidR="007874BA" w:rsidRPr="00FF38DC" w14:paraId="1F252EA6" w14:textId="77777777" w:rsidTr="00A20EB9">
        <w:tc>
          <w:tcPr>
            <w:tcW w:w="2853" w:type="dxa"/>
            <w:gridSpan w:val="5"/>
          </w:tcPr>
          <w:p w14:paraId="223F0E12" w14:textId="77777777" w:rsidR="007874BA" w:rsidRPr="00FF38DC" w:rsidRDefault="007874BA" w:rsidP="007874BA">
            <w:pPr>
              <w:pStyle w:val="Glava"/>
              <w:tabs>
                <w:tab w:val="clear" w:pos="4536"/>
                <w:tab w:val="clear" w:pos="9072"/>
              </w:tabs>
              <w:ind w:left="57"/>
              <w:jc w:val="both"/>
              <w:rPr>
                <w:i w:val="0"/>
                <w:sz w:val="22"/>
                <w:szCs w:val="22"/>
              </w:rPr>
            </w:pPr>
            <w:r w:rsidRPr="00FF38DC">
              <w:rPr>
                <w:i w:val="0"/>
                <w:sz w:val="22"/>
                <w:szCs w:val="22"/>
              </w:rPr>
              <w:t>EMŠO (obvezen podatek):</w:t>
            </w:r>
          </w:p>
        </w:tc>
        <w:tc>
          <w:tcPr>
            <w:tcW w:w="6361" w:type="dxa"/>
            <w:gridSpan w:val="3"/>
            <w:tcBorders>
              <w:bottom w:val="single" w:sz="4" w:space="0" w:color="auto"/>
            </w:tcBorders>
          </w:tcPr>
          <w:p w14:paraId="680B9377" w14:textId="77777777" w:rsidR="007874BA" w:rsidRPr="00FF38DC" w:rsidRDefault="007874BA" w:rsidP="007874BA">
            <w:pPr>
              <w:pStyle w:val="Glava"/>
              <w:tabs>
                <w:tab w:val="clear" w:pos="4536"/>
                <w:tab w:val="clear" w:pos="9072"/>
              </w:tabs>
              <w:ind w:left="57"/>
              <w:jc w:val="both"/>
              <w:rPr>
                <w:i w:val="0"/>
                <w:sz w:val="22"/>
                <w:szCs w:val="22"/>
              </w:rPr>
            </w:pPr>
          </w:p>
        </w:tc>
      </w:tr>
      <w:tr w:rsidR="007874BA" w:rsidRPr="00FF38DC" w14:paraId="2DC17C89" w14:textId="77777777" w:rsidTr="00A20EB9">
        <w:tc>
          <w:tcPr>
            <w:tcW w:w="4432" w:type="dxa"/>
            <w:gridSpan w:val="7"/>
          </w:tcPr>
          <w:p w14:paraId="707B57CA" w14:textId="77777777" w:rsidR="007874BA" w:rsidRPr="00FF38DC" w:rsidRDefault="007874BA" w:rsidP="007874BA">
            <w:pPr>
              <w:pStyle w:val="Glava"/>
              <w:tabs>
                <w:tab w:val="clear" w:pos="4536"/>
                <w:tab w:val="clear" w:pos="9072"/>
              </w:tabs>
              <w:ind w:left="57"/>
              <w:jc w:val="both"/>
              <w:rPr>
                <w:i w:val="0"/>
                <w:sz w:val="16"/>
                <w:szCs w:val="16"/>
              </w:rPr>
            </w:pPr>
          </w:p>
        </w:tc>
        <w:tc>
          <w:tcPr>
            <w:tcW w:w="4782" w:type="dxa"/>
          </w:tcPr>
          <w:p w14:paraId="46E3D725" w14:textId="77777777" w:rsidR="007874BA" w:rsidRPr="00FF38DC" w:rsidRDefault="007874BA" w:rsidP="007874BA">
            <w:pPr>
              <w:pStyle w:val="Glava"/>
              <w:tabs>
                <w:tab w:val="clear" w:pos="4536"/>
                <w:tab w:val="clear" w:pos="9072"/>
              </w:tabs>
              <w:ind w:left="57"/>
              <w:jc w:val="both"/>
              <w:rPr>
                <w:i w:val="0"/>
                <w:sz w:val="16"/>
                <w:szCs w:val="16"/>
              </w:rPr>
            </w:pPr>
          </w:p>
        </w:tc>
      </w:tr>
      <w:tr w:rsidR="007874BA" w:rsidRPr="00FF38DC" w14:paraId="5D9D52F1" w14:textId="77777777" w:rsidTr="00A20EB9">
        <w:tc>
          <w:tcPr>
            <w:tcW w:w="1621" w:type="dxa"/>
            <w:gridSpan w:val="2"/>
          </w:tcPr>
          <w:p w14:paraId="72D3624B" w14:textId="77777777" w:rsidR="007874BA" w:rsidRPr="00FF38DC" w:rsidRDefault="007874BA" w:rsidP="007874BA">
            <w:pPr>
              <w:pStyle w:val="Glava"/>
              <w:tabs>
                <w:tab w:val="clear" w:pos="4536"/>
                <w:tab w:val="clear" w:pos="9072"/>
              </w:tabs>
              <w:ind w:left="57"/>
              <w:jc w:val="both"/>
              <w:rPr>
                <w:i w:val="0"/>
                <w:sz w:val="22"/>
                <w:szCs w:val="22"/>
              </w:rPr>
            </w:pPr>
            <w:r w:rsidRPr="00FF38DC">
              <w:rPr>
                <w:i w:val="0"/>
                <w:sz w:val="22"/>
                <w:szCs w:val="22"/>
              </w:rPr>
              <w:t>Datum rojstva:</w:t>
            </w:r>
          </w:p>
        </w:tc>
        <w:tc>
          <w:tcPr>
            <w:tcW w:w="7593" w:type="dxa"/>
            <w:gridSpan w:val="6"/>
            <w:tcBorders>
              <w:bottom w:val="single" w:sz="4" w:space="0" w:color="auto"/>
            </w:tcBorders>
          </w:tcPr>
          <w:p w14:paraId="326EBEE0" w14:textId="77777777" w:rsidR="007874BA" w:rsidRPr="00FF38DC" w:rsidRDefault="007874BA" w:rsidP="007874BA">
            <w:pPr>
              <w:pStyle w:val="Glava"/>
              <w:tabs>
                <w:tab w:val="clear" w:pos="4536"/>
                <w:tab w:val="clear" w:pos="9072"/>
              </w:tabs>
              <w:ind w:left="57"/>
              <w:jc w:val="both"/>
              <w:rPr>
                <w:i w:val="0"/>
                <w:sz w:val="22"/>
                <w:szCs w:val="22"/>
              </w:rPr>
            </w:pPr>
          </w:p>
        </w:tc>
      </w:tr>
      <w:tr w:rsidR="007874BA" w:rsidRPr="00FF38DC" w14:paraId="5A99D7D5" w14:textId="77777777" w:rsidTr="00A20EB9">
        <w:tc>
          <w:tcPr>
            <w:tcW w:w="4432" w:type="dxa"/>
            <w:gridSpan w:val="7"/>
          </w:tcPr>
          <w:p w14:paraId="7783D0E6" w14:textId="77777777" w:rsidR="007874BA" w:rsidRPr="00FF38DC" w:rsidRDefault="007874BA" w:rsidP="007874BA">
            <w:pPr>
              <w:pStyle w:val="Glava"/>
              <w:tabs>
                <w:tab w:val="clear" w:pos="4536"/>
                <w:tab w:val="clear" w:pos="9072"/>
              </w:tabs>
              <w:ind w:left="57"/>
              <w:jc w:val="both"/>
              <w:rPr>
                <w:i w:val="0"/>
                <w:sz w:val="16"/>
                <w:szCs w:val="16"/>
              </w:rPr>
            </w:pPr>
          </w:p>
        </w:tc>
        <w:tc>
          <w:tcPr>
            <w:tcW w:w="4782" w:type="dxa"/>
          </w:tcPr>
          <w:p w14:paraId="16F1F03B" w14:textId="77777777" w:rsidR="007874BA" w:rsidRPr="00FF38DC" w:rsidRDefault="007874BA" w:rsidP="007874BA">
            <w:pPr>
              <w:pStyle w:val="Glava"/>
              <w:tabs>
                <w:tab w:val="clear" w:pos="4536"/>
                <w:tab w:val="clear" w:pos="9072"/>
              </w:tabs>
              <w:ind w:left="57"/>
              <w:jc w:val="both"/>
              <w:rPr>
                <w:i w:val="0"/>
                <w:sz w:val="16"/>
                <w:szCs w:val="16"/>
              </w:rPr>
            </w:pPr>
          </w:p>
        </w:tc>
      </w:tr>
      <w:tr w:rsidR="007874BA" w:rsidRPr="00FF38DC" w14:paraId="284FD86C" w14:textId="77777777" w:rsidTr="00A20EB9">
        <w:tc>
          <w:tcPr>
            <w:tcW w:w="1418" w:type="dxa"/>
          </w:tcPr>
          <w:p w14:paraId="5AF9DC65" w14:textId="77777777" w:rsidR="007874BA" w:rsidRPr="00FF38DC" w:rsidRDefault="007874BA" w:rsidP="007874BA">
            <w:pPr>
              <w:pStyle w:val="Glava"/>
              <w:tabs>
                <w:tab w:val="clear" w:pos="4536"/>
                <w:tab w:val="clear" w:pos="9072"/>
              </w:tabs>
              <w:ind w:left="57"/>
              <w:jc w:val="both"/>
              <w:rPr>
                <w:i w:val="0"/>
                <w:sz w:val="22"/>
                <w:szCs w:val="22"/>
              </w:rPr>
            </w:pPr>
            <w:r w:rsidRPr="00FF38DC">
              <w:rPr>
                <w:i w:val="0"/>
                <w:sz w:val="22"/>
                <w:szCs w:val="22"/>
              </w:rPr>
              <w:t>Kraj rojstva:</w:t>
            </w:r>
          </w:p>
        </w:tc>
        <w:tc>
          <w:tcPr>
            <w:tcW w:w="7796" w:type="dxa"/>
            <w:gridSpan w:val="7"/>
            <w:tcBorders>
              <w:bottom w:val="single" w:sz="4" w:space="0" w:color="auto"/>
            </w:tcBorders>
          </w:tcPr>
          <w:p w14:paraId="3E88FC9D" w14:textId="77777777" w:rsidR="007874BA" w:rsidRPr="00FF38DC" w:rsidRDefault="007874BA" w:rsidP="007874BA">
            <w:pPr>
              <w:pStyle w:val="Glava"/>
              <w:tabs>
                <w:tab w:val="clear" w:pos="4536"/>
                <w:tab w:val="clear" w:pos="9072"/>
              </w:tabs>
              <w:ind w:left="57"/>
              <w:jc w:val="both"/>
              <w:rPr>
                <w:i w:val="0"/>
                <w:sz w:val="22"/>
                <w:szCs w:val="22"/>
              </w:rPr>
            </w:pPr>
          </w:p>
        </w:tc>
      </w:tr>
      <w:tr w:rsidR="007874BA" w:rsidRPr="00FF38DC" w14:paraId="490A549F" w14:textId="77777777" w:rsidTr="00A20EB9">
        <w:tc>
          <w:tcPr>
            <w:tcW w:w="4432" w:type="dxa"/>
            <w:gridSpan w:val="7"/>
          </w:tcPr>
          <w:p w14:paraId="1A2E625B" w14:textId="77777777" w:rsidR="007874BA" w:rsidRPr="00FF38DC" w:rsidRDefault="007874BA" w:rsidP="007874BA">
            <w:pPr>
              <w:pStyle w:val="Glava"/>
              <w:tabs>
                <w:tab w:val="clear" w:pos="4536"/>
                <w:tab w:val="clear" w:pos="9072"/>
              </w:tabs>
              <w:ind w:left="57"/>
              <w:jc w:val="both"/>
              <w:rPr>
                <w:i w:val="0"/>
                <w:sz w:val="16"/>
                <w:szCs w:val="16"/>
              </w:rPr>
            </w:pPr>
          </w:p>
        </w:tc>
        <w:tc>
          <w:tcPr>
            <w:tcW w:w="4782" w:type="dxa"/>
          </w:tcPr>
          <w:p w14:paraId="007FFC9A" w14:textId="77777777" w:rsidR="007874BA" w:rsidRPr="00FF38DC" w:rsidRDefault="007874BA" w:rsidP="007874BA">
            <w:pPr>
              <w:pStyle w:val="Glava"/>
              <w:tabs>
                <w:tab w:val="clear" w:pos="4536"/>
                <w:tab w:val="clear" w:pos="9072"/>
              </w:tabs>
              <w:ind w:left="57"/>
              <w:jc w:val="both"/>
              <w:rPr>
                <w:i w:val="0"/>
                <w:sz w:val="16"/>
                <w:szCs w:val="16"/>
              </w:rPr>
            </w:pPr>
          </w:p>
        </w:tc>
      </w:tr>
      <w:tr w:rsidR="007874BA" w:rsidRPr="00FF38DC" w14:paraId="5D0E0C2A" w14:textId="77777777" w:rsidTr="00A20EB9">
        <w:tc>
          <w:tcPr>
            <w:tcW w:w="1621" w:type="dxa"/>
            <w:gridSpan w:val="2"/>
          </w:tcPr>
          <w:p w14:paraId="2C5D25D7" w14:textId="77777777" w:rsidR="007874BA" w:rsidRPr="00FF38DC" w:rsidRDefault="007874BA" w:rsidP="007874BA">
            <w:pPr>
              <w:pStyle w:val="Glava"/>
              <w:tabs>
                <w:tab w:val="clear" w:pos="4536"/>
                <w:tab w:val="clear" w:pos="9072"/>
              </w:tabs>
              <w:ind w:left="57"/>
              <w:jc w:val="both"/>
              <w:rPr>
                <w:i w:val="0"/>
                <w:sz w:val="22"/>
                <w:szCs w:val="22"/>
              </w:rPr>
            </w:pPr>
            <w:r>
              <w:rPr>
                <w:i w:val="0"/>
                <w:sz w:val="22"/>
                <w:szCs w:val="22"/>
              </w:rPr>
              <w:t>Država</w:t>
            </w:r>
            <w:r w:rsidRPr="00FF38DC">
              <w:rPr>
                <w:i w:val="0"/>
                <w:sz w:val="22"/>
                <w:szCs w:val="22"/>
              </w:rPr>
              <w:t xml:space="preserve"> rojstva:</w:t>
            </w:r>
          </w:p>
        </w:tc>
        <w:tc>
          <w:tcPr>
            <w:tcW w:w="7593" w:type="dxa"/>
            <w:gridSpan w:val="6"/>
            <w:tcBorders>
              <w:bottom w:val="single" w:sz="4" w:space="0" w:color="auto"/>
            </w:tcBorders>
          </w:tcPr>
          <w:p w14:paraId="0C817264" w14:textId="77777777" w:rsidR="007874BA" w:rsidRPr="00FF38DC" w:rsidRDefault="007874BA" w:rsidP="007874BA">
            <w:pPr>
              <w:pStyle w:val="Glava"/>
              <w:tabs>
                <w:tab w:val="clear" w:pos="4536"/>
                <w:tab w:val="clear" w:pos="9072"/>
              </w:tabs>
              <w:ind w:left="57"/>
              <w:jc w:val="both"/>
              <w:rPr>
                <w:i w:val="0"/>
                <w:sz w:val="22"/>
                <w:szCs w:val="22"/>
              </w:rPr>
            </w:pPr>
          </w:p>
        </w:tc>
      </w:tr>
      <w:tr w:rsidR="007874BA" w:rsidRPr="00FF38DC" w14:paraId="4025A7CC" w14:textId="77777777" w:rsidTr="00A20EB9">
        <w:tc>
          <w:tcPr>
            <w:tcW w:w="4432" w:type="dxa"/>
            <w:gridSpan w:val="7"/>
          </w:tcPr>
          <w:p w14:paraId="7EF59D0B" w14:textId="77777777" w:rsidR="007874BA" w:rsidRPr="00FF38DC" w:rsidRDefault="007874BA" w:rsidP="007874BA">
            <w:pPr>
              <w:pStyle w:val="Glava"/>
              <w:tabs>
                <w:tab w:val="clear" w:pos="4536"/>
                <w:tab w:val="clear" w:pos="9072"/>
              </w:tabs>
              <w:ind w:left="57"/>
              <w:jc w:val="both"/>
              <w:rPr>
                <w:i w:val="0"/>
                <w:sz w:val="16"/>
                <w:szCs w:val="16"/>
              </w:rPr>
            </w:pPr>
          </w:p>
        </w:tc>
        <w:tc>
          <w:tcPr>
            <w:tcW w:w="4782" w:type="dxa"/>
          </w:tcPr>
          <w:p w14:paraId="2F969D84" w14:textId="77777777" w:rsidR="007874BA" w:rsidRPr="00FF38DC" w:rsidRDefault="007874BA" w:rsidP="007874BA">
            <w:pPr>
              <w:pStyle w:val="Glava"/>
              <w:tabs>
                <w:tab w:val="clear" w:pos="4536"/>
                <w:tab w:val="clear" w:pos="9072"/>
              </w:tabs>
              <w:ind w:left="57"/>
              <w:jc w:val="both"/>
              <w:rPr>
                <w:i w:val="0"/>
                <w:sz w:val="16"/>
                <w:szCs w:val="16"/>
              </w:rPr>
            </w:pPr>
          </w:p>
        </w:tc>
      </w:tr>
      <w:tr w:rsidR="007874BA" w:rsidRPr="00FF38DC" w14:paraId="2BF3F9A3" w14:textId="77777777" w:rsidTr="00A20EB9">
        <w:tc>
          <w:tcPr>
            <w:tcW w:w="9214" w:type="dxa"/>
            <w:gridSpan w:val="8"/>
          </w:tcPr>
          <w:p w14:paraId="7FA30496" w14:textId="77777777" w:rsidR="007874BA" w:rsidRPr="00FF38DC" w:rsidRDefault="007874BA" w:rsidP="007874BA">
            <w:pPr>
              <w:pStyle w:val="Glava"/>
              <w:tabs>
                <w:tab w:val="clear" w:pos="4536"/>
                <w:tab w:val="clear" w:pos="9072"/>
              </w:tabs>
              <w:ind w:left="57"/>
              <w:jc w:val="both"/>
              <w:rPr>
                <w:i w:val="0"/>
                <w:sz w:val="22"/>
                <w:szCs w:val="22"/>
              </w:rPr>
            </w:pPr>
            <w:r w:rsidRPr="00FF38DC">
              <w:rPr>
                <w:i w:val="0"/>
                <w:sz w:val="22"/>
                <w:szCs w:val="22"/>
              </w:rPr>
              <w:t>Naslov stalnega/začasnega prebivališča:</w:t>
            </w:r>
          </w:p>
        </w:tc>
      </w:tr>
      <w:tr w:rsidR="007874BA" w:rsidRPr="00FF38DC" w14:paraId="28EE1C93" w14:textId="77777777" w:rsidTr="00A20EB9">
        <w:tc>
          <w:tcPr>
            <w:tcW w:w="2325" w:type="dxa"/>
            <w:gridSpan w:val="4"/>
          </w:tcPr>
          <w:p w14:paraId="49BCA187" w14:textId="77777777" w:rsidR="007874BA" w:rsidRPr="00FF38DC" w:rsidRDefault="007874BA" w:rsidP="007874BA">
            <w:pPr>
              <w:pStyle w:val="Glava"/>
              <w:tabs>
                <w:tab w:val="clear" w:pos="4536"/>
                <w:tab w:val="clear" w:pos="9072"/>
              </w:tabs>
              <w:ind w:left="57"/>
              <w:jc w:val="both"/>
              <w:rPr>
                <w:i w:val="0"/>
                <w:sz w:val="22"/>
                <w:szCs w:val="22"/>
              </w:rPr>
            </w:pPr>
            <w:r w:rsidRPr="00FF38DC">
              <w:rPr>
                <w:i w:val="0"/>
                <w:sz w:val="22"/>
                <w:szCs w:val="22"/>
              </w:rPr>
              <w:t>ulica in hišna številka:</w:t>
            </w:r>
          </w:p>
        </w:tc>
        <w:tc>
          <w:tcPr>
            <w:tcW w:w="6889" w:type="dxa"/>
            <w:gridSpan w:val="4"/>
            <w:tcBorders>
              <w:bottom w:val="single" w:sz="4" w:space="0" w:color="auto"/>
            </w:tcBorders>
          </w:tcPr>
          <w:p w14:paraId="648DA48A" w14:textId="77777777" w:rsidR="007874BA" w:rsidRPr="00FF38DC" w:rsidRDefault="007874BA" w:rsidP="007874BA">
            <w:pPr>
              <w:pStyle w:val="Glava"/>
              <w:tabs>
                <w:tab w:val="clear" w:pos="4536"/>
                <w:tab w:val="clear" w:pos="9072"/>
              </w:tabs>
              <w:ind w:left="57"/>
              <w:jc w:val="both"/>
              <w:rPr>
                <w:i w:val="0"/>
                <w:sz w:val="22"/>
                <w:szCs w:val="22"/>
              </w:rPr>
            </w:pPr>
          </w:p>
        </w:tc>
      </w:tr>
      <w:tr w:rsidR="007874BA" w:rsidRPr="00FF38DC" w14:paraId="7D4BD115" w14:textId="77777777" w:rsidTr="00A20EB9">
        <w:tc>
          <w:tcPr>
            <w:tcW w:w="4432" w:type="dxa"/>
            <w:gridSpan w:val="7"/>
          </w:tcPr>
          <w:p w14:paraId="51CAF018" w14:textId="77777777" w:rsidR="007874BA" w:rsidRPr="00FF38DC" w:rsidRDefault="007874BA" w:rsidP="007874BA">
            <w:pPr>
              <w:pStyle w:val="Glava"/>
              <w:tabs>
                <w:tab w:val="clear" w:pos="4536"/>
                <w:tab w:val="clear" w:pos="9072"/>
              </w:tabs>
              <w:ind w:left="57"/>
              <w:jc w:val="both"/>
              <w:rPr>
                <w:i w:val="0"/>
                <w:sz w:val="16"/>
                <w:szCs w:val="16"/>
              </w:rPr>
            </w:pPr>
          </w:p>
        </w:tc>
        <w:tc>
          <w:tcPr>
            <w:tcW w:w="4782" w:type="dxa"/>
          </w:tcPr>
          <w:p w14:paraId="7169A780" w14:textId="77777777" w:rsidR="007874BA" w:rsidRPr="00FF38DC" w:rsidRDefault="007874BA" w:rsidP="007874BA">
            <w:pPr>
              <w:pStyle w:val="Glava"/>
              <w:tabs>
                <w:tab w:val="clear" w:pos="4536"/>
                <w:tab w:val="clear" w:pos="9072"/>
              </w:tabs>
              <w:ind w:left="57"/>
              <w:jc w:val="both"/>
              <w:rPr>
                <w:i w:val="0"/>
                <w:sz w:val="16"/>
                <w:szCs w:val="16"/>
              </w:rPr>
            </w:pPr>
          </w:p>
        </w:tc>
      </w:tr>
      <w:tr w:rsidR="007874BA" w:rsidRPr="00FF38DC" w14:paraId="6ED3F4AA" w14:textId="77777777" w:rsidTr="00A20EB9">
        <w:tc>
          <w:tcPr>
            <w:tcW w:w="2325" w:type="dxa"/>
            <w:gridSpan w:val="4"/>
          </w:tcPr>
          <w:p w14:paraId="60A10EEF" w14:textId="77777777" w:rsidR="007874BA" w:rsidRPr="00FF38DC" w:rsidRDefault="007874BA" w:rsidP="007874BA">
            <w:pPr>
              <w:pStyle w:val="Glava"/>
              <w:tabs>
                <w:tab w:val="clear" w:pos="4536"/>
                <w:tab w:val="clear" w:pos="9072"/>
              </w:tabs>
              <w:ind w:left="57"/>
              <w:jc w:val="both"/>
              <w:rPr>
                <w:i w:val="0"/>
                <w:sz w:val="22"/>
                <w:szCs w:val="22"/>
              </w:rPr>
            </w:pPr>
            <w:r w:rsidRPr="00FF38DC">
              <w:rPr>
                <w:i w:val="0"/>
                <w:sz w:val="22"/>
                <w:szCs w:val="22"/>
              </w:rPr>
              <w:t>Številka pošte in pošta:</w:t>
            </w:r>
          </w:p>
        </w:tc>
        <w:tc>
          <w:tcPr>
            <w:tcW w:w="6889" w:type="dxa"/>
            <w:gridSpan w:val="4"/>
            <w:tcBorders>
              <w:bottom w:val="single" w:sz="4" w:space="0" w:color="auto"/>
            </w:tcBorders>
          </w:tcPr>
          <w:p w14:paraId="1DC6CDDA" w14:textId="77777777" w:rsidR="007874BA" w:rsidRPr="00FF38DC" w:rsidRDefault="007874BA" w:rsidP="007874BA">
            <w:pPr>
              <w:pStyle w:val="Glava"/>
              <w:tabs>
                <w:tab w:val="clear" w:pos="4536"/>
                <w:tab w:val="clear" w:pos="9072"/>
              </w:tabs>
              <w:ind w:left="57"/>
              <w:jc w:val="both"/>
              <w:rPr>
                <w:i w:val="0"/>
                <w:sz w:val="22"/>
                <w:szCs w:val="22"/>
              </w:rPr>
            </w:pPr>
          </w:p>
        </w:tc>
      </w:tr>
      <w:tr w:rsidR="007874BA" w:rsidRPr="00FF38DC" w14:paraId="4FF2F04D" w14:textId="77777777" w:rsidTr="00A20EB9">
        <w:tc>
          <w:tcPr>
            <w:tcW w:w="4432" w:type="dxa"/>
            <w:gridSpan w:val="7"/>
          </w:tcPr>
          <w:p w14:paraId="545E211B" w14:textId="77777777" w:rsidR="007874BA" w:rsidRPr="00FF38DC" w:rsidRDefault="007874BA" w:rsidP="007874BA">
            <w:pPr>
              <w:pStyle w:val="Glava"/>
              <w:tabs>
                <w:tab w:val="clear" w:pos="4536"/>
                <w:tab w:val="clear" w:pos="9072"/>
              </w:tabs>
              <w:ind w:left="57"/>
              <w:jc w:val="both"/>
              <w:rPr>
                <w:i w:val="0"/>
                <w:sz w:val="16"/>
                <w:szCs w:val="16"/>
              </w:rPr>
            </w:pPr>
          </w:p>
        </w:tc>
        <w:tc>
          <w:tcPr>
            <w:tcW w:w="4782" w:type="dxa"/>
          </w:tcPr>
          <w:p w14:paraId="3A28F2AF" w14:textId="77777777" w:rsidR="007874BA" w:rsidRPr="00FF38DC" w:rsidRDefault="007874BA" w:rsidP="007874BA">
            <w:pPr>
              <w:pStyle w:val="Glava"/>
              <w:tabs>
                <w:tab w:val="clear" w:pos="4536"/>
                <w:tab w:val="clear" w:pos="9072"/>
              </w:tabs>
              <w:ind w:left="57"/>
              <w:jc w:val="both"/>
              <w:rPr>
                <w:i w:val="0"/>
                <w:sz w:val="16"/>
                <w:szCs w:val="16"/>
              </w:rPr>
            </w:pPr>
          </w:p>
        </w:tc>
      </w:tr>
      <w:tr w:rsidR="007874BA" w:rsidRPr="00FF38DC" w14:paraId="511A2B30" w14:textId="77777777" w:rsidTr="00A20EB9">
        <w:tc>
          <w:tcPr>
            <w:tcW w:w="1621" w:type="dxa"/>
            <w:gridSpan w:val="2"/>
          </w:tcPr>
          <w:p w14:paraId="35F993D0" w14:textId="77777777" w:rsidR="007874BA" w:rsidRPr="00FF38DC" w:rsidRDefault="007874BA" w:rsidP="007874BA">
            <w:pPr>
              <w:pStyle w:val="Glava"/>
              <w:tabs>
                <w:tab w:val="clear" w:pos="4536"/>
                <w:tab w:val="clear" w:pos="9072"/>
              </w:tabs>
              <w:ind w:left="57"/>
              <w:jc w:val="both"/>
              <w:rPr>
                <w:i w:val="0"/>
                <w:sz w:val="22"/>
                <w:szCs w:val="22"/>
              </w:rPr>
            </w:pPr>
            <w:r w:rsidRPr="00FF38DC">
              <w:rPr>
                <w:i w:val="0"/>
                <w:sz w:val="22"/>
                <w:szCs w:val="22"/>
              </w:rPr>
              <w:t>Državljanstvo:</w:t>
            </w:r>
          </w:p>
        </w:tc>
        <w:tc>
          <w:tcPr>
            <w:tcW w:w="7593" w:type="dxa"/>
            <w:gridSpan w:val="6"/>
            <w:tcBorders>
              <w:bottom w:val="single" w:sz="4" w:space="0" w:color="auto"/>
            </w:tcBorders>
          </w:tcPr>
          <w:p w14:paraId="42A8643C" w14:textId="77777777" w:rsidR="007874BA" w:rsidRPr="00FF38DC" w:rsidRDefault="007874BA" w:rsidP="007874BA">
            <w:pPr>
              <w:pStyle w:val="Glava"/>
              <w:tabs>
                <w:tab w:val="clear" w:pos="4536"/>
                <w:tab w:val="clear" w:pos="9072"/>
              </w:tabs>
              <w:ind w:left="57"/>
              <w:jc w:val="both"/>
              <w:rPr>
                <w:i w:val="0"/>
                <w:sz w:val="22"/>
                <w:szCs w:val="22"/>
              </w:rPr>
            </w:pPr>
          </w:p>
        </w:tc>
      </w:tr>
      <w:tr w:rsidR="007874BA" w:rsidRPr="00FF38DC" w14:paraId="65568CA4" w14:textId="77777777" w:rsidTr="00A20EB9">
        <w:tc>
          <w:tcPr>
            <w:tcW w:w="4432" w:type="dxa"/>
            <w:gridSpan w:val="7"/>
          </w:tcPr>
          <w:p w14:paraId="73F79EA9" w14:textId="77777777" w:rsidR="007874BA" w:rsidRPr="00FF38DC" w:rsidRDefault="007874BA" w:rsidP="007874BA">
            <w:pPr>
              <w:pStyle w:val="Glava"/>
              <w:tabs>
                <w:tab w:val="clear" w:pos="4536"/>
                <w:tab w:val="clear" w:pos="9072"/>
              </w:tabs>
              <w:ind w:left="57"/>
              <w:jc w:val="both"/>
              <w:rPr>
                <w:i w:val="0"/>
                <w:sz w:val="16"/>
                <w:szCs w:val="16"/>
              </w:rPr>
            </w:pPr>
          </w:p>
        </w:tc>
        <w:tc>
          <w:tcPr>
            <w:tcW w:w="4782" w:type="dxa"/>
          </w:tcPr>
          <w:p w14:paraId="7D8EAB82" w14:textId="77777777" w:rsidR="007874BA" w:rsidRPr="00FF38DC" w:rsidRDefault="007874BA" w:rsidP="007874BA">
            <w:pPr>
              <w:pStyle w:val="Glava"/>
              <w:tabs>
                <w:tab w:val="clear" w:pos="4536"/>
                <w:tab w:val="clear" w:pos="9072"/>
              </w:tabs>
              <w:ind w:left="57"/>
              <w:jc w:val="both"/>
              <w:rPr>
                <w:i w:val="0"/>
                <w:sz w:val="16"/>
                <w:szCs w:val="16"/>
              </w:rPr>
            </w:pPr>
          </w:p>
        </w:tc>
      </w:tr>
      <w:tr w:rsidR="007874BA" w:rsidRPr="00FF38DC" w14:paraId="799AF454" w14:textId="77777777" w:rsidTr="0051008A">
        <w:tc>
          <w:tcPr>
            <w:tcW w:w="4253" w:type="dxa"/>
            <w:gridSpan w:val="6"/>
          </w:tcPr>
          <w:p w14:paraId="445E5781" w14:textId="77777777" w:rsidR="007874BA" w:rsidRPr="00FF38DC" w:rsidRDefault="007874BA" w:rsidP="007874BA">
            <w:pPr>
              <w:pStyle w:val="Glava"/>
              <w:tabs>
                <w:tab w:val="clear" w:pos="4536"/>
                <w:tab w:val="clear" w:pos="9072"/>
              </w:tabs>
              <w:ind w:left="57"/>
              <w:jc w:val="both"/>
              <w:rPr>
                <w:i w:val="0"/>
                <w:sz w:val="22"/>
                <w:szCs w:val="22"/>
              </w:rPr>
            </w:pPr>
            <w:r w:rsidRPr="00FF38DC">
              <w:rPr>
                <w:i w:val="0"/>
                <w:sz w:val="22"/>
                <w:szCs w:val="22"/>
              </w:rPr>
              <w:t>Moj prejšnji priimek in / ali ime se je glasilo:</w:t>
            </w:r>
          </w:p>
        </w:tc>
        <w:tc>
          <w:tcPr>
            <w:tcW w:w="4961" w:type="dxa"/>
            <w:gridSpan w:val="2"/>
            <w:tcBorders>
              <w:bottom w:val="single" w:sz="4" w:space="0" w:color="auto"/>
            </w:tcBorders>
          </w:tcPr>
          <w:p w14:paraId="724FC73A" w14:textId="77777777" w:rsidR="007874BA" w:rsidRPr="00FF38DC" w:rsidRDefault="007874BA" w:rsidP="007874BA">
            <w:pPr>
              <w:pStyle w:val="Glava"/>
              <w:tabs>
                <w:tab w:val="clear" w:pos="4536"/>
                <w:tab w:val="clear" w:pos="9072"/>
              </w:tabs>
              <w:ind w:left="57"/>
              <w:jc w:val="both"/>
              <w:rPr>
                <w:i w:val="0"/>
                <w:sz w:val="22"/>
                <w:szCs w:val="22"/>
              </w:rPr>
            </w:pPr>
          </w:p>
        </w:tc>
      </w:tr>
    </w:tbl>
    <w:p w14:paraId="489C28E3" w14:textId="77777777" w:rsidR="00035B2B" w:rsidRDefault="00035B2B" w:rsidP="00035B2B">
      <w:pPr>
        <w:pStyle w:val="Glava"/>
        <w:tabs>
          <w:tab w:val="left" w:pos="708"/>
        </w:tabs>
        <w:ind w:left="1080"/>
        <w:jc w:val="both"/>
        <w:rPr>
          <w:i w:val="0"/>
          <w:sz w:val="22"/>
          <w:szCs w:val="22"/>
        </w:rPr>
      </w:pPr>
    </w:p>
    <w:p w14:paraId="29D9555F" w14:textId="77777777" w:rsidR="00035B2B" w:rsidRDefault="00035B2B" w:rsidP="00035B2B">
      <w:pPr>
        <w:pStyle w:val="Glava"/>
        <w:tabs>
          <w:tab w:val="left" w:pos="708"/>
        </w:tabs>
        <w:jc w:val="both"/>
        <w:rPr>
          <w:i w:val="0"/>
          <w:sz w:val="22"/>
          <w:szCs w:val="22"/>
        </w:rPr>
      </w:pPr>
    </w:p>
    <w:p w14:paraId="11ACED3D" w14:textId="77777777" w:rsidR="00035B2B" w:rsidRDefault="00035B2B" w:rsidP="00035B2B">
      <w:pPr>
        <w:pStyle w:val="Glava"/>
        <w:tabs>
          <w:tab w:val="left" w:pos="708"/>
        </w:tabs>
        <w:ind w:left="1080"/>
        <w:jc w:val="both"/>
        <w:rPr>
          <w:i w:val="0"/>
          <w:sz w:val="22"/>
          <w:szCs w:val="22"/>
        </w:rPr>
      </w:pPr>
    </w:p>
    <w:p w14:paraId="3215FAD4" w14:textId="77777777" w:rsidR="00035B2B" w:rsidRDefault="00035B2B" w:rsidP="00170D42">
      <w:pPr>
        <w:pStyle w:val="Glava"/>
        <w:tabs>
          <w:tab w:val="left" w:pos="708"/>
        </w:tabs>
        <w:ind w:left="1107" w:hanging="87"/>
        <w:jc w:val="both"/>
        <w:rPr>
          <w:i w:val="0"/>
          <w:sz w:val="22"/>
          <w:szCs w:val="22"/>
        </w:rPr>
      </w:pPr>
      <w:r>
        <w:rPr>
          <w:i w:val="0"/>
          <w:sz w:val="22"/>
          <w:szCs w:val="22"/>
        </w:rPr>
        <w:t>Datum:</w:t>
      </w:r>
      <w:r>
        <w:rPr>
          <w:i w:val="0"/>
          <w:sz w:val="22"/>
          <w:szCs w:val="22"/>
        </w:rPr>
        <w:tab/>
      </w:r>
      <w:r w:rsidR="003D6233">
        <w:rPr>
          <w:i w:val="0"/>
          <w:sz w:val="22"/>
          <w:szCs w:val="22"/>
        </w:rPr>
        <w:t>Žig:</w:t>
      </w:r>
      <w:r>
        <w:rPr>
          <w:i w:val="0"/>
          <w:sz w:val="22"/>
          <w:szCs w:val="22"/>
        </w:rPr>
        <w:tab/>
        <w:t>Podpis:</w:t>
      </w:r>
    </w:p>
    <w:p w14:paraId="10445D4D" w14:textId="77777777" w:rsidR="00035B2B" w:rsidRDefault="00035B2B" w:rsidP="00035B2B">
      <w:pPr>
        <w:pStyle w:val="Glava"/>
        <w:tabs>
          <w:tab w:val="left" w:pos="708"/>
        </w:tabs>
        <w:ind w:left="1080"/>
        <w:jc w:val="both"/>
        <w:rPr>
          <w:i w:val="0"/>
          <w:sz w:val="22"/>
          <w:szCs w:val="22"/>
        </w:rPr>
      </w:pPr>
    </w:p>
    <w:p w14:paraId="29BC14FC" w14:textId="77777777" w:rsidR="00035B2B" w:rsidRDefault="00035B2B" w:rsidP="00035B2B">
      <w:pPr>
        <w:pStyle w:val="Glava"/>
        <w:tabs>
          <w:tab w:val="left" w:pos="708"/>
        </w:tabs>
        <w:ind w:left="1080"/>
        <w:jc w:val="both"/>
        <w:rPr>
          <w:i w:val="0"/>
          <w:sz w:val="22"/>
          <w:szCs w:val="22"/>
        </w:rPr>
      </w:pPr>
    </w:p>
    <w:p w14:paraId="2F7DE25C" w14:textId="77777777" w:rsidR="00035B2B" w:rsidRDefault="00035B2B" w:rsidP="00035B2B">
      <w:pPr>
        <w:pStyle w:val="Glava"/>
        <w:tabs>
          <w:tab w:val="left" w:pos="708"/>
        </w:tabs>
        <w:ind w:left="1080"/>
        <w:jc w:val="both"/>
        <w:rPr>
          <w:i w:val="0"/>
          <w:sz w:val="22"/>
          <w:szCs w:val="22"/>
        </w:rPr>
      </w:pPr>
    </w:p>
    <w:p w14:paraId="0B61C2F5" w14:textId="77777777" w:rsidR="00035B2B" w:rsidRDefault="00035B2B" w:rsidP="00035B2B">
      <w:pPr>
        <w:pStyle w:val="Glava"/>
        <w:tabs>
          <w:tab w:val="left" w:pos="708"/>
        </w:tabs>
        <w:ind w:left="1080"/>
        <w:jc w:val="right"/>
        <w:rPr>
          <w:b/>
          <w:i w:val="0"/>
          <w:sz w:val="22"/>
          <w:szCs w:val="22"/>
        </w:rPr>
      </w:pPr>
    </w:p>
    <w:p w14:paraId="4080FB2F" w14:textId="77777777" w:rsidR="00035B2B" w:rsidRDefault="00035B2B" w:rsidP="00035B2B">
      <w:pPr>
        <w:pStyle w:val="Glava"/>
        <w:tabs>
          <w:tab w:val="left" w:pos="708"/>
        </w:tabs>
        <w:ind w:left="1080"/>
        <w:jc w:val="right"/>
        <w:rPr>
          <w:b/>
          <w:i w:val="0"/>
          <w:sz w:val="22"/>
          <w:szCs w:val="22"/>
        </w:rPr>
      </w:pPr>
    </w:p>
    <w:p w14:paraId="2F310D2C" w14:textId="77777777" w:rsidR="00962834" w:rsidRPr="00962834" w:rsidRDefault="00962834" w:rsidP="00170D42">
      <w:pPr>
        <w:ind w:left="1020"/>
        <w:jc w:val="both"/>
        <w:rPr>
          <w:i w:val="0"/>
          <w:sz w:val="18"/>
        </w:rPr>
      </w:pPr>
      <w:r w:rsidRPr="00962834">
        <w:rPr>
          <w:i w:val="0"/>
          <w:sz w:val="18"/>
        </w:rPr>
        <w:t>NAVODILO ZA IZPOLNJEVANJE:</w:t>
      </w:r>
    </w:p>
    <w:p w14:paraId="07D31553" w14:textId="77777777" w:rsidR="00962834" w:rsidRPr="00962834" w:rsidRDefault="00962834" w:rsidP="00170D42">
      <w:pPr>
        <w:ind w:left="312" w:firstLine="708"/>
        <w:jc w:val="both"/>
        <w:rPr>
          <w:i w:val="0"/>
          <w:sz w:val="18"/>
        </w:rPr>
      </w:pPr>
      <w:r w:rsidRPr="00962834">
        <w:rPr>
          <w:i w:val="0"/>
          <w:sz w:val="18"/>
        </w:rPr>
        <w:t>Obrazec se izpolni, datira, žigosa in podpiše.</w:t>
      </w:r>
    </w:p>
    <w:p w14:paraId="47E5B771" w14:textId="77777777" w:rsidR="00962834" w:rsidRPr="00962834" w:rsidRDefault="00962834" w:rsidP="00170D42">
      <w:pPr>
        <w:ind w:left="1020" w:firstLine="1"/>
        <w:jc w:val="both"/>
        <w:rPr>
          <w:i w:val="0"/>
          <w:sz w:val="18"/>
        </w:rPr>
      </w:pPr>
      <w:r w:rsidRPr="00962834">
        <w:rPr>
          <w:i w:val="0"/>
          <w:sz w:val="18"/>
        </w:rPr>
        <w:t>V kolikor ima ponudnik ali podizvajalec več članov upravnega ali vodstvenega ali nadzornega organa oziroma več oseb, ki imajo pooblastila za zastopanje ali odločanje ali nadzor je potrebno izjavo priložiti za vsakega posebej.</w:t>
      </w:r>
    </w:p>
    <w:p w14:paraId="52BB3CEC" w14:textId="77777777" w:rsidR="00962834" w:rsidRPr="00962834" w:rsidRDefault="00962834" w:rsidP="00170D42">
      <w:pPr>
        <w:ind w:left="1020" w:firstLine="1"/>
        <w:jc w:val="both"/>
        <w:rPr>
          <w:i w:val="0"/>
          <w:sz w:val="18"/>
        </w:rPr>
      </w:pPr>
    </w:p>
    <w:p w14:paraId="741CFF86" w14:textId="77777777" w:rsidR="00962834" w:rsidRDefault="00962834" w:rsidP="00170D42">
      <w:pPr>
        <w:ind w:left="1020" w:firstLine="1"/>
        <w:jc w:val="both"/>
        <w:rPr>
          <w:i w:val="0"/>
          <w:sz w:val="18"/>
        </w:rPr>
      </w:pPr>
      <w:r w:rsidRPr="00962834">
        <w:rPr>
          <w:i w:val="0"/>
          <w:sz w:val="18"/>
        </w:rPr>
        <w:t>Ponudnik lahko namesto navedenega obrazca predloži tudi drug dokument, ki vsebuje vse zahtevane informacije za preverbo, vendar mora v tem primeru izjavi oziroma obrazcu priložiti pooblastilo, da podatke lahko preveri pooblaščenec naročnika, Mestna občina Ljubljana.</w:t>
      </w:r>
    </w:p>
    <w:p w14:paraId="1783B710" w14:textId="77777777" w:rsidR="00BF3141" w:rsidRDefault="00BF3141" w:rsidP="004A577A">
      <w:pPr>
        <w:jc w:val="both"/>
        <w:rPr>
          <w:i w:val="0"/>
          <w:color w:val="000000" w:themeColor="text1"/>
          <w:sz w:val="18"/>
        </w:rPr>
      </w:pPr>
    </w:p>
    <w:p w14:paraId="33128C32" w14:textId="77777777" w:rsidR="00A20EB9" w:rsidRPr="0048509B" w:rsidRDefault="00A20EB9" w:rsidP="004A577A">
      <w:pPr>
        <w:jc w:val="both"/>
        <w:rPr>
          <w:i w:val="0"/>
          <w:color w:val="000000" w:themeColor="text1"/>
          <w:sz w:val="18"/>
        </w:rPr>
      </w:pPr>
    </w:p>
    <w:p w14:paraId="69993A85" w14:textId="77777777" w:rsidR="00520E15" w:rsidRDefault="00520E15" w:rsidP="00035B2B">
      <w:pPr>
        <w:pStyle w:val="Glava"/>
        <w:tabs>
          <w:tab w:val="left" w:pos="708"/>
        </w:tabs>
        <w:ind w:left="1080"/>
        <w:jc w:val="right"/>
        <w:rPr>
          <w:b/>
          <w:i w:val="0"/>
          <w:color w:val="000000" w:themeColor="text1"/>
          <w:sz w:val="22"/>
          <w:szCs w:val="22"/>
        </w:rPr>
      </w:pPr>
    </w:p>
    <w:p w14:paraId="3666F0C9" w14:textId="77777777" w:rsidR="00035B2B" w:rsidRPr="0048509B" w:rsidRDefault="00035B2B" w:rsidP="00035B2B">
      <w:pPr>
        <w:pStyle w:val="Glava"/>
        <w:tabs>
          <w:tab w:val="left" w:pos="708"/>
        </w:tabs>
        <w:ind w:left="1080"/>
        <w:jc w:val="right"/>
        <w:rPr>
          <w:b/>
          <w:i w:val="0"/>
          <w:color w:val="000000" w:themeColor="text1"/>
          <w:sz w:val="22"/>
          <w:szCs w:val="22"/>
        </w:rPr>
      </w:pPr>
      <w:r w:rsidRPr="003711C4">
        <w:rPr>
          <w:b/>
          <w:i w:val="0"/>
          <w:color w:val="000000" w:themeColor="text1"/>
          <w:sz w:val="22"/>
          <w:szCs w:val="22"/>
        </w:rPr>
        <w:lastRenderedPageBreak/>
        <w:t>PRILOGA 3</w:t>
      </w:r>
    </w:p>
    <w:p w14:paraId="26301B26" w14:textId="77777777" w:rsidR="00035B2B" w:rsidRPr="0048509B" w:rsidRDefault="00035B2B" w:rsidP="00035B2B">
      <w:pPr>
        <w:pStyle w:val="Glava"/>
        <w:tabs>
          <w:tab w:val="left" w:pos="708"/>
        </w:tabs>
        <w:ind w:left="1080"/>
        <w:jc w:val="both"/>
        <w:rPr>
          <w:i w:val="0"/>
          <w:color w:val="000000" w:themeColor="text1"/>
          <w:sz w:val="22"/>
          <w:szCs w:val="22"/>
        </w:rPr>
      </w:pPr>
    </w:p>
    <w:tbl>
      <w:tblPr>
        <w:tblW w:w="0" w:type="auto"/>
        <w:tblInd w:w="993" w:type="dxa"/>
        <w:tblLook w:val="01E0" w:firstRow="1" w:lastRow="1" w:firstColumn="1" w:lastColumn="1" w:noHBand="0" w:noVBand="0"/>
      </w:tblPr>
      <w:tblGrid>
        <w:gridCol w:w="1426"/>
        <w:gridCol w:w="7462"/>
      </w:tblGrid>
      <w:tr w:rsidR="00035B2B" w:rsidRPr="0048509B" w14:paraId="56D092CA" w14:textId="77777777" w:rsidTr="00170D42">
        <w:tc>
          <w:tcPr>
            <w:tcW w:w="1426" w:type="dxa"/>
            <w:hideMark/>
          </w:tcPr>
          <w:p w14:paraId="1E8E4943" w14:textId="77777777" w:rsidR="00035B2B" w:rsidRPr="0048509B" w:rsidRDefault="00035B2B" w:rsidP="00170D42">
            <w:pPr>
              <w:pStyle w:val="Glava"/>
              <w:tabs>
                <w:tab w:val="left" w:pos="708"/>
              </w:tabs>
              <w:ind w:left="-113"/>
              <w:jc w:val="both"/>
              <w:rPr>
                <w:i w:val="0"/>
                <w:color w:val="000000" w:themeColor="text1"/>
                <w:sz w:val="22"/>
                <w:szCs w:val="22"/>
              </w:rPr>
            </w:pPr>
            <w:r w:rsidRPr="0048509B">
              <w:rPr>
                <w:i w:val="0"/>
                <w:color w:val="000000" w:themeColor="text1"/>
                <w:sz w:val="22"/>
                <w:szCs w:val="22"/>
              </w:rPr>
              <w:t>PONUDNIK:</w:t>
            </w:r>
          </w:p>
        </w:tc>
        <w:tc>
          <w:tcPr>
            <w:tcW w:w="7462" w:type="dxa"/>
            <w:tcBorders>
              <w:top w:val="nil"/>
              <w:left w:val="nil"/>
              <w:bottom w:val="single" w:sz="4" w:space="0" w:color="auto"/>
              <w:right w:val="nil"/>
            </w:tcBorders>
          </w:tcPr>
          <w:p w14:paraId="539D5B9E" w14:textId="77777777" w:rsidR="00035B2B" w:rsidRPr="0048509B" w:rsidRDefault="00035B2B">
            <w:pPr>
              <w:pStyle w:val="Glava"/>
              <w:tabs>
                <w:tab w:val="left" w:pos="708"/>
              </w:tabs>
              <w:jc w:val="both"/>
              <w:rPr>
                <w:i w:val="0"/>
                <w:color w:val="000000" w:themeColor="text1"/>
                <w:sz w:val="22"/>
                <w:szCs w:val="22"/>
              </w:rPr>
            </w:pPr>
          </w:p>
        </w:tc>
      </w:tr>
    </w:tbl>
    <w:p w14:paraId="1A9C39C9" w14:textId="77777777" w:rsidR="00035B2B" w:rsidRPr="0048509B" w:rsidRDefault="00035B2B" w:rsidP="00035B2B">
      <w:pPr>
        <w:pStyle w:val="Glava"/>
        <w:tabs>
          <w:tab w:val="left" w:pos="708"/>
        </w:tabs>
        <w:jc w:val="both"/>
        <w:rPr>
          <w:i w:val="0"/>
          <w:color w:val="000000" w:themeColor="text1"/>
          <w:sz w:val="22"/>
          <w:szCs w:val="22"/>
        </w:rPr>
      </w:pPr>
    </w:p>
    <w:tbl>
      <w:tblPr>
        <w:tblW w:w="0" w:type="auto"/>
        <w:tblInd w:w="993" w:type="dxa"/>
        <w:tblLook w:val="01E0" w:firstRow="1" w:lastRow="1" w:firstColumn="1" w:lastColumn="1" w:noHBand="0" w:noVBand="0"/>
      </w:tblPr>
      <w:tblGrid>
        <w:gridCol w:w="2145"/>
        <w:gridCol w:w="355"/>
        <w:gridCol w:w="6388"/>
      </w:tblGrid>
      <w:tr w:rsidR="00035B2B" w:rsidRPr="0048509B" w14:paraId="5A4ACEAC" w14:textId="77777777" w:rsidTr="00170D42">
        <w:tc>
          <w:tcPr>
            <w:tcW w:w="2145" w:type="dxa"/>
            <w:hideMark/>
          </w:tcPr>
          <w:p w14:paraId="766184CB" w14:textId="77777777" w:rsidR="00035B2B" w:rsidRPr="0048509B" w:rsidRDefault="00035B2B" w:rsidP="00170D42">
            <w:pPr>
              <w:pStyle w:val="Glava"/>
              <w:tabs>
                <w:tab w:val="left" w:pos="708"/>
              </w:tabs>
              <w:ind w:left="-113"/>
              <w:jc w:val="both"/>
              <w:rPr>
                <w:i w:val="0"/>
                <w:color w:val="000000" w:themeColor="text1"/>
                <w:sz w:val="22"/>
                <w:szCs w:val="22"/>
              </w:rPr>
            </w:pPr>
            <w:r w:rsidRPr="0048509B">
              <w:rPr>
                <w:i w:val="0"/>
                <w:color w:val="000000" w:themeColor="text1"/>
                <w:sz w:val="22"/>
                <w:szCs w:val="22"/>
              </w:rPr>
              <w:t xml:space="preserve">ki ga zastopa </w:t>
            </w:r>
          </w:p>
        </w:tc>
        <w:tc>
          <w:tcPr>
            <w:tcW w:w="6743" w:type="dxa"/>
            <w:gridSpan w:val="2"/>
            <w:tcBorders>
              <w:top w:val="nil"/>
              <w:left w:val="nil"/>
              <w:bottom w:val="single" w:sz="4" w:space="0" w:color="auto"/>
              <w:right w:val="nil"/>
            </w:tcBorders>
          </w:tcPr>
          <w:p w14:paraId="16306978" w14:textId="77777777" w:rsidR="00035B2B" w:rsidRPr="0048509B" w:rsidRDefault="00035B2B">
            <w:pPr>
              <w:pStyle w:val="Glava"/>
              <w:tabs>
                <w:tab w:val="left" w:pos="708"/>
              </w:tabs>
              <w:jc w:val="both"/>
              <w:rPr>
                <w:i w:val="0"/>
                <w:color w:val="000000" w:themeColor="text1"/>
                <w:sz w:val="22"/>
                <w:szCs w:val="22"/>
              </w:rPr>
            </w:pPr>
          </w:p>
        </w:tc>
      </w:tr>
      <w:tr w:rsidR="00035B2B" w:rsidRPr="0048509B" w14:paraId="44B0E15B" w14:textId="77777777" w:rsidTr="00170D42">
        <w:tc>
          <w:tcPr>
            <w:tcW w:w="2145" w:type="dxa"/>
          </w:tcPr>
          <w:p w14:paraId="02E79187" w14:textId="77777777" w:rsidR="00035B2B" w:rsidRPr="0048509B" w:rsidRDefault="00035B2B">
            <w:pPr>
              <w:pStyle w:val="Glava"/>
              <w:tabs>
                <w:tab w:val="left" w:pos="708"/>
              </w:tabs>
              <w:jc w:val="both"/>
              <w:rPr>
                <w:i w:val="0"/>
                <w:color w:val="000000" w:themeColor="text1"/>
                <w:sz w:val="22"/>
                <w:szCs w:val="22"/>
              </w:rPr>
            </w:pPr>
          </w:p>
        </w:tc>
        <w:tc>
          <w:tcPr>
            <w:tcW w:w="6743" w:type="dxa"/>
            <w:gridSpan w:val="2"/>
          </w:tcPr>
          <w:p w14:paraId="08C690E2" w14:textId="77777777" w:rsidR="00035B2B" w:rsidRPr="0048509B" w:rsidRDefault="00035B2B">
            <w:pPr>
              <w:pStyle w:val="Glava"/>
              <w:tabs>
                <w:tab w:val="left" w:pos="708"/>
              </w:tabs>
              <w:jc w:val="both"/>
              <w:rPr>
                <w:i w:val="0"/>
                <w:color w:val="000000" w:themeColor="text1"/>
                <w:sz w:val="22"/>
                <w:szCs w:val="22"/>
              </w:rPr>
            </w:pPr>
          </w:p>
        </w:tc>
      </w:tr>
      <w:tr w:rsidR="00035B2B" w:rsidRPr="0048509B" w14:paraId="619B6E20" w14:textId="77777777" w:rsidTr="00170D42">
        <w:tc>
          <w:tcPr>
            <w:tcW w:w="2500" w:type="dxa"/>
            <w:gridSpan w:val="2"/>
            <w:hideMark/>
          </w:tcPr>
          <w:p w14:paraId="50C233D1" w14:textId="77777777" w:rsidR="00035B2B" w:rsidRPr="0048509B" w:rsidRDefault="007874BA" w:rsidP="00170D42">
            <w:pPr>
              <w:pStyle w:val="Glava"/>
              <w:tabs>
                <w:tab w:val="left" w:pos="708"/>
              </w:tabs>
              <w:ind w:left="-113"/>
              <w:jc w:val="both"/>
              <w:rPr>
                <w:i w:val="0"/>
                <w:color w:val="000000" w:themeColor="text1"/>
                <w:sz w:val="22"/>
                <w:szCs w:val="22"/>
              </w:rPr>
            </w:pPr>
            <w:r>
              <w:rPr>
                <w:i w:val="0"/>
                <w:color w:val="000000" w:themeColor="text1"/>
                <w:sz w:val="22"/>
                <w:szCs w:val="22"/>
              </w:rPr>
              <w:t>dajem naslednji</w:t>
            </w:r>
            <w:r w:rsidR="00035B2B" w:rsidRPr="0048509B">
              <w:rPr>
                <w:i w:val="0"/>
                <w:color w:val="000000" w:themeColor="text1"/>
                <w:sz w:val="22"/>
                <w:szCs w:val="22"/>
              </w:rPr>
              <w:t>:</w:t>
            </w:r>
          </w:p>
        </w:tc>
        <w:tc>
          <w:tcPr>
            <w:tcW w:w="6388" w:type="dxa"/>
          </w:tcPr>
          <w:p w14:paraId="454ACCB1" w14:textId="77777777" w:rsidR="00035B2B" w:rsidRPr="0048509B" w:rsidRDefault="00035B2B">
            <w:pPr>
              <w:pStyle w:val="Glava"/>
              <w:tabs>
                <w:tab w:val="left" w:pos="708"/>
              </w:tabs>
              <w:jc w:val="both"/>
              <w:rPr>
                <w:i w:val="0"/>
                <w:color w:val="000000" w:themeColor="text1"/>
                <w:sz w:val="22"/>
                <w:szCs w:val="22"/>
              </w:rPr>
            </w:pPr>
          </w:p>
        </w:tc>
      </w:tr>
    </w:tbl>
    <w:p w14:paraId="22DCBAF0" w14:textId="77777777" w:rsidR="00C158A7" w:rsidRPr="0048509B" w:rsidRDefault="00C158A7" w:rsidP="00035B2B">
      <w:pPr>
        <w:pStyle w:val="Glava"/>
        <w:tabs>
          <w:tab w:val="left" w:pos="708"/>
        </w:tabs>
        <w:jc w:val="both"/>
        <w:rPr>
          <w:i w:val="0"/>
          <w:color w:val="000000" w:themeColor="text1"/>
          <w:sz w:val="22"/>
          <w:szCs w:val="22"/>
        </w:rPr>
      </w:pPr>
    </w:p>
    <w:p w14:paraId="08FC3F97" w14:textId="77777777" w:rsidR="00857879" w:rsidRDefault="00730519" w:rsidP="00857879">
      <w:pPr>
        <w:pStyle w:val="Glava"/>
        <w:tabs>
          <w:tab w:val="left" w:pos="708"/>
        </w:tabs>
        <w:ind w:left="1080"/>
        <w:jc w:val="center"/>
        <w:rPr>
          <w:b/>
          <w:i w:val="0"/>
          <w:color w:val="000000" w:themeColor="text1"/>
          <w:sz w:val="28"/>
          <w:szCs w:val="22"/>
        </w:rPr>
      </w:pPr>
      <w:r w:rsidRPr="0048509B">
        <w:rPr>
          <w:b/>
          <w:i w:val="0"/>
          <w:color w:val="000000" w:themeColor="text1"/>
          <w:sz w:val="28"/>
          <w:szCs w:val="22"/>
        </w:rPr>
        <w:t>PREDRAČUN</w:t>
      </w:r>
      <w:r w:rsidR="00857879">
        <w:rPr>
          <w:b/>
          <w:i w:val="0"/>
          <w:color w:val="000000" w:themeColor="text1"/>
          <w:sz w:val="28"/>
          <w:szCs w:val="22"/>
        </w:rPr>
        <w:t xml:space="preserve"> št.:</w:t>
      </w:r>
    </w:p>
    <w:p w14:paraId="50203263" w14:textId="77777777" w:rsidR="00C158A7" w:rsidRPr="00857879" w:rsidRDefault="006E3241" w:rsidP="00857879">
      <w:pPr>
        <w:pStyle w:val="Glava"/>
        <w:tabs>
          <w:tab w:val="left" w:pos="708"/>
        </w:tabs>
        <w:ind w:left="1080"/>
        <w:jc w:val="center"/>
        <w:rPr>
          <w:b/>
          <w:i w:val="0"/>
          <w:color w:val="000000" w:themeColor="text1"/>
          <w:sz w:val="28"/>
          <w:szCs w:val="22"/>
        </w:rPr>
      </w:pPr>
      <w:r>
        <w:rPr>
          <w:b/>
          <w:i w:val="0"/>
          <w:color w:val="000000" w:themeColor="text1"/>
          <w:sz w:val="28"/>
          <w:szCs w:val="22"/>
        </w:rPr>
        <w:t>_</w:t>
      </w:r>
    </w:p>
    <w:p w14:paraId="7E39D215" w14:textId="77777777" w:rsidR="00AE5070" w:rsidRDefault="00035B2B" w:rsidP="003711C4">
      <w:pPr>
        <w:pStyle w:val="Glava"/>
        <w:tabs>
          <w:tab w:val="left" w:pos="708"/>
        </w:tabs>
        <w:ind w:left="1020"/>
        <w:jc w:val="both"/>
        <w:rPr>
          <w:i w:val="0"/>
          <w:color w:val="000000" w:themeColor="text1"/>
          <w:sz w:val="22"/>
          <w:szCs w:val="22"/>
        </w:rPr>
      </w:pPr>
      <w:r w:rsidRPr="0048509B">
        <w:rPr>
          <w:i w:val="0"/>
          <w:color w:val="000000" w:themeColor="text1"/>
          <w:sz w:val="22"/>
          <w:szCs w:val="22"/>
        </w:rPr>
        <w:t>za javno naročilo</w:t>
      </w:r>
      <w:r w:rsidR="00962834" w:rsidRPr="0048509B">
        <w:rPr>
          <w:i w:val="0"/>
          <w:color w:val="000000" w:themeColor="text1"/>
          <w:sz w:val="22"/>
          <w:szCs w:val="22"/>
        </w:rPr>
        <w:t xml:space="preserve"> </w:t>
      </w:r>
      <w:r w:rsidR="00962834" w:rsidRPr="0048509B">
        <w:rPr>
          <w:b/>
          <w:i w:val="0"/>
          <w:color w:val="000000" w:themeColor="text1"/>
          <w:sz w:val="22"/>
          <w:szCs w:val="22"/>
        </w:rPr>
        <w:t xml:space="preserve">Izvajanje storitev okolju prijaznega čiščenja v </w:t>
      </w:r>
      <w:r w:rsidR="00857879">
        <w:rPr>
          <w:b/>
          <w:i w:val="0"/>
          <w:color w:val="000000" w:themeColor="text1"/>
          <w:sz w:val="22"/>
          <w:szCs w:val="22"/>
        </w:rPr>
        <w:t>Vrtcu Mojca</w:t>
      </w:r>
      <w:r w:rsidR="00880C41">
        <w:rPr>
          <w:b/>
          <w:i w:val="0"/>
          <w:color w:val="000000" w:themeColor="text1"/>
          <w:sz w:val="22"/>
          <w:szCs w:val="22"/>
        </w:rPr>
        <w:t xml:space="preserve"> </w:t>
      </w:r>
      <w:r w:rsidR="00730519" w:rsidRPr="0048509B">
        <w:rPr>
          <w:b/>
          <w:i w:val="0"/>
          <w:color w:val="000000" w:themeColor="text1"/>
          <w:sz w:val="22"/>
          <w:szCs w:val="22"/>
        </w:rPr>
        <w:t xml:space="preserve">za obdobje </w:t>
      </w:r>
      <w:r w:rsidR="007874BA" w:rsidRPr="00A20EB9">
        <w:rPr>
          <w:b/>
          <w:i w:val="0"/>
          <w:color w:val="000000" w:themeColor="text1"/>
          <w:sz w:val="22"/>
          <w:szCs w:val="22"/>
        </w:rPr>
        <w:t>treh</w:t>
      </w:r>
      <w:r w:rsidR="006D236E" w:rsidRPr="0048509B">
        <w:rPr>
          <w:b/>
          <w:i w:val="0"/>
          <w:color w:val="000000" w:themeColor="text1"/>
          <w:sz w:val="22"/>
          <w:szCs w:val="22"/>
        </w:rPr>
        <w:t xml:space="preserve"> </w:t>
      </w:r>
      <w:r w:rsidR="00730519" w:rsidRPr="0048509B">
        <w:rPr>
          <w:b/>
          <w:i w:val="0"/>
          <w:color w:val="000000" w:themeColor="text1"/>
          <w:sz w:val="22"/>
          <w:szCs w:val="22"/>
        </w:rPr>
        <w:t>let</w:t>
      </w:r>
    </w:p>
    <w:p w14:paraId="0B3D72D5" w14:textId="77777777" w:rsidR="00C158A7" w:rsidRPr="0048509B" w:rsidRDefault="00035B2B" w:rsidP="003711C4">
      <w:pPr>
        <w:pStyle w:val="Glava"/>
        <w:tabs>
          <w:tab w:val="left" w:pos="708"/>
        </w:tabs>
        <w:ind w:left="1020"/>
        <w:jc w:val="both"/>
        <w:rPr>
          <w:b/>
          <w:i w:val="0"/>
          <w:color w:val="000000" w:themeColor="text1"/>
          <w:sz w:val="22"/>
          <w:szCs w:val="22"/>
        </w:rPr>
      </w:pPr>
      <w:r w:rsidRPr="0048509B">
        <w:rPr>
          <w:i w:val="0"/>
          <w:color w:val="000000" w:themeColor="text1"/>
          <w:sz w:val="22"/>
          <w:szCs w:val="22"/>
        </w:rPr>
        <w:t xml:space="preserve"> </w:t>
      </w:r>
    </w:p>
    <w:p w14:paraId="4F6B0AF4" w14:textId="77777777" w:rsidR="00B64492" w:rsidRPr="0048509B" w:rsidRDefault="00B64492" w:rsidP="0048509B">
      <w:pPr>
        <w:pStyle w:val="Glava"/>
        <w:tabs>
          <w:tab w:val="left" w:pos="708"/>
        </w:tabs>
        <w:ind w:left="1077"/>
        <w:jc w:val="both"/>
        <w:rPr>
          <w:i w:val="0"/>
          <w:color w:val="000000" w:themeColor="text1"/>
          <w:sz w:val="22"/>
          <w:szCs w:val="22"/>
        </w:rPr>
      </w:pPr>
    </w:p>
    <w:p w14:paraId="5890079C" w14:textId="77777777" w:rsidR="00730519" w:rsidRDefault="00900035" w:rsidP="001510FC">
      <w:pPr>
        <w:pStyle w:val="Glava"/>
        <w:tabs>
          <w:tab w:val="left" w:pos="708"/>
        </w:tabs>
        <w:ind w:left="1020"/>
        <w:jc w:val="both"/>
        <w:rPr>
          <w:b/>
          <w:i w:val="0"/>
          <w:color w:val="000000" w:themeColor="text1"/>
          <w:sz w:val="22"/>
          <w:szCs w:val="22"/>
        </w:rPr>
      </w:pPr>
      <w:r w:rsidRPr="001510FC">
        <w:rPr>
          <w:b/>
          <w:i w:val="0"/>
          <w:color w:val="000000" w:themeColor="text1"/>
          <w:sz w:val="22"/>
          <w:szCs w:val="22"/>
        </w:rPr>
        <w:t>1.</w:t>
      </w:r>
      <w:r>
        <w:rPr>
          <w:b/>
          <w:i w:val="0"/>
          <w:color w:val="000000" w:themeColor="text1"/>
          <w:sz w:val="22"/>
          <w:szCs w:val="22"/>
        </w:rPr>
        <w:t xml:space="preserve"> </w:t>
      </w:r>
      <w:r w:rsidR="00730519" w:rsidRPr="0048509B">
        <w:rPr>
          <w:b/>
          <w:i w:val="0"/>
          <w:color w:val="000000" w:themeColor="text1"/>
          <w:sz w:val="22"/>
          <w:szCs w:val="22"/>
        </w:rPr>
        <w:t>Cena pogodbenih del:</w:t>
      </w:r>
    </w:p>
    <w:p w14:paraId="2880C4C3" w14:textId="77777777" w:rsidR="00F7642F" w:rsidRDefault="009E2B6C" w:rsidP="003711C4">
      <w:pPr>
        <w:pStyle w:val="Glava"/>
        <w:tabs>
          <w:tab w:val="left" w:pos="708"/>
        </w:tabs>
        <w:jc w:val="both"/>
        <w:rPr>
          <w:i w:val="0"/>
          <w:sz w:val="20"/>
        </w:rPr>
      </w:pPr>
      <w:r>
        <w:fldChar w:fldCharType="begin"/>
      </w:r>
      <w:r w:rsidR="00F7642F">
        <w:instrText xml:space="preserve"> LINK Excel.Sheet.12 "Zvezek1" "List1!R8C1:R17C3" \a \f 4 \h  \* MERGEFORMAT </w:instrText>
      </w:r>
      <w:r>
        <w:fldChar w:fldCharType="separate"/>
      </w:r>
    </w:p>
    <w:tbl>
      <w:tblPr>
        <w:tblW w:w="9213" w:type="dxa"/>
        <w:tblInd w:w="988" w:type="dxa"/>
        <w:tblLayout w:type="fixed"/>
        <w:tblCellMar>
          <w:left w:w="70" w:type="dxa"/>
          <w:right w:w="70" w:type="dxa"/>
        </w:tblCellMar>
        <w:tblLook w:val="04A0" w:firstRow="1" w:lastRow="0" w:firstColumn="1" w:lastColumn="0" w:noHBand="0" w:noVBand="1"/>
      </w:tblPr>
      <w:tblGrid>
        <w:gridCol w:w="1134"/>
        <w:gridCol w:w="4110"/>
        <w:gridCol w:w="3969"/>
      </w:tblGrid>
      <w:tr w:rsidR="00F7642F" w:rsidRPr="006E3241" w14:paraId="7887B9D3" w14:textId="77777777" w:rsidTr="00F7642F">
        <w:trPr>
          <w:trHeight w:val="300"/>
        </w:trPr>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F09458D" w14:textId="77777777" w:rsidR="00F7642F" w:rsidRPr="006E3241" w:rsidRDefault="00F7642F" w:rsidP="008C5596">
            <w:pPr>
              <w:rPr>
                <w:i w:val="0"/>
                <w:color w:val="000000"/>
                <w:sz w:val="18"/>
                <w:szCs w:val="18"/>
              </w:rPr>
            </w:pPr>
            <w:r w:rsidRPr="006E3241">
              <w:rPr>
                <w:i w:val="0"/>
                <w:color w:val="000000"/>
                <w:sz w:val="18"/>
                <w:szCs w:val="18"/>
              </w:rPr>
              <w:t> </w:t>
            </w:r>
            <w:r w:rsidR="008C5596" w:rsidRPr="006E3241">
              <w:rPr>
                <w:i w:val="0"/>
                <w:color w:val="000000"/>
                <w:sz w:val="18"/>
                <w:szCs w:val="18"/>
              </w:rPr>
              <w:t>VRSTA STORITEV</w:t>
            </w:r>
          </w:p>
        </w:tc>
        <w:tc>
          <w:tcPr>
            <w:tcW w:w="4110" w:type="dxa"/>
            <w:tcBorders>
              <w:top w:val="single" w:sz="4" w:space="0" w:color="auto"/>
              <w:left w:val="nil"/>
              <w:bottom w:val="single" w:sz="4" w:space="0" w:color="auto"/>
              <w:right w:val="single" w:sz="4" w:space="0" w:color="auto"/>
            </w:tcBorders>
            <w:shd w:val="clear" w:color="auto" w:fill="auto"/>
            <w:noWrap/>
            <w:vAlign w:val="center"/>
            <w:hideMark/>
          </w:tcPr>
          <w:p w14:paraId="51BE34D2" w14:textId="77777777" w:rsidR="00F7642F" w:rsidRPr="006E3241" w:rsidRDefault="00F7642F" w:rsidP="00F7642F">
            <w:pPr>
              <w:jc w:val="center"/>
              <w:rPr>
                <w:i w:val="0"/>
                <w:color w:val="000000"/>
                <w:sz w:val="18"/>
                <w:szCs w:val="18"/>
              </w:rPr>
            </w:pPr>
            <w:r w:rsidRPr="006E3241">
              <w:rPr>
                <w:i w:val="0"/>
                <w:color w:val="000000"/>
                <w:sz w:val="18"/>
                <w:szCs w:val="18"/>
              </w:rPr>
              <w:t>1</w:t>
            </w:r>
          </w:p>
        </w:tc>
        <w:tc>
          <w:tcPr>
            <w:tcW w:w="3969" w:type="dxa"/>
            <w:tcBorders>
              <w:top w:val="single" w:sz="4" w:space="0" w:color="auto"/>
              <w:left w:val="nil"/>
              <w:bottom w:val="single" w:sz="4" w:space="0" w:color="auto"/>
              <w:right w:val="single" w:sz="4" w:space="0" w:color="auto"/>
            </w:tcBorders>
            <w:shd w:val="clear" w:color="auto" w:fill="auto"/>
            <w:noWrap/>
            <w:vAlign w:val="center"/>
            <w:hideMark/>
          </w:tcPr>
          <w:p w14:paraId="08FD4D36" w14:textId="77777777" w:rsidR="00F7642F" w:rsidRPr="006E3241" w:rsidRDefault="00F7642F" w:rsidP="00F7642F">
            <w:pPr>
              <w:jc w:val="center"/>
              <w:rPr>
                <w:i w:val="0"/>
                <w:color w:val="000000"/>
                <w:sz w:val="18"/>
                <w:szCs w:val="18"/>
              </w:rPr>
            </w:pPr>
            <w:r w:rsidRPr="006E3241">
              <w:rPr>
                <w:i w:val="0"/>
                <w:color w:val="000000"/>
                <w:sz w:val="18"/>
                <w:szCs w:val="18"/>
              </w:rPr>
              <w:t>2</w:t>
            </w:r>
          </w:p>
        </w:tc>
      </w:tr>
      <w:tr w:rsidR="00F7642F" w:rsidRPr="006E3241" w14:paraId="584436A1" w14:textId="77777777" w:rsidTr="00F7642F">
        <w:trPr>
          <w:trHeight w:val="840"/>
        </w:trPr>
        <w:tc>
          <w:tcPr>
            <w:tcW w:w="1134" w:type="dxa"/>
            <w:vMerge w:val="restart"/>
            <w:tcBorders>
              <w:top w:val="nil"/>
              <w:left w:val="single" w:sz="4" w:space="0" w:color="auto"/>
              <w:bottom w:val="single" w:sz="4" w:space="0" w:color="auto"/>
              <w:right w:val="single" w:sz="4" w:space="0" w:color="auto"/>
            </w:tcBorders>
            <w:shd w:val="clear" w:color="auto" w:fill="auto"/>
            <w:vAlign w:val="center"/>
            <w:hideMark/>
          </w:tcPr>
          <w:p w14:paraId="09F0D01D" w14:textId="77777777" w:rsidR="00F7642F" w:rsidRPr="006E3241" w:rsidRDefault="00F7642F" w:rsidP="00F7642F">
            <w:pPr>
              <w:jc w:val="center"/>
              <w:rPr>
                <w:i w:val="0"/>
                <w:color w:val="000000"/>
                <w:sz w:val="18"/>
                <w:szCs w:val="18"/>
              </w:rPr>
            </w:pPr>
            <w:r w:rsidRPr="006E3241">
              <w:rPr>
                <w:i w:val="0"/>
                <w:color w:val="000000"/>
                <w:sz w:val="18"/>
                <w:szCs w:val="18"/>
              </w:rPr>
              <w:t>I            REDNO ČIŠČENJE</w:t>
            </w:r>
          </w:p>
        </w:tc>
        <w:tc>
          <w:tcPr>
            <w:tcW w:w="4110" w:type="dxa"/>
            <w:tcBorders>
              <w:top w:val="nil"/>
              <w:left w:val="nil"/>
              <w:bottom w:val="single" w:sz="4" w:space="0" w:color="auto"/>
              <w:right w:val="single" w:sz="4" w:space="0" w:color="auto"/>
            </w:tcBorders>
            <w:shd w:val="clear" w:color="auto" w:fill="auto"/>
            <w:hideMark/>
          </w:tcPr>
          <w:p w14:paraId="766C90C5" w14:textId="77777777" w:rsidR="00F7642F" w:rsidRPr="006E3241" w:rsidRDefault="00F7642F" w:rsidP="001510FC">
            <w:pPr>
              <w:jc w:val="center"/>
              <w:rPr>
                <w:b/>
                <w:bCs/>
                <w:i w:val="0"/>
                <w:color w:val="000000"/>
                <w:sz w:val="18"/>
                <w:szCs w:val="18"/>
              </w:rPr>
            </w:pPr>
            <w:r w:rsidRPr="006E3241">
              <w:rPr>
                <w:b/>
                <w:bCs/>
                <w:i w:val="0"/>
                <w:color w:val="000000" w:themeColor="text1"/>
                <w:sz w:val="18"/>
                <w:szCs w:val="18"/>
              </w:rPr>
              <w:t xml:space="preserve">Skupna vrednost rednega čiščenja brez DDV                   za </w:t>
            </w:r>
            <w:r w:rsidR="007874BA" w:rsidRPr="006E3241">
              <w:rPr>
                <w:b/>
                <w:bCs/>
                <w:i w:val="0"/>
                <w:color w:val="000000" w:themeColor="text1"/>
                <w:sz w:val="18"/>
                <w:szCs w:val="18"/>
              </w:rPr>
              <w:t>36</w:t>
            </w:r>
            <w:r w:rsidR="00A344A3" w:rsidRPr="006E3241">
              <w:rPr>
                <w:b/>
                <w:bCs/>
                <w:i w:val="0"/>
                <w:color w:val="000000" w:themeColor="text1"/>
                <w:sz w:val="18"/>
                <w:szCs w:val="18"/>
              </w:rPr>
              <w:t xml:space="preserve"> </w:t>
            </w:r>
            <w:r w:rsidRPr="006E3241">
              <w:rPr>
                <w:b/>
                <w:bCs/>
                <w:i w:val="0"/>
                <w:color w:val="000000" w:themeColor="text1"/>
                <w:sz w:val="18"/>
                <w:szCs w:val="18"/>
              </w:rPr>
              <w:t>mesecev                                                                         (v EUR)</w:t>
            </w:r>
          </w:p>
        </w:tc>
        <w:tc>
          <w:tcPr>
            <w:tcW w:w="3969" w:type="dxa"/>
            <w:tcBorders>
              <w:top w:val="nil"/>
              <w:left w:val="nil"/>
              <w:bottom w:val="single" w:sz="4" w:space="0" w:color="auto"/>
              <w:right w:val="single" w:sz="4" w:space="0" w:color="auto"/>
            </w:tcBorders>
            <w:shd w:val="clear" w:color="auto" w:fill="auto"/>
            <w:hideMark/>
          </w:tcPr>
          <w:p w14:paraId="3DFAC429" w14:textId="77777777" w:rsidR="00F7642F" w:rsidRPr="006E3241" w:rsidRDefault="00F7642F" w:rsidP="001510FC">
            <w:pPr>
              <w:jc w:val="center"/>
              <w:rPr>
                <w:b/>
                <w:bCs/>
                <w:i w:val="0"/>
                <w:color w:val="000000"/>
                <w:sz w:val="18"/>
                <w:szCs w:val="18"/>
              </w:rPr>
            </w:pPr>
            <w:r w:rsidRPr="006E3241">
              <w:rPr>
                <w:b/>
                <w:bCs/>
                <w:i w:val="0"/>
                <w:color w:val="000000"/>
                <w:sz w:val="18"/>
                <w:szCs w:val="18"/>
              </w:rPr>
              <w:t xml:space="preserve">Skupna vrednost rednega čiščenja z DDV za </w:t>
            </w:r>
            <w:r w:rsidR="007874BA" w:rsidRPr="006E3241">
              <w:rPr>
                <w:b/>
                <w:bCs/>
                <w:i w:val="0"/>
                <w:color w:val="000000"/>
                <w:sz w:val="18"/>
                <w:szCs w:val="18"/>
              </w:rPr>
              <w:t>36</w:t>
            </w:r>
            <w:r w:rsidRPr="006E3241">
              <w:rPr>
                <w:b/>
                <w:bCs/>
                <w:i w:val="0"/>
                <w:color w:val="000000"/>
                <w:sz w:val="18"/>
                <w:szCs w:val="18"/>
              </w:rPr>
              <w:t xml:space="preserve"> mesecev </w:t>
            </w:r>
            <w:r w:rsidRPr="006E3241">
              <w:rPr>
                <w:b/>
                <w:bCs/>
                <w:i w:val="0"/>
                <w:color w:val="000000"/>
                <w:sz w:val="18"/>
                <w:szCs w:val="18"/>
              </w:rPr>
              <w:br/>
              <w:t>(v EUR)</w:t>
            </w:r>
            <w:r w:rsidRPr="006E3241">
              <w:rPr>
                <w:b/>
                <w:bCs/>
                <w:i w:val="0"/>
                <w:color w:val="000000"/>
                <w:sz w:val="18"/>
                <w:szCs w:val="18"/>
              </w:rPr>
              <w:br/>
            </w:r>
            <w:r w:rsidRPr="006E3241">
              <w:rPr>
                <w:i w:val="0"/>
                <w:color w:val="000000"/>
                <w:sz w:val="16"/>
                <w:szCs w:val="16"/>
              </w:rPr>
              <w:t>2=(1*0,22)+1</w:t>
            </w:r>
          </w:p>
        </w:tc>
      </w:tr>
      <w:tr w:rsidR="00F7642F" w:rsidRPr="006E3241" w14:paraId="4E971D5F" w14:textId="77777777" w:rsidTr="00BE7B79">
        <w:trPr>
          <w:trHeight w:val="300"/>
        </w:trPr>
        <w:tc>
          <w:tcPr>
            <w:tcW w:w="1134" w:type="dxa"/>
            <w:vMerge/>
            <w:tcBorders>
              <w:top w:val="nil"/>
              <w:left w:val="single" w:sz="4" w:space="0" w:color="auto"/>
              <w:bottom w:val="single" w:sz="4" w:space="0" w:color="auto"/>
              <w:right w:val="single" w:sz="4" w:space="0" w:color="auto"/>
            </w:tcBorders>
            <w:vAlign w:val="center"/>
            <w:hideMark/>
          </w:tcPr>
          <w:p w14:paraId="4BF0A13E" w14:textId="77777777" w:rsidR="00F7642F" w:rsidRPr="006E3241" w:rsidRDefault="00F7642F" w:rsidP="00F7642F">
            <w:pPr>
              <w:rPr>
                <w:i w:val="0"/>
                <w:color w:val="000000"/>
                <w:sz w:val="18"/>
                <w:szCs w:val="18"/>
              </w:rPr>
            </w:pPr>
          </w:p>
        </w:tc>
        <w:tc>
          <w:tcPr>
            <w:tcW w:w="4110" w:type="dxa"/>
            <w:tcBorders>
              <w:top w:val="nil"/>
              <w:left w:val="nil"/>
              <w:bottom w:val="single" w:sz="4" w:space="0" w:color="auto"/>
              <w:right w:val="single" w:sz="4" w:space="0" w:color="auto"/>
            </w:tcBorders>
            <w:shd w:val="clear" w:color="auto" w:fill="F2F2F2" w:themeFill="background1" w:themeFillShade="F2"/>
            <w:noWrap/>
            <w:vAlign w:val="center"/>
            <w:hideMark/>
          </w:tcPr>
          <w:p w14:paraId="6966B0CC" w14:textId="77777777" w:rsidR="00F7642F" w:rsidRPr="006E3241" w:rsidRDefault="00F7642F" w:rsidP="006E3241">
            <w:pPr>
              <w:jc w:val="center"/>
              <w:rPr>
                <w:b/>
                <w:bCs/>
                <w:i w:val="0"/>
                <w:color w:val="000000"/>
                <w:sz w:val="22"/>
                <w:szCs w:val="22"/>
              </w:rPr>
            </w:pPr>
          </w:p>
        </w:tc>
        <w:tc>
          <w:tcPr>
            <w:tcW w:w="3969" w:type="dxa"/>
            <w:tcBorders>
              <w:top w:val="nil"/>
              <w:left w:val="nil"/>
              <w:bottom w:val="single" w:sz="4" w:space="0" w:color="auto"/>
              <w:right w:val="single" w:sz="4" w:space="0" w:color="auto"/>
            </w:tcBorders>
            <w:shd w:val="clear" w:color="auto" w:fill="F2F2F2" w:themeFill="background1" w:themeFillShade="F2"/>
            <w:noWrap/>
            <w:vAlign w:val="bottom"/>
            <w:hideMark/>
          </w:tcPr>
          <w:p w14:paraId="239963D1" w14:textId="77777777" w:rsidR="00F7642F" w:rsidRPr="006E3241" w:rsidRDefault="00F7642F" w:rsidP="006E3241">
            <w:pPr>
              <w:jc w:val="center"/>
              <w:rPr>
                <w:b/>
                <w:i w:val="0"/>
                <w:color w:val="000000"/>
                <w:sz w:val="22"/>
                <w:szCs w:val="22"/>
              </w:rPr>
            </w:pPr>
          </w:p>
        </w:tc>
      </w:tr>
      <w:tr w:rsidR="00F7642F" w:rsidRPr="006E3241" w14:paraId="55F7FA25" w14:textId="77777777" w:rsidTr="00F7642F">
        <w:trPr>
          <w:trHeight w:val="1095"/>
        </w:trPr>
        <w:tc>
          <w:tcPr>
            <w:tcW w:w="1134" w:type="dxa"/>
            <w:vMerge w:val="restart"/>
            <w:tcBorders>
              <w:top w:val="nil"/>
              <w:left w:val="single" w:sz="4" w:space="0" w:color="auto"/>
              <w:bottom w:val="single" w:sz="4" w:space="0" w:color="auto"/>
              <w:right w:val="single" w:sz="4" w:space="0" w:color="auto"/>
            </w:tcBorders>
            <w:shd w:val="clear" w:color="auto" w:fill="auto"/>
            <w:vAlign w:val="center"/>
            <w:hideMark/>
          </w:tcPr>
          <w:p w14:paraId="164E9430" w14:textId="77777777" w:rsidR="00F7642F" w:rsidRPr="006E3241" w:rsidRDefault="00F7642F" w:rsidP="00F7642F">
            <w:pPr>
              <w:jc w:val="center"/>
              <w:rPr>
                <w:i w:val="0"/>
                <w:color w:val="000000"/>
                <w:sz w:val="18"/>
                <w:szCs w:val="18"/>
              </w:rPr>
            </w:pPr>
            <w:r w:rsidRPr="006E3241">
              <w:rPr>
                <w:i w:val="0"/>
                <w:color w:val="000000"/>
                <w:sz w:val="18"/>
                <w:szCs w:val="18"/>
              </w:rPr>
              <w:t xml:space="preserve">II </w:t>
            </w:r>
            <w:r w:rsidRPr="006E3241">
              <w:rPr>
                <w:i w:val="0"/>
                <w:color w:val="000000"/>
                <w:sz w:val="16"/>
                <w:szCs w:val="16"/>
              </w:rPr>
              <w:t xml:space="preserve">GENERALNO </w:t>
            </w:r>
            <w:r w:rsidRPr="006E3241">
              <w:rPr>
                <w:i w:val="0"/>
                <w:color w:val="000000"/>
                <w:sz w:val="18"/>
                <w:szCs w:val="18"/>
              </w:rPr>
              <w:t>ČIŠČENJE</w:t>
            </w:r>
          </w:p>
        </w:tc>
        <w:tc>
          <w:tcPr>
            <w:tcW w:w="4110" w:type="dxa"/>
            <w:tcBorders>
              <w:top w:val="nil"/>
              <w:left w:val="nil"/>
              <w:bottom w:val="single" w:sz="4" w:space="0" w:color="auto"/>
              <w:right w:val="single" w:sz="4" w:space="0" w:color="auto"/>
            </w:tcBorders>
            <w:shd w:val="clear" w:color="auto" w:fill="auto"/>
            <w:hideMark/>
          </w:tcPr>
          <w:p w14:paraId="5F97C4A3" w14:textId="77777777" w:rsidR="00F7642F" w:rsidRPr="006E3241" w:rsidRDefault="00F7642F" w:rsidP="007874BA">
            <w:pPr>
              <w:jc w:val="center"/>
              <w:rPr>
                <w:b/>
                <w:bCs/>
                <w:i w:val="0"/>
                <w:color w:val="000000"/>
                <w:sz w:val="18"/>
                <w:szCs w:val="18"/>
              </w:rPr>
            </w:pPr>
            <w:r w:rsidRPr="006E3241">
              <w:rPr>
                <w:b/>
                <w:bCs/>
                <w:i w:val="0"/>
                <w:color w:val="000000" w:themeColor="text1"/>
                <w:sz w:val="18"/>
                <w:szCs w:val="18"/>
              </w:rPr>
              <w:t xml:space="preserve">Skupna vrednost generalnega čiščenja brez DDV                  za </w:t>
            </w:r>
            <w:r w:rsidR="007874BA" w:rsidRPr="006E3241">
              <w:rPr>
                <w:b/>
                <w:bCs/>
                <w:i w:val="0"/>
                <w:color w:val="000000" w:themeColor="text1"/>
                <w:sz w:val="18"/>
                <w:szCs w:val="18"/>
              </w:rPr>
              <w:t>36</w:t>
            </w:r>
            <w:r w:rsidR="00A344A3" w:rsidRPr="006E3241">
              <w:rPr>
                <w:b/>
                <w:bCs/>
                <w:i w:val="0"/>
                <w:color w:val="000000" w:themeColor="text1"/>
                <w:sz w:val="18"/>
                <w:szCs w:val="18"/>
              </w:rPr>
              <w:t xml:space="preserve"> </w:t>
            </w:r>
            <w:r w:rsidRPr="006E3241">
              <w:rPr>
                <w:b/>
                <w:bCs/>
                <w:i w:val="0"/>
                <w:color w:val="000000" w:themeColor="text1"/>
                <w:sz w:val="18"/>
                <w:szCs w:val="18"/>
              </w:rPr>
              <w:t>mesecev</w:t>
            </w:r>
            <w:r w:rsidRPr="006E3241">
              <w:rPr>
                <w:b/>
                <w:bCs/>
                <w:i w:val="0"/>
                <w:color w:val="000000" w:themeColor="text1"/>
                <w:sz w:val="18"/>
                <w:szCs w:val="18"/>
              </w:rPr>
              <w:br/>
              <w:t>(v EUR)</w:t>
            </w:r>
          </w:p>
        </w:tc>
        <w:tc>
          <w:tcPr>
            <w:tcW w:w="3969" w:type="dxa"/>
            <w:tcBorders>
              <w:top w:val="nil"/>
              <w:left w:val="nil"/>
              <w:bottom w:val="single" w:sz="4" w:space="0" w:color="auto"/>
              <w:right w:val="single" w:sz="4" w:space="0" w:color="auto"/>
            </w:tcBorders>
            <w:shd w:val="clear" w:color="auto" w:fill="auto"/>
            <w:hideMark/>
          </w:tcPr>
          <w:p w14:paraId="5C5F7AD4" w14:textId="77777777" w:rsidR="00F7642F" w:rsidRPr="006E3241" w:rsidRDefault="00F7642F">
            <w:pPr>
              <w:jc w:val="center"/>
              <w:rPr>
                <w:b/>
                <w:bCs/>
                <w:i w:val="0"/>
                <w:color w:val="000000"/>
                <w:sz w:val="18"/>
                <w:szCs w:val="18"/>
              </w:rPr>
            </w:pPr>
            <w:r w:rsidRPr="006E3241">
              <w:rPr>
                <w:b/>
                <w:bCs/>
                <w:i w:val="0"/>
                <w:color w:val="000000"/>
                <w:sz w:val="18"/>
                <w:szCs w:val="18"/>
              </w:rPr>
              <w:t xml:space="preserve">Skupna vrednost generalnega čiščenja z DDV za </w:t>
            </w:r>
            <w:r w:rsidR="007874BA" w:rsidRPr="006E3241">
              <w:rPr>
                <w:b/>
                <w:bCs/>
                <w:i w:val="0"/>
                <w:color w:val="000000"/>
                <w:sz w:val="18"/>
                <w:szCs w:val="18"/>
              </w:rPr>
              <w:t>36</w:t>
            </w:r>
            <w:r w:rsidR="00A344A3" w:rsidRPr="006E3241">
              <w:rPr>
                <w:b/>
                <w:bCs/>
                <w:i w:val="0"/>
                <w:color w:val="000000"/>
                <w:sz w:val="18"/>
                <w:szCs w:val="18"/>
              </w:rPr>
              <w:t xml:space="preserve"> </w:t>
            </w:r>
            <w:r w:rsidRPr="006E3241">
              <w:rPr>
                <w:b/>
                <w:bCs/>
                <w:i w:val="0"/>
                <w:color w:val="000000"/>
                <w:sz w:val="18"/>
                <w:szCs w:val="18"/>
              </w:rPr>
              <w:t xml:space="preserve">mesecev </w:t>
            </w:r>
            <w:r w:rsidRPr="006E3241">
              <w:rPr>
                <w:b/>
                <w:bCs/>
                <w:i w:val="0"/>
                <w:color w:val="000000"/>
                <w:sz w:val="18"/>
                <w:szCs w:val="18"/>
              </w:rPr>
              <w:br/>
              <w:t>(v EUR)</w:t>
            </w:r>
            <w:r w:rsidRPr="006E3241">
              <w:rPr>
                <w:b/>
                <w:bCs/>
                <w:i w:val="0"/>
                <w:color w:val="000000"/>
                <w:sz w:val="18"/>
                <w:szCs w:val="18"/>
              </w:rPr>
              <w:br/>
            </w:r>
            <w:r w:rsidRPr="006E3241">
              <w:rPr>
                <w:i w:val="0"/>
                <w:color w:val="000000"/>
                <w:sz w:val="16"/>
                <w:szCs w:val="16"/>
              </w:rPr>
              <w:t>(upošteva se različne stopnje DDV posame</w:t>
            </w:r>
            <w:r w:rsidR="00BE7B79" w:rsidRPr="006E3241">
              <w:rPr>
                <w:i w:val="0"/>
                <w:color w:val="000000"/>
                <w:sz w:val="16"/>
                <w:szCs w:val="16"/>
              </w:rPr>
              <w:t xml:space="preserve">znih postavk, kakor izhaja iz </w:t>
            </w:r>
            <w:r w:rsidR="00662D7C" w:rsidRPr="006E3241">
              <w:rPr>
                <w:i w:val="0"/>
                <w:color w:val="000000"/>
                <w:sz w:val="16"/>
                <w:szCs w:val="16"/>
              </w:rPr>
              <w:t>o</w:t>
            </w:r>
            <w:r w:rsidRPr="006E3241">
              <w:rPr>
                <w:i w:val="0"/>
                <w:color w:val="000000"/>
                <w:sz w:val="16"/>
                <w:szCs w:val="16"/>
              </w:rPr>
              <w:t xml:space="preserve">bračuna v </w:t>
            </w:r>
            <w:r w:rsidR="00662D7C" w:rsidRPr="006E3241">
              <w:rPr>
                <w:i w:val="0"/>
                <w:color w:val="000000"/>
                <w:sz w:val="16"/>
                <w:szCs w:val="16"/>
              </w:rPr>
              <w:t>o</w:t>
            </w:r>
            <w:r w:rsidRPr="006E3241">
              <w:rPr>
                <w:i w:val="0"/>
                <w:color w:val="000000"/>
                <w:sz w:val="16"/>
                <w:szCs w:val="16"/>
              </w:rPr>
              <w:t>brazcu Prikaz strukture ponudbene cene</w:t>
            </w:r>
            <w:r w:rsidR="00662D7C" w:rsidRPr="006E3241">
              <w:rPr>
                <w:i w:val="0"/>
                <w:color w:val="000000"/>
                <w:sz w:val="16"/>
                <w:szCs w:val="16"/>
              </w:rPr>
              <w:t xml:space="preserve"> - priloga 3/1</w:t>
            </w:r>
            <w:r w:rsidRPr="006E3241">
              <w:rPr>
                <w:i w:val="0"/>
                <w:color w:val="000000"/>
                <w:sz w:val="16"/>
                <w:szCs w:val="16"/>
              </w:rPr>
              <w:t>)</w:t>
            </w:r>
          </w:p>
        </w:tc>
      </w:tr>
      <w:tr w:rsidR="00F7642F" w:rsidRPr="006E3241" w14:paraId="5870603F" w14:textId="77777777" w:rsidTr="00BE7B79">
        <w:trPr>
          <w:trHeight w:val="300"/>
        </w:trPr>
        <w:tc>
          <w:tcPr>
            <w:tcW w:w="1134" w:type="dxa"/>
            <w:vMerge/>
            <w:tcBorders>
              <w:top w:val="nil"/>
              <w:left w:val="single" w:sz="4" w:space="0" w:color="auto"/>
              <w:bottom w:val="single" w:sz="4" w:space="0" w:color="auto"/>
              <w:right w:val="single" w:sz="4" w:space="0" w:color="auto"/>
            </w:tcBorders>
            <w:vAlign w:val="center"/>
            <w:hideMark/>
          </w:tcPr>
          <w:p w14:paraId="25444332" w14:textId="77777777" w:rsidR="00F7642F" w:rsidRPr="006E3241" w:rsidRDefault="00F7642F" w:rsidP="00F7642F">
            <w:pPr>
              <w:rPr>
                <w:i w:val="0"/>
                <w:color w:val="000000"/>
                <w:sz w:val="18"/>
                <w:szCs w:val="18"/>
              </w:rPr>
            </w:pPr>
          </w:p>
        </w:tc>
        <w:tc>
          <w:tcPr>
            <w:tcW w:w="4110" w:type="dxa"/>
            <w:tcBorders>
              <w:top w:val="nil"/>
              <w:left w:val="nil"/>
              <w:bottom w:val="single" w:sz="4" w:space="0" w:color="auto"/>
              <w:right w:val="single" w:sz="4" w:space="0" w:color="auto"/>
            </w:tcBorders>
            <w:shd w:val="clear" w:color="auto" w:fill="F2F2F2" w:themeFill="background1" w:themeFillShade="F2"/>
            <w:noWrap/>
            <w:vAlign w:val="center"/>
            <w:hideMark/>
          </w:tcPr>
          <w:p w14:paraId="46D2A244" w14:textId="77777777" w:rsidR="00F7642F" w:rsidRPr="006E3241" w:rsidRDefault="00F7642F" w:rsidP="006E3241">
            <w:pPr>
              <w:jc w:val="center"/>
              <w:rPr>
                <w:b/>
                <w:bCs/>
                <w:i w:val="0"/>
                <w:color w:val="000000"/>
                <w:sz w:val="22"/>
                <w:szCs w:val="22"/>
              </w:rPr>
            </w:pPr>
          </w:p>
        </w:tc>
        <w:tc>
          <w:tcPr>
            <w:tcW w:w="3969" w:type="dxa"/>
            <w:tcBorders>
              <w:top w:val="nil"/>
              <w:left w:val="nil"/>
              <w:bottom w:val="single" w:sz="4" w:space="0" w:color="auto"/>
              <w:right w:val="single" w:sz="4" w:space="0" w:color="auto"/>
            </w:tcBorders>
            <w:shd w:val="clear" w:color="auto" w:fill="F2F2F2" w:themeFill="background1" w:themeFillShade="F2"/>
            <w:noWrap/>
            <w:vAlign w:val="bottom"/>
            <w:hideMark/>
          </w:tcPr>
          <w:p w14:paraId="19A7E106" w14:textId="77777777" w:rsidR="00F7642F" w:rsidRPr="006E3241" w:rsidRDefault="00F7642F" w:rsidP="006E3241">
            <w:pPr>
              <w:jc w:val="center"/>
              <w:rPr>
                <w:b/>
                <w:i w:val="0"/>
                <w:color w:val="000000"/>
                <w:sz w:val="22"/>
                <w:szCs w:val="22"/>
              </w:rPr>
            </w:pPr>
          </w:p>
        </w:tc>
      </w:tr>
      <w:tr w:rsidR="00F7642F" w:rsidRPr="006E3241" w14:paraId="40545516" w14:textId="77777777" w:rsidTr="00F7642F">
        <w:trPr>
          <w:trHeight w:val="840"/>
        </w:trPr>
        <w:tc>
          <w:tcPr>
            <w:tcW w:w="1134" w:type="dxa"/>
            <w:vMerge w:val="restart"/>
            <w:tcBorders>
              <w:top w:val="nil"/>
              <w:left w:val="single" w:sz="4" w:space="0" w:color="auto"/>
              <w:bottom w:val="single" w:sz="4" w:space="0" w:color="auto"/>
              <w:right w:val="single" w:sz="4" w:space="0" w:color="auto"/>
            </w:tcBorders>
            <w:shd w:val="clear" w:color="auto" w:fill="auto"/>
            <w:vAlign w:val="center"/>
            <w:hideMark/>
          </w:tcPr>
          <w:p w14:paraId="6A292C26" w14:textId="77777777" w:rsidR="00F7642F" w:rsidRPr="006E3241" w:rsidRDefault="00F7642F" w:rsidP="00F7642F">
            <w:pPr>
              <w:jc w:val="center"/>
              <w:rPr>
                <w:i w:val="0"/>
                <w:color w:val="000000"/>
                <w:sz w:val="18"/>
                <w:szCs w:val="18"/>
              </w:rPr>
            </w:pPr>
            <w:r w:rsidRPr="006E3241">
              <w:rPr>
                <w:i w:val="0"/>
                <w:color w:val="000000"/>
                <w:sz w:val="18"/>
                <w:szCs w:val="18"/>
              </w:rPr>
              <w:t>III    DODATNO ČIŠČENJE</w:t>
            </w:r>
          </w:p>
        </w:tc>
        <w:tc>
          <w:tcPr>
            <w:tcW w:w="4110" w:type="dxa"/>
            <w:tcBorders>
              <w:top w:val="nil"/>
              <w:left w:val="nil"/>
              <w:bottom w:val="single" w:sz="4" w:space="0" w:color="auto"/>
              <w:right w:val="single" w:sz="4" w:space="0" w:color="auto"/>
            </w:tcBorders>
            <w:shd w:val="clear" w:color="auto" w:fill="auto"/>
            <w:hideMark/>
          </w:tcPr>
          <w:p w14:paraId="488F90C9" w14:textId="77777777" w:rsidR="00F7642F" w:rsidRPr="006E3241" w:rsidRDefault="00F7642F" w:rsidP="00857879">
            <w:pPr>
              <w:jc w:val="center"/>
              <w:rPr>
                <w:b/>
                <w:bCs/>
                <w:i w:val="0"/>
                <w:color w:val="000000"/>
                <w:sz w:val="18"/>
                <w:szCs w:val="18"/>
              </w:rPr>
            </w:pPr>
            <w:r w:rsidRPr="006E3241">
              <w:rPr>
                <w:b/>
                <w:bCs/>
                <w:i w:val="0"/>
                <w:color w:val="000000" w:themeColor="text1"/>
                <w:sz w:val="18"/>
                <w:szCs w:val="18"/>
              </w:rPr>
              <w:t xml:space="preserve">Skupna vrednost dodatnega čiščenja brez DDV za </w:t>
            </w:r>
            <w:r w:rsidR="00857879">
              <w:rPr>
                <w:b/>
                <w:bCs/>
                <w:i w:val="0"/>
                <w:color w:val="000000" w:themeColor="text1"/>
                <w:sz w:val="18"/>
                <w:szCs w:val="18"/>
              </w:rPr>
              <w:t xml:space="preserve">100 </w:t>
            </w:r>
            <w:r w:rsidRPr="006E3241">
              <w:rPr>
                <w:b/>
                <w:bCs/>
                <w:i w:val="0"/>
                <w:color w:val="000000" w:themeColor="text1"/>
                <w:sz w:val="18"/>
                <w:szCs w:val="18"/>
              </w:rPr>
              <w:t xml:space="preserve">UR           </w:t>
            </w:r>
            <w:r w:rsidR="00BE7B79" w:rsidRPr="006E3241">
              <w:rPr>
                <w:b/>
                <w:bCs/>
                <w:i w:val="0"/>
                <w:color w:val="000000" w:themeColor="text1"/>
                <w:sz w:val="18"/>
                <w:szCs w:val="18"/>
              </w:rPr>
              <w:t xml:space="preserve">                                                                      </w:t>
            </w:r>
            <w:r w:rsidRPr="006E3241">
              <w:rPr>
                <w:b/>
                <w:bCs/>
                <w:i w:val="0"/>
                <w:color w:val="000000" w:themeColor="text1"/>
                <w:sz w:val="18"/>
                <w:szCs w:val="18"/>
              </w:rPr>
              <w:t xml:space="preserve">(v EUR)                                                                                                      </w:t>
            </w:r>
          </w:p>
        </w:tc>
        <w:tc>
          <w:tcPr>
            <w:tcW w:w="3969" w:type="dxa"/>
            <w:tcBorders>
              <w:top w:val="nil"/>
              <w:left w:val="nil"/>
              <w:bottom w:val="single" w:sz="4" w:space="0" w:color="auto"/>
              <w:right w:val="single" w:sz="4" w:space="0" w:color="auto"/>
            </w:tcBorders>
            <w:shd w:val="clear" w:color="auto" w:fill="auto"/>
            <w:hideMark/>
          </w:tcPr>
          <w:p w14:paraId="46B246D6" w14:textId="77777777" w:rsidR="00F7642F" w:rsidRPr="006E3241" w:rsidRDefault="00F7642F" w:rsidP="00857879">
            <w:pPr>
              <w:jc w:val="center"/>
              <w:rPr>
                <w:b/>
                <w:bCs/>
                <w:i w:val="0"/>
                <w:color w:val="000000"/>
                <w:sz w:val="18"/>
                <w:szCs w:val="18"/>
              </w:rPr>
            </w:pPr>
            <w:r w:rsidRPr="006E3241">
              <w:rPr>
                <w:b/>
                <w:bCs/>
                <w:i w:val="0"/>
                <w:color w:val="000000"/>
                <w:sz w:val="18"/>
                <w:szCs w:val="18"/>
              </w:rPr>
              <w:t xml:space="preserve">Skupna vrednost dodatnega čiščenja z DDV za </w:t>
            </w:r>
            <w:r w:rsidR="00DA6BAF" w:rsidRPr="006E3241">
              <w:rPr>
                <w:b/>
                <w:bCs/>
                <w:i w:val="0"/>
                <w:color w:val="000000"/>
                <w:sz w:val="18"/>
                <w:szCs w:val="18"/>
              </w:rPr>
              <w:t xml:space="preserve">   </w:t>
            </w:r>
            <w:r w:rsidR="00857879">
              <w:rPr>
                <w:b/>
                <w:bCs/>
                <w:i w:val="0"/>
                <w:color w:val="000000"/>
                <w:sz w:val="18"/>
                <w:szCs w:val="18"/>
              </w:rPr>
              <w:t>100</w:t>
            </w:r>
            <w:r w:rsidR="00857879" w:rsidRPr="006E3241">
              <w:rPr>
                <w:b/>
                <w:bCs/>
                <w:i w:val="0"/>
                <w:color w:val="000000"/>
                <w:sz w:val="18"/>
                <w:szCs w:val="18"/>
              </w:rPr>
              <w:t xml:space="preserve"> </w:t>
            </w:r>
            <w:r w:rsidRPr="006E3241">
              <w:rPr>
                <w:b/>
                <w:bCs/>
                <w:i w:val="0"/>
                <w:color w:val="000000"/>
                <w:sz w:val="18"/>
                <w:szCs w:val="18"/>
              </w:rPr>
              <w:t>UR</w:t>
            </w:r>
            <w:r w:rsidRPr="006E3241">
              <w:rPr>
                <w:b/>
                <w:bCs/>
                <w:i w:val="0"/>
                <w:color w:val="000000"/>
                <w:sz w:val="18"/>
                <w:szCs w:val="18"/>
              </w:rPr>
              <w:br/>
              <w:t>(v EUR)</w:t>
            </w:r>
            <w:r w:rsidRPr="006E3241">
              <w:rPr>
                <w:b/>
                <w:bCs/>
                <w:i w:val="0"/>
                <w:color w:val="000000"/>
                <w:sz w:val="18"/>
                <w:szCs w:val="18"/>
              </w:rPr>
              <w:br/>
            </w:r>
            <w:r w:rsidRPr="006E3241">
              <w:rPr>
                <w:bCs/>
                <w:i w:val="0"/>
                <w:color w:val="000000"/>
                <w:sz w:val="16"/>
                <w:szCs w:val="16"/>
              </w:rPr>
              <w:t>2=(1*0,22)+1</w:t>
            </w:r>
          </w:p>
        </w:tc>
      </w:tr>
      <w:tr w:rsidR="00F7642F" w:rsidRPr="006E3241" w14:paraId="7CACCA12" w14:textId="77777777" w:rsidTr="00BE7B79">
        <w:trPr>
          <w:trHeight w:val="300"/>
        </w:trPr>
        <w:tc>
          <w:tcPr>
            <w:tcW w:w="1134" w:type="dxa"/>
            <w:vMerge/>
            <w:tcBorders>
              <w:top w:val="nil"/>
              <w:left w:val="single" w:sz="4" w:space="0" w:color="auto"/>
              <w:bottom w:val="single" w:sz="4" w:space="0" w:color="auto"/>
              <w:right w:val="single" w:sz="4" w:space="0" w:color="auto"/>
            </w:tcBorders>
            <w:vAlign w:val="center"/>
            <w:hideMark/>
          </w:tcPr>
          <w:p w14:paraId="7E51028F" w14:textId="77777777" w:rsidR="00F7642F" w:rsidRPr="006E3241" w:rsidRDefault="00F7642F" w:rsidP="00F7642F">
            <w:pPr>
              <w:rPr>
                <w:i w:val="0"/>
                <w:color w:val="000000"/>
                <w:sz w:val="18"/>
                <w:szCs w:val="18"/>
              </w:rPr>
            </w:pPr>
          </w:p>
        </w:tc>
        <w:tc>
          <w:tcPr>
            <w:tcW w:w="4110" w:type="dxa"/>
            <w:tcBorders>
              <w:top w:val="nil"/>
              <w:left w:val="nil"/>
              <w:bottom w:val="single" w:sz="4" w:space="0" w:color="auto"/>
              <w:right w:val="single" w:sz="4" w:space="0" w:color="auto"/>
            </w:tcBorders>
            <w:shd w:val="clear" w:color="auto" w:fill="F2F2F2" w:themeFill="background1" w:themeFillShade="F2"/>
            <w:noWrap/>
            <w:vAlign w:val="center"/>
            <w:hideMark/>
          </w:tcPr>
          <w:p w14:paraId="04DC126D" w14:textId="77777777" w:rsidR="00F7642F" w:rsidRPr="006E3241" w:rsidRDefault="00F7642F" w:rsidP="006E3241">
            <w:pPr>
              <w:jc w:val="center"/>
              <w:rPr>
                <w:b/>
                <w:bCs/>
                <w:i w:val="0"/>
                <w:color w:val="000000"/>
                <w:sz w:val="18"/>
                <w:szCs w:val="18"/>
              </w:rPr>
            </w:pPr>
          </w:p>
        </w:tc>
        <w:tc>
          <w:tcPr>
            <w:tcW w:w="3969" w:type="dxa"/>
            <w:tcBorders>
              <w:top w:val="nil"/>
              <w:left w:val="nil"/>
              <w:bottom w:val="single" w:sz="4" w:space="0" w:color="auto"/>
              <w:right w:val="single" w:sz="4" w:space="0" w:color="auto"/>
            </w:tcBorders>
            <w:shd w:val="clear" w:color="auto" w:fill="F2F2F2" w:themeFill="background1" w:themeFillShade="F2"/>
            <w:noWrap/>
            <w:vAlign w:val="bottom"/>
            <w:hideMark/>
          </w:tcPr>
          <w:p w14:paraId="09BB976C" w14:textId="77777777" w:rsidR="00F7642F" w:rsidRPr="006E3241" w:rsidRDefault="00F7642F" w:rsidP="006E3241">
            <w:pPr>
              <w:jc w:val="center"/>
              <w:rPr>
                <w:b/>
                <w:i w:val="0"/>
                <w:color w:val="000000"/>
                <w:sz w:val="22"/>
                <w:szCs w:val="22"/>
              </w:rPr>
            </w:pPr>
          </w:p>
        </w:tc>
      </w:tr>
      <w:tr w:rsidR="00F7642F" w:rsidRPr="006E3241" w14:paraId="3EF7B17B" w14:textId="77777777" w:rsidTr="00BE7B79">
        <w:trPr>
          <w:trHeight w:val="600"/>
        </w:trPr>
        <w:tc>
          <w:tcPr>
            <w:tcW w:w="524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BD10B74" w14:textId="77777777" w:rsidR="00F7642F" w:rsidRPr="006E3241" w:rsidRDefault="00F7642F" w:rsidP="001510FC">
            <w:pPr>
              <w:rPr>
                <w:b/>
                <w:bCs/>
                <w:i w:val="0"/>
                <w:color w:val="000000"/>
                <w:sz w:val="22"/>
                <w:szCs w:val="22"/>
              </w:rPr>
            </w:pPr>
            <w:r w:rsidRPr="006E3241">
              <w:rPr>
                <w:b/>
                <w:bCs/>
                <w:i w:val="0"/>
                <w:color w:val="000000"/>
                <w:sz w:val="22"/>
                <w:szCs w:val="22"/>
              </w:rPr>
              <w:t xml:space="preserve">SKUPNA PONUDBENA VREDNOST </w:t>
            </w:r>
            <w:r w:rsidR="00BE7B79" w:rsidRPr="006E3241">
              <w:rPr>
                <w:b/>
                <w:bCs/>
                <w:i w:val="0"/>
                <w:color w:val="000000"/>
                <w:sz w:val="22"/>
                <w:szCs w:val="22"/>
              </w:rPr>
              <w:t xml:space="preserve">ZA </w:t>
            </w:r>
            <w:r w:rsidR="007874BA" w:rsidRPr="006E3241">
              <w:rPr>
                <w:b/>
                <w:bCs/>
                <w:i w:val="0"/>
                <w:color w:val="000000"/>
                <w:sz w:val="22"/>
                <w:szCs w:val="22"/>
              </w:rPr>
              <w:t>36</w:t>
            </w:r>
            <w:r w:rsidR="00A344A3" w:rsidRPr="006E3241">
              <w:rPr>
                <w:b/>
                <w:bCs/>
                <w:i w:val="0"/>
                <w:color w:val="000000"/>
                <w:sz w:val="22"/>
                <w:szCs w:val="22"/>
              </w:rPr>
              <w:t xml:space="preserve"> </w:t>
            </w:r>
            <w:r w:rsidR="00BE7B79" w:rsidRPr="006E3241">
              <w:rPr>
                <w:b/>
                <w:bCs/>
                <w:i w:val="0"/>
                <w:color w:val="000000"/>
                <w:sz w:val="22"/>
                <w:szCs w:val="22"/>
              </w:rPr>
              <w:t>MESECEV BREZ DDV (I1 + II1 + II</w:t>
            </w:r>
            <w:r w:rsidR="006310E8" w:rsidRPr="006E3241">
              <w:rPr>
                <w:b/>
                <w:bCs/>
                <w:i w:val="0"/>
                <w:color w:val="000000"/>
                <w:sz w:val="22"/>
                <w:szCs w:val="22"/>
              </w:rPr>
              <w:t>I</w:t>
            </w:r>
            <w:r w:rsidR="00BE7B79" w:rsidRPr="006E3241">
              <w:rPr>
                <w:b/>
                <w:bCs/>
                <w:i w:val="0"/>
                <w:color w:val="000000"/>
                <w:sz w:val="22"/>
                <w:szCs w:val="22"/>
              </w:rPr>
              <w:t>1</w:t>
            </w:r>
            <w:r w:rsidRPr="006E3241">
              <w:rPr>
                <w:b/>
                <w:bCs/>
                <w:i w:val="0"/>
                <w:color w:val="000000"/>
                <w:sz w:val="22"/>
                <w:szCs w:val="22"/>
              </w:rPr>
              <w:t>) V EUR</w:t>
            </w:r>
          </w:p>
        </w:tc>
        <w:tc>
          <w:tcPr>
            <w:tcW w:w="3969" w:type="dxa"/>
            <w:tcBorders>
              <w:top w:val="nil"/>
              <w:left w:val="nil"/>
              <w:bottom w:val="single" w:sz="4" w:space="0" w:color="auto"/>
              <w:right w:val="single" w:sz="4" w:space="0" w:color="auto"/>
            </w:tcBorders>
            <w:shd w:val="clear" w:color="auto" w:fill="D9D9D9" w:themeFill="background1" w:themeFillShade="D9"/>
            <w:noWrap/>
            <w:vAlign w:val="bottom"/>
            <w:hideMark/>
          </w:tcPr>
          <w:p w14:paraId="6DB11ECE" w14:textId="77777777" w:rsidR="00F7642F" w:rsidRPr="006E3241" w:rsidRDefault="00F7642F" w:rsidP="00F7642F">
            <w:pPr>
              <w:rPr>
                <w:b/>
                <w:i w:val="0"/>
                <w:color w:val="000000"/>
                <w:sz w:val="22"/>
                <w:szCs w:val="22"/>
              </w:rPr>
            </w:pPr>
            <w:r w:rsidRPr="006E3241">
              <w:rPr>
                <w:b/>
                <w:i w:val="0"/>
                <w:color w:val="000000"/>
                <w:sz w:val="22"/>
                <w:szCs w:val="22"/>
              </w:rPr>
              <w:t> </w:t>
            </w:r>
          </w:p>
        </w:tc>
      </w:tr>
      <w:tr w:rsidR="00F7642F" w:rsidRPr="006E3241" w14:paraId="01F0F3A9" w14:textId="77777777" w:rsidTr="00BE7B79">
        <w:trPr>
          <w:trHeight w:val="300"/>
        </w:trPr>
        <w:tc>
          <w:tcPr>
            <w:tcW w:w="524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F60A435" w14:textId="77777777" w:rsidR="00F7642F" w:rsidRPr="006E3241" w:rsidRDefault="00F7642F" w:rsidP="00F7642F">
            <w:pPr>
              <w:rPr>
                <w:b/>
                <w:bCs/>
                <w:i w:val="0"/>
                <w:color w:val="000000"/>
                <w:sz w:val="22"/>
                <w:szCs w:val="22"/>
              </w:rPr>
            </w:pPr>
            <w:r w:rsidRPr="006E3241">
              <w:rPr>
                <w:b/>
                <w:bCs/>
                <w:i w:val="0"/>
                <w:color w:val="000000"/>
                <w:sz w:val="22"/>
                <w:szCs w:val="22"/>
              </w:rPr>
              <w:t>VREDNOST DDV V EUR</w:t>
            </w:r>
          </w:p>
        </w:tc>
        <w:tc>
          <w:tcPr>
            <w:tcW w:w="3969" w:type="dxa"/>
            <w:tcBorders>
              <w:top w:val="nil"/>
              <w:left w:val="nil"/>
              <w:bottom w:val="single" w:sz="4" w:space="0" w:color="auto"/>
              <w:right w:val="single" w:sz="4" w:space="0" w:color="auto"/>
            </w:tcBorders>
            <w:shd w:val="clear" w:color="auto" w:fill="D9D9D9" w:themeFill="background1" w:themeFillShade="D9"/>
            <w:noWrap/>
            <w:vAlign w:val="bottom"/>
            <w:hideMark/>
          </w:tcPr>
          <w:p w14:paraId="79886E00" w14:textId="77777777" w:rsidR="00F7642F" w:rsidRPr="006E3241" w:rsidRDefault="00F7642F" w:rsidP="00F7642F">
            <w:pPr>
              <w:rPr>
                <w:b/>
                <w:i w:val="0"/>
                <w:color w:val="000000"/>
                <w:sz w:val="22"/>
                <w:szCs w:val="22"/>
              </w:rPr>
            </w:pPr>
            <w:r w:rsidRPr="006E3241">
              <w:rPr>
                <w:b/>
                <w:i w:val="0"/>
                <w:color w:val="000000"/>
                <w:sz w:val="22"/>
                <w:szCs w:val="22"/>
              </w:rPr>
              <w:t> </w:t>
            </w:r>
          </w:p>
        </w:tc>
      </w:tr>
      <w:tr w:rsidR="00F7642F" w:rsidRPr="006E3241" w14:paraId="7B3A849D" w14:textId="77777777" w:rsidTr="00BE7B79">
        <w:trPr>
          <w:trHeight w:val="570"/>
        </w:trPr>
        <w:tc>
          <w:tcPr>
            <w:tcW w:w="524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3C03F0A" w14:textId="77777777" w:rsidR="00F7642F" w:rsidRPr="006E3241" w:rsidRDefault="00F7642F" w:rsidP="001510FC">
            <w:pPr>
              <w:rPr>
                <w:b/>
                <w:bCs/>
                <w:i w:val="0"/>
                <w:color w:val="000000"/>
                <w:sz w:val="22"/>
                <w:szCs w:val="22"/>
              </w:rPr>
            </w:pPr>
            <w:r w:rsidRPr="006E3241">
              <w:rPr>
                <w:b/>
                <w:bCs/>
                <w:i w:val="0"/>
                <w:color w:val="000000"/>
                <w:sz w:val="22"/>
                <w:szCs w:val="22"/>
              </w:rPr>
              <w:t xml:space="preserve">SKUPNA PONUDBENA </w:t>
            </w:r>
            <w:r w:rsidR="00BE7B79" w:rsidRPr="006E3241">
              <w:rPr>
                <w:b/>
                <w:bCs/>
                <w:i w:val="0"/>
                <w:color w:val="000000"/>
                <w:sz w:val="22"/>
                <w:szCs w:val="22"/>
              </w:rPr>
              <w:t xml:space="preserve">VREDNOST ZA </w:t>
            </w:r>
            <w:r w:rsidR="007874BA" w:rsidRPr="006E3241">
              <w:rPr>
                <w:b/>
                <w:bCs/>
                <w:i w:val="0"/>
                <w:color w:val="000000"/>
                <w:sz w:val="22"/>
                <w:szCs w:val="22"/>
              </w:rPr>
              <w:t>36</w:t>
            </w:r>
            <w:r w:rsidR="00A344A3" w:rsidRPr="006E3241">
              <w:rPr>
                <w:b/>
                <w:bCs/>
                <w:i w:val="0"/>
                <w:color w:val="000000"/>
                <w:sz w:val="22"/>
                <w:szCs w:val="22"/>
              </w:rPr>
              <w:t xml:space="preserve"> </w:t>
            </w:r>
            <w:r w:rsidR="00BE7B79" w:rsidRPr="006E3241">
              <w:rPr>
                <w:b/>
                <w:bCs/>
                <w:i w:val="0"/>
                <w:color w:val="000000"/>
                <w:sz w:val="22"/>
                <w:szCs w:val="22"/>
              </w:rPr>
              <w:t>MESECEV Z DDV (I2 + II2 + II</w:t>
            </w:r>
            <w:r w:rsidR="006310E8" w:rsidRPr="006E3241">
              <w:rPr>
                <w:b/>
                <w:bCs/>
                <w:i w:val="0"/>
                <w:color w:val="000000"/>
                <w:sz w:val="22"/>
                <w:szCs w:val="22"/>
              </w:rPr>
              <w:t>I</w:t>
            </w:r>
            <w:r w:rsidR="00BE7B79" w:rsidRPr="006E3241">
              <w:rPr>
                <w:b/>
                <w:bCs/>
                <w:i w:val="0"/>
                <w:color w:val="000000"/>
                <w:sz w:val="22"/>
                <w:szCs w:val="22"/>
              </w:rPr>
              <w:t>2</w:t>
            </w:r>
            <w:r w:rsidRPr="006E3241">
              <w:rPr>
                <w:b/>
                <w:bCs/>
                <w:i w:val="0"/>
                <w:color w:val="000000"/>
                <w:sz w:val="22"/>
                <w:szCs w:val="22"/>
              </w:rPr>
              <w:t>) V EUR</w:t>
            </w:r>
          </w:p>
        </w:tc>
        <w:tc>
          <w:tcPr>
            <w:tcW w:w="3969" w:type="dxa"/>
            <w:tcBorders>
              <w:top w:val="nil"/>
              <w:left w:val="nil"/>
              <w:bottom w:val="single" w:sz="4" w:space="0" w:color="auto"/>
              <w:right w:val="single" w:sz="4" w:space="0" w:color="auto"/>
            </w:tcBorders>
            <w:shd w:val="clear" w:color="auto" w:fill="D9D9D9" w:themeFill="background1" w:themeFillShade="D9"/>
            <w:noWrap/>
            <w:vAlign w:val="bottom"/>
            <w:hideMark/>
          </w:tcPr>
          <w:p w14:paraId="513F0F4B" w14:textId="77777777" w:rsidR="00F7642F" w:rsidRPr="006E3241" w:rsidRDefault="00F7642F" w:rsidP="00F7642F">
            <w:pPr>
              <w:rPr>
                <w:b/>
                <w:i w:val="0"/>
                <w:color w:val="000000"/>
                <w:sz w:val="22"/>
                <w:szCs w:val="22"/>
              </w:rPr>
            </w:pPr>
            <w:r w:rsidRPr="006E3241">
              <w:rPr>
                <w:b/>
                <w:i w:val="0"/>
                <w:color w:val="000000"/>
                <w:sz w:val="22"/>
                <w:szCs w:val="22"/>
              </w:rPr>
              <w:t> </w:t>
            </w:r>
          </w:p>
        </w:tc>
      </w:tr>
    </w:tbl>
    <w:p w14:paraId="0EFE691C" w14:textId="77777777" w:rsidR="00730519" w:rsidRPr="00BE7B79" w:rsidRDefault="009E2B6C" w:rsidP="00BE7B79">
      <w:pPr>
        <w:pStyle w:val="Glava"/>
        <w:tabs>
          <w:tab w:val="left" w:pos="708"/>
        </w:tabs>
        <w:ind w:left="1020"/>
        <w:jc w:val="both"/>
        <w:rPr>
          <w:b/>
          <w:i w:val="0"/>
          <w:color w:val="000000" w:themeColor="text1"/>
          <w:sz w:val="22"/>
          <w:szCs w:val="22"/>
        </w:rPr>
      </w:pPr>
      <w:r>
        <w:rPr>
          <w:b/>
          <w:i w:val="0"/>
          <w:color w:val="000000" w:themeColor="text1"/>
          <w:sz w:val="22"/>
          <w:szCs w:val="22"/>
        </w:rPr>
        <w:fldChar w:fldCharType="end"/>
      </w:r>
    </w:p>
    <w:p w14:paraId="51130434" w14:textId="77777777" w:rsidR="008C5596" w:rsidRPr="006E0BC0" w:rsidRDefault="008C5596" w:rsidP="008C5596">
      <w:pPr>
        <w:ind w:left="993"/>
        <w:rPr>
          <w:i w:val="0"/>
          <w:color w:val="000000"/>
          <w:sz w:val="22"/>
          <w:szCs w:val="22"/>
        </w:rPr>
      </w:pPr>
      <w:r w:rsidRPr="008C5596">
        <w:rPr>
          <w:i w:val="0"/>
          <w:color w:val="000000"/>
          <w:sz w:val="22"/>
          <w:szCs w:val="22"/>
        </w:rPr>
        <w:t>Ponudbena cena vključuje vse stroške v skladu z zahtevami iz razpisne dokumentacije. Ponudnik vpiše ponudbeno vrednost za vse navedene storitve (redno čiščenje, generalno čiščenje</w:t>
      </w:r>
      <w:r w:rsidR="00946046">
        <w:rPr>
          <w:i w:val="0"/>
          <w:color w:val="000000"/>
          <w:sz w:val="22"/>
          <w:szCs w:val="22"/>
        </w:rPr>
        <w:t xml:space="preserve"> in </w:t>
      </w:r>
      <w:r w:rsidRPr="008C5596">
        <w:rPr>
          <w:i w:val="0"/>
          <w:color w:val="000000"/>
          <w:sz w:val="22"/>
          <w:szCs w:val="22"/>
        </w:rPr>
        <w:t>dodatno čiščenje).</w:t>
      </w:r>
      <w:r w:rsidRPr="006E0BC0">
        <w:rPr>
          <w:i w:val="0"/>
          <w:color w:val="000000"/>
          <w:sz w:val="22"/>
          <w:szCs w:val="22"/>
        </w:rPr>
        <w:t xml:space="preserve"> </w:t>
      </w:r>
    </w:p>
    <w:p w14:paraId="61951F19" w14:textId="77777777" w:rsidR="008C5596" w:rsidRDefault="008C5596" w:rsidP="008C5596">
      <w:pPr>
        <w:jc w:val="both"/>
        <w:rPr>
          <w:i w:val="0"/>
          <w:color w:val="000000" w:themeColor="text1"/>
          <w:sz w:val="22"/>
          <w:szCs w:val="22"/>
        </w:rPr>
      </w:pPr>
    </w:p>
    <w:p w14:paraId="30D6E49D" w14:textId="77777777" w:rsidR="00900035" w:rsidRDefault="00730519" w:rsidP="004A577A">
      <w:pPr>
        <w:ind w:left="1020"/>
        <w:jc w:val="both"/>
        <w:rPr>
          <w:i w:val="0"/>
          <w:color w:val="000000" w:themeColor="text1"/>
          <w:sz w:val="22"/>
          <w:szCs w:val="22"/>
        </w:rPr>
      </w:pPr>
      <w:r w:rsidRPr="0048509B">
        <w:rPr>
          <w:i w:val="0"/>
          <w:color w:val="000000" w:themeColor="text1"/>
          <w:sz w:val="22"/>
          <w:szCs w:val="22"/>
        </w:rPr>
        <w:t xml:space="preserve">Ponudba velja do vključno 4 mesece od datuma </w:t>
      </w:r>
      <w:r w:rsidR="00305ECA">
        <w:rPr>
          <w:i w:val="0"/>
          <w:color w:val="000000" w:themeColor="text1"/>
          <w:sz w:val="22"/>
          <w:szCs w:val="22"/>
        </w:rPr>
        <w:t>za prejem ponudb</w:t>
      </w:r>
      <w:r w:rsidRPr="0048509B">
        <w:rPr>
          <w:i w:val="0"/>
          <w:color w:val="000000" w:themeColor="text1"/>
          <w:sz w:val="22"/>
          <w:szCs w:val="22"/>
        </w:rPr>
        <w:t>.</w:t>
      </w:r>
    </w:p>
    <w:p w14:paraId="3F0D2F68" w14:textId="77777777" w:rsidR="00B64492" w:rsidRDefault="00B64492" w:rsidP="00170D42">
      <w:pPr>
        <w:ind w:left="1020"/>
        <w:jc w:val="both"/>
        <w:rPr>
          <w:i w:val="0"/>
          <w:color w:val="000000" w:themeColor="text1"/>
          <w:sz w:val="22"/>
          <w:szCs w:val="22"/>
        </w:rPr>
      </w:pPr>
    </w:p>
    <w:p w14:paraId="77E0707C" w14:textId="77777777" w:rsidR="00FB2D5B" w:rsidRDefault="00FB2D5B" w:rsidP="00857879">
      <w:pPr>
        <w:jc w:val="both"/>
        <w:rPr>
          <w:i w:val="0"/>
          <w:color w:val="000000" w:themeColor="text1"/>
          <w:sz w:val="22"/>
          <w:szCs w:val="22"/>
        </w:rPr>
      </w:pPr>
    </w:p>
    <w:p w14:paraId="78483EBA" w14:textId="77777777" w:rsidR="00900035" w:rsidRDefault="00900035" w:rsidP="008732CA">
      <w:pPr>
        <w:pStyle w:val="Odstavekseznama"/>
        <w:numPr>
          <w:ilvl w:val="0"/>
          <w:numId w:val="15"/>
        </w:numPr>
        <w:jc w:val="both"/>
        <w:rPr>
          <w:b/>
          <w:i w:val="0"/>
          <w:color w:val="000000" w:themeColor="text1"/>
          <w:sz w:val="22"/>
          <w:szCs w:val="22"/>
        </w:rPr>
      </w:pPr>
      <w:r>
        <w:rPr>
          <w:b/>
          <w:i w:val="0"/>
          <w:color w:val="000000" w:themeColor="text1"/>
          <w:sz w:val="22"/>
          <w:szCs w:val="22"/>
        </w:rPr>
        <w:t xml:space="preserve">Delovne razmere </w:t>
      </w:r>
      <w:r w:rsidRPr="004A577A">
        <w:rPr>
          <w:b/>
          <w:i w:val="0"/>
          <w:color w:val="000000" w:themeColor="text1"/>
          <w:sz w:val="22"/>
          <w:szCs w:val="22"/>
        </w:rPr>
        <w:t>pri ponudniku:</w:t>
      </w:r>
    </w:p>
    <w:p w14:paraId="069B652D" w14:textId="77777777" w:rsidR="00900035" w:rsidRDefault="00900035" w:rsidP="003711C4">
      <w:pPr>
        <w:pStyle w:val="Odstavekseznama"/>
        <w:ind w:left="1185"/>
        <w:jc w:val="both"/>
        <w:rPr>
          <w:i w:val="0"/>
          <w:color w:val="000000" w:themeColor="text1"/>
          <w:sz w:val="22"/>
          <w:szCs w:val="22"/>
        </w:rPr>
      </w:pPr>
      <w:r>
        <w:rPr>
          <w:i w:val="0"/>
          <w:color w:val="000000" w:themeColor="text1"/>
          <w:sz w:val="22"/>
          <w:szCs w:val="22"/>
        </w:rPr>
        <w:t xml:space="preserve">Odstotek nominiranega kadra s pogodbo o zaposlitvi za nedoločen čas </w:t>
      </w:r>
      <w:r w:rsidR="008764DE">
        <w:rPr>
          <w:i w:val="0"/>
          <w:color w:val="000000" w:themeColor="text1"/>
          <w:sz w:val="22"/>
          <w:szCs w:val="22"/>
        </w:rPr>
        <w:t xml:space="preserve">za izvajanje storitev rednega čiščenja </w:t>
      </w:r>
      <w:r>
        <w:rPr>
          <w:i w:val="0"/>
          <w:color w:val="000000" w:themeColor="text1"/>
          <w:sz w:val="22"/>
          <w:szCs w:val="22"/>
        </w:rPr>
        <w:t>(% PoZNDČ) (</w:t>
      </w:r>
      <w:r>
        <w:rPr>
          <w:color w:val="000000" w:themeColor="text1"/>
          <w:sz w:val="22"/>
          <w:szCs w:val="22"/>
        </w:rPr>
        <w:t>ponudnik prepiše vrednost iz priloge 5/</w:t>
      </w:r>
      <w:r w:rsidR="000A4D0B">
        <w:rPr>
          <w:color w:val="000000" w:themeColor="text1"/>
          <w:sz w:val="22"/>
          <w:szCs w:val="22"/>
        </w:rPr>
        <w:t>2</w:t>
      </w:r>
      <w:r>
        <w:rPr>
          <w:color w:val="000000" w:themeColor="text1"/>
          <w:sz w:val="22"/>
          <w:szCs w:val="22"/>
        </w:rPr>
        <w:t>)</w:t>
      </w:r>
      <w:r>
        <w:rPr>
          <w:i w:val="0"/>
          <w:color w:val="000000" w:themeColor="text1"/>
          <w:sz w:val="22"/>
          <w:szCs w:val="22"/>
        </w:rPr>
        <w:t>: _____________</w:t>
      </w:r>
    </w:p>
    <w:p w14:paraId="12852FB7" w14:textId="77777777" w:rsidR="00F23F3A" w:rsidRPr="00C110B4" w:rsidRDefault="00F23F3A" w:rsidP="00C110B4">
      <w:pPr>
        <w:jc w:val="both"/>
        <w:rPr>
          <w:b/>
          <w:i w:val="0"/>
          <w:color w:val="000000" w:themeColor="text1"/>
          <w:sz w:val="22"/>
          <w:szCs w:val="22"/>
        </w:rPr>
      </w:pPr>
    </w:p>
    <w:p w14:paraId="1A843415" w14:textId="77777777" w:rsidR="004A577A" w:rsidRDefault="004A577A" w:rsidP="004A577A">
      <w:pPr>
        <w:pStyle w:val="Odstavekseznama"/>
        <w:ind w:left="1185"/>
        <w:jc w:val="both"/>
        <w:rPr>
          <w:b/>
          <w:i w:val="0"/>
          <w:color w:val="000000" w:themeColor="text1"/>
          <w:sz w:val="22"/>
          <w:szCs w:val="22"/>
        </w:rPr>
      </w:pPr>
    </w:p>
    <w:p w14:paraId="5CCED0BC" w14:textId="77777777" w:rsidR="00F23F3A" w:rsidRDefault="00F23F3A" w:rsidP="00520E15">
      <w:pPr>
        <w:pStyle w:val="Glava"/>
        <w:tabs>
          <w:tab w:val="left" w:pos="708"/>
        </w:tabs>
        <w:ind w:left="1134"/>
        <w:jc w:val="both"/>
        <w:rPr>
          <w:b/>
          <w:i w:val="0"/>
          <w:color w:val="000000" w:themeColor="text1"/>
          <w:sz w:val="22"/>
          <w:szCs w:val="22"/>
        </w:rPr>
      </w:pPr>
      <w:r>
        <w:rPr>
          <w:b/>
          <w:i w:val="0"/>
          <w:color w:val="000000" w:themeColor="text1"/>
          <w:sz w:val="22"/>
          <w:szCs w:val="22"/>
        </w:rPr>
        <w:t xml:space="preserve">Ponudnik v informacijskem sistemu e-JN v razdelek </w:t>
      </w:r>
      <w:r w:rsidR="00C8141E" w:rsidRPr="00C8141E">
        <w:rPr>
          <w:b/>
          <w:i w:val="0"/>
          <w:sz w:val="22"/>
          <w:szCs w:val="22"/>
        </w:rPr>
        <w:t>»Skupna ponudbena vrednost«, del</w:t>
      </w:r>
      <w:r w:rsidR="00C8141E">
        <w:rPr>
          <w:b/>
          <w:i w:val="0"/>
          <w:sz w:val="22"/>
          <w:szCs w:val="22"/>
        </w:rPr>
        <w:t xml:space="preserve"> </w:t>
      </w:r>
      <w:r>
        <w:rPr>
          <w:b/>
          <w:i w:val="0"/>
          <w:color w:val="000000" w:themeColor="text1"/>
          <w:sz w:val="22"/>
          <w:szCs w:val="22"/>
        </w:rPr>
        <w:t>»Predračun« naloži izpolnje</w:t>
      </w:r>
      <w:r w:rsidR="00DB1912">
        <w:rPr>
          <w:b/>
          <w:i w:val="0"/>
          <w:color w:val="000000" w:themeColor="text1"/>
          <w:sz w:val="22"/>
          <w:szCs w:val="22"/>
        </w:rPr>
        <w:t>n obrazec »Predračun« (Priloga 3</w:t>
      </w:r>
      <w:r>
        <w:rPr>
          <w:b/>
          <w:i w:val="0"/>
          <w:color w:val="000000" w:themeColor="text1"/>
          <w:sz w:val="22"/>
          <w:szCs w:val="22"/>
        </w:rPr>
        <w:t>) v .pdf datoteki, ki bo dostopen ob javnem odpiranju ponudb.</w:t>
      </w:r>
    </w:p>
    <w:p w14:paraId="052AA49A" w14:textId="77777777" w:rsidR="00F23F3A" w:rsidRDefault="00F23F3A" w:rsidP="00F23F3A">
      <w:pPr>
        <w:pStyle w:val="Glava"/>
        <w:tabs>
          <w:tab w:val="left" w:pos="708"/>
        </w:tabs>
        <w:ind w:left="1134"/>
        <w:rPr>
          <w:b/>
          <w:i w:val="0"/>
          <w:color w:val="000000" w:themeColor="text1"/>
          <w:sz w:val="22"/>
          <w:szCs w:val="22"/>
        </w:rPr>
      </w:pPr>
    </w:p>
    <w:p w14:paraId="4FF9556D" w14:textId="77777777" w:rsidR="00C8141E" w:rsidRPr="00857879" w:rsidRDefault="00F23F3A" w:rsidP="00857879">
      <w:pPr>
        <w:pStyle w:val="Glava"/>
        <w:tabs>
          <w:tab w:val="left" w:pos="708"/>
        </w:tabs>
        <w:ind w:left="1134"/>
        <w:rPr>
          <w:i w:val="0"/>
          <w:color w:val="000000" w:themeColor="text1"/>
          <w:sz w:val="22"/>
          <w:szCs w:val="22"/>
        </w:rPr>
      </w:pPr>
      <w:r>
        <w:rPr>
          <w:i w:val="0"/>
          <w:color w:val="000000" w:themeColor="text1"/>
          <w:sz w:val="22"/>
          <w:szCs w:val="22"/>
        </w:rPr>
        <w:t>V primeru skupne ponudbe obrazec partnerji v s</w:t>
      </w:r>
      <w:r w:rsidR="004A577A">
        <w:rPr>
          <w:i w:val="0"/>
          <w:color w:val="000000" w:themeColor="text1"/>
          <w:sz w:val="22"/>
          <w:szCs w:val="22"/>
        </w:rPr>
        <w:t>kupni ponudbi predložijo skupno</w:t>
      </w:r>
    </w:p>
    <w:p w14:paraId="2B4F1A41" w14:textId="77777777" w:rsidR="00C8141E" w:rsidRDefault="00C8141E" w:rsidP="003711C4">
      <w:pPr>
        <w:pStyle w:val="Glava"/>
        <w:jc w:val="both"/>
        <w:rPr>
          <w:b/>
          <w:i w:val="0"/>
          <w:color w:val="000000" w:themeColor="text1"/>
          <w:sz w:val="22"/>
          <w:szCs w:val="22"/>
        </w:rPr>
      </w:pPr>
    </w:p>
    <w:p w14:paraId="14AEF96C" w14:textId="77777777" w:rsidR="00C8141E" w:rsidRDefault="00C8141E" w:rsidP="003711C4">
      <w:pPr>
        <w:pStyle w:val="Glava"/>
        <w:jc w:val="both"/>
        <w:rPr>
          <w:b/>
          <w:i w:val="0"/>
          <w:color w:val="000000" w:themeColor="text1"/>
          <w:sz w:val="22"/>
          <w:szCs w:val="22"/>
        </w:rPr>
      </w:pPr>
    </w:p>
    <w:p w14:paraId="17A3547E" w14:textId="77777777" w:rsidR="00C8141E" w:rsidRPr="00CE3E8E" w:rsidRDefault="00C8141E" w:rsidP="003711C4">
      <w:pPr>
        <w:pStyle w:val="Glava"/>
        <w:jc w:val="both"/>
        <w:rPr>
          <w:b/>
          <w:i w:val="0"/>
          <w:color w:val="000000" w:themeColor="text1"/>
          <w:sz w:val="22"/>
          <w:szCs w:val="22"/>
        </w:rPr>
      </w:pPr>
    </w:p>
    <w:p w14:paraId="6FED1859" w14:textId="77777777" w:rsidR="00035B2B" w:rsidRPr="0048509B" w:rsidRDefault="006D236E" w:rsidP="00035B2B">
      <w:pPr>
        <w:pStyle w:val="Glava"/>
        <w:tabs>
          <w:tab w:val="left" w:pos="708"/>
        </w:tabs>
        <w:ind w:left="1080"/>
        <w:jc w:val="right"/>
        <w:rPr>
          <w:b/>
          <w:i w:val="0"/>
          <w:color w:val="000000" w:themeColor="text1"/>
          <w:sz w:val="22"/>
          <w:szCs w:val="22"/>
        </w:rPr>
      </w:pPr>
      <w:r w:rsidRPr="003711C4">
        <w:rPr>
          <w:b/>
          <w:i w:val="0"/>
          <w:color w:val="000000" w:themeColor="text1"/>
          <w:sz w:val="22"/>
          <w:szCs w:val="22"/>
        </w:rPr>
        <w:t>P</w:t>
      </w:r>
      <w:r w:rsidR="004A0D1D" w:rsidRPr="003711C4">
        <w:rPr>
          <w:b/>
          <w:i w:val="0"/>
          <w:color w:val="000000" w:themeColor="text1"/>
          <w:sz w:val="22"/>
          <w:szCs w:val="22"/>
        </w:rPr>
        <w:t xml:space="preserve">RILOGA </w:t>
      </w:r>
      <w:r w:rsidR="00F23F3A">
        <w:rPr>
          <w:b/>
          <w:i w:val="0"/>
          <w:color w:val="000000" w:themeColor="text1"/>
          <w:sz w:val="22"/>
          <w:szCs w:val="22"/>
        </w:rPr>
        <w:t>3/</w:t>
      </w:r>
      <w:r w:rsidR="004771E1">
        <w:rPr>
          <w:b/>
          <w:i w:val="0"/>
          <w:color w:val="000000" w:themeColor="text1"/>
          <w:sz w:val="22"/>
          <w:szCs w:val="22"/>
        </w:rPr>
        <w:t>1</w:t>
      </w:r>
    </w:p>
    <w:p w14:paraId="75CBFF79" w14:textId="77777777" w:rsidR="00035B2B" w:rsidRPr="0048509B" w:rsidRDefault="00035B2B" w:rsidP="00035B2B">
      <w:pPr>
        <w:pStyle w:val="Glava"/>
        <w:tabs>
          <w:tab w:val="left" w:pos="708"/>
        </w:tabs>
        <w:ind w:left="1080"/>
        <w:jc w:val="both"/>
        <w:rPr>
          <w:i w:val="0"/>
          <w:color w:val="000000" w:themeColor="text1"/>
          <w:sz w:val="22"/>
          <w:szCs w:val="22"/>
        </w:rPr>
      </w:pPr>
    </w:p>
    <w:p w14:paraId="2E14A996" w14:textId="77777777" w:rsidR="00035B2B" w:rsidRPr="0048509B" w:rsidRDefault="00035B2B" w:rsidP="00035B2B">
      <w:pPr>
        <w:pStyle w:val="Glava"/>
        <w:tabs>
          <w:tab w:val="left" w:pos="708"/>
        </w:tabs>
        <w:jc w:val="both"/>
        <w:rPr>
          <w:i w:val="0"/>
          <w:color w:val="000000" w:themeColor="text1"/>
          <w:sz w:val="22"/>
          <w:szCs w:val="22"/>
        </w:rPr>
      </w:pPr>
    </w:p>
    <w:p w14:paraId="69BAB73B" w14:textId="77777777" w:rsidR="00035B2B" w:rsidRPr="0048509B" w:rsidRDefault="00035B2B" w:rsidP="00035B2B">
      <w:pPr>
        <w:pStyle w:val="Glava"/>
        <w:tabs>
          <w:tab w:val="left" w:pos="708"/>
        </w:tabs>
        <w:jc w:val="both"/>
        <w:rPr>
          <w:i w:val="0"/>
          <w:color w:val="000000" w:themeColor="text1"/>
          <w:sz w:val="22"/>
          <w:szCs w:val="22"/>
        </w:rPr>
      </w:pPr>
    </w:p>
    <w:p w14:paraId="3B14472C" w14:textId="77777777" w:rsidR="008931B9" w:rsidRPr="008931B9" w:rsidRDefault="00BF7C0D" w:rsidP="003711C4">
      <w:pPr>
        <w:pStyle w:val="Glava"/>
        <w:tabs>
          <w:tab w:val="left" w:pos="708"/>
        </w:tabs>
        <w:ind w:left="1276"/>
        <w:jc w:val="center"/>
        <w:rPr>
          <w:i w:val="0"/>
          <w:color w:val="000000" w:themeColor="text1"/>
          <w:sz w:val="22"/>
          <w:szCs w:val="22"/>
        </w:rPr>
      </w:pPr>
      <w:r w:rsidRPr="0048509B">
        <w:rPr>
          <w:b/>
          <w:i w:val="0"/>
          <w:color w:val="000000" w:themeColor="text1"/>
          <w:sz w:val="28"/>
          <w:szCs w:val="22"/>
        </w:rPr>
        <w:t>PRIKAZ STRUKTURE PONUDBENE CENE</w:t>
      </w:r>
      <w:r w:rsidR="004A0D1D" w:rsidRPr="0048509B">
        <w:rPr>
          <w:b/>
          <w:i w:val="0"/>
          <w:color w:val="000000" w:themeColor="text1"/>
          <w:sz w:val="28"/>
          <w:szCs w:val="22"/>
        </w:rPr>
        <w:t xml:space="preserve"> </w:t>
      </w:r>
    </w:p>
    <w:p w14:paraId="13FB3CAD" w14:textId="77777777" w:rsidR="008931B9" w:rsidRPr="0048509B" w:rsidRDefault="008931B9" w:rsidP="008931B9">
      <w:pPr>
        <w:pStyle w:val="Glava"/>
        <w:tabs>
          <w:tab w:val="left" w:pos="708"/>
        </w:tabs>
        <w:ind w:left="1636"/>
        <w:rPr>
          <w:i w:val="0"/>
          <w:color w:val="000000" w:themeColor="text1"/>
          <w:sz w:val="28"/>
          <w:szCs w:val="22"/>
        </w:rPr>
      </w:pPr>
    </w:p>
    <w:p w14:paraId="28537C96" w14:textId="77777777" w:rsidR="00035B2B" w:rsidRPr="0048509B" w:rsidRDefault="00035B2B" w:rsidP="00170D42">
      <w:pPr>
        <w:pStyle w:val="Glava"/>
        <w:tabs>
          <w:tab w:val="left" w:pos="708"/>
        </w:tabs>
        <w:ind w:left="1020"/>
        <w:rPr>
          <w:i w:val="0"/>
          <w:color w:val="000000" w:themeColor="text1"/>
          <w:sz w:val="22"/>
          <w:szCs w:val="22"/>
        </w:rPr>
      </w:pPr>
      <w:r w:rsidRPr="0048509B">
        <w:rPr>
          <w:i w:val="0"/>
          <w:color w:val="000000" w:themeColor="text1"/>
          <w:sz w:val="22"/>
          <w:szCs w:val="22"/>
        </w:rPr>
        <w:t xml:space="preserve">za javno naročilo </w:t>
      </w:r>
      <w:r w:rsidR="00EE1F76" w:rsidRPr="0048509B">
        <w:rPr>
          <w:b/>
          <w:i w:val="0"/>
          <w:color w:val="000000" w:themeColor="text1"/>
          <w:sz w:val="22"/>
          <w:szCs w:val="22"/>
        </w:rPr>
        <w:t>Izvajanje storitev okolju prijaznega čiščenja</w:t>
      </w:r>
      <w:r w:rsidR="008931B9">
        <w:rPr>
          <w:b/>
          <w:i w:val="0"/>
          <w:color w:val="000000" w:themeColor="text1"/>
          <w:sz w:val="22"/>
          <w:szCs w:val="22"/>
        </w:rPr>
        <w:t xml:space="preserve"> v </w:t>
      </w:r>
      <w:r w:rsidR="00857879">
        <w:rPr>
          <w:b/>
          <w:i w:val="0"/>
          <w:color w:val="000000" w:themeColor="text1"/>
          <w:sz w:val="22"/>
          <w:szCs w:val="22"/>
        </w:rPr>
        <w:t>Vrtcu Mojca</w:t>
      </w:r>
      <w:r w:rsidR="00880C41">
        <w:rPr>
          <w:b/>
          <w:i w:val="0"/>
          <w:color w:val="000000" w:themeColor="text1"/>
          <w:sz w:val="22"/>
          <w:szCs w:val="22"/>
        </w:rPr>
        <w:t xml:space="preserve"> </w:t>
      </w:r>
      <w:r w:rsidR="00C46A63" w:rsidRPr="0048509B">
        <w:rPr>
          <w:b/>
          <w:i w:val="0"/>
          <w:color w:val="000000" w:themeColor="text1"/>
          <w:sz w:val="22"/>
          <w:szCs w:val="22"/>
        </w:rPr>
        <w:t xml:space="preserve">za obdobje </w:t>
      </w:r>
      <w:r w:rsidR="007874BA" w:rsidRPr="00A20EB9">
        <w:rPr>
          <w:b/>
          <w:i w:val="0"/>
          <w:color w:val="000000" w:themeColor="text1"/>
          <w:sz w:val="22"/>
          <w:szCs w:val="22"/>
        </w:rPr>
        <w:t>treh</w:t>
      </w:r>
      <w:r w:rsidR="006D236E" w:rsidRPr="0048509B">
        <w:rPr>
          <w:b/>
          <w:i w:val="0"/>
          <w:color w:val="000000" w:themeColor="text1"/>
          <w:sz w:val="22"/>
          <w:szCs w:val="22"/>
        </w:rPr>
        <w:t xml:space="preserve"> </w:t>
      </w:r>
      <w:r w:rsidR="00C46A63" w:rsidRPr="0048509B">
        <w:rPr>
          <w:b/>
          <w:i w:val="0"/>
          <w:color w:val="000000" w:themeColor="text1"/>
          <w:sz w:val="22"/>
          <w:szCs w:val="22"/>
        </w:rPr>
        <w:t>let</w:t>
      </w:r>
    </w:p>
    <w:p w14:paraId="25DF41C3" w14:textId="77777777" w:rsidR="004A0D1D" w:rsidRDefault="004A0D1D" w:rsidP="00EE1F76">
      <w:pPr>
        <w:pStyle w:val="Glava"/>
        <w:tabs>
          <w:tab w:val="left" w:pos="708"/>
        </w:tabs>
        <w:ind w:left="1276"/>
        <w:rPr>
          <w:i w:val="0"/>
          <w:color w:val="000000" w:themeColor="text1"/>
          <w:sz w:val="22"/>
          <w:szCs w:val="22"/>
        </w:rPr>
      </w:pPr>
    </w:p>
    <w:p w14:paraId="00EAA352" w14:textId="77777777" w:rsidR="008931B9" w:rsidRDefault="008931B9" w:rsidP="00EE1F76">
      <w:pPr>
        <w:pStyle w:val="Glava"/>
        <w:tabs>
          <w:tab w:val="left" w:pos="708"/>
        </w:tabs>
        <w:ind w:left="1276"/>
        <w:rPr>
          <w:i w:val="0"/>
          <w:color w:val="000000" w:themeColor="text1"/>
          <w:sz w:val="22"/>
          <w:szCs w:val="22"/>
        </w:rPr>
      </w:pPr>
    </w:p>
    <w:p w14:paraId="44882D39" w14:textId="77777777" w:rsidR="008931B9" w:rsidRDefault="008931B9" w:rsidP="00EE1F76">
      <w:pPr>
        <w:pStyle w:val="Glava"/>
        <w:tabs>
          <w:tab w:val="left" w:pos="708"/>
        </w:tabs>
        <w:ind w:left="1276"/>
        <w:rPr>
          <w:i w:val="0"/>
          <w:color w:val="000000" w:themeColor="text1"/>
          <w:sz w:val="22"/>
          <w:szCs w:val="22"/>
        </w:rPr>
      </w:pPr>
    </w:p>
    <w:p w14:paraId="373BB289" w14:textId="77777777" w:rsidR="006C204B" w:rsidRDefault="006C204B" w:rsidP="006C204B">
      <w:pPr>
        <w:pStyle w:val="Glava"/>
        <w:tabs>
          <w:tab w:val="left" w:pos="708"/>
        </w:tabs>
        <w:ind w:left="1020"/>
        <w:rPr>
          <w:b/>
          <w:i w:val="0"/>
          <w:color w:val="000000" w:themeColor="text1"/>
          <w:sz w:val="22"/>
          <w:szCs w:val="22"/>
        </w:rPr>
      </w:pPr>
      <w:r>
        <w:rPr>
          <w:b/>
          <w:i w:val="0"/>
          <w:color w:val="000000" w:themeColor="text1"/>
          <w:sz w:val="22"/>
          <w:szCs w:val="22"/>
        </w:rPr>
        <w:t>Ponudnik v informacijskem sistemu e-JN v razdelek</w:t>
      </w:r>
      <w:r w:rsidR="00C8141E">
        <w:rPr>
          <w:b/>
          <w:i w:val="0"/>
          <w:color w:val="000000" w:themeColor="text1"/>
          <w:sz w:val="22"/>
          <w:szCs w:val="22"/>
        </w:rPr>
        <w:t xml:space="preserve"> </w:t>
      </w:r>
      <w:r w:rsidR="00C8141E" w:rsidRPr="00C8141E">
        <w:rPr>
          <w:b/>
          <w:i w:val="0"/>
          <w:sz w:val="22"/>
          <w:szCs w:val="22"/>
        </w:rPr>
        <w:t>»</w:t>
      </w:r>
      <w:r w:rsidR="00C8141E">
        <w:rPr>
          <w:b/>
          <w:i w:val="0"/>
          <w:sz w:val="22"/>
          <w:szCs w:val="22"/>
        </w:rPr>
        <w:t>Dokumenti</w:t>
      </w:r>
      <w:r w:rsidR="00C8141E" w:rsidRPr="00C8141E">
        <w:rPr>
          <w:b/>
          <w:i w:val="0"/>
          <w:sz w:val="22"/>
          <w:szCs w:val="22"/>
        </w:rPr>
        <w:t>«, del</w:t>
      </w:r>
      <w:r>
        <w:rPr>
          <w:b/>
          <w:i w:val="0"/>
          <w:color w:val="000000" w:themeColor="text1"/>
          <w:sz w:val="22"/>
          <w:szCs w:val="22"/>
        </w:rPr>
        <w:t xml:space="preserve"> »</w:t>
      </w:r>
      <w:r w:rsidR="00C8141E">
        <w:rPr>
          <w:b/>
          <w:i w:val="0"/>
          <w:color w:val="000000" w:themeColor="text1"/>
          <w:sz w:val="22"/>
          <w:szCs w:val="22"/>
        </w:rPr>
        <w:t xml:space="preserve">Ostale </w:t>
      </w:r>
      <w:r>
        <w:rPr>
          <w:b/>
          <w:i w:val="0"/>
          <w:color w:val="000000" w:themeColor="text1"/>
          <w:sz w:val="22"/>
          <w:szCs w:val="22"/>
        </w:rPr>
        <w:t>priloge« naloži izpolnjen obrazec »Prikaz strukture ponudbene cene« (Priloga 3/2) v MS Excel obliki.</w:t>
      </w:r>
    </w:p>
    <w:p w14:paraId="083CF403" w14:textId="77777777" w:rsidR="008931B9" w:rsidRDefault="008931B9" w:rsidP="00EE1F76">
      <w:pPr>
        <w:pStyle w:val="Glava"/>
        <w:tabs>
          <w:tab w:val="left" w:pos="708"/>
        </w:tabs>
        <w:ind w:left="1276"/>
        <w:rPr>
          <w:i w:val="0"/>
          <w:color w:val="000000" w:themeColor="text1"/>
          <w:sz w:val="22"/>
          <w:szCs w:val="22"/>
        </w:rPr>
      </w:pPr>
    </w:p>
    <w:p w14:paraId="2569BA15" w14:textId="77777777" w:rsidR="008931B9" w:rsidRPr="0048509B" w:rsidRDefault="008931B9" w:rsidP="00EE1F76">
      <w:pPr>
        <w:pStyle w:val="Glava"/>
        <w:tabs>
          <w:tab w:val="left" w:pos="708"/>
        </w:tabs>
        <w:ind w:left="1276"/>
        <w:rPr>
          <w:i w:val="0"/>
          <w:color w:val="000000" w:themeColor="text1"/>
          <w:sz w:val="22"/>
          <w:szCs w:val="22"/>
        </w:rPr>
      </w:pPr>
    </w:p>
    <w:p w14:paraId="64148ACC" w14:textId="77777777" w:rsidR="00035B2B" w:rsidRPr="0048509B" w:rsidRDefault="00035B2B" w:rsidP="00035B2B">
      <w:pPr>
        <w:jc w:val="both"/>
        <w:rPr>
          <w:i w:val="0"/>
          <w:color w:val="000000" w:themeColor="text1"/>
          <w:sz w:val="22"/>
          <w:szCs w:val="22"/>
        </w:rPr>
      </w:pPr>
    </w:p>
    <w:p w14:paraId="031DA5C8" w14:textId="77777777" w:rsidR="00035B2B" w:rsidRPr="008931B9" w:rsidRDefault="00035B2B" w:rsidP="00170D42">
      <w:pPr>
        <w:ind w:left="1020"/>
        <w:jc w:val="both"/>
        <w:rPr>
          <w:color w:val="000000" w:themeColor="text1"/>
          <w:sz w:val="22"/>
          <w:szCs w:val="22"/>
        </w:rPr>
      </w:pPr>
      <w:r w:rsidRPr="008931B9">
        <w:rPr>
          <w:color w:val="000000" w:themeColor="text1"/>
          <w:sz w:val="22"/>
          <w:szCs w:val="22"/>
        </w:rPr>
        <w:t xml:space="preserve">Ponudba velja do vključno </w:t>
      </w:r>
      <w:r w:rsidR="004A0D1D" w:rsidRPr="008931B9">
        <w:rPr>
          <w:color w:val="000000" w:themeColor="text1"/>
          <w:sz w:val="22"/>
          <w:szCs w:val="22"/>
        </w:rPr>
        <w:t>4 mesece</w:t>
      </w:r>
      <w:r w:rsidRPr="008931B9">
        <w:rPr>
          <w:color w:val="000000" w:themeColor="text1"/>
          <w:sz w:val="22"/>
          <w:szCs w:val="22"/>
        </w:rPr>
        <w:t xml:space="preserve"> od datuma </w:t>
      </w:r>
      <w:r w:rsidR="00662D7C">
        <w:rPr>
          <w:color w:val="000000" w:themeColor="text1"/>
          <w:sz w:val="22"/>
          <w:szCs w:val="22"/>
        </w:rPr>
        <w:t>za prejem</w:t>
      </w:r>
      <w:r w:rsidR="00662D7C" w:rsidRPr="008931B9">
        <w:rPr>
          <w:color w:val="000000" w:themeColor="text1"/>
          <w:sz w:val="22"/>
          <w:szCs w:val="22"/>
        </w:rPr>
        <w:t xml:space="preserve"> </w:t>
      </w:r>
      <w:r w:rsidRPr="008931B9">
        <w:rPr>
          <w:color w:val="000000" w:themeColor="text1"/>
          <w:sz w:val="22"/>
          <w:szCs w:val="22"/>
        </w:rPr>
        <w:t>ponudb.</w:t>
      </w:r>
    </w:p>
    <w:p w14:paraId="236D8BD3" w14:textId="77777777" w:rsidR="00035B2B" w:rsidRPr="0048509B" w:rsidRDefault="00035B2B" w:rsidP="00035B2B">
      <w:pPr>
        <w:pStyle w:val="Glava"/>
        <w:tabs>
          <w:tab w:val="left" w:pos="708"/>
        </w:tabs>
        <w:jc w:val="both"/>
        <w:rPr>
          <w:i w:val="0"/>
          <w:color w:val="000000" w:themeColor="text1"/>
          <w:sz w:val="22"/>
          <w:szCs w:val="22"/>
        </w:rPr>
      </w:pPr>
    </w:p>
    <w:p w14:paraId="3C99F0E7" w14:textId="77777777" w:rsidR="004A0D1D" w:rsidRPr="0048509B" w:rsidRDefault="004A0D1D" w:rsidP="00035B2B">
      <w:pPr>
        <w:pStyle w:val="Glava"/>
        <w:tabs>
          <w:tab w:val="left" w:pos="708"/>
        </w:tabs>
        <w:jc w:val="both"/>
        <w:rPr>
          <w:i w:val="0"/>
          <w:color w:val="000000" w:themeColor="text1"/>
          <w:sz w:val="22"/>
          <w:szCs w:val="22"/>
        </w:rPr>
      </w:pPr>
    </w:p>
    <w:p w14:paraId="78BB90D3" w14:textId="77777777" w:rsidR="004A0D1D" w:rsidRPr="0048509B" w:rsidRDefault="004A0D1D" w:rsidP="00035B2B">
      <w:pPr>
        <w:pStyle w:val="Glava"/>
        <w:tabs>
          <w:tab w:val="left" w:pos="708"/>
        </w:tabs>
        <w:jc w:val="both"/>
        <w:rPr>
          <w:i w:val="0"/>
          <w:color w:val="000000" w:themeColor="text1"/>
          <w:sz w:val="22"/>
          <w:szCs w:val="22"/>
        </w:rPr>
      </w:pPr>
    </w:p>
    <w:p w14:paraId="4EAFF6B9" w14:textId="77777777" w:rsidR="004A0D1D" w:rsidRPr="0048509B" w:rsidRDefault="004A0D1D" w:rsidP="00035B2B">
      <w:pPr>
        <w:pStyle w:val="Glava"/>
        <w:tabs>
          <w:tab w:val="left" w:pos="708"/>
        </w:tabs>
        <w:jc w:val="both"/>
        <w:rPr>
          <w:i w:val="0"/>
          <w:color w:val="000000" w:themeColor="text1"/>
          <w:sz w:val="22"/>
          <w:szCs w:val="22"/>
        </w:rPr>
      </w:pPr>
    </w:p>
    <w:p w14:paraId="4F98EBA7" w14:textId="77777777" w:rsidR="004A0D1D" w:rsidRPr="0048509B" w:rsidRDefault="004A0D1D" w:rsidP="00035B2B">
      <w:pPr>
        <w:pStyle w:val="Glava"/>
        <w:tabs>
          <w:tab w:val="left" w:pos="708"/>
        </w:tabs>
        <w:jc w:val="both"/>
        <w:rPr>
          <w:i w:val="0"/>
          <w:color w:val="000000" w:themeColor="text1"/>
          <w:sz w:val="22"/>
          <w:szCs w:val="22"/>
        </w:rPr>
      </w:pPr>
    </w:p>
    <w:p w14:paraId="38953458" w14:textId="77777777" w:rsidR="004A0D1D" w:rsidRPr="0048509B" w:rsidRDefault="004A0D1D" w:rsidP="00035B2B">
      <w:pPr>
        <w:pStyle w:val="Glava"/>
        <w:tabs>
          <w:tab w:val="left" w:pos="708"/>
        </w:tabs>
        <w:jc w:val="both"/>
        <w:rPr>
          <w:i w:val="0"/>
          <w:color w:val="000000" w:themeColor="text1"/>
          <w:sz w:val="22"/>
          <w:szCs w:val="22"/>
        </w:rPr>
      </w:pPr>
    </w:p>
    <w:p w14:paraId="4F05E32B" w14:textId="77777777" w:rsidR="004A0D1D" w:rsidRPr="0048509B" w:rsidRDefault="004A0D1D" w:rsidP="00035B2B">
      <w:pPr>
        <w:pStyle w:val="Glava"/>
        <w:tabs>
          <w:tab w:val="left" w:pos="708"/>
        </w:tabs>
        <w:jc w:val="both"/>
        <w:rPr>
          <w:i w:val="0"/>
          <w:color w:val="000000" w:themeColor="text1"/>
          <w:sz w:val="22"/>
          <w:szCs w:val="22"/>
        </w:rPr>
      </w:pPr>
    </w:p>
    <w:p w14:paraId="2FE8C23D" w14:textId="77777777" w:rsidR="004A0D1D" w:rsidRPr="0048509B" w:rsidRDefault="004A0D1D" w:rsidP="00035B2B">
      <w:pPr>
        <w:pStyle w:val="Glava"/>
        <w:tabs>
          <w:tab w:val="left" w:pos="708"/>
        </w:tabs>
        <w:jc w:val="both"/>
        <w:rPr>
          <w:i w:val="0"/>
          <w:color w:val="000000" w:themeColor="text1"/>
          <w:sz w:val="22"/>
          <w:szCs w:val="22"/>
        </w:rPr>
      </w:pPr>
    </w:p>
    <w:p w14:paraId="0F705AEE" w14:textId="77777777" w:rsidR="004A0D1D" w:rsidRPr="0048509B" w:rsidRDefault="004A0D1D" w:rsidP="00035B2B">
      <w:pPr>
        <w:pStyle w:val="Glava"/>
        <w:tabs>
          <w:tab w:val="left" w:pos="708"/>
        </w:tabs>
        <w:jc w:val="both"/>
        <w:rPr>
          <w:i w:val="0"/>
          <w:color w:val="000000" w:themeColor="text1"/>
          <w:sz w:val="22"/>
          <w:szCs w:val="22"/>
        </w:rPr>
      </w:pPr>
    </w:p>
    <w:p w14:paraId="645D1BD9" w14:textId="77777777" w:rsidR="004A0D1D" w:rsidRPr="0048509B" w:rsidRDefault="004A0D1D" w:rsidP="00035B2B">
      <w:pPr>
        <w:pStyle w:val="Glava"/>
        <w:tabs>
          <w:tab w:val="left" w:pos="708"/>
        </w:tabs>
        <w:jc w:val="both"/>
        <w:rPr>
          <w:i w:val="0"/>
          <w:color w:val="000000" w:themeColor="text1"/>
          <w:sz w:val="22"/>
          <w:szCs w:val="22"/>
        </w:rPr>
      </w:pPr>
    </w:p>
    <w:p w14:paraId="6302474B" w14:textId="77777777" w:rsidR="004A0D1D" w:rsidRPr="0048509B" w:rsidRDefault="004A0D1D" w:rsidP="00035B2B">
      <w:pPr>
        <w:pStyle w:val="Glava"/>
        <w:tabs>
          <w:tab w:val="left" w:pos="708"/>
        </w:tabs>
        <w:jc w:val="both"/>
        <w:rPr>
          <w:i w:val="0"/>
          <w:color w:val="000000" w:themeColor="text1"/>
          <w:sz w:val="22"/>
          <w:szCs w:val="22"/>
        </w:rPr>
      </w:pPr>
    </w:p>
    <w:p w14:paraId="697604ED" w14:textId="77777777" w:rsidR="004A0D1D" w:rsidRPr="0048509B" w:rsidRDefault="004A0D1D" w:rsidP="00035B2B">
      <w:pPr>
        <w:pStyle w:val="Glava"/>
        <w:tabs>
          <w:tab w:val="left" w:pos="708"/>
        </w:tabs>
        <w:jc w:val="both"/>
        <w:rPr>
          <w:i w:val="0"/>
          <w:color w:val="000000" w:themeColor="text1"/>
          <w:sz w:val="22"/>
          <w:szCs w:val="22"/>
        </w:rPr>
      </w:pPr>
    </w:p>
    <w:p w14:paraId="6FA7DB86" w14:textId="77777777" w:rsidR="004A0D1D" w:rsidRPr="0048509B" w:rsidRDefault="004A0D1D" w:rsidP="00035B2B">
      <w:pPr>
        <w:pStyle w:val="Glava"/>
        <w:tabs>
          <w:tab w:val="left" w:pos="708"/>
        </w:tabs>
        <w:jc w:val="both"/>
        <w:rPr>
          <w:i w:val="0"/>
          <w:color w:val="000000" w:themeColor="text1"/>
          <w:sz w:val="22"/>
          <w:szCs w:val="22"/>
        </w:rPr>
      </w:pPr>
    </w:p>
    <w:p w14:paraId="159DA54F" w14:textId="77777777" w:rsidR="004A0D1D" w:rsidRPr="0048509B" w:rsidRDefault="004A0D1D" w:rsidP="00035B2B">
      <w:pPr>
        <w:pStyle w:val="Glava"/>
        <w:tabs>
          <w:tab w:val="left" w:pos="708"/>
        </w:tabs>
        <w:jc w:val="both"/>
        <w:rPr>
          <w:i w:val="0"/>
          <w:color w:val="000000" w:themeColor="text1"/>
          <w:sz w:val="22"/>
          <w:szCs w:val="22"/>
        </w:rPr>
      </w:pPr>
    </w:p>
    <w:p w14:paraId="5BDB8477" w14:textId="77777777" w:rsidR="004A0D1D" w:rsidRPr="0048509B" w:rsidRDefault="004A0D1D" w:rsidP="00035B2B">
      <w:pPr>
        <w:pStyle w:val="Glava"/>
        <w:tabs>
          <w:tab w:val="left" w:pos="708"/>
        </w:tabs>
        <w:jc w:val="both"/>
        <w:rPr>
          <w:i w:val="0"/>
          <w:color w:val="000000" w:themeColor="text1"/>
          <w:sz w:val="22"/>
          <w:szCs w:val="22"/>
        </w:rPr>
      </w:pPr>
    </w:p>
    <w:p w14:paraId="0F75AEFD" w14:textId="77777777" w:rsidR="004A0D1D" w:rsidRPr="0048509B" w:rsidRDefault="004A0D1D" w:rsidP="00035B2B">
      <w:pPr>
        <w:pStyle w:val="Glava"/>
        <w:tabs>
          <w:tab w:val="left" w:pos="708"/>
        </w:tabs>
        <w:jc w:val="both"/>
        <w:rPr>
          <w:i w:val="0"/>
          <w:color w:val="000000" w:themeColor="text1"/>
          <w:sz w:val="22"/>
          <w:szCs w:val="22"/>
        </w:rPr>
      </w:pPr>
    </w:p>
    <w:p w14:paraId="30C6C6A6" w14:textId="77777777" w:rsidR="004A0D1D" w:rsidRPr="0048509B" w:rsidRDefault="004A0D1D" w:rsidP="00035B2B">
      <w:pPr>
        <w:pStyle w:val="Glava"/>
        <w:tabs>
          <w:tab w:val="left" w:pos="708"/>
        </w:tabs>
        <w:jc w:val="both"/>
        <w:rPr>
          <w:i w:val="0"/>
          <w:color w:val="000000" w:themeColor="text1"/>
          <w:sz w:val="22"/>
          <w:szCs w:val="22"/>
        </w:rPr>
      </w:pPr>
    </w:p>
    <w:p w14:paraId="54BFA49F" w14:textId="77777777" w:rsidR="004A0D1D" w:rsidRPr="0048509B" w:rsidRDefault="004A0D1D" w:rsidP="00035B2B">
      <w:pPr>
        <w:pStyle w:val="Glava"/>
        <w:tabs>
          <w:tab w:val="left" w:pos="708"/>
        </w:tabs>
        <w:jc w:val="both"/>
        <w:rPr>
          <w:i w:val="0"/>
          <w:color w:val="000000" w:themeColor="text1"/>
          <w:sz w:val="22"/>
          <w:szCs w:val="22"/>
        </w:rPr>
      </w:pPr>
    </w:p>
    <w:p w14:paraId="571B4B31" w14:textId="77777777" w:rsidR="004A0D1D" w:rsidRPr="0048509B" w:rsidRDefault="004A0D1D" w:rsidP="00035B2B">
      <w:pPr>
        <w:pStyle w:val="Glava"/>
        <w:tabs>
          <w:tab w:val="left" w:pos="708"/>
        </w:tabs>
        <w:jc w:val="both"/>
        <w:rPr>
          <w:i w:val="0"/>
          <w:color w:val="000000" w:themeColor="text1"/>
          <w:sz w:val="22"/>
          <w:szCs w:val="22"/>
        </w:rPr>
      </w:pPr>
    </w:p>
    <w:p w14:paraId="4D207210" w14:textId="77777777" w:rsidR="004A0D1D" w:rsidRPr="0048509B" w:rsidRDefault="004A0D1D" w:rsidP="00035B2B">
      <w:pPr>
        <w:pStyle w:val="Glava"/>
        <w:tabs>
          <w:tab w:val="left" w:pos="708"/>
        </w:tabs>
        <w:jc w:val="both"/>
        <w:rPr>
          <w:i w:val="0"/>
          <w:color w:val="000000" w:themeColor="text1"/>
          <w:sz w:val="22"/>
          <w:szCs w:val="22"/>
        </w:rPr>
      </w:pPr>
    </w:p>
    <w:p w14:paraId="70C4B2CA" w14:textId="77777777" w:rsidR="00730519" w:rsidRPr="0048509B" w:rsidRDefault="00730519" w:rsidP="00035B2B">
      <w:pPr>
        <w:pStyle w:val="Glava"/>
        <w:tabs>
          <w:tab w:val="left" w:pos="708"/>
        </w:tabs>
        <w:jc w:val="both"/>
        <w:rPr>
          <w:i w:val="0"/>
          <w:color w:val="000000" w:themeColor="text1"/>
          <w:sz w:val="22"/>
          <w:szCs w:val="22"/>
        </w:rPr>
      </w:pPr>
    </w:p>
    <w:p w14:paraId="450BED90" w14:textId="77777777" w:rsidR="00730519" w:rsidRPr="0048509B" w:rsidRDefault="00730519" w:rsidP="00035B2B">
      <w:pPr>
        <w:pStyle w:val="Glava"/>
        <w:tabs>
          <w:tab w:val="left" w:pos="708"/>
        </w:tabs>
        <w:jc w:val="both"/>
        <w:rPr>
          <w:i w:val="0"/>
          <w:color w:val="000000" w:themeColor="text1"/>
          <w:sz w:val="22"/>
          <w:szCs w:val="22"/>
        </w:rPr>
      </w:pPr>
    </w:p>
    <w:p w14:paraId="75A582A7" w14:textId="77777777" w:rsidR="00730519" w:rsidRPr="0048509B" w:rsidRDefault="00730519" w:rsidP="00035B2B">
      <w:pPr>
        <w:pStyle w:val="Glava"/>
        <w:tabs>
          <w:tab w:val="left" w:pos="708"/>
        </w:tabs>
        <w:jc w:val="both"/>
        <w:rPr>
          <w:i w:val="0"/>
          <w:color w:val="000000" w:themeColor="text1"/>
          <w:sz w:val="22"/>
          <w:szCs w:val="22"/>
        </w:rPr>
      </w:pPr>
    </w:p>
    <w:p w14:paraId="69923C99" w14:textId="77777777" w:rsidR="00730519" w:rsidRPr="0048509B" w:rsidRDefault="00730519" w:rsidP="00035B2B">
      <w:pPr>
        <w:pStyle w:val="Glava"/>
        <w:tabs>
          <w:tab w:val="left" w:pos="708"/>
        </w:tabs>
        <w:jc w:val="both"/>
        <w:rPr>
          <w:i w:val="0"/>
          <w:color w:val="000000" w:themeColor="text1"/>
          <w:sz w:val="22"/>
          <w:szCs w:val="22"/>
        </w:rPr>
      </w:pPr>
    </w:p>
    <w:p w14:paraId="2A2BA435" w14:textId="77777777" w:rsidR="00730519" w:rsidRPr="0048509B" w:rsidRDefault="00730519" w:rsidP="00035B2B">
      <w:pPr>
        <w:pStyle w:val="Glava"/>
        <w:tabs>
          <w:tab w:val="left" w:pos="708"/>
        </w:tabs>
        <w:jc w:val="both"/>
        <w:rPr>
          <w:i w:val="0"/>
          <w:color w:val="000000" w:themeColor="text1"/>
          <w:sz w:val="22"/>
          <w:szCs w:val="22"/>
        </w:rPr>
      </w:pPr>
    </w:p>
    <w:p w14:paraId="67474AEF" w14:textId="77777777" w:rsidR="00730519" w:rsidRDefault="00730519" w:rsidP="00035B2B">
      <w:pPr>
        <w:pStyle w:val="Glava"/>
        <w:tabs>
          <w:tab w:val="left" w:pos="708"/>
        </w:tabs>
        <w:jc w:val="both"/>
        <w:rPr>
          <w:i w:val="0"/>
          <w:color w:val="000000" w:themeColor="text1"/>
          <w:sz w:val="22"/>
          <w:szCs w:val="22"/>
        </w:rPr>
      </w:pPr>
    </w:p>
    <w:p w14:paraId="3512B02E" w14:textId="77777777" w:rsidR="00F23F3A" w:rsidRDefault="00F23F3A" w:rsidP="00035B2B">
      <w:pPr>
        <w:pStyle w:val="Glava"/>
        <w:tabs>
          <w:tab w:val="left" w:pos="708"/>
        </w:tabs>
        <w:jc w:val="both"/>
        <w:rPr>
          <w:i w:val="0"/>
          <w:color w:val="000000" w:themeColor="text1"/>
          <w:sz w:val="22"/>
          <w:szCs w:val="22"/>
        </w:rPr>
      </w:pPr>
    </w:p>
    <w:p w14:paraId="28FDAA22" w14:textId="77777777" w:rsidR="00F23F3A" w:rsidRDefault="00F23F3A" w:rsidP="00035B2B">
      <w:pPr>
        <w:pStyle w:val="Glava"/>
        <w:tabs>
          <w:tab w:val="left" w:pos="708"/>
        </w:tabs>
        <w:jc w:val="both"/>
        <w:rPr>
          <w:i w:val="0"/>
          <w:color w:val="000000" w:themeColor="text1"/>
          <w:sz w:val="22"/>
          <w:szCs w:val="22"/>
        </w:rPr>
      </w:pPr>
    </w:p>
    <w:p w14:paraId="26749087" w14:textId="77777777" w:rsidR="00F23F3A" w:rsidRPr="0048509B" w:rsidRDefault="00F23F3A" w:rsidP="00035B2B">
      <w:pPr>
        <w:pStyle w:val="Glava"/>
        <w:tabs>
          <w:tab w:val="left" w:pos="708"/>
        </w:tabs>
        <w:jc w:val="both"/>
        <w:rPr>
          <w:i w:val="0"/>
          <w:color w:val="000000" w:themeColor="text1"/>
          <w:sz w:val="22"/>
          <w:szCs w:val="22"/>
        </w:rPr>
      </w:pPr>
    </w:p>
    <w:p w14:paraId="60D94B08" w14:textId="77777777" w:rsidR="00730519" w:rsidRPr="0048509B" w:rsidRDefault="00730519" w:rsidP="00035B2B">
      <w:pPr>
        <w:pStyle w:val="Glava"/>
        <w:tabs>
          <w:tab w:val="left" w:pos="708"/>
        </w:tabs>
        <w:jc w:val="both"/>
        <w:rPr>
          <w:i w:val="0"/>
          <w:color w:val="000000" w:themeColor="text1"/>
          <w:sz w:val="22"/>
          <w:szCs w:val="22"/>
        </w:rPr>
      </w:pPr>
    </w:p>
    <w:p w14:paraId="0B205065" w14:textId="77777777" w:rsidR="00730519" w:rsidRPr="0048509B" w:rsidRDefault="00730519" w:rsidP="00035B2B">
      <w:pPr>
        <w:pStyle w:val="Glava"/>
        <w:tabs>
          <w:tab w:val="left" w:pos="708"/>
        </w:tabs>
        <w:jc w:val="both"/>
        <w:rPr>
          <w:i w:val="0"/>
          <w:color w:val="000000" w:themeColor="text1"/>
          <w:sz w:val="22"/>
          <w:szCs w:val="22"/>
        </w:rPr>
      </w:pPr>
    </w:p>
    <w:p w14:paraId="71B8E80A" w14:textId="77777777" w:rsidR="00730519" w:rsidRPr="0048509B" w:rsidRDefault="00730519" w:rsidP="00035B2B">
      <w:pPr>
        <w:pStyle w:val="Glava"/>
        <w:tabs>
          <w:tab w:val="left" w:pos="708"/>
        </w:tabs>
        <w:jc w:val="both"/>
        <w:rPr>
          <w:i w:val="0"/>
          <w:color w:val="000000" w:themeColor="text1"/>
          <w:sz w:val="22"/>
          <w:szCs w:val="22"/>
        </w:rPr>
      </w:pPr>
    </w:p>
    <w:p w14:paraId="5DAAAE0F" w14:textId="77777777" w:rsidR="00730519" w:rsidRDefault="00730519" w:rsidP="00035B2B">
      <w:pPr>
        <w:pStyle w:val="Glava"/>
        <w:tabs>
          <w:tab w:val="left" w:pos="708"/>
        </w:tabs>
        <w:jc w:val="both"/>
        <w:rPr>
          <w:i w:val="0"/>
          <w:color w:val="000000" w:themeColor="text1"/>
          <w:sz w:val="22"/>
          <w:szCs w:val="22"/>
        </w:rPr>
      </w:pPr>
    </w:p>
    <w:p w14:paraId="77E45AF9" w14:textId="77777777" w:rsidR="005A25C5" w:rsidRPr="0048509B" w:rsidRDefault="005A25C5" w:rsidP="00035B2B">
      <w:pPr>
        <w:pStyle w:val="Glava"/>
        <w:tabs>
          <w:tab w:val="left" w:pos="708"/>
        </w:tabs>
        <w:jc w:val="both"/>
        <w:rPr>
          <w:i w:val="0"/>
          <w:color w:val="000000" w:themeColor="text1"/>
          <w:sz w:val="22"/>
          <w:szCs w:val="22"/>
        </w:rPr>
      </w:pPr>
    </w:p>
    <w:p w14:paraId="0E830762" w14:textId="77777777" w:rsidR="004A0D1D" w:rsidRPr="0048509B" w:rsidRDefault="004A0D1D" w:rsidP="00035B2B">
      <w:pPr>
        <w:pStyle w:val="Glava"/>
        <w:tabs>
          <w:tab w:val="left" w:pos="708"/>
        </w:tabs>
        <w:jc w:val="both"/>
        <w:rPr>
          <w:i w:val="0"/>
          <w:color w:val="000000" w:themeColor="text1"/>
          <w:sz w:val="22"/>
          <w:szCs w:val="22"/>
        </w:rPr>
      </w:pPr>
    </w:p>
    <w:p w14:paraId="53BEF711" w14:textId="77777777" w:rsidR="004A0D1D" w:rsidRPr="0048509B" w:rsidRDefault="004A0D1D" w:rsidP="00035B2B">
      <w:pPr>
        <w:pStyle w:val="Glava"/>
        <w:tabs>
          <w:tab w:val="left" w:pos="708"/>
        </w:tabs>
        <w:jc w:val="both"/>
        <w:rPr>
          <w:i w:val="0"/>
          <w:color w:val="000000" w:themeColor="text1"/>
          <w:sz w:val="22"/>
          <w:szCs w:val="22"/>
        </w:rPr>
      </w:pPr>
    </w:p>
    <w:p w14:paraId="6019376B" w14:textId="77777777" w:rsidR="00035B2B" w:rsidRPr="000C6ACC" w:rsidRDefault="00035B2B" w:rsidP="00035B2B">
      <w:pPr>
        <w:pStyle w:val="Glava"/>
        <w:tabs>
          <w:tab w:val="left" w:pos="708"/>
        </w:tabs>
        <w:ind w:left="1080"/>
        <w:jc w:val="both"/>
        <w:rPr>
          <w:b/>
          <w:i w:val="0"/>
          <w:sz w:val="22"/>
          <w:szCs w:val="22"/>
        </w:rPr>
      </w:pPr>
    </w:p>
    <w:p w14:paraId="426FE175" w14:textId="77777777" w:rsidR="00035B2B" w:rsidRDefault="00035B2B" w:rsidP="00035B2B">
      <w:pPr>
        <w:pStyle w:val="Glava"/>
        <w:tabs>
          <w:tab w:val="left" w:pos="708"/>
        </w:tabs>
        <w:ind w:left="1080"/>
        <w:jc w:val="both"/>
        <w:rPr>
          <w:b/>
          <w:i w:val="0"/>
          <w:sz w:val="22"/>
          <w:szCs w:val="22"/>
        </w:rPr>
      </w:pPr>
    </w:p>
    <w:p w14:paraId="59291A52" w14:textId="77777777" w:rsidR="007F4674" w:rsidRPr="000C6ACC" w:rsidRDefault="007F4674" w:rsidP="00035B2B">
      <w:pPr>
        <w:pStyle w:val="Glava"/>
        <w:tabs>
          <w:tab w:val="left" w:pos="708"/>
        </w:tabs>
        <w:ind w:left="1080"/>
        <w:jc w:val="both"/>
        <w:rPr>
          <w:b/>
          <w:i w:val="0"/>
          <w:sz w:val="22"/>
          <w:szCs w:val="22"/>
        </w:rPr>
      </w:pPr>
    </w:p>
    <w:p w14:paraId="18E3AD4F" w14:textId="77777777" w:rsidR="00035B2B" w:rsidRDefault="004771E1" w:rsidP="00035B2B">
      <w:pPr>
        <w:jc w:val="right"/>
        <w:rPr>
          <w:i w:val="0"/>
          <w:sz w:val="22"/>
          <w:szCs w:val="22"/>
        </w:rPr>
      </w:pPr>
      <w:r>
        <w:rPr>
          <w:b/>
          <w:i w:val="0"/>
          <w:sz w:val="22"/>
          <w:szCs w:val="22"/>
        </w:rPr>
        <w:t>PRILOGE</w:t>
      </w:r>
      <w:r w:rsidR="00035B2B">
        <w:rPr>
          <w:b/>
          <w:i w:val="0"/>
          <w:sz w:val="22"/>
          <w:szCs w:val="22"/>
        </w:rPr>
        <w:t xml:space="preserve"> 4</w:t>
      </w:r>
    </w:p>
    <w:p w14:paraId="717C6A4A" w14:textId="77777777" w:rsidR="00035B2B" w:rsidRDefault="00035B2B" w:rsidP="00035B2B">
      <w:pPr>
        <w:pStyle w:val="Glava"/>
        <w:tabs>
          <w:tab w:val="left" w:pos="708"/>
        </w:tabs>
        <w:jc w:val="center"/>
        <w:rPr>
          <w:b/>
          <w:i w:val="0"/>
          <w:sz w:val="28"/>
          <w:szCs w:val="28"/>
        </w:rPr>
      </w:pPr>
    </w:p>
    <w:p w14:paraId="4D069ABC" w14:textId="77777777" w:rsidR="00035B2B" w:rsidRDefault="00035B2B" w:rsidP="00035B2B">
      <w:pPr>
        <w:pStyle w:val="Glava"/>
        <w:tabs>
          <w:tab w:val="left" w:pos="708"/>
        </w:tabs>
        <w:jc w:val="center"/>
        <w:rPr>
          <w:b/>
          <w:i w:val="0"/>
          <w:sz w:val="28"/>
          <w:szCs w:val="28"/>
        </w:rPr>
      </w:pPr>
    </w:p>
    <w:p w14:paraId="116AEFE6" w14:textId="77777777" w:rsidR="00035B2B" w:rsidRDefault="00035B2B" w:rsidP="00035B2B">
      <w:pPr>
        <w:pStyle w:val="Glava"/>
        <w:tabs>
          <w:tab w:val="left" w:pos="708"/>
        </w:tabs>
        <w:jc w:val="both"/>
        <w:rPr>
          <w:i w:val="0"/>
          <w:color w:val="000000"/>
          <w:sz w:val="22"/>
          <w:szCs w:val="22"/>
        </w:rPr>
      </w:pPr>
    </w:p>
    <w:p w14:paraId="6ADEB761" w14:textId="77777777" w:rsidR="00035B2B" w:rsidRDefault="00035B2B" w:rsidP="00035B2B">
      <w:pPr>
        <w:pStyle w:val="Glava"/>
        <w:tabs>
          <w:tab w:val="left" w:pos="708"/>
        </w:tabs>
        <w:ind w:left="1080"/>
        <w:jc w:val="center"/>
        <w:rPr>
          <w:i w:val="0"/>
          <w:color w:val="000000"/>
          <w:sz w:val="28"/>
          <w:szCs w:val="28"/>
        </w:rPr>
      </w:pPr>
    </w:p>
    <w:p w14:paraId="7D2DF5FA" w14:textId="77777777" w:rsidR="00035B2B" w:rsidRDefault="00035B2B" w:rsidP="00035B2B">
      <w:pPr>
        <w:pStyle w:val="Glava"/>
        <w:tabs>
          <w:tab w:val="left" w:pos="708"/>
        </w:tabs>
        <w:ind w:left="1080"/>
        <w:jc w:val="center"/>
        <w:rPr>
          <w:i w:val="0"/>
          <w:color w:val="000000"/>
          <w:sz w:val="22"/>
          <w:szCs w:val="22"/>
        </w:rPr>
      </w:pPr>
    </w:p>
    <w:p w14:paraId="67426DD5" w14:textId="77777777" w:rsidR="00035B2B" w:rsidRDefault="00035B2B" w:rsidP="008732CA">
      <w:pPr>
        <w:numPr>
          <w:ilvl w:val="0"/>
          <w:numId w:val="14"/>
        </w:numPr>
        <w:ind w:left="3060"/>
        <w:jc w:val="both"/>
        <w:rPr>
          <w:i w:val="0"/>
          <w:color w:val="000000"/>
          <w:sz w:val="22"/>
          <w:szCs w:val="22"/>
        </w:rPr>
      </w:pPr>
      <w:r>
        <w:rPr>
          <w:i w:val="0"/>
          <w:color w:val="000000"/>
          <w:sz w:val="22"/>
          <w:szCs w:val="22"/>
        </w:rPr>
        <w:t xml:space="preserve">tabela </w:t>
      </w:r>
      <w:r w:rsidR="004D4F17">
        <w:rPr>
          <w:i w:val="0"/>
          <w:color w:val="000000"/>
          <w:sz w:val="22"/>
          <w:szCs w:val="22"/>
        </w:rPr>
        <w:t xml:space="preserve">– podatki </w:t>
      </w:r>
      <w:r>
        <w:rPr>
          <w:i w:val="0"/>
          <w:color w:val="000000"/>
          <w:sz w:val="22"/>
          <w:szCs w:val="22"/>
        </w:rPr>
        <w:t>o referencah podjetja (priloga 4/1),</w:t>
      </w:r>
    </w:p>
    <w:p w14:paraId="7A7C6183" w14:textId="77777777" w:rsidR="00035B2B" w:rsidRDefault="00035B2B" w:rsidP="008732CA">
      <w:pPr>
        <w:numPr>
          <w:ilvl w:val="0"/>
          <w:numId w:val="14"/>
        </w:numPr>
        <w:ind w:left="3060"/>
        <w:jc w:val="both"/>
        <w:rPr>
          <w:i w:val="0"/>
          <w:color w:val="000000"/>
          <w:sz w:val="22"/>
          <w:szCs w:val="22"/>
        </w:rPr>
      </w:pPr>
      <w:r>
        <w:rPr>
          <w:i w:val="0"/>
          <w:color w:val="000000"/>
          <w:sz w:val="22"/>
          <w:szCs w:val="22"/>
        </w:rPr>
        <w:t>strokovno priporočilo – referenčna izjava (priloga 4/2),</w:t>
      </w:r>
    </w:p>
    <w:p w14:paraId="10B5D654" w14:textId="77777777" w:rsidR="00035B2B" w:rsidRDefault="004D4F17" w:rsidP="008732CA">
      <w:pPr>
        <w:numPr>
          <w:ilvl w:val="0"/>
          <w:numId w:val="14"/>
        </w:numPr>
        <w:ind w:left="3060"/>
        <w:jc w:val="both"/>
        <w:rPr>
          <w:i w:val="0"/>
          <w:color w:val="000000"/>
          <w:sz w:val="22"/>
          <w:szCs w:val="22"/>
        </w:rPr>
      </w:pPr>
      <w:r>
        <w:rPr>
          <w:i w:val="0"/>
          <w:color w:val="000000"/>
          <w:sz w:val="22"/>
          <w:szCs w:val="22"/>
        </w:rPr>
        <w:t xml:space="preserve">izjava o izvajanju storitev </w:t>
      </w:r>
      <w:r w:rsidR="00690792">
        <w:rPr>
          <w:i w:val="0"/>
          <w:color w:val="000000"/>
          <w:sz w:val="22"/>
          <w:szCs w:val="22"/>
        </w:rPr>
        <w:t>(priloga 4/3</w:t>
      </w:r>
      <w:r w:rsidR="00035B2B">
        <w:rPr>
          <w:i w:val="0"/>
          <w:color w:val="000000"/>
          <w:sz w:val="22"/>
          <w:szCs w:val="22"/>
        </w:rPr>
        <w:t>)</w:t>
      </w:r>
      <w:r>
        <w:rPr>
          <w:i w:val="0"/>
          <w:color w:val="000000"/>
          <w:sz w:val="22"/>
          <w:szCs w:val="22"/>
        </w:rPr>
        <w:t>,</w:t>
      </w:r>
    </w:p>
    <w:p w14:paraId="4CF79A6F" w14:textId="77777777" w:rsidR="00035B2B" w:rsidRDefault="00035B2B" w:rsidP="00035B2B">
      <w:pPr>
        <w:pStyle w:val="Glava"/>
        <w:tabs>
          <w:tab w:val="left" w:pos="708"/>
        </w:tabs>
        <w:ind w:left="1080"/>
        <w:jc w:val="both"/>
        <w:rPr>
          <w:i w:val="0"/>
          <w:color w:val="000000"/>
          <w:sz w:val="22"/>
          <w:szCs w:val="22"/>
        </w:rPr>
      </w:pPr>
    </w:p>
    <w:p w14:paraId="51EC6F23" w14:textId="77777777" w:rsidR="00035B2B" w:rsidRDefault="00035B2B" w:rsidP="00035B2B">
      <w:pPr>
        <w:pStyle w:val="Glava"/>
        <w:tabs>
          <w:tab w:val="left" w:pos="708"/>
        </w:tabs>
        <w:ind w:left="1080"/>
        <w:jc w:val="both"/>
        <w:rPr>
          <w:i w:val="0"/>
          <w:color w:val="000000"/>
          <w:sz w:val="22"/>
          <w:szCs w:val="22"/>
        </w:rPr>
      </w:pPr>
    </w:p>
    <w:p w14:paraId="7670713F" w14:textId="77777777" w:rsidR="00035B2B" w:rsidRDefault="00035B2B" w:rsidP="00035B2B">
      <w:pPr>
        <w:pStyle w:val="Glava"/>
        <w:tabs>
          <w:tab w:val="left" w:pos="708"/>
        </w:tabs>
        <w:ind w:left="1080"/>
        <w:jc w:val="both"/>
        <w:rPr>
          <w:i w:val="0"/>
          <w:color w:val="000000"/>
          <w:sz w:val="22"/>
          <w:szCs w:val="22"/>
        </w:rPr>
      </w:pPr>
    </w:p>
    <w:p w14:paraId="52B56E6E" w14:textId="77777777" w:rsidR="00035B2B" w:rsidRDefault="00035B2B" w:rsidP="00035B2B">
      <w:pPr>
        <w:pStyle w:val="Glava"/>
        <w:tabs>
          <w:tab w:val="left" w:pos="708"/>
        </w:tabs>
        <w:ind w:left="1080"/>
        <w:jc w:val="both"/>
        <w:rPr>
          <w:i w:val="0"/>
          <w:color w:val="000000"/>
          <w:sz w:val="22"/>
          <w:szCs w:val="22"/>
        </w:rPr>
      </w:pPr>
    </w:p>
    <w:p w14:paraId="155A4536" w14:textId="77777777" w:rsidR="00035B2B" w:rsidRDefault="00035B2B" w:rsidP="00035B2B">
      <w:pPr>
        <w:pStyle w:val="Glava"/>
        <w:tabs>
          <w:tab w:val="left" w:pos="708"/>
        </w:tabs>
        <w:ind w:left="1080"/>
        <w:jc w:val="both"/>
        <w:rPr>
          <w:i w:val="0"/>
          <w:color w:val="000000"/>
          <w:sz w:val="22"/>
          <w:szCs w:val="22"/>
        </w:rPr>
      </w:pPr>
    </w:p>
    <w:p w14:paraId="431DD486" w14:textId="77777777" w:rsidR="00035B2B" w:rsidRDefault="00035B2B" w:rsidP="00035B2B">
      <w:pPr>
        <w:pStyle w:val="Glava"/>
        <w:tabs>
          <w:tab w:val="left" w:pos="708"/>
        </w:tabs>
        <w:ind w:left="1080"/>
        <w:jc w:val="both"/>
        <w:rPr>
          <w:i w:val="0"/>
          <w:color w:val="000000"/>
          <w:sz w:val="22"/>
          <w:szCs w:val="22"/>
        </w:rPr>
      </w:pPr>
    </w:p>
    <w:p w14:paraId="6A6F0373" w14:textId="77777777" w:rsidR="00035B2B" w:rsidRDefault="00035B2B" w:rsidP="00035B2B">
      <w:pPr>
        <w:pStyle w:val="Glava"/>
        <w:tabs>
          <w:tab w:val="left" w:pos="708"/>
        </w:tabs>
        <w:ind w:left="1080"/>
        <w:jc w:val="both"/>
        <w:rPr>
          <w:i w:val="0"/>
          <w:color w:val="000000"/>
          <w:sz w:val="22"/>
          <w:szCs w:val="22"/>
        </w:rPr>
      </w:pPr>
    </w:p>
    <w:p w14:paraId="3FE44CC3" w14:textId="77777777" w:rsidR="00035B2B" w:rsidRDefault="00035B2B" w:rsidP="00035B2B">
      <w:pPr>
        <w:pStyle w:val="Glava"/>
        <w:tabs>
          <w:tab w:val="left" w:pos="708"/>
        </w:tabs>
        <w:ind w:left="1080"/>
        <w:jc w:val="both"/>
        <w:rPr>
          <w:i w:val="0"/>
          <w:color w:val="000000"/>
          <w:sz w:val="22"/>
          <w:szCs w:val="22"/>
        </w:rPr>
      </w:pPr>
    </w:p>
    <w:p w14:paraId="3461A397" w14:textId="77777777" w:rsidR="00035B2B" w:rsidRDefault="00035B2B" w:rsidP="00035B2B">
      <w:pPr>
        <w:pStyle w:val="Glava"/>
        <w:tabs>
          <w:tab w:val="left" w:pos="708"/>
        </w:tabs>
        <w:ind w:left="1080"/>
        <w:jc w:val="both"/>
        <w:rPr>
          <w:i w:val="0"/>
          <w:color w:val="000000"/>
          <w:sz w:val="22"/>
          <w:szCs w:val="22"/>
        </w:rPr>
      </w:pPr>
    </w:p>
    <w:p w14:paraId="20CDAE06" w14:textId="77777777" w:rsidR="00035B2B" w:rsidRDefault="00035B2B" w:rsidP="00035B2B">
      <w:pPr>
        <w:pStyle w:val="Glava"/>
        <w:tabs>
          <w:tab w:val="left" w:pos="708"/>
        </w:tabs>
        <w:ind w:left="1080"/>
        <w:jc w:val="both"/>
        <w:rPr>
          <w:i w:val="0"/>
          <w:color w:val="000000"/>
          <w:sz w:val="22"/>
          <w:szCs w:val="22"/>
        </w:rPr>
      </w:pPr>
    </w:p>
    <w:p w14:paraId="0D99F1AD" w14:textId="77777777" w:rsidR="00035B2B" w:rsidRDefault="00035B2B" w:rsidP="00035B2B">
      <w:pPr>
        <w:pStyle w:val="Glava"/>
        <w:tabs>
          <w:tab w:val="left" w:pos="708"/>
        </w:tabs>
        <w:ind w:left="1080"/>
        <w:jc w:val="both"/>
        <w:rPr>
          <w:i w:val="0"/>
          <w:color w:val="000000"/>
          <w:sz w:val="22"/>
          <w:szCs w:val="22"/>
        </w:rPr>
      </w:pPr>
    </w:p>
    <w:p w14:paraId="65D936FD" w14:textId="77777777" w:rsidR="00035B2B" w:rsidRDefault="00035B2B" w:rsidP="00035B2B">
      <w:pPr>
        <w:pStyle w:val="Glava"/>
        <w:tabs>
          <w:tab w:val="left" w:pos="708"/>
        </w:tabs>
        <w:ind w:left="1080"/>
        <w:jc w:val="both"/>
        <w:rPr>
          <w:i w:val="0"/>
          <w:color w:val="000000"/>
          <w:sz w:val="22"/>
          <w:szCs w:val="22"/>
        </w:rPr>
      </w:pPr>
    </w:p>
    <w:p w14:paraId="591F6A24" w14:textId="77777777" w:rsidR="00035B2B" w:rsidRDefault="00035B2B" w:rsidP="00035B2B">
      <w:pPr>
        <w:pStyle w:val="Glava"/>
        <w:tabs>
          <w:tab w:val="left" w:pos="708"/>
        </w:tabs>
        <w:ind w:left="1080"/>
        <w:jc w:val="both"/>
        <w:rPr>
          <w:i w:val="0"/>
          <w:color w:val="000000"/>
          <w:sz w:val="22"/>
          <w:szCs w:val="22"/>
        </w:rPr>
      </w:pPr>
    </w:p>
    <w:p w14:paraId="2537C5F0" w14:textId="77777777" w:rsidR="00035B2B" w:rsidRDefault="00035B2B" w:rsidP="00035B2B">
      <w:pPr>
        <w:pStyle w:val="Glava"/>
        <w:tabs>
          <w:tab w:val="left" w:pos="708"/>
        </w:tabs>
        <w:ind w:left="1080"/>
        <w:jc w:val="both"/>
        <w:rPr>
          <w:i w:val="0"/>
          <w:color w:val="000000"/>
          <w:sz w:val="22"/>
          <w:szCs w:val="22"/>
        </w:rPr>
      </w:pPr>
    </w:p>
    <w:p w14:paraId="67B16060" w14:textId="77777777" w:rsidR="00035B2B" w:rsidRDefault="00035B2B" w:rsidP="00035B2B">
      <w:pPr>
        <w:pStyle w:val="Glava"/>
        <w:tabs>
          <w:tab w:val="left" w:pos="708"/>
        </w:tabs>
        <w:ind w:left="1080"/>
        <w:jc w:val="both"/>
        <w:rPr>
          <w:i w:val="0"/>
          <w:color w:val="000000"/>
          <w:sz w:val="22"/>
          <w:szCs w:val="22"/>
        </w:rPr>
      </w:pPr>
    </w:p>
    <w:p w14:paraId="1ACB3B10" w14:textId="77777777" w:rsidR="00035B2B" w:rsidRDefault="00035B2B" w:rsidP="00035B2B">
      <w:pPr>
        <w:pStyle w:val="Glava"/>
        <w:tabs>
          <w:tab w:val="left" w:pos="708"/>
        </w:tabs>
        <w:ind w:left="1080"/>
        <w:jc w:val="both"/>
        <w:rPr>
          <w:i w:val="0"/>
          <w:color w:val="000000"/>
          <w:sz w:val="22"/>
          <w:szCs w:val="22"/>
        </w:rPr>
      </w:pPr>
    </w:p>
    <w:p w14:paraId="01A595C8" w14:textId="77777777" w:rsidR="00035B2B" w:rsidRDefault="00035B2B" w:rsidP="00035B2B">
      <w:pPr>
        <w:pStyle w:val="Glava"/>
        <w:tabs>
          <w:tab w:val="left" w:pos="708"/>
        </w:tabs>
        <w:ind w:left="1080"/>
        <w:jc w:val="both"/>
        <w:rPr>
          <w:i w:val="0"/>
          <w:color w:val="000000"/>
          <w:sz w:val="22"/>
          <w:szCs w:val="22"/>
        </w:rPr>
      </w:pPr>
    </w:p>
    <w:p w14:paraId="486FB947" w14:textId="77777777" w:rsidR="00035B2B" w:rsidRDefault="00035B2B" w:rsidP="00035B2B">
      <w:pPr>
        <w:pStyle w:val="Glava"/>
        <w:tabs>
          <w:tab w:val="left" w:pos="708"/>
        </w:tabs>
        <w:ind w:left="1080"/>
        <w:jc w:val="both"/>
        <w:rPr>
          <w:i w:val="0"/>
          <w:color w:val="000000"/>
          <w:sz w:val="22"/>
          <w:szCs w:val="22"/>
        </w:rPr>
      </w:pPr>
    </w:p>
    <w:p w14:paraId="0123A54D" w14:textId="77777777" w:rsidR="00035B2B" w:rsidRDefault="00035B2B" w:rsidP="00035B2B">
      <w:pPr>
        <w:pStyle w:val="Glava"/>
        <w:tabs>
          <w:tab w:val="left" w:pos="708"/>
        </w:tabs>
        <w:ind w:left="1080"/>
        <w:jc w:val="both"/>
        <w:rPr>
          <w:i w:val="0"/>
          <w:color w:val="000000"/>
          <w:sz w:val="22"/>
          <w:szCs w:val="22"/>
        </w:rPr>
      </w:pPr>
    </w:p>
    <w:p w14:paraId="4F892502" w14:textId="77777777" w:rsidR="00035B2B" w:rsidRDefault="00035B2B" w:rsidP="00035B2B">
      <w:pPr>
        <w:pStyle w:val="Glava"/>
        <w:tabs>
          <w:tab w:val="left" w:pos="708"/>
        </w:tabs>
        <w:ind w:left="1080"/>
        <w:jc w:val="both"/>
        <w:rPr>
          <w:i w:val="0"/>
          <w:color w:val="000000"/>
          <w:sz w:val="22"/>
          <w:szCs w:val="22"/>
        </w:rPr>
      </w:pPr>
    </w:p>
    <w:p w14:paraId="5B5D93BE" w14:textId="77777777" w:rsidR="00035B2B" w:rsidRDefault="00035B2B" w:rsidP="00035B2B">
      <w:pPr>
        <w:pStyle w:val="Glava"/>
        <w:tabs>
          <w:tab w:val="left" w:pos="708"/>
        </w:tabs>
        <w:ind w:left="1080"/>
        <w:jc w:val="both"/>
        <w:rPr>
          <w:i w:val="0"/>
          <w:color w:val="000000"/>
          <w:sz w:val="22"/>
          <w:szCs w:val="22"/>
        </w:rPr>
      </w:pPr>
    </w:p>
    <w:p w14:paraId="2FF9D969" w14:textId="77777777" w:rsidR="00035B2B" w:rsidRDefault="00035B2B" w:rsidP="00035B2B">
      <w:pPr>
        <w:pStyle w:val="Glava"/>
        <w:tabs>
          <w:tab w:val="left" w:pos="708"/>
        </w:tabs>
        <w:ind w:left="1080"/>
        <w:jc w:val="both"/>
        <w:rPr>
          <w:i w:val="0"/>
          <w:color w:val="000000"/>
          <w:sz w:val="22"/>
          <w:szCs w:val="22"/>
        </w:rPr>
      </w:pPr>
    </w:p>
    <w:p w14:paraId="1F164E83" w14:textId="77777777" w:rsidR="00035B2B" w:rsidRDefault="00035B2B" w:rsidP="00035B2B">
      <w:pPr>
        <w:pStyle w:val="Glava"/>
        <w:tabs>
          <w:tab w:val="left" w:pos="708"/>
        </w:tabs>
        <w:ind w:left="1080"/>
        <w:jc w:val="both"/>
        <w:rPr>
          <w:i w:val="0"/>
          <w:color w:val="000000"/>
          <w:sz w:val="22"/>
          <w:szCs w:val="22"/>
        </w:rPr>
      </w:pPr>
    </w:p>
    <w:p w14:paraId="35CEC85D" w14:textId="77777777" w:rsidR="00035B2B" w:rsidRDefault="00035B2B" w:rsidP="00035B2B">
      <w:pPr>
        <w:pStyle w:val="Glava"/>
        <w:tabs>
          <w:tab w:val="left" w:pos="708"/>
        </w:tabs>
        <w:ind w:left="1080"/>
        <w:jc w:val="both"/>
        <w:rPr>
          <w:i w:val="0"/>
          <w:color w:val="000000"/>
          <w:sz w:val="22"/>
          <w:szCs w:val="22"/>
        </w:rPr>
      </w:pPr>
    </w:p>
    <w:p w14:paraId="58E96A48" w14:textId="77777777" w:rsidR="00035B2B" w:rsidRDefault="00035B2B" w:rsidP="00035B2B">
      <w:pPr>
        <w:pStyle w:val="Glava"/>
        <w:tabs>
          <w:tab w:val="left" w:pos="708"/>
        </w:tabs>
        <w:ind w:left="1080"/>
        <w:jc w:val="both"/>
        <w:rPr>
          <w:i w:val="0"/>
          <w:color w:val="000000"/>
          <w:sz w:val="22"/>
          <w:szCs w:val="22"/>
        </w:rPr>
      </w:pPr>
    </w:p>
    <w:p w14:paraId="0D9F2579" w14:textId="77777777" w:rsidR="00035B2B" w:rsidRDefault="00035B2B" w:rsidP="00035B2B">
      <w:pPr>
        <w:pStyle w:val="Glava"/>
        <w:tabs>
          <w:tab w:val="left" w:pos="708"/>
        </w:tabs>
        <w:ind w:left="1080"/>
        <w:jc w:val="both"/>
        <w:rPr>
          <w:i w:val="0"/>
          <w:color w:val="000000"/>
          <w:sz w:val="22"/>
          <w:szCs w:val="22"/>
        </w:rPr>
      </w:pPr>
    </w:p>
    <w:p w14:paraId="2D6D5A37" w14:textId="77777777" w:rsidR="00035B2B" w:rsidRDefault="00035B2B" w:rsidP="00035B2B">
      <w:pPr>
        <w:pStyle w:val="Glava"/>
        <w:tabs>
          <w:tab w:val="left" w:pos="708"/>
        </w:tabs>
        <w:ind w:left="1080"/>
        <w:jc w:val="both"/>
        <w:rPr>
          <w:i w:val="0"/>
          <w:color w:val="000000"/>
          <w:sz w:val="22"/>
          <w:szCs w:val="22"/>
        </w:rPr>
      </w:pPr>
    </w:p>
    <w:p w14:paraId="572ABFDA" w14:textId="77777777" w:rsidR="00035B2B" w:rsidRDefault="00035B2B" w:rsidP="00035B2B">
      <w:pPr>
        <w:pStyle w:val="Glava"/>
        <w:tabs>
          <w:tab w:val="left" w:pos="708"/>
        </w:tabs>
        <w:ind w:left="1080"/>
        <w:jc w:val="both"/>
        <w:rPr>
          <w:i w:val="0"/>
          <w:color w:val="000000"/>
          <w:sz w:val="22"/>
          <w:szCs w:val="22"/>
        </w:rPr>
      </w:pPr>
    </w:p>
    <w:p w14:paraId="1E0F002A" w14:textId="77777777" w:rsidR="00035B2B" w:rsidRDefault="00035B2B" w:rsidP="00035B2B">
      <w:pPr>
        <w:pStyle w:val="Glava"/>
        <w:tabs>
          <w:tab w:val="left" w:pos="708"/>
        </w:tabs>
        <w:ind w:left="1080"/>
        <w:jc w:val="both"/>
        <w:rPr>
          <w:i w:val="0"/>
          <w:color w:val="000000"/>
          <w:sz w:val="22"/>
          <w:szCs w:val="22"/>
        </w:rPr>
      </w:pPr>
    </w:p>
    <w:p w14:paraId="4086094C" w14:textId="77777777" w:rsidR="00035B2B" w:rsidRDefault="00035B2B" w:rsidP="00035B2B">
      <w:pPr>
        <w:pStyle w:val="Glava"/>
        <w:tabs>
          <w:tab w:val="left" w:pos="708"/>
        </w:tabs>
        <w:ind w:left="1080"/>
        <w:jc w:val="both"/>
        <w:rPr>
          <w:i w:val="0"/>
          <w:color w:val="000000"/>
          <w:sz w:val="22"/>
          <w:szCs w:val="22"/>
        </w:rPr>
      </w:pPr>
    </w:p>
    <w:p w14:paraId="711F91BB" w14:textId="77777777" w:rsidR="00035B2B" w:rsidRDefault="00035B2B" w:rsidP="00035B2B">
      <w:pPr>
        <w:pStyle w:val="Glava"/>
        <w:tabs>
          <w:tab w:val="left" w:pos="708"/>
        </w:tabs>
        <w:ind w:left="1080"/>
        <w:jc w:val="both"/>
        <w:rPr>
          <w:i w:val="0"/>
          <w:color w:val="000000"/>
          <w:sz w:val="22"/>
          <w:szCs w:val="22"/>
        </w:rPr>
      </w:pPr>
    </w:p>
    <w:p w14:paraId="6326AD11" w14:textId="77777777" w:rsidR="00035B2B" w:rsidRDefault="00035B2B" w:rsidP="00035B2B">
      <w:pPr>
        <w:pStyle w:val="Glava"/>
        <w:tabs>
          <w:tab w:val="left" w:pos="708"/>
        </w:tabs>
        <w:ind w:left="1080"/>
        <w:jc w:val="both"/>
        <w:rPr>
          <w:i w:val="0"/>
          <w:color w:val="000000"/>
          <w:sz w:val="22"/>
          <w:szCs w:val="22"/>
        </w:rPr>
      </w:pPr>
    </w:p>
    <w:p w14:paraId="5DCA4203" w14:textId="77777777" w:rsidR="00035B2B" w:rsidRDefault="00035B2B" w:rsidP="00035B2B">
      <w:pPr>
        <w:pStyle w:val="Glava"/>
        <w:tabs>
          <w:tab w:val="left" w:pos="708"/>
        </w:tabs>
        <w:ind w:left="1080"/>
        <w:jc w:val="both"/>
        <w:rPr>
          <w:i w:val="0"/>
          <w:color w:val="000000"/>
          <w:sz w:val="22"/>
          <w:szCs w:val="22"/>
        </w:rPr>
      </w:pPr>
    </w:p>
    <w:p w14:paraId="335348F4" w14:textId="77777777" w:rsidR="00525998" w:rsidRDefault="00525998" w:rsidP="00035B2B">
      <w:pPr>
        <w:pStyle w:val="Glava"/>
        <w:tabs>
          <w:tab w:val="left" w:pos="708"/>
        </w:tabs>
        <w:ind w:left="1080"/>
        <w:jc w:val="both"/>
        <w:rPr>
          <w:i w:val="0"/>
          <w:color w:val="000000"/>
          <w:sz w:val="22"/>
          <w:szCs w:val="22"/>
        </w:rPr>
      </w:pPr>
    </w:p>
    <w:p w14:paraId="1D2286A5" w14:textId="77777777" w:rsidR="00525998" w:rsidRDefault="00525998" w:rsidP="00035B2B">
      <w:pPr>
        <w:pStyle w:val="Glava"/>
        <w:tabs>
          <w:tab w:val="left" w:pos="708"/>
        </w:tabs>
        <w:ind w:left="1080"/>
        <w:jc w:val="both"/>
        <w:rPr>
          <w:i w:val="0"/>
          <w:color w:val="000000"/>
          <w:sz w:val="22"/>
          <w:szCs w:val="22"/>
        </w:rPr>
      </w:pPr>
    </w:p>
    <w:p w14:paraId="50941ECA" w14:textId="77777777" w:rsidR="00525998" w:rsidRDefault="00525998" w:rsidP="00035B2B">
      <w:pPr>
        <w:pStyle w:val="Glava"/>
        <w:tabs>
          <w:tab w:val="left" w:pos="708"/>
        </w:tabs>
        <w:ind w:left="1080"/>
        <w:jc w:val="both"/>
        <w:rPr>
          <w:i w:val="0"/>
          <w:color w:val="000000"/>
          <w:sz w:val="22"/>
          <w:szCs w:val="22"/>
        </w:rPr>
      </w:pPr>
    </w:p>
    <w:p w14:paraId="5D6E03B9" w14:textId="77777777" w:rsidR="00525998" w:rsidRDefault="00525998" w:rsidP="00035B2B">
      <w:pPr>
        <w:pStyle w:val="Glava"/>
        <w:tabs>
          <w:tab w:val="left" w:pos="708"/>
        </w:tabs>
        <w:ind w:left="1080"/>
        <w:jc w:val="both"/>
        <w:rPr>
          <w:i w:val="0"/>
          <w:color w:val="000000"/>
          <w:sz w:val="22"/>
          <w:szCs w:val="22"/>
        </w:rPr>
      </w:pPr>
    </w:p>
    <w:p w14:paraId="6091AFF7" w14:textId="77777777" w:rsidR="00525998" w:rsidRDefault="00525998" w:rsidP="00035B2B">
      <w:pPr>
        <w:pStyle w:val="Glava"/>
        <w:tabs>
          <w:tab w:val="left" w:pos="708"/>
        </w:tabs>
        <w:ind w:left="1080"/>
        <w:jc w:val="both"/>
        <w:rPr>
          <w:i w:val="0"/>
          <w:color w:val="000000"/>
          <w:sz w:val="22"/>
          <w:szCs w:val="22"/>
        </w:rPr>
      </w:pPr>
    </w:p>
    <w:p w14:paraId="501875D0" w14:textId="77777777" w:rsidR="00525998" w:rsidRDefault="00525998" w:rsidP="00035B2B">
      <w:pPr>
        <w:pStyle w:val="Glava"/>
        <w:tabs>
          <w:tab w:val="left" w:pos="708"/>
        </w:tabs>
        <w:ind w:left="1080"/>
        <w:jc w:val="both"/>
        <w:rPr>
          <w:i w:val="0"/>
          <w:color w:val="000000"/>
          <w:sz w:val="22"/>
          <w:szCs w:val="22"/>
        </w:rPr>
      </w:pPr>
    </w:p>
    <w:p w14:paraId="556C99A8" w14:textId="77777777" w:rsidR="00525998" w:rsidRDefault="00525998" w:rsidP="00035B2B">
      <w:pPr>
        <w:pStyle w:val="Glava"/>
        <w:tabs>
          <w:tab w:val="left" w:pos="708"/>
        </w:tabs>
        <w:ind w:left="1080"/>
        <w:jc w:val="both"/>
        <w:rPr>
          <w:i w:val="0"/>
          <w:color w:val="000000"/>
          <w:sz w:val="22"/>
          <w:szCs w:val="22"/>
        </w:rPr>
      </w:pPr>
    </w:p>
    <w:p w14:paraId="424FADDA" w14:textId="77777777" w:rsidR="00F23F3A" w:rsidRDefault="00F23F3A" w:rsidP="00035B2B">
      <w:pPr>
        <w:pStyle w:val="Glava"/>
        <w:tabs>
          <w:tab w:val="left" w:pos="708"/>
        </w:tabs>
        <w:ind w:left="1080"/>
        <w:jc w:val="both"/>
        <w:rPr>
          <w:i w:val="0"/>
          <w:color w:val="000000"/>
          <w:sz w:val="22"/>
          <w:szCs w:val="22"/>
        </w:rPr>
      </w:pPr>
    </w:p>
    <w:p w14:paraId="05CD6CA6" w14:textId="77777777" w:rsidR="00690792" w:rsidRDefault="00690792" w:rsidP="00035B2B">
      <w:pPr>
        <w:pStyle w:val="Glava"/>
        <w:tabs>
          <w:tab w:val="left" w:pos="708"/>
        </w:tabs>
        <w:ind w:left="1080"/>
        <w:jc w:val="both"/>
        <w:rPr>
          <w:i w:val="0"/>
          <w:color w:val="000000"/>
          <w:sz w:val="22"/>
          <w:szCs w:val="22"/>
        </w:rPr>
      </w:pPr>
    </w:p>
    <w:p w14:paraId="34CDD7B9" w14:textId="4E6F221B" w:rsidR="008931B9" w:rsidRDefault="008931B9" w:rsidP="00035B2B">
      <w:pPr>
        <w:pStyle w:val="Glava"/>
        <w:tabs>
          <w:tab w:val="left" w:pos="708"/>
        </w:tabs>
        <w:ind w:left="1080"/>
        <w:jc w:val="both"/>
        <w:rPr>
          <w:i w:val="0"/>
          <w:color w:val="000000"/>
          <w:sz w:val="22"/>
          <w:szCs w:val="22"/>
        </w:rPr>
      </w:pPr>
    </w:p>
    <w:p w14:paraId="187C50A9" w14:textId="77777777" w:rsidR="00787B31" w:rsidRDefault="00787B31" w:rsidP="00035B2B">
      <w:pPr>
        <w:pStyle w:val="Glava"/>
        <w:tabs>
          <w:tab w:val="left" w:pos="708"/>
        </w:tabs>
        <w:ind w:left="1080"/>
        <w:jc w:val="both"/>
        <w:rPr>
          <w:i w:val="0"/>
          <w:color w:val="000000"/>
          <w:sz w:val="22"/>
          <w:szCs w:val="22"/>
        </w:rPr>
      </w:pPr>
    </w:p>
    <w:p w14:paraId="57D9AF9E" w14:textId="77777777" w:rsidR="00035B2B" w:rsidRDefault="00035B2B" w:rsidP="00035B2B">
      <w:pPr>
        <w:jc w:val="center"/>
        <w:rPr>
          <w:b/>
          <w:i w:val="0"/>
          <w:color w:val="000000"/>
          <w:sz w:val="22"/>
          <w:szCs w:val="22"/>
        </w:rPr>
      </w:pPr>
      <w:r>
        <w:rPr>
          <w:b/>
          <w:i w:val="0"/>
          <w:color w:val="000000"/>
          <w:sz w:val="22"/>
          <w:szCs w:val="22"/>
        </w:rPr>
        <w:lastRenderedPageBreak/>
        <w:tab/>
      </w:r>
      <w:r>
        <w:rPr>
          <w:b/>
          <w:i w:val="0"/>
          <w:color w:val="000000"/>
          <w:sz w:val="22"/>
          <w:szCs w:val="22"/>
        </w:rPr>
        <w:tab/>
      </w:r>
      <w:r>
        <w:rPr>
          <w:b/>
          <w:i w:val="0"/>
          <w:color w:val="000000"/>
          <w:sz w:val="22"/>
          <w:szCs w:val="22"/>
        </w:rPr>
        <w:tab/>
      </w:r>
      <w:r>
        <w:rPr>
          <w:b/>
          <w:i w:val="0"/>
          <w:color w:val="000000"/>
          <w:sz w:val="22"/>
          <w:szCs w:val="22"/>
        </w:rPr>
        <w:tab/>
      </w:r>
      <w:r>
        <w:rPr>
          <w:b/>
          <w:i w:val="0"/>
          <w:color w:val="000000"/>
          <w:sz w:val="22"/>
          <w:szCs w:val="22"/>
        </w:rPr>
        <w:tab/>
      </w:r>
      <w:r>
        <w:rPr>
          <w:b/>
          <w:i w:val="0"/>
          <w:color w:val="000000"/>
          <w:sz w:val="22"/>
          <w:szCs w:val="22"/>
        </w:rPr>
        <w:tab/>
      </w:r>
      <w:r>
        <w:rPr>
          <w:b/>
          <w:i w:val="0"/>
          <w:color w:val="000000"/>
          <w:sz w:val="22"/>
          <w:szCs w:val="22"/>
        </w:rPr>
        <w:tab/>
      </w:r>
      <w:r>
        <w:rPr>
          <w:b/>
          <w:i w:val="0"/>
          <w:color w:val="000000"/>
          <w:sz w:val="22"/>
          <w:szCs w:val="22"/>
        </w:rPr>
        <w:tab/>
      </w:r>
      <w:r>
        <w:rPr>
          <w:b/>
          <w:i w:val="0"/>
          <w:color w:val="000000"/>
          <w:sz w:val="22"/>
          <w:szCs w:val="22"/>
        </w:rPr>
        <w:tab/>
      </w:r>
      <w:r>
        <w:rPr>
          <w:b/>
          <w:i w:val="0"/>
          <w:color w:val="000000"/>
          <w:sz w:val="22"/>
          <w:szCs w:val="22"/>
        </w:rPr>
        <w:tab/>
      </w:r>
      <w:r>
        <w:rPr>
          <w:b/>
          <w:i w:val="0"/>
          <w:color w:val="000000"/>
          <w:sz w:val="22"/>
          <w:szCs w:val="22"/>
        </w:rPr>
        <w:tab/>
      </w:r>
      <w:r>
        <w:rPr>
          <w:b/>
          <w:i w:val="0"/>
          <w:color w:val="000000"/>
          <w:sz w:val="22"/>
          <w:szCs w:val="22"/>
        </w:rPr>
        <w:tab/>
        <w:t>PRILOGA 4/1</w:t>
      </w:r>
    </w:p>
    <w:p w14:paraId="55333150" w14:textId="77777777" w:rsidR="00035B2B" w:rsidRDefault="00035B2B" w:rsidP="00035B2B">
      <w:pPr>
        <w:jc w:val="center"/>
        <w:rPr>
          <w:b/>
          <w:i w:val="0"/>
          <w:color w:val="000000"/>
          <w:sz w:val="22"/>
          <w:szCs w:val="22"/>
        </w:rPr>
      </w:pPr>
    </w:p>
    <w:p w14:paraId="27F7C000" w14:textId="77777777" w:rsidR="00035B2B" w:rsidRDefault="00035B2B" w:rsidP="00035B2B">
      <w:pPr>
        <w:jc w:val="center"/>
        <w:rPr>
          <w:b/>
          <w:i w:val="0"/>
          <w:color w:val="000000"/>
          <w:sz w:val="22"/>
          <w:szCs w:val="22"/>
        </w:rPr>
      </w:pPr>
    </w:p>
    <w:p w14:paraId="668D9617" w14:textId="77777777" w:rsidR="00035B2B" w:rsidRDefault="00035B2B" w:rsidP="00035B2B">
      <w:pPr>
        <w:jc w:val="center"/>
        <w:rPr>
          <w:b/>
          <w:i w:val="0"/>
          <w:color w:val="000000"/>
          <w:sz w:val="28"/>
          <w:szCs w:val="28"/>
        </w:rPr>
      </w:pPr>
      <w:r>
        <w:rPr>
          <w:b/>
          <w:i w:val="0"/>
          <w:color w:val="000000"/>
          <w:sz w:val="28"/>
          <w:szCs w:val="28"/>
        </w:rPr>
        <w:t>TABELA - PODATKI O REFERENCAH PODJETJA</w:t>
      </w:r>
    </w:p>
    <w:p w14:paraId="60C3E53E" w14:textId="77777777" w:rsidR="00035B2B" w:rsidRDefault="00035B2B" w:rsidP="00035B2B">
      <w:pPr>
        <w:rPr>
          <w:b/>
          <w:i w:val="0"/>
          <w:color w:val="000000"/>
          <w:sz w:val="22"/>
          <w:szCs w:val="22"/>
        </w:rPr>
      </w:pPr>
    </w:p>
    <w:p w14:paraId="563E6326" w14:textId="77777777" w:rsidR="00035B2B" w:rsidRDefault="006D236E" w:rsidP="00170D42">
      <w:pPr>
        <w:ind w:left="1020"/>
        <w:rPr>
          <w:i w:val="0"/>
          <w:sz w:val="22"/>
          <w:szCs w:val="22"/>
        </w:rPr>
      </w:pPr>
      <w:r>
        <w:rPr>
          <w:i w:val="0"/>
          <w:color w:val="000000"/>
          <w:sz w:val="22"/>
          <w:szCs w:val="22"/>
        </w:rPr>
        <w:t xml:space="preserve">Dve </w:t>
      </w:r>
      <w:r w:rsidR="00035B2B">
        <w:rPr>
          <w:i w:val="0"/>
          <w:color w:val="000000"/>
          <w:sz w:val="22"/>
          <w:szCs w:val="22"/>
        </w:rPr>
        <w:t>referenc</w:t>
      </w:r>
      <w:r>
        <w:rPr>
          <w:i w:val="0"/>
          <w:color w:val="000000"/>
          <w:sz w:val="22"/>
          <w:szCs w:val="22"/>
        </w:rPr>
        <w:t>i</w:t>
      </w:r>
      <w:r w:rsidR="00035B2B">
        <w:rPr>
          <w:i w:val="0"/>
          <w:sz w:val="22"/>
          <w:szCs w:val="22"/>
        </w:rPr>
        <w:t xml:space="preserve"> s področja izvajanja storitev čiščenja v zadnjih treh letih pred dnevom poteka roka za oddajo ponudb, s strokovnimi priporočili v prilogi:</w:t>
      </w:r>
    </w:p>
    <w:p w14:paraId="326E8AAA" w14:textId="77777777" w:rsidR="00035B2B" w:rsidRDefault="00035B2B" w:rsidP="00035B2B">
      <w:pPr>
        <w:rPr>
          <w:i w:val="0"/>
          <w:color w:val="000000"/>
          <w:sz w:val="22"/>
          <w:szCs w:val="22"/>
        </w:rPr>
      </w:pPr>
    </w:p>
    <w:tbl>
      <w:tblPr>
        <w:tblW w:w="9249" w:type="dxa"/>
        <w:tblInd w:w="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08"/>
        <w:gridCol w:w="3359"/>
        <w:gridCol w:w="2082"/>
      </w:tblGrid>
      <w:tr w:rsidR="00035B2B" w14:paraId="27775EE4" w14:textId="77777777" w:rsidTr="00170D42">
        <w:tc>
          <w:tcPr>
            <w:tcW w:w="3808"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55CA57C6" w14:textId="77777777" w:rsidR="00035B2B" w:rsidRPr="00525998" w:rsidRDefault="00525998">
            <w:pPr>
              <w:rPr>
                <w:b/>
                <w:i w:val="0"/>
                <w:color w:val="000000"/>
                <w:sz w:val="22"/>
                <w:szCs w:val="22"/>
              </w:rPr>
            </w:pPr>
            <w:r>
              <w:rPr>
                <w:b/>
                <w:i w:val="0"/>
                <w:color w:val="000000"/>
                <w:sz w:val="22"/>
                <w:szCs w:val="22"/>
              </w:rPr>
              <w:t>Naročnik referenčnega posla/ kontaktna oseba naročnika</w:t>
            </w:r>
          </w:p>
        </w:tc>
        <w:tc>
          <w:tcPr>
            <w:tcW w:w="3359"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4E9633BA" w14:textId="77777777" w:rsidR="00035B2B" w:rsidRDefault="00035B2B">
            <w:pPr>
              <w:rPr>
                <w:i w:val="0"/>
                <w:color w:val="000000"/>
                <w:sz w:val="22"/>
                <w:szCs w:val="22"/>
              </w:rPr>
            </w:pPr>
            <w:r w:rsidRPr="00525998">
              <w:rPr>
                <w:b/>
                <w:i w:val="0"/>
                <w:color w:val="000000"/>
                <w:sz w:val="22"/>
                <w:szCs w:val="22"/>
              </w:rPr>
              <w:t>Obseg čiščenja v skupni površini</w:t>
            </w:r>
            <w:r>
              <w:rPr>
                <w:i w:val="0"/>
                <w:color w:val="000000"/>
                <w:sz w:val="22"/>
                <w:szCs w:val="22"/>
              </w:rPr>
              <w:t xml:space="preserve"> </w:t>
            </w:r>
            <w:r w:rsidR="00525998">
              <w:rPr>
                <w:i w:val="0"/>
                <w:color w:val="000000"/>
                <w:sz w:val="22"/>
                <w:szCs w:val="22"/>
              </w:rPr>
              <w:t>(</w:t>
            </w:r>
            <w:r>
              <w:rPr>
                <w:i w:val="0"/>
                <w:color w:val="000000"/>
                <w:sz w:val="22"/>
                <w:szCs w:val="22"/>
              </w:rPr>
              <w:t>najmanj kot je navedeno v drugem odstavku za to tabelo na tem obrazcu</w:t>
            </w:r>
            <w:r w:rsidR="00525998">
              <w:rPr>
                <w:i w:val="0"/>
                <w:color w:val="000000"/>
                <w:sz w:val="22"/>
                <w:szCs w:val="22"/>
              </w:rPr>
              <w:t>)</w:t>
            </w:r>
          </w:p>
        </w:tc>
        <w:tc>
          <w:tcPr>
            <w:tcW w:w="2082"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734B3684" w14:textId="77777777" w:rsidR="00035B2B" w:rsidRPr="00525998" w:rsidRDefault="00035B2B">
            <w:pPr>
              <w:rPr>
                <w:b/>
                <w:i w:val="0"/>
                <w:color w:val="000000"/>
                <w:sz w:val="22"/>
                <w:szCs w:val="22"/>
              </w:rPr>
            </w:pPr>
            <w:r w:rsidRPr="00525998">
              <w:rPr>
                <w:b/>
                <w:i w:val="0"/>
                <w:color w:val="000000"/>
                <w:sz w:val="22"/>
                <w:szCs w:val="22"/>
              </w:rPr>
              <w:t>Čas trajanja pogodbe</w:t>
            </w:r>
          </w:p>
        </w:tc>
      </w:tr>
      <w:tr w:rsidR="00035B2B" w14:paraId="6A34390E" w14:textId="77777777" w:rsidTr="00170D42">
        <w:tc>
          <w:tcPr>
            <w:tcW w:w="3808" w:type="dxa"/>
            <w:tcBorders>
              <w:top w:val="single" w:sz="4" w:space="0" w:color="auto"/>
              <w:left w:val="single" w:sz="4" w:space="0" w:color="auto"/>
              <w:bottom w:val="single" w:sz="4" w:space="0" w:color="auto"/>
              <w:right w:val="single" w:sz="4" w:space="0" w:color="auto"/>
            </w:tcBorders>
          </w:tcPr>
          <w:p w14:paraId="29800AE6" w14:textId="77777777" w:rsidR="00035B2B" w:rsidRDefault="00035B2B">
            <w:pPr>
              <w:rPr>
                <w:i w:val="0"/>
                <w:color w:val="000000"/>
                <w:sz w:val="22"/>
                <w:szCs w:val="22"/>
              </w:rPr>
            </w:pPr>
            <w:r>
              <w:rPr>
                <w:i w:val="0"/>
                <w:color w:val="000000"/>
                <w:sz w:val="22"/>
                <w:szCs w:val="22"/>
              </w:rPr>
              <w:t>1.</w:t>
            </w:r>
          </w:p>
          <w:p w14:paraId="302EEAA1" w14:textId="77777777" w:rsidR="00035B2B" w:rsidRDefault="00035B2B">
            <w:pPr>
              <w:rPr>
                <w:i w:val="0"/>
                <w:color w:val="000000"/>
                <w:sz w:val="22"/>
                <w:szCs w:val="22"/>
              </w:rPr>
            </w:pPr>
          </w:p>
          <w:p w14:paraId="12EBEA7F" w14:textId="77777777" w:rsidR="00035B2B" w:rsidRDefault="00035B2B">
            <w:pPr>
              <w:rPr>
                <w:i w:val="0"/>
                <w:color w:val="000000"/>
                <w:sz w:val="22"/>
                <w:szCs w:val="22"/>
              </w:rPr>
            </w:pPr>
          </w:p>
        </w:tc>
        <w:tc>
          <w:tcPr>
            <w:tcW w:w="3359" w:type="dxa"/>
            <w:tcBorders>
              <w:top w:val="single" w:sz="4" w:space="0" w:color="auto"/>
              <w:left w:val="single" w:sz="4" w:space="0" w:color="auto"/>
              <w:bottom w:val="single" w:sz="4" w:space="0" w:color="auto"/>
              <w:right w:val="single" w:sz="4" w:space="0" w:color="auto"/>
            </w:tcBorders>
          </w:tcPr>
          <w:p w14:paraId="7F8FD2F7" w14:textId="77777777" w:rsidR="00035B2B" w:rsidRDefault="00035B2B">
            <w:pPr>
              <w:rPr>
                <w:i w:val="0"/>
                <w:color w:val="000000"/>
                <w:sz w:val="22"/>
                <w:szCs w:val="22"/>
              </w:rPr>
            </w:pPr>
          </w:p>
        </w:tc>
        <w:tc>
          <w:tcPr>
            <w:tcW w:w="2082" w:type="dxa"/>
            <w:tcBorders>
              <w:top w:val="single" w:sz="4" w:space="0" w:color="auto"/>
              <w:left w:val="single" w:sz="4" w:space="0" w:color="auto"/>
              <w:bottom w:val="single" w:sz="4" w:space="0" w:color="auto"/>
              <w:right w:val="single" w:sz="4" w:space="0" w:color="auto"/>
            </w:tcBorders>
          </w:tcPr>
          <w:p w14:paraId="4B9D3CD9" w14:textId="77777777" w:rsidR="00035B2B" w:rsidRDefault="00035B2B">
            <w:pPr>
              <w:rPr>
                <w:i w:val="0"/>
                <w:color w:val="000000"/>
                <w:sz w:val="22"/>
                <w:szCs w:val="22"/>
              </w:rPr>
            </w:pPr>
          </w:p>
        </w:tc>
      </w:tr>
      <w:tr w:rsidR="00035B2B" w14:paraId="7BCF60E6" w14:textId="77777777" w:rsidTr="00170D42">
        <w:tc>
          <w:tcPr>
            <w:tcW w:w="3808" w:type="dxa"/>
            <w:tcBorders>
              <w:top w:val="single" w:sz="4" w:space="0" w:color="auto"/>
              <w:left w:val="single" w:sz="4" w:space="0" w:color="auto"/>
              <w:bottom w:val="single" w:sz="4" w:space="0" w:color="auto"/>
              <w:right w:val="single" w:sz="4" w:space="0" w:color="auto"/>
            </w:tcBorders>
          </w:tcPr>
          <w:p w14:paraId="707DC153" w14:textId="77777777" w:rsidR="00035B2B" w:rsidRDefault="00035B2B">
            <w:pPr>
              <w:rPr>
                <w:i w:val="0"/>
                <w:color w:val="000000"/>
                <w:sz w:val="22"/>
                <w:szCs w:val="22"/>
              </w:rPr>
            </w:pPr>
            <w:r>
              <w:rPr>
                <w:i w:val="0"/>
                <w:color w:val="000000"/>
                <w:sz w:val="22"/>
                <w:szCs w:val="22"/>
              </w:rPr>
              <w:t>2.</w:t>
            </w:r>
          </w:p>
          <w:p w14:paraId="236E74EE" w14:textId="77777777" w:rsidR="00035B2B" w:rsidRDefault="00035B2B">
            <w:pPr>
              <w:rPr>
                <w:i w:val="0"/>
                <w:color w:val="000000"/>
                <w:sz w:val="22"/>
                <w:szCs w:val="22"/>
              </w:rPr>
            </w:pPr>
          </w:p>
          <w:p w14:paraId="5F8897F7" w14:textId="77777777" w:rsidR="00035B2B" w:rsidRDefault="00035B2B">
            <w:pPr>
              <w:rPr>
                <w:i w:val="0"/>
                <w:color w:val="000000"/>
                <w:sz w:val="22"/>
                <w:szCs w:val="22"/>
              </w:rPr>
            </w:pPr>
          </w:p>
        </w:tc>
        <w:tc>
          <w:tcPr>
            <w:tcW w:w="3359" w:type="dxa"/>
            <w:tcBorders>
              <w:top w:val="single" w:sz="4" w:space="0" w:color="auto"/>
              <w:left w:val="single" w:sz="4" w:space="0" w:color="auto"/>
              <w:bottom w:val="single" w:sz="4" w:space="0" w:color="auto"/>
              <w:right w:val="single" w:sz="4" w:space="0" w:color="auto"/>
            </w:tcBorders>
          </w:tcPr>
          <w:p w14:paraId="163ABFD7" w14:textId="77777777" w:rsidR="00035B2B" w:rsidRDefault="00035B2B">
            <w:pPr>
              <w:rPr>
                <w:i w:val="0"/>
                <w:color w:val="000000"/>
                <w:sz w:val="22"/>
                <w:szCs w:val="22"/>
              </w:rPr>
            </w:pPr>
          </w:p>
        </w:tc>
        <w:tc>
          <w:tcPr>
            <w:tcW w:w="2082" w:type="dxa"/>
            <w:tcBorders>
              <w:top w:val="single" w:sz="4" w:space="0" w:color="auto"/>
              <w:left w:val="single" w:sz="4" w:space="0" w:color="auto"/>
              <w:bottom w:val="single" w:sz="4" w:space="0" w:color="auto"/>
              <w:right w:val="single" w:sz="4" w:space="0" w:color="auto"/>
            </w:tcBorders>
          </w:tcPr>
          <w:p w14:paraId="66DE5E2A" w14:textId="77777777" w:rsidR="00035B2B" w:rsidRDefault="00035B2B">
            <w:pPr>
              <w:rPr>
                <w:i w:val="0"/>
                <w:color w:val="000000"/>
                <w:sz w:val="22"/>
                <w:szCs w:val="22"/>
              </w:rPr>
            </w:pPr>
          </w:p>
        </w:tc>
      </w:tr>
      <w:tr w:rsidR="00035B2B" w14:paraId="0F49F202" w14:textId="77777777" w:rsidTr="00170D42">
        <w:tc>
          <w:tcPr>
            <w:tcW w:w="3808" w:type="dxa"/>
            <w:tcBorders>
              <w:top w:val="single" w:sz="4" w:space="0" w:color="auto"/>
              <w:left w:val="single" w:sz="4" w:space="0" w:color="auto"/>
              <w:bottom w:val="single" w:sz="4" w:space="0" w:color="auto"/>
              <w:right w:val="single" w:sz="4" w:space="0" w:color="auto"/>
            </w:tcBorders>
          </w:tcPr>
          <w:p w14:paraId="5DC54A1E" w14:textId="77777777" w:rsidR="00035B2B" w:rsidRDefault="00035B2B">
            <w:pPr>
              <w:rPr>
                <w:i w:val="0"/>
                <w:color w:val="000000"/>
                <w:sz w:val="22"/>
                <w:szCs w:val="22"/>
              </w:rPr>
            </w:pPr>
            <w:r>
              <w:rPr>
                <w:i w:val="0"/>
                <w:color w:val="000000"/>
                <w:sz w:val="22"/>
                <w:szCs w:val="22"/>
              </w:rPr>
              <w:t>3.</w:t>
            </w:r>
          </w:p>
          <w:p w14:paraId="74B956C2" w14:textId="77777777" w:rsidR="00035B2B" w:rsidRDefault="00035B2B">
            <w:pPr>
              <w:rPr>
                <w:i w:val="0"/>
                <w:color w:val="000000"/>
                <w:sz w:val="22"/>
                <w:szCs w:val="22"/>
              </w:rPr>
            </w:pPr>
          </w:p>
          <w:p w14:paraId="054245F8" w14:textId="77777777" w:rsidR="00035B2B" w:rsidRDefault="00035B2B">
            <w:pPr>
              <w:rPr>
                <w:i w:val="0"/>
                <w:color w:val="000000"/>
                <w:sz w:val="22"/>
                <w:szCs w:val="22"/>
              </w:rPr>
            </w:pPr>
          </w:p>
        </w:tc>
        <w:tc>
          <w:tcPr>
            <w:tcW w:w="3359" w:type="dxa"/>
            <w:tcBorders>
              <w:top w:val="single" w:sz="4" w:space="0" w:color="auto"/>
              <w:left w:val="single" w:sz="4" w:space="0" w:color="auto"/>
              <w:bottom w:val="single" w:sz="4" w:space="0" w:color="auto"/>
              <w:right w:val="single" w:sz="4" w:space="0" w:color="auto"/>
            </w:tcBorders>
          </w:tcPr>
          <w:p w14:paraId="5A82E760" w14:textId="77777777" w:rsidR="00035B2B" w:rsidRDefault="00035B2B">
            <w:pPr>
              <w:rPr>
                <w:i w:val="0"/>
                <w:color w:val="000000"/>
                <w:sz w:val="22"/>
                <w:szCs w:val="22"/>
              </w:rPr>
            </w:pPr>
          </w:p>
        </w:tc>
        <w:tc>
          <w:tcPr>
            <w:tcW w:w="2082" w:type="dxa"/>
            <w:tcBorders>
              <w:top w:val="single" w:sz="4" w:space="0" w:color="auto"/>
              <w:left w:val="single" w:sz="4" w:space="0" w:color="auto"/>
              <w:bottom w:val="single" w:sz="4" w:space="0" w:color="auto"/>
              <w:right w:val="single" w:sz="4" w:space="0" w:color="auto"/>
            </w:tcBorders>
          </w:tcPr>
          <w:p w14:paraId="6AF33520" w14:textId="77777777" w:rsidR="00035B2B" w:rsidRDefault="00035B2B">
            <w:pPr>
              <w:rPr>
                <w:i w:val="0"/>
                <w:color w:val="000000"/>
                <w:sz w:val="22"/>
                <w:szCs w:val="22"/>
              </w:rPr>
            </w:pPr>
          </w:p>
        </w:tc>
      </w:tr>
      <w:tr w:rsidR="00035B2B" w14:paraId="1B728CDC" w14:textId="77777777" w:rsidTr="00170D42">
        <w:tc>
          <w:tcPr>
            <w:tcW w:w="3808" w:type="dxa"/>
            <w:tcBorders>
              <w:top w:val="single" w:sz="4" w:space="0" w:color="auto"/>
              <w:left w:val="single" w:sz="4" w:space="0" w:color="auto"/>
              <w:bottom w:val="single" w:sz="4" w:space="0" w:color="auto"/>
              <w:right w:val="single" w:sz="4" w:space="0" w:color="auto"/>
            </w:tcBorders>
          </w:tcPr>
          <w:p w14:paraId="22D5E110" w14:textId="77777777" w:rsidR="00035B2B" w:rsidRDefault="00035B2B">
            <w:pPr>
              <w:rPr>
                <w:i w:val="0"/>
                <w:color w:val="000000"/>
                <w:sz w:val="22"/>
                <w:szCs w:val="22"/>
              </w:rPr>
            </w:pPr>
            <w:r>
              <w:rPr>
                <w:i w:val="0"/>
                <w:color w:val="000000"/>
                <w:sz w:val="22"/>
                <w:szCs w:val="22"/>
              </w:rPr>
              <w:t>4.</w:t>
            </w:r>
          </w:p>
          <w:p w14:paraId="0227EE58" w14:textId="77777777" w:rsidR="00035B2B" w:rsidRDefault="00035B2B">
            <w:pPr>
              <w:rPr>
                <w:i w:val="0"/>
                <w:color w:val="000000"/>
                <w:sz w:val="22"/>
                <w:szCs w:val="22"/>
              </w:rPr>
            </w:pPr>
          </w:p>
          <w:p w14:paraId="50EF5D0A" w14:textId="77777777" w:rsidR="00035B2B" w:rsidRDefault="00035B2B">
            <w:pPr>
              <w:rPr>
                <w:i w:val="0"/>
                <w:color w:val="000000"/>
                <w:sz w:val="22"/>
                <w:szCs w:val="22"/>
              </w:rPr>
            </w:pPr>
          </w:p>
        </w:tc>
        <w:tc>
          <w:tcPr>
            <w:tcW w:w="3359" w:type="dxa"/>
            <w:tcBorders>
              <w:top w:val="single" w:sz="4" w:space="0" w:color="auto"/>
              <w:left w:val="single" w:sz="4" w:space="0" w:color="auto"/>
              <w:bottom w:val="single" w:sz="4" w:space="0" w:color="auto"/>
              <w:right w:val="single" w:sz="4" w:space="0" w:color="auto"/>
            </w:tcBorders>
          </w:tcPr>
          <w:p w14:paraId="09D135E2" w14:textId="77777777" w:rsidR="00035B2B" w:rsidRDefault="00035B2B">
            <w:pPr>
              <w:rPr>
                <w:i w:val="0"/>
                <w:color w:val="000000"/>
                <w:sz w:val="22"/>
                <w:szCs w:val="22"/>
              </w:rPr>
            </w:pPr>
          </w:p>
        </w:tc>
        <w:tc>
          <w:tcPr>
            <w:tcW w:w="2082" w:type="dxa"/>
            <w:tcBorders>
              <w:top w:val="single" w:sz="4" w:space="0" w:color="auto"/>
              <w:left w:val="single" w:sz="4" w:space="0" w:color="auto"/>
              <w:bottom w:val="single" w:sz="4" w:space="0" w:color="auto"/>
              <w:right w:val="single" w:sz="4" w:space="0" w:color="auto"/>
            </w:tcBorders>
          </w:tcPr>
          <w:p w14:paraId="3A0CE323" w14:textId="77777777" w:rsidR="00035B2B" w:rsidRDefault="00035B2B">
            <w:pPr>
              <w:rPr>
                <w:i w:val="0"/>
                <w:color w:val="000000"/>
                <w:sz w:val="22"/>
                <w:szCs w:val="22"/>
              </w:rPr>
            </w:pPr>
          </w:p>
        </w:tc>
      </w:tr>
    </w:tbl>
    <w:p w14:paraId="149290EB" w14:textId="77777777" w:rsidR="00035B2B" w:rsidRDefault="00035B2B" w:rsidP="00035B2B">
      <w:pPr>
        <w:rPr>
          <w:i w:val="0"/>
          <w:color w:val="000000"/>
          <w:sz w:val="22"/>
          <w:szCs w:val="22"/>
        </w:rPr>
      </w:pPr>
    </w:p>
    <w:p w14:paraId="55CE354D" w14:textId="77777777" w:rsidR="00035B2B" w:rsidRDefault="00035B2B" w:rsidP="00170D42">
      <w:pPr>
        <w:spacing w:after="200" w:line="276" w:lineRule="auto"/>
        <w:ind w:left="1020"/>
        <w:jc w:val="both"/>
        <w:rPr>
          <w:i w:val="0"/>
          <w:color w:val="000000"/>
          <w:sz w:val="22"/>
          <w:szCs w:val="22"/>
        </w:rPr>
      </w:pPr>
      <w:r>
        <w:rPr>
          <w:i w:val="0"/>
          <w:color w:val="000000"/>
          <w:sz w:val="22"/>
          <w:szCs w:val="22"/>
        </w:rPr>
        <w:t xml:space="preserve">Tabeli je potrebno priložiti pisna potrdila – strokovna priporočila – referenčne izjave na obrazcu, ki je priloga tega obrazca. </w:t>
      </w:r>
    </w:p>
    <w:p w14:paraId="62DFB212" w14:textId="77777777" w:rsidR="00035B2B" w:rsidRDefault="00035B2B" w:rsidP="00170D42">
      <w:pPr>
        <w:spacing w:line="276" w:lineRule="auto"/>
        <w:ind w:left="1020"/>
        <w:jc w:val="both"/>
        <w:rPr>
          <w:b/>
          <w:i w:val="0"/>
          <w:color w:val="000000"/>
          <w:sz w:val="22"/>
          <w:szCs w:val="22"/>
        </w:rPr>
      </w:pPr>
      <w:r>
        <w:rPr>
          <w:b/>
          <w:i w:val="0"/>
          <w:color w:val="000000"/>
          <w:sz w:val="22"/>
          <w:szCs w:val="22"/>
        </w:rPr>
        <w:t>POGOJ:</w:t>
      </w:r>
    </w:p>
    <w:p w14:paraId="3ABF5A58" w14:textId="77777777" w:rsidR="006A4C9C" w:rsidRPr="00525998" w:rsidRDefault="00035B2B" w:rsidP="003711C4">
      <w:pPr>
        <w:ind w:left="1020"/>
        <w:jc w:val="both"/>
        <w:rPr>
          <w:i w:val="0"/>
          <w:sz w:val="22"/>
          <w:szCs w:val="22"/>
        </w:rPr>
      </w:pPr>
      <w:r w:rsidRPr="003C3B5B">
        <w:rPr>
          <w:i w:val="0"/>
          <w:sz w:val="22"/>
          <w:szCs w:val="22"/>
        </w:rPr>
        <w:t>Ponudnik je imel ali ima, v zadnjih treh letih pred potekom roka za oddajo ponudb, sklenjen</w:t>
      </w:r>
      <w:r w:rsidR="006D236E" w:rsidRPr="003C3B5B">
        <w:rPr>
          <w:i w:val="0"/>
          <w:sz w:val="22"/>
          <w:szCs w:val="22"/>
        </w:rPr>
        <w:t>i 2</w:t>
      </w:r>
      <w:r w:rsidRPr="003C3B5B">
        <w:rPr>
          <w:i w:val="0"/>
          <w:sz w:val="22"/>
          <w:szCs w:val="22"/>
        </w:rPr>
        <w:t xml:space="preserve"> posamezn</w:t>
      </w:r>
      <w:r w:rsidR="006D236E" w:rsidRPr="003C3B5B">
        <w:rPr>
          <w:i w:val="0"/>
          <w:sz w:val="22"/>
          <w:szCs w:val="22"/>
        </w:rPr>
        <w:t>i</w:t>
      </w:r>
      <w:r w:rsidRPr="003C3B5B">
        <w:rPr>
          <w:i w:val="0"/>
          <w:sz w:val="22"/>
          <w:szCs w:val="22"/>
        </w:rPr>
        <w:t xml:space="preserve"> pogodb</w:t>
      </w:r>
      <w:r w:rsidR="006D236E" w:rsidRPr="003C3B5B">
        <w:rPr>
          <w:i w:val="0"/>
          <w:sz w:val="22"/>
          <w:szCs w:val="22"/>
        </w:rPr>
        <w:t>i</w:t>
      </w:r>
      <w:r w:rsidRPr="003C3B5B">
        <w:rPr>
          <w:i w:val="0"/>
          <w:sz w:val="22"/>
          <w:szCs w:val="22"/>
        </w:rPr>
        <w:t xml:space="preserve"> za opravljanje storitev čiščenja objektov v  izmeri najmanj</w:t>
      </w:r>
      <w:r w:rsidR="00F23F3A" w:rsidRPr="003C3B5B">
        <w:rPr>
          <w:i w:val="0"/>
          <w:sz w:val="22"/>
          <w:szCs w:val="22"/>
        </w:rPr>
        <w:t xml:space="preserve"> </w:t>
      </w:r>
      <w:r w:rsidR="00525998" w:rsidRPr="003C3B5B">
        <w:rPr>
          <w:i w:val="0"/>
          <w:sz w:val="22"/>
          <w:szCs w:val="22"/>
        </w:rPr>
        <w:t xml:space="preserve"> </w:t>
      </w:r>
      <w:r w:rsidR="00770423" w:rsidRPr="003C3B5B">
        <w:rPr>
          <w:i w:val="0"/>
          <w:sz w:val="22"/>
          <w:szCs w:val="22"/>
        </w:rPr>
        <w:t>1.5</w:t>
      </w:r>
      <w:r w:rsidR="00525998" w:rsidRPr="003C3B5B">
        <w:rPr>
          <w:i w:val="0"/>
          <w:sz w:val="22"/>
          <w:szCs w:val="22"/>
        </w:rPr>
        <w:t>00,00 m</w:t>
      </w:r>
      <w:r w:rsidR="00525998" w:rsidRPr="003C3B5B">
        <w:rPr>
          <w:i w:val="0"/>
          <w:sz w:val="22"/>
          <w:szCs w:val="22"/>
          <w:vertAlign w:val="superscript"/>
        </w:rPr>
        <w:t>2</w:t>
      </w:r>
      <w:r w:rsidR="00525998" w:rsidRPr="003C3B5B">
        <w:rPr>
          <w:i w:val="0"/>
          <w:sz w:val="22"/>
          <w:szCs w:val="22"/>
        </w:rPr>
        <w:t xml:space="preserve"> notranje talne površine/objekt</w:t>
      </w:r>
      <w:r w:rsidR="00F23F3A" w:rsidRPr="003C3B5B">
        <w:rPr>
          <w:i w:val="0"/>
          <w:sz w:val="22"/>
          <w:szCs w:val="22"/>
        </w:rPr>
        <w:t>.</w:t>
      </w:r>
    </w:p>
    <w:p w14:paraId="59F9BAD5" w14:textId="77777777" w:rsidR="00035B2B" w:rsidRPr="00525998" w:rsidRDefault="00035B2B" w:rsidP="00170D42">
      <w:pPr>
        <w:pStyle w:val="Odstavekseznama"/>
        <w:ind w:left="1020"/>
        <w:jc w:val="both"/>
        <w:rPr>
          <w:i w:val="0"/>
          <w:sz w:val="22"/>
          <w:szCs w:val="22"/>
        </w:rPr>
      </w:pPr>
    </w:p>
    <w:p w14:paraId="5C81678D" w14:textId="77777777" w:rsidR="00035B2B" w:rsidRDefault="006D236E" w:rsidP="00170D42">
      <w:pPr>
        <w:ind w:left="1020"/>
        <w:jc w:val="both"/>
        <w:rPr>
          <w:sz w:val="22"/>
          <w:szCs w:val="22"/>
        </w:rPr>
      </w:pPr>
      <w:r>
        <w:rPr>
          <w:b/>
          <w:i w:val="0"/>
          <w:sz w:val="22"/>
          <w:szCs w:val="22"/>
          <w:u w:val="single"/>
        </w:rPr>
        <w:t>Obe referenci</w:t>
      </w:r>
      <w:r w:rsidR="00035B2B">
        <w:rPr>
          <w:i w:val="0"/>
          <w:sz w:val="22"/>
          <w:szCs w:val="22"/>
        </w:rPr>
        <w:t xml:space="preserve"> se mora</w:t>
      </w:r>
      <w:r>
        <w:rPr>
          <w:i w:val="0"/>
          <w:sz w:val="22"/>
          <w:szCs w:val="22"/>
        </w:rPr>
        <w:t>ta</w:t>
      </w:r>
      <w:r w:rsidR="00035B2B">
        <w:rPr>
          <w:i w:val="0"/>
          <w:sz w:val="22"/>
          <w:szCs w:val="22"/>
        </w:rPr>
        <w:t xml:space="preserve"> nanašati na storitve čiščenja v v</w:t>
      </w:r>
      <w:r w:rsidR="000645B4">
        <w:rPr>
          <w:i w:val="0"/>
          <w:sz w:val="22"/>
          <w:szCs w:val="22"/>
        </w:rPr>
        <w:t>zgojno-izobraževalnih ustanovah oziroma</w:t>
      </w:r>
      <w:r w:rsidR="00035B2B">
        <w:rPr>
          <w:i w:val="0"/>
          <w:sz w:val="22"/>
          <w:szCs w:val="22"/>
        </w:rPr>
        <w:t xml:space="preserve"> zdravstvenih ustano</w:t>
      </w:r>
      <w:r w:rsidR="000645B4">
        <w:rPr>
          <w:i w:val="0"/>
          <w:sz w:val="22"/>
          <w:szCs w:val="22"/>
        </w:rPr>
        <w:t>vah</w:t>
      </w:r>
      <w:r w:rsidR="00035B2B">
        <w:rPr>
          <w:sz w:val="22"/>
          <w:szCs w:val="22"/>
        </w:rPr>
        <w:t>.</w:t>
      </w:r>
    </w:p>
    <w:p w14:paraId="6B6E74D2" w14:textId="77777777" w:rsidR="00035B2B" w:rsidRDefault="00035B2B" w:rsidP="00170D42">
      <w:pPr>
        <w:ind w:left="1020"/>
        <w:jc w:val="both"/>
        <w:rPr>
          <w:i w:val="0"/>
          <w:sz w:val="22"/>
          <w:szCs w:val="22"/>
        </w:rPr>
      </w:pPr>
    </w:p>
    <w:p w14:paraId="07848C03" w14:textId="77777777" w:rsidR="00035B2B" w:rsidRDefault="00035B2B" w:rsidP="00170D42">
      <w:pPr>
        <w:ind w:left="1020"/>
        <w:jc w:val="both"/>
        <w:rPr>
          <w:i w:val="0"/>
          <w:sz w:val="22"/>
          <w:szCs w:val="22"/>
        </w:rPr>
      </w:pPr>
      <w:r>
        <w:rPr>
          <w:i w:val="0"/>
          <w:sz w:val="22"/>
          <w:szCs w:val="22"/>
        </w:rPr>
        <w:t>Posamezna pogodba mora biti veljavna najmanj 12 mesecev. V primeru pogodbe, ki je še veljavna, mora biti le-ta veljavna najmanj 12 mesecev pred dnevom poteka roka za oddajo ponudb.</w:t>
      </w:r>
    </w:p>
    <w:p w14:paraId="02FBFBFA" w14:textId="77777777" w:rsidR="00035B2B" w:rsidRDefault="00035B2B" w:rsidP="00170D42">
      <w:pPr>
        <w:ind w:left="1020"/>
        <w:jc w:val="both"/>
        <w:rPr>
          <w:sz w:val="22"/>
          <w:szCs w:val="22"/>
        </w:rPr>
      </w:pPr>
    </w:p>
    <w:p w14:paraId="17FE51BB" w14:textId="77777777" w:rsidR="00035B2B" w:rsidRDefault="00035B2B" w:rsidP="00170D42">
      <w:pPr>
        <w:ind w:left="1020"/>
        <w:jc w:val="both"/>
        <w:rPr>
          <w:i w:val="0"/>
          <w:sz w:val="22"/>
          <w:szCs w:val="22"/>
        </w:rPr>
      </w:pPr>
      <w:r>
        <w:rPr>
          <w:i w:val="0"/>
          <w:sz w:val="22"/>
          <w:szCs w:val="22"/>
        </w:rPr>
        <w:t>Naročnik si pridržuje pravico, da navedbe preveri ter zahteva dokazila (na primer: pogodbo z naročnikom ali delodajalcem, obračune, potrdila o izplačilih, … ) o izvedbi navedenega referenčnega dela, oziroma navedbe preveri neposredno pri naročniku.</w:t>
      </w:r>
    </w:p>
    <w:p w14:paraId="12923759" w14:textId="77777777" w:rsidR="00035B2B" w:rsidRDefault="00035B2B" w:rsidP="00035B2B">
      <w:pPr>
        <w:spacing w:after="200" w:line="276" w:lineRule="auto"/>
        <w:ind w:left="720"/>
        <w:rPr>
          <w:i w:val="0"/>
          <w:color w:val="000000"/>
          <w:sz w:val="22"/>
          <w:szCs w:val="22"/>
        </w:rPr>
      </w:pPr>
    </w:p>
    <w:p w14:paraId="0E621598" w14:textId="77777777" w:rsidR="00035B2B" w:rsidRDefault="00035B2B" w:rsidP="00035B2B">
      <w:pPr>
        <w:spacing w:after="200" w:line="276" w:lineRule="auto"/>
        <w:ind w:left="720"/>
        <w:rPr>
          <w:i w:val="0"/>
          <w:color w:val="000000"/>
          <w:sz w:val="22"/>
          <w:szCs w:val="22"/>
        </w:rPr>
      </w:pPr>
    </w:p>
    <w:p w14:paraId="63E32DE6" w14:textId="77777777" w:rsidR="000F57B0" w:rsidRDefault="000F57B0" w:rsidP="00035B2B">
      <w:pPr>
        <w:spacing w:after="200" w:line="276" w:lineRule="auto"/>
        <w:ind w:left="720"/>
        <w:rPr>
          <w:i w:val="0"/>
          <w:color w:val="000000"/>
          <w:sz w:val="22"/>
          <w:szCs w:val="22"/>
        </w:rPr>
      </w:pPr>
    </w:p>
    <w:p w14:paraId="1D64CDEA" w14:textId="77777777" w:rsidR="00F55741" w:rsidRDefault="00F55741" w:rsidP="00035B2B">
      <w:pPr>
        <w:spacing w:after="200" w:line="276" w:lineRule="auto"/>
        <w:rPr>
          <w:i w:val="0"/>
          <w:color w:val="000000"/>
          <w:sz w:val="22"/>
          <w:szCs w:val="22"/>
        </w:rPr>
      </w:pPr>
    </w:p>
    <w:p w14:paraId="3F3C3910" w14:textId="77777777" w:rsidR="0050326E" w:rsidRDefault="0050326E" w:rsidP="00035B2B">
      <w:pPr>
        <w:spacing w:after="200" w:line="276" w:lineRule="auto"/>
        <w:rPr>
          <w:i w:val="0"/>
          <w:color w:val="000000"/>
          <w:sz w:val="22"/>
          <w:szCs w:val="22"/>
        </w:rPr>
      </w:pPr>
    </w:p>
    <w:p w14:paraId="0465F75A" w14:textId="77777777" w:rsidR="0050326E" w:rsidRDefault="0050326E" w:rsidP="00035B2B">
      <w:pPr>
        <w:spacing w:after="200" w:line="276" w:lineRule="auto"/>
        <w:rPr>
          <w:i w:val="0"/>
          <w:color w:val="000000"/>
          <w:sz w:val="22"/>
          <w:szCs w:val="22"/>
        </w:rPr>
      </w:pPr>
    </w:p>
    <w:p w14:paraId="56CEF7AF" w14:textId="77777777" w:rsidR="007A3E7D" w:rsidRDefault="007A3E7D" w:rsidP="00096AC9">
      <w:pPr>
        <w:ind w:left="7788" w:firstLine="708"/>
        <w:jc w:val="center"/>
        <w:rPr>
          <w:b/>
          <w:i w:val="0"/>
          <w:color w:val="000000"/>
          <w:sz w:val="22"/>
          <w:szCs w:val="22"/>
        </w:rPr>
      </w:pPr>
    </w:p>
    <w:p w14:paraId="25E1C073" w14:textId="77777777" w:rsidR="005E5113" w:rsidRDefault="005E5113" w:rsidP="00096AC9">
      <w:pPr>
        <w:ind w:left="7788" w:firstLine="708"/>
        <w:jc w:val="center"/>
        <w:rPr>
          <w:b/>
          <w:i w:val="0"/>
          <w:color w:val="000000"/>
          <w:sz w:val="22"/>
          <w:szCs w:val="22"/>
        </w:rPr>
      </w:pPr>
    </w:p>
    <w:p w14:paraId="7589886E" w14:textId="77777777" w:rsidR="005E5113" w:rsidRDefault="005E5113" w:rsidP="00096AC9">
      <w:pPr>
        <w:ind w:left="7788" w:firstLine="708"/>
        <w:jc w:val="center"/>
        <w:rPr>
          <w:ins w:id="0" w:author="Viktorija Strajnar" w:date="2021-05-10T14:37:00Z"/>
          <w:b/>
          <w:i w:val="0"/>
          <w:color w:val="000000"/>
          <w:sz w:val="22"/>
          <w:szCs w:val="22"/>
        </w:rPr>
      </w:pPr>
    </w:p>
    <w:p w14:paraId="5D00D30F" w14:textId="76033EB4" w:rsidR="00035B2B" w:rsidRDefault="00035B2B" w:rsidP="00096AC9">
      <w:pPr>
        <w:ind w:left="7788" w:firstLine="708"/>
        <w:jc w:val="center"/>
        <w:rPr>
          <w:b/>
          <w:i w:val="0"/>
          <w:color w:val="000000"/>
          <w:sz w:val="22"/>
          <w:szCs w:val="22"/>
          <w:highlight w:val="yellow"/>
        </w:rPr>
      </w:pPr>
      <w:r>
        <w:rPr>
          <w:b/>
          <w:i w:val="0"/>
          <w:color w:val="000000"/>
          <w:sz w:val="22"/>
          <w:szCs w:val="22"/>
        </w:rPr>
        <w:t>PRILOGA 4/2</w:t>
      </w:r>
    </w:p>
    <w:p w14:paraId="03ADC22A" w14:textId="77777777" w:rsidR="006A7570" w:rsidRDefault="006A7570" w:rsidP="00035B2B">
      <w:pPr>
        <w:spacing w:after="200" w:line="276" w:lineRule="auto"/>
        <w:ind w:left="720"/>
        <w:jc w:val="center"/>
        <w:rPr>
          <w:b/>
          <w:i w:val="0"/>
          <w:color w:val="000000"/>
          <w:sz w:val="22"/>
          <w:szCs w:val="22"/>
          <w:highlight w:val="yellow"/>
        </w:rPr>
      </w:pPr>
    </w:p>
    <w:p w14:paraId="3BFE8552" w14:textId="77777777" w:rsidR="00035B2B" w:rsidRPr="00525998" w:rsidRDefault="00035B2B" w:rsidP="00035B2B">
      <w:pPr>
        <w:spacing w:after="200" w:line="276" w:lineRule="auto"/>
        <w:ind w:left="720"/>
        <w:jc w:val="center"/>
        <w:rPr>
          <w:b/>
          <w:i w:val="0"/>
          <w:color w:val="000000"/>
          <w:sz w:val="28"/>
          <w:szCs w:val="24"/>
        </w:rPr>
      </w:pPr>
      <w:r w:rsidRPr="00525998">
        <w:rPr>
          <w:b/>
          <w:i w:val="0"/>
          <w:color w:val="000000"/>
          <w:sz w:val="28"/>
          <w:szCs w:val="24"/>
        </w:rPr>
        <w:t>STROKOVNO PRIPOROČILO  -  REFERENČNA IZJAVA</w:t>
      </w:r>
    </w:p>
    <w:p w14:paraId="2E4D803E" w14:textId="77777777" w:rsidR="00035B2B" w:rsidRDefault="00035B2B" w:rsidP="00035B2B">
      <w:pPr>
        <w:spacing w:after="200" w:line="276" w:lineRule="auto"/>
        <w:ind w:left="720"/>
        <w:jc w:val="center"/>
        <w:rPr>
          <w:b/>
          <w:i w:val="0"/>
          <w:color w:val="000000"/>
          <w:szCs w:val="24"/>
        </w:rPr>
      </w:pPr>
    </w:p>
    <w:p w14:paraId="6E3DA21D" w14:textId="77777777" w:rsidR="000645B4" w:rsidRDefault="00035B2B" w:rsidP="00170D42">
      <w:pPr>
        <w:spacing w:after="200" w:line="276" w:lineRule="auto"/>
        <w:ind w:left="1020"/>
        <w:rPr>
          <w:i w:val="0"/>
          <w:color w:val="000000"/>
          <w:sz w:val="22"/>
          <w:szCs w:val="22"/>
        </w:rPr>
      </w:pPr>
      <w:r>
        <w:rPr>
          <w:i w:val="0"/>
          <w:color w:val="000000"/>
          <w:sz w:val="22"/>
          <w:szCs w:val="22"/>
        </w:rPr>
        <w:t>Naročnik ____________________________________________________________</w:t>
      </w:r>
      <w:r w:rsidR="00170D42">
        <w:rPr>
          <w:i w:val="0"/>
          <w:color w:val="000000"/>
          <w:sz w:val="22"/>
          <w:szCs w:val="22"/>
        </w:rPr>
        <w:t>_____</w:t>
      </w:r>
      <w:r>
        <w:rPr>
          <w:i w:val="0"/>
          <w:color w:val="000000"/>
          <w:sz w:val="22"/>
          <w:szCs w:val="22"/>
        </w:rPr>
        <w:t xml:space="preserve">________________, </w:t>
      </w:r>
    </w:p>
    <w:p w14:paraId="4D811956" w14:textId="77777777" w:rsidR="00035B2B" w:rsidRDefault="00035B2B" w:rsidP="00170D42">
      <w:pPr>
        <w:spacing w:after="200" w:line="276" w:lineRule="auto"/>
        <w:ind w:left="1020"/>
        <w:rPr>
          <w:i w:val="0"/>
          <w:color w:val="000000"/>
          <w:sz w:val="22"/>
          <w:szCs w:val="22"/>
        </w:rPr>
      </w:pPr>
      <w:r>
        <w:rPr>
          <w:i w:val="0"/>
          <w:color w:val="000000"/>
          <w:sz w:val="22"/>
          <w:szCs w:val="22"/>
        </w:rPr>
        <w:t xml:space="preserve">kot pogodbena stranka potrjujemo, da imamo oz. smo imeli v zadnjih treh letih </w:t>
      </w:r>
      <w:r>
        <w:rPr>
          <w:i w:val="0"/>
          <w:sz w:val="22"/>
          <w:szCs w:val="22"/>
        </w:rPr>
        <w:t>pred dnevom poteka roka za oddajo ponudb</w:t>
      </w:r>
      <w:r>
        <w:rPr>
          <w:i w:val="0"/>
          <w:color w:val="000000"/>
          <w:sz w:val="22"/>
          <w:szCs w:val="22"/>
        </w:rPr>
        <w:t xml:space="preserve"> sklenjeno pogodbo o medsebojnem sodelovanju z izvajalcem za opravljanje storitev čiščenja </w:t>
      </w:r>
    </w:p>
    <w:p w14:paraId="6CB5DA2C" w14:textId="77777777" w:rsidR="00035B2B" w:rsidRDefault="00035B2B" w:rsidP="00170D42">
      <w:pPr>
        <w:spacing w:after="200" w:line="276" w:lineRule="auto"/>
        <w:ind w:left="1020"/>
        <w:rPr>
          <w:i w:val="0"/>
          <w:color w:val="000000"/>
          <w:sz w:val="22"/>
          <w:szCs w:val="22"/>
        </w:rPr>
      </w:pPr>
      <w:r>
        <w:rPr>
          <w:i w:val="0"/>
          <w:color w:val="000000"/>
          <w:sz w:val="22"/>
          <w:szCs w:val="22"/>
        </w:rPr>
        <w:t>_____________________________________________________</w:t>
      </w:r>
      <w:r w:rsidR="00170D42">
        <w:rPr>
          <w:i w:val="0"/>
          <w:color w:val="000000"/>
          <w:sz w:val="22"/>
          <w:szCs w:val="22"/>
        </w:rPr>
        <w:t>____________________________ .</w:t>
      </w:r>
    </w:p>
    <w:p w14:paraId="177FB356" w14:textId="77777777" w:rsidR="009E2B6C" w:rsidRDefault="00035B2B">
      <w:pPr>
        <w:spacing w:after="200" w:line="276" w:lineRule="auto"/>
        <w:ind w:left="1020"/>
        <w:jc w:val="both"/>
        <w:rPr>
          <w:b/>
          <w:i w:val="0"/>
          <w:color w:val="000000"/>
          <w:sz w:val="22"/>
          <w:szCs w:val="22"/>
        </w:rPr>
      </w:pPr>
      <w:r w:rsidRPr="002E51C6">
        <w:rPr>
          <w:b/>
          <w:i w:val="0"/>
          <w:color w:val="000000"/>
          <w:sz w:val="22"/>
          <w:szCs w:val="22"/>
        </w:rPr>
        <w:t>Potrjujemo, da je izvajalec opravljal storitve čiščenja v našem podjetju / javnem zavodu</w:t>
      </w:r>
      <w:r w:rsidR="00B41754" w:rsidRPr="002E51C6">
        <w:rPr>
          <w:b/>
          <w:i w:val="0"/>
          <w:color w:val="000000"/>
          <w:sz w:val="22"/>
          <w:szCs w:val="22"/>
        </w:rPr>
        <w:t xml:space="preserve"> strokovno, kvalitetno in ustrezno zahtevam naročnika</w:t>
      </w:r>
      <w:r w:rsidRPr="002E51C6">
        <w:rPr>
          <w:b/>
          <w:i w:val="0"/>
          <w:color w:val="000000"/>
          <w:sz w:val="22"/>
          <w:szCs w:val="22"/>
        </w:rPr>
        <w:t>.</w:t>
      </w:r>
    </w:p>
    <w:p w14:paraId="190FACB5" w14:textId="77777777" w:rsidR="00035B2B" w:rsidRDefault="00035B2B" w:rsidP="00170D42">
      <w:pPr>
        <w:spacing w:after="200" w:line="276" w:lineRule="auto"/>
        <w:ind w:left="1020"/>
        <w:rPr>
          <w:i w:val="0"/>
          <w:color w:val="000000"/>
          <w:sz w:val="22"/>
          <w:szCs w:val="22"/>
        </w:rPr>
      </w:pPr>
      <w:r>
        <w:rPr>
          <w:i w:val="0"/>
          <w:color w:val="000000"/>
          <w:sz w:val="22"/>
          <w:szCs w:val="22"/>
        </w:rPr>
        <w:t xml:space="preserve">Veljavnost pogodbe od ____________________do_______________________________. </w:t>
      </w:r>
      <w:r>
        <w:rPr>
          <w:color w:val="000000"/>
          <w:sz w:val="16"/>
          <w:szCs w:val="16"/>
        </w:rPr>
        <w:t>(datumska opredelitev- dan, mesec, leto)</w:t>
      </w:r>
    </w:p>
    <w:p w14:paraId="096153A7" w14:textId="77777777" w:rsidR="00035B2B" w:rsidRDefault="00035B2B" w:rsidP="00170D42">
      <w:pPr>
        <w:spacing w:after="200" w:line="276" w:lineRule="auto"/>
        <w:ind w:left="1020"/>
        <w:rPr>
          <w:i w:val="0"/>
          <w:color w:val="000000"/>
          <w:sz w:val="22"/>
          <w:szCs w:val="22"/>
        </w:rPr>
      </w:pPr>
      <w:r>
        <w:rPr>
          <w:i w:val="0"/>
          <w:color w:val="000000"/>
          <w:sz w:val="22"/>
          <w:szCs w:val="22"/>
        </w:rPr>
        <w:t>Površina čiščenja znaša (notranje talne površine) ________________________________ m</w:t>
      </w:r>
      <w:r>
        <w:rPr>
          <w:i w:val="0"/>
          <w:color w:val="000000"/>
          <w:sz w:val="22"/>
          <w:szCs w:val="22"/>
          <w:vertAlign w:val="superscript"/>
        </w:rPr>
        <w:t>2</w:t>
      </w:r>
      <w:r>
        <w:rPr>
          <w:i w:val="0"/>
          <w:color w:val="000000"/>
          <w:sz w:val="22"/>
          <w:szCs w:val="22"/>
        </w:rPr>
        <w:t>.</w:t>
      </w:r>
    </w:p>
    <w:p w14:paraId="75D2F479" w14:textId="77777777" w:rsidR="00035B2B" w:rsidRDefault="00035B2B" w:rsidP="00170D42">
      <w:pPr>
        <w:tabs>
          <w:tab w:val="num" w:pos="709"/>
        </w:tabs>
        <w:spacing w:after="200" w:line="276" w:lineRule="auto"/>
        <w:ind w:left="1020"/>
        <w:rPr>
          <w:i w:val="0"/>
          <w:color w:val="000000"/>
          <w:sz w:val="22"/>
          <w:szCs w:val="22"/>
        </w:rPr>
      </w:pPr>
      <w:r>
        <w:rPr>
          <w:i w:val="0"/>
          <w:color w:val="000000"/>
          <w:sz w:val="22"/>
          <w:szCs w:val="22"/>
        </w:rPr>
        <w:t xml:space="preserve">Ime in priimek kontaktne osebe naročnika ________________________________________________, </w:t>
      </w:r>
    </w:p>
    <w:p w14:paraId="38F9B8BF" w14:textId="77777777" w:rsidR="00035B2B" w:rsidRDefault="00035B2B" w:rsidP="00170D42">
      <w:pPr>
        <w:tabs>
          <w:tab w:val="num" w:pos="709"/>
        </w:tabs>
        <w:spacing w:after="200" w:line="276" w:lineRule="auto"/>
        <w:ind w:left="1020"/>
        <w:rPr>
          <w:i w:val="0"/>
          <w:color w:val="000000"/>
          <w:sz w:val="22"/>
          <w:szCs w:val="22"/>
        </w:rPr>
      </w:pPr>
    </w:p>
    <w:p w14:paraId="5F315BB7" w14:textId="77777777" w:rsidR="00035B2B" w:rsidRDefault="00035B2B" w:rsidP="00170D42">
      <w:pPr>
        <w:tabs>
          <w:tab w:val="num" w:pos="709"/>
        </w:tabs>
        <w:spacing w:after="200" w:line="276" w:lineRule="auto"/>
        <w:ind w:left="1020"/>
        <w:rPr>
          <w:i w:val="0"/>
          <w:color w:val="000000"/>
          <w:sz w:val="22"/>
          <w:szCs w:val="22"/>
        </w:rPr>
      </w:pPr>
      <w:r>
        <w:rPr>
          <w:i w:val="0"/>
          <w:color w:val="000000"/>
          <w:sz w:val="22"/>
          <w:szCs w:val="22"/>
        </w:rPr>
        <w:t>Telefonska številka: _____________________________________________,</w:t>
      </w:r>
    </w:p>
    <w:p w14:paraId="03985DA4" w14:textId="77777777" w:rsidR="00035B2B" w:rsidRDefault="00035B2B" w:rsidP="00170D42">
      <w:pPr>
        <w:tabs>
          <w:tab w:val="num" w:pos="709"/>
        </w:tabs>
        <w:spacing w:after="200" w:line="276" w:lineRule="auto"/>
        <w:ind w:left="1020"/>
        <w:rPr>
          <w:i w:val="0"/>
          <w:color w:val="000000"/>
          <w:sz w:val="22"/>
          <w:szCs w:val="22"/>
        </w:rPr>
      </w:pPr>
    </w:p>
    <w:p w14:paraId="074D0E1C" w14:textId="77777777" w:rsidR="00035B2B" w:rsidRDefault="00035B2B" w:rsidP="00170D42">
      <w:pPr>
        <w:tabs>
          <w:tab w:val="num" w:pos="709"/>
        </w:tabs>
        <w:spacing w:after="200" w:line="276" w:lineRule="auto"/>
        <w:ind w:left="1020"/>
        <w:rPr>
          <w:i w:val="0"/>
          <w:color w:val="000000"/>
          <w:sz w:val="22"/>
          <w:szCs w:val="22"/>
        </w:rPr>
      </w:pPr>
      <w:r>
        <w:rPr>
          <w:i w:val="0"/>
          <w:color w:val="000000"/>
          <w:sz w:val="22"/>
          <w:szCs w:val="22"/>
        </w:rPr>
        <w:t xml:space="preserve"> elektronski naslov kontaktne osebe _________________________________________________ .</w:t>
      </w:r>
    </w:p>
    <w:p w14:paraId="3222FE1F" w14:textId="77777777" w:rsidR="00035B2B" w:rsidRDefault="00035B2B" w:rsidP="00170D42">
      <w:pPr>
        <w:tabs>
          <w:tab w:val="num" w:pos="709"/>
        </w:tabs>
        <w:spacing w:after="200" w:line="276" w:lineRule="auto"/>
        <w:ind w:left="1020"/>
        <w:rPr>
          <w:i w:val="0"/>
          <w:color w:val="000000"/>
          <w:sz w:val="22"/>
          <w:szCs w:val="22"/>
        </w:rPr>
      </w:pPr>
      <w:r>
        <w:rPr>
          <w:i w:val="0"/>
          <w:color w:val="000000"/>
          <w:sz w:val="22"/>
          <w:szCs w:val="22"/>
        </w:rPr>
        <w:tab/>
      </w:r>
    </w:p>
    <w:p w14:paraId="037BBCB6" w14:textId="77777777" w:rsidR="00035B2B" w:rsidRDefault="00035B2B" w:rsidP="00170D42">
      <w:pPr>
        <w:tabs>
          <w:tab w:val="num" w:pos="709"/>
        </w:tabs>
        <w:spacing w:after="200" w:line="276" w:lineRule="auto"/>
        <w:ind w:left="1020"/>
        <w:rPr>
          <w:i w:val="0"/>
          <w:color w:val="000000"/>
          <w:sz w:val="22"/>
          <w:szCs w:val="22"/>
        </w:rPr>
      </w:pPr>
      <w:r>
        <w:rPr>
          <w:i w:val="0"/>
          <w:color w:val="000000"/>
          <w:sz w:val="22"/>
          <w:szCs w:val="22"/>
        </w:rPr>
        <w:t>Potrdilo se izdaja na željo ponudnika zaradi sodelovanja na javnem razpisu.</w:t>
      </w:r>
    </w:p>
    <w:p w14:paraId="3D03569A" w14:textId="77777777" w:rsidR="00035B2B" w:rsidRDefault="0000665F" w:rsidP="0000665F">
      <w:pPr>
        <w:tabs>
          <w:tab w:val="num" w:pos="709"/>
        </w:tabs>
        <w:spacing w:after="200" w:line="276" w:lineRule="auto"/>
        <w:ind w:left="1020"/>
        <w:rPr>
          <w:i w:val="0"/>
          <w:color w:val="000000"/>
          <w:sz w:val="22"/>
          <w:szCs w:val="22"/>
        </w:rPr>
      </w:pPr>
      <w:r>
        <w:rPr>
          <w:i w:val="0"/>
          <w:color w:val="000000"/>
          <w:sz w:val="22"/>
          <w:szCs w:val="22"/>
        </w:rPr>
        <w:t>Datum:</w:t>
      </w:r>
      <w:r>
        <w:rPr>
          <w:i w:val="0"/>
          <w:color w:val="000000"/>
          <w:sz w:val="22"/>
          <w:szCs w:val="22"/>
        </w:rPr>
        <w:tab/>
      </w:r>
      <w:r>
        <w:rPr>
          <w:i w:val="0"/>
          <w:color w:val="000000"/>
          <w:sz w:val="22"/>
          <w:szCs w:val="22"/>
        </w:rPr>
        <w:tab/>
      </w:r>
      <w:r>
        <w:rPr>
          <w:i w:val="0"/>
          <w:color w:val="000000"/>
          <w:sz w:val="22"/>
          <w:szCs w:val="22"/>
        </w:rPr>
        <w:tab/>
      </w:r>
      <w:r>
        <w:rPr>
          <w:i w:val="0"/>
          <w:color w:val="000000"/>
          <w:sz w:val="22"/>
          <w:szCs w:val="22"/>
        </w:rPr>
        <w:tab/>
        <w:t xml:space="preserve">        Žig</w:t>
      </w:r>
      <w:r>
        <w:rPr>
          <w:i w:val="0"/>
          <w:color w:val="000000"/>
          <w:sz w:val="22"/>
          <w:szCs w:val="22"/>
        </w:rPr>
        <w:tab/>
      </w:r>
      <w:r>
        <w:rPr>
          <w:i w:val="0"/>
          <w:color w:val="000000"/>
          <w:sz w:val="22"/>
          <w:szCs w:val="22"/>
        </w:rPr>
        <w:tab/>
      </w:r>
      <w:r>
        <w:rPr>
          <w:i w:val="0"/>
          <w:color w:val="000000"/>
          <w:sz w:val="22"/>
          <w:szCs w:val="22"/>
        </w:rPr>
        <w:tab/>
        <w:t xml:space="preserve">               </w:t>
      </w:r>
      <w:r w:rsidR="00035B2B">
        <w:rPr>
          <w:i w:val="0"/>
          <w:color w:val="000000"/>
          <w:sz w:val="22"/>
          <w:szCs w:val="22"/>
        </w:rPr>
        <w:t>Podpis:</w:t>
      </w:r>
    </w:p>
    <w:p w14:paraId="441E2C89" w14:textId="77777777" w:rsidR="00035B2B" w:rsidRDefault="00170D42" w:rsidP="00170D42">
      <w:pPr>
        <w:tabs>
          <w:tab w:val="num" w:pos="709"/>
        </w:tabs>
        <w:spacing w:after="200" w:line="276" w:lineRule="auto"/>
        <w:ind w:left="1020"/>
        <w:rPr>
          <w:i w:val="0"/>
          <w:color w:val="000000"/>
          <w:sz w:val="22"/>
          <w:szCs w:val="22"/>
        </w:rPr>
      </w:pPr>
      <w:r>
        <w:rPr>
          <w:i w:val="0"/>
          <w:color w:val="000000"/>
          <w:sz w:val="22"/>
          <w:szCs w:val="22"/>
        </w:rPr>
        <w:t>__________________</w:t>
      </w:r>
      <w:r>
        <w:rPr>
          <w:i w:val="0"/>
          <w:color w:val="000000"/>
          <w:sz w:val="22"/>
          <w:szCs w:val="22"/>
        </w:rPr>
        <w:tab/>
      </w:r>
      <w:r>
        <w:rPr>
          <w:i w:val="0"/>
          <w:color w:val="000000"/>
          <w:sz w:val="22"/>
          <w:szCs w:val="22"/>
        </w:rPr>
        <w:tab/>
      </w:r>
      <w:r>
        <w:rPr>
          <w:i w:val="0"/>
          <w:color w:val="000000"/>
          <w:sz w:val="22"/>
          <w:szCs w:val="22"/>
        </w:rPr>
        <w:tab/>
      </w:r>
      <w:r>
        <w:rPr>
          <w:i w:val="0"/>
          <w:color w:val="000000"/>
          <w:sz w:val="22"/>
          <w:szCs w:val="22"/>
        </w:rPr>
        <w:tab/>
      </w:r>
      <w:r>
        <w:rPr>
          <w:i w:val="0"/>
          <w:color w:val="000000"/>
          <w:sz w:val="22"/>
          <w:szCs w:val="22"/>
        </w:rPr>
        <w:tab/>
      </w:r>
      <w:r>
        <w:rPr>
          <w:i w:val="0"/>
          <w:color w:val="000000"/>
          <w:sz w:val="22"/>
          <w:szCs w:val="22"/>
        </w:rPr>
        <w:tab/>
      </w:r>
      <w:r w:rsidR="00035B2B">
        <w:rPr>
          <w:i w:val="0"/>
          <w:color w:val="000000"/>
          <w:sz w:val="22"/>
          <w:szCs w:val="22"/>
        </w:rPr>
        <w:t>_______________________</w:t>
      </w:r>
    </w:p>
    <w:p w14:paraId="549F4E66" w14:textId="77777777" w:rsidR="006A7570" w:rsidRDefault="006A7570" w:rsidP="003711C4">
      <w:pPr>
        <w:tabs>
          <w:tab w:val="num" w:pos="709"/>
        </w:tabs>
        <w:spacing w:after="200" w:line="276" w:lineRule="auto"/>
        <w:rPr>
          <w:i w:val="0"/>
          <w:color w:val="000000"/>
          <w:sz w:val="22"/>
          <w:szCs w:val="22"/>
        </w:rPr>
      </w:pPr>
    </w:p>
    <w:p w14:paraId="7E8F7598" w14:textId="77777777" w:rsidR="00096AC9" w:rsidRPr="00525998" w:rsidRDefault="00096AC9" w:rsidP="00096AC9">
      <w:pPr>
        <w:spacing w:after="200" w:line="276" w:lineRule="auto"/>
        <w:ind w:left="1020"/>
        <w:rPr>
          <w:color w:val="000000"/>
          <w:sz w:val="22"/>
          <w:szCs w:val="22"/>
        </w:rPr>
      </w:pPr>
      <w:r w:rsidRPr="00096AC9">
        <w:rPr>
          <w:color w:val="000000"/>
          <w:sz w:val="22"/>
          <w:szCs w:val="22"/>
        </w:rPr>
        <w:t>Ponudniki lahko priložijo referenčna potrdila tudi na drugih obrazcih, vendar morajo le-ti vsebovati enake zahtevane podatke kot zahtevan obrazec - Priloga 4/2.</w:t>
      </w:r>
    </w:p>
    <w:p w14:paraId="609F408D" w14:textId="77777777" w:rsidR="00307E40" w:rsidRDefault="00307E40" w:rsidP="003711C4">
      <w:pPr>
        <w:tabs>
          <w:tab w:val="num" w:pos="709"/>
        </w:tabs>
        <w:spacing w:after="200" w:line="276" w:lineRule="auto"/>
        <w:rPr>
          <w:i w:val="0"/>
          <w:color w:val="000000"/>
          <w:sz w:val="22"/>
          <w:szCs w:val="22"/>
        </w:rPr>
      </w:pPr>
    </w:p>
    <w:p w14:paraId="587C56A2" w14:textId="77777777" w:rsidR="00035B2B" w:rsidRDefault="00035B2B" w:rsidP="00170D42">
      <w:pPr>
        <w:spacing w:after="200" w:line="276" w:lineRule="auto"/>
        <w:ind w:left="1020"/>
        <w:rPr>
          <w:color w:val="000000"/>
          <w:sz w:val="22"/>
          <w:szCs w:val="22"/>
        </w:rPr>
      </w:pPr>
      <w:r w:rsidRPr="00525998">
        <w:rPr>
          <w:color w:val="000000"/>
          <w:sz w:val="22"/>
          <w:szCs w:val="22"/>
        </w:rPr>
        <w:t xml:space="preserve">Obrazec je potrebno </w:t>
      </w:r>
      <w:r w:rsidR="007A3E7D">
        <w:rPr>
          <w:color w:val="000000"/>
          <w:sz w:val="22"/>
          <w:szCs w:val="22"/>
        </w:rPr>
        <w:t>priložiti</w:t>
      </w:r>
      <w:r w:rsidR="007A3E7D" w:rsidRPr="00525998">
        <w:rPr>
          <w:color w:val="000000"/>
          <w:sz w:val="22"/>
          <w:szCs w:val="22"/>
        </w:rPr>
        <w:t xml:space="preserve"> </w:t>
      </w:r>
      <w:r w:rsidRPr="00525998">
        <w:rPr>
          <w:color w:val="000000"/>
          <w:sz w:val="22"/>
          <w:szCs w:val="22"/>
        </w:rPr>
        <w:t>za vsako referenčno izjavo oz. pogodbenega partnerja.</w:t>
      </w:r>
    </w:p>
    <w:p w14:paraId="351476E5" w14:textId="77777777" w:rsidR="00B64492" w:rsidRDefault="00B64492" w:rsidP="00035B2B">
      <w:pPr>
        <w:rPr>
          <w:b/>
          <w:i w:val="0"/>
          <w:color w:val="000000"/>
          <w:sz w:val="22"/>
          <w:szCs w:val="22"/>
        </w:rPr>
      </w:pPr>
    </w:p>
    <w:p w14:paraId="6D21F433" w14:textId="77777777" w:rsidR="006310E8" w:rsidRDefault="006310E8" w:rsidP="00035B2B">
      <w:pPr>
        <w:rPr>
          <w:b/>
          <w:i w:val="0"/>
          <w:color w:val="000000"/>
          <w:sz w:val="22"/>
          <w:szCs w:val="22"/>
        </w:rPr>
      </w:pPr>
    </w:p>
    <w:p w14:paraId="4AA22D88" w14:textId="77777777" w:rsidR="00B64492" w:rsidRDefault="00B64492" w:rsidP="00035B2B">
      <w:pPr>
        <w:rPr>
          <w:b/>
          <w:i w:val="0"/>
          <w:color w:val="000000"/>
          <w:sz w:val="22"/>
          <w:szCs w:val="22"/>
        </w:rPr>
      </w:pPr>
    </w:p>
    <w:p w14:paraId="4AB98E8D" w14:textId="77777777" w:rsidR="00035B2B" w:rsidRDefault="00690792" w:rsidP="00035B2B">
      <w:pPr>
        <w:ind w:left="7788" w:firstLine="708"/>
        <w:jc w:val="center"/>
        <w:rPr>
          <w:b/>
          <w:i w:val="0"/>
          <w:color w:val="000000"/>
          <w:sz w:val="22"/>
          <w:szCs w:val="22"/>
        </w:rPr>
      </w:pPr>
      <w:r>
        <w:rPr>
          <w:b/>
          <w:i w:val="0"/>
          <w:color w:val="000000"/>
          <w:sz w:val="22"/>
          <w:szCs w:val="22"/>
        </w:rPr>
        <w:t>PRILOGA 4/3</w:t>
      </w:r>
    </w:p>
    <w:p w14:paraId="4B9E9063" w14:textId="77777777" w:rsidR="00035B2B" w:rsidRDefault="00035B2B" w:rsidP="00035B2B">
      <w:pPr>
        <w:spacing w:after="200" w:line="276" w:lineRule="auto"/>
        <w:ind w:left="720"/>
        <w:jc w:val="center"/>
        <w:rPr>
          <w:b/>
          <w:i w:val="0"/>
          <w:sz w:val="22"/>
          <w:szCs w:val="22"/>
          <w:highlight w:val="yellow"/>
        </w:rPr>
      </w:pPr>
    </w:p>
    <w:p w14:paraId="1D1605A7" w14:textId="77777777" w:rsidR="007B4104" w:rsidRDefault="007B4104" w:rsidP="00035B2B">
      <w:pPr>
        <w:spacing w:after="200" w:line="276" w:lineRule="auto"/>
        <w:ind w:left="720"/>
        <w:jc w:val="center"/>
        <w:rPr>
          <w:b/>
          <w:i w:val="0"/>
          <w:sz w:val="22"/>
          <w:szCs w:val="22"/>
          <w:highlight w:val="yellow"/>
        </w:rPr>
      </w:pPr>
    </w:p>
    <w:p w14:paraId="70E3896B" w14:textId="77777777" w:rsidR="006A7570" w:rsidRDefault="006A7570" w:rsidP="00035B2B">
      <w:pPr>
        <w:spacing w:after="200" w:line="276" w:lineRule="auto"/>
        <w:ind w:left="720"/>
        <w:jc w:val="center"/>
        <w:rPr>
          <w:b/>
          <w:i w:val="0"/>
          <w:sz w:val="22"/>
          <w:szCs w:val="22"/>
          <w:highlight w:val="yellow"/>
        </w:rPr>
      </w:pPr>
    </w:p>
    <w:p w14:paraId="641BBF16" w14:textId="77777777" w:rsidR="006A7570" w:rsidRDefault="006A7570" w:rsidP="00035B2B">
      <w:pPr>
        <w:spacing w:after="200" w:line="276" w:lineRule="auto"/>
        <w:ind w:left="720"/>
        <w:jc w:val="center"/>
        <w:rPr>
          <w:b/>
          <w:i w:val="0"/>
          <w:sz w:val="22"/>
          <w:szCs w:val="22"/>
          <w:highlight w:val="yellow"/>
        </w:rPr>
      </w:pPr>
    </w:p>
    <w:p w14:paraId="177E9A84" w14:textId="77777777" w:rsidR="00035B2B" w:rsidRDefault="00035B2B" w:rsidP="00035B2B">
      <w:pPr>
        <w:spacing w:after="200" w:line="276" w:lineRule="auto"/>
        <w:ind w:left="720"/>
        <w:jc w:val="center"/>
        <w:rPr>
          <w:b/>
          <w:i w:val="0"/>
          <w:sz w:val="28"/>
          <w:szCs w:val="28"/>
        </w:rPr>
      </w:pPr>
      <w:r>
        <w:rPr>
          <w:b/>
          <w:i w:val="0"/>
          <w:sz w:val="28"/>
          <w:szCs w:val="28"/>
        </w:rPr>
        <w:t>IZJAVA</w:t>
      </w:r>
    </w:p>
    <w:p w14:paraId="6EFA8687" w14:textId="77777777" w:rsidR="00035B2B" w:rsidRDefault="00035B2B" w:rsidP="00035B2B">
      <w:pPr>
        <w:spacing w:after="200" w:line="276" w:lineRule="auto"/>
        <w:ind w:left="720"/>
        <w:jc w:val="center"/>
        <w:rPr>
          <w:b/>
          <w:i w:val="0"/>
          <w:sz w:val="28"/>
          <w:szCs w:val="28"/>
        </w:rPr>
      </w:pPr>
      <w:r>
        <w:rPr>
          <w:b/>
          <w:i w:val="0"/>
          <w:sz w:val="28"/>
          <w:szCs w:val="28"/>
        </w:rPr>
        <w:t xml:space="preserve">O IZVAJANJU STORITEV </w:t>
      </w:r>
    </w:p>
    <w:p w14:paraId="1C07DB50" w14:textId="77777777" w:rsidR="00035B2B" w:rsidRDefault="00035B2B" w:rsidP="00035B2B">
      <w:pPr>
        <w:spacing w:after="200" w:line="276" w:lineRule="auto"/>
        <w:ind w:left="720"/>
        <w:jc w:val="both"/>
        <w:rPr>
          <w:i w:val="0"/>
          <w:color w:val="000000"/>
          <w:sz w:val="22"/>
          <w:szCs w:val="22"/>
        </w:rPr>
      </w:pPr>
    </w:p>
    <w:p w14:paraId="74753FAF" w14:textId="77777777" w:rsidR="009010C8" w:rsidRDefault="009010C8" w:rsidP="00035B2B">
      <w:pPr>
        <w:spacing w:after="200" w:line="276" w:lineRule="auto"/>
        <w:ind w:left="720"/>
        <w:jc w:val="both"/>
        <w:rPr>
          <w:i w:val="0"/>
          <w:color w:val="000000"/>
          <w:sz w:val="22"/>
          <w:szCs w:val="22"/>
        </w:rPr>
      </w:pPr>
      <w:r>
        <w:rPr>
          <w:i w:val="0"/>
          <w:color w:val="000000"/>
          <w:sz w:val="22"/>
          <w:szCs w:val="22"/>
        </w:rPr>
        <w:t>I z j a v l j a m o:</w:t>
      </w:r>
    </w:p>
    <w:p w14:paraId="5119228C" w14:textId="56418158" w:rsidR="00035B2B" w:rsidRPr="005E5113" w:rsidRDefault="009010C8" w:rsidP="009010C8">
      <w:pPr>
        <w:pStyle w:val="Odstavekseznama"/>
        <w:numPr>
          <w:ilvl w:val="0"/>
          <w:numId w:val="14"/>
        </w:numPr>
        <w:spacing w:after="200" w:line="276" w:lineRule="auto"/>
        <w:jc w:val="both"/>
        <w:rPr>
          <w:i w:val="0"/>
          <w:sz w:val="22"/>
          <w:szCs w:val="22"/>
        </w:rPr>
      </w:pPr>
      <w:r>
        <w:rPr>
          <w:i w:val="0"/>
          <w:sz w:val="22"/>
          <w:szCs w:val="22"/>
        </w:rPr>
        <w:t>da</w:t>
      </w:r>
      <w:r w:rsidR="00035B2B" w:rsidRPr="009010C8">
        <w:rPr>
          <w:i w:val="0"/>
          <w:sz w:val="22"/>
          <w:szCs w:val="22"/>
        </w:rPr>
        <w:t xml:space="preserve"> izvajamo storitve čiščenja v skladu s </w:t>
      </w:r>
      <w:r w:rsidR="00035B2B" w:rsidRPr="009010C8">
        <w:rPr>
          <w:bCs/>
          <w:i w:val="0"/>
          <w:sz w:val="22"/>
          <w:szCs w:val="22"/>
        </w:rPr>
        <w:t xml:space="preserve">Pravilnikom o normativih in minimalnih tehničnih pogojih za prostor in opremo vrtca (Uradni list RS, št. </w:t>
      </w:r>
      <w:hyperlink r:id="rId10" w:tgtFrame="_blank" w:tooltip="Pravilnik o normativih in minimalnih tehničnih pogojih za prostor in opremo vrtca" w:history="1">
        <w:r w:rsidR="00035B2B" w:rsidRPr="009010C8">
          <w:rPr>
            <w:rStyle w:val="Hiperpovezava"/>
            <w:bCs/>
            <w:i w:val="0"/>
            <w:color w:val="auto"/>
            <w:sz w:val="22"/>
            <w:szCs w:val="22"/>
            <w:u w:val="none"/>
          </w:rPr>
          <w:t>73/00</w:t>
        </w:r>
      </w:hyperlink>
      <w:r w:rsidR="00035B2B" w:rsidRPr="009010C8">
        <w:rPr>
          <w:bCs/>
          <w:i w:val="0"/>
          <w:sz w:val="22"/>
          <w:szCs w:val="22"/>
        </w:rPr>
        <w:t>,</w:t>
      </w:r>
      <w:r w:rsidR="00525998" w:rsidRPr="009010C8">
        <w:rPr>
          <w:bCs/>
          <w:i w:val="0"/>
          <w:sz w:val="22"/>
          <w:szCs w:val="22"/>
        </w:rPr>
        <w:t xml:space="preserve"> s spremembami in dopolnitvami</w:t>
      </w:r>
      <w:r w:rsidR="00035B2B" w:rsidRPr="009010C8">
        <w:rPr>
          <w:bCs/>
          <w:i w:val="0"/>
          <w:sz w:val="22"/>
          <w:szCs w:val="22"/>
        </w:rPr>
        <w:t>)</w:t>
      </w:r>
      <w:r w:rsidR="00035B2B" w:rsidRPr="009010C8">
        <w:rPr>
          <w:i w:val="0"/>
          <w:color w:val="000000"/>
          <w:sz w:val="22"/>
          <w:szCs w:val="22"/>
        </w:rPr>
        <w:t xml:space="preserve">, </w:t>
      </w:r>
      <w:r w:rsidR="00104CD9" w:rsidRPr="009010C8">
        <w:rPr>
          <w:i w:val="0"/>
          <w:color w:val="000000"/>
          <w:sz w:val="22"/>
          <w:szCs w:val="22"/>
        </w:rPr>
        <w:t>zahtevami naročnika (opredeljenimi v III., IV. in V. poglavju dokumentacije v zvezi z oddajo javnega naročila) ter načrtom in t</w:t>
      </w:r>
      <w:r w:rsidR="00AD7F9C" w:rsidRPr="009010C8">
        <w:rPr>
          <w:i w:val="0"/>
          <w:color w:val="000000"/>
          <w:sz w:val="22"/>
          <w:szCs w:val="22"/>
        </w:rPr>
        <w:t>ehnologijo čiščenja (priloga 4/4</w:t>
      </w:r>
      <w:r w:rsidR="00104CD9" w:rsidRPr="009010C8">
        <w:rPr>
          <w:i w:val="0"/>
          <w:color w:val="000000"/>
          <w:sz w:val="22"/>
          <w:szCs w:val="22"/>
        </w:rPr>
        <w:t>)</w:t>
      </w:r>
      <w:r>
        <w:rPr>
          <w:i w:val="0"/>
          <w:color w:val="000000"/>
          <w:sz w:val="22"/>
          <w:szCs w:val="22"/>
        </w:rPr>
        <w:t>;</w:t>
      </w:r>
    </w:p>
    <w:p w14:paraId="2A0BE529" w14:textId="06245DAD" w:rsidR="005E5113" w:rsidRPr="005E5113" w:rsidRDefault="005E5113" w:rsidP="005E5113">
      <w:pPr>
        <w:pStyle w:val="Odstavekseznama"/>
        <w:numPr>
          <w:ilvl w:val="0"/>
          <w:numId w:val="14"/>
        </w:numPr>
        <w:spacing w:after="200" w:line="276" w:lineRule="auto"/>
        <w:jc w:val="both"/>
        <w:rPr>
          <w:i w:val="0"/>
          <w:sz w:val="22"/>
          <w:szCs w:val="22"/>
        </w:rPr>
      </w:pPr>
      <w:r>
        <w:rPr>
          <w:i w:val="0"/>
          <w:sz w:val="22"/>
          <w:szCs w:val="22"/>
        </w:rPr>
        <w:t>da razpolagamo vsaj z minimalnim številom zahtevanih delavcev kot jih zahteva naročnik oz. v kolikor smo izpolnili prilogo 5/2, izjavljamo, da bomo storitev opravili z večjim številom delavcev, kot to izhaja iz priloge 5/2;</w:t>
      </w:r>
    </w:p>
    <w:p w14:paraId="4C4F2602" w14:textId="77777777" w:rsidR="00096AC9" w:rsidRPr="00096AC9" w:rsidRDefault="00096AC9" w:rsidP="00096AC9">
      <w:pPr>
        <w:pStyle w:val="Odstavekseznama"/>
        <w:widowControl w:val="0"/>
        <w:numPr>
          <w:ilvl w:val="0"/>
          <w:numId w:val="14"/>
        </w:numPr>
        <w:tabs>
          <w:tab w:val="left" w:pos="-1123"/>
          <w:tab w:val="left" w:pos="-720"/>
          <w:tab w:val="left" w:pos="0"/>
          <w:tab w:val="left" w:pos="543"/>
          <w:tab w:val="left" w:pos="1110"/>
          <w:tab w:val="left" w:pos="1677"/>
          <w:tab w:val="left" w:pos="2244"/>
          <w:tab w:val="left" w:pos="2811"/>
          <w:tab w:val="left" w:pos="3378"/>
          <w:tab w:val="left" w:pos="3945"/>
          <w:tab w:val="left" w:pos="4512"/>
          <w:tab w:val="left" w:pos="5079"/>
          <w:tab w:val="left" w:pos="5646"/>
          <w:tab w:val="left" w:pos="6156"/>
          <w:tab w:val="left" w:pos="6480"/>
          <w:tab w:val="left" w:pos="7200"/>
          <w:tab w:val="left" w:pos="7920"/>
          <w:tab w:val="left" w:pos="8640"/>
        </w:tabs>
        <w:contextualSpacing/>
        <w:jc w:val="both"/>
        <w:rPr>
          <w:i w:val="0"/>
          <w:sz w:val="22"/>
          <w:szCs w:val="22"/>
        </w:rPr>
      </w:pPr>
      <w:r w:rsidRPr="00096AC9">
        <w:rPr>
          <w:i w:val="0"/>
          <w:sz w:val="22"/>
          <w:szCs w:val="22"/>
        </w:rPr>
        <w:t>da razpolagamo z ustreznimi kadri, ki so izkušeni, strokovno usposobljeni,</w:t>
      </w:r>
      <w:r w:rsidR="00DD5977">
        <w:rPr>
          <w:i w:val="0"/>
          <w:sz w:val="22"/>
          <w:szCs w:val="22"/>
        </w:rPr>
        <w:t xml:space="preserve"> imajo znanje slovenskega jezika vsaj na osnovni ravni,</w:t>
      </w:r>
      <w:r w:rsidRPr="00096AC9">
        <w:rPr>
          <w:i w:val="0"/>
          <w:sz w:val="22"/>
          <w:szCs w:val="22"/>
        </w:rPr>
        <w:t xml:space="preserve"> imajo uspešno opravljen zdravniški pregled ter preizkus znanja iz varnosti in zdravja pri delu in so sposobni izvesti predmet javnega naročila;</w:t>
      </w:r>
    </w:p>
    <w:p w14:paraId="1371E9B4" w14:textId="77777777" w:rsidR="00096AC9" w:rsidRPr="00096AC9" w:rsidRDefault="00096AC9" w:rsidP="00096AC9">
      <w:pPr>
        <w:pStyle w:val="Odstavekseznama"/>
        <w:widowControl w:val="0"/>
        <w:tabs>
          <w:tab w:val="left" w:pos="-1123"/>
          <w:tab w:val="left" w:pos="-720"/>
          <w:tab w:val="left" w:pos="0"/>
          <w:tab w:val="left" w:pos="543"/>
          <w:tab w:val="left" w:pos="1110"/>
          <w:tab w:val="left" w:pos="1677"/>
          <w:tab w:val="left" w:pos="2244"/>
          <w:tab w:val="left" w:pos="2811"/>
          <w:tab w:val="left" w:pos="3378"/>
          <w:tab w:val="left" w:pos="3945"/>
          <w:tab w:val="left" w:pos="4512"/>
          <w:tab w:val="left" w:pos="5079"/>
          <w:tab w:val="left" w:pos="5646"/>
          <w:tab w:val="left" w:pos="6156"/>
          <w:tab w:val="left" w:pos="6480"/>
          <w:tab w:val="left" w:pos="7200"/>
          <w:tab w:val="left" w:pos="7920"/>
          <w:tab w:val="left" w:pos="8640"/>
        </w:tabs>
        <w:ind w:left="1440"/>
        <w:contextualSpacing/>
        <w:jc w:val="both"/>
        <w:rPr>
          <w:i w:val="0"/>
          <w:sz w:val="22"/>
          <w:szCs w:val="22"/>
        </w:rPr>
      </w:pPr>
    </w:p>
    <w:p w14:paraId="141F631A" w14:textId="77777777" w:rsidR="001F7C3E" w:rsidRDefault="00096AC9" w:rsidP="00096AC9">
      <w:pPr>
        <w:pStyle w:val="Odstavekseznama"/>
        <w:widowControl w:val="0"/>
        <w:numPr>
          <w:ilvl w:val="0"/>
          <w:numId w:val="14"/>
        </w:numPr>
        <w:tabs>
          <w:tab w:val="left" w:pos="-1123"/>
          <w:tab w:val="left" w:pos="-720"/>
          <w:tab w:val="left" w:pos="0"/>
          <w:tab w:val="left" w:pos="543"/>
          <w:tab w:val="left" w:pos="1110"/>
          <w:tab w:val="left" w:pos="1677"/>
          <w:tab w:val="left" w:pos="2244"/>
          <w:tab w:val="left" w:pos="2811"/>
          <w:tab w:val="left" w:pos="3378"/>
          <w:tab w:val="left" w:pos="3945"/>
          <w:tab w:val="left" w:pos="4512"/>
          <w:tab w:val="left" w:pos="5079"/>
          <w:tab w:val="left" w:pos="5646"/>
          <w:tab w:val="left" w:pos="6156"/>
          <w:tab w:val="left" w:pos="6480"/>
          <w:tab w:val="left" w:pos="7200"/>
          <w:tab w:val="left" w:pos="7920"/>
          <w:tab w:val="left" w:pos="8640"/>
        </w:tabs>
        <w:contextualSpacing/>
        <w:jc w:val="both"/>
        <w:rPr>
          <w:i w:val="0"/>
          <w:sz w:val="22"/>
          <w:szCs w:val="22"/>
        </w:rPr>
      </w:pPr>
      <w:r w:rsidRPr="00096AC9">
        <w:rPr>
          <w:i w:val="0"/>
          <w:sz w:val="22"/>
          <w:szCs w:val="22"/>
        </w:rPr>
        <w:t>da razpolagamo z vsemi tehničnimi sredstvi in delovno opremo, ki bo omogočal</w:t>
      </w:r>
      <w:r w:rsidR="007A3E7D">
        <w:rPr>
          <w:i w:val="0"/>
          <w:sz w:val="22"/>
          <w:szCs w:val="22"/>
        </w:rPr>
        <w:t>a</w:t>
      </w:r>
      <w:r w:rsidRPr="00096AC9">
        <w:rPr>
          <w:i w:val="0"/>
          <w:sz w:val="22"/>
          <w:szCs w:val="22"/>
        </w:rPr>
        <w:t xml:space="preserve"> pravočasno in kakovostno izvedbo naročnikovih zahtev, navedenih v dokumentaciji v zvezi z oddajo javnega naročila</w:t>
      </w:r>
      <w:r w:rsidR="001F7C3E">
        <w:rPr>
          <w:i w:val="0"/>
          <w:sz w:val="22"/>
          <w:szCs w:val="22"/>
        </w:rPr>
        <w:t>;</w:t>
      </w:r>
    </w:p>
    <w:p w14:paraId="1329A594" w14:textId="77777777" w:rsidR="001F7C3E" w:rsidRPr="003C3B5B" w:rsidRDefault="001F7C3E" w:rsidP="003C3B5B">
      <w:pPr>
        <w:pStyle w:val="Odstavekseznama"/>
        <w:rPr>
          <w:i w:val="0"/>
          <w:sz w:val="22"/>
          <w:szCs w:val="22"/>
        </w:rPr>
      </w:pPr>
    </w:p>
    <w:p w14:paraId="3FC1DD08" w14:textId="77777777" w:rsidR="001F7C3E" w:rsidRPr="00E35A9E" w:rsidRDefault="001F7C3E" w:rsidP="001F7C3E">
      <w:pPr>
        <w:pStyle w:val="Odstavekseznama"/>
        <w:numPr>
          <w:ilvl w:val="0"/>
          <w:numId w:val="14"/>
        </w:numPr>
        <w:tabs>
          <w:tab w:val="left" w:pos="10065"/>
        </w:tabs>
        <w:jc w:val="both"/>
        <w:rPr>
          <w:i w:val="0"/>
          <w:sz w:val="22"/>
          <w:szCs w:val="22"/>
        </w:rPr>
      </w:pPr>
      <w:r w:rsidRPr="00E35A9E">
        <w:rPr>
          <w:i w:val="0"/>
          <w:sz w:val="22"/>
          <w:szCs w:val="22"/>
        </w:rPr>
        <w:t>da so dezinfekcijska sredstva, ki se jih uporablja v primeru razkuževanja, vpisana v register biocidnih proizvodov</w:t>
      </w:r>
      <w:r>
        <w:rPr>
          <w:i w:val="0"/>
          <w:sz w:val="22"/>
          <w:szCs w:val="22"/>
        </w:rPr>
        <w:t>.</w:t>
      </w:r>
    </w:p>
    <w:p w14:paraId="0B495393" w14:textId="77777777" w:rsidR="00096AC9" w:rsidRPr="00096AC9" w:rsidRDefault="00096AC9" w:rsidP="003C3B5B">
      <w:pPr>
        <w:pStyle w:val="Odstavekseznama"/>
        <w:widowControl w:val="0"/>
        <w:tabs>
          <w:tab w:val="left" w:pos="-1123"/>
          <w:tab w:val="left" w:pos="-720"/>
          <w:tab w:val="left" w:pos="0"/>
          <w:tab w:val="left" w:pos="543"/>
          <w:tab w:val="left" w:pos="1110"/>
          <w:tab w:val="left" w:pos="1677"/>
          <w:tab w:val="left" w:pos="2244"/>
          <w:tab w:val="left" w:pos="2811"/>
          <w:tab w:val="left" w:pos="3378"/>
          <w:tab w:val="left" w:pos="3945"/>
          <w:tab w:val="left" w:pos="4512"/>
          <w:tab w:val="left" w:pos="5079"/>
          <w:tab w:val="left" w:pos="5646"/>
          <w:tab w:val="left" w:pos="6156"/>
          <w:tab w:val="left" w:pos="6480"/>
          <w:tab w:val="left" w:pos="7200"/>
          <w:tab w:val="left" w:pos="7920"/>
          <w:tab w:val="left" w:pos="8640"/>
        </w:tabs>
        <w:ind w:left="1440"/>
        <w:contextualSpacing/>
        <w:jc w:val="both"/>
        <w:rPr>
          <w:i w:val="0"/>
          <w:sz w:val="22"/>
          <w:szCs w:val="22"/>
        </w:rPr>
      </w:pPr>
    </w:p>
    <w:p w14:paraId="1717F5D0" w14:textId="77777777" w:rsidR="00096AC9" w:rsidRDefault="00096AC9" w:rsidP="00096AC9">
      <w:pPr>
        <w:spacing w:after="200" w:line="276" w:lineRule="auto"/>
        <w:jc w:val="both"/>
        <w:rPr>
          <w:i w:val="0"/>
          <w:sz w:val="22"/>
          <w:szCs w:val="22"/>
        </w:rPr>
      </w:pPr>
    </w:p>
    <w:p w14:paraId="0D3DE403" w14:textId="77777777" w:rsidR="00035B2B" w:rsidRDefault="00035B2B" w:rsidP="007B4104">
      <w:pPr>
        <w:tabs>
          <w:tab w:val="num" w:pos="1440"/>
        </w:tabs>
        <w:spacing w:after="200" w:line="276" w:lineRule="auto"/>
        <w:rPr>
          <w:i w:val="0"/>
          <w:color w:val="000000"/>
          <w:sz w:val="22"/>
          <w:szCs w:val="22"/>
        </w:rPr>
      </w:pPr>
      <w:r>
        <w:rPr>
          <w:i w:val="0"/>
          <w:color w:val="000000"/>
          <w:sz w:val="22"/>
          <w:szCs w:val="22"/>
        </w:rPr>
        <w:tab/>
      </w:r>
    </w:p>
    <w:p w14:paraId="1A610A74" w14:textId="77777777" w:rsidR="00035B2B" w:rsidRDefault="00035B2B" w:rsidP="00035B2B">
      <w:pPr>
        <w:spacing w:after="200" w:line="276" w:lineRule="auto"/>
        <w:rPr>
          <w:i w:val="0"/>
          <w:color w:val="000000"/>
          <w:sz w:val="22"/>
          <w:szCs w:val="22"/>
        </w:rPr>
      </w:pPr>
    </w:p>
    <w:p w14:paraId="17DAC2EF" w14:textId="77777777" w:rsidR="00035B2B" w:rsidRDefault="00035B2B" w:rsidP="00035B2B">
      <w:pPr>
        <w:spacing w:after="200" w:line="276" w:lineRule="auto"/>
        <w:rPr>
          <w:i w:val="0"/>
          <w:color w:val="000000"/>
          <w:sz w:val="22"/>
          <w:szCs w:val="22"/>
        </w:rPr>
      </w:pPr>
    </w:p>
    <w:p w14:paraId="3E75068B" w14:textId="77777777" w:rsidR="00035B2B" w:rsidRDefault="00035B2B" w:rsidP="00035B2B">
      <w:pPr>
        <w:spacing w:after="200" w:line="276" w:lineRule="auto"/>
        <w:rPr>
          <w:i w:val="0"/>
          <w:color w:val="000000"/>
          <w:sz w:val="22"/>
          <w:szCs w:val="22"/>
        </w:rPr>
      </w:pPr>
    </w:p>
    <w:p w14:paraId="2A88D36C" w14:textId="77777777" w:rsidR="00035B2B" w:rsidRDefault="00035B2B" w:rsidP="00035B2B">
      <w:pPr>
        <w:spacing w:after="200" w:line="276" w:lineRule="auto"/>
        <w:rPr>
          <w:i w:val="0"/>
          <w:color w:val="000000"/>
          <w:sz w:val="22"/>
          <w:szCs w:val="22"/>
        </w:rPr>
      </w:pPr>
    </w:p>
    <w:p w14:paraId="5E23904D" w14:textId="77777777" w:rsidR="00035B2B" w:rsidRDefault="00035B2B" w:rsidP="00035B2B">
      <w:pPr>
        <w:spacing w:after="200" w:line="276" w:lineRule="auto"/>
        <w:rPr>
          <w:i w:val="0"/>
          <w:color w:val="000000"/>
          <w:sz w:val="22"/>
          <w:szCs w:val="22"/>
        </w:rPr>
      </w:pPr>
    </w:p>
    <w:p w14:paraId="1563D169" w14:textId="77777777" w:rsidR="00035B2B" w:rsidRDefault="00035B2B" w:rsidP="00035B2B">
      <w:pPr>
        <w:jc w:val="center"/>
        <w:rPr>
          <w:b/>
          <w:i w:val="0"/>
          <w:sz w:val="20"/>
        </w:rPr>
      </w:pPr>
    </w:p>
    <w:p w14:paraId="31657127" w14:textId="77777777" w:rsidR="00035B2B" w:rsidRDefault="00035B2B" w:rsidP="00035B2B">
      <w:pPr>
        <w:rPr>
          <w:b/>
          <w:i w:val="0"/>
          <w:sz w:val="20"/>
        </w:rPr>
      </w:pPr>
      <w:r>
        <w:rPr>
          <w:b/>
          <w:i w:val="0"/>
          <w:sz w:val="20"/>
        </w:rPr>
        <w:br w:type="page"/>
      </w:r>
    </w:p>
    <w:p w14:paraId="0C10599F" w14:textId="77777777" w:rsidR="00035B2B" w:rsidRDefault="00035B2B" w:rsidP="00035B2B">
      <w:pPr>
        <w:spacing w:after="200" w:line="276" w:lineRule="auto"/>
        <w:jc w:val="right"/>
        <w:rPr>
          <w:b/>
          <w:i w:val="0"/>
          <w:color w:val="000000"/>
          <w:sz w:val="22"/>
          <w:szCs w:val="22"/>
        </w:rPr>
      </w:pPr>
      <w:r>
        <w:rPr>
          <w:i w:val="0"/>
          <w:color w:val="000000"/>
          <w:sz w:val="22"/>
          <w:szCs w:val="22"/>
        </w:rPr>
        <w:lastRenderedPageBreak/>
        <w:tab/>
      </w:r>
      <w:r>
        <w:rPr>
          <w:i w:val="0"/>
          <w:color w:val="000000"/>
          <w:sz w:val="22"/>
          <w:szCs w:val="22"/>
        </w:rPr>
        <w:tab/>
      </w:r>
      <w:r>
        <w:rPr>
          <w:i w:val="0"/>
          <w:color w:val="000000"/>
          <w:sz w:val="22"/>
          <w:szCs w:val="22"/>
        </w:rPr>
        <w:tab/>
      </w:r>
      <w:r>
        <w:rPr>
          <w:i w:val="0"/>
          <w:color w:val="000000"/>
          <w:sz w:val="22"/>
          <w:szCs w:val="22"/>
        </w:rPr>
        <w:tab/>
      </w:r>
      <w:r>
        <w:rPr>
          <w:i w:val="0"/>
          <w:color w:val="000000"/>
          <w:sz w:val="22"/>
          <w:szCs w:val="22"/>
        </w:rPr>
        <w:tab/>
      </w:r>
      <w:r>
        <w:rPr>
          <w:i w:val="0"/>
          <w:color w:val="000000"/>
          <w:sz w:val="22"/>
          <w:szCs w:val="22"/>
        </w:rPr>
        <w:tab/>
      </w:r>
      <w:r>
        <w:rPr>
          <w:i w:val="0"/>
          <w:color w:val="000000"/>
          <w:sz w:val="22"/>
          <w:szCs w:val="22"/>
        </w:rPr>
        <w:tab/>
      </w:r>
      <w:r>
        <w:rPr>
          <w:i w:val="0"/>
          <w:color w:val="000000"/>
          <w:sz w:val="22"/>
          <w:szCs w:val="22"/>
        </w:rPr>
        <w:tab/>
      </w:r>
      <w:r>
        <w:rPr>
          <w:i w:val="0"/>
          <w:color w:val="000000"/>
          <w:sz w:val="22"/>
          <w:szCs w:val="22"/>
        </w:rPr>
        <w:tab/>
      </w:r>
      <w:r>
        <w:rPr>
          <w:i w:val="0"/>
          <w:color w:val="000000"/>
          <w:sz w:val="22"/>
          <w:szCs w:val="22"/>
        </w:rPr>
        <w:tab/>
      </w:r>
      <w:r w:rsidR="004771E1">
        <w:rPr>
          <w:b/>
          <w:i w:val="0"/>
          <w:color w:val="000000"/>
          <w:sz w:val="22"/>
          <w:szCs w:val="22"/>
        </w:rPr>
        <w:tab/>
        <w:t>PRILOGE</w:t>
      </w:r>
      <w:r>
        <w:rPr>
          <w:b/>
          <w:i w:val="0"/>
          <w:color w:val="000000"/>
          <w:sz w:val="22"/>
          <w:szCs w:val="22"/>
        </w:rPr>
        <w:t xml:space="preserve"> 5</w:t>
      </w:r>
    </w:p>
    <w:p w14:paraId="6A4ADAF6" w14:textId="77777777" w:rsidR="00035B2B" w:rsidRDefault="00035B2B" w:rsidP="00035B2B">
      <w:pPr>
        <w:spacing w:after="200" w:line="276" w:lineRule="auto"/>
        <w:rPr>
          <w:i w:val="0"/>
          <w:color w:val="000000"/>
          <w:sz w:val="22"/>
          <w:szCs w:val="22"/>
        </w:rPr>
      </w:pPr>
    </w:p>
    <w:p w14:paraId="54BF0408" w14:textId="77777777" w:rsidR="00035B2B" w:rsidRDefault="00035B2B" w:rsidP="00035B2B">
      <w:pPr>
        <w:spacing w:after="200" w:line="276" w:lineRule="auto"/>
        <w:rPr>
          <w:i w:val="0"/>
          <w:color w:val="000000"/>
          <w:sz w:val="22"/>
          <w:szCs w:val="22"/>
        </w:rPr>
      </w:pPr>
    </w:p>
    <w:p w14:paraId="73805A39" w14:textId="77777777" w:rsidR="00035B2B" w:rsidRDefault="00035B2B" w:rsidP="00035B2B">
      <w:pPr>
        <w:pStyle w:val="Glava"/>
        <w:tabs>
          <w:tab w:val="left" w:pos="708"/>
        </w:tabs>
        <w:ind w:left="1080"/>
        <w:jc w:val="center"/>
        <w:rPr>
          <w:i w:val="0"/>
          <w:color w:val="000000"/>
          <w:sz w:val="28"/>
          <w:szCs w:val="28"/>
        </w:rPr>
      </w:pPr>
    </w:p>
    <w:p w14:paraId="1E123412" w14:textId="77777777" w:rsidR="00035B2B" w:rsidRDefault="00035B2B" w:rsidP="00035B2B">
      <w:pPr>
        <w:pStyle w:val="Glava"/>
        <w:tabs>
          <w:tab w:val="left" w:pos="708"/>
        </w:tabs>
        <w:ind w:left="1080"/>
        <w:jc w:val="center"/>
        <w:rPr>
          <w:i w:val="0"/>
          <w:color w:val="000000"/>
          <w:sz w:val="22"/>
          <w:szCs w:val="22"/>
        </w:rPr>
      </w:pPr>
    </w:p>
    <w:p w14:paraId="3B6457A7" w14:textId="77777777" w:rsidR="00035B2B" w:rsidRDefault="00035B2B" w:rsidP="00035B2B">
      <w:pPr>
        <w:pStyle w:val="Glava"/>
        <w:tabs>
          <w:tab w:val="left" w:pos="708"/>
        </w:tabs>
        <w:ind w:left="1080"/>
        <w:jc w:val="center"/>
        <w:rPr>
          <w:i w:val="0"/>
          <w:color w:val="000000"/>
          <w:sz w:val="22"/>
          <w:szCs w:val="22"/>
        </w:rPr>
      </w:pPr>
    </w:p>
    <w:p w14:paraId="13837597" w14:textId="77777777" w:rsidR="00035B2B" w:rsidRDefault="0050326E" w:rsidP="008732CA">
      <w:pPr>
        <w:pStyle w:val="Odstavekseznama"/>
        <w:numPr>
          <w:ilvl w:val="0"/>
          <w:numId w:val="26"/>
        </w:numPr>
        <w:tabs>
          <w:tab w:val="left" w:pos="1134"/>
        </w:tabs>
        <w:contextualSpacing/>
        <w:jc w:val="both"/>
        <w:rPr>
          <w:i w:val="0"/>
          <w:color w:val="000000"/>
          <w:sz w:val="22"/>
          <w:szCs w:val="22"/>
        </w:rPr>
      </w:pPr>
      <w:r>
        <w:rPr>
          <w:i w:val="0"/>
          <w:color w:val="000000"/>
          <w:sz w:val="22"/>
          <w:szCs w:val="22"/>
        </w:rPr>
        <w:t>N</w:t>
      </w:r>
      <w:r w:rsidR="00035B2B" w:rsidRPr="007B57CC">
        <w:rPr>
          <w:i w:val="0"/>
          <w:color w:val="000000"/>
          <w:sz w:val="22"/>
          <w:szCs w:val="22"/>
        </w:rPr>
        <w:t>avedba ključnega tehničnega osebja in drugih strokovnih delavcev, ki bodo odgovorni za nadzor kakovosti (priloga 5/1)</w:t>
      </w:r>
      <w:r w:rsidR="007B4104" w:rsidRPr="007B57CC">
        <w:rPr>
          <w:i w:val="0"/>
          <w:color w:val="000000"/>
          <w:sz w:val="22"/>
          <w:szCs w:val="22"/>
        </w:rPr>
        <w:t>.</w:t>
      </w:r>
    </w:p>
    <w:p w14:paraId="3542E61E" w14:textId="77777777" w:rsidR="007B57CC" w:rsidRPr="003711C4" w:rsidRDefault="007B57CC" w:rsidP="008732CA">
      <w:pPr>
        <w:pStyle w:val="Odstavekseznama"/>
        <w:numPr>
          <w:ilvl w:val="0"/>
          <w:numId w:val="26"/>
        </w:numPr>
        <w:tabs>
          <w:tab w:val="left" w:pos="1134"/>
        </w:tabs>
        <w:contextualSpacing/>
        <w:jc w:val="both"/>
        <w:rPr>
          <w:i w:val="0"/>
          <w:color w:val="000000"/>
          <w:sz w:val="22"/>
          <w:szCs w:val="22"/>
        </w:rPr>
      </w:pPr>
      <w:r w:rsidRPr="003711C4">
        <w:rPr>
          <w:i w:val="0"/>
          <w:color w:val="000000"/>
          <w:sz w:val="22"/>
          <w:szCs w:val="22"/>
        </w:rPr>
        <w:t>Seznam kadrov (priloga 5/2)</w:t>
      </w:r>
    </w:p>
    <w:p w14:paraId="6282D294" w14:textId="77777777" w:rsidR="00035B2B" w:rsidRDefault="00035B2B" w:rsidP="00035B2B">
      <w:pPr>
        <w:pStyle w:val="Glava"/>
        <w:tabs>
          <w:tab w:val="left" w:pos="708"/>
        </w:tabs>
        <w:ind w:left="1080"/>
        <w:jc w:val="both"/>
        <w:rPr>
          <w:i w:val="0"/>
          <w:color w:val="000000"/>
          <w:sz w:val="22"/>
          <w:szCs w:val="22"/>
        </w:rPr>
      </w:pPr>
    </w:p>
    <w:p w14:paraId="4FD5751F" w14:textId="77777777" w:rsidR="00035B2B" w:rsidRDefault="00035B2B" w:rsidP="00035B2B">
      <w:pPr>
        <w:spacing w:after="200" w:line="276" w:lineRule="auto"/>
        <w:rPr>
          <w:i w:val="0"/>
          <w:color w:val="000000"/>
          <w:sz w:val="22"/>
          <w:szCs w:val="22"/>
        </w:rPr>
      </w:pPr>
    </w:p>
    <w:p w14:paraId="4AFAFBAE" w14:textId="77777777" w:rsidR="00035B2B" w:rsidRDefault="00035B2B" w:rsidP="00035B2B">
      <w:pPr>
        <w:pStyle w:val="Glava"/>
        <w:tabs>
          <w:tab w:val="left" w:pos="708"/>
        </w:tabs>
        <w:jc w:val="center"/>
        <w:rPr>
          <w:b/>
          <w:i w:val="0"/>
          <w:sz w:val="28"/>
          <w:szCs w:val="28"/>
        </w:rPr>
      </w:pPr>
    </w:p>
    <w:p w14:paraId="19961EC0" w14:textId="77777777" w:rsidR="00035B2B" w:rsidRDefault="00035B2B" w:rsidP="00035B2B">
      <w:pPr>
        <w:rPr>
          <w:i w:val="0"/>
          <w:sz w:val="22"/>
          <w:szCs w:val="22"/>
        </w:rPr>
      </w:pPr>
      <w:r>
        <w:rPr>
          <w:i w:val="0"/>
          <w:sz w:val="22"/>
          <w:szCs w:val="22"/>
        </w:rPr>
        <w:br w:type="page"/>
      </w:r>
    </w:p>
    <w:p w14:paraId="2F266BBD" w14:textId="77777777" w:rsidR="00035B2B" w:rsidRDefault="00035B2B" w:rsidP="00035B2B">
      <w:pPr>
        <w:pStyle w:val="Glava"/>
        <w:tabs>
          <w:tab w:val="left" w:pos="708"/>
        </w:tabs>
        <w:ind w:left="1080"/>
        <w:jc w:val="right"/>
        <w:rPr>
          <w:b/>
          <w:i w:val="0"/>
          <w:sz w:val="22"/>
          <w:szCs w:val="22"/>
        </w:rPr>
      </w:pPr>
      <w:r>
        <w:rPr>
          <w:b/>
          <w:i w:val="0"/>
          <w:sz w:val="22"/>
          <w:szCs w:val="22"/>
        </w:rPr>
        <w:lastRenderedPageBreak/>
        <w:t>PRILOGA 5/1</w:t>
      </w:r>
    </w:p>
    <w:p w14:paraId="70001024" w14:textId="77777777" w:rsidR="00035B2B" w:rsidRDefault="00035B2B" w:rsidP="00035B2B">
      <w:pPr>
        <w:pStyle w:val="Glava"/>
        <w:tabs>
          <w:tab w:val="left" w:pos="708"/>
        </w:tabs>
        <w:jc w:val="center"/>
        <w:rPr>
          <w:b/>
          <w:i w:val="0"/>
          <w:sz w:val="28"/>
          <w:szCs w:val="28"/>
        </w:rPr>
      </w:pPr>
    </w:p>
    <w:p w14:paraId="4D783727" w14:textId="77777777" w:rsidR="00035B2B" w:rsidRDefault="00035B2B" w:rsidP="00035B2B">
      <w:pPr>
        <w:pStyle w:val="Glava"/>
        <w:tabs>
          <w:tab w:val="left" w:pos="708"/>
        </w:tabs>
        <w:jc w:val="center"/>
        <w:rPr>
          <w:b/>
          <w:i w:val="0"/>
          <w:sz w:val="28"/>
          <w:szCs w:val="28"/>
        </w:rPr>
      </w:pPr>
    </w:p>
    <w:p w14:paraId="17E8B999" w14:textId="77777777" w:rsidR="00FD4719" w:rsidRDefault="0050326E" w:rsidP="00035B2B">
      <w:pPr>
        <w:pStyle w:val="Glava"/>
        <w:tabs>
          <w:tab w:val="left" w:pos="708"/>
        </w:tabs>
        <w:ind w:left="993"/>
        <w:jc w:val="center"/>
        <w:rPr>
          <w:b/>
          <w:i w:val="0"/>
          <w:sz w:val="28"/>
          <w:szCs w:val="22"/>
        </w:rPr>
      </w:pPr>
      <w:r>
        <w:rPr>
          <w:b/>
          <w:i w:val="0"/>
          <w:sz w:val="28"/>
          <w:szCs w:val="22"/>
        </w:rPr>
        <w:t>N</w:t>
      </w:r>
      <w:r w:rsidR="00035B2B" w:rsidRPr="007B4104">
        <w:rPr>
          <w:b/>
          <w:i w:val="0"/>
          <w:sz w:val="28"/>
          <w:szCs w:val="22"/>
        </w:rPr>
        <w:t>AVEDBA KLJUČNEGA TEHNIČNEGA OSEBJA IN DRUGIH STROKOVNIH DELAVCEV, KI BODO ODGOVORNI</w:t>
      </w:r>
    </w:p>
    <w:p w14:paraId="5624E1AC" w14:textId="77777777" w:rsidR="00035B2B" w:rsidRPr="007B4104" w:rsidRDefault="00035B2B" w:rsidP="00035B2B">
      <w:pPr>
        <w:pStyle w:val="Glava"/>
        <w:tabs>
          <w:tab w:val="left" w:pos="708"/>
        </w:tabs>
        <w:ind w:left="993"/>
        <w:jc w:val="center"/>
        <w:rPr>
          <w:b/>
          <w:i w:val="0"/>
          <w:sz w:val="28"/>
          <w:szCs w:val="22"/>
        </w:rPr>
      </w:pPr>
      <w:r w:rsidRPr="007B4104">
        <w:rPr>
          <w:b/>
          <w:i w:val="0"/>
          <w:sz w:val="28"/>
          <w:szCs w:val="22"/>
        </w:rPr>
        <w:t>ZA NADZOR KAKOVOSTI</w:t>
      </w:r>
    </w:p>
    <w:p w14:paraId="5FF25B13" w14:textId="77777777" w:rsidR="00035B2B" w:rsidRDefault="00035B2B" w:rsidP="00035B2B">
      <w:pPr>
        <w:pStyle w:val="Glava"/>
        <w:tabs>
          <w:tab w:val="left" w:pos="708"/>
        </w:tabs>
        <w:jc w:val="both"/>
        <w:rPr>
          <w:i w:val="0"/>
          <w:sz w:val="22"/>
          <w:szCs w:val="22"/>
        </w:rPr>
      </w:pPr>
    </w:p>
    <w:p w14:paraId="6F9CCEB4" w14:textId="77777777" w:rsidR="00035B2B" w:rsidRDefault="00035B2B" w:rsidP="00035B2B">
      <w:pPr>
        <w:pStyle w:val="Glava"/>
        <w:tabs>
          <w:tab w:val="left" w:pos="708"/>
        </w:tabs>
        <w:ind w:left="1134"/>
        <w:rPr>
          <w:i w:val="0"/>
          <w:sz w:val="22"/>
          <w:szCs w:val="22"/>
        </w:rPr>
      </w:pPr>
    </w:p>
    <w:p w14:paraId="6DB2B152" w14:textId="77777777" w:rsidR="00035B2B" w:rsidRDefault="00035B2B" w:rsidP="0000665F">
      <w:pPr>
        <w:pStyle w:val="Glava"/>
        <w:tabs>
          <w:tab w:val="left" w:pos="708"/>
        </w:tabs>
        <w:ind w:left="1077"/>
        <w:rPr>
          <w:i w:val="0"/>
          <w:sz w:val="22"/>
          <w:szCs w:val="22"/>
        </w:rPr>
      </w:pPr>
      <w:r>
        <w:rPr>
          <w:i w:val="0"/>
          <w:sz w:val="22"/>
          <w:szCs w:val="22"/>
        </w:rPr>
        <w:t xml:space="preserve">Odgovorna oseba, ki bo opravljala nadzor v objektih naročnika (najmanj </w:t>
      </w:r>
      <w:r w:rsidR="000B540B">
        <w:rPr>
          <w:i w:val="0"/>
          <w:sz w:val="22"/>
          <w:szCs w:val="22"/>
        </w:rPr>
        <w:t>1</w:t>
      </w:r>
      <w:r>
        <w:rPr>
          <w:i w:val="0"/>
          <w:sz w:val="22"/>
          <w:szCs w:val="22"/>
        </w:rPr>
        <w:t>x mesečno)</w:t>
      </w:r>
    </w:p>
    <w:p w14:paraId="7B498036" w14:textId="77777777" w:rsidR="00035B2B" w:rsidRDefault="00035B2B" w:rsidP="00035B2B">
      <w:pPr>
        <w:pStyle w:val="Glava"/>
        <w:tabs>
          <w:tab w:val="left" w:pos="708"/>
        </w:tabs>
        <w:ind w:left="1134"/>
        <w:rPr>
          <w:i w:val="0"/>
          <w:sz w:val="22"/>
          <w:szCs w:val="22"/>
        </w:rPr>
      </w:pPr>
    </w:p>
    <w:tbl>
      <w:tblPr>
        <w:tblW w:w="0" w:type="auto"/>
        <w:tblInd w:w="10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02"/>
        <w:gridCol w:w="4678"/>
      </w:tblGrid>
      <w:tr w:rsidR="002A7005" w14:paraId="247BBFFC" w14:textId="77777777" w:rsidTr="005026F3">
        <w:tc>
          <w:tcPr>
            <w:tcW w:w="4302"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4DC88756" w14:textId="77777777" w:rsidR="002A7005" w:rsidRDefault="002A7005">
            <w:pPr>
              <w:pStyle w:val="Glava"/>
              <w:tabs>
                <w:tab w:val="left" w:pos="708"/>
              </w:tabs>
              <w:ind w:left="54"/>
              <w:rPr>
                <w:i w:val="0"/>
                <w:sz w:val="22"/>
                <w:szCs w:val="22"/>
              </w:rPr>
            </w:pPr>
            <w:r>
              <w:rPr>
                <w:i w:val="0"/>
                <w:sz w:val="22"/>
                <w:szCs w:val="22"/>
              </w:rPr>
              <w:t>Ime in priimek</w:t>
            </w:r>
          </w:p>
        </w:tc>
        <w:tc>
          <w:tcPr>
            <w:tcW w:w="4678"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1B97AAAF" w14:textId="77777777" w:rsidR="002A7005" w:rsidRDefault="002A7005">
            <w:pPr>
              <w:pStyle w:val="Glava"/>
              <w:tabs>
                <w:tab w:val="left" w:pos="708"/>
              </w:tabs>
              <w:ind w:left="54"/>
              <w:rPr>
                <w:i w:val="0"/>
                <w:sz w:val="22"/>
                <w:szCs w:val="22"/>
              </w:rPr>
            </w:pPr>
            <w:r>
              <w:rPr>
                <w:i w:val="0"/>
                <w:sz w:val="22"/>
                <w:szCs w:val="22"/>
              </w:rPr>
              <w:t>Delovno mesto</w:t>
            </w:r>
          </w:p>
        </w:tc>
      </w:tr>
      <w:tr w:rsidR="002A7005" w14:paraId="26DA94B5" w14:textId="77777777" w:rsidTr="005026F3">
        <w:tc>
          <w:tcPr>
            <w:tcW w:w="4302" w:type="dxa"/>
            <w:tcBorders>
              <w:top w:val="single" w:sz="4" w:space="0" w:color="auto"/>
              <w:left w:val="single" w:sz="4" w:space="0" w:color="auto"/>
              <w:bottom w:val="single" w:sz="4" w:space="0" w:color="auto"/>
              <w:right w:val="single" w:sz="4" w:space="0" w:color="auto"/>
            </w:tcBorders>
          </w:tcPr>
          <w:p w14:paraId="3A80FA2B" w14:textId="77777777" w:rsidR="002A7005" w:rsidRDefault="002A7005">
            <w:pPr>
              <w:pStyle w:val="Glava"/>
              <w:tabs>
                <w:tab w:val="left" w:pos="708"/>
              </w:tabs>
              <w:ind w:left="1134"/>
              <w:rPr>
                <w:i w:val="0"/>
                <w:sz w:val="22"/>
                <w:szCs w:val="22"/>
              </w:rPr>
            </w:pPr>
          </w:p>
        </w:tc>
        <w:tc>
          <w:tcPr>
            <w:tcW w:w="4678" w:type="dxa"/>
            <w:tcBorders>
              <w:top w:val="single" w:sz="4" w:space="0" w:color="auto"/>
              <w:left w:val="single" w:sz="4" w:space="0" w:color="auto"/>
              <w:bottom w:val="single" w:sz="4" w:space="0" w:color="auto"/>
              <w:right w:val="single" w:sz="4" w:space="0" w:color="auto"/>
            </w:tcBorders>
          </w:tcPr>
          <w:p w14:paraId="7A6F9CAD" w14:textId="77777777" w:rsidR="002A7005" w:rsidRDefault="002A7005">
            <w:pPr>
              <w:pStyle w:val="Glava"/>
              <w:tabs>
                <w:tab w:val="left" w:pos="708"/>
              </w:tabs>
              <w:ind w:left="1134"/>
              <w:rPr>
                <w:i w:val="0"/>
                <w:sz w:val="22"/>
                <w:szCs w:val="22"/>
              </w:rPr>
            </w:pPr>
          </w:p>
        </w:tc>
      </w:tr>
      <w:tr w:rsidR="002A7005" w14:paraId="2B434157" w14:textId="77777777" w:rsidTr="005026F3">
        <w:tc>
          <w:tcPr>
            <w:tcW w:w="4302" w:type="dxa"/>
            <w:tcBorders>
              <w:top w:val="single" w:sz="4" w:space="0" w:color="auto"/>
              <w:left w:val="single" w:sz="4" w:space="0" w:color="auto"/>
              <w:bottom w:val="single" w:sz="4" w:space="0" w:color="auto"/>
              <w:right w:val="single" w:sz="4" w:space="0" w:color="auto"/>
            </w:tcBorders>
          </w:tcPr>
          <w:p w14:paraId="2A87AC83" w14:textId="77777777" w:rsidR="002A7005" w:rsidRDefault="002A7005">
            <w:pPr>
              <w:pStyle w:val="Glava"/>
              <w:tabs>
                <w:tab w:val="left" w:pos="708"/>
              </w:tabs>
              <w:ind w:left="1134"/>
              <w:rPr>
                <w:i w:val="0"/>
                <w:sz w:val="22"/>
                <w:szCs w:val="22"/>
              </w:rPr>
            </w:pPr>
          </w:p>
        </w:tc>
        <w:tc>
          <w:tcPr>
            <w:tcW w:w="4678" w:type="dxa"/>
            <w:tcBorders>
              <w:top w:val="single" w:sz="4" w:space="0" w:color="auto"/>
              <w:left w:val="single" w:sz="4" w:space="0" w:color="auto"/>
              <w:bottom w:val="single" w:sz="4" w:space="0" w:color="auto"/>
              <w:right w:val="single" w:sz="4" w:space="0" w:color="auto"/>
            </w:tcBorders>
          </w:tcPr>
          <w:p w14:paraId="27135226" w14:textId="77777777" w:rsidR="002A7005" w:rsidRDefault="002A7005">
            <w:pPr>
              <w:pStyle w:val="Glava"/>
              <w:tabs>
                <w:tab w:val="left" w:pos="708"/>
              </w:tabs>
              <w:ind w:left="1134"/>
              <w:rPr>
                <w:i w:val="0"/>
                <w:sz w:val="22"/>
                <w:szCs w:val="22"/>
              </w:rPr>
            </w:pPr>
          </w:p>
        </w:tc>
      </w:tr>
    </w:tbl>
    <w:p w14:paraId="4E2E6FA9" w14:textId="77777777" w:rsidR="00FD4719" w:rsidRDefault="00FD4719" w:rsidP="00035B2B">
      <w:pPr>
        <w:pStyle w:val="Glava"/>
        <w:tabs>
          <w:tab w:val="left" w:pos="708"/>
        </w:tabs>
        <w:ind w:left="1134"/>
        <w:rPr>
          <w:i w:val="0"/>
          <w:sz w:val="22"/>
          <w:szCs w:val="22"/>
        </w:rPr>
      </w:pPr>
    </w:p>
    <w:p w14:paraId="667E840E" w14:textId="77777777" w:rsidR="00FD4719" w:rsidRDefault="00FD4719" w:rsidP="00035B2B">
      <w:pPr>
        <w:pStyle w:val="Glava"/>
        <w:tabs>
          <w:tab w:val="left" w:pos="708"/>
        </w:tabs>
        <w:ind w:left="1134"/>
        <w:rPr>
          <w:i w:val="0"/>
          <w:sz w:val="22"/>
          <w:szCs w:val="22"/>
        </w:rPr>
      </w:pPr>
    </w:p>
    <w:p w14:paraId="1E9CE8E0" w14:textId="77777777" w:rsidR="00FD4719" w:rsidRDefault="00FD4719" w:rsidP="00035B2B">
      <w:pPr>
        <w:pStyle w:val="Glava"/>
        <w:tabs>
          <w:tab w:val="left" w:pos="708"/>
        </w:tabs>
        <w:ind w:left="1134"/>
        <w:rPr>
          <w:i w:val="0"/>
          <w:sz w:val="22"/>
          <w:szCs w:val="22"/>
        </w:rPr>
      </w:pPr>
    </w:p>
    <w:p w14:paraId="049EA069" w14:textId="77777777" w:rsidR="00FD4719" w:rsidRDefault="00FD4719" w:rsidP="00035B2B">
      <w:pPr>
        <w:pStyle w:val="Glava"/>
        <w:tabs>
          <w:tab w:val="left" w:pos="708"/>
        </w:tabs>
        <w:ind w:left="1134"/>
        <w:rPr>
          <w:i w:val="0"/>
          <w:sz w:val="22"/>
          <w:szCs w:val="22"/>
        </w:rPr>
      </w:pPr>
    </w:p>
    <w:p w14:paraId="547C971D" w14:textId="77777777" w:rsidR="00FD4719" w:rsidRDefault="00FD4719" w:rsidP="00035B2B">
      <w:pPr>
        <w:pStyle w:val="Glava"/>
        <w:tabs>
          <w:tab w:val="left" w:pos="708"/>
        </w:tabs>
        <w:ind w:left="1134"/>
        <w:rPr>
          <w:i w:val="0"/>
          <w:sz w:val="22"/>
          <w:szCs w:val="22"/>
        </w:rPr>
      </w:pPr>
    </w:p>
    <w:p w14:paraId="4ABE0B80" w14:textId="77777777" w:rsidR="00FD4719" w:rsidRDefault="00FD4719" w:rsidP="00035B2B">
      <w:pPr>
        <w:pStyle w:val="Glava"/>
        <w:tabs>
          <w:tab w:val="left" w:pos="708"/>
        </w:tabs>
        <w:ind w:left="1134"/>
        <w:rPr>
          <w:i w:val="0"/>
          <w:sz w:val="22"/>
          <w:szCs w:val="22"/>
        </w:rPr>
      </w:pPr>
    </w:p>
    <w:p w14:paraId="77CC10C7" w14:textId="77777777" w:rsidR="00FD4719" w:rsidRDefault="00FD4719" w:rsidP="00035B2B">
      <w:pPr>
        <w:pStyle w:val="Glava"/>
        <w:tabs>
          <w:tab w:val="left" w:pos="708"/>
        </w:tabs>
        <w:ind w:left="1134"/>
        <w:rPr>
          <w:i w:val="0"/>
          <w:sz w:val="22"/>
          <w:szCs w:val="22"/>
        </w:rPr>
      </w:pPr>
    </w:p>
    <w:p w14:paraId="6AAC95FB" w14:textId="77777777" w:rsidR="00FD4719" w:rsidRDefault="00FD4719" w:rsidP="00035B2B">
      <w:pPr>
        <w:pStyle w:val="Glava"/>
        <w:tabs>
          <w:tab w:val="left" w:pos="708"/>
        </w:tabs>
        <w:ind w:left="1134"/>
        <w:rPr>
          <w:i w:val="0"/>
          <w:sz w:val="22"/>
          <w:szCs w:val="22"/>
        </w:rPr>
      </w:pPr>
    </w:p>
    <w:p w14:paraId="7A02A967" w14:textId="77777777" w:rsidR="00FD4719" w:rsidRDefault="00FD4719" w:rsidP="00035B2B">
      <w:pPr>
        <w:pStyle w:val="Glava"/>
        <w:tabs>
          <w:tab w:val="left" w:pos="708"/>
        </w:tabs>
        <w:ind w:left="1134"/>
        <w:rPr>
          <w:i w:val="0"/>
          <w:sz w:val="22"/>
          <w:szCs w:val="22"/>
        </w:rPr>
      </w:pPr>
    </w:p>
    <w:p w14:paraId="5329D1D9" w14:textId="77777777" w:rsidR="00FD4719" w:rsidRDefault="00FD4719" w:rsidP="00035B2B">
      <w:pPr>
        <w:pStyle w:val="Glava"/>
        <w:tabs>
          <w:tab w:val="left" w:pos="708"/>
        </w:tabs>
        <w:ind w:left="1134"/>
        <w:rPr>
          <w:i w:val="0"/>
          <w:sz w:val="22"/>
          <w:szCs w:val="22"/>
        </w:rPr>
      </w:pPr>
    </w:p>
    <w:p w14:paraId="06644E5F" w14:textId="77777777" w:rsidR="00FD4719" w:rsidRDefault="00FD4719" w:rsidP="00035B2B">
      <w:pPr>
        <w:pStyle w:val="Glava"/>
        <w:tabs>
          <w:tab w:val="left" w:pos="708"/>
        </w:tabs>
        <w:ind w:left="1134"/>
        <w:rPr>
          <w:i w:val="0"/>
          <w:sz w:val="22"/>
          <w:szCs w:val="22"/>
        </w:rPr>
      </w:pPr>
    </w:p>
    <w:p w14:paraId="511F5280" w14:textId="77777777" w:rsidR="00FD4719" w:rsidRDefault="00FD4719" w:rsidP="00035B2B">
      <w:pPr>
        <w:pStyle w:val="Glava"/>
        <w:tabs>
          <w:tab w:val="left" w:pos="708"/>
        </w:tabs>
        <w:ind w:left="1134"/>
        <w:rPr>
          <w:i w:val="0"/>
          <w:sz w:val="22"/>
          <w:szCs w:val="22"/>
        </w:rPr>
      </w:pPr>
    </w:p>
    <w:p w14:paraId="39ACD6FC" w14:textId="77777777" w:rsidR="00FD4719" w:rsidRDefault="00FD4719" w:rsidP="00035B2B">
      <w:pPr>
        <w:pStyle w:val="Glava"/>
        <w:tabs>
          <w:tab w:val="left" w:pos="708"/>
        </w:tabs>
        <w:ind w:left="1134"/>
        <w:rPr>
          <w:i w:val="0"/>
          <w:sz w:val="22"/>
          <w:szCs w:val="22"/>
        </w:rPr>
      </w:pPr>
    </w:p>
    <w:p w14:paraId="36C05D43" w14:textId="77777777" w:rsidR="00FD4719" w:rsidRDefault="00FD4719" w:rsidP="00035B2B">
      <w:pPr>
        <w:pStyle w:val="Glava"/>
        <w:tabs>
          <w:tab w:val="left" w:pos="708"/>
        </w:tabs>
        <w:ind w:left="1134"/>
        <w:rPr>
          <w:i w:val="0"/>
          <w:sz w:val="22"/>
          <w:szCs w:val="22"/>
        </w:rPr>
      </w:pPr>
    </w:p>
    <w:p w14:paraId="0CC69368" w14:textId="77777777" w:rsidR="00FD4719" w:rsidRDefault="00FD4719" w:rsidP="00035B2B">
      <w:pPr>
        <w:pStyle w:val="Glava"/>
        <w:tabs>
          <w:tab w:val="left" w:pos="708"/>
        </w:tabs>
        <w:ind w:left="1134"/>
        <w:rPr>
          <w:i w:val="0"/>
          <w:sz w:val="22"/>
          <w:szCs w:val="22"/>
        </w:rPr>
      </w:pPr>
    </w:p>
    <w:p w14:paraId="3911BBDF" w14:textId="77777777" w:rsidR="00FD4719" w:rsidRDefault="00FD4719" w:rsidP="00035B2B">
      <w:pPr>
        <w:pStyle w:val="Glava"/>
        <w:tabs>
          <w:tab w:val="left" w:pos="708"/>
        </w:tabs>
        <w:ind w:left="1134"/>
        <w:rPr>
          <w:i w:val="0"/>
          <w:sz w:val="22"/>
          <w:szCs w:val="22"/>
        </w:rPr>
      </w:pPr>
    </w:p>
    <w:p w14:paraId="7861319A" w14:textId="77777777" w:rsidR="00FD4719" w:rsidRDefault="00FD4719" w:rsidP="00035B2B">
      <w:pPr>
        <w:pStyle w:val="Glava"/>
        <w:tabs>
          <w:tab w:val="left" w:pos="708"/>
        </w:tabs>
        <w:ind w:left="1134"/>
        <w:rPr>
          <w:i w:val="0"/>
          <w:sz w:val="22"/>
          <w:szCs w:val="22"/>
        </w:rPr>
      </w:pPr>
    </w:p>
    <w:p w14:paraId="43B8C7BF" w14:textId="77777777" w:rsidR="00FD4719" w:rsidRDefault="00FD4719" w:rsidP="00035B2B">
      <w:pPr>
        <w:pStyle w:val="Glava"/>
        <w:tabs>
          <w:tab w:val="left" w:pos="708"/>
        </w:tabs>
        <w:ind w:left="1134"/>
        <w:rPr>
          <w:i w:val="0"/>
          <w:sz w:val="22"/>
          <w:szCs w:val="22"/>
        </w:rPr>
      </w:pPr>
    </w:p>
    <w:p w14:paraId="22D3CC52" w14:textId="77777777" w:rsidR="00FD4719" w:rsidRDefault="00FD4719" w:rsidP="00035B2B">
      <w:pPr>
        <w:pStyle w:val="Glava"/>
        <w:tabs>
          <w:tab w:val="left" w:pos="708"/>
        </w:tabs>
        <w:ind w:left="1134"/>
        <w:rPr>
          <w:i w:val="0"/>
          <w:sz w:val="22"/>
          <w:szCs w:val="22"/>
        </w:rPr>
      </w:pPr>
    </w:p>
    <w:p w14:paraId="325228C7" w14:textId="77777777" w:rsidR="00FD4719" w:rsidRDefault="00FD4719" w:rsidP="00035B2B">
      <w:pPr>
        <w:pStyle w:val="Glava"/>
        <w:tabs>
          <w:tab w:val="left" w:pos="708"/>
        </w:tabs>
        <w:ind w:left="1134"/>
        <w:rPr>
          <w:i w:val="0"/>
          <w:sz w:val="22"/>
          <w:szCs w:val="22"/>
        </w:rPr>
      </w:pPr>
    </w:p>
    <w:p w14:paraId="14F31C9C" w14:textId="77777777" w:rsidR="00FD4719" w:rsidRDefault="00FD4719" w:rsidP="00035B2B">
      <w:pPr>
        <w:pStyle w:val="Glava"/>
        <w:tabs>
          <w:tab w:val="left" w:pos="708"/>
        </w:tabs>
        <w:ind w:left="1134"/>
        <w:rPr>
          <w:i w:val="0"/>
          <w:sz w:val="22"/>
          <w:szCs w:val="22"/>
        </w:rPr>
      </w:pPr>
    </w:p>
    <w:p w14:paraId="4D9D36A2" w14:textId="77777777" w:rsidR="00035B2B" w:rsidRDefault="00035B2B" w:rsidP="00035B2B">
      <w:pPr>
        <w:pStyle w:val="Glava"/>
        <w:tabs>
          <w:tab w:val="left" w:pos="708"/>
        </w:tabs>
        <w:rPr>
          <w:i w:val="0"/>
          <w:sz w:val="22"/>
          <w:szCs w:val="22"/>
        </w:rPr>
      </w:pPr>
    </w:p>
    <w:p w14:paraId="2345B3E7" w14:textId="77777777" w:rsidR="00035B2B" w:rsidRDefault="00035B2B" w:rsidP="00035B2B">
      <w:pPr>
        <w:pStyle w:val="Glava"/>
        <w:tabs>
          <w:tab w:val="left" w:pos="708"/>
        </w:tabs>
        <w:ind w:left="1134"/>
        <w:rPr>
          <w:i w:val="0"/>
          <w:sz w:val="22"/>
          <w:szCs w:val="22"/>
        </w:rPr>
      </w:pPr>
    </w:p>
    <w:p w14:paraId="44137098" w14:textId="77777777" w:rsidR="00035B2B" w:rsidRDefault="00035B2B" w:rsidP="00035B2B">
      <w:pPr>
        <w:pStyle w:val="Glava"/>
        <w:tabs>
          <w:tab w:val="left" w:pos="708"/>
        </w:tabs>
        <w:ind w:left="1080"/>
        <w:jc w:val="both"/>
        <w:rPr>
          <w:i w:val="0"/>
          <w:sz w:val="22"/>
          <w:szCs w:val="22"/>
        </w:rPr>
      </w:pPr>
    </w:p>
    <w:p w14:paraId="38D36297" w14:textId="77777777" w:rsidR="00035B2B" w:rsidRDefault="00035B2B" w:rsidP="00035B2B">
      <w:pPr>
        <w:pStyle w:val="Glava"/>
        <w:tabs>
          <w:tab w:val="left" w:pos="708"/>
        </w:tabs>
        <w:ind w:left="1080"/>
        <w:jc w:val="both"/>
        <w:rPr>
          <w:i w:val="0"/>
          <w:sz w:val="22"/>
          <w:szCs w:val="22"/>
        </w:rPr>
      </w:pPr>
    </w:p>
    <w:p w14:paraId="207A1FDC" w14:textId="77777777" w:rsidR="00035B2B" w:rsidRDefault="00035B2B" w:rsidP="00035B2B">
      <w:pPr>
        <w:pStyle w:val="Glava"/>
        <w:tabs>
          <w:tab w:val="left" w:pos="708"/>
        </w:tabs>
        <w:ind w:left="1080"/>
        <w:jc w:val="both"/>
        <w:rPr>
          <w:i w:val="0"/>
          <w:sz w:val="22"/>
          <w:szCs w:val="22"/>
        </w:rPr>
      </w:pPr>
    </w:p>
    <w:p w14:paraId="08250F12" w14:textId="77777777" w:rsidR="00035B2B" w:rsidRDefault="00035B2B" w:rsidP="00035B2B">
      <w:pPr>
        <w:pStyle w:val="Glava"/>
        <w:tabs>
          <w:tab w:val="left" w:pos="708"/>
        </w:tabs>
        <w:ind w:left="1080"/>
        <w:jc w:val="both"/>
        <w:rPr>
          <w:i w:val="0"/>
          <w:sz w:val="22"/>
          <w:szCs w:val="22"/>
        </w:rPr>
      </w:pPr>
    </w:p>
    <w:p w14:paraId="10BFD858" w14:textId="77777777" w:rsidR="007A13A6" w:rsidRDefault="007A13A6" w:rsidP="00035B2B">
      <w:pPr>
        <w:pStyle w:val="Glava"/>
        <w:tabs>
          <w:tab w:val="left" w:pos="708"/>
        </w:tabs>
        <w:ind w:left="1080"/>
        <w:jc w:val="both"/>
        <w:rPr>
          <w:i w:val="0"/>
          <w:sz w:val="22"/>
          <w:szCs w:val="22"/>
        </w:rPr>
      </w:pPr>
    </w:p>
    <w:p w14:paraId="2ADB614A" w14:textId="77777777" w:rsidR="007A13A6" w:rsidRDefault="007A13A6" w:rsidP="00035B2B">
      <w:pPr>
        <w:pStyle w:val="Glava"/>
        <w:tabs>
          <w:tab w:val="left" w:pos="708"/>
        </w:tabs>
        <w:ind w:left="1080"/>
        <w:jc w:val="both"/>
        <w:rPr>
          <w:i w:val="0"/>
          <w:sz w:val="22"/>
          <w:szCs w:val="22"/>
        </w:rPr>
      </w:pPr>
    </w:p>
    <w:p w14:paraId="3D302C00" w14:textId="77777777" w:rsidR="007A13A6" w:rsidRDefault="007A13A6" w:rsidP="00035B2B">
      <w:pPr>
        <w:pStyle w:val="Glava"/>
        <w:tabs>
          <w:tab w:val="left" w:pos="708"/>
        </w:tabs>
        <w:ind w:left="1080"/>
        <w:jc w:val="both"/>
        <w:rPr>
          <w:i w:val="0"/>
          <w:sz w:val="22"/>
          <w:szCs w:val="22"/>
        </w:rPr>
      </w:pPr>
    </w:p>
    <w:p w14:paraId="7C14C6DA" w14:textId="77777777" w:rsidR="007A13A6" w:rsidRDefault="007A13A6" w:rsidP="00035B2B">
      <w:pPr>
        <w:pStyle w:val="Glava"/>
        <w:tabs>
          <w:tab w:val="left" w:pos="708"/>
        </w:tabs>
        <w:ind w:left="1080"/>
        <w:jc w:val="both"/>
        <w:rPr>
          <w:i w:val="0"/>
          <w:sz w:val="22"/>
          <w:szCs w:val="22"/>
        </w:rPr>
      </w:pPr>
    </w:p>
    <w:p w14:paraId="441D84A4" w14:textId="77777777" w:rsidR="007A13A6" w:rsidRDefault="007A13A6" w:rsidP="00035B2B">
      <w:pPr>
        <w:pStyle w:val="Glava"/>
        <w:tabs>
          <w:tab w:val="left" w:pos="708"/>
        </w:tabs>
        <w:ind w:left="1080"/>
        <w:jc w:val="both"/>
        <w:rPr>
          <w:i w:val="0"/>
          <w:sz w:val="22"/>
          <w:szCs w:val="22"/>
        </w:rPr>
      </w:pPr>
    </w:p>
    <w:p w14:paraId="3B7673B3" w14:textId="77777777" w:rsidR="007A13A6" w:rsidRDefault="007A13A6" w:rsidP="00035B2B">
      <w:pPr>
        <w:pStyle w:val="Glava"/>
        <w:tabs>
          <w:tab w:val="left" w:pos="708"/>
        </w:tabs>
        <w:ind w:left="1080"/>
        <w:jc w:val="both"/>
        <w:rPr>
          <w:i w:val="0"/>
          <w:sz w:val="22"/>
          <w:szCs w:val="22"/>
        </w:rPr>
      </w:pPr>
    </w:p>
    <w:p w14:paraId="4A4177FD" w14:textId="77777777" w:rsidR="007A13A6" w:rsidRDefault="007A13A6" w:rsidP="00035B2B">
      <w:pPr>
        <w:pStyle w:val="Glava"/>
        <w:tabs>
          <w:tab w:val="left" w:pos="708"/>
        </w:tabs>
        <w:ind w:left="1080"/>
        <w:jc w:val="both"/>
        <w:rPr>
          <w:i w:val="0"/>
          <w:sz w:val="22"/>
          <w:szCs w:val="22"/>
        </w:rPr>
      </w:pPr>
    </w:p>
    <w:p w14:paraId="4CA4F635" w14:textId="77777777" w:rsidR="008931B9" w:rsidRDefault="008931B9" w:rsidP="00035B2B">
      <w:pPr>
        <w:pStyle w:val="Glava"/>
        <w:tabs>
          <w:tab w:val="left" w:pos="708"/>
        </w:tabs>
        <w:ind w:left="1080"/>
        <w:jc w:val="both"/>
        <w:rPr>
          <w:i w:val="0"/>
          <w:sz w:val="22"/>
          <w:szCs w:val="22"/>
        </w:rPr>
      </w:pPr>
    </w:p>
    <w:p w14:paraId="6F862C2A" w14:textId="77777777" w:rsidR="008931B9" w:rsidRDefault="008931B9" w:rsidP="00035B2B">
      <w:pPr>
        <w:pStyle w:val="Glava"/>
        <w:tabs>
          <w:tab w:val="left" w:pos="708"/>
        </w:tabs>
        <w:ind w:left="1080"/>
        <w:jc w:val="both"/>
        <w:rPr>
          <w:i w:val="0"/>
          <w:sz w:val="22"/>
          <w:szCs w:val="22"/>
        </w:rPr>
      </w:pPr>
    </w:p>
    <w:p w14:paraId="09592A18" w14:textId="77777777" w:rsidR="008931B9" w:rsidRDefault="008931B9" w:rsidP="00035B2B">
      <w:pPr>
        <w:pStyle w:val="Glava"/>
        <w:tabs>
          <w:tab w:val="left" w:pos="708"/>
        </w:tabs>
        <w:ind w:left="1080"/>
        <w:jc w:val="both"/>
        <w:rPr>
          <w:i w:val="0"/>
          <w:sz w:val="22"/>
          <w:szCs w:val="22"/>
        </w:rPr>
      </w:pPr>
    </w:p>
    <w:p w14:paraId="3CB07E4F" w14:textId="77777777" w:rsidR="008931B9" w:rsidRDefault="008931B9" w:rsidP="00035B2B">
      <w:pPr>
        <w:pStyle w:val="Glava"/>
        <w:tabs>
          <w:tab w:val="left" w:pos="708"/>
        </w:tabs>
        <w:ind w:left="1080"/>
        <w:jc w:val="both"/>
        <w:rPr>
          <w:i w:val="0"/>
          <w:sz w:val="22"/>
          <w:szCs w:val="22"/>
        </w:rPr>
      </w:pPr>
    </w:p>
    <w:p w14:paraId="59EA8140" w14:textId="77777777" w:rsidR="008931B9" w:rsidRDefault="008931B9" w:rsidP="00035B2B">
      <w:pPr>
        <w:pStyle w:val="Glava"/>
        <w:tabs>
          <w:tab w:val="left" w:pos="708"/>
        </w:tabs>
        <w:ind w:left="1080"/>
        <w:jc w:val="both"/>
        <w:rPr>
          <w:i w:val="0"/>
          <w:sz w:val="22"/>
          <w:szCs w:val="22"/>
        </w:rPr>
      </w:pPr>
    </w:p>
    <w:p w14:paraId="146D6B50" w14:textId="77777777" w:rsidR="008931B9" w:rsidRDefault="008931B9" w:rsidP="00035B2B">
      <w:pPr>
        <w:pStyle w:val="Glava"/>
        <w:tabs>
          <w:tab w:val="left" w:pos="708"/>
        </w:tabs>
        <w:ind w:left="1080"/>
        <w:jc w:val="both"/>
        <w:rPr>
          <w:i w:val="0"/>
          <w:sz w:val="22"/>
          <w:szCs w:val="22"/>
        </w:rPr>
      </w:pPr>
    </w:p>
    <w:p w14:paraId="44BAA797" w14:textId="77777777" w:rsidR="008931B9" w:rsidRDefault="008931B9" w:rsidP="00035B2B">
      <w:pPr>
        <w:pStyle w:val="Glava"/>
        <w:tabs>
          <w:tab w:val="left" w:pos="708"/>
        </w:tabs>
        <w:ind w:left="1080"/>
        <w:jc w:val="both"/>
        <w:rPr>
          <w:i w:val="0"/>
          <w:sz w:val="22"/>
          <w:szCs w:val="22"/>
        </w:rPr>
      </w:pPr>
    </w:p>
    <w:p w14:paraId="47BC294A" w14:textId="77777777" w:rsidR="008931B9" w:rsidRPr="003711C4" w:rsidRDefault="008931B9" w:rsidP="008931B9">
      <w:pPr>
        <w:pStyle w:val="Glava"/>
        <w:tabs>
          <w:tab w:val="left" w:pos="708"/>
        </w:tabs>
        <w:ind w:left="1080"/>
        <w:jc w:val="right"/>
        <w:rPr>
          <w:b/>
          <w:i w:val="0"/>
          <w:sz w:val="22"/>
          <w:szCs w:val="22"/>
        </w:rPr>
      </w:pPr>
      <w:r w:rsidRPr="003711C4">
        <w:rPr>
          <w:b/>
          <w:i w:val="0"/>
          <w:sz w:val="22"/>
          <w:szCs w:val="22"/>
        </w:rPr>
        <w:lastRenderedPageBreak/>
        <w:t>PRILOGA 5/2</w:t>
      </w:r>
    </w:p>
    <w:p w14:paraId="1888E922" w14:textId="77777777" w:rsidR="008931B9" w:rsidRPr="003711C4" w:rsidRDefault="008931B9" w:rsidP="008931B9"/>
    <w:p w14:paraId="57646A62" w14:textId="77777777" w:rsidR="008931B9" w:rsidRPr="003711C4" w:rsidRDefault="008931B9" w:rsidP="008931B9"/>
    <w:p w14:paraId="425211CF" w14:textId="77777777" w:rsidR="008931B9" w:rsidRPr="003711C4" w:rsidRDefault="008931B9" w:rsidP="008931B9">
      <w:pPr>
        <w:jc w:val="center"/>
        <w:rPr>
          <w:b/>
          <w:i w:val="0"/>
          <w:sz w:val="28"/>
          <w:szCs w:val="28"/>
        </w:rPr>
      </w:pPr>
      <w:r w:rsidRPr="003711C4">
        <w:rPr>
          <w:b/>
          <w:i w:val="0"/>
          <w:sz w:val="28"/>
          <w:szCs w:val="28"/>
        </w:rPr>
        <w:t xml:space="preserve">SEZNAM KADROV </w:t>
      </w:r>
    </w:p>
    <w:p w14:paraId="618214BA" w14:textId="77777777" w:rsidR="006D236E" w:rsidRDefault="006D236E" w:rsidP="008931B9">
      <w:pPr>
        <w:ind w:firstLine="851"/>
        <w:jc w:val="center"/>
        <w:rPr>
          <w:i w:val="0"/>
          <w:sz w:val="22"/>
          <w:szCs w:val="22"/>
        </w:rPr>
      </w:pPr>
    </w:p>
    <w:p w14:paraId="56621E4D" w14:textId="48CDAB05" w:rsidR="00FB2D5B" w:rsidRPr="004869C7" w:rsidRDefault="00FB2D5B" w:rsidP="00FB2D5B">
      <w:pPr>
        <w:ind w:left="851"/>
        <w:jc w:val="both"/>
        <w:rPr>
          <w:b/>
          <w:i w:val="0"/>
          <w:sz w:val="22"/>
          <w:szCs w:val="22"/>
        </w:rPr>
      </w:pPr>
      <w:r>
        <w:rPr>
          <w:i w:val="0"/>
          <w:sz w:val="22"/>
          <w:szCs w:val="22"/>
        </w:rPr>
        <w:t>Ponudnik izpolni obrazec</w:t>
      </w:r>
      <w:r w:rsidR="008F4AA5">
        <w:rPr>
          <w:i w:val="0"/>
          <w:sz w:val="22"/>
          <w:szCs w:val="22"/>
        </w:rPr>
        <w:t>,</w:t>
      </w:r>
      <w:r>
        <w:rPr>
          <w:i w:val="0"/>
          <w:sz w:val="22"/>
          <w:szCs w:val="22"/>
        </w:rPr>
        <w:t xml:space="preserve"> v kolikor bo</w:t>
      </w:r>
      <w:r w:rsidRPr="004869C7">
        <w:rPr>
          <w:i w:val="0"/>
          <w:sz w:val="22"/>
          <w:szCs w:val="22"/>
        </w:rPr>
        <w:t xml:space="preserve"> v izvedbo storitve </w:t>
      </w:r>
      <w:r w:rsidR="001A4B7C">
        <w:rPr>
          <w:i w:val="0"/>
          <w:sz w:val="22"/>
          <w:szCs w:val="22"/>
        </w:rPr>
        <w:t xml:space="preserve">rednega čiščenja </w:t>
      </w:r>
      <w:r w:rsidRPr="004869C7">
        <w:rPr>
          <w:i w:val="0"/>
          <w:sz w:val="22"/>
          <w:szCs w:val="22"/>
        </w:rPr>
        <w:t xml:space="preserve">vključil delavce, zaposlene pri njem za nedoločen </w:t>
      </w:r>
      <w:r w:rsidRPr="006B4579">
        <w:rPr>
          <w:i w:val="0"/>
          <w:sz w:val="22"/>
          <w:szCs w:val="22"/>
        </w:rPr>
        <w:t>čas.</w:t>
      </w:r>
      <w:r w:rsidR="006B4579" w:rsidRPr="006B4579">
        <w:rPr>
          <w:i w:val="0"/>
          <w:sz w:val="22"/>
          <w:szCs w:val="22"/>
        </w:rPr>
        <w:t xml:space="preserve"> </w:t>
      </w:r>
      <w:r w:rsidR="008F4AA5">
        <w:rPr>
          <w:i w:val="0"/>
          <w:sz w:val="22"/>
          <w:szCs w:val="22"/>
        </w:rPr>
        <w:t>N</w:t>
      </w:r>
      <w:r w:rsidRPr="004869C7">
        <w:rPr>
          <w:i w:val="0"/>
          <w:sz w:val="22"/>
          <w:szCs w:val="22"/>
        </w:rPr>
        <w:t>a podlagi</w:t>
      </w:r>
      <w:r w:rsidR="008F4AA5">
        <w:rPr>
          <w:i w:val="0"/>
          <w:sz w:val="22"/>
          <w:szCs w:val="22"/>
        </w:rPr>
        <w:t xml:space="preserve"> v ponudbi navedenega</w:t>
      </w:r>
      <w:r w:rsidRPr="004869C7">
        <w:rPr>
          <w:i w:val="0"/>
          <w:sz w:val="22"/>
          <w:szCs w:val="22"/>
        </w:rPr>
        <w:t xml:space="preserve"> odstotka nominiranih kadrov</w:t>
      </w:r>
      <w:r w:rsidR="008F4AA5">
        <w:rPr>
          <w:i w:val="0"/>
          <w:sz w:val="22"/>
          <w:szCs w:val="22"/>
        </w:rPr>
        <w:t xml:space="preserve"> s pogodbo o zaposlitvi za nedoločen čas, bo ponudnik, </w:t>
      </w:r>
      <w:r w:rsidR="008F4AA5" w:rsidRPr="004869C7">
        <w:rPr>
          <w:i w:val="0"/>
          <w:sz w:val="22"/>
          <w:szCs w:val="22"/>
        </w:rPr>
        <w:t xml:space="preserve">skladno z b) </w:t>
      </w:r>
      <w:r w:rsidR="008F4AA5" w:rsidRPr="004869C7">
        <w:rPr>
          <w:i w:val="0"/>
          <w:color w:val="000000"/>
          <w:sz w:val="22"/>
          <w:szCs w:val="22"/>
        </w:rPr>
        <w:t>točko V</w:t>
      </w:r>
      <w:r w:rsidR="002A7005">
        <w:rPr>
          <w:i w:val="0"/>
          <w:color w:val="000000"/>
          <w:sz w:val="22"/>
          <w:szCs w:val="22"/>
        </w:rPr>
        <w:t>I</w:t>
      </w:r>
      <w:r w:rsidR="008F4AA5" w:rsidRPr="004869C7">
        <w:rPr>
          <w:i w:val="0"/>
          <w:color w:val="000000"/>
          <w:sz w:val="22"/>
          <w:szCs w:val="22"/>
        </w:rPr>
        <w:t>I. poglavja Merila</w:t>
      </w:r>
      <w:r w:rsidR="008F4AA5">
        <w:rPr>
          <w:i w:val="0"/>
          <w:color w:val="000000"/>
          <w:sz w:val="22"/>
          <w:szCs w:val="22"/>
        </w:rPr>
        <w:t xml:space="preserve">, </w:t>
      </w:r>
      <w:r w:rsidR="008F4AA5">
        <w:rPr>
          <w:i w:val="0"/>
          <w:sz w:val="22"/>
          <w:szCs w:val="22"/>
        </w:rPr>
        <w:t xml:space="preserve">prejel ustrezno število točk na osnovi merila </w:t>
      </w:r>
      <w:r w:rsidR="008F4AA5">
        <w:rPr>
          <w:i w:val="0"/>
          <w:color w:val="000000"/>
          <w:sz w:val="22"/>
          <w:szCs w:val="22"/>
        </w:rPr>
        <w:t>: Delovne razmere pri ponudniku.</w:t>
      </w:r>
    </w:p>
    <w:p w14:paraId="0D315E0C" w14:textId="77777777" w:rsidR="00FB2D5B" w:rsidRPr="003711C4" w:rsidRDefault="00FB2D5B" w:rsidP="00FB2D5B">
      <w:pPr>
        <w:jc w:val="center"/>
        <w:rPr>
          <w:b/>
          <w:i w:val="0"/>
          <w:sz w:val="28"/>
          <w:szCs w:val="28"/>
        </w:rPr>
      </w:pPr>
    </w:p>
    <w:p w14:paraId="39F19F51" w14:textId="77777777" w:rsidR="00FB2D5B" w:rsidRPr="00B13050" w:rsidRDefault="00FB2D5B" w:rsidP="00FB2D5B">
      <w:pPr>
        <w:pStyle w:val="Odstavekseznama"/>
        <w:numPr>
          <w:ilvl w:val="0"/>
          <w:numId w:val="60"/>
        </w:numPr>
        <w:rPr>
          <w:b/>
          <w:i w:val="0"/>
          <w:sz w:val="22"/>
          <w:szCs w:val="22"/>
        </w:rPr>
      </w:pPr>
      <w:r w:rsidRPr="00B13050">
        <w:rPr>
          <w:b/>
          <w:i w:val="0"/>
          <w:sz w:val="22"/>
          <w:szCs w:val="22"/>
        </w:rPr>
        <w:t>VSI KADRI</w:t>
      </w:r>
    </w:p>
    <w:p w14:paraId="0579BFAB" w14:textId="77777777" w:rsidR="00FB2D5B" w:rsidRPr="004869C7" w:rsidRDefault="00FB2D5B" w:rsidP="00FB2D5B">
      <w:pPr>
        <w:rPr>
          <w:i w:val="0"/>
          <w:sz w:val="22"/>
          <w:szCs w:val="22"/>
        </w:rPr>
      </w:pPr>
    </w:p>
    <w:p w14:paraId="2ABAC369" w14:textId="7A414C35" w:rsidR="00FB2D5B" w:rsidRDefault="00FB2D5B" w:rsidP="00FB2D5B">
      <w:pPr>
        <w:pStyle w:val="Odstavekseznama"/>
        <w:ind w:left="851"/>
        <w:jc w:val="both"/>
        <w:rPr>
          <w:i w:val="0"/>
          <w:color w:val="000000" w:themeColor="text1"/>
          <w:sz w:val="22"/>
          <w:szCs w:val="22"/>
        </w:rPr>
      </w:pPr>
      <w:r w:rsidRPr="007E7D33">
        <w:rPr>
          <w:i w:val="0"/>
          <w:color w:val="000000" w:themeColor="text1"/>
          <w:sz w:val="22"/>
          <w:szCs w:val="22"/>
        </w:rPr>
        <w:t xml:space="preserve">Ponudnik navede skupno število vseh delavcev, s katerimi bo izvajal </w:t>
      </w:r>
      <w:r w:rsidRPr="00E8428D">
        <w:rPr>
          <w:b/>
          <w:i w:val="0"/>
          <w:color w:val="000000" w:themeColor="text1"/>
          <w:sz w:val="22"/>
          <w:szCs w:val="22"/>
        </w:rPr>
        <w:t>storitev rednega čiščenja</w:t>
      </w:r>
      <w:r w:rsidRPr="007E7D33">
        <w:rPr>
          <w:i w:val="0"/>
          <w:color w:val="000000" w:themeColor="text1"/>
          <w:sz w:val="22"/>
          <w:szCs w:val="22"/>
        </w:rPr>
        <w:t xml:space="preserve"> pri naročniku</w:t>
      </w:r>
      <w:r w:rsidR="002A7005">
        <w:rPr>
          <w:i w:val="0"/>
          <w:color w:val="000000" w:themeColor="text1"/>
          <w:sz w:val="22"/>
          <w:szCs w:val="22"/>
        </w:rPr>
        <w:t>.</w:t>
      </w:r>
      <w:r w:rsidRPr="007E7D33">
        <w:rPr>
          <w:i w:val="0"/>
          <w:color w:val="000000" w:themeColor="text1"/>
          <w:sz w:val="22"/>
          <w:szCs w:val="22"/>
        </w:rPr>
        <w:t xml:space="preserve"> </w:t>
      </w:r>
      <w:r w:rsidR="002A7005">
        <w:rPr>
          <w:i w:val="0"/>
          <w:color w:val="000000" w:themeColor="text1"/>
          <w:sz w:val="22"/>
          <w:szCs w:val="22"/>
        </w:rPr>
        <w:t>U</w:t>
      </w:r>
      <w:r w:rsidRPr="007E7D33">
        <w:rPr>
          <w:i w:val="0"/>
          <w:color w:val="000000" w:themeColor="text1"/>
          <w:sz w:val="22"/>
          <w:szCs w:val="22"/>
        </w:rPr>
        <w:t xml:space="preserve">poštevajoč zahteve iz </w:t>
      </w:r>
      <w:r w:rsidR="002A7005">
        <w:rPr>
          <w:i w:val="0"/>
          <w:color w:val="000000" w:themeColor="text1"/>
          <w:sz w:val="22"/>
          <w:szCs w:val="22"/>
        </w:rPr>
        <w:t>četrte</w:t>
      </w:r>
      <w:r w:rsidRPr="00B13050">
        <w:rPr>
          <w:i w:val="0"/>
          <w:color w:val="000000" w:themeColor="text1"/>
          <w:sz w:val="22"/>
          <w:szCs w:val="22"/>
        </w:rPr>
        <w:t xml:space="preserve"> točke II.</w:t>
      </w:r>
      <w:r w:rsidRPr="007E7D33">
        <w:rPr>
          <w:i w:val="0"/>
          <w:color w:val="000000" w:themeColor="text1"/>
          <w:sz w:val="22"/>
          <w:szCs w:val="22"/>
        </w:rPr>
        <w:t xml:space="preserve"> poglavja te razpisne dokumentacije</w:t>
      </w:r>
      <w:r w:rsidR="002A7005">
        <w:rPr>
          <w:i w:val="0"/>
          <w:color w:val="000000" w:themeColor="text1"/>
          <w:sz w:val="22"/>
          <w:szCs w:val="22"/>
        </w:rPr>
        <w:t xml:space="preserve">, naročnik zahteva </w:t>
      </w:r>
      <w:r w:rsidR="002A7005" w:rsidRPr="00E8428D">
        <w:rPr>
          <w:i w:val="0"/>
          <w:color w:val="000000" w:themeColor="text1"/>
          <w:sz w:val="22"/>
          <w:szCs w:val="22"/>
          <w:u w:val="single"/>
        </w:rPr>
        <w:t xml:space="preserve">minimalno </w:t>
      </w:r>
      <w:r w:rsidR="002A7005" w:rsidRPr="00E8428D">
        <w:rPr>
          <w:b/>
          <w:i w:val="0"/>
          <w:color w:val="000000" w:themeColor="text1"/>
          <w:sz w:val="22"/>
          <w:szCs w:val="22"/>
          <w:u w:val="single"/>
        </w:rPr>
        <w:t>9</w:t>
      </w:r>
      <w:r w:rsidR="002A7005" w:rsidRPr="00E8428D">
        <w:rPr>
          <w:i w:val="0"/>
          <w:color w:val="000000" w:themeColor="text1"/>
          <w:sz w:val="22"/>
          <w:szCs w:val="22"/>
          <w:u w:val="single"/>
        </w:rPr>
        <w:t xml:space="preserve"> delavcev</w:t>
      </w:r>
      <w:r w:rsidR="002A7005">
        <w:rPr>
          <w:i w:val="0"/>
          <w:color w:val="000000" w:themeColor="text1"/>
          <w:sz w:val="22"/>
          <w:szCs w:val="22"/>
        </w:rPr>
        <w:t>.</w:t>
      </w:r>
    </w:p>
    <w:p w14:paraId="59E76723" w14:textId="77777777" w:rsidR="00FB2D5B" w:rsidRDefault="00FB2D5B" w:rsidP="00FB2D5B">
      <w:pPr>
        <w:rPr>
          <w:i w:val="0"/>
          <w:sz w:val="22"/>
          <w:szCs w:val="22"/>
        </w:rPr>
      </w:pPr>
    </w:p>
    <w:tbl>
      <w:tblPr>
        <w:tblStyle w:val="Tabelamrea"/>
        <w:tblW w:w="4824" w:type="dxa"/>
        <w:tblInd w:w="846" w:type="dxa"/>
        <w:tblLook w:val="04A0" w:firstRow="1" w:lastRow="0" w:firstColumn="1" w:lastColumn="0" w:noHBand="0" w:noVBand="1"/>
      </w:tblPr>
      <w:tblGrid>
        <w:gridCol w:w="3549"/>
        <w:gridCol w:w="1275"/>
      </w:tblGrid>
      <w:tr w:rsidR="00FB2D5B" w:rsidRPr="008931B9" w14:paraId="074ACCB6" w14:textId="77777777" w:rsidTr="00FB2D5B">
        <w:trPr>
          <w:trHeight w:val="567"/>
        </w:trPr>
        <w:tc>
          <w:tcPr>
            <w:tcW w:w="3549" w:type="dxa"/>
            <w:vAlign w:val="center"/>
          </w:tcPr>
          <w:p w14:paraId="1D6C9B4F" w14:textId="77777777" w:rsidR="00FB2D5B" w:rsidRPr="00B13050" w:rsidRDefault="00FB2D5B" w:rsidP="00FB2D5B">
            <w:pPr>
              <w:ind w:left="37"/>
              <w:rPr>
                <w:b/>
                <w:i w:val="0"/>
                <w:sz w:val="22"/>
                <w:szCs w:val="22"/>
              </w:rPr>
            </w:pPr>
            <w:r w:rsidRPr="00B13050">
              <w:rPr>
                <w:i w:val="0"/>
                <w:sz w:val="22"/>
                <w:szCs w:val="22"/>
              </w:rPr>
              <w:t>SKUPAJ ŠTEVILO DELAVCEV</w:t>
            </w:r>
            <w:r w:rsidRPr="00DB4CC4">
              <w:rPr>
                <w:b/>
                <w:i w:val="0"/>
                <w:sz w:val="22"/>
                <w:szCs w:val="22"/>
              </w:rPr>
              <w:t>:</w:t>
            </w:r>
          </w:p>
        </w:tc>
        <w:tc>
          <w:tcPr>
            <w:tcW w:w="1275" w:type="dxa"/>
            <w:vAlign w:val="center"/>
          </w:tcPr>
          <w:p w14:paraId="6A8EE742" w14:textId="77777777" w:rsidR="00FB2D5B" w:rsidRPr="0030228E" w:rsidRDefault="00FB2D5B" w:rsidP="00FB2D5B">
            <w:pPr>
              <w:jc w:val="center"/>
              <w:rPr>
                <w:b/>
                <w:i w:val="0"/>
                <w:sz w:val="22"/>
                <w:szCs w:val="22"/>
              </w:rPr>
            </w:pPr>
          </w:p>
        </w:tc>
      </w:tr>
    </w:tbl>
    <w:p w14:paraId="5B9C0DA6" w14:textId="77777777" w:rsidR="00FB2D5B" w:rsidRDefault="00FB2D5B" w:rsidP="00FB2D5B">
      <w:pPr>
        <w:rPr>
          <w:i w:val="0"/>
          <w:sz w:val="22"/>
          <w:szCs w:val="22"/>
        </w:rPr>
      </w:pPr>
    </w:p>
    <w:p w14:paraId="0CC4879A" w14:textId="77777777" w:rsidR="00FB2D5B" w:rsidRPr="00B13050" w:rsidRDefault="00FB2D5B" w:rsidP="00FB2D5B">
      <w:pPr>
        <w:pStyle w:val="Odstavekseznama"/>
        <w:numPr>
          <w:ilvl w:val="0"/>
          <w:numId w:val="60"/>
        </w:numPr>
        <w:rPr>
          <w:b/>
          <w:i w:val="0"/>
          <w:sz w:val="22"/>
          <w:szCs w:val="22"/>
        </w:rPr>
      </w:pPr>
      <w:r w:rsidRPr="00B13050">
        <w:rPr>
          <w:b/>
          <w:i w:val="0"/>
          <w:sz w:val="22"/>
          <w:szCs w:val="22"/>
        </w:rPr>
        <w:t>KADRI ZA NEDOLOČEN ČAS</w:t>
      </w:r>
    </w:p>
    <w:p w14:paraId="6A92E0CE" w14:textId="77777777" w:rsidR="00FB2D5B" w:rsidRDefault="00FB2D5B" w:rsidP="00FB2D5B">
      <w:pPr>
        <w:pStyle w:val="Odstavekseznama"/>
        <w:ind w:left="1211"/>
        <w:rPr>
          <w:i w:val="0"/>
          <w:sz w:val="22"/>
          <w:szCs w:val="22"/>
        </w:rPr>
      </w:pPr>
    </w:p>
    <w:p w14:paraId="1FC73214" w14:textId="77777777" w:rsidR="00FB2D5B" w:rsidRPr="00DB4CC4" w:rsidRDefault="00FB2D5B" w:rsidP="00FB2D5B">
      <w:pPr>
        <w:pStyle w:val="Odstavekseznama"/>
        <w:ind w:left="851"/>
        <w:jc w:val="both"/>
        <w:rPr>
          <w:i w:val="0"/>
          <w:sz w:val="22"/>
          <w:szCs w:val="22"/>
        </w:rPr>
      </w:pPr>
      <w:r w:rsidRPr="00DB4CC4">
        <w:rPr>
          <w:i w:val="0"/>
          <w:sz w:val="22"/>
          <w:szCs w:val="22"/>
        </w:rPr>
        <w:t xml:space="preserve">Ponudnik </w:t>
      </w:r>
      <w:r>
        <w:rPr>
          <w:i w:val="0"/>
          <w:sz w:val="22"/>
          <w:szCs w:val="22"/>
        </w:rPr>
        <w:t xml:space="preserve">vpiše </w:t>
      </w:r>
      <w:r w:rsidRPr="00DB4CC4">
        <w:rPr>
          <w:i w:val="0"/>
          <w:sz w:val="22"/>
          <w:szCs w:val="22"/>
        </w:rPr>
        <w:t>ime in priimek oseb, ki bodo pri naročniku izvajale storitve rednega čiščenja s sklenjeno pogodbo o zaposlitvi  pri ponudniku ali partnerjih v skupni ponudbi za nedoločen čas</w:t>
      </w:r>
      <w:r>
        <w:rPr>
          <w:i w:val="0"/>
          <w:sz w:val="22"/>
          <w:szCs w:val="22"/>
        </w:rPr>
        <w:t>.</w:t>
      </w:r>
    </w:p>
    <w:p w14:paraId="37D8EAAE" w14:textId="77777777" w:rsidR="00FB2D5B" w:rsidRPr="008931B9" w:rsidRDefault="00FB2D5B" w:rsidP="00FB2D5B">
      <w:pPr>
        <w:jc w:val="center"/>
        <w:rPr>
          <w:i w:val="0"/>
          <w:sz w:val="22"/>
          <w:szCs w:val="22"/>
        </w:rPr>
      </w:pPr>
    </w:p>
    <w:tbl>
      <w:tblPr>
        <w:tblStyle w:val="Tabelamrea"/>
        <w:tblW w:w="9214" w:type="dxa"/>
        <w:tblInd w:w="846" w:type="dxa"/>
        <w:tblLook w:val="04A0" w:firstRow="1" w:lastRow="0" w:firstColumn="1" w:lastColumn="0" w:noHBand="0" w:noVBand="1"/>
      </w:tblPr>
      <w:tblGrid>
        <w:gridCol w:w="992"/>
        <w:gridCol w:w="8222"/>
      </w:tblGrid>
      <w:tr w:rsidR="00FB2D5B" w:rsidRPr="008931B9" w14:paraId="17EA4107" w14:textId="77777777" w:rsidTr="00FB2D5B">
        <w:trPr>
          <w:trHeight w:val="454"/>
        </w:trPr>
        <w:tc>
          <w:tcPr>
            <w:tcW w:w="992" w:type="dxa"/>
            <w:shd w:val="clear" w:color="auto" w:fill="auto"/>
            <w:vAlign w:val="center"/>
          </w:tcPr>
          <w:p w14:paraId="17AFDEA5" w14:textId="77777777" w:rsidR="00FB2D5B" w:rsidRPr="008931B9" w:rsidRDefault="00FB2D5B" w:rsidP="00FB2D5B">
            <w:pPr>
              <w:ind w:hanging="38"/>
              <w:jc w:val="center"/>
              <w:rPr>
                <w:b/>
                <w:i w:val="0"/>
                <w:sz w:val="22"/>
                <w:szCs w:val="22"/>
              </w:rPr>
            </w:pPr>
            <w:r w:rsidRPr="008931B9">
              <w:rPr>
                <w:b/>
                <w:i w:val="0"/>
                <w:sz w:val="22"/>
                <w:szCs w:val="22"/>
              </w:rPr>
              <w:t>Zap.</w:t>
            </w:r>
            <w:r>
              <w:rPr>
                <w:b/>
                <w:i w:val="0"/>
                <w:sz w:val="22"/>
                <w:szCs w:val="22"/>
              </w:rPr>
              <w:t xml:space="preserve"> </w:t>
            </w:r>
            <w:r w:rsidRPr="008931B9">
              <w:rPr>
                <w:b/>
                <w:i w:val="0"/>
                <w:sz w:val="22"/>
                <w:szCs w:val="22"/>
              </w:rPr>
              <w:t>št.</w:t>
            </w:r>
          </w:p>
        </w:tc>
        <w:tc>
          <w:tcPr>
            <w:tcW w:w="8222" w:type="dxa"/>
            <w:shd w:val="clear" w:color="auto" w:fill="auto"/>
            <w:vAlign w:val="center"/>
          </w:tcPr>
          <w:p w14:paraId="50FD13B7" w14:textId="77777777" w:rsidR="00FB2D5B" w:rsidRPr="001122D1" w:rsidRDefault="00FB2D5B" w:rsidP="00FB2D5B">
            <w:pPr>
              <w:jc w:val="center"/>
              <w:rPr>
                <w:i w:val="0"/>
                <w:sz w:val="22"/>
                <w:szCs w:val="22"/>
              </w:rPr>
            </w:pPr>
            <w:r w:rsidRPr="008931B9">
              <w:rPr>
                <w:b/>
                <w:i w:val="0"/>
                <w:sz w:val="22"/>
                <w:szCs w:val="22"/>
              </w:rPr>
              <w:t xml:space="preserve">Ime in priimek </w:t>
            </w:r>
          </w:p>
        </w:tc>
      </w:tr>
      <w:tr w:rsidR="00FB2D5B" w:rsidRPr="008931B9" w14:paraId="57249387" w14:textId="77777777" w:rsidTr="00FB2D5B">
        <w:trPr>
          <w:trHeight w:val="454"/>
        </w:trPr>
        <w:tc>
          <w:tcPr>
            <w:tcW w:w="992" w:type="dxa"/>
            <w:shd w:val="clear" w:color="auto" w:fill="auto"/>
            <w:vAlign w:val="center"/>
          </w:tcPr>
          <w:p w14:paraId="10CD7274" w14:textId="77777777" w:rsidR="00FB2D5B" w:rsidRPr="008931B9" w:rsidRDefault="00FB2D5B" w:rsidP="00FB2D5B">
            <w:pPr>
              <w:jc w:val="center"/>
              <w:rPr>
                <w:i w:val="0"/>
                <w:sz w:val="22"/>
                <w:szCs w:val="22"/>
              </w:rPr>
            </w:pPr>
            <w:r w:rsidRPr="008931B9">
              <w:rPr>
                <w:i w:val="0"/>
                <w:sz w:val="22"/>
                <w:szCs w:val="22"/>
              </w:rPr>
              <w:t>1</w:t>
            </w:r>
          </w:p>
        </w:tc>
        <w:tc>
          <w:tcPr>
            <w:tcW w:w="8222" w:type="dxa"/>
            <w:shd w:val="clear" w:color="auto" w:fill="auto"/>
            <w:vAlign w:val="center"/>
          </w:tcPr>
          <w:p w14:paraId="34AC7581" w14:textId="77777777" w:rsidR="00FB2D5B" w:rsidRPr="008931B9" w:rsidRDefault="00FB2D5B" w:rsidP="00FB2D5B">
            <w:pPr>
              <w:jc w:val="center"/>
              <w:rPr>
                <w:i w:val="0"/>
                <w:sz w:val="22"/>
                <w:szCs w:val="22"/>
              </w:rPr>
            </w:pPr>
          </w:p>
        </w:tc>
      </w:tr>
      <w:tr w:rsidR="00FB2D5B" w:rsidRPr="008931B9" w14:paraId="1C6F7DE1" w14:textId="77777777" w:rsidTr="00FB2D5B">
        <w:trPr>
          <w:trHeight w:val="454"/>
        </w:trPr>
        <w:tc>
          <w:tcPr>
            <w:tcW w:w="992" w:type="dxa"/>
            <w:shd w:val="clear" w:color="auto" w:fill="auto"/>
            <w:vAlign w:val="center"/>
          </w:tcPr>
          <w:p w14:paraId="313C8EB1" w14:textId="77777777" w:rsidR="00FB2D5B" w:rsidRPr="008931B9" w:rsidRDefault="00FB2D5B" w:rsidP="00FB2D5B">
            <w:pPr>
              <w:jc w:val="center"/>
              <w:rPr>
                <w:i w:val="0"/>
                <w:sz w:val="22"/>
                <w:szCs w:val="22"/>
              </w:rPr>
            </w:pPr>
            <w:r w:rsidRPr="008931B9">
              <w:rPr>
                <w:i w:val="0"/>
                <w:sz w:val="22"/>
                <w:szCs w:val="22"/>
              </w:rPr>
              <w:t>2</w:t>
            </w:r>
          </w:p>
        </w:tc>
        <w:tc>
          <w:tcPr>
            <w:tcW w:w="8222" w:type="dxa"/>
            <w:shd w:val="clear" w:color="auto" w:fill="auto"/>
            <w:vAlign w:val="center"/>
          </w:tcPr>
          <w:p w14:paraId="7B3ADE4F" w14:textId="77777777" w:rsidR="00FB2D5B" w:rsidRPr="008931B9" w:rsidRDefault="00FB2D5B" w:rsidP="00FB2D5B">
            <w:pPr>
              <w:jc w:val="center"/>
              <w:rPr>
                <w:i w:val="0"/>
                <w:sz w:val="22"/>
                <w:szCs w:val="22"/>
              </w:rPr>
            </w:pPr>
          </w:p>
        </w:tc>
      </w:tr>
      <w:tr w:rsidR="00FB2D5B" w:rsidRPr="008931B9" w14:paraId="6F3436E5" w14:textId="77777777" w:rsidTr="00FB2D5B">
        <w:trPr>
          <w:trHeight w:val="454"/>
        </w:trPr>
        <w:tc>
          <w:tcPr>
            <w:tcW w:w="992" w:type="dxa"/>
            <w:shd w:val="clear" w:color="auto" w:fill="auto"/>
            <w:vAlign w:val="center"/>
          </w:tcPr>
          <w:p w14:paraId="7C3CD9E8" w14:textId="77777777" w:rsidR="00FB2D5B" w:rsidRPr="008931B9" w:rsidRDefault="00FB2D5B" w:rsidP="00FB2D5B">
            <w:pPr>
              <w:jc w:val="center"/>
              <w:rPr>
                <w:i w:val="0"/>
                <w:sz w:val="22"/>
                <w:szCs w:val="22"/>
              </w:rPr>
            </w:pPr>
            <w:r w:rsidRPr="008931B9">
              <w:rPr>
                <w:i w:val="0"/>
                <w:sz w:val="22"/>
                <w:szCs w:val="22"/>
              </w:rPr>
              <w:t>3</w:t>
            </w:r>
          </w:p>
        </w:tc>
        <w:tc>
          <w:tcPr>
            <w:tcW w:w="8222" w:type="dxa"/>
            <w:shd w:val="clear" w:color="auto" w:fill="auto"/>
            <w:vAlign w:val="center"/>
          </w:tcPr>
          <w:p w14:paraId="458089D3" w14:textId="77777777" w:rsidR="00FB2D5B" w:rsidRPr="008931B9" w:rsidRDefault="00FB2D5B" w:rsidP="00FB2D5B">
            <w:pPr>
              <w:jc w:val="center"/>
              <w:rPr>
                <w:i w:val="0"/>
                <w:sz w:val="22"/>
                <w:szCs w:val="22"/>
              </w:rPr>
            </w:pPr>
          </w:p>
        </w:tc>
      </w:tr>
      <w:tr w:rsidR="00FB2D5B" w:rsidRPr="008931B9" w14:paraId="46E10CF5" w14:textId="77777777" w:rsidTr="00FB2D5B">
        <w:trPr>
          <w:trHeight w:val="454"/>
        </w:trPr>
        <w:tc>
          <w:tcPr>
            <w:tcW w:w="992" w:type="dxa"/>
            <w:shd w:val="clear" w:color="auto" w:fill="auto"/>
            <w:vAlign w:val="center"/>
          </w:tcPr>
          <w:p w14:paraId="412AE7D4" w14:textId="77777777" w:rsidR="00FB2D5B" w:rsidRPr="008931B9" w:rsidRDefault="00FB2D5B" w:rsidP="00FB2D5B">
            <w:pPr>
              <w:jc w:val="center"/>
              <w:rPr>
                <w:i w:val="0"/>
                <w:sz w:val="22"/>
                <w:szCs w:val="22"/>
              </w:rPr>
            </w:pPr>
            <w:r w:rsidRPr="008931B9">
              <w:rPr>
                <w:i w:val="0"/>
                <w:sz w:val="22"/>
                <w:szCs w:val="22"/>
              </w:rPr>
              <w:t>4</w:t>
            </w:r>
          </w:p>
        </w:tc>
        <w:tc>
          <w:tcPr>
            <w:tcW w:w="8222" w:type="dxa"/>
            <w:shd w:val="clear" w:color="auto" w:fill="auto"/>
            <w:vAlign w:val="center"/>
          </w:tcPr>
          <w:p w14:paraId="260C7494" w14:textId="77777777" w:rsidR="00FB2D5B" w:rsidRPr="008931B9" w:rsidRDefault="00FB2D5B" w:rsidP="00FB2D5B">
            <w:pPr>
              <w:jc w:val="center"/>
              <w:rPr>
                <w:i w:val="0"/>
                <w:sz w:val="22"/>
                <w:szCs w:val="22"/>
              </w:rPr>
            </w:pPr>
          </w:p>
        </w:tc>
      </w:tr>
      <w:tr w:rsidR="00FB2D5B" w:rsidRPr="008931B9" w14:paraId="12790AB3" w14:textId="77777777" w:rsidTr="00FB2D5B">
        <w:trPr>
          <w:trHeight w:val="454"/>
        </w:trPr>
        <w:tc>
          <w:tcPr>
            <w:tcW w:w="992" w:type="dxa"/>
            <w:shd w:val="clear" w:color="auto" w:fill="auto"/>
            <w:vAlign w:val="center"/>
          </w:tcPr>
          <w:p w14:paraId="42BAFFE0" w14:textId="77777777" w:rsidR="00FB2D5B" w:rsidRPr="008931B9" w:rsidRDefault="00FB2D5B" w:rsidP="00FB2D5B">
            <w:pPr>
              <w:jc w:val="center"/>
              <w:rPr>
                <w:i w:val="0"/>
                <w:sz w:val="22"/>
                <w:szCs w:val="22"/>
              </w:rPr>
            </w:pPr>
            <w:r>
              <w:rPr>
                <w:i w:val="0"/>
                <w:sz w:val="22"/>
                <w:szCs w:val="22"/>
              </w:rPr>
              <w:t>5</w:t>
            </w:r>
          </w:p>
        </w:tc>
        <w:tc>
          <w:tcPr>
            <w:tcW w:w="8222" w:type="dxa"/>
            <w:shd w:val="clear" w:color="auto" w:fill="auto"/>
            <w:vAlign w:val="center"/>
          </w:tcPr>
          <w:p w14:paraId="1AF70B4B" w14:textId="77777777" w:rsidR="00FB2D5B" w:rsidRPr="008931B9" w:rsidRDefault="00FB2D5B" w:rsidP="00FB2D5B">
            <w:pPr>
              <w:jc w:val="center"/>
              <w:rPr>
                <w:i w:val="0"/>
                <w:sz w:val="22"/>
                <w:szCs w:val="22"/>
              </w:rPr>
            </w:pPr>
          </w:p>
        </w:tc>
      </w:tr>
      <w:tr w:rsidR="00FB2D5B" w:rsidRPr="008931B9" w14:paraId="129E3B36" w14:textId="77777777" w:rsidTr="00FB2D5B">
        <w:trPr>
          <w:trHeight w:val="454"/>
        </w:trPr>
        <w:tc>
          <w:tcPr>
            <w:tcW w:w="992" w:type="dxa"/>
            <w:shd w:val="clear" w:color="auto" w:fill="auto"/>
            <w:vAlign w:val="center"/>
          </w:tcPr>
          <w:p w14:paraId="489C2F52" w14:textId="77777777" w:rsidR="00FB2D5B" w:rsidRDefault="00FB2D5B" w:rsidP="00FB2D5B">
            <w:pPr>
              <w:jc w:val="center"/>
              <w:rPr>
                <w:i w:val="0"/>
                <w:sz w:val="22"/>
                <w:szCs w:val="22"/>
              </w:rPr>
            </w:pPr>
            <w:r>
              <w:rPr>
                <w:i w:val="0"/>
                <w:sz w:val="22"/>
                <w:szCs w:val="22"/>
              </w:rPr>
              <w:t>6</w:t>
            </w:r>
          </w:p>
        </w:tc>
        <w:tc>
          <w:tcPr>
            <w:tcW w:w="8222" w:type="dxa"/>
            <w:shd w:val="clear" w:color="auto" w:fill="auto"/>
            <w:vAlign w:val="center"/>
          </w:tcPr>
          <w:p w14:paraId="2AD042C5" w14:textId="77777777" w:rsidR="00FB2D5B" w:rsidRPr="008931B9" w:rsidRDefault="00FB2D5B" w:rsidP="00FB2D5B">
            <w:pPr>
              <w:jc w:val="center"/>
              <w:rPr>
                <w:i w:val="0"/>
                <w:sz w:val="22"/>
                <w:szCs w:val="22"/>
              </w:rPr>
            </w:pPr>
          </w:p>
        </w:tc>
      </w:tr>
      <w:tr w:rsidR="00FB2D5B" w:rsidRPr="008931B9" w14:paraId="48B3F8EB" w14:textId="77777777" w:rsidTr="00FB2D5B">
        <w:trPr>
          <w:trHeight w:val="454"/>
        </w:trPr>
        <w:tc>
          <w:tcPr>
            <w:tcW w:w="992" w:type="dxa"/>
            <w:shd w:val="clear" w:color="auto" w:fill="auto"/>
            <w:vAlign w:val="center"/>
          </w:tcPr>
          <w:p w14:paraId="5B525092" w14:textId="77777777" w:rsidR="00FB2D5B" w:rsidRDefault="00FB2D5B" w:rsidP="00FB2D5B">
            <w:pPr>
              <w:jc w:val="center"/>
              <w:rPr>
                <w:i w:val="0"/>
                <w:sz w:val="22"/>
                <w:szCs w:val="22"/>
              </w:rPr>
            </w:pPr>
            <w:r>
              <w:rPr>
                <w:i w:val="0"/>
                <w:sz w:val="22"/>
                <w:szCs w:val="22"/>
              </w:rPr>
              <w:t>7</w:t>
            </w:r>
          </w:p>
        </w:tc>
        <w:tc>
          <w:tcPr>
            <w:tcW w:w="8222" w:type="dxa"/>
            <w:shd w:val="clear" w:color="auto" w:fill="auto"/>
            <w:vAlign w:val="center"/>
          </w:tcPr>
          <w:p w14:paraId="7FE9D597" w14:textId="77777777" w:rsidR="00FB2D5B" w:rsidRPr="008931B9" w:rsidRDefault="00FB2D5B" w:rsidP="00FB2D5B">
            <w:pPr>
              <w:jc w:val="center"/>
              <w:rPr>
                <w:i w:val="0"/>
                <w:sz w:val="22"/>
                <w:szCs w:val="22"/>
              </w:rPr>
            </w:pPr>
          </w:p>
        </w:tc>
      </w:tr>
      <w:tr w:rsidR="002A7005" w:rsidRPr="008931B9" w14:paraId="58F89017" w14:textId="77777777" w:rsidTr="00FB2D5B">
        <w:trPr>
          <w:trHeight w:val="454"/>
        </w:trPr>
        <w:tc>
          <w:tcPr>
            <w:tcW w:w="992" w:type="dxa"/>
            <w:shd w:val="clear" w:color="auto" w:fill="auto"/>
            <w:vAlign w:val="center"/>
          </w:tcPr>
          <w:p w14:paraId="0DBC8194" w14:textId="0D31884E" w:rsidR="002A7005" w:rsidRDefault="002A7005" w:rsidP="00FB2D5B">
            <w:pPr>
              <w:jc w:val="center"/>
              <w:rPr>
                <w:i w:val="0"/>
                <w:sz w:val="22"/>
                <w:szCs w:val="22"/>
              </w:rPr>
            </w:pPr>
            <w:r>
              <w:rPr>
                <w:i w:val="0"/>
                <w:sz w:val="22"/>
                <w:szCs w:val="22"/>
              </w:rPr>
              <w:t>8</w:t>
            </w:r>
          </w:p>
        </w:tc>
        <w:tc>
          <w:tcPr>
            <w:tcW w:w="8222" w:type="dxa"/>
            <w:shd w:val="clear" w:color="auto" w:fill="auto"/>
            <w:vAlign w:val="center"/>
          </w:tcPr>
          <w:p w14:paraId="13C3C8BC" w14:textId="77777777" w:rsidR="002A7005" w:rsidRPr="008931B9" w:rsidRDefault="002A7005" w:rsidP="00FB2D5B">
            <w:pPr>
              <w:jc w:val="center"/>
              <w:rPr>
                <w:i w:val="0"/>
                <w:sz w:val="22"/>
                <w:szCs w:val="22"/>
              </w:rPr>
            </w:pPr>
          </w:p>
        </w:tc>
      </w:tr>
      <w:tr w:rsidR="00FB2D5B" w:rsidRPr="008931B9" w14:paraId="25922F0C" w14:textId="77777777" w:rsidTr="00FB2D5B">
        <w:trPr>
          <w:trHeight w:val="454"/>
        </w:trPr>
        <w:tc>
          <w:tcPr>
            <w:tcW w:w="992" w:type="dxa"/>
            <w:shd w:val="clear" w:color="auto" w:fill="auto"/>
            <w:vAlign w:val="center"/>
          </w:tcPr>
          <w:p w14:paraId="3B611AF9" w14:textId="3E95DFAE" w:rsidR="00FB2D5B" w:rsidRDefault="002A7005" w:rsidP="00FB2D5B">
            <w:pPr>
              <w:jc w:val="center"/>
              <w:rPr>
                <w:i w:val="0"/>
                <w:sz w:val="22"/>
                <w:szCs w:val="22"/>
              </w:rPr>
            </w:pPr>
            <w:r>
              <w:rPr>
                <w:i w:val="0"/>
                <w:sz w:val="22"/>
                <w:szCs w:val="22"/>
              </w:rPr>
              <w:t>9</w:t>
            </w:r>
          </w:p>
        </w:tc>
        <w:tc>
          <w:tcPr>
            <w:tcW w:w="8222" w:type="dxa"/>
            <w:shd w:val="clear" w:color="auto" w:fill="auto"/>
            <w:vAlign w:val="center"/>
          </w:tcPr>
          <w:p w14:paraId="1754A6DD" w14:textId="77777777" w:rsidR="00FB2D5B" w:rsidRPr="008931B9" w:rsidRDefault="00FB2D5B" w:rsidP="00FB2D5B">
            <w:pPr>
              <w:jc w:val="center"/>
              <w:rPr>
                <w:i w:val="0"/>
                <w:sz w:val="22"/>
                <w:szCs w:val="22"/>
              </w:rPr>
            </w:pPr>
          </w:p>
        </w:tc>
      </w:tr>
    </w:tbl>
    <w:p w14:paraId="7B4680F3" w14:textId="1EE611F1" w:rsidR="002A7005" w:rsidRPr="00B13050" w:rsidRDefault="00FB2D5B" w:rsidP="002A7005">
      <w:pPr>
        <w:jc w:val="both"/>
        <w:rPr>
          <w:i w:val="0"/>
          <w:sz w:val="22"/>
          <w:szCs w:val="22"/>
        </w:rPr>
      </w:pPr>
      <w:r>
        <w:rPr>
          <w:i w:val="0"/>
          <w:sz w:val="22"/>
          <w:szCs w:val="22"/>
        </w:rPr>
        <w:t xml:space="preserve">           </w:t>
      </w:r>
      <w:r w:rsidR="002A7005">
        <w:rPr>
          <w:i w:val="0"/>
          <w:sz w:val="22"/>
          <w:szCs w:val="22"/>
        </w:rPr>
        <w:t xml:space="preserve">    </w:t>
      </w:r>
      <w:r w:rsidR="002A7005" w:rsidRPr="009574A6">
        <w:rPr>
          <w:sz w:val="20"/>
          <w:szCs w:val="22"/>
        </w:rPr>
        <w:t>Za potrebe izpolnitve tabele, lahko ponudnik vstavi dodatne vrstice</w:t>
      </w:r>
    </w:p>
    <w:p w14:paraId="7423B320" w14:textId="77777777" w:rsidR="00FB2D5B" w:rsidRPr="00B13050" w:rsidRDefault="00FB2D5B" w:rsidP="00FB2D5B">
      <w:pPr>
        <w:jc w:val="both"/>
        <w:rPr>
          <w:i w:val="0"/>
          <w:sz w:val="22"/>
          <w:szCs w:val="22"/>
        </w:rPr>
      </w:pPr>
    </w:p>
    <w:p w14:paraId="189BD5AD" w14:textId="77777777" w:rsidR="00FB2D5B" w:rsidRPr="007E7D33" w:rsidRDefault="00FB2D5B" w:rsidP="00FB2D5B">
      <w:pPr>
        <w:jc w:val="both"/>
        <w:rPr>
          <w:b/>
          <w:i w:val="0"/>
          <w:sz w:val="22"/>
          <w:szCs w:val="22"/>
        </w:rPr>
      </w:pPr>
    </w:p>
    <w:p w14:paraId="2D611BD9" w14:textId="77777777" w:rsidR="00FB2D5B" w:rsidRDefault="00FB2D5B" w:rsidP="00FB2D5B">
      <w:pPr>
        <w:pStyle w:val="Odstavekseznama"/>
        <w:numPr>
          <w:ilvl w:val="0"/>
          <w:numId w:val="60"/>
        </w:numPr>
        <w:jc w:val="both"/>
        <w:rPr>
          <w:b/>
          <w:i w:val="0"/>
          <w:sz w:val="22"/>
          <w:szCs w:val="22"/>
        </w:rPr>
      </w:pPr>
      <w:r w:rsidRPr="007E7D33">
        <w:rPr>
          <w:b/>
          <w:i w:val="0"/>
          <w:sz w:val="22"/>
          <w:szCs w:val="22"/>
        </w:rPr>
        <w:t>IZRAČUN</w:t>
      </w:r>
    </w:p>
    <w:p w14:paraId="0176310C" w14:textId="77777777" w:rsidR="00FB2D5B" w:rsidRDefault="00FB2D5B" w:rsidP="00FB2D5B">
      <w:pPr>
        <w:pStyle w:val="Odstavekseznama"/>
        <w:ind w:left="1211"/>
        <w:jc w:val="both"/>
        <w:rPr>
          <w:b/>
          <w:i w:val="0"/>
          <w:sz w:val="22"/>
          <w:szCs w:val="22"/>
        </w:rPr>
      </w:pPr>
    </w:p>
    <w:p w14:paraId="2E444B57" w14:textId="77777777" w:rsidR="00FB2D5B" w:rsidRPr="007E7D33" w:rsidRDefault="00FB2D5B" w:rsidP="00FB2D5B">
      <w:pPr>
        <w:ind w:left="851"/>
        <w:jc w:val="both"/>
        <w:rPr>
          <w:b/>
          <w:i w:val="0"/>
          <w:sz w:val="22"/>
          <w:szCs w:val="22"/>
        </w:rPr>
      </w:pPr>
      <w:r w:rsidRPr="007E7D33">
        <w:rPr>
          <w:i w:val="0"/>
          <w:sz w:val="22"/>
          <w:szCs w:val="22"/>
        </w:rPr>
        <w:t>I</w:t>
      </w:r>
      <w:r>
        <w:rPr>
          <w:i w:val="0"/>
          <w:sz w:val="22"/>
          <w:szCs w:val="22"/>
        </w:rPr>
        <w:t>zračun ponudnik opravi skladno z b) točko VI. poglavja</w:t>
      </w:r>
      <w:r w:rsidRPr="007E7D33">
        <w:rPr>
          <w:i w:val="0"/>
          <w:sz w:val="22"/>
          <w:szCs w:val="22"/>
        </w:rPr>
        <w:t xml:space="preserve"> predmetne razpisne </w:t>
      </w:r>
      <w:r>
        <w:rPr>
          <w:i w:val="0"/>
          <w:sz w:val="22"/>
          <w:szCs w:val="22"/>
        </w:rPr>
        <w:t xml:space="preserve">dokumentacije </w:t>
      </w:r>
      <w:r w:rsidRPr="007E7D33">
        <w:rPr>
          <w:i w:val="0"/>
          <w:sz w:val="22"/>
          <w:szCs w:val="22"/>
        </w:rPr>
        <w:t>ter vrednost prepiše v obrazec Predračun (Priloga 3).</w:t>
      </w:r>
    </w:p>
    <w:p w14:paraId="0D0B0201" w14:textId="77777777" w:rsidR="00FB2D5B" w:rsidRDefault="00FB2D5B" w:rsidP="00FB2D5B">
      <w:pPr>
        <w:jc w:val="both"/>
        <w:rPr>
          <w:i w:val="0"/>
          <w:sz w:val="22"/>
          <w:szCs w:val="22"/>
        </w:rPr>
      </w:pPr>
    </w:p>
    <w:tbl>
      <w:tblPr>
        <w:tblStyle w:val="Tabelamrea"/>
        <w:tblW w:w="9214" w:type="dxa"/>
        <w:tblInd w:w="846" w:type="dxa"/>
        <w:tblLook w:val="04A0" w:firstRow="1" w:lastRow="0" w:firstColumn="1" w:lastColumn="0" w:noHBand="0" w:noVBand="1"/>
      </w:tblPr>
      <w:tblGrid>
        <w:gridCol w:w="5245"/>
        <w:gridCol w:w="3969"/>
      </w:tblGrid>
      <w:tr w:rsidR="00FB2D5B" w:rsidRPr="008931B9" w14:paraId="7CBE8C0D" w14:textId="77777777" w:rsidTr="00FB2D5B">
        <w:trPr>
          <w:trHeight w:val="567"/>
        </w:trPr>
        <w:tc>
          <w:tcPr>
            <w:tcW w:w="5245" w:type="dxa"/>
          </w:tcPr>
          <w:p w14:paraId="7A58A495" w14:textId="77777777" w:rsidR="001A4B7C" w:rsidRDefault="00FB2D5B" w:rsidP="00FB2D5B">
            <w:pPr>
              <w:rPr>
                <w:i w:val="0"/>
                <w:sz w:val="22"/>
                <w:szCs w:val="22"/>
              </w:rPr>
            </w:pPr>
            <w:r w:rsidRPr="00B13050">
              <w:rPr>
                <w:i w:val="0"/>
                <w:sz w:val="22"/>
                <w:szCs w:val="22"/>
              </w:rPr>
              <w:t>ODSTOTEK NOMINIRANEGA KADRA S POGODBO O ZAPOSLITVI ZA NEDOLOČEN ČAS</w:t>
            </w:r>
            <w:r w:rsidR="001A4B7C">
              <w:rPr>
                <w:i w:val="0"/>
                <w:sz w:val="22"/>
                <w:szCs w:val="22"/>
              </w:rPr>
              <w:t xml:space="preserve"> ZA IZVAJANJE STORITEV REDNEGA ČIŠČENJA</w:t>
            </w:r>
          </w:p>
          <w:p w14:paraId="35AEE3E0" w14:textId="77777777" w:rsidR="00FB2D5B" w:rsidRPr="00B13050" w:rsidRDefault="00FB2D5B" w:rsidP="00FB2D5B">
            <w:pPr>
              <w:rPr>
                <w:i w:val="0"/>
                <w:sz w:val="22"/>
                <w:szCs w:val="22"/>
              </w:rPr>
            </w:pPr>
            <w:r w:rsidRPr="00B13050">
              <w:rPr>
                <w:i w:val="0"/>
                <w:sz w:val="22"/>
                <w:szCs w:val="22"/>
              </w:rPr>
              <w:t xml:space="preserve"> (% PoZNDČ):</w:t>
            </w:r>
          </w:p>
        </w:tc>
        <w:tc>
          <w:tcPr>
            <w:tcW w:w="3969" w:type="dxa"/>
            <w:vAlign w:val="center"/>
          </w:tcPr>
          <w:p w14:paraId="1168CE49" w14:textId="71586A37" w:rsidR="00FB2D5B" w:rsidRPr="0030228E" w:rsidRDefault="002A7005" w:rsidP="00FB2D5B">
            <w:pPr>
              <w:jc w:val="center"/>
              <w:rPr>
                <w:b/>
                <w:i w:val="0"/>
                <w:sz w:val="22"/>
                <w:szCs w:val="22"/>
              </w:rPr>
            </w:pPr>
            <w:r w:rsidRPr="00403EEE">
              <w:rPr>
                <w:b/>
                <w:i w:val="0"/>
                <w:sz w:val="22"/>
                <w:szCs w:val="22"/>
              </w:rPr>
              <w:t>_________</w:t>
            </w:r>
            <w:r w:rsidRPr="00403EEE">
              <w:rPr>
                <w:i w:val="0"/>
                <w:sz w:val="22"/>
                <w:szCs w:val="22"/>
              </w:rPr>
              <w:t xml:space="preserve">  </w:t>
            </w:r>
            <w:r>
              <w:rPr>
                <w:b/>
                <w:i w:val="0"/>
                <w:sz w:val="22"/>
                <w:szCs w:val="22"/>
              </w:rPr>
              <w:t>%</w:t>
            </w:r>
          </w:p>
        </w:tc>
      </w:tr>
    </w:tbl>
    <w:p w14:paraId="25DDEDB3" w14:textId="45EB31BF" w:rsidR="006D236E" w:rsidRDefault="006D236E" w:rsidP="006D236E">
      <w:pPr>
        <w:jc w:val="both"/>
        <w:rPr>
          <w:i w:val="0"/>
          <w:sz w:val="22"/>
          <w:szCs w:val="22"/>
        </w:rPr>
      </w:pPr>
    </w:p>
    <w:p w14:paraId="4DF4BB3A" w14:textId="77777777" w:rsidR="006D236E" w:rsidRPr="008931B9" w:rsidRDefault="006D236E" w:rsidP="009628D9">
      <w:pPr>
        <w:jc w:val="both"/>
        <w:rPr>
          <w:i w:val="0"/>
          <w:sz w:val="22"/>
          <w:szCs w:val="22"/>
        </w:rPr>
      </w:pPr>
    </w:p>
    <w:p w14:paraId="40BF79AF" w14:textId="77777777" w:rsidR="006D236E" w:rsidRPr="008931B9" w:rsidRDefault="006D236E" w:rsidP="006D236E">
      <w:pPr>
        <w:ind w:left="851"/>
        <w:jc w:val="both"/>
        <w:rPr>
          <w:b/>
          <w:i w:val="0"/>
          <w:sz w:val="22"/>
          <w:szCs w:val="22"/>
          <w:u w:val="single"/>
        </w:rPr>
      </w:pPr>
      <w:r w:rsidRPr="008931B9">
        <w:rPr>
          <w:b/>
          <w:i w:val="0"/>
          <w:sz w:val="22"/>
          <w:szCs w:val="22"/>
          <w:u w:val="single"/>
        </w:rPr>
        <w:t>DOKAZILA:</w:t>
      </w:r>
    </w:p>
    <w:p w14:paraId="0CAC11B5" w14:textId="77777777" w:rsidR="006D236E" w:rsidRPr="008931B9" w:rsidRDefault="006D236E" w:rsidP="006D236E">
      <w:pPr>
        <w:ind w:left="851"/>
        <w:jc w:val="both"/>
        <w:rPr>
          <w:i w:val="0"/>
          <w:sz w:val="22"/>
          <w:szCs w:val="22"/>
        </w:rPr>
      </w:pPr>
    </w:p>
    <w:p w14:paraId="40300C25" w14:textId="77777777" w:rsidR="006D236E" w:rsidRPr="00F55741" w:rsidRDefault="006D236E" w:rsidP="00F55741">
      <w:pPr>
        <w:ind w:left="851"/>
        <w:jc w:val="both"/>
        <w:rPr>
          <w:i w:val="0"/>
          <w:sz w:val="22"/>
          <w:szCs w:val="22"/>
        </w:rPr>
      </w:pPr>
      <w:r w:rsidRPr="00F55741">
        <w:rPr>
          <w:i w:val="0"/>
          <w:sz w:val="22"/>
          <w:szCs w:val="22"/>
        </w:rPr>
        <w:t>Ponudnik mora za opredeljene osebe, ki bodo izvajale storitev</w:t>
      </w:r>
      <w:r w:rsidR="001A4B7C">
        <w:rPr>
          <w:i w:val="0"/>
          <w:sz w:val="22"/>
          <w:szCs w:val="22"/>
        </w:rPr>
        <w:t xml:space="preserve"> rednega</w:t>
      </w:r>
      <w:r w:rsidRPr="00F55741">
        <w:rPr>
          <w:i w:val="0"/>
          <w:sz w:val="22"/>
          <w:szCs w:val="22"/>
        </w:rPr>
        <w:t xml:space="preserve"> čiščenja</w:t>
      </w:r>
      <w:r w:rsidR="009628D9">
        <w:rPr>
          <w:i w:val="0"/>
          <w:sz w:val="22"/>
          <w:szCs w:val="22"/>
        </w:rPr>
        <w:t xml:space="preserve">, </w:t>
      </w:r>
      <w:r w:rsidRPr="00F55741">
        <w:rPr>
          <w:i w:val="0"/>
          <w:sz w:val="22"/>
          <w:szCs w:val="22"/>
        </w:rPr>
        <w:t>in imajo sklenjeno veljavno pogodbo o zaposlitvi za nedoločen čas, predložiti</w:t>
      </w:r>
      <w:r w:rsidR="00F55741" w:rsidRPr="00F55741">
        <w:rPr>
          <w:i w:val="0"/>
          <w:sz w:val="22"/>
          <w:szCs w:val="22"/>
        </w:rPr>
        <w:t>:</w:t>
      </w:r>
    </w:p>
    <w:p w14:paraId="0E4EB48C" w14:textId="77777777" w:rsidR="006D236E" w:rsidRDefault="006D236E" w:rsidP="003711C4">
      <w:pPr>
        <w:jc w:val="both"/>
        <w:rPr>
          <w:i w:val="0"/>
          <w:sz w:val="22"/>
          <w:szCs w:val="22"/>
        </w:rPr>
      </w:pPr>
    </w:p>
    <w:p w14:paraId="7C710ECF" w14:textId="692460B0" w:rsidR="00096AC9" w:rsidRPr="00096AC9" w:rsidRDefault="00256F41" w:rsidP="00096AC9">
      <w:pPr>
        <w:pStyle w:val="Odstavekseznama"/>
        <w:numPr>
          <w:ilvl w:val="0"/>
          <w:numId w:val="19"/>
        </w:numPr>
        <w:tabs>
          <w:tab w:val="clear" w:pos="360"/>
          <w:tab w:val="num" w:pos="1418"/>
        </w:tabs>
        <w:ind w:left="1418" w:hanging="425"/>
        <w:jc w:val="both"/>
        <w:rPr>
          <w:i w:val="0"/>
          <w:sz w:val="22"/>
          <w:szCs w:val="22"/>
        </w:rPr>
      </w:pPr>
      <w:r>
        <w:rPr>
          <w:i w:val="0"/>
          <w:sz w:val="22"/>
          <w:szCs w:val="22"/>
        </w:rPr>
        <w:t>i</w:t>
      </w:r>
      <w:r w:rsidR="00096AC9" w:rsidRPr="00096AC9">
        <w:rPr>
          <w:i w:val="0"/>
          <w:sz w:val="22"/>
          <w:szCs w:val="22"/>
        </w:rPr>
        <w:t xml:space="preserve">zpolnjen ESPD obrazec (Del IV: Pogoji za sodelovanje, rubrika: α: Skupna navedba za vse pogoje za sodelovanje) in predložene priloge: </w:t>
      </w:r>
    </w:p>
    <w:p w14:paraId="185224FF" w14:textId="77777777" w:rsidR="00096AC9" w:rsidRPr="00096AC9" w:rsidRDefault="00096AC9" w:rsidP="00096AC9">
      <w:pPr>
        <w:pStyle w:val="Odstavekseznama"/>
        <w:numPr>
          <w:ilvl w:val="0"/>
          <w:numId w:val="19"/>
        </w:numPr>
        <w:ind w:left="1418" w:hanging="425"/>
        <w:jc w:val="both"/>
        <w:rPr>
          <w:i w:val="0"/>
          <w:sz w:val="22"/>
          <w:szCs w:val="22"/>
        </w:rPr>
      </w:pPr>
      <w:r w:rsidRPr="00096AC9">
        <w:rPr>
          <w:i w:val="0"/>
          <w:sz w:val="22"/>
          <w:szCs w:val="22"/>
        </w:rPr>
        <w:t>izpolnjen Seznam kadrov (Priloga 5/2);</w:t>
      </w:r>
    </w:p>
    <w:p w14:paraId="2261FF9D" w14:textId="77777777" w:rsidR="00096AC9" w:rsidRPr="00096AC9" w:rsidRDefault="00096AC9" w:rsidP="00096AC9">
      <w:pPr>
        <w:pStyle w:val="Default"/>
        <w:numPr>
          <w:ilvl w:val="0"/>
          <w:numId w:val="19"/>
        </w:numPr>
        <w:ind w:left="1418" w:hanging="425"/>
        <w:jc w:val="both"/>
        <w:rPr>
          <w:rFonts w:ascii="Times New Roman" w:hAnsi="Times New Roman" w:cs="Times New Roman"/>
          <w:sz w:val="22"/>
          <w:szCs w:val="22"/>
        </w:rPr>
      </w:pPr>
      <w:r w:rsidRPr="00096AC9">
        <w:rPr>
          <w:rFonts w:ascii="Times New Roman" w:hAnsi="Times New Roman" w:cs="Times New Roman"/>
          <w:sz w:val="22"/>
          <w:szCs w:val="22"/>
        </w:rPr>
        <w:t>kopija ustreznega M obrazca</w:t>
      </w:r>
      <w:r w:rsidR="00F143AD">
        <w:rPr>
          <w:rFonts w:ascii="Times New Roman" w:hAnsi="Times New Roman" w:cs="Times New Roman"/>
          <w:sz w:val="22"/>
          <w:szCs w:val="22"/>
        </w:rPr>
        <w:t xml:space="preserve"> ali</w:t>
      </w:r>
      <w:r w:rsidRPr="00096AC9">
        <w:rPr>
          <w:rFonts w:ascii="Times New Roman" w:hAnsi="Times New Roman" w:cs="Times New Roman"/>
          <w:sz w:val="22"/>
          <w:szCs w:val="22"/>
        </w:rPr>
        <w:t xml:space="preserve"> kopija na dan oddaje ponudbe veljavne pogodbe o zaposlitvi za nedoločen čas za vsakega posameznega delavca, za katerega je </w:t>
      </w:r>
      <w:r w:rsidR="009628D9">
        <w:rPr>
          <w:rFonts w:ascii="Times New Roman" w:hAnsi="Times New Roman" w:cs="Times New Roman"/>
          <w:sz w:val="22"/>
          <w:szCs w:val="22"/>
        </w:rPr>
        <w:t>ponudnik</w:t>
      </w:r>
      <w:r w:rsidRPr="00096AC9">
        <w:rPr>
          <w:rFonts w:ascii="Times New Roman" w:hAnsi="Times New Roman" w:cs="Times New Roman"/>
          <w:sz w:val="22"/>
          <w:szCs w:val="22"/>
        </w:rPr>
        <w:t xml:space="preserve"> v Seznamu kadrov (Priloga 5/2) opredelil, da ima sklenjeno pogodbo za nedoločen čas. Iz dokazil mora biti razviden naziv delodajalca, </w:t>
      </w:r>
      <w:r w:rsidR="00FA6176">
        <w:rPr>
          <w:rFonts w:ascii="Times New Roman" w:hAnsi="Times New Roman" w:cs="Times New Roman"/>
          <w:sz w:val="22"/>
          <w:szCs w:val="22"/>
        </w:rPr>
        <w:t xml:space="preserve">ime in priimek </w:t>
      </w:r>
      <w:r w:rsidRPr="00096AC9">
        <w:rPr>
          <w:rFonts w:ascii="Times New Roman" w:hAnsi="Times New Roman" w:cs="Times New Roman"/>
          <w:sz w:val="22"/>
          <w:szCs w:val="22"/>
        </w:rPr>
        <w:t>delavca, opredelitev časovne veljavnosti pogodbe (nedoločen čas) ter datum sklenitve  delovnega razmerja.  Vsi drugi osebni podatki morajo biti prekriti.</w:t>
      </w:r>
    </w:p>
    <w:p w14:paraId="2497ED9F" w14:textId="77777777" w:rsidR="00096AC9" w:rsidRPr="00096AC9" w:rsidRDefault="00096AC9" w:rsidP="00096AC9">
      <w:pPr>
        <w:pStyle w:val="Default"/>
        <w:jc w:val="both"/>
        <w:rPr>
          <w:rFonts w:ascii="Times New Roman" w:hAnsi="Times New Roman" w:cs="Times New Roman"/>
          <w:sz w:val="22"/>
          <w:szCs w:val="22"/>
        </w:rPr>
      </w:pPr>
    </w:p>
    <w:p w14:paraId="7383C074" w14:textId="77777777" w:rsidR="006D236E" w:rsidRPr="00794313" w:rsidRDefault="009628D9" w:rsidP="00794313">
      <w:pPr>
        <w:tabs>
          <w:tab w:val="num" w:pos="1068"/>
          <w:tab w:val="num" w:pos="1380"/>
        </w:tabs>
        <w:ind w:left="1068" w:hanging="217"/>
        <w:jc w:val="both"/>
        <w:rPr>
          <w:i w:val="0"/>
          <w:sz w:val="22"/>
          <w:szCs w:val="22"/>
        </w:rPr>
      </w:pPr>
      <w:r w:rsidRPr="004E4055">
        <w:rPr>
          <w:i w:val="0"/>
          <w:sz w:val="22"/>
          <w:szCs w:val="22"/>
        </w:rPr>
        <w:t>V kolikor</w:t>
      </w:r>
      <w:r>
        <w:rPr>
          <w:i w:val="0"/>
          <w:sz w:val="22"/>
          <w:szCs w:val="22"/>
        </w:rPr>
        <w:t xml:space="preserve"> ponudnik</w:t>
      </w:r>
      <w:r w:rsidRPr="004E4055">
        <w:rPr>
          <w:i w:val="0"/>
          <w:sz w:val="22"/>
          <w:szCs w:val="22"/>
        </w:rPr>
        <w:t xml:space="preserve"> ne bo predložil ustreznih dokazil, ne bo prejel točk po tem merilu</w:t>
      </w:r>
      <w:r w:rsidR="00794313">
        <w:rPr>
          <w:i w:val="0"/>
          <w:sz w:val="22"/>
          <w:szCs w:val="22"/>
        </w:rPr>
        <w:t>.</w:t>
      </w:r>
    </w:p>
    <w:p w14:paraId="207B1E39" w14:textId="77777777" w:rsidR="00FB4D31" w:rsidRDefault="00FB4D31" w:rsidP="008931B9">
      <w:pPr>
        <w:pStyle w:val="Odstavekseznama"/>
        <w:ind w:left="1134"/>
        <w:jc w:val="both"/>
        <w:rPr>
          <w:i w:val="0"/>
          <w:sz w:val="22"/>
          <w:szCs w:val="22"/>
        </w:rPr>
      </w:pPr>
    </w:p>
    <w:p w14:paraId="2E4342C1" w14:textId="77777777" w:rsidR="00FB2D5B" w:rsidRDefault="00FB2D5B" w:rsidP="008931B9">
      <w:pPr>
        <w:pStyle w:val="Odstavekseznama"/>
        <w:ind w:left="1134"/>
        <w:jc w:val="both"/>
        <w:rPr>
          <w:i w:val="0"/>
          <w:sz w:val="22"/>
          <w:szCs w:val="22"/>
        </w:rPr>
      </w:pPr>
    </w:p>
    <w:p w14:paraId="6564BBFB" w14:textId="77777777" w:rsidR="00FB2D5B" w:rsidRDefault="00FB2D5B" w:rsidP="008931B9">
      <w:pPr>
        <w:pStyle w:val="Odstavekseznama"/>
        <w:ind w:left="1134"/>
        <w:jc w:val="both"/>
        <w:rPr>
          <w:i w:val="0"/>
          <w:sz w:val="22"/>
          <w:szCs w:val="22"/>
        </w:rPr>
      </w:pPr>
    </w:p>
    <w:p w14:paraId="648C6C2A" w14:textId="77777777" w:rsidR="00FB2D5B" w:rsidRDefault="00FB2D5B" w:rsidP="008931B9">
      <w:pPr>
        <w:pStyle w:val="Odstavekseznama"/>
        <w:ind w:left="1134"/>
        <w:jc w:val="both"/>
        <w:rPr>
          <w:i w:val="0"/>
          <w:sz w:val="22"/>
          <w:szCs w:val="22"/>
        </w:rPr>
      </w:pPr>
    </w:p>
    <w:p w14:paraId="7A1E7B3E" w14:textId="77777777" w:rsidR="00FB2D5B" w:rsidRDefault="00FB2D5B" w:rsidP="008931B9">
      <w:pPr>
        <w:pStyle w:val="Odstavekseznama"/>
        <w:ind w:left="1134"/>
        <w:jc w:val="both"/>
        <w:rPr>
          <w:i w:val="0"/>
          <w:sz w:val="22"/>
          <w:szCs w:val="22"/>
        </w:rPr>
      </w:pPr>
    </w:p>
    <w:p w14:paraId="7E6B009E" w14:textId="77777777" w:rsidR="00FB2D5B" w:rsidRDefault="00FB2D5B" w:rsidP="008931B9">
      <w:pPr>
        <w:pStyle w:val="Odstavekseznama"/>
        <w:ind w:left="1134"/>
        <w:jc w:val="both"/>
        <w:rPr>
          <w:i w:val="0"/>
          <w:sz w:val="22"/>
          <w:szCs w:val="22"/>
        </w:rPr>
      </w:pPr>
    </w:p>
    <w:p w14:paraId="6A039A6B" w14:textId="77777777" w:rsidR="00FB2D5B" w:rsidRDefault="00FB2D5B" w:rsidP="008931B9">
      <w:pPr>
        <w:pStyle w:val="Odstavekseznama"/>
        <w:ind w:left="1134"/>
        <w:jc w:val="both"/>
        <w:rPr>
          <w:i w:val="0"/>
          <w:sz w:val="22"/>
          <w:szCs w:val="22"/>
        </w:rPr>
      </w:pPr>
    </w:p>
    <w:p w14:paraId="2747DFCD" w14:textId="77777777" w:rsidR="00FB2D5B" w:rsidRDefault="00FB2D5B" w:rsidP="008931B9">
      <w:pPr>
        <w:pStyle w:val="Odstavekseznama"/>
        <w:ind w:left="1134"/>
        <w:jc w:val="both"/>
        <w:rPr>
          <w:i w:val="0"/>
          <w:sz w:val="22"/>
          <w:szCs w:val="22"/>
        </w:rPr>
      </w:pPr>
    </w:p>
    <w:p w14:paraId="0B6188A7" w14:textId="77777777" w:rsidR="00FB2D5B" w:rsidRDefault="00FB2D5B" w:rsidP="008931B9">
      <w:pPr>
        <w:pStyle w:val="Odstavekseznama"/>
        <w:ind w:left="1134"/>
        <w:jc w:val="both"/>
        <w:rPr>
          <w:i w:val="0"/>
          <w:sz w:val="22"/>
          <w:szCs w:val="22"/>
        </w:rPr>
      </w:pPr>
    </w:p>
    <w:p w14:paraId="37C42597" w14:textId="77777777" w:rsidR="00FB2D5B" w:rsidRDefault="00FB2D5B" w:rsidP="008931B9">
      <w:pPr>
        <w:pStyle w:val="Odstavekseznama"/>
        <w:ind w:left="1134"/>
        <w:jc w:val="both"/>
        <w:rPr>
          <w:i w:val="0"/>
          <w:sz w:val="22"/>
          <w:szCs w:val="22"/>
        </w:rPr>
      </w:pPr>
    </w:p>
    <w:p w14:paraId="7AE2F129" w14:textId="77777777" w:rsidR="00FB2D5B" w:rsidRDefault="00FB2D5B" w:rsidP="008931B9">
      <w:pPr>
        <w:pStyle w:val="Odstavekseznama"/>
        <w:ind w:left="1134"/>
        <w:jc w:val="both"/>
        <w:rPr>
          <w:i w:val="0"/>
          <w:sz w:val="22"/>
          <w:szCs w:val="22"/>
        </w:rPr>
      </w:pPr>
    </w:p>
    <w:p w14:paraId="6F4AB3E4" w14:textId="77777777" w:rsidR="00FB2D5B" w:rsidRDefault="00FB2D5B" w:rsidP="008931B9">
      <w:pPr>
        <w:pStyle w:val="Odstavekseznama"/>
        <w:ind w:left="1134"/>
        <w:jc w:val="both"/>
        <w:rPr>
          <w:i w:val="0"/>
          <w:sz w:val="22"/>
          <w:szCs w:val="22"/>
        </w:rPr>
      </w:pPr>
    </w:p>
    <w:p w14:paraId="1FE437BA" w14:textId="77777777" w:rsidR="00FB2D5B" w:rsidRDefault="00FB2D5B" w:rsidP="008931B9">
      <w:pPr>
        <w:pStyle w:val="Odstavekseznama"/>
        <w:ind w:left="1134"/>
        <w:jc w:val="both"/>
        <w:rPr>
          <w:i w:val="0"/>
          <w:sz w:val="22"/>
          <w:szCs w:val="22"/>
        </w:rPr>
      </w:pPr>
    </w:p>
    <w:p w14:paraId="113AA4D4" w14:textId="77777777" w:rsidR="00FB2D5B" w:rsidRDefault="00FB2D5B" w:rsidP="008931B9">
      <w:pPr>
        <w:pStyle w:val="Odstavekseznama"/>
        <w:ind w:left="1134"/>
        <w:jc w:val="both"/>
        <w:rPr>
          <w:i w:val="0"/>
          <w:sz w:val="22"/>
          <w:szCs w:val="22"/>
        </w:rPr>
      </w:pPr>
    </w:p>
    <w:p w14:paraId="11D20CB8" w14:textId="77777777" w:rsidR="00FB2D5B" w:rsidRDefault="00FB2D5B" w:rsidP="008931B9">
      <w:pPr>
        <w:pStyle w:val="Odstavekseznama"/>
        <w:ind w:left="1134"/>
        <w:jc w:val="both"/>
        <w:rPr>
          <w:i w:val="0"/>
          <w:sz w:val="22"/>
          <w:szCs w:val="22"/>
        </w:rPr>
      </w:pPr>
    </w:p>
    <w:p w14:paraId="423EAF0F" w14:textId="77777777" w:rsidR="00FB2D5B" w:rsidRDefault="00FB2D5B" w:rsidP="008931B9">
      <w:pPr>
        <w:pStyle w:val="Odstavekseznama"/>
        <w:ind w:left="1134"/>
        <w:jc w:val="both"/>
        <w:rPr>
          <w:i w:val="0"/>
          <w:sz w:val="22"/>
          <w:szCs w:val="22"/>
        </w:rPr>
      </w:pPr>
    </w:p>
    <w:p w14:paraId="79CE9F79" w14:textId="77777777" w:rsidR="00FB2D5B" w:rsidRDefault="00FB2D5B" w:rsidP="008931B9">
      <w:pPr>
        <w:pStyle w:val="Odstavekseznama"/>
        <w:ind w:left="1134"/>
        <w:jc w:val="both"/>
        <w:rPr>
          <w:i w:val="0"/>
          <w:sz w:val="22"/>
          <w:szCs w:val="22"/>
        </w:rPr>
      </w:pPr>
    </w:p>
    <w:p w14:paraId="06C8DAAC" w14:textId="77777777" w:rsidR="00FB2D5B" w:rsidRDefault="00FB2D5B" w:rsidP="008931B9">
      <w:pPr>
        <w:pStyle w:val="Odstavekseznama"/>
        <w:ind w:left="1134"/>
        <w:jc w:val="both"/>
        <w:rPr>
          <w:i w:val="0"/>
          <w:sz w:val="22"/>
          <w:szCs w:val="22"/>
        </w:rPr>
      </w:pPr>
    </w:p>
    <w:p w14:paraId="6279B9BF" w14:textId="77777777" w:rsidR="00FB2D5B" w:rsidRDefault="00FB2D5B" w:rsidP="008931B9">
      <w:pPr>
        <w:pStyle w:val="Odstavekseznama"/>
        <w:ind w:left="1134"/>
        <w:jc w:val="both"/>
        <w:rPr>
          <w:i w:val="0"/>
          <w:sz w:val="22"/>
          <w:szCs w:val="22"/>
        </w:rPr>
      </w:pPr>
    </w:p>
    <w:p w14:paraId="72D7B63E" w14:textId="77777777" w:rsidR="00FB2D5B" w:rsidRDefault="00FB2D5B" w:rsidP="008931B9">
      <w:pPr>
        <w:pStyle w:val="Odstavekseznama"/>
        <w:ind w:left="1134"/>
        <w:jc w:val="both"/>
        <w:rPr>
          <w:i w:val="0"/>
          <w:sz w:val="22"/>
          <w:szCs w:val="22"/>
        </w:rPr>
      </w:pPr>
    </w:p>
    <w:p w14:paraId="58774AE7" w14:textId="77777777" w:rsidR="00FB2D5B" w:rsidRDefault="00FB2D5B" w:rsidP="008931B9">
      <w:pPr>
        <w:pStyle w:val="Odstavekseznama"/>
        <w:ind w:left="1134"/>
        <w:jc w:val="both"/>
        <w:rPr>
          <w:i w:val="0"/>
          <w:sz w:val="22"/>
          <w:szCs w:val="22"/>
        </w:rPr>
      </w:pPr>
    </w:p>
    <w:p w14:paraId="73816CC9" w14:textId="77777777" w:rsidR="00FB2D5B" w:rsidRDefault="00FB2D5B" w:rsidP="008931B9">
      <w:pPr>
        <w:pStyle w:val="Odstavekseznama"/>
        <w:ind w:left="1134"/>
        <w:jc w:val="both"/>
        <w:rPr>
          <w:i w:val="0"/>
          <w:sz w:val="22"/>
          <w:szCs w:val="22"/>
        </w:rPr>
      </w:pPr>
    </w:p>
    <w:p w14:paraId="4737584D" w14:textId="77777777" w:rsidR="00FB2D5B" w:rsidRDefault="00FB2D5B" w:rsidP="008931B9">
      <w:pPr>
        <w:pStyle w:val="Odstavekseznama"/>
        <w:ind w:left="1134"/>
        <w:jc w:val="both"/>
        <w:rPr>
          <w:i w:val="0"/>
          <w:sz w:val="22"/>
          <w:szCs w:val="22"/>
        </w:rPr>
      </w:pPr>
    </w:p>
    <w:p w14:paraId="3143506C" w14:textId="77777777" w:rsidR="00FB2D5B" w:rsidRDefault="00FB2D5B" w:rsidP="008931B9">
      <w:pPr>
        <w:pStyle w:val="Odstavekseznama"/>
        <w:ind w:left="1134"/>
        <w:jc w:val="both"/>
        <w:rPr>
          <w:i w:val="0"/>
          <w:sz w:val="22"/>
          <w:szCs w:val="22"/>
        </w:rPr>
      </w:pPr>
    </w:p>
    <w:p w14:paraId="7E711FE3" w14:textId="77777777" w:rsidR="00FB2D5B" w:rsidRDefault="00FB2D5B" w:rsidP="008931B9">
      <w:pPr>
        <w:pStyle w:val="Odstavekseznama"/>
        <w:ind w:left="1134"/>
        <w:jc w:val="both"/>
        <w:rPr>
          <w:i w:val="0"/>
          <w:sz w:val="22"/>
          <w:szCs w:val="22"/>
        </w:rPr>
      </w:pPr>
    </w:p>
    <w:p w14:paraId="54E153CE" w14:textId="77777777" w:rsidR="00FB2D5B" w:rsidRDefault="00FB2D5B" w:rsidP="008931B9">
      <w:pPr>
        <w:pStyle w:val="Odstavekseznama"/>
        <w:ind w:left="1134"/>
        <w:jc w:val="both"/>
        <w:rPr>
          <w:i w:val="0"/>
          <w:sz w:val="22"/>
          <w:szCs w:val="22"/>
        </w:rPr>
      </w:pPr>
    </w:p>
    <w:p w14:paraId="6358E7EA" w14:textId="77777777" w:rsidR="00FB2D5B" w:rsidRDefault="00FB2D5B" w:rsidP="008931B9">
      <w:pPr>
        <w:pStyle w:val="Odstavekseznama"/>
        <w:ind w:left="1134"/>
        <w:jc w:val="both"/>
        <w:rPr>
          <w:i w:val="0"/>
          <w:sz w:val="22"/>
          <w:szCs w:val="22"/>
        </w:rPr>
      </w:pPr>
    </w:p>
    <w:p w14:paraId="64C5F34B" w14:textId="77777777" w:rsidR="00FB2D5B" w:rsidRDefault="00FB2D5B" w:rsidP="008931B9">
      <w:pPr>
        <w:pStyle w:val="Odstavekseznama"/>
        <w:ind w:left="1134"/>
        <w:jc w:val="both"/>
        <w:rPr>
          <w:i w:val="0"/>
          <w:sz w:val="22"/>
          <w:szCs w:val="22"/>
        </w:rPr>
      </w:pPr>
    </w:p>
    <w:p w14:paraId="191364AE" w14:textId="77777777" w:rsidR="00FB2D5B" w:rsidRDefault="00FB2D5B" w:rsidP="008931B9">
      <w:pPr>
        <w:pStyle w:val="Odstavekseznama"/>
        <w:ind w:left="1134"/>
        <w:jc w:val="both"/>
        <w:rPr>
          <w:i w:val="0"/>
          <w:sz w:val="22"/>
          <w:szCs w:val="22"/>
        </w:rPr>
      </w:pPr>
    </w:p>
    <w:p w14:paraId="180A3849" w14:textId="77777777" w:rsidR="00FB2D5B" w:rsidRDefault="00FB2D5B" w:rsidP="008931B9">
      <w:pPr>
        <w:pStyle w:val="Odstavekseznama"/>
        <w:ind w:left="1134"/>
        <w:jc w:val="both"/>
        <w:rPr>
          <w:i w:val="0"/>
          <w:sz w:val="22"/>
          <w:szCs w:val="22"/>
        </w:rPr>
      </w:pPr>
    </w:p>
    <w:p w14:paraId="5B1E1086" w14:textId="77777777" w:rsidR="00FB2D5B" w:rsidRDefault="00FB2D5B" w:rsidP="008931B9">
      <w:pPr>
        <w:pStyle w:val="Odstavekseznama"/>
        <w:ind w:left="1134"/>
        <w:jc w:val="both"/>
        <w:rPr>
          <w:i w:val="0"/>
          <w:sz w:val="22"/>
          <w:szCs w:val="22"/>
        </w:rPr>
      </w:pPr>
    </w:p>
    <w:p w14:paraId="2B6CD3E0" w14:textId="3B1B64BD" w:rsidR="00FB2D5B" w:rsidRDefault="00FB2D5B" w:rsidP="008931B9">
      <w:pPr>
        <w:pStyle w:val="Odstavekseznama"/>
        <w:ind w:left="1134"/>
        <w:jc w:val="both"/>
        <w:rPr>
          <w:i w:val="0"/>
          <w:sz w:val="22"/>
          <w:szCs w:val="22"/>
        </w:rPr>
      </w:pPr>
    </w:p>
    <w:p w14:paraId="24F46E12" w14:textId="75E982C9" w:rsidR="002B6CD1" w:rsidRDefault="002B6CD1" w:rsidP="008931B9">
      <w:pPr>
        <w:pStyle w:val="Odstavekseznama"/>
        <w:ind w:left="1134"/>
        <w:jc w:val="both"/>
        <w:rPr>
          <w:i w:val="0"/>
          <w:sz w:val="22"/>
          <w:szCs w:val="22"/>
        </w:rPr>
      </w:pPr>
    </w:p>
    <w:p w14:paraId="1A4B515B" w14:textId="2EA8AB30" w:rsidR="002B6CD1" w:rsidRDefault="002B6CD1" w:rsidP="008931B9">
      <w:pPr>
        <w:pStyle w:val="Odstavekseznama"/>
        <w:ind w:left="1134"/>
        <w:jc w:val="both"/>
        <w:rPr>
          <w:i w:val="0"/>
          <w:sz w:val="22"/>
          <w:szCs w:val="22"/>
        </w:rPr>
      </w:pPr>
    </w:p>
    <w:p w14:paraId="17BC1586" w14:textId="4BF23661" w:rsidR="002B6CD1" w:rsidRDefault="002B6CD1" w:rsidP="008931B9">
      <w:pPr>
        <w:pStyle w:val="Odstavekseznama"/>
        <w:ind w:left="1134"/>
        <w:jc w:val="both"/>
        <w:rPr>
          <w:i w:val="0"/>
          <w:sz w:val="22"/>
          <w:szCs w:val="22"/>
        </w:rPr>
      </w:pPr>
    </w:p>
    <w:p w14:paraId="261D0919" w14:textId="77777777" w:rsidR="002B6CD1" w:rsidRDefault="002B6CD1" w:rsidP="008931B9">
      <w:pPr>
        <w:pStyle w:val="Odstavekseznama"/>
        <w:ind w:left="1134"/>
        <w:jc w:val="both"/>
        <w:rPr>
          <w:i w:val="0"/>
          <w:sz w:val="22"/>
          <w:szCs w:val="22"/>
        </w:rPr>
      </w:pPr>
    </w:p>
    <w:p w14:paraId="09090122" w14:textId="77777777" w:rsidR="00FB2D5B" w:rsidRDefault="00FB2D5B" w:rsidP="008931B9">
      <w:pPr>
        <w:pStyle w:val="Odstavekseznama"/>
        <w:ind w:left="1134"/>
        <w:jc w:val="both"/>
        <w:rPr>
          <w:i w:val="0"/>
          <w:sz w:val="22"/>
          <w:szCs w:val="22"/>
        </w:rPr>
      </w:pPr>
    </w:p>
    <w:p w14:paraId="397D3724" w14:textId="77777777" w:rsidR="00FB2D5B" w:rsidRDefault="00FB2D5B" w:rsidP="008931B9">
      <w:pPr>
        <w:pStyle w:val="Odstavekseznama"/>
        <w:ind w:left="1134"/>
        <w:jc w:val="both"/>
        <w:rPr>
          <w:i w:val="0"/>
          <w:sz w:val="22"/>
          <w:szCs w:val="22"/>
        </w:rPr>
      </w:pPr>
    </w:p>
    <w:p w14:paraId="41709F41" w14:textId="46068B83" w:rsidR="00035B2B" w:rsidRPr="00096AC9" w:rsidRDefault="00035B2B" w:rsidP="00794313">
      <w:pPr>
        <w:pStyle w:val="Glava"/>
        <w:rPr>
          <w:i w:val="0"/>
          <w:sz w:val="22"/>
          <w:szCs w:val="22"/>
        </w:rPr>
      </w:pPr>
    </w:p>
    <w:p w14:paraId="189A5C67" w14:textId="77777777" w:rsidR="00035B2B" w:rsidRDefault="00035B2B" w:rsidP="00035B2B">
      <w:pPr>
        <w:pStyle w:val="Glava"/>
        <w:tabs>
          <w:tab w:val="left" w:pos="708"/>
        </w:tabs>
        <w:ind w:left="993"/>
        <w:jc w:val="right"/>
        <w:rPr>
          <w:b/>
          <w:i w:val="0"/>
          <w:sz w:val="22"/>
          <w:szCs w:val="22"/>
        </w:rPr>
      </w:pPr>
      <w:r>
        <w:rPr>
          <w:b/>
          <w:i w:val="0"/>
          <w:sz w:val="22"/>
          <w:szCs w:val="22"/>
        </w:rPr>
        <w:lastRenderedPageBreak/>
        <w:t>PRILOGA 6</w:t>
      </w:r>
    </w:p>
    <w:p w14:paraId="74D7A272" w14:textId="77777777" w:rsidR="00035B2B" w:rsidRDefault="00035B2B" w:rsidP="00035B2B">
      <w:pPr>
        <w:pStyle w:val="Glava"/>
        <w:tabs>
          <w:tab w:val="left" w:pos="708"/>
        </w:tabs>
        <w:ind w:left="993"/>
        <w:jc w:val="both"/>
        <w:rPr>
          <w:b/>
          <w:i w:val="0"/>
          <w:sz w:val="22"/>
          <w:szCs w:val="22"/>
        </w:rPr>
      </w:pPr>
    </w:p>
    <w:p w14:paraId="0F7FF71D" w14:textId="77777777" w:rsidR="00035B2B" w:rsidRPr="00A329A4" w:rsidRDefault="00A329A4" w:rsidP="00A329A4">
      <w:pPr>
        <w:pStyle w:val="Glava"/>
        <w:tabs>
          <w:tab w:val="left" w:pos="708"/>
        </w:tabs>
        <w:ind w:left="993"/>
        <w:jc w:val="center"/>
        <w:rPr>
          <w:b/>
          <w:i w:val="0"/>
          <w:sz w:val="28"/>
          <w:szCs w:val="22"/>
        </w:rPr>
      </w:pPr>
      <w:r w:rsidRPr="00A329A4">
        <w:rPr>
          <w:b/>
          <w:i w:val="0"/>
          <w:sz w:val="28"/>
          <w:szCs w:val="22"/>
        </w:rPr>
        <w:t>TABELA UPORABLJENIH UNIVERZALNIH ČISTIL</w:t>
      </w:r>
      <w:r w:rsidR="004771E1">
        <w:rPr>
          <w:b/>
          <w:i w:val="0"/>
          <w:sz w:val="28"/>
          <w:szCs w:val="22"/>
        </w:rPr>
        <w:t xml:space="preserve"> IN DOKAZILA O SKLADNOSTI Z UREDBNO O ZELENEM JAVNEM NAROČANJU</w:t>
      </w:r>
    </w:p>
    <w:p w14:paraId="3B37C537" w14:textId="77777777" w:rsidR="00035B2B" w:rsidRDefault="00035B2B" w:rsidP="00035B2B">
      <w:pPr>
        <w:pStyle w:val="Glava"/>
        <w:tabs>
          <w:tab w:val="left" w:pos="708"/>
        </w:tabs>
        <w:jc w:val="both"/>
        <w:rPr>
          <w:b/>
          <w:i w:val="0"/>
          <w:sz w:val="22"/>
          <w:szCs w:val="22"/>
        </w:rPr>
      </w:pPr>
    </w:p>
    <w:p w14:paraId="659592DD" w14:textId="77777777" w:rsidR="004771E1" w:rsidRDefault="004771E1" w:rsidP="00035B2B">
      <w:pPr>
        <w:pStyle w:val="Glava"/>
        <w:tabs>
          <w:tab w:val="left" w:pos="708"/>
        </w:tabs>
        <w:jc w:val="both"/>
        <w:rPr>
          <w:b/>
          <w:i w:val="0"/>
          <w:sz w:val="22"/>
          <w:szCs w:val="22"/>
        </w:rPr>
      </w:pPr>
    </w:p>
    <w:p w14:paraId="363017DB" w14:textId="77777777" w:rsidR="004771E1" w:rsidRDefault="004771E1" w:rsidP="00035B2B">
      <w:pPr>
        <w:pStyle w:val="Glava"/>
        <w:tabs>
          <w:tab w:val="left" w:pos="708"/>
        </w:tabs>
        <w:jc w:val="both"/>
        <w:rPr>
          <w:b/>
          <w:i w:val="0"/>
          <w:sz w:val="22"/>
          <w:szCs w:val="22"/>
        </w:rPr>
      </w:pPr>
    </w:p>
    <w:tbl>
      <w:tblPr>
        <w:tblW w:w="8931" w:type="dxa"/>
        <w:tblInd w:w="1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54"/>
        <w:gridCol w:w="4275"/>
        <w:gridCol w:w="3402"/>
      </w:tblGrid>
      <w:tr w:rsidR="00035B2B" w14:paraId="0497C3C8" w14:textId="77777777" w:rsidTr="0000665F">
        <w:tc>
          <w:tcPr>
            <w:tcW w:w="1254" w:type="dxa"/>
            <w:tcBorders>
              <w:top w:val="single" w:sz="4" w:space="0" w:color="auto"/>
              <w:left w:val="single" w:sz="4" w:space="0" w:color="auto"/>
              <w:bottom w:val="single" w:sz="4" w:space="0" w:color="auto"/>
              <w:right w:val="single" w:sz="4" w:space="0" w:color="auto"/>
            </w:tcBorders>
            <w:hideMark/>
          </w:tcPr>
          <w:p w14:paraId="6E0FF1CA" w14:textId="77777777" w:rsidR="00035B2B" w:rsidRDefault="00035B2B">
            <w:pPr>
              <w:pStyle w:val="Glava"/>
              <w:tabs>
                <w:tab w:val="left" w:pos="708"/>
              </w:tabs>
              <w:jc w:val="center"/>
              <w:rPr>
                <w:b/>
                <w:i w:val="0"/>
                <w:sz w:val="22"/>
                <w:szCs w:val="22"/>
              </w:rPr>
            </w:pPr>
            <w:r>
              <w:rPr>
                <w:b/>
                <w:i w:val="0"/>
                <w:sz w:val="22"/>
                <w:szCs w:val="22"/>
              </w:rPr>
              <w:t>Zap. št.</w:t>
            </w:r>
          </w:p>
        </w:tc>
        <w:tc>
          <w:tcPr>
            <w:tcW w:w="4275" w:type="dxa"/>
            <w:tcBorders>
              <w:top w:val="single" w:sz="4" w:space="0" w:color="auto"/>
              <w:left w:val="single" w:sz="4" w:space="0" w:color="auto"/>
              <w:bottom w:val="single" w:sz="4" w:space="0" w:color="auto"/>
              <w:right w:val="single" w:sz="4" w:space="0" w:color="auto"/>
            </w:tcBorders>
            <w:hideMark/>
          </w:tcPr>
          <w:p w14:paraId="74BBCC4A" w14:textId="77777777" w:rsidR="00035B2B" w:rsidRDefault="00035B2B">
            <w:pPr>
              <w:pStyle w:val="Glava"/>
              <w:tabs>
                <w:tab w:val="left" w:pos="708"/>
              </w:tabs>
              <w:jc w:val="both"/>
              <w:rPr>
                <w:b/>
                <w:i w:val="0"/>
                <w:sz w:val="22"/>
                <w:szCs w:val="22"/>
              </w:rPr>
            </w:pPr>
            <w:r>
              <w:rPr>
                <w:b/>
                <w:i w:val="0"/>
                <w:sz w:val="22"/>
                <w:szCs w:val="22"/>
              </w:rPr>
              <w:t>Ime čistila</w:t>
            </w:r>
          </w:p>
        </w:tc>
        <w:tc>
          <w:tcPr>
            <w:tcW w:w="3402" w:type="dxa"/>
            <w:tcBorders>
              <w:top w:val="single" w:sz="4" w:space="0" w:color="auto"/>
              <w:left w:val="single" w:sz="4" w:space="0" w:color="auto"/>
              <w:bottom w:val="single" w:sz="4" w:space="0" w:color="auto"/>
              <w:right w:val="single" w:sz="4" w:space="0" w:color="auto"/>
            </w:tcBorders>
            <w:hideMark/>
          </w:tcPr>
          <w:p w14:paraId="6399211A" w14:textId="77777777" w:rsidR="00035B2B" w:rsidRDefault="00035B2B">
            <w:pPr>
              <w:pStyle w:val="Glava"/>
              <w:tabs>
                <w:tab w:val="left" w:pos="708"/>
              </w:tabs>
              <w:jc w:val="both"/>
              <w:rPr>
                <w:b/>
                <w:i w:val="0"/>
                <w:sz w:val="22"/>
                <w:szCs w:val="22"/>
              </w:rPr>
            </w:pPr>
            <w:r>
              <w:rPr>
                <w:b/>
                <w:i w:val="0"/>
                <w:sz w:val="22"/>
                <w:szCs w:val="22"/>
              </w:rPr>
              <w:t>Vrsta dokazila</w:t>
            </w:r>
            <w:r w:rsidR="00FA6176">
              <w:rPr>
                <w:b/>
                <w:i w:val="0"/>
                <w:sz w:val="22"/>
                <w:szCs w:val="22"/>
              </w:rPr>
              <w:t xml:space="preserve"> </w:t>
            </w:r>
          </w:p>
        </w:tc>
      </w:tr>
      <w:tr w:rsidR="00035B2B" w14:paraId="56AB033B" w14:textId="77777777" w:rsidTr="0000665F">
        <w:tc>
          <w:tcPr>
            <w:tcW w:w="1254" w:type="dxa"/>
            <w:tcBorders>
              <w:top w:val="single" w:sz="4" w:space="0" w:color="auto"/>
              <w:left w:val="single" w:sz="4" w:space="0" w:color="auto"/>
              <w:bottom w:val="single" w:sz="4" w:space="0" w:color="auto"/>
              <w:right w:val="single" w:sz="4" w:space="0" w:color="auto"/>
            </w:tcBorders>
            <w:vAlign w:val="center"/>
            <w:hideMark/>
          </w:tcPr>
          <w:p w14:paraId="4D3E8142" w14:textId="77777777" w:rsidR="00035B2B" w:rsidRDefault="00035B2B">
            <w:pPr>
              <w:pStyle w:val="Glava"/>
              <w:tabs>
                <w:tab w:val="left" w:pos="708"/>
              </w:tabs>
              <w:jc w:val="center"/>
              <w:rPr>
                <w:i w:val="0"/>
                <w:sz w:val="22"/>
                <w:szCs w:val="22"/>
              </w:rPr>
            </w:pPr>
            <w:r>
              <w:rPr>
                <w:i w:val="0"/>
                <w:sz w:val="22"/>
                <w:szCs w:val="22"/>
              </w:rPr>
              <w:t>1.</w:t>
            </w:r>
          </w:p>
        </w:tc>
        <w:tc>
          <w:tcPr>
            <w:tcW w:w="4275" w:type="dxa"/>
            <w:tcBorders>
              <w:top w:val="single" w:sz="4" w:space="0" w:color="auto"/>
              <w:left w:val="single" w:sz="4" w:space="0" w:color="auto"/>
              <w:bottom w:val="single" w:sz="4" w:space="0" w:color="auto"/>
              <w:right w:val="single" w:sz="4" w:space="0" w:color="auto"/>
            </w:tcBorders>
          </w:tcPr>
          <w:p w14:paraId="71F1A441" w14:textId="77777777" w:rsidR="00035B2B" w:rsidRDefault="00035B2B">
            <w:pPr>
              <w:pStyle w:val="Glava"/>
              <w:tabs>
                <w:tab w:val="left" w:pos="708"/>
              </w:tabs>
              <w:ind w:left="1080"/>
              <w:jc w:val="both"/>
              <w:rPr>
                <w:i w:val="0"/>
                <w:sz w:val="22"/>
                <w:szCs w:val="22"/>
              </w:rPr>
            </w:pPr>
          </w:p>
          <w:p w14:paraId="5E37454D" w14:textId="77777777" w:rsidR="00035B2B" w:rsidRDefault="00035B2B">
            <w:pPr>
              <w:pStyle w:val="Glava"/>
              <w:tabs>
                <w:tab w:val="left" w:pos="708"/>
              </w:tabs>
              <w:ind w:left="1080"/>
              <w:jc w:val="both"/>
              <w:rPr>
                <w:i w:val="0"/>
                <w:sz w:val="22"/>
                <w:szCs w:val="22"/>
              </w:rPr>
            </w:pPr>
          </w:p>
        </w:tc>
        <w:tc>
          <w:tcPr>
            <w:tcW w:w="3402" w:type="dxa"/>
            <w:tcBorders>
              <w:top w:val="single" w:sz="4" w:space="0" w:color="auto"/>
              <w:left w:val="single" w:sz="4" w:space="0" w:color="auto"/>
              <w:bottom w:val="single" w:sz="4" w:space="0" w:color="auto"/>
              <w:right w:val="single" w:sz="4" w:space="0" w:color="auto"/>
            </w:tcBorders>
          </w:tcPr>
          <w:p w14:paraId="096A8633" w14:textId="77777777" w:rsidR="00035B2B" w:rsidRDefault="00035B2B">
            <w:pPr>
              <w:pStyle w:val="Glava"/>
              <w:tabs>
                <w:tab w:val="left" w:pos="708"/>
              </w:tabs>
              <w:ind w:left="1080"/>
              <w:jc w:val="both"/>
              <w:rPr>
                <w:i w:val="0"/>
                <w:sz w:val="22"/>
                <w:szCs w:val="22"/>
              </w:rPr>
            </w:pPr>
          </w:p>
        </w:tc>
      </w:tr>
      <w:tr w:rsidR="00035B2B" w14:paraId="10FF9465" w14:textId="77777777" w:rsidTr="0000665F">
        <w:tc>
          <w:tcPr>
            <w:tcW w:w="1254" w:type="dxa"/>
            <w:tcBorders>
              <w:top w:val="single" w:sz="4" w:space="0" w:color="auto"/>
              <w:left w:val="single" w:sz="4" w:space="0" w:color="auto"/>
              <w:bottom w:val="single" w:sz="4" w:space="0" w:color="auto"/>
              <w:right w:val="single" w:sz="4" w:space="0" w:color="auto"/>
            </w:tcBorders>
            <w:vAlign w:val="center"/>
            <w:hideMark/>
          </w:tcPr>
          <w:p w14:paraId="79A7CAD1" w14:textId="77777777" w:rsidR="00035B2B" w:rsidRDefault="00035B2B">
            <w:pPr>
              <w:pStyle w:val="Glava"/>
              <w:tabs>
                <w:tab w:val="left" w:pos="708"/>
              </w:tabs>
              <w:jc w:val="center"/>
              <w:rPr>
                <w:i w:val="0"/>
                <w:sz w:val="22"/>
                <w:szCs w:val="22"/>
              </w:rPr>
            </w:pPr>
            <w:r>
              <w:rPr>
                <w:i w:val="0"/>
                <w:sz w:val="22"/>
                <w:szCs w:val="22"/>
              </w:rPr>
              <w:t>2.</w:t>
            </w:r>
          </w:p>
        </w:tc>
        <w:tc>
          <w:tcPr>
            <w:tcW w:w="4275" w:type="dxa"/>
            <w:tcBorders>
              <w:top w:val="single" w:sz="4" w:space="0" w:color="auto"/>
              <w:left w:val="single" w:sz="4" w:space="0" w:color="auto"/>
              <w:bottom w:val="single" w:sz="4" w:space="0" w:color="auto"/>
              <w:right w:val="single" w:sz="4" w:space="0" w:color="auto"/>
            </w:tcBorders>
          </w:tcPr>
          <w:p w14:paraId="351CB2B5" w14:textId="77777777" w:rsidR="00035B2B" w:rsidRDefault="00035B2B">
            <w:pPr>
              <w:pStyle w:val="Glava"/>
              <w:tabs>
                <w:tab w:val="left" w:pos="708"/>
              </w:tabs>
              <w:ind w:left="1080"/>
              <w:jc w:val="both"/>
              <w:rPr>
                <w:i w:val="0"/>
                <w:sz w:val="22"/>
                <w:szCs w:val="22"/>
              </w:rPr>
            </w:pPr>
          </w:p>
          <w:p w14:paraId="29008A1E" w14:textId="77777777" w:rsidR="00035B2B" w:rsidRDefault="00035B2B">
            <w:pPr>
              <w:pStyle w:val="Glava"/>
              <w:tabs>
                <w:tab w:val="left" w:pos="708"/>
              </w:tabs>
              <w:ind w:left="1080"/>
              <w:jc w:val="both"/>
              <w:rPr>
                <w:i w:val="0"/>
                <w:sz w:val="22"/>
                <w:szCs w:val="22"/>
              </w:rPr>
            </w:pPr>
          </w:p>
        </w:tc>
        <w:tc>
          <w:tcPr>
            <w:tcW w:w="3402" w:type="dxa"/>
            <w:tcBorders>
              <w:top w:val="single" w:sz="4" w:space="0" w:color="auto"/>
              <w:left w:val="single" w:sz="4" w:space="0" w:color="auto"/>
              <w:bottom w:val="single" w:sz="4" w:space="0" w:color="auto"/>
              <w:right w:val="single" w:sz="4" w:space="0" w:color="auto"/>
            </w:tcBorders>
          </w:tcPr>
          <w:p w14:paraId="14BF7BDD" w14:textId="77777777" w:rsidR="00035B2B" w:rsidRDefault="00035B2B">
            <w:pPr>
              <w:pStyle w:val="Glava"/>
              <w:tabs>
                <w:tab w:val="left" w:pos="708"/>
              </w:tabs>
              <w:ind w:left="1080"/>
              <w:jc w:val="both"/>
              <w:rPr>
                <w:i w:val="0"/>
                <w:sz w:val="22"/>
                <w:szCs w:val="22"/>
              </w:rPr>
            </w:pPr>
          </w:p>
        </w:tc>
      </w:tr>
      <w:tr w:rsidR="00035B2B" w14:paraId="5CA7D718" w14:textId="77777777" w:rsidTr="0000665F">
        <w:tc>
          <w:tcPr>
            <w:tcW w:w="1254" w:type="dxa"/>
            <w:tcBorders>
              <w:top w:val="single" w:sz="4" w:space="0" w:color="auto"/>
              <w:left w:val="single" w:sz="4" w:space="0" w:color="auto"/>
              <w:bottom w:val="single" w:sz="4" w:space="0" w:color="auto"/>
              <w:right w:val="single" w:sz="4" w:space="0" w:color="auto"/>
            </w:tcBorders>
            <w:vAlign w:val="center"/>
            <w:hideMark/>
          </w:tcPr>
          <w:p w14:paraId="37ECA8A1" w14:textId="77777777" w:rsidR="00035B2B" w:rsidRDefault="00035B2B">
            <w:pPr>
              <w:pStyle w:val="Glava"/>
              <w:tabs>
                <w:tab w:val="left" w:pos="708"/>
              </w:tabs>
              <w:jc w:val="center"/>
              <w:rPr>
                <w:i w:val="0"/>
                <w:sz w:val="22"/>
                <w:szCs w:val="22"/>
              </w:rPr>
            </w:pPr>
            <w:r>
              <w:rPr>
                <w:i w:val="0"/>
                <w:sz w:val="22"/>
                <w:szCs w:val="22"/>
              </w:rPr>
              <w:t>3.</w:t>
            </w:r>
          </w:p>
        </w:tc>
        <w:tc>
          <w:tcPr>
            <w:tcW w:w="4275" w:type="dxa"/>
            <w:tcBorders>
              <w:top w:val="single" w:sz="4" w:space="0" w:color="auto"/>
              <w:left w:val="single" w:sz="4" w:space="0" w:color="auto"/>
              <w:bottom w:val="single" w:sz="4" w:space="0" w:color="auto"/>
              <w:right w:val="single" w:sz="4" w:space="0" w:color="auto"/>
            </w:tcBorders>
          </w:tcPr>
          <w:p w14:paraId="0D0DFC56" w14:textId="77777777" w:rsidR="00035B2B" w:rsidRDefault="00035B2B">
            <w:pPr>
              <w:pStyle w:val="Glava"/>
              <w:tabs>
                <w:tab w:val="left" w:pos="708"/>
              </w:tabs>
              <w:ind w:left="1080"/>
              <w:jc w:val="both"/>
              <w:rPr>
                <w:i w:val="0"/>
                <w:sz w:val="22"/>
                <w:szCs w:val="22"/>
              </w:rPr>
            </w:pPr>
          </w:p>
          <w:p w14:paraId="6C962C88" w14:textId="77777777" w:rsidR="00035B2B" w:rsidRDefault="00035B2B">
            <w:pPr>
              <w:pStyle w:val="Glava"/>
              <w:tabs>
                <w:tab w:val="left" w:pos="708"/>
              </w:tabs>
              <w:ind w:left="1080"/>
              <w:jc w:val="both"/>
              <w:rPr>
                <w:i w:val="0"/>
                <w:sz w:val="22"/>
                <w:szCs w:val="22"/>
              </w:rPr>
            </w:pPr>
          </w:p>
        </w:tc>
        <w:tc>
          <w:tcPr>
            <w:tcW w:w="3402" w:type="dxa"/>
            <w:tcBorders>
              <w:top w:val="single" w:sz="4" w:space="0" w:color="auto"/>
              <w:left w:val="single" w:sz="4" w:space="0" w:color="auto"/>
              <w:bottom w:val="single" w:sz="4" w:space="0" w:color="auto"/>
              <w:right w:val="single" w:sz="4" w:space="0" w:color="auto"/>
            </w:tcBorders>
          </w:tcPr>
          <w:p w14:paraId="58374D93" w14:textId="77777777" w:rsidR="00035B2B" w:rsidRDefault="00035B2B">
            <w:pPr>
              <w:pStyle w:val="Glava"/>
              <w:tabs>
                <w:tab w:val="left" w:pos="708"/>
              </w:tabs>
              <w:ind w:left="1080"/>
              <w:jc w:val="both"/>
              <w:rPr>
                <w:i w:val="0"/>
                <w:sz w:val="22"/>
                <w:szCs w:val="22"/>
              </w:rPr>
            </w:pPr>
          </w:p>
        </w:tc>
      </w:tr>
      <w:tr w:rsidR="00035B2B" w14:paraId="1C694E14" w14:textId="77777777" w:rsidTr="0000665F">
        <w:tc>
          <w:tcPr>
            <w:tcW w:w="1254" w:type="dxa"/>
            <w:tcBorders>
              <w:top w:val="single" w:sz="4" w:space="0" w:color="auto"/>
              <w:left w:val="single" w:sz="4" w:space="0" w:color="auto"/>
              <w:bottom w:val="single" w:sz="4" w:space="0" w:color="auto"/>
              <w:right w:val="single" w:sz="4" w:space="0" w:color="auto"/>
            </w:tcBorders>
            <w:vAlign w:val="center"/>
            <w:hideMark/>
          </w:tcPr>
          <w:p w14:paraId="2DF393A1" w14:textId="77777777" w:rsidR="00035B2B" w:rsidRDefault="00035B2B">
            <w:pPr>
              <w:pStyle w:val="Glava"/>
              <w:tabs>
                <w:tab w:val="left" w:pos="708"/>
              </w:tabs>
              <w:jc w:val="center"/>
              <w:rPr>
                <w:i w:val="0"/>
                <w:sz w:val="22"/>
                <w:szCs w:val="22"/>
              </w:rPr>
            </w:pPr>
            <w:r>
              <w:rPr>
                <w:i w:val="0"/>
                <w:sz w:val="22"/>
                <w:szCs w:val="22"/>
              </w:rPr>
              <w:t>4.</w:t>
            </w:r>
          </w:p>
        </w:tc>
        <w:tc>
          <w:tcPr>
            <w:tcW w:w="4275" w:type="dxa"/>
            <w:tcBorders>
              <w:top w:val="single" w:sz="4" w:space="0" w:color="auto"/>
              <w:left w:val="single" w:sz="4" w:space="0" w:color="auto"/>
              <w:bottom w:val="single" w:sz="4" w:space="0" w:color="auto"/>
              <w:right w:val="single" w:sz="4" w:space="0" w:color="auto"/>
            </w:tcBorders>
          </w:tcPr>
          <w:p w14:paraId="74734E25" w14:textId="77777777" w:rsidR="00035B2B" w:rsidRDefault="00035B2B">
            <w:pPr>
              <w:pStyle w:val="Glava"/>
              <w:tabs>
                <w:tab w:val="left" w:pos="708"/>
              </w:tabs>
              <w:ind w:left="1080"/>
              <w:jc w:val="both"/>
              <w:rPr>
                <w:i w:val="0"/>
                <w:sz w:val="22"/>
                <w:szCs w:val="22"/>
              </w:rPr>
            </w:pPr>
          </w:p>
          <w:p w14:paraId="0689C64C" w14:textId="77777777" w:rsidR="00035B2B" w:rsidRDefault="00035B2B">
            <w:pPr>
              <w:pStyle w:val="Glava"/>
              <w:tabs>
                <w:tab w:val="left" w:pos="708"/>
              </w:tabs>
              <w:ind w:left="1080"/>
              <w:jc w:val="both"/>
              <w:rPr>
                <w:i w:val="0"/>
                <w:sz w:val="22"/>
                <w:szCs w:val="22"/>
              </w:rPr>
            </w:pPr>
          </w:p>
        </w:tc>
        <w:tc>
          <w:tcPr>
            <w:tcW w:w="3402" w:type="dxa"/>
            <w:tcBorders>
              <w:top w:val="single" w:sz="4" w:space="0" w:color="auto"/>
              <w:left w:val="single" w:sz="4" w:space="0" w:color="auto"/>
              <w:bottom w:val="single" w:sz="4" w:space="0" w:color="auto"/>
              <w:right w:val="single" w:sz="4" w:space="0" w:color="auto"/>
            </w:tcBorders>
          </w:tcPr>
          <w:p w14:paraId="6E8917F7" w14:textId="77777777" w:rsidR="00035B2B" w:rsidRDefault="00035B2B">
            <w:pPr>
              <w:pStyle w:val="Glava"/>
              <w:tabs>
                <w:tab w:val="left" w:pos="708"/>
              </w:tabs>
              <w:ind w:left="1080"/>
              <w:jc w:val="both"/>
              <w:rPr>
                <w:i w:val="0"/>
                <w:sz w:val="22"/>
                <w:szCs w:val="22"/>
              </w:rPr>
            </w:pPr>
          </w:p>
        </w:tc>
      </w:tr>
      <w:tr w:rsidR="00035B2B" w14:paraId="2D73540F" w14:textId="77777777" w:rsidTr="0000665F">
        <w:tc>
          <w:tcPr>
            <w:tcW w:w="1254" w:type="dxa"/>
            <w:tcBorders>
              <w:top w:val="single" w:sz="4" w:space="0" w:color="auto"/>
              <w:left w:val="single" w:sz="4" w:space="0" w:color="auto"/>
              <w:bottom w:val="single" w:sz="4" w:space="0" w:color="auto"/>
              <w:right w:val="single" w:sz="4" w:space="0" w:color="auto"/>
            </w:tcBorders>
            <w:vAlign w:val="center"/>
            <w:hideMark/>
          </w:tcPr>
          <w:p w14:paraId="0EE505BF" w14:textId="77777777" w:rsidR="00035B2B" w:rsidRDefault="00035B2B">
            <w:pPr>
              <w:pStyle w:val="Glava"/>
              <w:tabs>
                <w:tab w:val="left" w:pos="708"/>
              </w:tabs>
              <w:jc w:val="center"/>
              <w:rPr>
                <w:i w:val="0"/>
                <w:sz w:val="22"/>
                <w:szCs w:val="22"/>
              </w:rPr>
            </w:pPr>
            <w:r>
              <w:rPr>
                <w:i w:val="0"/>
                <w:sz w:val="22"/>
                <w:szCs w:val="22"/>
              </w:rPr>
              <w:t>5.</w:t>
            </w:r>
          </w:p>
        </w:tc>
        <w:tc>
          <w:tcPr>
            <w:tcW w:w="4275" w:type="dxa"/>
            <w:tcBorders>
              <w:top w:val="single" w:sz="4" w:space="0" w:color="auto"/>
              <w:left w:val="single" w:sz="4" w:space="0" w:color="auto"/>
              <w:bottom w:val="single" w:sz="4" w:space="0" w:color="auto"/>
              <w:right w:val="single" w:sz="4" w:space="0" w:color="auto"/>
            </w:tcBorders>
          </w:tcPr>
          <w:p w14:paraId="031A37DF" w14:textId="77777777" w:rsidR="00035B2B" w:rsidRDefault="00035B2B">
            <w:pPr>
              <w:pStyle w:val="Glava"/>
              <w:tabs>
                <w:tab w:val="left" w:pos="708"/>
              </w:tabs>
              <w:ind w:left="1080"/>
              <w:jc w:val="both"/>
              <w:rPr>
                <w:i w:val="0"/>
                <w:sz w:val="22"/>
                <w:szCs w:val="22"/>
              </w:rPr>
            </w:pPr>
          </w:p>
          <w:p w14:paraId="1FDE246E" w14:textId="77777777" w:rsidR="00035B2B" w:rsidRDefault="00035B2B">
            <w:pPr>
              <w:pStyle w:val="Glava"/>
              <w:tabs>
                <w:tab w:val="left" w:pos="708"/>
              </w:tabs>
              <w:ind w:left="1080"/>
              <w:jc w:val="both"/>
              <w:rPr>
                <w:i w:val="0"/>
                <w:sz w:val="22"/>
                <w:szCs w:val="22"/>
              </w:rPr>
            </w:pPr>
          </w:p>
        </w:tc>
        <w:tc>
          <w:tcPr>
            <w:tcW w:w="3402" w:type="dxa"/>
            <w:tcBorders>
              <w:top w:val="single" w:sz="4" w:space="0" w:color="auto"/>
              <w:left w:val="single" w:sz="4" w:space="0" w:color="auto"/>
              <w:bottom w:val="single" w:sz="4" w:space="0" w:color="auto"/>
              <w:right w:val="single" w:sz="4" w:space="0" w:color="auto"/>
            </w:tcBorders>
          </w:tcPr>
          <w:p w14:paraId="28284F34" w14:textId="77777777" w:rsidR="00035B2B" w:rsidRDefault="00035B2B">
            <w:pPr>
              <w:pStyle w:val="Glava"/>
              <w:tabs>
                <w:tab w:val="left" w:pos="708"/>
              </w:tabs>
              <w:ind w:left="1080"/>
              <w:jc w:val="both"/>
              <w:rPr>
                <w:i w:val="0"/>
                <w:sz w:val="22"/>
                <w:szCs w:val="22"/>
              </w:rPr>
            </w:pPr>
          </w:p>
        </w:tc>
      </w:tr>
      <w:tr w:rsidR="00035B2B" w14:paraId="6618B2B5" w14:textId="77777777" w:rsidTr="0000665F">
        <w:tc>
          <w:tcPr>
            <w:tcW w:w="1254" w:type="dxa"/>
            <w:tcBorders>
              <w:top w:val="single" w:sz="4" w:space="0" w:color="auto"/>
              <w:left w:val="single" w:sz="4" w:space="0" w:color="auto"/>
              <w:bottom w:val="single" w:sz="4" w:space="0" w:color="auto"/>
              <w:right w:val="single" w:sz="4" w:space="0" w:color="auto"/>
            </w:tcBorders>
            <w:vAlign w:val="center"/>
            <w:hideMark/>
          </w:tcPr>
          <w:p w14:paraId="3C6C98F1" w14:textId="77777777" w:rsidR="00035B2B" w:rsidRDefault="00035B2B">
            <w:pPr>
              <w:pStyle w:val="Glava"/>
              <w:tabs>
                <w:tab w:val="left" w:pos="708"/>
              </w:tabs>
              <w:jc w:val="center"/>
              <w:rPr>
                <w:i w:val="0"/>
                <w:sz w:val="22"/>
                <w:szCs w:val="22"/>
              </w:rPr>
            </w:pPr>
            <w:r>
              <w:rPr>
                <w:i w:val="0"/>
                <w:sz w:val="22"/>
                <w:szCs w:val="22"/>
              </w:rPr>
              <w:t>6.</w:t>
            </w:r>
          </w:p>
        </w:tc>
        <w:tc>
          <w:tcPr>
            <w:tcW w:w="4275" w:type="dxa"/>
            <w:tcBorders>
              <w:top w:val="single" w:sz="4" w:space="0" w:color="auto"/>
              <w:left w:val="single" w:sz="4" w:space="0" w:color="auto"/>
              <w:bottom w:val="single" w:sz="4" w:space="0" w:color="auto"/>
              <w:right w:val="single" w:sz="4" w:space="0" w:color="auto"/>
            </w:tcBorders>
          </w:tcPr>
          <w:p w14:paraId="2D34390F" w14:textId="77777777" w:rsidR="00035B2B" w:rsidRDefault="00035B2B">
            <w:pPr>
              <w:pStyle w:val="Glava"/>
              <w:tabs>
                <w:tab w:val="left" w:pos="708"/>
              </w:tabs>
              <w:ind w:left="1080"/>
              <w:jc w:val="both"/>
              <w:rPr>
                <w:i w:val="0"/>
                <w:sz w:val="22"/>
                <w:szCs w:val="22"/>
              </w:rPr>
            </w:pPr>
          </w:p>
          <w:p w14:paraId="477DB051" w14:textId="77777777" w:rsidR="00035B2B" w:rsidRDefault="00035B2B">
            <w:pPr>
              <w:pStyle w:val="Glava"/>
              <w:tabs>
                <w:tab w:val="left" w:pos="708"/>
              </w:tabs>
              <w:ind w:left="1080"/>
              <w:jc w:val="both"/>
              <w:rPr>
                <w:i w:val="0"/>
                <w:sz w:val="22"/>
                <w:szCs w:val="22"/>
              </w:rPr>
            </w:pPr>
          </w:p>
        </w:tc>
        <w:tc>
          <w:tcPr>
            <w:tcW w:w="3402" w:type="dxa"/>
            <w:tcBorders>
              <w:top w:val="single" w:sz="4" w:space="0" w:color="auto"/>
              <w:left w:val="single" w:sz="4" w:space="0" w:color="auto"/>
              <w:bottom w:val="single" w:sz="4" w:space="0" w:color="auto"/>
              <w:right w:val="single" w:sz="4" w:space="0" w:color="auto"/>
            </w:tcBorders>
          </w:tcPr>
          <w:p w14:paraId="3BE1F249" w14:textId="77777777" w:rsidR="00035B2B" w:rsidRDefault="00035B2B">
            <w:pPr>
              <w:pStyle w:val="Glava"/>
              <w:tabs>
                <w:tab w:val="left" w:pos="708"/>
              </w:tabs>
              <w:ind w:left="1080"/>
              <w:jc w:val="both"/>
              <w:rPr>
                <w:i w:val="0"/>
                <w:sz w:val="22"/>
                <w:szCs w:val="22"/>
              </w:rPr>
            </w:pPr>
          </w:p>
        </w:tc>
      </w:tr>
      <w:tr w:rsidR="00035B2B" w14:paraId="26CAE1D5" w14:textId="77777777" w:rsidTr="0000665F">
        <w:tc>
          <w:tcPr>
            <w:tcW w:w="1254" w:type="dxa"/>
            <w:tcBorders>
              <w:top w:val="single" w:sz="4" w:space="0" w:color="auto"/>
              <w:left w:val="single" w:sz="4" w:space="0" w:color="auto"/>
              <w:bottom w:val="single" w:sz="4" w:space="0" w:color="auto"/>
              <w:right w:val="single" w:sz="4" w:space="0" w:color="auto"/>
            </w:tcBorders>
          </w:tcPr>
          <w:p w14:paraId="5C8CC1F0" w14:textId="77777777" w:rsidR="00035B2B" w:rsidRDefault="00035B2B">
            <w:pPr>
              <w:pStyle w:val="Glava"/>
              <w:tabs>
                <w:tab w:val="left" w:pos="708"/>
              </w:tabs>
              <w:jc w:val="center"/>
              <w:rPr>
                <w:i w:val="0"/>
                <w:sz w:val="22"/>
                <w:szCs w:val="22"/>
              </w:rPr>
            </w:pPr>
          </w:p>
          <w:p w14:paraId="1EF8FB84" w14:textId="77777777" w:rsidR="00035B2B" w:rsidRDefault="00035B2B">
            <w:pPr>
              <w:pStyle w:val="Glava"/>
              <w:tabs>
                <w:tab w:val="left" w:pos="708"/>
              </w:tabs>
              <w:jc w:val="center"/>
              <w:rPr>
                <w:i w:val="0"/>
                <w:sz w:val="22"/>
                <w:szCs w:val="22"/>
              </w:rPr>
            </w:pPr>
            <w:r>
              <w:rPr>
                <w:i w:val="0"/>
                <w:sz w:val="22"/>
                <w:szCs w:val="22"/>
              </w:rPr>
              <w:t>7.</w:t>
            </w:r>
          </w:p>
        </w:tc>
        <w:tc>
          <w:tcPr>
            <w:tcW w:w="4275" w:type="dxa"/>
            <w:tcBorders>
              <w:top w:val="single" w:sz="4" w:space="0" w:color="auto"/>
              <w:left w:val="single" w:sz="4" w:space="0" w:color="auto"/>
              <w:bottom w:val="single" w:sz="4" w:space="0" w:color="auto"/>
              <w:right w:val="single" w:sz="4" w:space="0" w:color="auto"/>
            </w:tcBorders>
          </w:tcPr>
          <w:p w14:paraId="50D5BCEF" w14:textId="77777777" w:rsidR="00035B2B" w:rsidRDefault="00035B2B">
            <w:pPr>
              <w:pStyle w:val="Glava"/>
              <w:tabs>
                <w:tab w:val="left" w:pos="708"/>
              </w:tabs>
              <w:ind w:left="1080"/>
              <w:jc w:val="both"/>
              <w:rPr>
                <w:i w:val="0"/>
                <w:sz w:val="22"/>
                <w:szCs w:val="22"/>
              </w:rPr>
            </w:pPr>
          </w:p>
          <w:p w14:paraId="32BE0FB1" w14:textId="77777777" w:rsidR="00035B2B" w:rsidRDefault="00035B2B">
            <w:pPr>
              <w:pStyle w:val="Glava"/>
              <w:tabs>
                <w:tab w:val="left" w:pos="708"/>
              </w:tabs>
              <w:ind w:left="1080"/>
              <w:jc w:val="both"/>
              <w:rPr>
                <w:i w:val="0"/>
                <w:sz w:val="22"/>
                <w:szCs w:val="22"/>
              </w:rPr>
            </w:pPr>
          </w:p>
        </w:tc>
        <w:tc>
          <w:tcPr>
            <w:tcW w:w="3402" w:type="dxa"/>
            <w:tcBorders>
              <w:top w:val="single" w:sz="4" w:space="0" w:color="auto"/>
              <w:left w:val="single" w:sz="4" w:space="0" w:color="auto"/>
              <w:bottom w:val="single" w:sz="4" w:space="0" w:color="auto"/>
              <w:right w:val="single" w:sz="4" w:space="0" w:color="auto"/>
            </w:tcBorders>
          </w:tcPr>
          <w:p w14:paraId="406CBE3C" w14:textId="77777777" w:rsidR="00035B2B" w:rsidRDefault="00035B2B">
            <w:pPr>
              <w:pStyle w:val="Glava"/>
              <w:tabs>
                <w:tab w:val="left" w:pos="708"/>
              </w:tabs>
              <w:ind w:left="1080"/>
              <w:jc w:val="both"/>
              <w:rPr>
                <w:i w:val="0"/>
                <w:sz w:val="22"/>
                <w:szCs w:val="22"/>
              </w:rPr>
            </w:pPr>
          </w:p>
        </w:tc>
      </w:tr>
      <w:tr w:rsidR="00035B2B" w14:paraId="3FF025D0" w14:textId="77777777" w:rsidTr="0000665F">
        <w:tc>
          <w:tcPr>
            <w:tcW w:w="1254" w:type="dxa"/>
            <w:tcBorders>
              <w:top w:val="single" w:sz="4" w:space="0" w:color="auto"/>
              <w:left w:val="single" w:sz="4" w:space="0" w:color="auto"/>
              <w:bottom w:val="single" w:sz="4" w:space="0" w:color="auto"/>
              <w:right w:val="single" w:sz="4" w:space="0" w:color="auto"/>
            </w:tcBorders>
          </w:tcPr>
          <w:p w14:paraId="504680A5" w14:textId="77777777" w:rsidR="00035B2B" w:rsidRDefault="00035B2B">
            <w:pPr>
              <w:pStyle w:val="Glava"/>
              <w:tabs>
                <w:tab w:val="left" w:pos="708"/>
              </w:tabs>
              <w:jc w:val="center"/>
              <w:rPr>
                <w:i w:val="0"/>
                <w:sz w:val="22"/>
                <w:szCs w:val="22"/>
              </w:rPr>
            </w:pPr>
          </w:p>
          <w:p w14:paraId="3BC212BB" w14:textId="77777777" w:rsidR="00035B2B" w:rsidRDefault="00035B2B">
            <w:pPr>
              <w:pStyle w:val="Glava"/>
              <w:tabs>
                <w:tab w:val="left" w:pos="708"/>
              </w:tabs>
              <w:jc w:val="center"/>
              <w:rPr>
                <w:i w:val="0"/>
                <w:sz w:val="22"/>
                <w:szCs w:val="22"/>
              </w:rPr>
            </w:pPr>
            <w:r>
              <w:rPr>
                <w:i w:val="0"/>
                <w:sz w:val="22"/>
                <w:szCs w:val="22"/>
              </w:rPr>
              <w:t>8.</w:t>
            </w:r>
          </w:p>
        </w:tc>
        <w:tc>
          <w:tcPr>
            <w:tcW w:w="4275" w:type="dxa"/>
            <w:tcBorders>
              <w:top w:val="single" w:sz="4" w:space="0" w:color="auto"/>
              <w:left w:val="single" w:sz="4" w:space="0" w:color="auto"/>
              <w:bottom w:val="single" w:sz="4" w:space="0" w:color="auto"/>
              <w:right w:val="single" w:sz="4" w:space="0" w:color="auto"/>
            </w:tcBorders>
          </w:tcPr>
          <w:p w14:paraId="1F557324" w14:textId="77777777" w:rsidR="00035B2B" w:rsidRDefault="00035B2B">
            <w:pPr>
              <w:pStyle w:val="Glava"/>
              <w:tabs>
                <w:tab w:val="left" w:pos="708"/>
              </w:tabs>
              <w:ind w:left="1080"/>
              <w:jc w:val="both"/>
              <w:rPr>
                <w:i w:val="0"/>
                <w:sz w:val="22"/>
                <w:szCs w:val="22"/>
              </w:rPr>
            </w:pPr>
          </w:p>
          <w:p w14:paraId="2C2EF270" w14:textId="77777777" w:rsidR="00035B2B" w:rsidRDefault="00035B2B">
            <w:pPr>
              <w:pStyle w:val="Glava"/>
              <w:tabs>
                <w:tab w:val="left" w:pos="708"/>
              </w:tabs>
              <w:ind w:left="1080"/>
              <w:jc w:val="both"/>
              <w:rPr>
                <w:i w:val="0"/>
                <w:sz w:val="22"/>
                <w:szCs w:val="22"/>
              </w:rPr>
            </w:pPr>
          </w:p>
        </w:tc>
        <w:tc>
          <w:tcPr>
            <w:tcW w:w="3402" w:type="dxa"/>
            <w:tcBorders>
              <w:top w:val="single" w:sz="4" w:space="0" w:color="auto"/>
              <w:left w:val="single" w:sz="4" w:space="0" w:color="auto"/>
              <w:bottom w:val="single" w:sz="4" w:space="0" w:color="auto"/>
              <w:right w:val="single" w:sz="4" w:space="0" w:color="auto"/>
            </w:tcBorders>
          </w:tcPr>
          <w:p w14:paraId="20177BAC" w14:textId="77777777" w:rsidR="00035B2B" w:rsidRDefault="00035B2B">
            <w:pPr>
              <w:pStyle w:val="Glava"/>
              <w:tabs>
                <w:tab w:val="left" w:pos="708"/>
              </w:tabs>
              <w:ind w:left="1080"/>
              <w:jc w:val="both"/>
              <w:rPr>
                <w:i w:val="0"/>
                <w:sz w:val="22"/>
                <w:szCs w:val="22"/>
              </w:rPr>
            </w:pPr>
          </w:p>
        </w:tc>
      </w:tr>
      <w:tr w:rsidR="00035B2B" w14:paraId="2D4771BA" w14:textId="77777777" w:rsidTr="0000665F">
        <w:tc>
          <w:tcPr>
            <w:tcW w:w="1254" w:type="dxa"/>
            <w:tcBorders>
              <w:top w:val="single" w:sz="4" w:space="0" w:color="auto"/>
              <w:left w:val="single" w:sz="4" w:space="0" w:color="auto"/>
              <w:bottom w:val="single" w:sz="4" w:space="0" w:color="auto"/>
              <w:right w:val="single" w:sz="4" w:space="0" w:color="auto"/>
            </w:tcBorders>
          </w:tcPr>
          <w:p w14:paraId="7AE77C78" w14:textId="77777777" w:rsidR="00035B2B" w:rsidRDefault="00035B2B">
            <w:pPr>
              <w:pStyle w:val="Glava"/>
              <w:tabs>
                <w:tab w:val="left" w:pos="708"/>
              </w:tabs>
              <w:jc w:val="center"/>
              <w:rPr>
                <w:i w:val="0"/>
                <w:sz w:val="22"/>
                <w:szCs w:val="22"/>
              </w:rPr>
            </w:pPr>
          </w:p>
          <w:p w14:paraId="1D9EF49E" w14:textId="77777777" w:rsidR="00035B2B" w:rsidRDefault="00035B2B">
            <w:pPr>
              <w:pStyle w:val="Glava"/>
              <w:tabs>
                <w:tab w:val="left" w:pos="708"/>
              </w:tabs>
              <w:jc w:val="center"/>
              <w:rPr>
                <w:i w:val="0"/>
                <w:sz w:val="22"/>
                <w:szCs w:val="22"/>
              </w:rPr>
            </w:pPr>
            <w:r>
              <w:rPr>
                <w:i w:val="0"/>
                <w:sz w:val="22"/>
                <w:szCs w:val="22"/>
              </w:rPr>
              <w:t>9.</w:t>
            </w:r>
          </w:p>
        </w:tc>
        <w:tc>
          <w:tcPr>
            <w:tcW w:w="4275" w:type="dxa"/>
            <w:tcBorders>
              <w:top w:val="single" w:sz="4" w:space="0" w:color="auto"/>
              <w:left w:val="single" w:sz="4" w:space="0" w:color="auto"/>
              <w:bottom w:val="single" w:sz="4" w:space="0" w:color="auto"/>
              <w:right w:val="single" w:sz="4" w:space="0" w:color="auto"/>
            </w:tcBorders>
          </w:tcPr>
          <w:p w14:paraId="761B0FF6" w14:textId="77777777" w:rsidR="00035B2B" w:rsidRDefault="00035B2B">
            <w:pPr>
              <w:pStyle w:val="Glava"/>
              <w:tabs>
                <w:tab w:val="left" w:pos="708"/>
              </w:tabs>
              <w:ind w:left="1080"/>
              <w:jc w:val="both"/>
              <w:rPr>
                <w:i w:val="0"/>
                <w:sz w:val="22"/>
                <w:szCs w:val="22"/>
              </w:rPr>
            </w:pPr>
          </w:p>
          <w:p w14:paraId="074043E9" w14:textId="77777777" w:rsidR="00035B2B" w:rsidRDefault="00035B2B">
            <w:pPr>
              <w:pStyle w:val="Glava"/>
              <w:tabs>
                <w:tab w:val="left" w:pos="708"/>
              </w:tabs>
              <w:ind w:left="1080"/>
              <w:jc w:val="both"/>
              <w:rPr>
                <w:i w:val="0"/>
                <w:sz w:val="22"/>
                <w:szCs w:val="22"/>
              </w:rPr>
            </w:pPr>
          </w:p>
        </w:tc>
        <w:tc>
          <w:tcPr>
            <w:tcW w:w="3402" w:type="dxa"/>
            <w:tcBorders>
              <w:top w:val="single" w:sz="4" w:space="0" w:color="auto"/>
              <w:left w:val="single" w:sz="4" w:space="0" w:color="auto"/>
              <w:bottom w:val="single" w:sz="4" w:space="0" w:color="auto"/>
              <w:right w:val="single" w:sz="4" w:space="0" w:color="auto"/>
            </w:tcBorders>
          </w:tcPr>
          <w:p w14:paraId="4779F8B7" w14:textId="77777777" w:rsidR="00035B2B" w:rsidRDefault="00035B2B">
            <w:pPr>
              <w:pStyle w:val="Glava"/>
              <w:tabs>
                <w:tab w:val="left" w:pos="708"/>
              </w:tabs>
              <w:ind w:left="1080"/>
              <w:jc w:val="both"/>
              <w:rPr>
                <w:i w:val="0"/>
                <w:sz w:val="22"/>
                <w:szCs w:val="22"/>
              </w:rPr>
            </w:pPr>
          </w:p>
        </w:tc>
      </w:tr>
      <w:tr w:rsidR="00035B2B" w14:paraId="73064641" w14:textId="77777777" w:rsidTr="0000665F">
        <w:tc>
          <w:tcPr>
            <w:tcW w:w="1254" w:type="dxa"/>
            <w:tcBorders>
              <w:top w:val="single" w:sz="4" w:space="0" w:color="auto"/>
              <w:left w:val="single" w:sz="4" w:space="0" w:color="auto"/>
              <w:bottom w:val="single" w:sz="4" w:space="0" w:color="auto"/>
              <w:right w:val="single" w:sz="4" w:space="0" w:color="auto"/>
            </w:tcBorders>
          </w:tcPr>
          <w:p w14:paraId="28E2BFF8" w14:textId="77777777" w:rsidR="00035B2B" w:rsidRDefault="00035B2B">
            <w:pPr>
              <w:pStyle w:val="Glava"/>
              <w:tabs>
                <w:tab w:val="left" w:pos="708"/>
              </w:tabs>
              <w:jc w:val="center"/>
              <w:rPr>
                <w:i w:val="0"/>
                <w:sz w:val="22"/>
                <w:szCs w:val="22"/>
              </w:rPr>
            </w:pPr>
          </w:p>
          <w:p w14:paraId="1DEB46F1" w14:textId="77777777" w:rsidR="00035B2B" w:rsidRDefault="00035B2B">
            <w:pPr>
              <w:pStyle w:val="Glava"/>
              <w:tabs>
                <w:tab w:val="left" w:pos="708"/>
              </w:tabs>
              <w:jc w:val="center"/>
              <w:rPr>
                <w:i w:val="0"/>
                <w:sz w:val="22"/>
                <w:szCs w:val="22"/>
              </w:rPr>
            </w:pPr>
            <w:r>
              <w:rPr>
                <w:i w:val="0"/>
                <w:sz w:val="22"/>
                <w:szCs w:val="22"/>
              </w:rPr>
              <w:t>10.</w:t>
            </w:r>
          </w:p>
        </w:tc>
        <w:tc>
          <w:tcPr>
            <w:tcW w:w="4275" w:type="dxa"/>
            <w:tcBorders>
              <w:top w:val="single" w:sz="4" w:space="0" w:color="auto"/>
              <w:left w:val="single" w:sz="4" w:space="0" w:color="auto"/>
              <w:bottom w:val="single" w:sz="4" w:space="0" w:color="auto"/>
              <w:right w:val="single" w:sz="4" w:space="0" w:color="auto"/>
            </w:tcBorders>
          </w:tcPr>
          <w:p w14:paraId="660D47B7" w14:textId="77777777" w:rsidR="00035B2B" w:rsidRDefault="00035B2B">
            <w:pPr>
              <w:pStyle w:val="Glava"/>
              <w:tabs>
                <w:tab w:val="left" w:pos="708"/>
              </w:tabs>
              <w:ind w:left="1080"/>
              <w:jc w:val="both"/>
              <w:rPr>
                <w:i w:val="0"/>
                <w:sz w:val="22"/>
                <w:szCs w:val="22"/>
              </w:rPr>
            </w:pPr>
          </w:p>
          <w:p w14:paraId="26853237" w14:textId="77777777" w:rsidR="00035B2B" w:rsidRDefault="00035B2B">
            <w:pPr>
              <w:pStyle w:val="Glava"/>
              <w:tabs>
                <w:tab w:val="left" w:pos="708"/>
              </w:tabs>
              <w:ind w:left="1080"/>
              <w:jc w:val="both"/>
              <w:rPr>
                <w:i w:val="0"/>
                <w:sz w:val="22"/>
                <w:szCs w:val="22"/>
              </w:rPr>
            </w:pPr>
          </w:p>
        </w:tc>
        <w:tc>
          <w:tcPr>
            <w:tcW w:w="3402" w:type="dxa"/>
            <w:tcBorders>
              <w:top w:val="single" w:sz="4" w:space="0" w:color="auto"/>
              <w:left w:val="single" w:sz="4" w:space="0" w:color="auto"/>
              <w:bottom w:val="single" w:sz="4" w:space="0" w:color="auto"/>
              <w:right w:val="single" w:sz="4" w:space="0" w:color="auto"/>
            </w:tcBorders>
          </w:tcPr>
          <w:p w14:paraId="5EE42FAF" w14:textId="77777777" w:rsidR="00035B2B" w:rsidRDefault="00035B2B">
            <w:pPr>
              <w:pStyle w:val="Glava"/>
              <w:tabs>
                <w:tab w:val="left" w:pos="708"/>
              </w:tabs>
              <w:ind w:left="1080"/>
              <w:jc w:val="both"/>
              <w:rPr>
                <w:i w:val="0"/>
                <w:sz w:val="22"/>
                <w:szCs w:val="22"/>
              </w:rPr>
            </w:pPr>
          </w:p>
        </w:tc>
      </w:tr>
      <w:tr w:rsidR="00035B2B" w14:paraId="0C587544" w14:textId="77777777" w:rsidTr="0000665F">
        <w:tc>
          <w:tcPr>
            <w:tcW w:w="1254" w:type="dxa"/>
            <w:tcBorders>
              <w:top w:val="single" w:sz="4" w:space="0" w:color="auto"/>
              <w:left w:val="single" w:sz="4" w:space="0" w:color="auto"/>
              <w:bottom w:val="single" w:sz="4" w:space="0" w:color="auto"/>
              <w:right w:val="single" w:sz="4" w:space="0" w:color="auto"/>
            </w:tcBorders>
          </w:tcPr>
          <w:p w14:paraId="52C22B37" w14:textId="77777777" w:rsidR="00035B2B" w:rsidRDefault="00035B2B">
            <w:pPr>
              <w:pStyle w:val="Glava"/>
              <w:tabs>
                <w:tab w:val="left" w:pos="708"/>
              </w:tabs>
              <w:jc w:val="center"/>
              <w:rPr>
                <w:i w:val="0"/>
                <w:sz w:val="22"/>
                <w:szCs w:val="22"/>
              </w:rPr>
            </w:pPr>
          </w:p>
          <w:p w14:paraId="7E00C3B4" w14:textId="77777777" w:rsidR="00035B2B" w:rsidRDefault="00035B2B">
            <w:pPr>
              <w:pStyle w:val="Glava"/>
              <w:tabs>
                <w:tab w:val="left" w:pos="708"/>
              </w:tabs>
              <w:jc w:val="center"/>
              <w:rPr>
                <w:i w:val="0"/>
                <w:sz w:val="22"/>
                <w:szCs w:val="22"/>
              </w:rPr>
            </w:pPr>
            <w:r>
              <w:rPr>
                <w:i w:val="0"/>
                <w:sz w:val="22"/>
                <w:szCs w:val="22"/>
              </w:rPr>
              <w:t>11.</w:t>
            </w:r>
          </w:p>
        </w:tc>
        <w:tc>
          <w:tcPr>
            <w:tcW w:w="4275" w:type="dxa"/>
            <w:tcBorders>
              <w:top w:val="single" w:sz="4" w:space="0" w:color="auto"/>
              <w:left w:val="single" w:sz="4" w:space="0" w:color="auto"/>
              <w:bottom w:val="single" w:sz="4" w:space="0" w:color="auto"/>
              <w:right w:val="single" w:sz="4" w:space="0" w:color="auto"/>
            </w:tcBorders>
          </w:tcPr>
          <w:p w14:paraId="7E60D1B7" w14:textId="77777777" w:rsidR="00035B2B" w:rsidRDefault="00035B2B">
            <w:pPr>
              <w:pStyle w:val="Glava"/>
              <w:tabs>
                <w:tab w:val="left" w:pos="708"/>
              </w:tabs>
              <w:ind w:left="1080"/>
              <w:jc w:val="both"/>
              <w:rPr>
                <w:i w:val="0"/>
                <w:sz w:val="22"/>
                <w:szCs w:val="22"/>
              </w:rPr>
            </w:pPr>
          </w:p>
          <w:p w14:paraId="635A4719" w14:textId="77777777" w:rsidR="00035B2B" w:rsidRDefault="00035B2B">
            <w:pPr>
              <w:pStyle w:val="Glava"/>
              <w:tabs>
                <w:tab w:val="left" w:pos="708"/>
              </w:tabs>
              <w:ind w:left="1080"/>
              <w:jc w:val="both"/>
              <w:rPr>
                <w:i w:val="0"/>
                <w:sz w:val="22"/>
                <w:szCs w:val="22"/>
              </w:rPr>
            </w:pPr>
          </w:p>
        </w:tc>
        <w:tc>
          <w:tcPr>
            <w:tcW w:w="3402" w:type="dxa"/>
            <w:tcBorders>
              <w:top w:val="single" w:sz="4" w:space="0" w:color="auto"/>
              <w:left w:val="single" w:sz="4" w:space="0" w:color="auto"/>
              <w:bottom w:val="single" w:sz="4" w:space="0" w:color="auto"/>
              <w:right w:val="single" w:sz="4" w:space="0" w:color="auto"/>
            </w:tcBorders>
          </w:tcPr>
          <w:p w14:paraId="19668065" w14:textId="77777777" w:rsidR="00035B2B" w:rsidRDefault="00035B2B">
            <w:pPr>
              <w:pStyle w:val="Glava"/>
              <w:tabs>
                <w:tab w:val="left" w:pos="708"/>
              </w:tabs>
              <w:ind w:left="1080"/>
              <w:jc w:val="both"/>
              <w:rPr>
                <w:i w:val="0"/>
                <w:sz w:val="22"/>
                <w:szCs w:val="22"/>
              </w:rPr>
            </w:pPr>
          </w:p>
        </w:tc>
      </w:tr>
      <w:tr w:rsidR="00035B2B" w14:paraId="3576A249" w14:textId="77777777" w:rsidTr="0000665F">
        <w:tc>
          <w:tcPr>
            <w:tcW w:w="1254" w:type="dxa"/>
            <w:tcBorders>
              <w:top w:val="single" w:sz="4" w:space="0" w:color="auto"/>
              <w:left w:val="single" w:sz="4" w:space="0" w:color="auto"/>
              <w:bottom w:val="single" w:sz="4" w:space="0" w:color="auto"/>
              <w:right w:val="single" w:sz="4" w:space="0" w:color="auto"/>
            </w:tcBorders>
          </w:tcPr>
          <w:p w14:paraId="38976BA0" w14:textId="77777777" w:rsidR="00035B2B" w:rsidRDefault="00035B2B">
            <w:pPr>
              <w:pStyle w:val="Glava"/>
              <w:tabs>
                <w:tab w:val="left" w:pos="708"/>
              </w:tabs>
              <w:jc w:val="center"/>
              <w:rPr>
                <w:i w:val="0"/>
                <w:sz w:val="22"/>
                <w:szCs w:val="22"/>
              </w:rPr>
            </w:pPr>
          </w:p>
          <w:p w14:paraId="24089C43" w14:textId="77777777" w:rsidR="00035B2B" w:rsidRDefault="00035B2B">
            <w:pPr>
              <w:pStyle w:val="Glava"/>
              <w:tabs>
                <w:tab w:val="left" w:pos="708"/>
              </w:tabs>
              <w:jc w:val="center"/>
              <w:rPr>
                <w:i w:val="0"/>
                <w:sz w:val="22"/>
                <w:szCs w:val="22"/>
              </w:rPr>
            </w:pPr>
            <w:r>
              <w:rPr>
                <w:i w:val="0"/>
                <w:sz w:val="22"/>
                <w:szCs w:val="22"/>
              </w:rPr>
              <w:t>12.</w:t>
            </w:r>
          </w:p>
        </w:tc>
        <w:tc>
          <w:tcPr>
            <w:tcW w:w="4275" w:type="dxa"/>
            <w:tcBorders>
              <w:top w:val="single" w:sz="4" w:space="0" w:color="auto"/>
              <w:left w:val="single" w:sz="4" w:space="0" w:color="auto"/>
              <w:bottom w:val="single" w:sz="4" w:space="0" w:color="auto"/>
              <w:right w:val="single" w:sz="4" w:space="0" w:color="auto"/>
            </w:tcBorders>
          </w:tcPr>
          <w:p w14:paraId="795F8696" w14:textId="77777777" w:rsidR="00035B2B" w:rsidRDefault="00035B2B">
            <w:pPr>
              <w:pStyle w:val="Glava"/>
              <w:tabs>
                <w:tab w:val="left" w:pos="708"/>
              </w:tabs>
              <w:ind w:left="1080"/>
              <w:jc w:val="both"/>
              <w:rPr>
                <w:i w:val="0"/>
                <w:sz w:val="22"/>
                <w:szCs w:val="22"/>
              </w:rPr>
            </w:pPr>
          </w:p>
          <w:p w14:paraId="60BB16EF" w14:textId="77777777" w:rsidR="00035B2B" w:rsidRDefault="00035B2B">
            <w:pPr>
              <w:pStyle w:val="Glava"/>
              <w:tabs>
                <w:tab w:val="left" w:pos="708"/>
              </w:tabs>
              <w:ind w:left="1080"/>
              <w:jc w:val="both"/>
              <w:rPr>
                <w:i w:val="0"/>
                <w:sz w:val="22"/>
                <w:szCs w:val="22"/>
              </w:rPr>
            </w:pPr>
          </w:p>
        </w:tc>
        <w:tc>
          <w:tcPr>
            <w:tcW w:w="3402" w:type="dxa"/>
            <w:tcBorders>
              <w:top w:val="single" w:sz="4" w:space="0" w:color="auto"/>
              <w:left w:val="single" w:sz="4" w:space="0" w:color="auto"/>
              <w:bottom w:val="single" w:sz="4" w:space="0" w:color="auto"/>
              <w:right w:val="single" w:sz="4" w:space="0" w:color="auto"/>
            </w:tcBorders>
          </w:tcPr>
          <w:p w14:paraId="046BC524" w14:textId="77777777" w:rsidR="00035B2B" w:rsidRDefault="00035B2B">
            <w:pPr>
              <w:pStyle w:val="Glava"/>
              <w:tabs>
                <w:tab w:val="left" w:pos="708"/>
              </w:tabs>
              <w:ind w:left="1080"/>
              <w:jc w:val="both"/>
              <w:rPr>
                <w:i w:val="0"/>
                <w:sz w:val="22"/>
                <w:szCs w:val="22"/>
              </w:rPr>
            </w:pPr>
          </w:p>
        </w:tc>
      </w:tr>
    </w:tbl>
    <w:p w14:paraId="233CAACE" w14:textId="77777777" w:rsidR="00035B2B" w:rsidRDefault="00035B2B" w:rsidP="00A329A4">
      <w:pPr>
        <w:pStyle w:val="Glava"/>
        <w:tabs>
          <w:tab w:val="left" w:pos="708"/>
        </w:tabs>
        <w:ind w:left="709"/>
        <w:jc w:val="both"/>
        <w:rPr>
          <w:i w:val="0"/>
          <w:sz w:val="22"/>
          <w:szCs w:val="22"/>
        </w:rPr>
      </w:pPr>
    </w:p>
    <w:p w14:paraId="697163F8" w14:textId="77777777" w:rsidR="00B028E0" w:rsidRDefault="00B028E0" w:rsidP="00A329A4">
      <w:pPr>
        <w:pStyle w:val="Glava"/>
        <w:tabs>
          <w:tab w:val="left" w:pos="708"/>
        </w:tabs>
        <w:ind w:left="709"/>
        <w:jc w:val="both"/>
        <w:rPr>
          <w:i w:val="0"/>
          <w:sz w:val="22"/>
          <w:szCs w:val="22"/>
        </w:rPr>
      </w:pPr>
    </w:p>
    <w:p w14:paraId="3E1517B5" w14:textId="77777777" w:rsidR="00B028E0" w:rsidRDefault="00B028E0" w:rsidP="0000665F">
      <w:pPr>
        <w:pStyle w:val="Glava"/>
        <w:tabs>
          <w:tab w:val="left" w:pos="708"/>
        </w:tabs>
        <w:ind w:left="1020"/>
        <w:jc w:val="both"/>
        <w:rPr>
          <w:i w:val="0"/>
          <w:sz w:val="22"/>
          <w:szCs w:val="22"/>
        </w:rPr>
      </w:pPr>
      <w:r>
        <w:rPr>
          <w:i w:val="0"/>
          <w:sz w:val="22"/>
          <w:szCs w:val="22"/>
        </w:rPr>
        <w:t>Ponudnik se zavezuje, da bo p</w:t>
      </w:r>
      <w:r w:rsidRPr="00B028E0">
        <w:rPr>
          <w:i w:val="0"/>
          <w:sz w:val="22"/>
          <w:szCs w:val="22"/>
        </w:rPr>
        <w:t xml:space="preserve">ri izvajanju storitev čiščenja </w:t>
      </w:r>
      <w:r>
        <w:rPr>
          <w:i w:val="0"/>
          <w:sz w:val="22"/>
          <w:szCs w:val="22"/>
        </w:rPr>
        <w:t>zagotovil</w:t>
      </w:r>
      <w:r w:rsidRPr="00B028E0">
        <w:rPr>
          <w:i w:val="0"/>
          <w:sz w:val="22"/>
          <w:szCs w:val="22"/>
        </w:rPr>
        <w:t xml:space="preserve"> najmanj 30 %</w:t>
      </w:r>
      <w:r>
        <w:rPr>
          <w:i w:val="0"/>
          <w:sz w:val="22"/>
          <w:szCs w:val="22"/>
        </w:rPr>
        <w:t xml:space="preserve"> </w:t>
      </w:r>
      <w:r w:rsidRPr="00B028E0">
        <w:rPr>
          <w:i w:val="0"/>
          <w:sz w:val="22"/>
          <w:szCs w:val="22"/>
        </w:rPr>
        <w:t>delež univerzalnih čistil, ki ustrezajo kriterijem glede strupenosti za vodne organizme in zahtevam za pridobitev znaka za okolje EU za čistila za trdne površine glede izločenih ali prepovedanih sestavin, glede na prostornino vs</w:t>
      </w:r>
      <w:r>
        <w:rPr>
          <w:i w:val="0"/>
          <w:sz w:val="22"/>
          <w:szCs w:val="22"/>
        </w:rPr>
        <w:t>eh artiklov univerzalnih čistil.</w:t>
      </w:r>
    </w:p>
    <w:p w14:paraId="4A3B42D6" w14:textId="77777777" w:rsidR="00B028E0" w:rsidRDefault="00B028E0" w:rsidP="00A23D16">
      <w:pPr>
        <w:pStyle w:val="Glava"/>
        <w:tabs>
          <w:tab w:val="left" w:pos="708"/>
        </w:tabs>
        <w:jc w:val="both"/>
        <w:rPr>
          <w:i w:val="0"/>
          <w:sz w:val="22"/>
          <w:szCs w:val="22"/>
        </w:rPr>
      </w:pPr>
    </w:p>
    <w:p w14:paraId="5E7FDB8A" w14:textId="77777777" w:rsidR="00A329A4" w:rsidRDefault="00A329A4" w:rsidP="0000665F">
      <w:pPr>
        <w:pStyle w:val="Glava"/>
        <w:tabs>
          <w:tab w:val="left" w:pos="708"/>
        </w:tabs>
        <w:ind w:left="1020"/>
        <w:jc w:val="both"/>
        <w:rPr>
          <w:i w:val="0"/>
          <w:sz w:val="22"/>
          <w:szCs w:val="22"/>
        </w:rPr>
      </w:pPr>
      <w:r>
        <w:rPr>
          <w:i w:val="0"/>
          <w:sz w:val="22"/>
          <w:szCs w:val="22"/>
        </w:rPr>
        <w:t>Ponudnik v tabelo navede vsa</w:t>
      </w:r>
      <w:r w:rsidR="0010247F">
        <w:rPr>
          <w:i w:val="0"/>
          <w:sz w:val="22"/>
          <w:szCs w:val="22"/>
        </w:rPr>
        <w:t xml:space="preserve"> univerzalna</w:t>
      </w:r>
      <w:r>
        <w:rPr>
          <w:i w:val="0"/>
          <w:sz w:val="22"/>
          <w:szCs w:val="22"/>
        </w:rPr>
        <w:t xml:space="preserve"> čistila, ki jih bo uporabljal pri izvajanju storitev čiščenja.</w:t>
      </w:r>
    </w:p>
    <w:p w14:paraId="6A162821" w14:textId="77777777" w:rsidR="00A329A4" w:rsidRDefault="00A329A4" w:rsidP="0000665F">
      <w:pPr>
        <w:pStyle w:val="Glava"/>
        <w:tabs>
          <w:tab w:val="left" w:pos="708"/>
        </w:tabs>
        <w:ind w:left="1020"/>
        <w:jc w:val="both"/>
        <w:rPr>
          <w:i w:val="0"/>
          <w:sz w:val="22"/>
          <w:szCs w:val="22"/>
        </w:rPr>
      </w:pPr>
    </w:p>
    <w:p w14:paraId="6F0E6283" w14:textId="77777777" w:rsidR="004771E1" w:rsidRDefault="00A329A4" w:rsidP="004771E1">
      <w:pPr>
        <w:pStyle w:val="Glava"/>
        <w:tabs>
          <w:tab w:val="left" w:pos="708"/>
        </w:tabs>
        <w:ind w:left="1020"/>
        <w:jc w:val="both"/>
        <w:rPr>
          <w:i w:val="0"/>
          <w:sz w:val="22"/>
          <w:szCs w:val="22"/>
        </w:rPr>
      </w:pPr>
      <w:r w:rsidRPr="00A329A4">
        <w:rPr>
          <w:i w:val="0"/>
          <w:sz w:val="22"/>
          <w:szCs w:val="22"/>
        </w:rPr>
        <w:t xml:space="preserve">Ponudnik mora za vsako </w:t>
      </w:r>
      <w:r w:rsidR="0010247F">
        <w:rPr>
          <w:i w:val="0"/>
          <w:sz w:val="22"/>
          <w:szCs w:val="22"/>
        </w:rPr>
        <w:t xml:space="preserve">univerzalno </w:t>
      </w:r>
      <w:r w:rsidRPr="00A329A4">
        <w:rPr>
          <w:i w:val="0"/>
          <w:sz w:val="22"/>
          <w:szCs w:val="22"/>
        </w:rPr>
        <w:t>čistilo, ki ustreza kriterijem glede strupenosti za vodne organizme in zahtevam za pridobitev znaka za okolje EU za čistila za trdne površine glede izločenih ali prepovedanih sestavin ter je navedeno v prilogi 6, k ponudbi priložiti:</w:t>
      </w:r>
    </w:p>
    <w:p w14:paraId="15E62458" w14:textId="77777777" w:rsidR="004771E1" w:rsidRPr="004771E1" w:rsidRDefault="004771E1" w:rsidP="004771E1">
      <w:pPr>
        <w:pStyle w:val="Glava"/>
        <w:tabs>
          <w:tab w:val="left" w:pos="708"/>
        </w:tabs>
        <w:ind w:left="1020"/>
        <w:jc w:val="both"/>
        <w:rPr>
          <w:i w:val="0"/>
          <w:sz w:val="10"/>
          <w:szCs w:val="10"/>
        </w:rPr>
      </w:pPr>
    </w:p>
    <w:p w14:paraId="390CF50C" w14:textId="77777777" w:rsidR="00A329A4" w:rsidRPr="00A329A4" w:rsidRDefault="00A329A4" w:rsidP="004771E1">
      <w:pPr>
        <w:pStyle w:val="Glava"/>
        <w:numPr>
          <w:ilvl w:val="0"/>
          <w:numId w:val="52"/>
        </w:numPr>
        <w:tabs>
          <w:tab w:val="left" w:pos="708"/>
        </w:tabs>
        <w:ind w:left="1276" w:hanging="256"/>
        <w:jc w:val="both"/>
        <w:rPr>
          <w:i w:val="0"/>
          <w:sz w:val="22"/>
          <w:szCs w:val="22"/>
        </w:rPr>
      </w:pPr>
      <w:r w:rsidRPr="00A329A4">
        <w:rPr>
          <w:i w:val="0"/>
          <w:sz w:val="22"/>
          <w:szCs w:val="22"/>
        </w:rPr>
        <w:t xml:space="preserve">potrdilo, da ima blago znak za okolje EU za čistila (ang. Ecolabel for Hard Surface Cleaning products) </w:t>
      </w:r>
      <w:r w:rsidR="0000665F">
        <w:rPr>
          <w:i w:val="0"/>
          <w:sz w:val="22"/>
          <w:szCs w:val="22"/>
        </w:rPr>
        <w:t xml:space="preserve"> </w:t>
      </w:r>
      <w:r w:rsidRPr="00A329A4">
        <w:rPr>
          <w:i w:val="0"/>
          <w:sz w:val="22"/>
          <w:szCs w:val="22"/>
        </w:rPr>
        <w:t>ali</w:t>
      </w:r>
    </w:p>
    <w:p w14:paraId="4121A639" w14:textId="77777777" w:rsidR="00A329A4" w:rsidRPr="00A329A4" w:rsidRDefault="00A329A4" w:rsidP="004771E1">
      <w:pPr>
        <w:pStyle w:val="Glava"/>
        <w:numPr>
          <w:ilvl w:val="0"/>
          <w:numId w:val="52"/>
        </w:numPr>
        <w:tabs>
          <w:tab w:val="left" w:pos="708"/>
        </w:tabs>
        <w:ind w:left="1276" w:hanging="256"/>
        <w:jc w:val="both"/>
        <w:rPr>
          <w:i w:val="0"/>
          <w:sz w:val="22"/>
          <w:szCs w:val="22"/>
        </w:rPr>
      </w:pPr>
      <w:r w:rsidRPr="00A329A4">
        <w:rPr>
          <w:i w:val="0"/>
          <w:sz w:val="22"/>
          <w:szCs w:val="22"/>
        </w:rPr>
        <w:t>varnostne liste  ali</w:t>
      </w:r>
    </w:p>
    <w:p w14:paraId="42F2C2E1" w14:textId="77777777" w:rsidR="00A329A4" w:rsidRPr="00A329A4" w:rsidRDefault="00A329A4" w:rsidP="004771E1">
      <w:pPr>
        <w:pStyle w:val="Glava"/>
        <w:numPr>
          <w:ilvl w:val="0"/>
          <w:numId w:val="52"/>
        </w:numPr>
        <w:tabs>
          <w:tab w:val="left" w:pos="708"/>
        </w:tabs>
        <w:ind w:left="1276" w:hanging="256"/>
        <w:jc w:val="both"/>
        <w:rPr>
          <w:i w:val="0"/>
          <w:sz w:val="22"/>
          <w:szCs w:val="22"/>
        </w:rPr>
      </w:pPr>
      <w:r w:rsidRPr="00A329A4">
        <w:rPr>
          <w:i w:val="0"/>
          <w:sz w:val="22"/>
          <w:szCs w:val="22"/>
        </w:rPr>
        <w:t xml:space="preserve">ustrezno dokazilo, iz katerega izhaja, da so zahteve izpolnjene. </w:t>
      </w:r>
    </w:p>
    <w:p w14:paraId="762B1A56" w14:textId="77777777" w:rsidR="00A329A4" w:rsidRPr="00A329A4" w:rsidRDefault="00A329A4" w:rsidP="0000665F">
      <w:pPr>
        <w:pStyle w:val="Glava"/>
        <w:tabs>
          <w:tab w:val="left" w:pos="708"/>
        </w:tabs>
        <w:ind w:left="1020"/>
        <w:jc w:val="both"/>
        <w:rPr>
          <w:i w:val="0"/>
          <w:sz w:val="22"/>
          <w:szCs w:val="22"/>
        </w:rPr>
      </w:pPr>
    </w:p>
    <w:p w14:paraId="6E9E44F5" w14:textId="77777777" w:rsidR="00A329A4" w:rsidRPr="00A23D16" w:rsidRDefault="00A329A4" w:rsidP="0000665F">
      <w:pPr>
        <w:pStyle w:val="Glava"/>
        <w:tabs>
          <w:tab w:val="left" w:pos="708"/>
        </w:tabs>
        <w:ind w:left="1020"/>
        <w:jc w:val="both"/>
        <w:rPr>
          <w:i w:val="0"/>
          <w:sz w:val="22"/>
          <w:szCs w:val="22"/>
          <w:u w:val="single"/>
        </w:rPr>
      </w:pPr>
      <w:r w:rsidRPr="00A23D16">
        <w:rPr>
          <w:i w:val="0"/>
          <w:sz w:val="22"/>
          <w:szCs w:val="22"/>
          <w:u w:val="single"/>
        </w:rPr>
        <w:t>Dokazila morajo biti oštevilčena!</w:t>
      </w:r>
    </w:p>
    <w:p w14:paraId="48C8649D" w14:textId="77777777" w:rsidR="00035B2B" w:rsidRDefault="00035B2B" w:rsidP="0000665F">
      <w:pPr>
        <w:pStyle w:val="Glava"/>
        <w:tabs>
          <w:tab w:val="left" w:pos="708"/>
        </w:tabs>
        <w:ind w:left="1020"/>
        <w:jc w:val="both"/>
        <w:rPr>
          <w:i w:val="0"/>
          <w:sz w:val="22"/>
          <w:szCs w:val="22"/>
        </w:rPr>
      </w:pPr>
    </w:p>
    <w:p w14:paraId="4AC8AD62" w14:textId="77777777" w:rsidR="0099114B" w:rsidRDefault="0099114B">
      <w:pPr>
        <w:rPr>
          <w:b/>
          <w:i w:val="0"/>
          <w:sz w:val="22"/>
          <w:szCs w:val="22"/>
        </w:rPr>
      </w:pPr>
      <w:r>
        <w:rPr>
          <w:b/>
          <w:i w:val="0"/>
          <w:sz w:val="22"/>
          <w:szCs w:val="22"/>
        </w:rPr>
        <w:br w:type="page"/>
      </w:r>
    </w:p>
    <w:p w14:paraId="0FB053FC" w14:textId="77777777" w:rsidR="00035B2B" w:rsidRDefault="0029635C" w:rsidP="00035B2B">
      <w:pPr>
        <w:pStyle w:val="Glava"/>
        <w:tabs>
          <w:tab w:val="left" w:pos="708"/>
        </w:tabs>
        <w:jc w:val="right"/>
        <w:rPr>
          <w:b/>
          <w:i w:val="0"/>
          <w:sz w:val="22"/>
          <w:szCs w:val="22"/>
        </w:rPr>
      </w:pPr>
      <w:r>
        <w:rPr>
          <w:b/>
          <w:i w:val="0"/>
          <w:sz w:val="22"/>
          <w:szCs w:val="22"/>
        </w:rPr>
        <w:lastRenderedPageBreak/>
        <w:t>PRILOGE</w:t>
      </w:r>
      <w:r w:rsidR="00AF423B">
        <w:rPr>
          <w:b/>
          <w:i w:val="0"/>
          <w:sz w:val="22"/>
          <w:szCs w:val="22"/>
        </w:rPr>
        <w:t xml:space="preserve"> </w:t>
      </w:r>
      <w:r w:rsidR="00104CD9">
        <w:rPr>
          <w:b/>
          <w:i w:val="0"/>
          <w:sz w:val="22"/>
          <w:szCs w:val="22"/>
        </w:rPr>
        <w:t>7</w:t>
      </w:r>
    </w:p>
    <w:p w14:paraId="7A9293AE" w14:textId="77777777" w:rsidR="00035B2B" w:rsidRDefault="00035B2B" w:rsidP="00035B2B">
      <w:pPr>
        <w:pStyle w:val="Glava"/>
        <w:tabs>
          <w:tab w:val="left" w:pos="708"/>
        </w:tabs>
        <w:jc w:val="both"/>
        <w:rPr>
          <w:i w:val="0"/>
          <w:sz w:val="22"/>
          <w:szCs w:val="22"/>
        </w:rPr>
      </w:pPr>
    </w:p>
    <w:p w14:paraId="64386FB2" w14:textId="77777777" w:rsidR="00035B2B" w:rsidRDefault="00035B2B" w:rsidP="00035B2B">
      <w:pPr>
        <w:pStyle w:val="Glava"/>
        <w:tabs>
          <w:tab w:val="left" w:pos="708"/>
        </w:tabs>
        <w:jc w:val="both"/>
        <w:rPr>
          <w:i w:val="0"/>
          <w:sz w:val="22"/>
          <w:szCs w:val="22"/>
        </w:rPr>
      </w:pPr>
    </w:p>
    <w:p w14:paraId="6421F8AC" w14:textId="77777777" w:rsidR="00035B2B" w:rsidRDefault="00035B2B" w:rsidP="00035B2B">
      <w:pPr>
        <w:pStyle w:val="Glava"/>
        <w:tabs>
          <w:tab w:val="left" w:pos="708"/>
        </w:tabs>
        <w:jc w:val="both"/>
        <w:rPr>
          <w:i w:val="0"/>
          <w:sz w:val="22"/>
          <w:szCs w:val="22"/>
        </w:rPr>
      </w:pPr>
    </w:p>
    <w:p w14:paraId="064DC5BD" w14:textId="77777777" w:rsidR="00035B2B" w:rsidRDefault="00035B2B" w:rsidP="00035B2B">
      <w:pPr>
        <w:pStyle w:val="Glava"/>
        <w:tabs>
          <w:tab w:val="left" w:pos="708"/>
        </w:tabs>
        <w:jc w:val="both"/>
        <w:rPr>
          <w:i w:val="0"/>
          <w:sz w:val="22"/>
          <w:szCs w:val="22"/>
        </w:rPr>
      </w:pPr>
    </w:p>
    <w:p w14:paraId="70A7A2AC" w14:textId="77777777" w:rsidR="00035B2B" w:rsidRDefault="00035B2B" w:rsidP="00035B2B">
      <w:pPr>
        <w:pStyle w:val="Glava"/>
        <w:tabs>
          <w:tab w:val="left" w:pos="708"/>
        </w:tabs>
        <w:jc w:val="both"/>
        <w:rPr>
          <w:i w:val="0"/>
          <w:sz w:val="22"/>
          <w:szCs w:val="22"/>
        </w:rPr>
      </w:pPr>
    </w:p>
    <w:p w14:paraId="6A189778" w14:textId="77777777" w:rsidR="00035B2B" w:rsidRDefault="00035B2B" w:rsidP="00035B2B">
      <w:pPr>
        <w:pStyle w:val="Glava"/>
        <w:tabs>
          <w:tab w:val="left" w:pos="708"/>
        </w:tabs>
        <w:jc w:val="both"/>
        <w:rPr>
          <w:i w:val="0"/>
          <w:sz w:val="22"/>
          <w:szCs w:val="22"/>
        </w:rPr>
      </w:pPr>
    </w:p>
    <w:p w14:paraId="4C77C184" w14:textId="77777777" w:rsidR="00035B2B" w:rsidRDefault="00035B2B" w:rsidP="00035B2B">
      <w:pPr>
        <w:pStyle w:val="Glava"/>
        <w:tabs>
          <w:tab w:val="left" w:pos="708"/>
        </w:tabs>
        <w:ind w:left="1080"/>
        <w:jc w:val="center"/>
        <w:rPr>
          <w:b/>
          <w:i w:val="0"/>
          <w:sz w:val="28"/>
          <w:szCs w:val="28"/>
        </w:rPr>
      </w:pPr>
      <w:r>
        <w:rPr>
          <w:b/>
          <w:i w:val="0"/>
          <w:sz w:val="28"/>
          <w:szCs w:val="28"/>
        </w:rPr>
        <w:t>PODIZVAJALCI</w:t>
      </w:r>
    </w:p>
    <w:p w14:paraId="2947C683" w14:textId="77777777" w:rsidR="00035B2B" w:rsidRDefault="00035B2B" w:rsidP="00035B2B">
      <w:pPr>
        <w:pStyle w:val="Glava"/>
        <w:tabs>
          <w:tab w:val="left" w:pos="708"/>
        </w:tabs>
        <w:ind w:left="1080"/>
        <w:jc w:val="center"/>
        <w:rPr>
          <w:i w:val="0"/>
          <w:sz w:val="22"/>
          <w:szCs w:val="22"/>
        </w:rPr>
      </w:pPr>
    </w:p>
    <w:p w14:paraId="41975619" w14:textId="77777777" w:rsidR="00035B2B" w:rsidRDefault="00035B2B" w:rsidP="00035B2B">
      <w:pPr>
        <w:pStyle w:val="Glava"/>
        <w:tabs>
          <w:tab w:val="left" w:pos="708"/>
        </w:tabs>
        <w:ind w:left="1080"/>
        <w:jc w:val="center"/>
        <w:rPr>
          <w:i w:val="0"/>
          <w:sz w:val="22"/>
          <w:szCs w:val="22"/>
        </w:rPr>
      </w:pPr>
    </w:p>
    <w:p w14:paraId="65CED3FF" w14:textId="77777777" w:rsidR="00035B2B" w:rsidRDefault="00035B2B" w:rsidP="00035B2B">
      <w:pPr>
        <w:pStyle w:val="Glava"/>
        <w:tabs>
          <w:tab w:val="left" w:pos="708"/>
        </w:tabs>
        <w:ind w:left="1080"/>
        <w:jc w:val="center"/>
        <w:rPr>
          <w:b/>
          <w:i w:val="0"/>
          <w:sz w:val="22"/>
          <w:szCs w:val="22"/>
          <w:u w:val="single"/>
        </w:rPr>
      </w:pPr>
      <w:r>
        <w:rPr>
          <w:b/>
          <w:i w:val="0"/>
          <w:sz w:val="22"/>
          <w:szCs w:val="22"/>
          <w:u w:val="single"/>
        </w:rPr>
        <w:t>Priloge za podizvajalce izpolni samo ponudnik, ki bo nastopal s podizvajalci.</w:t>
      </w:r>
    </w:p>
    <w:p w14:paraId="4AA7D273" w14:textId="77777777" w:rsidR="00035B2B" w:rsidRDefault="00035B2B" w:rsidP="00035B2B">
      <w:pPr>
        <w:pStyle w:val="Glava"/>
        <w:tabs>
          <w:tab w:val="left" w:pos="708"/>
        </w:tabs>
        <w:ind w:left="1080"/>
        <w:jc w:val="center"/>
        <w:rPr>
          <w:i w:val="0"/>
          <w:sz w:val="22"/>
          <w:szCs w:val="22"/>
        </w:rPr>
      </w:pPr>
    </w:p>
    <w:p w14:paraId="23416670" w14:textId="77777777" w:rsidR="00035B2B" w:rsidRDefault="00035B2B" w:rsidP="00035B2B">
      <w:pPr>
        <w:pStyle w:val="Glava"/>
        <w:tabs>
          <w:tab w:val="left" w:pos="708"/>
        </w:tabs>
        <w:ind w:left="1080"/>
        <w:jc w:val="center"/>
        <w:rPr>
          <w:i w:val="0"/>
          <w:sz w:val="22"/>
          <w:szCs w:val="22"/>
        </w:rPr>
      </w:pPr>
    </w:p>
    <w:p w14:paraId="1F03964E" w14:textId="77777777" w:rsidR="00035B2B" w:rsidRDefault="00035B2B" w:rsidP="00035B2B">
      <w:pPr>
        <w:pStyle w:val="Glava"/>
        <w:tabs>
          <w:tab w:val="left" w:pos="708"/>
        </w:tabs>
        <w:ind w:left="1080"/>
        <w:jc w:val="center"/>
        <w:rPr>
          <w:i w:val="0"/>
          <w:sz w:val="22"/>
          <w:szCs w:val="22"/>
        </w:rPr>
      </w:pPr>
    </w:p>
    <w:p w14:paraId="67A9E9FA" w14:textId="77777777" w:rsidR="00035B2B" w:rsidRDefault="00035B2B" w:rsidP="008732CA">
      <w:pPr>
        <w:numPr>
          <w:ilvl w:val="0"/>
          <w:numId w:val="27"/>
        </w:numPr>
        <w:jc w:val="both"/>
        <w:rPr>
          <w:i w:val="0"/>
          <w:sz w:val="22"/>
          <w:szCs w:val="22"/>
        </w:rPr>
      </w:pPr>
      <w:r>
        <w:rPr>
          <w:i w:val="0"/>
          <w:sz w:val="22"/>
          <w:szCs w:val="22"/>
        </w:rPr>
        <w:t>ESPD obrazec (priloga 2),</w:t>
      </w:r>
    </w:p>
    <w:p w14:paraId="7C820C22" w14:textId="77777777" w:rsidR="00035B2B" w:rsidRPr="00096AC9" w:rsidRDefault="00035B2B" w:rsidP="008732CA">
      <w:pPr>
        <w:numPr>
          <w:ilvl w:val="0"/>
          <w:numId w:val="27"/>
        </w:numPr>
        <w:jc w:val="both"/>
        <w:rPr>
          <w:i w:val="0"/>
          <w:sz w:val="22"/>
          <w:szCs w:val="22"/>
        </w:rPr>
      </w:pPr>
      <w:r>
        <w:rPr>
          <w:i w:val="0"/>
          <w:sz w:val="22"/>
          <w:szCs w:val="22"/>
        </w:rPr>
        <w:t>Poobl</w:t>
      </w:r>
      <w:r w:rsidR="00F925A3">
        <w:rPr>
          <w:i w:val="0"/>
          <w:sz w:val="22"/>
          <w:szCs w:val="22"/>
        </w:rPr>
        <w:t>astilo pravne osebe (</w:t>
      </w:r>
      <w:r w:rsidR="00F925A3" w:rsidRPr="00096AC9">
        <w:rPr>
          <w:i w:val="0"/>
          <w:sz w:val="22"/>
          <w:szCs w:val="22"/>
        </w:rPr>
        <w:t>priloga 2/1</w:t>
      </w:r>
      <w:r w:rsidRPr="00096AC9">
        <w:rPr>
          <w:i w:val="0"/>
          <w:sz w:val="22"/>
          <w:szCs w:val="22"/>
        </w:rPr>
        <w:t>),</w:t>
      </w:r>
    </w:p>
    <w:p w14:paraId="24187F45" w14:textId="77777777" w:rsidR="00035B2B" w:rsidRPr="00096AC9" w:rsidRDefault="00035B2B" w:rsidP="008732CA">
      <w:pPr>
        <w:numPr>
          <w:ilvl w:val="0"/>
          <w:numId w:val="27"/>
        </w:numPr>
        <w:jc w:val="both"/>
        <w:rPr>
          <w:i w:val="0"/>
          <w:sz w:val="22"/>
          <w:szCs w:val="22"/>
        </w:rPr>
      </w:pPr>
      <w:r w:rsidRPr="00096AC9">
        <w:rPr>
          <w:i w:val="0"/>
          <w:sz w:val="22"/>
          <w:szCs w:val="22"/>
        </w:rPr>
        <w:t xml:space="preserve">Pooblastilo </w:t>
      </w:r>
      <w:r w:rsidR="007B4104" w:rsidRPr="00096AC9">
        <w:rPr>
          <w:i w:val="0"/>
          <w:sz w:val="22"/>
          <w:szCs w:val="22"/>
        </w:rPr>
        <w:t>člana upravnega ali vodstvenega ali nadzornega organa oziroma pooblaščenca za zastopanje ali odločanje ali nadzor</w:t>
      </w:r>
      <w:r w:rsidR="00F925A3" w:rsidRPr="00096AC9">
        <w:rPr>
          <w:i w:val="0"/>
          <w:sz w:val="22"/>
          <w:szCs w:val="22"/>
        </w:rPr>
        <w:t xml:space="preserve"> (priloga 2/2</w:t>
      </w:r>
      <w:r w:rsidRPr="00096AC9">
        <w:rPr>
          <w:i w:val="0"/>
          <w:sz w:val="22"/>
          <w:szCs w:val="22"/>
        </w:rPr>
        <w:t>),</w:t>
      </w:r>
    </w:p>
    <w:p w14:paraId="5AD74AEA" w14:textId="77777777" w:rsidR="00035B2B" w:rsidRDefault="00035B2B" w:rsidP="008732CA">
      <w:pPr>
        <w:numPr>
          <w:ilvl w:val="0"/>
          <w:numId w:val="27"/>
        </w:numPr>
        <w:jc w:val="both"/>
        <w:rPr>
          <w:i w:val="0"/>
          <w:sz w:val="22"/>
          <w:szCs w:val="22"/>
        </w:rPr>
      </w:pPr>
      <w:r>
        <w:rPr>
          <w:i w:val="0"/>
          <w:sz w:val="22"/>
          <w:szCs w:val="22"/>
        </w:rPr>
        <w:t xml:space="preserve">Obrazec Udeležba podizvajalcev (priloga </w:t>
      </w:r>
      <w:r w:rsidR="00104CD9">
        <w:rPr>
          <w:i w:val="0"/>
          <w:sz w:val="22"/>
          <w:szCs w:val="22"/>
        </w:rPr>
        <w:t>7</w:t>
      </w:r>
      <w:r>
        <w:rPr>
          <w:i w:val="0"/>
          <w:sz w:val="22"/>
          <w:szCs w:val="22"/>
        </w:rPr>
        <w:t>/1),</w:t>
      </w:r>
    </w:p>
    <w:p w14:paraId="1061CC7A" w14:textId="77777777" w:rsidR="00035B2B" w:rsidRDefault="00035B2B" w:rsidP="008732CA">
      <w:pPr>
        <w:numPr>
          <w:ilvl w:val="0"/>
          <w:numId w:val="27"/>
        </w:numPr>
        <w:jc w:val="both"/>
        <w:rPr>
          <w:i w:val="0"/>
          <w:sz w:val="22"/>
          <w:szCs w:val="22"/>
        </w:rPr>
      </w:pPr>
      <w:r>
        <w:rPr>
          <w:i w:val="0"/>
          <w:sz w:val="22"/>
          <w:szCs w:val="22"/>
        </w:rPr>
        <w:t xml:space="preserve">Obrazec Podatki o podizvajalcu (priloga </w:t>
      </w:r>
      <w:r w:rsidR="00104CD9">
        <w:rPr>
          <w:i w:val="0"/>
          <w:sz w:val="22"/>
          <w:szCs w:val="22"/>
        </w:rPr>
        <w:t>7</w:t>
      </w:r>
      <w:r>
        <w:rPr>
          <w:i w:val="0"/>
          <w:sz w:val="22"/>
          <w:szCs w:val="22"/>
        </w:rPr>
        <w:t>/2),</w:t>
      </w:r>
    </w:p>
    <w:p w14:paraId="12EE1327" w14:textId="77777777" w:rsidR="00035B2B" w:rsidRDefault="00035B2B" w:rsidP="008732CA">
      <w:pPr>
        <w:numPr>
          <w:ilvl w:val="0"/>
          <w:numId w:val="27"/>
        </w:numPr>
        <w:jc w:val="both"/>
        <w:rPr>
          <w:i w:val="0"/>
          <w:sz w:val="22"/>
          <w:szCs w:val="22"/>
        </w:rPr>
      </w:pPr>
      <w:r>
        <w:rPr>
          <w:i w:val="0"/>
          <w:sz w:val="22"/>
          <w:szCs w:val="22"/>
        </w:rPr>
        <w:t xml:space="preserve">Zahteva podizvajalca za neposredno plačilo (priloga </w:t>
      </w:r>
      <w:r w:rsidR="00104CD9">
        <w:rPr>
          <w:i w:val="0"/>
          <w:sz w:val="22"/>
          <w:szCs w:val="22"/>
        </w:rPr>
        <w:t>7</w:t>
      </w:r>
      <w:r>
        <w:rPr>
          <w:i w:val="0"/>
          <w:sz w:val="22"/>
          <w:szCs w:val="22"/>
        </w:rPr>
        <w:t>/3 a),</w:t>
      </w:r>
    </w:p>
    <w:p w14:paraId="526186CC" w14:textId="77777777" w:rsidR="00D56D9E" w:rsidRDefault="00035B2B" w:rsidP="008732CA">
      <w:pPr>
        <w:numPr>
          <w:ilvl w:val="0"/>
          <w:numId w:val="27"/>
        </w:numPr>
        <w:jc w:val="both"/>
        <w:rPr>
          <w:i w:val="0"/>
          <w:sz w:val="22"/>
          <w:szCs w:val="22"/>
        </w:rPr>
      </w:pPr>
      <w:r>
        <w:rPr>
          <w:i w:val="0"/>
          <w:sz w:val="22"/>
          <w:szCs w:val="22"/>
        </w:rPr>
        <w:t xml:space="preserve">Soglasje (priloga </w:t>
      </w:r>
      <w:r w:rsidR="00104CD9">
        <w:rPr>
          <w:i w:val="0"/>
          <w:sz w:val="22"/>
          <w:szCs w:val="22"/>
        </w:rPr>
        <w:t>7</w:t>
      </w:r>
      <w:r>
        <w:rPr>
          <w:i w:val="0"/>
          <w:sz w:val="22"/>
          <w:szCs w:val="22"/>
        </w:rPr>
        <w:t>/3 b)</w:t>
      </w:r>
      <w:r w:rsidR="00D56D9E">
        <w:rPr>
          <w:i w:val="0"/>
          <w:sz w:val="22"/>
          <w:szCs w:val="22"/>
        </w:rPr>
        <w:t>,</w:t>
      </w:r>
    </w:p>
    <w:p w14:paraId="027D32D4" w14:textId="77777777" w:rsidR="00035B2B" w:rsidRDefault="00D56D9E" w:rsidP="00D56D9E">
      <w:pPr>
        <w:numPr>
          <w:ilvl w:val="0"/>
          <w:numId w:val="27"/>
        </w:numPr>
        <w:jc w:val="both"/>
        <w:rPr>
          <w:i w:val="0"/>
          <w:sz w:val="22"/>
          <w:szCs w:val="22"/>
        </w:rPr>
      </w:pPr>
      <w:r w:rsidRPr="00D56D9E">
        <w:rPr>
          <w:i w:val="0"/>
          <w:sz w:val="22"/>
          <w:szCs w:val="22"/>
        </w:rPr>
        <w:t>Izjava fizične osebe oziroma odgovorne osebe poslovnega subjekta o nepovezanosti s funkcionarjem ali njegovim družinskim članom</w:t>
      </w:r>
      <w:r>
        <w:rPr>
          <w:i w:val="0"/>
          <w:sz w:val="22"/>
          <w:szCs w:val="22"/>
        </w:rPr>
        <w:t xml:space="preserve"> (priloga 9).</w:t>
      </w:r>
    </w:p>
    <w:p w14:paraId="1813A604" w14:textId="77777777" w:rsidR="00035B2B" w:rsidRDefault="00035B2B" w:rsidP="00035B2B">
      <w:pPr>
        <w:pStyle w:val="Glava"/>
        <w:tabs>
          <w:tab w:val="left" w:pos="708"/>
        </w:tabs>
        <w:ind w:left="1080"/>
        <w:jc w:val="both"/>
        <w:rPr>
          <w:i w:val="0"/>
          <w:sz w:val="22"/>
          <w:szCs w:val="22"/>
        </w:rPr>
      </w:pPr>
    </w:p>
    <w:p w14:paraId="44D4A75F" w14:textId="77777777" w:rsidR="00035B2B" w:rsidRDefault="00035B2B" w:rsidP="00035B2B">
      <w:pPr>
        <w:pStyle w:val="Glava"/>
        <w:tabs>
          <w:tab w:val="left" w:pos="708"/>
        </w:tabs>
        <w:ind w:left="1080"/>
        <w:jc w:val="both"/>
        <w:rPr>
          <w:i w:val="0"/>
          <w:sz w:val="22"/>
          <w:szCs w:val="22"/>
        </w:rPr>
      </w:pPr>
    </w:p>
    <w:p w14:paraId="2D25AFAB" w14:textId="77777777" w:rsidR="00035B2B" w:rsidRDefault="00035B2B" w:rsidP="00035B2B">
      <w:pPr>
        <w:pStyle w:val="Glava"/>
        <w:tabs>
          <w:tab w:val="left" w:pos="708"/>
        </w:tabs>
        <w:ind w:left="1080"/>
        <w:jc w:val="both"/>
        <w:rPr>
          <w:i w:val="0"/>
          <w:sz w:val="22"/>
          <w:szCs w:val="22"/>
        </w:rPr>
      </w:pPr>
    </w:p>
    <w:p w14:paraId="19D109E4" w14:textId="77777777" w:rsidR="00332774" w:rsidRDefault="00332774" w:rsidP="00035B2B">
      <w:pPr>
        <w:pStyle w:val="Glava"/>
        <w:tabs>
          <w:tab w:val="left" w:pos="708"/>
        </w:tabs>
        <w:ind w:left="1080"/>
        <w:jc w:val="both"/>
        <w:rPr>
          <w:i w:val="0"/>
          <w:sz w:val="22"/>
          <w:szCs w:val="22"/>
        </w:rPr>
      </w:pPr>
    </w:p>
    <w:p w14:paraId="03753058" w14:textId="77777777" w:rsidR="00332774" w:rsidRDefault="00332774" w:rsidP="00035B2B">
      <w:pPr>
        <w:pStyle w:val="Glava"/>
        <w:tabs>
          <w:tab w:val="left" w:pos="708"/>
        </w:tabs>
        <w:ind w:left="1080"/>
        <w:jc w:val="both"/>
        <w:rPr>
          <w:i w:val="0"/>
          <w:sz w:val="22"/>
          <w:szCs w:val="22"/>
        </w:rPr>
      </w:pPr>
    </w:p>
    <w:p w14:paraId="41CC6281" w14:textId="77777777" w:rsidR="00332774" w:rsidRDefault="00332774" w:rsidP="00035B2B">
      <w:pPr>
        <w:pStyle w:val="Glava"/>
        <w:tabs>
          <w:tab w:val="left" w:pos="708"/>
        </w:tabs>
        <w:ind w:left="1080"/>
        <w:jc w:val="both"/>
        <w:rPr>
          <w:i w:val="0"/>
          <w:sz w:val="22"/>
          <w:szCs w:val="22"/>
        </w:rPr>
      </w:pPr>
    </w:p>
    <w:p w14:paraId="58EBD417" w14:textId="77777777" w:rsidR="00332774" w:rsidRDefault="00332774" w:rsidP="00035B2B">
      <w:pPr>
        <w:pStyle w:val="Glava"/>
        <w:tabs>
          <w:tab w:val="left" w:pos="708"/>
        </w:tabs>
        <w:ind w:left="1080"/>
        <w:jc w:val="both"/>
        <w:rPr>
          <w:i w:val="0"/>
          <w:sz w:val="22"/>
          <w:szCs w:val="22"/>
        </w:rPr>
      </w:pPr>
    </w:p>
    <w:p w14:paraId="6A345F67" w14:textId="77777777" w:rsidR="00332774" w:rsidRDefault="00332774" w:rsidP="00035B2B">
      <w:pPr>
        <w:pStyle w:val="Glava"/>
        <w:tabs>
          <w:tab w:val="left" w:pos="708"/>
        </w:tabs>
        <w:ind w:left="1080"/>
        <w:jc w:val="both"/>
        <w:rPr>
          <w:i w:val="0"/>
          <w:sz w:val="22"/>
          <w:szCs w:val="22"/>
        </w:rPr>
      </w:pPr>
    </w:p>
    <w:p w14:paraId="763CE594" w14:textId="77777777" w:rsidR="00332774" w:rsidRDefault="00332774" w:rsidP="00035B2B">
      <w:pPr>
        <w:pStyle w:val="Glava"/>
        <w:tabs>
          <w:tab w:val="left" w:pos="708"/>
        </w:tabs>
        <w:ind w:left="1080"/>
        <w:jc w:val="both"/>
        <w:rPr>
          <w:i w:val="0"/>
          <w:sz w:val="22"/>
          <w:szCs w:val="22"/>
        </w:rPr>
      </w:pPr>
    </w:p>
    <w:p w14:paraId="194065F0" w14:textId="77777777" w:rsidR="00332774" w:rsidRDefault="00332774" w:rsidP="00035B2B">
      <w:pPr>
        <w:pStyle w:val="Glava"/>
        <w:tabs>
          <w:tab w:val="left" w:pos="708"/>
        </w:tabs>
        <w:ind w:left="1080"/>
        <w:jc w:val="both"/>
        <w:rPr>
          <w:i w:val="0"/>
          <w:sz w:val="22"/>
          <w:szCs w:val="22"/>
        </w:rPr>
      </w:pPr>
    </w:p>
    <w:p w14:paraId="569375BD" w14:textId="77777777" w:rsidR="00332774" w:rsidRDefault="00332774" w:rsidP="00035B2B">
      <w:pPr>
        <w:pStyle w:val="Glava"/>
        <w:tabs>
          <w:tab w:val="left" w:pos="708"/>
        </w:tabs>
        <w:ind w:left="1080"/>
        <w:jc w:val="both"/>
        <w:rPr>
          <w:i w:val="0"/>
          <w:sz w:val="22"/>
          <w:szCs w:val="22"/>
        </w:rPr>
      </w:pPr>
    </w:p>
    <w:p w14:paraId="7218AD6C" w14:textId="77777777" w:rsidR="00332774" w:rsidRDefault="00332774" w:rsidP="00035B2B">
      <w:pPr>
        <w:pStyle w:val="Glava"/>
        <w:tabs>
          <w:tab w:val="left" w:pos="708"/>
        </w:tabs>
        <w:ind w:left="1080"/>
        <w:jc w:val="both"/>
        <w:rPr>
          <w:i w:val="0"/>
          <w:sz w:val="22"/>
          <w:szCs w:val="22"/>
        </w:rPr>
      </w:pPr>
    </w:p>
    <w:p w14:paraId="37C1F94D" w14:textId="77777777" w:rsidR="00332774" w:rsidRDefault="00332774" w:rsidP="00035B2B">
      <w:pPr>
        <w:pStyle w:val="Glava"/>
        <w:tabs>
          <w:tab w:val="left" w:pos="708"/>
        </w:tabs>
        <w:ind w:left="1080"/>
        <w:jc w:val="both"/>
        <w:rPr>
          <w:i w:val="0"/>
          <w:sz w:val="22"/>
          <w:szCs w:val="22"/>
        </w:rPr>
      </w:pPr>
    </w:p>
    <w:p w14:paraId="2785DC8F" w14:textId="77777777" w:rsidR="00332774" w:rsidRDefault="00332774" w:rsidP="00035B2B">
      <w:pPr>
        <w:pStyle w:val="Glava"/>
        <w:tabs>
          <w:tab w:val="left" w:pos="708"/>
        </w:tabs>
        <w:ind w:left="1080"/>
        <w:jc w:val="both"/>
        <w:rPr>
          <w:i w:val="0"/>
          <w:sz w:val="22"/>
          <w:szCs w:val="22"/>
        </w:rPr>
      </w:pPr>
    </w:p>
    <w:p w14:paraId="556B2EC4" w14:textId="77777777" w:rsidR="00332774" w:rsidRDefault="00332774" w:rsidP="00035B2B">
      <w:pPr>
        <w:pStyle w:val="Glava"/>
        <w:tabs>
          <w:tab w:val="left" w:pos="708"/>
        </w:tabs>
        <w:ind w:left="1080"/>
        <w:jc w:val="both"/>
        <w:rPr>
          <w:i w:val="0"/>
          <w:sz w:val="22"/>
          <w:szCs w:val="22"/>
        </w:rPr>
      </w:pPr>
    </w:p>
    <w:p w14:paraId="0BEE06B9" w14:textId="77777777" w:rsidR="00332774" w:rsidRDefault="00332774" w:rsidP="00035B2B">
      <w:pPr>
        <w:pStyle w:val="Glava"/>
        <w:tabs>
          <w:tab w:val="left" w:pos="708"/>
        </w:tabs>
        <w:ind w:left="1080"/>
        <w:jc w:val="both"/>
        <w:rPr>
          <w:i w:val="0"/>
          <w:sz w:val="22"/>
          <w:szCs w:val="22"/>
        </w:rPr>
      </w:pPr>
    </w:p>
    <w:p w14:paraId="4584A1CD" w14:textId="77777777" w:rsidR="00332774" w:rsidRDefault="00332774" w:rsidP="00035B2B">
      <w:pPr>
        <w:pStyle w:val="Glava"/>
        <w:tabs>
          <w:tab w:val="left" w:pos="708"/>
        </w:tabs>
        <w:ind w:left="1080"/>
        <w:jc w:val="both"/>
        <w:rPr>
          <w:i w:val="0"/>
          <w:sz w:val="22"/>
          <w:szCs w:val="22"/>
        </w:rPr>
      </w:pPr>
    </w:p>
    <w:p w14:paraId="0C4010F7" w14:textId="77777777" w:rsidR="00332774" w:rsidRDefault="00332774" w:rsidP="00035B2B">
      <w:pPr>
        <w:pStyle w:val="Glava"/>
        <w:tabs>
          <w:tab w:val="left" w:pos="708"/>
        </w:tabs>
        <w:ind w:left="1080"/>
        <w:jc w:val="both"/>
        <w:rPr>
          <w:i w:val="0"/>
          <w:sz w:val="22"/>
          <w:szCs w:val="22"/>
        </w:rPr>
      </w:pPr>
    </w:p>
    <w:p w14:paraId="10D77EE4" w14:textId="77777777" w:rsidR="00332774" w:rsidRDefault="00332774" w:rsidP="00035B2B">
      <w:pPr>
        <w:pStyle w:val="Glava"/>
        <w:tabs>
          <w:tab w:val="left" w:pos="708"/>
        </w:tabs>
        <w:ind w:left="1080"/>
        <w:jc w:val="both"/>
        <w:rPr>
          <w:i w:val="0"/>
          <w:sz w:val="22"/>
          <w:szCs w:val="22"/>
        </w:rPr>
      </w:pPr>
    </w:p>
    <w:p w14:paraId="362BBC48" w14:textId="77777777" w:rsidR="00332774" w:rsidRDefault="00332774" w:rsidP="00035B2B">
      <w:pPr>
        <w:pStyle w:val="Glava"/>
        <w:tabs>
          <w:tab w:val="left" w:pos="708"/>
        </w:tabs>
        <w:ind w:left="1080"/>
        <w:jc w:val="both"/>
        <w:rPr>
          <w:i w:val="0"/>
          <w:sz w:val="22"/>
          <w:szCs w:val="22"/>
        </w:rPr>
      </w:pPr>
    </w:p>
    <w:p w14:paraId="46E2ECA0" w14:textId="77777777" w:rsidR="00332774" w:rsidRDefault="00332774" w:rsidP="00035B2B">
      <w:pPr>
        <w:pStyle w:val="Glava"/>
        <w:tabs>
          <w:tab w:val="left" w:pos="708"/>
        </w:tabs>
        <w:ind w:left="1080"/>
        <w:jc w:val="both"/>
        <w:rPr>
          <w:i w:val="0"/>
          <w:sz w:val="22"/>
          <w:szCs w:val="22"/>
        </w:rPr>
      </w:pPr>
    </w:p>
    <w:p w14:paraId="0A9C8122" w14:textId="77777777" w:rsidR="00332774" w:rsidRDefault="00332774" w:rsidP="00035B2B">
      <w:pPr>
        <w:pStyle w:val="Glava"/>
        <w:tabs>
          <w:tab w:val="left" w:pos="708"/>
        </w:tabs>
        <w:ind w:left="1080"/>
        <w:jc w:val="both"/>
        <w:rPr>
          <w:i w:val="0"/>
          <w:sz w:val="22"/>
          <w:szCs w:val="22"/>
        </w:rPr>
      </w:pPr>
    </w:p>
    <w:p w14:paraId="3112A203" w14:textId="77777777" w:rsidR="00332774" w:rsidRDefault="00332774" w:rsidP="00035B2B">
      <w:pPr>
        <w:pStyle w:val="Glava"/>
        <w:tabs>
          <w:tab w:val="left" w:pos="708"/>
        </w:tabs>
        <w:ind w:left="1080"/>
        <w:jc w:val="both"/>
        <w:rPr>
          <w:i w:val="0"/>
          <w:sz w:val="22"/>
          <w:szCs w:val="22"/>
        </w:rPr>
      </w:pPr>
    </w:p>
    <w:p w14:paraId="32DE0A75" w14:textId="77777777" w:rsidR="00332774" w:rsidRDefault="00332774" w:rsidP="00035B2B">
      <w:pPr>
        <w:pStyle w:val="Glava"/>
        <w:tabs>
          <w:tab w:val="left" w:pos="708"/>
        </w:tabs>
        <w:ind w:left="1080"/>
        <w:jc w:val="both"/>
        <w:rPr>
          <w:i w:val="0"/>
          <w:sz w:val="22"/>
          <w:szCs w:val="22"/>
        </w:rPr>
      </w:pPr>
    </w:p>
    <w:p w14:paraId="0B43FB48" w14:textId="77777777" w:rsidR="00332774" w:rsidRDefault="00332774" w:rsidP="00035B2B">
      <w:pPr>
        <w:pStyle w:val="Glava"/>
        <w:tabs>
          <w:tab w:val="left" w:pos="708"/>
        </w:tabs>
        <w:ind w:left="1080"/>
        <w:jc w:val="both"/>
        <w:rPr>
          <w:i w:val="0"/>
          <w:sz w:val="22"/>
          <w:szCs w:val="22"/>
        </w:rPr>
      </w:pPr>
    </w:p>
    <w:p w14:paraId="4A0BA54A" w14:textId="77777777" w:rsidR="00332774" w:rsidRDefault="00332774" w:rsidP="00035B2B">
      <w:pPr>
        <w:pStyle w:val="Glava"/>
        <w:tabs>
          <w:tab w:val="left" w:pos="708"/>
        </w:tabs>
        <w:ind w:left="1080"/>
        <w:jc w:val="both"/>
        <w:rPr>
          <w:i w:val="0"/>
          <w:sz w:val="22"/>
          <w:szCs w:val="22"/>
        </w:rPr>
      </w:pPr>
    </w:p>
    <w:p w14:paraId="3BD0E133" w14:textId="77777777" w:rsidR="00332774" w:rsidRDefault="00332774" w:rsidP="00035B2B">
      <w:pPr>
        <w:pStyle w:val="Glava"/>
        <w:tabs>
          <w:tab w:val="left" w:pos="708"/>
        </w:tabs>
        <w:ind w:left="1080"/>
        <w:jc w:val="both"/>
        <w:rPr>
          <w:i w:val="0"/>
          <w:sz w:val="22"/>
          <w:szCs w:val="22"/>
        </w:rPr>
      </w:pPr>
    </w:p>
    <w:p w14:paraId="575C28C8" w14:textId="77777777" w:rsidR="00332774" w:rsidRDefault="00332774" w:rsidP="00035B2B">
      <w:pPr>
        <w:pStyle w:val="Glava"/>
        <w:tabs>
          <w:tab w:val="left" w:pos="708"/>
        </w:tabs>
        <w:ind w:left="1080"/>
        <w:jc w:val="both"/>
        <w:rPr>
          <w:i w:val="0"/>
          <w:sz w:val="22"/>
          <w:szCs w:val="22"/>
        </w:rPr>
      </w:pPr>
    </w:p>
    <w:p w14:paraId="059576E6" w14:textId="77777777" w:rsidR="00332774" w:rsidRDefault="00332774" w:rsidP="00035B2B">
      <w:pPr>
        <w:pStyle w:val="Glava"/>
        <w:tabs>
          <w:tab w:val="left" w:pos="708"/>
        </w:tabs>
        <w:ind w:left="1080"/>
        <w:jc w:val="both"/>
        <w:rPr>
          <w:i w:val="0"/>
          <w:sz w:val="22"/>
          <w:szCs w:val="22"/>
        </w:rPr>
      </w:pPr>
    </w:p>
    <w:p w14:paraId="51FEFACB" w14:textId="77777777" w:rsidR="00332774" w:rsidRDefault="00332774" w:rsidP="00035B2B">
      <w:pPr>
        <w:pStyle w:val="Glava"/>
        <w:tabs>
          <w:tab w:val="left" w:pos="708"/>
        </w:tabs>
        <w:ind w:left="1080"/>
        <w:jc w:val="both"/>
        <w:rPr>
          <w:i w:val="0"/>
          <w:sz w:val="22"/>
          <w:szCs w:val="22"/>
        </w:rPr>
      </w:pPr>
    </w:p>
    <w:p w14:paraId="3DE82227" w14:textId="77777777" w:rsidR="00332774" w:rsidRDefault="00332774" w:rsidP="00035B2B">
      <w:pPr>
        <w:pStyle w:val="Glava"/>
        <w:tabs>
          <w:tab w:val="left" w:pos="708"/>
        </w:tabs>
        <w:ind w:left="1080"/>
        <w:jc w:val="both"/>
        <w:rPr>
          <w:i w:val="0"/>
          <w:sz w:val="22"/>
          <w:szCs w:val="22"/>
        </w:rPr>
      </w:pPr>
    </w:p>
    <w:p w14:paraId="0D72F4EF" w14:textId="77777777" w:rsidR="00035B2B" w:rsidRDefault="00035B2B" w:rsidP="00035B2B">
      <w:pPr>
        <w:pStyle w:val="Glava"/>
        <w:tabs>
          <w:tab w:val="left" w:pos="708"/>
        </w:tabs>
        <w:ind w:left="1080"/>
        <w:jc w:val="both"/>
        <w:rPr>
          <w:i w:val="0"/>
          <w:sz w:val="22"/>
          <w:szCs w:val="22"/>
        </w:rPr>
      </w:pPr>
    </w:p>
    <w:p w14:paraId="0E2B223C" w14:textId="77777777" w:rsidR="00035B2B" w:rsidRDefault="00035B2B" w:rsidP="00B57854">
      <w:pPr>
        <w:pStyle w:val="Glava"/>
        <w:tabs>
          <w:tab w:val="left" w:pos="708"/>
          <w:tab w:val="left" w:pos="993"/>
        </w:tabs>
        <w:jc w:val="right"/>
        <w:rPr>
          <w:b/>
          <w:i w:val="0"/>
          <w:sz w:val="22"/>
          <w:szCs w:val="22"/>
        </w:rPr>
      </w:pPr>
      <w:r>
        <w:rPr>
          <w:b/>
          <w:i w:val="0"/>
          <w:sz w:val="22"/>
          <w:szCs w:val="22"/>
        </w:rPr>
        <w:lastRenderedPageBreak/>
        <w:t xml:space="preserve">PRILOGA </w:t>
      </w:r>
      <w:r w:rsidR="00104CD9">
        <w:rPr>
          <w:b/>
          <w:i w:val="0"/>
          <w:sz w:val="22"/>
          <w:szCs w:val="22"/>
        </w:rPr>
        <w:t>7</w:t>
      </w:r>
      <w:r>
        <w:rPr>
          <w:b/>
          <w:i w:val="0"/>
          <w:sz w:val="22"/>
          <w:szCs w:val="22"/>
        </w:rPr>
        <w:t>/1</w:t>
      </w:r>
    </w:p>
    <w:p w14:paraId="27CD0E1F" w14:textId="77777777" w:rsidR="00035B2B" w:rsidRDefault="00035B2B" w:rsidP="00035B2B">
      <w:pPr>
        <w:pStyle w:val="Glava"/>
        <w:tabs>
          <w:tab w:val="left" w:pos="708"/>
        </w:tabs>
        <w:jc w:val="both"/>
        <w:rPr>
          <w:i w:val="0"/>
          <w:sz w:val="22"/>
          <w:szCs w:val="22"/>
        </w:rPr>
      </w:pPr>
    </w:p>
    <w:p w14:paraId="00A38931" w14:textId="77777777" w:rsidR="00035B2B" w:rsidRDefault="00035B2B" w:rsidP="00035B2B">
      <w:pPr>
        <w:pStyle w:val="Glava"/>
        <w:tabs>
          <w:tab w:val="left" w:pos="708"/>
        </w:tabs>
        <w:jc w:val="both"/>
        <w:rPr>
          <w:i w:val="0"/>
          <w:szCs w:val="24"/>
        </w:rPr>
      </w:pPr>
    </w:p>
    <w:p w14:paraId="1CD2CCAF" w14:textId="77777777" w:rsidR="00035B2B" w:rsidRPr="007B4104" w:rsidRDefault="00035B2B" w:rsidP="00035B2B">
      <w:pPr>
        <w:pStyle w:val="Glava"/>
        <w:tabs>
          <w:tab w:val="left" w:pos="708"/>
        </w:tabs>
        <w:ind w:left="1080"/>
        <w:jc w:val="center"/>
        <w:rPr>
          <w:b/>
          <w:i w:val="0"/>
          <w:sz w:val="28"/>
          <w:szCs w:val="24"/>
        </w:rPr>
      </w:pPr>
      <w:r w:rsidRPr="007B4104">
        <w:rPr>
          <w:b/>
          <w:i w:val="0"/>
          <w:sz w:val="28"/>
          <w:szCs w:val="24"/>
        </w:rPr>
        <w:t>UDELEŽBA PODIZVAJALCEV</w:t>
      </w:r>
    </w:p>
    <w:p w14:paraId="5E030BAC" w14:textId="77777777" w:rsidR="00035B2B" w:rsidRDefault="00035B2B" w:rsidP="00035B2B">
      <w:pPr>
        <w:pStyle w:val="Glava"/>
        <w:tabs>
          <w:tab w:val="left" w:pos="708"/>
        </w:tabs>
        <w:ind w:left="993"/>
        <w:rPr>
          <w:i w:val="0"/>
          <w:sz w:val="22"/>
          <w:szCs w:val="22"/>
        </w:rPr>
      </w:pPr>
    </w:p>
    <w:p w14:paraId="35E3B05F" w14:textId="77777777" w:rsidR="00035B2B" w:rsidRDefault="00035B2B" w:rsidP="00035B2B">
      <w:pPr>
        <w:pStyle w:val="Glava"/>
        <w:tabs>
          <w:tab w:val="left" w:pos="708"/>
        </w:tabs>
        <w:ind w:left="993"/>
        <w:rPr>
          <w:i w:val="0"/>
          <w:sz w:val="22"/>
          <w:szCs w:val="22"/>
        </w:rPr>
      </w:pPr>
    </w:p>
    <w:p w14:paraId="7AF1F770" w14:textId="77777777" w:rsidR="00035B2B" w:rsidRDefault="00035B2B" w:rsidP="0000665F">
      <w:pPr>
        <w:pStyle w:val="Glava"/>
        <w:tabs>
          <w:tab w:val="left" w:pos="708"/>
        </w:tabs>
        <w:ind w:left="1020"/>
        <w:jc w:val="both"/>
        <w:rPr>
          <w:b/>
          <w:i w:val="0"/>
          <w:sz w:val="22"/>
          <w:szCs w:val="22"/>
        </w:rPr>
      </w:pPr>
      <w:r>
        <w:rPr>
          <w:i w:val="0"/>
          <w:sz w:val="22"/>
          <w:szCs w:val="22"/>
        </w:rPr>
        <w:t xml:space="preserve">V zvezi z javnim naročilom </w:t>
      </w:r>
      <w:r w:rsidR="00A4453B" w:rsidRPr="007B4104">
        <w:rPr>
          <w:b/>
          <w:i w:val="0"/>
          <w:sz w:val="22"/>
          <w:szCs w:val="22"/>
        </w:rPr>
        <w:t xml:space="preserve">Izvajanje storitev okolju prijaznega čiščenja </w:t>
      </w:r>
      <w:r w:rsidR="007B4104" w:rsidRPr="007B4104">
        <w:rPr>
          <w:b/>
          <w:i w:val="0"/>
          <w:sz w:val="22"/>
          <w:szCs w:val="22"/>
        </w:rPr>
        <w:t xml:space="preserve">v </w:t>
      </w:r>
      <w:r w:rsidR="00857879">
        <w:rPr>
          <w:b/>
          <w:i w:val="0"/>
          <w:sz w:val="22"/>
          <w:szCs w:val="22"/>
        </w:rPr>
        <w:t xml:space="preserve">Vrtcu Mojca </w:t>
      </w:r>
      <w:r w:rsidR="00C46A63" w:rsidRPr="000C3D61">
        <w:rPr>
          <w:b/>
          <w:i w:val="0"/>
          <w:color w:val="000000" w:themeColor="text1"/>
          <w:sz w:val="22"/>
          <w:szCs w:val="22"/>
        </w:rPr>
        <w:t xml:space="preserve">za obdobje </w:t>
      </w:r>
      <w:r w:rsidR="00307E40" w:rsidRPr="00755C8E">
        <w:rPr>
          <w:b/>
          <w:i w:val="0"/>
          <w:color w:val="000000" w:themeColor="text1"/>
          <w:sz w:val="22"/>
          <w:szCs w:val="22"/>
        </w:rPr>
        <w:t>treh</w:t>
      </w:r>
      <w:r w:rsidR="00FA472F" w:rsidRPr="00755C8E">
        <w:rPr>
          <w:b/>
          <w:i w:val="0"/>
          <w:color w:val="000000" w:themeColor="text1"/>
          <w:sz w:val="22"/>
          <w:szCs w:val="22"/>
        </w:rPr>
        <w:t xml:space="preserve"> </w:t>
      </w:r>
      <w:r w:rsidR="00C46A63" w:rsidRPr="00755C8E">
        <w:rPr>
          <w:b/>
          <w:i w:val="0"/>
          <w:color w:val="000000" w:themeColor="text1"/>
          <w:sz w:val="22"/>
          <w:szCs w:val="22"/>
        </w:rPr>
        <w:t>let</w:t>
      </w:r>
      <w:r w:rsidRPr="000C3D61">
        <w:rPr>
          <w:i w:val="0"/>
          <w:color w:val="000000" w:themeColor="text1"/>
          <w:sz w:val="22"/>
          <w:szCs w:val="22"/>
        </w:rPr>
        <w:t>, izjavljamo</w:t>
      </w:r>
      <w:r>
        <w:rPr>
          <w:i w:val="0"/>
          <w:sz w:val="22"/>
          <w:szCs w:val="22"/>
        </w:rPr>
        <w:t>, da nastopamo s podizvajalci</w:t>
      </w:r>
      <w:r w:rsidR="00F143AD">
        <w:rPr>
          <w:i w:val="0"/>
          <w:sz w:val="22"/>
          <w:szCs w:val="22"/>
        </w:rPr>
        <w:t>,</w:t>
      </w:r>
      <w:r>
        <w:rPr>
          <w:i w:val="0"/>
          <w:sz w:val="22"/>
          <w:szCs w:val="22"/>
        </w:rPr>
        <w:t xml:space="preserve"> in sicer v nadaljevanju navajamo udeležbe le-teh:</w:t>
      </w:r>
    </w:p>
    <w:p w14:paraId="2FAE761B" w14:textId="77777777" w:rsidR="00035B2B" w:rsidRDefault="00035B2B" w:rsidP="00035B2B">
      <w:pPr>
        <w:pStyle w:val="Glava"/>
        <w:tabs>
          <w:tab w:val="left" w:pos="708"/>
        </w:tabs>
        <w:ind w:left="1080"/>
        <w:jc w:val="both"/>
        <w:rPr>
          <w:i w:val="0"/>
          <w:sz w:val="22"/>
          <w:szCs w:val="22"/>
        </w:rPr>
      </w:pPr>
    </w:p>
    <w:tbl>
      <w:tblPr>
        <w:tblW w:w="0" w:type="auto"/>
        <w:tblInd w:w="993" w:type="dxa"/>
        <w:tblLook w:val="01E0" w:firstRow="1" w:lastRow="1" w:firstColumn="1" w:lastColumn="1" w:noHBand="0" w:noVBand="0"/>
      </w:tblPr>
      <w:tblGrid>
        <w:gridCol w:w="720"/>
        <w:gridCol w:w="718"/>
        <w:gridCol w:w="1853"/>
        <w:gridCol w:w="1871"/>
        <w:gridCol w:w="886"/>
        <w:gridCol w:w="1056"/>
        <w:gridCol w:w="357"/>
        <w:gridCol w:w="176"/>
        <w:gridCol w:w="352"/>
        <w:gridCol w:w="180"/>
        <w:gridCol w:w="719"/>
      </w:tblGrid>
      <w:tr w:rsidR="00035B2B" w14:paraId="53103C25" w14:textId="77777777" w:rsidTr="00B57854">
        <w:tc>
          <w:tcPr>
            <w:tcW w:w="1438" w:type="dxa"/>
            <w:gridSpan w:val="2"/>
            <w:hideMark/>
          </w:tcPr>
          <w:p w14:paraId="52F5AB5F" w14:textId="77777777" w:rsidR="00035B2B" w:rsidRDefault="00035B2B" w:rsidP="00B57854">
            <w:pPr>
              <w:pStyle w:val="Glava"/>
              <w:tabs>
                <w:tab w:val="left" w:pos="708"/>
              </w:tabs>
              <w:ind w:left="-85"/>
              <w:jc w:val="both"/>
              <w:rPr>
                <w:i w:val="0"/>
                <w:sz w:val="22"/>
                <w:szCs w:val="22"/>
              </w:rPr>
            </w:pPr>
            <w:r>
              <w:rPr>
                <w:i w:val="0"/>
                <w:sz w:val="22"/>
                <w:szCs w:val="22"/>
              </w:rPr>
              <w:t>Podizvajalec</w:t>
            </w:r>
          </w:p>
        </w:tc>
        <w:tc>
          <w:tcPr>
            <w:tcW w:w="6551" w:type="dxa"/>
            <w:gridSpan w:val="7"/>
            <w:tcBorders>
              <w:top w:val="nil"/>
              <w:left w:val="nil"/>
              <w:bottom w:val="single" w:sz="4" w:space="0" w:color="auto"/>
              <w:right w:val="nil"/>
            </w:tcBorders>
          </w:tcPr>
          <w:p w14:paraId="35BC32E1" w14:textId="77777777" w:rsidR="00035B2B" w:rsidRDefault="00035B2B" w:rsidP="00B57854">
            <w:pPr>
              <w:pStyle w:val="Glava"/>
              <w:tabs>
                <w:tab w:val="left" w:pos="708"/>
              </w:tabs>
              <w:ind w:left="-85"/>
              <w:jc w:val="both"/>
              <w:rPr>
                <w:i w:val="0"/>
                <w:sz w:val="22"/>
                <w:szCs w:val="22"/>
              </w:rPr>
            </w:pPr>
          </w:p>
        </w:tc>
        <w:tc>
          <w:tcPr>
            <w:tcW w:w="899" w:type="dxa"/>
            <w:gridSpan w:val="2"/>
            <w:hideMark/>
          </w:tcPr>
          <w:p w14:paraId="0FF8B3A3" w14:textId="77777777" w:rsidR="00035B2B" w:rsidRDefault="00035B2B" w:rsidP="00B57854">
            <w:pPr>
              <w:pStyle w:val="Glava"/>
              <w:tabs>
                <w:tab w:val="left" w:pos="708"/>
              </w:tabs>
              <w:ind w:left="-85"/>
              <w:jc w:val="both"/>
              <w:rPr>
                <w:i w:val="0"/>
                <w:sz w:val="22"/>
                <w:szCs w:val="22"/>
              </w:rPr>
            </w:pPr>
            <w:r>
              <w:rPr>
                <w:i w:val="0"/>
                <w:sz w:val="22"/>
                <w:szCs w:val="22"/>
              </w:rPr>
              <w:t>(naziv)</w:t>
            </w:r>
          </w:p>
        </w:tc>
      </w:tr>
      <w:tr w:rsidR="00035B2B" w14:paraId="54BCA2B2" w14:textId="77777777" w:rsidTr="00B57854">
        <w:tc>
          <w:tcPr>
            <w:tcW w:w="720" w:type="dxa"/>
          </w:tcPr>
          <w:p w14:paraId="30E03FAB" w14:textId="77777777" w:rsidR="00035B2B" w:rsidRDefault="00035B2B" w:rsidP="00B57854">
            <w:pPr>
              <w:pStyle w:val="Glava"/>
              <w:tabs>
                <w:tab w:val="left" w:pos="708"/>
              </w:tabs>
              <w:ind w:left="-85"/>
              <w:jc w:val="both"/>
              <w:rPr>
                <w:i w:val="0"/>
                <w:sz w:val="16"/>
                <w:szCs w:val="16"/>
              </w:rPr>
            </w:pPr>
          </w:p>
        </w:tc>
        <w:tc>
          <w:tcPr>
            <w:tcW w:w="6384" w:type="dxa"/>
            <w:gridSpan w:val="5"/>
          </w:tcPr>
          <w:p w14:paraId="25F75000" w14:textId="77777777" w:rsidR="00035B2B" w:rsidRDefault="00035B2B" w:rsidP="00B57854">
            <w:pPr>
              <w:pStyle w:val="Glava"/>
              <w:tabs>
                <w:tab w:val="left" w:pos="708"/>
              </w:tabs>
              <w:ind w:left="-85"/>
              <w:jc w:val="both"/>
              <w:rPr>
                <w:i w:val="0"/>
                <w:sz w:val="16"/>
                <w:szCs w:val="16"/>
              </w:rPr>
            </w:pPr>
          </w:p>
        </w:tc>
        <w:tc>
          <w:tcPr>
            <w:tcW w:w="357" w:type="dxa"/>
          </w:tcPr>
          <w:p w14:paraId="1BC4D16A" w14:textId="77777777" w:rsidR="00035B2B" w:rsidRDefault="00035B2B" w:rsidP="00B57854">
            <w:pPr>
              <w:pStyle w:val="Glava"/>
              <w:tabs>
                <w:tab w:val="left" w:pos="708"/>
              </w:tabs>
              <w:ind w:left="-85"/>
              <w:jc w:val="both"/>
              <w:rPr>
                <w:i w:val="0"/>
                <w:sz w:val="16"/>
                <w:szCs w:val="16"/>
              </w:rPr>
            </w:pPr>
          </w:p>
        </w:tc>
        <w:tc>
          <w:tcPr>
            <w:tcW w:w="708" w:type="dxa"/>
            <w:gridSpan w:val="3"/>
          </w:tcPr>
          <w:p w14:paraId="68A298EF" w14:textId="77777777" w:rsidR="00035B2B" w:rsidRDefault="00035B2B" w:rsidP="00B57854">
            <w:pPr>
              <w:pStyle w:val="Glava"/>
              <w:tabs>
                <w:tab w:val="left" w:pos="708"/>
              </w:tabs>
              <w:ind w:left="-85"/>
              <w:jc w:val="both"/>
              <w:rPr>
                <w:i w:val="0"/>
                <w:sz w:val="16"/>
                <w:szCs w:val="16"/>
              </w:rPr>
            </w:pPr>
          </w:p>
        </w:tc>
        <w:tc>
          <w:tcPr>
            <w:tcW w:w="719" w:type="dxa"/>
          </w:tcPr>
          <w:p w14:paraId="40D20954" w14:textId="77777777" w:rsidR="00035B2B" w:rsidRDefault="00035B2B" w:rsidP="00B57854">
            <w:pPr>
              <w:pStyle w:val="Glava"/>
              <w:tabs>
                <w:tab w:val="left" w:pos="708"/>
              </w:tabs>
              <w:ind w:left="-85"/>
              <w:jc w:val="both"/>
              <w:rPr>
                <w:i w:val="0"/>
                <w:sz w:val="16"/>
                <w:szCs w:val="16"/>
              </w:rPr>
            </w:pPr>
          </w:p>
        </w:tc>
      </w:tr>
      <w:tr w:rsidR="00035B2B" w14:paraId="29CA801D" w14:textId="77777777" w:rsidTr="00B57854">
        <w:tc>
          <w:tcPr>
            <w:tcW w:w="1438" w:type="dxa"/>
            <w:gridSpan w:val="2"/>
            <w:hideMark/>
          </w:tcPr>
          <w:p w14:paraId="63BA75EE" w14:textId="77777777" w:rsidR="00035B2B" w:rsidRDefault="00035B2B" w:rsidP="00B57854">
            <w:pPr>
              <w:pStyle w:val="Glava"/>
              <w:tabs>
                <w:tab w:val="left" w:pos="708"/>
              </w:tabs>
              <w:ind w:left="-85"/>
              <w:jc w:val="both"/>
              <w:rPr>
                <w:i w:val="0"/>
                <w:sz w:val="22"/>
                <w:szCs w:val="22"/>
              </w:rPr>
            </w:pPr>
            <w:r>
              <w:rPr>
                <w:i w:val="0"/>
                <w:sz w:val="22"/>
                <w:szCs w:val="22"/>
              </w:rPr>
              <w:t>bo izvedel</w:t>
            </w:r>
          </w:p>
        </w:tc>
        <w:tc>
          <w:tcPr>
            <w:tcW w:w="6199" w:type="dxa"/>
            <w:gridSpan w:val="6"/>
            <w:tcBorders>
              <w:top w:val="nil"/>
              <w:left w:val="nil"/>
              <w:bottom w:val="single" w:sz="4" w:space="0" w:color="auto"/>
              <w:right w:val="nil"/>
            </w:tcBorders>
          </w:tcPr>
          <w:p w14:paraId="034B218D" w14:textId="77777777" w:rsidR="00035B2B" w:rsidRDefault="00035B2B" w:rsidP="00B57854">
            <w:pPr>
              <w:pStyle w:val="Glava"/>
              <w:tabs>
                <w:tab w:val="left" w:pos="708"/>
              </w:tabs>
              <w:ind w:left="-85"/>
              <w:jc w:val="both"/>
              <w:rPr>
                <w:i w:val="0"/>
                <w:sz w:val="22"/>
                <w:szCs w:val="22"/>
              </w:rPr>
            </w:pPr>
          </w:p>
        </w:tc>
        <w:tc>
          <w:tcPr>
            <w:tcW w:w="1251" w:type="dxa"/>
            <w:gridSpan w:val="3"/>
            <w:hideMark/>
          </w:tcPr>
          <w:p w14:paraId="7452DBE3" w14:textId="77777777" w:rsidR="00035B2B" w:rsidRDefault="00035B2B" w:rsidP="00B57854">
            <w:pPr>
              <w:pStyle w:val="Glava"/>
              <w:tabs>
                <w:tab w:val="left" w:pos="708"/>
              </w:tabs>
              <w:ind w:left="-85"/>
              <w:jc w:val="both"/>
              <w:rPr>
                <w:i w:val="0"/>
                <w:sz w:val="22"/>
                <w:szCs w:val="22"/>
              </w:rPr>
            </w:pPr>
            <w:r>
              <w:rPr>
                <w:i w:val="0"/>
                <w:sz w:val="22"/>
                <w:szCs w:val="22"/>
              </w:rPr>
              <w:t>(vrsta del)</w:t>
            </w:r>
          </w:p>
        </w:tc>
      </w:tr>
      <w:tr w:rsidR="00035B2B" w14:paraId="4E281FD7" w14:textId="77777777" w:rsidTr="00B57854">
        <w:tc>
          <w:tcPr>
            <w:tcW w:w="8888" w:type="dxa"/>
            <w:gridSpan w:val="11"/>
          </w:tcPr>
          <w:p w14:paraId="58A1B1A0" w14:textId="77777777" w:rsidR="00035B2B" w:rsidRDefault="00035B2B" w:rsidP="00B57854">
            <w:pPr>
              <w:pStyle w:val="Glava"/>
              <w:tabs>
                <w:tab w:val="left" w:pos="708"/>
              </w:tabs>
              <w:ind w:left="-85"/>
              <w:jc w:val="both"/>
              <w:rPr>
                <w:i w:val="0"/>
                <w:sz w:val="16"/>
                <w:szCs w:val="16"/>
              </w:rPr>
            </w:pPr>
          </w:p>
        </w:tc>
      </w:tr>
      <w:tr w:rsidR="00035B2B" w14:paraId="44D32588" w14:textId="77777777" w:rsidTr="00B57854">
        <w:tc>
          <w:tcPr>
            <w:tcW w:w="1438" w:type="dxa"/>
            <w:gridSpan w:val="2"/>
            <w:hideMark/>
          </w:tcPr>
          <w:p w14:paraId="745A5757" w14:textId="77777777" w:rsidR="00035B2B" w:rsidRDefault="00035B2B" w:rsidP="00B57854">
            <w:pPr>
              <w:pStyle w:val="Glava"/>
              <w:tabs>
                <w:tab w:val="left" w:pos="708"/>
              </w:tabs>
              <w:ind w:left="-85"/>
              <w:jc w:val="both"/>
              <w:rPr>
                <w:i w:val="0"/>
                <w:sz w:val="22"/>
                <w:szCs w:val="22"/>
              </w:rPr>
            </w:pPr>
            <w:r>
              <w:rPr>
                <w:i w:val="0"/>
                <w:sz w:val="22"/>
                <w:szCs w:val="22"/>
              </w:rPr>
              <w:t>v količini</w:t>
            </w:r>
          </w:p>
        </w:tc>
        <w:tc>
          <w:tcPr>
            <w:tcW w:w="7450" w:type="dxa"/>
            <w:gridSpan w:val="9"/>
            <w:tcBorders>
              <w:top w:val="nil"/>
              <w:left w:val="nil"/>
              <w:bottom w:val="single" w:sz="4" w:space="0" w:color="auto"/>
              <w:right w:val="nil"/>
            </w:tcBorders>
          </w:tcPr>
          <w:p w14:paraId="48D59573" w14:textId="77777777" w:rsidR="00035B2B" w:rsidRDefault="00035B2B" w:rsidP="00B57854">
            <w:pPr>
              <w:pStyle w:val="Glava"/>
              <w:tabs>
                <w:tab w:val="left" w:pos="708"/>
              </w:tabs>
              <w:ind w:left="-85"/>
              <w:jc w:val="both"/>
              <w:rPr>
                <w:i w:val="0"/>
                <w:sz w:val="22"/>
                <w:szCs w:val="22"/>
              </w:rPr>
            </w:pPr>
          </w:p>
        </w:tc>
      </w:tr>
      <w:tr w:rsidR="00035B2B" w14:paraId="2D3B4E88" w14:textId="77777777" w:rsidTr="00B57854">
        <w:tc>
          <w:tcPr>
            <w:tcW w:w="1438" w:type="dxa"/>
            <w:gridSpan w:val="2"/>
          </w:tcPr>
          <w:p w14:paraId="7353BA8E" w14:textId="77777777" w:rsidR="00035B2B" w:rsidRDefault="00035B2B" w:rsidP="00B57854">
            <w:pPr>
              <w:pStyle w:val="Glava"/>
              <w:tabs>
                <w:tab w:val="left" w:pos="708"/>
              </w:tabs>
              <w:ind w:left="-85"/>
              <w:jc w:val="both"/>
              <w:rPr>
                <w:i w:val="0"/>
                <w:sz w:val="22"/>
                <w:szCs w:val="22"/>
              </w:rPr>
            </w:pPr>
          </w:p>
        </w:tc>
        <w:tc>
          <w:tcPr>
            <w:tcW w:w="7450" w:type="dxa"/>
            <w:gridSpan w:val="9"/>
          </w:tcPr>
          <w:p w14:paraId="6E28C5DB" w14:textId="77777777" w:rsidR="00035B2B" w:rsidRDefault="00035B2B" w:rsidP="00B57854">
            <w:pPr>
              <w:pStyle w:val="Glava"/>
              <w:tabs>
                <w:tab w:val="left" w:pos="708"/>
              </w:tabs>
              <w:ind w:left="-85"/>
              <w:jc w:val="both"/>
              <w:rPr>
                <w:i w:val="0"/>
                <w:sz w:val="22"/>
                <w:szCs w:val="22"/>
              </w:rPr>
            </w:pPr>
          </w:p>
        </w:tc>
      </w:tr>
      <w:tr w:rsidR="00035B2B" w14:paraId="7A158F78" w14:textId="77777777" w:rsidTr="00B57854">
        <w:tc>
          <w:tcPr>
            <w:tcW w:w="1438" w:type="dxa"/>
            <w:gridSpan w:val="2"/>
            <w:hideMark/>
          </w:tcPr>
          <w:p w14:paraId="57408781" w14:textId="77777777" w:rsidR="00035B2B" w:rsidRDefault="00035B2B" w:rsidP="00B57854">
            <w:pPr>
              <w:pStyle w:val="Glava"/>
              <w:tabs>
                <w:tab w:val="left" w:pos="708"/>
              </w:tabs>
              <w:ind w:left="-85"/>
              <w:jc w:val="both"/>
              <w:rPr>
                <w:i w:val="0"/>
                <w:sz w:val="22"/>
                <w:szCs w:val="22"/>
              </w:rPr>
            </w:pPr>
            <w:r>
              <w:rPr>
                <w:i w:val="0"/>
                <w:sz w:val="22"/>
                <w:szCs w:val="22"/>
              </w:rPr>
              <w:t>v vrednosti</w:t>
            </w:r>
          </w:p>
        </w:tc>
        <w:tc>
          <w:tcPr>
            <w:tcW w:w="3724" w:type="dxa"/>
            <w:gridSpan w:val="2"/>
            <w:tcBorders>
              <w:top w:val="nil"/>
              <w:left w:val="nil"/>
              <w:bottom w:val="single" w:sz="4" w:space="0" w:color="auto"/>
              <w:right w:val="nil"/>
            </w:tcBorders>
          </w:tcPr>
          <w:p w14:paraId="619B405F" w14:textId="77777777" w:rsidR="00035B2B" w:rsidRDefault="00035B2B" w:rsidP="00B57854">
            <w:pPr>
              <w:pStyle w:val="Glava"/>
              <w:tabs>
                <w:tab w:val="left" w:pos="708"/>
              </w:tabs>
              <w:ind w:left="-85"/>
              <w:jc w:val="both"/>
              <w:rPr>
                <w:i w:val="0"/>
                <w:sz w:val="22"/>
                <w:szCs w:val="22"/>
              </w:rPr>
            </w:pPr>
          </w:p>
        </w:tc>
        <w:tc>
          <w:tcPr>
            <w:tcW w:w="3726" w:type="dxa"/>
            <w:gridSpan w:val="7"/>
            <w:hideMark/>
          </w:tcPr>
          <w:p w14:paraId="1C01548E" w14:textId="77777777" w:rsidR="00035B2B" w:rsidRDefault="00035B2B" w:rsidP="00B57854">
            <w:pPr>
              <w:pStyle w:val="Glava"/>
              <w:tabs>
                <w:tab w:val="left" w:pos="708"/>
              </w:tabs>
              <w:ind w:left="-85"/>
              <w:jc w:val="both"/>
              <w:rPr>
                <w:i w:val="0"/>
                <w:sz w:val="22"/>
                <w:szCs w:val="22"/>
              </w:rPr>
            </w:pPr>
            <w:r>
              <w:rPr>
                <w:i w:val="0"/>
                <w:sz w:val="22"/>
                <w:szCs w:val="22"/>
              </w:rPr>
              <w:t>EUR brez DDV</w:t>
            </w:r>
          </w:p>
        </w:tc>
      </w:tr>
      <w:tr w:rsidR="00035B2B" w14:paraId="5058B330" w14:textId="77777777" w:rsidTr="00B57854">
        <w:tc>
          <w:tcPr>
            <w:tcW w:w="1438" w:type="dxa"/>
            <w:gridSpan w:val="2"/>
          </w:tcPr>
          <w:p w14:paraId="282DDE2A" w14:textId="77777777" w:rsidR="00035B2B" w:rsidRDefault="00035B2B" w:rsidP="00B57854">
            <w:pPr>
              <w:pStyle w:val="Glava"/>
              <w:tabs>
                <w:tab w:val="left" w:pos="708"/>
              </w:tabs>
              <w:ind w:left="-85"/>
              <w:jc w:val="both"/>
              <w:rPr>
                <w:i w:val="0"/>
                <w:sz w:val="22"/>
                <w:szCs w:val="22"/>
              </w:rPr>
            </w:pPr>
          </w:p>
        </w:tc>
        <w:tc>
          <w:tcPr>
            <w:tcW w:w="7450" w:type="dxa"/>
            <w:gridSpan w:val="9"/>
          </w:tcPr>
          <w:p w14:paraId="02B0B692" w14:textId="77777777" w:rsidR="00035B2B" w:rsidRDefault="00035B2B" w:rsidP="00B57854">
            <w:pPr>
              <w:pStyle w:val="Glava"/>
              <w:tabs>
                <w:tab w:val="left" w:pos="708"/>
              </w:tabs>
              <w:ind w:left="-85"/>
              <w:jc w:val="both"/>
              <w:rPr>
                <w:i w:val="0"/>
                <w:sz w:val="22"/>
                <w:szCs w:val="22"/>
              </w:rPr>
            </w:pPr>
          </w:p>
        </w:tc>
      </w:tr>
      <w:tr w:rsidR="00035B2B" w14:paraId="2AAD1B82" w14:textId="77777777" w:rsidTr="00B57854">
        <w:tc>
          <w:tcPr>
            <w:tcW w:w="1438" w:type="dxa"/>
            <w:gridSpan w:val="2"/>
            <w:hideMark/>
          </w:tcPr>
          <w:p w14:paraId="75DF2276" w14:textId="77777777" w:rsidR="00035B2B" w:rsidRDefault="00035B2B" w:rsidP="00B57854">
            <w:pPr>
              <w:pStyle w:val="Glava"/>
              <w:tabs>
                <w:tab w:val="left" w:pos="708"/>
              </w:tabs>
              <w:ind w:left="-85"/>
              <w:jc w:val="both"/>
              <w:rPr>
                <w:i w:val="0"/>
                <w:sz w:val="22"/>
                <w:szCs w:val="22"/>
              </w:rPr>
            </w:pPr>
            <w:r>
              <w:rPr>
                <w:i w:val="0"/>
                <w:sz w:val="22"/>
                <w:szCs w:val="22"/>
              </w:rPr>
              <w:t>kraj izvedbe</w:t>
            </w:r>
          </w:p>
        </w:tc>
        <w:tc>
          <w:tcPr>
            <w:tcW w:w="1853" w:type="dxa"/>
            <w:tcBorders>
              <w:top w:val="nil"/>
              <w:left w:val="nil"/>
              <w:bottom w:val="single" w:sz="4" w:space="0" w:color="auto"/>
              <w:right w:val="nil"/>
            </w:tcBorders>
          </w:tcPr>
          <w:p w14:paraId="0C39FA89" w14:textId="77777777" w:rsidR="00035B2B" w:rsidRDefault="00035B2B" w:rsidP="00B57854">
            <w:pPr>
              <w:pStyle w:val="Glava"/>
              <w:tabs>
                <w:tab w:val="left" w:pos="708"/>
              </w:tabs>
              <w:ind w:left="-85"/>
              <w:jc w:val="both"/>
              <w:rPr>
                <w:i w:val="0"/>
                <w:sz w:val="22"/>
                <w:szCs w:val="22"/>
              </w:rPr>
            </w:pPr>
          </w:p>
        </w:tc>
        <w:tc>
          <w:tcPr>
            <w:tcW w:w="2757" w:type="dxa"/>
            <w:gridSpan w:val="2"/>
            <w:hideMark/>
          </w:tcPr>
          <w:p w14:paraId="274D2260" w14:textId="77777777" w:rsidR="00035B2B" w:rsidRDefault="00035B2B" w:rsidP="00B57854">
            <w:pPr>
              <w:pStyle w:val="Glava"/>
              <w:tabs>
                <w:tab w:val="left" w:pos="708"/>
              </w:tabs>
              <w:ind w:left="-85"/>
              <w:jc w:val="both"/>
              <w:rPr>
                <w:i w:val="0"/>
                <w:sz w:val="22"/>
                <w:szCs w:val="22"/>
              </w:rPr>
            </w:pPr>
            <w:r>
              <w:rPr>
                <w:i w:val="0"/>
                <w:sz w:val="22"/>
                <w:szCs w:val="22"/>
              </w:rPr>
              <w:t>rok izvedbe del podizvajalca</w:t>
            </w:r>
          </w:p>
        </w:tc>
        <w:tc>
          <w:tcPr>
            <w:tcW w:w="2840" w:type="dxa"/>
            <w:gridSpan w:val="6"/>
            <w:tcBorders>
              <w:top w:val="nil"/>
              <w:left w:val="nil"/>
              <w:bottom w:val="single" w:sz="4" w:space="0" w:color="auto"/>
              <w:right w:val="nil"/>
            </w:tcBorders>
          </w:tcPr>
          <w:p w14:paraId="552C9716" w14:textId="77777777" w:rsidR="00035B2B" w:rsidRDefault="00035B2B" w:rsidP="00B57854">
            <w:pPr>
              <w:pStyle w:val="Glava"/>
              <w:tabs>
                <w:tab w:val="left" w:pos="708"/>
              </w:tabs>
              <w:ind w:left="-85"/>
              <w:jc w:val="both"/>
              <w:rPr>
                <w:i w:val="0"/>
                <w:sz w:val="22"/>
                <w:szCs w:val="22"/>
              </w:rPr>
            </w:pPr>
          </w:p>
        </w:tc>
      </w:tr>
    </w:tbl>
    <w:p w14:paraId="4E050F03" w14:textId="77777777" w:rsidR="007B4104" w:rsidRDefault="007B4104" w:rsidP="00035B2B">
      <w:pPr>
        <w:pStyle w:val="Glava"/>
        <w:tabs>
          <w:tab w:val="left" w:pos="708"/>
        </w:tabs>
        <w:jc w:val="both"/>
        <w:rPr>
          <w:i w:val="0"/>
          <w:sz w:val="22"/>
          <w:szCs w:val="22"/>
        </w:rPr>
      </w:pPr>
    </w:p>
    <w:p w14:paraId="331DB630" w14:textId="77777777" w:rsidR="00035B2B" w:rsidRDefault="00035B2B" w:rsidP="00035B2B">
      <w:pPr>
        <w:pStyle w:val="Glava"/>
        <w:tabs>
          <w:tab w:val="left" w:pos="708"/>
        </w:tabs>
        <w:jc w:val="both"/>
        <w:rPr>
          <w:i w:val="0"/>
          <w:sz w:val="22"/>
          <w:szCs w:val="22"/>
        </w:rPr>
      </w:pPr>
    </w:p>
    <w:tbl>
      <w:tblPr>
        <w:tblW w:w="0" w:type="auto"/>
        <w:tblInd w:w="993" w:type="dxa"/>
        <w:tblLook w:val="01E0" w:firstRow="1" w:lastRow="1" w:firstColumn="1" w:lastColumn="1" w:noHBand="0" w:noVBand="0"/>
      </w:tblPr>
      <w:tblGrid>
        <w:gridCol w:w="720"/>
        <w:gridCol w:w="718"/>
        <w:gridCol w:w="1853"/>
        <w:gridCol w:w="1871"/>
        <w:gridCol w:w="886"/>
        <w:gridCol w:w="1056"/>
        <w:gridCol w:w="357"/>
        <w:gridCol w:w="176"/>
        <w:gridCol w:w="352"/>
        <w:gridCol w:w="180"/>
        <w:gridCol w:w="719"/>
      </w:tblGrid>
      <w:tr w:rsidR="00035B2B" w14:paraId="3AE96409" w14:textId="77777777" w:rsidTr="00B57854">
        <w:tc>
          <w:tcPr>
            <w:tcW w:w="1438" w:type="dxa"/>
            <w:gridSpan w:val="2"/>
            <w:hideMark/>
          </w:tcPr>
          <w:p w14:paraId="15E32FF3" w14:textId="77777777" w:rsidR="00035B2B" w:rsidRDefault="00035B2B" w:rsidP="00B57854">
            <w:pPr>
              <w:pStyle w:val="Glava"/>
              <w:tabs>
                <w:tab w:val="left" w:pos="708"/>
              </w:tabs>
              <w:ind w:left="-85"/>
              <w:jc w:val="both"/>
              <w:rPr>
                <w:i w:val="0"/>
                <w:sz w:val="22"/>
                <w:szCs w:val="22"/>
              </w:rPr>
            </w:pPr>
            <w:r>
              <w:rPr>
                <w:i w:val="0"/>
                <w:sz w:val="22"/>
                <w:szCs w:val="22"/>
              </w:rPr>
              <w:t>Podizvajalec</w:t>
            </w:r>
          </w:p>
        </w:tc>
        <w:tc>
          <w:tcPr>
            <w:tcW w:w="6551" w:type="dxa"/>
            <w:gridSpan w:val="7"/>
            <w:tcBorders>
              <w:top w:val="nil"/>
              <w:left w:val="nil"/>
              <w:bottom w:val="single" w:sz="4" w:space="0" w:color="auto"/>
              <w:right w:val="nil"/>
            </w:tcBorders>
          </w:tcPr>
          <w:p w14:paraId="47B32EF4" w14:textId="77777777" w:rsidR="00035B2B" w:rsidRDefault="00035B2B" w:rsidP="00B57854">
            <w:pPr>
              <w:pStyle w:val="Glava"/>
              <w:tabs>
                <w:tab w:val="left" w:pos="708"/>
              </w:tabs>
              <w:ind w:left="-85"/>
              <w:jc w:val="both"/>
              <w:rPr>
                <w:i w:val="0"/>
                <w:sz w:val="22"/>
                <w:szCs w:val="22"/>
              </w:rPr>
            </w:pPr>
          </w:p>
        </w:tc>
        <w:tc>
          <w:tcPr>
            <w:tcW w:w="899" w:type="dxa"/>
            <w:gridSpan w:val="2"/>
            <w:hideMark/>
          </w:tcPr>
          <w:p w14:paraId="401D30E4" w14:textId="77777777" w:rsidR="00035B2B" w:rsidRDefault="00035B2B" w:rsidP="00B57854">
            <w:pPr>
              <w:pStyle w:val="Glava"/>
              <w:tabs>
                <w:tab w:val="left" w:pos="708"/>
              </w:tabs>
              <w:ind w:left="-85"/>
              <w:jc w:val="both"/>
              <w:rPr>
                <w:i w:val="0"/>
                <w:sz w:val="22"/>
                <w:szCs w:val="22"/>
              </w:rPr>
            </w:pPr>
            <w:r>
              <w:rPr>
                <w:i w:val="0"/>
                <w:sz w:val="22"/>
                <w:szCs w:val="22"/>
              </w:rPr>
              <w:t>(naziv)</w:t>
            </w:r>
          </w:p>
        </w:tc>
      </w:tr>
      <w:tr w:rsidR="00035B2B" w14:paraId="4042BAA8" w14:textId="77777777" w:rsidTr="00B57854">
        <w:tc>
          <w:tcPr>
            <w:tcW w:w="720" w:type="dxa"/>
          </w:tcPr>
          <w:p w14:paraId="26AF7281" w14:textId="77777777" w:rsidR="00035B2B" w:rsidRDefault="00035B2B" w:rsidP="00B57854">
            <w:pPr>
              <w:pStyle w:val="Glava"/>
              <w:tabs>
                <w:tab w:val="left" w:pos="708"/>
              </w:tabs>
              <w:ind w:left="-85"/>
              <w:jc w:val="both"/>
              <w:rPr>
                <w:i w:val="0"/>
                <w:sz w:val="16"/>
                <w:szCs w:val="16"/>
              </w:rPr>
            </w:pPr>
          </w:p>
        </w:tc>
        <w:tc>
          <w:tcPr>
            <w:tcW w:w="6384" w:type="dxa"/>
            <w:gridSpan w:val="5"/>
          </w:tcPr>
          <w:p w14:paraId="33C89269" w14:textId="77777777" w:rsidR="00035B2B" w:rsidRDefault="00035B2B" w:rsidP="00B57854">
            <w:pPr>
              <w:pStyle w:val="Glava"/>
              <w:tabs>
                <w:tab w:val="left" w:pos="708"/>
              </w:tabs>
              <w:ind w:left="-85"/>
              <w:jc w:val="both"/>
              <w:rPr>
                <w:i w:val="0"/>
                <w:sz w:val="16"/>
                <w:szCs w:val="16"/>
              </w:rPr>
            </w:pPr>
          </w:p>
        </w:tc>
        <w:tc>
          <w:tcPr>
            <w:tcW w:w="357" w:type="dxa"/>
          </w:tcPr>
          <w:p w14:paraId="30A58DED" w14:textId="77777777" w:rsidR="00035B2B" w:rsidRDefault="00035B2B" w:rsidP="00B57854">
            <w:pPr>
              <w:pStyle w:val="Glava"/>
              <w:tabs>
                <w:tab w:val="left" w:pos="708"/>
              </w:tabs>
              <w:ind w:left="-85"/>
              <w:jc w:val="both"/>
              <w:rPr>
                <w:i w:val="0"/>
                <w:sz w:val="16"/>
                <w:szCs w:val="16"/>
              </w:rPr>
            </w:pPr>
          </w:p>
        </w:tc>
        <w:tc>
          <w:tcPr>
            <w:tcW w:w="708" w:type="dxa"/>
            <w:gridSpan w:val="3"/>
          </w:tcPr>
          <w:p w14:paraId="5A429763" w14:textId="77777777" w:rsidR="00035B2B" w:rsidRDefault="00035B2B" w:rsidP="00B57854">
            <w:pPr>
              <w:pStyle w:val="Glava"/>
              <w:tabs>
                <w:tab w:val="left" w:pos="708"/>
              </w:tabs>
              <w:ind w:left="-85"/>
              <w:jc w:val="both"/>
              <w:rPr>
                <w:i w:val="0"/>
                <w:sz w:val="16"/>
                <w:szCs w:val="16"/>
              </w:rPr>
            </w:pPr>
          </w:p>
        </w:tc>
        <w:tc>
          <w:tcPr>
            <w:tcW w:w="719" w:type="dxa"/>
          </w:tcPr>
          <w:p w14:paraId="47B68615" w14:textId="77777777" w:rsidR="00035B2B" w:rsidRDefault="00035B2B" w:rsidP="00B57854">
            <w:pPr>
              <w:pStyle w:val="Glava"/>
              <w:tabs>
                <w:tab w:val="left" w:pos="708"/>
              </w:tabs>
              <w:ind w:left="-85"/>
              <w:jc w:val="both"/>
              <w:rPr>
                <w:i w:val="0"/>
                <w:sz w:val="16"/>
                <w:szCs w:val="16"/>
              </w:rPr>
            </w:pPr>
          </w:p>
        </w:tc>
      </w:tr>
      <w:tr w:rsidR="00035B2B" w14:paraId="2423469D" w14:textId="77777777" w:rsidTr="00B57854">
        <w:tc>
          <w:tcPr>
            <w:tcW w:w="1438" w:type="dxa"/>
            <w:gridSpan w:val="2"/>
            <w:hideMark/>
          </w:tcPr>
          <w:p w14:paraId="5AFF8F81" w14:textId="77777777" w:rsidR="00035B2B" w:rsidRDefault="00035B2B" w:rsidP="00B57854">
            <w:pPr>
              <w:pStyle w:val="Glava"/>
              <w:tabs>
                <w:tab w:val="left" w:pos="708"/>
              </w:tabs>
              <w:ind w:left="-85"/>
              <w:jc w:val="both"/>
              <w:rPr>
                <w:i w:val="0"/>
                <w:sz w:val="22"/>
                <w:szCs w:val="22"/>
              </w:rPr>
            </w:pPr>
            <w:r>
              <w:rPr>
                <w:i w:val="0"/>
                <w:sz w:val="22"/>
                <w:szCs w:val="22"/>
              </w:rPr>
              <w:t>bo izvedel</w:t>
            </w:r>
          </w:p>
        </w:tc>
        <w:tc>
          <w:tcPr>
            <w:tcW w:w="6199" w:type="dxa"/>
            <w:gridSpan w:val="6"/>
            <w:tcBorders>
              <w:top w:val="nil"/>
              <w:left w:val="nil"/>
              <w:bottom w:val="single" w:sz="4" w:space="0" w:color="auto"/>
              <w:right w:val="nil"/>
            </w:tcBorders>
          </w:tcPr>
          <w:p w14:paraId="193124DA" w14:textId="77777777" w:rsidR="00035B2B" w:rsidRDefault="00035B2B" w:rsidP="00B57854">
            <w:pPr>
              <w:pStyle w:val="Glava"/>
              <w:tabs>
                <w:tab w:val="left" w:pos="708"/>
              </w:tabs>
              <w:ind w:left="-85"/>
              <w:jc w:val="both"/>
              <w:rPr>
                <w:i w:val="0"/>
                <w:sz w:val="22"/>
                <w:szCs w:val="22"/>
              </w:rPr>
            </w:pPr>
          </w:p>
        </w:tc>
        <w:tc>
          <w:tcPr>
            <w:tcW w:w="1251" w:type="dxa"/>
            <w:gridSpan w:val="3"/>
            <w:hideMark/>
          </w:tcPr>
          <w:p w14:paraId="0D5F82A2" w14:textId="77777777" w:rsidR="00035B2B" w:rsidRDefault="00035B2B" w:rsidP="00B57854">
            <w:pPr>
              <w:pStyle w:val="Glava"/>
              <w:tabs>
                <w:tab w:val="left" w:pos="708"/>
              </w:tabs>
              <w:ind w:left="-85"/>
              <w:jc w:val="both"/>
              <w:rPr>
                <w:i w:val="0"/>
                <w:sz w:val="22"/>
                <w:szCs w:val="22"/>
              </w:rPr>
            </w:pPr>
            <w:r>
              <w:rPr>
                <w:i w:val="0"/>
                <w:sz w:val="22"/>
                <w:szCs w:val="22"/>
              </w:rPr>
              <w:t>(vrsta del)</w:t>
            </w:r>
          </w:p>
        </w:tc>
      </w:tr>
      <w:tr w:rsidR="00035B2B" w14:paraId="7CE39425" w14:textId="77777777" w:rsidTr="00B57854">
        <w:tc>
          <w:tcPr>
            <w:tcW w:w="8888" w:type="dxa"/>
            <w:gridSpan w:val="11"/>
          </w:tcPr>
          <w:p w14:paraId="7858ACA1" w14:textId="77777777" w:rsidR="00035B2B" w:rsidRDefault="00035B2B" w:rsidP="00B57854">
            <w:pPr>
              <w:pStyle w:val="Glava"/>
              <w:tabs>
                <w:tab w:val="left" w:pos="708"/>
              </w:tabs>
              <w:ind w:left="-85"/>
              <w:jc w:val="both"/>
              <w:rPr>
                <w:i w:val="0"/>
                <w:sz w:val="16"/>
                <w:szCs w:val="16"/>
              </w:rPr>
            </w:pPr>
          </w:p>
        </w:tc>
      </w:tr>
      <w:tr w:rsidR="00035B2B" w14:paraId="013A25B5" w14:textId="77777777" w:rsidTr="00B57854">
        <w:tc>
          <w:tcPr>
            <w:tcW w:w="1438" w:type="dxa"/>
            <w:gridSpan w:val="2"/>
            <w:hideMark/>
          </w:tcPr>
          <w:p w14:paraId="41B752CA" w14:textId="77777777" w:rsidR="00035B2B" w:rsidRDefault="00035B2B" w:rsidP="00B57854">
            <w:pPr>
              <w:pStyle w:val="Glava"/>
              <w:tabs>
                <w:tab w:val="left" w:pos="708"/>
              </w:tabs>
              <w:ind w:left="-85"/>
              <w:jc w:val="both"/>
              <w:rPr>
                <w:i w:val="0"/>
                <w:sz w:val="22"/>
                <w:szCs w:val="22"/>
              </w:rPr>
            </w:pPr>
            <w:r>
              <w:rPr>
                <w:i w:val="0"/>
                <w:sz w:val="22"/>
                <w:szCs w:val="22"/>
              </w:rPr>
              <w:t>v količini</w:t>
            </w:r>
          </w:p>
        </w:tc>
        <w:tc>
          <w:tcPr>
            <w:tcW w:w="7450" w:type="dxa"/>
            <w:gridSpan w:val="9"/>
            <w:tcBorders>
              <w:top w:val="nil"/>
              <w:left w:val="nil"/>
              <w:bottom w:val="single" w:sz="4" w:space="0" w:color="auto"/>
              <w:right w:val="nil"/>
            </w:tcBorders>
          </w:tcPr>
          <w:p w14:paraId="30EFF942" w14:textId="77777777" w:rsidR="00035B2B" w:rsidRDefault="00035B2B" w:rsidP="00B57854">
            <w:pPr>
              <w:pStyle w:val="Glava"/>
              <w:tabs>
                <w:tab w:val="left" w:pos="708"/>
              </w:tabs>
              <w:ind w:left="-85"/>
              <w:jc w:val="both"/>
              <w:rPr>
                <w:i w:val="0"/>
                <w:sz w:val="22"/>
                <w:szCs w:val="22"/>
              </w:rPr>
            </w:pPr>
          </w:p>
        </w:tc>
      </w:tr>
      <w:tr w:rsidR="00035B2B" w14:paraId="411BB9B3" w14:textId="77777777" w:rsidTr="00B57854">
        <w:tc>
          <w:tcPr>
            <w:tcW w:w="1438" w:type="dxa"/>
            <w:gridSpan w:val="2"/>
          </w:tcPr>
          <w:p w14:paraId="2EC5443B" w14:textId="77777777" w:rsidR="00035B2B" w:rsidRDefault="00035B2B" w:rsidP="00B57854">
            <w:pPr>
              <w:pStyle w:val="Glava"/>
              <w:tabs>
                <w:tab w:val="left" w:pos="708"/>
              </w:tabs>
              <w:ind w:left="-85"/>
              <w:jc w:val="both"/>
              <w:rPr>
                <w:i w:val="0"/>
                <w:sz w:val="22"/>
                <w:szCs w:val="22"/>
              </w:rPr>
            </w:pPr>
          </w:p>
        </w:tc>
        <w:tc>
          <w:tcPr>
            <w:tcW w:w="7450" w:type="dxa"/>
            <w:gridSpan w:val="9"/>
          </w:tcPr>
          <w:p w14:paraId="60D75D1B" w14:textId="77777777" w:rsidR="00035B2B" w:rsidRDefault="00035B2B" w:rsidP="00B57854">
            <w:pPr>
              <w:pStyle w:val="Glava"/>
              <w:tabs>
                <w:tab w:val="left" w:pos="708"/>
              </w:tabs>
              <w:ind w:left="-85"/>
              <w:jc w:val="both"/>
              <w:rPr>
                <w:i w:val="0"/>
                <w:sz w:val="22"/>
                <w:szCs w:val="22"/>
              </w:rPr>
            </w:pPr>
          </w:p>
        </w:tc>
      </w:tr>
      <w:tr w:rsidR="00035B2B" w14:paraId="3644ED66" w14:textId="77777777" w:rsidTr="00B57854">
        <w:tc>
          <w:tcPr>
            <w:tcW w:w="1438" w:type="dxa"/>
            <w:gridSpan w:val="2"/>
            <w:hideMark/>
          </w:tcPr>
          <w:p w14:paraId="5FAFE4F0" w14:textId="77777777" w:rsidR="00035B2B" w:rsidRDefault="00035B2B" w:rsidP="00B57854">
            <w:pPr>
              <w:pStyle w:val="Glava"/>
              <w:tabs>
                <w:tab w:val="left" w:pos="708"/>
              </w:tabs>
              <w:ind w:left="-85"/>
              <w:jc w:val="both"/>
              <w:rPr>
                <w:i w:val="0"/>
                <w:sz w:val="22"/>
                <w:szCs w:val="22"/>
              </w:rPr>
            </w:pPr>
            <w:r>
              <w:rPr>
                <w:i w:val="0"/>
                <w:sz w:val="22"/>
                <w:szCs w:val="22"/>
              </w:rPr>
              <w:t>v vrednosti</w:t>
            </w:r>
          </w:p>
        </w:tc>
        <w:tc>
          <w:tcPr>
            <w:tcW w:w="3724" w:type="dxa"/>
            <w:gridSpan w:val="2"/>
            <w:tcBorders>
              <w:top w:val="nil"/>
              <w:left w:val="nil"/>
              <w:bottom w:val="single" w:sz="4" w:space="0" w:color="auto"/>
              <w:right w:val="nil"/>
            </w:tcBorders>
          </w:tcPr>
          <w:p w14:paraId="79EEAE04" w14:textId="77777777" w:rsidR="00035B2B" w:rsidRDefault="00035B2B" w:rsidP="00B57854">
            <w:pPr>
              <w:pStyle w:val="Glava"/>
              <w:tabs>
                <w:tab w:val="left" w:pos="708"/>
              </w:tabs>
              <w:ind w:left="-85"/>
              <w:jc w:val="both"/>
              <w:rPr>
                <w:i w:val="0"/>
                <w:sz w:val="22"/>
                <w:szCs w:val="22"/>
              </w:rPr>
            </w:pPr>
          </w:p>
        </w:tc>
        <w:tc>
          <w:tcPr>
            <w:tcW w:w="3726" w:type="dxa"/>
            <w:gridSpan w:val="7"/>
            <w:hideMark/>
          </w:tcPr>
          <w:p w14:paraId="5496BFB2" w14:textId="77777777" w:rsidR="00035B2B" w:rsidRDefault="00035B2B" w:rsidP="00B57854">
            <w:pPr>
              <w:pStyle w:val="Glava"/>
              <w:tabs>
                <w:tab w:val="left" w:pos="708"/>
              </w:tabs>
              <w:ind w:left="-85"/>
              <w:jc w:val="both"/>
              <w:rPr>
                <w:i w:val="0"/>
                <w:sz w:val="22"/>
                <w:szCs w:val="22"/>
              </w:rPr>
            </w:pPr>
            <w:r>
              <w:rPr>
                <w:i w:val="0"/>
                <w:sz w:val="22"/>
                <w:szCs w:val="22"/>
              </w:rPr>
              <w:t>EUR brez DDV</w:t>
            </w:r>
          </w:p>
        </w:tc>
      </w:tr>
      <w:tr w:rsidR="00035B2B" w14:paraId="68C5DDA9" w14:textId="77777777" w:rsidTr="00B57854">
        <w:tc>
          <w:tcPr>
            <w:tcW w:w="1438" w:type="dxa"/>
            <w:gridSpan w:val="2"/>
          </w:tcPr>
          <w:p w14:paraId="0D5444D0" w14:textId="77777777" w:rsidR="00035B2B" w:rsidRDefault="00035B2B" w:rsidP="00B57854">
            <w:pPr>
              <w:pStyle w:val="Glava"/>
              <w:tabs>
                <w:tab w:val="left" w:pos="708"/>
              </w:tabs>
              <w:ind w:left="-85"/>
              <w:jc w:val="both"/>
              <w:rPr>
                <w:i w:val="0"/>
                <w:sz w:val="22"/>
                <w:szCs w:val="22"/>
              </w:rPr>
            </w:pPr>
          </w:p>
        </w:tc>
        <w:tc>
          <w:tcPr>
            <w:tcW w:w="7450" w:type="dxa"/>
            <w:gridSpan w:val="9"/>
          </w:tcPr>
          <w:p w14:paraId="74E0A278" w14:textId="77777777" w:rsidR="00035B2B" w:rsidRDefault="00035B2B" w:rsidP="00B57854">
            <w:pPr>
              <w:pStyle w:val="Glava"/>
              <w:tabs>
                <w:tab w:val="left" w:pos="708"/>
              </w:tabs>
              <w:ind w:left="-85"/>
              <w:jc w:val="both"/>
              <w:rPr>
                <w:i w:val="0"/>
                <w:sz w:val="22"/>
                <w:szCs w:val="22"/>
              </w:rPr>
            </w:pPr>
          </w:p>
        </w:tc>
      </w:tr>
      <w:tr w:rsidR="00035B2B" w14:paraId="741E240A" w14:textId="77777777" w:rsidTr="00B57854">
        <w:tc>
          <w:tcPr>
            <w:tcW w:w="1438" w:type="dxa"/>
            <w:gridSpan w:val="2"/>
            <w:hideMark/>
          </w:tcPr>
          <w:p w14:paraId="09D59735" w14:textId="77777777" w:rsidR="00035B2B" w:rsidRDefault="00035B2B" w:rsidP="00B57854">
            <w:pPr>
              <w:pStyle w:val="Glava"/>
              <w:tabs>
                <w:tab w:val="left" w:pos="708"/>
              </w:tabs>
              <w:ind w:left="-85"/>
              <w:jc w:val="both"/>
              <w:rPr>
                <w:i w:val="0"/>
                <w:sz w:val="22"/>
                <w:szCs w:val="22"/>
              </w:rPr>
            </w:pPr>
            <w:r>
              <w:rPr>
                <w:i w:val="0"/>
                <w:sz w:val="22"/>
                <w:szCs w:val="22"/>
              </w:rPr>
              <w:t>kraj izvedbe</w:t>
            </w:r>
          </w:p>
        </w:tc>
        <w:tc>
          <w:tcPr>
            <w:tcW w:w="1853" w:type="dxa"/>
            <w:tcBorders>
              <w:top w:val="nil"/>
              <w:left w:val="nil"/>
              <w:bottom w:val="single" w:sz="4" w:space="0" w:color="auto"/>
              <w:right w:val="nil"/>
            </w:tcBorders>
          </w:tcPr>
          <w:p w14:paraId="62167490" w14:textId="77777777" w:rsidR="00035B2B" w:rsidRDefault="00035B2B" w:rsidP="00B57854">
            <w:pPr>
              <w:pStyle w:val="Glava"/>
              <w:tabs>
                <w:tab w:val="left" w:pos="708"/>
              </w:tabs>
              <w:ind w:left="-85"/>
              <w:jc w:val="both"/>
              <w:rPr>
                <w:i w:val="0"/>
                <w:sz w:val="22"/>
                <w:szCs w:val="22"/>
              </w:rPr>
            </w:pPr>
          </w:p>
        </w:tc>
        <w:tc>
          <w:tcPr>
            <w:tcW w:w="2757" w:type="dxa"/>
            <w:gridSpan w:val="2"/>
            <w:hideMark/>
          </w:tcPr>
          <w:p w14:paraId="1282ADE1" w14:textId="77777777" w:rsidR="00035B2B" w:rsidRDefault="00035B2B" w:rsidP="00B57854">
            <w:pPr>
              <w:pStyle w:val="Glava"/>
              <w:tabs>
                <w:tab w:val="left" w:pos="708"/>
              </w:tabs>
              <w:ind w:left="-85"/>
              <w:jc w:val="both"/>
              <w:rPr>
                <w:i w:val="0"/>
                <w:sz w:val="22"/>
                <w:szCs w:val="22"/>
              </w:rPr>
            </w:pPr>
            <w:r>
              <w:rPr>
                <w:i w:val="0"/>
                <w:sz w:val="22"/>
                <w:szCs w:val="22"/>
              </w:rPr>
              <w:t>rok izvedbe del podizvajalca</w:t>
            </w:r>
          </w:p>
        </w:tc>
        <w:tc>
          <w:tcPr>
            <w:tcW w:w="2840" w:type="dxa"/>
            <w:gridSpan w:val="6"/>
            <w:tcBorders>
              <w:top w:val="nil"/>
              <w:left w:val="nil"/>
              <w:bottom w:val="single" w:sz="4" w:space="0" w:color="auto"/>
              <w:right w:val="nil"/>
            </w:tcBorders>
          </w:tcPr>
          <w:p w14:paraId="3A5543FD" w14:textId="77777777" w:rsidR="00035B2B" w:rsidRDefault="00035B2B" w:rsidP="00B57854">
            <w:pPr>
              <w:pStyle w:val="Glava"/>
              <w:tabs>
                <w:tab w:val="left" w:pos="708"/>
              </w:tabs>
              <w:ind w:left="-85"/>
              <w:jc w:val="both"/>
              <w:rPr>
                <w:i w:val="0"/>
                <w:sz w:val="22"/>
                <w:szCs w:val="22"/>
              </w:rPr>
            </w:pPr>
          </w:p>
        </w:tc>
      </w:tr>
    </w:tbl>
    <w:p w14:paraId="43597963" w14:textId="77777777" w:rsidR="00035B2B" w:rsidRDefault="00035B2B" w:rsidP="00035B2B">
      <w:pPr>
        <w:pStyle w:val="Glava"/>
        <w:tabs>
          <w:tab w:val="left" w:pos="708"/>
        </w:tabs>
        <w:jc w:val="both"/>
        <w:rPr>
          <w:i w:val="0"/>
          <w:sz w:val="22"/>
          <w:szCs w:val="22"/>
        </w:rPr>
      </w:pPr>
    </w:p>
    <w:p w14:paraId="5A929837" w14:textId="77777777" w:rsidR="00035B2B" w:rsidRDefault="00035B2B" w:rsidP="00035B2B">
      <w:pPr>
        <w:pStyle w:val="Glava"/>
        <w:tabs>
          <w:tab w:val="left" w:pos="708"/>
        </w:tabs>
        <w:jc w:val="both"/>
        <w:rPr>
          <w:i w:val="0"/>
          <w:sz w:val="22"/>
          <w:szCs w:val="22"/>
        </w:rPr>
      </w:pPr>
    </w:p>
    <w:tbl>
      <w:tblPr>
        <w:tblW w:w="0" w:type="auto"/>
        <w:tblInd w:w="993" w:type="dxa"/>
        <w:tblLook w:val="01E0" w:firstRow="1" w:lastRow="1" w:firstColumn="1" w:lastColumn="1" w:noHBand="0" w:noVBand="0"/>
      </w:tblPr>
      <w:tblGrid>
        <w:gridCol w:w="720"/>
        <w:gridCol w:w="718"/>
        <w:gridCol w:w="1853"/>
        <w:gridCol w:w="1871"/>
        <w:gridCol w:w="886"/>
        <w:gridCol w:w="1056"/>
        <w:gridCol w:w="357"/>
        <w:gridCol w:w="176"/>
        <w:gridCol w:w="352"/>
        <w:gridCol w:w="180"/>
        <w:gridCol w:w="719"/>
      </w:tblGrid>
      <w:tr w:rsidR="00035B2B" w14:paraId="098E66E4" w14:textId="77777777" w:rsidTr="00B57854">
        <w:tc>
          <w:tcPr>
            <w:tcW w:w="1438" w:type="dxa"/>
            <w:gridSpan w:val="2"/>
            <w:hideMark/>
          </w:tcPr>
          <w:p w14:paraId="44E65A3C" w14:textId="77777777" w:rsidR="00035B2B" w:rsidRDefault="00035B2B" w:rsidP="00B57854">
            <w:pPr>
              <w:pStyle w:val="Glava"/>
              <w:tabs>
                <w:tab w:val="left" w:pos="708"/>
              </w:tabs>
              <w:ind w:left="-85"/>
              <w:jc w:val="both"/>
              <w:rPr>
                <w:i w:val="0"/>
                <w:sz w:val="22"/>
                <w:szCs w:val="22"/>
              </w:rPr>
            </w:pPr>
            <w:r>
              <w:rPr>
                <w:i w:val="0"/>
                <w:sz w:val="22"/>
                <w:szCs w:val="22"/>
              </w:rPr>
              <w:t>Podizvajalec</w:t>
            </w:r>
          </w:p>
        </w:tc>
        <w:tc>
          <w:tcPr>
            <w:tcW w:w="6551" w:type="dxa"/>
            <w:gridSpan w:val="7"/>
            <w:tcBorders>
              <w:top w:val="nil"/>
              <w:left w:val="nil"/>
              <w:bottom w:val="single" w:sz="4" w:space="0" w:color="auto"/>
              <w:right w:val="nil"/>
            </w:tcBorders>
          </w:tcPr>
          <w:p w14:paraId="54208AFC" w14:textId="77777777" w:rsidR="00035B2B" w:rsidRDefault="00035B2B" w:rsidP="00B57854">
            <w:pPr>
              <w:pStyle w:val="Glava"/>
              <w:tabs>
                <w:tab w:val="left" w:pos="708"/>
              </w:tabs>
              <w:ind w:left="-85"/>
              <w:jc w:val="both"/>
              <w:rPr>
                <w:i w:val="0"/>
                <w:sz w:val="22"/>
                <w:szCs w:val="22"/>
              </w:rPr>
            </w:pPr>
          </w:p>
        </w:tc>
        <w:tc>
          <w:tcPr>
            <w:tcW w:w="899" w:type="dxa"/>
            <w:gridSpan w:val="2"/>
            <w:hideMark/>
          </w:tcPr>
          <w:p w14:paraId="7F80C18E" w14:textId="77777777" w:rsidR="00035B2B" w:rsidRDefault="00035B2B" w:rsidP="00B57854">
            <w:pPr>
              <w:pStyle w:val="Glava"/>
              <w:tabs>
                <w:tab w:val="left" w:pos="708"/>
              </w:tabs>
              <w:ind w:left="-85"/>
              <w:jc w:val="both"/>
              <w:rPr>
                <w:i w:val="0"/>
                <w:sz w:val="22"/>
                <w:szCs w:val="22"/>
              </w:rPr>
            </w:pPr>
            <w:r>
              <w:rPr>
                <w:i w:val="0"/>
                <w:sz w:val="22"/>
                <w:szCs w:val="22"/>
              </w:rPr>
              <w:t>(naziv)</w:t>
            </w:r>
          </w:p>
        </w:tc>
      </w:tr>
      <w:tr w:rsidR="00035B2B" w14:paraId="603C4734" w14:textId="77777777" w:rsidTr="00B57854">
        <w:tc>
          <w:tcPr>
            <w:tcW w:w="720" w:type="dxa"/>
          </w:tcPr>
          <w:p w14:paraId="370DE782" w14:textId="77777777" w:rsidR="00035B2B" w:rsidRDefault="00035B2B" w:rsidP="00B57854">
            <w:pPr>
              <w:pStyle w:val="Glava"/>
              <w:tabs>
                <w:tab w:val="left" w:pos="708"/>
              </w:tabs>
              <w:ind w:left="-85"/>
              <w:jc w:val="both"/>
              <w:rPr>
                <w:i w:val="0"/>
                <w:sz w:val="16"/>
                <w:szCs w:val="16"/>
              </w:rPr>
            </w:pPr>
          </w:p>
        </w:tc>
        <w:tc>
          <w:tcPr>
            <w:tcW w:w="6384" w:type="dxa"/>
            <w:gridSpan w:val="5"/>
          </w:tcPr>
          <w:p w14:paraId="2B774649" w14:textId="77777777" w:rsidR="00035B2B" w:rsidRDefault="00035B2B" w:rsidP="00B57854">
            <w:pPr>
              <w:pStyle w:val="Glava"/>
              <w:tabs>
                <w:tab w:val="left" w:pos="708"/>
              </w:tabs>
              <w:ind w:left="-85"/>
              <w:jc w:val="both"/>
              <w:rPr>
                <w:i w:val="0"/>
                <w:sz w:val="16"/>
                <w:szCs w:val="16"/>
              </w:rPr>
            </w:pPr>
          </w:p>
        </w:tc>
        <w:tc>
          <w:tcPr>
            <w:tcW w:w="357" w:type="dxa"/>
          </w:tcPr>
          <w:p w14:paraId="19D0331E" w14:textId="77777777" w:rsidR="00035B2B" w:rsidRDefault="00035B2B" w:rsidP="00B57854">
            <w:pPr>
              <w:pStyle w:val="Glava"/>
              <w:tabs>
                <w:tab w:val="left" w:pos="708"/>
              </w:tabs>
              <w:ind w:left="-85"/>
              <w:jc w:val="both"/>
              <w:rPr>
                <w:i w:val="0"/>
                <w:sz w:val="16"/>
                <w:szCs w:val="16"/>
              </w:rPr>
            </w:pPr>
          </w:p>
        </w:tc>
        <w:tc>
          <w:tcPr>
            <w:tcW w:w="708" w:type="dxa"/>
            <w:gridSpan w:val="3"/>
          </w:tcPr>
          <w:p w14:paraId="6345BC25" w14:textId="77777777" w:rsidR="00035B2B" w:rsidRDefault="00035B2B" w:rsidP="00B57854">
            <w:pPr>
              <w:pStyle w:val="Glava"/>
              <w:tabs>
                <w:tab w:val="left" w:pos="708"/>
              </w:tabs>
              <w:ind w:left="-85"/>
              <w:jc w:val="both"/>
              <w:rPr>
                <w:i w:val="0"/>
                <w:sz w:val="16"/>
                <w:szCs w:val="16"/>
              </w:rPr>
            </w:pPr>
          </w:p>
        </w:tc>
        <w:tc>
          <w:tcPr>
            <w:tcW w:w="719" w:type="dxa"/>
          </w:tcPr>
          <w:p w14:paraId="054FC4C4" w14:textId="77777777" w:rsidR="00035B2B" w:rsidRDefault="00035B2B" w:rsidP="00B57854">
            <w:pPr>
              <w:pStyle w:val="Glava"/>
              <w:tabs>
                <w:tab w:val="left" w:pos="708"/>
              </w:tabs>
              <w:ind w:left="-85"/>
              <w:jc w:val="both"/>
              <w:rPr>
                <w:i w:val="0"/>
                <w:sz w:val="16"/>
                <w:szCs w:val="16"/>
              </w:rPr>
            </w:pPr>
          </w:p>
        </w:tc>
      </w:tr>
      <w:tr w:rsidR="00035B2B" w14:paraId="1D1FE857" w14:textId="77777777" w:rsidTr="00B57854">
        <w:tc>
          <w:tcPr>
            <w:tcW w:w="1438" w:type="dxa"/>
            <w:gridSpan w:val="2"/>
            <w:hideMark/>
          </w:tcPr>
          <w:p w14:paraId="038471FB" w14:textId="77777777" w:rsidR="00035B2B" w:rsidRDefault="00035B2B" w:rsidP="00B57854">
            <w:pPr>
              <w:pStyle w:val="Glava"/>
              <w:tabs>
                <w:tab w:val="left" w:pos="708"/>
              </w:tabs>
              <w:ind w:left="-85"/>
              <w:jc w:val="both"/>
              <w:rPr>
                <w:i w:val="0"/>
                <w:sz w:val="22"/>
                <w:szCs w:val="22"/>
              </w:rPr>
            </w:pPr>
            <w:r>
              <w:rPr>
                <w:i w:val="0"/>
                <w:sz w:val="22"/>
                <w:szCs w:val="22"/>
              </w:rPr>
              <w:t>bo izvedel</w:t>
            </w:r>
          </w:p>
        </w:tc>
        <w:tc>
          <w:tcPr>
            <w:tcW w:w="6199" w:type="dxa"/>
            <w:gridSpan w:val="6"/>
            <w:tcBorders>
              <w:top w:val="nil"/>
              <w:left w:val="nil"/>
              <w:bottom w:val="single" w:sz="4" w:space="0" w:color="auto"/>
              <w:right w:val="nil"/>
            </w:tcBorders>
          </w:tcPr>
          <w:p w14:paraId="0B1566BB" w14:textId="77777777" w:rsidR="00035B2B" w:rsidRDefault="00035B2B" w:rsidP="00B57854">
            <w:pPr>
              <w:pStyle w:val="Glava"/>
              <w:tabs>
                <w:tab w:val="left" w:pos="708"/>
              </w:tabs>
              <w:ind w:left="-85"/>
              <w:jc w:val="both"/>
              <w:rPr>
                <w:i w:val="0"/>
                <w:sz w:val="22"/>
                <w:szCs w:val="22"/>
              </w:rPr>
            </w:pPr>
          </w:p>
        </w:tc>
        <w:tc>
          <w:tcPr>
            <w:tcW w:w="1251" w:type="dxa"/>
            <w:gridSpan w:val="3"/>
            <w:hideMark/>
          </w:tcPr>
          <w:p w14:paraId="4F12BE6B" w14:textId="77777777" w:rsidR="00035B2B" w:rsidRDefault="00035B2B" w:rsidP="00B57854">
            <w:pPr>
              <w:pStyle w:val="Glava"/>
              <w:tabs>
                <w:tab w:val="left" w:pos="708"/>
              </w:tabs>
              <w:ind w:left="-85"/>
              <w:jc w:val="both"/>
              <w:rPr>
                <w:i w:val="0"/>
                <w:sz w:val="22"/>
                <w:szCs w:val="22"/>
              </w:rPr>
            </w:pPr>
            <w:r>
              <w:rPr>
                <w:i w:val="0"/>
                <w:sz w:val="22"/>
                <w:szCs w:val="22"/>
              </w:rPr>
              <w:t>(vrsta del)</w:t>
            </w:r>
          </w:p>
        </w:tc>
      </w:tr>
      <w:tr w:rsidR="00035B2B" w14:paraId="491A9052" w14:textId="77777777" w:rsidTr="00B57854">
        <w:tc>
          <w:tcPr>
            <w:tcW w:w="8888" w:type="dxa"/>
            <w:gridSpan w:val="11"/>
          </w:tcPr>
          <w:p w14:paraId="6C21006F" w14:textId="77777777" w:rsidR="00035B2B" w:rsidRDefault="00035B2B" w:rsidP="00B57854">
            <w:pPr>
              <w:pStyle w:val="Glava"/>
              <w:tabs>
                <w:tab w:val="left" w:pos="708"/>
              </w:tabs>
              <w:ind w:left="-85"/>
              <w:jc w:val="both"/>
              <w:rPr>
                <w:i w:val="0"/>
                <w:sz w:val="16"/>
                <w:szCs w:val="16"/>
              </w:rPr>
            </w:pPr>
          </w:p>
        </w:tc>
      </w:tr>
      <w:tr w:rsidR="00035B2B" w14:paraId="3A80BEF7" w14:textId="77777777" w:rsidTr="00B57854">
        <w:tc>
          <w:tcPr>
            <w:tcW w:w="1438" w:type="dxa"/>
            <w:gridSpan w:val="2"/>
            <w:hideMark/>
          </w:tcPr>
          <w:p w14:paraId="1B1F6625" w14:textId="77777777" w:rsidR="00035B2B" w:rsidRDefault="00035B2B" w:rsidP="00B57854">
            <w:pPr>
              <w:pStyle w:val="Glava"/>
              <w:tabs>
                <w:tab w:val="left" w:pos="708"/>
              </w:tabs>
              <w:ind w:left="-85"/>
              <w:jc w:val="both"/>
              <w:rPr>
                <w:i w:val="0"/>
                <w:sz w:val="22"/>
                <w:szCs w:val="22"/>
              </w:rPr>
            </w:pPr>
            <w:r>
              <w:rPr>
                <w:i w:val="0"/>
                <w:sz w:val="22"/>
                <w:szCs w:val="22"/>
              </w:rPr>
              <w:t>v količini</w:t>
            </w:r>
          </w:p>
        </w:tc>
        <w:tc>
          <w:tcPr>
            <w:tcW w:w="7450" w:type="dxa"/>
            <w:gridSpan w:val="9"/>
            <w:tcBorders>
              <w:top w:val="nil"/>
              <w:left w:val="nil"/>
              <w:bottom w:val="single" w:sz="4" w:space="0" w:color="auto"/>
              <w:right w:val="nil"/>
            </w:tcBorders>
          </w:tcPr>
          <w:p w14:paraId="1E9E5071" w14:textId="77777777" w:rsidR="00035B2B" w:rsidRDefault="00035B2B" w:rsidP="00B57854">
            <w:pPr>
              <w:pStyle w:val="Glava"/>
              <w:tabs>
                <w:tab w:val="left" w:pos="708"/>
              </w:tabs>
              <w:ind w:left="-85"/>
              <w:jc w:val="both"/>
              <w:rPr>
                <w:i w:val="0"/>
                <w:sz w:val="22"/>
                <w:szCs w:val="22"/>
              </w:rPr>
            </w:pPr>
          </w:p>
        </w:tc>
      </w:tr>
      <w:tr w:rsidR="00035B2B" w14:paraId="22EB31F9" w14:textId="77777777" w:rsidTr="00B57854">
        <w:tc>
          <w:tcPr>
            <w:tcW w:w="1438" w:type="dxa"/>
            <w:gridSpan w:val="2"/>
          </w:tcPr>
          <w:p w14:paraId="782AE13E" w14:textId="77777777" w:rsidR="00035B2B" w:rsidRDefault="00035B2B" w:rsidP="00B57854">
            <w:pPr>
              <w:pStyle w:val="Glava"/>
              <w:tabs>
                <w:tab w:val="left" w:pos="708"/>
              </w:tabs>
              <w:ind w:left="-85"/>
              <w:jc w:val="both"/>
              <w:rPr>
                <w:i w:val="0"/>
                <w:sz w:val="22"/>
                <w:szCs w:val="22"/>
              </w:rPr>
            </w:pPr>
          </w:p>
        </w:tc>
        <w:tc>
          <w:tcPr>
            <w:tcW w:w="7450" w:type="dxa"/>
            <w:gridSpan w:val="9"/>
          </w:tcPr>
          <w:p w14:paraId="20100DB9" w14:textId="77777777" w:rsidR="00035B2B" w:rsidRDefault="00035B2B" w:rsidP="00B57854">
            <w:pPr>
              <w:pStyle w:val="Glava"/>
              <w:tabs>
                <w:tab w:val="left" w:pos="708"/>
              </w:tabs>
              <w:ind w:left="-85"/>
              <w:jc w:val="both"/>
              <w:rPr>
                <w:i w:val="0"/>
                <w:sz w:val="22"/>
                <w:szCs w:val="22"/>
              </w:rPr>
            </w:pPr>
          </w:p>
        </w:tc>
      </w:tr>
      <w:tr w:rsidR="00035B2B" w14:paraId="72E17415" w14:textId="77777777" w:rsidTr="00B57854">
        <w:tc>
          <w:tcPr>
            <w:tcW w:w="1438" w:type="dxa"/>
            <w:gridSpan w:val="2"/>
            <w:hideMark/>
          </w:tcPr>
          <w:p w14:paraId="33E8E70A" w14:textId="77777777" w:rsidR="00035B2B" w:rsidRDefault="00035B2B" w:rsidP="00B57854">
            <w:pPr>
              <w:pStyle w:val="Glava"/>
              <w:tabs>
                <w:tab w:val="left" w:pos="708"/>
              </w:tabs>
              <w:ind w:left="-85"/>
              <w:jc w:val="both"/>
              <w:rPr>
                <w:i w:val="0"/>
                <w:sz w:val="22"/>
                <w:szCs w:val="22"/>
              </w:rPr>
            </w:pPr>
            <w:r>
              <w:rPr>
                <w:i w:val="0"/>
                <w:sz w:val="22"/>
                <w:szCs w:val="22"/>
              </w:rPr>
              <w:t>v vrednosti</w:t>
            </w:r>
          </w:p>
        </w:tc>
        <w:tc>
          <w:tcPr>
            <w:tcW w:w="3724" w:type="dxa"/>
            <w:gridSpan w:val="2"/>
            <w:tcBorders>
              <w:top w:val="nil"/>
              <w:left w:val="nil"/>
              <w:bottom w:val="single" w:sz="4" w:space="0" w:color="auto"/>
              <w:right w:val="nil"/>
            </w:tcBorders>
          </w:tcPr>
          <w:p w14:paraId="08F42C59" w14:textId="77777777" w:rsidR="00035B2B" w:rsidRDefault="00035B2B" w:rsidP="00B57854">
            <w:pPr>
              <w:pStyle w:val="Glava"/>
              <w:tabs>
                <w:tab w:val="left" w:pos="708"/>
              </w:tabs>
              <w:ind w:left="-85"/>
              <w:jc w:val="both"/>
              <w:rPr>
                <w:i w:val="0"/>
                <w:sz w:val="22"/>
                <w:szCs w:val="22"/>
              </w:rPr>
            </w:pPr>
          </w:p>
        </w:tc>
        <w:tc>
          <w:tcPr>
            <w:tcW w:w="3726" w:type="dxa"/>
            <w:gridSpan w:val="7"/>
            <w:hideMark/>
          </w:tcPr>
          <w:p w14:paraId="1A561146" w14:textId="77777777" w:rsidR="00035B2B" w:rsidRDefault="00035B2B" w:rsidP="00B57854">
            <w:pPr>
              <w:pStyle w:val="Glava"/>
              <w:tabs>
                <w:tab w:val="left" w:pos="708"/>
              </w:tabs>
              <w:ind w:left="-85"/>
              <w:jc w:val="both"/>
              <w:rPr>
                <w:i w:val="0"/>
                <w:sz w:val="22"/>
                <w:szCs w:val="22"/>
              </w:rPr>
            </w:pPr>
            <w:r>
              <w:rPr>
                <w:i w:val="0"/>
                <w:sz w:val="22"/>
                <w:szCs w:val="22"/>
              </w:rPr>
              <w:t>EUR brez DDV</w:t>
            </w:r>
          </w:p>
        </w:tc>
      </w:tr>
      <w:tr w:rsidR="00035B2B" w14:paraId="3C6BCCE4" w14:textId="77777777" w:rsidTr="00B57854">
        <w:tc>
          <w:tcPr>
            <w:tcW w:w="1438" w:type="dxa"/>
            <w:gridSpan w:val="2"/>
          </w:tcPr>
          <w:p w14:paraId="4E2F38AC" w14:textId="77777777" w:rsidR="00035B2B" w:rsidRDefault="00035B2B" w:rsidP="00B57854">
            <w:pPr>
              <w:pStyle w:val="Glava"/>
              <w:tabs>
                <w:tab w:val="left" w:pos="708"/>
              </w:tabs>
              <w:ind w:left="-85"/>
              <w:jc w:val="both"/>
              <w:rPr>
                <w:i w:val="0"/>
                <w:sz w:val="22"/>
                <w:szCs w:val="22"/>
              </w:rPr>
            </w:pPr>
          </w:p>
        </w:tc>
        <w:tc>
          <w:tcPr>
            <w:tcW w:w="7450" w:type="dxa"/>
            <w:gridSpan w:val="9"/>
          </w:tcPr>
          <w:p w14:paraId="049DFFD2" w14:textId="77777777" w:rsidR="00035B2B" w:rsidRDefault="00035B2B" w:rsidP="00B57854">
            <w:pPr>
              <w:pStyle w:val="Glava"/>
              <w:tabs>
                <w:tab w:val="left" w:pos="708"/>
              </w:tabs>
              <w:ind w:left="-85"/>
              <w:jc w:val="both"/>
              <w:rPr>
                <w:i w:val="0"/>
                <w:sz w:val="22"/>
                <w:szCs w:val="22"/>
              </w:rPr>
            </w:pPr>
          </w:p>
        </w:tc>
      </w:tr>
      <w:tr w:rsidR="00035B2B" w14:paraId="343DC7CC" w14:textId="77777777" w:rsidTr="00B57854">
        <w:tc>
          <w:tcPr>
            <w:tcW w:w="1438" w:type="dxa"/>
            <w:gridSpan w:val="2"/>
            <w:hideMark/>
          </w:tcPr>
          <w:p w14:paraId="0EA02A1D" w14:textId="77777777" w:rsidR="00035B2B" w:rsidRDefault="00035B2B" w:rsidP="00B57854">
            <w:pPr>
              <w:pStyle w:val="Glava"/>
              <w:tabs>
                <w:tab w:val="left" w:pos="708"/>
              </w:tabs>
              <w:ind w:left="-85"/>
              <w:jc w:val="both"/>
              <w:rPr>
                <w:i w:val="0"/>
                <w:sz w:val="22"/>
                <w:szCs w:val="22"/>
              </w:rPr>
            </w:pPr>
            <w:r>
              <w:rPr>
                <w:i w:val="0"/>
                <w:sz w:val="22"/>
                <w:szCs w:val="22"/>
              </w:rPr>
              <w:t>kraj izvedbe</w:t>
            </w:r>
          </w:p>
        </w:tc>
        <w:tc>
          <w:tcPr>
            <w:tcW w:w="1853" w:type="dxa"/>
            <w:tcBorders>
              <w:top w:val="nil"/>
              <w:left w:val="nil"/>
              <w:bottom w:val="single" w:sz="4" w:space="0" w:color="auto"/>
              <w:right w:val="nil"/>
            </w:tcBorders>
          </w:tcPr>
          <w:p w14:paraId="317C4180" w14:textId="77777777" w:rsidR="00035B2B" w:rsidRDefault="00035B2B" w:rsidP="00B57854">
            <w:pPr>
              <w:pStyle w:val="Glava"/>
              <w:tabs>
                <w:tab w:val="left" w:pos="708"/>
              </w:tabs>
              <w:ind w:left="-85"/>
              <w:jc w:val="both"/>
              <w:rPr>
                <w:i w:val="0"/>
                <w:sz w:val="22"/>
                <w:szCs w:val="22"/>
              </w:rPr>
            </w:pPr>
          </w:p>
        </w:tc>
        <w:tc>
          <w:tcPr>
            <w:tcW w:w="2757" w:type="dxa"/>
            <w:gridSpan w:val="2"/>
            <w:hideMark/>
          </w:tcPr>
          <w:p w14:paraId="06E9905D" w14:textId="77777777" w:rsidR="00035B2B" w:rsidRDefault="00035B2B" w:rsidP="00B57854">
            <w:pPr>
              <w:pStyle w:val="Glava"/>
              <w:tabs>
                <w:tab w:val="left" w:pos="708"/>
              </w:tabs>
              <w:ind w:left="-85"/>
              <w:jc w:val="both"/>
              <w:rPr>
                <w:i w:val="0"/>
                <w:sz w:val="22"/>
                <w:szCs w:val="22"/>
              </w:rPr>
            </w:pPr>
            <w:r>
              <w:rPr>
                <w:i w:val="0"/>
                <w:sz w:val="22"/>
                <w:szCs w:val="22"/>
              </w:rPr>
              <w:t>rok izvedbe del podizvajalca</w:t>
            </w:r>
          </w:p>
        </w:tc>
        <w:tc>
          <w:tcPr>
            <w:tcW w:w="2840" w:type="dxa"/>
            <w:gridSpan w:val="6"/>
            <w:tcBorders>
              <w:top w:val="nil"/>
              <w:left w:val="nil"/>
              <w:bottom w:val="single" w:sz="4" w:space="0" w:color="auto"/>
              <w:right w:val="nil"/>
            </w:tcBorders>
          </w:tcPr>
          <w:p w14:paraId="4953F07D" w14:textId="77777777" w:rsidR="00035B2B" w:rsidRDefault="00035B2B" w:rsidP="00B57854">
            <w:pPr>
              <w:pStyle w:val="Glava"/>
              <w:tabs>
                <w:tab w:val="left" w:pos="708"/>
              </w:tabs>
              <w:ind w:left="-85"/>
              <w:jc w:val="both"/>
              <w:rPr>
                <w:i w:val="0"/>
                <w:sz w:val="22"/>
                <w:szCs w:val="22"/>
              </w:rPr>
            </w:pPr>
          </w:p>
        </w:tc>
      </w:tr>
    </w:tbl>
    <w:p w14:paraId="4126B586" w14:textId="77777777" w:rsidR="00035B2B" w:rsidRDefault="00035B2B" w:rsidP="00035B2B">
      <w:pPr>
        <w:pStyle w:val="Glava"/>
        <w:tabs>
          <w:tab w:val="left" w:pos="708"/>
        </w:tabs>
        <w:jc w:val="both"/>
        <w:rPr>
          <w:i w:val="0"/>
          <w:sz w:val="22"/>
          <w:szCs w:val="22"/>
        </w:rPr>
      </w:pPr>
    </w:p>
    <w:p w14:paraId="050EBC69" w14:textId="77777777" w:rsidR="00035B2B" w:rsidRDefault="00035B2B" w:rsidP="00035B2B">
      <w:pPr>
        <w:pStyle w:val="Glava"/>
        <w:tabs>
          <w:tab w:val="left" w:pos="708"/>
        </w:tabs>
        <w:jc w:val="both"/>
        <w:rPr>
          <w:i w:val="0"/>
          <w:sz w:val="22"/>
          <w:szCs w:val="22"/>
        </w:rPr>
      </w:pPr>
    </w:p>
    <w:p w14:paraId="215EBCBF" w14:textId="77777777" w:rsidR="00035B2B" w:rsidRDefault="00035B2B" w:rsidP="00035B2B">
      <w:pPr>
        <w:pStyle w:val="Glava"/>
        <w:tabs>
          <w:tab w:val="left" w:pos="708"/>
        </w:tabs>
        <w:jc w:val="both"/>
        <w:rPr>
          <w:i w:val="0"/>
          <w:sz w:val="22"/>
          <w:szCs w:val="22"/>
        </w:rPr>
      </w:pPr>
    </w:p>
    <w:tbl>
      <w:tblPr>
        <w:tblW w:w="9000" w:type="dxa"/>
        <w:tblInd w:w="993" w:type="dxa"/>
        <w:tblLook w:val="01E0" w:firstRow="1" w:lastRow="1" w:firstColumn="1" w:lastColumn="1" w:noHBand="0" w:noVBand="0"/>
      </w:tblPr>
      <w:tblGrid>
        <w:gridCol w:w="1536"/>
        <w:gridCol w:w="2281"/>
        <w:gridCol w:w="1057"/>
        <w:gridCol w:w="1256"/>
        <w:gridCol w:w="350"/>
        <w:gridCol w:w="2520"/>
      </w:tblGrid>
      <w:tr w:rsidR="00035B2B" w14:paraId="4A56CD17" w14:textId="77777777" w:rsidTr="00B57854">
        <w:tc>
          <w:tcPr>
            <w:tcW w:w="1536" w:type="dxa"/>
            <w:hideMark/>
          </w:tcPr>
          <w:p w14:paraId="4A7BB27E" w14:textId="77777777" w:rsidR="00035B2B" w:rsidRDefault="00035B2B" w:rsidP="00B57854">
            <w:pPr>
              <w:pStyle w:val="Glava"/>
              <w:tabs>
                <w:tab w:val="left" w:pos="708"/>
              </w:tabs>
              <w:ind w:left="-85"/>
              <w:jc w:val="both"/>
              <w:rPr>
                <w:i w:val="0"/>
                <w:sz w:val="22"/>
                <w:szCs w:val="22"/>
              </w:rPr>
            </w:pPr>
            <w:r>
              <w:rPr>
                <w:i w:val="0"/>
                <w:sz w:val="22"/>
                <w:szCs w:val="22"/>
              </w:rPr>
              <w:t>Kraj in datum:</w:t>
            </w:r>
          </w:p>
        </w:tc>
        <w:tc>
          <w:tcPr>
            <w:tcW w:w="2281" w:type="dxa"/>
            <w:tcBorders>
              <w:top w:val="nil"/>
              <w:left w:val="nil"/>
              <w:bottom w:val="single" w:sz="4" w:space="0" w:color="auto"/>
              <w:right w:val="nil"/>
            </w:tcBorders>
          </w:tcPr>
          <w:p w14:paraId="067B7414" w14:textId="77777777" w:rsidR="00035B2B" w:rsidRDefault="00035B2B" w:rsidP="00B57854">
            <w:pPr>
              <w:pStyle w:val="Glava"/>
              <w:tabs>
                <w:tab w:val="left" w:pos="708"/>
              </w:tabs>
              <w:ind w:left="-85"/>
              <w:jc w:val="both"/>
              <w:rPr>
                <w:i w:val="0"/>
                <w:sz w:val="22"/>
                <w:szCs w:val="22"/>
              </w:rPr>
            </w:pPr>
          </w:p>
        </w:tc>
        <w:tc>
          <w:tcPr>
            <w:tcW w:w="1057" w:type="dxa"/>
          </w:tcPr>
          <w:p w14:paraId="4920D0BF" w14:textId="77777777" w:rsidR="00035B2B" w:rsidRDefault="00035B2B" w:rsidP="00B57854">
            <w:pPr>
              <w:pStyle w:val="Glava"/>
              <w:tabs>
                <w:tab w:val="left" w:pos="708"/>
              </w:tabs>
              <w:ind w:left="-85"/>
              <w:jc w:val="both"/>
              <w:rPr>
                <w:i w:val="0"/>
                <w:sz w:val="22"/>
                <w:szCs w:val="22"/>
              </w:rPr>
            </w:pPr>
          </w:p>
        </w:tc>
        <w:tc>
          <w:tcPr>
            <w:tcW w:w="1256" w:type="dxa"/>
            <w:hideMark/>
          </w:tcPr>
          <w:p w14:paraId="0AF5130B" w14:textId="77777777" w:rsidR="00035B2B" w:rsidRDefault="00035B2B" w:rsidP="00B57854">
            <w:pPr>
              <w:pStyle w:val="Glava"/>
              <w:tabs>
                <w:tab w:val="left" w:pos="708"/>
              </w:tabs>
              <w:ind w:left="-85"/>
              <w:jc w:val="both"/>
              <w:rPr>
                <w:i w:val="0"/>
                <w:sz w:val="22"/>
                <w:szCs w:val="22"/>
              </w:rPr>
            </w:pPr>
            <w:r>
              <w:rPr>
                <w:i w:val="0"/>
                <w:sz w:val="22"/>
                <w:szCs w:val="22"/>
              </w:rPr>
              <w:t>Ponudnik:</w:t>
            </w:r>
          </w:p>
        </w:tc>
        <w:tc>
          <w:tcPr>
            <w:tcW w:w="2870" w:type="dxa"/>
            <w:gridSpan w:val="2"/>
            <w:tcBorders>
              <w:top w:val="nil"/>
              <w:left w:val="nil"/>
              <w:bottom w:val="single" w:sz="4" w:space="0" w:color="auto"/>
              <w:right w:val="nil"/>
            </w:tcBorders>
          </w:tcPr>
          <w:p w14:paraId="76E856CC" w14:textId="77777777" w:rsidR="00035B2B" w:rsidRDefault="00035B2B" w:rsidP="00B57854">
            <w:pPr>
              <w:pStyle w:val="Glava"/>
              <w:tabs>
                <w:tab w:val="left" w:pos="708"/>
              </w:tabs>
              <w:ind w:left="-85"/>
              <w:jc w:val="both"/>
              <w:rPr>
                <w:i w:val="0"/>
                <w:sz w:val="22"/>
                <w:szCs w:val="22"/>
              </w:rPr>
            </w:pPr>
          </w:p>
        </w:tc>
      </w:tr>
      <w:tr w:rsidR="00035B2B" w14:paraId="4B3AC549" w14:textId="77777777" w:rsidTr="00B57854">
        <w:tc>
          <w:tcPr>
            <w:tcW w:w="1536" w:type="dxa"/>
          </w:tcPr>
          <w:p w14:paraId="7F06C44B" w14:textId="77777777" w:rsidR="00035B2B" w:rsidRDefault="00035B2B" w:rsidP="00B57854">
            <w:pPr>
              <w:pStyle w:val="Glava"/>
              <w:tabs>
                <w:tab w:val="left" w:pos="708"/>
              </w:tabs>
              <w:ind w:left="-85"/>
              <w:jc w:val="both"/>
              <w:rPr>
                <w:i w:val="0"/>
                <w:sz w:val="16"/>
                <w:szCs w:val="16"/>
              </w:rPr>
            </w:pPr>
          </w:p>
        </w:tc>
        <w:tc>
          <w:tcPr>
            <w:tcW w:w="2281" w:type="dxa"/>
            <w:tcBorders>
              <w:top w:val="single" w:sz="4" w:space="0" w:color="auto"/>
              <w:left w:val="nil"/>
              <w:bottom w:val="nil"/>
              <w:right w:val="nil"/>
            </w:tcBorders>
          </w:tcPr>
          <w:p w14:paraId="41A56263" w14:textId="77777777" w:rsidR="00035B2B" w:rsidRDefault="00035B2B" w:rsidP="00B57854">
            <w:pPr>
              <w:pStyle w:val="Glava"/>
              <w:tabs>
                <w:tab w:val="left" w:pos="708"/>
              </w:tabs>
              <w:ind w:left="-85"/>
              <w:jc w:val="both"/>
              <w:rPr>
                <w:i w:val="0"/>
                <w:sz w:val="16"/>
                <w:szCs w:val="16"/>
              </w:rPr>
            </w:pPr>
          </w:p>
        </w:tc>
        <w:tc>
          <w:tcPr>
            <w:tcW w:w="1057" w:type="dxa"/>
          </w:tcPr>
          <w:p w14:paraId="00BC5499" w14:textId="77777777" w:rsidR="00035B2B" w:rsidRDefault="00035B2B" w:rsidP="00B57854">
            <w:pPr>
              <w:pStyle w:val="Glava"/>
              <w:tabs>
                <w:tab w:val="left" w:pos="708"/>
              </w:tabs>
              <w:ind w:left="-85"/>
              <w:jc w:val="both"/>
              <w:rPr>
                <w:i w:val="0"/>
                <w:sz w:val="16"/>
                <w:szCs w:val="16"/>
              </w:rPr>
            </w:pPr>
          </w:p>
        </w:tc>
        <w:tc>
          <w:tcPr>
            <w:tcW w:w="1606" w:type="dxa"/>
            <w:gridSpan w:val="2"/>
          </w:tcPr>
          <w:p w14:paraId="540622E2" w14:textId="77777777" w:rsidR="00035B2B" w:rsidRDefault="00035B2B" w:rsidP="00B57854">
            <w:pPr>
              <w:pStyle w:val="Glava"/>
              <w:tabs>
                <w:tab w:val="left" w:pos="708"/>
              </w:tabs>
              <w:ind w:left="-85"/>
              <w:jc w:val="both"/>
              <w:rPr>
                <w:i w:val="0"/>
                <w:sz w:val="16"/>
                <w:szCs w:val="16"/>
              </w:rPr>
            </w:pPr>
          </w:p>
        </w:tc>
        <w:tc>
          <w:tcPr>
            <w:tcW w:w="2520" w:type="dxa"/>
            <w:tcBorders>
              <w:top w:val="single" w:sz="4" w:space="0" w:color="auto"/>
              <w:left w:val="nil"/>
              <w:bottom w:val="nil"/>
              <w:right w:val="nil"/>
            </w:tcBorders>
          </w:tcPr>
          <w:p w14:paraId="0A7525E0" w14:textId="77777777" w:rsidR="00035B2B" w:rsidRDefault="00035B2B" w:rsidP="00B57854">
            <w:pPr>
              <w:pStyle w:val="Glava"/>
              <w:tabs>
                <w:tab w:val="left" w:pos="708"/>
              </w:tabs>
              <w:ind w:left="-85"/>
              <w:jc w:val="both"/>
              <w:rPr>
                <w:i w:val="0"/>
                <w:sz w:val="16"/>
                <w:szCs w:val="16"/>
              </w:rPr>
            </w:pPr>
          </w:p>
        </w:tc>
      </w:tr>
      <w:tr w:rsidR="00035B2B" w14:paraId="51D43E01" w14:textId="77777777" w:rsidTr="00B57854">
        <w:tc>
          <w:tcPr>
            <w:tcW w:w="1536" w:type="dxa"/>
          </w:tcPr>
          <w:p w14:paraId="28AF633A" w14:textId="77777777" w:rsidR="00035B2B" w:rsidRDefault="00035B2B" w:rsidP="00B57854">
            <w:pPr>
              <w:pStyle w:val="Glava"/>
              <w:tabs>
                <w:tab w:val="left" w:pos="708"/>
              </w:tabs>
              <w:ind w:left="-85"/>
              <w:jc w:val="both"/>
              <w:rPr>
                <w:i w:val="0"/>
                <w:sz w:val="22"/>
                <w:szCs w:val="22"/>
              </w:rPr>
            </w:pPr>
          </w:p>
        </w:tc>
        <w:tc>
          <w:tcPr>
            <w:tcW w:w="2281" w:type="dxa"/>
          </w:tcPr>
          <w:p w14:paraId="6B7E7C83" w14:textId="77777777" w:rsidR="00035B2B" w:rsidRDefault="00035B2B" w:rsidP="00B57854">
            <w:pPr>
              <w:pStyle w:val="Glava"/>
              <w:tabs>
                <w:tab w:val="left" w:pos="708"/>
              </w:tabs>
              <w:ind w:left="-85"/>
              <w:jc w:val="both"/>
              <w:rPr>
                <w:i w:val="0"/>
                <w:sz w:val="22"/>
                <w:szCs w:val="22"/>
              </w:rPr>
            </w:pPr>
          </w:p>
        </w:tc>
        <w:tc>
          <w:tcPr>
            <w:tcW w:w="1057" w:type="dxa"/>
          </w:tcPr>
          <w:p w14:paraId="6E7BA2A0" w14:textId="77777777" w:rsidR="00035B2B" w:rsidRDefault="00035B2B" w:rsidP="00B57854">
            <w:pPr>
              <w:pStyle w:val="Glava"/>
              <w:tabs>
                <w:tab w:val="left" w:pos="708"/>
              </w:tabs>
              <w:ind w:left="-85"/>
              <w:jc w:val="both"/>
              <w:rPr>
                <w:i w:val="0"/>
                <w:sz w:val="22"/>
                <w:szCs w:val="22"/>
              </w:rPr>
            </w:pPr>
          </w:p>
        </w:tc>
        <w:tc>
          <w:tcPr>
            <w:tcW w:w="1606" w:type="dxa"/>
            <w:gridSpan w:val="2"/>
            <w:hideMark/>
          </w:tcPr>
          <w:p w14:paraId="181AC9D7" w14:textId="77777777" w:rsidR="00035B2B" w:rsidRDefault="00035B2B" w:rsidP="00B57854">
            <w:pPr>
              <w:pStyle w:val="Glava"/>
              <w:tabs>
                <w:tab w:val="left" w:pos="708"/>
              </w:tabs>
              <w:ind w:left="-85"/>
              <w:jc w:val="both"/>
              <w:rPr>
                <w:i w:val="0"/>
                <w:sz w:val="22"/>
                <w:szCs w:val="22"/>
              </w:rPr>
            </w:pPr>
            <w:r>
              <w:rPr>
                <w:i w:val="0"/>
                <w:sz w:val="22"/>
                <w:szCs w:val="22"/>
              </w:rPr>
              <w:t>Žig in podpis:</w:t>
            </w:r>
          </w:p>
        </w:tc>
        <w:tc>
          <w:tcPr>
            <w:tcW w:w="2520" w:type="dxa"/>
            <w:tcBorders>
              <w:top w:val="nil"/>
              <w:left w:val="nil"/>
              <w:bottom w:val="single" w:sz="4" w:space="0" w:color="auto"/>
              <w:right w:val="nil"/>
            </w:tcBorders>
          </w:tcPr>
          <w:p w14:paraId="56BDFE5E" w14:textId="77777777" w:rsidR="00035B2B" w:rsidRDefault="00035B2B" w:rsidP="00B57854">
            <w:pPr>
              <w:pStyle w:val="Glava"/>
              <w:tabs>
                <w:tab w:val="left" w:pos="708"/>
              </w:tabs>
              <w:ind w:left="-85"/>
              <w:jc w:val="both"/>
              <w:rPr>
                <w:i w:val="0"/>
                <w:sz w:val="22"/>
                <w:szCs w:val="22"/>
              </w:rPr>
            </w:pPr>
          </w:p>
        </w:tc>
      </w:tr>
    </w:tbl>
    <w:p w14:paraId="565B8EBE" w14:textId="77777777" w:rsidR="00035B2B" w:rsidRDefault="00035B2B" w:rsidP="00035B2B">
      <w:pPr>
        <w:pStyle w:val="Glava"/>
        <w:tabs>
          <w:tab w:val="left" w:pos="708"/>
        </w:tabs>
        <w:jc w:val="both"/>
        <w:rPr>
          <w:i w:val="0"/>
          <w:sz w:val="22"/>
          <w:szCs w:val="22"/>
        </w:rPr>
      </w:pPr>
    </w:p>
    <w:p w14:paraId="117FFBD3" w14:textId="77777777" w:rsidR="00035B2B" w:rsidRDefault="00035B2B" w:rsidP="00035B2B">
      <w:pPr>
        <w:pStyle w:val="Glava"/>
        <w:tabs>
          <w:tab w:val="left" w:pos="708"/>
        </w:tabs>
        <w:jc w:val="both"/>
        <w:rPr>
          <w:i w:val="0"/>
          <w:sz w:val="22"/>
          <w:szCs w:val="22"/>
        </w:rPr>
      </w:pPr>
    </w:p>
    <w:p w14:paraId="75EC773C" w14:textId="77777777" w:rsidR="00035B2B" w:rsidRDefault="00035B2B" w:rsidP="00035B2B">
      <w:pPr>
        <w:pStyle w:val="Glava"/>
        <w:tabs>
          <w:tab w:val="left" w:pos="708"/>
        </w:tabs>
        <w:jc w:val="both"/>
        <w:rPr>
          <w:i w:val="0"/>
          <w:sz w:val="22"/>
          <w:szCs w:val="22"/>
        </w:rPr>
      </w:pPr>
    </w:p>
    <w:p w14:paraId="0BA731BC" w14:textId="77777777" w:rsidR="00035B2B" w:rsidRPr="007B4104" w:rsidRDefault="00035B2B" w:rsidP="0000665F">
      <w:pPr>
        <w:pStyle w:val="Glava"/>
        <w:tabs>
          <w:tab w:val="left" w:pos="708"/>
        </w:tabs>
        <w:ind w:left="1020"/>
        <w:jc w:val="both"/>
        <w:rPr>
          <w:sz w:val="22"/>
          <w:szCs w:val="22"/>
        </w:rPr>
      </w:pPr>
      <w:r w:rsidRPr="007B4104">
        <w:rPr>
          <w:sz w:val="22"/>
          <w:szCs w:val="22"/>
        </w:rPr>
        <w:t>Ponudnik mora izpolniti vse rubrike.</w:t>
      </w:r>
    </w:p>
    <w:p w14:paraId="282BB35E" w14:textId="77777777" w:rsidR="00035B2B" w:rsidRPr="007B4104" w:rsidRDefault="00035B2B" w:rsidP="0000665F">
      <w:pPr>
        <w:pStyle w:val="Glava"/>
        <w:tabs>
          <w:tab w:val="left" w:pos="708"/>
        </w:tabs>
        <w:ind w:left="1020"/>
        <w:jc w:val="both"/>
        <w:rPr>
          <w:sz w:val="22"/>
          <w:szCs w:val="22"/>
        </w:rPr>
      </w:pPr>
    </w:p>
    <w:p w14:paraId="2F8CEE39" w14:textId="77777777" w:rsidR="00035B2B" w:rsidRPr="007B4104" w:rsidRDefault="00035B2B" w:rsidP="0000665F">
      <w:pPr>
        <w:pStyle w:val="Glava"/>
        <w:tabs>
          <w:tab w:val="left" w:pos="708"/>
        </w:tabs>
        <w:ind w:left="1020"/>
        <w:jc w:val="both"/>
        <w:rPr>
          <w:sz w:val="22"/>
          <w:szCs w:val="22"/>
        </w:rPr>
      </w:pPr>
    </w:p>
    <w:p w14:paraId="4C9BC8B6" w14:textId="77777777" w:rsidR="00035B2B" w:rsidRDefault="00035B2B" w:rsidP="00035B2B">
      <w:pPr>
        <w:pStyle w:val="Glava"/>
        <w:tabs>
          <w:tab w:val="left" w:pos="708"/>
        </w:tabs>
        <w:ind w:left="1080"/>
        <w:jc w:val="both"/>
        <w:rPr>
          <w:i w:val="0"/>
          <w:sz w:val="22"/>
          <w:szCs w:val="22"/>
        </w:rPr>
      </w:pPr>
    </w:p>
    <w:p w14:paraId="0F6FDD50" w14:textId="77777777" w:rsidR="00035B2B" w:rsidRDefault="00035B2B" w:rsidP="00035B2B">
      <w:pPr>
        <w:pStyle w:val="Glava"/>
        <w:tabs>
          <w:tab w:val="left" w:pos="708"/>
        </w:tabs>
        <w:ind w:left="1080"/>
        <w:jc w:val="both"/>
        <w:rPr>
          <w:i w:val="0"/>
          <w:sz w:val="22"/>
          <w:szCs w:val="22"/>
        </w:rPr>
      </w:pPr>
    </w:p>
    <w:p w14:paraId="518A0ED1" w14:textId="77777777" w:rsidR="000B540B" w:rsidRDefault="000B540B" w:rsidP="00035B2B">
      <w:pPr>
        <w:pStyle w:val="Glava"/>
        <w:tabs>
          <w:tab w:val="left" w:pos="708"/>
        </w:tabs>
        <w:ind w:left="1080"/>
        <w:jc w:val="both"/>
        <w:rPr>
          <w:i w:val="0"/>
          <w:sz w:val="22"/>
          <w:szCs w:val="22"/>
        </w:rPr>
      </w:pPr>
    </w:p>
    <w:p w14:paraId="38675014" w14:textId="77777777" w:rsidR="00035B2B" w:rsidRDefault="00035B2B" w:rsidP="00035B2B">
      <w:pPr>
        <w:pStyle w:val="Glava"/>
        <w:tabs>
          <w:tab w:val="left" w:pos="708"/>
        </w:tabs>
        <w:ind w:left="1080"/>
        <w:jc w:val="both"/>
        <w:rPr>
          <w:i w:val="0"/>
          <w:sz w:val="22"/>
          <w:szCs w:val="22"/>
        </w:rPr>
      </w:pPr>
    </w:p>
    <w:p w14:paraId="6E77D52C" w14:textId="77777777" w:rsidR="00035B2B" w:rsidRDefault="00035B2B" w:rsidP="00035B2B">
      <w:pPr>
        <w:pStyle w:val="Glava"/>
        <w:tabs>
          <w:tab w:val="left" w:pos="708"/>
        </w:tabs>
        <w:ind w:left="1080"/>
        <w:jc w:val="both"/>
        <w:rPr>
          <w:i w:val="0"/>
          <w:sz w:val="22"/>
          <w:szCs w:val="22"/>
        </w:rPr>
      </w:pPr>
    </w:p>
    <w:p w14:paraId="0639E4E3" w14:textId="77777777" w:rsidR="00035B2B" w:rsidRDefault="00B2007E" w:rsidP="00035B2B">
      <w:pPr>
        <w:pStyle w:val="Glava"/>
        <w:tabs>
          <w:tab w:val="left" w:pos="708"/>
        </w:tabs>
        <w:jc w:val="right"/>
        <w:rPr>
          <w:b/>
          <w:i w:val="0"/>
          <w:sz w:val="22"/>
          <w:szCs w:val="22"/>
        </w:rPr>
      </w:pPr>
      <w:r>
        <w:rPr>
          <w:b/>
          <w:i w:val="0"/>
          <w:sz w:val="22"/>
          <w:szCs w:val="22"/>
        </w:rPr>
        <w:lastRenderedPageBreak/>
        <w:t>P</w:t>
      </w:r>
      <w:r w:rsidR="00035B2B">
        <w:rPr>
          <w:b/>
          <w:i w:val="0"/>
          <w:sz w:val="22"/>
          <w:szCs w:val="22"/>
        </w:rPr>
        <w:t xml:space="preserve">RILOGA </w:t>
      </w:r>
      <w:r w:rsidR="00104CD9">
        <w:rPr>
          <w:b/>
          <w:i w:val="0"/>
          <w:sz w:val="22"/>
          <w:szCs w:val="22"/>
        </w:rPr>
        <w:t>7</w:t>
      </w:r>
      <w:r w:rsidR="00035B2B">
        <w:rPr>
          <w:b/>
          <w:i w:val="0"/>
          <w:sz w:val="22"/>
          <w:szCs w:val="22"/>
        </w:rPr>
        <w:t>/2</w:t>
      </w:r>
    </w:p>
    <w:p w14:paraId="760E7B27" w14:textId="77777777" w:rsidR="00035B2B" w:rsidRDefault="00035B2B" w:rsidP="00035B2B">
      <w:pPr>
        <w:pStyle w:val="Glava"/>
        <w:tabs>
          <w:tab w:val="left" w:pos="708"/>
        </w:tabs>
        <w:jc w:val="both"/>
        <w:rPr>
          <w:i w:val="0"/>
          <w:sz w:val="22"/>
          <w:szCs w:val="22"/>
        </w:rPr>
      </w:pPr>
    </w:p>
    <w:p w14:paraId="24978B32" w14:textId="77777777" w:rsidR="00035B2B" w:rsidRDefault="00035B2B" w:rsidP="00035B2B">
      <w:pPr>
        <w:pStyle w:val="Glava"/>
        <w:tabs>
          <w:tab w:val="left" w:pos="708"/>
        </w:tabs>
        <w:jc w:val="both"/>
        <w:rPr>
          <w:i w:val="0"/>
          <w:sz w:val="22"/>
          <w:szCs w:val="22"/>
        </w:rPr>
      </w:pPr>
    </w:p>
    <w:p w14:paraId="64C3B2BC" w14:textId="77777777" w:rsidR="00035B2B" w:rsidRDefault="00035B2B" w:rsidP="00035B2B">
      <w:pPr>
        <w:pStyle w:val="Glava"/>
        <w:tabs>
          <w:tab w:val="left" w:pos="708"/>
        </w:tabs>
        <w:jc w:val="both"/>
        <w:rPr>
          <w:i w:val="0"/>
          <w:sz w:val="22"/>
          <w:szCs w:val="22"/>
        </w:rPr>
      </w:pPr>
    </w:p>
    <w:p w14:paraId="42ACD1A1" w14:textId="77777777" w:rsidR="00035B2B" w:rsidRDefault="00035B2B" w:rsidP="00035B2B">
      <w:pPr>
        <w:pStyle w:val="Glava"/>
        <w:tabs>
          <w:tab w:val="left" w:pos="708"/>
        </w:tabs>
        <w:ind w:left="1080"/>
        <w:jc w:val="center"/>
        <w:rPr>
          <w:b/>
          <w:i w:val="0"/>
          <w:sz w:val="28"/>
          <w:szCs w:val="28"/>
        </w:rPr>
      </w:pPr>
      <w:r>
        <w:rPr>
          <w:b/>
          <w:i w:val="0"/>
          <w:sz w:val="28"/>
          <w:szCs w:val="28"/>
        </w:rPr>
        <w:t>PODATKI O PODIZVAJALCU</w:t>
      </w:r>
    </w:p>
    <w:p w14:paraId="7AF2E693" w14:textId="77777777" w:rsidR="00035B2B" w:rsidRDefault="00035B2B" w:rsidP="00035B2B">
      <w:pPr>
        <w:pStyle w:val="Glava"/>
        <w:tabs>
          <w:tab w:val="left" w:pos="708"/>
        </w:tabs>
        <w:ind w:left="1080"/>
        <w:jc w:val="both"/>
        <w:rPr>
          <w:i w:val="0"/>
          <w:sz w:val="22"/>
          <w:szCs w:val="22"/>
        </w:rPr>
      </w:pPr>
    </w:p>
    <w:p w14:paraId="5384947B" w14:textId="77777777" w:rsidR="00035B2B" w:rsidRDefault="00035B2B" w:rsidP="00035B2B">
      <w:pPr>
        <w:pStyle w:val="Glava"/>
        <w:tabs>
          <w:tab w:val="left" w:pos="708"/>
        </w:tabs>
        <w:ind w:left="1080"/>
        <w:jc w:val="both"/>
        <w:rPr>
          <w:i w:val="0"/>
          <w:sz w:val="22"/>
          <w:szCs w:val="22"/>
        </w:rPr>
      </w:pPr>
    </w:p>
    <w:tbl>
      <w:tblPr>
        <w:tblW w:w="0" w:type="auto"/>
        <w:tblInd w:w="1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79"/>
        <w:gridCol w:w="4958"/>
      </w:tblGrid>
      <w:tr w:rsidR="00035B2B" w14:paraId="6DED8C95" w14:textId="77777777" w:rsidTr="0000665F">
        <w:tc>
          <w:tcPr>
            <w:tcW w:w="3979" w:type="dxa"/>
            <w:tcBorders>
              <w:top w:val="single" w:sz="4" w:space="0" w:color="auto"/>
              <w:left w:val="single" w:sz="4" w:space="0" w:color="auto"/>
              <w:bottom w:val="single" w:sz="4" w:space="0" w:color="auto"/>
              <w:right w:val="single" w:sz="4" w:space="0" w:color="auto"/>
            </w:tcBorders>
            <w:vAlign w:val="center"/>
            <w:hideMark/>
          </w:tcPr>
          <w:p w14:paraId="20410EEC" w14:textId="77777777" w:rsidR="00035B2B" w:rsidRDefault="00035B2B">
            <w:pPr>
              <w:pStyle w:val="Glava"/>
              <w:tabs>
                <w:tab w:val="left" w:pos="708"/>
              </w:tabs>
              <w:rPr>
                <w:i w:val="0"/>
                <w:sz w:val="20"/>
              </w:rPr>
            </w:pPr>
            <w:r>
              <w:rPr>
                <w:i w:val="0"/>
                <w:sz w:val="20"/>
              </w:rPr>
              <w:t>PODIZVAJALEC</w:t>
            </w:r>
          </w:p>
        </w:tc>
        <w:tc>
          <w:tcPr>
            <w:tcW w:w="4958" w:type="dxa"/>
            <w:tcBorders>
              <w:top w:val="single" w:sz="4" w:space="0" w:color="auto"/>
              <w:left w:val="single" w:sz="4" w:space="0" w:color="auto"/>
              <w:bottom w:val="single" w:sz="4" w:space="0" w:color="auto"/>
              <w:right w:val="single" w:sz="4" w:space="0" w:color="auto"/>
            </w:tcBorders>
          </w:tcPr>
          <w:p w14:paraId="7AE63E36" w14:textId="77777777" w:rsidR="00035B2B" w:rsidRDefault="00035B2B">
            <w:pPr>
              <w:pStyle w:val="Glava"/>
              <w:tabs>
                <w:tab w:val="left" w:pos="708"/>
              </w:tabs>
              <w:jc w:val="both"/>
              <w:rPr>
                <w:i w:val="0"/>
                <w:sz w:val="48"/>
                <w:szCs w:val="48"/>
              </w:rPr>
            </w:pPr>
          </w:p>
        </w:tc>
      </w:tr>
      <w:tr w:rsidR="00035B2B" w14:paraId="02EC9BD5" w14:textId="77777777" w:rsidTr="0000665F">
        <w:tc>
          <w:tcPr>
            <w:tcW w:w="3979" w:type="dxa"/>
            <w:tcBorders>
              <w:top w:val="single" w:sz="4" w:space="0" w:color="auto"/>
              <w:left w:val="single" w:sz="4" w:space="0" w:color="auto"/>
              <w:bottom w:val="single" w:sz="4" w:space="0" w:color="auto"/>
              <w:right w:val="single" w:sz="4" w:space="0" w:color="auto"/>
            </w:tcBorders>
            <w:vAlign w:val="center"/>
            <w:hideMark/>
          </w:tcPr>
          <w:p w14:paraId="4D3730C8" w14:textId="77777777" w:rsidR="00035B2B" w:rsidRDefault="00035B2B">
            <w:pPr>
              <w:pStyle w:val="Glava"/>
              <w:tabs>
                <w:tab w:val="left" w:pos="708"/>
              </w:tabs>
              <w:rPr>
                <w:i w:val="0"/>
                <w:sz w:val="20"/>
              </w:rPr>
            </w:pPr>
            <w:r>
              <w:rPr>
                <w:i w:val="0"/>
                <w:sz w:val="20"/>
              </w:rPr>
              <w:t>NASLOV</w:t>
            </w:r>
          </w:p>
        </w:tc>
        <w:tc>
          <w:tcPr>
            <w:tcW w:w="4958" w:type="dxa"/>
            <w:tcBorders>
              <w:top w:val="single" w:sz="4" w:space="0" w:color="auto"/>
              <w:left w:val="single" w:sz="4" w:space="0" w:color="auto"/>
              <w:bottom w:val="single" w:sz="4" w:space="0" w:color="auto"/>
              <w:right w:val="single" w:sz="4" w:space="0" w:color="auto"/>
            </w:tcBorders>
          </w:tcPr>
          <w:p w14:paraId="59573DD9" w14:textId="77777777" w:rsidR="00035B2B" w:rsidRDefault="00035B2B">
            <w:pPr>
              <w:pStyle w:val="Glava"/>
              <w:tabs>
                <w:tab w:val="left" w:pos="708"/>
              </w:tabs>
              <w:jc w:val="both"/>
              <w:rPr>
                <w:i w:val="0"/>
                <w:sz w:val="48"/>
                <w:szCs w:val="48"/>
              </w:rPr>
            </w:pPr>
          </w:p>
        </w:tc>
      </w:tr>
      <w:tr w:rsidR="00035B2B" w14:paraId="08BE9F83" w14:textId="77777777" w:rsidTr="0000665F">
        <w:tc>
          <w:tcPr>
            <w:tcW w:w="3979" w:type="dxa"/>
            <w:tcBorders>
              <w:top w:val="single" w:sz="4" w:space="0" w:color="auto"/>
              <w:left w:val="single" w:sz="4" w:space="0" w:color="auto"/>
              <w:bottom w:val="single" w:sz="4" w:space="0" w:color="auto"/>
              <w:right w:val="single" w:sz="4" w:space="0" w:color="auto"/>
            </w:tcBorders>
            <w:vAlign w:val="center"/>
            <w:hideMark/>
          </w:tcPr>
          <w:p w14:paraId="4A22E05E" w14:textId="77777777" w:rsidR="00035B2B" w:rsidRDefault="00035B2B">
            <w:pPr>
              <w:pStyle w:val="Glava"/>
              <w:tabs>
                <w:tab w:val="left" w:pos="708"/>
              </w:tabs>
              <w:rPr>
                <w:i w:val="0"/>
                <w:sz w:val="20"/>
              </w:rPr>
            </w:pPr>
            <w:r>
              <w:rPr>
                <w:i w:val="0"/>
                <w:sz w:val="20"/>
              </w:rPr>
              <w:t>ZAKONITI ZASTOPNIK PODIZVAJALCA</w:t>
            </w:r>
          </w:p>
        </w:tc>
        <w:tc>
          <w:tcPr>
            <w:tcW w:w="4958" w:type="dxa"/>
            <w:tcBorders>
              <w:top w:val="single" w:sz="4" w:space="0" w:color="auto"/>
              <w:left w:val="single" w:sz="4" w:space="0" w:color="auto"/>
              <w:bottom w:val="single" w:sz="4" w:space="0" w:color="auto"/>
              <w:right w:val="single" w:sz="4" w:space="0" w:color="auto"/>
            </w:tcBorders>
          </w:tcPr>
          <w:p w14:paraId="37065383" w14:textId="77777777" w:rsidR="00035B2B" w:rsidRDefault="00035B2B">
            <w:pPr>
              <w:pStyle w:val="Glava"/>
              <w:tabs>
                <w:tab w:val="left" w:pos="708"/>
              </w:tabs>
              <w:jc w:val="both"/>
              <w:rPr>
                <w:i w:val="0"/>
                <w:sz w:val="48"/>
                <w:szCs w:val="48"/>
              </w:rPr>
            </w:pPr>
          </w:p>
        </w:tc>
      </w:tr>
      <w:tr w:rsidR="00035B2B" w14:paraId="78D61FD6" w14:textId="77777777" w:rsidTr="0000665F">
        <w:tc>
          <w:tcPr>
            <w:tcW w:w="3979" w:type="dxa"/>
            <w:tcBorders>
              <w:top w:val="single" w:sz="4" w:space="0" w:color="auto"/>
              <w:left w:val="single" w:sz="4" w:space="0" w:color="auto"/>
              <w:bottom w:val="single" w:sz="4" w:space="0" w:color="auto"/>
              <w:right w:val="single" w:sz="4" w:space="0" w:color="auto"/>
            </w:tcBorders>
            <w:vAlign w:val="center"/>
            <w:hideMark/>
          </w:tcPr>
          <w:p w14:paraId="13FA0CAE" w14:textId="77777777" w:rsidR="00035B2B" w:rsidRDefault="00035B2B">
            <w:pPr>
              <w:pStyle w:val="Glava"/>
              <w:tabs>
                <w:tab w:val="left" w:pos="708"/>
              </w:tabs>
              <w:rPr>
                <w:i w:val="0"/>
                <w:sz w:val="20"/>
              </w:rPr>
            </w:pPr>
            <w:r>
              <w:rPr>
                <w:i w:val="0"/>
                <w:sz w:val="20"/>
              </w:rPr>
              <w:t>TELEFON</w:t>
            </w:r>
          </w:p>
        </w:tc>
        <w:tc>
          <w:tcPr>
            <w:tcW w:w="4958" w:type="dxa"/>
            <w:tcBorders>
              <w:top w:val="single" w:sz="4" w:space="0" w:color="auto"/>
              <w:left w:val="single" w:sz="4" w:space="0" w:color="auto"/>
              <w:bottom w:val="single" w:sz="4" w:space="0" w:color="auto"/>
              <w:right w:val="single" w:sz="4" w:space="0" w:color="auto"/>
            </w:tcBorders>
          </w:tcPr>
          <w:p w14:paraId="7AC52980" w14:textId="77777777" w:rsidR="00035B2B" w:rsidRDefault="00035B2B">
            <w:pPr>
              <w:pStyle w:val="Glava"/>
              <w:tabs>
                <w:tab w:val="left" w:pos="708"/>
              </w:tabs>
              <w:jc w:val="both"/>
              <w:rPr>
                <w:i w:val="0"/>
                <w:sz w:val="48"/>
                <w:szCs w:val="48"/>
              </w:rPr>
            </w:pPr>
          </w:p>
        </w:tc>
      </w:tr>
      <w:tr w:rsidR="00035B2B" w14:paraId="23B048BA" w14:textId="77777777" w:rsidTr="0000665F">
        <w:tc>
          <w:tcPr>
            <w:tcW w:w="3979" w:type="dxa"/>
            <w:tcBorders>
              <w:top w:val="single" w:sz="4" w:space="0" w:color="auto"/>
              <w:left w:val="single" w:sz="4" w:space="0" w:color="auto"/>
              <w:bottom w:val="single" w:sz="4" w:space="0" w:color="auto"/>
              <w:right w:val="single" w:sz="4" w:space="0" w:color="auto"/>
            </w:tcBorders>
            <w:vAlign w:val="center"/>
            <w:hideMark/>
          </w:tcPr>
          <w:p w14:paraId="49905D30" w14:textId="77777777" w:rsidR="00035B2B" w:rsidRDefault="00035B2B">
            <w:pPr>
              <w:pStyle w:val="Glava"/>
              <w:tabs>
                <w:tab w:val="left" w:pos="708"/>
              </w:tabs>
              <w:rPr>
                <w:i w:val="0"/>
                <w:sz w:val="20"/>
              </w:rPr>
            </w:pPr>
            <w:r>
              <w:rPr>
                <w:i w:val="0"/>
                <w:sz w:val="20"/>
              </w:rPr>
              <w:t>FAKS</w:t>
            </w:r>
          </w:p>
        </w:tc>
        <w:tc>
          <w:tcPr>
            <w:tcW w:w="4958" w:type="dxa"/>
            <w:tcBorders>
              <w:top w:val="single" w:sz="4" w:space="0" w:color="auto"/>
              <w:left w:val="single" w:sz="4" w:space="0" w:color="auto"/>
              <w:bottom w:val="single" w:sz="4" w:space="0" w:color="auto"/>
              <w:right w:val="single" w:sz="4" w:space="0" w:color="auto"/>
            </w:tcBorders>
          </w:tcPr>
          <w:p w14:paraId="4253CB6F" w14:textId="77777777" w:rsidR="00035B2B" w:rsidRDefault="00035B2B">
            <w:pPr>
              <w:pStyle w:val="Glava"/>
              <w:tabs>
                <w:tab w:val="left" w:pos="708"/>
              </w:tabs>
              <w:jc w:val="both"/>
              <w:rPr>
                <w:i w:val="0"/>
                <w:sz w:val="48"/>
                <w:szCs w:val="48"/>
              </w:rPr>
            </w:pPr>
          </w:p>
        </w:tc>
      </w:tr>
      <w:tr w:rsidR="00035B2B" w14:paraId="4769E81F" w14:textId="77777777" w:rsidTr="0000665F">
        <w:tc>
          <w:tcPr>
            <w:tcW w:w="3979" w:type="dxa"/>
            <w:tcBorders>
              <w:top w:val="single" w:sz="4" w:space="0" w:color="auto"/>
              <w:left w:val="single" w:sz="4" w:space="0" w:color="auto"/>
              <w:bottom w:val="single" w:sz="4" w:space="0" w:color="auto"/>
              <w:right w:val="single" w:sz="4" w:space="0" w:color="auto"/>
            </w:tcBorders>
            <w:vAlign w:val="center"/>
            <w:hideMark/>
          </w:tcPr>
          <w:p w14:paraId="3CE2D486" w14:textId="77777777" w:rsidR="00035B2B" w:rsidRDefault="00035B2B">
            <w:pPr>
              <w:pStyle w:val="Glava"/>
              <w:tabs>
                <w:tab w:val="left" w:pos="708"/>
              </w:tabs>
              <w:rPr>
                <w:i w:val="0"/>
                <w:sz w:val="20"/>
              </w:rPr>
            </w:pPr>
            <w:r>
              <w:rPr>
                <w:i w:val="0"/>
                <w:sz w:val="20"/>
              </w:rPr>
              <w:t>ELEKTRONSKI NASLOV</w:t>
            </w:r>
          </w:p>
        </w:tc>
        <w:tc>
          <w:tcPr>
            <w:tcW w:w="4958" w:type="dxa"/>
            <w:tcBorders>
              <w:top w:val="single" w:sz="4" w:space="0" w:color="auto"/>
              <w:left w:val="single" w:sz="4" w:space="0" w:color="auto"/>
              <w:bottom w:val="single" w:sz="4" w:space="0" w:color="auto"/>
              <w:right w:val="single" w:sz="4" w:space="0" w:color="auto"/>
            </w:tcBorders>
          </w:tcPr>
          <w:p w14:paraId="64FFE10F" w14:textId="77777777" w:rsidR="00035B2B" w:rsidRDefault="00035B2B">
            <w:pPr>
              <w:pStyle w:val="Glava"/>
              <w:tabs>
                <w:tab w:val="left" w:pos="708"/>
              </w:tabs>
              <w:jc w:val="both"/>
              <w:rPr>
                <w:i w:val="0"/>
                <w:sz w:val="48"/>
                <w:szCs w:val="48"/>
              </w:rPr>
            </w:pPr>
          </w:p>
        </w:tc>
      </w:tr>
      <w:tr w:rsidR="00035B2B" w14:paraId="1298CB4F" w14:textId="77777777" w:rsidTr="0000665F">
        <w:tc>
          <w:tcPr>
            <w:tcW w:w="3979" w:type="dxa"/>
            <w:tcBorders>
              <w:top w:val="single" w:sz="4" w:space="0" w:color="auto"/>
              <w:left w:val="single" w:sz="4" w:space="0" w:color="auto"/>
              <w:bottom w:val="single" w:sz="4" w:space="0" w:color="auto"/>
              <w:right w:val="single" w:sz="4" w:space="0" w:color="auto"/>
            </w:tcBorders>
            <w:vAlign w:val="center"/>
            <w:hideMark/>
          </w:tcPr>
          <w:p w14:paraId="44FAC7C6" w14:textId="77777777" w:rsidR="00035B2B" w:rsidRDefault="00035B2B">
            <w:pPr>
              <w:pStyle w:val="Glava"/>
              <w:tabs>
                <w:tab w:val="left" w:pos="708"/>
              </w:tabs>
              <w:rPr>
                <w:i w:val="0"/>
                <w:sz w:val="20"/>
              </w:rPr>
            </w:pPr>
            <w:r>
              <w:rPr>
                <w:i w:val="0"/>
                <w:sz w:val="20"/>
              </w:rPr>
              <w:t>MATIČNA ŠTEVILKA PODJETJA</w:t>
            </w:r>
          </w:p>
        </w:tc>
        <w:tc>
          <w:tcPr>
            <w:tcW w:w="4958" w:type="dxa"/>
            <w:tcBorders>
              <w:top w:val="single" w:sz="4" w:space="0" w:color="auto"/>
              <w:left w:val="single" w:sz="4" w:space="0" w:color="auto"/>
              <w:bottom w:val="single" w:sz="4" w:space="0" w:color="auto"/>
              <w:right w:val="single" w:sz="4" w:space="0" w:color="auto"/>
            </w:tcBorders>
          </w:tcPr>
          <w:p w14:paraId="63CEE0F4" w14:textId="77777777" w:rsidR="00035B2B" w:rsidRDefault="00035B2B">
            <w:pPr>
              <w:pStyle w:val="Glava"/>
              <w:tabs>
                <w:tab w:val="left" w:pos="708"/>
              </w:tabs>
              <w:jc w:val="both"/>
              <w:rPr>
                <w:i w:val="0"/>
                <w:sz w:val="48"/>
                <w:szCs w:val="48"/>
              </w:rPr>
            </w:pPr>
          </w:p>
        </w:tc>
      </w:tr>
      <w:tr w:rsidR="00035B2B" w14:paraId="5D01BA3B" w14:textId="77777777" w:rsidTr="0000665F">
        <w:tc>
          <w:tcPr>
            <w:tcW w:w="3979" w:type="dxa"/>
            <w:tcBorders>
              <w:top w:val="single" w:sz="4" w:space="0" w:color="auto"/>
              <w:left w:val="single" w:sz="4" w:space="0" w:color="auto"/>
              <w:bottom w:val="single" w:sz="4" w:space="0" w:color="auto"/>
              <w:right w:val="single" w:sz="4" w:space="0" w:color="auto"/>
            </w:tcBorders>
            <w:vAlign w:val="center"/>
            <w:hideMark/>
          </w:tcPr>
          <w:p w14:paraId="0ABC40F0" w14:textId="77777777" w:rsidR="00035B2B" w:rsidRDefault="00035B2B">
            <w:pPr>
              <w:pStyle w:val="Glava"/>
              <w:tabs>
                <w:tab w:val="left" w:pos="708"/>
              </w:tabs>
              <w:rPr>
                <w:i w:val="0"/>
                <w:sz w:val="20"/>
              </w:rPr>
            </w:pPr>
            <w:r>
              <w:rPr>
                <w:i w:val="0"/>
                <w:sz w:val="20"/>
              </w:rPr>
              <w:t>IDENTIFIKACIJSKA ŠTEVILKA ZA DDV</w:t>
            </w:r>
          </w:p>
        </w:tc>
        <w:tc>
          <w:tcPr>
            <w:tcW w:w="4958" w:type="dxa"/>
            <w:tcBorders>
              <w:top w:val="single" w:sz="4" w:space="0" w:color="auto"/>
              <w:left w:val="single" w:sz="4" w:space="0" w:color="auto"/>
              <w:bottom w:val="single" w:sz="4" w:space="0" w:color="auto"/>
              <w:right w:val="single" w:sz="4" w:space="0" w:color="auto"/>
            </w:tcBorders>
          </w:tcPr>
          <w:p w14:paraId="7313E33E" w14:textId="77777777" w:rsidR="00035B2B" w:rsidRDefault="00035B2B">
            <w:pPr>
              <w:pStyle w:val="Glava"/>
              <w:tabs>
                <w:tab w:val="left" w:pos="708"/>
              </w:tabs>
              <w:jc w:val="both"/>
              <w:rPr>
                <w:i w:val="0"/>
                <w:sz w:val="48"/>
                <w:szCs w:val="48"/>
              </w:rPr>
            </w:pPr>
          </w:p>
        </w:tc>
      </w:tr>
      <w:tr w:rsidR="00035B2B" w14:paraId="0F5469DA" w14:textId="77777777" w:rsidTr="0000665F">
        <w:tc>
          <w:tcPr>
            <w:tcW w:w="3979" w:type="dxa"/>
            <w:tcBorders>
              <w:top w:val="single" w:sz="4" w:space="0" w:color="auto"/>
              <w:left w:val="single" w:sz="4" w:space="0" w:color="auto"/>
              <w:bottom w:val="single" w:sz="4" w:space="0" w:color="auto"/>
              <w:right w:val="single" w:sz="4" w:space="0" w:color="auto"/>
            </w:tcBorders>
            <w:vAlign w:val="center"/>
            <w:hideMark/>
          </w:tcPr>
          <w:p w14:paraId="26525B40" w14:textId="77777777" w:rsidR="00035B2B" w:rsidRDefault="00035B2B">
            <w:pPr>
              <w:pStyle w:val="Glava"/>
              <w:tabs>
                <w:tab w:val="left" w:pos="708"/>
              </w:tabs>
              <w:rPr>
                <w:i w:val="0"/>
                <w:sz w:val="20"/>
              </w:rPr>
            </w:pPr>
            <w:r>
              <w:rPr>
                <w:i w:val="0"/>
                <w:sz w:val="20"/>
              </w:rPr>
              <w:t>PRISTOJNI URAD  FURS-a:</w:t>
            </w:r>
          </w:p>
        </w:tc>
        <w:tc>
          <w:tcPr>
            <w:tcW w:w="4958" w:type="dxa"/>
            <w:tcBorders>
              <w:top w:val="single" w:sz="4" w:space="0" w:color="auto"/>
              <w:left w:val="single" w:sz="4" w:space="0" w:color="auto"/>
              <w:bottom w:val="single" w:sz="4" w:space="0" w:color="auto"/>
              <w:right w:val="single" w:sz="4" w:space="0" w:color="auto"/>
            </w:tcBorders>
          </w:tcPr>
          <w:p w14:paraId="40837CB8" w14:textId="77777777" w:rsidR="00035B2B" w:rsidRDefault="00035B2B">
            <w:pPr>
              <w:pStyle w:val="Glava"/>
              <w:tabs>
                <w:tab w:val="left" w:pos="708"/>
              </w:tabs>
              <w:jc w:val="both"/>
              <w:rPr>
                <w:i w:val="0"/>
                <w:sz w:val="48"/>
                <w:szCs w:val="48"/>
              </w:rPr>
            </w:pPr>
          </w:p>
        </w:tc>
      </w:tr>
      <w:tr w:rsidR="00035B2B" w14:paraId="405346DF" w14:textId="77777777" w:rsidTr="0000665F">
        <w:tc>
          <w:tcPr>
            <w:tcW w:w="3979" w:type="dxa"/>
            <w:tcBorders>
              <w:top w:val="single" w:sz="4" w:space="0" w:color="auto"/>
              <w:left w:val="single" w:sz="4" w:space="0" w:color="auto"/>
              <w:bottom w:val="single" w:sz="4" w:space="0" w:color="auto"/>
              <w:right w:val="single" w:sz="4" w:space="0" w:color="auto"/>
            </w:tcBorders>
            <w:vAlign w:val="center"/>
            <w:hideMark/>
          </w:tcPr>
          <w:p w14:paraId="346D7CDB" w14:textId="77777777" w:rsidR="00035B2B" w:rsidRDefault="00035B2B">
            <w:pPr>
              <w:pStyle w:val="Glava"/>
              <w:tabs>
                <w:tab w:val="left" w:pos="708"/>
              </w:tabs>
              <w:rPr>
                <w:i w:val="0"/>
                <w:sz w:val="20"/>
              </w:rPr>
            </w:pPr>
            <w:r>
              <w:rPr>
                <w:i w:val="0"/>
                <w:sz w:val="20"/>
              </w:rPr>
              <w:t>TRANSAKCIJSKI RAČUN</w:t>
            </w:r>
          </w:p>
        </w:tc>
        <w:tc>
          <w:tcPr>
            <w:tcW w:w="4958" w:type="dxa"/>
            <w:tcBorders>
              <w:top w:val="single" w:sz="4" w:space="0" w:color="auto"/>
              <w:left w:val="single" w:sz="4" w:space="0" w:color="auto"/>
              <w:bottom w:val="single" w:sz="4" w:space="0" w:color="auto"/>
              <w:right w:val="single" w:sz="4" w:space="0" w:color="auto"/>
            </w:tcBorders>
          </w:tcPr>
          <w:p w14:paraId="675B9AEC" w14:textId="77777777" w:rsidR="00035B2B" w:rsidRDefault="00035B2B">
            <w:pPr>
              <w:pStyle w:val="Glava"/>
              <w:tabs>
                <w:tab w:val="left" w:pos="708"/>
              </w:tabs>
              <w:jc w:val="both"/>
              <w:rPr>
                <w:i w:val="0"/>
                <w:sz w:val="48"/>
                <w:szCs w:val="48"/>
              </w:rPr>
            </w:pPr>
          </w:p>
        </w:tc>
      </w:tr>
      <w:tr w:rsidR="00035B2B" w14:paraId="41FF62C1" w14:textId="77777777" w:rsidTr="0000665F">
        <w:tc>
          <w:tcPr>
            <w:tcW w:w="3979" w:type="dxa"/>
            <w:tcBorders>
              <w:top w:val="single" w:sz="4" w:space="0" w:color="auto"/>
              <w:left w:val="single" w:sz="4" w:space="0" w:color="auto"/>
              <w:bottom w:val="single" w:sz="4" w:space="0" w:color="auto"/>
              <w:right w:val="single" w:sz="4" w:space="0" w:color="auto"/>
            </w:tcBorders>
            <w:vAlign w:val="center"/>
            <w:hideMark/>
          </w:tcPr>
          <w:p w14:paraId="55D2AB82" w14:textId="77777777" w:rsidR="00035B2B" w:rsidRDefault="00035B2B">
            <w:pPr>
              <w:pStyle w:val="Glava"/>
              <w:tabs>
                <w:tab w:val="left" w:pos="708"/>
              </w:tabs>
              <w:rPr>
                <w:i w:val="0"/>
                <w:sz w:val="20"/>
              </w:rPr>
            </w:pPr>
            <w:r>
              <w:rPr>
                <w:i w:val="0"/>
                <w:sz w:val="20"/>
              </w:rPr>
              <w:t>TRANSAKCIJSKI RAČUN ODPRT PRI</w:t>
            </w:r>
          </w:p>
        </w:tc>
        <w:tc>
          <w:tcPr>
            <w:tcW w:w="4958" w:type="dxa"/>
            <w:tcBorders>
              <w:top w:val="single" w:sz="4" w:space="0" w:color="auto"/>
              <w:left w:val="single" w:sz="4" w:space="0" w:color="auto"/>
              <w:bottom w:val="single" w:sz="4" w:space="0" w:color="auto"/>
              <w:right w:val="single" w:sz="4" w:space="0" w:color="auto"/>
            </w:tcBorders>
          </w:tcPr>
          <w:p w14:paraId="0E0A738B" w14:textId="77777777" w:rsidR="00035B2B" w:rsidRDefault="00035B2B">
            <w:pPr>
              <w:pStyle w:val="Glava"/>
              <w:tabs>
                <w:tab w:val="left" w:pos="708"/>
              </w:tabs>
              <w:jc w:val="both"/>
              <w:rPr>
                <w:i w:val="0"/>
                <w:sz w:val="48"/>
                <w:szCs w:val="48"/>
              </w:rPr>
            </w:pPr>
          </w:p>
        </w:tc>
      </w:tr>
    </w:tbl>
    <w:p w14:paraId="7D7C55FC" w14:textId="77777777" w:rsidR="00035B2B" w:rsidRDefault="00035B2B" w:rsidP="00035B2B">
      <w:pPr>
        <w:pStyle w:val="Glava"/>
        <w:tabs>
          <w:tab w:val="left" w:pos="708"/>
        </w:tabs>
        <w:jc w:val="both"/>
        <w:rPr>
          <w:i w:val="0"/>
          <w:sz w:val="22"/>
          <w:szCs w:val="22"/>
        </w:rPr>
      </w:pPr>
    </w:p>
    <w:p w14:paraId="25FB9684" w14:textId="77777777" w:rsidR="00035B2B" w:rsidRDefault="00035B2B" w:rsidP="00035B2B">
      <w:pPr>
        <w:pStyle w:val="Glava"/>
        <w:tabs>
          <w:tab w:val="left" w:pos="708"/>
        </w:tabs>
        <w:jc w:val="both"/>
        <w:rPr>
          <w:i w:val="0"/>
          <w:sz w:val="22"/>
          <w:szCs w:val="22"/>
        </w:rPr>
      </w:pPr>
    </w:p>
    <w:p w14:paraId="3FCA0412" w14:textId="77777777" w:rsidR="00035B2B" w:rsidRDefault="00035B2B" w:rsidP="00035B2B">
      <w:pPr>
        <w:pStyle w:val="Glava"/>
        <w:tabs>
          <w:tab w:val="left" w:pos="708"/>
        </w:tabs>
        <w:jc w:val="both"/>
        <w:rPr>
          <w:i w:val="0"/>
          <w:sz w:val="22"/>
          <w:szCs w:val="22"/>
        </w:rPr>
      </w:pPr>
    </w:p>
    <w:p w14:paraId="440AF045" w14:textId="77777777" w:rsidR="00035B2B" w:rsidRDefault="00035B2B" w:rsidP="00035B2B">
      <w:pPr>
        <w:pStyle w:val="Glava"/>
        <w:tabs>
          <w:tab w:val="left" w:pos="708"/>
        </w:tabs>
        <w:jc w:val="both"/>
        <w:rPr>
          <w:i w:val="0"/>
          <w:sz w:val="22"/>
          <w:szCs w:val="22"/>
        </w:rPr>
      </w:pPr>
    </w:p>
    <w:p w14:paraId="72B056B6" w14:textId="77777777" w:rsidR="00035B2B" w:rsidRDefault="00035B2B" w:rsidP="00035B2B">
      <w:pPr>
        <w:pStyle w:val="Glava"/>
        <w:tabs>
          <w:tab w:val="left" w:pos="708"/>
        </w:tabs>
        <w:jc w:val="both"/>
        <w:rPr>
          <w:i w:val="0"/>
          <w:sz w:val="22"/>
          <w:szCs w:val="22"/>
        </w:rPr>
      </w:pPr>
    </w:p>
    <w:tbl>
      <w:tblPr>
        <w:tblW w:w="0" w:type="auto"/>
        <w:tblInd w:w="993" w:type="dxa"/>
        <w:tblLook w:val="01E0" w:firstRow="1" w:lastRow="1" w:firstColumn="1" w:lastColumn="1" w:noHBand="0" w:noVBand="0"/>
      </w:tblPr>
      <w:tblGrid>
        <w:gridCol w:w="1601"/>
        <w:gridCol w:w="1761"/>
        <w:gridCol w:w="532"/>
        <w:gridCol w:w="1402"/>
        <w:gridCol w:w="352"/>
        <w:gridCol w:w="3240"/>
      </w:tblGrid>
      <w:tr w:rsidR="00035B2B" w14:paraId="13D8E8D7" w14:textId="77777777" w:rsidTr="0000665F">
        <w:tc>
          <w:tcPr>
            <w:tcW w:w="1601" w:type="dxa"/>
            <w:hideMark/>
          </w:tcPr>
          <w:p w14:paraId="71FB878A" w14:textId="77777777" w:rsidR="00035B2B" w:rsidRDefault="00035B2B" w:rsidP="0000665F">
            <w:pPr>
              <w:pStyle w:val="Glava"/>
              <w:tabs>
                <w:tab w:val="left" w:pos="708"/>
              </w:tabs>
              <w:ind w:left="-113"/>
              <w:jc w:val="both"/>
              <w:rPr>
                <w:i w:val="0"/>
                <w:sz w:val="22"/>
                <w:szCs w:val="22"/>
              </w:rPr>
            </w:pPr>
            <w:r>
              <w:rPr>
                <w:i w:val="0"/>
                <w:sz w:val="22"/>
                <w:szCs w:val="22"/>
              </w:rPr>
              <w:t>Kraj in datum:</w:t>
            </w:r>
          </w:p>
        </w:tc>
        <w:tc>
          <w:tcPr>
            <w:tcW w:w="1761" w:type="dxa"/>
            <w:tcBorders>
              <w:top w:val="nil"/>
              <w:left w:val="nil"/>
              <w:bottom w:val="single" w:sz="4" w:space="0" w:color="auto"/>
              <w:right w:val="nil"/>
            </w:tcBorders>
          </w:tcPr>
          <w:p w14:paraId="598BAA0C" w14:textId="77777777" w:rsidR="00035B2B" w:rsidRDefault="00035B2B">
            <w:pPr>
              <w:pStyle w:val="Glava"/>
              <w:tabs>
                <w:tab w:val="left" w:pos="708"/>
              </w:tabs>
              <w:jc w:val="both"/>
              <w:rPr>
                <w:i w:val="0"/>
                <w:sz w:val="22"/>
                <w:szCs w:val="22"/>
              </w:rPr>
            </w:pPr>
          </w:p>
        </w:tc>
        <w:tc>
          <w:tcPr>
            <w:tcW w:w="532" w:type="dxa"/>
          </w:tcPr>
          <w:p w14:paraId="5E07845F" w14:textId="77777777" w:rsidR="00035B2B" w:rsidRDefault="00035B2B">
            <w:pPr>
              <w:pStyle w:val="Glava"/>
              <w:tabs>
                <w:tab w:val="left" w:pos="708"/>
              </w:tabs>
              <w:jc w:val="both"/>
              <w:rPr>
                <w:i w:val="0"/>
                <w:sz w:val="22"/>
                <w:szCs w:val="22"/>
              </w:rPr>
            </w:pPr>
          </w:p>
        </w:tc>
        <w:tc>
          <w:tcPr>
            <w:tcW w:w="1402" w:type="dxa"/>
            <w:hideMark/>
          </w:tcPr>
          <w:p w14:paraId="616E0D92" w14:textId="77777777" w:rsidR="00035B2B" w:rsidRDefault="00035B2B">
            <w:pPr>
              <w:pStyle w:val="Glava"/>
              <w:tabs>
                <w:tab w:val="left" w:pos="708"/>
              </w:tabs>
              <w:jc w:val="both"/>
              <w:rPr>
                <w:i w:val="0"/>
                <w:sz w:val="22"/>
                <w:szCs w:val="22"/>
              </w:rPr>
            </w:pPr>
            <w:r>
              <w:rPr>
                <w:i w:val="0"/>
                <w:sz w:val="22"/>
                <w:szCs w:val="22"/>
              </w:rPr>
              <w:t>Podizvajalec:</w:t>
            </w:r>
          </w:p>
        </w:tc>
        <w:tc>
          <w:tcPr>
            <w:tcW w:w="3592" w:type="dxa"/>
            <w:gridSpan w:val="2"/>
            <w:tcBorders>
              <w:top w:val="nil"/>
              <w:left w:val="nil"/>
              <w:bottom w:val="single" w:sz="4" w:space="0" w:color="auto"/>
              <w:right w:val="nil"/>
            </w:tcBorders>
          </w:tcPr>
          <w:p w14:paraId="560B8ACE" w14:textId="77777777" w:rsidR="00035B2B" w:rsidRDefault="00035B2B">
            <w:pPr>
              <w:pStyle w:val="Glava"/>
              <w:tabs>
                <w:tab w:val="left" w:pos="708"/>
              </w:tabs>
              <w:jc w:val="both"/>
              <w:rPr>
                <w:i w:val="0"/>
                <w:sz w:val="22"/>
                <w:szCs w:val="22"/>
              </w:rPr>
            </w:pPr>
          </w:p>
        </w:tc>
      </w:tr>
      <w:tr w:rsidR="00035B2B" w14:paraId="12291A19" w14:textId="77777777" w:rsidTr="0000665F">
        <w:tc>
          <w:tcPr>
            <w:tcW w:w="1601" w:type="dxa"/>
          </w:tcPr>
          <w:p w14:paraId="03693815" w14:textId="77777777" w:rsidR="00035B2B" w:rsidRDefault="00035B2B">
            <w:pPr>
              <w:pStyle w:val="Glava"/>
              <w:tabs>
                <w:tab w:val="left" w:pos="708"/>
              </w:tabs>
              <w:jc w:val="both"/>
              <w:rPr>
                <w:i w:val="0"/>
                <w:sz w:val="16"/>
                <w:szCs w:val="16"/>
              </w:rPr>
            </w:pPr>
          </w:p>
        </w:tc>
        <w:tc>
          <w:tcPr>
            <w:tcW w:w="1761" w:type="dxa"/>
            <w:tcBorders>
              <w:top w:val="single" w:sz="4" w:space="0" w:color="auto"/>
              <w:left w:val="nil"/>
              <w:bottom w:val="nil"/>
              <w:right w:val="nil"/>
            </w:tcBorders>
          </w:tcPr>
          <w:p w14:paraId="7699250A" w14:textId="77777777" w:rsidR="00035B2B" w:rsidRDefault="00035B2B">
            <w:pPr>
              <w:pStyle w:val="Glava"/>
              <w:tabs>
                <w:tab w:val="left" w:pos="708"/>
              </w:tabs>
              <w:jc w:val="both"/>
              <w:rPr>
                <w:i w:val="0"/>
                <w:sz w:val="16"/>
                <w:szCs w:val="16"/>
              </w:rPr>
            </w:pPr>
          </w:p>
        </w:tc>
        <w:tc>
          <w:tcPr>
            <w:tcW w:w="532" w:type="dxa"/>
          </w:tcPr>
          <w:p w14:paraId="6C2EDF4D" w14:textId="77777777" w:rsidR="00035B2B" w:rsidRDefault="00035B2B">
            <w:pPr>
              <w:pStyle w:val="Glava"/>
              <w:tabs>
                <w:tab w:val="left" w:pos="708"/>
              </w:tabs>
              <w:jc w:val="both"/>
              <w:rPr>
                <w:i w:val="0"/>
                <w:sz w:val="16"/>
                <w:szCs w:val="16"/>
              </w:rPr>
            </w:pPr>
          </w:p>
        </w:tc>
        <w:tc>
          <w:tcPr>
            <w:tcW w:w="1754" w:type="dxa"/>
            <w:gridSpan w:val="2"/>
          </w:tcPr>
          <w:p w14:paraId="5D3971C0" w14:textId="77777777" w:rsidR="00035B2B" w:rsidRDefault="00035B2B">
            <w:pPr>
              <w:pStyle w:val="Glava"/>
              <w:tabs>
                <w:tab w:val="left" w:pos="708"/>
              </w:tabs>
              <w:jc w:val="both"/>
              <w:rPr>
                <w:i w:val="0"/>
                <w:sz w:val="16"/>
                <w:szCs w:val="16"/>
              </w:rPr>
            </w:pPr>
          </w:p>
        </w:tc>
        <w:tc>
          <w:tcPr>
            <w:tcW w:w="3240" w:type="dxa"/>
            <w:tcBorders>
              <w:top w:val="single" w:sz="4" w:space="0" w:color="auto"/>
              <w:left w:val="nil"/>
              <w:bottom w:val="nil"/>
              <w:right w:val="nil"/>
            </w:tcBorders>
          </w:tcPr>
          <w:p w14:paraId="7FCDB86D" w14:textId="77777777" w:rsidR="00035B2B" w:rsidRDefault="00035B2B">
            <w:pPr>
              <w:pStyle w:val="Glava"/>
              <w:tabs>
                <w:tab w:val="left" w:pos="708"/>
              </w:tabs>
              <w:jc w:val="both"/>
              <w:rPr>
                <w:i w:val="0"/>
                <w:sz w:val="16"/>
                <w:szCs w:val="16"/>
              </w:rPr>
            </w:pPr>
          </w:p>
        </w:tc>
      </w:tr>
      <w:tr w:rsidR="00035B2B" w14:paraId="1C3EA8A5" w14:textId="77777777" w:rsidTr="0000665F">
        <w:tc>
          <w:tcPr>
            <w:tcW w:w="1601" w:type="dxa"/>
          </w:tcPr>
          <w:p w14:paraId="4DDAE528" w14:textId="77777777" w:rsidR="00035B2B" w:rsidRDefault="00035B2B">
            <w:pPr>
              <w:pStyle w:val="Glava"/>
              <w:tabs>
                <w:tab w:val="left" w:pos="708"/>
              </w:tabs>
              <w:jc w:val="both"/>
              <w:rPr>
                <w:i w:val="0"/>
                <w:sz w:val="22"/>
                <w:szCs w:val="22"/>
              </w:rPr>
            </w:pPr>
          </w:p>
        </w:tc>
        <w:tc>
          <w:tcPr>
            <w:tcW w:w="1761" w:type="dxa"/>
          </w:tcPr>
          <w:p w14:paraId="61961296" w14:textId="77777777" w:rsidR="00035B2B" w:rsidRDefault="00035B2B">
            <w:pPr>
              <w:pStyle w:val="Glava"/>
              <w:tabs>
                <w:tab w:val="left" w:pos="708"/>
              </w:tabs>
              <w:jc w:val="both"/>
              <w:rPr>
                <w:i w:val="0"/>
                <w:sz w:val="22"/>
                <w:szCs w:val="22"/>
              </w:rPr>
            </w:pPr>
          </w:p>
        </w:tc>
        <w:tc>
          <w:tcPr>
            <w:tcW w:w="532" w:type="dxa"/>
          </w:tcPr>
          <w:p w14:paraId="5553E347" w14:textId="77777777" w:rsidR="00035B2B" w:rsidRDefault="00035B2B">
            <w:pPr>
              <w:pStyle w:val="Glava"/>
              <w:tabs>
                <w:tab w:val="left" w:pos="708"/>
              </w:tabs>
              <w:jc w:val="both"/>
              <w:rPr>
                <w:i w:val="0"/>
                <w:sz w:val="22"/>
                <w:szCs w:val="22"/>
              </w:rPr>
            </w:pPr>
          </w:p>
        </w:tc>
        <w:tc>
          <w:tcPr>
            <w:tcW w:w="1754" w:type="dxa"/>
            <w:gridSpan w:val="2"/>
            <w:hideMark/>
          </w:tcPr>
          <w:p w14:paraId="0E42EC05" w14:textId="77777777" w:rsidR="00035B2B" w:rsidRDefault="00035B2B">
            <w:pPr>
              <w:pStyle w:val="Glava"/>
              <w:tabs>
                <w:tab w:val="left" w:pos="708"/>
              </w:tabs>
              <w:jc w:val="both"/>
              <w:rPr>
                <w:i w:val="0"/>
                <w:sz w:val="22"/>
                <w:szCs w:val="22"/>
              </w:rPr>
            </w:pPr>
            <w:r>
              <w:rPr>
                <w:i w:val="0"/>
                <w:sz w:val="22"/>
                <w:szCs w:val="22"/>
              </w:rPr>
              <w:t>Žig in podpis:</w:t>
            </w:r>
          </w:p>
        </w:tc>
        <w:tc>
          <w:tcPr>
            <w:tcW w:w="3240" w:type="dxa"/>
            <w:tcBorders>
              <w:top w:val="nil"/>
              <w:left w:val="nil"/>
              <w:bottom w:val="single" w:sz="4" w:space="0" w:color="auto"/>
              <w:right w:val="nil"/>
            </w:tcBorders>
          </w:tcPr>
          <w:p w14:paraId="38652B66" w14:textId="77777777" w:rsidR="00035B2B" w:rsidRDefault="00035B2B">
            <w:pPr>
              <w:pStyle w:val="Glava"/>
              <w:tabs>
                <w:tab w:val="left" w:pos="708"/>
              </w:tabs>
              <w:jc w:val="both"/>
              <w:rPr>
                <w:i w:val="0"/>
                <w:sz w:val="22"/>
                <w:szCs w:val="22"/>
              </w:rPr>
            </w:pPr>
          </w:p>
        </w:tc>
      </w:tr>
    </w:tbl>
    <w:p w14:paraId="2AD88B73" w14:textId="77777777" w:rsidR="00035B2B" w:rsidRDefault="00035B2B" w:rsidP="00035B2B">
      <w:pPr>
        <w:pStyle w:val="Glava"/>
        <w:tabs>
          <w:tab w:val="left" w:pos="708"/>
        </w:tabs>
        <w:jc w:val="both"/>
        <w:rPr>
          <w:i w:val="0"/>
          <w:sz w:val="22"/>
          <w:szCs w:val="22"/>
        </w:rPr>
      </w:pPr>
    </w:p>
    <w:p w14:paraId="506A7585" w14:textId="77777777" w:rsidR="00035B2B" w:rsidRDefault="00035B2B" w:rsidP="00035B2B">
      <w:pPr>
        <w:pStyle w:val="Glava"/>
        <w:tabs>
          <w:tab w:val="left" w:pos="708"/>
        </w:tabs>
        <w:jc w:val="both"/>
        <w:rPr>
          <w:i w:val="0"/>
          <w:sz w:val="22"/>
          <w:szCs w:val="22"/>
        </w:rPr>
      </w:pPr>
    </w:p>
    <w:p w14:paraId="1F2B58BE" w14:textId="77777777" w:rsidR="00035B2B" w:rsidRDefault="00035B2B" w:rsidP="00035B2B">
      <w:pPr>
        <w:pStyle w:val="Glava"/>
        <w:tabs>
          <w:tab w:val="left" w:pos="708"/>
        </w:tabs>
        <w:jc w:val="both"/>
        <w:rPr>
          <w:i w:val="0"/>
          <w:sz w:val="22"/>
          <w:szCs w:val="22"/>
        </w:rPr>
      </w:pPr>
    </w:p>
    <w:p w14:paraId="5CF83A4D" w14:textId="77777777" w:rsidR="00035B2B" w:rsidRDefault="00035B2B" w:rsidP="00035B2B">
      <w:pPr>
        <w:pStyle w:val="Glava"/>
        <w:tabs>
          <w:tab w:val="left" w:pos="708"/>
        </w:tabs>
        <w:ind w:left="1080"/>
        <w:jc w:val="both"/>
        <w:rPr>
          <w:i w:val="0"/>
          <w:sz w:val="22"/>
          <w:szCs w:val="22"/>
        </w:rPr>
      </w:pPr>
    </w:p>
    <w:p w14:paraId="39E18E8A" w14:textId="77777777" w:rsidR="00035B2B" w:rsidRDefault="00035B2B" w:rsidP="00035B2B">
      <w:pPr>
        <w:pStyle w:val="Glava"/>
        <w:tabs>
          <w:tab w:val="left" w:pos="708"/>
        </w:tabs>
        <w:ind w:left="1080"/>
        <w:jc w:val="both"/>
        <w:rPr>
          <w:i w:val="0"/>
          <w:sz w:val="22"/>
          <w:szCs w:val="22"/>
        </w:rPr>
      </w:pPr>
    </w:p>
    <w:p w14:paraId="1D26138F" w14:textId="77777777" w:rsidR="00035B2B" w:rsidRDefault="00035B2B" w:rsidP="00035B2B">
      <w:pPr>
        <w:pStyle w:val="Glava"/>
        <w:tabs>
          <w:tab w:val="left" w:pos="708"/>
        </w:tabs>
        <w:ind w:left="1080"/>
        <w:jc w:val="both"/>
        <w:rPr>
          <w:i w:val="0"/>
          <w:sz w:val="22"/>
          <w:szCs w:val="22"/>
        </w:rPr>
      </w:pPr>
    </w:p>
    <w:p w14:paraId="58C91D1B" w14:textId="77777777" w:rsidR="00035B2B" w:rsidRDefault="00035B2B" w:rsidP="00035B2B">
      <w:pPr>
        <w:pStyle w:val="Glava"/>
        <w:tabs>
          <w:tab w:val="left" w:pos="708"/>
        </w:tabs>
        <w:ind w:left="1080"/>
        <w:jc w:val="both"/>
        <w:rPr>
          <w:i w:val="0"/>
          <w:sz w:val="22"/>
          <w:szCs w:val="22"/>
        </w:rPr>
      </w:pPr>
    </w:p>
    <w:p w14:paraId="366E6B94" w14:textId="77777777" w:rsidR="00035B2B" w:rsidRDefault="00035B2B" w:rsidP="00035B2B">
      <w:pPr>
        <w:pStyle w:val="Glava"/>
        <w:tabs>
          <w:tab w:val="left" w:pos="708"/>
        </w:tabs>
        <w:ind w:left="1080"/>
        <w:jc w:val="both"/>
        <w:rPr>
          <w:i w:val="0"/>
          <w:sz w:val="22"/>
          <w:szCs w:val="22"/>
        </w:rPr>
      </w:pPr>
    </w:p>
    <w:p w14:paraId="4521CD47" w14:textId="77777777" w:rsidR="00035B2B" w:rsidRDefault="00035B2B" w:rsidP="00035B2B">
      <w:pPr>
        <w:pStyle w:val="Glava"/>
        <w:tabs>
          <w:tab w:val="left" w:pos="708"/>
        </w:tabs>
        <w:ind w:left="1080"/>
        <w:jc w:val="both"/>
        <w:rPr>
          <w:i w:val="0"/>
          <w:sz w:val="22"/>
          <w:szCs w:val="22"/>
        </w:rPr>
      </w:pPr>
    </w:p>
    <w:p w14:paraId="3CCD05B1" w14:textId="77777777" w:rsidR="00035B2B" w:rsidRDefault="00035B2B" w:rsidP="00035B2B">
      <w:pPr>
        <w:pStyle w:val="Glava"/>
        <w:tabs>
          <w:tab w:val="left" w:pos="708"/>
        </w:tabs>
        <w:ind w:left="1080"/>
        <w:jc w:val="both"/>
        <w:rPr>
          <w:i w:val="0"/>
          <w:sz w:val="22"/>
          <w:szCs w:val="22"/>
        </w:rPr>
      </w:pPr>
    </w:p>
    <w:p w14:paraId="20603C88" w14:textId="77777777" w:rsidR="00035B2B" w:rsidRDefault="00035B2B" w:rsidP="00035B2B">
      <w:pPr>
        <w:pStyle w:val="Glava"/>
        <w:tabs>
          <w:tab w:val="left" w:pos="708"/>
        </w:tabs>
        <w:ind w:left="1080"/>
        <w:jc w:val="both"/>
        <w:rPr>
          <w:i w:val="0"/>
          <w:sz w:val="22"/>
          <w:szCs w:val="22"/>
        </w:rPr>
      </w:pPr>
    </w:p>
    <w:p w14:paraId="26FEF018" w14:textId="77777777" w:rsidR="00035B2B" w:rsidRDefault="00035B2B" w:rsidP="00035B2B">
      <w:pPr>
        <w:pStyle w:val="Glava"/>
        <w:tabs>
          <w:tab w:val="left" w:pos="708"/>
        </w:tabs>
        <w:ind w:left="1080"/>
        <w:jc w:val="both"/>
        <w:rPr>
          <w:i w:val="0"/>
          <w:sz w:val="22"/>
          <w:szCs w:val="22"/>
        </w:rPr>
      </w:pPr>
    </w:p>
    <w:p w14:paraId="1D4D9586" w14:textId="77777777" w:rsidR="00035B2B" w:rsidRDefault="00035B2B" w:rsidP="00035B2B">
      <w:pPr>
        <w:pStyle w:val="Glava"/>
        <w:tabs>
          <w:tab w:val="left" w:pos="708"/>
        </w:tabs>
        <w:ind w:left="1080"/>
        <w:jc w:val="both"/>
        <w:rPr>
          <w:i w:val="0"/>
          <w:sz w:val="22"/>
          <w:szCs w:val="22"/>
        </w:rPr>
      </w:pPr>
    </w:p>
    <w:p w14:paraId="446DF020" w14:textId="77777777" w:rsidR="00035B2B" w:rsidRDefault="00035B2B" w:rsidP="00035B2B">
      <w:pPr>
        <w:pStyle w:val="Glava"/>
        <w:tabs>
          <w:tab w:val="left" w:pos="708"/>
        </w:tabs>
        <w:ind w:left="1080"/>
        <w:jc w:val="both"/>
        <w:rPr>
          <w:i w:val="0"/>
          <w:sz w:val="22"/>
          <w:szCs w:val="22"/>
        </w:rPr>
      </w:pPr>
    </w:p>
    <w:p w14:paraId="48A1C92D" w14:textId="77777777" w:rsidR="00B2007E" w:rsidRDefault="00B2007E" w:rsidP="00770423">
      <w:pPr>
        <w:rPr>
          <w:b/>
          <w:i w:val="0"/>
          <w:sz w:val="22"/>
          <w:szCs w:val="22"/>
        </w:rPr>
      </w:pPr>
    </w:p>
    <w:p w14:paraId="01AF9D1E" w14:textId="77777777" w:rsidR="00B2007E" w:rsidRDefault="00B2007E" w:rsidP="00035B2B">
      <w:pPr>
        <w:ind w:left="1080"/>
        <w:jc w:val="right"/>
        <w:rPr>
          <w:b/>
          <w:i w:val="0"/>
          <w:sz w:val="22"/>
          <w:szCs w:val="22"/>
        </w:rPr>
      </w:pPr>
    </w:p>
    <w:p w14:paraId="492B2C3D" w14:textId="77777777" w:rsidR="00035B2B" w:rsidRDefault="00AF423B" w:rsidP="00035B2B">
      <w:pPr>
        <w:ind w:left="1080"/>
        <w:jc w:val="right"/>
        <w:rPr>
          <w:b/>
          <w:i w:val="0"/>
          <w:sz w:val="22"/>
          <w:szCs w:val="22"/>
        </w:rPr>
      </w:pPr>
      <w:r>
        <w:rPr>
          <w:b/>
          <w:i w:val="0"/>
          <w:sz w:val="22"/>
          <w:szCs w:val="22"/>
        </w:rPr>
        <w:lastRenderedPageBreak/>
        <w:t xml:space="preserve">PRILOGA </w:t>
      </w:r>
      <w:r w:rsidR="00104CD9">
        <w:rPr>
          <w:b/>
          <w:i w:val="0"/>
          <w:sz w:val="22"/>
          <w:szCs w:val="22"/>
        </w:rPr>
        <w:t>7</w:t>
      </w:r>
      <w:r w:rsidR="00035B2B">
        <w:rPr>
          <w:b/>
          <w:i w:val="0"/>
          <w:sz w:val="22"/>
          <w:szCs w:val="22"/>
        </w:rPr>
        <w:t>/3 a</w:t>
      </w:r>
    </w:p>
    <w:p w14:paraId="184CFDAD" w14:textId="77777777" w:rsidR="00035B2B" w:rsidRDefault="00035B2B" w:rsidP="00035B2B">
      <w:pPr>
        <w:ind w:left="1080"/>
        <w:jc w:val="center"/>
        <w:rPr>
          <w:i w:val="0"/>
          <w:sz w:val="22"/>
          <w:szCs w:val="22"/>
        </w:rPr>
      </w:pPr>
    </w:p>
    <w:p w14:paraId="5CAC9456" w14:textId="77777777" w:rsidR="00035B2B" w:rsidRDefault="00035B2B" w:rsidP="00035B2B">
      <w:pPr>
        <w:ind w:left="1080"/>
        <w:jc w:val="center"/>
        <w:rPr>
          <w:i w:val="0"/>
          <w:sz w:val="22"/>
          <w:szCs w:val="22"/>
        </w:rPr>
      </w:pPr>
    </w:p>
    <w:p w14:paraId="63C393D0" w14:textId="77777777" w:rsidR="00035B2B" w:rsidRDefault="00035B2B" w:rsidP="00035B2B">
      <w:pPr>
        <w:ind w:left="1080"/>
        <w:jc w:val="center"/>
        <w:rPr>
          <w:i w:val="0"/>
          <w:sz w:val="22"/>
          <w:szCs w:val="22"/>
        </w:rPr>
      </w:pPr>
    </w:p>
    <w:p w14:paraId="610A73F8" w14:textId="77777777" w:rsidR="00035B2B" w:rsidRDefault="00035B2B" w:rsidP="00035B2B">
      <w:pPr>
        <w:ind w:left="1080"/>
        <w:jc w:val="center"/>
        <w:rPr>
          <w:i w:val="0"/>
          <w:sz w:val="22"/>
          <w:szCs w:val="22"/>
        </w:rPr>
      </w:pPr>
    </w:p>
    <w:p w14:paraId="690FD007" w14:textId="77777777" w:rsidR="00035B2B" w:rsidRDefault="00035B2B" w:rsidP="00035B2B">
      <w:pPr>
        <w:ind w:left="1080"/>
        <w:jc w:val="center"/>
        <w:rPr>
          <w:i w:val="0"/>
          <w:sz w:val="22"/>
          <w:szCs w:val="22"/>
        </w:rPr>
      </w:pPr>
    </w:p>
    <w:p w14:paraId="1EAC7BB4" w14:textId="77777777" w:rsidR="00035B2B" w:rsidRPr="00B2007E" w:rsidRDefault="00035B2B" w:rsidP="00035B2B">
      <w:pPr>
        <w:spacing w:before="240" w:after="60"/>
        <w:ind w:left="1080"/>
        <w:jc w:val="center"/>
        <w:outlineLvl w:val="6"/>
        <w:rPr>
          <w:b/>
          <w:i w:val="0"/>
          <w:sz w:val="28"/>
          <w:szCs w:val="32"/>
        </w:rPr>
      </w:pPr>
      <w:r w:rsidRPr="00B2007E">
        <w:rPr>
          <w:b/>
          <w:i w:val="0"/>
          <w:sz w:val="28"/>
          <w:szCs w:val="32"/>
        </w:rPr>
        <w:t>ZAHTEVA PODIZVAJALCA ZA NEPOSREDNO PLAČILO</w:t>
      </w:r>
    </w:p>
    <w:p w14:paraId="5A127617" w14:textId="77777777" w:rsidR="00035B2B" w:rsidRDefault="00035B2B" w:rsidP="00035B2B">
      <w:pPr>
        <w:ind w:left="1080"/>
        <w:rPr>
          <w:i w:val="0"/>
          <w:sz w:val="22"/>
          <w:szCs w:val="22"/>
        </w:rPr>
      </w:pPr>
    </w:p>
    <w:p w14:paraId="1149380F" w14:textId="77777777" w:rsidR="00035B2B" w:rsidRDefault="00035B2B" w:rsidP="00035B2B">
      <w:pPr>
        <w:ind w:left="1080"/>
        <w:rPr>
          <w:i w:val="0"/>
          <w:sz w:val="22"/>
          <w:szCs w:val="22"/>
        </w:rPr>
      </w:pPr>
    </w:p>
    <w:p w14:paraId="40F859E9" w14:textId="77777777" w:rsidR="00035B2B" w:rsidRDefault="00035B2B" w:rsidP="0000665F">
      <w:pPr>
        <w:pStyle w:val="Glava"/>
        <w:tabs>
          <w:tab w:val="left" w:pos="708"/>
        </w:tabs>
        <w:ind w:left="1020"/>
        <w:jc w:val="both"/>
        <w:rPr>
          <w:i w:val="0"/>
          <w:sz w:val="22"/>
          <w:szCs w:val="22"/>
        </w:rPr>
      </w:pPr>
      <w:r>
        <w:rPr>
          <w:i w:val="0"/>
          <w:sz w:val="22"/>
          <w:szCs w:val="22"/>
        </w:rPr>
        <w:t>Kot podizvajalec gospodarskega subjekta _______________________________________________ ____________________________________(</w:t>
      </w:r>
      <w:r>
        <w:rPr>
          <w:sz w:val="22"/>
          <w:szCs w:val="22"/>
        </w:rPr>
        <w:t xml:space="preserve">naziv in sedež </w:t>
      </w:r>
      <w:r w:rsidRPr="00B2007E">
        <w:rPr>
          <w:sz w:val="22"/>
          <w:szCs w:val="22"/>
        </w:rPr>
        <w:t>gospodarskega subjekta, ki v prijavi nominira podizvajalca</w:t>
      </w:r>
      <w:r w:rsidRPr="00B2007E">
        <w:rPr>
          <w:i w:val="0"/>
          <w:sz w:val="22"/>
          <w:szCs w:val="22"/>
        </w:rPr>
        <w:t>) izrecno zahtevamo, da za javno naročilo</w:t>
      </w:r>
      <w:r w:rsidR="00B2007E" w:rsidRPr="00B2007E">
        <w:rPr>
          <w:i w:val="0"/>
          <w:sz w:val="22"/>
          <w:szCs w:val="22"/>
        </w:rPr>
        <w:t xml:space="preserve"> </w:t>
      </w:r>
      <w:r w:rsidR="00A4453B" w:rsidRPr="00B2007E">
        <w:rPr>
          <w:b/>
          <w:i w:val="0"/>
          <w:sz w:val="22"/>
          <w:szCs w:val="22"/>
        </w:rPr>
        <w:t xml:space="preserve">Izvajanje storitev okolju prijaznega čiščenja </w:t>
      </w:r>
      <w:r w:rsidR="00B2007E" w:rsidRPr="00B2007E">
        <w:rPr>
          <w:b/>
          <w:i w:val="0"/>
          <w:sz w:val="22"/>
          <w:szCs w:val="22"/>
        </w:rPr>
        <w:t xml:space="preserve">v </w:t>
      </w:r>
      <w:r w:rsidR="0012357E">
        <w:rPr>
          <w:b/>
          <w:i w:val="0"/>
          <w:sz w:val="22"/>
          <w:szCs w:val="22"/>
        </w:rPr>
        <w:t>Vrtcu Mojca</w:t>
      </w:r>
      <w:r w:rsidR="00023AF9">
        <w:rPr>
          <w:b/>
          <w:i w:val="0"/>
          <w:sz w:val="22"/>
          <w:szCs w:val="22"/>
        </w:rPr>
        <w:t xml:space="preserve"> </w:t>
      </w:r>
      <w:r w:rsidR="00C46A63" w:rsidRPr="000C3D61">
        <w:rPr>
          <w:b/>
          <w:i w:val="0"/>
          <w:color w:val="000000" w:themeColor="text1"/>
          <w:sz w:val="22"/>
          <w:szCs w:val="22"/>
        </w:rPr>
        <w:t xml:space="preserve">za obdobje </w:t>
      </w:r>
      <w:r w:rsidR="00307E40" w:rsidRPr="00755C8E">
        <w:rPr>
          <w:b/>
          <w:i w:val="0"/>
          <w:color w:val="000000" w:themeColor="text1"/>
          <w:sz w:val="22"/>
          <w:szCs w:val="22"/>
        </w:rPr>
        <w:t>treh</w:t>
      </w:r>
      <w:r w:rsidR="00FA472F" w:rsidRPr="000C3D61">
        <w:rPr>
          <w:b/>
          <w:i w:val="0"/>
          <w:color w:val="000000" w:themeColor="text1"/>
          <w:sz w:val="22"/>
          <w:szCs w:val="22"/>
        </w:rPr>
        <w:t xml:space="preserve"> </w:t>
      </w:r>
      <w:r w:rsidR="00C46A63" w:rsidRPr="000C3D61">
        <w:rPr>
          <w:b/>
          <w:i w:val="0"/>
          <w:color w:val="000000" w:themeColor="text1"/>
          <w:sz w:val="22"/>
          <w:szCs w:val="22"/>
        </w:rPr>
        <w:t>let</w:t>
      </w:r>
      <w:r w:rsidR="00A4453B" w:rsidRPr="000C3D61">
        <w:rPr>
          <w:i w:val="0"/>
          <w:color w:val="000000" w:themeColor="text1"/>
          <w:sz w:val="22"/>
          <w:szCs w:val="22"/>
        </w:rPr>
        <w:t xml:space="preserve"> </w:t>
      </w:r>
      <w:r w:rsidRPr="00B2007E">
        <w:rPr>
          <w:i w:val="0"/>
          <w:sz w:val="22"/>
          <w:szCs w:val="22"/>
        </w:rPr>
        <w:t>naročnik za opr</w:t>
      </w:r>
      <w:r>
        <w:rPr>
          <w:i w:val="0"/>
          <w:sz w:val="22"/>
          <w:szCs w:val="22"/>
        </w:rPr>
        <w:t>avljena dela, ki smo jih izvedli v zvezi s predmetnim javnim naročilom, izvede neposredna plačila, ob predhodni potrditvi računa s strani izvajalca, na naš transakcijski račun.</w:t>
      </w:r>
    </w:p>
    <w:p w14:paraId="129E1DE8" w14:textId="77777777" w:rsidR="00035B2B" w:rsidRDefault="00035B2B" w:rsidP="00035B2B">
      <w:pPr>
        <w:jc w:val="right"/>
        <w:rPr>
          <w:b/>
          <w:i w:val="0"/>
          <w:sz w:val="22"/>
          <w:szCs w:val="22"/>
        </w:rPr>
      </w:pPr>
    </w:p>
    <w:p w14:paraId="56EE1416" w14:textId="77777777" w:rsidR="00035B2B" w:rsidRDefault="00035B2B" w:rsidP="00035B2B">
      <w:pPr>
        <w:jc w:val="right"/>
        <w:rPr>
          <w:b/>
          <w:i w:val="0"/>
          <w:sz w:val="22"/>
          <w:szCs w:val="22"/>
        </w:rPr>
      </w:pPr>
    </w:p>
    <w:p w14:paraId="068582C9" w14:textId="77777777" w:rsidR="00035B2B" w:rsidRDefault="00035B2B" w:rsidP="00035B2B">
      <w:pPr>
        <w:jc w:val="right"/>
        <w:rPr>
          <w:b/>
          <w:i w:val="0"/>
          <w:sz w:val="22"/>
          <w:szCs w:val="22"/>
        </w:rPr>
      </w:pPr>
    </w:p>
    <w:p w14:paraId="4AF716FC" w14:textId="77777777" w:rsidR="00035B2B" w:rsidRDefault="00035B2B" w:rsidP="0000665F">
      <w:pPr>
        <w:ind w:left="1020"/>
        <w:jc w:val="both"/>
        <w:rPr>
          <w:i w:val="0"/>
          <w:sz w:val="22"/>
          <w:szCs w:val="22"/>
        </w:rPr>
      </w:pPr>
      <w:r>
        <w:rPr>
          <w:i w:val="0"/>
          <w:sz w:val="22"/>
          <w:szCs w:val="22"/>
        </w:rPr>
        <w:t>Datum:____________</w:t>
      </w:r>
      <w:r>
        <w:rPr>
          <w:i w:val="0"/>
          <w:sz w:val="22"/>
          <w:szCs w:val="22"/>
        </w:rPr>
        <w:tab/>
      </w:r>
      <w:r>
        <w:rPr>
          <w:i w:val="0"/>
          <w:sz w:val="22"/>
          <w:szCs w:val="22"/>
        </w:rPr>
        <w:tab/>
        <w:t xml:space="preserve">          Žig</w:t>
      </w:r>
      <w:r>
        <w:rPr>
          <w:i w:val="0"/>
          <w:sz w:val="22"/>
          <w:szCs w:val="22"/>
        </w:rPr>
        <w:tab/>
        <w:t xml:space="preserve">                  Podpis podizvajalca:</w:t>
      </w:r>
    </w:p>
    <w:p w14:paraId="0439A3B5" w14:textId="77777777" w:rsidR="00035B2B" w:rsidRDefault="00035B2B" w:rsidP="00035B2B">
      <w:pPr>
        <w:ind w:left="1080"/>
        <w:jc w:val="both"/>
        <w:rPr>
          <w:i w:val="0"/>
          <w:sz w:val="22"/>
          <w:szCs w:val="22"/>
        </w:rPr>
      </w:pPr>
    </w:p>
    <w:p w14:paraId="324A0848" w14:textId="77777777" w:rsidR="00035B2B" w:rsidRDefault="00035B2B" w:rsidP="00035B2B">
      <w:pPr>
        <w:ind w:left="1080"/>
        <w:jc w:val="both"/>
        <w:rPr>
          <w:i w:val="0"/>
          <w:sz w:val="22"/>
          <w:szCs w:val="22"/>
        </w:rPr>
      </w:pPr>
    </w:p>
    <w:p w14:paraId="5D2C8E77" w14:textId="77777777" w:rsidR="00035B2B" w:rsidRDefault="00035B2B" w:rsidP="00035B2B">
      <w:pPr>
        <w:ind w:left="1080"/>
        <w:jc w:val="both"/>
        <w:rPr>
          <w:i w:val="0"/>
          <w:sz w:val="22"/>
          <w:szCs w:val="22"/>
        </w:rPr>
      </w:pPr>
    </w:p>
    <w:p w14:paraId="1162630B" w14:textId="77777777" w:rsidR="00035B2B" w:rsidRDefault="00035B2B" w:rsidP="00035B2B">
      <w:pPr>
        <w:ind w:left="1080"/>
        <w:jc w:val="both"/>
        <w:rPr>
          <w:i w:val="0"/>
          <w:sz w:val="22"/>
          <w:szCs w:val="22"/>
        </w:rPr>
      </w:pPr>
    </w:p>
    <w:p w14:paraId="067E617C" w14:textId="77777777" w:rsidR="00035B2B" w:rsidRDefault="00035B2B" w:rsidP="00035B2B">
      <w:pPr>
        <w:ind w:left="1080"/>
        <w:jc w:val="both"/>
        <w:rPr>
          <w:i w:val="0"/>
          <w:sz w:val="22"/>
          <w:szCs w:val="22"/>
        </w:rPr>
      </w:pPr>
    </w:p>
    <w:p w14:paraId="396E8646" w14:textId="77777777" w:rsidR="00035B2B" w:rsidRDefault="00035B2B" w:rsidP="00035B2B">
      <w:pPr>
        <w:ind w:left="1080"/>
        <w:jc w:val="both"/>
        <w:rPr>
          <w:i w:val="0"/>
          <w:sz w:val="22"/>
          <w:szCs w:val="22"/>
        </w:rPr>
      </w:pPr>
    </w:p>
    <w:p w14:paraId="6021F60E" w14:textId="77777777" w:rsidR="00035B2B" w:rsidRDefault="00035B2B" w:rsidP="00035B2B">
      <w:pPr>
        <w:ind w:left="1080"/>
        <w:jc w:val="both"/>
        <w:rPr>
          <w:i w:val="0"/>
          <w:sz w:val="22"/>
          <w:szCs w:val="22"/>
        </w:rPr>
      </w:pPr>
    </w:p>
    <w:p w14:paraId="11E973FF" w14:textId="77777777" w:rsidR="00035B2B" w:rsidRDefault="00035B2B" w:rsidP="00035B2B">
      <w:pPr>
        <w:ind w:left="1080"/>
        <w:jc w:val="both"/>
        <w:rPr>
          <w:i w:val="0"/>
          <w:sz w:val="22"/>
          <w:szCs w:val="22"/>
        </w:rPr>
      </w:pPr>
    </w:p>
    <w:p w14:paraId="4413A93F" w14:textId="77777777" w:rsidR="00035B2B" w:rsidRDefault="00035B2B" w:rsidP="00035B2B">
      <w:pPr>
        <w:ind w:left="1080"/>
        <w:jc w:val="both"/>
        <w:rPr>
          <w:i w:val="0"/>
          <w:sz w:val="22"/>
          <w:szCs w:val="22"/>
        </w:rPr>
      </w:pPr>
    </w:p>
    <w:p w14:paraId="4150A4C9" w14:textId="77777777" w:rsidR="00035B2B" w:rsidRDefault="00035B2B" w:rsidP="00035B2B">
      <w:pPr>
        <w:ind w:left="1080"/>
        <w:jc w:val="both"/>
        <w:rPr>
          <w:i w:val="0"/>
          <w:sz w:val="22"/>
          <w:szCs w:val="22"/>
        </w:rPr>
      </w:pPr>
    </w:p>
    <w:p w14:paraId="4DCE9720" w14:textId="77777777" w:rsidR="00035B2B" w:rsidRDefault="00035B2B" w:rsidP="00035B2B">
      <w:pPr>
        <w:ind w:left="1080"/>
        <w:jc w:val="both"/>
        <w:rPr>
          <w:i w:val="0"/>
          <w:sz w:val="22"/>
          <w:szCs w:val="22"/>
        </w:rPr>
      </w:pPr>
    </w:p>
    <w:p w14:paraId="098873E1" w14:textId="77777777" w:rsidR="00035B2B" w:rsidRDefault="00035B2B" w:rsidP="00035B2B">
      <w:pPr>
        <w:ind w:left="1080"/>
        <w:jc w:val="both"/>
        <w:rPr>
          <w:i w:val="0"/>
          <w:sz w:val="22"/>
          <w:szCs w:val="22"/>
        </w:rPr>
      </w:pPr>
    </w:p>
    <w:p w14:paraId="52D23CA1" w14:textId="77777777" w:rsidR="00035B2B" w:rsidRDefault="00035B2B" w:rsidP="00035B2B">
      <w:pPr>
        <w:ind w:left="1080"/>
        <w:jc w:val="both"/>
        <w:rPr>
          <w:i w:val="0"/>
          <w:sz w:val="22"/>
          <w:szCs w:val="22"/>
        </w:rPr>
      </w:pPr>
    </w:p>
    <w:p w14:paraId="666CC7AD" w14:textId="77777777" w:rsidR="00035B2B" w:rsidRDefault="00035B2B" w:rsidP="00035B2B">
      <w:pPr>
        <w:ind w:left="1080"/>
        <w:jc w:val="both"/>
        <w:rPr>
          <w:i w:val="0"/>
          <w:sz w:val="22"/>
          <w:szCs w:val="22"/>
        </w:rPr>
      </w:pPr>
    </w:p>
    <w:p w14:paraId="763513DB" w14:textId="77777777" w:rsidR="00035B2B" w:rsidRDefault="00035B2B" w:rsidP="00035B2B">
      <w:pPr>
        <w:ind w:left="1080"/>
        <w:jc w:val="both"/>
        <w:rPr>
          <w:i w:val="0"/>
          <w:sz w:val="22"/>
          <w:szCs w:val="22"/>
        </w:rPr>
      </w:pPr>
    </w:p>
    <w:p w14:paraId="6D47BADB" w14:textId="77777777" w:rsidR="00035B2B" w:rsidRDefault="00035B2B" w:rsidP="00035B2B">
      <w:pPr>
        <w:ind w:left="1080"/>
        <w:jc w:val="both"/>
        <w:rPr>
          <w:i w:val="0"/>
          <w:sz w:val="22"/>
          <w:szCs w:val="22"/>
        </w:rPr>
      </w:pPr>
    </w:p>
    <w:p w14:paraId="73D85EF6" w14:textId="77777777" w:rsidR="00035B2B" w:rsidRDefault="00035B2B" w:rsidP="00035B2B">
      <w:pPr>
        <w:ind w:left="1080"/>
        <w:jc w:val="both"/>
        <w:rPr>
          <w:i w:val="0"/>
          <w:sz w:val="22"/>
          <w:szCs w:val="22"/>
        </w:rPr>
      </w:pPr>
    </w:p>
    <w:p w14:paraId="4EC009DD" w14:textId="77777777" w:rsidR="00035B2B" w:rsidRDefault="00035B2B" w:rsidP="00035B2B">
      <w:pPr>
        <w:ind w:left="1080"/>
        <w:jc w:val="both"/>
        <w:rPr>
          <w:i w:val="0"/>
          <w:sz w:val="22"/>
          <w:szCs w:val="22"/>
        </w:rPr>
      </w:pPr>
    </w:p>
    <w:p w14:paraId="38473EEC" w14:textId="77777777" w:rsidR="00035B2B" w:rsidRDefault="00035B2B" w:rsidP="00035B2B">
      <w:pPr>
        <w:ind w:left="1080"/>
        <w:jc w:val="both"/>
        <w:rPr>
          <w:i w:val="0"/>
          <w:sz w:val="22"/>
          <w:szCs w:val="22"/>
        </w:rPr>
      </w:pPr>
    </w:p>
    <w:p w14:paraId="2045C332" w14:textId="77777777" w:rsidR="00035B2B" w:rsidRDefault="00035B2B" w:rsidP="00035B2B">
      <w:pPr>
        <w:ind w:left="1080"/>
        <w:jc w:val="both"/>
        <w:rPr>
          <w:i w:val="0"/>
          <w:sz w:val="22"/>
          <w:szCs w:val="22"/>
        </w:rPr>
      </w:pPr>
    </w:p>
    <w:p w14:paraId="2F5E1860" w14:textId="77777777" w:rsidR="00035B2B" w:rsidRDefault="00035B2B" w:rsidP="00035B2B">
      <w:pPr>
        <w:ind w:left="1080"/>
        <w:jc w:val="both"/>
        <w:rPr>
          <w:i w:val="0"/>
          <w:sz w:val="22"/>
          <w:szCs w:val="22"/>
        </w:rPr>
      </w:pPr>
    </w:p>
    <w:p w14:paraId="47D9F217" w14:textId="77777777" w:rsidR="00035B2B" w:rsidRDefault="00035B2B" w:rsidP="00035B2B">
      <w:pPr>
        <w:ind w:left="1080"/>
        <w:jc w:val="both"/>
        <w:rPr>
          <w:i w:val="0"/>
          <w:sz w:val="22"/>
          <w:szCs w:val="22"/>
        </w:rPr>
      </w:pPr>
    </w:p>
    <w:p w14:paraId="0F2946AF" w14:textId="77777777" w:rsidR="00035B2B" w:rsidRDefault="00035B2B" w:rsidP="00035B2B">
      <w:pPr>
        <w:ind w:left="1080"/>
        <w:jc w:val="both"/>
        <w:rPr>
          <w:i w:val="0"/>
          <w:sz w:val="22"/>
          <w:szCs w:val="22"/>
        </w:rPr>
      </w:pPr>
    </w:p>
    <w:p w14:paraId="3D895162" w14:textId="77777777" w:rsidR="00035B2B" w:rsidRDefault="00035B2B" w:rsidP="00035B2B">
      <w:pPr>
        <w:ind w:left="1080"/>
        <w:jc w:val="both"/>
        <w:rPr>
          <w:i w:val="0"/>
          <w:sz w:val="22"/>
          <w:szCs w:val="22"/>
        </w:rPr>
      </w:pPr>
    </w:p>
    <w:p w14:paraId="58040414" w14:textId="77777777" w:rsidR="00035B2B" w:rsidRDefault="00035B2B" w:rsidP="00035B2B">
      <w:pPr>
        <w:ind w:left="1080"/>
        <w:jc w:val="both"/>
        <w:rPr>
          <w:i w:val="0"/>
          <w:sz w:val="22"/>
          <w:szCs w:val="22"/>
        </w:rPr>
      </w:pPr>
    </w:p>
    <w:p w14:paraId="2D1D4730" w14:textId="77777777" w:rsidR="00035B2B" w:rsidRPr="00B2007E" w:rsidRDefault="00035B2B" w:rsidP="00035B2B">
      <w:pPr>
        <w:rPr>
          <w:b/>
          <w:sz w:val="28"/>
          <w:szCs w:val="22"/>
        </w:rPr>
      </w:pPr>
      <w:r w:rsidRPr="00B2007E">
        <w:rPr>
          <w:b/>
          <w:sz w:val="28"/>
          <w:szCs w:val="22"/>
        </w:rPr>
        <w:br w:type="page"/>
      </w:r>
    </w:p>
    <w:p w14:paraId="5740C0B2" w14:textId="77777777" w:rsidR="00035B2B" w:rsidRDefault="00035B2B" w:rsidP="00035B2B">
      <w:pPr>
        <w:jc w:val="right"/>
        <w:rPr>
          <w:b/>
          <w:i w:val="0"/>
          <w:sz w:val="22"/>
          <w:szCs w:val="22"/>
        </w:rPr>
      </w:pPr>
      <w:r>
        <w:rPr>
          <w:b/>
          <w:i w:val="0"/>
          <w:sz w:val="22"/>
          <w:szCs w:val="22"/>
        </w:rPr>
        <w:lastRenderedPageBreak/>
        <w:t xml:space="preserve">PRILOGA </w:t>
      </w:r>
      <w:r w:rsidR="00104CD9">
        <w:rPr>
          <w:b/>
          <w:i w:val="0"/>
          <w:sz w:val="22"/>
          <w:szCs w:val="22"/>
        </w:rPr>
        <w:t>7</w:t>
      </w:r>
      <w:r>
        <w:rPr>
          <w:b/>
          <w:i w:val="0"/>
          <w:sz w:val="22"/>
          <w:szCs w:val="22"/>
        </w:rPr>
        <w:t>/3 b</w:t>
      </w:r>
    </w:p>
    <w:p w14:paraId="6A2D58B5" w14:textId="77777777" w:rsidR="00035B2B" w:rsidRDefault="00035B2B" w:rsidP="00035B2B">
      <w:pPr>
        <w:jc w:val="both"/>
        <w:rPr>
          <w:i w:val="0"/>
          <w:sz w:val="22"/>
          <w:szCs w:val="22"/>
        </w:rPr>
      </w:pPr>
    </w:p>
    <w:p w14:paraId="68B1151B" w14:textId="77777777" w:rsidR="00035B2B" w:rsidRDefault="00035B2B" w:rsidP="00035B2B">
      <w:pPr>
        <w:ind w:left="1080"/>
        <w:jc w:val="both"/>
        <w:rPr>
          <w:i w:val="0"/>
          <w:sz w:val="22"/>
          <w:szCs w:val="22"/>
        </w:rPr>
      </w:pPr>
    </w:p>
    <w:p w14:paraId="6C83A896" w14:textId="77777777" w:rsidR="00035B2B" w:rsidRDefault="00035B2B" w:rsidP="00035B2B">
      <w:pPr>
        <w:ind w:left="1080"/>
        <w:jc w:val="both"/>
        <w:rPr>
          <w:i w:val="0"/>
          <w:sz w:val="22"/>
          <w:szCs w:val="22"/>
        </w:rPr>
      </w:pPr>
    </w:p>
    <w:p w14:paraId="11E78565" w14:textId="77777777" w:rsidR="00035B2B" w:rsidRPr="00B2007E" w:rsidRDefault="00B2007E" w:rsidP="00035B2B">
      <w:pPr>
        <w:spacing w:before="240" w:after="60"/>
        <w:ind w:left="1080"/>
        <w:jc w:val="center"/>
        <w:outlineLvl w:val="6"/>
        <w:rPr>
          <w:b/>
          <w:i w:val="0"/>
          <w:sz w:val="28"/>
          <w:szCs w:val="32"/>
        </w:rPr>
      </w:pPr>
      <w:r>
        <w:rPr>
          <w:b/>
          <w:i w:val="0"/>
          <w:sz w:val="28"/>
          <w:szCs w:val="32"/>
        </w:rPr>
        <w:t>S</w:t>
      </w:r>
      <w:r w:rsidR="00035B2B" w:rsidRPr="00B2007E">
        <w:rPr>
          <w:b/>
          <w:i w:val="0"/>
          <w:sz w:val="28"/>
          <w:szCs w:val="32"/>
        </w:rPr>
        <w:t>OGLASJE</w:t>
      </w:r>
      <w:r>
        <w:rPr>
          <w:b/>
          <w:i w:val="0"/>
          <w:sz w:val="28"/>
          <w:szCs w:val="32"/>
        </w:rPr>
        <w:t xml:space="preserve"> PODIZVAJALCA</w:t>
      </w:r>
    </w:p>
    <w:p w14:paraId="79F533C0" w14:textId="77777777" w:rsidR="00035B2B" w:rsidRDefault="00035B2B" w:rsidP="00035B2B">
      <w:pPr>
        <w:ind w:left="1080"/>
        <w:rPr>
          <w:i w:val="0"/>
          <w:sz w:val="22"/>
          <w:szCs w:val="22"/>
        </w:rPr>
      </w:pPr>
    </w:p>
    <w:p w14:paraId="4ECF5891" w14:textId="77777777" w:rsidR="00035B2B" w:rsidRDefault="00035B2B" w:rsidP="00035B2B">
      <w:pPr>
        <w:ind w:left="1080"/>
        <w:rPr>
          <w:i w:val="0"/>
          <w:sz w:val="22"/>
          <w:szCs w:val="22"/>
        </w:rPr>
      </w:pPr>
    </w:p>
    <w:p w14:paraId="03858A6C" w14:textId="77777777" w:rsidR="00035B2B" w:rsidRDefault="00B2007E" w:rsidP="0000665F">
      <w:pPr>
        <w:ind w:left="1020"/>
        <w:jc w:val="both"/>
        <w:rPr>
          <w:i w:val="0"/>
          <w:sz w:val="22"/>
          <w:szCs w:val="22"/>
        </w:rPr>
      </w:pPr>
      <w:r>
        <w:rPr>
          <w:i w:val="0"/>
          <w:sz w:val="22"/>
          <w:szCs w:val="22"/>
        </w:rPr>
        <w:t xml:space="preserve">Podizvajalec </w:t>
      </w:r>
      <w:r w:rsidRPr="00B2007E">
        <w:rPr>
          <w:sz w:val="22"/>
          <w:szCs w:val="22"/>
        </w:rPr>
        <w:t>(naziv in naslov podizvajalca)</w:t>
      </w:r>
      <w:r w:rsidR="00035B2B">
        <w:rPr>
          <w:i w:val="0"/>
          <w:sz w:val="22"/>
          <w:szCs w:val="22"/>
        </w:rPr>
        <w:t xml:space="preserve"> </w:t>
      </w:r>
      <w:r>
        <w:rPr>
          <w:i w:val="0"/>
          <w:sz w:val="22"/>
          <w:szCs w:val="22"/>
        </w:rPr>
        <w:t>______</w:t>
      </w:r>
      <w:r w:rsidR="00035B2B">
        <w:rPr>
          <w:i w:val="0"/>
          <w:sz w:val="22"/>
          <w:szCs w:val="22"/>
        </w:rPr>
        <w:t>________________________________________, soglašam, da naročnik namesto glavnega izvajalca poravna naše terjatve do glavnega izvajalca na način, kot je to opredeljeno v vzorcu pogodbe.</w:t>
      </w:r>
    </w:p>
    <w:p w14:paraId="351BF93F" w14:textId="77777777" w:rsidR="00035B2B" w:rsidRDefault="00035B2B" w:rsidP="00035B2B">
      <w:pPr>
        <w:ind w:left="1080"/>
        <w:rPr>
          <w:i w:val="0"/>
          <w:sz w:val="22"/>
          <w:szCs w:val="22"/>
        </w:rPr>
      </w:pPr>
    </w:p>
    <w:p w14:paraId="0D35BF94" w14:textId="77777777" w:rsidR="00035B2B" w:rsidRDefault="00035B2B" w:rsidP="00035B2B">
      <w:pPr>
        <w:ind w:left="1080"/>
        <w:jc w:val="right"/>
        <w:rPr>
          <w:i w:val="0"/>
          <w:sz w:val="22"/>
          <w:szCs w:val="22"/>
        </w:rPr>
      </w:pPr>
    </w:p>
    <w:p w14:paraId="62035480" w14:textId="77777777" w:rsidR="00B43633" w:rsidRDefault="00B43633" w:rsidP="00035B2B">
      <w:pPr>
        <w:ind w:left="1080"/>
        <w:jc w:val="right"/>
        <w:rPr>
          <w:i w:val="0"/>
          <w:sz w:val="22"/>
          <w:szCs w:val="22"/>
        </w:rPr>
      </w:pPr>
    </w:p>
    <w:p w14:paraId="34CD9422" w14:textId="77777777" w:rsidR="00B43633" w:rsidRDefault="00B43633" w:rsidP="00035B2B">
      <w:pPr>
        <w:ind w:left="1080"/>
        <w:jc w:val="right"/>
        <w:rPr>
          <w:i w:val="0"/>
          <w:sz w:val="22"/>
          <w:szCs w:val="22"/>
        </w:rPr>
      </w:pPr>
    </w:p>
    <w:p w14:paraId="4DB8A9D4" w14:textId="77777777" w:rsidR="00B43633" w:rsidRDefault="00B43633" w:rsidP="00035B2B">
      <w:pPr>
        <w:ind w:left="1080"/>
        <w:jc w:val="right"/>
        <w:rPr>
          <w:i w:val="0"/>
          <w:sz w:val="22"/>
          <w:szCs w:val="22"/>
        </w:rPr>
      </w:pPr>
    </w:p>
    <w:p w14:paraId="4057FCD0" w14:textId="77777777" w:rsidR="00B43633" w:rsidRDefault="00B43633" w:rsidP="00035B2B">
      <w:pPr>
        <w:ind w:left="1080"/>
        <w:jc w:val="right"/>
        <w:rPr>
          <w:i w:val="0"/>
          <w:sz w:val="22"/>
          <w:szCs w:val="22"/>
        </w:rPr>
      </w:pPr>
    </w:p>
    <w:p w14:paraId="0A8A8664" w14:textId="77777777" w:rsidR="00B43633" w:rsidRDefault="00B43633" w:rsidP="00035B2B">
      <w:pPr>
        <w:ind w:left="1080"/>
        <w:jc w:val="right"/>
        <w:rPr>
          <w:i w:val="0"/>
          <w:sz w:val="22"/>
          <w:szCs w:val="22"/>
        </w:rPr>
      </w:pPr>
    </w:p>
    <w:p w14:paraId="7F526119" w14:textId="77777777" w:rsidR="00035B2B" w:rsidRDefault="00035B2B" w:rsidP="00402C90">
      <w:pPr>
        <w:jc w:val="both"/>
        <w:rPr>
          <w:i w:val="0"/>
          <w:sz w:val="22"/>
          <w:szCs w:val="22"/>
        </w:rPr>
      </w:pPr>
    </w:p>
    <w:p w14:paraId="1663F3D2" w14:textId="77777777" w:rsidR="00035B2B" w:rsidRDefault="00035B2B" w:rsidP="00035B2B">
      <w:pPr>
        <w:ind w:left="1080"/>
        <w:jc w:val="both"/>
        <w:rPr>
          <w:i w:val="0"/>
          <w:sz w:val="22"/>
          <w:szCs w:val="22"/>
        </w:rPr>
      </w:pPr>
    </w:p>
    <w:p w14:paraId="138D7CF5" w14:textId="77777777" w:rsidR="00035B2B" w:rsidRDefault="00035B2B" w:rsidP="0000665F">
      <w:pPr>
        <w:ind w:left="1020"/>
        <w:rPr>
          <w:i w:val="0"/>
          <w:sz w:val="22"/>
          <w:szCs w:val="22"/>
        </w:rPr>
      </w:pPr>
      <w:r>
        <w:rPr>
          <w:i w:val="0"/>
          <w:sz w:val="22"/>
          <w:szCs w:val="22"/>
        </w:rPr>
        <w:t>Datum:____________</w:t>
      </w:r>
      <w:r>
        <w:rPr>
          <w:i w:val="0"/>
          <w:sz w:val="22"/>
          <w:szCs w:val="22"/>
        </w:rPr>
        <w:tab/>
      </w:r>
      <w:r>
        <w:rPr>
          <w:i w:val="0"/>
          <w:sz w:val="22"/>
          <w:szCs w:val="22"/>
        </w:rPr>
        <w:tab/>
        <w:t xml:space="preserve">          Žig</w:t>
      </w:r>
      <w:r>
        <w:rPr>
          <w:i w:val="0"/>
          <w:sz w:val="22"/>
          <w:szCs w:val="22"/>
        </w:rPr>
        <w:tab/>
        <w:t xml:space="preserve">                  Podpis podizvajalca:</w:t>
      </w:r>
    </w:p>
    <w:p w14:paraId="35FF894A" w14:textId="77777777" w:rsidR="00035B2B" w:rsidRDefault="00035B2B" w:rsidP="00035B2B">
      <w:pPr>
        <w:ind w:left="1080"/>
        <w:rPr>
          <w:i w:val="0"/>
          <w:sz w:val="22"/>
          <w:szCs w:val="22"/>
        </w:rPr>
      </w:pPr>
    </w:p>
    <w:p w14:paraId="27429DE5" w14:textId="77777777" w:rsidR="00035B2B" w:rsidRDefault="00035B2B" w:rsidP="00035B2B">
      <w:pPr>
        <w:ind w:left="1080"/>
        <w:rPr>
          <w:i w:val="0"/>
          <w:sz w:val="22"/>
          <w:szCs w:val="22"/>
        </w:rPr>
      </w:pPr>
    </w:p>
    <w:p w14:paraId="41B03501" w14:textId="77777777" w:rsidR="00035B2B" w:rsidRDefault="00035B2B" w:rsidP="00035B2B">
      <w:pPr>
        <w:ind w:left="1080"/>
        <w:rPr>
          <w:i w:val="0"/>
          <w:sz w:val="22"/>
          <w:szCs w:val="22"/>
        </w:rPr>
      </w:pPr>
    </w:p>
    <w:p w14:paraId="1FEE46E6" w14:textId="77777777" w:rsidR="00402C90" w:rsidRPr="00402C90" w:rsidRDefault="00402C90" w:rsidP="00402C90">
      <w:pPr>
        <w:rPr>
          <w:i w:val="0"/>
          <w:sz w:val="22"/>
          <w:szCs w:val="22"/>
        </w:rPr>
      </w:pPr>
    </w:p>
    <w:p w14:paraId="1322AFBD" w14:textId="77777777" w:rsidR="00035B2B" w:rsidRDefault="00402C90" w:rsidP="00402C90">
      <w:pPr>
        <w:ind w:left="1080"/>
        <w:rPr>
          <w:i w:val="0"/>
          <w:sz w:val="22"/>
          <w:szCs w:val="22"/>
        </w:rPr>
      </w:pPr>
      <w:r w:rsidRPr="00402C90">
        <w:rPr>
          <w:i w:val="0"/>
          <w:sz w:val="22"/>
          <w:szCs w:val="22"/>
        </w:rPr>
        <w:t> </w:t>
      </w:r>
    </w:p>
    <w:p w14:paraId="34BC9265" w14:textId="77777777" w:rsidR="00035B2B" w:rsidRDefault="00035B2B" w:rsidP="00035B2B">
      <w:pPr>
        <w:ind w:left="1080"/>
        <w:rPr>
          <w:i w:val="0"/>
          <w:sz w:val="22"/>
          <w:szCs w:val="22"/>
        </w:rPr>
      </w:pPr>
    </w:p>
    <w:p w14:paraId="4148F107" w14:textId="77777777" w:rsidR="00035B2B" w:rsidRDefault="00035B2B" w:rsidP="00035B2B">
      <w:pPr>
        <w:ind w:left="1080"/>
        <w:rPr>
          <w:i w:val="0"/>
          <w:sz w:val="22"/>
          <w:szCs w:val="22"/>
        </w:rPr>
      </w:pPr>
    </w:p>
    <w:p w14:paraId="26536632" w14:textId="77777777" w:rsidR="00035B2B" w:rsidRDefault="00035B2B" w:rsidP="00035B2B">
      <w:pPr>
        <w:ind w:left="1080"/>
        <w:rPr>
          <w:i w:val="0"/>
          <w:sz w:val="22"/>
          <w:szCs w:val="22"/>
        </w:rPr>
      </w:pPr>
    </w:p>
    <w:p w14:paraId="68845F08" w14:textId="77777777" w:rsidR="00035B2B" w:rsidRDefault="00035B2B" w:rsidP="00035B2B">
      <w:pPr>
        <w:ind w:left="1080"/>
        <w:rPr>
          <w:i w:val="0"/>
          <w:sz w:val="22"/>
          <w:szCs w:val="22"/>
        </w:rPr>
      </w:pPr>
    </w:p>
    <w:p w14:paraId="393EB210" w14:textId="77777777" w:rsidR="00035B2B" w:rsidRDefault="00035B2B" w:rsidP="00035B2B">
      <w:pPr>
        <w:ind w:left="1080"/>
        <w:rPr>
          <w:i w:val="0"/>
          <w:sz w:val="22"/>
          <w:szCs w:val="22"/>
        </w:rPr>
      </w:pPr>
    </w:p>
    <w:p w14:paraId="3541E8D4" w14:textId="77777777" w:rsidR="00B2007E" w:rsidRDefault="00B2007E" w:rsidP="00035B2B">
      <w:pPr>
        <w:ind w:left="1080"/>
        <w:rPr>
          <w:i w:val="0"/>
          <w:sz w:val="22"/>
          <w:szCs w:val="22"/>
        </w:rPr>
      </w:pPr>
    </w:p>
    <w:p w14:paraId="3C8DDEC3" w14:textId="77777777" w:rsidR="00B2007E" w:rsidRDefault="00B2007E" w:rsidP="00035B2B">
      <w:pPr>
        <w:ind w:left="1080"/>
        <w:rPr>
          <w:i w:val="0"/>
          <w:sz w:val="22"/>
          <w:szCs w:val="22"/>
        </w:rPr>
      </w:pPr>
    </w:p>
    <w:p w14:paraId="29A7BF33" w14:textId="77777777" w:rsidR="00B2007E" w:rsidRDefault="00B2007E" w:rsidP="00035B2B">
      <w:pPr>
        <w:ind w:left="1080"/>
        <w:rPr>
          <w:i w:val="0"/>
          <w:sz w:val="22"/>
          <w:szCs w:val="22"/>
        </w:rPr>
      </w:pPr>
    </w:p>
    <w:p w14:paraId="235ED1A2" w14:textId="77777777" w:rsidR="00B2007E" w:rsidRDefault="00B2007E" w:rsidP="00035B2B">
      <w:pPr>
        <w:ind w:left="1080"/>
        <w:rPr>
          <w:i w:val="0"/>
          <w:sz w:val="22"/>
          <w:szCs w:val="22"/>
        </w:rPr>
      </w:pPr>
    </w:p>
    <w:p w14:paraId="079CFFFC" w14:textId="77777777" w:rsidR="00B2007E" w:rsidRDefault="00B2007E" w:rsidP="00035B2B">
      <w:pPr>
        <w:ind w:left="1080"/>
        <w:rPr>
          <w:i w:val="0"/>
          <w:sz w:val="22"/>
          <w:szCs w:val="22"/>
        </w:rPr>
      </w:pPr>
    </w:p>
    <w:p w14:paraId="2D1508A4" w14:textId="77777777" w:rsidR="00B2007E" w:rsidRDefault="00B2007E" w:rsidP="00035B2B">
      <w:pPr>
        <w:ind w:left="1080"/>
        <w:rPr>
          <w:i w:val="0"/>
          <w:sz w:val="22"/>
          <w:szCs w:val="22"/>
        </w:rPr>
      </w:pPr>
    </w:p>
    <w:p w14:paraId="1AF947DC" w14:textId="77777777" w:rsidR="00B2007E" w:rsidRDefault="00B2007E" w:rsidP="00035B2B">
      <w:pPr>
        <w:ind w:left="1080"/>
        <w:rPr>
          <w:i w:val="0"/>
          <w:sz w:val="22"/>
          <w:szCs w:val="22"/>
        </w:rPr>
      </w:pPr>
    </w:p>
    <w:p w14:paraId="684672F3" w14:textId="77777777" w:rsidR="00B2007E" w:rsidRDefault="00B2007E" w:rsidP="00035B2B">
      <w:pPr>
        <w:ind w:left="1080"/>
        <w:rPr>
          <w:i w:val="0"/>
          <w:sz w:val="22"/>
          <w:szCs w:val="22"/>
        </w:rPr>
      </w:pPr>
    </w:p>
    <w:p w14:paraId="71B4BEAC" w14:textId="77777777" w:rsidR="00B2007E" w:rsidRDefault="00B2007E" w:rsidP="00035B2B">
      <w:pPr>
        <w:ind w:left="1080"/>
        <w:rPr>
          <w:i w:val="0"/>
          <w:sz w:val="22"/>
          <w:szCs w:val="22"/>
        </w:rPr>
      </w:pPr>
    </w:p>
    <w:p w14:paraId="3E03C9FD" w14:textId="77777777" w:rsidR="00035B2B" w:rsidRDefault="00035B2B" w:rsidP="00035B2B">
      <w:pPr>
        <w:rPr>
          <w:i w:val="0"/>
          <w:sz w:val="22"/>
          <w:szCs w:val="22"/>
        </w:rPr>
      </w:pPr>
    </w:p>
    <w:p w14:paraId="3268D257" w14:textId="77777777" w:rsidR="00035B2B" w:rsidRDefault="00035B2B" w:rsidP="00035B2B">
      <w:pPr>
        <w:ind w:left="1080"/>
        <w:rPr>
          <w:i w:val="0"/>
          <w:sz w:val="22"/>
          <w:szCs w:val="22"/>
        </w:rPr>
      </w:pPr>
    </w:p>
    <w:p w14:paraId="7A5A2EDD" w14:textId="77777777" w:rsidR="00B43633" w:rsidRDefault="00B43633" w:rsidP="00035B2B">
      <w:pPr>
        <w:ind w:left="1080"/>
        <w:rPr>
          <w:i w:val="0"/>
          <w:sz w:val="22"/>
          <w:szCs w:val="22"/>
        </w:rPr>
      </w:pPr>
    </w:p>
    <w:p w14:paraId="70C4DDA0" w14:textId="77777777" w:rsidR="00B43633" w:rsidRDefault="00B43633" w:rsidP="00035B2B">
      <w:pPr>
        <w:ind w:left="1080"/>
        <w:rPr>
          <w:i w:val="0"/>
          <w:sz w:val="22"/>
          <w:szCs w:val="22"/>
        </w:rPr>
      </w:pPr>
    </w:p>
    <w:p w14:paraId="4B774161" w14:textId="77777777" w:rsidR="00B43633" w:rsidRDefault="00B43633" w:rsidP="00035B2B">
      <w:pPr>
        <w:ind w:left="1080"/>
        <w:rPr>
          <w:i w:val="0"/>
          <w:sz w:val="22"/>
          <w:szCs w:val="22"/>
        </w:rPr>
      </w:pPr>
    </w:p>
    <w:p w14:paraId="391402A0" w14:textId="77777777" w:rsidR="00B43633" w:rsidRDefault="00B43633" w:rsidP="00035B2B">
      <w:pPr>
        <w:ind w:left="1080"/>
        <w:rPr>
          <w:i w:val="0"/>
          <w:sz w:val="22"/>
          <w:szCs w:val="22"/>
        </w:rPr>
      </w:pPr>
    </w:p>
    <w:p w14:paraId="4FB58C8A" w14:textId="77777777" w:rsidR="00B43633" w:rsidRDefault="00B43633" w:rsidP="00035B2B">
      <w:pPr>
        <w:ind w:left="1080"/>
        <w:rPr>
          <w:i w:val="0"/>
          <w:sz w:val="22"/>
          <w:szCs w:val="22"/>
        </w:rPr>
      </w:pPr>
    </w:p>
    <w:p w14:paraId="02DD70DD" w14:textId="77777777" w:rsidR="00035B2B" w:rsidRPr="00B2007E" w:rsidRDefault="00035B2B" w:rsidP="00035B2B">
      <w:pPr>
        <w:ind w:left="1080"/>
        <w:rPr>
          <w:szCs w:val="22"/>
        </w:rPr>
      </w:pPr>
    </w:p>
    <w:p w14:paraId="043F82E4" w14:textId="77777777" w:rsidR="00035B2B" w:rsidRPr="00B2007E" w:rsidRDefault="00035B2B" w:rsidP="0000665F">
      <w:pPr>
        <w:ind w:left="1020"/>
        <w:rPr>
          <w:b/>
          <w:szCs w:val="22"/>
        </w:rPr>
      </w:pPr>
    </w:p>
    <w:p w14:paraId="138D0594" w14:textId="77777777" w:rsidR="00035B2B" w:rsidRPr="00B2007E" w:rsidRDefault="00035B2B" w:rsidP="00035B2B">
      <w:pPr>
        <w:pStyle w:val="Glava"/>
        <w:tabs>
          <w:tab w:val="left" w:pos="708"/>
        </w:tabs>
        <w:ind w:left="1080"/>
        <w:jc w:val="both"/>
        <w:rPr>
          <w:szCs w:val="22"/>
        </w:rPr>
      </w:pPr>
    </w:p>
    <w:p w14:paraId="241BB156" w14:textId="77777777" w:rsidR="00035B2B" w:rsidRDefault="00035B2B" w:rsidP="00035B2B">
      <w:pPr>
        <w:pStyle w:val="Glava"/>
        <w:tabs>
          <w:tab w:val="left" w:pos="708"/>
        </w:tabs>
        <w:ind w:left="1080"/>
        <w:jc w:val="both"/>
        <w:rPr>
          <w:i w:val="0"/>
          <w:sz w:val="22"/>
          <w:szCs w:val="22"/>
        </w:rPr>
      </w:pPr>
    </w:p>
    <w:p w14:paraId="556EEBC6" w14:textId="77777777" w:rsidR="00035B2B" w:rsidRDefault="00035B2B" w:rsidP="00035B2B">
      <w:pPr>
        <w:pStyle w:val="Glava"/>
        <w:tabs>
          <w:tab w:val="left" w:pos="708"/>
        </w:tabs>
        <w:ind w:left="1080"/>
        <w:jc w:val="both"/>
        <w:rPr>
          <w:i w:val="0"/>
          <w:sz w:val="22"/>
          <w:szCs w:val="22"/>
        </w:rPr>
      </w:pPr>
    </w:p>
    <w:p w14:paraId="1B57DD9E" w14:textId="77777777" w:rsidR="00035B2B" w:rsidRDefault="00035B2B" w:rsidP="00035B2B">
      <w:pPr>
        <w:pStyle w:val="Glava"/>
        <w:tabs>
          <w:tab w:val="left" w:pos="708"/>
        </w:tabs>
        <w:ind w:left="1080"/>
        <w:jc w:val="both"/>
        <w:rPr>
          <w:i w:val="0"/>
          <w:sz w:val="22"/>
          <w:szCs w:val="22"/>
        </w:rPr>
      </w:pPr>
    </w:p>
    <w:p w14:paraId="14DDA78E" w14:textId="77777777" w:rsidR="00035B2B" w:rsidRDefault="00035B2B" w:rsidP="00035B2B">
      <w:pPr>
        <w:pStyle w:val="Glava"/>
        <w:tabs>
          <w:tab w:val="left" w:pos="708"/>
        </w:tabs>
        <w:ind w:left="1080"/>
        <w:jc w:val="both"/>
        <w:rPr>
          <w:i w:val="0"/>
          <w:sz w:val="22"/>
          <w:szCs w:val="22"/>
        </w:rPr>
      </w:pPr>
    </w:p>
    <w:p w14:paraId="1671AC0F" w14:textId="77777777" w:rsidR="00035B2B" w:rsidRDefault="00035B2B" w:rsidP="00035B2B">
      <w:pPr>
        <w:pStyle w:val="Glava"/>
        <w:tabs>
          <w:tab w:val="left" w:pos="708"/>
        </w:tabs>
        <w:ind w:left="1080"/>
        <w:jc w:val="both"/>
        <w:rPr>
          <w:i w:val="0"/>
          <w:sz w:val="22"/>
          <w:szCs w:val="22"/>
        </w:rPr>
      </w:pPr>
    </w:p>
    <w:p w14:paraId="21E27B24" w14:textId="77777777" w:rsidR="00035B2B" w:rsidRDefault="00035B2B" w:rsidP="00035B2B">
      <w:pPr>
        <w:pStyle w:val="Glava"/>
        <w:tabs>
          <w:tab w:val="left" w:pos="708"/>
        </w:tabs>
        <w:ind w:left="1080"/>
        <w:jc w:val="both"/>
        <w:rPr>
          <w:i w:val="0"/>
          <w:sz w:val="22"/>
          <w:szCs w:val="22"/>
        </w:rPr>
      </w:pPr>
    </w:p>
    <w:p w14:paraId="089AD6B1" w14:textId="77777777" w:rsidR="00035B2B" w:rsidRDefault="00035B2B" w:rsidP="00035B2B">
      <w:pPr>
        <w:jc w:val="right"/>
        <w:rPr>
          <w:b/>
          <w:i w:val="0"/>
          <w:sz w:val="22"/>
          <w:szCs w:val="22"/>
        </w:rPr>
      </w:pPr>
    </w:p>
    <w:p w14:paraId="372B0A23" w14:textId="77777777" w:rsidR="00035B2B" w:rsidRDefault="00035B2B" w:rsidP="00035B2B">
      <w:pPr>
        <w:pStyle w:val="Glava"/>
        <w:tabs>
          <w:tab w:val="left" w:pos="708"/>
        </w:tabs>
        <w:jc w:val="right"/>
        <w:rPr>
          <w:b/>
          <w:i w:val="0"/>
          <w:sz w:val="22"/>
          <w:szCs w:val="22"/>
        </w:rPr>
      </w:pPr>
      <w:r>
        <w:rPr>
          <w:b/>
          <w:i w:val="0"/>
          <w:sz w:val="22"/>
          <w:szCs w:val="22"/>
        </w:rPr>
        <w:t xml:space="preserve">PRILOGA </w:t>
      </w:r>
      <w:r w:rsidR="00104CD9">
        <w:rPr>
          <w:b/>
          <w:i w:val="0"/>
          <w:sz w:val="22"/>
          <w:szCs w:val="22"/>
        </w:rPr>
        <w:t>8</w:t>
      </w:r>
    </w:p>
    <w:p w14:paraId="09309F49" w14:textId="77777777" w:rsidR="00035B2B" w:rsidRDefault="00035B2B" w:rsidP="00035B2B">
      <w:pPr>
        <w:pStyle w:val="Glava"/>
        <w:tabs>
          <w:tab w:val="left" w:pos="708"/>
        </w:tabs>
        <w:jc w:val="both"/>
        <w:rPr>
          <w:i w:val="0"/>
          <w:sz w:val="22"/>
          <w:szCs w:val="22"/>
        </w:rPr>
      </w:pPr>
    </w:p>
    <w:p w14:paraId="295B5A56" w14:textId="77777777" w:rsidR="00035B2B" w:rsidRDefault="00035B2B" w:rsidP="00035B2B">
      <w:pPr>
        <w:pStyle w:val="Glava"/>
        <w:tabs>
          <w:tab w:val="left" w:pos="708"/>
        </w:tabs>
        <w:jc w:val="both"/>
        <w:rPr>
          <w:i w:val="0"/>
          <w:sz w:val="22"/>
          <w:szCs w:val="22"/>
        </w:rPr>
      </w:pPr>
    </w:p>
    <w:p w14:paraId="30A54C2A" w14:textId="77777777" w:rsidR="00035B2B" w:rsidRDefault="00035B2B" w:rsidP="00035B2B">
      <w:pPr>
        <w:pStyle w:val="Glava"/>
        <w:tabs>
          <w:tab w:val="left" w:pos="708"/>
        </w:tabs>
        <w:jc w:val="both"/>
        <w:rPr>
          <w:i w:val="0"/>
          <w:sz w:val="22"/>
          <w:szCs w:val="22"/>
        </w:rPr>
      </w:pPr>
    </w:p>
    <w:p w14:paraId="5067C691" w14:textId="77777777" w:rsidR="00035B2B" w:rsidRDefault="00035B2B" w:rsidP="00035B2B">
      <w:pPr>
        <w:pStyle w:val="Glava"/>
        <w:tabs>
          <w:tab w:val="left" w:pos="708"/>
        </w:tabs>
        <w:jc w:val="both"/>
        <w:rPr>
          <w:i w:val="0"/>
          <w:sz w:val="22"/>
          <w:szCs w:val="22"/>
        </w:rPr>
      </w:pPr>
    </w:p>
    <w:p w14:paraId="38398450" w14:textId="77777777" w:rsidR="00035B2B" w:rsidRDefault="00035B2B" w:rsidP="00035B2B">
      <w:pPr>
        <w:pStyle w:val="Glava"/>
        <w:tabs>
          <w:tab w:val="left" w:pos="708"/>
        </w:tabs>
        <w:jc w:val="both"/>
        <w:rPr>
          <w:i w:val="0"/>
          <w:sz w:val="22"/>
          <w:szCs w:val="22"/>
        </w:rPr>
      </w:pPr>
    </w:p>
    <w:p w14:paraId="1195D086" w14:textId="77777777" w:rsidR="00035B2B" w:rsidRDefault="00035B2B" w:rsidP="00035B2B">
      <w:pPr>
        <w:pStyle w:val="Glava"/>
        <w:tabs>
          <w:tab w:val="left" w:pos="708"/>
        </w:tabs>
        <w:ind w:left="1080"/>
        <w:jc w:val="center"/>
        <w:rPr>
          <w:b/>
          <w:i w:val="0"/>
          <w:sz w:val="28"/>
          <w:szCs w:val="28"/>
        </w:rPr>
      </w:pPr>
      <w:r>
        <w:rPr>
          <w:b/>
          <w:i w:val="0"/>
          <w:sz w:val="28"/>
          <w:szCs w:val="28"/>
        </w:rPr>
        <w:t>SKUPNA PONUDBA</w:t>
      </w:r>
    </w:p>
    <w:p w14:paraId="3B6D67E4" w14:textId="77777777" w:rsidR="00035B2B" w:rsidRDefault="00035B2B" w:rsidP="00035B2B">
      <w:pPr>
        <w:pStyle w:val="Glava"/>
        <w:tabs>
          <w:tab w:val="left" w:pos="708"/>
        </w:tabs>
        <w:ind w:left="1080"/>
        <w:rPr>
          <w:b/>
          <w:i w:val="0"/>
          <w:sz w:val="28"/>
          <w:szCs w:val="28"/>
        </w:rPr>
      </w:pPr>
    </w:p>
    <w:p w14:paraId="6F376D0B" w14:textId="77777777" w:rsidR="00035B2B" w:rsidRDefault="00035B2B" w:rsidP="00035B2B">
      <w:pPr>
        <w:pStyle w:val="Glava"/>
        <w:tabs>
          <w:tab w:val="left" w:pos="708"/>
        </w:tabs>
        <w:ind w:left="1080"/>
        <w:jc w:val="center"/>
        <w:rPr>
          <w:i w:val="0"/>
          <w:sz w:val="22"/>
          <w:szCs w:val="22"/>
        </w:rPr>
      </w:pPr>
      <w:r>
        <w:rPr>
          <w:i w:val="0"/>
          <w:sz w:val="22"/>
          <w:szCs w:val="22"/>
        </w:rPr>
        <w:t>(priložijo ponudniki v skupni ponudbi)</w:t>
      </w:r>
    </w:p>
    <w:p w14:paraId="3C5F2952" w14:textId="77777777" w:rsidR="00035B2B" w:rsidRDefault="00035B2B" w:rsidP="00035B2B">
      <w:pPr>
        <w:pStyle w:val="Glava"/>
        <w:tabs>
          <w:tab w:val="left" w:pos="708"/>
        </w:tabs>
        <w:ind w:left="1080"/>
        <w:jc w:val="both"/>
        <w:rPr>
          <w:i w:val="0"/>
          <w:sz w:val="22"/>
          <w:szCs w:val="22"/>
        </w:rPr>
      </w:pPr>
    </w:p>
    <w:p w14:paraId="29C0FF0A" w14:textId="77777777" w:rsidR="00035B2B" w:rsidRDefault="00035B2B" w:rsidP="00035B2B">
      <w:pPr>
        <w:pStyle w:val="Glava"/>
        <w:tabs>
          <w:tab w:val="left" w:pos="708"/>
        </w:tabs>
        <w:ind w:left="1080"/>
        <w:jc w:val="both"/>
        <w:rPr>
          <w:i w:val="0"/>
          <w:sz w:val="22"/>
          <w:szCs w:val="22"/>
        </w:rPr>
      </w:pPr>
    </w:p>
    <w:p w14:paraId="6C04EAB6" w14:textId="77777777" w:rsidR="00035B2B" w:rsidRDefault="00035B2B" w:rsidP="00035B2B">
      <w:pPr>
        <w:pStyle w:val="Glava"/>
        <w:tabs>
          <w:tab w:val="left" w:pos="708"/>
        </w:tabs>
        <w:ind w:left="1080"/>
        <w:jc w:val="both"/>
        <w:rPr>
          <w:i w:val="0"/>
          <w:sz w:val="22"/>
          <w:szCs w:val="22"/>
        </w:rPr>
      </w:pPr>
    </w:p>
    <w:p w14:paraId="13AD3E48" w14:textId="77777777" w:rsidR="00035B2B" w:rsidRDefault="00035B2B" w:rsidP="00035B2B">
      <w:pPr>
        <w:pStyle w:val="Glava"/>
        <w:tabs>
          <w:tab w:val="left" w:pos="708"/>
        </w:tabs>
        <w:ind w:left="1080"/>
        <w:jc w:val="both"/>
        <w:rPr>
          <w:i w:val="0"/>
          <w:sz w:val="22"/>
          <w:szCs w:val="22"/>
        </w:rPr>
      </w:pPr>
    </w:p>
    <w:tbl>
      <w:tblPr>
        <w:tblW w:w="0" w:type="auto"/>
        <w:tblInd w:w="1188" w:type="dxa"/>
        <w:tblLook w:val="01E0" w:firstRow="1" w:lastRow="1" w:firstColumn="1" w:lastColumn="1" w:noHBand="0" w:noVBand="0"/>
      </w:tblPr>
      <w:tblGrid>
        <w:gridCol w:w="1762"/>
        <w:gridCol w:w="5940"/>
      </w:tblGrid>
      <w:tr w:rsidR="00035B2B" w14:paraId="180CBFDE" w14:textId="77777777" w:rsidTr="00035B2B">
        <w:tc>
          <w:tcPr>
            <w:tcW w:w="1762" w:type="dxa"/>
            <w:hideMark/>
          </w:tcPr>
          <w:p w14:paraId="783B14DD" w14:textId="77777777" w:rsidR="00035B2B" w:rsidRDefault="00035B2B" w:rsidP="0000665F">
            <w:pPr>
              <w:pStyle w:val="Glava"/>
              <w:tabs>
                <w:tab w:val="left" w:pos="708"/>
              </w:tabs>
              <w:ind w:left="113"/>
              <w:jc w:val="both"/>
              <w:rPr>
                <w:i w:val="0"/>
                <w:sz w:val="22"/>
                <w:szCs w:val="22"/>
              </w:rPr>
            </w:pPr>
            <w:r>
              <w:rPr>
                <w:i w:val="0"/>
                <w:sz w:val="22"/>
                <w:szCs w:val="22"/>
              </w:rPr>
              <w:t>POSAMIČNO</w:t>
            </w:r>
          </w:p>
          <w:p w14:paraId="0D9C51C8" w14:textId="77777777" w:rsidR="00035B2B" w:rsidRDefault="00035B2B" w:rsidP="0000665F">
            <w:pPr>
              <w:pStyle w:val="Glava"/>
              <w:tabs>
                <w:tab w:val="left" w:pos="708"/>
              </w:tabs>
              <w:ind w:left="113"/>
              <w:jc w:val="both"/>
              <w:rPr>
                <w:i w:val="0"/>
                <w:sz w:val="22"/>
                <w:szCs w:val="22"/>
              </w:rPr>
            </w:pPr>
            <w:r>
              <w:rPr>
                <w:i w:val="0"/>
                <w:sz w:val="22"/>
                <w:szCs w:val="22"/>
              </w:rPr>
              <w:t>(vsak ponudnik)</w:t>
            </w:r>
          </w:p>
        </w:tc>
        <w:tc>
          <w:tcPr>
            <w:tcW w:w="5940" w:type="dxa"/>
          </w:tcPr>
          <w:p w14:paraId="40FA23EC" w14:textId="77777777" w:rsidR="00035B2B" w:rsidRDefault="00035B2B" w:rsidP="008732CA">
            <w:pPr>
              <w:pStyle w:val="Glava"/>
              <w:numPr>
                <w:ilvl w:val="0"/>
                <w:numId w:val="30"/>
              </w:numPr>
              <w:jc w:val="both"/>
              <w:rPr>
                <w:i w:val="0"/>
                <w:sz w:val="22"/>
                <w:szCs w:val="22"/>
              </w:rPr>
            </w:pPr>
            <w:r>
              <w:rPr>
                <w:i w:val="0"/>
                <w:sz w:val="22"/>
                <w:szCs w:val="22"/>
              </w:rPr>
              <w:t>Prijavni obrazec (priloga 1)</w:t>
            </w:r>
          </w:p>
          <w:p w14:paraId="5740EC66" w14:textId="77777777" w:rsidR="00035B2B" w:rsidRDefault="00035B2B" w:rsidP="008732CA">
            <w:pPr>
              <w:pStyle w:val="Glava"/>
              <w:numPr>
                <w:ilvl w:val="0"/>
                <w:numId w:val="30"/>
              </w:numPr>
              <w:jc w:val="both"/>
              <w:rPr>
                <w:i w:val="0"/>
                <w:sz w:val="22"/>
                <w:szCs w:val="22"/>
              </w:rPr>
            </w:pPr>
            <w:r>
              <w:rPr>
                <w:i w:val="0"/>
                <w:sz w:val="22"/>
                <w:szCs w:val="22"/>
              </w:rPr>
              <w:t>ESPD (priloga 2)</w:t>
            </w:r>
          </w:p>
          <w:p w14:paraId="70B9F2D2" w14:textId="77777777" w:rsidR="00035B2B" w:rsidRPr="00096AC9" w:rsidRDefault="00035B2B" w:rsidP="008732CA">
            <w:pPr>
              <w:pStyle w:val="Glava"/>
              <w:numPr>
                <w:ilvl w:val="0"/>
                <w:numId w:val="30"/>
              </w:numPr>
              <w:jc w:val="both"/>
              <w:rPr>
                <w:i w:val="0"/>
                <w:sz w:val="22"/>
                <w:szCs w:val="22"/>
              </w:rPr>
            </w:pPr>
            <w:r>
              <w:rPr>
                <w:i w:val="0"/>
                <w:sz w:val="22"/>
                <w:szCs w:val="22"/>
              </w:rPr>
              <w:t>Poobl</w:t>
            </w:r>
            <w:r w:rsidR="00F925A3">
              <w:rPr>
                <w:i w:val="0"/>
                <w:sz w:val="22"/>
                <w:szCs w:val="22"/>
              </w:rPr>
              <w:t>astilo pravne osebe (</w:t>
            </w:r>
            <w:r w:rsidR="00F925A3" w:rsidRPr="00096AC9">
              <w:rPr>
                <w:i w:val="0"/>
                <w:sz w:val="22"/>
                <w:szCs w:val="22"/>
              </w:rPr>
              <w:t>priloga 2/1</w:t>
            </w:r>
            <w:r w:rsidRPr="00096AC9">
              <w:rPr>
                <w:i w:val="0"/>
                <w:sz w:val="22"/>
                <w:szCs w:val="22"/>
              </w:rPr>
              <w:t>)</w:t>
            </w:r>
          </w:p>
          <w:p w14:paraId="28A56677" w14:textId="77777777" w:rsidR="00035B2B" w:rsidRDefault="00035B2B" w:rsidP="008732CA">
            <w:pPr>
              <w:pStyle w:val="Glava"/>
              <w:numPr>
                <w:ilvl w:val="0"/>
                <w:numId w:val="30"/>
              </w:numPr>
              <w:jc w:val="both"/>
              <w:rPr>
                <w:i w:val="0"/>
                <w:sz w:val="22"/>
                <w:szCs w:val="22"/>
              </w:rPr>
            </w:pPr>
            <w:r w:rsidRPr="00096AC9">
              <w:rPr>
                <w:i w:val="0"/>
                <w:sz w:val="22"/>
                <w:szCs w:val="22"/>
              </w:rPr>
              <w:t>Poobla</w:t>
            </w:r>
            <w:r w:rsidR="00F925A3" w:rsidRPr="00096AC9">
              <w:rPr>
                <w:i w:val="0"/>
                <w:sz w:val="22"/>
                <w:szCs w:val="22"/>
              </w:rPr>
              <w:t>stilo fizične osebe (priloga 2/2</w:t>
            </w:r>
            <w:r w:rsidRPr="00096AC9">
              <w:rPr>
                <w:i w:val="0"/>
                <w:sz w:val="22"/>
                <w:szCs w:val="22"/>
              </w:rPr>
              <w:t>)</w:t>
            </w:r>
          </w:p>
          <w:p w14:paraId="6C58A697" w14:textId="4CCF88B7" w:rsidR="00D56D9E" w:rsidRPr="00096AC9" w:rsidRDefault="00D56D9E" w:rsidP="00D56D9E">
            <w:pPr>
              <w:pStyle w:val="Glava"/>
              <w:numPr>
                <w:ilvl w:val="0"/>
                <w:numId w:val="30"/>
              </w:numPr>
              <w:jc w:val="both"/>
              <w:rPr>
                <w:i w:val="0"/>
                <w:sz w:val="22"/>
                <w:szCs w:val="22"/>
              </w:rPr>
            </w:pPr>
            <w:r w:rsidRPr="00D56D9E">
              <w:rPr>
                <w:i w:val="0"/>
                <w:sz w:val="22"/>
                <w:szCs w:val="22"/>
              </w:rPr>
              <w:t>Izjava fizične osebe oziroma odgovorne osebe poslovnega subjekta o nepovezanosti s funkcionarjem ali njegovim družinskim članom</w:t>
            </w:r>
            <w:r>
              <w:rPr>
                <w:i w:val="0"/>
                <w:sz w:val="22"/>
                <w:szCs w:val="22"/>
              </w:rPr>
              <w:t xml:space="preserve"> (</w:t>
            </w:r>
            <w:r w:rsidR="002A7005">
              <w:rPr>
                <w:i w:val="0"/>
                <w:sz w:val="22"/>
                <w:szCs w:val="22"/>
              </w:rPr>
              <w:t>p</w:t>
            </w:r>
            <w:r>
              <w:rPr>
                <w:i w:val="0"/>
                <w:sz w:val="22"/>
                <w:szCs w:val="22"/>
              </w:rPr>
              <w:t>riloga 9)</w:t>
            </w:r>
          </w:p>
          <w:p w14:paraId="1FFBD403" w14:textId="77777777" w:rsidR="00035B2B" w:rsidRDefault="00035B2B">
            <w:pPr>
              <w:pStyle w:val="Glava"/>
              <w:tabs>
                <w:tab w:val="left" w:pos="708"/>
              </w:tabs>
              <w:ind w:left="340"/>
              <w:jc w:val="both"/>
              <w:rPr>
                <w:i w:val="0"/>
                <w:sz w:val="22"/>
                <w:szCs w:val="22"/>
              </w:rPr>
            </w:pPr>
          </w:p>
          <w:p w14:paraId="1B0132F6" w14:textId="77777777" w:rsidR="00035B2B" w:rsidRDefault="00035B2B">
            <w:pPr>
              <w:pStyle w:val="Glava"/>
              <w:tabs>
                <w:tab w:val="left" w:pos="708"/>
              </w:tabs>
              <w:ind w:left="340"/>
              <w:jc w:val="both"/>
              <w:rPr>
                <w:i w:val="0"/>
                <w:sz w:val="22"/>
                <w:szCs w:val="22"/>
              </w:rPr>
            </w:pPr>
          </w:p>
        </w:tc>
      </w:tr>
      <w:tr w:rsidR="00035B2B" w14:paraId="3D669F68" w14:textId="77777777" w:rsidTr="00035B2B">
        <w:tc>
          <w:tcPr>
            <w:tcW w:w="1762" w:type="dxa"/>
          </w:tcPr>
          <w:p w14:paraId="3C29597A" w14:textId="77777777" w:rsidR="00035B2B" w:rsidRDefault="00035B2B">
            <w:pPr>
              <w:pStyle w:val="Glava"/>
              <w:tabs>
                <w:tab w:val="left" w:pos="708"/>
              </w:tabs>
              <w:jc w:val="both"/>
              <w:rPr>
                <w:i w:val="0"/>
                <w:sz w:val="22"/>
                <w:szCs w:val="22"/>
              </w:rPr>
            </w:pPr>
          </w:p>
        </w:tc>
        <w:tc>
          <w:tcPr>
            <w:tcW w:w="5940" w:type="dxa"/>
          </w:tcPr>
          <w:p w14:paraId="195A6F25" w14:textId="77777777" w:rsidR="00035B2B" w:rsidRDefault="00035B2B">
            <w:pPr>
              <w:pStyle w:val="Glava"/>
              <w:tabs>
                <w:tab w:val="left" w:pos="708"/>
              </w:tabs>
              <w:jc w:val="both"/>
              <w:rPr>
                <w:i w:val="0"/>
                <w:sz w:val="22"/>
                <w:szCs w:val="22"/>
              </w:rPr>
            </w:pPr>
          </w:p>
        </w:tc>
      </w:tr>
      <w:tr w:rsidR="00035B2B" w14:paraId="4EBBE1FF" w14:textId="77777777" w:rsidTr="00035B2B">
        <w:tc>
          <w:tcPr>
            <w:tcW w:w="1762" w:type="dxa"/>
            <w:hideMark/>
          </w:tcPr>
          <w:p w14:paraId="24FE1EC4" w14:textId="77777777" w:rsidR="00035B2B" w:rsidRDefault="00035B2B" w:rsidP="0000665F">
            <w:pPr>
              <w:pStyle w:val="Glava"/>
              <w:tabs>
                <w:tab w:val="left" w:pos="708"/>
              </w:tabs>
              <w:ind w:left="113"/>
              <w:jc w:val="both"/>
              <w:rPr>
                <w:i w:val="0"/>
                <w:sz w:val="22"/>
                <w:szCs w:val="22"/>
              </w:rPr>
            </w:pPr>
            <w:r>
              <w:rPr>
                <w:i w:val="0"/>
                <w:sz w:val="22"/>
                <w:szCs w:val="22"/>
              </w:rPr>
              <w:t>SKUPNO</w:t>
            </w:r>
          </w:p>
          <w:p w14:paraId="43EF11B4" w14:textId="77777777" w:rsidR="00035B2B" w:rsidRDefault="00035B2B" w:rsidP="0000665F">
            <w:pPr>
              <w:pStyle w:val="Glava"/>
              <w:tabs>
                <w:tab w:val="left" w:pos="708"/>
              </w:tabs>
              <w:ind w:left="113"/>
              <w:jc w:val="both"/>
              <w:rPr>
                <w:i w:val="0"/>
                <w:sz w:val="22"/>
                <w:szCs w:val="22"/>
              </w:rPr>
            </w:pPr>
            <w:r>
              <w:rPr>
                <w:i w:val="0"/>
                <w:sz w:val="22"/>
                <w:szCs w:val="22"/>
              </w:rPr>
              <w:t>(vsi ponudniki)</w:t>
            </w:r>
          </w:p>
        </w:tc>
        <w:tc>
          <w:tcPr>
            <w:tcW w:w="5940" w:type="dxa"/>
            <w:hideMark/>
          </w:tcPr>
          <w:p w14:paraId="458711B0" w14:textId="77777777" w:rsidR="00035B2B" w:rsidRDefault="00C46A63" w:rsidP="008732CA">
            <w:pPr>
              <w:pStyle w:val="Glava"/>
              <w:numPr>
                <w:ilvl w:val="0"/>
                <w:numId w:val="30"/>
              </w:numPr>
              <w:jc w:val="both"/>
              <w:rPr>
                <w:i w:val="0"/>
                <w:sz w:val="22"/>
                <w:szCs w:val="22"/>
              </w:rPr>
            </w:pPr>
            <w:r>
              <w:rPr>
                <w:i w:val="0"/>
                <w:sz w:val="22"/>
                <w:szCs w:val="22"/>
              </w:rPr>
              <w:t xml:space="preserve">Predračun </w:t>
            </w:r>
            <w:r w:rsidR="00035B2B">
              <w:rPr>
                <w:i w:val="0"/>
                <w:sz w:val="22"/>
                <w:szCs w:val="22"/>
              </w:rPr>
              <w:t>(priloga 3)</w:t>
            </w:r>
          </w:p>
          <w:p w14:paraId="69BE6AF8" w14:textId="32C5C7E4" w:rsidR="008061DB" w:rsidRDefault="00035B2B" w:rsidP="00F143AD">
            <w:pPr>
              <w:pStyle w:val="Glava"/>
              <w:numPr>
                <w:ilvl w:val="0"/>
                <w:numId w:val="30"/>
              </w:numPr>
              <w:jc w:val="both"/>
              <w:rPr>
                <w:i w:val="0"/>
                <w:sz w:val="22"/>
                <w:szCs w:val="22"/>
              </w:rPr>
            </w:pPr>
            <w:r w:rsidRPr="00F143AD">
              <w:rPr>
                <w:i w:val="0"/>
                <w:sz w:val="22"/>
                <w:szCs w:val="22"/>
              </w:rPr>
              <w:t>Prikaz stru</w:t>
            </w:r>
            <w:r w:rsidR="008061DB" w:rsidRPr="00F143AD">
              <w:rPr>
                <w:i w:val="0"/>
                <w:sz w:val="22"/>
                <w:szCs w:val="22"/>
              </w:rPr>
              <w:t xml:space="preserve">kture ponudbene cene (priloga </w:t>
            </w:r>
            <w:r w:rsidR="00C822B5" w:rsidRPr="00F143AD">
              <w:rPr>
                <w:i w:val="0"/>
                <w:sz w:val="22"/>
                <w:szCs w:val="22"/>
              </w:rPr>
              <w:t>3/</w:t>
            </w:r>
            <w:r w:rsidR="00F143AD">
              <w:rPr>
                <w:i w:val="0"/>
                <w:sz w:val="22"/>
                <w:szCs w:val="22"/>
              </w:rPr>
              <w:t>1</w:t>
            </w:r>
            <w:r w:rsidRPr="00F143AD">
              <w:rPr>
                <w:i w:val="0"/>
                <w:sz w:val="22"/>
                <w:szCs w:val="22"/>
              </w:rPr>
              <w:t>)</w:t>
            </w:r>
          </w:p>
          <w:p w14:paraId="4859AFF1" w14:textId="77777777" w:rsidR="002A7005" w:rsidRDefault="002A7005" w:rsidP="002A7005">
            <w:pPr>
              <w:numPr>
                <w:ilvl w:val="0"/>
                <w:numId w:val="30"/>
              </w:numPr>
              <w:jc w:val="both"/>
              <w:rPr>
                <w:i w:val="0"/>
                <w:color w:val="000000"/>
                <w:sz w:val="22"/>
                <w:szCs w:val="22"/>
              </w:rPr>
            </w:pPr>
            <w:r>
              <w:rPr>
                <w:i w:val="0"/>
                <w:color w:val="000000"/>
                <w:sz w:val="22"/>
                <w:szCs w:val="22"/>
              </w:rPr>
              <w:t>Tabela – podatki o referencah podjetja (priloga 4/1)</w:t>
            </w:r>
          </w:p>
          <w:p w14:paraId="33BF793B" w14:textId="77777777" w:rsidR="002A7005" w:rsidRDefault="002A7005" w:rsidP="002A7005">
            <w:pPr>
              <w:numPr>
                <w:ilvl w:val="0"/>
                <w:numId w:val="30"/>
              </w:numPr>
              <w:jc w:val="both"/>
              <w:rPr>
                <w:i w:val="0"/>
                <w:color w:val="000000"/>
                <w:sz w:val="22"/>
                <w:szCs w:val="22"/>
              </w:rPr>
            </w:pPr>
            <w:r>
              <w:rPr>
                <w:i w:val="0"/>
                <w:color w:val="000000"/>
                <w:sz w:val="22"/>
                <w:szCs w:val="22"/>
              </w:rPr>
              <w:t>Strokovno priporočilo – referenčna izjava (priloga 4/2)</w:t>
            </w:r>
          </w:p>
          <w:p w14:paraId="539AAD9D" w14:textId="77777777" w:rsidR="002A7005" w:rsidRPr="00335989" w:rsidRDefault="002A7005" w:rsidP="002A7005">
            <w:pPr>
              <w:numPr>
                <w:ilvl w:val="0"/>
                <w:numId w:val="30"/>
              </w:numPr>
              <w:jc w:val="both"/>
              <w:rPr>
                <w:i w:val="0"/>
                <w:color w:val="000000"/>
                <w:sz w:val="22"/>
                <w:szCs w:val="22"/>
              </w:rPr>
            </w:pPr>
            <w:r>
              <w:rPr>
                <w:i w:val="0"/>
                <w:color w:val="000000"/>
                <w:sz w:val="22"/>
                <w:szCs w:val="22"/>
              </w:rPr>
              <w:t>Izjava o izvajanju storitev (priloga 4/3)</w:t>
            </w:r>
          </w:p>
          <w:p w14:paraId="704A5392" w14:textId="77777777" w:rsidR="002A7005" w:rsidRDefault="002A7005" w:rsidP="002A7005">
            <w:pPr>
              <w:pStyle w:val="Odstavekseznama"/>
              <w:numPr>
                <w:ilvl w:val="0"/>
                <w:numId w:val="30"/>
              </w:numPr>
              <w:tabs>
                <w:tab w:val="left" w:pos="1134"/>
              </w:tabs>
              <w:contextualSpacing/>
              <w:jc w:val="both"/>
              <w:rPr>
                <w:i w:val="0"/>
                <w:color w:val="000000"/>
                <w:sz w:val="22"/>
                <w:szCs w:val="22"/>
              </w:rPr>
            </w:pPr>
            <w:r>
              <w:rPr>
                <w:i w:val="0"/>
                <w:color w:val="000000"/>
                <w:sz w:val="22"/>
                <w:szCs w:val="22"/>
              </w:rPr>
              <w:t>N</w:t>
            </w:r>
            <w:r w:rsidRPr="007B57CC">
              <w:rPr>
                <w:i w:val="0"/>
                <w:color w:val="000000"/>
                <w:sz w:val="22"/>
                <w:szCs w:val="22"/>
              </w:rPr>
              <w:t>avedba ključnega tehničnega osebja in drugih strokovnih delavcev, ki bodo odgovorni za nadzor kakovosti (priloga 5/1)</w:t>
            </w:r>
          </w:p>
          <w:p w14:paraId="68924A7F" w14:textId="32E7E88B" w:rsidR="002A7005" w:rsidRPr="002A7005" w:rsidRDefault="002A7005" w:rsidP="002A7005">
            <w:pPr>
              <w:pStyle w:val="Odstavekseznama"/>
              <w:numPr>
                <w:ilvl w:val="0"/>
                <w:numId w:val="30"/>
              </w:numPr>
              <w:tabs>
                <w:tab w:val="left" w:pos="1134"/>
              </w:tabs>
              <w:contextualSpacing/>
              <w:jc w:val="both"/>
              <w:rPr>
                <w:i w:val="0"/>
                <w:color w:val="000000"/>
                <w:sz w:val="22"/>
                <w:szCs w:val="22"/>
              </w:rPr>
            </w:pPr>
            <w:r w:rsidRPr="003711C4">
              <w:rPr>
                <w:i w:val="0"/>
                <w:color w:val="000000"/>
                <w:sz w:val="22"/>
                <w:szCs w:val="22"/>
              </w:rPr>
              <w:t>Seznam kadrov (priloga 5/2)</w:t>
            </w:r>
          </w:p>
          <w:p w14:paraId="69E740D7" w14:textId="77777777" w:rsidR="00035B2B" w:rsidRPr="002A4913" w:rsidRDefault="002A4913" w:rsidP="008732CA">
            <w:pPr>
              <w:pStyle w:val="Glava"/>
              <w:numPr>
                <w:ilvl w:val="0"/>
                <w:numId w:val="30"/>
              </w:numPr>
              <w:jc w:val="both"/>
              <w:rPr>
                <w:i w:val="0"/>
                <w:sz w:val="22"/>
                <w:szCs w:val="22"/>
              </w:rPr>
            </w:pPr>
            <w:r w:rsidRPr="002A4913">
              <w:rPr>
                <w:i w:val="0"/>
                <w:sz w:val="22"/>
                <w:szCs w:val="22"/>
              </w:rPr>
              <w:t>Tabel</w:t>
            </w:r>
            <w:r w:rsidR="00F143AD">
              <w:rPr>
                <w:i w:val="0"/>
                <w:sz w:val="22"/>
                <w:szCs w:val="22"/>
              </w:rPr>
              <w:t>a</w:t>
            </w:r>
            <w:r w:rsidRPr="002A4913">
              <w:rPr>
                <w:i w:val="0"/>
                <w:sz w:val="22"/>
                <w:szCs w:val="22"/>
              </w:rPr>
              <w:t xml:space="preserve"> čistil in dokazila o skladnosti z Uredbo o zelenem javnem naročanju</w:t>
            </w:r>
            <w:r w:rsidR="00035B2B" w:rsidRPr="002A4913">
              <w:rPr>
                <w:i w:val="0"/>
                <w:sz w:val="22"/>
                <w:szCs w:val="22"/>
              </w:rPr>
              <w:t xml:space="preserve"> (prilog</w:t>
            </w:r>
            <w:r w:rsidR="00F143AD">
              <w:rPr>
                <w:i w:val="0"/>
                <w:sz w:val="22"/>
                <w:szCs w:val="22"/>
              </w:rPr>
              <w:t>a</w:t>
            </w:r>
            <w:r w:rsidR="00035B2B" w:rsidRPr="002A4913">
              <w:rPr>
                <w:i w:val="0"/>
                <w:sz w:val="22"/>
                <w:szCs w:val="22"/>
              </w:rPr>
              <w:t xml:space="preserve"> 6)</w:t>
            </w:r>
          </w:p>
          <w:p w14:paraId="67AF64D3" w14:textId="77777777" w:rsidR="00035B2B" w:rsidRDefault="00035B2B" w:rsidP="00F143AD">
            <w:pPr>
              <w:pStyle w:val="Glava"/>
              <w:numPr>
                <w:ilvl w:val="0"/>
                <w:numId w:val="30"/>
              </w:numPr>
              <w:jc w:val="both"/>
              <w:rPr>
                <w:i w:val="0"/>
                <w:sz w:val="22"/>
                <w:szCs w:val="22"/>
              </w:rPr>
            </w:pPr>
            <w:r w:rsidRPr="002A4913">
              <w:rPr>
                <w:i w:val="0"/>
                <w:sz w:val="22"/>
                <w:szCs w:val="22"/>
              </w:rPr>
              <w:t>Podizvajalci (prilog</w:t>
            </w:r>
            <w:r w:rsidR="00F143AD">
              <w:rPr>
                <w:i w:val="0"/>
                <w:sz w:val="22"/>
                <w:szCs w:val="22"/>
              </w:rPr>
              <w:t>e</w:t>
            </w:r>
            <w:r w:rsidRPr="002A4913">
              <w:rPr>
                <w:i w:val="0"/>
                <w:sz w:val="22"/>
                <w:szCs w:val="22"/>
              </w:rPr>
              <w:t xml:space="preserve"> </w:t>
            </w:r>
            <w:r w:rsidR="00104CD9">
              <w:rPr>
                <w:i w:val="0"/>
                <w:sz w:val="22"/>
                <w:szCs w:val="22"/>
              </w:rPr>
              <w:t>7</w:t>
            </w:r>
            <w:r w:rsidRPr="002A4913">
              <w:rPr>
                <w:i w:val="0"/>
                <w:sz w:val="22"/>
                <w:szCs w:val="22"/>
              </w:rPr>
              <w:t>)</w:t>
            </w:r>
          </w:p>
        </w:tc>
      </w:tr>
    </w:tbl>
    <w:p w14:paraId="18D9CA55" w14:textId="77777777" w:rsidR="00035B2B" w:rsidRDefault="00035B2B" w:rsidP="00035B2B">
      <w:pPr>
        <w:pStyle w:val="Glava"/>
        <w:tabs>
          <w:tab w:val="left" w:pos="708"/>
        </w:tabs>
        <w:ind w:left="1080"/>
        <w:jc w:val="both"/>
        <w:rPr>
          <w:i w:val="0"/>
          <w:sz w:val="22"/>
          <w:szCs w:val="22"/>
        </w:rPr>
      </w:pPr>
    </w:p>
    <w:p w14:paraId="7633D86C" w14:textId="77777777" w:rsidR="00035B2B" w:rsidRDefault="00035B2B" w:rsidP="00035B2B">
      <w:pPr>
        <w:pStyle w:val="Glava"/>
        <w:tabs>
          <w:tab w:val="left" w:pos="708"/>
        </w:tabs>
        <w:ind w:left="1080"/>
        <w:jc w:val="both"/>
        <w:rPr>
          <w:i w:val="0"/>
          <w:sz w:val="22"/>
          <w:szCs w:val="22"/>
        </w:rPr>
      </w:pPr>
    </w:p>
    <w:p w14:paraId="3E029441" w14:textId="77777777" w:rsidR="00035B2B" w:rsidRDefault="00035B2B" w:rsidP="00035B2B">
      <w:pPr>
        <w:pStyle w:val="Glava"/>
        <w:tabs>
          <w:tab w:val="left" w:pos="708"/>
        </w:tabs>
        <w:ind w:left="1080"/>
        <w:jc w:val="both"/>
        <w:rPr>
          <w:i w:val="0"/>
          <w:sz w:val="22"/>
          <w:szCs w:val="22"/>
        </w:rPr>
      </w:pPr>
    </w:p>
    <w:p w14:paraId="03FE668C" w14:textId="77777777" w:rsidR="00035B2B" w:rsidRDefault="00035B2B" w:rsidP="00035B2B">
      <w:pPr>
        <w:pStyle w:val="Glava"/>
        <w:tabs>
          <w:tab w:val="left" w:pos="708"/>
        </w:tabs>
        <w:ind w:left="1080"/>
        <w:jc w:val="both"/>
        <w:rPr>
          <w:i w:val="0"/>
          <w:sz w:val="22"/>
          <w:szCs w:val="22"/>
        </w:rPr>
      </w:pPr>
    </w:p>
    <w:p w14:paraId="51B0AFAC" w14:textId="77777777" w:rsidR="00035B2B" w:rsidRDefault="00035B2B" w:rsidP="00035B2B">
      <w:pPr>
        <w:pStyle w:val="Glava"/>
        <w:tabs>
          <w:tab w:val="left" w:pos="708"/>
        </w:tabs>
        <w:ind w:left="1080"/>
        <w:jc w:val="both"/>
        <w:rPr>
          <w:i w:val="0"/>
          <w:sz w:val="22"/>
          <w:szCs w:val="22"/>
        </w:rPr>
      </w:pPr>
    </w:p>
    <w:p w14:paraId="025036C6" w14:textId="77777777" w:rsidR="00035B2B" w:rsidRDefault="00035B2B" w:rsidP="00035B2B">
      <w:pPr>
        <w:pStyle w:val="Glava"/>
        <w:tabs>
          <w:tab w:val="left" w:pos="708"/>
        </w:tabs>
        <w:ind w:left="1080"/>
        <w:jc w:val="both"/>
        <w:rPr>
          <w:i w:val="0"/>
          <w:sz w:val="22"/>
          <w:szCs w:val="22"/>
        </w:rPr>
      </w:pPr>
    </w:p>
    <w:p w14:paraId="5A5202E0" w14:textId="77777777" w:rsidR="00035B2B" w:rsidRDefault="00035B2B" w:rsidP="00035B2B">
      <w:pPr>
        <w:pStyle w:val="Glava"/>
        <w:tabs>
          <w:tab w:val="left" w:pos="708"/>
        </w:tabs>
        <w:ind w:left="1080"/>
        <w:jc w:val="both"/>
        <w:rPr>
          <w:i w:val="0"/>
          <w:sz w:val="22"/>
          <w:szCs w:val="22"/>
        </w:rPr>
      </w:pPr>
    </w:p>
    <w:p w14:paraId="17452704" w14:textId="77777777" w:rsidR="00035B2B" w:rsidRDefault="00035B2B" w:rsidP="00035B2B">
      <w:pPr>
        <w:pStyle w:val="Glava"/>
        <w:tabs>
          <w:tab w:val="left" w:pos="708"/>
        </w:tabs>
        <w:ind w:left="1080"/>
        <w:jc w:val="both"/>
        <w:rPr>
          <w:i w:val="0"/>
          <w:sz w:val="22"/>
          <w:szCs w:val="22"/>
        </w:rPr>
      </w:pPr>
    </w:p>
    <w:p w14:paraId="52F6948D" w14:textId="77777777" w:rsidR="00035B2B" w:rsidRDefault="00035B2B" w:rsidP="00035B2B">
      <w:pPr>
        <w:pStyle w:val="Glava"/>
        <w:tabs>
          <w:tab w:val="left" w:pos="708"/>
        </w:tabs>
        <w:ind w:left="1080"/>
        <w:jc w:val="both"/>
        <w:rPr>
          <w:i w:val="0"/>
          <w:sz w:val="22"/>
          <w:szCs w:val="22"/>
        </w:rPr>
      </w:pPr>
    </w:p>
    <w:p w14:paraId="58ADC5BB" w14:textId="77777777" w:rsidR="00035B2B" w:rsidRDefault="00035B2B" w:rsidP="00035B2B">
      <w:pPr>
        <w:pStyle w:val="Glava"/>
        <w:tabs>
          <w:tab w:val="left" w:pos="708"/>
        </w:tabs>
        <w:ind w:left="1080"/>
        <w:jc w:val="both"/>
        <w:rPr>
          <w:i w:val="0"/>
          <w:sz w:val="22"/>
          <w:szCs w:val="22"/>
        </w:rPr>
      </w:pPr>
    </w:p>
    <w:p w14:paraId="1D876EFA" w14:textId="77777777" w:rsidR="00035B2B" w:rsidRDefault="00035B2B" w:rsidP="00035B2B">
      <w:pPr>
        <w:pStyle w:val="Glava"/>
        <w:tabs>
          <w:tab w:val="left" w:pos="708"/>
        </w:tabs>
        <w:ind w:left="1080"/>
        <w:jc w:val="both"/>
        <w:rPr>
          <w:i w:val="0"/>
          <w:sz w:val="22"/>
          <w:szCs w:val="22"/>
        </w:rPr>
      </w:pPr>
    </w:p>
    <w:p w14:paraId="6FB930B4" w14:textId="77777777" w:rsidR="00035B2B" w:rsidRDefault="00035B2B" w:rsidP="00035B2B">
      <w:pPr>
        <w:pStyle w:val="Glava"/>
        <w:tabs>
          <w:tab w:val="left" w:pos="708"/>
        </w:tabs>
        <w:ind w:left="1080"/>
        <w:jc w:val="both"/>
        <w:rPr>
          <w:i w:val="0"/>
          <w:sz w:val="22"/>
          <w:szCs w:val="22"/>
        </w:rPr>
      </w:pPr>
    </w:p>
    <w:p w14:paraId="2E8E58F6" w14:textId="77777777" w:rsidR="00035B2B" w:rsidRDefault="00035B2B" w:rsidP="00035B2B">
      <w:pPr>
        <w:pStyle w:val="Glava"/>
        <w:tabs>
          <w:tab w:val="left" w:pos="708"/>
        </w:tabs>
        <w:ind w:left="1080"/>
        <w:jc w:val="both"/>
        <w:rPr>
          <w:i w:val="0"/>
          <w:sz w:val="22"/>
          <w:szCs w:val="22"/>
        </w:rPr>
      </w:pPr>
    </w:p>
    <w:p w14:paraId="25F79AAE" w14:textId="77777777" w:rsidR="00035B2B" w:rsidRDefault="00035B2B" w:rsidP="00035B2B">
      <w:pPr>
        <w:pStyle w:val="Glava"/>
        <w:tabs>
          <w:tab w:val="left" w:pos="708"/>
        </w:tabs>
        <w:ind w:left="1080"/>
        <w:jc w:val="both"/>
        <w:rPr>
          <w:i w:val="0"/>
          <w:sz w:val="22"/>
          <w:szCs w:val="22"/>
        </w:rPr>
      </w:pPr>
    </w:p>
    <w:p w14:paraId="26F5B95D" w14:textId="77777777" w:rsidR="00035B2B" w:rsidRDefault="00035B2B" w:rsidP="00035B2B">
      <w:pPr>
        <w:pStyle w:val="Glava"/>
        <w:tabs>
          <w:tab w:val="left" w:pos="708"/>
        </w:tabs>
        <w:ind w:left="1080"/>
        <w:jc w:val="both"/>
        <w:rPr>
          <w:i w:val="0"/>
          <w:sz w:val="22"/>
          <w:szCs w:val="22"/>
        </w:rPr>
      </w:pPr>
    </w:p>
    <w:p w14:paraId="3BD4E872" w14:textId="77777777" w:rsidR="00035B2B" w:rsidRDefault="00035B2B" w:rsidP="00035B2B">
      <w:pPr>
        <w:pStyle w:val="Glava"/>
        <w:tabs>
          <w:tab w:val="left" w:pos="708"/>
        </w:tabs>
        <w:ind w:left="1080"/>
        <w:jc w:val="both"/>
        <w:rPr>
          <w:i w:val="0"/>
          <w:sz w:val="22"/>
          <w:szCs w:val="22"/>
        </w:rPr>
      </w:pPr>
    </w:p>
    <w:p w14:paraId="71E63813" w14:textId="77777777" w:rsidR="00035B2B" w:rsidRDefault="00035B2B" w:rsidP="00035B2B">
      <w:pPr>
        <w:pStyle w:val="Glava"/>
        <w:tabs>
          <w:tab w:val="left" w:pos="708"/>
        </w:tabs>
        <w:ind w:left="1080"/>
        <w:jc w:val="both"/>
        <w:rPr>
          <w:i w:val="0"/>
          <w:sz w:val="22"/>
          <w:szCs w:val="22"/>
        </w:rPr>
      </w:pPr>
    </w:p>
    <w:p w14:paraId="280228DD" w14:textId="77777777" w:rsidR="00035B2B" w:rsidRDefault="00035B2B" w:rsidP="00035B2B">
      <w:pPr>
        <w:pStyle w:val="Glava"/>
        <w:tabs>
          <w:tab w:val="left" w:pos="708"/>
        </w:tabs>
        <w:ind w:left="1080"/>
        <w:jc w:val="both"/>
        <w:rPr>
          <w:i w:val="0"/>
          <w:sz w:val="22"/>
          <w:szCs w:val="22"/>
        </w:rPr>
      </w:pPr>
    </w:p>
    <w:p w14:paraId="0EF0085B" w14:textId="789D7579" w:rsidR="00035B2B" w:rsidRDefault="00035B2B" w:rsidP="002A7005">
      <w:pPr>
        <w:pStyle w:val="Glava"/>
        <w:tabs>
          <w:tab w:val="left" w:pos="708"/>
        </w:tabs>
        <w:jc w:val="both"/>
        <w:rPr>
          <w:i w:val="0"/>
          <w:sz w:val="22"/>
          <w:szCs w:val="22"/>
        </w:rPr>
      </w:pPr>
    </w:p>
    <w:p w14:paraId="297D56AA" w14:textId="77777777" w:rsidR="00035B2B" w:rsidRDefault="00035B2B" w:rsidP="00035B2B">
      <w:pPr>
        <w:pStyle w:val="Glava"/>
        <w:tabs>
          <w:tab w:val="left" w:pos="708"/>
        </w:tabs>
        <w:ind w:left="1080"/>
        <w:jc w:val="both"/>
        <w:rPr>
          <w:i w:val="0"/>
          <w:sz w:val="22"/>
          <w:szCs w:val="22"/>
        </w:rPr>
      </w:pPr>
    </w:p>
    <w:p w14:paraId="487275CC" w14:textId="77777777" w:rsidR="00035B2B" w:rsidRDefault="00D56D9E" w:rsidP="00F26A11">
      <w:pPr>
        <w:pStyle w:val="Glava"/>
        <w:tabs>
          <w:tab w:val="left" w:pos="708"/>
        </w:tabs>
        <w:ind w:left="1080"/>
        <w:jc w:val="right"/>
        <w:rPr>
          <w:b/>
          <w:i w:val="0"/>
          <w:sz w:val="22"/>
          <w:szCs w:val="22"/>
        </w:rPr>
      </w:pPr>
      <w:r w:rsidRPr="00F26A11">
        <w:rPr>
          <w:b/>
          <w:i w:val="0"/>
          <w:sz w:val="22"/>
          <w:szCs w:val="22"/>
        </w:rPr>
        <w:t>PRILOGA 9</w:t>
      </w:r>
    </w:p>
    <w:p w14:paraId="6A1DFC3B" w14:textId="77777777" w:rsidR="00D56D9E" w:rsidRDefault="00D56D9E" w:rsidP="00D56D9E">
      <w:pPr>
        <w:jc w:val="both"/>
        <w:rPr>
          <w:i w:val="0"/>
          <w:sz w:val="22"/>
          <w:szCs w:val="24"/>
          <w:lang w:eastAsia="en-US"/>
        </w:rPr>
      </w:pPr>
    </w:p>
    <w:p w14:paraId="1B625D92" w14:textId="77777777" w:rsidR="00FA0EDC" w:rsidRDefault="00FA0EDC" w:rsidP="00D56D9E">
      <w:pPr>
        <w:jc w:val="both"/>
        <w:rPr>
          <w:i w:val="0"/>
          <w:sz w:val="22"/>
          <w:szCs w:val="24"/>
          <w:lang w:eastAsia="en-US"/>
        </w:rPr>
      </w:pPr>
    </w:p>
    <w:p w14:paraId="27AC605D" w14:textId="77777777" w:rsidR="00FA0EDC" w:rsidRPr="00D56D9E" w:rsidRDefault="00FA0EDC" w:rsidP="00D56D9E">
      <w:pPr>
        <w:jc w:val="both"/>
        <w:rPr>
          <w:i w:val="0"/>
          <w:sz w:val="22"/>
          <w:szCs w:val="24"/>
          <w:lang w:eastAsia="en-US"/>
        </w:rPr>
      </w:pPr>
    </w:p>
    <w:p w14:paraId="552EF4A0" w14:textId="77777777" w:rsidR="007F4D45" w:rsidRPr="007F4D45" w:rsidRDefault="007F4D45" w:rsidP="007F4D45">
      <w:pPr>
        <w:pStyle w:val="Glava"/>
        <w:tabs>
          <w:tab w:val="left" w:pos="708"/>
        </w:tabs>
        <w:ind w:left="1080"/>
        <w:rPr>
          <w:i w:val="0"/>
          <w:sz w:val="22"/>
          <w:szCs w:val="22"/>
        </w:rPr>
      </w:pPr>
      <w:r w:rsidRPr="007F4D45">
        <w:rPr>
          <w:i w:val="0"/>
          <w:sz w:val="22"/>
          <w:szCs w:val="22"/>
        </w:rPr>
        <w:t xml:space="preserve">Zaradi namena iz petega odstavka 35. člena Zakona o integriteti in preprečevanju korupcije (Uradni list RS, št. 69/11 in 158/20), t. j. zaradi zagotovitve transparentnosti posla in preprečitve korupcijskih tveganj pri sklepanju pravnih poslov </w:t>
      </w:r>
    </w:p>
    <w:p w14:paraId="056B7BB7" w14:textId="77777777" w:rsidR="007F4D45" w:rsidRPr="007F4D45" w:rsidRDefault="007F4D45" w:rsidP="007F4D45">
      <w:pPr>
        <w:pStyle w:val="Glava"/>
        <w:tabs>
          <w:tab w:val="left" w:pos="708"/>
        </w:tabs>
        <w:ind w:left="1080"/>
        <w:rPr>
          <w:i w:val="0"/>
          <w:sz w:val="22"/>
          <w:szCs w:val="22"/>
        </w:rPr>
      </w:pPr>
    </w:p>
    <w:p w14:paraId="0775C9F1" w14:textId="77777777" w:rsidR="007F4D45" w:rsidRPr="007F4D45" w:rsidRDefault="007F4D45" w:rsidP="007F4D45">
      <w:pPr>
        <w:pStyle w:val="Glava"/>
        <w:tabs>
          <w:tab w:val="left" w:pos="708"/>
        </w:tabs>
        <w:ind w:left="1080"/>
        <w:jc w:val="center"/>
        <w:rPr>
          <w:i w:val="0"/>
          <w:sz w:val="22"/>
          <w:szCs w:val="22"/>
        </w:rPr>
      </w:pPr>
      <w:r w:rsidRPr="007F4D45">
        <w:rPr>
          <w:i w:val="0"/>
          <w:sz w:val="22"/>
          <w:szCs w:val="22"/>
        </w:rPr>
        <w:t>odgovorna oseba poslovnega subjekta</w:t>
      </w:r>
    </w:p>
    <w:p w14:paraId="4CD0C757" w14:textId="77777777" w:rsidR="007F4D45" w:rsidRPr="007F4D45" w:rsidRDefault="007F4D45" w:rsidP="007F4D45">
      <w:pPr>
        <w:pStyle w:val="Glava"/>
        <w:tabs>
          <w:tab w:val="left" w:pos="708"/>
        </w:tabs>
        <w:ind w:left="1080"/>
        <w:jc w:val="both"/>
        <w:rPr>
          <w:sz w:val="22"/>
          <w:szCs w:val="22"/>
        </w:rPr>
      </w:pPr>
    </w:p>
    <w:tbl>
      <w:tblPr>
        <w:tblpPr w:leftFromText="141" w:rightFromText="141" w:vertAnchor="text" w:horzAnchor="margin" w:tblpX="1129" w:tblpY="52"/>
        <w:tblW w:w="9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63"/>
        <w:gridCol w:w="6843"/>
      </w:tblGrid>
      <w:tr w:rsidR="007F4D45" w:rsidRPr="007F4D45" w14:paraId="362B028E" w14:textId="77777777" w:rsidTr="007F4D45">
        <w:trPr>
          <w:trHeight w:val="693"/>
        </w:trPr>
        <w:tc>
          <w:tcPr>
            <w:tcW w:w="2263" w:type="dxa"/>
          </w:tcPr>
          <w:p w14:paraId="007C3591" w14:textId="77777777" w:rsidR="007F4D45" w:rsidRPr="007F4D45" w:rsidRDefault="007F4D45" w:rsidP="007F4D45">
            <w:pPr>
              <w:pStyle w:val="Glava"/>
              <w:tabs>
                <w:tab w:val="left" w:pos="708"/>
              </w:tabs>
              <w:rPr>
                <w:i w:val="0"/>
                <w:sz w:val="22"/>
                <w:szCs w:val="22"/>
              </w:rPr>
            </w:pPr>
            <w:r w:rsidRPr="007F4D45">
              <w:rPr>
                <w:i w:val="0"/>
                <w:sz w:val="22"/>
                <w:szCs w:val="22"/>
              </w:rPr>
              <w:t xml:space="preserve">Ime in priimek odgovorne osebe poslovnega subjekta : </w:t>
            </w:r>
          </w:p>
        </w:tc>
        <w:tc>
          <w:tcPr>
            <w:tcW w:w="6843" w:type="dxa"/>
          </w:tcPr>
          <w:p w14:paraId="381FB0CD" w14:textId="77777777" w:rsidR="007F4D45" w:rsidRPr="007F4D45" w:rsidRDefault="007F4D45" w:rsidP="007F4D45">
            <w:pPr>
              <w:pStyle w:val="Glava"/>
              <w:tabs>
                <w:tab w:val="left" w:pos="708"/>
              </w:tabs>
              <w:ind w:left="1080"/>
              <w:rPr>
                <w:sz w:val="22"/>
                <w:szCs w:val="22"/>
              </w:rPr>
            </w:pPr>
          </w:p>
          <w:p w14:paraId="32CE79FF" w14:textId="77777777" w:rsidR="007F4D45" w:rsidRPr="007F4D45" w:rsidRDefault="007F4D45" w:rsidP="007F4D45">
            <w:pPr>
              <w:pStyle w:val="Glava"/>
              <w:tabs>
                <w:tab w:val="left" w:pos="708"/>
              </w:tabs>
              <w:ind w:left="1080"/>
              <w:rPr>
                <w:sz w:val="22"/>
                <w:szCs w:val="22"/>
              </w:rPr>
            </w:pPr>
          </w:p>
        </w:tc>
      </w:tr>
      <w:tr w:rsidR="007F4D45" w:rsidRPr="007F4D45" w14:paraId="3C396F13" w14:textId="77777777" w:rsidTr="007F4D45">
        <w:trPr>
          <w:trHeight w:val="24"/>
        </w:trPr>
        <w:tc>
          <w:tcPr>
            <w:tcW w:w="2263" w:type="dxa"/>
          </w:tcPr>
          <w:p w14:paraId="2B0DD00A" w14:textId="77777777" w:rsidR="007F4D45" w:rsidRPr="007F4D45" w:rsidRDefault="007F4D45" w:rsidP="007F4D45">
            <w:pPr>
              <w:pStyle w:val="Glava"/>
              <w:tabs>
                <w:tab w:val="left" w:pos="708"/>
              </w:tabs>
              <w:ind w:left="29"/>
              <w:rPr>
                <w:i w:val="0"/>
                <w:sz w:val="22"/>
                <w:szCs w:val="22"/>
              </w:rPr>
            </w:pPr>
            <w:r w:rsidRPr="007F4D45">
              <w:rPr>
                <w:i w:val="0"/>
                <w:sz w:val="22"/>
                <w:szCs w:val="22"/>
              </w:rPr>
              <w:t>Naziv poslovnega subjekta:</w:t>
            </w:r>
          </w:p>
        </w:tc>
        <w:tc>
          <w:tcPr>
            <w:tcW w:w="6843" w:type="dxa"/>
          </w:tcPr>
          <w:p w14:paraId="4BF2C9ED" w14:textId="77777777" w:rsidR="007F4D45" w:rsidRPr="007F4D45" w:rsidRDefault="007F4D45" w:rsidP="007F4D45">
            <w:pPr>
              <w:pStyle w:val="Glava"/>
              <w:tabs>
                <w:tab w:val="left" w:pos="708"/>
              </w:tabs>
              <w:ind w:left="1080"/>
              <w:rPr>
                <w:sz w:val="22"/>
                <w:szCs w:val="22"/>
              </w:rPr>
            </w:pPr>
          </w:p>
        </w:tc>
      </w:tr>
      <w:tr w:rsidR="007F4D45" w:rsidRPr="007F4D45" w14:paraId="3AB26B24" w14:textId="77777777" w:rsidTr="007F4D45">
        <w:trPr>
          <w:trHeight w:val="330"/>
        </w:trPr>
        <w:tc>
          <w:tcPr>
            <w:tcW w:w="2263" w:type="dxa"/>
          </w:tcPr>
          <w:p w14:paraId="02670DEA" w14:textId="77777777" w:rsidR="007F4D45" w:rsidRPr="007F4D45" w:rsidRDefault="007F4D45" w:rsidP="007F4D45">
            <w:pPr>
              <w:pStyle w:val="Glava"/>
              <w:tabs>
                <w:tab w:val="left" w:pos="708"/>
              </w:tabs>
              <w:ind w:left="1080" w:hanging="1080"/>
              <w:rPr>
                <w:i w:val="0"/>
                <w:sz w:val="22"/>
                <w:szCs w:val="22"/>
              </w:rPr>
            </w:pPr>
            <w:r w:rsidRPr="007F4D45">
              <w:rPr>
                <w:i w:val="0"/>
                <w:sz w:val="22"/>
                <w:szCs w:val="22"/>
              </w:rPr>
              <w:t>Naslov oz. sedež:</w:t>
            </w:r>
          </w:p>
        </w:tc>
        <w:tc>
          <w:tcPr>
            <w:tcW w:w="6843" w:type="dxa"/>
          </w:tcPr>
          <w:p w14:paraId="468D6D99" w14:textId="77777777" w:rsidR="007F4D45" w:rsidRPr="007F4D45" w:rsidRDefault="007F4D45" w:rsidP="007F4D45">
            <w:pPr>
              <w:pStyle w:val="Glava"/>
              <w:tabs>
                <w:tab w:val="left" w:pos="708"/>
              </w:tabs>
              <w:ind w:left="1080"/>
              <w:rPr>
                <w:sz w:val="22"/>
                <w:szCs w:val="22"/>
              </w:rPr>
            </w:pPr>
          </w:p>
        </w:tc>
      </w:tr>
      <w:tr w:rsidR="007F4D45" w:rsidRPr="007F4D45" w14:paraId="76134723" w14:textId="77777777" w:rsidTr="007F4D45">
        <w:trPr>
          <w:trHeight w:val="406"/>
        </w:trPr>
        <w:tc>
          <w:tcPr>
            <w:tcW w:w="2263" w:type="dxa"/>
          </w:tcPr>
          <w:p w14:paraId="69C5056A" w14:textId="77777777" w:rsidR="007F4D45" w:rsidRPr="007F4D45" w:rsidRDefault="007F4D45" w:rsidP="007F4D45">
            <w:pPr>
              <w:pStyle w:val="Glava"/>
              <w:tabs>
                <w:tab w:val="left" w:pos="708"/>
              </w:tabs>
              <w:ind w:left="1080" w:hanging="1080"/>
              <w:rPr>
                <w:i w:val="0"/>
                <w:sz w:val="22"/>
                <w:szCs w:val="22"/>
              </w:rPr>
            </w:pPr>
            <w:r w:rsidRPr="007F4D45">
              <w:rPr>
                <w:i w:val="0"/>
                <w:sz w:val="22"/>
                <w:szCs w:val="22"/>
              </w:rPr>
              <w:t>Matična številka</w:t>
            </w:r>
            <w:r w:rsidRPr="007F4D45">
              <w:rPr>
                <w:i w:val="0"/>
                <w:sz w:val="22"/>
                <w:szCs w:val="22"/>
                <w:vertAlign w:val="superscript"/>
              </w:rPr>
              <w:t>1</w:t>
            </w:r>
            <w:r w:rsidRPr="007F4D45">
              <w:rPr>
                <w:i w:val="0"/>
                <w:sz w:val="22"/>
                <w:szCs w:val="22"/>
              </w:rPr>
              <w:t xml:space="preserve">:  </w:t>
            </w:r>
          </w:p>
        </w:tc>
        <w:tc>
          <w:tcPr>
            <w:tcW w:w="6843" w:type="dxa"/>
          </w:tcPr>
          <w:p w14:paraId="466D9C55" w14:textId="77777777" w:rsidR="007F4D45" w:rsidRPr="007F4D45" w:rsidRDefault="007F4D45" w:rsidP="007F4D45">
            <w:pPr>
              <w:pStyle w:val="Glava"/>
              <w:tabs>
                <w:tab w:val="left" w:pos="708"/>
              </w:tabs>
              <w:ind w:left="1080"/>
              <w:rPr>
                <w:sz w:val="22"/>
                <w:szCs w:val="22"/>
              </w:rPr>
            </w:pPr>
          </w:p>
        </w:tc>
      </w:tr>
    </w:tbl>
    <w:p w14:paraId="5C9CF6E2" w14:textId="77777777" w:rsidR="007F4D45" w:rsidRPr="007F4D45" w:rsidRDefault="007F4D45" w:rsidP="007F4D45">
      <w:pPr>
        <w:pStyle w:val="Glava"/>
        <w:tabs>
          <w:tab w:val="left" w:pos="708"/>
        </w:tabs>
        <w:ind w:left="1080"/>
        <w:jc w:val="both"/>
        <w:rPr>
          <w:sz w:val="22"/>
          <w:szCs w:val="22"/>
        </w:rPr>
      </w:pPr>
    </w:p>
    <w:p w14:paraId="7E302443" w14:textId="16C541A4" w:rsidR="007F4D45" w:rsidRDefault="007F4D45" w:rsidP="007F4D45">
      <w:pPr>
        <w:pStyle w:val="Glava"/>
        <w:tabs>
          <w:tab w:val="left" w:pos="708"/>
        </w:tabs>
        <w:jc w:val="both"/>
        <w:rPr>
          <w:i w:val="0"/>
          <w:sz w:val="22"/>
          <w:szCs w:val="22"/>
        </w:rPr>
      </w:pPr>
    </w:p>
    <w:p w14:paraId="2E3DDB94" w14:textId="67FBD77E" w:rsidR="007F4D45" w:rsidRPr="007F4D45" w:rsidRDefault="007F4D45" w:rsidP="007F4D45">
      <w:pPr>
        <w:pStyle w:val="Glava"/>
        <w:tabs>
          <w:tab w:val="left" w:pos="708"/>
        </w:tabs>
        <w:ind w:left="1080"/>
        <w:jc w:val="both"/>
        <w:rPr>
          <w:i w:val="0"/>
          <w:sz w:val="22"/>
          <w:szCs w:val="22"/>
        </w:rPr>
      </w:pPr>
      <w:r w:rsidRPr="007F4D45">
        <w:rPr>
          <w:i w:val="0"/>
          <w:sz w:val="22"/>
          <w:szCs w:val="22"/>
        </w:rPr>
        <w:t>podajam naslednjo</w:t>
      </w:r>
    </w:p>
    <w:p w14:paraId="161D9509" w14:textId="77777777" w:rsidR="007F4D45" w:rsidRPr="007F4D45" w:rsidRDefault="007F4D45" w:rsidP="007F4D45">
      <w:pPr>
        <w:pStyle w:val="Glava"/>
        <w:tabs>
          <w:tab w:val="left" w:pos="708"/>
        </w:tabs>
        <w:ind w:left="1080"/>
        <w:jc w:val="both"/>
        <w:rPr>
          <w:i w:val="0"/>
          <w:sz w:val="22"/>
          <w:szCs w:val="22"/>
        </w:rPr>
      </w:pPr>
    </w:p>
    <w:p w14:paraId="07EB2CB3" w14:textId="77777777" w:rsidR="007F4D45" w:rsidRPr="007F4D45" w:rsidRDefault="007F4D45" w:rsidP="007F4D45">
      <w:pPr>
        <w:pStyle w:val="Glava"/>
        <w:tabs>
          <w:tab w:val="left" w:pos="708"/>
        </w:tabs>
        <w:ind w:left="1080"/>
        <w:jc w:val="both"/>
        <w:rPr>
          <w:i w:val="0"/>
          <w:sz w:val="22"/>
          <w:szCs w:val="22"/>
        </w:rPr>
      </w:pPr>
    </w:p>
    <w:p w14:paraId="641E8BDE" w14:textId="77777777" w:rsidR="007F4D45" w:rsidRPr="007F4D45" w:rsidRDefault="007F4D45" w:rsidP="007F4D45">
      <w:pPr>
        <w:pStyle w:val="Glava"/>
        <w:tabs>
          <w:tab w:val="left" w:pos="708"/>
        </w:tabs>
        <w:ind w:left="1080"/>
        <w:jc w:val="center"/>
        <w:rPr>
          <w:b/>
          <w:i w:val="0"/>
          <w:sz w:val="22"/>
          <w:szCs w:val="22"/>
        </w:rPr>
      </w:pPr>
      <w:r w:rsidRPr="007F4D45">
        <w:rPr>
          <w:b/>
          <w:i w:val="0"/>
          <w:sz w:val="22"/>
          <w:szCs w:val="22"/>
        </w:rPr>
        <w:t>IZJAVO</w:t>
      </w:r>
    </w:p>
    <w:p w14:paraId="02E8B060" w14:textId="77777777" w:rsidR="007F4D45" w:rsidRPr="007F4D45" w:rsidRDefault="007F4D45" w:rsidP="007F4D45">
      <w:pPr>
        <w:pStyle w:val="Glava"/>
        <w:tabs>
          <w:tab w:val="left" w:pos="708"/>
        </w:tabs>
        <w:ind w:left="1080"/>
        <w:jc w:val="center"/>
        <w:rPr>
          <w:b/>
          <w:i w:val="0"/>
          <w:sz w:val="22"/>
          <w:szCs w:val="22"/>
        </w:rPr>
      </w:pPr>
      <w:r w:rsidRPr="007F4D45">
        <w:rPr>
          <w:b/>
          <w:i w:val="0"/>
          <w:sz w:val="22"/>
          <w:szCs w:val="22"/>
        </w:rPr>
        <w:t>ODGOVORNE OSEBE POSLOVNEGA SUBJEKTA</w:t>
      </w:r>
    </w:p>
    <w:p w14:paraId="33C2F57E" w14:textId="77777777" w:rsidR="007F4D45" w:rsidRPr="007F4D45" w:rsidRDefault="007F4D45" w:rsidP="007F4D45">
      <w:pPr>
        <w:pStyle w:val="Glava"/>
        <w:tabs>
          <w:tab w:val="left" w:pos="708"/>
        </w:tabs>
        <w:ind w:left="1080"/>
        <w:jc w:val="center"/>
        <w:rPr>
          <w:b/>
          <w:i w:val="0"/>
          <w:sz w:val="22"/>
          <w:szCs w:val="22"/>
        </w:rPr>
      </w:pPr>
      <w:r w:rsidRPr="007F4D45">
        <w:rPr>
          <w:b/>
          <w:i w:val="0"/>
          <w:sz w:val="22"/>
          <w:szCs w:val="22"/>
        </w:rPr>
        <w:t>O NEPOVEZANOSTI S FUNKCIONARJEM ALI NJEGOVIM DRUŽINSKIM ČLANOM</w:t>
      </w:r>
    </w:p>
    <w:p w14:paraId="5950B977" w14:textId="77777777" w:rsidR="007F4D45" w:rsidRPr="007F4D45" w:rsidRDefault="007F4D45" w:rsidP="007F4D45">
      <w:pPr>
        <w:pStyle w:val="Glava"/>
        <w:tabs>
          <w:tab w:val="left" w:pos="708"/>
        </w:tabs>
        <w:ind w:left="1080"/>
        <w:rPr>
          <w:i w:val="0"/>
          <w:sz w:val="22"/>
          <w:szCs w:val="22"/>
        </w:rPr>
      </w:pPr>
    </w:p>
    <w:p w14:paraId="08E80125" w14:textId="59F193D4" w:rsidR="007F4D45" w:rsidRPr="007F4D45" w:rsidRDefault="007F4D45" w:rsidP="007F4D45">
      <w:pPr>
        <w:pStyle w:val="Glava"/>
        <w:tabs>
          <w:tab w:val="left" w:pos="708"/>
        </w:tabs>
        <w:ind w:left="1080"/>
        <w:jc w:val="both"/>
        <w:rPr>
          <w:i w:val="0"/>
          <w:sz w:val="22"/>
          <w:szCs w:val="22"/>
          <w:u w:val="single"/>
        </w:rPr>
      </w:pPr>
      <w:r w:rsidRPr="007F4D45">
        <w:rPr>
          <w:i w:val="0"/>
          <w:sz w:val="22"/>
          <w:szCs w:val="22"/>
        </w:rPr>
        <w:t xml:space="preserve">Referenčna številka, pod katero se ta vodi pri naročniku (LN številka): </w:t>
      </w:r>
      <w:r w:rsidRPr="007F4D45">
        <w:rPr>
          <w:i w:val="0"/>
          <w:sz w:val="22"/>
          <w:szCs w:val="22"/>
          <w:u w:val="single"/>
        </w:rPr>
        <w:t>(</w:t>
      </w:r>
      <w:r>
        <w:rPr>
          <w:i w:val="0"/>
          <w:sz w:val="22"/>
          <w:szCs w:val="22"/>
          <w:u w:val="single"/>
        </w:rPr>
        <w:t>430-662/2021</w:t>
      </w:r>
      <w:r w:rsidRPr="007F4D45">
        <w:rPr>
          <w:i w:val="0"/>
          <w:sz w:val="22"/>
          <w:szCs w:val="22"/>
          <w:u w:val="single"/>
        </w:rPr>
        <w:t>)</w:t>
      </w:r>
    </w:p>
    <w:p w14:paraId="4780A608" w14:textId="77777777" w:rsidR="007F4D45" w:rsidRPr="007F4D45" w:rsidRDefault="007F4D45" w:rsidP="007F4D45">
      <w:pPr>
        <w:pStyle w:val="Glava"/>
        <w:tabs>
          <w:tab w:val="left" w:pos="708"/>
        </w:tabs>
        <w:ind w:left="1080"/>
        <w:rPr>
          <w:i w:val="0"/>
          <w:sz w:val="22"/>
          <w:szCs w:val="22"/>
        </w:rPr>
      </w:pPr>
    </w:p>
    <w:p w14:paraId="44F01C68" w14:textId="4075F95C" w:rsidR="007F4D45" w:rsidRPr="00437A97" w:rsidRDefault="007F4D45" w:rsidP="007F4D45">
      <w:pPr>
        <w:ind w:left="1083"/>
      </w:pPr>
      <w:r w:rsidRPr="007F4D45">
        <w:rPr>
          <w:i w:val="0"/>
          <w:sz w:val="22"/>
          <w:szCs w:val="22"/>
        </w:rPr>
        <w:t xml:space="preserve">s katero izjavljam, da poslovni subjekt </w:t>
      </w:r>
      <w:r w:rsidRPr="00437A97">
        <w:t>_________________________</w:t>
      </w:r>
      <w:r>
        <w:t>_________________________________________________</w:t>
      </w:r>
    </w:p>
    <w:p w14:paraId="4A7EA882" w14:textId="77777777" w:rsidR="007F4D45" w:rsidRPr="007F4D45" w:rsidRDefault="007F4D45" w:rsidP="007F4D45">
      <w:pPr>
        <w:ind w:left="1134"/>
        <w:jc w:val="both"/>
        <w:rPr>
          <w:i w:val="0"/>
          <w:sz w:val="16"/>
          <w:szCs w:val="16"/>
        </w:rPr>
      </w:pPr>
      <w:r w:rsidRPr="00437A97">
        <w:rPr>
          <w:sz w:val="16"/>
          <w:szCs w:val="16"/>
        </w:rPr>
        <w:t xml:space="preserve">                                                                          </w:t>
      </w:r>
      <w:r w:rsidRPr="007F4D45">
        <w:rPr>
          <w:i w:val="0"/>
          <w:sz w:val="16"/>
          <w:szCs w:val="16"/>
        </w:rPr>
        <w:t xml:space="preserve">(navede se firma poslovnega subjekta) </w:t>
      </w:r>
    </w:p>
    <w:p w14:paraId="05B8AFFA" w14:textId="64705815" w:rsidR="007F4D45" w:rsidRPr="007F4D45" w:rsidRDefault="007F4D45" w:rsidP="007F4D45">
      <w:pPr>
        <w:pStyle w:val="Glava"/>
        <w:tabs>
          <w:tab w:val="left" w:pos="708"/>
        </w:tabs>
        <w:ind w:left="1080"/>
        <w:rPr>
          <w:i w:val="0"/>
          <w:sz w:val="22"/>
          <w:szCs w:val="22"/>
        </w:rPr>
      </w:pPr>
    </w:p>
    <w:p w14:paraId="796F2A8F" w14:textId="77777777" w:rsidR="007F4D45" w:rsidRPr="007F4D45" w:rsidRDefault="007F4D45" w:rsidP="007F4D45">
      <w:pPr>
        <w:pStyle w:val="Glava"/>
        <w:tabs>
          <w:tab w:val="left" w:pos="708"/>
        </w:tabs>
        <w:ind w:left="1080"/>
        <w:rPr>
          <w:i w:val="0"/>
          <w:sz w:val="22"/>
          <w:szCs w:val="22"/>
        </w:rPr>
      </w:pPr>
      <w:r w:rsidRPr="007F4D45">
        <w:rPr>
          <w:i w:val="0"/>
          <w:sz w:val="22"/>
          <w:szCs w:val="22"/>
        </w:rPr>
        <w:softHyphen/>
      </w:r>
      <w:r w:rsidRPr="007F4D45">
        <w:rPr>
          <w:i w:val="0"/>
          <w:sz w:val="22"/>
          <w:szCs w:val="22"/>
        </w:rPr>
        <w:softHyphen/>
      </w:r>
      <w:r w:rsidRPr="007F4D45">
        <w:rPr>
          <w:i w:val="0"/>
          <w:sz w:val="22"/>
          <w:szCs w:val="22"/>
        </w:rPr>
        <w:softHyphen/>
      </w:r>
      <w:r w:rsidRPr="007F4D45">
        <w:rPr>
          <w:i w:val="0"/>
          <w:sz w:val="22"/>
          <w:szCs w:val="22"/>
        </w:rPr>
        <w:softHyphen/>
      </w:r>
      <w:r w:rsidRPr="007F4D45">
        <w:rPr>
          <w:i w:val="0"/>
          <w:sz w:val="22"/>
          <w:szCs w:val="22"/>
        </w:rPr>
        <w:softHyphen/>
        <w:t>nisem/ni  povezan s funkcionarjem Mestne občine Ljubljana</w:t>
      </w:r>
      <w:r w:rsidRPr="007F4D45">
        <w:rPr>
          <w:i w:val="0"/>
          <w:sz w:val="22"/>
          <w:szCs w:val="22"/>
          <w:vertAlign w:val="superscript"/>
        </w:rPr>
        <w:t>2</w:t>
      </w:r>
      <w:r w:rsidRPr="007F4D45">
        <w:rPr>
          <w:i w:val="0"/>
          <w:sz w:val="22"/>
          <w:szCs w:val="22"/>
        </w:rPr>
        <w:t xml:space="preserve"> in po mojem/našem vedenju tudi ne z njegovimi družinskimi člani na način, da bi bil funkcionar ali njegov družinski član pri poslovnem subjektu_____________________________________________________________: </w:t>
      </w:r>
    </w:p>
    <w:p w14:paraId="38C0B972" w14:textId="77777777" w:rsidR="007F4D45" w:rsidRPr="007F4D45" w:rsidRDefault="007F4D45" w:rsidP="007F4D45">
      <w:pPr>
        <w:pStyle w:val="Glava"/>
        <w:tabs>
          <w:tab w:val="left" w:pos="708"/>
        </w:tabs>
        <w:ind w:left="1080"/>
        <w:rPr>
          <w:i w:val="0"/>
          <w:sz w:val="16"/>
          <w:szCs w:val="16"/>
        </w:rPr>
      </w:pPr>
      <w:r w:rsidRPr="007F4D45">
        <w:rPr>
          <w:i w:val="0"/>
          <w:sz w:val="22"/>
          <w:szCs w:val="22"/>
        </w:rPr>
        <w:t xml:space="preserve">                            </w:t>
      </w:r>
      <w:r w:rsidRPr="007F4D45">
        <w:rPr>
          <w:i w:val="0"/>
          <w:sz w:val="16"/>
          <w:szCs w:val="16"/>
        </w:rPr>
        <w:t>(navede se firma poslovnega subjekta)</w:t>
      </w:r>
    </w:p>
    <w:p w14:paraId="549709E1" w14:textId="77777777" w:rsidR="007F4D45" w:rsidRPr="007F4D45" w:rsidRDefault="007F4D45" w:rsidP="007F4D45">
      <w:pPr>
        <w:pStyle w:val="Glava"/>
        <w:tabs>
          <w:tab w:val="left" w:pos="708"/>
        </w:tabs>
        <w:ind w:left="1080"/>
        <w:jc w:val="both"/>
        <w:rPr>
          <w:i w:val="0"/>
          <w:sz w:val="22"/>
          <w:szCs w:val="22"/>
        </w:rPr>
      </w:pPr>
    </w:p>
    <w:p w14:paraId="4162D0CF" w14:textId="77777777" w:rsidR="007F4D45" w:rsidRPr="007F4D45" w:rsidRDefault="007F4D45" w:rsidP="007F4D45">
      <w:pPr>
        <w:pStyle w:val="Glava"/>
        <w:numPr>
          <w:ilvl w:val="0"/>
          <w:numId w:val="61"/>
        </w:numPr>
        <w:tabs>
          <w:tab w:val="left" w:pos="708"/>
        </w:tabs>
        <w:ind w:left="1418" w:hanging="284"/>
        <w:jc w:val="both"/>
        <w:rPr>
          <w:i w:val="0"/>
          <w:sz w:val="22"/>
          <w:szCs w:val="22"/>
        </w:rPr>
      </w:pPr>
      <w:r w:rsidRPr="007F4D45">
        <w:rPr>
          <w:i w:val="0"/>
          <w:sz w:val="22"/>
          <w:szCs w:val="22"/>
        </w:rPr>
        <w:t>udeležen kot poslovodja, član poslovodstva ali zakoniti zastopnik,</w:t>
      </w:r>
    </w:p>
    <w:p w14:paraId="06F16766" w14:textId="77777777" w:rsidR="007F4D45" w:rsidRPr="007F4D45" w:rsidRDefault="007F4D45" w:rsidP="007F4D45">
      <w:pPr>
        <w:pStyle w:val="Glava"/>
        <w:numPr>
          <w:ilvl w:val="0"/>
          <w:numId w:val="61"/>
        </w:numPr>
        <w:tabs>
          <w:tab w:val="left" w:pos="708"/>
        </w:tabs>
        <w:ind w:left="1418" w:hanging="284"/>
        <w:jc w:val="both"/>
        <w:rPr>
          <w:i w:val="0"/>
          <w:sz w:val="22"/>
          <w:szCs w:val="22"/>
        </w:rPr>
      </w:pPr>
      <w:r w:rsidRPr="007F4D45">
        <w:rPr>
          <w:i w:val="0"/>
          <w:sz w:val="22"/>
          <w:szCs w:val="22"/>
        </w:rPr>
        <w:t>neposredno ali prek drugih pravnih oseb v več kot pet odstotnem deležu udeležen pri ustanoviteljskih pravicah, upravljanju ali kapitalu.</w:t>
      </w:r>
    </w:p>
    <w:p w14:paraId="7618717E" w14:textId="77777777" w:rsidR="007F4D45" w:rsidRPr="007F4D45" w:rsidRDefault="007F4D45" w:rsidP="007F4D45">
      <w:pPr>
        <w:pStyle w:val="Glava"/>
        <w:tabs>
          <w:tab w:val="left" w:pos="708"/>
        </w:tabs>
        <w:ind w:left="1080"/>
        <w:jc w:val="both"/>
        <w:rPr>
          <w:i w:val="0"/>
          <w:sz w:val="22"/>
          <w:szCs w:val="22"/>
        </w:rPr>
      </w:pPr>
    </w:p>
    <w:p w14:paraId="22C6ECE1" w14:textId="77777777" w:rsidR="007F4D45" w:rsidRPr="007F4D45" w:rsidRDefault="007F4D45" w:rsidP="007F4D45">
      <w:pPr>
        <w:pStyle w:val="Glava"/>
        <w:tabs>
          <w:tab w:val="left" w:pos="708"/>
        </w:tabs>
        <w:ind w:left="1080"/>
        <w:jc w:val="both"/>
        <w:rPr>
          <w:i w:val="0"/>
          <w:sz w:val="22"/>
          <w:szCs w:val="22"/>
        </w:rPr>
      </w:pPr>
    </w:p>
    <w:p w14:paraId="447A4230" w14:textId="77777777" w:rsidR="007F4D45" w:rsidRPr="007F4D45" w:rsidRDefault="007F4D45" w:rsidP="007F4D45">
      <w:pPr>
        <w:pStyle w:val="Glava"/>
        <w:tabs>
          <w:tab w:val="left" w:pos="708"/>
        </w:tabs>
        <w:ind w:left="1080"/>
        <w:rPr>
          <w:sz w:val="22"/>
          <w:szCs w:val="22"/>
        </w:rPr>
      </w:pPr>
    </w:p>
    <w:tbl>
      <w:tblPr>
        <w:tblW w:w="9213" w:type="dxa"/>
        <w:tblInd w:w="851" w:type="dxa"/>
        <w:tblLook w:val="04A0" w:firstRow="1" w:lastRow="0" w:firstColumn="1" w:lastColumn="0" w:noHBand="0" w:noVBand="1"/>
      </w:tblPr>
      <w:tblGrid>
        <w:gridCol w:w="1969"/>
        <w:gridCol w:w="3559"/>
        <w:gridCol w:w="3685"/>
      </w:tblGrid>
      <w:tr w:rsidR="007F4D45" w:rsidRPr="007F4D45" w14:paraId="2A645071" w14:textId="77777777" w:rsidTr="00B35940">
        <w:tc>
          <w:tcPr>
            <w:tcW w:w="1969" w:type="dxa"/>
          </w:tcPr>
          <w:p w14:paraId="214A0C19" w14:textId="77777777" w:rsidR="007F4D45" w:rsidRPr="007F4D45" w:rsidRDefault="007F4D45" w:rsidP="00B35940">
            <w:pPr>
              <w:pStyle w:val="Glava"/>
              <w:tabs>
                <w:tab w:val="left" w:pos="708"/>
              </w:tabs>
              <w:ind w:left="1080" w:hanging="910"/>
              <w:rPr>
                <w:i w:val="0"/>
                <w:sz w:val="22"/>
                <w:szCs w:val="22"/>
              </w:rPr>
            </w:pPr>
            <w:r w:rsidRPr="007F4D45">
              <w:rPr>
                <w:i w:val="0"/>
                <w:sz w:val="22"/>
                <w:szCs w:val="22"/>
              </w:rPr>
              <w:t>Kraj in datum:</w:t>
            </w:r>
          </w:p>
        </w:tc>
        <w:tc>
          <w:tcPr>
            <w:tcW w:w="3559" w:type="dxa"/>
          </w:tcPr>
          <w:p w14:paraId="30BEDAB3" w14:textId="77777777" w:rsidR="007F4D45" w:rsidRPr="007F4D45" w:rsidRDefault="007F4D45" w:rsidP="007F4D45">
            <w:pPr>
              <w:pStyle w:val="Glava"/>
              <w:tabs>
                <w:tab w:val="left" w:pos="708"/>
              </w:tabs>
              <w:ind w:left="1080"/>
              <w:jc w:val="both"/>
              <w:rPr>
                <w:i w:val="0"/>
                <w:sz w:val="22"/>
                <w:szCs w:val="22"/>
              </w:rPr>
            </w:pPr>
            <w:r w:rsidRPr="007F4D45">
              <w:rPr>
                <w:i w:val="0"/>
                <w:sz w:val="22"/>
                <w:szCs w:val="22"/>
              </w:rPr>
              <w:t>Žig</w:t>
            </w:r>
          </w:p>
        </w:tc>
        <w:tc>
          <w:tcPr>
            <w:tcW w:w="3685" w:type="dxa"/>
          </w:tcPr>
          <w:p w14:paraId="24D8C0AC" w14:textId="77777777" w:rsidR="007F4D45" w:rsidRPr="007F4D45" w:rsidRDefault="007F4D45" w:rsidP="007F4D45">
            <w:pPr>
              <w:pStyle w:val="Glava"/>
              <w:tabs>
                <w:tab w:val="left" w:pos="708"/>
              </w:tabs>
              <w:rPr>
                <w:i w:val="0"/>
                <w:sz w:val="22"/>
                <w:szCs w:val="22"/>
              </w:rPr>
            </w:pPr>
            <w:r w:rsidRPr="007F4D45">
              <w:rPr>
                <w:i w:val="0"/>
                <w:sz w:val="22"/>
                <w:szCs w:val="22"/>
              </w:rPr>
              <w:t>Podpis odgovorne osebe poslovnega subjekta:</w:t>
            </w:r>
          </w:p>
        </w:tc>
      </w:tr>
      <w:tr w:rsidR="007F4D45" w:rsidRPr="007F4D45" w14:paraId="1DB5FD3C" w14:textId="77777777" w:rsidTr="00B35940">
        <w:tc>
          <w:tcPr>
            <w:tcW w:w="1969" w:type="dxa"/>
            <w:tcBorders>
              <w:bottom w:val="single" w:sz="4" w:space="0" w:color="auto"/>
            </w:tcBorders>
          </w:tcPr>
          <w:p w14:paraId="656EBD3D" w14:textId="77777777" w:rsidR="007F4D45" w:rsidRPr="007F4D45" w:rsidRDefault="007F4D45" w:rsidP="007F4D45">
            <w:pPr>
              <w:pStyle w:val="Glava"/>
              <w:tabs>
                <w:tab w:val="left" w:pos="708"/>
              </w:tabs>
              <w:ind w:left="1080"/>
              <w:rPr>
                <w:i w:val="0"/>
                <w:sz w:val="22"/>
                <w:szCs w:val="22"/>
              </w:rPr>
            </w:pPr>
          </w:p>
        </w:tc>
        <w:tc>
          <w:tcPr>
            <w:tcW w:w="3559" w:type="dxa"/>
          </w:tcPr>
          <w:p w14:paraId="645EC438" w14:textId="77777777" w:rsidR="007F4D45" w:rsidRPr="007F4D45" w:rsidRDefault="007F4D45" w:rsidP="007F4D45">
            <w:pPr>
              <w:pStyle w:val="Glava"/>
              <w:tabs>
                <w:tab w:val="left" w:pos="708"/>
              </w:tabs>
              <w:ind w:left="1080"/>
              <w:rPr>
                <w:i w:val="0"/>
                <w:sz w:val="22"/>
                <w:szCs w:val="22"/>
              </w:rPr>
            </w:pPr>
          </w:p>
        </w:tc>
        <w:tc>
          <w:tcPr>
            <w:tcW w:w="3685" w:type="dxa"/>
            <w:tcBorders>
              <w:bottom w:val="single" w:sz="4" w:space="0" w:color="auto"/>
            </w:tcBorders>
          </w:tcPr>
          <w:p w14:paraId="229A8A3D" w14:textId="77777777" w:rsidR="007F4D45" w:rsidRPr="007F4D45" w:rsidRDefault="007F4D45" w:rsidP="007F4D45">
            <w:pPr>
              <w:pStyle w:val="Glava"/>
              <w:tabs>
                <w:tab w:val="left" w:pos="708"/>
              </w:tabs>
              <w:ind w:left="1080"/>
              <w:rPr>
                <w:i w:val="0"/>
                <w:sz w:val="22"/>
                <w:szCs w:val="22"/>
              </w:rPr>
            </w:pPr>
          </w:p>
        </w:tc>
      </w:tr>
    </w:tbl>
    <w:p w14:paraId="69C0ADAD" w14:textId="77777777" w:rsidR="007F4D45" w:rsidRPr="007F4D45" w:rsidRDefault="007F4D45" w:rsidP="007F4D45">
      <w:pPr>
        <w:pStyle w:val="Glava"/>
        <w:tabs>
          <w:tab w:val="left" w:pos="708"/>
        </w:tabs>
        <w:ind w:left="1080"/>
        <w:jc w:val="both"/>
        <w:rPr>
          <w:b/>
          <w:i w:val="0"/>
          <w:sz w:val="22"/>
          <w:szCs w:val="22"/>
        </w:rPr>
      </w:pPr>
    </w:p>
    <w:p w14:paraId="1FD3BF9C" w14:textId="77777777" w:rsidR="007F4D45" w:rsidRPr="007F4D45" w:rsidRDefault="007F4D45" w:rsidP="007F4D45">
      <w:pPr>
        <w:pStyle w:val="Glava"/>
        <w:tabs>
          <w:tab w:val="left" w:pos="708"/>
        </w:tabs>
        <w:ind w:left="1080"/>
        <w:jc w:val="both"/>
        <w:rPr>
          <w:b/>
          <w:i w:val="0"/>
          <w:sz w:val="22"/>
          <w:szCs w:val="22"/>
        </w:rPr>
      </w:pPr>
    </w:p>
    <w:p w14:paraId="196A7D85" w14:textId="77777777" w:rsidR="007F4D45" w:rsidRPr="007F4D45" w:rsidRDefault="007F4D45" w:rsidP="007F4D45">
      <w:pPr>
        <w:pStyle w:val="Glava"/>
        <w:tabs>
          <w:tab w:val="left" w:pos="708"/>
        </w:tabs>
        <w:ind w:left="1080"/>
        <w:jc w:val="both"/>
        <w:rPr>
          <w:b/>
          <w:i w:val="0"/>
          <w:sz w:val="22"/>
          <w:szCs w:val="22"/>
        </w:rPr>
      </w:pPr>
    </w:p>
    <w:p w14:paraId="255E137C" w14:textId="77777777" w:rsidR="007F4D45" w:rsidRPr="007F4D45" w:rsidRDefault="007F4D45" w:rsidP="007F4D45">
      <w:pPr>
        <w:pStyle w:val="Glava"/>
        <w:tabs>
          <w:tab w:val="left" w:pos="708"/>
        </w:tabs>
        <w:ind w:left="1080"/>
        <w:jc w:val="both"/>
        <w:rPr>
          <w:b/>
          <w:i w:val="0"/>
          <w:sz w:val="22"/>
          <w:szCs w:val="22"/>
        </w:rPr>
      </w:pPr>
    </w:p>
    <w:p w14:paraId="251E506B" w14:textId="77777777" w:rsidR="007F4D45" w:rsidRPr="007F4D45" w:rsidRDefault="007F4D45" w:rsidP="007F4D45">
      <w:pPr>
        <w:pStyle w:val="Glava"/>
        <w:tabs>
          <w:tab w:val="left" w:pos="708"/>
        </w:tabs>
        <w:ind w:left="1080"/>
        <w:jc w:val="both"/>
        <w:rPr>
          <w:i w:val="0"/>
          <w:sz w:val="22"/>
          <w:szCs w:val="22"/>
        </w:rPr>
      </w:pPr>
      <w:r w:rsidRPr="007F4D45">
        <w:rPr>
          <w:sz w:val="22"/>
          <w:szCs w:val="22"/>
          <w:vertAlign w:val="superscript"/>
        </w:rPr>
        <w:t>1</w:t>
      </w:r>
      <w:r w:rsidRPr="007F4D45">
        <w:rPr>
          <w:sz w:val="22"/>
          <w:szCs w:val="22"/>
        </w:rPr>
        <w:t>Če ponudnik ni vpisan v poslovnem registru vpišite davčno številko.</w:t>
      </w:r>
    </w:p>
    <w:p w14:paraId="7CB4448A" w14:textId="06CD8D37" w:rsidR="00035B2B" w:rsidRPr="00F14CF1" w:rsidRDefault="007F4D45" w:rsidP="00F14CF1">
      <w:pPr>
        <w:pStyle w:val="Glava"/>
        <w:tabs>
          <w:tab w:val="left" w:pos="708"/>
        </w:tabs>
        <w:ind w:left="1080"/>
        <w:rPr>
          <w:i w:val="0"/>
          <w:sz w:val="22"/>
          <w:szCs w:val="22"/>
          <w:vertAlign w:val="superscript"/>
        </w:rPr>
      </w:pPr>
      <w:r w:rsidRPr="007F4D45">
        <w:rPr>
          <w:sz w:val="22"/>
          <w:szCs w:val="22"/>
          <w:vertAlign w:val="superscript"/>
        </w:rPr>
        <w:t xml:space="preserve">2 </w:t>
      </w:r>
      <w:hyperlink r:id="rId11" w:history="1">
        <w:r w:rsidRPr="007F4D45">
          <w:rPr>
            <w:rStyle w:val="Hiperpovezava"/>
            <w:sz w:val="22"/>
            <w:szCs w:val="22"/>
          </w:rPr>
          <w:t>https://www.ljubljana.si/sl/mestni-svet/mestni-svet-mol/</w:t>
        </w:r>
      </w:hyperlink>
      <w:r w:rsidRPr="007F4D45">
        <w:rPr>
          <w:sz w:val="22"/>
          <w:szCs w:val="22"/>
        </w:rPr>
        <w:t xml:space="preserve">, </w:t>
      </w:r>
      <w:hyperlink r:id="rId12" w:history="1">
        <w:r w:rsidRPr="007F4D45">
          <w:rPr>
            <w:rStyle w:val="Hiperpovezava"/>
            <w:sz w:val="22"/>
            <w:szCs w:val="22"/>
          </w:rPr>
          <w:t>https://www.ljubljana.si/sl/mestna-obcina/zupan/</w:t>
        </w:r>
      </w:hyperlink>
      <w:bookmarkStart w:id="1" w:name="_GoBack"/>
      <w:bookmarkEnd w:id="1"/>
    </w:p>
    <w:sectPr w:rsidR="00035B2B" w:rsidRPr="00F14CF1" w:rsidSect="00DD5977">
      <w:footerReference w:type="default" r:id="rId13"/>
      <w:pgSz w:w="11906" w:h="16838"/>
      <w:pgMar w:top="1400" w:right="1200" w:bottom="1200" w:left="63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73E89DB" w14:textId="77777777" w:rsidR="007F4D45" w:rsidRDefault="007F4D45">
      <w:r>
        <w:separator/>
      </w:r>
    </w:p>
  </w:endnote>
  <w:endnote w:type="continuationSeparator" w:id="0">
    <w:p w14:paraId="473C4962" w14:textId="77777777" w:rsidR="007F4D45" w:rsidRDefault="007F4D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ylfaen">
    <w:panose1 w:val="010A0502050306030303"/>
    <w:charset w:val="EE"/>
    <w:family w:val="roman"/>
    <w:pitch w:val="variable"/>
    <w:sig w:usb0="040006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EE"/>
    <w:family w:val="swiss"/>
    <w:pitch w:val="variable"/>
    <w:sig w:usb0="00000287" w:usb1="00000800" w:usb2="00000000" w:usb3="00000000" w:csb0="0000009F" w:csb1="00000000"/>
  </w:font>
  <w:font w:name="Frutiger">
    <w:altName w:val="Arial"/>
    <w:charset w:val="EE"/>
    <w:family w:val="swiss"/>
    <w:pitch w:val="variable"/>
    <w:sig w:usb0="20007A87" w:usb1="80000000" w:usb2="00000008" w:usb3="00000000" w:csb0="000001FF" w:csb1="00000000"/>
  </w:font>
  <w:font w:name="Times">
    <w:panose1 w:val="02020603050405020304"/>
    <w:charset w:val="EE"/>
    <w:family w:val="roman"/>
    <w:pitch w:val="variable"/>
    <w:sig w:usb0="E0002EFF" w:usb1="C000785B" w:usb2="00000009" w:usb3="00000000" w:csb0="000001FF" w:csb1="00000000"/>
  </w:font>
  <w:font w:name="Times-Italic">
    <w:altName w:val="Times CE"/>
    <w:panose1 w:val="00000000000000000000"/>
    <w:charset w:val="EE"/>
    <w:family w:val="auto"/>
    <w:notTrueType/>
    <w:pitch w:val="default"/>
    <w:sig w:usb0="00000005" w:usb1="00000000" w:usb2="00000000" w:usb3="00000000" w:csb0="00000002"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53352F" w14:textId="7A3E8D32" w:rsidR="007F4D45" w:rsidRPr="00733B9A" w:rsidRDefault="007F4D45" w:rsidP="00C31CFF">
    <w:pPr>
      <w:pStyle w:val="Noga"/>
      <w:pBdr>
        <w:top w:val="single" w:sz="4" w:space="1" w:color="auto"/>
        <w:left w:val="single" w:sz="4" w:space="4" w:color="auto"/>
        <w:bottom w:val="single" w:sz="4" w:space="1" w:color="auto"/>
        <w:right w:val="single" w:sz="4" w:space="4" w:color="auto"/>
      </w:pBdr>
      <w:tabs>
        <w:tab w:val="clear" w:pos="4536"/>
        <w:tab w:val="clear" w:pos="9072"/>
      </w:tabs>
      <w:ind w:left="1080"/>
      <w:rPr>
        <w:i w:val="0"/>
        <w:sz w:val="18"/>
        <w:szCs w:val="18"/>
      </w:rPr>
    </w:pPr>
    <w:r w:rsidRPr="00733B9A">
      <w:rPr>
        <w:rStyle w:val="tevilkastrani"/>
        <w:i w:val="0"/>
        <w:sz w:val="18"/>
        <w:szCs w:val="18"/>
      </w:rPr>
      <w:t>Mestna občina Ljubljana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t>Razpisna dokumentacija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fldChar w:fldCharType="begin"/>
    </w:r>
    <w:r w:rsidRPr="00733B9A">
      <w:rPr>
        <w:rStyle w:val="tevilkastrani"/>
        <w:i w:val="0"/>
        <w:sz w:val="18"/>
        <w:szCs w:val="18"/>
      </w:rPr>
      <w:instrText xml:space="preserve"> PAGE </w:instrText>
    </w:r>
    <w:r w:rsidRPr="00733B9A">
      <w:rPr>
        <w:rStyle w:val="tevilkastrani"/>
        <w:i w:val="0"/>
        <w:sz w:val="18"/>
        <w:szCs w:val="18"/>
      </w:rPr>
      <w:fldChar w:fldCharType="separate"/>
    </w:r>
    <w:r w:rsidR="00F14CF1">
      <w:rPr>
        <w:rStyle w:val="tevilkastrani"/>
        <w:i w:val="0"/>
        <w:noProof/>
        <w:sz w:val="18"/>
        <w:szCs w:val="18"/>
      </w:rPr>
      <w:t>2</w:t>
    </w:r>
    <w:r w:rsidRPr="00733B9A">
      <w:rPr>
        <w:rStyle w:val="tevilkastrani"/>
        <w:i w:val="0"/>
        <w:sz w:val="18"/>
        <w:szCs w:val="18"/>
      </w:rPr>
      <w:fldChar w:fldCharType="end"/>
    </w:r>
    <w:r w:rsidRPr="00733B9A">
      <w:rPr>
        <w:rStyle w:val="tevilkastrani"/>
        <w:i w:val="0"/>
        <w:sz w:val="18"/>
        <w:szCs w:val="18"/>
      </w:rPr>
      <w:t>/</w:t>
    </w:r>
    <w:r w:rsidRPr="00733B9A">
      <w:rPr>
        <w:rStyle w:val="tevilkastrani"/>
        <w:i w:val="0"/>
        <w:sz w:val="18"/>
        <w:szCs w:val="18"/>
      </w:rPr>
      <w:fldChar w:fldCharType="begin"/>
    </w:r>
    <w:r w:rsidRPr="00733B9A">
      <w:rPr>
        <w:rStyle w:val="tevilkastrani"/>
        <w:i w:val="0"/>
        <w:sz w:val="18"/>
        <w:szCs w:val="18"/>
      </w:rPr>
      <w:instrText xml:space="preserve"> NUMPAGES </w:instrText>
    </w:r>
    <w:r w:rsidRPr="00733B9A">
      <w:rPr>
        <w:rStyle w:val="tevilkastrani"/>
        <w:i w:val="0"/>
        <w:sz w:val="18"/>
        <w:szCs w:val="18"/>
      </w:rPr>
      <w:fldChar w:fldCharType="separate"/>
    </w:r>
    <w:r w:rsidR="00F14CF1">
      <w:rPr>
        <w:rStyle w:val="tevilkastrani"/>
        <w:i w:val="0"/>
        <w:noProof/>
        <w:sz w:val="18"/>
        <w:szCs w:val="18"/>
      </w:rPr>
      <w:t>44</w:t>
    </w:r>
    <w:r w:rsidRPr="00733B9A">
      <w:rPr>
        <w:rStyle w:val="tevilkastrani"/>
        <w:i w:val="0"/>
        <w:sz w:val="18"/>
        <w:szCs w:val="18"/>
      </w:rPr>
      <w:fldChar w:fldCharType="end"/>
    </w:r>
  </w:p>
  <w:p w14:paraId="422C3B0B" w14:textId="77777777" w:rsidR="007F4D45" w:rsidRDefault="007F4D45" w:rsidP="00171A5A">
    <w:pPr>
      <w:pStyle w:val="Noga"/>
      <w:jc w:val="cen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59F6FF" w14:textId="56F021E9" w:rsidR="007F4D45" w:rsidRPr="00733B9A" w:rsidRDefault="007F4D45" w:rsidP="00733B9A">
    <w:pPr>
      <w:pStyle w:val="Noga"/>
      <w:pBdr>
        <w:top w:val="single" w:sz="4" w:space="1" w:color="auto"/>
        <w:left w:val="single" w:sz="4" w:space="4" w:color="auto"/>
        <w:bottom w:val="single" w:sz="4" w:space="1" w:color="auto"/>
        <w:right w:val="single" w:sz="4" w:space="4" w:color="auto"/>
      </w:pBdr>
      <w:tabs>
        <w:tab w:val="clear" w:pos="4536"/>
        <w:tab w:val="clear" w:pos="9072"/>
      </w:tabs>
      <w:ind w:left="1080"/>
      <w:rPr>
        <w:i w:val="0"/>
        <w:sz w:val="18"/>
        <w:szCs w:val="18"/>
      </w:rPr>
    </w:pPr>
    <w:r w:rsidRPr="00733B9A">
      <w:rPr>
        <w:rStyle w:val="tevilkastrani"/>
        <w:i w:val="0"/>
        <w:sz w:val="18"/>
        <w:szCs w:val="18"/>
      </w:rPr>
      <w:t>Mestna občina Ljubljana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t>Razpisna dokumentacija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fldChar w:fldCharType="begin"/>
    </w:r>
    <w:r w:rsidRPr="00733B9A">
      <w:rPr>
        <w:rStyle w:val="tevilkastrani"/>
        <w:i w:val="0"/>
        <w:sz w:val="18"/>
        <w:szCs w:val="18"/>
      </w:rPr>
      <w:instrText xml:space="preserve"> PAGE </w:instrText>
    </w:r>
    <w:r w:rsidRPr="00733B9A">
      <w:rPr>
        <w:rStyle w:val="tevilkastrani"/>
        <w:i w:val="0"/>
        <w:sz w:val="18"/>
        <w:szCs w:val="18"/>
      </w:rPr>
      <w:fldChar w:fldCharType="separate"/>
    </w:r>
    <w:r w:rsidR="00F14CF1">
      <w:rPr>
        <w:rStyle w:val="tevilkastrani"/>
        <w:i w:val="0"/>
        <w:noProof/>
        <w:sz w:val="18"/>
        <w:szCs w:val="18"/>
      </w:rPr>
      <w:t>23</w:t>
    </w:r>
    <w:r w:rsidRPr="00733B9A">
      <w:rPr>
        <w:rStyle w:val="tevilkastrani"/>
        <w:i w:val="0"/>
        <w:sz w:val="18"/>
        <w:szCs w:val="18"/>
      </w:rPr>
      <w:fldChar w:fldCharType="end"/>
    </w:r>
    <w:r w:rsidRPr="00733B9A">
      <w:rPr>
        <w:rStyle w:val="tevilkastrani"/>
        <w:i w:val="0"/>
        <w:sz w:val="18"/>
        <w:szCs w:val="18"/>
      </w:rPr>
      <w:t>/</w:t>
    </w:r>
    <w:r w:rsidRPr="00733B9A">
      <w:rPr>
        <w:rStyle w:val="tevilkastrani"/>
        <w:i w:val="0"/>
        <w:sz w:val="18"/>
        <w:szCs w:val="18"/>
      </w:rPr>
      <w:fldChar w:fldCharType="begin"/>
    </w:r>
    <w:r w:rsidRPr="00733B9A">
      <w:rPr>
        <w:rStyle w:val="tevilkastrani"/>
        <w:i w:val="0"/>
        <w:sz w:val="18"/>
        <w:szCs w:val="18"/>
      </w:rPr>
      <w:instrText xml:space="preserve"> NUMPAGES </w:instrText>
    </w:r>
    <w:r w:rsidRPr="00733B9A">
      <w:rPr>
        <w:rStyle w:val="tevilkastrani"/>
        <w:i w:val="0"/>
        <w:sz w:val="18"/>
        <w:szCs w:val="18"/>
      </w:rPr>
      <w:fldChar w:fldCharType="separate"/>
    </w:r>
    <w:r w:rsidR="00F14CF1">
      <w:rPr>
        <w:rStyle w:val="tevilkastrani"/>
        <w:i w:val="0"/>
        <w:noProof/>
        <w:sz w:val="18"/>
        <w:szCs w:val="18"/>
      </w:rPr>
      <w:t>23</w:t>
    </w:r>
    <w:r w:rsidRPr="00733B9A">
      <w:rPr>
        <w:rStyle w:val="tevilkastrani"/>
        <w:i w:val="0"/>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7F89A78" w14:textId="77777777" w:rsidR="007F4D45" w:rsidRDefault="007F4D45">
      <w:r>
        <w:separator/>
      </w:r>
    </w:p>
  </w:footnote>
  <w:footnote w:type="continuationSeparator" w:id="0">
    <w:p w14:paraId="7978D9FA" w14:textId="77777777" w:rsidR="007F4D45" w:rsidRDefault="007F4D4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A598A4" w14:textId="1CC2F84B" w:rsidR="007F4D45" w:rsidRDefault="007F4D45" w:rsidP="00F400C3">
    <w:pPr>
      <w:pStyle w:val="Glava"/>
      <w:ind w:left="738" w:hanging="851"/>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230E3E2E"/>
    <w:lvl w:ilvl="0">
      <w:start w:val="1"/>
      <w:numFmt w:val="decimal"/>
      <w:pStyle w:val="Otevilenseznam3"/>
      <w:lvlText w:val="%1."/>
      <w:lvlJc w:val="left"/>
      <w:pPr>
        <w:tabs>
          <w:tab w:val="num" w:pos="6313"/>
        </w:tabs>
        <w:ind w:left="6313" w:hanging="360"/>
      </w:pPr>
    </w:lvl>
  </w:abstractNum>
  <w:abstractNum w:abstractNumId="1" w15:restartNumberingAfterBreak="0">
    <w:nsid w:val="FFFFFF89"/>
    <w:multiLevelType w:val="singleLevel"/>
    <w:tmpl w:val="A7BA3C0A"/>
    <w:lvl w:ilvl="0">
      <w:start w:val="1"/>
      <w:numFmt w:val="bullet"/>
      <w:pStyle w:val="Oznaenseznam"/>
      <w:lvlText w:val=""/>
      <w:lvlJc w:val="left"/>
      <w:pPr>
        <w:tabs>
          <w:tab w:val="num" w:pos="360"/>
        </w:tabs>
        <w:ind w:left="360" w:hanging="360"/>
      </w:pPr>
      <w:rPr>
        <w:rFonts w:ascii="Symbol" w:hAnsi="Symbol" w:hint="default"/>
      </w:rPr>
    </w:lvl>
  </w:abstractNum>
  <w:abstractNum w:abstractNumId="2" w15:restartNumberingAfterBreak="0">
    <w:nsid w:val="FFFFFFFE"/>
    <w:multiLevelType w:val="singleLevel"/>
    <w:tmpl w:val="DB4A5500"/>
    <w:lvl w:ilvl="0">
      <w:numFmt w:val="bullet"/>
      <w:lvlText w:val="*"/>
      <w:lvlJc w:val="left"/>
      <w:pPr>
        <w:ind w:left="0" w:firstLine="0"/>
      </w:pPr>
    </w:lvl>
  </w:abstractNum>
  <w:abstractNum w:abstractNumId="3" w15:restartNumberingAfterBreak="0">
    <w:nsid w:val="0000041A"/>
    <w:multiLevelType w:val="multilevel"/>
    <w:tmpl w:val="0000089D"/>
    <w:lvl w:ilvl="0">
      <w:numFmt w:val="bullet"/>
      <w:lvlText w:val=""/>
      <w:lvlJc w:val="left"/>
      <w:pPr>
        <w:ind w:left="771" w:hanging="348"/>
      </w:pPr>
      <w:rPr>
        <w:rFonts w:ascii="Symbol" w:hAnsi="Symbol"/>
        <w:b w:val="0"/>
        <w:w w:val="99"/>
        <w:sz w:val="22"/>
      </w:rPr>
    </w:lvl>
    <w:lvl w:ilvl="1">
      <w:numFmt w:val="bullet"/>
      <w:lvlText w:val="•"/>
      <w:lvlJc w:val="left"/>
      <w:pPr>
        <w:ind w:left="1451" w:hanging="348"/>
      </w:pPr>
    </w:lvl>
    <w:lvl w:ilvl="2">
      <w:numFmt w:val="bullet"/>
      <w:lvlText w:val="•"/>
      <w:lvlJc w:val="left"/>
      <w:pPr>
        <w:ind w:left="2131" w:hanging="348"/>
      </w:pPr>
    </w:lvl>
    <w:lvl w:ilvl="3">
      <w:numFmt w:val="bullet"/>
      <w:lvlText w:val="•"/>
      <w:lvlJc w:val="left"/>
      <w:pPr>
        <w:ind w:left="2812" w:hanging="348"/>
      </w:pPr>
    </w:lvl>
    <w:lvl w:ilvl="4">
      <w:numFmt w:val="bullet"/>
      <w:lvlText w:val="•"/>
      <w:lvlJc w:val="left"/>
      <w:pPr>
        <w:ind w:left="3492" w:hanging="348"/>
      </w:pPr>
    </w:lvl>
    <w:lvl w:ilvl="5">
      <w:numFmt w:val="bullet"/>
      <w:lvlText w:val="•"/>
      <w:lvlJc w:val="left"/>
      <w:pPr>
        <w:ind w:left="4172" w:hanging="348"/>
      </w:pPr>
    </w:lvl>
    <w:lvl w:ilvl="6">
      <w:numFmt w:val="bullet"/>
      <w:lvlText w:val="•"/>
      <w:lvlJc w:val="left"/>
      <w:pPr>
        <w:ind w:left="4852" w:hanging="348"/>
      </w:pPr>
    </w:lvl>
    <w:lvl w:ilvl="7">
      <w:numFmt w:val="bullet"/>
      <w:lvlText w:val="•"/>
      <w:lvlJc w:val="left"/>
      <w:pPr>
        <w:ind w:left="5532" w:hanging="348"/>
      </w:pPr>
    </w:lvl>
    <w:lvl w:ilvl="8">
      <w:numFmt w:val="bullet"/>
      <w:lvlText w:val="•"/>
      <w:lvlJc w:val="left"/>
      <w:pPr>
        <w:ind w:left="6212" w:hanging="348"/>
      </w:pPr>
    </w:lvl>
  </w:abstractNum>
  <w:abstractNum w:abstractNumId="4" w15:restartNumberingAfterBreak="0">
    <w:nsid w:val="0000041B"/>
    <w:multiLevelType w:val="multilevel"/>
    <w:tmpl w:val="0000089E"/>
    <w:lvl w:ilvl="0">
      <w:numFmt w:val="bullet"/>
      <w:lvlText w:val=""/>
      <w:lvlJc w:val="left"/>
      <w:pPr>
        <w:ind w:left="771" w:hanging="348"/>
      </w:pPr>
      <w:rPr>
        <w:rFonts w:ascii="Symbol" w:hAnsi="Symbol"/>
        <w:b w:val="0"/>
        <w:w w:val="99"/>
        <w:sz w:val="22"/>
      </w:rPr>
    </w:lvl>
    <w:lvl w:ilvl="1">
      <w:numFmt w:val="bullet"/>
      <w:lvlText w:val="•"/>
      <w:lvlJc w:val="left"/>
      <w:pPr>
        <w:ind w:left="1451" w:hanging="348"/>
      </w:pPr>
    </w:lvl>
    <w:lvl w:ilvl="2">
      <w:numFmt w:val="bullet"/>
      <w:lvlText w:val="•"/>
      <w:lvlJc w:val="left"/>
      <w:pPr>
        <w:ind w:left="2131" w:hanging="348"/>
      </w:pPr>
    </w:lvl>
    <w:lvl w:ilvl="3">
      <w:numFmt w:val="bullet"/>
      <w:lvlText w:val="•"/>
      <w:lvlJc w:val="left"/>
      <w:pPr>
        <w:ind w:left="2812" w:hanging="348"/>
      </w:pPr>
    </w:lvl>
    <w:lvl w:ilvl="4">
      <w:numFmt w:val="bullet"/>
      <w:lvlText w:val="•"/>
      <w:lvlJc w:val="left"/>
      <w:pPr>
        <w:ind w:left="3492" w:hanging="348"/>
      </w:pPr>
    </w:lvl>
    <w:lvl w:ilvl="5">
      <w:numFmt w:val="bullet"/>
      <w:lvlText w:val="•"/>
      <w:lvlJc w:val="left"/>
      <w:pPr>
        <w:ind w:left="4172" w:hanging="348"/>
      </w:pPr>
    </w:lvl>
    <w:lvl w:ilvl="6">
      <w:numFmt w:val="bullet"/>
      <w:lvlText w:val="•"/>
      <w:lvlJc w:val="left"/>
      <w:pPr>
        <w:ind w:left="4852" w:hanging="348"/>
      </w:pPr>
    </w:lvl>
    <w:lvl w:ilvl="7">
      <w:numFmt w:val="bullet"/>
      <w:lvlText w:val="•"/>
      <w:lvlJc w:val="left"/>
      <w:pPr>
        <w:ind w:left="5532" w:hanging="348"/>
      </w:pPr>
    </w:lvl>
    <w:lvl w:ilvl="8">
      <w:numFmt w:val="bullet"/>
      <w:lvlText w:val="•"/>
      <w:lvlJc w:val="left"/>
      <w:pPr>
        <w:ind w:left="6212" w:hanging="348"/>
      </w:pPr>
    </w:lvl>
  </w:abstractNum>
  <w:abstractNum w:abstractNumId="5" w15:restartNumberingAfterBreak="0">
    <w:nsid w:val="0000041C"/>
    <w:multiLevelType w:val="multilevel"/>
    <w:tmpl w:val="0000089F"/>
    <w:lvl w:ilvl="0">
      <w:numFmt w:val="bullet"/>
      <w:lvlText w:val=""/>
      <w:lvlJc w:val="left"/>
      <w:pPr>
        <w:ind w:left="771" w:hanging="348"/>
      </w:pPr>
      <w:rPr>
        <w:rFonts w:ascii="Symbol" w:hAnsi="Symbol"/>
        <w:b w:val="0"/>
        <w:w w:val="99"/>
        <w:sz w:val="22"/>
      </w:rPr>
    </w:lvl>
    <w:lvl w:ilvl="1">
      <w:numFmt w:val="bullet"/>
      <w:lvlText w:val="•"/>
      <w:lvlJc w:val="left"/>
      <w:pPr>
        <w:ind w:left="1451" w:hanging="348"/>
      </w:pPr>
    </w:lvl>
    <w:lvl w:ilvl="2">
      <w:numFmt w:val="bullet"/>
      <w:lvlText w:val="•"/>
      <w:lvlJc w:val="left"/>
      <w:pPr>
        <w:ind w:left="2131" w:hanging="348"/>
      </w:pPr>
    </w:lvl>
    <w:lvl w:ilvl="3">
      <w:numFmt w:val="bullet"/>
      <w:lvlText w:val="•"/>
      <w:lvlJc w:val="left"/>
      <w:pPr>
        <w:ind w:left="2812" w:hanging="348"/>
      </w:pPr>
    </w:lvl>
    <w:lvl w:ilvl="4">
      <w:numFmt w:val="bullet"/>
      <w:lvlText w:val="•"/>
      <w:lvlJc w:val="left"/>
      <w:pPr>
        <w:ind w:left="3492" w:hanging="348"/>
      </w:pPr>
    </w:lvl>
    <w:lvl w:ilvl="5">
      <w:numFmt w:val="bullet"/>
      <w:lvlText w:val="•"/>
      <w:lvlJc w:val="left"/>
      <w:pPr>
        <w:ind w:left="4172" w:hanging="348"/>
      </w:pPr>
    </w:lvl>
    <w:lvl w:ilvl="6">
      <w:numFmt w:val="bullet"/>
      <w:lvlText w:val="•"/>
      <w:lvlJc w:val="left"/>
      <w:pPr>
        <w:ind w:left="4852" w:hanging="348"/>
      </w:pPr>
    </w:lvl>
    <w:lvl w:ilvl="7">
      <w:numFmt w:val="bullet"/>
      <w:lvlText w:val="•"/>
      <w:lvlJc w:val="left"/>
      <w:pPr>
        <w:ind w:left="5532" w:hanging="348"/>
      </w:pPr>
    </w:lvl>
    <w:lvl w:ilvl="8">
      <w:numFmt w:val="bullet"/>
      <w:lvlText w:val="•"/>
      <w:lvlJc w:val="left"/>
      <w:pPr>
        <w:ind w:left="6212" w:hanging="348"/>
      </w:pPr>
    </w:lvl>
  </w:abstractNum>
  <w:abstractNum w:abstractNumId="6" w15:restartNumberingAfterBreak="0">
    <w:nsid w:val="0000041D"/>
    <w:multiLevelType w:val="multilevel"/>
    <w:tmpl w:val="000008A0"/>
    <w:lvl w:ilvl="0">
      <w:numFmt w:val="bullet"/>
      <w:lvlText w:val=""/>
      <w:lvlJc w:val="left"/>
      <w:pPr>
        <w:ind w:left="771" w:hanging="348"/>
      </w:pPr>
      <w:rPr>
        <w:rFonts w:ascii="Symbol" w:hAnsi="Symbol"/>
        <w:b w:val="0"/>
        <w:w w:val="99"/>
        <w:sz w:val="22"/>
      </w:rPr>
    </w:lvl>
    <w:lvl w:ilvl="1">
      <w:numFmt w:val="bullet"/>
      <w:lvlText w:val="•"/>
      <w:lvlJc w:val="left"/>
      <w:pPr>
        <w:ind w:left="1451" w:hanging="348"/>
      </w:pPr>
    </w:lvl>
    <w:lvl w:ilvl="2">
      <w:numFmt w:val="bullet"/>
      <w:lvlText w:val="•"/>
      <w:lvlJc w:val="left"/>
      <w:pPr>
        <w:ind w:left="2131" w:hanging="348"/>
      </w:pPr>
    </w:lvl>
    <w:lvl w:ilvl="3">
      <w:numFmt w:val="bullet"/>
      <w:lvlText w:val="•"/>
      <w:lvlJc w:val="left"/>
      <w:pPr>
        <w:ind w:left="2812" w:hanging="348"/>
      </w:pPr>
    </w:lvl>
    <w:lvl w:ilvl="4">
      <w:numFmt w:val="bullet"/>
      <w:lvlText w:val="•"/>
      <w:lvlJc w:val="left"/>
      <w:pPr>
        <w:ind w:left="3492" w:hanging="348"/>
      </w:pPr>
    </w:lvl>
    <w:lvl w:ilvl="5">
      <w:numFmt w:val="bullet"/>
      <w:lvlText w:val="•"/>
      <w:lvlJc w:val="left"/>
      <w:pPr>
        <w:ind w:left="4172" w:hanging="348"/>
      </w:pPr>
    </w:lvl>
    <w:lvl w:ilvl="6">
      <w:numFmt w:val="bullet"/>
      <w:lvlText w:val="•"/>
      <w:lvlJc w:val="left"/>
      <w:pPr>
        <w:ind w:left="4852" w:hanging="348"/>
      </w:pPr>
    </w:lvl>
    <w:lvl w:ilvl="7">
      <w:numFmt w:val="bullet"/>
      <w:lvlText w:val="•"/>
      <w:lvlJc w:val="left"/>
      <w:pPr>
        <w:ind w:left="5532" w:hanging="348"/>
      </w:pPr>
    </w:lvl>
    <w:lvl w:ilvl="8">
      <w:numFmt w:val="bullet"/>
      <w:lvlText w:val="•"/>
      <w:lvlJc w:val="left"/>
      <w:pPr>
        <w:ind w:left="6212" w:hanging="348"/>
      </w:pPr>
    </w:lvl>
  </w:abstractNum>
  <w:abstractNum w:abstractNumId="7" w15:restartNumberingAfterBreak="0">
    <w:nsid w:val="0000041E"/>
    <w:multiLevelType w:val="multilevel"/>
    <w:tmpl w:val="000008A1"/>
    <w:lvl w:ilvl="0">
      <w:numFmt w:val="bullet"/>
      <w:lvlText w:val=""/>
      <w:lvlJc w:val="left"/>
      <w:pPr>
        <w:ind w:left="771" w:hanging="348"/>
      </w:pPr>
      <w:rPr>
        <w:rFonts w:ascii="Symbol" w:hAnsi="Symbol"/>
        <w:b w:val="0"/>
        <w:w w:val="99"/>
        <w:sz w:val="22"/>
      </w:rPr>
    </w:lvl>
    <w:lvl w:ilvl="1">
      <w:numFmt w:val="bullet"/>
      <w:lvlText w:val="•"/>
      <w:lvlJc w:val="left"/>
      <w:pPr>
        <w:ind w:left="1451" w:hanging="348"/>
      </w:pPr>
    </w:lvl>
    <w:lvl w:ilvl="2">
      <w:numFmt w:val="bullet"/>
      <w:lvlText w:val="•"/>
      <w:lvlJc w:val="left"/>
      <w:pPr>
        <w:ind w:left="2131" w:hanging="348"/>
      </w:pPr>
    </w:lvl>
    <w:lvl w:ilvl="3">
      <w:numFmt w:val="bullet"/>
      <w:lvlText w:val="•"/>
      <w:lvlJc w:val="left"/>
      <w:pPr>
        <w:ind w:left="2812" w:hanging="348"/>
      </w:pPr>
    </w:lvl>
    <w:lvl w:ilvl="4">
      <w:numFmt w:val="bullet"/>
      <w:lvlText w:val="•"/>
      <w:lvlJc w:val="left"/>
      <w:pPr>
        <w:ind w:left="3492" w:hanging="348"/>
      </w:pPr>
    </w:lvl>
    <w:lvl w:ilvl="5">
      <w:numFmt w:val="bullet"/>
      <w:lvlText w:val="•"/>
      <w:lvlJc w:val="left"/>
      <w:pPr>
        <w:ind w:left="4172" w:hanging="348"/>
      </w:pPr>
    </w:lvl>
    <w:lvl w:ilvl="6">
      <w:numFmt w:val="bullet"/>
      <w:lvlText w:val="•"/>
      <w:lvlJc w:val="left"/>
      <w:pPr>
        <w:ind w:left="4852" w:hanging="348"/>
      </w:pPr>
    </w:lvl>
    <w:lvl w:ilvl="7">
      <w:numFmt w:val="bullet"/>
      <w:lvlText w:val="•"/>
      <w:lvlJc w:val="left"/>
      <w:pPr>
        <w:ind w:left="5532" w:hanging="348"/>
      </w:pPr>
    </w:lvl>
    <w:lvl w:ilvl="8">
      <w:numFmt w:val="bullet"/>
      <w:lvlText w:val="•"/>
      <w:lvlJc w:val="left"/>
      <w:pPr>
        <w:ind w:left="6212" w:hanging="348"/>
      </w:pPr>
    </w:lvl>
  </w:abstractNum>
  <w:abstractNum w:abstractNumId="8" w15:restartNumberingAfterBreak="0">
    <w:nsid w:val="0000041F"/>
    <w:multiLevelType w:val="multilevel"/>
    <w:tmpl w:val="58205B5E"/>
    <w:lvl w:ilvl="0">
      <w:start w:val="1"/>
      <w:numFmt w:val="bullet"/>
      <w:lvlText w:val=""/>
      <w:lvlJc w:val="left"/>
      <w:pPr>
        <w:ind w:left="771" w:hanging="348"/>
      </w:pPr>
      <w:rPr>
        <w:rFonts w:ascii="Symbol" w:hAnsi="Symbol" w:hint="default"/>
        <w:b w:val="0"/>
        <w:w w:val="99"/>
        <w:sz w:val="22"/>
      </w:rPr>
    </w:lvl>
    <w:lvl w:ilvl="1">
      <w:numFmt w:val="bullet"/>
      <w:lvlText w:val="•"/>
      <w:lvlJc w:val="left"/>
      <w:pPr>
        <w:ind w:left="1451" w:hanging="348"/>
      </w:pPr>
    </w:lvl>
    <w:lvl w:ilvl="2">
      <w:numFmt w:val="bullet"/>
      <w:lvlText w:val="•"/>
      <w:lvlJc w:val="left"/>
      <w:pPr>
        <w:ind w:left="2131" w:hanging="348"/>
      </w:pPr>
    </w:lvl>
    <w:lvl w:ilvl="3">
      <w:numFmt w:val="bullet"/>
      <w:lvlText w:val="•"/>
      <w:lvlJc w:val="left"/>
      <w:pPr>
        <w:ind w:left="2812" w:hanging="348"/>
      </w:pPr>
    </w:lvl>
    <w:lvl w:ilvl="4">
      <w:numFmt w:val="bullet"/>
      <w:lvlText w:val="•"/>
      <w:lvlJc w:val="left"/>
      <w:pPr>
        <w:ind w:left="3492" w:hanging="348"/>
      </w:pPr>
    </w:lvl>
    <w:lvl w:ilvl="5">
      <w:numFmt w:val="bullet"/>
      <w:lvlText w:val="•"/>
      <w:lvlJc w:val="left"/>
      <w:pPr>
        <w:ind w:left="4172" w:hanging="348"/>
      </w:pPr>
    </w:lvl>
    <w:lvl w:ilvl="6">
      <w:numFmt w:val="bullet"/>
      <w:lvlText w:val="•"/>
      <w:lvlJc w:val="left"/>
      <w:pPr>
        <w:ind w:left="4852" w:hanging="348"/>
      </w:pPr>
    </w:lvl>
    <w:lvl w:ilvl="7">
      <w:numFmt w:val="bullet"/>
      <w:lvlText w:val="•"/>
      <w:lvlJc w:val="left"/>
      <w:pPr>
        <w:ind w:left="5532" w:hanging="348"/>
      </w:pPr>
    </w:lvl>
    <w:lvl w:ilvl="8">
      <w:numFmt w:val="bullet"/>
      <w:lvlText w:val="•"/>
      <w:lvlJc w:val="left"/>
      <w:pPr>
        <w:ind w:left="6212" w:hanging="348"/>
      </w:pPr>
    </w:lvl>
  </w:abstractNum>
  <w:abstractNum w:abstractNumId="9" w15:restartNumberingAfterBreak="0">
    <w:nsid w:val="00000420"/>
    <w:multiLevelType w:val="multilevel"/>
    <w:tmpl w:val="000008A3"/>
    <w:lvl w:ilvl="0">
      <w:numFmt w:val="bullet"/>
      <w:lvlText w:val=""/>
      <w:lvlJc w:val="left"/>
      <w:pPr>
        <w:ind w:left="771" w:hanging="348"/>
      </w:pPr>
      <w:rPr>
        <w:rFonts w:ascii="Symbol" w:hAnsi="Symbol"/>
        <w:b w:val="0"/>
        <w:w w:val="99"/>
        <w:sz w:val="22"/>
      </w:rPr>
    </w:lvl>
    <w:lvl w:ilvl="1">
      <w:numFmt w:val="bullet"/>
      <w:lvlText w:val="•"/>
      <w:lvlJc w:val="left"/>
      <w:pPr>
        <w:ind w:left="1451" w:hanging="348"/>
      </w:pPr>
    </w:lvl>
    <w:lvl w:ilvl="2">
      <w:numFmt w:val="bullet"/>
      <w:lvlText w:val="•"/>
      <w:lvlJc w:val="left"/>
      <w:pPr>
        <w:ind w:left="2131" w:hanging="348"/>
      </w:pPr>
    </w:lvl>
    <w:lvl w:ilvl="3">
      <w:numFmt w:val="bullet"/>
      <w:lvlText w:val="•"/>
      <w:lvlJc w:val="left"/>
      <w:pPr>
        <w:ind w:left="2812" w:hanging="348"/>
      </w:pPr>
    </w:lvl>
    <w:lvl w:ilvl="4">
      <w:numFmt w:val="bullet"/>
      <w:lvlText w:val="•"/>
      <w:lvlJc w:val="left"/>
      <w:pPr>
        <w:ind w:left="3492" w:hanging="348"/>
      </w:pPr>
    </w:lvl>
    <w:lvl w:ilvl="5">
      <w:numFmt w:val="bullet"/>
      <w:lvlText w:val="•"/>
      <w:lvlJc w:val="left"/>
      <w:pPr>
        <w:ind w:left="4172" w:hanging="348"/>
      </w:pPr>
    </w:lvl>
    <w:lvl w:ilvl="6">
      <w:numFmt w:val="bullet"/>
      <w:lvlText w:val="•"/>
      <w:lvlJc w:val="left"/>
      <w:pPr>
        <w:ind w:left="4852" w:hanging="348"/>
      </w:pPr>
    </w:lvl>
    <w:lvl w:ilvl="7">
      <w:numFmt w:val="bullet"/>
      <w:lvlText w:val="•"/>
      <w:lvlJc w:val="left"/>
      <w:pPr>
        <w:ind w:left="5532" w:hanging="348"/>
      </w:pPr>
    </w:lvl>
    <w:lvl w:ilvl="8">
      <w:numFmt w:val="bullet"/>
      <w:lvlText w:val="•"/>
      <w:lvlJc w:val="left"/>
      <w:pPr>
        <w:ind w:left="6212" w:hanging="348"/>
      </w:pPr>
    </w:lvl>
  </w:abstractNum>
  <w:abstractNum w:abstractNumId="10" w15:restartNumberingAfterBreak="0">
    <w:nsid w:val="00000421"/>
    <w:multiLevelType w:val="multilevel"/>
    <w:tmpl w:val="000008A4"/>
    <w:lvl w:ilvl="0">
      <w:numFmt w:val="bullet"/>
      <w:lvlText w:val=""/>
      <w:lvlJc w:val="left"/>
      <w:pPr>
        <w:ind w:left="771" w:hanging="348"/>
      </w:pPr>
      <w:rPr>
        <w:rFonts w:ascii="Symbol" w:hAnsi="Symbol"/>
        <w:b w:val="0"/>
        <w:w w:val="99"/>
        <w:sz w:val="22"/>
      </w:rPr>
    </w:lvl>
    <w:lvl w:ilvl="1">
      <w:numFmt w:val="bullet"/>
      <w:lvlText w:val="•"/>
      <w:lvlJc w:val="left"/>
      <w:pPr>
        <w:ind w:left="1451" w:hanging="348"/>
      </w:pPr>
    </w:lvl>
    <w:lvl w:ilvl="2">
      <w:numFmt w:val="bullet"/>
      <w:lvlText w:val="•"/>
      <w:lvlJc w:val="left"/>
      <w:pPr>
        <w:ind w:left="2131" w:hanging="348"/>
      </w:pPr>
    </w:lvl>
    <w:lvl w:ilvl="3">
      <w:numFmt w:val="bullet"/>
      <w:lvlText w:val="•"/>
      <w:lvlJc w:val="left"/>
      <w:pPr>
        <w:ind w:left="2812" w:hanging="348"/>
      </w:pPr>
    </w:lvl>
    <w:lvl w:ilvl="4">
      <w:numFmt w:val="bullet"/>
      <w:lvlText w:val="•"/>
      <w:lvlJc w:val="left"/>
      <w:pPr>
        <w:ind w:left="3492" w:hanging="348"/>
      </w:pPr>
    </w:lvl>
    <w:lvl w:ilvl="5">
      <w:numFmt w:val="bullet"/>
      <w:lvlText w:val="•"/>
      <w:lvlJc w:val="left"/>
      <w:pPr>
        <w:ind w:left="4172" w:hanging="348"/>
      </w:pPr>
    </w:lvl>
    <w:lvl w:ilvl="6">
      <w:numFmt w:val="bullet"/>
      <w:lvlText w:val="•"/>
      <w:lvlJc w:val="left"/>
      <w:pPr>
        <w:ind w:left="4852" w:hanging="348"/>
      </w:pPr>
    </w:lvl>
    <w:lvl w:ilvl="7">
      <w:numFmt w:val="bullet"/>
      <w:lvlText w:val="•"/>
      <w:lvlJc w:val="left"/>
      <w:pPr>
        <w:ind w:left="5532" w:hanging="348"/>
      </w:pPr>
    </w:lvl>
    <w:lvl w:ilvl="8">
      <w:numFmt w:val="bullet"/>
      <w:lvlText w:val="•"/>
      <w:lvlJc w:val="left"/>
      <w:pPr>
        <w:ind w:left="6212" w:hanging="348"/>
      </w:pPr>
    </w:lvl>
  </w:abstractNum>
  <w:abstractNum w:abstractNumId="11" w15:restartNumberingAfterBreak="0">
    <w:nsid w:val="00000498"/>
    <w:multiLevelType w:val="multilevel"/>
    <w:tmpl w:val="0000091B"/>
    <w:lvl w:ilvl="0">
      <w:start w:val="1"/>
      <w:numFmt w:val="decimal"/>
      <w:lvlText w:val="%1."/>
      <w:lvlJc w:val="left"/>
      <w:pPr>
        <w:ind w:left="1185" w:hanging="360"/>
      </w:pPr>
      <w:rPr>
        <w:rFonts w:ascii="Times New Roman" w:hAnsi="Times New Roman" w:cs="Times New Roman"/>
        <w:b/>
        <w:bCs/>
        <w:w w:val="99"/>
        <w:sz w:val="22"/>
        <w:szCs w:val="22"/>
      </w:rPr>
    </w:lvl>
    <w:lvl w:ilvl="1">
      <w:start w:val="1"/>
      <w:numFmt w:val="decimal"/>
      <w:lvlText w:val="%2."/>
      <w:lvlJc w:val="left"/>
      <w:pPr>
        <w:ind w:left="5075" w:hanging="221"/>
      </w:pPr>
      <w:rPr>
        <w:rFonts w:ascii="Times New Roman" w:hAnsi="Times New Roman" w:cs="Times New Roman"/>
        <w:b w:val="0"/>
        <w:bCs w:val="0"/>
        <w:w w:val="99"/>
        <w:sz w:val="22"/>
        <w:szCs w:val="22"/>
      </w:rPr>
    </w:lvl>
    <w:lvl w:ilvl="2">
      <w:numFmt w:val="bullet"/>
      <w:lvlText w:val="•"/>
      <w:lvlJc w:val="left"/>
      <w:pPr>
        <w:ind w:left="5591" w:hanging="221"/>
      </w:pPr>
    </w:lvl>
    <w:lvl w:ilvl="3">
      <w:numFmt w:val="bullet"/>
      <w:lvlText w:val="•"/>
      <w:lvlJc w:val="left"/>
      <w:pPr>
        <w:ind w:left="6107" w:hanging="221"/>
      </w:pPr>
    </w:lvl>
    <w:lvl w:ilvl="4">
      <w:numFmt w:val="bullet"/>
      <w:lvlText w:val="•"/>
      <w:lvlJc w:val="left"/>
      <w:pPr>
        <w:ind w:left="6623" w:hanging="221"/>
      </w:pPr>
    </w:lvl>
    <w:lvl w:ilvl="5">
      <w:numFmt w:val="bullet"/>
      <w:lvlText w:val="•"/>
      <w:lvlJc w:val="left"/>
      <w:pPr>
        <w:ind w:left="7139" w:hanging="221"/>
      </w:pPr>
    </w:lvl>
    <w:lvl w:ilvl="6">
      <w:numFmt w:val="bullet"/>
      <w:lvlText w:val="•"/>
      <w:lvlJc w:val="left"/>
      <w:pPr>
        <w:ind w:left="7655" w:hanging="221"/>
      </w:pPr>
    </w:lvl>
    <w:lvl w:ilvl="7">
      <w:numFmt w:val="bullet"/>
      <w:lvlText w:val="•"/>
      <w:lvlJc w:val="left"/>
      <w:pPr>
        <w:ind w:left="8171" w:hanging="221"/>
      </w:pPr>
    </w:lvl>
    <w:lvl w:ilvl="8">
      <w:numFmt w:val="bullet"/>
      <w:lvlText w:val="•"/>
      <w:lvlJc w:val="left"/>
      <w:pPr>
        <w:ind w:left="8687" w:hanging="221"/>
      </w:pPr>
    </w:lvl>
  </w:abstractNum>
  <w:abstractNum w:abstractNumId="12" w15:restartNumberingAfterBreak="0">
    <w:nsid w:val="00E44B7E"/>
    <w:multiLevelType w:val="hybridMultilevel"/>
    <w:tmpl w:val="E7C61940"/>
    <w:lvl w:ilvl="0" w:tplc="2C3EC1F4">
      <w:start w:val="15"/>
      <w:numFmt w:val="bullet"/>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cs="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cs="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cs="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13" w15:restartNumberingAfterBreak="0">
    <w:nsid w:val="08DC1BDC"/>
    <w:multiLevelType w:val="hybridMultilevel"/>
    <w:tmpl w:val="99887640"/>
    <w:lvl w:ilvl="0" w:tplc="04240001">
      <w:start w:val="1"/>
      <w:numFmt w:val="bullet"/>
      <w:lvlText w:val=""/>
      <w:lvlJc w:val="left"/>
      <w:pPr>
        <w:tabs>
          <w:tab w:val="num" w:pos="720"/>
        </w:tabs>
        <w:ind w:left="720" w:hanging="360"/>
      </w:pPr>
      <w:rPr>
        <w:rFonts w:ascii="Symbol" w:hAnsi="Symbol" w:hint="default"/>
      </w:r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cs="Courier New"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cs="Courier New"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0A3E1E88"/>
    <w:multiLevelType w:val="multilevel"/>
    <w:tmpl w:val="3DCC304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
        </w:tabs>
        <w:ind w:left="72" w:hanging="432"/>
      </w:pPr>
      <w:rPr>
        <w:rFonts w:hint="default"/>
      </w:rPr>
    </w:lvl>
    <w:lvl w:ilvl="2">
      <w:start w:val="1"/>
      <w:numFmt w:val="decimal"/>
      <w:lvlText w:val="%1.%2.%3."/>
      <w:lvlJc w:val="left"/>
      <w:pPr>
        <w:tabs>
          <w:tab w:val="num" w:pos="720"/>
        </w:tabs>
        <w:ind w:left="504" w:hanging="504"/>
      </w:pPr>
      <w:rPr>
        <w:rFonts w:hint="default"/>
      </w:rPr>
    </w:lvl>
    <w:lvl w:ilvl="3">
      <w:start w:val="1"/>
      <w:numFmt w:val="decimal"/>
      <w:pStyle w:val="naslov4"/>
      <w:lvlText w:val="%1.%2.%3.%4."/>
      <w:lvlJc w:val="left"/>
      <w:pPr>
        <w:tabs>
          <w:tab w:val="num" w:pos="-306"/>
        </w:tabs>
        <w:ind w:left="2869" w:hanging="4309"/>
      </w:pPr>
      <w:rPr>
        <w:rFonts w:hint="default"/>
      </w:rPr>
    </w:lvl>
    <w:lvl w:ilvl="4">
      <w:start w:val="1"/>
      <w:numFmt w:val="decimal"/>
      <w:lvlText w:val="%1.%2.%3.%4.%5."/>
      <w:lvlJc w:val="left"/>
      <w:pPr>
        <w:tabs>
          <w:tab w:val="num" w:pos="1800"/>
        </w:tabs>
        <w:ind w:left="1512" w:hanging="792"/>
      </w:pPr>
      <w:rPr>
        <w:rFonts w:hint="default"/>
      </w:rPr>
    </w:lvl>
    <w:lvl w:ilvl="5">
      <w:start w:val="1"/>
      <w:numFmt w:val="decimal"/>
      <w:lvlText w:val="%1.%2.%3.%4.%5.%6."/>
      <w:lvlJc w:val="left"/>
      <w:pPr>
        <w:tabs>
          <w:tab w:val="num" w:pos="2160"/>
        </w:tabs>
        <w:ind w:left="2016" w:hanging="936"/>
      </w:pPr>
      <w:rPr>
        <w:rFonts w:hint="default"/>
      </w:rPr>
    </w:lvl>
    <w:lvl w:ilvl="6">
      <w:start w:val="1"/>
      <w:numFmt w:val="decimal"/>
      <w:lvlText w:val="%1.%2.%3.%4.%5.%6.%7."/>
      <w:lvlJc w:val="left"/>
      <w:pPr>
        <w:tabs>
          <w:tab w:val="num" w:pos="2880"/>
        </w:tabs>
        <w:ind w:left="2520" w:hanging="1080"/>
      </w:pPr>
      <w:rPr>
        <w:rFonts w:hint="default"/>
      </w:rPr>
    </w:lvl>
    <w:lvl w:ilvl="7">
      <w:start w:val="1"/>
      <w:numFmt w:val="decimal"/>
      <w:lvlText w:val="%1.%2.%3.%4.%5.%6.%7.%8."/>
      <w:lvlJc w:val="left"/>
      <w:pPr>
        <w:tabs>
          <w:tab w:val="num" w:pos="3240"/>
        </w:tabs>
        <w:ind w:left="3024" w:hanging="1224"/>
      </w:pPr>
      <w:rPr>
        <w:rFonts w:hint="default"/>
      </w:rPr>
    </w:lvl>
    <w:lvl w:ilvl="8">
      <w:start w:val="1"/>
      <w:numFmt w:val="decimal"/>
      <w:lvlText w:val="%1.%2.%3.%4.%5.%6.%7.%8.%9."/>
      <w:lvlJc w:val="left"/>
      <w:pPr>
        <w:tabs>
          <w:tab w:val="num" w:pos="3960"/>
        </w:tabs>
        <w:ind w:left="3600" w:hanging="1440"/>
      </w:pPr>
      <w:rPr>
        <w:rFonts w:hint="default"/>
      </w:rPr>
    </w:lvl>
  </w:abstractNum>
  <w:abstractNum w:abstractNumId="15" w15:restartNumberingAfterBreak="0">
    <w:nsid w:val="0C4E44AD"/>
    <w:multiLevelType w:val="hybridMultilevel"/>
    <w:tmpl w:val="E3746008"/>
    <w:lvl w:ilvl="0" w:tplc="B3CC4D24">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6" w15:restartNumberingAfterBreak="0">
    <w:nsid w:val="0EE63F19"/>
    <w:multiLevelType w:val="singleLevel"/>
    <w:tmpl w:val="BE02D064"/>
    <w:lvl w:ilvl="0">
      <w:numFmt w:val="bullet"/>
      <w:lvlText w:val="-"/>
      <w:lvlJc w:val="left"/>
      <w:pPr>
        <w:tabs>
          <w:tab w:val="num" w:pos="360"/>
        </w:tabs>
        <w:ind w:left="360" w:hanging="360"/>
      </w:pPr>
    </w:lvl>
  </w:abstractNum>
  <w:abstractNum w:abstractNumId="17" w15:restartNumberingAfterBreak="0">
    <w:nsid w:val="10B65635"/>
    <w:multiLevelType w:val="hybridMultilevel"/>
    <w:tmpl w:val="762AA8EE"/>
    <w:lvl w:ilvl="0" w:tplc="56080398">
      <w:numFmt w:val="bullet"/>
      <w:lvlText w:val="-"/>
      <w:lvlJc w:val="left"/>
      <w:pPr>
        <w:ind w:left="720" w:hanging="360"/>
      </w:pPr>
      <w:rPr>
        <w:rFonts w:ascii="Calibri" w:eastAsiaTheme="minorHAnsi" w:hAnsi="Calibri"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8" w15:restartNumberingAfterBreak="0">
    <w:nsid w:val="12226370"/>
    <w:multiLevelType w:val="hybridMultilevel"/>
    <w:tmpl w:val="305C9296"/>
    <w:lvl w:ilvl="0" w:tplc="61267FDA">
      <w:start w:val="1"/>
      <w:numFmt w:val="bullet"/>
      <w:lvlText w:val=""/>
      <w:lvlJc w:val="left"/>
      <w:pPr>
        <w:ind w:left="1146" w:hanging="360"/>
      </w:pPr>
      <w:rPr>
        <w:rFonts w:ascii="Symbol" w:hAnsi="Symbol" w:hint="default"/>
      </w:rPr>
    </w:lvl>
    <w:lvl w:ilvl="1" w:tplc="04240003">
      <w:start w:val="1"/>
      <w:numFmt w:val="bullet"/>
      <w:lvlText w:val="o"/>
      <w:lvlJc w:val="left"/>
      <w:pPr>
        <w:ind w:left="1866" w:hanging="360"/>
      </w:pPr>
      <w:rPr>
        <w:rFonts w:ascii="Courier New" w:hAnsi="Courier New" w:cs="Courier New" w:hint="default"/>
      </w:rPr>
    </w:lvl>
    <w:lvl w:ilvl="2" w:tplc="04240005">
      <w:start w:val="1"/>
      <w:numFmt w:val="bullet"/>
      <w:lvlText w:val=""/>
      <w:lvlJc w:val="left"/>
      <w:pPr>
        <w:ind w:left="2586" w:hanging="360"/>
      </w:pPr>
      <w:rPr>
        <w:rFonts w:ascii="Wingdings" w:hAnsi="Wingdings" w:hint="default"/>
      </w:rPr>
    </w:lvl>
    <w:lvl w:ilvl="3" w:tplc="04240001">
      <w:start w:val="1"/>
      <w:numFmt w:val="bullet"/>
      <w:lvlText w:val=""/>
      <w:lvlJc w:val="left"/>
      <w:pPr>
        <w:ind w:left="3306" w:hanging="360"/>
      </w:pPr>
      <w:rPr>
        <w:rFonts w:ascii="Symbol" w:hAnsi="Symbol" w:hint="default"/>
      </w:rPr>
    </w:lvl>
    <w:lvl w:ilvl="4" w:tplc="04240003">
      <w:start w:val="1"/>
      <w:numFmt w:val="bullet"/>
      <w:lvlText w:val="o"/>
      <w:lvlJc w:val="left"/>
      <w:pPr>
        <w:ind w:left="4026" w:hanging="360"/>
      </w:pPr>
      <w:rPr>
        <w:rFonts w:ascii="Courier New" w:hAnsi="Courier New" w:cs="Courier New" w:hint="default"/>
      </w:rPr>
    </w:lvl>
    <w:lvl w:ilvl="5" w:tplc="04240005">
      <w:start w:val="1"/>
      <w:numFmt w:val="bullet"/>
      <w:lvlText w:val=""/>
      <w:lvlJc w:val="left"/>
      <w:pPr>
        <w:ind w:left="4746" w:hanging="360"/>
      </w:pPr>
      <w:rPr>
        <w:rFonts w:ascii="Wingdings" w:hAnsi="Wingdings" w:hint="default"/>
      </w:rPr>
    </w:lvl>
    <w:lvl w:ilvl="6" w:tplc="04240001">
      <w:start w:val="1"/>
      <w:numFmt w:val="bullet"/>
      <w:lvlText w:val=""/>
      <w:lvlJc w:val="left"/>
      <w:pPr>
        <w:ind w:left="5466" w:hanging="360"/>
      </w:pPr>
      <w:rPr>
        <w:rFonts w:ascii="Symbol" w:hAnsi="Symbol" w:hint="default"/>
      </w:rPr>
    </w:lvl>
    <w:lvl w:ilvl="7" w:tplc="04240003">
      <w:start w:val="1"/>
      <w:numFmt w:val="bullet"/>
      <w:lvlText w:val="o"/>
      <w:lvlJc w:val="left"/>
      <w:pPr>
        <w:ind w:left="6186" w:hanging="360"/>
      </w:pPr>
      <w:rPr>
        <w:rFonts w:ascii="Courier New" w:hAnsi="Courier New" w:cs="Courier New" w:hint="default"/>
      </w:rPr>
    </w:lvl>
    <w:lvl w:ilvl="8" w:tplc="04240005">
      <w:start w:val="1"/>
      <w:numFmt w:val="bullet"/>
      <w:lvlText w:val=""/>
      <w:lvlJc w:val="left"/>
      <w:pPr>
        <w:ind w:left="6906" w:hanging="360"/>
      </w:pPr>
      <w:rPr>
        <w:rFonts w:ascii="Wingdings" w:hAnsi="Wingdings" w:hint="default"/>
      </w:rPr>
    </w:lvl>
  </w:abstractNum>
  <w:abstractNum w:abstractNumId="19" w15:restartNumberingAfterBreak="0">
    <w:nsid w:val="150638DA"/>
    <w:multiLevelType w:val="multilevel"/>
    <w:tmpl w:val="9EF25274"/>
    <w:styleLink w:val="Slog11"/>
    <w:lvl w:ilvl="0">
      <w:start w:val="15"/>
      <w:numFmt w:val="bullet"/>
      <w:lvlText w:val="-"/>
      <w:lvlJc w:val="left"/>
      <w:pPr>
        <w:tabs>
          <w:tab w:val="num" w:pos="3780"/>
        </w:tabs>
        <w:ind w:left="360" w:hanging="360"/>
      </w:pPr>
      <w:rPr>
        <w:rFonts w:ascii="Tms Rmn" w:hAnsi="Tms Rmn" w:hint="default"/>
      </w:rPr>
    </w:lvl>
    <w:lvl w:ilvl="1">
      <w:start w:val="1"/>
      <w:numFmt w:val="bullet"/>
      <w:lvlText w:val="o"/>
      <w:lvlJc w:val="left"/>
      <w:pPr>
        <w:tabs>
          <w:tab w:val="num" w:pos="4860"/>
        </w:tabs>
        <w:ind w:left="4860" w:hanging="360"/>
      </w:pPr>
      <w:rPr>
        <w:rFonts w:ascii="Courier New" w:hAnsi="Courier New" w:cs="Courier New" w:hint="default"/>
      </w:rPr>
    </w:lvl>
    <w:lvl w:ilvl="2">
      <w:start w:val="1"/>
      <w:numFmt w:val="bullet"/>
      <w:lvlText w:val=""/>
      <w:lvlJc w:val="left"/>
      <w:pPr>
        <w:tabs>
          <w:tab w:val="num" w:pos="5580"/>
        </w:tabs>
        <w:ind w:left="5580" w:hanging="360"/>
      </w:pPr>
      <w:rPr>
        <w:rFonts w:ascii="Wingdings" w:hAnsi="Wingdings" w:hint="default"/>
      </w:rPr>
    </w:lvl>
    <w:lvl w:ilvl="3">
      <w:start w:val="1"/>
      <w:numFmt w:val="bullet"/>
      <w:lvlText w:val=""/>
      <w:lvlJc w:val="left"/>
      <w:pPr>
        <w:tabs>
          <w:tab w:val="num" w:pos="6300"/>
        </w:tabs>
        <w:ind w:left="6300" w:hanging="360"/>
      </w:pPr>
      <w:rPr>
        <w:rFonts w:ascii="Symbol" w:hAnsi="Symbol" w:hint="default"/>
      </w:rPr>
    </w:lvl>
    <w:lvl w:ilvl="4">
      <w:start w:val="1"/>
      <w:numFmt w:val="bullet"/>
      <w:lvlText w:val="o"/>
      <w:lvlJc w:val="left"/>
      <w:pPr>
        <w:tabs>
          <w:tab w:val="num" w:pos="7020"/>
        </w:tabs>
        <w:ind w:left="7020" w:hanging="360"/>
      </w:pPr>
      <w:rPr>
        <w:rFonts w:ascii="Courier New" w:hAnsi="Courier New" w:cs="Courier New" w:hint="default"/>
      </w:rPr>
    </w:lvl>
    <w:lvl w:ilvl="5">
      <w:start w:val="1"/>
      <w:numFmt w:val="bullet"/>
      <w:lvlText w:val=""/>
      <w:lvlJc w:val="left"/>
      <w:pPr>
        <w:tabs>
          <w:tab w:val="num" w:pos="7740"/>
        </w:tabs>
        <w:ind w:left="7740" w:hanging="360"/>
      </w:pPr>
      <w:rPr>
        <w:rFonts w:ascii="Wingdings" w:hAnsi="Wingdings" w:hint="default"/>
      </w:rPr>
    </w:lvl>
    <w:lvl w:ilvl="6">
      <w:start w:val="1"/>
      <w:numFmt w:val="bullet"/>
      <w:lvlText w:val=""/>
      <w:lvlJc w:val="left"/>
      <w:pPr>
        <w:tabs>
          <w:tab w:val="num" w:pos="8460"/>
        </w:tabs>
        <w:ind w:left="8460" w:hanging="360"/>
      </w:pPr>
      <w:rPr>
        <w:rFonts w:ascii="Symbol" w:hAnsi="Symbol" w:hint="default"/>
      </w:rPr>
    </w:lvl>
    <w:lvl w:ilvl="7">
      <w:start w:val="1"/>
      <w:numFmt w:val="bullet"/>
      <w:lvlText w:val="o"/>
      <w:lvlJc w:val="left"/>
      <w:pPr>
        <w:tabs>
          <w:tab w:val="num" w:pos="9180"/>
        </w:tabs>
        <w:ind w:left="9180" w:hanging="360"/>
      </w:pPr>
      <w:rPr>
        <w:rFonts w:ascii="Courier New" w:hAnsi="Courier New" w:cs="Courier New" w:hint="default"/>
      </w:rPr>
    </w:lvl>
    <w:lvl w:ilvl="8">
      <w:start w:val="1"/>
      <w:numFmt w:val="bullet"/>
      <w:lvlText w:val=""/>
      <w:lvlJc w:val="left"/>
      <w:pPr>
        <w:tabs>
          <w:tab w:val="num" w:pos="9900"/>
        </w:tabs>
        <w:ind w:left="9900" w:hanging="360"/>
      </w:pPr>
      <w:rPr>
        <w:rFonts w:ascii="Wingdings" w:hAnsi="Wingdings" w:hint="default"/>
      </w:rPr>
    </w:lvl>
  </w:abstractNum>
  <w:abstractNum w:abstractNumId="20" w15:restartNumberingAfterBreak="0">
    <w:nsid w:val="16612A40"/>
    <w:multiLevelType w:val="hybridMultilevel"/>
    <w:tmpl w:val="8D3EECB0"/>
    <w:lvl w:ilvl="0" w:tplc="EDEAEC1C">
      <w:start w:val="4"/>
      <w:numFmt w:val="decimal"/>
      <w:lvlText w:val="%1."/>
      <w:lvlJc w:val="left"/>
      <w:pPr>
        <w:ind w:left="3345" w:hanging="360"/>
      </w:pPr>
      <w:rPr>
        <w:rFonts w:hint="default"/>
      </w:rPr>
    </w:lvl>
    <w:lvl w:ilvl="1" w:tplc="04240019" w:tentative="1">
      <w:start w:val="1"/>
      <w:numFmt w:val="lowerLetter"/>
      <w:lvlText w:val="%2."/>
      <w:lvlJc w:val="left"/>
      <w:pPr>
        <w:ind w:left="4065" w:hanging="360"/>
      </w:pPr>
    </w:lvl>
    <w:lvl w:ilvl="2" w:tplc="0424001B" w:tentative="1">
      <w:start w:val="1"/>
      <w:numFmt w:val="lowerRoman"/>
      <w:lvlText w:val="%3."/>
      <w:lvlJc w:val="right"/>
      <w:pPr>
        <w:ind w:left="4785" w:hanging="180"/>
      </w:pPr>
    </w:lvl>
    <w:lvl w:ilvl="3" w:tplc="0424000F" w:tentative="1">
      <w:start w:val="1"/>
      <w:numFmt w:val="decimal"/>
      <w:lvlText w:val="%4."/>
      <w:lvlJc w:val="left"/>
      <w:pPr>
        <w:ind w:left="5505" w:hanging="360"/>
      </w:pPr>
    </w:lvl>
    <w:lvl w:ilvl="4" w:tplc="04240019" w:tentative="1">
      <w:start w:val="1"/>
      <w:numFmt w:val="lowerLetter"/>
      <w:lvlText w:val="%5."/>
      <w:lvlJc w:val="left"/>
      <w:pPr>
        <w:ind w:left="6225" w:hanging="360"/>
      </w:pPr>
    </w:lvl>
    <w:lvl w:ilvl="5" w:tplc="0424001B" w:tentative="1">
      <w:start w:val="1"/>
      <w:numFmt w:val="lowerRoman"/>
      <w:lvlText w:val="%6."/>
      <w:lvlJc w:val="right"/>
      <w:pPr>
        <w:ind w:left="6945" w:hanging="180"/>
      </w:pPr>
    </w:lvl>
    <w:lvl w:ilvl="6" w:tplc="0424000F" w:tentative="1">
      <w:start w:val="1"/>
      <w:numFmt w:val="decimal"/>
      <w:lvlText w:val="%7."/>
      <w:lvlJc w:val="left"/>
      <w:pPr>
        <w:ind w:left="7665" w:hanging="360"/>
      </w:pPr>
    </w:lvl>
    <w:lvl w:ilvl="7" w:tplc="04240019" w:tentative="1">
      <w:start w:val="1"/>
      <w:numFmt w:val="lowerLetter"/>
      <w:lvlText w:val="%8."/>
      <w:lvlJc w:val="left"/>
      <w:pPr>
        <w:ind w:left="8385" w:hanging="360"/>
      </w:pPr>
    </w:lvl>
    <w:lvl w:ilvl="8" w:tplc="0424001B" w:tentative="1">
      <w:start w:val="1"/>
      <w:numFmt w:val="lowerRoman"/>
      <w:lvlText w:val="%9."/>
      <w:lvlJc w:val="right"/>
      <w:pPr>
        <w:ind w:left="9105" w:hanging="180"/>
      </w:pPr>
    </w:lvl>
  </w:abstractNum>
  <w:abstractNum w:abstractNumId="21" w15:restartNumberingAfterBreak="0">
    <w:nsid w:val="17B06CA4"/>
    <w:multiLevelType w:val="hybridMultilevel"/>
    <w:tmpl w:val="316C6608"/>
    <w:lvl w:ilvl="0" w:tplc="91364B08">
      <w:start w:val="1"/>
      <w:numFmt w:val="bullet"/>
      <w:lvlText w:val="•"/>
      <w:lvlJc w:val="left"/>
      <w:pPr>
        <w:tabs>
          <w:tab w:val="num" w:pos="340"/>
        </w:tabs>
        <w:ind w:left="340" w:hanging="340"/>
      </w:pPr>
      <w:rPr>
        <w:rFonts w:ascii="Arial" w:eastAsia="Times New Roman" w:hAnsi="Arial" w:hint="default"/>
        <w:b w:val="0"/>
        <w:sz w:val="22"/>
        <w:szCs w:val="22"/>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1CC4322A"/>
    <w:multiLevelType w:val="hybridMultilevel"/>
    <w:tmpl w:val="72963DD2"/>
    <w:lvl w:ilvl="0" w:tplc="2C3EC1F4">
      <w:start w:val="15"/>
      <w:numFmt w:val="bullet"/>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cs="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cs="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cs="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23" w15:restartNumberingAfterBreak="0">
    <w:nsid w:val="1CC45074"/>
    <w:multiLevelType w:val="hybridMultilevel"/>
    <w:tmpl w:val="E6BEAF6C"/>
    <w:lvl w:ilvl="0" w:tplc="04240017">
      <w:start w:val="1"/>
      <w:numFmt w:val="lowerLetter"/>
      <w:lvlText w:val="%1)"/>
      <w:lvlJc w:val="left"/>
      <w:pPr>
        <w:ind w:left="1996" w:hanging="360"/>
      </w:pPr>
    </w:lvl>
    <w:lvl w:ilvl="1" w:tplc="04240019" w:tentative="1">
      <w:start w:val="1"/>
      <w:numFmt w:val="lowerLetter"/>
      <w:lvlText w:val="%2."/>
      <w:lvlJc w:val="left"/>
      <w:pPr>
        <w:ind w:left="2716" w:hanging="360"/>
      </w:pPr>
    </w:lvl>
    <w:lvl w:ilvl="2" w:tplc="0424001B" w:tentative="1">
      <w:start w:val="1"/>
      <w:numFmt w:val="lowerRoman"/>
      <w:lvlText w:val="%3."/>
      <w:lvlJc w:val="right"/>
      <w:pPr>
        <w:ind w:left="3436" w:hanging="180"/>
      </w:pPr>
    </w:lvl>
    <w:lvl w:ilvl="3" w:tplc="0424000F" w:tentative="1">
      <w:start w:val="1"/>
      <w:numFmt w:val="decimal"/>
      <w:lvlText w:val="%4."/>
      <w:lvlJc w:val="left"/>
      <w:pPr>
        <w:ind w:left="4156" w:hanging="360"/>
      </w:pPr>
    </w:lvl>
    <w:lvl w:ilvl="4" w:tplc="04240019" w:tentative="1">
      <w:start w:val="1"/>
      <w:numFmt w:val="lowerLetter"/>
      <w:lvlText w:val="%5."/>
      <w:lvlJc w:val="left"/>
      <w:pPr>
        <w:ind w:left="4876" w:hanging="360"/>
      </w:pPr>
    </w:lvl>
    <w:lvl w:ilvl="5" w:tplc="0424001B" w:tentative="1">
      <w:start w:val="1"/>
      <w:numFmt w:val="lowerRoman"/>
      <w:lvlText w:val="%6."/>
      <w:lvlJc w:val="right"/>
      <w:pPr>
        <w:ind w:left="5596" w:hanging="180"/>
      </w:pPr>
    </w:lvl>
    <w:lvl w:ilvl="6" w:tplc="0424000F" w:tentative="1">
      <w:start w:val="1"/>
      <w:numFmt w:val="decimal"/>
      <w:lvlText w:val="%7."/>
      <w:lvlJc w:val="left"/>
      <w:pPr>
        <w:ind w:left="6316" w:hanging="360"/>
      </w:pPr>
    </w:lvl>
    <w:lvl w:ilvl="7" w:tplc="04240019" w:tentative="1">
      <w:start w:val="1"/>
      <w:numFmt w:val="lowerLetter"/>
      <w:lvlText w:val="%8."/>
      <w:lvlJc w:val="left"/>
      <w:pPr>
        <w:ind w:left="7036" w:hanging="360"/>
      </w:pPr>
    </w:lvl>
    <w:lvl w:ilvl="8" w:tplc="0424001B" w:tentative="1">
      <w:start w:val="1"/>
      <w:numFmt w:val="lowerRoman"/>
      <w:lvlText w:val="%9."/>
      <w:lvlJc w:val="right"/>
      <w:pPr>
        <w:ind w:left="7756" w:hanging="180"/>
      </w:pPr>
    </w:lvl>
  </w:abstractNum>
  <w:abstractNum w:abstractNumId="24" w15:restartNumberingAfterBreak="0">
    <w:nsid w:val="1D1975FF"/>
    <w:multiLevelType w:val="hybridMultilevel"/>
    <w:tmpl w:val="610A349C"/>
    <w:lvl w:ilvl="0" w:tplc="08FE6F46">
      <w:start w:val="1"/>
      <w:numFmt w:val="decimal"/>
      <w:lvlText w:val="%1."/>
      <w:lvlJc w:val="left"/>
      <w:pPr>
        <w:ind w:left="1211" w:hanging="360"/>
      </w:pPr>
      <w:rPr>
        <w:rFonts w:hint="default"/>
      </w:rPr>
    </w:lvl>
    <w:lvl w:ilvl="1" w:tplc="04240019" w:tentative="1">
      <w:start w:val="1"/>
      <w:numFmt w:val="lowerLetter"/>
      <w:lvlText w:val="%2."/>
      <w:lvlJc w:val="left"/>
      <w:pPr>
        <w:ind w:left="1931" w:hanging="360"/>
      </w:pPr>
    </w:lvl>
    <w:lvl w:ilvl="2" w:tplc="0424001B" w:tentative="1">
      <w:start w:val="1"/>
      <w:numFmt w:val="lowerRoman"/>
      <w:lvlText w:val="%3."/>
      <w:lvlJc w:val="right"/>
      <w:pPr>
        <w:ind w:left="2651" w:hanging="180"/>
      </w:pPr>
    </w:lvl>
    <w:lvl w:ilvl="3" w:tplc="0424000F" w:tentative="1">
      <w:start w:val="1"/>
      <w:numFmt w:val="decimal"/>
      <w:lvlText w:val="%4."/>
      <w:lvlJc w:val="left"/>
      <w:pPr>
        <w:ind w:left="3371" w:hanging="360"/>
      </w:pPr>
    </w:lvl>
    <w:lvl w:ilvl="4" w:tplc="04240019" w:tentative="1">
      <w:start w:val="1"/>
      <w:numFmt w:val="lowerLetter"/>
      <w:lvlText w:val="%5."/>
      <w:lvlJc w:val="left"/>
      <w:pPr>
        <w:ind w:left="4091" w:hanging="360"/>
      </w:pPr>
    </w:lvl>
    <w:lvl w:ilvl="5" w:tplc="0424001B" w:tentative="1">
      <w:start w:val="1"/>
      <w:numFmt w:val="lowerRoman"/>
      <w:lvlText w:val="%6."/>
      <w:lvlJc w:val="right"/>
      <w:pPr>
        <w:ind w:left="4811" w:hanging="180"/>
      </w:pPr>
    </w:lvl>
    <w:lvl w:ilvl="6" w:tplc="0424000F" w:tentative="1">
      <w:start w:val="1"/>
      <w:numFmt w:val="decimal"/>
      <w:lvlText w:val="%7."/>
      <w:lvlJc w:val="left"/>
      <w:pPr>
        <w:ind w:left="5531" w:hanging="360"/>
      </w:pPr>
    </w:lvl>
    <w:lvl w:ilvl="7" w:tplc="04240019" w:tentative="1">
      <w:start w:val="1"/>
      <w:numFmt w:val="lowerLetter"/>
      <w:lvlText w:val="%8."/>
      <w:lvlJc w:val="left"/>
      <w:pPr>
        <w:ind w:left="6251" w:hanging="360"/>
      </w:pPr>
    </w:lvl>
    <w:lvl w:ilvl="8" w:tplc="0424001B" w:tentative="1">
      <w:start w:val="1"/>
      <w:numFmt w:val="lowerRoman"/>
      <w:lvlText w:val="%9."/>
      <w:lvlJc w:val="right"/>
      <w:pPr>
        <w:ind w:left="6971" w:hanging="180"/>
      </w:pPr>
    </w:lvl>
  </w:abstractNum>
  <w:abstractNum w:abstractNumId="25" w15:restartNumberingAfterBreak="0">
    <w:nsid w:val="21BF64EB"/>
    <w:multiLevelType w:val="hybridMultilevel"/>
    <w:tmpl w:val="93A238F4"/>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6" w15:restartNumberingAfterBreak="0">
    <w:nsid w:val="224A2962"/>
    <w:multiLevelType w:val="hybridMultilevel"/>
    <w:tmpl w:val="F4C8446E"/>
    <w:lvl w:ilvl="0" w:tplc="D32E01D2">
      <w:start w:val="65535"/>
      <w:numFmt w:val="bullet"/>
      <w:lvlText w:val="-"/>
      <w:lvlJc w:val="left"/>
      <w:pPr>
        <w:tabs>
          <w:tab w:val="num" w:pos="340"/>
        </w:tabs>
        <w:ind w:left="340" w:hanging="340"/>
      </w:pPr>
      <w:rPr>
        <w:rFonts w:ascii="Times New Roman" w:eastAsia="Times New Roman" w:hAnsi="Times New Roman" w:cs="Times New Roman" w:hint="default"/>
      </w:r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cs="Courier New"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cs="Courier New"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273E2791"/>
    <w:multiLevelType w:val="singleLevel"/>
    <w:tmpl w:val="7F2058E4"/>
    <w:lvl w:ilvl="0">
      <w:numFmt w:val="bullet"/>
      <w:lvlText w:val="-"/>
      <w:lvlJc w:val="left"/>
      <w:pPr>
        <w:tabs>
          <w:tab w:val="num" w:pos="360"/>
        </w:tabs>
        <w:ind w:left="360" w:hanging="360"/>
      </w:pPr>
    </w:lvl>
  </w:abstractNum>
  <w:abstractNum w:abstractNumId="28" w15:restartNumberingAfterBreak="0">
    <w:nsid w:val="28E21344"/>
    <w:multiLevelType w:val="hybridMultilevel"/>
    <w:tmpl w:val="BC6C3514"/>
    <w:lvl w:ilvl="0" w:tplc="2C3EC1F4">
      <w:start w:val="15"/>
      <w:numFmt w:val="bullet"/>
      <w:lvlText w:val="-"/>
      <w:lvlJc w:val="left"/>
      <w:pPr>
        <w:tabs>
          <w:tab w:val="num" w:pos="1440"/>
        </w:tabs>
        <w:ind w:left="1440" w:hanging="360"/>
      </w:pPr>
      <w:rPr>
        <w:rFonts w:ascii="Tms Rmn" w:hAnsi="Tms Rmn" w:hint="default"/>
      </w:rPr>
    </w:lvl>
    <w:lvl w:ilvl="1" w:tplc="04240003">
      <w:start w:val="1"/>
      <w:numFmt w:val="bullet"/>
      <w:lvlText w:val="o"/>
      <w:lvlJc w:val="left"/>
      <w:pPr>
        <w:tabs>
          <w:tab w:val="num" w:pos="2520"/>
        </w:tabs>
        <w:ind w:left="2520" w:hanging="360"/>
      </w:pPr>
      <w:rPr>
        <w:rFonts w:ascii="Courier New" w:hAnsi="Courier New" w:cs="Courier New" w:hint="default"/>
      </w:rPr>
    </w:lvl>
    <w:lvl w:ilvl="2" w:tplc="04240005">
      <w:start w:val="1"/>
      <w:numFmt w:val="bullet"/>
      <w:lvlText w:val=""/>
      <w:lvlJc w:val="left"/>
      <w:pPr>
        <w:tabs>
          <w:tab w:val="num" w:pos="3240"/>
        </w:tabs>
        <w:ind w:left="3240" w:hanging="360"/>
      </w:pPr>
      <w:rPr>
        <w:rFonts w:ascii="Wingdings" w:hAnsi="Wingdings" w:hint="default"/>
      </w:rPr>
    </w:lvl>
    <w:lvl w:ilvl="3" w:tplc="04240001">
      <w:start w:val="1"/>
      <w:numFmt w:val="bullet"/>
      <w:lvlText w:val=""/>
      <w:lvlJc w:val="left"/>
      <w:pPr>
        <w:tabs>
          <w:tab w:val="num" w:pos="3960"/>
        </w:tabs>
        <w:ind w:left="3960" w:hanging="360"/>
      </w:pPr>
      <w:rPr>
        <w:rFonts w:ascii="Symbol" w:hAnsi="Symbol" w:hint="default"/>
      </w:rPr>
    </w:lvl>
    <w:lvl w:ilvl="4" w:tplc="04240003">
      <w:start w:val="1"/>
      <w:numFmt w:val="bullet"/>
      <w:lvlText w:val="o"/>
      <w:lvlJc w:val="left"/>
      <w:pPr>
        <w:tabs>
          <w:tab w:val="num" w:pos="4680"/>
        </w:tabs>
        <w:ind w:left="4680" w:hanging="360"/>
      </w:pPr>
      <w:rPr>
        <w:rFonts w:ascii="Courier New" w:hAnsi="Courier New" w:cs="Courier New" w:hint="default"/>
      </w:rPr>
    </w:lvl>
    <w:lvl w:ilvl="5" w:tplc="04240005">
      <w:start w:val="1"/>
      <w:numFmt w:val="bullet"/>
      <w:lvlText w:val=""/>
      <w:lvlJc w:val="left"/>
      <w:pPr>
        <w:tabs>
          <w:tab w:val="num" w:pos="5400"/>
        </w:tabs>
        <w:ind w:left="5400" w:hanging="360"/>
      </w:pPr>
      <w:rPr>
        <w:rFonts w:ascii="Wingdings" w:hAnsi="Wingdings" w:hint="default"/>
      </w:rPr>
    </w:lvl>
    <w:lvl w:ilvl="6" w:tplc="04240001">
      <w:start w:val="1"/>
      <w:numFmt w:val="bullet"/>
      <w:lvlText w:val=""/>
      <w:lvlJc w:val="left"/>
      <w:pPr>
        <w:tabs>
          <w:tab w:val="num" w:pos="6120"/>
        </w:tabs>
        <w:ind w:left="6120" w:hanging="360"/>
      </w:pPr>
      <w:rPr>
        <w:rFonts w:ascii="Symbol" w:hAnsi="Symbol" w:hint="default"/>
      </w:rPr>
    </w:lvl>
    <w:lvl w:ilvl="7" w:tplc="04240003">
      <w:start w:val="1"/>
      <w:numFmt w:val="bullet"/>
      <w:lvlText w:val="o"/>
      <w:lvlJc w:val="left"/>
      <w:pPr>
        <w:tabs>
          <w:tab w:val="num" w:pos="6840"/>
        </w:tabs>
        <w:ind w:left="6840" w:hanging="360"/>
      </w:pPr>
      <w:rPr>
        <w:rFonts w:ascii="Courier New" w:hAnsi="Courier New" w:cs="Courier New" w:hint="default"/>
      </w:rPr>
    </w:lvl>
    <w:lvl w:ilvl="8" w:tplc="04240005">
      <w:start w:val="1"/>
      <w:numFmt w:val="bullet"/>
      <w:lvlText w:val=""/>
      <w:lvlJc w:val="left"/>
      <w:pPr>
        <w:tabs>
          <w:tab w:val="num" w:pos="7560"/>
        </w:tabs>
        <w:ind w:left="7560" w:hanging="360"/>
      </w:pPr>
      <w:rPr>
        <w:rFonts w:ascii="Wingdings" w:hAnsi="Wingdings" w:hint="default"/>
      </w:rPr>
    </w:lvl>
  </w:abstractNum>
  <w:abstractNum w:abstractNumId="29" w15:restartNumberingAfterBreak="0">
    <w:nsid w:val="28F04BD1"/>
    <w:multiLevelType w:val="hybridMultilevel"/>
    <w:tmpl w:val="AA7A874A"/>
    <w:lvl w:ilvl="0" w:tplc="5E2E7A86">
      <w:start w:val="1"/>
      <w:numFmt w:val="bullet"/>
      <w:lvlText w:val="-"/>
      <w:lvlJc w:val="left"/>
      <w:pPr>
        <w:ind w:left="2563" w:hanging="360"/>
      </w:pPr>
      <w:rPr>
        <w:rFonts w:ascii="Times New Roman" w:eastAsia="Times New Roman" w:hAnsi="Times New Roman" w:cs="Times New Roman" w:hint="default"/>
        <w:b w:val="0"/>
        <w:sz w:val="22"/>
        <w:szCs w:val="22"/>
      </w:rPr>
    </w:lvl>
    <w:lvl w:ilvl="1" w:tplc="04240003">
      <w:start w:val="1"/>
      <w:numFmt w:val="bullet"/>
      <w:lvlText w:val="o"/>
      <w:lvlJc w:val="left"/>
      <w:pPr>
        <w:ind w:left="3283" w:hanging="360"/>
      </w:pPr>
      <w:rPr>
        <w:rFonts w:ascii="Courier New" w:hAnsi="Courier New" w:cs="Courier New" w:hint="default"/>
      </w:rPr>
    </w:lvl>
    <w:lvl w:ilvl="2" w:tplc="04240005">
      <w:start w:val="1"/>
      <w:numFmt w:val="bullet"/>
      <w:lvlText w:val=""/>
      <w:lvlJc w:val="left"/>
      <w:pPr>
        <w:ind w:left="4003" w:hanging="360"/>
      </w:pPr>
      <w:rPr>
        <w:rFonts w:ascii="Wingdings" w:hAnsi="Wingdings" w:hint="default"/>
      </w:rPr>
    </w:lvl>
    <w:lvl w:ilvl="3" w:tplc="04240001">
      <w:start w:val="1"/>
      <w:numFmt w:val="bullet"/>
      <w:lvlText w:val=""/>
      <w:lvlJc w:val="left"/>
      <w:pPr>
        <w:ind w:left="4723" w:hanging="360"/>
      </w:pPr>
      <w:rPr>
        <w:rFonts w:ascii="Symbol" w:hAnsi="Symbol" w:hint="default"/>
      </w:rPr>
    </w:lvl>
    <w:lvl w:ilvl="4" w:tplc="04240003">
      <w:start w:val="1"/>
      <w:numFmt w:val="bullet"/>
      <w:lvlText w:val="o"/>
      <w:lvlJc w:val="left"/>
      <w:pPr>
        <w:ind w:left="5443" w:hanging="360"/>
      </w:pPr>
      <w:rPr>
        <w:rFonts w:ascii="Courier New" w:hAnsi="Courier New" w:cs="Courier New" w:hint="default"/>
      </w:rPr>
    </w:lvl>
    <w:lvl w:ilvl="5" w:tplc="04240005">
      <w:start w:val="1"/>
      <w:numFmt w:val="bullet"/>
      <w:lvlText w:val=""/>
      <w:lvlJc w:val="left"/>
      <w:pPr>
        <w:ind w:left="6163" w:hanging="360"/>
      </w:pPr>
      <w:rPr>
        <w:rFonts w:ascii="Wingdings" w:hAnsi="Wingdings" w:hint="default"/>
      </w:rPr>
    </w:lvl>
    <w:lvl w:ilvl="6" w:tplc="04240001">
      <w:start w:val="1"/>
      <w:numFmt w:val="bullet"/>
      <w:lvlText w:val=""/>
      <w:lvlJc w:val="left"/>
      <w:pPr>
        <w:ind w:left="6883" w:hanging="360"/>
      </w:pPr>
      <w:rPr>
        <w:rFonts w:ascii="Symbol" w:hAnsi="Symbol" w:hint="default"/>
      </w:rPr>
    </w:lvl>
    <w:lvl w:ilvl="7" w:tplc="04240003">
      <w:start w:val="1"/>
      <w:numFmt w:val="bullet"/>
      <w:lvlText w:val="o"/>
      <w:lvlJc w:val="left"/>
      <w:pPr>
        <w:ind w:left="7603" w:hanging="360"/>
      </w:pPr>
      <w:rPr>
        <w:rFonts w:ascii="Courier New" w:hAnsi="Courier New" w:cs="Courier New" w:hint="default"/>
      </w:rPr>
    </w:lvl>
    <w:lvl w:ilvl="8" w:tplc="04240005">
      <w:start w:val="1"/>
      <w:numFmt w:val="bullet"/>
      <w:lvlText w:val=""/>
      <w:lvlJc w:val="left"/>
      <w:pPr>
        <w:ind w:left="8323" w:hanging="360"/>
      </w:pPr>
      <w:rPr>
        <w:rFonts w:ascii="Wingdings" w:hAnsi="Wingdings" w:hint="default"/>
      </w:rPr>
    </w:lvl>
  </w:abstractNum>
  <w:abstractNum w:abstractNumId="30" w15:restartNumberingAfterBreak="0">
    <w:nsid w:val="2C493551"/>
    <w:multiLevelType w:val="hybridMultilevel"/>
    <w:tmpl w:val="29AE8630"/>
    <w:lvl w:ilvl="0" w:tplc="E6E0D7FA">
      <w:start w:val="15"/>
      <w:numFmt w:val="bullet"/>
      <w:lvlText w:val="-"/>
      <w:lvlJc w:val="left"/>
      <w:pPr>
        <w:ind w:left="1440" w:hanging="360"/>
      </w:pPr>
      <w:rPr>
        <w:rFonts w:ascii="Tms Rmn" w:hAnsi="Tms Rmn"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31" w15:restartNumberingAfterBreak="0">
    <w:nsid w:val="2C6731F7"/>
    <w:multiLevelType w:val="hybridMultilevel"/>
    <w:tmpl w:val="2CF62B7E"/>
    <w:lvl w:ilvl="0" w:tplc="C9182C50">
      <w:start w:val="1"/>
      <w:numFmt w:val="bullet"/>
      <w:lvlText w:val="-"/>
      <w:lvlJc w:val="left"/>
      <w:pPr>
        <w:ind w:left="1854" w:hanging="360"/>
      </w:pPr>
      <w:rPr>
        <w:rFonts w:ascii="Sylfaen" w:hAnsi="Sylfaen" w:hint="default"/>
      </w:rPr>
    </w:lvl>
    <w:lvl w:ilvl="1" w:tplc="04240003" w:tentative="1">
      <w:start w:val="1"/>
      <w:numFmt w:val="bullet"/>
      <w:lvlText w:val="o"/>
      <w:lvlJc w:val="left"/>
      <w:pPr>
        <w:ind w:left="2574" w:hanging="360"/>
      </w:pPr>
      <w:rPr>
        <w:rFonts w:ascii="Courier New" w:hAnsi="Courier New" w:cs="Courier New" w:hint="default"/>
      </w:rPr>
    </w:lvl>
    <w:lvl w:ilvl="2" w:tplc="04240005" w:tentative="1">
      <w:start w:val="1"/>
      <w:numFmt w:val="bullet"/>
      <w:lvlText w:val=""/>
      <w:lvlJc w:val="left"/>
      <w:pPr>
        <w:ind w:left="3294" w:hanging="360"/>
      </w:pPr>
      <w:rPr>
        <w:rFonts w:ascii="Wingdings" w:hAnsi="Wingdings" w:hint="default"/>
      </w:rPr>
    </w:lvl>
    <w:lvl w:ilvl="3" w:tplc="04240001" w:tentative="1">
      <w:start w:val="1"/>
      <w:numFmt w:val="bullet"/>
      <w:lvlText w:val=""/>
      <w:lvlJc w:val="left"/>
      <w:pPr>
        <w:ind w:left="4014" w:hanging="360"/>
      </w:pPr>
      <w:rPr>
        <w:rFonts w:ascii="Symbol" w:hAnsi="Symbol" w:hint="default"/>
      </w:rPr>
    </w:lvl>
    <w:lvl w:ilvl="4" w:tplc="04240003" w:tentative="1">
      <w:start w:val="1"/>
      <w:numFmt w:val="bullet"/>
      <w:lvlText w:val="o"/>
      <w:lvlJc w:val="left"/>
      <w:pPr>
        <w:ind w:left="4734" w:hanging="360"/>
      </w:pPr>
      <w:rPr>
        <w:rFonts w:ascii="Courier New" w:hAnsi="Courier New" w:cs="Courier New" w:hint="default"/>
      </w:rPr>
    </w:lvl>
    <w:lvl w:ilvl="5" w:tplc="04240005" w:tentative="1">
      <w:start w:val="1"/>
      <w:numFmt w:val="bullet"/>
      <w:lvlText w:val=""/>
      <w:lvlJc w:val="left"/>
      <w:pPr>
        <w:ind w:left="5454" w:hanging="360"/>
      </w:pPr>
      <w:rPr>
        <w:rFonts w:ascii="Wingdings" w:hAnsi="Wingdings" w:hint="default"/>
      </w:rPr>
    </w:lvl>
    <w:lvl w:ilvl="6" w:tplc="04240001" w:tentative="1">
      <w:start w:val="1"/>
      <w:numFmt w:val="bullet"/>
      <w:lvlText w:val=""/>
      <w:lvlJc w:val="left"/>
      <w:pPr>
        <w:ind w:left="6174" w:hanging="360"/>
      </w:pPr>
      <w:rPr>
        <w:rFonts w:ascii="Symbol" w:hAnsi="Symbol" w:hint="default"/>
      </w:rPr>
    </w:lvl>
    <w:lvl w:ilvl="7" w:tplc="04240003" w:tentative="1">
      <w:start w:val="1"/>
      <w:numFmt w:val="bullet"/>
      <w:lvlText w:val="o"/>
      <w:lvlJc w:val="left"/>
      <w:pPr>
        <w:ind w:left="6894" w:hanging="360"/>
      </w:pPr>
      <w:rPr>
        <w:rFonts w:ascii="Courier New" w:hAnsi="Courier New" w:cs="Courier New" w:hint="default"/>
      </w:rPr>
    </w:lvl>
    <w:lvl w:ilvl="8" w:tplc="04240005" w:tentative="1">
      <w:start w:val="1"/>
      <w:numFmt w:val="bullet"/>
      <w:lvlText w:val=""/>
      <w:lvlJc w:val="left"/>
      <w:pPr>
        <w:ind w:left="7614" w:hanging="360"/>
      </w:pPr>
      <w:rPr>
        <w:rFonts w:ascii="Wingdings" w:hAnsi="Wingdings" w:hint="default"/>
      </w:rPr>
    </w:lvl>
  </w:abstractNum>
  <w:abstractNum w:abstractNumId="32" w15:restartNumberingAfterBreak="0">
    <w:nsid w:val="310F4FC2"/>
    <w:multiLevelType w:val="hybridMultilevel"/>
    <w:tmpl w:val="CC56B1AA"/>
    <w:lvl w:ilvl="0" w:tplc="5E880784">
      <w:start w:val="3"/>
      <w:numFmt w:val="bullet"/>
      <w:lvlText w:val="-"/>
      <w:lvlJc w:val="left"/>
      <w:pPr>
        <w:ind w:left="644" w:hanging="360"/>
      </w:pPr>
      <w:rPr>
        <w:rFonts w:ascii="Times New Roman" w:eastAsia="Times New Roman" w:hAnsi="Times New Roman" w:hint="default"/>
      </w:rPr>
    </w:lvl>
    <w:lvl w:ilvl="1" w:tplc="04240003" w:tentative="1">
      <w:start w:val="1"/>
      <w:numFmt w:val="bullet"/>
      <w:lvlText w:val="o"/>
      <w:lvlJc w:val="left"/>
      <w:pPr>
        <w:ind w:left="2160" w:hanging="360"/>
      </w:pPr>
      <w:rPr>
        <w:rFonts w:ascii="Courier New" w:hAnsi="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33" w15:restartNumberingAfterBreak="0">
    <w:nsid w:val="352764ED"/>
    <w:multiLevelType w:val="hybridMultilevel"/>
    <w:tmpl w:val="51B4C3B2"/>
    <w:lvl w:ilvl="0" w:tplc="C9182C50">
      <w:start w:val="1"/>
      <w:numFmt w:val="bullet"/>
      <w:lvlText w:val="-"/>
      <w:lvlJc w:val="left"/>
      <w:pPr>
        <w:ind w:left="720" w:hanging="360"/>
      </w:pPr>
      <w:rPr>
        <w:rFonts w:ascii="Sylfaen" w:hAnsi="Sylfaen"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34" w15:restartNumberingAfterBreak="0">
    <w:nsid w:val="371E47F6"/>
    <w:multiLevelType w:val="hybridMultilevel"/>
    <w:tmpl w:val="F252D6FA"/>
    <w:lvl w:ilvl="0" w:tplc="0424000F">
      <w:start w:val="1"/>
      <w:numFmt w:val="decimal"/>
      <w:lvlText w:val="%1."/>
      <w:lvlJc w:val="left"/>
      <w:pPr>
        <w:ind w:left="360" w:hanging="360"/>
      </w:pPr>
    </w:lvl>
    <w:lvl w:ilvl="1" w:tplc="04240019">
      <w:start w:val="1"/>
      <w:numFmt w:val="lowerLetter"/>
      <w:lvlText w:val="%2."/>
      <w:lvlJc w:val="left"/>
      <w:pPr>
        <w:ind w:left="1080" w:hanging="360"/>
      </w:pPr>
    </w:lvl>
    <w:lvl w:ilvl="2" w:tplc="0424001B">
      <w:start w:val="1"/>
      <w:numFmt w:val="lowerRoman"/>
      <w:lvlText w:val="%3."/>
      <w:lvlJc w:val="right"/>
      <w:pPr>
        <w:ind w:left="1800" w:hanging="180"/>
      </w:pPr>
    </w:lvl>
    <w:lvl w:ilvl="3" w:tplc="0424000F">
      <w:start w:val="1"/>
      <w:numFmt w:val="decimal"/>
      <w:lvlText w:val="%4."/>
      <w:lvlJc w:val="left"/>
      <w:pPr>
        <w:ind w:left="2520" w:hanging="360"/>
      </w:pPr>
    </w:lvl>
    <w:lvl w:ilvl="4" w:tplc="04240019">
      <w:start w:val="1"/>
      <w:numFmt w:val="lowerLetter"/>
      <w:lvlText w:val="%5."/>
      <w:lvlJc w:val="left"/>
      <w:pPr>
        <w:ind w:left="3240" w:hanging="360"/>
      </w:pPr>
    </w:lvl>
    <w:lvl w:ilvl="5" w:tplc="0424001B">
      <w:start w:val="1"/>
      <w:numFmt w:val="lowerRoman"/>
      <w:lvlText w:val="%6."/>
      <w:lvlJc w:val="right"/>
      <w:pPr>
        <w:ind w:left="3960" w:hanging="180"/>
      </w:pPr>
    </w:lvl>
    <w:lvl w:ilvl="6" w:tplc="0424000F">
      <w:start w:val="1"/>
      <w:numFmt w:val="decimal"/>
      <w:lvlText w:val="%7."/>
      <w:lvlJc w:val="left"/>
      <w:pPr>
        <w:ind w:left="4680" w:hanging="360"/>
      </w:pPr>
    </w:lvl>
    <w:lvl w:ilvl="7" w:tplc="04240019">
      <w:start w:val="1"/>
      <w:numFmt w:val="lowerLetter"/>
      <w:lvlText w:val="%8."/>
      <w:lvlJc w:val="left"/>
      <w:pPr>
        <w:ind w:left="5400" w:hanging="360"/>
      </w:pPr>
    </w:lvl>
    <w:lvl w:ilvl="8" w:tplc="0424001B">
      <w:start w:val="1"/>
      <w:numFmt w:val="lowerRoman"/>
      <w:lvlText w:val="%9."/>
      <w:lvlJc w:val="right"/>
      <w:pPr>
        <w:ind w:left="6120" w:hanging="180"/>
      </w:pPr>
    </w:lvl>
  </w:abstractNum>
  <w:abstractNum w:abstractNumId="35" w15:restartNumberingAfterBreak="0">
    <w:nsid w:val="3A691D10"/>
    <w:multiLevelType w:val="hybridMultilevel"/>
    <w:tmpl w:val="A61AD4BC"/>
    <w:lvl w:ilvl="0" w:tplc="2C3EC1F4">
      <w:start w:val="1"/>
      <w:numFmt w:val="decimal"/>
      <w:pStyle w:val="Zoran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36" w15:restartNumberingAfterBreak="0">
    <w:nsid w:val="3FE46249"/>
    <w:multiLevelType w:val="hybridMultilevel"/>
    <w:tmpl w:val="F24C1622"/>
    <w:lvl w:ilvl="0" w:tplc="56080398">
      <w:numFmt w:val="bullet"/>
      <w:lvlText w:val="-"/>
      <w:lvlJc w:val="left"/>
      <w:pPr>
        <w:ind w:left="1440" w:hanging="360"/>
      </w:pPr>
      <w:rPr>
        <w:rFonts w:ascii="Calibri" w:eastAsiaTheme="minorHAnsi" w:hAnsi="Calibri" w:cs="Times New Roman"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37" w15:restartNumberingAfterBreak="0">
    <w:nsid w:val="40D02F1C"/>
    <w:multiLevelType w:val="hybridMultilevel"/>
    <w:tmpl w:val="2E42DEC4"/>
    <w:lvl w:ilvl="0" w:tplc="4D46E5AC">
      <w:start w:val="1"/>
      <w:numFmt w:val="decimal"/>
      <w:pStyle w:val="Zoran2"/>
      <w:lvlText w:val="%1."/>
      <w:lvlJc w:val="left"/>
      <w:pPr>
        <w:tabs>
          <w:tab w:val="num" w:pos="340"/>
        </w:tabs>
        <w:ind w:left="340" w:hanging="340"/>
      </w:pPr>
      <w:rPr>
        <w:rFonts w:hint="default"/>
      </w:rPr>
    </w:lvl>
    <w:lvl w:ilvl="1" w:tplc="83FCEFBA">
      <w:start w:val="1"/>
      <w:numFmt w:val="bullet"/>
      <w:lvlText w:val="-"/>
      <w:lvlJc w:val="left"/>
      <w:pPr>
        <w:tabs>
          <w:tab w:val="num" w:pos="340"/>
        </w:tabs>
        <w:ind w:left="340" w:hanging="340"/>
      </w:pPr>
      <w:rPr>
        <w:rFonts w:ascii="Times New Roman" w:eastAsia="Times New Roman" w:hAnsi="Times New Roman" w:cs="Times New Roman" w:hint="default"/>
      </w:rPr>
    </w:lvl>
    <w:lvl w:ilvl="2" w:tplc="7416FB84">
      <w:start w:val="1"/>
      <w:numFmt w:val="bullet"/>
      <w:lvlText w:val="-"/>
      <w:lvlJc w:val="left"/>
      <w:pPr>
        <w:tabs>
          <w:tab w:val="num" w:pos="2196"/>
        </w:tabs>
        <w:ind w:left="2196" w:hanging="216"/>
      </w:pPr>
      <w:rPr>
        <w:rFonts w:ascii="Arial" w:eastAsia="Times New Roman" w:hAnsi="Arial" w:hint="default"/>
      </w:rPr>
    </w:lvl>
    <w:lvl w:ilvl="3" w:tplc="C122F19E" w:tentative="1">
      <w:start w:val="1"/>
      <w:numFmt w:val="decimal"/>
      <w:lvlText w:val="%4."/>
      <w:lvlJc w:val="left"/>
      <w:pPr>
        <w:tabs>
          <w:tab w:val="num" w:pos="2880"/>
        </w:tabs>
        <w:ind w:left="2880" w:hanging="360"/>
      </w:pPr>
    </w:lvl>
    <w:lvl w:ilvl="4" w:tplc="CCF2E3EC" w:tentative="1">
      <w:start w:val="1"/>
      <w:numFmt w:val="lowerLetter"/>
      <w:lvlText w:val="%5."/>
      <w:lvlJc w:val="left"/>
      <w:pPr>
        <w:tabs>
          <w:tab w:val="num" w:pos="3600"/>
        </w:tabs>
        <w:ind w:left="3600" w:hanging="360"/>
      </w:pPr>
    </w:lvl>
    <w:lvl w:ilvl="5" w:tplc="93A25022" w:tentative="1">
      <w:start w:val="1"/>
      <w:numFmt w:val="lowerRoman"/>
      <w:lvlText w:val="%6."/>
      <w:lvlJc w:val="right"/>
      <w:pPr>
        <w:tabs>
          <w:tab w:val="num" w:pos="4320"/>
        </w:tabs>
        <w:ind w:left="4320" w:hanging="180"/>
      </w:pPr>
    </w:lvl>
    <w:lvl w:ilvl="6" w:tplc="B4E64FE0" w:tentative="1">
      <w:start w:val="1"/>
      <w:numFmt w:val="decimal"/>
      <w:lvlText w:val="%7."/>
      <w:lvlJc w:val="left"/>
      <w:pPr>
        <w:tabs>
          <w:tab w:val="num" w:pos="5040"/>
        </w:tabs>
        <w:ind w:left="5040" w:hanging="360"/>
      </w:pPr>
    </w:lvl>
    <w:lvl w:ilvl="7" w:tplc="B02C23FA" w:tentative="1">
      <w:start w:val="1"/>
      <w:numFmt w:val="lowerLetter"/>
      <w:lvlText w:val="%8."/>
      <w:lvlJc w:val="left"/>
      <w:pPr>
        <w:tabs>
          <w:tab w:val="num" w:pos="5760"/>
        </w:tabs>
        <w:ind w:left="5760" w:hanging="360"/>
      </w:pPr>
    </w:lvl>
    <w:lvl w:ilvl="8" w:tplc="AB428BB6" w:tentative="1">
      <w:start w:val="1"/>
      <w:numFmt w:val="lowerRoman"/>
      <w:lvlText w:val="%9."/>
      <w:lvlJc w:val="right"/>
      <w:pPr>
        <w:tabs>
          <w:tab w:val="num" w:pos="6480"/>
        </w:tabs>
        <w:ind w:left="6480" w:hanging="180"/>
      </w:pPr>
    </w:lvl>
  </w:abstractNum>
  <w:abstractNum w:abstractNumId="38" w15:restartNumberingAfterBreak="0">
    <w:nsid w:val="417A3697"/>
    <w:multiLevelType w:val="hybridMultilevel"/>
    <w:tmpl w:val="DFDC9548"/>
    <w:lvl w:ilvl="0" w:tplc="C9182C50">
      <w:start w:val="1"/>
      <w:numFmt w:val="bullet"/>
      <w:lvlText w:val="-"/>
      <w:lvlJc w:val="left"/>
      <w:pPr>
        <w:ind w:left="2138" w:hanging="360"/>
      </w:pPr>
      <w:rPr>
        <w:rFonts w:ascii="Sylfaen" w:hAnsi="Sylfaen" w:hint="default"/>
      </w:rPr>
    </w:lvl>
    <w:lvl w:ilvl="1" w:tplc="04240003">
      <w:start w:val="1"/>
      <w:numFmt w:val="bullet"/>
      <w:lvlText w:val="o"/>
      <w:lvlJc w:val="left"/>
      <w:pPr>
        <w:ind w:left="2858" w:hanging="360"/>
      </w:pPr>
      <w:rPr>
        <w:rFonts w:ascii="Courier New" w:hAnsi="Courier New" w:cs="Courier New" w:hint="default"/>
      </w:rPr>
    </w:lvl>
    <w:lvl w:ilvl="2" w:tplc="04240005">
      <w:start w:val="1"/>
      <w:numFmt w:val="bullet"/>
      <w:lvlText w:val=""/>
      <w:lvlJc w:val="left"/>
      <w:pPr>
        <w:ind w:left="3578" w:hanging="360"/>
      </w:pPr>
      <w:rPr>
        <w:rFonts w:ascii="Wingdings" w:hAnsi="Wingdings" w:hint="default"/>
      </w:rPr>
    </w:lvl>
    <w:lvl w:ilvl="3" w:tplc="04240001">
      <w:start w:val="1"/>
      <w:numFmt w:val="bullet"/>
      <w:lvlText w:val=""/>
      <w:lvlJc w:val="left"/>
      <w:pPr>
        <w:ind w:left="4298" w:hanging="360"/>
      </w:pPr>
      <w:rPr>
        <w:rFonts w:ascii="Symbol" w:hAnsi="Symbol" w:hint="default"/>
      </w:rPr>
    </w:lvl>
    <w:lvl w:ilvl="4" w:tplc="04240003">
      <w:start w:val="1"/>
      <w:numFmt w:val="bullet"/>
      <w:lvlText w:val="o"/>
      <w:lvlJc w:val="left"/>
      <w:pPr>
        <w:ind w:left="5018" w:hanging="360"/>
      </w:pPr>
      <w:rPr>
        <w:rFonts w:ascii="Courier New" w:hAnsi="Courier New" w:cs="Courier New" w:hint="default"/>
      </w:rPr>
    </w:lvl>
    <w:lvl w:ilvl="5" w:tplc="04240005">
      <w:start w:val="1"/>
      <w:numFmt w:val="bullet"/>
      <w:lvlText w:val=""/>
      <w:lvlJc w:val="left"/>
      <w:pPr>
        <w:ind w:left="5738" w:hanging="360"/>
      </w:pPr>
      <w:rPr>
        <w:rFonts w:ascii="Wingdings" w:hAnsi="Wingdings" w:hint="default"/>
      </w:rPr>
    </w:lvl>
    <w:lvl w:ilvl="6" w:tplc="04240001">
      <w:start w:val="1"/>
      <w:numFmt w:val="bullet"/>
      <w:lvlText w:val=""/>
      <w:lvlJc w:val="left"/>
      <w:pPr>
        <w:ind w:left="6458" w:hanging="360"/>
      </w:pPr>
      <w:rPr>
        <w:rFonts w:ascii="Symbol" w:hAnsi="Symbol" w:hint="default"/>
      </w:rPr>
    </w:lvl>
    <w:lvl w:ilvl="7" w:tplc="04240003">
      <w:start w:val="1"/>
      <w:numFmt w:val="bullet"/>
      <w:lvlText w:val="o"/>
      <w:lvlJc w:val="left"/>
      <w:pPr>
        <w:ind w:left="7178" w:hanging="360"/>
      </w:pPr>
      <w:rPr>
        <w:rFonts w:ascii="Courier New" w:hAnsi="Courier New" w:cs="Courier New" w:hint="default"/>
      </w:rPr>
    </w:lvl>
    <w:lvl w:ilvl="8" w:tplc="04240005">
      <w:start w:val="1"/>
      <w:numFmt w:val="bullet"/>
      <w:lvlText w:val=""/>
      <w:lvlJc w:val="left"/>
      <w:pPr>
        <w:ind w:left="7898" w:hanging="360"/>
      </w:pPr>
      <w:rPr>
        <w:rFonts w:ascii="Wingdings" w:hAnsi="Wingdings" w:hint="default"/>
      </w:rPr>
    </w:lvl>
  </w:abstractNum>
  <w:abstractNum w:abstractNumId="39" w15:restartNumberingAfterBreak="0">
    <w:nsid w:val="41E106F6"/>
    <w:multiLevelType w:val="hybridMultilevel"/>
    <w:tmpl w:val="79A4F844"/>
    <w:lvl w:ilvl="0" w:tplc="B3CC4D24">
      <w:start w:val="1"/>
      <w:numFmt w:val="bullet"/>
      <w:lvlText w:val=""/>
      <w:lvlJc w:val="left"/>
      <w:pPr>
        <w:ind w:left="1068" w:hanging="360"/>
      </w:pPr>
      <w:rPr>
        <w:rFonts w:ascii="Symbol" w:hAnsi="Symbol" w:hint="default"/>
      </w:rPr>
    </w:lvl>
    <w:lvl w:ilvl="1" w:tplc="04240003" w:tentative="1">
      <w:start w:val="1"/>
      <w:numFmt w:val="bullet"/>
      <w:lvlText w:val="o"/>
      <w:lvlJc w:val="left"/>
      <w:pPr>
        <w:ind w:left="1788" w:hanging="360"/>
      </w:pPr>
      <w:rPr>
        <w:rFonts w:ascii="Courier New" w:hAnsi="Courier New" w:cs="Courier New" w:hint="default"/>
      </w:rPr>
    </w:lvl>
    <w:lvl w:ilvl="2" w:tplc="04240005" w:tentative="1">
      <w:start w:val="1"/>
      <w:numFmt w:val="bullet"/>
      <w:lvlText w:val=""/>
      <w:lvlJc w:val="left"/>
      <w:pPr>
        <w:ind w:left="2508" w:hanging="360"/>
      </w:pPr>
      <w:rPr>
        <w:rFonts w:ascii="Wingdings" w:hAnsi="Wingdings" w:hint="default"/>
      </w:rPr>
    </w:lvl>
    <w:lvl w:ilvl="3" w:tplc="04240001" w:tentative="1">
      <w:start w:val="1"/>
      <w:numFmt w:val="bullet"/>
      <w:lvlText w:val=""/>
      <w:lvlJc w:val="left"/>
      <w:pPr>
        <w:ind w:left="3228" w:hanging="360"/>
      </w:pPr>
      <w:rPr>
        <w:rFonts w:ascii="Symbol" w:hAnsi="Symbol" w:hint="default"/>
      </w:rPr>
    </w:lvl>
    <w:lvl w:ilvl="4" w:tplc="04240003" w:tentative="1">
      <w:start w:val="1"/>
      <w:numFmt w:val="bullet"/>
      <w:lvlText w:val="o"/>
      <w:lvlJc w:val="left"/>
      <w:pPr>
        <w:ind w:left="3948" w:hanging="360"/>
      </w:pPr>
      <w:rPr>
        <w:rFonts w:ascii="Courier New" w:hAnsi="Courier New" w:cs="Courier New" w:hint="default"/>
      </w:rPr>
    </w:lvl>
    <w:lvl w:ilvl="5" w:tplc="04240005" w:tentative="1">
      <w:start w:val="1"/>
      <w:numFmt w:val="bullet"/>
      <w:lvlText w:val=""/>
      <w:lvlJc w:val="left"/>
      <w:pPr>
        <w:ind w:left="4668" w:hanging="360"/>
      </w:pPr>
      <w:rPr>
        <w:rFonts w:ascii="Wingdings" w:hAnsi="Wingdings" w:hint="default"/>
      </w:rPr>
    </w:lvl>
    <w:lvl w:ilvl="6" w:tplc="04240001" w:tentative="1">
      <w:start w:val="1"/>
      <w:numFmt w:val="bullet"/>
      <w:lvlText w:val=""/>
      <w:lvlJc w:val="left"/>
      <w:pPr>
        <w:ind w:left="5388" w:hanging="360"/>
      </w:pPr>
      <w:rPr>
        <w:rFonts w:ascii="Symbol" w:hAnsi="Symbol" w:hint="default"/>
      </w:rPr>
    </w:lvl>
    <w:lvl w:ilvl="7" w:tplc="04240003" w:tentative="1">
      <w:start w:val="1"/>
      <w:numFmt w:val="bullet"/>
      <w:lvlText w:val="o"/>
      <w:lvlJc w:val="left"/>
      <w:pPr>
        <w:ind w:left="6108" w:hanging="360"/>
      </w:pPr>
      <w:rPr>
        <w:rFonts w:ascii="Courier New" w:hAnsi="Courier New" w:cs="Courier New" w:hint="default"/>
      </w:rPr>
    </w:lvl>
    <w:lvl w:ilvl="8" w:tplc="04240005" w:tentative="1">
      <w:start w:val="1"/>
      <w:numFmt w:val="bullet"/>
      <w:lvlText w:val=""/>
      <w:lvlJc w:val="left"/>
      <w:pPr>
        <w:ind w:left="6828" w:hanging="360"/>
      </w:pPr>
      <w:rPr>
        <w:rFonts w:ascii="Wingdings" w:hAnsi="Wingdings" w:hint="default"/>
      </w:rPr>
    </w:lvl>
  </w:abstractNum>
  <w:abstractNum w:abstractNumId="40" w15:restartNumberingAfterBreak="0">
    <w:nsid w:val="425861FA"/>
    <w:multiLevelType w:val="hybridMultilevel"/>
    <w:tmpl w:val="23524E42"/>
    <w:lvl w:ilvl="0" w:tplc="66CAA8A2">
      <w:start w:val="19"/>
      <w:numFmt w:val="bullet"/>
      <w:lvlText w:val="-"/>
      <w:lvlJc w:val="left"/>
      <w:pPr>
        <w:ind w:left="1788" w:hanging="360"/>
      </w:pPr>
      <w:rPr>
        <w:rFonts w:ascii="Calibri" w:eastAsia="Times New Roman" w:hAnsi="Calibri" w:cs="Calibri" w:hint="default"/>
      </w:rPr>
    </w:lvl>
    <w:lvl w:ilvl="1" w:tplc="04240003" w:tentative="1">
      <w:start w:val="1"/>
      <w:numFmt w:val="bullet"/>
      <w:lvlText w:val="o"/>
      <w:lvlJc w:val="left"/>
      <w:pPr>
        <w:ind w:left="2508" w:hanging="360"/>
      </w:pPr>
      <w:rPr>
        <w:rFonts w:ascii="Courier New" w:hAnsi="Courier New" w:cs="Courier New" w:hint="default"/>
      </w:rPr>
    </w:lvl>
    <w:lvl w:ilvl="2" w:tplc="04240005" w:tentative="1">
      <w:start w:val="1"/>
      <w:numFmt w:val="bullet"/>
      <w:lvlText w:val=""/>
      <w:lvlJc w:val="left"/>
      <w:pPr>
        <w:ind w:left="3228" w:hanging="360"/>
      </w:pPr>
      <w:rPr>
        <w:rFonts w:ascii="Wingdings" w:hAnsi="Wingdings" w:hint="default"/>
      </w:rPr>
    </w:lvl>
    <w:lvl w:ilvl="3" w:tplc="04240001" w:tentative="1">
      <w:start w:val="1"/>
      <w:numFmt w:val="bullet"/>
      <w:lvlText w:val=""/>
      <w:lvlJc w:val="left"/>
      <w:pPr>
        <w:ind w:left="3948" w:hanging="360"/>
      </w:pPr>
      <w:rPr>
        <w:rFonts w:ascii="Symbol" w:hAnsi="Symbol" w:hint="default"/>
      </w:rPr>
    </w:lvl>
    <w:lvl w:ilvl="4" w:tplc="04240003" w:tentative="1">
      <w:start w:val="1"/>
      <w:numFmt w:val="bullet"/>
      <w:lvlText w:val="o"/>
      <w:lvlJc w:val="left"/>
      <w:pPr>
        <w:ind w:left="4668" w:hanging="360"/>
      </w:pPr>
      <w:rPr>
        <w:rFonts w:ascii="Courier New" w:hAnsi="Courier New" w:cs="Courier New" w:hint="default"/>
      </w:rPr>
    </w:lvl>
    <w:lvl w:ilvl="5" w:tplc="04240005" w:tentative="1">
      <w:start w:val="1"/>
      <w:numFmt w:val="bullet"/>
      <w:lvlText w:val=""/>
      <w:lvlJc w:val="left"/>
      <w:pPr>
        <w:ind w:left="5388" w:hanging="360"/>
      </w:pPr>
      <w:rPr>
        <w:rFonts w:ascii="Wingdings" w:hAnsi="Wingdings" w:hint="default"/>
      </w:rPr>
    </w:lvl>
    <w:lvl w:ilvl="6" w:tplc="04240001" w:tentative="1">
      <w:start w:val="1"/>
      <w:numFmt w:val="bullet"/>
      <w:lvlText w:val=""/>
      <w:lvlJc w:val="left"/>
      <w:pPr>
        <w:ind w:left="6108" w:hanging="360"/>
      </w:pPr>
      <w:rPr>
        <w:rFonts w:ascii="Symbol" w:hAnsi="Symbol" w:hint="default"/>
      </w:rPr>
    </w:lvl>
    <w:lvl w:ilvl="7" w:tplc="04240003" w:tentative="1">
      <w:start w:val="1"/>
      <w:numFmt w:val="bullet"/>
      <w:lvlText w:val="o"/>
      <w:lvlJc w:val="left"/>
      <w:pPr>
        <w:ind w:left="6828" w:hanging="360"/>
      </w:pPr>
      <w:rPr>
        <w:rFonts w:ascii="Courier New" w:hAnsi="Courier New" w:cs="Courier New" w:hint="default"/>
      </w:rPr>
    </w:lvl>
    <w:lvl w:ilvl="8" w:tplc="04240005" w:tentative="1">
      <w:start w:val="1"/>
      <w:numFmt w:val="bullet"/>
      <w:lvlText w:val=""/>
      <w:lvlJc w:val="left"/>
      <w:pPr>
        <w:ind w:left="7548" w:hanging="360"/>
      </w:pPr>
      <w:rPr>
        <w:rFonts w:ascii="Wingdings" w:hAnsi="Wingdings" w:hint="default"/>
      </w:rPr>
    </w:lvl>
  </w:abstractNum>
  <w:abstractNum w:abstractNumId="41" w15:restartNumberingAfterBreak="0">
    <w:nsid w:val="425D3CAB"/>
    <w:multiLevelType w:val="hybridMultilevel"/>
    <w:tmpl w:val="7FDA43DE"/>
    <w:lvl w:ilvl="0" w:tplc="D32E01D2">
      <w:start w:val="65535"/>
      <w:numFmt w:val="bullet"/>
      <w:lvlText w:val="-"/>
      <w:lvlJc w:val="left"/>
      <w:pPr>
        <w:ind w:left="1740" w:hanging="360"/>
      </w:pPr>
      <w:rPr>
        <w:rFonts w:ascii="Times New Roman" w:eastAsia="Times New Roman" w:hAnsi="Times New Roman" w:cs="Times New Roman" w:hint="default"/>
      </w:rPr>
    </w:lvl>
    <w:lvl w:ilvl="1" w:tplc="04240003" w:tentative="1">
      <w:start w:val="1"/>
      <w:numFmt w:val="bullet"/>
      <w:lvlText w:val="o"/>
      <w:lvlJc w:val="left"/>
      <w:pPr>
        <w:ind w:left="2460" w:hanging="360"/>
      </w:pPr>
      <w:rPr>
        <w:rFonts w:ascii="Courier New" w:hAnsi="Courier New" w:cs="Courier New" w:hint="default"/>
      </w:rPr>
    </w:lvl>
    <w:lvl w:ilvl="2" w:tplc="04240005" w:tentative="1">
      <w:start w:val="1"/>
      <w:numFmt w:val="bullet"/>
      <w:lvlText w:val=""/>
      <w:lvlJc w:val="left"/>
      <w:pPr>
        <w:ind w:left="3180" w:hanging="360"/>
      </w:pPr>
      <w:rPr>
        <w:rFonts w:ascii="Wingdings" w:hAnsi="Wingdings" w:hint="default"/>
      </w:rPr>
    </w:lvl>
    <w:lvl w:ilvl="3" w:tplc="04240001" w:tentative="1">
      <w:start w:val="1"/>
      <w:numFmt w:val="bullet"/>
      <w:lvlText w:val=""/>
      <w:lvlJc w:val="left"/>
      <w:pPr>
        <w:ind w:left="3900" w:hanging="360"/>
      </w:pPr>
      <w:rPr>
        <w:rFonts w:ascii="Symbol" w:hAnsi="Symbol" w:hint="default"/>
      </w:rPr>
    </w:lvl>
    <w:lvl w:ilvl="4" w:tplc="04240003" w:tentative="1">
      <w:start w:val="1"/>
      <w:numFmt w:val="bullet"/>
      <w:lvlText w:val="o"/>
      <w:lvlJc w:val="left"/>
      <w:pPr>
        <w:ind w:left="4620" w:hanging="360"/>
      </w:pPr>
      <w:rPr>
        <w:rFonts w:ascii="Courier New" w:hAnsi="Courier New" w:cs="Courier New" w:hint="default"/>
      </w:rPr>
    </w:lvl>
    <w:lvl w:ilvl="5" w:tplc="04240005" w:tentative="1">
      <w:start w:val="1"/>
      <w:numFmt w:val="bullet"/>
      <w:lvlText w:val=""/>
      <w:lvlJc w:val="left"/>
      <w:pPr>
        <w:ind w:left="5340" w:hanging="360"/>
      </w:pPr>
      <w:rPr>
        <w:rFonts w:ascii="Wingdings" w:hAnsi="Wingdings" w:hint="default"/>
      </w:rPr>
    </w:lvl>
    <w:lvl w:ilvl="6" w:tplc="04240001" w:tentative="1">
      <w:start w:val="1"/>
      <w:numFmt w:val="bullet"/>
      <w:lvlText w:val=""/>
      <w:lvlJc w:val="left"/>
      <w:pPr>
        <w:ind w:left="6060" w:hanging="360"/>
      </w:pPr>
      <w:rPr>
        <w:rFonts w:ascii="Symbol" w:hAnsi="Symbol" w:hint="default"/>
      </w:rPr>
    </w:lvl>
    <w:lvl w:ilvl="7" w:tplc="04240003" w:tentative="1">
      <w:start w:val="1"/>
      <w:numFmt w:val="bullet"/>
      <w:lvlText w:val="o"/>
      <w:lvlJc w:val="left"/>
      <w:pPr>
        <w:ind w:left="6780" w:hanging="360"/>
      </w:pPr>
      <w:rPr>
        <w:rFonts w:ascii="Courier New" w:hAnsi="Courier New" w:cs="Courier New" w:hint="default"/>
      </w:rPr>
    </w:lvl>
    <w:lvl w:ilvl="8" w:tplc="04240005" w:tentative="1">
      <w:start w:val="1"/>
      <w:numFmt w:val="bullet"/>
      <w:lvlText w:val=""/>
      <w:lvlJc w:val="left"/>
      <w:pPr>
        <w:ind w:left="7500" w:hanging="360"/>
      </w:pPr>
      <w:rPr>
        <w:rFonts w:ascii="Wingdings" w:hAnsi="Wingdings" w:hint="default"/>
      </w:rPr>
    </w:lvl>
  </w:abstractNum>
  <w:abstractNum w:abstractNumId="42" w15:restartNumberingAfterBreak="0">
    <w:nsid w:val="42D53A9B"/>
    <w:multiLevelType w:val="multilevel"/>
    <w:tmpl w:val="C3B46078"/>
    <w:lvl w:ilvl="0">
      <w:start w:val="1"/>
      <w:numFmt w:val="decimal"/>
      <w:lvlText w:val="%1."/>
      <w:lvlJc w:val="left"/>
      <w:pPr>
        <w:tabs>
          <w:tab w:val="num" w:pos="720"/>
        </w:tabs>
        <w:ind w:left="720" w:hanging="360"/>
      </w:pPr>
      <w:rPr>
        <w:rFonts w:hint="default"/>
      </w:rPr>
    </w:lvl>
    <w:lvl w:ilvl="1">
      <w:start w:val="1"/>
      <w:numFmt w:val="lowerLetter"/>
      <w:pStyle w:val="ListNumberLevel2"/>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3" w15:restartNumberingAfterBreak="0">
    <w:nsid w:val="482E4CC2"/>
    <w:multiLevelType w:val="hybridMultilevel"/>
    <w:tmpl w:val="E29AE44A"/>
    <w:lvl w:ilvl="0" w:tplc="2C3EC1F4">
      <w:start w:val="15"/>
      <w:numFmt w:val="bullet"/>
      <w:lvlText w:val="-"/>
      <w:lvlJc w:val="left"/>
      <w:pPr>
        <w:tabs>
          <w:tab w:val="num" w:pos="1440"/>
        </w:tabs>
        <w:ind w:left="1440" w:hanging="360"/>
      </w:pPr>
      <w:rPr>
        <w:rFonts w:ascii="Tms Rmn" w:hAnsi="Tms Rmn" w:hint="default"/>
      </w:rPr>
    </w:lvl>
    <w:lvl w:ilvl="1" w:tplc="04240003">
      <w:start w:val="1"/>
      <w:numFmt w:val="bullet"/>
      <w:lvlText w:val="o"/>
      <w:lvlJc w:val="left"/>
      <w:pPr>
        <w:tabs>
          <w:tab w:val="num" w:pos="2520"/>
        </w:tabs>
        <w:ind w:left="2520" w:hanging="360"/>
      </w:pPr>
      <w:rPr>
        <w:rFonts w:ascii="Courier New" w:hAnsi="Courier New" w:cs="Courier New" w:hint="default"/>
      </w:rPr>
    </w:lvl>
    <w:lvl w:ilvl="2" w:tplc="04240005">
      <w:start w:val="1"/>
      <w:numFmt w:val="bullet"/>
      <w:lvlText w:val=""/>
      <w:lvlJc w:val="left"/>
      <w:pPr>
        <w:tabs>
          <w:tab w:val="num" w:pos="3240"/>
        </w:tabs>
        <w:ind w:left="3240" w:hanging="360"/>
      </w:pPr>
      <w:rPr>
        <w:rFonts w:ascii="Wingdings" w:hAnsi="Wingdings" w:hint="default"/>
      </w:rPr>
    </w:lvl>
    <w:lvl w:ilvl="3" w:tplc="04240001">
      <w:start w:val="1"/>
      <w:numFmt w:val="bullet"/>
      <w:lvlText w:val=""/>
      <w:lvlJc w:val="left"/>
      <w:pPr>
        <w:tabs>
          <w:tab w:val="num" w:pos="3960"/>
        </w:tabs>
        <w:ind w:left="3960" w:hanging="360"/>
      </w:pPr>
      <w:rPr>
        <w:rFonts w:ascii="Symbol" w:hAnsi="Symbol" w:hint="default"/>
      </w:rPr>
    </w:lvl>
    <w:lvl w:ilvl="4" w:tplc="04240003">
      <w:start w:val="1"/>
      <w:numFmt w:val="bullet"/>
      <w:lvlText w:val="o"/>
      <w:lvlJc w:val="left"/>
      <w:pPr>
        <w:tabs>
          <w:tab w:val="num" w:pos="4680"/>
        </w:tabs>
        <w:ind w:left="4680" w:hanging="360"/>
      </w:pPr>
      <w:rPr>
        <w:rFonts w:ascii="Courier New" w:hAnsi="Courier New" w:cs="Courier New" w:hint="default"/>
      </w:rPr>
    </w:lvl>
    <w:lvl w:ilvl="5" w:tplc="04240005">
      <w:start w:val="1"/>
      <w:numFmt w:val="bullet"/>
      <w:lvlText w:val=""/>
      <w:lvlJc w:val="left"/>
      <w:pPr>
        <w:tabs>
          <w:tab w:val="num" w:pos="5400"/>
        </w:tabs>
        <w:ind w:left="5400" w:hanging="360"/>
      </w:pPr>
      <w:rPr>
        <w:rFonts w:ascii="Wingdings" w:hAnsi="Wingdings" w:hint="default"/>
      </w:rPr>
    </w:lvl>
    <w:lvl w:ilvl="6" w:tplc="04240001">
      <w:start w:val="1"/>
      <w:numFmt w:val="bullet"/>
      <w:lvlText w:val=""/>
      <w:lvlJc w:val="left"/>
      <w:pPr>
        <w:tabs>
          <w:tab w:val="num" w:pos="6120"/>
        </w:tabs>
        <w:ind w:left="6120" w:hanging="360"/>
      </w:pPr>
      <w:rPr>
        <w:rFonts w:ascii="Symbol" w:hAnsi="Symbol" w:hint="default"/>
      </w:rPr>
    </w:lvl>
    <w:lvl w:ilvl="7" w:tplc="04240003">
      <w:start w:val="1"/>
      <w:numFmt w:val="bullet"/>
      <w:lvlText w:val="o"/>
      <w:lvlJc w:val="left"/>
      <w:pPr>
        <w:tabs>
          <w:tab w:val="num" w:pos="6840"/>
        </w:tabs>
        <w:ind w:left="6840" w:hanging="360"/>
      </w:pPr>
      <w:rPr>
        <w:rFonts w:ascii="Courier New" w:hAnsi="Courier New" w:cs="Courier New" w:hint="default"/>
      </w:rPr>
    </w:lvl>
    <w:lvl w:ilvl="8" w:tplc="04240005">
      <w:start w:val="1"/>
      <w:numFmt w:val="bullet"/>
      <w:lvlText w:val=""/>
      <w:lvlJc w:val="left"/>
      <w:pPr>
        <w:tabs>
          <w:tab w:val="num" w:pos="7560"/>
        </w:tabs>
        <w:ind w:left="7560" w:hanging="360"/>
      </w:pPr>
      <w:rPr>
        <w:rFonts w:ascii="Wingdings" w:hAnsi="Wingdings" w:hint="default"/>
      </w:rPr>
    </w:lvl>
  </w:abstractNum>
  <w:abstractNum w:abstractNumId="44" w15:restartNumberingAfterBreak="0">
    <w:nsid w:val="4BCD4574"/>
    <w:multiLevelType w:val="hybridMultilevel"/>
    <w:tmpl w:val="7B9EE652"/>
    <w:lvl w:ilvl="0" w:tplc="2C3EC1F4">
      <w:start w:val="65535"/>
      <w:numFmt w:val="bullet"/>
      <w:lvlText w:val="-"/>
      <w:lvlJc w:val="left"/>
      <w:pPr>
        <w:tabs>
          <w:tab w:val="num" w:pos="340"/>
        </w:tabs>
        <w:ind w:left="340" w:hanging="340"/>
      </w:pPr>
      <w:rPr>
        <w:rFonts w:ascii="Times New Roman" w:eastAsia="Times New Roman" w:hAnsi="Times New Roman" w:cs="Times New Roman" w:hint="default"/>
      </w:r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cs="Courier New"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cs="Courier New"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4CC61A2B"/>
    <w:multiLevelType w:val="multilevel"/>
    <w:tmpl w:val="FB023214"/>
    <w:lvl w:ilvl="0">
      <w:start w:val="1"/>
      <w:numFmt w:val="decimal"/>
      <w:lvlText w:val="%1."/>
      <w:lvlJc w:val="left"/>
      <w:pPr>
        <w:ind w:left="720" w:hanging="360"/>
      </w:pPr>
    </w:lvl>
    <w:lvl w:ilvl="1">
      <w:start w:val="1"/>
      <w:numFmt w:val="lowerLetter"/>
      <w:lvlText w:val="%2."/>
      <w:lvlJc w:val="left"/>
      <w:pPr>
        <w:ind w:left="1905" w:hanging="360"/>
      </w:pPr>
    </w:lvl>
    <w:lvl w:ilvl="2">
      <w:start w:val="1"/>
      <w:numFmt w:val="lowerRoman"/>
      <w:lvlText w:val="%3."/>
      <w:lvlJc w:val="right"/>
      <w:pPr>
        <w:ind w:left="2625" w:hanging="180"/>
      </w:pPr>
    </w:lvl>
    <w:lvl w:ilvl="3">
      <w:start w:val="1"/>
      <w:numFmt w:val="decimal"/>
      <w:lvlText w:val="%4."/>
      <w:lvlJc w:val="left"/>
      <w:pPr>
        <w:ind w:left="3345" w:hanging="360"/>
      </w:pPr>
    </w:lvl>
    <w:lvl w:ilvl="4">
      <w:start w:val="1"/>
      <w:numFmt w:val="lowerLetter"/>
      <w:lvlText w:val="%5."/>
      <w:lvlJc w:val="left"/>
      <w:pPr>
        <w:ind w:left="4065" w:hanging="360"/>
      </w:pPr>
    </w:lvl>
    <w:lvl w:ilvl="5">
      <w:start w:val="1"/>
      <w:numFmt w:val="lowerRoman"/>
      <w:lvlText w:val="%6."/>
      <w:lvlJc w:val="right"/>
      <w:pPr>
        <w:ind w:left="4785" w:hanging="180"/>
      </w:pPr>
    </w:lvl>
    <w:lvl w:ilvl="6">
      <w:start w:val="1"/>
      <w:numFmt w:val="decimal"/>
      <w:lvlText w:val="%7."/>
      <w:lvlJc w:val="left"/>
      <w:pPr>
        <w:ind w:left="5505" w:hanging="360"/>
      </w:pPr>
    </w:lvl>
    <w:lvl w:ilvl="7">
      <w:start w:val="1"/>
      <w:numFmt w:val="lowerLetter"/>
      <w:lvlText w:val="%8."/>
      <w:lvlJc w:val="left"/>
      <w:pPr>
        <w:ind w:left="6225" w:hanging="360"/>
      </w:pPr>
    </w:lvl>
    <w:lvl w:ilvl="8">
      <w:start w:val="1"/>
      <w:numFmt w:val="lowerRoman"/>
      <w:lvlText w:val="%9."/>
      <w:lvlJc w:val="right"/>
      <w:pPr>
        <w:ind w:left="6945" w:hanging="180"/>
      </w:pPr>
    </w:lvl>
  </w:abstractNum>
  <w:abstractNum w:abstractNumId="46" w15:restartNumberingAfterBreak="0">
    <w:nsid w:val="4E0C65D5"/>
    <w:multiLevelType w:val="hybridMultilevel"/>
    <w:tmpl w:val="57EEB95C"/>
    <w:lvl w:ilvl="0" w:tplc="2C3EC1F4">
      <w:start w:val="1"/>
      <w:numFmt w:val="decimal"/>
      <w:pStyle w:val="Podnaslov2"/>
      <w:lvlText w:val="%1."/>
      <w:lvlJc w:val="left"/>
      <w:pPr>
        <w:tabs>
          <w:tab w:val="num" w:pos="340"/>
        </w:tabs>
        <w:ind w:left="340" w:hanging="340"/>
      </w:pPr>
      <w:rPr>
        <w:rFonts w:hint="default"/>
      </w:rPr>
    </w:lvl>
    <w:lvl w:ilvl="1" w:tplc="04240003" w:tentative="1">
      <w:start w:val="1"/>
      <w:numFmt w:val="lowerLetter"/>
      <w:lvlText w:val="%2."/>
      <w:lvlJc w:val="left"/>
      <w:pPr>
        <w:tabs>
          <w:tab w:val="num" w:pos="1440"/>
        </w:tabs>
        <w:ind w:left="1440" w:hanging="360"/>
      </w:p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47" w15:restartNumberingAfterBreak="0">
    <w:nsid w:val="506321ED"/>
    <w:multiLevelType w:val="hybridMultilevel"/>
    <w:tmpl w:val="B948A570"/>
    <w:lvl w:ilvl="0" w:tplc="2C3EC1F4">
      <w:start w:val="1"/>
      <w:numFmt w:val="upperRoman"/>
      <w:pStyle w:val="Zoran"/>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48" w15:restartNumberingAfterBreak="0">
    <w:nsid w:val="55C70511"/>
    <w:multiLevelType w:val="hybridMultilevel"/>
    <w:tmpl w:val="08F60C34"/>
    <w:lvl w:ilvl="0" w:tplc="04240001">
      <w:start w:val="1"/>
      <w:numFmt w:val="bullet"/>
      <w:lvlText w:val=""/>
      <w:lvlJc w:val="left"/>
      <w:pPr>
        <w:tabs>
          <w:tab w:val="num" w:pos="720"/>
        </w:tabs>
        <w:ind w:left="720" w:hanging="360"/>
      </w:pPr>
      <w:rPr>
        <w:rFonts w:ascii="Symbol" w:hAnsi="Symbol" w:hint="default"/>
      </w:r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cs="Courier New"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cs="Courier New"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49" w15:restartNumberingAfterBreak="0">
    <w:nsid w:val="565B3976"/>
    <w:multiLevelType w:val="hybridMultilevel"/>
    <w:tmpl w:val="592C88CA"/>
    <w:lvl w:ilvl="0" w:tplc="5AEA5B12">
      <w:start w:val="1"/>
      <w:numFmt w:val="bullet"/>
      <w:lvlText w:val=""/>
      <w:lvlJc w:val="left"/>
      <w:pPr>
        <w:tabs>
          <w:tab w:val="num" w:pos="720"/>
        </w:tabs>
        <w:ind w:left="720" w:hanging="360"/>
      </w:pPr>
      <w:rPr>
        <w:rFonts w:ascii="Symbol" w:hAnsi="Symbol" w:hint="default"/>
      </w:r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cs="Courier New"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cs="Courier New"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50" w15:restartNumberingAfterBreak="0">
    <w:nsid w:val="59B7041C"/>
    <w:multiLevelType w:val="hybridMultilevel"/>
    <w:tmpl w:val="23F01C70"/>
    <w:lvl w:ilvl="0" w:tplc="C9182C50">
      <w:start w:val="1"/>
      <w:numFmt w:val="bullet"/>
      <w:lvlText w:val="-"/>
      <w:lvlJc w:val="left"/>
      <w:pPr>
        <w:ind w:left="1740" w:hanging="360"/>
      </w:pPr>
      <w:rPr>
        <w:rFonts w:ascii="Sylfaen" w:hAnsi="Sylfaen" w:hint="default"/>
      </w:rPr>
    </w:lvl>
    <w:lvl w:ilvl="1" w:tplc="04240003" w:tentative="1">
      <w:start w:val="1"/>
      <w:numFmt w:val="bullet"/>
      <w:lvlText w:val="o"/>
      <w:lvlJc w:val="left"/>
      <w:pPr>
        <w:ind w:left="2460" w:hanging="360"/>
      </w:pPr>
      <w:rPr>
        <w:rFonts w:ascii="Courier New" w:hAnsi="Courier New" w:cs="Courier New" w:hint="default"/>
      </w:rPr>
    </w:lvl>
    <w:lvl w:ilvl="2" w:tplc="04240005" w:tentative="1">
      <w:start w:val="1"/>
      <w:numFmt w:val="bullet"/>
      <w:lvlText w:val=""/>
      <w:lvlJc w:val="left"/>
      <w:pPr>
        <w:ind w:left="3180" w:hanging="360"/>
      </w:pPr>
      <w:rPr>
        <w:rFonts w:ascii="Wingdings" w:hAnsi="Wingdings" w:hint="default"/>
      </w:rPr>
    </w:lvl>
    <w:lvl w:ilvl="3" w:tplc="04240001" w:tentative="1">
      <w:start w:val="1"/>
      <w:numFmt w:val="bullet"/>
      <w:lvlText w:val=""/>
      <w:lvlJc w:val="left"/>
      <w:pPr>
        <w:ind w:left="3900" w:hanging="360"/>
      </w:pPr>
      <w:rPr>
        <w:rFonts w:ascii="Symbol" w:hAnsi="Symbol" w:hint="default"/>
      </w:rPr>
    </w:lvl>
    <w:lvl w:ilvl="4" w:tplc="04240003" w:tentative="1">
      <w:start w:val="1"/>
      <w:numFmt w:val="bullet"/>
      <w:lvlText w:val="o"/>
      <w:lvlJc w:val="left"/>
      <w:pPr>
        <w:ind w:left="4620" w:hanging="360"/>
      </w:pPr>
      <w:rPr>
        <w:rFonts w:ascii="Courier New" w:hAnsi="Courier New" w:cs="Courier New" w:hint="default"/>
      </w:rPr>
    </w:lvl>
    <w:lvl w:ilvl="5" w:tplc="04240005" w:tentative="1">
      <w:start w:val="1"/>
      <w:numFmt w:val="bullet"/>
      <w:lvlText w:val=""/>
      <w:lvlJc w:val="left"/>
      <w:pPr>
        <w:ind w:left="5340" w:hanging="360"/>
      </w:pPr>
      <w:rPr>
        <w:rFonts w:ascii="Wingdings" w:hAnsi="Wingdings" w:hint="default"/>
      </w:rPr>
    </w:lvl>
    <w:lvl w:ilvl="6" w:tplc="04240001" w:tentative="1">
      <w:start w:val="1"/>
      <w:numFmt w:val="bullet"/>
      <w:lvlText w:val=""/>
      <w:lvlJc w:val="left"/>
      <w:pPr>
        <w:ind w:left="6060" w:hanging="360"/>
      </w:pPr>
      <w:rPr>
        <w:rFonts w:ascii="Symbol" w:hAnsi="Symbol" w:hint="default"/>
      </w:rPr>
    </w:lvl>
    <w:lvl w:ilvl="7" w:tplc="04240003" w:tentative="1">
      <w:start w:val="1"/>
      <w:numFmt w:val="bullet"/>
      <w:lvlText w:val="o"/>
      <w:lvlJc w:val="left"/>
      <w:pPr>
        <w:ind w:left="6780" w:hanging="360"/>
      </w:pPr>
      <w:rPr>
        <w:rFonts w:ascii="Courier New" w:hAnsi="Courier New" w:cs="Courier New" w:hint="default"/>
      </w:rPr>
    </w:lvl>
    <w:lvl w:ilvl="8" w:tplc="04240005" w:tentative="1">
      <w:start w:val="1"/>
      <w:numFmt w:val="bullet"/>
      <w:lvlText w:val=""/>
      <w:lvlJc w:val="left"/>
      <w:pPr>
        <w:ind w:left="7500" w:hanging="360"/>
      </w:pPr>
      <w:rPr>
        <w:rFonts w:ascii="Wingdings" w:hAnsi="Wingdings" w:hint="default"/>
      </w:rPr>
    </w:lvl>
  </w:abstractNum>
  <w:abstractNum w:abstractNumId="51" w15:restartNumberingAfterBreak="0">
    <w:nsid w:val="5B1A3BAC"/>
    <w:multiLevelType w:val="hybridMultilevel"/>
    <w:tmpl w:val="E15280E4"/>
    <w:lvl w:ilvl="0" w:tplc="E6E0D7FA">
      <w:start w:val="15"/>
      <w:numFmt w:val="bullet"/>
      <w:lvlText w:val="-"/>
      <w:lvlJc w:val="left"/>
      <w:pPr>
        <w:tabs>
          <w:tab w:val="num" w:pos="1440"/>
        </w:tabs>
        <w:ind w:left="1440" w:hanging="360"/>
      </w:pPr>
      <w:rPr>
        <w:rFonts w:ascii="Tms Rmn" w:hAnsi="Tms Rmn" w:hint="default"/>
      </w:rPr>
    </w:lvl>
    <w:lvl w:ilvl="1" w:tplc="0890FFA2" w:tentative="1">
      <w:start w:val="1"/>
      <w:numFmt w:val="bullet"/>
      <w:lvlText w:val="o"/>
      <w:lvlJc w:val="left"/>
      <w:pPr>
        <w:tabs>
          <w:tab w:val="num" w:pos="2520"/>
        </w:tabs>
        <w:ind w:left="2520" w:hanging="360"/>
      </w:pPr>
      <w:rPr>
        <w:rFonts w:ascii="Courier New" w:hAnsi="Courier New" w:cs="Courier New" w:hint="default"/>
      </w:rPr>
    </w:lvl>
    <w:lvl w:ilvl="2" w:tplc="0424001B" w:tentative="1">
      <w:start w:val="1"/>
      <w:numFmt w:val="bullet"/>
      <w:lvlText w:val=""/>
      <w:lvlJc w:val="left"/>
      <w:pPr>
        <w:tabs>
          <w:tab w:val="num" w:pos="3240"/>
        </w:tabs>
        <w:ind w:left="3240" w:hanging="360"/>
      </w:pPr>
      <w:rPr>
        <w:rFonts w:ascii="Wingdings" w:hAnsi="Wingdings" w:hint="default"/>
      </w:rPr>
    </w:lvl>
    <w:lvl w:ilvl="3" w:tplc="0424000F" w:tentative="1">
      <w:start w:val="1"/>
      <w:numFmt w:val="bullet"/>
      <w:lvlText w:val=""/>
      <w:lvlJc w:val="left"/>
      <w:pPr>
        <w:tabs>
          <w:tab w:val="num" w:pos="3960"/>
        </w:tabs>
        <w:ind w:left="3960" w:hanging="360"/>
      </w:pPr>
      <w:rPr>
        <w:rFonts w:ascii="Symbol" w:hAnsi="Symbol" w:hint="default"/>
      </w:rPr>
    </w:lvl>
    <w:lvl w:ilvl="4" w:tplc="04240019" w:tentative="1">
      <w:start w:val="1"/>
      <w:numFmt w:val="bullet"/>
      <w:lvlText w:val="o"/>
      <w:lvlJc w:val="left"/>
      <w:pPr>
        <w:tabs>
          <w:tab w:val="num" w:pos="4680"/>
        </w:tabs>
        <w:ind w:left="4680" w:hanging="360"/>
      </w:pPr>
      <w:rPr>
        <w:rFonts w:ascii="Courier New" w:hAnsi="Courier New" w:cs="Courier New" w:hint="default"/>
      </w:rPr>
    </w:lvl>
    <w:lvl w:ilvl="5" w:tplc="0424001B" w:tentative="1">
      <w:start w:val="1"/>
      <w:numFmt w:val="bullet"/>
      <w:lvlText w:val=""/>
      <w:lvlJc w:val="left"/>
      <w:pPr>
        <w:tabs>
          <w:tab w:val="num" w:pos="5400"/>
        </w:tabs>
        <w:ind w:left="5400" w:hanging="360"/>
      </w:pPr>
      <w:rPr>
        <w:rFonts w:ascii="Wingdings" w:hAnsi="Wingdings" w:hint="default"/>
      </w:rPr>
    </w:lvl>
    <w:lvl w:ilvl="6" w:tplc="0424000F" w:tentative="1">
      <w:start w:val="1"/>
      <w:numFmt w:val="bullet"/>
      <w:lvlText w:val=""/>
      <w:lvlJc w:val="left"/>
      <w:pPr>
        <w:tabs>
          <w:tab w:val="num" w:pos="6120"/>
        </w:tabs>
        <w:ind w:left="6120" w:hanging="360"/>
      </w:pPr>
      <w:rPr>
        <w:rFonts w:ascii="Symbol" w:hAnsi="Symbol" w:hint="default"/>
      </w:rPr>
    </w:lvl>
    <w:lvl w:ilvl="7" w:tplc="04240019" w:tentative="1">
      <w:start w:val="1"/>
      <w:numFmt w:val="bullet"/>
      <w:lvlText w:val="o"/>
      <w:lvlJc w:val="left"/>
      <w:pPr>
        <w:tabs>
          <w:tab w:val="num" w:pos="6840"/>
        </w:tabs>
        <w:ind w:left="6840" w:hanging="360"/>
      </w:pPr>
      <w:rPr>
        <w:rFonts w:ascii="Courier New" w:hAnsi="Courier New" w:cs="Courier New" w:hint="default"/>
      </w:rPr>
    </w:lvl>
    <w:lvl w:ilvl="8" w:tplc="0424001B" w:tentative="1">
      <w:start w:val="1"/>
      <w:numFmt w:val="bullet"/>
      <w:lvlText w:val=""/>
      <w:lvlJc w:val="left"/>
      <w:pPr>
        <w:tabs>
          <w:tab w:val="num" w:pos="7560"/>
        </w:tabs>
        <w:ind w:left="7560" w:hanging="360"/>
      </w:pPr>
      <w:rPr>
        <w:rFonts w:ascii="Wingdings" w:hAnsi="Wingdings" w:hint="default"/>
      </w:rPr>
    </w:lvl>
  </w:abstractNum>
  <w:abstractNum w:abstractNumId="52" w15:restartNumberingAfterBreak="0">
    <w:nsid w:val="621F0AD4"/>
    <w:multiLevelType w:val="hybridMultilevel"/>
    <w:tmpl w:val="2E54DCE4"/>
    <w:lvl w:ilvl="0" w:tplc="0424000B">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3" w15:restartNumberingAfterBreak="0">
    <w:nsid w:val="64D74EDF"/>
    <w:multiLevelType w:val="hybridMultilevel"/>
    <w:tmpl w:val="1F7E6FF6"/>
    <w:lvl w:ilvl="0" w:tplc="94088D04">
      <w:start w:val="1"/>
      <w:numFmt w:val="decimal"/>
      <w:lvlText w:val="%1."/>
      <w:lvlJc w:val="left"/>
      <w:pPr>
        <w:ind w:left="2912" w:hanging="360"/>
      </w:pPr>
      <w:rPr>
        <w:sz w:val="22"/>
        <w:szCs w:val="22"/>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54" w15:restartNumberingAfterBreak="0">
    <w:nsid w:val="66D2433A"/>
    <w:multiLevelType w:val="hybridMultilevel"/>
    <w:tmpl w:val="C2CA338A"/>
    <w:lvl w:ilvl="0" w:tplc="614E468C">
      <w:start w:val="1"/>
      <w:numFmt w:val="decimal"/>
      <w:lvlText w:val="%1."/>
      <w:lvlJc w:val="left"/>
      <w:pPr>
        <w:ind w:left="6031" w:hanging="360"/>
      </w:pPr>
    </w:lvl>
    <w:lvl w:ilvl="1" w:tplc="04240019">
      <w:start w:val="1"/>
      <w:numFmt w:val="lowerLetter"/>
      <w:lvlText w:val="%2."/>
      <w:lvlJc w:val="left"/>
      <w:pPr>
        <w:ind w:left="2214" w:hanging="360"/>
      </w:pPr>
    </w:lvl>
    <w:lvl w:ilvl="2" w:tplc="0424001B">
      <w:start w:val="1"/>
      <w:numFmt w:val="lowerRoman"/>
      <w:lvlText w:val="%3."/>
      <w:lvlJc w:val="right"/>
      <w:pPr>
        <w:ind w:left="2934" w:hanging="180"/>
      </w:pPr>
    </w:lvl>
    <w:lvl w:ilvl="3" w:tplc="0424000F">
      <w:start w:val="1"/>
      <w:numFmt w:val="decimal"/>
      <w:lvlText w:val="%4."/>
      <w:lvlJc w:val="left"/>
      <w:pPr>
        <w:ind w:left="3654" w:hanging="360"/>
      </w:pPr>
    </w:lvl>
    <w:lvl w:ilvl="4" w:tplc="04240019">
      <w:start w:val="1"/>
      <w:numFmt w:val="lowerLetter"/>
      <w:lvlText w:val="%5."/>
      <w:lvlJc w:val="left"/>
      <w:pPr>
        <w:ind w:left="4374" w:hanging="360"/>
      </w:pPr>
    </w:lvl>
    <w:lvl w:ilvl="5" w:tplc="0424001B">
      <w:start w:val="1"/>
      <w:numFmt w:val="lowerRoman"/>
      <w:lvlText w:val="%6."/>
      <w:lvlJc w:val="right"/>
      <w:pPr>
        <w:ind w:left="5094" w:hanging="180"/>
      </w:pPr>
    </w:lvl>
    <w:lvl w:ilvl="6" w:tplc="0424000F">
      <w:start w:val="1"/>
      <w:numFmt w:val="decimal"/>
      <w:lvlText w:val="%7."/>
      <w:lvlJc w:val="left"/>
      <w:pPr>
        <w:ind w:left="5814" w:hanging="360"/>
      </w:pPr>
    </w:lvl>
    <w:lvl w:ilvl="7" w:tplc="04240019">
      <w:start w:val="1"/>
      <w:numFmt w:val="lowerLetter"/>
      <w:lvlText w:val="%8."/>
      <w:lvlJc w:val="left"/>
      <w:pPr>
        <w:ind w:left="6534" w:hanging="360"/>
      </w:pPr>
    </w:lvl>
    <w:lvl w:ilvl="8" w:tplc="0424001B">
      <w:start w:val="1"/>
      <w:numFmt w:val="lowerRoman"/>
      <w:lvlText w:val="%9."/>
      <w:lvlJc w:val="right"/>
      <w:pPr>
        <w:ind w:left="7254" w:hanging="180"/>
      </w:pPr>
    </w:lvl>
  </w:abstractNum>
  <w:abstractNum w:abstractNumId="55" w15:restartNumberingAfterBreak="0">
    <w:nsid w:val="6B7365BB"/>
    <w:multiLevelType w:val="hybridMultilevel"/>
    <w:tmpl w:val="B718C82E"/>
    <w:lvl w:ilvl="0" w:tplc="22BCFC34">
      <w:start w:val="1"/>
      <w:numFmt w:val="decimal"/>
      <w:lvlText w:val="%1."/>
      <w:lvlJc w:val="left"/>
      <w:pPr>
        <w:ind w:left="1185" w:hanging="360"/>
      </w:pPr>
      <w:rPr>
        <w:i w:val="0"/>
      </w:rPr>
    </w:lvl>
    <w:lvl w:ilvl="1" w:tplc="04240019">
      <w:start w:val="1"/>
      <w:numFmt w:val="lowerLetter"/>
      <w:lvlText w:val="%2."/>
      <w:lvlJc w:val="left"/>
      <w:pPr>
        <w:ind w:left="1905" w:hanging="360"/>
      </w:pPr>
    </w:lvl>
    <w:lvl w:ilvl="2" w:tplc="0424001B">
      <w:start w:val="1"/>
      <w:numFmt w:val="lowerRoman"/>
      <w:lvlText w:val="%3."/>
      <w:lvlJc w:val="right"/>
      <w:pPr>
        <w:ind w:left="2625" w:hanging="180"/>
      </w:pPr>
    </w:lvl>
    <w:lvl w:ilvl="3" w:tplc="0424000F">
      <w:start w:val="1"/>
      <w:numFmt w:val="decimal"/>
      <w:lvlText w:val="%4."/>
      <w:lvlJc w:val="left"/>
      <w:pPr>
        <w:ind w:left="3345" w:hanging="360"/>
      </w:pPr>
    </w:lvl>
    <w:lvl w:ilvl="4" w:tplc="04240019">
      <w:start w:val="1"/>
      <w:numFmt w:val="lowerLetter"/>
      <w:lvlText w:val="%5."/>
      <w:lvlJc w:val="left"/>
      <w:pPr>
        <w:ind w:left="4065" w:hanging="360"/>
      </w:pPr>
    </w:lvl>
    <w:lvl w:ilvl="5" w:tplc="0424001B">
      <w:start w:val="1"/>
      <w:numFmt w:val="lowerRoman"/>
      <w:lvlText w:val="%6."/>
      <w:lvlJc w:val="right"/>
      <w:pPr>
        <w:ind w:left="4785" w:hanging="180"/>
      </w:pPr>
    </w:lvl>
    <w:lvl w:ilvl="6" w:tplc="0424000F">
      <w:start w:val="1"/>
      <w:numFmt w:val="decimal"/>
      <w:lvlText w:val="%7."/>
      <w:lvlJc w:val="left"/>
      <w:pPr>
        <w:ind w:left="5505" w:hanging="360"/>
      </w:pPr>
    </w:lvl>
    <w:lvl w:ilvl="7" w:tplc="04240019">
      <w:start w:val="1"/>
      <w:numFmt w:val="lowerLetter"/>
      <w:lvlText w:val="%8."/>
      <w:lvlJc w:val="left"/>
      <w:pPr>
        <w:ind w:left="6225" w:hanging="360"/>
      </w:pPr>
    </w:lvl>
    <w:lvl w:ilvl="8" w:tplc="0424001B">
      <w:start w:val="1"/>
      <w:numFmt w:val="lowerRoman"/>
      <w:lvlText w:val="%9."/>
      <w:lvlJc w:val="right"/>
      <w:pPr>
        <w:ind w:left="6945" w:hanging="180"/>
      </w:pPr>
    </w:lvl>
  </w:abstractNum>
  <w:abstractNum w:abstractNumId="56" w15:restartNumberingAfterBreak="0">
    <w:nsid w:val="70CB75DF"/>
    <w:multiLevelType w:val="hybridMultilevel"/>
    <w:tmpl w:val="8E0028F8"/>
    <w:lvl w:ilvl="0" w:tplc="31CEF9DE">
      <w:numFmt w:val="bullet"/>
      <w:lvlText w:val="-"/>
      <w:lvlJc w:val="left"/>
      <w:pPr>
        <w:ind w:left="1776" w:hanging="360"/>
      </w:pPr>
    </w:lvl>
    <w:lvl w:ilvl="1" w:tplc="C632079C">
      <w:start w:val="1"/>
      <w:numFmt w:val="bullet"/>
      <w:lvlText w:val="-"/>
      <w:lvlJc w:val="left"/>
      <w:pPr>
        <w:ind w:left="2496" w:hanging="360"/>
      </w:pPr>
      <w:rPr>
        <w:rFonts w:ascii="Times New Roman" w:eastAsia="Times New Roman" w:hAnsi="Times New Roman" w:cs="Times New Roman" w:hint="default"/>
      </w:rPr>
    </w:lvl>
    <w:lvl w:ilvl="2" w:tplc="0424001B">
      <w:start w:val="1"/>
      <w:numFmt w:val="lowerRoman"/>
      <w:lvlText w:val="%3."/>
      <w:lvlJc w:val="right"/>
      <w:pPr>
        <w:ind w:left="3216" w:hanging="180"/>
      </w:pPr>
    </w:lvl>
    <w:lvl w:ilvl="3" w:tplc="0424000F">
      <w:start w:val="1"/>
      <w:numFmt w:val="decimal"/>
      <w:lvlText w:val="%4."/>
      <w:lvlJc w:val="left"/>
      <w:pPr>
        <w:ind w:left="3936" w:hanging="360"/>
      </w:pPr>
    </w:lvl>
    <w:lvl w:ilvl="4" w:tplc="04240019">
      <w:start w:val="1"/>
      <w:numFmt w:val="lowerLetter"/>
      <w:lvlText w:val="%5."/>
      <w:lvlJc w:val="left"/>
      <w:pPr>
        <w:ind w:left="4656" w:hanging="360"/>
      </w:pPr>
    </w:lvl>
    <w:lvl w:ilvl="5" w:tplc="0424001B">
      <w:start w:val="1"/>
      <w:numFmt w:val="lowerRoman"/>
      <w:lvlText w:val="%6."/>
      <w:lvlJc w:val="right"/>
      <w:pPr>
        <w:ind w:left="5376" w:hanging="180"/>
      </w:pPr>
    </w:lvl>
    <w:lvl w:ilvl="6" w:tplc="0424000F">
      <w:start w:val="1"/>
      <w:numFmt w:val="decimal"/>
      <w:lvlText w:val="%7."/>
      <w:lvlJc w:val="left"/>
      <w:pPr>
        <w:ind w:left="6096" w:hanging="360"/>
      </w:pPr>
    </w:lvl>
    <w:lvl w:ilvl="7" w:tplc="04240019">
      <w:start w:val="1"/>
      <w:numFmt w:val="lowerLetter"/>
      <w:lvlText w:val="%8."/>
      <w:lvlJc w:val="left"/>
      <w:pPr>
        <w:ind w:left="6816" w:hanging="360"/>
      </w:pPr>
    </w:lvl>
    <w:lvl w:ilvl="8" w:tplc="0424001B">
      <w:start w:val="1"/>
      <w:numFmt w:val="lowerRoman"/>
      <w:lvlText w:val="%9."/>
      <w:lvlJc w:val="right"/>
      <w:pPr>
        <w:ind w:left="7536" w:hanging="180"/>
      </w:pPr>
    </w:lvl>
  </w:abstractNum>
  <w:abstractNum w:abstractNumId="57" w15:restartNumberingAfterBreak="0">
    <w:nsid w:val="73F261F0"/>
    <w:multiLevelType w:val="multilevel"/>
    <w:tmpl w:val="FD74F6B8"/>
    <w:lvl w:ilvl="0">
      <w:start w:val="1"/>
      <w:numFmt w:val="decimal"/>
      <w:lvlText w:val="%1."/>
      <w:lvlJc w:val="left"/>
      <w:pPr>
        <w:ind w:left="1353" w:hanging="360"/>
      </w:pPr>
    </w:lvl>
    <w:lvl w:ilvl="1">
      <w:start w:val="1"/>
      <w:numFmt w:val="decimal"/>
      <w:isLgl/>
      <w:lvlText w:val="%1.%2"/>
      <w:lvlJc w:val="left"/>
      <w:pPr>
        <w:ind w:left="144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520" w:hanging="1440"/>
      </w:pPr>
      <w:rPr>
        <w:rFonts w:hint="default"/>
      </w:rPr>
    </w:lvl>
  </w:abstractNum>
  <w:abstractNum w:abstractNumId="58" w15:restartNumberingAfterBreak="0">
    <w:nsid w:val="74390CD0"/>
    <w:multiLevelType w:val="hybridMultilevel"/>
    <w:tmpl w:val="98E884B6"/>
    <w:lvl w:ilvl="0" w:tplc="2C3EC1F4">
      <w:start w:val="1"/>
      <w:numFmt w:val="upperRoman"/>
      <w:pStyle w:val="Poglavje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b w:val="0"/>
        <w:sz w:val="22"/>
        <w:szCs w:val="22"/>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59" w15:restartNumberingAfterBreak="0">
    <w:nsid w:val="78CE38FC"/>
    <w:multiLevelType w:val="hybridMultilevel"/>
    <w:tmpl w:val="A6D6E0D0"/>
    <w:lvl w:ilvl="0" w:tplc="DAD6ECF8">
      <w:start w:val="1"/>
      <w:numFmt w:val="lowerLetter"/>
      <w:lvlText w:val="%1)"/>
      <w:lvlJc w:val="left"/>
      <w:pPr>
        <w:ind w:left="1380" w:hanging="360"/>
      </w:pPr>
      <w:rPr>
        <w:rFonts w:hint="default"/>
      </w:rPr>
    </w:lvl>
    <w:lvl w:ilvl="1" w:tplc="04240019" w:tentative="1">
      <w:start w:val="1"/>
      <w:numFmt w:val="lowerLetter"/>
      <w:lvlText w:val="%2."/>
      <w:lvlJc w:val="left"/>
      <w:pPr>
        <w:ind w:left="2100" w:hanging="360"/>
      </w:pPr>
    </w:lvl>
    <w:lvl w:ilvl="2" w:tplc="0424001B" w:tentative="1">
      <w:start w:val="1"/>
      <w:numFmt w:val="lowerRoman"/>
      <w:lvlText w:val="%3."/>
      <w:lvlJc w:val="right"/>
      <w:pPr>
        <w:ind w:left="2820" w:hanging="180"/>
      </w:pPr>
    </w:lvl>
    <w:lvl w:ilvl="3" w:tplc="0424000F" w:tentative="1">
      <w:start w:val="1"/>
      <w:numFmt w:val="decimal"/>
      <w:lvlText w:val="%4."/>
      <w:lvlJc w:val="left"/>
      <w:pPr>
        <w:ind w:left="3540" w:hanging="360"/>
      </w:pPr>
    </w:lvl>
    <w:lvl w:ilvl="4" w:tplc="04240019" w:tentative="1">
      <w:start w:val="1"/>
      <w:numFmt w:val="lowerLetter"/>
      <w:lvlText w:val="%5."/>
      <w:lvlJc w:val="left"/>
      <w:pPr>
        <w:ind w:left="4260" w:hanging="360"/>
      </w:pPr>
    </w:lvl>
    <w:lvl w:ilvl="5" w:tplc="0424001B" w:tentative="1">
      <w:start w:val="1"/>
      <w:numFmt w:val="lowerRoman"/>
      <w:lvlText w:val="%6."/>
      <w:lvlJc w:val="right"/>
      <w:pPr>
        <w:ind w:left="4980" w:hanging="180"/>
      </w:pPr>
    </w:lvl>
    <w:lvl w:ilvl="6" w:tplc="0424000F" w:tentative="1">
      <w:start w:val="1"/>
      <w:numFmt w:val="decimal"/>
      <w:lvlText w:val="%7."/>
      <w:lvlJc w:val="left"/>
      <w:pPr>
        <w:ind w:left="5700" w:hanging="360"/>
      </w:pPr>
    </w:lvl>
    <w:lvl w:ilvl="7" w:tplc="04240019" w:tentative="1">
      <w:start w:val="1"/>
      <w:numFmt w:val="lowerLetter"/>
      <w:lvlText w:val="%8."/>
      <w:lvlJc w:val="left"/>
      <w:pPr>
        <w:ind w:left="6420" w:hanging="360"/>
      </w:pPr>
    </w:lvl>
    <w:lvl w:ilvl="8" w:tplc="0424001B" w:tentative="1">
      <w:start w:val="1"/>
      <w:numFmt w:val="lowerRoman"/>
      <w:lvlText w:val="%9."/>
      <w:lvlJc w:val="right"/>
      <w:pPr>
        <w:ind w:left="7140" w:hanging="180"/>
      </w:pPr>
    </w:lvl>
  </w:abstractNum>
  <w:abstractNum w:abstractNumId="60" w15:restartNumberingAfterBreak="0">
    <w:nsid w:val="79446EDE"/>
    <w:multiLevelType w:val="hybridMultilevel"/>
    <w:tmpl w:val="F57C44BA"/>
    <w:lvl w:ilvl="0" w:tplc="2C3EC1F4">
      <w:start w:val="15"/>
      <w:numFmt w:val="bullet"/>
      <w:lvlText w:val="-"/>
      <w:lvlJc w:val="left"/>
      <w:pPr>
        <w:ind w:left="754" w:hanging="360"/>
      </w:pPr>
      <w:rPr>
        <w:rFonts w:ascii="Tms Rmn" w:hAnsi="Tms Rmn" w:hint="default"/>
      </w:rPr>
    </w:lvl>
    <w:lvl w:ilvl="1" w:tplc="04240003" w:tentative="1">
      <w:start w:val="1"/>
      <w:numFmt w:val="bullet"/>
      <w:lvlText w:val="o"/>
      <w:lvlJc w:val="left"/>
      <w:pPr>
        <w:ind w:left="1474" w:hanging="360"/>
      </w:pPr>
      <w:rPr>
        <w:rFonts w:ascii="Courier New" w:hAnsi="Courier New" w:cs="Courier New" w:hint="default"/>
      </w:rPr>
    </w:lvl>
    <w:lvl w:ilvl="2" w:tplc="04240005" w:tentative="1">
      <w:start w:val="1"/>
      <w:numFmt w:val="bullet"/>
      <w:lvlText w:val=""/>
      <w:lvlJc w:val="left"/>
      <w:pPr>
        <w:ind w:left="2194" w:hanging="360"/>
      </w:pPr>
      <w:rPr>
        <w:rFonts w:ascii="Wingdings" w:hAnsi="Wingdings" w:hint="default"/>
      </w:rPr>
    </w:lvl>
    <w:lvl w:ilvl="3" w:tplc="04240001" w:tentative="1">
      <w:start w:val="1"/>
      <w:numFmt w:val="bullet"/>
      <w:lvlText w:val=""/>
      <w:lvlJc w:val="left"/>
      <w:pPr>
        <w:ind w:left="2914" w:hanging="360"/>
      </w:pPr>
      <w:rPr>
        <w:rFonts w:ascii="Symbol" w:hAnsi="Symbol" w:hint="default"/>
      </w:rPr>
    </w:lvl>
    <w:lvl w:ilvl="4" w:tplc="04240003" w:tentative="1">
      <w:start w:val="1"/>
      <w:numFmt w:val="bullet"/>
      <w:lvlText w:val="o"/>
      <w:lvlJc w:val="left"/>
      <w:pPr>
        <w:ind w:left="3634" w:hanging="360"/>
      </w:pPr>
      <w:rPr>
        <w:rFonts w:ascii="Courier New" w:hAnsi="Courier New" w:cs="Courier New" w:hint="default"/>
      </w:rPr>
    </w:lvl>
    <w:lvl w:ilvl="5" w:tplc="04240005" w:tentative="1">
      <w:start w:val="1"/>
      <w:numFmt w:val="bullet"/>
      <w:lvlText w:val=""/>
      <w:lvlJc w:val="left"/>
      <w:pPr>
        <w:ind w:left="4354" w:hanging="360"/>
      </w:pPr>
      <w:rPr>
        <w:rFonts w:ascii="Wingdings" w:hAnsi="Wingdings" w:hint="default"/>
      </w:rPr>
    </w:lvl>
    <w:lvl w:ilvl="6" w:tplc="04240001" w:tentative="1">
      <w:start w:val="1"/>
      <w:numFmt w:val="bullet"/>
      <w:lvlText w:val=""/>
      <w:lvlJc w:val="left"/>
      <w:pPr>
        <w:ind w:left="5074" w:hanging="360"/>
      </w:pPr>
      <w:rPr>
        <w:rFonts w:ascii="Symbol" w:hAnsi="Symbol" w:hint="default"/>
      </w:rPr>
    </w:lvl>
    <w:lvl w:ilvl="7" w:tplc="04240003" w:tentative="1">
      <w:start w:val="1"/>
      <w:numFmt w:val="bullet"/>
      <w:lvlText w:val="o"/>
      <w:lvlJc w:val="left"/>
      <w:pPr>
        <w:ind w:left="5794" w:hanging="360"/>
      </w:pPr>
      <w:rPr>
        <w:rFonts w:ascii="Courier New" w:hAnsi="Courier New" w:cs="Courier New" w:hint="default"/>
      </w:rPr>
    </w:lvl>
    <w:lvl w:ilvl="8" w:tplc="04240005" w:tentative="1">
      <w:start w:val="1"/>
      <w:numFmt w:val="bullet"/>
      <w:lvlText w:val=""/>
      <w:lvlJc w:val="left"/>
      <w:pPr>
        <w:ind w:left="6514" w:hanging="360"/>
      </w:pPr>
      <w:rPr>
        <w:rFonts w:ascii="Wingdings" w:hAnsi="Wingdings" w:hint="default"/>
      </w:rPr>
    </w:lvl>
  </w:abstractNum>
  <w:num w:numId="1">
    <w:abstractNumId w:val="14"/>
  </w:num>
  <w:num w:numId="2">
    <w:abstractNumId w:val="47"/>
  </w:num>
  <w:num w:numId="3">
    <w:abstractNumId w:val="35"/>
  </w:num>
  <w:num w:numId="4">
    <w:abstractNumId w:val="37"/>
  </w:num>
  <w:num w:numId="5">
    <w:abstractNumId w:val="46"/>
  </w:num>
  <w:num w:numId="6">
    <w:abstractNumId w:val="58"/>
  </w:num>
  <w:num w:numId="7">
    <w:abstractNumId w:val="0"/>
  </w:num>
  <w:num w:numId="8">
    <w:abstractNumId w:val="19"/>
  </w:num>
  <w:num w:numId="9">
    <w:abstractNumId w:val="1"/>
  </w:num>
  <w:num w:numId="10">
    <w:abstractNumId w:val="42"/>
  </w:num>
  <w:num w:numId="11">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6"/>
  </w:num>
  <w:num w:numId="13">
    <w:abstractNumId w:val="44"/>
  </w:num>
  <w:num w:numId="14">
    <w:abstractNumId w:val="43"/>
  </w:num>
  <w:num w:numId="15">
    <w:abstractNumId w:val="55"/>
  </w:num>
  <w:num w:numId="16">
    <w:abstractNumId w:val="49"/>
  </w:num>
  <w:num w:numId="17">
    <w:abstractNumId w:val="45"/>
    <w:lvlOverride w:ilvl="0">
      <w:startOverride w:val="1"/>
    </w:lvlOverride>
  </w:num>
  <w:num w:numId="18">
    <w:abstractNumId w:val="27"/>
  </w:num>
  <w:num w:numId="19">
    <w:abstractNumId w:val="16"/>
  </w:num>
  <w:num w:numId="20">
    <w:abstractNumId w:val="2"/>
    <w:lvlOverride w:ilvl="0">
      <w:lvl w:ilvl="0">
        <w:numFmt w:val="bullet"/>
        <w:lvlText w:val=""/>
        <w:legacy w:legacy="1" w:legacySpace="0" w:legacyIndent="283"/>
        <w:lvlJc w:val="left"/>
        <w:pPr>
          <w:ind w:left="283" w:hanging="283"/>
        </w:pPr>
        <w:rPr>
          <w:rFonts w:ascii="Symbol" w:hAnsi="Symbol" w:hint="default"/>
        </w:rPr>
      </w:lvl>
    </w:lvlOverride>
  </w:num>
  <w:num w:numId="21">
    <w:abstractNumId w:val="48"/>
  </w:num>
  <w:num w:numId="22">
    <w:abstractNumId w:val="13"/>
  </w:num>
  <w:num w:numId="23">
    <w:abstractNumId w:val="51"/>
  </w:num>
  <w:num w:numId="24">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8"/>
  </w:num>
  <w:num w:numId="26">
    <w:abstractNumId w:val="56"/>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9"/>
  </w:num>
  <w:num w:numId="28">
    <w:abstractNumId w:val="22"/>
  </w:num>
  <w:num w:numId="29">
    <w:abstractNumId w:val="12"/>
  </w:num>
  <w:num w:numId="30">
    <w:abstractNumId w:val="21"/>
  </w:num>
  <w:num w:numId="31">
    <w:abstractNumId w:val="11"/>
    <w:lvlOverride w:ilvl="0">
      <w:startOverride w:val="1"/>
    </w:lvlOverride>
    <w:lvlOverride w:ilvl="1">
      <w:startOverride w:val="1"/>
    </w:lvlOverride>
    <w:lvlOverride w:ilvl="2"/>
    <w:lvlOverride w:ilvl="3"/>
    <w:lvlOverride w:ilvl="4"/>
    <w:lvlOverride w:ilvl="5"/>
    <w:lvlOverride w:ilvl="6"/>
    <w:lvlOverride w:ilvl="7"/>
    <w:lvlOverride w:ilvl="8"/>
  </w:num>
  <w:num w:numId="32">
    <w:abstractNumId w:val="18"/>
  </w:num>
  <w:num w:numId="33">
    <w:abstractNumId w:val="33"/>
  </w:num>
  <w:num w:numId="34">
    <w:abstractNumId w:val="38"/>
  </w:num>
  <w:num w:numId="35">
    <w:abstractNumId w:val="54"/>
  </w:num>
  <w:num w:numId="36">
    <w:abstractNumId w:val="32"/>
  </w:num>
  <w:num w:numId="37">
    <w:abstractNumId w:val="7"/>
  </w:num>
  <w:num w:numId="38">
    <w:abstractNumId w:val="6"/>
  </w:num>
  <w:num w:numId="39">
    <w:abstractNumId w:val="5"/>
  </w:num>
  <w:num w:numId="40">
    <w:abstractNumId w:val="4"/>
  </w:num>
  <w:num w:numId="41">
    <w:abstractNumId w:val="3"/>
  </w:num>
  <w:num w:numId="42">
    <w:abstractNumId w:val="23"/>
  </w:num>
  <w:num w:numId="43">
    <w:abstractNumId w:val="59"/>
  </w:num>
  <w:num w:numId="44">
    <w:abstractNumId w:val="41"/>
  </w:num>
  <w:num w:numId="45">
    <w:abstractNumId w:val="10"/>
  </w:num>
  <w:num w:numId="46">
    <w:abstractNumId w:val="9"/>
  </w:num>
  <w:num w:numId="47">
    <w:abstractNumId w:val="8"/>
  </w:num>
  <w:num w:numId="48">
    <w:abstractNumId w:val="25"/>
  </w:num>
  <w:num w:numId="49">
    <w:abstractNumId w:val="31"/>
  </w:num>
  <w:num w:numId="50">
    <w:abstractNumId w:val="17"/>
  </w:num>
  <w:num w:numId="51">
    <w:abstractNumId w:val="52"/>
  </w:num>
  <w:num w:numId="52">
    <w:abstractNumId w:val="50"/>
  </w:num>
  <w:num w:numId="53">
    <w:abstractNumId w:val="15"/>
  </w:num>
  <w:num w:numId="54">
    <w:abstractNumId w:val="39"/>
  </w:num>
  <w:num w:numId="55">
    <w:abstractNumId w:val="36"/>
  </w:num>
  <w:num w:numId="56">
    <w:abstractNumId w:val="30"/>
  </w:num>
  <w:num w:numId="57">
    <w:abstractNumId w:val="57"/>
  </w:num>
  <w:num w:numId="58">
    <w:abstractNumId w:val="20"/>
  </w:num>
  <w:num w:numId="59">
    <w:abstractNumId w:val="60"/>
  </w:num>
  <w:num w:numId="60">
    <w:abstractNumId w:val="24"/>
  </w:num>
  <w:num w:numId="61">
    <w:abstractNumId w:val="40"/>
  </w:num>
  <w:numIdMacAtCleanup w:val="60"/>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Viktorija Strajnar">
    <w15:presenceInfo w15:providerId="AD" w15:userId="S-1-5-21-883249467-966921291-1845911597-1305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1DEF"/>
    <w:rsid w:val="000001D2"/>
    <w:rsid w:val="00001308"/>
    <w:rsid w:val="000023E9"/>
    <w:rsid w:val="0000356F"/>
    <w:rsid w:val="0000665F"/>
    <w:rsid w:val="00012177"/>
    <w:rsid w:val="0001251C"/>
    <w:rsid w:val="00012628"/>
    <w:rsid w:val="0001313C"/>
    <w:rsid w:val="00014E14"/>
    <w:rsid w:val="00015413"/>
    <w:rsid w:val="000155D7"/>
    <w:rsid w:val="00015C56"/>
    <w:rsid w:val="00015DA5"/>
    <w:rsid w:val="00015EDA"/>
    <w:rsid w:val="00016062"/>
    <w:rsid w:val="000160A4"/>
    <w:rsid w:val="000167C2"/>
    <w:rsid w:val="0001699D"/>
    <w:rsid w:val="00017818"/>
    <w:rsid w:val="000206F2"/>
    <w:rsid w:val="00020838"/>
    <w:rsid w:val="00021912"/>
    <w:rsid w:val="000223C4"/>
    <w:rsid w:val="000226D3"/>
    <w:rsid w:val="000231B5"/>
    <w:rsid w:val="00023458"/>
    <w:rsid w:val="000236F0"/>
    <w:rsid w:val="00023AF9"/>
    <w:rsid w:val="000240A5"/>
    <w:rsid w:val="00024419"/>
    <w:rsid w:val="00026D05"/>
    <w:rsid w:val="00026DCA"/>
    <w:rsid w:val="000279B3"/>
    <w:rsid w:val="00027C0D"/>
    <w:rsid w:val="00027EDE"/>
    <w:rsid w:val="00030547"/>
    <w:rsid w:val="000316EB"/>
    <w:rsid w:val="000317BA"/>
    <w:rsid w:val="000333F7"/>
    <w:rsid w:val="00035153"/>
    <w:rsid w:val="00035B2B"/>
    <w:rsid w:val="0003641A"/>
    <w:rsid w:val="000372A0"/>
    <w:rsid w:val="0003779B"/>
    <w:rsid w:val="00037A31"/>
    <w:rsid w:val="00037A68"/>
    <w:rsid w:val="00037E00"/>
    <w:rsid w:val="0004012D"/>
    <w:rsid w:val="00042741"/>
    <w:rsid w:val="00044173"/>
    <w:rsid w:val="0004451C"/>
    <w:rsid w:val="00044915"/>
    <w:rsid w:val="000450B2"/>
    <w:rsid w:val="00045C28"/>
    <w:rsid w:val="00045E76"/>
    <w:rsid w:val="0005054E"/>
    <w:rsid w:val="00050857"/>
    <w:rsid w:val="00050911"/>
    <w:rsid w:val="00051F75"/>
    <w:rsid w:val="00051FBB"/>
    <w:rsid w:val="00052E2A"/>
    <w:rsid w:val="0005577F"/>
    <w:rsid w:val="00055F78"/>
    <w:rsid w:val="000564BE"/>
    <w:rsid w:val="00056943"/>
    <w:rsid w:val="00056C5C"/>
    <w:rsid w:val="00056C75"/>
    <w:rsid w:val="00057123"/>
    <w:rsid w:val="00057444"/>
    <w:rsid w:val="00061481"/>
    <w:rsid w:val="00061EDC"/>
    <w:rsid w:val="000638B6"/>
    <w:rsid w:val="000645B4"/>
    <w:rsid w:val="00067E87"/>
    <w:rsid w:val="00070622"/>
    <w:rsid w:val="00071AFA"/>
    <w:rsid w:val="00072EF4"/>
    <w:rsid w:val="00073240"/>
    <w:rsid w:val="00073431"/>
    <w:rsid w:val="00073663"/>
    <w:rsid w:val="00073698"/>
    <w:rsid w:val="00075118"/>
    <w:rsid w:val="00076A4D"/>
    <w:rsid w:val="0008177B"/>
    <w:rsid w:val="00082CFF"/>
    <w:rsid w:val="00082D19"/>
    <w:rsid w:val="000840A7"/>
    <w:rsid w:val="0009059D"/>
    <w:rsid w:val="00090CBD"/>
    <w:rsid w:val="000914CC"/>
    <w:rsid w:val="00091775"/>
    <w:rsid w:val="000930DA"/>
    <w:rsid w:val="00093669"/>
    <w:rsid w:val="000952C3"/>
    <w:rsid w:val="00095709"/>
    <w:rsid w:val="00095825"/>
    <w:rsid w:val="00095ECA"/>
    <w:rsid w:val="00096AC9"/>
    <w:rsid w:val="00096DB6"/>
    <w:rsid w:val="0009751F"/>
    <w:rsid w:val="000979A4"/>
    <w:rsid w:val="000979C3"/>
    <w:rsid w:val="000A09D6"/>
    <w:rsid w:val="000A0FF5"/>
    <w:rsid w:val="000A3475"/>
    <w:rsid w:val="000A426F"/>
    <w:rsid w:val="000A488D"/>
    <w:rsid w:val="000A4D0B"/>
    <w:rsid w:val="000A5530"/>
    <w:rsid w:val="000A5DE4"/>
    <w:rsid w:val="000A6517"/>
    <w:rsid w:val="000B0056"/>
    <w:rsid w:val="000B05EC"/>
    <w:rsid w:val="000B13BA"/>
    <w:rsid w:val="000B18E0"/>
    <w:rsid w:val="000B2077"/>
    <w:rsid w:val="000B219E"/>
    <w:rsid w:val="000B4152"/>
    <w:rsid w:val="000B5029"/>
    <w:rsid w:val="000B540B"/>
    <w:rsid w:val="000B54B9"/>
    <w:rsid w:val="000B55DF"/>
    <w:rsid w:val="000B5F81"/>
    <w:rsid w:val="000B64B0"/>
    <w:rsid w:val="000B6DFF"/>
    <w:rsid w:val="000B7115"/>
    <w:rsid w:val="000C01F1"/>
    <w:rsid w:val="000C2DEC"/>
    <w:rsid w:val="000C3D61"/>
    <w:rsid w:val="000C3E44"/>
    <w:rsid w:val="000C4538"/>
    <w:rsid w:val="000C5B25"/>
    <w:rsid w:val="000C625B"/>
    <w:rsid w:val="000C6335"/>
    <w:rsid w:val="000C67E8"/>
    <w:rsid w:val="000C6ACC"/>
    <w:rsid w:val="000C7DE4"/>
    <w:rsid w:val="000D074F"/>
    <w:rsid w:val="000D54C8"/>
    <w:rsid w:val="000D5E4B"/>
    <w:rsid w:val="000D6025"/>
    <w:rsid w:val="000D6B9A"/>
    <w:rsid w:val="000D78D2"/>
    <w:rsid w:val="000D79CA"/>
    <w:rsid w:val="000E09F3"/>
    <w:rsid w:val="000E0B57"/>
    <w:rsid w:val="000E115C"/>
    <w:rsid w:val="000E14A6"/>
    <w:rsid w:val="000E2BC0"/>
    <w:rsid w:val="000E4748"/>
    <w:rsid w:val="000E5949"/>
    <w:rsid w:val="000F09BE"/>
    <w:rsid w:val="000F0CD9"/>
    <w:rsid w:val="000F0DDB"/>
    <w:rsid w:val="000F4003"/>
    <w:rsid w:val="000F5352"/>
    <w:rsid w:val="000F57B0"/>
    <w:rsid w:val="000F60CA"/>
    <w:rsid w:val="000F711B"/>
    <w:rsid w:val="000F7498"/>
    <w:rsid w:val="000F762D"/>
    <w:rsid w:val="000F7D00"/>
    <w:rsid w:val="00102448"/>
    <w:rsid w:val="0010247F"/>
    <w:rsid w:val="00102870"/>
    <w:rsid w:val="00102C9E"/>
    <w:rsid w:val="00104B15"/>
    <w:rsid w:val="00104BC8"/>
    <w:rsid w:val="00104CD9"/>
    <w:rsid w:val="00104F4E"/>
    <w:rsid w:val="00105526"/>
    <w:rsid w:val="0010767A"/>
    <w:rsid w:val="00111517"/>
    <w:rsid w:val="00111666"/>
    <w:rsid w:val="001122D1"/>
    <w:rsid w:val="00113B4C"/>
    <w:rsid w:val="00114AE9"/>
    <w:rsid w:val="00114F70"/>
    <w:rsid w:val="00116932"/>
    <w:rsid w:val="0011693E"/>
    <w:rsid w:val="00120AEF"/>
    <w:rsid w:val="00120F46"/>
    <w:rsid w:val="00121952"/>
    <w:rsid w:val="00122C5A"/>
    <w:rsid w:val="0012357E"/>
    <w:rsid w:val="00123D39"/>
    <w:rsid w:val="0012468E"/>
    <w:rsid w:val="00125161"/>
    <w:rsid w:val="0012535E"/>
    <w:rsid w:val="00125B23"/>
    <w:rsid w:val="00125E51"/>
    <w:rsid w:val="00126387"/>
    <w:rsid w:val="00126781"/>
    <w:rsid w:val="00127979"/>
    <w:rsid w:val="00130144"/>
    <w:rsid w:val="001308C9"/>
    <w:rsid w:val="00131B4C"/>
    <w:rsid w:val="00133C02"/>
    <w:rsid w:val="00134FE4"/>
    <w:rsid w:val="00137BFF"/>
    <w:rsid w:val="00140CEE"/>
    <w:rsid w:val="00142098"/>
    <w:rsid w:val="00142AF7"/>
    <w:rsid w:val="00145287"/>
    <w:rsid w:val="001464B1"/>
    <w:rsid w:val="00147A95"/>
    <w:rsid w:val="00150045"/>
    <w:rsid w:val="001510FC"/>
    <w:rsid w:val="001516F2"/>
    <w:rsid w:val="001519FD"/>
    <w:rsid w:val="00151C97"/>
    <w:rsid w:val="00152BD9"/>
    <w:rsid w:val="0015431D"/>
    <w:rsid w:val="00155281"/>
    <w:rsid w:val="0016017B"/>
    <w:rsid w:val="001611EE"/>
    <w:rsid w:val="00161AB7"/>
    <w:rsid w:val="00161CA4"/>
    <w:rsid w:val="00162FB0"/>
    <w:rsid w:val="00163ADA"/>
    <w:rsid w:val="0016762C"/>
    <w:rsid w:val="001677C1"/>
    <w:rsid w:val="00167C54"/>
    <w:rsid w:val="00170136"/>
    <w:rsid w:val="00170954"/>
    <w:rsid w:val="00170BB3"/>
    <w:rsid w:val="00170D42"/>
    <w:rsid w:val="00171115"/>
    <w:rsid w:val="00171744"/>
    <w:rsid w:val="00171A5A"/>
    <w:rsid w:val="00171CBC"/>
    <w:rsid w:val="00171F79"/>
    <w:rsid w:val="0017295A"/>
    <w:rsid w:val="00174546"/>
    <w:rsid w:val="00177356"/>
    <w:rsid w:val="00177412"/>
    <w:rsid w:val="00180DBD"/>
    <w:rsid w:val="00181A32"/>
    <w:rsid w:val="00182886"/>
    <w:rsid w:val="00182EBB"/>
    <w:rsid w:val="00182F6B"/>
    <w:rsid w:val="00183218"/>
    <w:rsid w:val="00186341"/>
    <w:rsid w:val="0018699D"/>
    <w:rsid w:val="001876EF"/>
    <w:rsid w:val="00194127"/>
    <w:rsid w:val="0019418F"/>
    <w:rsid w:val="001941C1"/>
    <w:rsid w:val="00195099"/>
    <w:rsid w:val="0019634B"/>
    <w:rsid w:val="001975CB"/>
    <w:rsid w:val="001A061C"/>
    <w:rsid w:val="001A123C"/>
    <w:rsid w:val="001A1A19"/>
    <w:rsid w:val="001A2E08"/>
    <w:rsid w:val="001A35EA"/>
    <w:rsid w:val="001A39D7"/>
    <w:rsid w:val="001A47A6"/>
    <w:rsid w:val="001A4B01"/>
    <w:rsid w:val="001A4B7C"/>
    <w:rsid w:val="001A4C0C"/>
    <w:rsid w:val="001A53ED"/>
    <w:rsid w:val="001A5FC7"/>
    <w:rsid w:val="001A6391"/>
    <w:rsid w:val="001A7823"/>
    <w:rsid w:val="001A7C88"/>
    <w:rsid w:val="001B1BD8"/>
    <w:rsid w:val="001B1C19"/>
    <w:rsid w:val="001B37BC"/>
    <w:rsid w:val="001B47DB"/>
    <w:rsid w:val="001B4930"/>
    <w:rsid w:val="001B4996"/>
    <w:rsid w:val="001B4F54"/>
    <w:rsid w:val="001B5071"/>
    <w:rsid w:val="001B5DBA"/>
    <w:rsid w:val="001B6BB4"/>
    <w:rsid w:val="001B7531"/>
    <w:rsid w:val="001B7758"/>
    <w:rsid w:val="001B7EED"/>
    <w:rsid w:val="001C078F"/>
    <w:rsid w:val="001C0A29"/>
    <w:rsid w:val="001C0C19"/>
    <w:rsid w:val="001C0DDD"/>
    <w:rsid w:val="001C14E9"/>
    <w:rsid w:val="001C3115"/>
    <w:rsid w:val="001C37AD"/>
    <w:rsid w:val="001C4026"/>
    <w:rsid w:val="001C51CA"/>
    <w:rsid w:val="001C55E4"/>
    <w:rsid w:val="001C5888"/>
    <w:rsid w:val="001C5D26"/>
    <w:rsid w:val="001C6595"/>
    <w:rsid w:val="001D12C3"/>
    <w:rsid w:val="001D20B3"/>
    <w:rsid w:val="001D2804"/>
    <w:rsid w:val="001D296A"/>
    <w:rsid w:val="001D2FA8"/>
    <w:rsid w:val="001D411D"/>
    <w:rsid w:val="001D471F"/>
    <w:rsid w:val="001D5C4F"/>
    <w:rsid w:val="001D5F29"/>
    <w:rsid w:val="001D62A9"/>
    <w:rsid w:val="001D6BCE"/>
    <w:rsid w:val="001D70B0"/>
    <w:rsid w:val="001D7588"/>
    <w:rsid w:val="001D79BB"/>
    <w:rsid w:val="001D7EA4"/>
    <w:rsid w:val="001E015B"/>
    <w:rsid w:val="001E0A2A"/>
    <w:rsid w:val="001E0BF5"/>
    <w:rsid w:val="001E1099"/>
    <w:rsid w:val="001E15FD"/>
    <w:rsid w:val="001E1D4F"/>
    <w:rsid w:val="001E287A"/>
    <w:rsid w:val="001E30C0"/>
    <w:rsid w:val="001E3153"/>
    <w:rsid w:val="001E422B"/>
    <w:rsid w:val="001E454D"/>
    <w:rsid w:val="001F040A"/>
    <w:rsid w:val="001F1894"/>
    <w:rsid w:val="001F2253"/>
    <w:rsid w:val="001F2B0C"/>
    <w:rsid w:val="001F32DD"/>
    <w:rsid w:val="001F3532"/>
    <w:rsid w:val="001F46EF"/>
    <w:rsid w:val="001F5211"/>
    <w:rsid w:val="001F579C"/>
    <w:rsid w:val="001F67E3"/>
    <w:rsid w:val="001F7C3E"/>
    <w:rsid w:val="00201440"/>
    <w:rsid w:val="00202D85"/>
    <w:rsid w:val="00204876"/>
    <w:rsid w:val="00204FEB"/>
    <w:rsid w:val="00205819"/>
    <w:rsid w:val="0020603F"/>
    <w:rsid w:val="0020626A"/>
    <w:rsid w:val="0020650B"/>
    <w:rsid w:val="002065CD"/>
    <w:rsid w:val="00207F84"/>
    <w:rsid w:val="002131D6"/>
    <w:rsid w:val="00213AF6"/>
    <w:rsid w:val="00214B8A"/>
    <w:rsid w:val="00215308"/>
    <w:rsid w:val="00215A3C"/>
    <w:rsid w:val="00215D69"/>
    <w:rsid w:val="00216876"/>
    <w:rsid w:val="0021687C"/>
    <w:rsid w:val="00217DD3"/>
    <w:rsid w:val="00220F84"/>
    <w:rsid w:val="0022154A"/>
    <w:rsid w:val="002223CD"/>
    <w:rsid w:val="00222584"/>
    <w:rsid w:val="002225B4"/>
    <w:rsid w:val="0022291E"/>
    <w:rsid w:val="002252D5"/>
    <w:rsid w:val="002261E0"/>
    <w:rsid w:val="00227771"/>
    <w:rsid w:val="00230B11"/>
    <w:rsid w:val="00232CE9"/>
    <w:rsid w:val="00234405"/>
    <w:rsid w:val="00234A6F"/>
    <w:rsid w:val="00234BAD"/>
    <w:rsid w:val="00236602"/>
    <w:rsid w:val="00236C57"/>
    <w:rsid w:val="00240249"/>
    <w:rsid w:val="0024143A"/>
    <w:rsid w:val="00241A7C"/>
    <w:rsid w:val="002421FC"/>
    <w:rsid w:val="00242331"/>
    <w:rsid w:val="0024239F"/>
    <w:rsid w:val="00244EAF"/>
    <w:rsid w:val="00245E86"/>
    <w:rsid w:val="00246563"/>
    <w:rsid w:val="00246A4A"/>
    <w:rsid w:val="00246D77"/>
    <w:rsid w:val="0024742F"/>
    <w:rsid w:val="00247553"/>
    <w:rsid w:val="0025091A"/>
    <w:rsid w:val="00250AFE"/>
    <w:rsid w:val="002532C1"/>
    <w:rsid w:val="00253BBE"/>
    <w:rsid w:val="00254149"/>
    <w:rsid w:val="002552F7"/>
    <w:rsid w:val="00255FCC"/>
    <w:rsid w:val="00256F41"/>
    <w:rsid w:val="002616E7"/>
    <w:rsid w:val="00261C31"/>
    <w:rsid w:val="00261C59"/>
    <w:rsid w:val="00261CED"/>
    <w:rsid w:val="00262474"/>
    <w:rsid w:val="00262D26"/>
    <w:rsid w:val="00263FC3"/>
    <w:rsid w:val="00264770"/>
    <w:rsid w:val="002653CA"/>
    <w:rsid w:val="00265952"/>
    <w:rsid w:val="00265C08"/>
    <w:rsid w:val="0026783B"/>
    <w:rsid w:val="0027004D"/>
    <w:rsid w:val="002710BF"/>
    <w:rsid w:val="002740F3"/>
    <w:rsid w:val="0027445B"/>
    <w:rsid w:val="00274567"/>
    <w:rsid w:val="00274D08"/>
    <w:rsid w:val="00277AD1"/>
    <w:rsid w:val="00277FC4"/>
    <w:rsid w:val="002807A2"/>
    <w:rsid w:val="00281269"/>
    <w:rsid w:val="00281DC6"/>
    <w:rsid w:val="0028325D"/>
    <w:rsid w:val="00284A93"/>
    <w:rsid w:val="00286CF4"/>
    <w:rsid w:val="00290010"/>
    <w:rsid w:val="0029147C"/>
    <w:rsid w:val="0029161F"/>
    <w:rsid w:val="00291853"/>
    <w:rsid w:val="002920AD"/>
    <w:rsid w:val="00294A64"/>
    <w:rsid w:val="0029526B"/>
    <w:rsid w:val="002957E8"/>
    <w:rsid w:val="00295DFE"/>
    <w:rsid w:val="0029635C"/>
    <w:rsid w:val="00296D82"/>
    <w:rsid w:val="0029710E"/>
    <w:rsid w:val="0029742C"/>
    <w:rsid w:val="002A000C"/>
    <w:rsid w:val="002A14CD"/>
    <w:rsid w:val="002A1A86"/>
    <w:rsid w:val="002A4913"/>
    <w:rsid w:val="002A4AED"/>
    <w:rsid w:val="002A4EDD"/>
    <w:rsid w:val="002A5B21"/>
    <w:rsid w:val="002A61BB"/>
    <w:rsid w:val="002A6810"/>
    <w:rsid w:val="002A7005"/>
    <w:rsid w:val="002A76FC"/>
    <w:rsid w:val="002A7B73"/>
    <w:rsid w:val="002B04CB"/>
    <w:rsid w:val="002B1A49"/>
    <w:rsid w:val="002B1ADB"/>
    <w:rsid w:val="002B30BE"/>
    <w:rsid w:val="002B30F0"/>
    <w:rsid w:val="002B3DFA"/>
    <w:rsid w:val="002B52D4"/>
    <w:rsid w:val="002B5306"/>
    <w:rsid w:val="002B65A9"/>
    <w:rsid w:val="002B6CD1"/>
    <w:rsid w:val="002B75C4"/>
    <w:rsid w:val="002B7E0B"/>
    <w:rsid w:val="002C17AB"/>
    <w:rsid w:val="002C35AF"/>
    <w:rsid w:val="002C3719"/>
    <w:rsid w:val="002C3A1C"/>
    <w:rsid w:val="002C3C25"/>
    <w:rsid w:val="002C3E1B"/>
    <w:rsid w:val="002C5BEC"/>
    <w:rsid w:val="002C5C42"/>
    <w:rsid w:val="002C63B9"/>
    <w:rsid w:val="002C6CB9"/>
    <w:rsid w:val="002D0303"/>
    <w:rsid w:val="002D3180"/>
    <w:rsid w:val="002D551F"/>
    <w:rsid w:val="002D64A4"/>
    <w:rsid w:val="002D7F75"/>
    <w:rsid w:val="002E0D36"/>
    <w:rsid w:val="002E0E16"/>
    <w:rsid w:val="002E135B"/>
    <w:rsid w:val="002E266C"/>
    <w:rsid w:val="002E39AE"/>
    <w:rsid w:val="002E46C0"/>
    <w:rsid w:val="002E51C6"/>
    <w:rsid w:val="002E5E3C"/>
    <w:rsid w:val="002E6C8F"/>
    <w:rsid w:val="002E76B2"/>
    <w:rsid w:val="002E7C38"/>
    <w:rsid w:val="002E7C6F"/>
    <w:rsid w:val="002E7D8F"/>
    <w:rsid w:val="002F06F8"/>
    <w:rsid w:val="002F1174"/>
    <w:rsid w:val="002F28E5"/>
    <w:rsid w:val="002F376B"/>
    <w:rsid w:val="002F3EAC"/>
    <w:rsid w:val="002F49D8"/>
    <w:rsid w:val="002F7A0E"/>
    <w:rsid w:val="002F7F26"/>
    <w:rsid w:val="00300092"/>
    <w:rsid w:val="003006DB"/>
    <w:rsid w:val="0030228E"/>
    <w:rsid w:val="00303F0E"/>
    <w:rsid w:val="003041EF"/>
    <w:rsid w:val="003057AC"/>
    <w:rsid w:val="00305ECA"/>
    <w:rsid w:val="00305F99"/>
    <w:rsid w:val="00307E40"/>
    <w:rsid w:val="003106E9"/>
    <w:rsid w:val="00311A27"/>
    <w:rsid w:val="00311AEA"/>
    <w:rsid w:val="00311FF2"/>
    <w:rsid w:val="00312592"/>
    <w:rsid w:val="00314A37"/>
    <w:rsid w:val="00315691"/>
    <w:rsid w:val="00317A19"/>
    <w:rsid w:val="0032177B"/>
    <w:rsid w:val="00321E1D"/>
    <w:rsid w:val="003220E8"/>
    <w:rsid w:val="00323B0E"/>
    <w:rsid w:val="00324126"/>
    <w:rsid w:val="00324EA4"/>
    <w:rsid w:val="00330EDA"/>
    <w:rsid w:val="0033175B"/>
    <w:rsid w:val="00332774"/>
    <w:rsid w:val="0033291C"/>
    <w:rsid w:val="00333CC8"/>
    <w:rsid w:val="00333E0F"/>
    <w:rsid w:val="0033563F"/>
    <w:rsid w:val="00340288"/>
    <w:rsid w:val="00340427"/>
    <w:rsid w:val="00343ECF"/>
    <w:rsid w:val="00344ACA"/>
    <w:rsid w:val="00344B52"/>
    <w:rsid w:val="00344D95"/>
    <w:rsid w:val="00347B76"/>
    <w:rsid w:val="00347CF7"/>
    <w:rsid w:val="00347E64"/>
    <w:rsid w:val="003507E0"/>
    <w:rsid w:val="00350DCF"/>
    <w:rsid w:val="0035227C"/>
    <w:rsid w:val="0035574B"/>
    <w:rsid w:val="00356B8A"/>
    <w:rsid w:val="00360E90"/>
    <w:rsid w:val="0036120B"/>
    <w:rsid w:val="00361293"/>
    <w:rsid w:val="00363130"/>
    <w:rsid w:val="003634D2"/>
    <w:rsid w:val="003635F9"/>
    <w:rsid w:val="00363CDC"/>
    <w:rsid w:val="00364816"/>
    <w:rsid w:val="00364935"/>
    <w:rsid w:val="00364FD7"/>
    <w:rsid w:val="003659E5"/>
    <w:rsid w:val="00366E37"/>
    <w:rsid w:val="00366EDC"/>
    <w:rsid w:val="0037103F"/>
    <w:rsid w:val="003711C4"/>
    <w:rsid w:val="0037271A"/>
    <w:rsid w:val="00372C98"/>
    <w:rsid w:val="003737B4"/>
    <w:rsid w:val="003758C0"/>
    <w:rsid w:val="00375DE0"/>
    <w:rsid w:val="00380732"/>
    <w:rsid w:val="00381705"/>
    <w:rsid w:val="0038225A"/>
    <w:rsid w:val="003822AF"/>
    <w:rsid w:val="00382D23"/>
    <w:rsid w:val="003835D3"/>
    <w:rsid w:val="003852BA"/>
    <w:rsid w:val="003856C7"/>
    <w:rsid w:val="00387121"/>
    <w:rsid w:val="00387B3C"/>
    <w:rsid w:val="00391557"/>
    <w:rsid w:val="00391DEF"/>
    <w:rsid w:val="003926A5"/>
    <w:rsid w:val="003927A8"/>
    <w:rsid w:val="0039626C"/>
    <w:rsid w:val="00396F49"/>
    <w:rsid w:val="003971B2"/>
    <w:rsid w:val="00397B64"/>
    <w:rsid w:val="003A088B"/>
    <w:rsid w:val="003A09A1"/>
    <w:rsid w:val="003A1382"/>
    <w:rsid w:val="003A4536"/>
    <w:rsid w:val="003A4D4D"/>
    <w:rsid w:val="003A6E05"/>
    <w:rsid w:val="003A6F0D"/>
    <w:rsid w:val="003A730D"/>
    <w:rsid w:val="003B0A2B"/>
    <w:rsid w:val="003B1634"/>
    <w:rsid w:val="003B17AF"/>
    <w:rsid w:val="003B229A"/>
    <w:rsid w:val="003B3C47"/>
    <w:rsid w:val="003B45D5"/>
    <w:rsid w:val="003B6C96"/>
    <w:rsid w:val="003B6FDA"/>
    <w:rsid w:val="003C10CA"/>
    <w:rsid w:val="003C312B"/>
    <w:rsid w:val="003C3B5B"/>
    <w:rsid w:val="003C5E63"/>
    <w:rsid w:val="003C5EEA"/>
    <w:rsid w:val="003C7484"/>
    <w:rsid w:val="003C7CA2"/>
    <w:rsid w:val="003C7D0A"/>
    <w:rsid w:val="003D0389"/>
    <w:rsid w:val="003D0F01"/>
    <w:rsid w:val="003D1ED4"/>
    <w:rsid w:val="003D2636"/>
    <w:rsid w:val="003D4C49"/>
    <w:rsid w:val="003D5458"/>
    <w:rsid w:val="003D5A9B"/>
    <w:rsid w:val="003D6152"/>
    <w:rsid w:val="003D6233"/>
    <w:rsid w:val="003E1132"/>
    <w:rsid w:val="003E1788"/>
    <w:rsid w:val="003E1BC5"/>
    <w:rsid w:val="003E1E60"/>
    <w:rsid w:val="003E29BA"/>
    <w:rsid w:val="003E2C00"/>
    <w:rsid w:val="003E2DFC"/>
    <w:rsid w:val="003E52A8"/>
    <w:rsid w:val="003E61B2"/>
    <w:rsid w:val="003E6E47"/>
    <w:rsid w:val="003E77A3"/>
    <w:rsid w:val="003F06E9"/>
    <w:rsid w:val="003F3413"/>
    <w:rsid w:val="003F457D"/>
    <w:rsid w:val="003F57DB"/>
    <w:rsid w:val="003F5998"/>
    <w:rsid w:val="003F5A32"/>
    <w:rsid w:val="00400BF7"/>
    <w:rsid w:val="00401CE6"/>
    <w:rsid w:val="00402091"/>
    <w:rsid w:val="00402159"/>
    <w:rsid w:val="00402C51"/>
    <w:rsid w:val="00402C90"/>
    <w:rsid w:val="00402DFE"/>
    <w:rsid w:val="00402F44"/>
    <w:rsid w:val="00404BE3"/>
    <w:rsid w:val="00410718"/>
    <w:rsid w:val="00411A94"/>
    <w:rsid w:val="00411B98"/>
    <w:rsid w:val="00412773"/>
    <w:rsid w:val="00412887"/>
    <w:rsid w:val="004132B0"/>
    <w:rsid w:val="00415BAC"/>
    <w:rsid w:val="00416851"/>
    <w:rsid w:val="00416891"/>
    <w:rsid w:val="00417373"/>
    <w:rsid w:val="004175F3"/>
    <w:rsid w:val="00421116"/>
    <w:rsid w:val="00421A33"/>
    <w:rsid w:val="00421F11"/>
    <w:rsid w:val="00422361"/>
    <w:rsid w:val="00422FC5"/>
    <w:rsid w:val="0042344D"/>
    <w:rsid w:val="0042398C"/>
    <w:rsid w:val="004245BD"/>
    <w:rsid w:val="004249C5"/>
    <w:rsid w:val="00425990"/>
    <w:rsid w:val="004263EC"/>
    <w:rsid w:val="00426C9A"/>
    <w:rsid w:val="00426EC1"/>
    <w:rsid w:val="004275F0"/>
    <w:rsid w:val="00427C92"/>
    <w:rsid w:val="00427CE0"/>
    <w:rsid w:val="004300E3"/>
    <w:rsid w:val="00430AA4"/>
    <w:rsid w:val="00431B75"/>
    <w:rsid w:val="00436694"/>
    <w:rsid w:val="00437329"/>
    <w:rsid w:val="0043739E"/>
    <w:rsid w:val="00440B31"/>
    <w:rsid w:val="0044132E"/>
    <w:rsid w:val="00441BD3"/>
    <w:rsid w:val="004433B7"/>
    <w:rsid w:val="00444221"/>
    <w:rsid w:val="004448EE"/>
    <w:rsid w:val="0044493C"/>
    <w:rsid w:val="004455A9"/>
    <w:rsid w:val="00446F90"/>
    <w:rsid w:val="00452855"/>
    <w:rsid w:val="00453764"/>
    <w:rsid w:val="00454F93"/>
    <w:rsid w:val="004552C1"/>
    <w:rsid w:val="00455D3A"/>
    <w:rsid w:val="00456255"/>
    <w:rsid w:val="00456BB3"/>
    <w:rsid w:val="0046174E"/>
    <w:rsid w:val="00461ED0"/>
    <w:rsid w:val="004625CA"/>
    <w:rsid w:val="00462D4D"/>
    <w:rsid w:val="00462D85"/>
    <w:rsid w:val="00463405"/>
    <w:rsid w:val="00465515"/>
    <w:rsid w:val="004657D3"/>
    <w:rsid w:val="00467112"/>
    <w:rsid w:val="0046728E"/>
    <w:rsid w:val="004675D5"/>
    <w:rsid w:val="00467AE0"/>
    <w:rsid w:val="00467C44"/>
    <w:rsid w:val="004703C3"/>
    <w:rsid w:val="00473D86"/>
    <w:rsid w:val="0047449E"/>
    <w:rsid w:val="00474C35"/>
    <w:rsid w:val="00475A21"/>
    <w:rsid w:val="00475D07"/>
    <w:rsid w:val="0047611D"/>
    <w:rsid w:val="0047624B"/>
    <w:rsid w:val="0047631C"/>
    <w:rsid w:val="00476404"/>
    <w:rsid w:val="0047654D"/>
    <w:rsid w:val="004771E1"/>
    <w:rsid w:val="0048013A"/>
    <w:rsid w:val="00480CF3"/>
    <w:rsid w:val="004836EC"/>
    <w:rsid w:val="00484ABD"/>
    <w:rsid w:val="0048509B"/>
    <w:rsid w:val="004850F9"/>
    <w:rsid w:val="004852E4"/>
    <w:rsid w:val="004853F5"/>
    <w:rsid w:val="00486545"/>
    <w:rsid w:val="004868A1"/>
    <w:rsid w:val="00487279"/>
    <w:rsid w:val="00487F94"/>
    <w:rsid w:val="00490688"/>
    <w:rsid w:val="004909AB"/>
    <w:rsid w:val="00491159"/>
    <w:rsid w:val="004916FC"/>
    <w:rsid w:val="00491CDD"/>
    <w:rsid w:val="00492305"/>
    <w:rsid w:val="00492D40"/>
    <w:rsid w:val="004A003E"/>
    <w:rsid w:val="004A0D1D"/>
    <w:rsid w:val="004A1F08"/>
    <w:rsid w:val="004A25E5"/>
    <w:rsid w:val="004A4BED"/>
    <w:rsid w:val="004A4C97"/>
    <w:rsid w:val="004A556B"/>
    <w:rsid w:val="004A577A"/>
    <w:rsid w:val="004A57A9"/>
    <w:rsid w:val="004A636C"/>
    <w:rsid w:val="004A699A"/>
    <w:rsid w:val="004B02EB"/>
    <w:rsid w:val="004B035C"/>
    <w:rsid w:val="004B04EA"/>
    <w:rsid w:val="004B0A83"/>
    <w:rsid w:val="004B0CF7"/>
    <w:rsid w:val="004B1B83"/>
    <w:rsid w:val="004B3C6F"/>
    <w:rsid w:val="004B3DAD"/>
    <w:rsid w:val="004B4338"/>
    <w:rsid w:val="004B4808"/>
    <w:rsid w:val="004B5329"/>
    <w:rsid w:val="004B587B"/>
    <w:rsid w:val="004B614D"/>
    <w:rsid w:val="004B6D79"/>
    <w:rsid w:val="004B6FEE"/>
    <w:rsid w:val="004C1F7C"/>
    <w:rsid w:val="004C5F70"/>
    <w:rsid w:val="004C65F8"/>
    <w:rsid w:val="004D09CA"/>
    <w:rsid w:val="004D0DC1"/>
    <w:rsid w:val="004D161F"/>
    <w:rsid w:val="004D16ED"/>
    <w:rsid w:val="004D4EB5"/>
    <w:rsid w:val="004D4F17"/>
    <w:rsid w:val="004D5356"/>
    <w:rsid w:val="004D59E8"/>
    <w:rsid w:val="004D7E29"/>
    <w:rsid w:val="004D7FAB"/>
    <w:rsid w:val="004E0020"/>
    <w:rsid w:val="004E0A08"/>
    <w:rsid w:val="004E2D0B"/>
    <w:rsid w:val="004E2DDB"/>
    <w:rsid w:val="004E341D"/>
    <w:rsid w:val="004E3642"/>
    <w:rsid w:val="004E376C"/>
    <w:rsid w:val="004E3D94"/>
    <w:rsid w:val="004E4055"/>
    <w:rsid w:val="004E4321"/>
    <w:rsid w:val="004E45C9"/>
    <w:rsid w:val="004E4EE7"/>
    <w:rsid w:val="004E5C19"/>
    <w:rsid w:val="004E6063"/>
    <w:rsid w:val="004E6121"/>
    <w:rsid w:val="004E67FF"/>
    <w:rsid w:val="004E7D23"/>
    <w:rsid w:val="004E7D29"/>
    <w:rsid w:val="004F0E1F"/>
    <w:rsid w:val="004F189F"/>
    <w:rsid w:val="004F211F"/>
    <w:rsid w:val="004F3490"/>
    <w:rsid w:val="004F57E9"/>
    <w:rsid w:val="004F69D7"/>
    <w:rsid w:val="004F74D1"/>
    <w:rsid w:val="00500374"/>
    <w:rsid w:val="005026F3"/>
    <w:rsid w:val="005028FF"/>
    <w:rsid w:val="0050326E"/>
    <w:rsid w:val="00505229"/>
    <w:rsid w:val="00505578"/>
    <w:rsid w:val="0050712A"/>
    <w:rsid w:val="00507650"/>
    <w:rsid w:val="0050773D"/>
    <w:rsid w:val="0051008A"/>
    <w:rsid w:val="0051084D"/>
    <w:rsid w:val="0051154A"/>
    <w:rsid w:val="00511F70"/>
    <w:rsid w:val="0051274B"/>
    <w:rsid w:val="00512895"/>
    <w:rsid w:val="0051300C"/>
    <w:rsid w:val="00513B47"/>
    <w:rsid w:val="00516114"/>
    <w:rsid w:val="00516A5D"/>
    <w:rsid w:val="00517F18"/>
    <w:rsid w:val="00520112"/>
    <w:rsid w:val="00520E15"/>
    <w:rsid w:val="005225D2"/>
    <w:rsid w:val="00524482"/>
    <w:rsid w:val="005245C4"/>
    <w:rsid w:val="00525998"/>
    <w:rsid w:val="00525EC5"/>
    <w:rsid w:val="0052651A"/>
    <w:rsid w:val="00527712"/>
    <w:rsid w:val="00527B5D"/>
    <w:rsid w:val="005307A0"/>
    <w:rsid w:val="00531669"/>
    <w:rsid w:val="0053283C"/>
    <w:rsid w:val="005334E4"/>
    <w:rsid w:val="00533B55"/>
    <w:rsid w:val="00533F51"/>
    <w:rsid w:val="005364AF"/>
    <w:rsid w:val="00536BF2"/>
    <w:rsid w:val="00536CEA"/>
    <w:rsid w:val="005372F8"/>
    <w:rsid w:val="00537320"/>
    <w:rsid w:val="00537B55"/>
    <w:rsid w:val="0054060B"/>
    <w:rsid w:val="00540635"/>
    <w:rsid w:val="005410D4"/>
    <w:rsid w:val="005419C0"/>
    <w:rsid w:val="00542129"/>
    <w:rsid w:val="0054310A"/>
    <w:rsid w:val="00543A42"/>
    <w:rsid w:val="0054504C"/>
    <w:rsid w:val="00545B01"/>
    <w:rsid w:val="00546120"/>
    <w:rsid w:val="0054685D"/>
    <w:rsid w:val="005502B4"/>
    <w:rsid w:val="005538F8"/>
    <w:rsid w:val="00554433"/>
    <w:rsid w:val="005548D5"/>
    <w:rsid w:val="00554AAA"/>
    <w:rsid w:val="00556E13"/>
    <w:rsid w:val="00556FA0"/>
    <w:rsid w:val="00557138"/>
    <w:rsid w:val="00557621"/>
    <w:rsid w:val="00560B17"/>
    <w:rsid w:val="00560EC3"/>
    <w:rsid w:val="00561715"/>
    <w:rsid w:val="0056510A"/>
    <w:rsid w:val="005658F5"/>
    <w:rsid w:val="005663F6"/>
    <w:rsid w:val="00567F04"/>
    <w:rsid w:val="00570D8C"/>
    <w:rsid w:val="00571541"/>
    <w:rsid w:val="005719B6"/>
    <w:rsid w:val="00572314"/>
    <w:rsid w:val="00573E4D"/>
    <w:rsid w:val="0057443B"/>
    <w:rsid w:val="00574FE5"/>
    <w:rsid w:val="005750A9"/>
    <w:rsid w:val="00575625"/>
    <w:rsid w:val="00576A61"/>
    <w:rsid w:val="00577890"/>
    <w:rsid w:val="005818D2"/>
    <w:rsid w:val="005828C3"/>
    <w:rsid w:val="005845FB"/>
    <w:rsid w:val="0058485C"/>
    <w:rsid w:val="005853C7"/>
    <w:rsid w:val="0058589C"/>
    <w:rsid w:val="00586183"/>
    <w:rsid w:val="00587BE0"/>
    <w:rsid w:val="00587C0D"/>
    <w:rsid w:val="00587EC7"/>
    <w:rsid w:val="005908EC"/>
    <w:rsid w:val="00590CB1"/>
    <w:rsid w:val="00591060"/>
    <w:rsid w:val="00592342"/>
    <w:rsid w:val="00592867"/>
    <w:rsid w:val="0059296C"/>
    <w:rsid w:val="00593F1B"/>
    <w:rsid w:val="005942BD"/>
    <w:rsid w:val="005942C2"/>
    <w:rsid w:val="00594404"/>
    <w:rsid w:val="0059599D"/>
    <w:rsid w:val="00595C04"/>
    <w:rsid w:val="00597B9C"/>
    <w:rsid w:val="005A0381"/>
    <w:rsid w:val="005A23D3"/>
    <w:rsid w:val="005A25C5"/>
    <w:rsid w:val="005A26A1"/>
    <w:rsid w:val="005A2C9A"/>
    <w:rsid w:val="005A394E"/>
    <w:rsid w:val="005A4179"/>
    <w:rsid w:val="005A4350"/>
    <w:rsid w:val="005A637A"/>
    <w:rsid w:val="005B02BC"/>
    <w:rsid w:val="005B09CE"/>
    <w:rsid w:val="005B12CA"/>
    <w:rsid w:val="005B2764"/>
    <w:rsid w:val="005B2F55"/>
    <w:rsid w:val="005B3465"/>
    <w:rsid w:val="005B4B1A"/>
    <w:rsid w:val="005B4F36"/>
    <w:rsid w:val="005B5278"/>
    <w:rsid w:val="005B5E72"/>
    <w:rsid w:val="005B6BB5"/>
    <w:rsid w:val="005B7F73"/>
    <w:rsid w:val="005C168E"/>
    <w:rsid w:val="005C3BCD"/>
    <w:rsid w:val="005C4118"/>
    <w:rsid w:val="005C4AB1"/>
    <w:rsid w:val="005C58B4"/>
    <w:rsid w:val="005C7F7D"/>
    <w:rsid w:val="005C7FE8"/>
    <w:rsid w:val="005D12AD"/>
    <w:rsid w:val="005D16DB"/>
    <w:rsid w:val="005D1865"/>
    <w:rsid w:val="005D2B1D"/>
    <w:rsid w:val="005D3091"/>
    <w:rsid w:val="005D35E0"/>
    <w:rsid w:val="005D3625"/>
    <w:rsid w:val="005D39BE"/>
    <w:rsid w:val="005D3D7B"/>
    <w:rsid w:val="005D41F3"/>
    <w:rsid w:val="005D44F2"/>
    <w:rsid w:val="005D4866"/>
    <w:rsid w:val="005D50B5"/>
    <w:rsid w:val="005D5336"/>
    <w:rsid w:val="005D5CD7"/>
    <w:rsid w:val="005D6776"/>
    <w:rsid w:val="005D7045"/>
    <w:rsid w:val="005D7518"/>
    <w:rsid w:val="005D75FD"/>
    <w:rsid w:val="005D7AA5"/>
    <w:rsid w:val="005E0C14"/>
    <w:rsid w:val="005E0FF4"/>
    <w:rsid w:val="005E16ED"/>
    <w:rsid w:val="005E1EB0"/>
    <w:rsid w:val="005E22C1"/>
    <w:rsid w:val="005E3307"/>
    <w:rsid w:val="005E3D28"/>
    <w:rsid w:val="005E5113"/>
    <w:rsid w:val="005E6021"/>
    <w:rsid w:val="005E7238"/>
    <w:rsid w:val="005F0468"/>
    <w:rsid w:val="005F23D2"/>
    <w:rsid w:val="005F2FD5"/>
    <w:rsid w:val="005F3B71"/>
    <w:rsid w:val="005F3FD0"/>
    <w:rsid w:val="005F4911"/>
    <w:rsid w:val="005F554D"/>
    <w:rsid w:val="005F6C60"/>
    <w:rsid w:val="005F71F9"/>
    <w:rsid w:val="0060274D"/>
    <w:rsid w:val="00603729"/>
    <w:rsid w:val="0060470C"/>
    <w:rsid w:val="00605064"/>
    <w:rsid w:val="00605204"/>
    <w:rsid w:val="00605339"/>
    <w:rsid w:val="00605AE7"/>
    <w:rsid w:val="0060726F"/>
    <w:rsid w:val="00607F45"/>
    <w:rsid w:val="00611780"/>
    <w:rsid w:val="006119F6"/>
    <w:rsid w:val="00613B0A"/>
    <w:rsid w:val="00615D77"/>
    <w:rsid w:val="00615E06"/>
    <w:rsid w:val="0061612D"/>
    <w:rsid w:val="00616B08"/>
    <w:rsid w:val="00616FF9"/>
    <w:rsid w:val="00622688"/>
    <w:rsid w:val="0062390E"/>
    <w:rsid w:val="00624570"/>
    <w:rsid w:val="00624861"/>
    <w:rsid w:val="00627042"/>
    <w:rsid w:val="00627AA2"/>
    <w:rsid w:val="006302B3"/>
    <w:rsid w:val="006310E8"/>
    <w:rsid w:val="006329C8"/>
    <w:rsid w:val="00632BE4"/>
    <w:rsid w:val="00632D37"/>
    <w:rsid w:val="006333F4"/>
    <w:rsid w:val="00633BF6"/>
    <w:rsid w:val="00635936"/>
    <w:rsid w:val="00636D06"/>
    <w:rsid w:val="00642A83"/>
    <w:rsid w:val="00643392"/>
    <w:rsid w:val="0064364F"/>
    <w:rsid w:val="00644B84"/>
    <w:rsid w:val="00645C27"/>
    <w:rsid w:val="00646122"/>
    <w:rsid w:val="006501CA"/>
    <w:rsid w:val="00651637"/>
    <w:rsid w:val="00651A29"/>
    <w:rsid w:val="00652260"/>
    <w:rsid w:val="00652922"/>
    <w:rsid w:val="006537C7"/>
    <w:rsid w:val="00654797"/>
    <w:rsid w:val="00654859"/>
    <w:rsid w:val="00656A14"/>
    <w:rsid w:val="00657AC0"/>
    <w:rsid w:val="00657C9D"/>
    <w:rsid w:val="00660009"/>
    <w:rsid w:val="00661803"/>
    <w:rsid w:val="00662D7C"/>
    <w:rsid w:val="0066425D"/>
    <w:rsid w:val="00664B88"/>
    <w:rsid w:val="00665A47"/>
    <w:rsid w:val="00665F57"/>
    <w:rsid w:val="00666571"/>
    <w:rsid w:val="00666FFE"/>
    <w:rsid w:val="00667FC6"/>
    <w:rsid w:val="00670661"/>
    <w:rsid w:val="00670AF3"/>
    <w:rsid w:val="00671036"/>
    <w:rsid w:val="0067147B"/>
    <w:rsid w:val="00671485"/>
    <w:rsid w:val="00671B1E"/>
    <w:rsid w:val="0067239B"/>
    <w:rsid w:val="00672EB8"/>
    <w:rsid w:val="00676128"/>
    <w:rsid w:val="006761A9"/>
    <w:rsid w:val="00676891"/>
    <w:rsid w:val="00677881"/>
    <w:rsid w:val="00677BAB"/>
    <w:rsid w:val="0068006F"/>
    <w:rsid w:val="006802A6"/>
    <w:rsid w:val="00681956"/>
    <w:rsid w:val="00682E71"/>
    <w:rsid w:val="00683417"/>
    <w:rsid w:val="006839E2"/>
    <w:rsid w:val="00684395"/>
    <w:rsid w:val="00684C33"/>
    <w:rsid w:val="00684DD0"/>
    <w:rsid w:val="00684DFD"/>
    <w:rsid w:val="0068611E"/>
    <w:rsid w:val="00686ACF"/>
    <w:rsid w:val="0068747B"/>
    <w:rsid w:val="00690792"/>
    <w:rsid w:val="00690D14"/>
    <w:rsid w:val="00693B1F"/>
    <w:rsid w:val="00694B1A"/>
    <w:rsid w:val="00696D37"/>
    <w:rsid w:val="00697B24"/>
    <w:rsid w:val="006A2A3B"/>
    <w:rsid w:val="006A4C9C"/>
    <w:rsid w:val="006A5BB1"/>
    <w:rsid w:val="006A5FCB"/>
    <w:rsid w:val="006A602F"/>
    <w:rsid w:val="006A7570"/>
    <w:rsid w:val="006A7811"/>
    <w:rsid w:val="006B00EC"/>
    <w:rsid w:val="006B0996"/>
    <w:rsid w:val="006B0CC4"/>
    <w:rsid w:val="006B1099"/>
    <w:rsid w:val="006B20CB"/>
    <w:rsid w:val="006B36AA"/>
    <w:rsid w:val="006B40FC"/>
    <w:rsid w:val="006B4579"/>
    <w:rsid w:val="006B5C49"/>
    <w:rsid w:val="006B6C39"/>
    <w:rsid w:val="006B6E08"/>
    <w:rsid w:val="006B71C8"/>
    <w:rsid w:val="006B7900"/>
    <w:rsid w:val="006C0FB5"/>
    <w:rsid w:val="006C198D"/>
    <w:rsid w:val="006C204B"/>
    <w:rsid w:val="006C2D48"/>
    <w:rsid w:val="006C3A74"/>
    <w:rsid w:val="006C4767"/>
    <w:rsid w:val="006C5252"/>
    <w:rsid w:val="006C5A97"/>
    <w:rsid w:val="006C7CA5"/>
    <w:rsid w:val="006D112F"/>
    <w:rsid w:val="006D1E00"/>
    <w:rsid w:val="006D236E"/>
    <w:rsid w:val="006D466B"/>
    <w:rsid w:val="006D4D6C"/>
    <w:rsid w:val="006D509D"/>
    <w:rsid w:val="006D77F6"/>
    <w:rsid w:val="006D7EE5"/>
    <w:rsid w:val="006E0067"/>
    <w:rsid w:val="006E0568"/>
    <w:rsid w:val="006E0BC0"/>
    <w:rsid w:val="006E2185"/>
    <w:rsid w:val="006E29CB"/>
    <w:rsid w:val="006E2F07"/>
    <w:rsid w:val="006E3241"/>
    <w:rsid w:val="006E37F0"/>
    <w:rsid w:val="006E38A5"/>
    <w:rsid w:val="006E5CAF"/>
    <w:rsid w:val="006F0BEB"/>
    <w:rsid w:val="006F0C48"/>
    <w:rsid w:val="006F0DE2"/>
    <w:rsid w:val="006F23C8"/>
    <w:rsid w:val="006F2707"/>
    <w:rsid w:val="006F3863"/>
    <w:rsid w:val="006F4471"/>
    <w:rsid w:val="006F4D21"/>
    <w:rsid w:val="006F5743"/>
    <w:rsid w:val="006F5B49"/>
    <w:rsid w:val="006F6245"/>
    <w:rsid w:val="006F76BD"/>
    <w:rsid w:val="0070022E"/>
    <w:rsid w:val="00700339"/>
    <w:rsid w:val="0070143C"/>
    <w:rsid w:val="00702906"/>
    <w:rsid w:val="00703045"/>
    <w:rsid w:val="0070316E"/>
    <w:rsid w:val="00706154"/>
    <w:rsid w:val="0071090E"/>
    <w:rsid w:val="00711130"/>
    <w:rsid w:val="00711750"/>
    <w:rsid w:val="007121C6"/>
    <w:rsid w:val="007134AC"/>
    <w:rsid w:val="00713F74"/>
    <w:rsid w:val="00714814"/>
    <w:rsid w:val="0071540B"/>
    <w:rsid w:val="00716604"/>
    <w:rsid w:val="00716D1C"/>
    <w:rsid w:val="0071723D"/>
    <w:rsid w:val="00717425"/>
    <w:rsid w:val="00717499"/>
    <w:rsid w:val="00717576"/>
    <w:rsid w:val="00720AD3"/>
    <w:rsid w:val="00720F9C"/>
    <w:rsid w:val="007214F5"/>
    <w:rsid w:val="00721E7D"/>
    <w:rsid w:val="00722258"/>
    <w:rsid w:val="00723F3C"/>
    <w:rsid w:val="00725134"/>
    <w:rsid w:val="00725806"/>
    <w:rsid w:val="00726DC6"/>
    <w:rsid w:val="00727427"/>
    <w:rsid w:val="00727F1A"/>
    <w:rsid w:val="00730519"/>
    <w:rsid w:val="0073128F"/>
    <w:rsid w:val="00731776"/>
    <w:rsid w:val="00732A9E"/>
    <w:rsid w:val="00733B9A"/>
    <w:rsid w:val="007347E9"/>
    <w:rsid w:val="00735CF9"/>
    <w:rsid w:val="00736B06"/>
    <w:rsid w:val="0073742B"/>
    <w:rsid w:val="00737900"/>
    <w:rsid w:val="00741B83"/>
    <w:rsid w:val="00741E7A"/>
    <w:rsid w:val="00742486"/>
    <w:rsid w:val="0074295C"/>
    <w:rsid w:val="00743BB4"/>
    <w:rsid w:val="00746F9F"/>
    <w:rsid w:val="0074791D"/>
    <w:rsid w:val="00747D48"/>
    <w:rsid w:val="00751A0C"/>
    <w:rsid w:val="00751D15"/>
    <w:rsid w:val="007530DA"/>
    <w:rsid w:val="00753B83"/>
    <w:rsid w:val="00754DBD"/>
    <w:rsid w:val="007552E1"/>
    <w:rsid w:val="00755565"/>
    <w:rsid w:val="00755C8E"/>
    <w:rsid w:val="00755ED6"/>
    <w:rsid w:val="007565C6"/>
    <w:rsid w:val="00756CD4"/>
    <w:rsid w:val="00756E2D"/>
    <w:rsid w:val="00757690"/>
    <w:rsid w:val="00760AEC"/>
    <w:rsid w:val="00761C1E"/>
    <w:rsid w:val="007629D7"/>
    <w:rsid w:val="00763979"/>
    <w:rsid w:val="00764369"/>
    <w:rsid w:val="00767029"/>
    <w:rsid w:val="0076785E"/>
    <w:rsid w:val="00770423"/>
    <w:rsid w:val="0077284D"/>
    <w:rsid w:val="00772C66"/>
    <w:rsid w:val="007739E2"/>
    <w:rsid w:val="00773C5B"/>
    <w:rsid w:val="00774695"/>
    <w:rsid w:val="0077499A"/>
    <w:rsid w:val="00774CE3"/>
    <w:rsid w:val="00774D7B"/>
    <w:rsid w:val="0077569F"/>
    <w:rsid w:val="007759AD"/>
    <w:rsid w:val="00776268"/>
    <w:rsid w:val="00777845"/>
    <w:rsid w:val="00780883"/>
    <w:rsid w:val="00780D7D"/>
    <w:rsid w:val="00782499"/>
    <w:rsid w:val="00782E54"/>
    <w:rsid w:val="0078366D"/>
    <w:rsid w:val="007840D3"/>
    <w:rsid w:val="007846D8"/>
    <w:rsid w:val="00784974"/>
    <w:rsid w:val="00784FD7"/>
    <w:rsid w:val="0078707D"/>
    <w:rsid w:val="007874BA"/>
    <w:rsid w:val="007875AD"/>
    <w:rsid w:val="00787B31"/>
    <w:rsid w:val="00787D24"/>
    <w:rsid w:val="007900B0"/>
    <w:rsid w:val="0079047B"/>
    <w:rsid w:val="0079100D"/>
    <w:rsid w:val="00791741"/>
    <w:rsid w:val="007924BF"/>
    <w:rsid w:val="0079325B"/>
    <w:rsid w:val="00794313"/>
    <w:rsid w:val="0079592E"/>
    <w:rsid w:val="0079637F"/>
    <w:rsid w:val="0079648C"/>
    <w:rsid w:val="00796981"/>
    <w:rsid w:val="00797768"/>
    <w:rsid w:val="00797B63"/>
    <w:rsid w:val="007A1052"/>
    <w:rsid w:val="007A13A6"/>
    <w:rsid w:val="007A18B4"/>
    <w:rsid w:val="007A28B0"/>
    <w:rsid w:val="007A2CA3"/>
    <w:rsid w:val="007A2FD0"/>
    <w:rsid w:val="007A3E7D"/>
    <w:rsid w:val="007A50FC"/>
    <w:rsid w:val="007A5425"/>
    <w:rsid w:val="007A68D1"/>
    <w:rsid w:val="007A71FA"/>
    <w:rsid w:val="007A76C5"/>
    <w:rsid w:val="007B000E"/>
    <w:rsid w:val="007B17F2"/>
    <w:rsid w:val="007B19B0"/>
    <w:rsid w:val="007B2904"/>
    <w:rsid w:val="007B4104"/>
    <w:rsid w:val="007B56C5"/>
    <w:rsid w:val="007B57CC"/>
    <w:rsid w:val="007B78F0"/>
    <w:rsid w:val="007C1BA2"/>
    <w:rsid w:val="007C24D5"/>
    <w:rsid w:val="007C4C32"/>
    <w:rsid w:val="007C4C6E"/>
    <w:rsid w:val="007C51B8"/>
    <w:rsid w:val="007C558B"/>
    <w:rsid w:val="007C677B"/>
    <w:rsid w:val="007C6F0B"/>
    <w:rsid w:val="007C6F17"/>
    <w:rsid w:val="007D0450"/>
    <w:rsid w:val="007D11EC"/>
    <w:rsid w:val="007D2AC4"/>
    <w:rsid w:val="007D4273"/>
    <w:rsid w:val="007D587D"/>
    <w:rsid w:val="007D5A6F"/>
    <w:rsid w:val="007D654D"/>
    <w:rsid w:val="007E01BD"/>
    <w:rsid w:val="007E0858"/>
    <w:rsid w:val="007E17E5"/>
    <w:rsid w:val="007E1A1E"/>
    <w:rsid w:val="007E1E30"/>
    <w:rsid w:val="007E20F1"/>
    <w:rsid w:val="007E2137"/>
    <w:rsid w:val="007E22DE"/>
    <w:rsid w:val="007E2667"/>
    <w:rsid w:val="007E339A"/>
    <w:rsid w:val="007E4208"/>
    <w:rsid w:val="007E44D4"/>
    <w:rsid w:val="007E7DDB"/>
    <w:rsid w:val="007F0D26"/>
    <w:rsid w:val="007F10D6"/>
    <w:rsid w:val="007F30B7"/>
    <w:rsid w:val="007F3635"/>
    <w:rsid w:val="007F3704"/>
    <w:rsid w:val="007F3F28"/>
    <w:rsid w:val="007F4674"/>
    <w:rsid w:val="007F4D1D"/>
    <w:rsid w:val="007F4D45"/>
    <w:rsid w:val="007F516F"/>
    <w:rsid w:val="007F6D13"/>
    <w:rsid w:val="007F6DCF"/>
    <w:rsid w:val="007F71BF"/>
    <w:rsid w:val="007F78D5"/>
    <w:rsid w:val="00800CD8"/>
    <w:rsid w:val="00801C84"/>
    <w:rsid w:val="0080310C"/>
    <w:rsid w:val="0080347A"/>
    <w:rsid w:val="00804464"/>
    <w:rsid w:val="00805996"/>
    <w:rsid w:val="00805C27"/>
    <w:rsid w:val="008061DB"/>
    <w:rsid w:val="0080657F"/>
    <w:rsid w:val="008074E6"/>
    <w:rsid w:val="00811120"/>
    <w:rsid w:val="0081232B"/>
    <w:rsid w:val="00815BE4"/>
    <w:rsid w:val="00815CBD"/>
    <w:rsid w:val="00816BE0"/>
    <w:rsid w:val="00821B3F"/>
    <w:rsid w:val="008224BE"/>
    <w:rsid w:val="0082352F"/>
    <w:rsid w:val="008236AA"/>
    <w:rsid w:val="00823FEE"/>
    <w:rsid w:val="00824CE4"/>
    <w:rsid w:val="00824FEA"/>
    <w:rsid w:val="0082605D"/>
    <w:rsid w:val="008313E7"/>
    <w:rsid w:val="00831CFD"/>
    <w:rsid w:val="00831D84"/>
    <w:rsid w:val="00832167"/>
    <w:rsid w:val="00833021"/>
    <w:rsid w:val="008359FC"/>
    <w:rsid w:val="00837058"/>
    <w:rsid w:val="0083767A"/>
    <w:rsid w:val="008376E2"/>
    <w:rsid w:val="00837A16"/>
    <w:rsid w:val="00840085"/>
    <w:rsid w:val="00842CEC"/>
    <w:rsid w:val="00846365"/>
    <w:rsid w:val="00846B6A"/>
    <w:rsid w:val="00847957"/>
    <w:rsid w:val="00847FB5"/>
    <w:rsid w:val="008514A8"/>
    <w:rsid w:val="00852E20"/>
    <w:rsid w:val="0085311F"/>
    <w:rsid w:val="0085325E"/>
    <w:rsid w:val="00855F31"/>
    <w:rsid w:val="00856088"/>
    <w:rsid w:val="00856C65"/>
    <w:rsid w:val="00857879"/>
    <w:rsid w:val="008600D9"/>
    <w:rsid w:val="00861863"/>
    <w:rsid w:val="00861CD1"/>
    <w:rsid w:val="00861CFE"/>
    <w:rsid w:val="0086213D"/>
    <w:rsid w:val="0086219C"/>
    <w:rsid w:val="00862ED6"/>
    <w:rsid w:val="008645F2"/>
    <w:rsid w:val="00864849"/>
    <w:rsid w:val="008653D3"/>
    <w:rsid w:val="0087149E"/>
    <w:rsid w:val="00872BF8"/>
    <w:rsid w:val="008732CA"/>
    <w:rsid w:val="008764DE"/>
    <w:rsid w:val="00876A96"/>
    <w:rsid w:val="00877CAC"/>
    <w:rsid w:val="00880152"/>
    <w:rsid w:val="00880C41"/>
    <w:rsid w:val="00880F03"/>
    <w:rsid w:val="008813D4"/>
    <w:rsid w:val="00881529"/>
    <w:rsid w:val="00886556"/>
    <w:rsid w:val="00886629"/>
    <w:rsid w:val="00886C16"/>
    <w:rsid w:val="00886FCE"/>
    <w:rsid w:val="008873C9"/>
    <w:rsid w:val="00887C58"/>
    <w:rsid w:val="008900A6"/>
    <w:rsid w:val="008912BE"/>
    <w:rsid w:val="008915B8"/>
    <w:rsid w:val="008928DD"/>
    <w:rsid w:val="008931B9"/>
    <w:rsid w:val="00893EB0"/>
    <w:rsid w:val="0089415D"/>
    <w:rsid w:val="0089515C"/>
    <w:rsid w:val="0089664E"/>
    <w:rsid w:val="008966C8"/>
    <w:rsid w:val="008974CE"/>
    <w:rsid w:val="008A0521"/>
    <w:rsid w:val="008A097D"/>
    <w:rsid w:val="008A0AF3"/>
    <w:rsid w:val="008A0E2C"/>
    <w:rsid w:val="008A1897"/>
    <w:rsid w:val="008A385E"/>
    <w:rsid w:val="008A3B77"/>
    <w:rsid w:val="008A422C"/>
    <w:rsid w:val="008A463F"/>
    <w:rsid w:val="008A46AE"/>
    <w:rsid w:val="008A499E"/>
    <w:rsid w:val="008A4DA4"/>
    <w:rsid w:val="008A6352"/>
    <w:rsid w:val="008A70C5"/>
    <w:rsid w:val="008A7B1D"/>
    <w:rsid w:val="008B0745"/>
    <w:rsid w:val="008B269C"/>
    <w:rsid w:val="008B2A52"/>
    <w:rsid w:val="008B2BDD"/>
    <w:rsid w:val="008B325F"/>
    <w:rsid w:val="008B3CFF"/>
    <w:rsid w:val="008B4C11"/>
    <w:rsid w:val="008B5925"/>
    <w:rsid w:val="008B729B"/>
    <w:rsid w:val="008C257F"/>
    <w:rsid w:val="008C2CBD"/>
    <w:rsid w:val="008C31C1"/>
    <w:rsid w:val="008C5596"/>
    <w:rsid w:val="008C5C01"/>
    <w:rsid w:val="008C5DA6"/>
    <w:rsid w:val="008C620C"/>
    <w:rsid w:val="008C6E80"/>
    <w:rsid w:val="008C72C4"/>
    <w:rsid w:val="008C733E"/>
    <w:rsid w:val="008D215B"/>
    <w:rsid w:val="008D3A63"/>
    <w:rsid w:val="008D49E3"/>
    <w:rsid w:val="008D4C3B"/>
    <w:rsid w:val="008D6147"/>
    <w:rsid w:val="008E1C7E"/>
    <w:rsid w:val="008E3183"/>
    <w:rsid w:val="008E3D1E"/>
    <w:rsid w:val="008E48C2"/>
    <w:rsid w:val="008E7615"/>
    <w:rsid w:val="008E7EAF"/>
    <w:rsid w:val="008F0E7A"/>
    <w:rsid w:val="008F34F6"/>
    <w:rsid w:val="008F413E"/>
    <w:rsid w:val="008F4AA5"/>
    <w:rsid w:val="008F5455"/>
    <w:rsid w:val="008F64B5"/>
    <w:rsid w:val="008F6DEF"/>
    <w:rsid w:val="008F747A"/>
    <w:rsid w:val="00900035"/>
    <w:rsid w:val="009002F1"/>
    <w:rsid w:val="00900C59"/>
    <w:rsid w:val="009010C8"/>
    <w:rsid w:val="009019D6"/>
    <w:rsid w:val="00901F28"/>
    <w:rsid w:val="009035BF"/>
    <w:rsid w:val="00903684"/>
    <w:rsid w:val="009047F1"/>
    <w:rsid w:val="00905AF1"/>
    <w:rsid w:val="0091075F"/>
    <w:rsid w:val="00910E99"/>
    <w:rsid w:val="00911235"/>
    <w:rsid w:val="00911DE6"/>
    <w:rsid w:val="009123D1"/>
    <w:rsid w:val="00912B19"/>
    <w:rsid w:val="00912F2E"/>
    <w:rsid w:val="0091368E"/>
    <w:rsid w:val="00913DE9"/>
    <w:rsid w:val="00913F37"/>
    <w:rsid w:val="0091490E"/>
    <w:rsid w:val="009161E8"/>
    <w:rsid w:val="00920C88"/>
    <w:rsid w:val="0092105B"/>
    <w:rsid w:val="0092115D"/>
    <w:rsid w:val="009211EF"/>
    <w:rsid w:val="009218F0"/>
    <w:rsid w:val="00922095"/>
    <w:rsid w:val="00922B66"/>
    <w:rsid w:val="00922F10"/>
    <w:rsid w:val="00924AB8"/>
    <w:rsid w:val="00925D12"/>
    <w:rsid w:val="00926F33"/>
    <w:rsid w:val="0092794B"/>
    <w:rsid w:val="009304D9"/>
    <w:rsid w:val="00932EE0"/>
    <w:rsid w:val="009343E8"/>
    <w:rsid w:val="00935606"/>
    <w:rsid w:val="00937234"/>
    <w:rsid w:val="009378C0"/>
    <w:rsid w:val="00937CF6"/>
    <w:rsid w:val="00940C39"/>
    <w:rsid w:val="00940E7D"/>
    <w:rsid w:val="00943943"/>
    <w:rsid w:val="009440B4"/>
    <w:rsid w:val="009441C4"/>
    <w:rsid w:val="009443E4"/>
    <w:rsid w:val="0094472D"/>
    <w:rsid w:val="00944AA3"/>
    <w:rsid w:val="00945983"/>
    <w:rsid w:val="00946046"/>
    <w:rsid w:val="009473F9"/>
    <w:rsid w:val="009475B2"/>
    <w:rsid w:val="009475F7"/>
    <w:rsid w:val="009513D6"/>
    <w:rsid w:val="00951471"/>
    <w:rsid w:val="009553A1"/>
    <w:rsid w:val="0095702D"/>
    <w:rsid w:val="00957D73"/>
    <w:rsid w:val="00961317"/>
    <w:rsid w:val="00961A03"/>
    <w:rsid w:val="0096240C"/>
    <w:rsid w:val="00962834"/>
    <w:rsid w:val="009628D9"/>
    <w:rsid w:val="00962A58"/>
    <w:rsid w:val="009633C1"/>
    <w:rsid w:val="00963808"/>
    <w:rsid w:val="00964469"/>
    <w:rsid w:val="00964DCB"/>
    <w:rsid w:val="00967FD1"/>
    <w:rsid w:val="00970A1E"/>
    <w:rsid w:val="0097145A"/>
    <w:rsid w:val="00971CCC"/>
    <w:rsid w:val="009742DF"/>
    <w:rsid w:val="00974A5D"/>
    <w:rsid w:val="009763AA"/>
    <w:rsid w:val="00976D78"/>
    <w:rsid w:val="00980092"/>
    <w:rsid w:val="00980635"/>
    <w:rsid w:val="00981284"/>
    <w:rsid w:val="009814B9"/>
    <w:rsid w:val="00981CF3"/>
    <w:rsid w:val="00982254"/>
    <w:rsid w:val="00982BE9"/>
    <w:rsid w:val="00984569"/>
    <w:rsid w:val="00984FF5"/>
    <w:rsid w:val="00985F53"/>
    <w:rsid w:val="009860B9"/>
    <w:rsid w:val="00986C14"/>
    <w:rsid w:val="00987696"/>
    <w:rsid w:val="0099114B"/>
    <w:rsid w:val="009916E4"/>
    <w:rsid w:val="0099224D"/>
    <w:rsid w:val="00994C93"/>
    <w:rsid w:val="00995413"/>
    <w:rsid w:val="00995543"/>
    <w:rsid w:val="00995CB0"/>
    <w:rsid w:val="00996AA9"/>
    <w:rsid w:val="00997C68"/>
    <w:rsid w:val="009A07B8"/>
    <w:rsid w:val="009A1150"/>
    <w:rsid w:val="009A2EF7"/>
    <w:rsid w:val="009A3344"/>
    <w:rsid w:val="009A420C"/>
    <w:rsid w:val="009A44D8"/>
    <w:rsid w:val="009A4C5A"/>
    <w:rsid w:val="009A6456"/>
    <w:rsid w:val="009A669F"/>
    <w:rsid w:val="009B1103"/>
    <w:rsid w:val="009B22F6"/>
    <w:rsid w:val="009B3179"/>
    <w:rsid w:val="009B594A"/>
    <w:rsid w:val="009B6DE3"/>
    <w:rsid w:val="009B7819"/>
    <w:rsid w:val="009C0960"/>
    <w:rsid w:val="009C0C0B"/>
    <w:rsid w:val="009C0EFE"/>
    <w:rsid w:val="009C10D7"/>
    <w:rsid w:val="009C18B7"/>
    <w:rsid w:val="009C2D5D"/>
    <w:rsid w:val="009C34D5"/>
    <w:rsid w:val="009C702D"/>
    <w:rsid w:val="009C70C2"/>
    <w:rsid w:val="009D06E2"/>
    <w:rsid w:val="009D10CE"/>
    <w:rsid w:val="009D1E07"/>
    <w:rsid w:val="009D24E5"/>
    <w:rsid w:val="009D2680"/>
    <w:rsid w:val="009D478E"/>
    <w:rsid w:val="009D4ECE"/>
    <w:rsid w:val="009D6FA1"/>
    <w:rsid w:val="009E009D"/>
    <w:rsid w:val="009E01CF"/>
    <w:rsid w:val="009E16DA"/>
    <w:rsid w:val="009E2B6C"/>
    <w:rsid w:val="009E2F5C"/>
    <w:rsid w:val="009E3028"/>
    <w:rsid w:val="009E3C5C"/>
    <w:rsid w:val="009E4947"/>
    <w:rsid w:val="009E50F4"/>
    <w:rsid w:val="009E5CE9"/>
    <w:rsid w:val="009E5F23"/>
    <w:rsid w:val="009E6C6C"/>
    <w:rsid w:val="009E7A2B"/>
    <w:rsid w:val="009F0196"/>
    <w:rsid w:val="009F2A54"/>
    <w:rsid w:val="009F3DF3"/>
    <w:rsid w:val="009F4048"/>
    <w:rsid w:val="009F4898"/>
    <w:rsid w:val="009F4B2F"/>
    <w:rsid w:val="009F4E63"/>
    <w:rsid w:val="009F5423"/>
    <w:rsid w:val="009F6785"/>
    <w:rsid w:val="009F7454"/>
    <w:rsid w:val="009F74C3"/>
    <w:rsid w:val="00A004BA"/>
    <w:rsid w:val="00A007E9"/>
    <w:rsid w:val="00A022AD"/>
    <w:rsid w:val="00A02E0C"/>
    <w:rsid w:val="00A03455"/>
    <w:rsid w:val="00A04499"/>
    <w:rsid w:val="00A06943"/>
    <w:rsid w:val="00A10934"/>
    <w:rsid w:val="00A111F3"/>
    <w:rsid w:val="00A11928"/>
    <w:rsid w:val="00A11EB6"/>
    <w:rsid w:val="00A13190"/>
    <w:rsid w:val="00A13EB4"/>
    <w:rsid w:val="00A14D5C"/>
    <w:rsid w:val="00A1618F"/>
    <w:rsid w:val="00A16823"/>
    <w:rsid w:val="00A17E41"/>
    <w:rsid w:val="00A20515"/>
    <w:rsid w:val="00A20EB9"/>
    <w:rsid w:val="00A216FF"/>
    <w:rsid w:val="00A21BA6"/>
    <w:rsid w:val="00A2209E"/>
    <w:rsid w:val="00A224B9"/>
    <w:rsid w:val="00A225C5"/>
    <w:rsid w:val="00A2297E"/>
    <w:rsid w:val="00A22995"/>
    <w:rsid w:val="00A22FB9"/>
    <w:rsid w:val="00A23D16"/>
    <w:rsid w:val="00A2433A"/>
    <w:rsid w:val="00A244F0"/>
    <w:rsid w:val="00A244F4"/>
    <w:rsid w:val="00A259DE"/>
    <w:rsid w:val="00A25D61"/>
    <w:rsid w:val="00A26743"/>
    <w:rsid w:val="00A31335"/>
    <w:rsid w:val="00A319D8"/>
    <w:rsid w:val="00A3297A"/>
    <w:rsid w:val="00A329A4"/>
    <w:rsid w:val="00A339CB"/>
    <w:rsid w:val="00A33A52"/>
    <w:rsid w:val="00A343F1"/>
    <w:rsid w:val="00A344A3"/>
    <w:rsid w:val="00A3493A"/>
    <w:rsid w:val="00A350D5"/>
    <w:rsid w:val="00A35254"/>
    <w:rsid w:val="00A361E7"/>
    <w:rsid w:val="00A42947"/>
    <w:rsid w:val="00A43314"/>
    <w:rsid w:val="00A43D11"/>
    <w:rsid w:val="00A44512"/>
    <w:rsid w:val="00A4453B"/>
    <w:rsid w:val="00A44CC0"/>
    <w:rsid w:val="00A44FA9"/>
    <w:rsid w:val="00A45342"/>
    <w:rsid w:val="00A46058"/>
    <w:rsid w:val="00A46A95"/>
    <w:rsid w:val="00A47AB6"/>
    <w:rsid w:val="00A51A04"/>
    <w:rsid w:val="00A51E54"/>
    <w:rsid w:val="00A5408B"/>
    <w:rsid w:val="00A555EF"/>
    <w:rsid w:val="00A556B9"/>
    <w:rsid w:val="00A5638F"/>
    <w:rsid w:val="00A56AD9"/>
    <w:rsid w:val="00A56FC5"/>
    <w:rsid w:val="00A57CCB"/>
    <w:rsid w:val="00A601D9"/>
    <w:rsid w:val="00A6099F"/>
    <w:rsid w:val="00A6261E"/>
    <w:rsid w:val="00A6344B"/>
    <w:rsid w:val="00A63A8E"/>
    <w:rsid w:val="00A63FA0"/>
    <w:rsid w:val="00A65023"/>
    <w:rsid w:val="00A67CD2"/>
    <w:rsid w:val="00A71058"/>
    <w:rsid w:val="00A71E6A"/>
    <w:rsid w:val="00A72313"/>
    <w:rsid w:val="00A739D2"/>
    <w:rsid w:val="00A742B5"/>
    <w:rsid w:val="00A7505E"/>
    <w:rsid w:val="00A75A6F"/>
    <w:rsid w:val="00A75F50"/>
    <w:rsid w:val="00A762AC"/>
    <w:rsid w:val="00A76725"/>
    <w:rsid w:val="00A76A70"/>
    <w:rsid w:val="00A82166"/>
    <w:rsid w:val="00A82780"/>
    <w:rsid w:val="00A83445"/>
    <w:rsid w:val="00A83721"/>
    <w:rsid w:val="00A84C18"/>
    <w:rsid w:val="00A85DFE"/>
    <w:rsid w:val="00A862E4"/>
    <w:rsid w:val="00A863E7"/>
    <w:rsid w:val="00A86859"/>
    <w:rsid w:val="00A871E9"/>
    <w:rsid w:val="00A879D0"/>
    <w:rsid w:val="00A90623"/>
    <w:rsid w:val="00A90807"/>
    <w:rsid w:val="00A90F69"/>
    <w:rsid w:val="00A930A2"/>
    <w:rsid w:val="00A931D7"/>
    <w:rsid w:val="00A94EB8"/>
    <w:rsid w:val="00A96168"/>
    <w:rsid w:val="00A96E6F"/>
    <w:rsid w:val="00A96FB9"/>
    <w:rsid w:val="00A97340"/>
    <w:rsid w:val="00A97744"/>
    <w:rsid w:val="00A97793"/>
    <w:rsid w:val="00AA0055"/>
    <w:rsid w:val="00AA0C35"/>
    <w:rsid w:val="00AA263F"/>
    <w:rsid w:val="00AA382B"/>
    <w:rsid w:val="00AA60A0"/>
    <w:rsid w:val="00AA6B28"/>
    <w:rsid w:val="00AA7011"/>
    <w:rsid w:val="00AB00F7"/>
    <w:rsid w:val="00AB0814"/>
    <w:rsid w:val="00AB32E1"/>
    <w:rsid w:val="00AB3EF5"/>
    <w:rsid w:val="00AB4134"/>
    <w:rsid w:val="00AB56BD"/>
    <w:rsid w:val="00AB7262"/>
    <w:rsid w:val="00AB7CE9"/>
    <w:rsid w:val="00AC01D7"/>
    <w:rsid w:val="00AC1274"/>
    <w:rsid w:val="00AC14EA"/>
    <w:rsid w:val="00AC1500"/>
    <w:rsid w:val="00AC2131"/>
    <w:rsid w:val="00AC23E8"/>
    <w:rsid w:val="00AC24A8"/>
    <w:rsid w:val="00AC25DD"/>
    <w:rsid w:val="00AC2626"/>
    <w:rsid w:val="00AC2D05"/>
    <w:rsid w:val="00AC2E64"/>
    <w:rsid w:val="00AC314C"/>
    <w:rsid w:val="00AC4E33"/>
    <w:rsid w:val="00AC4F0C"/>
    <w:rsid w:val="00AC57C8"/>
    <w:rsid w:val="00AC583F"/>
    <w:rsid w:val="00AC5913"/>
    <w:rsid w:val="00AC6D9F"/>
    <w:rsid w:val="00AC708C"/>
    <w:rsid w:val="00AC785C"/>
    <w:rsid w:val="00AD0BBB"/>
    <w:rsid w:val="00AD0CD0"/>
    <w:rsid w:val="00AD0E2D"/>
    <w:rsid w:val="00AD1558"/>
    <w:rsid w:val="00AD4185"/>
    <w:rsid w:val="00AD46E9"/>
    <w:rsid w:val="00AD5017"/>
    <w:rsid w:val="00AD5511"/>
    <w:rsid w:val="00AD5530"/>
    <w:rsid w:val="00AD58BD"/>
    <w:rsid w:val="00AD7063"/>
    <w:rsid w:val="00AD7BB4"/>
    <w:rsid w:val="00AD7F9C"/>
    <w:rsid w:val="00AE062B"/>
    <w:rsid w:val="00AE1B45"/>
    <w:rsid w:val="00AE22DE"/>
    <w:rsid w:val="00AE3F35"/>
    <w:rsid w:val="00AE4A7B"/>
    <w:rsid w:val="00AE5070"/>
    <w:rsid w:val="00AE6153"/>
    <w:rsid w:val="00AF0760"/>
    <w:rsid w:val="00AF0E35"/>
    <w:rsid w:val="00AF100B"/>
    <w:rsid w:val="00AF1229"/>
    <w:rsid w:val="00AF423B"/>
    <w:rsid w:val="00AF5AB9"/>
    <w:rsid w:val="00AF614B"/>
    <w:rsid w:val="00AF6863"/>
    <w:rsid w:val="00B002F3"/>
    <w:rsid w:val="00B005A7"/>
    <w:rsid w:val="00B02436"/>
    <w:rsid w:val="00B028E0"/>
    <w:rsid w:val="00B02AF3"/>
    <w:rsid w:val="00B02B23"/>
    <w:rsid w:val="00B02DAC"/>
    <w:rsid w:val="00B03140"/>
    <w:rsid w:val="00B0321F"/>
    <w:rsid w:val="00B04438"/>
    <w:rsid w:val="00B046A4"/>
    <w:rsid w:val="00B05B33"/>
    <w:rsid w:val="00B067F8"/>
    <w:rsid w:val="00B07744"/>
    <w:rsid w:val="00B07F06"/>
    <w:rsid w:val="00B1103A"/>
    <w:rsid w:val="00B11732"/>
    <w:rsid w:val="00B11FBC"/>
    <w:rsid w:val="00B132B2"/>
    <w:rsid w:val="00B13D61"/>
    <w:rsid w:val="00B14316"/>
    <w:rsid w:val="00B14403"/>
    <w:rsid w:val="00B14DB1"/>
    <w:rsid w:val="00B160BD"/>
    <w:rsid w:val="00B16C4E"/>
    <w:rsid w:val="00B17BC9"/>
    <w:rsid w:val="00B17DD6"/>
    <w:rsid w:val="00B2007E"/>
    <w:rsid w:val="00B203B5"/>
    <w:rsid w:val="00B20477"/>
    <w:rsid w:val="00B20562"/>
    <w:rsid w:val="00B213CA"/>
    <w:rsid w:val="00B214D2"/>
    <w:rsid w:val="00B215BC"/>
    <w:rsid w:val="00B21723"/>
    <w:rsid w:val="00B21A3F"/>
    <w:rsid w:val="00B21CD1"/>
    <w:rsid w:val="00B220D5"/>
    <w:rsid w:val="00B22208"/>
    <w:rsid w:val="00B23599"/>
    <w:rsid w:val="00B24955"/>
    <w:rsid w:val="00B252DB"/>
    <w:rsid w:val="00B25DF4"/>
    <w:rsid w:val="00B26E00"/>
    <w:rsid w:val="00B30A36"/>
    <w:rsid w:val="00B315CA"/>
    <w:rsid w:val="00B32E73"/>
    <w:rsid w:val="00B341EA"/>
    <w:rsid w:val="00B3518A"/>
    <w:rsid w:val="00B352D1"/>
    <w:rsid w:val="00B358B0"/>
    <w:rsid w:val="00B35940"/>
    <w:rsid w:val="00B35AF7"/>
    <w:rsid w:val="00B35FBD"/>
    <w:rsid w:val="00B36580"/>
    <w:rsid w:val="00B408CC"/>
    <w:rsid w:val="00B40B9D"/>
    <w:rsid w:val="00B41754"/>
    <w:rsid w:val="00B41E0F"/>
    <w:rsid w:val="00B422DC"/>
    <w:rsid w:val="00B42C9E"/>
    <w:rsid w:val="00B42EA8"/>
    <w:rsid w:val="00B43633"/>
    <w:rsid w:val="00B43A71"/>
    <w:rsid w:val="00B43D41"/>
    <w:rsid w:val="00B453EE"/>
    <w:rsid w:val="00B4556A"/>
    <w:rsid w:val="00B4655D"/>
    <w:rsid w:val="00B50181"/>
    <w:rsid w:val="00B50E82"/>
    <w:rsid w:val="00B50EFF"/>
    <w:rsid w:val="00B512AF"/>
    <w:rsid w:val="00B52600"/>
    <w:rsid w:val="00B532E7"/>
    <w:rsid w:val="00B53DD1"/>
    <w:rsid w:val="00B53E07"/>
    <w:rsid w:val="00B5470D"/>
    <w:rsid w:val="00B548A4"/>
    <w:rsid w:val="00B561B0"/>
    <w:rsid w:val="00B56431"/>
    <w:rsid w:val="00B56E2F"/>
    <w:rsid w:val="00B571EC"/>
    <w:rsid w:val="00B57854"/>
    <w:rsid w:val="00B579B5"/>
    <w:rsid w:val="00B602D4"/>
    <w:rsid w:val="00B6060B"/>
    <w:rsid w:val="00B60853"/>
    <w:rsid w:val="00B60A5B"/>
    <w:rsid w:val="00B61276"/>
    <w:rsid w:val="00B614F6"/>
    <w:rsid w:val="00B63255"/>
    <w:rsid w:val="00B63BCD"/>
    <w:rsid w:val="00B64261"/>
    <w:rsid w:val="00B64492"/>
    <w:rsid w:val="00B6466D"/>
    <w:rsid w:val="00B652AC"/>
    <w:rsid w:val="00B668C5"/>
    <w:rsid w:val="00B671B8"/>
    <w:rsid w:val="00B67F68"/>
    <w:rsid w:val="00B67FCB"/>
    <w:rsid w:val="00B71D32"/>
    <w:rsid w:val="00B720AC"/>
    <w:rsid w:val="00B72841"/>
    <w:rsid w:val="00B73C4C"/>
    <w:rsid w:val="00B740C3"/>
    <w:rsid w:val="00B75629"/>
    <w:rsid w:val="00B75A6E"/>
    <w:rsid w:val="00B76B23"/>
    <w:rsid w:val="00B77278"/>
    <w:rsid w:val="00B80473"/>
    <w:rsid w:val="00B808F1"/>
    <w:rsid w:val="00B8197C"/>
    <w:rsid w:val="00B81B07"/>
    <w:rsid w:val="00B830EE"/>
    <w:rsid w:val="00B86FBC"/>
    <w:rsid w:val="00B87110"/>
    <w:rsid w:val="00B87685"/>
    <w:rsid w:val="00B87D06"/>
    <w:rsid w:val="00B91201"/>
    <w:rsid w:val="00B91699"/>
    <w:rsid w:val="00B91CCC"/>
    <w:rsid w:val="00B92051"/>
    <w:rsid w:val="00B93E4A"/>
    <w:rsid w:val="00B94B1C"/>
    <w:rsid w:val="00B9550E"/>
    <w:rsid w:val="00B970F0"/>
    <w:rsid w:val="00BA02E8"/>
    <w:rsid w:val="00BA0A34"/>
    <w:rsid w:val="00BA2ACA"/>
    <w:rsid w:val="00BA6430"/>
    <w:rsid w:val="00BA6F7D"/>
    <w:rsid w:val="00BB2D7E"/>
    <w:rsid w:val="00BB36A9"/>
    <w:rsid w:val="00BB3717"/>
    <w:rsid w:val="00BB3D06"/>
    <w:rsid w:val="00BB3F41"/>
    <w:rsid w:val="00BB4BC3"/>
    <w:rsid w:val="00BB5E27"/>
    <w:rsid w:val="00BB724A"/>
    <w:rsid w:val="00BB7B00"/>
    <w:rsid w:val="00BC1156"/>
    <w:rsid w:val="00BC1DB2"/>
    <w:rsid w:val="00BC21B2"/>
    <w:rsid w:val="00BC26BC"/>
    <w:rsid w:val="00BC3601"/>
    <w:rsid w:val="00BC4804"/>
    <w:rsid w:val="00BC48A8"/>
    <w:rsid w:val="00BC62DD"/>
    <w:rsid w:val="00BC647E"/>
    <w:rsid w:val="00BC78EF"/>
    <w:rsid w:val="00BC7B1B"/>
    <w:rsid w:val="00BD1B67"/>
    <w:rsid w:val="00BD1D59"/>
    <w:rsid w:val="00BD2E23"/>
    <w:rsid w:val="00BD315E"/>
    <w:rsid w:val="00BD3AC1"/>
    <w:rsid w:val="00BD3D5C"/>
    <w:rsid w:val="00BD3E28"/>
    <w:rsid w:val="00BD3FA2"/>
    <w:rsid w:val="00BD4EAB"/>
    <w:rsid w:val="00BD4ECD"/>
    <w:rsid w:val="00BD5478"/>
    <w:rsid w:val="00BD7DFA"/>
    <w:rsid w:val="00BD7ECA"/>
    <w:rsid w:val="00BE26C1"/>
    <w:rsid w:val="00BE2F62"/>
    <w:rsid w:val="00BE2FFE"/>
    <w:rsid w:val="00BE4672"/>
    <w:rsid w:val="00BE7B79"/>
    <w:rsid w:val="00BF03F9"/>
    <w:rsid w:val="00BF1B7E"/>
    <w:rsid w:val="00BF20D3"/>
    <w:rsid w:val="00BF292D"/>
    <w:rsid w:val="00BF29F3"/>
    <w:rsid w:val="00BF3141"/>
    <w:rsid w:val="00BF32CF"/>
    <w:rsid w:val="00BF363F"/>
    <w:rsid w:val="00BF4100"/>
    <w:rsid w:val="00BF79E5"/>
    <w:rsid w:val="00BF7C0D"/>
    <w:rsid w:val="00C01D7F"/>
    <w:rsid w:val="00C02C03"/>
    <w:rsid w:val="00C03AAB"/>
    <w:rsid w:val="00C0406D"/>
    <w:rsid w:val="00C04525"/>
    <w:rsid w:val="00C05840"/>
    <w:rsid w:val="00C05F9B"/>
    <w:rsid w:val="00C05FA0"/>
    <w:rsid w:val="00C10BD1"/>
    <w:rsid w:val="00C110B4"/>
    <w:rsid w:val="00C110EF"/>
    <w:rsid w:val="00C11474"/>
    <w:rsid w:val="00C12574"/>
    <w:rsid w:val="00C129C2"/>
    <w:rsid w:val="00C1324E"/>
    <w:rsid w:val="00C139DA"/>
    <w:rsid w:val="00C14432"/>
    <w:rsid w:val="00C14B3F"/>
    <w:rsid w:val="00C158A7"/>
    <w:rsid w:val="00C16249"/>
    <w:rsid w:val="00C204B1"/>
    <w:rsid w:val="00C21142"/>
    <w:rsid w:val="00C229DC"/>
    <w:rsid w:val="00C238F8"/>
    <w:rsid w:val="00C23FB2"/>
    <w:rsid w:val="00C2433F"/>
    <w:rsid w:val="00C24EB9"/>
    <w:rsid w:val="00C250E0"/>
    <w:rsid w:val="00C25472"/>
    <w:rsid w:val="00C27639"/>
    <w:rsid w:val="00C27DE0"/>
    <w:rsid w:val="00C30065"/>
    <w:rsid w:val="00C31CFF"/>
    <w:rsid w:val="00C32335"/>
    <w:rsid w:val="00C34CD5"/>
    <w:rsid w:val="00C36CE9"/>
    <w:rsid w:val="00C40F6B"/>
    <w:rsid w:val="00C418FE"/>
    <w:rsid w:val="00C42347"/>
    <w:rsid w:val="00C43CAE"/>
    <w:rsid w:val="00C44335"/>
    <w:rsid w:val="00C44BBC"/>
    <w:rsid w:val="00C44E00"/>
    <w:rsid w:val="00C44ECA"/>
    <w:rsid w:val="00C44F96"/>
    <w:rsid w:val="00C458AA"/>
    <w:rsid w:val="00C46A63"/>
    <w:rsid w:val="00C474F5"/>
    <w:rsid w:val="00C476D2"/>
    <w:rsid w:val="00C504FF"/>
    <w:rsid w:val="00C53928"/>
    <w:rsid w:val="00C55053"/>
    <w:rsid w:val="00C57307"/>
    <w:rsid w:val="00C61130"/>
    <w:rsid w:val="00C61961"/>
    <w:rsid w:val="00C61D25"/>
    <w:rsid w:val="00C620AB"/>
    <w:rsid w:val="00C63ABF"/>
    <w:rsid w:val="00C63B3D"/>
    <w:rsid w:val="00C66F3F"/>
    <w:rsid w:val="00C70F1F"/>
    <w:rsid w:val="00C7158B"/>
    <w:rsid w:val="00C71C6B"/>
    <w:rsid w:val="00C72585"/>
    <w:rsid w:val="00C72B54"/>
    <w:rsid w:val="00C73471"/>
    <w:rsid w:val="00C74103"/>
    <w:rsid w:val="00C74C49"/>
    <w:rsid w:val="00C74F5E"/>
    <w:rsid w:val="00C7508A"/>
    <w:rsid w:val="00C7578A"/>
    <w:rsid w:val="00C759CB"/>
    <w:rsid w:val="00C75BE0"/>
    <w:rsid w:val="00C7628F"/>
    <w:rsid w:val="00C7743B"/>
    <w:rsid w:val="00C77D87"/>
    <w:rsid w:val="00C8061D"/>
    <w:rsid w:val="00C80C1E"/>
    <w:rsid w:val="00C81370"/>
    <w:rsid w:val="00C8141E"/>
    <w:rsid w:val="00C8185E"/>
    <w:rsid w:val="00C82096"/>
    <w:rsid w:val="00C822B5"/>
    <w:rsid w:val="00C82390"/>
    <w:rsid w:val="00C82CEF"/>
    <w:rsid w:val="00C830E2"/>
    <w:rsid w:val="00C833B4"/>
    <w:rsid w:val="00C836B2"/>
    <w:rsid w:val="00C83767"/>
    <w:rsid w:val="00C838F5"/>
    <w:rsid w:val="00C83E07"/>
    <w:rsid w:val="00C84AB9"/>
    <w:rsid w:val="00C85724"/>
    <w:rsid w:val="00C87AE5"/>
    <w:rsid w:val="00C87C31"/>
    <w:rsid w:val="00C91249"/>
    <w:rsid w:val="00C91708"/>
    <w:rsid w:val="00C91E53"/>
    <w:rsid w:val="00C927E3"/>
    <w:rsid w:val="00C92E68"/>
    <w:rsid w:val="00C947FF"/>
    <w:rsid w:val="00C94A84"/>
    <w:rsid w:val="00C955EB"/>
    <w:rsid w:val="00C9730B"/>
    <w:rsid w:val="00CA0631"/>
    <w:rsid w:val="00CA16E2"/>
    <w:rsid w:val="00CA4E0D"/>
    <w:rsid w:val="00CA527E"/>
    <w:rsid w:val="00CA64A2"/>
    <w:rsid w:val="00CA6D25"/>
    <w:rsid w:val="00CA7624"/>
    <w:rsid w:val="00CA763F"/>
    <w:rsid w:val="00CA7D2B"/>
    <w:rsid w:val="00CB02BA"/>
    <w:rsid w:val="00CB0D09"/>
    <w:rsid w:val="00CB1D21"/>
    <w:rsid w:val="00CB1E35"/>
    <w:rsid w:val="00CB22C3"/>
    <w:rsid w:val="00CB3216"/>
    <w:rsid w:val="00CB36B8"/>
    <w:rsid w:val="00CB4682"/>
    <w:rsid w:val="00CB4BF1"/>
    <w:rsid w:val="00CB5423"/>
    <w:rsid w:val="00CB5473"/>
    <w:rsid w:val="00CB6A70"/>
    <w:rsid w:val="00CB7418"/>
    <w:rsid w:val="00CB7AC7"/>
    <w:rsid w:val="00CC0A4E"/>
    <w:rsid w:val="00CC0DFC"/>
    <w:rsid w:val="00CC25A3"/>
    <w:rsid w:val="00CC2B50"/>
    <w:rsid w:val="00CC30C0"/>
    <w:rsid w:val="00CC3E47"/>
    <w:rsid w:val="00CC527F"/>
    <w:rsid w:val="00CC604A"/>
    <w:rsid w:val="00CC70E3"/>
    <w:rsid w:val="00CD1DD0"/>
    <w:rsid w:val="00CD2867"/>
    <w:rsid w:val="00CD3122"/>
    <w:rsid w:val="00CD456F"/>
    <w:rsid w:val="00CD496F"/>
    <w:rsid w:val="00CD7F76"/>
    <w:rsid w:val="00CE0014"/>
    <w:rsid w:val="00CE090E"/>
    <w:rsid w:val="00CE116C"/>
    <w:rsid w:val="00CE1443"/>
    <w:rsid w:val="00CE19DE"/>
    <w:rsid w:val="00CE1CA7"/>
    <w:rsid w:val="00CE2017"/>
    <w:rsid w:val="00CE3E81"/>
    <w:rsid w:val="00CE3E8E"/>
    <w:rsid w:val="00CE4722"/>
    <w:rsid w:val="00CE51D5"/>
    <w:rsid w:val="00CE5480"/>
    <w:rsid w:val="00CE55F5"/>
    <w:rsid w:val="00CE6B11"/>
    <w:rsid w:val="00CE6F9E"/>
    <w:rsid w:val="00CF0913"/>
    <w:rsid w:val="00CF0EB8"/>
    <w:rsid w:val="00CF21C2"/>
    <w:rsid w:val="00CF225F"/>
    <w:rsid w:val="00CF38D0"/>
    <w:rsid w:val="00CF4870"/>
    <w:rsid w:val="00CF5260"/>
    <w:rsid w:val="00CF6BC0"/>
    <w:rsid w:val="00CF731E"/>
    <w:rsid w:val="00D000AE"/>
    <w:rsid w:val="00D00D74"/>
    <w:rsid w:val="00D00F81"/>
    <w:rsid w:val="00D02D37"/>
    <w:rsid w:val="00D03BC7"/>
    <w:rsid w:val="00D048CD"/>
    <w:rsid w:val="00D0508E"/>
    <w:rsid w:val="00D0529F"/>
    <w:rsid w:val="00D06086"/>
    <w:rsid w:val="00D061A0"/>
    <w:rsid w:val="00D064A0"/>
    <w:rsid w:val="00D0681E"/>
    <w:rsid w:val="00D10235"/>
    <w:rsid w:val="00D123FC"/>
    <w:rsid w:val="00D1341F"/>
    <w:rsid w:val="00D1404E"/>
    <w:rsid w:val="00D1435E"/>
    <w:rsid w:val="00D15E73"/>
    <w:rsid w:val="00D1650A"/>
    <w:rsid w:val="00D17B20"/>
    <w:rsid w:val="00D20348"/>
    <w:rsid w:val="00D219BF"/>
    <w:rsid w:val="00D233F2"/>
    <w:rsid w:val="00D23FEA"/>
    <w:rsid w:val="00D252B4"/>
    <w:rsid w:val="00D25A68"/>
    <w:rsid w:val="00D25EE0"/>
    <w:rsid w:val="00D2608F"/>
    <w:rsid w:val="00D26CDF"/>
    <w:rsid w:val="00D26FCE"/>
    <w:rsid w:val="00D27293"/>
    <w:rsid w:val="00D27F14"/>
    <w:rsid w:val="00D31625"/>
    <w:rsid w:val="00D31B0C"/>
    <w:rsid w:val="00D31C17"/>
    <w:rsid w:val="00D31D05"/>
    <w:rsid w:val="00D333A2"/>
    <w:rsid w:val="00D334A8"/>
    <w:rsid w:val="00D33D94"/>
    <w:rsid w:val="00D33ECE"/>
    <w:rsid w:val="00D35432"/>
    <w:rsid w:val="00D3545F"/>
    <w:rsid w:val="00D35EDC"/>
    <w:rsid w:val="00D37A22"/>
    <w:rsid w:val="00D42582"/>
    <w:rsid w:val="00D4340B"/>
    <w:rsid w:val="00D43704"/>
    <w:rsid w:val="00D44B14"/>
    <w:rsid w:val="00D45FE1"/>
    <w:rsid w:val="00D464A4"/>
    <w:rsid w:val="00D465ED"/>
    <w:rsid w:val="00D46648"/>
    <w:rsid w:val="00D46963"/>
    <w:rsid w:val="00D475F6"/>
    <w:rsid w:val="00D47BEC"/>
    <w:rsid w:val="00D50B0D"/>
    <w:rsid w:val="00D51369"/>
    <w:rsid w:val="00D535A4"/>
    <w:rsid w:val="00D5567F"/>
    <w:rsid w:val="00D55846"/>
    <w:rsid w:val="00D55920"/>
    <w:rsid w:val="00D55B52"/>
    <w:rsid w:val="00D568AA"/>
    <w:rsid w:val="00D56D9E"/>
    <w:rsid w:val="00D57786"/>
    <w:rsid w:val="00D6088C"/>
    <w:rsid w:val="00D60CE1"/>
    <w:rsid w:val="00D623FC"/>
    <w:rsid w:val="00D62B24"/>
    <w:rsid w:val="00D63D1C"/>
    <w:rsid w:val="00D64815"/>
    <w:rsid w:val="00D67008"/>
    <w:rsid w:val="00D678F0"/>
    <w:rsid w:val="00D67EE9"/>
    <w:rsid w:val="00D726F4"/>
    <w:rsid w:val="00D72E8E"/>
    <w:rsid w:val="00D7349C"/>
    <w:rsid w:val="00D74093"/>
    <w:rsid w:val="00D74E7E"/>
    <w:rsid w:val="00D761D1"/>
    <w:rsid w:val="00D766FB"/>
    <w:rsid w:val="00D76EBB"/>
    <w:rsid w:val="00D802AA"/>
    <w:rsid w:val="00D81366"/>
    <w:rsid w:val="00D82FE4"/>
    <w:rsid w:val="00D839F9"/>
    <w:rsid w:val="00D859BE"/>
    <w:rsid w:val="00D86980"/>
    <w:rsid w:val="00D86AE8"/>
    <w:rsid w:val="00D8721E"/>
    <w:rsid w:val="00D87308"/>
    <w:rsid w:val="00D91A03"/>
    <w:rsid w:val="00D92B3D"/>
    <w:rsid w:val="00D93531"/>
    <w:rsid w:val="00D93ADA"/>
    <w:rsid w:val="00D93CBE"/>
    <w:rsid w:val="00D93D41"/>
    <w:rsid w:val="00D93E15"/>
    <w:rsid w:val="00D94711"/>
    <w:rsid w:val="00D94D99"/>
    <w:rsid w:val="00D94FDD"/>
    <w:rsid w:val="00D9698A"/>
    <w:rsid w:val="00D96D97"/>
    <w:rsid w:val="00D970B0"/>
    <w:rsid w:val="00DA08CC"/>
    <w:rsid w:val="00DA0E6C"/>
    <w:rsid w:val="00DA18F3"/>
    <w:rsid w:val="00DA1AF5"/>
    <w:rsid w:val="00DA2146"/>
    <w:rsid w:val="00DA2BAB"/>
    <w:rsid w:val="00DA2C90"/>
    <w:rsid w:val="00DA4478"/>
    <w:rsid w:val="00DA6651"/>
    <w:rsid w:val="00DA6BAF"/>
    <w:rsid w:val="00DA79C7"/>
    <w:rsid w:val="00DB02DD"/>
    <w:rsid w:val="00DB046D"/>
    <w:rsid w:val="00DB1912"/>
    <w:rsid w:val="00DB1A52"/>
    <w:rsid w:val="00DB2689"/>
    <w:rsid w:val="00DB66A6"/>
    <w:rsid w:val="00DB6E52"/>
    <w:rsid w:val="00DB7B10"/>
    <w:rsid w:val="00DC0ACD"/>
    <w:rsid w:val="00DC0C61"/>
    <w:rsid w:val="00DC0DA6"/>
    <w:rsid w:val="00DC115B"/>
    <w:rsid w:val="00DC1198"/>
    <w:rsid w:val="00DC1C2F"/>
    <w:rsid w:val="00DC26F3"/>
    <w:rsid w:val="00DC2892"/>
    <w:rsid w:val="00DC2BB5"/>
    <w:rsid w:val="00DC33FD"/>
    <w:rsid w:val="00DC51D7"/>
    <w:rsid w:val="00DC5C44"/>
    <w:rsid w:val="00DC5E49"/>
    <w:rsid w:val="00DC7A60"/>
    <w:rsid w:val="00DD1284"/>
    <w:rsid w:val="00DD1CBF"/>
    <w:rsid w:val="00DD2A04"/>
    <w:rsid w:val="00DD3305"/>
    <w:rsid w:val="00DD489B"/>
    <w:rsid w:val="00DD50C8"/>
    <w:rsid w:val="00DD5977"/>
    <w:rsid w:val="00DD5E26"/>
    <w:rsid w:val="00DD7472"/>
    <w:rsid w:val="00DD7DBD"/>
    <w:rsid w:val="00DE05C0"/>
    <w:rsid w:val="00DE05EF"/>
    <w:rsid w:val="00DE0885"/>
    <w:rsid w:val="00DE0918"/>
    <w:rsid w:val="00DE1B0B"/>
    <w:rsid w:val="00DE1BC0"/>
    <w:rsid w:val="00DE3768"/>
    <w:rsid w:val="00DE4BEB"/>
    <w:rsid w:val="00DE5264"/>
    <w:rsid w:val="00DE6839"/>
    <w:rsid w:val="00DF0B70"/>
    <w:rsid w:val="00DF4006"/>
    <w:rsid w:val="00DF60F4"/>
    <w:rsid w:val="00DF6C22"/>
    <w:rsid w:val="00DF6D41"/>
    <w:rsid w:val="00DF7995"/>
    <w:rsid w:val="00E00491"/>
    <w:rsid w:val="00E009C1"/>
    <w:rsid w:val="00E015B4"/>
    <w:rsid w:val="00E04E35"/>
    <w:rsid w:val="00E064D3"/>
    <w:rsid w:val="00E073D1"/>
    <w:rsid w:val="00E10884"/>
    <w:rsid w:val="00E10E4F"/>
    <w:rsid w:val="00E115AB"/>
    <w:rsid w:val="00E11F8D"/>
    <w:rsid w:val="00E1312E"/>
    <w:rsid w:val="00E13C09"/>
    <w:rsid w:val="00E14C5E"/>
    <w:rsid w:val="00E16057"/>
    <w:rsid w:val="00E16400"/>
    <w:rsid w:val="00E16D4F"/>
    <w:rsid w:val="00E17567"/>
    <w:rsid w:val="00E17F2B"/>
    <w:rsid w:val="00E20C39"/>
    <w:rsid w:val="00E21CD4"/>
    <w:rsid w:val="00E23D9E"/>
    <w:rsid w:val="00E24519"/>
    <w:rsid w:val="00E25996"/>
    <w:rsid w:val="00E25FEE"/>
    <w:rsid w:val="00E2649F"/>
    <w:rsid w:val="00E2685A"/>
    <w:rsid w:val="00E276F0"/>
    <w:rsid w:val="00E27764"/>
    <w:rsid w:val="00E27AC8"/>
    <w:rsid w:val="00E31756"/>
    <w:rsid w:val="00E32423"/>
    <w:rsid w:val="00E3365A"/>
    <w:rsid w:val="00E35F06"/>
    <w:rsid w:val="00E36D75"/>
    <w:rsid w:val="00E37A3B"/>
    <w:rsid w:val="00E40B62"/>
    <w:rsid w:val="00E42B3A"/>
    <w:rsid w:val="00E434D7"/>
    <w:rsid w:val="00E44966"/>
    <w:rsid w:val="00E476B6"/>
    <w:rsid w:val="00E47B0F"/>
    <w:rsid w:val="00E50B42"/>
    <w:rsid w:val="00E51EA5"/>
    <w:rsid w:val="00E526BA"/>
    <w:rsid w:val="00E5323D"/>
    <w:rsid w:val="00E53285"/>
    <w:rsid w:val="00E55714"/>
    <w:rsid w:val="00E5603C"/>
    <w:rsid w:val="00E56679"/>
    <w:rsid w:val="00E57106"/>
    <w:rsid w:val="00E57816"/>
    <w:rsid w:val="00E60383"/>
    <w:rsid w:val="00E6045B"/>
    <w:rsid w:val="00E606C5"/>
    <w:rsid w:val="00E6202E"/>
    <w:rsid w:val="00E6224E"/>
    <w:rsid w:val="00E62266"/>
    <w:rsid w:val="00E62EAE"/>
    <w:rsid w:val="00E63A05"/>
    <w:rsid w:val="00E6481E"/>
    <w:rsid w:val="00E65AE9"/>
    <w:rsid w:val="00E66092"/>
    <w:rsid w:val="00E669D4"/>
    <w:rsid w:val="00E70BC3"/>
    <w:rsid w:val="00E715F4"/>
    <w:rsid w:val="00E7197E"/>
    <w:rsid w:val="00E71EC6"/>
    <w:rsid w:val="00E732E0"/>
    <w:rsid w:val="00E73522"/>
    <w:rsid w:val="00E74028"/>
    <w:rsid w:val="00E75493"/>
    <w:rsid w:val="00E75931"/>
    <w:rsid w:val="00E762D7"/>
    <w:rsid w:val="00E81EC5"/>
    <w:rsid w:val="00E82162"/>
    <w:rsid w:val="00E82A2B"/>
    <w:rsid w:val="00E83483"/>
    <w:rsid w:val="00E8390D"/>
    <w:rsid w:val="00E8428D"/>
    <w:rsid w:val="00E8464B"/>
    <w:rsid w:val="00E869E7"/>
    <w:rsid w:val="00E86FD0"/>
    <w:rsid w:val="00E876DF"/>
    <w:rsid w:val="00E87F1B"/>
    <w:rsid w:val="00E9310D"/>
    <w:rsid w:val="00E93803"/>
    <w:rsid w:val="00E93CE6"/>
    <w:rsid w:val="00E960B2"/>
    <w:rsid w:val="00E96F4D"/>
    <w:rsid w:val="00E97E2B"/>
    <w:rsid w:val="00E97F24"/>
    <w:rsid w:val="00EA00F8"/>
    <w:rsid w:val="00EA0FD6"/>
    <w:rsid w:val="00EA1AC8"/>
    <w:rsid w:val="00EA1DA8"/>
    <w:rsid w:val="00EA2034"/>
    <w:rsid w:val="00EA24FD"/>
    <w:rsid w:val="00EA2B2B"/>
    <w:rsid w:val="00EA2FEB"/>
    <w:rsid w:val="00EA3811"/>
    <w:rsid w:val="00EA38A4"/>
    <w:rsid w:val="00EA4A9F"/>
    <w:rsid w:val="00EA6078"/>
    <w:rsid w:val="00EA7417"/>
    <w:rsid w:val="00EB227D"/>
    <w:rsid w:val="00EB2607"/>
    <w:rsid w:val="00EB2CC6"/>
    <w:rsid w:val="00EB3840"/>
    <w:rsid w:val="00EB3A9E"/>
    <w:rsid w:val="00EB3BC7"/>
    <w:rsid w:val="00EB528C"/>
    <w:rsid w:val="00EB563B"/>
    <w:rsid w:val="00EB657B"/>
    <w:rsid w:val="00EB673B"/>
    <w:rsid w:val="00EB6CAF"/>
    <w:rsid w:val="00EB7250"/>
    <w:rsid w:val="00EC0425"/>
    <w:rsid w:val="00EC23D6"/>
    <w:rsid w:val="00EC2992"/>
    <w:rsid w:val="00EC38FD"/>
    <w:rsid w:val="00EC556A"/>
    <w:rsid w:val="00EC574C"/>
    <w:rsid w:val="00EC57D5"/>
    <w:rsid w:val="00ED05B4"/>
    <w:rsid w:val="00ED0823"/>
    <w:rsid w:val="00ED141F"/>
    <w:rsid w:val="00ED2A82"/>
    <w:rsid w:val="00ED3CCC"/>
    <w:rsid w:val="00ED4DDE"/>
    <w:rsid w:val="00EE1F76"/>
    <w:rsid w:val="00EE2C73"/>
    <w:rsid w:val="00EE5303"/>
    <w:rsid w:val="00EE56D3"/>
    <w:rsid w:val="00EE56E8"/>
    <w:rsid w:val="00EE738D"/>
    <w:rsid w:val="00EE7636"/>
    <w:rsid w:val="00EE76C6"/>
    <w:rsid w:val="00EE7A42"/>
    <w:rsid w:val="00EE7AC9"/>
    <w:rsid w:val="00EF0057"/>
    <w:rsid w:val="00EF05F7"/>
    <w:rsid w:val="00EF1836"/>
    <w:rsid w:val="00EF1C90"/>
    <w:rsid w:val="00EF219A"/>
    <w:rsid w:val="00EF284F"/>
    <w:rsid w:val="00EF41AB"/>
    <w:rsid w:val="00EF44C4"/>
    <w:rsid w:val="00EF5670"/>
    <w:rsid w:val="00EF5EFB"/>
    <w:rsid w:val="00EF6218"/>
    <w:rsid w:val="00F009BF"/>
    <w:rsid w:val="00F015AC"/>
    <w:rsid w:val="00F02765"/>
    <w:rsid w:val="00F04EE7"/>
    <w:rsid w:val="00F05BC3"/>
    <w:rsid w:val="00F07855"/>
    <w:rsid w:val="00F10399"/>
    <w:rsid w:val="00F1080D"/>
    <w:rsid w:val="00F118A2"/>
    <w:rsid w:val="00F136E6"/>
    <w:rsid w:val="00F143AD"/>
    <w:rsid w:val="00F14643"/>
    <w:rsid w:val="00F14866"/>
    <w:rsid w:val="00F14CF1"/>
    <w:rsid w:val="00F156C8"/>
    <w:rsid w:val="00F16CC9"/>
    <w:rsid w:val="00F1715F"/>
    <w:rsid w:val="00F17D83"/>
    <w:rsid w:val="00F21EF4"/>
    <w:rsid w:val="00F22B3A"/>
    <w:rsid w:val="00F23F3A"/>
    <w:rsid w:val="00F2447D"/>
    <w:rsid w:val="00F253CB"/>
    <w:rsid w:val="00F26A11"/>
    <w:rsid w:val="00F26B9A"/>
    <w:rsid w:val="00F26E2C"/>
    <w:rsid w:val="00F27148"/>
    <w:rsid w:val="00F308E2"/>
    <w:rsid w:val="00F31ED5"/>
    <w:rsid w:val="00F3277E"/>
    <w:rsid w:val="00F3350E"/>
    <w:rsid w:val="00F33CCA"/>
    <w:rsid w:val="00F340BA"/>
    <w:rsid w:val="00F34125"/>
    <w:rsid w:val="00F34A3E"/>
    <w:rsid w:val="00F351F2"/>
    <w:rsid w:val="00F36855"/>
    <w:rsid w:val="00F36CFE"/>
    <w:rsid w:val="00F400C3"/>
    <w:rsid w:val="00F40EE3"/>
    <w:rsid w:val="00F43D0D"/>
    <w:rsid w:val="00F43EC2"/>
    <w:rsid w:val="00F4406C"/>
    <w:rsid w:val="00F440D8"/>
    <w:rsid w:val="00F44184"/>
    <w:rsid w:val="00F44B95"/>
    <w:rsid w:val="00F44C66"/>
    <w:rsid w:val="00F46E18"/>
    <w:rsid w:val="00F50B9B"/>
    <w:rsid w:val="00F54C26"/>
    <w:rsid w:val="00F55741"/>
    <w:rsid w:val="00F558E8"/>
    <w:rsid w:val="00F55FBB"/>
    <w:rsid w:val="00F60843"/>
    <w:rsid w:val="00F60B43"/>
    <w:rsid w:val="00F60FC8"/>
    <w:rsid w:val="00F63418"/>
    <w:rsid w:val="00F641E2"/>
    <w:rsid w:val="00F64583"/>
    <w:rsid w:val="00F66ED4"/>
    <w:rsid w:val="00F67FF8"/>
    <w:rsid w:val="00F7023E"/>
    <w:rsid w:val="00F70B70"/>
    <w:rsid w:val="00F73C14"/>
    <w:rsid w:val="00F76183"/>
    <w:rsid w:val="00F761B0"/>
    <w:rsid w:val="00F7642F"/>
    <w:rsid w:val="00F81849"/>
    <w:rsid w:val="00F8255B"/>
    <w:rsid w:val="00F8339C"/>
    <w:rsid w:val="00F83AE1"/>
    <w:rsid w:val="00F840B5"/>
    <w:rsid w:val="00F854AE"/>
    <w:rsid w:val="00F8621F"/>
    <w:rsid w:val="00F86977"/>
    <w:rsid w:val="00F878D5"/>
    <w:rsid w:val="00F922D9"/>
    <w:rsid w:val="00F925A3"/>
    <w:rsid w:val="00F925D2"/>
    <w:rsid w:val="00F92EAF"/>
    <w:rsid w:val="00F93C3B"/>
    <w:rsid w:val="00F93F75"/>
    <w:rsid w:val="00F94F9D"/>
    <w:rsid w:val="00F95054"/>
    <w:rsid w:val="00F96357"/>
    <w:rsid w:val="00F96497"/>
    <w:rsid w:val="00F97D79"/>
    <w:rsid w:val="00FA069C"/>
    <w:rsid w:val="00FA0EDC"/>
    <w:rsid w:val="00FA450C"/>
    <w:rsid w:val="00FA472F"/>
    <w:rsid w:val="00FA6176"/>
    <w:rsid w:val="00FB0435"/>
    <w:rsid w:val="00FB2698"/>
    <w:rsid w:val="00FB2D5B"/>
    <w:rsid w:val="00FB3524"/>
    <w:rsid w:val="00FB3B67"/>
    <w:rsid w:val="00FB47F8"/>
    <w:rsid w:val="00FB4A25"/>
    <w:rsid w:val="00FB4D31"/>
    <w:rsid w:val="00FB5291"/>
    <w:rsid w:val="00FB5916"/>
    <w:rsid w:val="00FB6A2E"/>
    <w:rsid w:val="00FB6C2A"/>
    <w:rsid w:val="00FC026F"/>
    <w:rsid w:val="00FC1988"/>
    <w:rsid w:val="00FC3AC5"/>
    <w:rsid w:val="00FC4612"/>
    <w:rsid w:val="00FC5DCF"/>
    <w:rsid w:val="00FC67CC"/>
    <w:rsid w:val="00FC7532"/>
    <w:rsid w:val="00FD16B4"/>
    <w:rsid w:val="00FD217F"/>
    <w:rsid w:val="00FD237D"/>
    <w:rsid w:val="00FD2478"/>
    <w:rsid w:val="00FD2618"/>
    <w:rsid w:val="00FD2826"/>
    <w:rsid w:val="00FD2C98"/>
    <w:rsid w:val="00FD301B"/>
    <w:rsid w:val="00FD3264"/>
    <w:rsid w:val="00FD35AC"/>
    <w:rsid w:val="00FD4719"/>
    <w:rsid w:val="00FD5532"/>
    <w:rsid w:val="00FD5559"/>
    <w:rsid w:val="00FD5577"/>
    <w:rsid w:val="00FD579B"/>
    <w:rsid w:val="00FD609E"/>
    <w:rsid w:val="00FD6596"/>
    <w:rsid w:val="00FD7142"/>
    <w:rsid w:val="00FD765A"/>
    <w:rsid w:val="00FD7C43"/>
    <w:rsid w:val="00FD7D29"/>
    <w:rsid w:val="00FE0B9A"/>
    <w:rsid w:val="00FE0CB7"/>
    <w:rsid w:val="00FE1058"/>
    <w:rsid w:val="00FE1201"/>
    <w:rsid w:val="00FE1CB6"/>
    <w:rsid w:val="00FE2078"/>
    <w:rsid w:val="00FE2C6F"/>
    <w:rsid w:val="00FE3097"/>
    <w:rsid w:val="00FE3CF1"/>
    <w:rsid w:val="00FE3F04"/>
    <w:rsid w:val="00FE40BB"/>
    <w:rsid w:val="00FE5289"/>
    <w:rsid w:val="00FE65FC"/>
    <w:rsid w:val="00FE7D04"/>
    <w:rsid w:val="00FF10A6"/>
    <w:rsid w:val="00FF2D85"/>
    <w:rsid w:val="00FF33E7"/>
    <w:rsid w:val="00FF4063"/>
    <w:rsid w:val="00FF47F1"/>
    <w:rsid w:val="00FF5AD3"/>
    <w:rsid w:val="00FF747B"/>
    <w:rsid w:val="00FF75C6"/>
    <w:rsid w:val="00FF7A9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4:docId w14:val="34C008D8"/>
  <w15:docId w15:val="{477600D3-16A8-4BFB-AE11-FBE03A9558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1">
    <w:lsdException w:name="Normal" w:qFormat="1"/>
    <w:lsdException w:name="heading 1" w:uiPriority="1"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FA450C"/>
    <w:rPr>
      <w:i/>
      <w:sz w:val="24"/>
    </w:rPr>
  </w:style>
  <w:style w:type="paragraph" w:styleId="Naslov1">
    <w:name w:val="heading 1"/>
    <w:basedOn w:val="Navaden"/>
    <w:next w:val="Navaden"/>
    <w:link w:val="Naslov1Znak"/>
    <w:uiPriority w:val="1"/>
    <w:qFormat/>
    <w:rsid w:val="00FE0CB7"/>
    <w:pPr>
      <w:keepNext/>
      <w:spacing w:before="240" w:after="60"/>
      <w:outlineLvl w:val="0"/>
    </w:pPr>
    <w:rPr>
      <w:rFonts w:ascii="Arial" w:hAnsi="Arial" w:cs="Arial"/>
      <w:b/>
      <w:bCs/>
      <w:kern w:val="32"/>
      <w:sz w:val="32"/>
      <w:szCs w:val="32"/>
    </w:rPr>
  </w:style>
  <w:style w:type="paragraph" w:styleId="Naslov2">
    <w:name w:val="heading 2"/>
    <w:basedOn w:val="Navaden"/>
    <w:next w:val="Navaden"/>
    <w:link w:val="Naslov2Znak"/>
    <w:uiPriority w:val="99"/>
    <w:qFormat/>
    <w:rsid w:val="00300092"/>
    <w:pPr>
      <w:keepNext/>
      <w:spacing w:before="240" w:after="60"/>
      <w:outlineLvl w:val="1"/>
    </w:pPr>
    <w:rPr>
      <w:rFonts w:ascii="Arial" w:hAnsi="Arial" w:cs="Arial"/>
      <w:b/>
      <w:bCs/>
      <w:i w:val="0"/>
      <w:iCs/>
      <w:sz w:val="28"/>
      <w:szCs w:val="28"/>
    </w:rPr>
  </w:style>
  <w:style w:type="paragraph" w:styleId="Naslov3">
    <w:name w:val="heading 3"/>
    <w:basedOn w:val="Navaden"/>
    <w:next w:val="Navaden"/>
    <w:link w:val="Naslov3Znak"/>
    <w:uiPriority w:val="99"/>
    <w:qFormat/>
    <w:rsid w:val="00D25A68"/>
    <w:pPr>
      <w:keepNext/>
      <w:spacing w:before="240" w:after="60"/>
      <w:outlineLvl w:val="2"/>
    </w:pPr>
    <w:rPr>
      <w:rFonts w:ascii="Arial" w:hAnsi="Arial" w:cs="Arial"/>
      <w:b/>
      <w:bCs/>
      <w:sz w:val="26"/>
      <w:szCs w:val="26"/>
    </w:rPr>
  </w:style>
  <w:style w:type="paragraph" w:styleId="Naslov40">
    <w:name w:val="heading 4"/>
    <w:basedOn w:val="Navaden"/>
    <w:next w:val="Navaden"/>
    <w:link w:val="Naslov4Znak"/>
    <w:uiPriority w:val="99"/>
    <w:qFormat/>
    <w:rsid w:val="00381705"/>
    <w:pPr>
      <w:keepNext/>
      <w:spacing w:before="240" w:after="60"/>
      <w:outlineLvl w:val="3"/>
    </w:pPr>
    <w:rPr>
      <w:b/>
      <w:bCs/>
      <w:sz w:val="28"/>
      <w:szCs w:val="28"/>
    </w:rPr>
  </w:style>
  <w:style w:type="paragraph" w:styleId="Naslov5">
    <w:name w:val="heading 5"/>
    <w:basedOn w:val="Navaden"/>
    <w:next w:val="Navaden"/>
    <w:link w:val="Naslov5Znak"/>
    <w:uiPriority w:val="99"/>
    <w:qFormat/>
    <w:rsid w:val="00905AF1"/>
    <w:pPr>
      <w:spacing w:before="240" w:after="60"/>
      <w:outlineLvl w:val="4"/>
    </w:pPr>
    <w:rPr>
      <w:b/>
      <w:bCs/>
      <w:iCs/>
      <w:sz w:val="26"/>
      <w:szCs w:val="26"/>
    </w:rPr>
  </w:style>
  <w:style w:type="paragraph" w:styleId="Naslov6">
    <w:name w:val="heading 6"/>
    <w:basedOn w:val="Navaden"/>
    <w:next w:val="Navaden"/>
    <w:link w:val="Naslov6Znak"/>
    <w:uiPriority w:val="99"/>
    <w:qFormat/>
    <w:rsid w:val="00387B3C"/>
    <w:pPr>
      <w:spacing w:before="240" w:after="60"/>
      <w:outlineLvl w:val="5"/>
    </w:pPr>
    <w:rPr>
      <w:b/>
      <w:bCs/>
      <w:sz w:val="22"/>
      <w:szCs w:val="22"/>
    </w:rPr>
  </w:style>
  <w:style w:type="paragraph" w:styleId="Naslov7">
    <w:name w:val="heading 7"/>
    <w:basedOn w:val="Navaden"/>
    <w:next w:val="Navaden"/>
    <w:link w:val="Naslov7Znak"/>
    <w:uiPriority w:val="99"/>
    <w:qFormat/>
    <w:rsid w:val="00102870"/>
    <w:pPr>
      <w:spacing w:before="240" w:after="60"/>
      <w:outlineLvl w:val="6"/>
    </w:pPr>
  </w:style>
  <w:style w:type="paragraph" w:styleId="Naslov8">
    <w:name w:val="heading 8"/>
    <w:basedOn w:val="Navaden"/>
    <w:next w:val="Navaden"/>
    <w:link w:val="Naslov8Znak"/>
    <w:uiPriority w:val="99"/>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aliases w:val="E-PVO-glava,body txt,Glava - napis"/>
    <w:basedOn w:val="Navaden"/>
    <w:link w:val="GlavaZnak"/>
    <w:uiPriority w:val="99"/>
    <w:rsid w:val="00391DEF"/>
    <w:pPr>
      <w:tabs>
        <w:tab w:val="center" w:pos="4536"/>
        <w:tab w:val="right" w:pos="9072"/>
      </w:tabs>
    </w:pPr>
  </w:style>
  <w:style w:type="paragraph" w:styleId="Noga">
    <w:name w:val="footer"/>
    <w:aliases w:val=" Znak,Znak"/>
    <w:basedOn w:val="Navaden"/>
    <w:link w:val="NogaZnak"/>
    <w:rsid w:val="00391DEF"/>
    <w:pPr>
      <w:tabs>
        <w:tab w:val="center" w:pos="4536"/>
        <w:tab w:val="right" w:pos="9072"/>
      </w:tabs>
    </w:pPr>
  </w:style>
  <w:style w:type="character" w:styleId="tevilkastrani">
    <w:name w:val="page number"/>
    <w:basedOn w:val="Privzetapisavaodstavka"/>
    <w:rsid w:val="00391DEF"/>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qFormat/>
    <w:rsid w:val="008B0745"/>
    <w:rPr>
      <w:b/>
      <w:bCs/>
    </w:rPr>
  </w:style>
  <w:style w:type="paragraph" w:styleId="Besedilooblaka">
    <w:name w:val="Balloon Text"/>
    <w:basedOn w:val="Navaden"/>
    <w:link w:val="BesedilooblakaZnak"/>
    <w:uiPriority w:val="99"/>
    <w:semiHidden/>
    <w:rsid w:val="008B0745"/>
    <w:rPr>
      <w:rFonts w:ascii="Tahoma" w:hAnsi="Tahoma" w:cs="Tahoma"/>
      <w:sz w:val="16"/>
      <w:szCs w:val="16"/>
    </w:rPr>
  </w:style>
  <w:style w:type="table" w:styleId="Tabelamrea">
    <w:name w:val="Table Grid"/>
    <w:basedOn w:val="Navadnatabela"/>
    <w:uiPriority w:val="39"/>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uiPriority w:val="99"/>
    <w:qFormat/>
    <w:rsid w:val="00DC115B"/>
    <w:pPr>
      <w:overflowPunct w:val="0"/>
      <w:autoSpaceDE w:val="0"/>
      <w:autoSpaceDN w:val="0"/>
      <w:adjustRightInd w:val="0"/>
      <w:jc w:val="both"/>
      <w:textAlignment w:val="baseline"/>
    </w:pPr>
    <w:rPr>
      <w:rFonts w:ascii="Verdana" w:hAnsi="Verdana"/>
      <w:b/>
      <w:i w:val="0"/>
      <w:sz w:val="20"/>
    </w:rPr>
  </w:style>
  <w:style w:type="paragraph" w:styleId="Telobesedila2">
    <w:name w:val="Body Text 2"/>
    <w:basedOn w:val="Navaden"/>
    <w:link w:val="Telobesedila2Znak"/>
    <w:uiPriority w:val="99"/>
    <w:rsid w:val="00DC115B"/>
    <w:pPr>
      <w:overflowPunct w:val="0"/>
      <w:autoSpaceDE w:val="0"/>
      <w:autoSpaceDN w:val="0"/>
      <w:adjustRightInd w:val="0"/>
      <w:jc w:val="both"/>
      <w:textAlignment w:val="baseline"/>
    </w:pPr>
    <w:rPr>
      <w:rFonts w:ascii="Verdana" w:hAnsi="Verdana"/>
      <w:i w:val="0"/>
      <w:sz w:val="20"/>
    </w:rPr>
  </w:style>
  <w:style w:type="paragraph" w:customStyle="1" w:styleId="Zoran">
    <w:name w:val="Zoran"/>
    <w:basedOn w:val="Naslov"/>
    <w:rsid w:val="008A385E"/>
    <w:pPr>
      <w:numPr>
        <w:numId w:val="2"/>
      </w:numPr>
      <w:spacing w:before="0" w:after="0"/>
      <w:jc w:val="both"/>
    </w:pPr>
    <w:rPr>
      <w:i w:val="0"/>
      <w:sz w:val="24"/>
      <w:szCs w:val="22"/>
    </w:rPr>
  </w:style>
  <w:style w:type="paragraph" w:customStyle="1" w:styleId="Zoran1">
    <w:name w:val="Zoran 1"/>
    <w:basedOn w:val="Naslov2"/>
    <w:uiPriority w:val="99"/>
    <w:rsid w:val="00300092"/>
    <w:pPr>
      <w:numPr>
        <w:numId w:val="3"/>
      </w:numPr>
      <w:spacing w:before="0" w:after="0"/>
      <w:jc w:val="both"/>
    </w:pPr>
    <w:rPr>
      <w:sz w:val="22"/>
      <w:szCs w:val="22"/>
    </w:rPr>
  </w:style>
  <w:style w:type="paragraph" w:styleId="Naslov">
    <w:name w:val="Title"/>
    <w:basedOn w:val="Navaden"/>
    <w:link w:val="NaslovZnak"/>
    <w:qFormat/>
    <w:rsid w:val="004B02EB"/>
    <w:pPr>
      <w:spacing w:before="240" w:after="60"/>
      <w:jc w:val="center"/>
      <w:outlineLvl w:val="0"/>
    </w:pPr>
    <w:rPr>
      <w:rFonts w:ascii="Arial" w:hAnsi="Arial" w:cs="Arial"/>
      <w:b/>
      <w:bCs/>
      <w:kern w:val="28"/>
      <w:sz w:val="32"/>
      <w:szCs w:val="32"/>
    </w:rPr>
  </w:style>
  <w:style w:type="paragraph" w:customStyle="1" w:styleId="Zoran2">
    <w:name w:val="Zoran 2"/>
    <w:basedOn w:val="Naslov2"/>
    <w:rsid w:val="00300092"/>
    <w:pPr>
      <w:numPr>
        <w:numId w:val="4"/>
      </w:numPr>
      <w:spacing w:before="0" w:after="0"/>
      <w:jc w:val="both"/>
    </w:pPr>
    <w:rPr>
      <w:sz w:val="22"/>
      <w:szCs w:val="22"/>
    </w:rPr>
  </w:style>
  <w:style w:type="character" w:styleId="Hiperpovezava">
    <w:name w:val="Hyperlink"/>
    <w:basedOn w:val="Privzetapisavaodstavka"/>
    <w:uiPriority w:val="99"/>
    <w:rsid w:val="00300092"/>
    <w:rPr>
      <w:color w:val="0000FF"/>
      <w:u w:val="single"/>
    </w:rPr>
  </w:style>
  <w:style w:type="paragraph" w:styleId="Kazalovsebine1">
    <w:name w:val="toc 1"/>
    <w:basedOn w:val="Navaden"/>
    <w:next w:val="Navaden"/>
    <w:autoRedefine/>
    <w:semiHidden/>
    <w:rsid w:val="00300092"/>
    <w:pPr>
      <w:spacing w:before="360"/>
    </w:pPr>
    <w:rPr>
      <w:rFonts w:ascii="Arial" w:hAnsi="Arial" w:cs="Arial"/>
      <w:b/>
      <w:bCs/>
      <w:i w:val="0"/>
      <w:caps/>
      <w:szCs w:val="24"/>
    </w:rPr>
  </w:style>
  <w:style w:type="paragraph" w:styleId="Kazalovsebine2">
    <w:name w:val="toc 2"/>
    <w:basedOn w:val="Navaden"/>
    <w:next w:val="Navaden"/>
    <w:autoRedefine/>
    <w:semiHidden/>
    <w:rsid w:val="00300092"/>
    <w:pPr>
      <w:spacing w:before="240"/>
    </w:pPr>
    <w:rPr>
      <w:b/>
      <w:bCs/>
      <w:i w:val="0"/>
      <w:sz w:val="20"/>
    </w:rPr>
  </w:style>
  <w:style w:type="paragraph" w:styleId="Kazalovsebine3">
    <w:name w:val="toc 3"/>
    <w:basedOn w:val="Navaden"/>
    <w:next w:val="Navaden"/>
    <w:autoRedefine/>
    <w:semiHidden/>
    <w:rsid w:val="003C5E63"/>
    <w:pPr>
      <w:ind w:left="240"/>
    </w:pPr>
    <w:rPr>
      <w:i w:val="0"/>
      <w:sz w:val="20"/>
    </w:rPr>
  </w:style>
  <w:style w:type="paragraph" w:styleId="Kazalovsebine4">
    <w:name w:val="toc 4"/>
    <w:basedOn w:val="Navaden"/>
    <w:next w:val="Navaden"/>
    <w:autoRedefine/>
    <w:semiHidden/>
    <w:rsid w:val="003C5E63"/>
    <w:pPr>
      <w:ind w:left="480"/>
    </w:pPr>
    <w:rPr>
      <w:i w:val="0"/>
      <w:sz w:val="20"/>
    </w:rPr>
  </w:style>
  <w:style w:type="paragraph" w:styleId="Kazalovsebine5">
    <w:name w:val="toc 5"/>
    <w:basedOn w:val="Navaden"/>
    <w:next w:val="Navaden"/>
    <w:autoRedefine/>
    <w:semiHidden/>
    <w:rsid w:val="003C5E63"/>
    <w:pPr>
      <w:ind w:left="720"/>
    </w:pPr>
    <w:rPr>
      <w:i w:val="0"/>
      <w:sz w:val="20"/>
    </w:rPr>
  </w:style>
  <w:style w:type="paragraph" w:styleId="Kazalovsebine6">
    <w:name w:val="toc 6"/>
    <w:basedOn w:val="Navaden"/>
    <w:next w:val="Navaden"/>
    <w:autoRedefine/>
    <w:semiHidden/>
    <w:rsid w:val="003C5E63"/>
    <w:pPr>
      <w:ind w:left="960"/>
    </w:pPr>
    <w:rPr>
      <w:i w:val="0"/>
      <w:sz w:val="20"/>
    </w:rPr>
  </w:style>
  <w:style w:type="paragraph" w:styleId="Kazalovsebine7">
    <w:name w:val="toc 7"/>
    <w:basedOn w:val="Navaden"/>
    <w:next w:val="Navaden"/>
    <w:autoRedefine/>
    <w:semiHidden/>
    <w:rsid w:val="003C5E63"/>
    <w:pPr>
      <w:ind w:left="1200"/>
    </w:pPr>
    <w:rPr>
      <w:i w:val="0"/>
      <w:sz w:val="20"/>
    </w:rPr>
  </w:style>
  <w:style w:type="paragraph" w:styleId="Kazalovsebine8">
    <w:name w:val="toc 8"/>
    <w:basedOn w:val="Navaden"/>
    <w:next w:val="Navaden"/>
    <w:autoRedefine/>
    <w:semiHidden/>
    <w:rsid w:val="003C5E63"/>
    <w:pPr>
      <w:ind w:left="1440"/>
    </w:pPr>
    <w:rPr>
      <w:i w:val="0"/>
      <w:sz w:val="20"/>
    </w:rPr>
  </w:style>
  <w:style w:type="paragraph" w:styleId="Kazalovsebine9">
    <w:name w:val="toc 9"/>
    <w:basedOn w:val="Navaden"/>
    <w:next w:val="Navaden"/>
    <w:autoRedefine/>
    <w:semiHidden/>
    <w:rsid w:val="003C5E63"/>
    <w:pPr>
      <w:ind w:left="1680"/>
    </w:pPr>
    <w:rPr>
      <w:i w:val="0"/>
      <w:sz w:val="20"/>
    </w:rPr>
  </w:style>
  <w:style w:type="paragraph" w:styleId="Navadensplet">
    <w:name w:val="Normal (Web)"/>
    <w:basedOn w:val="Navaden"/>
    <w:rsid w:val="00587BE0"/>
    <w:pPr>
      <w:spacing w:before="100" w:beforeAutospacing="1" w:after="100" w:afterAutospacing="1"/>
    </w:pPr>
    <w:rPr>
      <w:rFonts w:eastAsia="Arial Unicode MS"/>
      <w:i w:val="0"/>
      <w:szCs w:val="24"/>
    </w:rPr>
  </w:style>
  <w:style w:type="paragraph" w:styleId="Napis">
    <w:name w:val="caption"/>
    <w:basedOn w:val="Navaden"/>
    <w:next w:val="Navaden"/>
    <w:qFormat/>
    <w:rsid w:val="00D51369"/>
    <w:pPr>
      <w:tabs>
        <w:tab w:val="left" w:pos="567"/>
        <w:tab w:val="num" w:pos="851"/>
        <w:tab w:val="left" w:pos="993"/>
      </w:tabs>
      <w:jc w:val="right"/>
    </w:pPr>
    <w:rPr>
      <w:b/>
      <w:i w:val="0"/>
      <w:sz w:val="22"/>
    </w:rPr>
  </w:style>
  <w:style w:type="paragraph" w:styleId="Telobesedila3">
    <w:name w:val="Body Text 3"/>
    <w:basedOn w:val="Navaden"/>
    <w:link w:val="Telobesedila3Znak"/>
    <w:rsid w:val="00AC14EA"/>
    <w:pPr>
      <w:spacing w:after="120"/>
    </w:pPr>
    <w:rPr>
      <w:sz w:val="16"/>
      <w:szCs w:val="16"/>
    </w:rPr>
  </w:style>
  <w:style w:type="character" w:customStyle="1" w:styleId="GlavaZnak">
    <w:name w:val="Glava Znak"/>
    <w:aliases w:val="E-PVO-glava Znak,body txt Znak,Glava - napis Znak"/>
    <w:basedOn w:val="Privzetapisavaodstavka"/>
    <w:link w:val="Glava"/>
    <w:uiPriority w:val="99"/>
    <w:rsid w:val="00FE0CB7"/>
    <w:rPr>
      <w:i/>
      <w:sz w:val="24"/>
      <w:lang w:val="sl-SI" w:eastAsia="sl-SI" w:bidi="ar-SA"/>
    </w:rPr>
  </w:style>
  <w:style w:type="character" w:styleId="Pripombasklic">
    <w:name w:val="annotation reference"/>
    <w:basedOn w:val="Privzetapisavaodstavka"/>
    <w:uiPriority w:val="99"/>
    <w:semiHidden/>
    <w:rsid w:val="001D2FA8"/>
    <w:rPr>
      <w:sz w:val="16"/>
      <w:szCs w:val="16"/>
    </w:rPr>
  </w:style>
  <w:style w:type="paragraph" w:styleId="Pripombabesedilo">
    <w:name w:val="annotation text"/>
    <w:basedOn w:val="Navaden"/>
    <w:link w:val="PripombabesediloZnak"/>
    <w:uiPriority w:val="99"/>
    <w:rsid w:val="001D2FA8"/>
    <w:rPr>
      <w:sz w:val="20"/>
    </w:rPr>
  </w:style>
  <w:style w:type="paragraph" w:styleId="Zadevapripombe">
    <w:name w:val="annotation subject"/>
    <w:basedOn w:val="Pripombabesedilo"/>
    <w:next w:val="Pripombabesedilo"/>
    <w:link w:val="ZadevapripombeZnak"/>
    <w:uiPriority w:val="99"/>
    <w:semiHidden/>
    <w:rsid w:val="001D2FA8"/>
    <w:rPr>
      <w:b/>
      <w:bCs/>
    </w:rPr>
  </w:style>
  <w:style w:type="character" w:customStyle="1" w:styleId="Telobesedila2Znak">
    <w:name w:val="Telo besedila 2 Znak"/>
    <w:basedOn w:val="Privzetapisavaodstavka"/>
    <w:link w:val="Telobesedila2"/>
    <w:uiPriority w:val="99"/>
    <w:rsid w:val="00FF33E7"/>
    <w:rPr>
      <w:rFonts w:ascii="Verdana" w:hAnsi="Verdana"/>
      <w:lang w:val="sl-SI" w:eastAsia="sl-SI" w:bidi="ar-SA"/>
    </w:rPr>
  </w:style>
  <w:style w:type="paragraph" w:styleId="Telobesedila-zamik">
    <w:name w:val="Body Text Indent"/>
    <w:basedOn w:val="Navaden"/>
    <w:link w:val="Telobesedila-zamikZnak"/>
    <w:rsid w:val="009D06E2"/>
    <w:pPr>
      <w:spacing w:after="120"/>
      <w:ind w:left="283"/>
    </w:pPr>
  </w:style>
  <w:style w:type="character" w:customStyle="1" w:styleId="Naslov7Znak">
    <w:name w:val="Naslov 7 Znak"/>
    <w:basedOn w:val="Privzetapisavaodstavka"/>
    <w:link w:val="Naslov7"/>
    <w:uiPriority w:val="99"/>
    <w:rsid w:val="009D06E2"/>
    <w:rPr>
      <w:i/>
      <w:sz w:val="24"/>
      <w:lang w:val="sl-SI" w:eastAsia="sl-SI" w:bidi="ar-SA"/>
    </w:rPr>
  </w:style>
  <w:style w:type="paragraph" w:styleId="Telobesedila-zamik3">
    <w:name w:val="Body Text Indent 3"/>
    <w:basedOn w:val="Navaden"/>
    <w:link w:val="Telobesedila-zamik3Znak"/>
    <w:rsid w:val="0005577F"/>
    <w:pPr>
      <w:spacing w:after="120"/>
      <w:ind w:left="283"/>
    </w:pPr>
    <w:rPr>
      <w:sz w:val="16"/>
      <w:szCs w:val="16"/>
    </w:rPr>
  </w:style>
  <w:style w:type="paragraph" w:styleId="Seznam2">
    <w:name w:val="List 2"/>
    <w:basedOn w:val="Navaden"/>
    <w:rsid w:val="00753B83"/>
    <w:pPr>
      <w:ind w:left="720" w:hanging="360"/>
    </w:pPr>
    <w:rPr>
      <w:rFonts w:ascii="Arial Narrow" w:hAnsi="Arial Narrow"/>
      <w:i w:val="0"/>
      <w:lang w:eastAsia="en-US"/>
    </w:rPr>
  </w:style>
  <w:style w:type="table" w:styleId="Tabelatema">
    <w:name w:val="Table Theme"/>
    <w:basedOn w:val="Navadnatabela"/>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5"/>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6"/>
      </w:numPr>
      <w:spacing w:before="0" w:after="0"/>
    </w:pPr>
    <w:rPr>
      <w:rFonts w:cs="Times New Roman"/>
      <w:i w:val="0"/>
      <w:kern w:val="0"/>
      <w:sz w:val="22"/>
      <w:szCs w:val="20"/>
    </w:rPr>
  </w:style>
  <w:style w:type="character" w:customStyle="1" w:styleId="ZnakZnak4">
    <w:name w:val="Znak Znak4"/>
    <w:basedOn w:val="Privzetapisavaodstavka"/>
    <w:rsid w:val="001A5FC7"/>
    <w:rPr>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rsid w:val="00BF32CF"/>
    <w:pPr>
      <w:tabs>
        <w:tab w:val="left" w:pos="1170"/>
      </w:tabs>
      <w:ind w:left="1123"/>
    </w:pPr>
    <w:rPr>
      <w:rFonts w:ascii="Times" w:hAnsi="Times"/>
      <w:i w:val="0"/>
      <w:sz w:val="22"/>
      <w:szCs w:val="22"/>
      <w:lang w:val="en-US" w:eastAsia="en-US"/>
    </w:rPr>
  </w:style>
  <w:style w:type="paragraph" w:customStyle="1" w:styleId="podpisime">
    <w:name w:val="podpis_ime"/>
    <w:basedOn w:val="besedilo"/>
    <w:autoRedefine/>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BF32CF"/>
    <w:rPr>
      <w:i/>
    </w:rPr>
  </w:style>
  <w:style w:type="character" w:customStyle="1" w:styleId="NogaZnak">
    <w:name w:val="Noga Znak"/>
    <w:aliases w:val=" Znak Znak,Znak Znak"/>
    <w:basedOn w:val="Privzetapisavaodstavka"/>
    <w:link w:val="Noga"/>
    <w:rsid w:val="005D41F3"/>
    <w:rPr>
      <w:i/>
      <w:sz w:val="24"/>
      <w:lang w:val="sl-SI" w:eastAsia="sl-SI" w:bidi="ar-SA"/>
    </w:rPr>
  </w:style>
  <w:style w:type="character" w:customStyle="1" w:styleId="Naslov9Znak">
    <w:name w:val="Naslov 9 Znak"/>
    <w:basedOn w:val="Privzetapisavaodstavka"/>
    <w:link w:val="Naslov9"/>
    <w:uiPriority w:val="99"/>
    <w:rsid w:val="00356B8A"/>
    <w:rPr>
      <w:rFonts w:ascii="Arial" w:hAnsi="Arial" w:cs="Arial"/>
      <w:b/>
      <w:bCs/>
      <w:sz w:val="24"/>
      <w:szCs w:val="24"/>
    </w:rPr>
  </w:style>
  <w:style w:type="paragraph" w:customStyle="1" w:styleId="navaden0">
    <w:name w:val="navaden"/>
    <w:basedOn w:val="Naslov5"/>
    <w:link w:val="navadenZnak"/>
    <w:qFormat/>
    <w:rsid w:val="00356B8A"/>
    <w:pPr>
      <w:keepNext/>
      <w:numPr>
        <w:ilvl w:val="4"/>
      </w:numPr>
      <w:tabs>
        <w:tab w:val="num" w:pos="1008"/>
      </w:tabs>
      <w:spacing w:before="0" w:after="0"/>
      <w:ind w:left="567" w:hanging="1008"/>
      <w:jc w:val="both"/>
    </w:pPr>
    <w:rPr>
      <w:b w:val="0"/>
      <w:i w:val="0"/>
      <w:iCs w:val="0"/>
      <w:sz w:val="22"/>
      <w:szCs w:val="22"/>
    </w:rPr>
  </w:style>
  <w:style w:type="character" w:customStyle="1" w:styleId="navadenZnak">
    <w:name w:val="navaden Znak"/>
    <w:basedOn w:val="Privzetapisavaodstavka"/>
    <w:link w:val="navaden0"/>
    <w:rsid w:val="00356B8A"/>
    <w:rPr>
      <w:bCs/>
      <w:sz w:val="22"/>
      <w:szCs w:val="22"/>
    </w:rPr>
  </w:style>
  <w:style w:type="paragraph" w:styleId="Otevilenseznam3">
    <w:name w:val="List Number 3"/>
    <w:basedOn w:val="Navaden"/>
    <w:rsid w:val="00E55714"/>
    <w:pPr>
      <w:numPr>
        <w:numId w:val="7"/>
      </w:numPr>
      <w:contextualSpacing/>
    </w:pPr>
  </w:style>
  <w:style w:type="paragraph" w:styleId="Odstavekseznama">
    <w:name w:val="List Paragraph"/>
    <w:aliases w:val="za tekst,Odstavek seznama_IP"/>
    <w:basedOn w:val="Navaden"/>
    <w:link w:val="OdstavekseznamaZnak"/>
    <w:uiPriority w:val="34"/>
    <w:qFormat/>
    <w:rsid w:val="002E7D8F"/>
    <w:pPr>
      <w:ind w:left="708"/>
    </w:pPr>
  </w:style>
  <w:style w:type="paragraph" w:customStyle="1" w:styleId="Poglavje">
    <w:name w:val="Poglavje"/>
    <w:basedOn w:val="Navaden"/>
    <w:uiPriority w:val="99"/>
    <w:rsid w:val="00245E86"/>
    <w:pPr>
      <w:widowControl w:val="0"/>
      <w:autoSpaceDE w:val="0"/>
      <w:autoSpaceDN w:val="0"/>
      <w:adjustRightInd w:val="0"/>
    </w:pPr>
    <w:rPr>
      <w:rFonts w:ascii="Arial" w:hAnsi="Arial" w:cs="Arial"/>
      <w:b/>
      <w:bCs/>
      <w:i w:val="0"/>
      <w:spacing w:val="-3"/>
      <w:sz w:val="22"/>
      <w:szCs w:val="22"/>
    </w:rPr>
  </w:style>
  <w:style w:type="paragraph" w:styleId="Brezrazmikov">
    <w:name w:val="No Spacing"/>
    <w:uiPriority w:val="1"/>
    <w:qFormat/>
    <w:rsid w:val="00245E86"/>
    <w:rPr>
      <w:i/>
      <w:sz w:val="24"/>
    </w:rPr>
  </w:style>
  <w:style w:type="character" w:customStyle="1" w:styleId="Telobesedila-zamikZnak">
    <w:name w:val="Telo besedila - zamik Znak"/>
    <w:basedOn w:val="Privzetapisavaodstavka"/>
    <w:link w:val="Telobesedila-zamik"/>
    <w:rsid w:val="001F1894"/>
    <w:rPr>
      <w:i/>
      <w:sz w:val="24"/>
    </w:rPr>
  </w:style>
  <w:style w:type="character" w:customStyle="1" w:styleId="TelobesedilaZnak">
    <w:name w:val="Telo besedila Znak"/>
    <w:basedOn w:val="Privzetapisavaodstavka"/>
    <w:link w:val="Telobesedila"/>
    <w:uiPriority w:val="99"/>
    <w:rsid w:val="001F1894"/>
    <w:rPr>
      <w:rFonts w:ascii="Verdana" w:hAnsi="Verdana"/>
      <w:b/>
    </w:rPr>
  </w:style>
  <w:style w:type="character" w:customStyle="1" w:styleId="PripombabesediloZnak">
    <w:name w:val="Pripomba – besedilo Znak"/>
    <w:basedOn w:val="Privzetapisavaodstavka"/>
    <w:link w:val="Pripombabesedilo"/>
    <w:uiPriority w:val="99"/>
    <w:rsid w:val="001F1894"/>
    <w:rPr>
      <w:i/>
    </w:rPr>
  </w:style>
  <w:style w:type="character" w:customStyle="1" w:styleId="Naslov5Znak">
    <w:name w:val="Naslov 5 Znak"/>
    <w:basedOn w:val="Privzetapisavaodstavka"/>
    <w:link w:val="Naslov5"/>
    <w:uiPriority w:val="99"/>
    <w:rsid w:val="001F1894"/>
    <w:rPr>
      <w:b/>
      <w:bCs/>
      <w:i/>
      <w:iCs/>
      <w:sz w:val="26"/>
      <w:szCs w:val="26"/>
    </w:rPr>
  </w:style>
  <w:style w:type="character" w:customStyle="1" w:styleId="OdstavekseznamaZnak">
    <w:name w:val="Odstavek seznama Znak"/>
    <w:aliases w:val="za tekst Znak,Odstavek seznama_IP Znak"/>
    <w:link w:val="Odstavekseznama"/>
    <w:uiPriority w:val="34"/>
    <w:locked/>
    <w:rsid w:val="00C7578A"/>
    <w:rPr>
      <w:i/>
      <w:sz w:val="24"/>
    </w:rPr>
  </w:style>
  <w:style w:type="numbering" w:customStyle="1" w:styleId="Slog1">
    <w:name w:val="Slog1"/>
    <w:rsid w:val="000B18E0"/>
  </w:style>
  <w:style w:type="paragraph" w:styleId="Oznaenseznam">
    <w:name w:val="List Bullet"/>
    <w:basedOn w:val="Navaden"/>
    <w:autoRedefine/>
    <w:rsid w:val="00387121"/>
    <w:pPr>
      <w:numPr>
        <w:numId w:val="9"/>
      </w:numPr>
    </w:pPr>
    <w:rPr>
      <w:i w:val="0"/>
      <w:sz w:val="20"/>
      <w:lang w:val="en-GB"/>
    </w:rPr>
  </w:style>
  <w:style w:type="paragraph" w:customStyle="1" w:styleId="Odstavekseznama1">
    <w:name w:val="Odstavek seznama1"/>
    <w:basedOn w:val="Navaden"/>
    <w:qFormat/>
    <w:rsid w:val="00421A33"/>
    <w:pPr>
      <w:ind w:left="720"/>
      <w:contextualSpacing/>
    </w:pPr>
    <w:rPr>
      <w:i w:val="0"/>
      <w:szCs w:val="24"/>
    </w:rPr>
  </w:style>
  <w:style w:type="paragraph" w:customStyle="1" w:styleId="ListNumberLevel2">
    <w:name w:val="List Number (Level 2)"/>
    <w:basedOn w:val="Navaden"/>
    <w:rsid w:val="00D62B24"/>
    <w:pPr>
      <w:numPr>
        <w:ilvl w:val="1"/>
        <w:numId w:val="10"/>
      </w:numPr>
      <w:spacing w:before="120" w:after="120"/>
      <w:jc w:val="both"/>
    </w:pPr>
    <w:rPr>
      <w:i w:val="0"/>
      <w:snapToGrid w:val="0"/>
      <w:szCs w:val="24"/>
      <w:lang w:val="en-GB"/>
    </w:rPr>
  </w:style>
  <w:style w:type="paragraph" w:styleId="Revizija">
    <w:name w:val="Revision"/>
    <w:hidden/>
    <w:uiPriority w:val="99"/>
    <w:semiHidden/>
    <w:rsid w:val="00C14B3F"/>
    <w:rPr>
      <w:i/>
      <w:sz w:val="24"/>
    </w:rPr>
  </w:style>
  <w:style w:type="character" w:customStyle="1" w:styleId="Telobesedila3Znak">
    <w:name w:val="Telo besedila 3 Znak"/>
    <w:basedOn w:val="Privzetapisavaodstavka"/>
    <w:link w:val="Telobesedila3"/>
    <w:rsid w:val="001B4F54"/>
    <w:rPr>
      <w:i/>
      <w:sz w:val="16"/>
      <w:szCs w:val="16"/>
    </w:rPr>
  </w:style>
  <w:style w:type="character" w:customStyle="1" w:styleId="BesedilooblakaZnak">
    <w:name w:val="Besedilo oblačka Znak"/>
    <w:basedOn w:val="Privzetapisavaodstavka"/>
    <w:link w:val="Besedilooblaka"/>
    <w:uiPriority w:val="99"/>
    <w:semiHidden/>
    <w:rsid w:val="001B4F54"/>
    <w:rPr>
      <w:rFonts w:ascii="Tahoma" w:hAnsi="Tahoma" w:cs="Tahoma"/>
      <w:i/>
      <w:sz w:val="16"/>
      <w:szCs w:val="16"/>
    </w:rPr>
  </w:style>
  <w:style w:type="character" w:customStyle="1" w:styleId="ZadevapripombeZnak">
    <w:name w:val="Zadeva pripombe Znak"/>
    <w:basedOn w:val="PripombabesediloZnak"/>
    <w:link w:val="Zadevapripombe"/>
    <w:uiPriority w:val="99"/>
    <w:semiHidden/>
    <w:rsid w:val="001B4F54"/>
    <w:rPr>
      <w:b/>
      <w:bCs/>
      <w:i/>
    </w:rPr>
  </w:style>
  <w:style w:type="character" w:customStyle="1" w:styleId="Naslov1Znak">
    <w:name w:val="Naslov 1 Znak"/>
    <w:basedOn w:val="Privzetapisavaodstavka"/>
    <w:link w:val="Naslov1"/>
    <w:uiPriority w:val="1"/>
    <w:rsid w:val="00205819"/>
    <w:rPr>
      <w:rFonts w:ascii="Arial" w:hAnsi="Arial" w:cs="Arial"/>
      <w:b/>
      <w:bCs/>
      <w:i/>
      <w:kern w:val="32"/>
      <w:sz w:val="32"/>
      <w:szCs w:val="32"/>
    </w:rPr>
  </w:style>
  <w:style w:type="character" w:customStyle="1" w:styleId="Naslov2Znak">
    <w:name w:val="Naslov 2 Znak"/>
    <w:basedOn w:val="Privzetapisavaodstavka"/>
    <w:link w:val="Naslov2"/>
    <w:uiPriority w:val="99"/>
    <w:rsid w:val="00205819"/>
    <w:rPr>
      <w:rFonts w:ascii="Arial" w:hAnsi="Arial" w:cs="Arial"/>
      <w:b/>
      <w:bCs/>
      <w:iCs/>
      <w:sz w:val="28"/>
      <w:szCs w:val="28"/>
    </w:rPr>
  </w:style>
  <w:style w:type="character" w:customStyle="1" w:styleId="Naslov3Znak">
    <w:name w:val="Naslov 3 Znak"/>
    <w:basedOn w:val="Privzetapisavaodstavka"/>
    <w:link w:val="Naslov3"/>
    <w:uiPriority w:val="99"/>
    <w:rsid w:val="00205819"/>
    <w:rPr>
      <w:rFonts w:ascii="Arial" w:hAnsi="Arial" w:cs="Arial"/>
      <w:b/>
      <w:bCs/>
      <w:i/>
      <w:sz w:val="26"/>
      <w:szCs w:val="26"/>
    </w:rPr>
  </w:style>
  <w:style w:type="character" w:customStyle="1" w:styleId="Naslov4Znak">
    <w:name w:val="Naslov 4 Znak"/>
    <w:basedOn w:val="Privzetapisavaodstavka"/>
    <w:link w:val="Naslov40"/>
    <w:uiPriority w:val="99"/>
    <w:rsid w:val="00205819"/>
    <w:rPr>
      <w:b/>
      <w:bCs/>
      <w:i/>
      <w:sz w:val="28"/>
      <w:szCs w:val="28"/>
    </w:rPr>
  </w:style>
  <w:style w:type="character" w:customStyle="1" w:styleId="Naslov6Znak">
    <w:name w:val="Naslov 6 Znak"/>
    <w:basedOn w:val="Privzetapisavaodstavka"/>
    <w:link w:val="Naslov6"/>
    <w:uiPriority w:val="99"/>
    <w:rsid w:val="00205819"/>
    <w:rPr>
      <w:b/>
      <w:bCs/>
      <w:i/>
      <w:sz w:val="22"/>
      <w:szCs w:val="22"/>
    </w:rPr>
  </w:style>
  <w:style w:type="character" w:customStyle="1" w:styleId="Naslov8Znak">
    <w:name w:val="Naslov 8 Znak"/>
    <w:basedOn w:val="Privzetapisavaodstavka"/>
    <w:link w:val="Naslov8"/>
    <w:uiPriority w:val="99"/>
    <w:rsid w:val="00205819"/>
    <w:rPr>
      <w:i/>
      <w:iCs/>
      <w:sz w:val="24"/>
      <w:szCs w:val="24"/>
    </w:rPr>
  </w:style>
  <w:style w:type="character" w:styleId="SledenaHiperpovezava">
    <w:name w:val="FollowedHyperlink"/>
    <w:basedOn w:val="Privzetapisavaodstavka"/>
    <w:uiPriority w:val="99"/>
    <w:semiHidden/>
    <w:unhideWhenUsed/>
    <w:rsid w:val="00205819"/>
    <w:rPr>
      <w:color w:val="800080" w:themeColor="followedHyperlink"/>
      <w:u w:val="single"/>
    </w:rPr>
  </w:style>
  <w:style w:type="character" w:customStyle="1" w:styleId="NaslovZnak">
    <w:name w:val="Naslov Znak"/>
    <w:basedOn w:val="Privzetapisavaodstavka"/>
    <w:link w:val="Naslov"/>
    <w:rsid w:val="00205819"/>
    <w:rPr>
      <w:rFonts w:ascii="Arial" w:hAnsi="Arial" w:cs="Arial"/>
      <w:b/>
      <w:bCs/>
      <w:i/>
      <w:kern w:val="28"/>
      <w:sz w:val="32"/>
      <w:szCs w:val="32"/>
    </w:rPr>
  </w:style>
  <w:style w:type="character" w:customStyle="1" w:styleId="Telobesedila-zamik3Znak">
    <w:name w:val="Telo besedila - zamik 3 Znak"/>
    <w:basedOn w:val="Privzetapisavaodstavka"/>
    <w:link w:val="Telobesedila-zamik3"/>
    <w:rsid w:val="00205819"/>
    <w:rPr>
      <w:i/>
      <w:sz w:val="16"/>
      <w:szCs w:val="16"/>
    </w:rPr>
  </w:style>
  <w:style w:type="character" w:customStyle="1" w:styleId="PripombabesediloZnak1">
    <w:name w:val="Pripomba – besedilo Znak1"/>
    <w:aliases w:val="Komentar - besedilo Znak"/>
    <w:basedOn w:val="Privzetapisavaodstavka"/>
    <w:uiPriority w:val="99"/>
    <w:semiHidden/>
    <w:rsid w:val="00035B2B"/>
    <w:rPr>
      <w:i/>
    </w:rPr>
  </w:style>
  <w:style w:type="paragraph" w:customStyle="1" w:styleId="TableParagraph">
    <w:name w:val="Table Paragraph"/>
    <w:basedOn w:val="Navaden"/>
    <w:uiPriority w:val="1"/>
    <w:qFormat/>
    <w:rsid w:val="00035B2B"/>
    <w:pPr>
      <w:widowControl w:val="0"/>
      <w:autoSpaceDE w:val="0"/>
      <w:autoSpaceDN w:val="0"/>
      <w:adjustRightInd w:val="0"/>
    </w:pPr>
    <w:rPr>
      <w:rFonts w:eastAsiaTheme="minorEastAsia"/>
      <w:i w:val="0"/>
      <w:szCs w:val="24"/>
    </w:rPr>
  </w:style>
  <w:style w:type="paragraph" w:customStyle="1" w:styleId="p7">
    <w:name w:val="p7"/>
    <w:basedOn w:val="Navaden"/>
    <w:rsid w:val="00035B2B"/>
    <w:pPr>
      <w:widowControl w:val="0"/>
      <w:tabs>
        <w:tab w:val="left" w:pos="440"/>
      </w:tabs>
      <w:spacing w:line="240" w:lineRule="atLeast"/>
      <w:ind w:left="1000"/>
    </w:pPr>
    <w:rPr>
      <w:i w:val="0"/>
    </w:rPr>
  </w:style>
  <w:style w:type="numbering" w:customStyle="1" w:styleId="Brezseznama1">
    <w:name w:val="Brez seznama1"/>
    <w:next w:val="Brezseznama"/>
    <w:uiPriority w:val="99"/>
    <w:semiHidden/>
    <w:unhideWhenUsed/>
    <w:rsid w:val="00D64815"/>
  </w:style>
  <w:style w:type="table" w:customStyle="1" w:styleId="Tabelamrea1">
    <w:name w:val="Tabela – mreža1"/>
    <w:basedOn w:val="Navadnatabela"/>
    <w:next w:val="Tabelamrea"/>
    <w:uiPriority w:val="59"/>
    <w:rsid w:val="00D6481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tema1">
    <w:name w:val="Tabela – tema1"/>
    <w:basedOn w:val="Navadnatabela"/>
    <w:next w:val="Tabelatema"/>
    <w:rsid w:val="00D6481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log11">
    <w:name w:val="Slog11"/>
    <w:rsid w:val="00D64815"/>
    <w:pPr>
      <w:numPr>
        <w:numId w:val="8"/>
      </w:numPr>
    </w:pPr>
  </w:style>
  <w:style w:type="paragraph" w:styleId="Sprotnaopomba-besedilo">
    <w:name w:val="footnote text"/>
    <w:basedOn w:val="Navaden"/>
    <w:link w:val="Sprotnaopomba-besediloZnak"/>
    <w:uiPriority w:val="99"/>
    <w:semiHidden/>
    <w:unhideWhenUsed/>
    <w:rsid w:val="00D64815"/>
    <w:rPr>
      <w:sz w:val="20"/>
    </w:rPr>
  </w:style>
  <w:style w:type="character" w:customStyle="1" w:styleId="Sprotnaopomba-besediloZnak">
    <w:name w:val="Sprotna opomba - besedilo Znak"/>
    <w:basedOn w:val="Privzetapisavaodstavka"/>
    <w:link w:val="Sprotnaopomba-besedilo"/>
    <w:uiPriority w:val="99"/>
    <w:semiHidden/>
    <w:rsid w:val="00D64815"/>
    <w:rPr>
      <w:i/>
    </w:rPr>
  </w:style>
  <w:style w:type="character" w:styleId="Sprotnaopomba-sklic">
    <w:name w:val="footnote reference"/>
    <w:basedOn w:val="Privzetapisavaodstavka"/>
    <w:uiPriority w:val="99"/>
    <w:semiHidden/>
    <w:unhideWhenUsed/>
    <w:rsid w:val="00D64815"/>
    <w:rPr>
      <w:vertAlign w:val="superscript"/>
    </w:rPr>
  </w:style>
  <w:style w:type="character" w:styleId="Besedilooznabemesta">
    <w:name w:val="Placeholder Text"/>
    <w:basedOn w:val="Privzetapisavaodstavka"/>
    <w:uiPriority w:val="99"/>
    <w:semiHidden/>
    <w:rsid w:val="002957E8"/>
    <w:rPr>
      <w:color w:val="808080"/>
    </w:rPr>
  </w:style>
  <w:style w:type="table" w:customStyle="1" w:styleId="Tabelamrea2">
    <w:name w:val="Tabela – mreža2"/>
    <w:basedOn w:val="Navadnatabela"/>
    <w:next w:val="Tabelamrea"/>
    <w:uiPriority w:val="39"/>
    <w:rsid w:val="007A18B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6382828">
      <w:bodyDiv w:val="1"/>
      <w:marLeft w:val="0"/>
      <w:marRight w:val="0"/>
      <w:marTop w:val="0"/>
      <w:marBottom w:val="0"/>
      <w:divBdr>
        <w:top w:val="none" w:sz="0" w:space="0" w:color="auto"/>
        <w:left w:val="none" w:sz="0" w:space="0" w:color="auto"/>
        <w:bottom w:val="none" w:sz="0" w:space="0" w:color="auto"/>
        <w:right w:val="none" w:sz="0" w:space="0" w:color="auto"/>
      </w:divBdr>
    </w:div>
    <w:div w:id="161161002">
      <w:bodyDiv w:val="1"/>
      <w:marLeft w:val="0"/>
      <w:marRight w:val="0"/>
      <w:marTop w:val="0"/>
      <w:marBottom w:val="0"/>
      <w:divBdr>
        <w:top w:val="none" w:sz="0" w:space="0" w:color="auto"/>
        <w:left w:val="none" w:sz="0" w:space="0" w:color="auto"/>
        <w:bottom w:val="none" w:sz="0" w:space="0" w:color="auto"/>
        <w:right w:val="none" w:sz="0" w:space="0" w:color="auto"/>
      </w:divBdr>
    </w:div>
    <w:div w:id="180554103">
      <w:bodyDiv w:val="1"/>
      <w:marLeft w:val="0"/>
      <w:marRight w:val="0"/>
      <w:marTop w:val="0"/>
      <w:marBottom w:val="0"/>
      <w:divBdr>
        <w:top w:val="none" w:sz="0" w:space="0" w:color="auto"/>
        <w:left w:val="none" w:sz="0" w:space="0" w:color="auto"/>
        <w:bottom w:val="none" w:sz="0" w:space="0" w:color="auto"/>
        <w:right w:val="none" w:sz="0" w:space="0" w:color="auto"/>
      </w:divBdr>
      <w:divsChild>
        <w:div w:id="1703676328">
          <w:marLeft w:val="0"/>
          <w:marRight w:val="0"/>
          <w:marTop w:val="0"/>
          <w:marBottom w:val="0"/>
          <w:divBdr>
            <w:top w:val="none" w:sz="0" w:space="0" w:color="auto"/>
            <w:left w:val="none" w:sz="0" w:space="0" w:color="auto"/>
            <w:bottom w:val="none" w:sz="0" w:space="0" w:color="auto"/>
            <w:right w:val="none" w:sz="0" w:space="0" w:color="auto"/>
          </w:divBdr>
          <w:divsChild>
            <w:div w:id="1982075764">
              <w:marLeft w:val="0"/>
              <w:marRight w:val="46"/>
              <w:marTop w:val="0"/>
              <w:marBottom w:val="0"/>
              <w:divBdr>
                <w:top w:val="none" w:sz="0" w:space="0" w:color="auto"/>
                <w:left w:val="none" w:sz="0" w:space="0" w:color="auto"/>
                <w:bottom w:val="none" w:sz="0" w:space="0" w:color="auto"/>
                <w:right w:val="none" w:sz="0" w:space="0" w:color="auto"/>
              </w:divBdr>
              <w:divsChild>
                <w:div w:id="394553037">
                  <w:marLeft w:val="0"/>
                  <w:marRight w:val="0"/>
                  <w:marTop w:val="0"/>
                  <w:marBottom w:val="115"/>
                  <w:divBdr>
                    <w:top w:val="none" w:sz="0" w:space="0" w:color="auto"/>
                    <w:left w:val="none" w:sz="0" w:space="0" w:color="auto"/>
                    <w:bottom w:val="none" w:sz="0" w:space="0" w:color="auto"/>
                    <w:right w:val="none" w:sz="0" w:space="0" w:color="auto"/>
                  </w:divBdr>
                  <w:divsChild>
                    <w:div w:id="154692716">
                      <w:marLeft w:val="0"/>
                      <w:marRight w:val="0"/>
                      <w:marTop w:val="0"/>
                      <w:marBottom w:val="0"/>
                      <w:divBdr>
                        <w:top w:val="none" w:sz="0" w:space="0" w:color="auto"/>
                        <w:left w:val="none" w:sz="0" w:space="0" w:color="auto"/>
                        <w:bottom w:val="none" w:sz="0" w:space="0" w:color="auto"/>
                        <w:right w:val="none" w:sz="0" w:space="0" w:color="auto"/>
                      </w:divBdr>
                      <w:divsChild>
                        <w:div w:id="1694458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68803449">
      <w:bodyDiv w:val="1"/>
      <w:marLeft w:val="0"/>
      <w:marRight w:val="0"/>
      <w:marTop w:val="0"/>
      <w:marBottom w:val="0"/>
      <w:divBdr>
        <w:top w:val="none" w:sz="0" w:space="0" w:color="auto"/>
        <w:left w:val="none" w:sz="0" w:space="0" w:color="auto"/>
        <w:bottom w:val="none" w:sz="0" w:space="0" w:color="auto"/>
        <w:right w:val="none" w:sz="0" w:space="0" w:color="auto"/>
      </w:divBdr>
    </w:div>
    <w:div w:id="394816323">
      <w:bodyDiv w:val="1"/>
      <w:marLeft w:val="0"/>
      <w:marRight w:val="0"/>
      <w:marTop w:val="0"/>
      <w:marBottom w:val="0"/>
      <w:divBdr>
        <w:top w:val="none" w:sz="0" w:space="0" w:color="auto"/>
        <w:left w:val="none" w:sz="0" w:space="0" w:color="auto"/>
        <w:bottom w:val="none" w:sz="0" w:space="0" w:color="auto"/>
        <w:right w:val="none" w:sz="0" w:space="0" w:color="auto"/>
      </w:divBdr>
    </w:div>
    <w:div w:id="476991283">
      <w:bodyDiv w:val="1"/>
      <w:marLeft w:val="0"/>
      <w:marRight w:val="0"/>
      <w:marTop w:val="0"/>
      <w:marBottom w:val="0"/>
      <w:divBdr>
        <w:top w:val="none" w:sz="0" w:space="0" w:color="auto"/>
        <w:left w:val="none" w:sz="0" w:space="0" w:color="auto"/>
        <w:bottom w:val="none" w:sz="0" w:space="0" w:color="auto"/>
        <w:right w:val="none" w:sz="0" w:space="0" w:color="auto"/>
      </w:divBdr>
    </w:div>
    <w:div w:id="528302006">
      <w:bodyDiv w:val="1"/>
      <w:marLeft w:val="0"/>
      <w:marRight w:val="0"/>
      <w:marTop w:val="0"/>
      <w:marBottom w:val="0"/>
      <w:divBdr>
        <w:top w:val="none" w:sz="0" w:space="0" w:color="auto"/>
        <w:left w:val="none" w:sz="0" w:space="0" w:color="auto"/>
        <w:bottom w:val="none" w:sz="0" w:space="0" w:color="auto"/>
        <w:right w:val="none" w:sz="0" w:space="0" w:color="auto"/>
      </w:divBdr>
    </w:div>
    <w:div w:id="529029169">
      <w:bodyDiv w:val="1"/>
      <w:marLeft w:val="0"/>
      <w:marRight w:val="0"/>
      <w:marTop w:val="0"/>
      <w:marBottom w:val="0"/>
      <w:divBdr>
        <w:top w:val="none" w:sz="0" w:space="0" w:color="auto"/>
        <w:left w:val="none" w:sz="0" w:space="0" w:color="auto"/>
        <w:bottom w:val="none" w:sz="0" w:space="0" w:color="auto"/>
        <w:right w:val="none" w:sz="0" w:space="0" w:color="auto"/>
      </w:divBdr>
    </w:div>
    <w:div w:id="551578559">
      <w:bodyDiv w:val="1"/>
      <w:marLeft w:val="0"/>
      <w:marRight w:val="0"/>
      <w:marTop w:val="0"/>
      <w:marBottom w:val="0"/>
      <w:divBdr>
        <w:top w:val="none" w:sz="0" w:space="0" w:color="auto"/>
        <w:left w:val="none" w:sz="0" w:space="0" w:color="auto"/>
        <w:bottom w:val="none" w:sz="0" w:space="0" w:color="auto"/>
        <w:right w:val="none" w:sz="0" w:space="0" w:color="auto"/>
      </w:divBdr>
    </w:div>
    <w:div w:id="686563806">
      <w:bodyDiv w:val="1"/>
      <w:marLeft w:val="0"/>
      <w:marRight w:val="0"/>
      <w:marTop w:val="0"/>
      <w:marBottom w:val="0"/>
      <w:divBdr>
        <w:top w:val="none" w:sz="0" w:space="0" w:color="auto"/>
        <w:left w:val="none" w:sz="0" w:space="0" w:color="auto"/>
        <w:bottom w:val="none" w:sz="0" w:space="0" w:color="auto"/>
        <w:right w:val="none" w:sz="0" w:space="0" w:color="auto"/>
      </w:divBdr>
    </w:div>
    <w:div w:id="791750526">
      <w:bodyDiv w:val="1"/>
      <w:marLeft w:val="0"/>
      <w:marRight w:val="0"/>
      <w:marTop w:val="0"/>
      <w:marBottom w:val="0"/>
      <w:divBdr>
        <w:top w:val="none" w:sz="0" w:space="0" w:color="auto"/>
        <w:left w:val="none" w:sz="0" w:space="0" w:color="auto"/>
        <w:bottom w:val="none" w:sz="0" w:space="0" w:color="auto"/>
        <w:right w:val="none" w:sz="0" w:space="0" w:color="auto"/>
      </w:divBdr>
    </w:div>
    <w:div w:id="845242736">
      <w:bodyDiv w:val="1"/>
      <w:marLeft w:val="0"/>
      <w:marRight w:val="0"/>
      <w:marTop w:val="0"/>
      <w:marBottom w:val="0"/>
      <w:divBdr>
        <w:top w:val="none" w:sz="0" w:space="0" w:color="auto"/>
        <w:left w:val="none" w:sz="0" w:space="0" w:color="auto"/>
        <w:bottom w:val="none" w:sz="0" w:space="0" w:color="auto"/>
        <w:right w:val="none" w:sz="0" w:space="0" w:color="auto"/>
      </w:divBdr>
    </w:div>
    <w:div w:id="928543615">
      <w:bodyDiv w:val="1"/>
      <w:marLeft w:val="0"/>
      <w:marRight w:val="0"/>
      <w:marTop w:val="0"/>
      <w:marBottom w:val="0"/>
      <w:divBdr>
        <w:top w:val="none" w:sz="0" w:space="0" w:color="auto"/>
        <w:left w:val="none" w:sz="0" w:space="0" w:color="auto"/>
        <w:bottom w:val="none" w:sz="0" w:space="0" w:color="auto"/>
        <w:right w:val="none" w:sz="0" w:space="0" w:color="auto"/>
      </w:divBdr>
    </w:div>
    <w:div w:id="928580877">
      <w:bodyDiv w:val="1"/>
      <w:marLeft w:val="0"/>
      <w:marRight w:val="0"/>
      <w:marTop w:val="0"/>
      <w:marBottom w:val="0"/>
      <w:divBdr>
        <w:top w:val="none" w:sz="0" w:space="0" w:color="auto"/>
        <w:left w:val="none" w:sz="0" w:space="0" w:color="auto"/>
        <w:bottom w:val="none" w:sz="0" w:space="0" w:color="auto"/>
        <w:right w:val="none" w:sz="0" w:space="0" w:color="auto"/>
      </w:divBdr>
    </w:div>
    <w:div w:id="957220762">
      <w:bodyDiv w:val="1"/>
      <w:marLeft w:val="0"/>
      <w:marRight w:val="0"/>
      <w:marTop w:val="0"/>
      <w:marBottom w:val="0"/>
      <w:divBdr>
        <w:top w:val="none" w:sz="0" w:space="0" w:color="auto"/>
        <w:left w:val="none" w:sz="0" w:space="0" w:color="auto"/>
        <w:bottom w:val="none" w:sz="0" w:space="0" w:color="auto"/>
        <w:right w:val="none" w:sz="0" w:space="0" w:color="auto"/>
      </w:divBdr>
    </w:div>
    <w:div w:id="1150100814">
      <w:bodyDiv w:val="1"/>
      <w:marLeft w:val="0"/>
      <w:marRight w:val="0"/>
      <w:marTop w:val="0"/>
      <w:marBottom w:val="0"/>
      <w:divBdr>
        <w:top w:val="none" w:sz="0" w:space="0" w:color="auto"/>
        <w:left w:val="none" w:sz="0" w:space="0" w:color="auto"/>
        <w:bottom w:val="none" w:sz="0" w:space="0" w:color="auto"/>
        <w:right w:val="none" w:sz="0" w:space="0" w:color="auto"/>
      </w:divBdr>
    </w:div>
    <w:div w:id="1155413767">
      <w:bodyDiv w:val="1"/>
      <w:marLeft w:val="0"/>
      <w:marRight w:val="0"/>
      <w:marTop w:val="0"/>
      <w:marBottom w:val="0"/>
      <w:divBdr>
        <w:top w:val="none" w:sz="0" w:space="0" w:color="auto"/>
        <w:left w:val="none" w:sz="0" w:space="0" w:color="auto"/>
        <w:bottom w:val="none" w:sz="0" w:space="0" w:color="auto"/>
        <w:right w:val="none" w:sz="0" w:space="0" w:color="auto"/>
      </w:divBdr>
    </w:div>
    <w:div w:id="1242524961">
      <w:bodyDiv w:val="1"/>
      <w:marLeft w:val="0"/>
      <w:marRight w:val="0"/>
      <w:marTop w:val="0"/>
      <w:marBottom w:val="0"/>
      <w:divBdr>
        <w:top w:val="none" w:sz="0" w:space="0" w:color="auto"/>
        <w:left w:val="none" w:sz="0" w:space="0" w:color="auto"/>
        <w:bottom w:val="none" w:sz="0" w:space="0" w:color="auto"/>
        <w:right w:val="none" w:sz="0" w:space="0" w:color="auto"/>
      </w:divBdr>
    </w:div>
    <w:div w:id="1395200052">
      <w:bodyDiv w:val="1"/>
      <w:marLeft w:val="0"/>
      <w:marRight w:val="0"/>
      <w:marTop w:val="0"/>
      <w:marBottom w:val="0"/>
      <w:divBdr>
        <w:top w:val="none" w:sz="0" w:space="0" w:color="auto"/>
        <w:left w:val="none" w:sz="0" w:space="0" w:color="auto"/>
        <w:bottom w:val="none" w:sz="0" w:space="0" w:color="auto"/>
        <w:right w:val="none" w:sz="0" w:space="0" w:color="auto"/>
      </w:divBdr>
    </w:div>
    <w:div w:id="1416318948">
      <w:bodyDiv w:val="1"/>
      <w:marLeft w:val="0"/>
      <w:marRight w:val="0"/>
      <w:marTop w:val="0"/>
      <w:marBottom w:val="0"/>
      <w:divBdr>
        <w:top w:val="none" w:sz="0" w:space="0" w:color="auto"/>
        <w:left w:val="none" w:sz="0" w:space="0" w:color="auto"/>
        <w:bottom w:val="none" w:sz="0" w:space="0" w:color="auto"/>
        <w:right w:val="none" w:sz="0" w:space="0" w:color="auto"/>
      </w:divBdr>
    </w:div>
    <w:div w:id="1422143948">
      <w:bodyDiv w:val="1"/>
      <w:marLeft w:val="0"/>
      <w:marRight w:val="0"/>
      <w:marTop w:val="0"/>
      <w:marBottom w:val="0"/>
      <w:divBdr>
        <w:top w:val="none" w:sz="0" w:space="0" w:color="auto"/>
        <w:left w:val="none" w:sz="0" w:space="0" w:color="auto"/>
        <w:bottom w:val="none" w:sz="0" w:space="0" w:color="auto"/>
        <w:right w:val="none" w:sz="0" w:space="0" w:color="auto"/>
      </w:divBdr>
    </w:div>
    <w:div w:id="1431391914">
      <w:bodyDiv w:val="1"/>
      <w:marLeft w:val="0"/>
      <w:marRight w:val="0"/>
      <w:marTop w:val="0"/>
      <w:marBottom w:val="0"/>
      <w:divBdr>
        <w:top w:val="none" w:sz="0" w:space="0" w:color="auto"/>
        <w:left w:val="none" w:sz="0" w:space="0" w:color="auto"/>
        <w:bottom w:val="none" w:sz="0" w:space="0" w:color="auto"/>
        <w:right w:val="none" w:sz="0" w:space="0" w:color="auto"/>
      </w:divBdr>
    </w:div>
    <w:div w:id="1444379537">
      <w:bodyDiv w:val="1"/>
      <w:marLeft w:val="0"/>
      <w:marRight w:val="0"/>
      <w:marTop w:val="0"/>
      <w:marBottom w:val="0"/>
      <w:divBdr>
        <w:top w:val="none" w:sz="0" w:space="0" w:color="auto"/>
        <w:left w:val="none" w:sz="0" w:space="0" w:color="auto"/>
        <w:bottom w:val="none" w:sz="0" w:space="0" w:color="auto"/>
        <w:right w:val="none" w:sz="0" w:space="0" w:color="auto"/>
      </w:divBdr>
    </w:div>
    <w:div w:id="1456560364">
      <w:bodyDiv w:val="1"/>
      <w:marLeft w:val="0"/>
      <w:marRight w:val="0"/>
      <w:marTop w:val="0"/>
      <w:marBottom w:val="0"/>
      <w:divBdr>
        <w:top w:val="none" w:sz="0" w:space="0" w:color="auto"/>
        <w:left w:val="none" w:sz="0" w:space="0" w:color="auto"/>
        <w:bottom w:val="none" w:sz="0" w:space="0" w:color="auto"/>
        <w:right w:val="none" w:sz="0" w:space="0" w:color="auto"/>
      </w:divBdr>
    </w:div>
    <w:div w:id="1606646493">
      <w:bodyDiv w:val="1"/>
      <w:marLeft w:val="0"/>
      <w:marRight w:val="0"/>
      <w:marTop w:val="0"/>
      <w:marBottom w:val="0"/>
      <w:divBdr>
        <w:top w:val="none" w:sz="0" w:space="0" w:color="auto"/>
        <w:left w:val="none" w:sz="0" w:space="0" w:color="auto"/>
        <w:bottom w:val="none" w:sz="0" w:space="0" w:color="auto"/>
        <w:right w:val="none" w:sz="0" w:space="0" w:color="auto"/>
      </w:divBdr>
    </w:div>
    <w:div w:id="1680615485">
      <w:bodyDiv w:val="1"/>
      <w:marLeft w:val="0"/>
      <w:marRight w:val="0"/>
      <w:marTop w:val="0"/>
      <w:marBottom w:val="0"/>
      <w:divBdr>
        <w:top w:val="none" w:sz="0" w:space="0" w:color="auto"/>
        <w:left w:val="none" w:sz="0" w:space="0" w:color="auto"/>
        <w:bottom w:val="none" w:sz="0" w:space="0" w:color="auto"/>
        <w:right w:val="none" w:sz="0" w:space="0" w:color="auto"/>
      </w:divBdr>
    </w:div>
    <w:div w:id="1728722863">
      <w:bodyDiv w:val="1"/>
      <w:marLeft w:val="0"/>
      <w:marRight w:val="0"/>
      <w:marTop w:val="0"/>
      <w:marBottom w:val="0"/>
      <w:divBdr>
        <w:top w:val="none" w:sz="0" w:space="0" w:color="auto"/>
        <w:left w:val="none" w:sz="0" w:space="0" w:color="auto"/>
        <w:bottom w:val="none" w:sz="0" w:space="0" w:color="auto"/>
        <w:right w:val="none" w:sz="0" w:space="0" w:color="auto"/>
      </w:divBdr>
    </w:div>
    <w:div w:id="1732532494">
      <w:bodyDiv w:val="1"/>
      <w:marLeft w:val="0"/>
      <w:marRight w:val="0"/>
      <w:marTop w:val="0"/>
      <w:marBottom w:val="0"/>
      <w:divBdr>
        <w:top w:val="none" w:sz="0" w:space="0" w:color="auto"/>
        <w:left w:val="none" w:sz="0" w:space="0" w:color="auto"/>
        <w:bottom w:val="none" w:sz="0" w:space="0" w:color="auto"/>
        <w:right w:val="none" w:sz="0" w:space="0" w:color="auto"/>
      </w:divBdr>
    </w:div>
    <w:div w:id="1870683992">
      <w:bodyDiv w:val="1"/>
      <w:marLeft w:val="0"/>
      <w:marRight w:val="0"/>
      <w:marTop w:val="0"/>
      <w:marBottom w:val="0"/>
      <w:divBdr>
        <w:top w:val="none" w:sz="0" w:space="0" w:color="auto"/>
        <w:left w:val="none" w:sz="0" w:space="0" w:color="auto"/>
        <w:bottom w:val="none" w:sz="0" w:space="0" w:color="auto"/>
        <w:right w:val="none" w:sz="0" w:space="0" w:color="auto"/>
      </w:divBdr>
    </w:div>
    <w:div w:id="1985230948">
      <w:bodyDiv w:val="1"/>
      <w:marLeft w:val="0"/>
      <w:marRight w:val="0"/>
      <w:marTop w:val="0"/>
      <w:marBottom w:val="0"/>
      <w:divBdr>
        <w:top w:val="none" w:sz="0" w:space="0" w:color="auto"/>
        <w:left w:val="none" w:sz="0" w:space="0" w:color="auto"/>
        <w:bottom w:val="none" w:sz="0" w:space="0" w:color="auto"/>
        <w:right w:val="none" w:sz="0" w:space="0" w:color="auto"/>
      </w:divBdr>
    </w:div>
    <w:div w:id="1999579644">
      <w:bodyDiv w:val="1"/>
      <w:marLeft w:val="0"/>
      <w:marRight w:val="0"/>
      <w:marTop w:val="0"/>
      <w:marBottom w:val="0"/>
      <w:divBdr>
        <w:top w:val="none" w:sz="0" w:space="0" w:color="auto"/>
        <w:left w:val="none" w:sz="0" w:space="0" w:color="auto"/>
        <w:bottom w:val="none" w:sz="0" w:space="0" w:color="auto"/>
        <w:right w:val="none" w:sz="0" w:space="0" w:color="auto"/>
      </w:divBdr>
    </w:div>
    <w:div w:id="2068261003">
      <w:bodyDiv w:val="1"/>
      <w:marLeft w:val="0"/>
      <w:marRight w:val="0"/>
      <w:marTop w:val="0"/>
      <w:marBottom w:val="0"/>
      <w:divBdr>
        <w:top w:val="none" w:sz="0" w:space="0" w:color="auto"/>
        <w:left w:val="none" w:sz="0" w:space="0" w:color="auto"/>
        <w:bottom w:val="none" w:sz="0" w:space="0" w:color="auto"/>
        <w:right w:val="none" w:sz="0" w:space="0" w:color="auto"/>
      </w:divBdr>
    </w:div>
    <w:div w:id="21170209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ljubljana.si/sl/mestna-obcina/zupan/"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jubljana.si/sl/mestni-svet/mestni-svet-mol/" TargetMode="Externa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hyperlink" Target="http://www.uradni-list.si/1/objava.jsp?sop=2000-01-3427"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51B622-FE6D-4483-829D-1B66AC7CBC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95</TotalTime>
  <Pages>23</Pages>
  <Words>2648</Words>
  <Characters>18455</Characters>
  <Application>Microsoft Office Word</Application>
  <DocSecurity>0</DocSecurity>
  <Lines>153</Lines>
  <Paragraphs>42</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MESTNA OBČINA LJUBLJANA</Company>
  <LinksUpToDate>false</LinksUpToDate>
  <CharactersWithSpaces>21061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kalakovic</dc:creator>
  <cp:lastModifiedBy>Viktorija Strajnar</cp:lastModifiedBy>
  <cp:revision>12</cp:revision>
  <cp:lastPrinted>2021-05-10T11:39:00Z</cp:lastPrinted>
  <dcterms:created xsi:type="dcterms:W3CDTF">2021-05-13T12:11:00Z</dcterms:created>
  <dcterms:modified xsi:type="dcterms:W3CDTF">2021-05-19T13:57:00Z</dcterms:modified>
</cp:coreProperties>
</file>