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28A86" w14:textId="2BCAF707" w:rsidR="00D00D74" w:rsidRDefault="00D00D74" w:rsidP="00D00D74">
      <w:pPr>
        <w:pStyle w:val="Glava"/>
        <w:ind w:left="-91"/>
      </w:pPr>
    </w:p>
    <w:p w14:paraId="24739ACA" w14:textId="783AD2B7" w:rsidR="007741C3" w:rsidRDefault="00865E04" w:rsidP="00D00D74">
      <w:pPr>
        <w:pStyle w:val="Glava"/>
        <w:ind w:left="-91"/>
      </w:pPr>
      <w:r>
        <w:rPr>
          <w:noProof/>
        </w:rPr>
        <w:drawing>
          <wp:inline distT="0" distB="0" distL="0" distR="0" wp14:anchorId="7B478DCF" wp14:editId="1FF43FA8">
            <wp:extent cx="6048375" cy="7591425"/>
            <wp:effectExtent l="0" t="0" r="9525"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8375" cy="7591425"/>
                    </a:xfrm>
                    <a:prstGeom prst="rect">
                      <a:avLst/>
                    </a:prstGeom>
                    <a:noFill/>
                    <a:ln>
                      <a:noFill/>
                    </a:ln>
                  </pic:spPr>
                </pic:pic>
              </a:graphicData>
            </a:graphic>
          </wp:inline>
        </w:drawing>
      </w:r>
    </w:p>
    <w:p w14:paraId="020609A8" w14:textId="77777777" w:rsidR="007741C3" w:rsidRDefault="007741C3" w:rsidP="00D00D74">
      <w:pPr>
        <w:pStyle w:val="Glava"/>
        <w:ind w:left="-91"/>
      </w:pPr>
    </w:p>
    <w:p w14:paraId="3CAD3671" w14:textId="77777777" w:rsidR="007741C3" w:rsidRDefault="007741C3" w:rsidP="00D00D74">
      <w:pPr>
        <w:pStyle w:val="Glava"/>
        <w:ind w:left="-91"/>
      </w:pPr>
    </w:p>
    <w:p w14:paraId="5C0E60AC" w14:textId="77777777" w:rsidR="007741C3" w:rsidRDefault="007741C3" w:rsidP="00D00D74">
      <w:pPr>
        <w:pStyle w:val="Glava"/>
        <w:ind w:left="-91"/>
      </w:pPr>
    </w:p>
    <w:p w14:paraId="2E9F8C3D" w14:textId="77777777" w:rsidR="007741C3" w:rsidRDefault="007741C3" w:rsidP="00D00D74">
      <w:pPr>
        <w:pStyle w:val="Glava"/>
        <w:ind w:left="-91"/>
      </w:pPr>
    </w:p>
    <w:p w14:paraId="39D3CD43" w14:textId="77777777" w:rsidR="007741C3" w:rsidRDefault="007741C3" w:rsidP="00D00D74">
      <w:pPr>
        <w:pStyle w:val="Glava"/>
        <w:ind w:left="-91"/>
      </w:pPr>
    </w:p>
    <w:p w14:paraId="0D7659A9" w14:textId="77777777" w:rsidR="007741C3" w:rsidRDefault="007741C3" w:rsidP="00D00D74">
      <w:pPr>
        <w:pStyle w:val="Glava"/>
        <w:ind w:left="-91"/>
      </w:pPr>
    </w:p>
    <w:p w14:paraId="105A6577" w14:textId="77777777" w:rsidR="007741C3" w:rsidRDefault="007741C3" w:rsidP="00D00D74">
      <w:pPr>
        <w:pStyle w:val="Glava"/>
        <w:ind w:left="-91"/>
      </w:pPr>
    </w:p>
    <w:p w14:paraId="653136FC" w14:textId="77777777" w:rsidR="007741C3" w:rsidRPr="0079325B" w:rsidRDefault="007741C3" w:rsidP="00D00D74">
      <w:pPr>
        <w:pStyle w:val="Glava"/>
        <w:ind w:left="-91"/>
      </w:pP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7E88D1ED" w14:textId="2A891B9C"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77777777"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0A0E8E79"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A5E8133" w14:textId="77777777" w:rsidR="002F49D8" w:rsidRPr="00706634" w:rsidRDefault="002F49D8" w:rsidP="00B005A7">
      <w:pPr>
        <w:ind w:left="1080"/>
        <w:jc w:val="both"/>
        <w:rPr>
          <w:i w:val="0"/>
          <w:sz w:val="22"/>
          <w:szCs w:val="22"/>
        </w:rPr>
      </w:pPr>
    </w:p>
    <w:p w14:paraId="3FD68B0D" w14:textId="3EE65F66"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5B1062A8" w14:textId="0AD67C95"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1EA5A2F8" w14:textId="77777777" w:rsidR="000A5DE4" w:rsidRPr="0079325B" w:rsidRDefault="000A5DE4" w:rsidP="00D00D74">
      <w:pPr>
        <w:ind w:left="1080"/>
        <w:jc w:val="both"/>
        <w:rPr>
          <w:i w:val="0"/>
          <w:sz w:val="16"/>
          <w:szCs w:val="16"/>
        </w:rPr>
      </w:pPr>
    </w:p>
    <w:p w14:paraId="5369D910" w14:textId="18B3AC11"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5828CD" w14:textId="77777777" w:rsidR="00B17BC9" w:rsidRDefault="00B17BC9" w:rsidP="00D00D74">
      <w:pPr>
        <w:ind w:left="1080"/>
        <w:jc w:val="both"/>
        <w:rPr>
          <w:i w:val="0"/>
          <w:sz w:val="22"/>
          <w:szCs w:val="22"/>
        </w:rPr>
      </w:pPr>
    </w:p>
    <w:p w14:paraId="60222F71" w14:textId="14E5BEBB"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EB913E8" w14:textId="77777777" w:rsidR="000A5DE4" w:rsidRPr="0079325B" w:rsidRDefault="000A5DE4" w:rsidP="00D00D74">
      <w:pPr>
        <w:ind w:left="1080"/>
        <w:jc w:val="both"/>
        <w:rPr>
          <w:i w:val="0"/>
          <w:sz w:val="16"/>
          <w:szCs w:val="16"/>
        </w:rPr>
      </w:pPr>
    </w:p>
    <w:p w14:paraId="3D3D5DA2" w14:textId="29778618"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6844BAC4" w14:textId="1DB1489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92E0EF0" w14:textId="77777777" w:rsidR="00804464" w:rsidRPr="00847FB5" w:rsidRDefault="00804464" w:rsidP="00512895">
      <w:pPr>
        <w:ind w:left="1077"/>
        <w:jc w:val="both"/>
        <w:rPr>
          <w:i w:val="0"/>
          <w:sz w:val="16"/>
          <w:szCs w:val="16"/>
        </w:rPr>
      </w:pPr>
    </w:p>
    <w:p w14:paraId="27000706" w14:textId="62B7C6F3"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3638F55A"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27CA4462" w14:textId="27C6B072"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638D078B" w:rsidR="009123D1" w:rsidRPr="0079325B" w:rsidRDefault="0088119D" w:rsidP="00A74860">
      <w:pPr>
        <w:pStyle w:val="Zoran1"/>
        <w:numPr>
          <w:ilvl w:val="0"/>
          <w:numId w:val="12"/>
        </w:numPr>
        <w:rPr>
          <w:rFonts w:ascii="Times New Roman" w:hAnsi="Times New Roman" w:cs="Times New Roman"/>
        </w:rPr>
      </w:pPr>
      <w:r>
        <w:rPr>
          <w:rFonts w:ascii="Times New Roman" w:hAnsi="Times New Roman" w:cs="Times New Roman"/>
        </w:rPr>
        <w:t>Dostop do razpisne dokumentacije, 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2E4224AA" w14:textId="1A9DC8E2" w:rsidR="00F563DA" w:rsidRDefault="00F563DA" w:rsidP="00D00D74">
      <w:pPr>
        <w:ind w:left="1080"/>
        <w:jc w:val="both"/>
        <w:rPr>
          <w:i w:val="0"/>
          <w:sz w:val="22"/>
          <w:szCs w:val="22"/>
        </w:rPr>
      </w:pPr>
      <w:r w:rsidRPr="0075436A">
        <w:rPr>
          <w:i w:val="0"/>
          <w:sz w:val="22"/>
          <w:szCs w:val="22"/>
        </w:rPr>
        <w:t>Razpisno dokumentacijo lahko ponudniki dobijo na portalu javnih naročil in/ali na na spletnih straneh naročnika na naslovu: https://www.ljubljana.si/. Komunikacija s ponudniki v zvezi z vsebino naročila in v zvezi s pripravo ponudbe poteka izključno preko portala javnih naročil.</w:t>
      </w:r>
      <w:r>
        <w:rPr>
          <w:i w:val="0"/>
          <w:sz w:val="22"/>
          <w:szCs w:val="22"/>
        </w:rPr>
        <w:t xml:space="preserve"> </w:t>
      </w:r>
    </w:p>
    <w:p w14:paraId="2A13D36F" w14:textId="77777777" w:rsidR="00030A23" w:rsidRDefault="00030A23" w:rsidP="00D00D74">
      <w:pPr>
        <w:ind w:left="1080"/>
        <w:jc w:val="both"/>
        <w:rPr>
          <w:i w:val="0"/>
          <w:sz w:val="22"/>
          <w:szCs w:val="22"/>
        </w:rPr>
      </w:pPr>
    </w:p>
    <w:p w14:paraId="4CC5C9E2" w14:textId="319D72FD"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w:t>
      </w:r>
      <w:r w:rsidRPr="0075436A">
        <w:rPr>
          <w:i w:val="0"/>
          <w:sz w:val="22"/>
          <w:szCs w:val="22"/>
        </w:rPr>
        <w:t xml:space="preserve">dokumentacije se lahko zahteva izključno preko Portala javnih naročil. </w:t>
      </w:r>
      <w:r w:rsidR="00C57307" w:rsidRPr="0075436A">
        <w:rPr>
          <w:i w:val="0"/>
          <w:sz w:val="22"/>
          <w:szCs w:val="22"/>
        </w:rPr>
        <w:t xml:space="preserve"> Pojasnila bodo objavljena najpozneje</w:t>
      </w:r>
      <w:r w:rsidR="000372A0" w:rsidRPr="0075436A">
        <w:rPr>
          <w:i w:val="0"/>
          <w:sz w:val="22"/>
          <w:szCs w:val="22"/>
        </w:rPr>
        <w:t xml:space="preserve"> do</w:t>
      </w:r>
      <w:r w:rsidR="00BB0AAB" w:rsidRPr="0075436A">
        <w:rPr>
          <w:i w:val="0"/>
          <w:sz w:val="22"/>
          <w:szCs w:val="22"/>
        </w:rPr>
        <w:t xml:space="preserve"> </w:t>
      </w:r>
      <w:r w:rsidR="0075436A" w:rsidRPr="0075436A">
        <w:rPr>
          <w:i w:val="0"/>
          <w:sz w:val="22"/>
          <w:szCs w:val="22"/>
        </w:rPr>
        <w:t xml:space="preserve"> </w:t>
      </w:r>
      <w:r w:rsidR="00B469CA">
        <w:rPr>
          <w:b/>
          <w:i w:val="0"/>
          <w:sz w:val="22"/>
          <w:szCs w:val="22"/>
        </w:rPr>
        <w:t xml:space="preserve">28.4. 2018  </w:t>
      </w:r>
      <w:r w:rsidR="0075436A" w:rsidRPr="0075436A">
        <w:rPr>
          <w:i w:val="0"/>
          <w:sz w:val="22"/>
          <w:szCs w:val="22"/>
        </w:rPr>
        <w:t>do 15.00</w:t>
      </w:r>
      <w:r w:rsidR="0075436A">
        <w:rPr>
          <w:i w:val="0"/>
          <w:sz w:val="22"/>
          <w:szCs w:val="22"/>
        </w:rPr>
        <w:t xml:space="preserve"> ure</w:t>
      </w:r>
      <w:r w:rsidR="00B32E73">
        <w:rPr>
          <w:i w:val="0"/>
          <w:sz w:val="22"/>
          <w:szCs w:val="22"/>
        </w:rPr>
        <w:t>,</w:t>
      </w:r>
      <w:r w:rsidR="00C57307" w:rsidRPr="008A1897">
        <w:rPr>
          <w:i w:val="0"/>
          <w:sz w:val="22"/>
          <w:szCs w:val="22"/>
        </w:rPr>
        <w:t xml:space="preserve"> pod pogojem, da je bil zahtevek za pojasnilo prejet preko portala javnih naročil vsaj </w:t>
      </w:r>
      <w:r w:rsidR="000372A0" w:rsidRPr="00B469CA">
        <w:rPr>
          <w:b/>
          <w:i w:val="0"/>
          <w:sz w:val="22"/>
          <w:szCs w:val="22"/>
        </w:rPr>
        <w:t>do</w:t>
      </w:r>
      <w:r w:rsidR="00B469CA" w:rsidRPr="00B469CA">
        <w:rPr>
          <w:b/>
          <w:i w:val="0"/>
          <w:sz w:val="22"/>
          <w:szCs w:val="22"/>
        </w:rPr>
        <w:t xml:space="preserve"> 27.4. 2018</w:t>
      </w:r>
      <w:r w:rsidR="000372A0" w:rsidRPr="00B469CA">
        <w:rPr>
          <w:b/>
          <w:i w:val="0"/>
          <w:sz w:val="22"/>
          <w:szCs w:val="22"/>
        </w:rPr>
        <w:t xml:space="preserve"> </w:t>
      </w:r>
      <w:r w:rsidR="002343F0" w:rsidRPr="00B469CA">
        <w:rPr>
          <w:b/>
          <w:i w:val="0"/>
          <w:sz w:val="22"/>
          <w:szCs w:val="22"/>
        </w:rPr>
        <w:t xml:space="preserve"> </w:t>
      </w:r>
      <w:r w:rsidR="009D7990" w:rsidRPr="00B469CA">
        <w:rPr>
          <w:b/>
          <w:i w:val="0"/>
          <w:sz w:val="22"/>
          <w:szCs w:val="22"/>
        </w:rPr>
        <w:t xml:space="preserve"> </w:t>
      </w:r>
      <w:r w:rsidR="00B32E73" w:rsidRPr="00B469CA">
        <w:rPr>
          <w:b/>
          <w:i w:val="0"/>
          <w:sz w:val="22"/>
          <w:szCs w:val="22"/>
        </w:rPr>
        <w:t xml:space="preserve">do </w:t>
      </w:r>
      <w:r w:rsidR="0075436A" w:rsidRPr="00B469CA">
        <w:rPr>
          <w:b/>
          <w:i w:val="0"/>
          <w:sz w:val="22"/>
          <w:szCs w:val="22"/>
        </w:rPr>
        <w:t xml:space="preserve"> 15.00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ADEB825" w14:textId="77777777" w:rsidR="009123D1" w:rsidRPr="00852E20" w:rsidRDefault="009123D1" w:rsidP="00D00D74">
      <w:pPr>
        <w:ind w:left="1080"/>
        <w:jc w:val="both"/>
        <w:rPr>
          <w:i w:val="0"/>
          <w:sz w:val="16"/>
          <w:szCs w:val="16"/>
        </w:rPr>
      </w:pPr>
    </w:p>
    <w:p w14:paraId="2D4B4380" w14:textId="229B195D"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4803580F" w14:textId="77777777" w:rsidR="009C18B7" w:rsidRDefault="009C18B7" w:rsidP="00D00D74">
      <w:pPr>
        <w:ind w:left="1080"/>
        <w:jc w:val="both"/>
        <w:rPr>
          <w:ins w:id="0" w:author="Ana Gazvoda" w:date="2018-04-13T12:16:00Z"/>
          <w:i w:val="0"/>
          <w:sz w:val="22"/>
          <w:szCs w:val="22"/>
        </w:rPr>
      </w:pPr>
    </w:p>
    <w:p w14:paraId="6273696C" w14:textId="77777777" w:rsidR="00AB123A" w:rsidRDefault="00AB123A" w:rsidP="00D00D74">
      <w:pPr>
        <w:ind w:left="1080"/>
        <w:jc w:val="both"/>
        <w:rPr>
          <w:ins w:id="1" w:author="Ana Gazvoda" w:date="2018-04-13T12:16:00Z"/>
          <w:i w:val="0"/>
          <w:sz w:val="22"/>
          <w:szCs w:val="22"/>
        </w:rPr>
      </w:pPr>
    </w:p>
    <w:p w14:paraId="00A04934" w14:textId="77777777" w:rsidR="00AB123A" w:rsidRDefault="00AB123A" w:rsidP="00D00D74">
      <w:pPr>
        <w:ind w:left="1080"/>
        <w:jc w:val="both"/>
        <w:rPr>
          <w:i w:val="0"/>
          <w:sz w:val="22"/>
          <w:szCs w:val="22"/>
        </w:rPr>
      </w:pPr>
    </w:p>
    <w:p w14:paraId="53B22754" w14:textId="366AD824" w:rsidR="00556FA0" w:rsidRPr="0079325B" w:rsidRDefault="00A13EB4" w:rsidP="00A74860">
      <w:pPr>
        <w:pStyle w:val="Zoran1"/>
        <w:numPr>
          <w:ilvl w:val="0"/>
          <w:numId w:val="12"/>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4D000A89" w14:textId="77777777" w:rsidR="00CD41ED" w:rsidRPr="007B6C5F" w:rsidRDefault="00CD41ED" w:rsidP="00CD41ED">
      <w:pPr>
        <w:ind w:left="1080"/>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14:paraId="15A110F3" w14:textId="77777777" w:rsidR="00CD41ED" w:rsidRPr="007B6C5F" w:rsidRDefault="00CD41ED" w:rsidP="00CD41ED">
      <w:pPr>
        <w:ind w:left="1080"/>
        <w:jc w:val="both"/>
        <w:rPr>
          <w:i w:val="0"/>
          <w:sz w:val="16"/>
          <w:szCs w:val="16"/>
        </w:rPr>
      </w:pPr>
    </w:p>
    <w:p w14:paraId="5F13F252" w14:textId="35A1931B" w:rsidR="00CD41ED" w:rsidRPr="007B6C5F" w:rsidRDefault="00CD41ED" w:rsidP="00CD41ED">
      <w:pPr>
        <w:pStyle w:val="Glava"/>
        <w:tabs>
          <w:tab w:val="clear" w:pos="4536"/>
          <w:tab w:val="clear" w:pos="9072"/>
        </w:tabs>
        <w:ind w:left="1080"/>
        <w:jc w:val="both"/>
        <w:rPr>
          <w:i w:val="0"/>
          <w:sz w:val="22"/>
          <w:szCs w:val="22"/>
        </w:rPr>
      </w:pPr>
    </w:p>
    <w:p w14:paraId="1B442EE6" w14:textId="77777777" w:rsidR="00CD41ED" w:rsidRPr="007B6C5F" w:rsidRDefault="00CD41ED" w:rsidP="00CD41ED">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p w14:paraId="138F221C" w14:textId="093561C7" w:rsidR="009123D1" w:rsidRDefault="00CD41ED" w:rsidP="00CD41ED">
      <w:pPr>
        <w:pStyle w:val="Glava"/>
        <w:tabs>
          <w:tab w:val="clear" w:pos="4536"/>
          <w:tab w:val="clear" w:pos="9072"/>
        </w:tabs>
        <w:ind w:left="1080"/>
        <w:jc w:val="both"/>
        <w:rPr>
          <w:i w:val="0"/>
          <w:sz w:val="22"/>
          <w:szCs w:val="22"/>
        </w:rPr>
      </w:pPr>
      <w:r w:rsidRPr="007B6C5F">
        <w:rPr>
          <w:i w:val="0"/>
          <w:sz w:val="22"/>
          <w:szCs w:val="22"/>
        </w:rPr>
        <w:t>Za izpolnjenimi obrazci morajo biti priložene zahtevane priloge v vrstnem redu kot so le-te zahtevane.</w:t>
      </w:r>
    </w:p>
    <w:p w14:paraId="5F9B249B" w14:textId="77777777" w:rsidR="00480E79" w:rsidRDefault="00480E79" w:rsidP="00CD41ED">
      <w:pPr>
        <w:pStyle w:val="Glava"/>
        <w:tabs>
          <w:tab w:val="clear" w:pos="4536"/>
          <w:tab w:val="clear" w:pos="9072"/>
        </w:tabs>
        <w:ind w:left="1080"/>
        <w:jc w:val="both"/>
        <w:rPr>
          <w:i w:val="0"/>
          <w:sz w:val="22"/>
          <w:szCs w:val="22"/>
        </w:rPr>
      </w:pPr>
    </w:p>
    <w:p w14:paraId="751C420B"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1856"/>
        <w:gridCol w:w="5841"/>
      </w:tblGrid>
      <w:tr w:rsidR="00B50181" w:rsidRPr="0079325B" w14:paraId="2267CED0" w14:textId="77777777" w:rsidTr="0061059D">
        <w:tc>
          <w:tcPr>
            <w:tcW w:w="1458"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856"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841" w:type="dxa"/>
            <w:shd w:val="clear" w:color="auto" w:fill="auto"/>
            <w:vAlign w:val="center"/>
          </w:tcPr>
          <w:p w14:paraId="58D5F012" w14:textId="6C6A3EA8"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61059D" w:rsidRPr="0079325B" w14:paraId="6CBFD909" w14:textId="77777777" w:rsidTr="0061059D">
        <w:tc>
          <w:tcPr>
            <w:tcW w:w="1458" w:type="dxa"/>
            <w:shd w:val="clear" w:color="auto" w:fill="auto"/>
            <w:vAlign w:val="center"/>
          </w:tcPr>
          <w:p w14:paraId="3A96F610" w14:textId="697FF874" w:rsidR="0061059D" w:rsidRPr="00C977BC" w:rsidRDefault="0061059D" w:rsidP="00C84AB9">
            <w:pPr>
              <w:pStyle w:val="Glava"/>
              <w:tabs>
                <w:tab w:val="clear" w:pos="4536"/>
                <w:tab w:val="clear" w:pos="9072"/>
              </w:tabs>
              <w:rPr>
                <w:b/>
                <w:i w:val="0"/>
                <w:color w:val="FFFFFF" w:themeColor="background1"/>
                <w:sz w:val="18"/>
                <w:szCs w:val="18"/>
              </w:rPr>
            </w:pPr>
            <w:r w:rsidRPr="00425EBF">
              <w:rPr>
                <w:b/>
                <w:i w:val="0"/>
                <w:color w:val="FFFFFF" w:themeColor="background1"/>
                <w:sz w:val="18"/>
                <w:szCs w:val="18"/>
              </w:rPr>
              <w:t>PRILOG</w:t>
            </w:r>
            <w:r w:rsidRPr="00425EBF">
              <w:rPr>
                <w:b/>
                <w:i w:val="0"/>
                <w:sz w:val="18"/>
                <w:szCs w:val="18"/>
              </w:rPr>
              <w:t xml:space="preserve"> PRILOGA 1</w:t>
            </w:r>
            <w:r w:rsidRPr="00425EBF">
              <w:rPr>
                <w:b/>
                <w:i w:val="0"/>
                <w:color w:val="FFFFFF" w:themeColor="background1"/>
                <w:sz w:val="18"/>
                <w:szCs w:val="18"/>
              </w:rPr>
              <w:t>PRILOGA 1A PRILOGA 1</w:t>
            </w:r>
          </w:p>
        </w:tc>
        <w:tc>
          <w:tcPr>
            <w:tcW w:w="1856" w:type="dxa"/>
            <w:shd w:val="clear" w:color="auto" w:fill="auto"/>
            <w:vAlign w:val="center"/>
          </w:tcPr>
          <w:p w14:paraId="5F72169F" w14:textId="77777777" w:rsidR="0061059D" w:rsidRPr="00425EBF" w:rsidRDefault="0061059D" w:rsidP="00C84AB9">
            <w:pPr>
              <w:pStyle w:val="Glava"/>
              <w:tabs>
                <w:tab w:val="clear" w:pos="4536"/>
                <w:tab w:val="clear" w:pos="9072"/>
              </w:tabs>
              <w:rPr>
                <w:b/>
                <w:i w:val="0"/>
                <w:color w:val="FFFFFF" w:themeColor="background1"/>
                <w:sz w:val="18"/>
                <w:szCs w:val="18"/>
              </w:rPr>
            </w:pPr>
          </w:p>
          <w:p w14:paraId="36DAC693" w14:textId="6A84894E" w:rsidR="0061059D" w:rsidRPr="00425EBF" w:rsidRDefault="0061059D" w:rsidP="00EF49AD">
            <w:pPr>
              <w:pStyle w:val="Glava"/>
              <w:tabs>
                <w:tab w:val="clear" w:pos="4536"/>
                <w:tab w:val="clear" w:pos="9072"/>
              </w:tabs>
              <w:jc w:val="center"/>
              <w:rPr>
                <w:b/>
                <w:i w:val="0"/>
                <w:color w:val="FFFFFF" w:themeColor="background1"/>
                <w:sz w:val="18"/>
                <w:szCs w:val="18"/>
              </w:rPr>
            </w:pPr>
            <w:r w:rsidRPr="00425EBF">
              <w:rPr>
                <w:i w:val="0"/>
                <w:sz w:val="18"/>
                <w:szCs w:val="18"/>
              </w:rPr>
              <w:t xml:space="preserve"> Predračun</w:t>
            </w:r>
          </w:p>
          <w:p w14:paraId="0200D610" w14:textId="74E982DE" w:rsidR="0061059D" w:rsidRPr="00425EBF" w:rsidRDefault="0061059D" w:rsidP="00EF49AD">
            <w:pPr>
              <w:pStyle w:val="Glava"/>
              <w:tabs>
                <w:tab w:val="clear" w:pos="4536"/>
                <w:tab w:val="clear" w:pos="9072"/>
              </w:tabs>
              <w:jc w:val="center"/>
              <w:rPr>
                <w:b/>
                <w:i w:val="0"/>
                <w:color w:val="FFFFFF" w:themeColor="background1"/>
                <w:sz w:val="18"/>
                <w:szCs w:val="18"/>
              </w:rPr>
            </w:pPr>
            <w:r w:rsidRPr="00C977BC">
              <w:rPr>
                <w:b/>
                <w:i w:val="0"/>
                <w:color w:val="FFFFFF" w:themeColor="background1"/>
                <w:sz w:val="18"/>
                <w:szCs w:val="18"/>
              </w:rPr>
              <w:t>Predr</w:t>
            </w:r>
            <w:r w:rsidRPr="00425EBF">
              <w:rPr>
                <w:b/>
                <w:i w:val="0"/>
                <w:color w:val="FFFFFF" w:themeColor="background1"/>
                <w:sz w:val="18"/>
                <w:szCs w:val="18"/>
              </w:rPr>
              <w:t>Predračunačun</w:t>
            </w:r>
          </w:p>
          <w:p w14:paraId="4C6A9615" w14:textId="77777777" w:rsidR="0061059D" w:rsidRPr="00425EBF" w:rsidRDefault="0061059D" w:rsidP="00C84AB9">
            <w:pPr>
              <w:pStyle w:val="Glava"/>
              <w:tabs>
                <w:tab w:val="clear" w:pos="4536"/>
                <w:tab w:val="clear" w:pos="9072"/>
              </w:tabs>
              <w:rPr>
                <w:b/>
                <w:i w:val="0"/>
                <w:color w:val="FFFFFF" w:themeColor="background1"/>
                <w:sz w:val="18"/>
                <w:szCs w:val="18"/>
              </w:rPr>
            </w:pPr>
          </w:p>
        </w:tc>
        <w:tc>
          <w:tcPr>
            <w:tcW w:w="5841" w:type="dxa"/>
            <w:shd w:val="clear" w:color="auto" w:fill="auto"/>
            <w:vAlign w:val="center"/>
          </w:tcPr>
          <w:p w14:paraId="1AD60216" w14:textId="77777777" w:rsidR="0061059D" w:rsidRDefault="0061059D" w:rsidP="002C2E6A">
            <w:pPr>
              <w:jc w:val="both"/>
              <w:rPr>
                <w:i w:val="0"/>
                <w:sz w:val="18"/>
                <w:szCs w:val="18"/>
                <w:highlight w:val="yellow"/>
              </w:rPr>
            </w:pPr>
          </w:p>
          <w:p w14:paraId="1F1AC17D" w14:textId="77777777" w:rsidR="0061059D" w:rsidRPr="0061059D" w:rsidRDefault="0061059D" w:rsidP="002C2E6A">
            <w:pPr>
              <w:jc w:val="both"/>
              <w:rPr>
                <w:i w:val="0"/>
                <w:sz w:val="18"/>
                <w:szCs w:val="18"/>
              </w:rPr>
            </w:pPr>
            <w:r w:rsidRPr="0061059D">
              <w:rPr>
                <w:i w:val="0"/>
                <w:sz w:val="18"/>
                <w:szCs w:val="18"/>
              </w:rPr>
              <w:t>Ponudnik v informacijskem sistemu e-JN v razdelek »</w:t>
            </w:r>
            <w:r w:rsidRPr="0061059D">
              <w:rPr>
                <w:sz w:val="18"/>
                <w:szCs w:val="18"/>
              </w:rPr>
              <w:t>Predračun</w:t>
            </w:r>
            <w:r w:rsidRPr="0061059D">
              <w:rPr>
                <w:i w:val="0"/>
                <w:sz w:val="18"/>
                <w:szCs w:val="18"/>
              </w:rPr>
              <w:t>« naloži izpolnjen obrazec v .pdf datoteki, ki bo dostopen na javnem odpiranju ponudb.</w:t>
            </w:r>
          </w:p>
          <w:p w14:paraId="300C8E67" w14:textId="607D946D" w:rsidR="0061059D" w:rsidRPr="00425EBF" w:rsidRDefault="0061059D" w:rsidP="00A82166">
            <w:pPr>
              <w:pStyle w:val="Glava"/>
              <w:tabs>
                <w:tab w:val="clear" w:pos="4536"/>
                <w:tab w:val="clear" w:pos="9072"/>
              </w:tabs>
              <w:rPr>
                <w:b/>
                <w:i w:val="0"/>
                <w:color w:val="FFFFFF" w:themeColor="background1"/>
                <w:sz w:val="18"/>
                <w:szCs w:val="18"/>
              </w:rPr>
            </w:pPr>
          </w:p>
        </w:tc>
      </w:tr>
      <w:tr w:rsidR="0061059D" w:rsidRPr="0079325B" w14:paraId="49B65A3A" w14:textId="77777777" w:rsidTr="0061059D">
        <w:tc>
          <w:tcPr>
            <w:tcW w:w="1458" w:type="dxa"/>
            <w:shd w:val="clear" w:color="auto" w:fill="auto"/>
            <w:vAlign w:val="center"/>
          </w:tcPr>
          <w:p w14:paraId="1CD2857A" w14:textId="7520E36C" w:rsidR="0061059D" w:rsidRPr="002C6A1E" w:rsidRDefault="0061059D" w:rsidP="00C84AB9">
            <w:pPr>
              <w:pStyle w:val="Glava"/>
              <w:tabs>
                <w:tab w:val="clear" w:pos="4536"/>
                <w:tab w:val="clear" w:pos="9072"/>
              </w:tabs>
              <w:rPr>
                <w:b/>
                <w:i w:val="0"/>
                <w:sz w:val="18"/>
                <w:szCs w:val="18"/>
              </w:rPr>
            </w:pPr>
            <w:r w:rsidRPr="002C6A1E">
              <w:rPr>
                <w:b/>
                <w:i w:val="0"/>
                <w:sz w:val="18"/>
                <w:szCs w:val="18"/>
              </w:rPr>
              <w:t>PRILOGA 1</w:t>
            </w:r>
            <w:r>
              <w:rPr>
                <w:b/>
                <w:i w:val="0"/>
                <w:sz w:val="18"/>
                <w:szCs w:val="18"/>
              </w:rPr>
              <w:t>-1</w:t>
            </w:r>
          </w:p>
        </w:tc>
        <w:tc>
          <w:tcPr>
            <w:tcW w:w="1856" w:type="dxa"/>
            <w:shd w:val="clear" w:color="auto" w:fill="auto"/>
            <w:vAlign w:val="center"/>
          </w:tcPr>
          <w:p w14:paraId="53575DCE" w14:textId="32E3EBA0" w:rsidR="0061059D" w:rsidRPr="00CD41ED" w:rsidRDefault="0061059D" w:rsidP="00CD41ED">
            <w:pPr>
              <w:pStyle w:val="Glava"/>
              <w:tabs>
                <w:tab w:val="clear" w:pos="4536"/>
                <w:tab w:val="clear" w:pos="9072"/>
              </w:tabs>
              <w:rPr>
                <w:i w:val="0"/>
                <w:sz w:val="18"/>
                <w:szCs w:val="18"/>
                <w:highlight w:val="yellow"/>
              </w:rPr>
            </w:pPr>
            <w:r>
              <w:rPr>
                <w:i w:val="0"/>
                <w:sz w:val="18"/>
                <w:szCs w:val="18"/>
              </w:rPr>
              <w:t>Ppopisi del</w:t>
            </w:r>
          </w:p>
        </w:tc>
        <w:tc>
          <w:tcPr>
            <w:tcW w:w="5841" w:type="dxa"/>
            <w:shd w:val="clear" w:color="auto" w:fill="auto"/>
            <w:vAlign w:val="center"/>
          </w:tcPr>
          <w:p w14:paraId="7D84566A" w14:textId="6637DAAC" w:rsidR="0061059D" w:rsidRPr="00F030DB" w:rsidRDefault="0061059D" w:rsidP="00C378D9">
            <w:pPr>
              <w:jc w:val="both"/>
              <w:rPr>
                <w:i w:val="0"/>
                <w:sz w:val="18"/>
                <w:szCs w:val="18"/>
              </w:rPr>
            </w:pPr>
          </w:p>
          <w:p w14:paraId="58F41758" w14:textId="77777777" w:rsidR="0061059D" w:rsidRPr="00F030DB" w:rsidRDefault="0061059D" w:rsidP="00C378D9">
            <w:pPr>
              <w:jc w:val="both"/>
              <w:rPr>
                <w:i w:val="0"/>
                <w:sz w:val="18"/>
                <w:szCs w:val="18"/>
              </w:rPr>
            </w:pPr>
            <w:r w:rsidRPr="00F030DB">
              <w:rPr>
                <w:i w:val="0"/>
                <w:sz w:val="18"/>
                <w:szCs w:val="18"/>
              </w:rPr>
              <w:t xml:space="preserve">V primeru skupne ponudbe obrazec izpolni le vodilni partner. </w:t>
            </w:r>
          </w:p>
          <w:p w14:paraId="2730681B" w14:textId="77777777" w:rsidR="0061059D" w:rsidRPr="00F030DB" w:rsidRDefault="0061059D" w:rsidP="00C378D9">
            <w:pPr>
              <w:jc w:val="both"/>
              <w:rPr>
                <w:i w:val="0"/>
                <w:sz w:val="18"/>
                <w:szCs w:val="18"/>
              </w:rPr>
            </w:pPr>
            <w:r w:rsidRPr="00F030DB">
              <w:rPr>
                <w:i w:val="0"/>
                <w:sz w:val="18"/>
                <w:szCs w:val="18"/>
              </w:rPr>
              <w:t xml:space="preserve">Sestavni del ponudbe so tudi popisi del. Gospodarski subjekti morajo v ponudbi predložiti pisno izpolnjen in natisnjen obrazec »popis del« in CD z izpolnjenimi popisi del v MS Excel formatu. </w:t>
            </w:r>
          </w:p>
          <w:p w14:paraId="0716A52F" w14:textId="77777777" w:rsidR="0061059D" w:rsidRPr="00F030DB" w:rsidRDefault="0061059D" w:rsidP="00C378D9">
            <w:pPr>
              <w:jc w:val="both"/>
              <w:rPr>
                <w:i w:val="0"/>
                <w:sz w:val="18"/>
                <w:szCs w:val="18"/>
              </w:rPr>
            </w:pPr>
            <w:r w:rsidRPr="00F030DB">
              <w:rPr>
                <w:i w:val="0"/>
                <w:sz w:val="18"/>
                <w:szCs w:val="18"/>
              </w:rPr>
              <w:t>V primeru neskladja med natisnjenimi obrazci in verzijo na CD-ju se upošteva pisna (natisnjena) verzija.</w:t>
            </w:r>
          </w:p>
          <w:p w14:paraId="0ACBB998" w14:textId="2C5F6093" w:rsidR="0061059D" w:rsidRPr="00F030DB" w:rsidRDefault="0061059D" w:rsidP="00C378D9">
            <w:pPr>
              <w:jc w:val="both"/>
              <w:rPr>
                <w:i w:val="0"/>
                <w:sz w:val="18"/>
                <w:szCs w:val="18"/>
              </w:rPr>
            </w:pPr>
            <w:r w:rsidRPr="00F030DB">
              <w:rPr>
                <w:i w:val="0"/>
                <w:sz w:val="18"/>
                <w:szCs w:val="18"/>
              </w:rPr>
              <w:t>Gospodarski subjekti pri izpolnjevanju popisov del ne smejo posegati in spreminjati elementov popisov del (opisa postavk, enote mere, količine in formul v celicah), kot jih je pripravil naročnik, ampak morajo izpolniti le prazna – neizpolnjena polja, ki se nanašajo na ponujeno ceno. Opisa postavk</w:t>
            </w:r>
            <w:r>
              <w:rPr>
                <w:i w:val="0"/>
                <w:sz w:val="18"/>
                <w:szCs w:val="18"/>
              </w:rPr>
              <w:t xml:space="preserve">, </w:t>
            </w:r>
            <w:r w:rsidRPr="00F030DB">
              <w:rPr>
                <w:i w:val="0"/>
                <w:sz w:val="18"/>
                <w:szCs w:val="18"/>
              </w:rPr>
              <w:t>enote mere, količine in formul v celicah v popisih del</w:t>
            </w:r>
            <w:r>
              <w:rPr>
                <w:i w:val="0"/>
                <w:sz w:val="18"/>
                <w:szCs w:val="18"/>
              </w:rPr>
              <w:t>,</w:t>
            </w:r>
            <w:r w:rsidRPr="00F030DB">
              <w:rPr>
                <w:i w:val="0"/>
                <w:sz w:val="18"/>
                <w:szCs w:val="18"/>
              </w:rPr>
              <w:t xml:space="preserve"> ni dovoljeno spreminjati. Naročnik bo ponudbo gospodarskega subjekta, ki bi spremenil </w:t>
            </w:r>
            <w:r>
              <w:rPr>
                <w:i w:val="0"/>
                <w:sz w:val="18"/>
                <w:szCs w:val="18"/>
              </w:rPr>
              <w:t xml:space="preserve">opis in </w:t>
            </w:r>
            <w:r w:rsidRPr="00F030DB">
              <w:rPr>
                <w:i w:val="0"/>
                <w:sz w:val="18"/>
                <w:szCs w:val="18"/>
              </w:rPr>
              <w:t>vsebino postavk</w:t>
            </w:r>
            <w:r>
              <w:rPr>
                <w:i w:val="0"/>
                <w:sz w:val="18"/>
                <w:szCs w:val="18"/>
              </w:rPr>
              <w:t xml:space="preserve">, </w:t>
            </w:r>
            <w:r w:rsidRPr="00F030DB">
              <w:rPr>
                <w:i w:val="0"/>
                <w:sz w:val="18"/>
                <w:szCs w:val="18"/>
              </w:rPr>
              <w:t>enote mere, količine in formul</w:t>
            </w:r>
            <w:r>
              <w:rPr>
                <w:i w:val="0"/>
                <w:sz w:val="18"/>
                <w:szCs w:val="18"/>
              </w:rPr>
              <w:t>e</w:t>
            </w:r>
            <w:r w:rsidRPr="00F030DB">
              <w:rPr>
                <w:i w:val="0"/>
                <w:sz w:val="18"/>
                <w:szCs w:val="18"/>
              </w:rPr>
              <w:t xml:space="preserve"> v celicah v popisih del izločil kot nedopustno. Gospodarski subjekti morajo izpolniti in ponuditi vse postavke znotraj popisov.</w:t>
            </w:r>
          </w:p>
          <w:p w14:paraId="023CC24C" w14:textId="77777777" w:rsidR="0061059D" w:rsidRDefault="0061059D" w:rsidP="00F030DB">
            <w:pPr>
              <w:rPr>
                <w:i w:val="0"/>
                <w:sz w:val="18"/>
                <w:szCs w:val="18"/>
              </w:rPr>
            </w:pPr>
            <w:r w:rsidRPr="00F030DB">
              <w:rPr>
                <w:i w:val="0"/>
                <w:sz w:val="18"/>
                <w:szCs w:val="18"/>
              </w:rPr>
              <w:t xml:space="preserve">V primeru, da gospodarski subjekt v popisih </w:t>
            </w:r>
            <w:r>
              <w:rPr>
                <w:i w:val="0"/>
                <w:sz w:val="18"/>
                <w:szCs w:val="18"/>
              </w:rPr>
              <w:t>del</w:t>
            </w:r>
            <w:r w:rsidRPr="00F030DB">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p w14:paraId="4F99BBF1" w14:textId="77777777" w:rsidR="0061059D" w:rsidRDefault="0061059D" w:rsidP="00F030DB">
            <w:pPr>
              <w:rPr>
                <w:i w:val="0"/>
                <w:sz w:val="18"/>
                <w:szCs w:val="18"/>
              </w:rPr>
            </w:pPr>
          </w:p>
          <w:p w14:paraId="6FF68E89" w14:textId="38296111" w:rsidR="0061059D" w:rsidRPr="00B70BDE" w:rsidRDefault="0061059D" w:rsidP="00E777B9">
            <w:pPr>
              <w:pStyle w:val="Glava"/>
              <w:tabs>
                <w:tab w:val="clear" w:pos="4536"/>
                <w:tab w:val="clear" w:pos="9072"/>
              </w:tabs>
              <w:jc w:val="both"/>
              <w:rPr>
                <w:b/>
                <w:i w:val="0"/>
                <w:sz w:val="20"/>
              </w:rPr>
            </w:pPr>
            <w:r w:rsidRPr="00425EBF">
              <w:rPr>
                <w:b/>
                <w:i w:val="0"/>
                <w:sz w:val="20"/>
              </w:rPr>
              <w:t>Ponudnik v informacijskem sistemu e-JN v razdelek »Drugi dokumenti  » naloži izpolnjene popise del v MS Excel formatu.  V primeru razhajanj med podatki v Predračunu – naloženim v razdelek »Predračun« in izpolnjenimi popisi del  – naloženim v razdelek »Drugi dokumenti«, kot veljavni štejejo podatki  iz popisov del,  naloženimi v razdelku »Drugi dokumenti«.</w:t>
            </w:r>
          </w:p>
          <w:p w14:paraId="59B6826C" w14:textId="78E1CFCA" w:rsidR="0061059D" w:rsidRPr="00F030DB" w:rsidRDefault="0061059D" w:rsidP="00F030DB">
            <w:pPr>
              <w:rPr>
                <w:i w:val="0"/>
                <w:sz w:val="18"/>
                <w:szCs w:val="18"/>
                <w:highlight w:val="yellow"/>
              </w:rPr>
            </w:pPr>
          </w:p>
        </w:tc>
      </w:tr>
      <w:tr w:rsidR="0061059D" w:rsidRPr="0079325B" w14:paraId="698E59BC" w14:textId="77777777" w:rsidTr="0061059D">
        <w:tc>
          <w:tcPr>
            <w:tcW w:w="1458" w:type="dxa"/>
            <w:shd w:val="clear" w:color="auto" w:fill="auto"/>
            <w:vAlign w:val="center"/>
          </w:tcPr>
          <w:p w14:paraId="4747FF10" w14:textId="09563DE4" w:rsidR="0061059D" w:rsidRPr="002C6A1E" w:rsidRDefault="0061059D" w:rsidP="00C84AB9">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1-2</w:t>
            </w:r>
          </w:p>
        </w:tc>
        <w:tc>
          <w:tcPr>
            <w:tcW w:w="1856" w:type="dxa"/>
            <w:shd w:val="clear" w:color="auto" w:fill="auto"/>
            <w:vAlign w:val="center"/>
          </w:tcPr>
          <w:p w14:paraId="3010F3F6" w14:textId="64201F65" w:rsidR="0061059D" w:rsidRPr="00CD41ED" w:rsidRDefault="0061059D" w:rsidP="00C84AB9">
            <w:pPr>
              <w:pStyle w:val="Glava"/>
              <w:tabs>
                <w:tab w:val="clear" w:pos="4536"/>
                <w:tab w:val="clear" w:pos="9072"/>
              </w:tabs>
              <w:rPr>
                <w:i w:val="0"/>
                <w:sz w:val="18"/>
                <w:szCs w:val="18"/>
                <w:highlight w:val="yellow"/>
              </w:rPr>
            </w:pPr>
            <w:r w:rsidRPr="000B18E0">
              <w:rPr>
                <w:i w:val="0"/>
                <w:sz w:val="18"/>
                <w:szCs w:val="18"/>
              </w:rPr>
              <w:t>Obrazec ESPD</w:t>
            </w:r>
          </w:p>
        </w:tc>
        <w:tc>
          <w:tcPr>
            <w:tcW w:w="5841" w:type="dxa"/>
            <w:shd w:val="clear" w:color="auto" w:fill="auto"/>
            <w:vAlign w:val="center"/>
          </w:tcPr>
          <w:p w14:paraId="1E57B016" w14:textId="020D620D" w:rsidR="0061059D" w:rsidRPr="00F030DB" w:rsidRDefault="0061059D" w:rsidP="00291814">
            <w:pPr>
              <w:jc w:val="both"/>
              <w:rPr>
                <w:i w:val="0"/>
                <w:sz w:val="18"/>
                <w:szCs w:val="18"/>
              </w:rPr>
            </w:pPr>
            <w:r w:rsidRPr="00F030DB">
              <w:rPr>
                <w:i w:val="0"/>
                <w:sz w:val="18"/>
                <w:szCs w:val="18"/>
              </w:rPr>
              <w:t>Gospodarski subjekt izpolni ESPD in ga podpisanega in žigosanega predloži v ponudbi.</w:t>
            </w:r>
          </w:p>
          <w:p w14:paraId="250B025A" w14:textId="77777777" w:rsidR="0061059D" w:rsidRPr="00973CFA" w:rsidRDefault="0061059D" w:rsidP="00291814">
            <w:pPr>
              <w:jc w:val="both"/>
              <w:rPr>
                <w:i w:val="0"/>
                <w:sz w:val="16"/>
                <w:szCs w:val="16"/>
              </w:rPr>
            </w:pPr>
          </w:p>
          <w:p w14:paraId="3265FFAD" w14:textId="6F296F91" w:rsidR="0061059D" w:rsidRPr="00F030DB" w:rsidRDefault="0061059D" w:rsidP="00291814">
            <w:pPr>
              <w:keepNext/>
              <w:keepLines/>
              <w:jc w:val="both"/>
              <w:rPr>
                <w:i w:val="0"/>
                <w:sz w:val="18"/>
                <w:szCs w:val="18"/>
              </w:rPr>
            </w:pPr>
            <w:r w:rsidRPr="00F030DB">
              <w:rPr>
                <w:i w:val="0"/>
                <w:sz w:val="18"/>
                <w:szCs w:val="18"/>
              </w:rPr>
              <w:t>Naročnik ob predložitvi ponudb namesto potrdil, ki jih izdajajo javni organi ali tretje osebe, sprejme ESPD obrazec, ki predstavlja lastno izjavo, kot predhodni dokaz, da določen gospodarski subjekt:</w:t>
            </w:r>
          </w:p>
          <w:p w14:paraId="0E0E668B" w14:textId="77777777" w:rsidR="0061059D" w:rsidRPr="00F030DB" w:rsidRDefault="0061059D" w:rsidP="00A74860">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59809C0A" w14:textId="77777777" w:rsidR="0061059D" w:rsidRPr="00F030DB" w:rsidRDefault="0061059D" w:rsidP="00A74860">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35EF18A8" w14:textId="77777777" w:rsidR="0061059D" w:rsidRPr="00F030DB" w:rsidRDefault="0061059D" w:rsidP="00291814">
            <w:pPr>
              <w:keepNext/>
              <w:keepLines/>
              <w:ind w:left="1134"/>
              <w:jc w:val="both"/>
              <w:rPr>
                <w:i w:val="0"/>
                <w:sz w:val="18"/>
                <w:szCs w:val="18"/>
              </w:rPr>
            </w:pPr>
          </w:p>
          <w:p w14:paraId="3091A386" w14:textId="77777777" w:rsidR="0061059D" w:rsidRPr="00F030DB" w:rsidRDefault="0061059D" w:rsidP="00291814">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E3B11E3" w14:textId="77777777" w:rsidR="0061059D" w:rsidRPr="00F030DB" w:rsidRDefault="0061059D" w:rsidP="00291814">
            <w:pPr>
              <w:keepNext/>
              <w:keepLines/>
              <w:ind w:left="1134"/>
              <w:jc w:val="both"/>
              <w:rPr>
                <w:i w:val="0"/>
                <w:sz w:val="18"/>
                <w:szCs w:val="18"/>
              </w:rPr>
            </w:pPr>
          </w:p>
          <w:p w14:paraId="1B2A12E0" w14:textId="77777777" w:rsidR="0061059D" w:rsidRPr="00F030DB" w:rsidRDefault="0061059D"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822D3F2" w14:textId="77777777" w:rsidR="0061059D" w:rsidRPr="00F030DB" w:rsidRDefault="0061059D" w:rsidP="00291814">
            <w:pPr>
              <w:keepNext/>
              <w:keepLines/>
              <w:ind w:left="1134"/>
              <w:jc w:val="both"/>
              <w:rPr>
                <w:i w:val="0"/>
                <w:sz w:val="18"/>
                <w:szCs w:val="18"/>
              </w:rPr>
            </w:pPr>
          </w:p>
          <w:p w14:paraId="2B29CA13" w14:textId="77777777" w:rsidR="0061059D" w:rsidRDefault="0061059D"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3659F5BC" w14:textId="77777777" w:rsidR="0061059D" w:rsidRDefault="0061059D" w:rsidP="00291814">
            <w:pPr>
              <w:jc w:val="both"/>
              <w:rPr>
                <w:i w:val="0"/>
                <w:sz w:val="18"/>
                <w:szCs w:val="18"/>
              </w:rPr>
            </w:pPr>
          </w:p>
          <w:p w14:paraId="70DE4134" w14:textId="77777777" w:rsidR="0061059D" w:rsidRPr="00AD0550" w:rsidRDefault="0061059D" w:rsidP="00793CC6">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14:paraId="7D3A0899" w14:textId="77777777" w:rsidR="0061059D" w:rsidRPr="00973CFA" w:rsidRDefault="0061059D" w:rsidP="00291814">
            <w:pPr>
              <w:jc w:val="both"/>
              <w:rPr>
                <w:i w:val="0"/>
                <w:sz w:val="16"/>
                <w:szCs w:val="16"/>
              </w:rPr>
            </w:pPr>
          </w:p>
          <w:p w14:paraId="3A389E29" w14:textId="0AC59ABF" w:rsidR="0061059D" w:rsidRDefault="0061059D" w:rsidP="00F030DB">
            <w:pPr>
              <w:jc w:val="both"/>
              <w:rPr>
                <w:i w:val="0"/>
                <w:sz w:val="18"/>
                <w:szCs w:val="18"/>
              </w:rPr>
            </w:pPr>
            <w:r>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14:paraId="29185BAB" w14:textId="77777777" w:rsidR="0061059D" w:rsidRDefault="0061059D" w:rsidP="00F030DB">
            <w:pPr>
              <w:jc w:val="both"/>
              <w:rPr>
                <w:i w:val="0"/>
                <w:sz w:val="18"/>
                <w:szCs w:val="18"/>
              </w:rPr>
            </w:pPr>
          </w:p>
          <w:p w14:paraId="678DD68D" w14:textId="77777777" w:rsidR="0061059D" w:rsidRPr="00BE1E21" w:rsidRDefault="0061059D" w:rsidP="00BE1E21">
            <w:pPr>
              <w:jc w:val="both"/>
              <w:rPr>
                <w:b/>
                <w:i w:val="0"/>
                <w:sz w:val="18"/>
                <w:szCs w:val="18"/>
              </w:rPr>
            </w:pPr>
            <w:r w:rsidRPr="00BE1E21">
              <w:rPr>
                <w:b/>
                <w:i w:val="0"/>
                <w:sz w:val="18"/>
                <w:szCs w:val="18"/>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14:paraId="476CD430" w14:textId="77777777" w:rsidR="0061059D" w:rsidRPr="00BE1E21" w:rsidRDefault="0061059D" w:rsidP="00BE1E21">
            <w:pPr>
              <w:jc w:val="both"/>
              <w:rPr>
                <w:b/>
                <w:i w:val="0"/>
                <w:sz w:val="18"/>
                <w:szCs w:val="18"/>
              </w:rPr>
            </w:pPr>
          </w:p>
          <w:p w14:paraId="156BF478" w14:textId="238038D1" w:rsidR="0061059D" w:rsidRPr="00F030DB" w:rsidRDefault="0061059D" w:rsidP="00F030DB">
            <w:pPr>
              <w:jc w:val="both"/>
              <w:rPr>
                <w:i w:val="0"/>
                <w:sz w:val="18"/>
                <w:szCs w:val="18"/>
                <w:highlight w:val="yellow"/>
              </w:rPr>
            </w:pPr>
            <w:r w:rsidRPr="00BE1E21">
              <w:rPr>
                <w:b/>
                <w:i w:val="0"/>
                <w:sz w:val="18"/>
                <w:szCs w:val="18"/>
              </w:rPr>
              <w:t>Za ostale sodelujoče ponudnik v razdelek »ESPD – ostali sodelujoči« priloži podpisane ESPD v pdf. obliki, ali v elektronski obliki podpisan xml.</w:t>
            </w:r>
          </w:p>
        </w:tc>
      </w:tr>
      <w:tr w:rsidR="0061059D" w:rsidRPr="0079325B" w14:paraId="3AABA39F" w14:textId="77777777" w:rsidTr="0061059D">
        <w:tc>
          <w:tcPr>
            <w:tcW w:w="1458" w:type="dxa"/>
            <w:shd w:val="clear" w:color="auto" w:fill="auto"/>
            <w:vAlign w:val="center"/>
          </w:tcPr>
          <w:p w14:paraId="2D7FBEB7" w14:textId="71791C86" w:rsidR="0061059D" w:rsidRPr="002C6A1E" w:rsidRDefault="0061059D" w:rsidP="005225D2">
            <w:pPr>
              <w:pStyle w:val="Telobesedila-zamik"/>
              <w:spacing w:after="0"/>
              <w:ind w:left="0"/>
              <w:rPr>
                <w:b/>
                <w:i w:val="0"/>
                <w:sz w:val="18"/>
                <w:szCs w:val="18"/>
              </w:rPr>
            </w:pPr>
            <w:r w:rsidRPr="002C6A1E">
              <w:rPr>
                <w:b/>
                <w:i w:val="0"/>
                <w:sz w:val="18"/>
                <w:szCs w:val="18"/>
              </w:rPr>
              <w:lastRenderedPageBreak/>
              <w:t xml:space="preserve">PRILOGA </w:t>
            </w:r>
            <w:r>
              <w:rPr>
                <w:b/>
                <w:i w:val="0"/>
                <w:sz w:val="18"/>
                <w:szCs w:val="18"/>
              </w:rPr>
              <w:t>2</w:t>
            </w:r>
          </w:p>
        </w:tc>
        <w:tc>
          <w:tcPr>
            <w:tcW w:w="1856" w:type="dxa"/>
            <w:shd w:val="clear" w:color="auto" w:fill="auto"/>
            <w:vAlign w:val="center"/>
          </w:tcPr>
          <w:p w14:paraId="18C4497A" w14:textId="7B5CB166" w:rsidR="0061059D" w:rsidRPr="00CD41ED" w:rsidRDefault="0061059D" w:rsidP="00C84AB9">
            <w:pPr>
              <w:pStyle w:val="Telobesedila-zamik"/>
              <w:spacing w:after="0"/>
              <w:ind w:left="0"/>
              <w:rPr>
                <w:i w:val="0"/>
                <w:sz w:val="14"/>
                <w:szCs w:val="14"/>
                <w:highlight w:val="yellow"/>
              </w:rPr>
            </w:pPr>
            <w:r w:rsidRPr="007A2EB0">
              <w:rPr>
                <w:i w:val="0"/>
                <w:sz w:val="18"/>
                <w:szCs w:val="18"/>
              </w:rPr>
              <w:t>Pooblastilo pravne osebe</w:t>
            </w:r>
          </w:p>
        </w:tc>
        <w:tc>
          <w:tcPr>
            <w:tcW w:w="5841" w:type="dxa"/>
            <w:shd w:val="clear" w:color="auto" w:fill="auto"/>
            <w:vAlign w:val="center"/>
          </w:tcPr>
          <w:p w14:paraId="22E53702" w14:textId="77777777" w:rsidR="0061059D" w:rsidRDefault="0061059D" w:rsidP="00F131E2">
            <w:pPr>
              <w:jc w:val="both"/>
              <w:rPr>
                <w:i w:val="0"/>
                <w:sz w:val="18"/>
                <w:szCs w:val="18"/>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p>
          <w:p w14:paraId="4E7C14FA" w14:textId="77777777" w:rsidR="0061059D" w:rsidRDefault="0061059D" w:rsidP="00F131E2">
            <w:pPr>
              <w:jc w:val="both"/>
              <w:rPr>
                <w:i w:val="0"/>
                <w:sz w:val="18"/>
                <w:szCs w:val="18"/>
              </w:rPr>
            </w:pPr>
          </w:p>
          <w:p w14:paraId="4419D6AE" w14:textId="77777777" w:rsidR="0061059D" w:rsidRPr="002800E3" w:rsidRDefault="0061059D" w:rsidP="002800E3">
            <w:pPr>
              <w:jc w:val="both"/>
              <w:rPr>
                <w:b/>
                <w:i w:val="0"/>
                <w:sz w:val="18"/>
                <w:szCs w:val="18"/>
              </w:rPr>
            </w:pPr>
            <w:r w:rsidRPr="002800E3">
              <w:rPr>
                <w:b/>
                <w:i w:val="0"/>
                <w:sz w:val="18"/>
                <w:szCs w:val="18"/>
              </w:rPr>
              <w:t>Ponudnik v informacijskem sistemu e-JN v razdelek »Druge priloge« naloži obrazec/ce v .pdf obliki.</w:t>
            </w:r>
          </w:p>
          <w:p w14:paraId="6FE4E17E" w14:textId="2F5AA333" w:rsidR="0061059D" w:rsidRPr="00CD41ED" w:rsidRDefault="0061059D" w:rsidP="002879A4">
            <w:pPr>
              <w:rPr>
                <w:i w:val="0"/>
                <w:sz w:val="18"/>
                <w:szCs w:val="18"/>
                <w:highlight w:val="yellow"/>
              </w:rPr>
            </w:pPr>
          </w:p>
        </w:tc>
      </w:tr>
      <w:tr w:rsidR="0061059D" w:rsidRPr="0079325B" w14:paraId="502313BF" w14:textId="77777777" w:rsidTr="0061059D">
        <w:tc>
          <w:tcPr>
            <w:tcW w:w="1458" w:type="dxa"/>
            <w:shd w:val="clear" w:color="auto" w:fill="auto"/>
            <w:vAlign w:val="center"/>
          </w:tcPr>
          <w:p w14:paraId="5F69E478" w14:textId="443BB7DE" w:rsidR="0061059D" w:rsidRPr="002C6A1E" w:rsidRDefault="0061059D" w:rsidP="00F030DB">
            <w:pPr>
              <w:pStyle w:val="Telobesedila-zamik"/>
              <w:spacing w:after="0"/>
              <w:ind w:left="0"/>
              <w:rPr>
                <w:b/>
                <w:i w:val="0"/>
                <w:sz w:val="18"/>
                <w:szCs w:val="18"/>
              </w:rPr>
            </w:pPr>
            <w:r w:rsidRPr="002C6A1E">
              <w:rPr>
                <w:b/>
                <w:i w:val="0"/>
                <w:sz w:val="18"/>
                <w:szCs w:val="18"/>
              </w:rPr>
              <w:t xml:space="preserve">PRILOGA </w:t>
            </w:r>
            <w:r>
              <w:rPr>
                <w:b/>
                <w:i w:val="0"/>
                <w:sz w:val="18"/>
                <w:szCs w:val="18"/>
              </w:rPr>
              <w:t>3</w:t>
            </w:r>
          </w:p>
        </w:tc>
        <w:tc>
          <w:tcPr>
            <w:tcW w:w="1856" w:type="dxa"/>
            <w:shd w:val="clear" w:color="auto" w:fill="auto"/>
            <w:vAlign w:val="center"/>
          </w:tcPr>
          <w:p w14:paraId="7C6EBCE9" w14:textId="2E0E87B9" w:rsidR="0061059D" w:rsidRPr="00CD41ED" w:rsidRDefault="0061059D"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841" w:type="dxa"/>
            <w:shd w:val="clear" w:color="auto" w:fill="auto"/>
            <w:vAlign w:val="center"/>
          </w:tcPr>
          <w:p w14:paraId="3F52375F" w14:textId="1915D9D8" w:rsidR="0061059D" w:rsidRPr="00CD41ED" w:rsidRDefault="0061059D" w:rsidP="002879A4">
            <w:pPr>
              <w:rPr>
                <w:i w:val="0"/>
                <w:sz w:val="18"/>
                <w:szCs w:val="18"/>
                <w:highlight w:val="yellow"/>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r w:rsidRPr="002800E3">
              <w:rPr>
                <w:b/>
                <w:i w:val="0"/>
                <w:sz w:val="18"/>
                <w:szCs w:val="18"/>
              </w:rPr>
              <w:t>Ponudnik v informacijskem sistemu e-JN v razdelek »Druge priloge« naloži obrazec/ce v .pdf obliki.</w:t>
            </w:r>
          </w:p>
        </w:tc>
      </w:tr>
      <w:tr w:rsidR="0061059D" w:rsidRPr="0079325B" w14:paraId="3EC1D4D9" w14:textId="77777777" w:rsidTr="0061059D">
        <w:tc>
          <w:tcPr>
            <w:tcW w:w="1458" w:type="dxa"/>
            <w:shd w:val="clear" w:color="auto" w:fill="auto"/>
            <w:vAlign w:val="center"/>
          </w:tcPr>
          <w:p w14:paraId="454E7ADA" w14:textId="2E1426CF" w:rsidR="0061059D" w:rsidRPr="002C6A1E" w:rsidRDefault="0061059D" w:rsidP="005225D2">
            <w:pPr>
              <w:pStyle w:val="Telobesedila-zamik"/>
              <w:spacing w:after="0"/>
              <w:ind w:left="0"/>
              <w:rPr>
                <w:b/>
                <w:i w:val="0"/>
                <w:sz w:val="18"/>
                <w:szCs w:val="18"/>
              </w:rPr>
            </w:pPr>
            <w:r w:rsidRPr="002C6A1E">
              <w:rPr>
                <w:b/>
                <w:i w:val="0"/>
                <w:sz w:val="18"/>
                <w:szCs w:val="18"/>
              </w:rPr>
              <w:t xml:space="preserve">PRILOGA </w:t>
            </w:r>
            <w:r>
              <w:rPr>
                <w:b/>
                <w:i w:val="0"/>
                <w:sz w:val="18"/>
                <w:szCs w:val="18"/>
              </w:rPr>
              <w:t>4</w:t>
            </w:r>
          </w:p>
        </w:tc>
        <w:tc>
          <w:tcPr>
            <w:tcW w:w="1856" w:type="dxa"/>
            <w:shd w:val="clear" w:color="auto" w:fill="auto"/>
            <w:vAlign w:val="center"/>
          </w:tcPr>
          <w:p w14:paraId="6ECBE438" w14:textId="54B01EA3" w:rsidR="0061059D" w:rsidRPr="00CD41ED" w:rsidRDefault="0061059D" w:rsidP="00D3259F">
            <w:pPr>
              <w:pStyle w:val="Telobesedila-zamik"/>
              <w:spacing w:after="0"/>
              <w:ind w:left="0"/>
              <w:rPr>
                <w:i w:val="0"/>
                <w:sz w:val="16"/>
                <w:szCs w:val="16"/>
                <w:highlight w:val="yellow"/>
              </w:rPr>
            </w:pPr>
            <w:r w:rsidRPr="0079325B">
              <w:rPr>
                <w:i w:val="0"/>
                <w:sz w:val="18"/>
                <w:szCs w:val="18"/>
              </w:rPr>
              <w:t>Referenčna tabela</w:t>
            </w:r>
            <w:r>
              <w:rPr>
                <w:i w:val="0"/>
                <w:sz w:val="18"/>
                <w:szCs w:val="18"/>
              </w:rPr>
              <w:t xml:space="preserve"> </w:t>
            </w:r>
          </w:p>
        </w:tc>
        <w:tc>
          <w:tcPr>
            <w:tcW w:w="5841" w:type="dxa"/>
            <w:shd w:val="clear" w:color="auto" w:fill="auto"/>
            <w:vAlign w:val="center"/>
          </w:tcPr>
          <w:p w14:paraId="7F108905" w14:textId="77777777" w:rsidR="0061059D" w:rsidRDefault="0061059D" w:rsidP="00D3259F">
            <w:pPr>
              <w:rPr>
                <w:i w:val="0"/>
                <w:sz w:val="18"/>
                <w:szCs w:val="18"/>
              </w:rPr>
            </w:pPr>
            <w:r w:rsidRPr="00D3259F">
              <w:rPr>
                <w:i w:val="0"/>
                <w:sz w:val="18"/>
                <w:szCs w:val="18"/>
              </w:rPr>
              <w:t>Gospodarski subjekt v ponudbi predloži izpolnjen obrazec.</w:t>
            </w:r>
          </w:p>
          <w:p w14:paraId="006A2546" w14:textId="77777777" w:rsidR="0061059D" w:rsidRDefault="0061059D" w:rsidP="00D3259F">
            <w:pPr>
              <w:rPr>
                <w:i w:val="0"/>
                <w:sz w:val="18"/>
                <w:szCs w:val="18"/>
              </w:rPr>
            </w:pPr>
          </w:p>
          <w:p w14:paraId="1EFF2F2F" w14:textId="6863C1B3" w:rsidR="0061059D" w:rsidRPr="00D3259F" w:rsidRDefault="0061059D" w:rsidP="00D3259F">
            <w:pPr>
              <w:rPr>
                <w:i w:val="0"/>
                <w:sz w:val="18"/>
                <w:szCs w:val="18"/>
              </w:rPr>
            </w:pPr>
            <w:r w:rsidRPr="002800E3">
              <w:rPr>
                <w:b/>
                <w:i w:val="0"/>
                <w:sz w:val="18"/>
                <w:szCs w:val="18"/>
              </w:rPr>
              <w:t>Ponudnik v informacijskem sistemu e-JN v razdelek »Druge priloge« naloži obrazec/ce v .pdf obliki.</w:t>
            </w:r>
          </w:p>
        </w:tc>
      </w:tr>
      <w:tr w:rsidR="0061059D" w:rsidRPr="0079325B" w14:paraId="11B299AB" w14:textId="77777777" w:rsidTr="0061059D">
        <w:tc>
          <w:tcPr>
            <w:tcW w:w="1458" w:type="dxa"/>
            <w:shd w:val="clear" w:color="auto" w:fill="auto"/>
            <w:vAlign w:val="center"/>
          </w:tcPr>
          <w:p w14:paraId="2BA5220C" w14:textId="63126029" w:rsidR="0061059D" w:rsidRPr="002C6A1E" w:rsidRDefault="0061059D" w:rsidP="005225D2">
            <w:pPr>
              <w:pStyle w:val="Telobesedila-zamik"/>
              <w:spacing w:after="0"/>
              <w:ind w:left="0"/>
              <w:rPr>
                <w:b/>
                <w:i w:val="0"/>
                <w:sz w:val="18"/>
                <w:szCs w:val="18"/>
              </w:rPr>
            </w:pPr>
            <w:r w:rsidRPr="002C6A1E">
              <w:rPr>
                <w:b/>
                <w:i w:val="0"/>
                <w:sz w:val="18"/>
                <w:szCs w:val="18"/>
              </w:rPr>
              <w:t xml:space="preserve">PRILOGA </w:t>
            </w:r>
            <w:r>
              <w:rPr>
                <w:b/>
                <w:i w:val="0"/>
                <w:sz w:val="18"/>
                <w:szCs w:val="18"/>
              </w:rPr>
              <w:t>5</w:t>
            </w:r>
          </w:p>
        </w:tc>
        <w:tc>
          <w:tcPr>
            <w:tcW w:w="1856" w:type="dxa"/>
            <w:shd w:val="clear" w:color="auto" w:fill="auto"/>
            <w:vAlign w:val="center"/>
          </w:tcPr>
          <w:p w14:paraId="7918006C" w14:textId="054A6A1D" w:rsidR="0061059D" w:rsidRPr="00CD41ED" w:rsidRDefault="0061059D" w:rsidP="00973CFA">
            <w:pPr>
              <w:pStyle w:val="Telobesedila-zamik"/>
              <w:spacing w:after="0"/>
              <w:ind w:left="0"/>
              <w:rPr>
                <w:i w:val="0"/>
                <w:sz w:val="16"/>
                <w:szCs w:val="16"/>
                <w:highlight w:val="yellow"/>
              </w:rPr>
            </w:pPr>
            <w:r w:rsidRPr="0079325B">
              <w:rPr>
                <w:i w:val="0"/>
                <w:sz w:val="18"/>
                <w:szCs w:val="18"/>
              </w:rPr>
              <w:t>Seznam kadrov</w:t>
            </w:r>
          </w:p>
        </w:tc>
        <w:tc>
          <w:tcPr>
            <w:tcW w:w="5841" w:type="dxa"/>
            <w:shd w:val="clear" w:color="auto" w:fill="auto"/>
            <w:vAlign w:val="center"/>
          </w:tcPr>
          <w:p w14:paraId="0324A176" w14:textId="77777777" w:rsidR="0061059D" w:rsidRDefault="0061059D" w:rsidP="002879A4">
            <w:pPr>
              <w:rPr>
                <w:i w:val="0"/>
                <w:sz w:val="18"/>
                <w:szCs w:val="18"/>
              </w:rPr>
            </w:pPr>
            <w:r>
              <w:rPr>
                <w:i w:val="0"/>
                <w:sz w:val="18"/>
                <w:szCs w:val="18"/>
              </w:rPr>
              <w:t>Gospodarski subjekt v ponudbi predloži izpolnjen o</w:t>
            </w:r>
            <w:r w:rsidRPr="00F030DB">
              <w:rPr>
                <w:i w:val="0"/>
                <w:sz w:val="18"/>
                <w:szCs w:val="18"/>
              </w:rPr>
              <w:t>brazec</w:t>
            </w:r>
            <w:r>
              <w:rPr>
                <w:i w:val="0"/>
                <w:sz w:val="18"/>
                <w:szCs w:val="18"/>
              </w:rPr>
              <w:t>.</w:t>
            </w:r>
          </w:p>
          <w:p w14:paraId="4488E90F" w14:textId="77777777" w:rsidR="0061059D" w:rsidRDefault="0061059D" w:rsidP="002879A4">
            <w:pPr>
              <w:rPr>
                <w:i w:val="0"/>
                <w:sz w:val="18"/>
                <w:szCs w:val="18"/>
              </w:rPr>
            </w:pPr>
          </w:p>
          <w:p w14:paraId="17918430" w14:textId="77777777" w:rsidR="0061059D" w:rsidRPr="002800E3" w:rsidRDefault="0061059D" w:rsidP="002800E3">
            <w:pPr>
              <w:jc w:val="both"/>
              <w:rPr>
                <w:b/>
                <w:i w:val="0"/>
                <w:sz w:val="18"/>
                <w:szCs w:val="18"/>
              </w:rPr>
            </w:pPr>
            <w:r w:rsidRPr="002800E3">
              <w:rPr>
                <w:b/>
                <w:i w:val="0"/>
                <w:sz w:val="18"/>
                <w:szCs w:val="18"/>
              </w:rPr>
              <w:t>Ponudnik v informacijskem sistemu e-JN v razdelek »Druge priloge« naloži obrazec/ce v .pdf obliki.</w:t>
            </w:r>
          </w:p>
          <w:p w14:paraId="2F52D3BB" w14:textId="77777777" w:rsidR="0061059D" w:rsidRDefault="0061059D" w:rsidP="002879A4">
            <w:pPr>
              <w:rPr>
                <w:i w:val="0"/>
                <w:sz w:val="18"/>
                <w:szCs w:val="18"/>
              </w:rPr>
            </w:pPr>
          </w:p>
          <w:p w14:paraId="28D515D0" w14:textId="422B2A57" w:rsidR="0061059D" w:rsidRPr="00CD41ED" w:rsidRDefault="0061059D" w:rsidP="002879A4">
            <w:pPr>
              <w:rPr>
                <w:i w:val="0"/>
                <w:sz w:val="18"/>
                <w:szCs w:val="18"/>
                <w:highlight w:val="yellow"/>
              </w:rPr>
            </w:pPr>
          </w:p>
        </w:tc>
      </w:tr>
      <w:tr w:rsidR="0061059D" w:rsidRPr="002C6A1E" w14:paraId="4908C7ED" w14:textId="77777777" w:rsidTr="0061059D">
        <w:tc>
          <w:tcPr>
            <w:tcW w:w="1458" w:type="dxa"/>
            <w:shd w:val="clear" w:color="auto" w:fill="auto"/>
            <w:vAlign w:val="center"/>
          </w:tcPr>
          <w:p w14:paraId="35B2950F" w14:textId="0A3EBD0A" w:rsidR="0061059D" w:rsidRPr="002C6A1E" w:rsidRDefault="0061059D" w:rsidP="002C6A1E">
            <w:pPr>
              <w:pStyle w:val="Telobesedila-zamik"/>
              <w:spacing w:after="0"/>
              <w:ind w:left="0"/>
              <w:rPr>
                <w:b/>
                <w:i w:val="0"/>
                <w:sz w:val="18"/>
                <w:szCs w:val="18"/>
              </w:rPr>
            </w:pPr>
            <w:r w:rsidRPr="002C6A1E">
              <w:rPr>
                <w:b/>
                <w:i w:val="0"/>
                <w:sz w:val="18"/>
                <w:szCs w:val="18"/>
              </w:rPr>
              <w:t xml:space="preserve">PRILOGE </w:t>
            </w:r>
            <w:r>
              <w:rPr>
                <w:b/>
                <w:i w:val="0"/>
                <w:sz w:val="18"/>
                <w:szCs w:val="18"/>
              </w:rPr>
              <w:t xml:space="preserve">6, 7 in 8 </w:t>
            </w:r>
          </w:p>
        </w:tc>
        <w:tc>
          <w:tcPr>
            <w:tcW w:w="1856" w:type="dxa"/>
            <w:shd w:val="clear" w:color="auto" w:fill="auto"/>
            <w:vAlign w:val="center"/>
          </w:tcPr>
          <w:p w14:paraId="1F0D3844" w14:textId="6F821A80" w:rsidR="0061059D" w:rsidRPr="002C6A1E" w:rsidRDefault="0061059D" w:rsidP="00C84AB9">
            <w:pPr>
              <w:pStyle w:val="Telobesedila-zamik"/>
              <w:spacing w:after="0"/>
              <w:ind w:left="0"/>
              <w:rPr>
                <w:i w:val="0"/>
                <w:sz w:val="16"/>
                <w:szCs w:val="16"/>
              </w:rPr>
            </w:pPr>
            <w:r w:rsidRPr="002C6A1E">
              <w:rPr>
                <w:i w:val="0"/>
                <w:sz w:val="18"/>
                <w:szCs w:val="18"/>
              </w:rPr>
              <w:t>Podizvajalci</w:t>
            </w:r>
          </w:p>
        </w:tc>
        <w:tc>
          <w:tcPr>
            <w:tcW w:w="5841" w:type="dxa"/>
            <w:shd w:val="clear" w:color="auto" w:fill="auto"/>
            <w:vAlign w:val="center"/>
          </w:tcPr>
          <w:p w14:paraId="5361CECF" w14:textId="77777777" w:rsidR="0061059D" w:rsidRDefault="0061059D" w:rsidP="00973CFA">
            <w:pPr>
              <w:rPr>
                <w:i w:val="0"/>
                <w:sz w:val="18"/>
                <w:szCs w:val="18"/>
              </w:rPr>
            </w:pPr>
            <w:r w:rsidRPr="002C6A1E">
              <w:rPr>
                <w:i w:val="0"/>
                <w:sz w:val="18"/>
                <w:szCs w:val="18"/>
              </w:rPr>
              <w:t>Gospodarski subjekt izpolni vse obrazce, ki so zahtevani v točki 11 poglavja I in jih priloži v ponudbi.</w:t>
            </w:r>
          </w:p>
          <w:p w14:paraId="4FA7ACB3" w14:textId="77777777" w:rsidR="0061059D" w:rsidRDefault="0061059D" w:rsidP="00973CFA">
            <w:pPr>
              <w:rPr>
                <w:i w:val="0"/>
                <w:sz w:val="18"/>
                <w:szCs w:val="18"/>
              </w:rPr>
            </w:pPr>
          </w:p>
          <w:p w14:paraId="59345E0C" w14:textId="7BC8E373" w:rsidR="0061059D" w:rsidRPr="002C6A1E" w:rsidRDefault="0061059D" w:rsidP="00973CFA">
            <w:pPr>
              <w:rPr>
                <w:i w:val="0"/>
                <w:sz w:val="18"/>
                <w:szCs w:val="18"/>
              </w:rPr>
            </w:pPr>
            <w:r w:rsidRPr="002800E3">
              <w:rPr>
                <w:b/>
                <w:i w:val="0"/>
                <w:sz w:val="18"/>
                <w:szCs w:val="18"/>
              </w:rPr>
              <w:t>Ponudnik v informacijskem sistemu e-JN v razdelek »Druge priloge« naloži obrazec/ce v .pdf obliki.</w:t>
            </w:r>
          </w:p>
        </w:tc>
      </w:tr>
      <w:tr w:rsidR="0061059D" w:rsidRPr="0079325B" w14:paraId="1FFB7A2D" w14:textId="77777777" w:rsidTr="0061059D">
        <w:tc>
          <w:tcPr>
            <w:tcW w:w="1458" w:type="dxa"/>
            <w:shd w:val="clear" w:color="auto" w:fill="auto"/>
            <w:vAlign w:val="center"/>
          </w:tcPr>
          <w:p w14:paraId="38BB9561" w14:textId="7BA6856B" w:rsidR="0061059D" w:rsidRPr="002C6A1E" w:rsidRDefault="0061059D" w:rsidP="002C6A1E">
            <w:pPr>
              <w:pStyle w:val="Telobesedila-zamik"/>
              <w:spacing w:after="0"/>
              <w:ind w:left="0"/>
              <w:rPr>
                <w:b/>
                <w:i w:val="0"/>
                <w:sz w:val="18"/>
                <w:szCs w:val="18"/>
              </w:rPr>
            </w:pPr>
            <w:r w:rsidRPr="002C6A1E">
              <w:rPr>
                <w:b/>
                <w:i w:val="0"/>
                <w:sz w:val="18"/>
                <w:szCs w:val="18"/>
              </w:rPr>
              <w:t>PRILOGA</w:t>
            </w:r>
            <w:r>
              <w:rPr>
                <w:b/>
                <w:i w:val="0"/>
                <w:sz w:val="18"/>
                <w:szCs w:val="18"/>
              </w:rPr>
              <w:t xml:space="preserve"> </w:t>
            </w:r>
            <w:r w:rsidRPr="002C6A1E">
              <w:rPr>
                <w:b/>
                <w:i w:val="0"/>
                <w:sz w:val="18"/>
                <w:szCs w:val="18"/>
              </w:rPr>
              <w:t xml:space="preserve"> </w:t>
            </w:r>
            <w:r>
              <w:rPr>
                <w:b/>
                <w:i w:val="0"/>
                <w:sz w:val="18"/>
                <w:szCs w:val="18"/>
              </w:rPr>
              <w:t>9</w:t>
            </w:r>
          </w:p>
        </w:tc>
        <w:tc>
          <w:tcPr>
            <w:tcW w:w="1856" w:type="dxa"/>
            <w:shd w:val="clear" w:color="auto" w:fill="auto"/>
            <w:vAlign w:val="center"/>
          </w:tcPr>
          <w:p w14:paraId="0F5E6E6D" w14:textId="6E1BAD59" w:rsidR="0061059D" w:rsidRPr="002C6A1E" w:rsidRDefault="0061059D" w:rsidP="00C84AB9">
            <w:pPr>
              <w:pStyle w:val="Telobesedila-zamik"/>
              <w:spacing w:after="0"/>
              <w:ind w:left="0"/>
              <w:rPr>
                <w:i w:val="0"/>
                <w:sz w:val="16"/>
                <w:szCs w:val="16"/>
              </w:rPr>
            </w:pPr>
            <w:r w:rsidRPr="002C6A1E">
              <w:rPr>
                <w:i w:val="0"/>
                <w:sz w:val="18"/>
                <w:szCs w:val="18"/>
              </w:rPr>
              <w:t>Skupna ponudba</w:t>
            </w:r>
          </w:p>
        </w:tc>
        <w:tc>
          <w:tcPr>
            <w:tcW w:w="5841" w:type="dxa"/>
            <w:shd w:val="clear" w:color="auto" w:fill="auto"/>
            <w:vAlign w:val="center"/>
          </w:tcPr>
          <w:p w14:paraId="36D61D41" w14:textId="7D4C76B7" w:rsidR="0061059D" w:rsidRPr="002C6A1E" w:rsidRDefault="0061059D" w:rsidP="000A55F3">
            <w:pPr>
              <w:pStyle w:val="Glava"/>
              <w:tabs>
                <w:tab w:val="clear" w:pos="4536"/>
                <w:tab w:val="clear" w:pos="9072"/>
              </w:tabs>
              <w:rPr>
                <w:i w:val="0"/>
                <w:sz w:val="18"/>
                <w:szCs w:val="18"/>
              </w:rPr>
            </w:pPr>
            <w:r w:rsidRPr="002C6A1E">
              <w:rPr>
                <w:i w:val="0"/>
                <w:sz w:val="18"/>
                <w:szCs w:val="18"/>
              </w:rPr>
              <w:t>Gospodarski subjekti v skupni ponudbi predložijo:</w:t>
            </w:r>
          </w:p>
          <w:p w14:paraId="4F2D0C12" w14:textId="63750C76" w:rsidR="0061059D" w:rsidRPr="002C6A1E" w:rsidRDefault="0061059D" w:rsidP="00A74860">
            <w:pPr>
              <w:pStyle w:val="Glava"/>
              <w:numPr>
                <w:ilvl w:val="0"/>
                <w:numId w:val="18"/>
              </w:numPr>
              <w:tabs>
                <w:tab w:val="clear" w:pos="4536"/>
                <w:tab w:val="clear" w:pos="9072"/>
              </w:tabs>
              <w:jc w:val="both"/>
              <w:rPr>
                <w:i w:val="0"/>
                <w:sz w:val="18"/>
                <w:szCs w:val="18"/>
              </w:rPr>
            </w:pPr>
            <w:r>
              <w:rPr>
                <w:i w:val="0"/>
                <w:sz w:val="18"/>
                <w:szCs w:val="18"/>
              </w:rPr>
              <w:t>v razdelku »Sodelujoči« je potrebno navesti vse gospoarske subjekte, ki nastopajo v skupni ponudbi,</w:t>
            </w:r>
          </w:p>
          <w:p w14:paraId="34BF0A50" w14:textId="19821E23" w:rsidR="0061059D" w:rsidRPr="002C6A1E" w:rsidRDefault="0061059D" w:rsidP="00A74860">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 v prilogi 10.</w:t>
            </w:r>
          </w:p>
        </w:tc>
      </w:tr>
    </w:tbl>
    <w:p w14:paraId="72E3FCFC" w14:textId="77777777" w:rsidR="008359FC" w:rsidRDefault="008359FC" w:rsidP="00D00D74">
      <w:pPr>
        <w:pStyle w:val="Glava"/>
        <w:tabs>
          <w:tab w:val="clear" w:pos="4536"/>
          <w:tab w:val="clear" w:pos="9072"/>
        </w:tabs>
        <w:jc w:val="both"/>
        <w:rPr>
          <w:i w:val="0"/>
          <w:sz w:val="22"/>
          <w:szCs w:val="22"/>
        </w:rPr>
      </w:pPr>
    </w:p>
    <w:p w14:paraId="10B113C9" w14:textId="77777777" w:rsidR="00440381" w:rsidRDefault="00440381" w:rsidP="00D00D74">
      <w:pPr>
        <w:pStyle w:val="Glava"/>
        <w:tabs>
          <w:tab w:val="clear" w:pos="4536"/>
          <w:tab w:val="clear" w:pos="9072"/>
        </w:tabs>
        <w:jc w:val="both"/>
        <w:rPr>
          <w:i w:val="0"/>
          <w:sz w:val="22"/>
          <w:szCs w:val="22"/>
        </w:rPr>
      </w:pPr>
    </w:p>
    <w:p w14:paraId="7450D032" w14:textId="77777777" w:rsidR="00440381" w:rsidRDefault="00440381" w:rsidP="00D00D74">
      <w:pPr>
        <w:pStyle w:val="Glava"/>
        <w:tabs>
          <w:tab w:val="clear" w:pos="4536"/>
          <w:tab w:val="clear" w:pos="9072"/>
        </w:tabs>
        <w:jc w:val="both"/>
        <w:rPr>
          <w:i w:val="0"/>
          <w:sz w:val="22"/>
          <w:szCs w:val="22"/>
        </w:rPr>
      </w:pPr>
    </w:p>
    <w:p w14:paraId="5B50079F" w14:textId="77777777" w:rsidR="00440381" w:rsidRDefault="00440381" w:rsidP="00D00D74">
      <w:pPr>
        <w:pStyle w:val="Glava"/>
        <w:tabs>
          <w:tab w:val="clear" w:pos="4536"/>
          <w:tab w:val="clear" w:pos="9072"/>
        </w:tabs>
        <w:jc w:val="both"/>
        <w:rPr>
          <w:i w:val="0"/>
          <w:sz w:val="22"/>
          <w:szCs w:val="22"/>
        </w:rPr>
      </w:pPr>
    </w:p>
    <w:p w14:paraId="28414989" w14:textId="77777777" w:rsidR="00440381" w:rsidRDefault="00440381" w:rsidP="00D00D74">
      <w:pPr>
        <w:pStyle w:val="Glava"/>
        <w:tabs>
          <w:tab w:val="clear" w:pos="4536"/>
          <w:tab w:val="clear" w:pos="9072"/>
        </w:tabs>
        <w:jc w:val="both"/>
        <w:rPr>
          <w:i w:val="0"/>
          <w:sz w:val="22"/>
          <w:szCs w:val="22"/>
        </w:rPr>
      </w:pPr>
    </w:p>
    <w:p w14:paraId="291118A2" w14:textId="1BA26044"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2A61D86" w:rsidR="009123D1" w:rsidRPr="0079325B" w:rsidRDefault="00FE5146" w:rsidP="00D00D74">
      <w:pPr>
        <w:ind w:left="1080"/>
        <w:jc w:val="both"/>
        <w:rPr>
          <w:i w:val="0"/>
          <w:sz w:val="22"/>
          <w:szCs w:val="22"/>
        </w:rPr>
      </w:pPr>
      <w:r w:rsidRPr="005822C8">
        <w:rPr>
          <w:i w:val="0"/>
          <w:sz w:val="22"/>
          <w:szCs w:val="22"/>
        </w:rPr>
        <w:t>Ponudba mora biti veljavna do vključno 120 dni od odpiranja ponudb.</w:t>
      </w: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2A6567C5"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4167B5">
        <w:rPr>
          <w:i w:val="0"/>
          <w:sz w:val="22"/>
          <w:szCs w:val="22"/>
        </w:rPr>
        <w:t xml:space="preserve">izkazane v evrih. </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D00D74">
      <w:pPr>
        <w:ind w:left="1080"/>
        <w:jc w:val="both"/>
        <w:rPr>
          <w:i w:val="0"/>
          <w:sz w:val="22"/>
          <w:szCs w:val="22"/>
        </w:rPr>
      </w:pPr>
    </w:p>
    <w:p w14:paraId="0140293E" w14:textId="1C38120A"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78923CB" w14:textId="77777777" w:rsidR="0005577F" w:rsidRPr="0079325B" w:rsidRDefault="0005577F" w:rsidP="00D00D74">
      <w:pPr>
        <w:ind w:left="1080"/>
        <w:jc w:val="both"/>
        <w:rPr>
          <w:i w:val="0"/>
          <w:sz w:val="22"/>
          <w:szCs w:val="22"/>
        </w:rPr>
      </w:pPr>
    </w:p>
    <w:p w14:paraId="514565EE" w14:textId="73D3AE7E"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6793826D" w14:textId="0FA182DD"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0FF8C21" w14:textId="77777777" w:rsidR="00C12574" w:rsidRPr="00BA0A34" w:rsidRDefault="00C12574" w:rsidP="00C12574">
      <w:pPr>
        <w:shd w:val="clear" w:color="auto" w:fill="FFFFFF"/>
        <w:ind w:left="1080"/>
        <w:jc w:val="both"/>
        <w:rPr>
          <w:rFonts w:cs="Arial"/>
          <w:i w:val="0"/>
          <w:iCs/>
          <w:color w:val="000000" w:themeColor="text1"/>
          <w:sz w:val="16"/>
          <w:szCs w:val="16"/>
        </w:rPr>
      </w:pPr>
    </w:p>
    <w:p w14:paraId="06AFA37C" w14:textId="5A0017CD"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B1F8931"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3DED8AC"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72AF6FB"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1D361"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C26DBB3"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9C722FD"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7963041"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57C6207A" w14:textId="77777777" w:rsidR="00C12574" w:rsidRPr="00BA0A34" w:rsidRDefault="00C12574" w:rsidP="00C12574">
      <w:pPr>
        <w:ind w:left="1080"/>
        <w:jc w:val="both"/>
        <w:rPr>
          <w:i w:val="0"/>
          <w:color w:val="000000" w:themeColor="text1"/>
          <w:sz w:val="16"/>
          <w:szCs w:val="16"/>
        </w:rPr>
      </w:pPr>
    </w:p>
    <w:p w14:paraId="66D8D3B1" w14:textId="5825FE2C"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273E124E" w14:textId="77777777" w:rsidR="00C12574" w:rsidRPr="004657D3" w:rsidRDefault="00C12574" w:rsidP="00C12574">
      <w:pPr>
        <w:ind w:left="1080"/>
        <w:jc w:val="both"/>
        <w:rPr>
          <w:i w:val="0"/>
          <w:sz w:val="22"/>
          <w:szCs w:val="22"/>
        </w:rPr>
      </w:pPr>
    </w:p>
    <w:p w14:paraId="7D106D5E" w14:textId="77777777"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5FC7B5EE"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F060B52" w14:textId="5301EF00"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podizvajanje; </w:t>
      </w:r>
    </w:p>
    <w:p w14:paraId="0B9B4348" w14:textId="203DF9BD"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14:paraId="32296A76" w14:textId="77777777"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0C895F95" w14:textId="79E5F6FF"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7BC8B935" w14:textId="05DD65AD" w:rsidR="00D67EE9" w:rsidRDefault="00D67EE9" w:rsidP="00FE3CF1">
      <w:pPr>
        <w:autoSpaceDE w:val="0"/>
        <w:autoSpaceDN w:val="0"/>
        <w:adjustRightInd w:val="0"/>
        <w:ind w:left="1440"/>
        <w:jc w:val="both"/>
        <w:rPr>
          <w:i w:val="0"/>
          <w:sz w:val="22"/>
          <w:szCs w:val="22"/>
        </w:rPr>
      </w:pPr>
    </w:p>
    <w:p w14:paraId="12661F9E" w14:textId="77777777" w:rsidR="001C1813" w:rsidRPr="004657D3" w:rsidRDefault="001C1813" w:rsidP="00FE3CF1">
      <w:pPr>
        <w:autoSpaceDE w:val="0"/>
        <w:autoSpaceDN w:val="0"/>
        <w:adjustRightInd w:val="0"/>
        <w:ind w:left="1440"/>
        <w:jc w:val="both"/>
        <w:rPr>
          <w:i w:val="0"/>
          <w:sz w:val="22"/>
          <w:szCs w:val="22"/>
        </w:rPr>
      </w:pPr>
    </w:p>
    <w:p w14:paraId="5E761466" w14:textId="0B4D193C" w:rsidR="009123D1" w:rsidRDefault="00EF1FDD" w:rsidP="00A74860">
      <w:pPr>
        <w:pStyle w:val="Zoran1"/>
        <w:numPr>
          <w:ilvl w:val="0"/>
          <w:numId w:val="12"/>
        </w:numPr>
        <w:rPr>
          <w:rFonts w:ascii="Times New Roman" w:hAnsi="Times New Roman" w:cs="Times New Roman"/>
        </w:rPr>
      </w:pPr>
      <w:r w:rsidRPr="00A35035">
        <w:rPr>
          <w:rFonts w:ascii="Times New Roman" w:hAnsi="Times New Roman" w:cs="Times New Roman"/>
        </w:rPr>
        <w:t>Predložitev ponudb, mesto in rok oddaje ponudb</w:t>
      </w:r>
    </w:p>
    <w:p w14:paraId="6FF3ECF1" w14:textId="77777777" w:rsidR="003F6E05" w:rsidRPr="0079325B" w:rsidRDefault="003F6E05" w:rsidP="00BB0AAB">
      <w:pPr>
        <w:pStyle w:val="Zoran1"/>
        <w:numPr>
          <w:ilvl w:val="0"/>
          <w:numId w:val="0"/>
        </w:numPr>
        <w:rPr>
          <w:rFonts w:ascii="Times New Roman" w:hAnsi="Times New Roman" w:cs="Times New Roman"/>
        </w:rPr>
      </w:pPr>
    </w:p>
    <w:p w14:paraId="72F9677E" w14:textId="77777777" w:rsidR="009123D1" w:rsidRDefault="009123D1" w:rsidP="00D00D74">
      <w:pPr>
        <w:ind w:left="1080"/>
        <w:jc w:val="both"/>
        <w:rPr>
          <w:i w:val="0"/>
          <w:sz w:val="16"/>
          <w:szCs w:val="16"/>
        </w:rPr>
      </w:pPr>
    </w:p>
    <w:p w14:paraId="749A42BB" w14:textId="36EB9E55" w:rsidR="00050BC3" w:rsidRDefault="00050BC3" w:rsidP="00D00D74">
      <w:pPr>
        <w:ind w:left="1080"/>
        <w:jc w:val="both"/>
        <w:rPr>
          <w:i w:val="0"/>
          <w:sz w:val="22"/>
          <w:szCs w:val="22"/>
        </w:rPr>
      </w:pPr>
      <w:r>
        <w:rPr>
          <w:i w:val="0"/>
          <w:sz w:val="22"/>
          <w:szCs w:val="22"/>
        </w:rPr>
        <w:lastRenderedPageBreak/>
        <w:t xml:space="preserve">Ponudniki morajo ponudbe predložiti v informacijski sistem e-JN na spletnem naslovu </w:t>
      </w:r>
      <w:hyperlink r:id="rId11" w:history="1">
        <w:r w:rsidRPr="00F841B5">
          <w:rPr>
            <w:rStyle w:val="Hiperpovezava"/>
            <w:i w:val="0"/>
            <w:sz w:val="22"/>
            <w:szCs w:val="22"/>
          </w:rPr>
          <w:t>https://ejn.gov.si/eJN2</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841B5">
          <w:rPr>
            <w:rStyle w:val="Hiperpovezava"/>
            <w:i w:val="0"/>
            <w:sz w:val="22"/>
            <w:szCs w:val="22"/>
          </w:rPr>
          <w:t>https://ejn.gov.si/eJN2</w:t>
        </w:r>
      </w:hyperlink>
      <w:r>
        <w:rPr>
          <w:i w:val="0"/>
          <w:sz w:val="22"/>
          <w:szCs w:val="22"/>
        </w:rPr>
        <w:t>.</w:t>
      </w:r>
    </w:p>
    <w:p w14:paraId="4BEBB3F2" w14:textId="77777777" w:rsidR="00F14648" w:rsidRDefault="00F14648" w:rsidP="00D00D74">
      <w:pPr>
        <w:ind w:left="1080"/>
        <w:jc w:val="both"/>
        <w:rPr>
          <w:i w:val="0"/>
          <w:sz w:val="22"/>
          <w:szCs w:val="22"/>
        </w:rPr>
      </w:pPr>
    </w:p>
    <w:p w14:paraId="2C6334F0" w14:textId="6ED1F1C5" w:rsidR="00F14648" w:rsidRDefault="00F14648" w:rsidP="00D00D74">
      <w:pPr>
        <w:ind w:left="1080"/>
        <w:jc w:val="both"/>
        <w:rPr>
          <w:i w:val="0"/>
          <w:sz w:val="22"/>
          <w:szCs w:val="22"/>
        </w:rPr>
      </w:pPr>
      <w:r>
        <w:rPr>
          <w:i w:val="0"/>
          <w:sz w:val="22"/>
          <w:szCs w:val="22"/>
        </w:rPr>
        <w:t xml:space="preserve">Ponudnik se mora pred oddajo ponudbe registrirati na spletnem naslovu </w:t>
      </w:r>
      <w:hyperlink r:id="rId13" w:history="1">
        <w:r w:rsidRPr="00F841B5">
          <w:rPr>
            <w:rStyle w:val="Hiperpovezava"/>
            <w:i w:val="0"/>
            <w:sz w:val="22"/>
            <w:szCs w:val="22"/>
          </w:rPr>
          <w:t>https://ejn.gov.si/eJN2</w:t>
        </w:r>
      </w:hyperlink>
      <w:r>
        <w:rPr>
          <w:i w:val="0"/>
          <w:sz w:val="22"/>
          <w:szCs w:val="22"/>
        </w:rPr>
        <w:t xml:space="preserve">, v skladu z Navodili za uporabo e-JN. Če je ponudnik že registriran v informacijski sistem e-JN, se v aplikacijo prijavi na istem naslovu. </w:t>
      </w:r>
    </w:p>
    <w:p w14:paraId="3B0CA2E5" w14:textId="77777777" w:rsidR="00F14648" w:rsidRDefault="00F14648" w:rsidP="00D00D74">
      <w:pPr>
        <w:ind w:left="1080"/>
        <w:jc w:val="both"/>
        <w:rPr>
          <w:i w:val="0"/>
          <w:sz w:val="22"/>
          <w:szCs w:val="22"/>
        </w:rPr>
      </w:pPr>
    </w:p>
    <w:p w14:paraId="073516D2" w14:textId="4E3D659E" w:rsidR="00F14648" w:rsidRDefault="00F14648" w:rsidP="00D00D74">
      <w:pPr>
        <w:ind w:left="1080"/>
        <w:jc w:val="both"/>
        <w:rPr>
          <w:i w:val="0"/>
          <w:sz w:val="22"/>
          <w:szCs w:val="22"/>
        </w:rPr>
      </w:pPr>
      <w:r>
        <w:rPr>
          <w:i w:val="0"/>
          <w:sz w:val="22"/>
          <w:szCs w:val="22"/>
        </w:rPr>
        <w:t>Za oddajo ponudb je zahtevano eno s strani kvalificiranega overitelja izdano digitalno potrdilo: SIGEN-CA (</w:t>
      </w:r>
      <w:hyperlink r:id="rId14" w:history="1">
        <w:r w:rsidRPr="00F841B5">
          <w:rPr>
            <w:rStyle w:val="Hiperpovezava"/>
            <w:i w:val="0"/>
            <w:sz w:val="22"/>
            <w:szCs w:val="22"/>
          </w:rPr>
          <w:t>www.sigen-ca.si</w:t>
        </w:r>
      </w:hyperlink>
      <w:r>
        <w:rPr>
          <w:i w:val="0"/>
          <w:sz w:val="22"/>
          <w:szCs w:val="22"/>
        </w:rPr>
        <w:t>), pošta@</w:t>
      </w:r>
      <w:r w:rsidR="008D4F2D">
        <w:rPr>
          <w:i w:val="0"/>
          <w:sz w:val="22"/>
          <w:szCs w:val="22"/>
        </w:rPr>
        <w:t>ca (postarca.posta.si), HALCOM-ca (</w:t>
      </w:r>
      <w:hyperlink r:id="rId15" w:history="1">
        <w:r w:rsidR="008D4F2D" w:rsidRPr="00F841B5">
          <w:rPr>
            <w:rStyle w:val="Hiperpovezava"/>
            <w:i w:val="0"/>
            <w:sz w:val="22"/>
            <w:szCs w:val="22"/>
          </w:rPr>
          <w:t>www.halcom.si</w:t>
        </w:r>
      </w:hyperlink>
      <w:r w:rsidR="008D4F2D">
        <w:rPr>
          <w:i w:val="0"/>
          <w:sz w:val="22"/>
          <w:szCs w:val="22"/>
        </w:rPr>
        <w:t>), AC NLB (</w:t>
      </w:r>
      <w:hyperlink r:id="rId16" w:history="1">
        <w:r w:rsidR="008D4F2D" w:rsidRPr="00F841B5">
          <w:rPr>
            <w:rStyle w:val="Hiperpovezava"/>
            <w:i w:val="0"/>
            <w:sz w:val="22"/>
            <w:szCs w:val="22"/>
          </w:rPr>
          <w:t>www.nlb.si</w:t>
        </w:r>
      </w:hyperlink>
      <w:r w:rsidR="008D4F2D">
        <w:rPr>
          <w:i w:val="0"/>
          <w:sz w:val="22"/>
          <w:szCs w:val="22"/>
        </w:rPr>
        <w:t xml:space="preserve">). </w:t>
      </w:r>
    </w:p>
    <w:p w14:paraId="24703265" w14:textId="77777777" w:rsidR="008D4F2D" w:rsidRDefault="008D4F2D" w:rsidP="00D00D74">
      <w:pPr>
        <w:ind w:left="1080"/>
        <w:jc w:val="both"/>
        <w:rPr>
          <w:i w:val="0"/>
          <w:sz w:val="22"/>
          <w:szCs w:val="22"/>
        </w:rPr>
      </w:pPr>
    </w:p>
    <w:p w14:paraId="7F4A17EA" w14:textId="35DB4669" w:rsidR="008D4F2D" w:rsidRDefault="008D4F2D" w:rsidP="00D00D74">
      <w:pPr>
        <w:ind w:left="1080"/>
        <w:jc w:val="both"/>
        <w:rPr>
          <w:i w:val="0"/>
          <w:sz w:val="22"/>
          <w:szCs w:val="22"/>
        </w:rPr>
      </w:pPr>
      <w:r>
        <w:rPr>
          <w:i w:val="0"/>
          <w:sz w:val="22"/>
          <w:szCs w:val="22"/>
        </w:rPr>
        <w:t xml:space="preserve">Ponudba se šteje za pravočasno oddano, če jo naročnik prejme preko sistema e-JN </w:t>
      </w:r>
      <w:r w:rsidR="00D8209C" w:rsidRPr="00B976E6">
        <w:rPr>
          <w:i w:val="0"/>
          <w:sz w:val="22"/>
          <w:szCs w:val="22"/>
        </w:rPr>
        <w:t xml:space="preserve">https://ejn.gov.si/eJN2 najkasneje do </w:t>
      </w:r>
      <w:r w:rsidR="00B976E6">
        <w:rPr>
          <w:i w:val="0"/>
          <w:sz w:val="22"/>
          <w:szCs w:val="22"/>
        </w:rPr>
        <w:t xml:space="preserve"> </w:t>
      </w:r>
      <w:r w:rsidR="00B976E6" w:rsidRPr="00B976E6">
        <w:rPr>
          <w:b/>
          <w:i w:val="0"/>
          <w:sz w:val="22"/>
          <w:szCs w:val="22"/>
        </w:rPr>
        <w:t xml:space="preserve">4.5. </w:t>
      </w:r>
      <w:r w:rsidR="00D8209C" w:rsidRPr="00B976E6">
        <w:rPr>
          <w:b/>
          <w:i w:val="0"/>
          <w:sz w:val="22"/>
          <w:szCs w:val="22"/>
        </w:rPr>
        <w:t xml:space="preserve"> 2018 </w:t>
      </w:r>
      <w:r w:rsidRPr="00B976E6">
        <w:rPr>
          <w:b/>
          <w:i w:val="0"/>
          <w:sz w:val="22"/>
          <w:szCs w:val="22"/>
        </w:rPr>
        <w:t xml:space="preserve">do </w:t>
      </w:r>
      <w:r w:rsidR="00D8209C" w:rsidRPr="00B976E6">
        <w:rPr>
          <w:b/>
          <w:i w:val="0"/>
          <w:sz w:val="22"/>
          <w:szCs w:val="22"/>
        </w:rPr>
        <w:t xml:space="preserve"> 9.00 </w:t>
      </w:r>
      <w:r w:rsidRPr="00B976E6">
        <w:rPr>
          <w:b/>
          <w:i w:val="0"/>
          <w:sz w:val="22"/>
          <w:szCs w:val="22"/>
        </w:rPr>
        <w:t>ure</w:t>
      </w:r>
      <w:r>
        <w:rPr>
          <w:i w:val="0"/>
          <w:sz w:val="22"/>
          <w:szCs w:val="22"/>
        </w:rPr>
        <w:t xml:space="preserve">. Za oddano ponudbo se šteje ponudba, ki je v informacijskem sistemu označena s statusom »ODDANO«. </w:t>
      </w:r>
    </w:p>
    <w:p w14:paraId="054320E1" w14:textId="77777777" w:rsidR="008D4F2D" w:rsidRDefault="008D4F2D" w:rsidP="00D00D74">
      <w:pPr>
        <w:ind w:left="1080"/>
        <w:jc w:val="both"/>
        <w:rPr>
          <w:i w:val="0"/>
          <w:sz w:val="22"/>
          <w:szCs w:val="22"/>
        </w:rPr>
      </w:pPr>
    </w:p>
    <w:p w14:paraId="6D08C718" w14:textId="337D9549" w:rsidR="008D4F2D" w:rsidRDefault="008D4F2D" w:rsidP="00D00D74">
      <w:pPr>
        <w:ind w:left="1080"/>
        <w:jc w:val="both"/>
        <w:rPr>
          <w:i w:val="0"/>
          <w:sz w:val="22"/>
          <w:szCs w:val="22"/>
        </w:rPr>
      </w:pPr>
      <w:r>
        <w:rPr>
          <w:i w:val="0"/>
          <w:sz w:val="22"/>
          <w:szCs w:val="22"/>
        </w:rPr>
        <w:t xml:space="preserve">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 </w:t>
      </w:r>
    </w:p>
    <w:p w14:paraId="490081BA" w14:textId="77777777" w:rsidR="008D4F2D" w:rsidRDefault="008D4F2D" w:rsidP="00D00D74">
      <w:pPr>
        <w:ind w:left="1080"/>
        <w:jc w:val="both"/>
        <w:rPr>
          <w:i w:val="0"/>
          <w:sz w:val="22"/>
          <w:szCs w:val="22"/>
        </w:rPr>
      </w:pPr>
    </w:p>
    <w:p w14:paraId="73D4EDC1" w14:textId="283580C3" w:rsidR="008D4F2D" w:rsidRDefault="008D4F2D" w:rsidP="00D00D74">
      <w:pPr>
        <w:ind w:left="1080"/>
        <w:jc w:val="both"/>
        <w:rPr>
          <w:i w:val="0"/>
          <w:sz w:val="22"/>
          <w:szCs w:val="22"/>
        </w:rPr>
      </w:pPr>
      <w:r>
        <w:rPr>
          <w:i w:val="0"/>
          <w:sz w:val="22"/>
          <w:szCs w:val="22"/>
        </w:rPr>
        <w:t xml:space="preserve">Po preteku roka za predložitev ponudb, ponudbe ne bo več mogoče oddati. </w:t>
      </w:r>
    </w:p>
    <w:p w14:paraId="4AB1F5F4" w14:textId="77777777" w:rsidR="008D4F2D" w:rsidRDefault="008D4F2D" w:rsidP="00D00D74">
      <w:pPr>
        <w:ind w:left="1080"/>
        <w:jc w:val="both"/>
        <w:rPr>
          <w:i w:val="0"/>
          <w:sz w:val="22"/>
          <w:szCs w:val="22"/>
        </w:rPr>
      </w:pPr>
    </w:p>
    <w:p w14:paraId="27997AA1" w14:textId="01D0B7BC" w:rsidR="008D4F2D" w:rsidRDefault="008D4F2D" w:rsidP="00D00D74">
      <w:pPr>
        <w:ind w:left="1080"/>
        <w:jc w:val="both"/>
        <w:rPr>
          <w:i w:val="0"/>
          <w:sz w:val="22"/>
          <w:szCs w:val="22"/>
        </w:rPr>
      </w:pPr>
      <w:r>
        <w:rPr>
          <w:i w:val="0"/>
          <w:sz w:val="22"/>
          <w:szCs w:val="22"/>
        </w:rPr>
        <w:t>Dostop do povezave za oddajo elektronske ponudbe v tem postopku javnega naročila je na naslednji povezavi:</w:t>
      </w:r>
      <w:r w:rsidR="00D04234">
        <w:rPr>
          <w:i w:val="0"/>
          <w:sz w:val="22"/>
          <w:szCs w:val="22"/>
        </w:rPr>
        <w:t xml:space="preserve"> </w:t>
      </w:r>
      <w:hyperlink r:id="rId17" w:history="1">
        <w:r w:rsidR="00D04234" w:rsidRPr="00F841B5">
          <w:rPr>
            <w:rStyle w:val="Hiperpovezava"/>
            <w:i w:val="0"/>
            <w:sz w:val="22"/>
            <w:szCs w:val="22"/>
          </w:rPr>
          <w:t>https://ejn.gov.si/eJN2</w:t>
        </w:r>
      </w:hyperlink>
    </w:p>
    <w:p w14:paraId="72D79ABB" w14:textId="77777777" w:rsidR="001C1813" w:rsidRDefault="001C1813" w:rsidP="00D00D74">
      <w:pPr>
        <w:ind w:left="1080"/>
        <w:jc w:val="both"/>
        <w:rPr>
          <w:i w:val="0"/>
          <w:sz w:val="22"/>
          <w:szCs w:val="22"/>
        </w:rPr>
      </w:pPr>
    </w:p>
    <w:p w14:paraId="6B4711FC" w14:textId="77777777" w:rsidR="00EE738D" w:rsidRPr="0079325B" w:rsidRDefault="00EE738D" w:rsidP="00D00D74">
      <w:pPr>
        <w:ind w:left="1080"/>
        <w:jc w:val="both"/>
        <w:rPr>
          <w:i w:val="0"/>
          <w:sz w:val="22"/>
          <w:szCs w:val="22"/>
        </w:rPr>
      </w:pPr>
    </w:p>
    <w:p w14:paraId="415ECDF4" w14:textId="221580DF" w:rsidR="000F60CA"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Umik, sprememba ali dopolnitev ponudbe</w:t>
      </w:r>
    </w:p>
    <w:p w14:paraId="6D0FF1DD" w14:textId="77777777" w:rsidR="000F60CA" w:rsidRPr="0079325B" w:rsidRDefault="000F60CA" w:rsidP="00D00D74">
      <w:pPr>
        <w:ind w:left="1080"/>
        <w:jc w:val="both"/>
        <w:rPr>
          <w:i w:val="0"/>
          <w:sz w:val="22"/>
          <w:szCs w:val="22"/>
        </w:rPr>
      </w:pPr>
    </w:p>
    <w:p w14:paraId="095C93DB" w14:textId="04404C3D" w:rsidR="001F5DD8" w:rsidRDefault="001F5DD8" w:rsidP="001F5DD8">
      <w:pPr>
        <w:ind w:left="1080"/>
        <w:jc w:val="both"/>
        <w:rPr>
          <w:i w:val="0"/>
          <w:sz w:val="22"/>
          <w:szCs w:val="22"/>
        </w:rPr>
      </w:pPr>
      <w:r w:rsidRPr="0040354A">
        <w:rPr>
          <w:i w:val="0"/>
          <w:sz w:val="22"/>
          <w:szCs w:val="22"/>
        </w:rPr>
        <w:t>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w:t>
      </w:r>
      <w:r>
        <w:rPr>
          <w:i w:val="0"/>
          <w:sz w:val="22"/>
          <w:szCs w:val="22"/>
        </w:rPr>
        <w:t xml:space="preserve"> </w:t>
      </w:r>
    </w:p>
    <w:p w14:paraId="1CD7ABAD" w14:textId="712E117C" w:rsidR="000F60CA" w:rsidRDefault="000F60CA" w:rsidP="00D00D74">
      <w:pPr>
        <w:ind w:left="1080"/>
        <w:jc w:val="both"/>
        <w:rPr>
          <w:i w:val="0"/>
          <w:sz w:val="22"/>
          <w:szCs w:val="22"/>
        </w:rPr>
      </w:pPr>
      <w:r w:rsidRPr="00AD73A6">
        <w:rPr>
          <w:i w:val="0"/>
          <w:sz w:val="22"/>
          <w:szCs w:val="22"/>
        </w:rPr>
        <w:t xml:space="preserve">V primeru umika </w:t>
      </w:r>
      <w:r w:rsidR="007A28B0" w:rsidRPr="00AD73A6">
        <w:rPr>
          <w:i w:val="0"/>
          <w:sz w:val="22"/>
          <w:szCs w:val="22"/>
        </w:rPr>
        <w:t>p</w:t>
      </w:r>
      <w:r w:rsidR="00EF1FDD" w:rsidRPr="00AD73A6">
        <w:rPr>
          <w:i w:val="0"/>
          <w:sz w:val="22"/>
          <w:szCs w:val="22"/>
        </w:rPr>
        <w:t>onudbe</w:t>
      </w:r>
      <w:r w:rsidR="007A28B0" w:rsidRPr="00AD73A6">
        <w:rPr>
          <w:i w:val="0"/>
          <w:sz w:val="22"/>
          <w:szCs w:val="22"/>
        </w:rPr>
        <w:t xml:space="preserve"> </w:t>
      </w:r>
      <w:r w:rsidRPr="0048117D">
        <w:rPr>
          <w:i w:val="0"/>
          <w:sz w:val="22"/>
          <w:szCs w:val="22"/>
        </w:rPr>
        <w:t xml:space="preserve">po poteku roka za oddajo </w:t>
      </w:r>
      <w:r w:rsidR="007A28B0" w:rsidRPr="0048117D">
        <w:rPr>
          <w:i w:val="0"/>
          <w:sz w:val="22"/>
          <w:szCs w:val="22"/>
        </w:rPr>
        <w:t>p</w:t>
      </w:r>
      <w:r w:rsidR="00EF1FDD" w:rsidRPr="0048117D">
        <w:rPr>
          <w:i w:val="0"/>
          <w:sz w:val="22"/>
          <w:szCs w:val="22"/>
        </w:rPr>
        <w:t>onudb</w:t>
      </w:r>
      <w:r w:rsidR="007A28B0" w:rsidRPr="0048117D">
        <w:rPr>
          <w:i w:val="0"/>
          <w:sz w:val="22"/>
          <w:szCs w:val="22"/>
        </w:rPr>
        <w:t xml:space="preserve"> </w:t>
      </w:r>
      <w:r w:rsidRPr="0048117D">
        <w:rPr>
          <w:i w:val="0"/>
          <w:sz w:val="22"/>
          <w:szCs w:val="22"/>
        </w:rPr>
        <w:t xml:space="preserve">bo naročnik </w:t>
      </w:r>
      <w:r w:rsidR="00B548A4" w:rsidRPr="0048117D">
        <w:rPr>
          <w:i w:val="0"/>
          <w:sz w:val="22"/>
          <w:szCs w:val="22"/>
        </w:rPr>
        <w:t xml:space="preserve"> </w:t>
      </w:r>
      <w:r w:rsidRPr="0048117D">
        <w:rPr>
          <w:i w:val="0"/>
          <w:sz w:val="22"/>
          <w:szCs w:val="22"/>
        </w:rPr>
        <w:t xml:space="preserve">ravnal v skladu s </w:t>
      </w:r>
      <w:r w:rsidR="00BA6F7D" w:rsidRPr="0048117D">
        <w:rPr>
          <w:i w:val="0"/>
          <w:sz w:val="22"/>
          <w:szCs w:val="22"/>
        </w:rPr>
        <w:t>3</w:t>
      </w:r>
      <w:r w:rsidRPr="0048117D">
        <w:rPr>
          <w:i w:val="0"/>
          <w:sz w:val="22"/>
          <w:szCs w:val="22"/>
        </w:rPr>
        <w:t xml:space="preserve">. odstavkom </w:t>
      </w:r>
      <w:r w:rsidR="00BA6F7D" w:rsidRPr="00AD73A6">
        <w:rPr>
          <w:i w:val="0"/>
          <w:sz w:val="22"/>
          <w:szCs w:val="22"/>
        </w:rPr>
        <w:t>88</w:t>
      </w:r>
      <w:r w:rsidR="00D33D94" w:rsidRPr="00AD73A6">
        <w:rPr>
          <w:i w:val="0"/>
          <w:sz w:val="22"/>
          <w:szCs w:val="22"/>
        </w:rPr>
        <w:t>.</w:t>
      </w:r>
      <w:r w:rsidRPr="00AD73A6">
        <w:rPr>
          <w:i w:val="0"/>
          <w:sz w:val="22"/>
          <w:szCs w:val="22"/>
        </w:rPr>
        <w:t xml:space="preserve"> člena </w:t>
      </w:r>
      <w:r w:rsidR="00821B3F" w:rsidRPr="00AD73A6">
        <w:rPr>
          <w:i w:val="0"/>
          <w:sz w:val="22"/>
          <w:szCs w:val="22"/>
        </w:rPr>
        <w:t>ZJN-</w:t>
      </w:r>
      <w:r w:rsidR="00BA6F7D" w:rsidRPr="00AD73A6">
        <w:rPr>
          <w:i w:val="0"/>
          <w:sz w:val="22"/>
          <w:szCs w:val="22"/>
        </w:rPr>
        <w:t>3</w:t>
      </w:r>
      <w:r w:rsidRPr="00AD73A6">
        <w:rPr>
          <w:i w:val="0"/>
          <w:sz w:val="22"/>
          <w:szCs w:val="22"/>
        </w:rPr>
        <w:t>.</w:t>
      </w:r>
    </w:p>
    <w:p w14:paraId="4C183855" w14:textId="77777777" w:rsidR="00A24AA6" w:rsidRDefault="00A24AA6" w:rsidP="00D00D74">
      <w:pPr>
        <w:ind w:left="1080"/>
        <w:jc w:val="both"/>
        <w:rPr>
          <w:i w:val="0"/>
          <w:sz w:val="22"/>
          <w:szCs w:val="22"/>
        </w:rPr>
      </w:pPr>
    </w:p>
    <w:p w14:paraId="1DD760FA" w14:textId="77777777" w:rsidR="00A244F4" w:rsidRDefault="00A244F4" w:rsidP="00D00D74">
      <w:pPr>
        <w:ind w:left="1080"/>
        <w:jc w:val="both"/>
        <w:rPr>
          <w:i w:val="0"/>
          <w:sz w:val="22"/>
          <w:szCs w:val="22"/>
        </w:rPr>
      </w:pPr>
    </w:p>
    <w:p w14:paraId="72086C29" w14:textId="74CCFA23" w:rsidR="00EF1FDD"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Način, mesto in rok odpiranja ponudb</w:t>
      </w:r>
    </w:p>
    <w:p w14:paraId="482A6631" w14:textId="77777777" w:rsidR="00EF1FDD" w:rsidRPr="00905196" w:rsidRDefault="00EF1FDD" w:rsidP="00EF1FDD">
      <w:pPr>
        <w:ind w:left="1080"/>
        <w:jc w:val="both"/>
        <w:rPr>
          <w:i w:val="0"/>
          <w:sz w:val="16"/>
          <w:szCs w:val="16"/>
        </w:rPr>
      </w:pPr>
    </w:p>
    <w:p w14:paraId="37F86408" w14:textId="66C1149C" w:rsidR="00234F67" w:rsidRPr="0048117D" w:rsidRDefault="00234F67" w:rsidP="00EF1FDD">
      <w:pPr>
        <w:ind w:left="1080"/>
        <w:jc w:val="both"/>
        <w:rPr>
          <w:i w:val="0"/>
          <w:sz w:val="22"/>
          <w:szCs w:val="22"/>
        </w:rPr>
      </w:pPr>
      <w:r w:rsidRPr="0048117D">
        <w:rPr>
          <w:i w:val="0"/>
          <w:sz w:val="22"/>
          <w:szCs w:val="22"/>
        </w:rPr>
        <w:t xml:space="preserve">Odpiranje ponudb bo potekalo avtomatično na informacijskem sistemu e-JN dne </w:t>
      </w:r>
      <w:r w:rsidR="00395F57">
        <w:rPr>
          <w:i w:val="0"/>
          <w:sz w:val="22"/>
          <w:szCs w:val="22"/>
        </w:rPr>
        <w:t xml:space="preserve"> </w:t>
      </w:r>
      <w:r w:rsidR="003B5727" w:rsidRPr="003B5727">
        <w:rPr>
          <w:b/>
          <w:i w:val="0"/>
          <w:sz w:val="22"/>
          <w:szCs w:val="22"/>
        </w:rPr>
        <w:t xml:space="preserve">4.5. </w:t>
      </w:r>
      <w:r w:rsidR="00395F57" w:rsidRPr="003B5727">
        <w:rPr>
          <w:b/>
          <w:i w:val="0"/>
          <w:sz w:val="22"/>
          <w:szCs w:val="22"/>
        </w:rPr>
        <w:t xml:space="preserve"> 2018</w:t>
      </w:r>
      <w:r w:rsidRPr="003B5727">
        <w:rPr>
          <w:b/>
          <w:i w:val="0"/>
          <w:sz w:val="22"/>
          <w:szCs w:val="22"/>
        </w:rPr>
        <w:t xml:space="preserve"> in se bo začelo ob </w:t>
      </w:r>
      <w:r w:rsidR="00395F57" w:rsidRPr="003B5727">
        <w:rPr>
          <w:b/>
          <w:i w:val="0"/>
          <w:sz w:val="22"/>
          <w:szCs w:val="22"/>
        </w:rPr>
        <w:t xml:space="preserve"> 10.00 </w:t>
      </w:r>
      <w:r w:rsidRPr="003B5727">
        <w:rPr>
          <w:b/>
          <w:i w:val="0"/>
          <w:sz w:val="22"/>
          <w:szCs w:val="22"/>
        </w:rPr>
        <w:t>uri</w:t>
      </w:r>
      <w:r w:rsidRPr="0048117D">
        <w:rPr>
          <w:i w:val="0"/>
          <w:sz w:val="22"/>
          <w:szCs w:val="22"/>
        </w:rPr>
        <w:t xml:space="preserve"> na spletnem naslovu </w:t>
      </w:r>
      <w:hyperlink r:id="rId18" w:history="1">
        <w:r w:rsidR="005528BA" w:rsidRPr="0048117D">
          <w:rPr>
            <w:rStyle w:val="Hiperpovezava"/>
            <w:i w:val="0"/>
            <w:sz w:val="22"/>
            <w:szCs w:val="22"/>
          </w:rPr>
          <w:t>https://ejn.gov.si/eJN2</w:t>
        </w:r>
      </w:hyperlink>
      <w:r w:rsidR="005528BA" w:rsidRPr="0048117D">
        <w:rPr>
          <w:i w:val="0"/>
          <w:sz w:val="22"/>
          <w:szCs w:val="22"/>
        </w:rPr>
        <w:t xml:space="preserve">. </w:t>
      </w:r>
    </w:p>
    <w:p w14:paraId="5408BB8C" w14:textId="77777777" w:rsidR="005528BA" w:rsidRPr="0048117D" w:rsidRDefault="005528BA" w:rsidP="00EF1FDD">
      <w:pPr>
        <w:ind w:left="1080"/>
        <w:jc w:val="both"/>
        <w:rPr>
          <w:i w:val="0"/>
          <w:sz w:val="22"/>
          <w:szCs w:val="22"/>
        </w:rPr>
      </w:pPr>
    </w:p>
    <w:p w14:paraId="6E0FC9EA" w14:textId="04D11FA3" w:rsidR="005528BA" w:rsidRDefault="005528BA" w:rsidP="00EF1FDD">
      <w:pPr>
        <w:ind w:left="1080"/>
        <w:jc w:val="both"/>
        <w:rPr>
          <w:i w:val="0"/>
          <w:sz w:val="22"/>
          <w:szCs w:val="22"/>
        </w:rPr>
      </w:pPr>
      <w:r w:rsidRPr="0048117D">
        <w:rPr>
          <w:i w:val="0"/>
          <w:sz w:val="22"/>
          <w:szCs w:val="22"/>
        </w:rPr>
        <w:t>Odpiranje poteka tako, da informacijski sistem e-JN samodejno ob uri, ki je določena za javno odpiranje ponudb, prikaže podatke o ponudniku, o variantah, če so bile zahtevane oziroma dovoljene, ter omogoči dostop do   .pdf dokumenta, ki ga naročnik naloži v sistem e-JN pod razdelek »Predračun«. Javna objava se avtomatično zaključi po preteku 60 minut. Ponudniki, ki so oddali ponudbe, imajo te podatke v informacijskem sistemu e-JN na razpolago v razdelku »Zapisnik o odpiranju ponudb.</w:t>
      </w:r>
      <w:r>
        <w:rPr>
          <w:i w:val="0"/>
          <w:sz w:val="22"/>
          <w:szCs w:val="22"/>
        </w:rPr>
        <w:t xml:space="preserve"> </w:t>
      </w:r>
    </w:p>
    <w:p w14:paraId="1BA36F53" w14:textId="67F28922" w:rsidR="00473795" w:rsidRPr="00C977BC" w:rsidRDefault="00473795" w:rsidP="00EF1FDD">
      <w:pPr>
        <w:ind w:left="1080"/>
        <w:jc w:val="both"/>
        <w:rPr>
          <w:b/>
          <w:i w:val="0"/>
          <w:sz w:val="22"/>
          <w:szCs w:val="22"/>
        </w:rPr>
      </w:pPr>
      <w:r w:rsidRPr="00C977BC">
        <w:rPr>
          <w:b/>
          <w:i w:val="0"/>
          <w:sz w:val="22"/>
          <w:szCs w:val="22"/>
        </w:rPr>
        <w:t xml:space="preserve">S tem se šteje, da je bil ponudnikom vročen Zapisnik o odpiranju ponudb. </w:t>
      </w:r>
    </w:p>
    <w:p w14:paraId="4F22695D" w14:textId="77777777" w:rsidR="00234F67" w:rsidRDefault="00234F67" w:rsidP="00EF1FDD">
      <w:pPr>
        <w:ind w:left="1080"/>
        <w:jc w:val="both"/>
        <w:rPr>
          <w:i w:val="0"/>
          <w:sz w:val="22"/>
          <w:szCs w:val="22"/>
        </w:rPr>
      </w:pPr>
    </w:p>
    <w:p w14:paraId="69F2E310" w14:textId="77777777" w:rsidR="00234F67" w:rsidRDefault="00234F67" w:rsidP="00EF1FDD">
      <w:pPr>
        <w:ind w:left="1080"/>
        <w:jc w:val="both"/>
        <w:rPr>
          <w:ins w:id="2" w:author="Ana Gazvoda" w:date="2018-04-16T07:36:00Z"/>
          <w:i w:val="0"/>
          <w:sz w:val="22"/>
          <w:szCs w:val="22"/>
        </w:rPr>
      </w:pPr>
    </w:p>
    <w:p w14:paraId="1840A1CE" w14:textId="77777777" w:rsidR="003B5727" w:rsidRDefault="003B5727" w:rsidP="00EF1FDD">
      <w:pPr>
        <w:ind w:left="1080"/>
        <w:jc w:val="both"/>
        <w:rPr>
          <w:ins w:id="3" w:author="Ana Gazvoda" w:date="2018-04-16T07:36:00Z"/>
          <w:i w:val="0"/>
          <w:sz w:val="22"/>
          <w:szCs w:val="22"/>
        </w:rPr>
      </w:pPr>
    </w:p>
    <w:p w14:paraId="028C1C5A" w14:textId="77777777" w:rsidR="003B5727" w:rsidRDefault="003B5727" w:rsidP="00EF1FDD">
      <w:pPr>
        <w:ind w:left="1080"/>
        <w:jc w:val="both"/>
        <w:rPr>
          <w:i w:val="0"/>
          <w:sz w:val="22"/>
          <w:szCs w:val="22"/>
        </w:rPr>
      </w:pPr>
    </w:p>
    <w:p w14:paraId="2899F869" w14:textId="02A5D260" w:rsidR="00315691" w:rsidRPr="00120F46" w:rsidRDefault="00315691" w:rsidP="00A74860">
      <w:pPr>
        <w:pStyle w:val="Zoran1"/>
        <w:numPr>
          <w:ilvl w:val="0"/>
          <w:numId w:val="12"/>
        </w:numPr>
        <w:rPr>
          <w:rFonts w:ascii="Times New Roman" w:hAnsi="Times New Roman" w:cs="Times New Roman"/>
        </w:rPr>
      </w:pPr>
      <w:r w:rsidRPr="00120F46">
        <w:rPr>
          <w:rFonts w:ascii="Times New Roman" w:hAnsi="Times New Roman" w:cs="Times New Roman"/>
        </w:rPr>
        <w:lastRenderedPageBreak/>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64CAA2F1" w:rsidR="00315691" w:rsidRDefault="00A16F6B" w:rsidP="00D00D74">
      <w:pPr>
        <w:ind w:left="1080"/>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E76A52">
        <w:rPr>
          <w:bCs/>
          <w:i w:val="0"/>
          <w:sz w:val="22"/>
          <w:szCs w:val="22"/>
        </w:rPr>
        <w:t xml:space="preserve"> ali preko informacijskega sistema e-JN.</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02093132"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5B0F041"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5FFDC415"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25583BA3"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33F5F089" w14:textId="44F4A62B" w:rsidR="00234BAD" w:rsidRPr="00C12574"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02EB2D"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18724AD6" w14:textId="77777777" w:rsidR="003057AC" w:rsidRPr="0079325B" w:rsidRDefault="003057AC" w:rsidP="00D00D74">
      <w:pPr>
        <w:ind w:left="1080"/>
        <w:jc w:val="both"/>
        <w:rPr>
          <w:i w:val="0"/>
          <w:sz w:val="22"/>
          <w:szCs w:val="22"/>
        </w:rPr>
      </w:pPr>
    </w:p>
    <w:p w14:paraId="5D739448" w14:textId="77777777"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6A86DCB3" w14:textId="3D8D494C"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(Uradni list RS, št</w:t>
      </w:r>
      <w:r w:rsidR="00086B00">
        <w:rPr>
          <w:i w:val="0"/>
          <w:color w:val="000000" w:themeColor="text1"/>
          <w:sz w:val="22"/>
          <w:szCs w:val="22"/>
        </w:rPr>
        <w:t>. 43/11, 60/11-ZTP-D in  63/13, 90/14 in 60/17</w:t>
      </w:r>
      <w:r w:rsidRPr="00C01C3D">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14:paraId="52CDBA22" w14:textId="77777777" w:rsidR="00A16F6B" w:rsidRPr="00081281" w:rsidRDefault="00A16F6B" w:rsidP="00A16F6B">
      <w:pPr>
        <w:ind w:left="1080"/>
        <w:rPr>
          <w:i w:val="0"/>
          <w:color w:val="000000" w:themeColor="text1"/>
          <w:sz w:val="16"/>
          <w:szCs w:val="16"/>
        </w:rPr>
      </w:pPr>
    </w:p>
    <w:p w14:paraId="396A94E6" w14:textId="4761A439"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8DF20A2" w14:textId="77777777" w:rsidR="00A16F6B" w:rsidRPr="0093250B" w:rsidRDefault="00A16F6B" w:rsidP="00A16F6B">
      <w:pPr>
        <w:ind w:left="1080"/>
        <w:jc w:val="both"/>
        <w:rPr>
          <w:i w:val="0"/>
          <w:sz w:val="16"/>
          <w:szCs w:val="16"/>
        </w:rPr>
      </w:pPr>
      <w:r w:rsidRPr="0093250B">
        <w:rPr>
          <w:i w:val="0"/>
          <w:sz w:val="16"/>
          <w:szCs w:val="16"/>
        </w:rPr>
        <w:t xml:space="preserve"> </w:t>
      </w:r>
    </w:p>
    <w:p w14:paraId="7FF60031" w14:textId="4CD9F49B"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w:t>
      </w:r>
      <w:r w:rsidR="00F065CD">
        <w:rPr>
          <w:i w:val="0"/>
          <w:color w:val="000000" w:themeColor="text1"/>
          <w:sz w:val="22"/>
          <w:szCs w:val="22"/>
        </w:rPr>
        <w:t xml:space="preserve"> ali v elektronski obliki, če je podpisan z varnim elektronskim podpisom, overjenim s kvalificiranim potrdilom. </w:t>
      </w:r>
      <w:r w:rsidRPr="00C01C3D">
        <w:rPr>
          <w:i w:val="0"/>
          <w:color w:val="000000" w:themeColor="text1"/>
          <w:sz w:val="22"/>
          <w:szCs w:val="22"/>
        </w:rPr>
        <w:t xml:space="preserve"> Vlagatelj mora zahtevku za revizijo priložiti potrdilo o plačilu takse.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2C6A1E" w:rsidRDefault="00861CFE" w:rsidP="00BF32CF">
      <w:pPr>
        <w:ind w:left="1080"/>
        <w:jc w:val="both"/>
        <w:rPr>
          <w:i w:val="0"/>
          <w:sz w:val="16"/>
          <w:szCs w:val="16"/>
        </w:rPr>
      </w:pPr>
    </w:p>
    <w:p w14:paraId="6B0BE3B6" w14:textId="5A6D3BB2" w:rsidR="005C4678" w:rsidRPr="00603D01" w:rsidRDefault="005C4678" w:rsidP="002C6A1E">
      <w:pPr>
        <w:autoSpaceDE w:val="0"/>
        <w:autoSpaceDN w:val="0"/>
        <w:ind w:left="1080"/>
        <w:jc w:val="both"/>
        <w:rPr>
          <w:rFonts w:eastAsia="Calibri"/>
          <w:i w:val="0"/>
          <w:sz w:val="22"/>
          <w:szCs w:val="22"/>
          <w:lang w:eastAsia="en-US"/>
        </w:rPr>
      </w:pPr>
      <w:r w:rsidRPr="00A034ED">
        <w:rPr>
          <w:rFonts w:eastAsia="Calibri"/>
          <w:i w:val="0"/>
          <w:sz w:val="22"/>
          <w:szCs w:val="22"/>
          <w:lang w:eastAsia="en-US"/>
        </w:rPr>
        <w:t xml:space="preserve">Predmet javnega naročila </w:t>
      </w:r>
      <w:r w:rsidRPr="008F6BFA">
        <w:rPr>
          <w:rFonts w:eastAsia="Calibri"/>
          <w:i w:val="0"/>
          <w:sz w:val="22"/>
          <w:szCs w:val="22"/>
          <w:lang w:eastAsia="en-US"/>
        </w:rPr>
        <w:t xml:space="preserve">je </w:t>
      </w:r>
      <w:r w:rsidR="00FF1B1F" w:rsidRPr="00146D52">
        <w:rPr>
          <w:rFonts w:eastAsia="Calibri"/>
          <w:b/>
          <w:i w:val="0"/>
          <w:sz w:val="22"/>
          <w:szCs w:val="22"/>
          <w:lang w:eastAsia="en-US"/>
        </w:rPr>
        <w:t>Trg MDB 3- Aškerčeva 18, Izvedba obnove ulične fasade s stavbnim pohištvom in strehe s strešnimi okni na stavbi na naslovu Trg MDB 3</w:t>
      </w:r>
      <w:r w:rsidR="009D7990">
        <w:rPr>
          <w:rFonts w:eastAsia="Calibri"/>
          <w:b/>
          <w:i w:val="0"/>
          <w:sz w:val="22"/>
          <w:szCs w:val="22"/>
          <w:lang w:eastAsia="en-US"/>
        </w:rPr>
        <w:t xml:space="preserve"> </w:t>
      </w:r>
      <w:r w:rsidR="00FF1B1F" w:rsidRPr="00146D52">
        <w:rPr>
          <w:rFonts w:eastAsia="Calibri"/>
          <w:b/>
          <w:i w:val="0"/>
          <w:sz w:val="22"/>
          <w:szCs w:val="22"/>
          <w:lang w:eastAsia="en-US"/>
        </w:rPr>
        <w:t>- Aškerčeva 18 v Ljubljani</w:t>
      </w:r>
      <w:r w:rsidR="00101684" w:rsidRPr="00146D52">
        <w:rPr>
          <w:b/>
          <w:i w:val="0"/>
          <w:sz w:val="22"/>
          <w:szCs w:val="22"/>
        </w:rPr>
        <w:t>.</w:t>
      </w:r>
      <w:r w:rsidR="00101684" w:rsidRPr="00A034ED">
        <w:rPr>
          <w:rFonts w:eastAsia="Calibri"/>
          <w:i w:val="0"/>
          <w:sz w:val="22"/>
          <w:szCs w:val="22"/>
          <w:lang w:eastAsia="en-US"/>
        </w:rPr>
        <w:t xml:space="preserve"> </w:t>
      </w:r>
      <w:r w:rsidRPr="00A034ED">
        <w:rPr>
          <w:rFonts w:eastAsia="Calibri"/>
          <w:i w:val="0"/>
          <w:sz w:val="22"/>
          <w:szCs w:val="22"/>
          <w:lang w:eastAsia="en-US"/>
        </w:rPr>
        <w:t>Podrobneje je predmet javnega naročila opredeljen v popisu del.</w:t>
      </w:r>
    </w:p>
    <w:p w14:paraId="25F840D4" w14:textId="77777777" w:rsidR="00B91CCC" w:rsidRPr="00A16F6B" w:rsidRDefault="00B91CCC" w:rsidP="00A83445">
      <w:pPr>
        <w:pStyle w:val="Telobesedila2"/>
        <w:ind w:left="1080"/>
        <w:rPr>
          <w:rFonts w:ascii="Times New Roman" w:hAnsi="Times New Roman"/>
          <w:color w:val="000000" w:themeColor="text1"/>
          <w:sz w:val="16"/>
          <w:szCs w:val="16"/>
          <w:highlight w:val="yellow"/>
        </w:rPr>
      </w:pPr>
    </w:p>
    <w:p w14:paraId="3FA071BA" w14:textId="77777777" w:rsidR="00DE4F3C" w:rsidRDefault="00DE4F3C" w:rsidP="00EA2B2B">
      <w:pPr>
        <w:pStyle w:val="Default"/>
        <w:ind w:left="1080"/>
        <w:jc w:val="both"/>
        <w:rPr>
          <w:rFonts w:ascii="Times New Roman" w:hAnsi="Times New Roman" w:cs="Times New Roman"/>
          <w:color w:val="auto"/>
          <w:sz w:val="22"/>
          <w:szCs w:val="22"/>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20B467F7" w14:textId="4BA262D1"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73164029"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4E80ECC4" w14:textId="25EB2DBD"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080A93D" w14:textId="77777777" w:rsidR="00831D84" w:rsidRDefault="00831D84" w:rsidP="00EA2B2B">
      <w:pPr>
        <w:tabs>
          <w:tab w:val="left" w:pos="567"/>
          <w:tab w:val="left" w:pos="993"/>
        </w:tabs>
        <w:ind w:left="1080"/>
        <w:jc w:val="both"/>
        <w:rPr>
          <w:i w:val="0"/>
          <w:sz w:val="22"/>
          <w:szCs w:val="22"/>
        </w:rPr>
      </w:pPr>
    </w:p>
    <w:p w14:paraId="4307EEAC" w14:textId="455400E9"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225C23AA"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43D0E8CE"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07FFB95" w14:textId="77777777" w:rsidR="00BD1D59" w:rsidRPr="00A244F4" w:rsidRDefault="00BD1D59" w:rsidP="00EA2B2B">
      <w:pPr>
        <w:pStyle w:val="Telobesedila"/>
        <w:ind w:left="1080"/>
        <w:rPr>
          <w:rFonts w:ascii="Times New Roman" w:hAnsi="Times New Roman"/>
          <w:b w:val="0"/>
          <w:sz w:val="16"/>
          <w:szCs w:val="16"/>
        </w:rPr>
      </w:pPr>
    </w:p>
    <w:p w14:paraId="2A8141D9" w14:textId="501598BF"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624D4DE"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7A2FD0" w14:paraId="1E86BFCD" w14:textId="77777777" w:rsidTr="00EE738D">
        <w:tc>
          <w:tcPr>
            <w:tcW w:w="5244" w:type="dxa"/>
            <w:shd w:val="clear" w:color="auto" w:fill="F2F2F2" w:themeFill="background1" w:themeFillShade="F2"/>
            <w:vAlign w:val="center"/>
          </w:tcPr>
          <w:p w14:paraId="503687B4" w14:textId="1993A4DF" w:rsidR="007A2FD0" w:rsidRPr="00EE738D" w:rsidRDefault="007A2FD0" w:rsidP="00BD3FA2">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2FE32110" w:rsidR="007A2FD0" w:rsidRPr="00831D84"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E66526A" w14:textId="0FC554C5"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14:paraId="65CB5740" w14:textId="52AA74E6"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14:paraId="75A037BA" w14:textId="5D37ABAB" w:rsidR="0000356F" w:rsidRPr="004D7850" w:rsidRDefault="0000356F" w:rsidP="00EE738D">
            <w:pPr>
              <w:tabs>
                <w:tab w:val="left" w:pos="1128"/>
              </w:tabs>
              <w:jc w:val="both"/>
              <w:rPr>
                <w:i w:val="0"/>
                <w:sz w:val="20"/>
              </w:rPr>
            </w:pPr>
          </w:p>
        </w:tc>
      </w:tr>
      <w:tr w:rsidR="007A2FD0" w14:paraId="6D873A69" w14:textId="77777777" w:rsidTr="0000356F">
        <w:tc>
          <w:tcPr>
            <w:tcW w:w="5244" w:type="dxa"/>
            <w:shd w:val="clear" w:color="auto" w:fill="F2F2F2" w:themeFill="background1" w:themeFillShade="F2"/>
            <w:vAlign w:val="center"/>
          </w:tcPr>
          <w:p w14:paraId="0638C081" w14:textId="4F037458" w:rsidR="007A2FD0" w:rsidRPr="007565C6" w:rsidRDefault="007A2FD0" w:rsidP="00BD3FA2">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w:t>
            </w:r>
            <w:r w:rsidRPr="007565C6">
              <w:rPr>
                <w:b/>
                <w:i w:val="0"/>
                <w:iCs/>
                <w:color w:val="000000" w:themeColor="text1"/>
                <w:sz w:val="20"/>
              </w:rPr>
              <w:lastRenderedPageBreak/>
              <w:t xml:space="preserve">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2DE1D25D" w14:textId="76A6D8CA" w:rsidR="007A2FD0" w:rsidRPr="007565C6"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D6A2A2" w14:textId="77777777" w:rsidR="007A2FD0" w:rsidRPr="00C378D9" w:rsidRDefault="007A2FD0" w:rsidP="0000356F">
            <w:pPr>
              <w:jc w:val="both"/>
              <w:rPr>
                <w:i w:val="0"/>
                <w:sz w:val="20"/>
              </w:rPr>
            </w:pPr>
            <w:r w:rsidRPr="00C378D9">
              <w:rPr>
                <w:i w:val="0"/>
                <w:sz w:val="20"/>
              </w:rPr>
              <w:lastRenderedPageBreak/>
              <w:t>DOKAZILO:</w:t>
            </w:r>
          </w:p>
          <w:p w14:paraId="6B371198" w14:textId="396B6A2A"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5B29CC15" w14:textId="70538E45" w:rsidR="00831D84" w:rsidRPr="00676FD1" w:rsidRDefault="00831D84" w:rsidP="00831D84">
            <w:pPr>
              <w:pStyle w:val="Default"/>
              <w:jc w:val="both"/>
              <w:rPr>
                <w:rFonts w:ascii="Times New Roman" w:hAnsi="Times New Roman" w:cs="Times New Roman"/>
                <w:sz w:val="20"/>
                <w:szCs w:val="20"/>
              </w:rPr>
            </w:pPr>
          </w:p>
        </w:tc>
      </w:tr>
      <w:tr w:rsidR="007A2FD0" w14:paraId="63887259" w14:textId="77777777" w:rsidTr="0000356F">
        <w:tc>
          <w:tcPr>
            <w:tcW w:w="5244" w:type="dxa"/>
            <w:shd w:val="clear" w:color="auto" w:fill="F2F2F2" w:themeFill="background1" w:themeFillShade="F2"/>
            <w:vAlign w:val="center"/>
          </w:tcPr>
          <w:p w14:paraId="1D3F20EC" w14:textId="2BD6F93D" w:rsidR="007A2FD0" w:rsidRPr="00E10884" w:rsidRDefault="007A2FD0" w:rsidP="00BD3FA2">
            <w:pPr>
              <w:jc w:val="both"/>
              <w:rPr>
                <w:b/>
                <w:i w:val="0"/>
                <w:color w:val="000000" w:themeColor="text1"/>
                <w:sz w:val="16"/>
                <w:szCs w:val="16"/>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637461F7" w:rsidR="007565C6" w:rsidRPr="004D7850"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4155E67" w14:textId="77777777" w:rsidR="007A2FD0" w:rsidRPr="00B92051" w:rsidRDefault="007A2FD0" w:rsidP="0000356F">
            <w:pPr>
              <w:rPr>
                <w:i w:val="0"/>
                <w:sz w:val="20"/>
              </w:rPr>
            </w:pPr>
            <w:r w:rsidRPr="00B92051">
              <w:rPr>
                <w:i w:val="0"/>
                <w:sz w:val="20"/>
              </w:rPr>
              <w:t>DOKAZILO:</w:t>
            </w:r>
          </w:p>
          <w:p w14:paraId="20218D25" w14:textId="72879C1A"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62D369A3" w14:textId="68D49B08" w:rsidR="0000356F" w:rsidRPr="00676FD1" w:rsidRDefault="0000356F" w:rsidP="0000356F">
            <w:pPr>
              <w:pStyle w:val="Default"/>
              <w:rPr>
                <w:rFonts w:ascii="Times New Roman" w:hAnsi="Times New Roman" w:cs="Times New Roman"/>
                <w:sz w:val="20"/>
                <w:szCs w:val="20"/>
              </w:rPr>
            </w:pPr>
          </w:p>
        </w:tc>
      </w:tr>
      <w:tr w:rsidR="007A2FD0" w14:paraId="66108B80" w14:textId="77777777" w:rsidTr="007565C6">
        <w:tc>
          <w:tcPr>
            <w:tcW w:w="5244" w:type="dxa"/>
            <w:shd w:val="clear" w:color="auto" w:fill="F2F2F2" w:themeFill="background1" w:themeFillShade="F2"/>
            <w:vAlign w:val="center"/>
          </w:tcPr>
          <w:p w14:paraId="4D26B221" w14:textId="769F0F54"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A7505E">
              <w:rPr>
                <w:rFonts w:cs="Arial"/>
                <w:b/>
                <w:i w:val="0"/>
                <w:iCs/>
                <w:color w:val="000000" w:themeColor="text1"/>
                <w:sz w:val="20"/>
              </w:rPr>
              <w:t>p</w:t>
            </w:r>
            <w:r w:rsidR="004D7850">
              <w:rPr>
                <w:rFonts w:cs="Arial"/>
                <w:b/>
                <w:i w:val="0"/>
                <w:iCs/>
                <w:color w:val="000000" w:themeColor="text1"/>
                <w:sz w:val="20"/>
              </w:rPr>
              <w:t>onudb</w:t>
            </w:r>
            <w:r w:rsidR="007E44D4" w:rsidRPr="00E53C10">
              <w:rPr>
                <w:rFonts w:cs="Arial"/>
                <w:b/>
                <w:i w:val="0"/>
                <w:iCs/>
                <w:color w:val="000000" w:themeColor="text1"/>
                <w:sz w:val="20"/>
              </w:rPr>
              <w:t xml:space="preserve"> </w:t>
            </w:r>
            <w:r w:rsidRPr="00E53C10">
              <w:rPr>
                <w:rFonts w:cs="Arial"/>
                <w:b/>
                <w:i w:val="0"/>
                <w:iCs/>
                <w:color w:val="000000" w:themeColor="text1"/>
                <w:sz w:val="20"/>
              </w:rPr>
              <w:t>s pravnomočno odločbo pristojnega organa Republike Slovenije ali druge države članice ali tretje države dvakrat izrečena globa zaradi prekrška v zvezi s plačilom za delo.</w:t>
            </w:r>
          </w:p>
          <w:p w14:paraId="52397792" w14:textId="47A2FB54" w:rsidR="007A2FD0" w:rsidRPr="004D7850" w:rsidRDefault="004D7850" w:rsidP="007E44D4">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DB21BE1" w14:textId="77777777" w:rsidR="007A2FD0" w:rsidRPr="00B92051" w:rsidRDefault="007A2FD0" w:rsidP="00CF21C2">
            <w:pPr>
              <w:jc w:val="both"/>
              <w:rPr>
                <w:i w:val="0"/>
                <w:sz w:val="20"/>
              </w:rPr>
            </w:pPr>
            <w:r w:rsidRPr="00B92051">
              <w:rPr>
                <w:i w:val="0"/>
                <w:sz w:val="20"/>
              </w:rPr>
              <w:t>DOKAZILO:</w:t>
            </w:r>
          </w:p>
          <w:p w14:paraId="6A433354" w14:textId="78A1CF14" w:rsidR="00676FD1" w:rsidRPr="0000356F" w:rsidRDefault="00C378D9" w:rsidP="00676FD1">
            <w:pPr>
              <w:jc w:val="both"/>
              <w:rPr>
                <w:i w:val="0"/>
                <w:sz w:val="20"/>
              </w:rPr>
            </w:pPr>
            <w:r w:rsidRPr="001D79BB">
              <w:rPr>
                <w:i w:val="0"/>
                <w:sz w:val="20"/>
              </w:rPr>
              <w:t>Gospodarski subjekt pogoj izkazuje s podpisom ESPD obrazca.</w:t>
            </w:r>
          </w:p>
          <w:p w14:paraId="01AD07CA" w14:textId="577C9671" w:rsidR="0000356F" w:rsidRPr="0000356F" w:rsidRDefault="0000356F" w:rsidP="00B02DAC">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24DEA0FD" w:rsidR="00EA1DA8" w:rsidRPr="00EA1DA8" w:rsidRDefault="00EA1DA8" w:rsidP="00E82A2B">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7A2FD0" w14:paraId="38941169" w14:textId="77777777" w:rsidTr="00EA1DA8">
        <w:tc>
          <w:tcPr>
            <w:tcW w:w="5244" w:type="dxa"/>
            <w:shd w:val="clear" w:color="auto" w:fill="F2F2F2" w:themeFill="background1" w:themeFillShade="F2"/>
          </w:tcPr>
          <w:p w14:paraId="36DCFF4C" w14:textId="0E0AE632" w:rsidR="007A2FD0" w:rsidRPr="004D785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573AC9AB" w14:textId="4FEA111A" w:rsidR="007A2FD0" w:rsidRPr="004D785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055794C5"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01D73836" w14:textId="5C71B815"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511405E1" w14:textId="77777777" w:rsidTr="00EE738D">
        <w:trPr>
          <w:trHeight w:val="274"/>
        </w:trPr>
        <w:tc>
          <w:tcPr>
            <w:tcW w:w="5244" w:type="dxa"/>
            <w:shd w:val="clear" w:color="auto" w:fill="F2F2F2" w:themeFill="background1" w:themeFillShade="F2"/>
          </w:tcPr>
          <w:p w14:paraId="789A72BE" w14:textId="743BDD07" w:rsidR="007A2FD0" w:rsidRPr="007565C6"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30D4928E" w14:textId="29349A2F" w:rsidR="007565C6" w:rsidRPr="007565C6" w:rsidRDefault="004D7850" w:rsidP="007E44D4">
            <w:pPr>
              <w:jc w:val="both"/>
              <w:rPr>
                <w:b/>
                <w:i w:val="0"/>
                <w:sz w:val="20"/>
              </w:rPr>
            </w:pPr>
            <w:r w:rsidRPr="004D7850">
              <w:rPr>
                <w:i w:val="0"/>
                <w:sz w:val="20"/>
              </w:rPr>
              <w:t>V primeru skupne ponudbe mora pogoj izpolniti vsak izmed partnerjev</w:t>
            </w:r>
          </w:p>
        </w:tc>
        <w:tc>
          <w:tcPr>
            <w:tcW w:w="3969" w:type="dxa"/>
            <w:vAlign w:val="center"/>
          </w:tcPr>
          <w:p w14:paraId="4106FE2A" w14:textId="403CC11A" w:rsidR="007A2FD0" w:rsidRPr="008D2D2A" w:rsidRDefault="007A2FD0" w:rsidP="00CF21C2">
            <w:pPr>
              <w:jc w:val="both"/>
              <w:rPr>
                <w:i w:val="0"/>
                <w:sz w:val="20"/>
              </w:rPr>
            </w:pPr>
            <w:r w:rsidRPr="008D2D2A">
              <w:rPr>
                <w:i w:val="0"/>
                <w:sz w:val="20"/>
              </w:rPr>
              <w:t>DOKAZILO:</w:t>
            </w:r>
          </w:p>
          <w:p w14:paraId="02CB6CA7" w14:textId="5C598138" w:rsidR="00E65AE9" w:rsidRPr="008D2D2A" w:rsidRDefault="00C378D9" w:rsidP="00676FD1">
            <w:pPr>
              <w:jc w:val="both"/>
              <w:rPr>
                <w:i w:val="0"/>
                <w:sz w:val="20"/>
              </w:rPr>
            </w:pPr>
            <w:r w:rsidRPr="001D79BB">
              <w:rPr>
                <w:i w:val="0"/>
                <w:sz w:val="20"/>
              </w:rPr>
              <w:t>Gospodarski subjekt pogoj izkazuje s podpisom ESPD obrazca.</w:t>
            </w:r>
          </w:p>
        </w:tc>
      </w:tr>
      <w:tr w:rsidR="007A2FD0" w14:paraId="08B2E002" w14:textId="77777777" w:rsidTr="00B42EA8">
        <w:tc>
          <w:tcPr>
            <w:tcW w:w="5244" w:type="dxa"/>
            <w:shd w:val="clear" w:color="auto" w:fill="F2F2F2" w:themeFill="background1" w:themeFillShade="F2"/>
          </w:tcPr>
          <w:p w14:paraId="23EC7C83" w14:textId="77777777" w:rsidR="007C74BB" w:rsidRPr="00267C45" w:rsidRDefault="007565C6" w:rsidP="007C74BB">
            <w:pPr>
              <w:jc w:val="both"/>
              <w:rPr>
                <w:rFonts w:eastAsia="Calibri"/>
                <w:i w:val="0"/>
                <w:sz w:val="20"/>
                <w:lang w:eastAsia="en-US"/>
              </w:rPr>
            </w:pPr>
            <w:r w:rsidRPr="00267C45">
              <w:rPr>
                <w:b/>
                <w:i w:val="0"/>
                <w:sz w:val="20"/>
              </w:rPr>
              <w:t xml:space="preserve">3. </w:t>
            </w:r>
            <w:r w:rsidR="00520112" w:rsidRPr="00267C45">
              <w:rPr>
                <w:b/>
                <w:i w:val="0"/>
                <w:sz w:val="20"/>
              </w:rPr>
              <w:t>Gospodarski subjekt</w:t>
            </w:r>
            <w:r w:rsidR="007C74BB" w:rsidRPr="00267C45">
              <w:rPr>
                <w:b/>
                <w:i w:val="0"/>
                <w:sz w:val="20"/>
              </w:rPr>
              <w:t xml:space="preserve"> je v obdobju zadnji petih let pred oddajo ponudbe uspešno, kakovostno in pravočasno izvedel:</w:t>
            </w:r>
          </w:p>
          <w:p w14:paraId="00808BFE" w14:textId="01B79043" w:rsidR="00DF0BEB" w:rsidRPr="00267C45" w:rsidRDefault="007C74BB" w:rsidP="007C74BB">
            <w:pPr>
              <w:jc w:val="both"/>
              <w:rPr>
                <w:b/>
                <w:i w:val="0"/>
                <w:sz w:val="20"/>
              </w:rPr>
            </w:pPr>
            <w:r w:rsidRPr="00267C45">
              <w:rPr>
                <w:b/>
                <w:i w:val="0"/>
                <w:sz w:val="20"/>
              </w:rPr>
              <w:t xml:space="preserve">- vsaj dva istovrstna posla </w:t>
            </w:r>
            <w:r w:rsidR="008501EF" w:rsidRPr="00267C45">
              <w:rPr>
                <w:b/>
                <w:i w:val="0"/>
                <w:sz w:val="20"/>
              </w:rPr>
              <w:t xml:space="preserve">obnove </w:t>
            </w:r>
            <w:r w:rsidR="005A0748" w:rsidRPr="00267C45">
              <w:rPr>
                <w:b/>
                <w:i w:val="0"/>
                <w:sz w:val="20"/>
              </w:rPr>
              <w:t>strehe</w:t>
            </w:r>
            <w:r w:rsidRPr="00267C45">
              <w:rPr>
                <w:b/>
                <w:i w:val="0"/>
                <w:sz w:val="20"/>
              </w:rPr>
              <w:t xml:space="preserve">, kot je predmet tega javnega naročila, skladno z razpisno dokumentacijo, v vrednosti vsakega najmanj </w:t>
            </w:r>
            <w:r w:rsidR="009D7990">
              <w:rPr>
                <w:b/>
                <w:i w:val="0"/>
                <w:sz w:val="20"/>
              </w:rPr>
              <w:t xml:space="preserve">90.000,00 </w:t>
            </w:r>
            <w:r w:rsidRPr="00267C45">
              <w:rPr>
                <w:b/>
                <w:i w:val="0"/>
                <w:sz w:val="20"/>
              </w:rPr>
              <w:t xml:space="preserve">EUR  brez  DDV. Upoštevale se bodo le tiste reference ponudnika, ki zajemajo obnovo </w:t>
            </w:r>
            <w:r w:rsidR="00C64AAA" w:rsidRPr="00267C45">
              <w:rPr>
                <w:b/>
                <w:i w:val="0"/>
                <w:sz w:val="20"/>
              </w:rPr>
              <w:t xml:space="preserve">strehe na </w:t>
            </w:r>
            <w:r w:rsidRPr="00267C45">
              <w:rPr>
                <w:b/>
                <w:i w:val="0"/>
                <w:sz w:val="20"/>
              </w:rPr>
              <w:t>stavb</w:t>
            </w:r>
            <w:r w:rsidR="00C64AAA" w:rsidRPr="00267C45">
              <w:rPr>
                <w:b/>
                <w:i w:val="0"/>
                <w:sz w:val="20"/>
              </w:rPr>
              <w:t>ah</w:t>
            </w:r>
            <w:r w:rsidRPr="00267C45">
              <w:rPr>
                <w:b/>
                <w:i w:val="0"/>
                <w:sz w:val="20"/>
              </w:rPr>
              <w:t xml:space="preserve"> s statusom kulturnega spomenika ali kulturne dediščine.</w:t>
            </w:r>
          </w:p>
          <w:p w14:paraId="72837BDD" w14:textId="77777777" w:rsidR="007A2FD0" w:rsidRPr="00267C45" w:rsidRDefault="007A2FD0" w:rsidP="00BD315E">
            <w:pPr>
              <w:jc w:val="both"/>
              <w:rPr>
                <w:b/>
                <w:i w:val="0"/>
                <w:sz w:val="20"/>
              </w:rPr>
            </w:pPr>
            <w:r w:rsidRPr="00267C45">
              <w:rPr>
                <w:i w:val="0"/>
                <w:sz w:val="20"/>
              </w:rPr>
              <w:t xml:space="preserve">Naročnik si pridržuje pravico, da navedbe preveri ter zahteva dokazila (na primer: pogodbo z investitorjem ali </w:t>
            </w:r>
            <w:r w:rsidRPr="00267C45">
              <w:rPr>
                <w:i w:val="0"/>
                <w:sz w:val="20"/>
              </w:rPr>
              <w:lastRenderedPageBreak/>
              <w:t>delodajalcem, obračun, potrdilo o izplačilu, ... ) o izvedbi navedenega referenčnega dela, oziroma navedbe preveri neposredno pri investitorju oziroma delodajalcu.</w:t>
            </w:r>
          </w:p>
        </w:tc>
        <w:tc>
          <w:tcPr>
            <w:tcW w:w="3969" w:type="dxa"/>
            <w:vAlign w:val="center"/>
          </w:tcPr>
          <w:p w14:paraId="42755F6F" w14:textId="77777777" w:rsidR="007A2FD0" w:rsidRPr="00267C45" w:rsidRDefault="007A2FD0" w:rsidP="00CF21C2">
            <w:pPr>
              <w:jc w:val="both"/>
              <w:rPr>
                <w:i w:val="0"/>
                <w:sz w:val="20"/>
              </w:rPr>
            </w:pPr>
            <w:r w:rsidRPr="00267C45">
              <w:rPr>
                <w:i w:val="0"/>
                <w:sz w:val="20"/>
              </w:rPr>
              <w:lastRenderedPageBreak/>
              <w:t>DOKAZILO:</w:t>
            </w:r>
          </w:p>
          <w:p w14:paraId="2BDAEC95" w14:textId="029D699E" w:rsidR="00E65AE9" w:rsidRPr="00267C45" w:rsidRDefault="00C378D9" w:rsidP="00676FD1">
            <w:pPr>
              <w:jc w:val="both"/>
              <w:rPr>
                <w:i w:val="0"/>
                <w:sz w:val="20"/>
              </w:rPr>
            </w:pPr>
            <w:r w:rsidRPr="00267C45">
              <w:rPr>
                <w:i w:val="0"/>
                <w:sz w:val="20"/>
              </w:rPr>
              <w:t>Gospodarski subjekt pogoj izkazuje s podpisom ESPD obrazca</w:t>
            </w:r>
            <w:r w:rsidR="00676FD1" w:rsidRPr="00267C45">
              <w:rPr>
                <w:i w:val="0"/>
                <w:sz w:val="20"/>
              </w:rPr>
              <w:t xml:space="preserve"> in predložitvijo </w:t>
            </w:r>
            <w:r w:rsidR="00E65AE9" w:rsidRPr="00267C45">
              <w:rPr>
                <w:i w:val="0"/>
                <w:sz w:val="20"/>
              </w:rPr>
              <w:t>referenčne tabele</w:t>
            </w:r>
          </w:p>
        </w:tc>
      </w:tr>
      <w:tr w:rsidR="007A2FD0" w:rsidRPr="00FE5146" w14:paraId="6B743EF7" w14:textId="77777777" w:rsidTr="00B42EA8">
        <w:tc>
          <w:tcPr>
            <w:tcW w:w="5244" w:type="dxa"/>
            <w:shd w:val="clear" w:color="auto" w:fill="F2F2F2" w:themeFill="background1" w:themeFillShade="F2"/>
          </w:tcPr>
          <w:p w14:paraId="75A72A54" w14:textId="1EED339F" w:rsidR="007A2FD0" w:rsidRPr="00267C45" w:rsidRDefault="007565C6" w:rsidP="005C4678">
            <w:pPr>
              <w:jc w:val="both"/>
              <w:rPr>
                <w:b/>
                <w:i w:val="0"/>
                <w:sz w:val="20"/>
              </w:rPr>
            </w:pPr>
            <w:r w:rsidRPr="00267C45">
              <w:rPr>
                <w:b/>
                <w:i w:val="0"/>
                <w:sz w:val="20"/>
              </w:rPr>
              <w:lastRenderedPageBreak/>
              <w:t xml:space="preserve">4. </w:t>
            </w:r>
            <w:r w:rsidR="00520112" w:rsidRPr="00267C45">
              <w:rPr>
                <w:b/>
                <w:i w:val="0"/>
                <w:sz w:val="20"/>
              </w:rPr>
              <w:t xml:space="preserve">Gospodarski subjekt </w:t>
            </w:r>
            <w:r w:rsidR="005C4678" w:rsidRPr="00267C45">
              <w:rPr>
                <w:b/>
                <w:i w:val="0"/>
                <w:sz w:val="20"/>
              </w:rPr>
              <w:t xml:space="preserve">mora imenovati odgovornega vodjo del. </w:t>
            </w:r>
            <w:r w:rsidR="00C92162" w:rsidRPr="00267C45">
              <w:rPr>
                <w:b/>
                <w:i w:val="0"/>
                <w:sz w:val="20"/>
              </w:rPr>
              <w:t xml:space="preserve">Odgovorni vodja del mora izpolnjevati pogoje v skladu z Zakonom o graditvi objektov (ZGO-1-NPB16) in se izkazati z dvema referencama istovrstnega posla </w:t>
            </w:r>
            <w:r w:rsidR="005A0748" w:rsidRPr="00267C45">
              <w:rPr>
                <w:b/>
                <w:i w:val="0"/>
                <w:sz w:val="20"/>
              </w:rPr>
              <w:t>obnove strehe</w:t>
            </w:r>
            <w:r w:rsidR="00C92162" w:rsidRPr="00267C45">
              <w:rPr>
                <w:b/>
                <w:i w:val="0"/>
                <w:sz w:val="20"/>
              </w:rPr>
              <w:t xml:space="preserve">, kot je predmet tega javnega naročila, skladno z razpisno dokumentacijo, v zadnjih petih letih. Upoštevale se bodo le tiste reference odgovornega vodje del, ki zajemajo </w:t>
            </w:r>
            <w:r w:rsidR="00C64AAA" w:rsidRPr="00267C45">
              <w:rPr>
                <w:b/>
                <w:i w:val="0"/>
                <w:sz w:val="20"/>
              </w:rPr>
              <w:t>obnovo strehe na stavbah</w:t>
            </w:r>
            <w:r w:rsidR="00C92162" w:rsidRPr="00267C45">
              <w:rPr>
                <w:b/>
                <w:i w:val="0"/>
                <w:sz w:val="20"/>
              </w:rPr>
              <w:t xml:space="preserve"> s statusom kulturnega spomenika ali kulturne dediščine. Vrednost vsakega izvedenega posla je morala biti vsaj </w:t>
            </w:r>
            <w:r w:rsidR="009D7990">
              <w:rPr>
                <w:b/>
                <w:i w:val="0"/>
                <w:sz w:val="20"/>
              </w:rPr>
              <w:t xml:space="preserve">90.000,00 </w:t>
            </w:r>
            <w:r w:rsidR="00C92162" w:rsidRPr="00267C45">
              <w:rPr>
                <w:b/>
                <w:i w:val="0"/>
                <w:sz w:val="20"/>
              </w:rPr>
              <w:t>EUR brez DDV.</w:t>
            </w:r>
          </w:p>
          <w:p w14:paraId="6B574435" w14:textId="77777777" w:rsidR="007A21A0" w:rsidRPr="00267C45" w:rsidRDefault="007A21A0" w:rsidP="005C4678">
            <w:pPr>
              <w:jc w:val="both"/>
              <w:rPr>
                <w:b/>
                <w:i w:val="0"/>
                <w:sz w:val="20"/>
              </w:rPr>
            </w:pPr>
          </w:p>
          <w:p w14:paraId="0DE0A78F" w14:textId="68A33FD8" w:rsidR="007A21A0" w:rsidRPr="00267C45" w:rsidRDefault="00C92162" w:rsidP="005C4678">
            <w:pPr>
              <w:jc w:val="both"/>
              <w:rPr>
                <w:b/>
                <w:i w:val="0"/>
                <w:sz w:val="20"/>
              </w:rPr>
            </w:pPr>
            <w:r w:rsidRPr="00267C45">
              <w:rPr>
                <w:b/>
                <w:i w:val="0"/>
                <w:sz w:val="20"/>
              </w:rPr>
              <w:t>Iz opisa referenčnega dela odgovornega vodje del mora biti razvidno, da gre za istovrsten posel, kot so dela, ki jih prevzema.</w:t>
            </w:r>
          </w:p>
          <w:p w14:paraId="1C059D27" w14:textId="1C81215B" w:rsidR="00A55529" w:rsidRPr="00267C45" w:rsidRDefault="00A55529" w:rsidP="00A55529">
            <w:pPr>
              <w:jc w:val="both"/>
              <w:rPr>
                <w:b/>
                <w:bCs/>
                <w:i w:val="0"/>
                <w:iCs/>
                <w:strike/>
                <w:sz w:val="20"/>
              </w:rPr>
            </w:pPr>
          </w:p>
          <w:p w14:paraId="178A8A58" w14:textId="77777777" w:rsidR="00A55529" w:rsidRPr="00267C45" w:rsidRDefault="00A55529" w:rsidP="005C4678">
            <w:pPr>
              <w:jc w:val="both"/>
              <w:rPr>
                <w:b/>
                <w:i w:val="0"/>
                <w:sz w:val="20"/>
              </w:rPr>
            </w:pPr>
          </w:p>
          <w:p w14:paraId="35DF5D24" w14:textId="77777777" w:rsidR="007A2FD0" w:rsidRPr="00267C45" w:rsidRDefault="007A2FD0" w:rsidP="00BD315E">
            <w:pPr>
              <w:jc w:val="both"/>
              <w:rPr>
                <w:i w:val="0"/>
                <w:sz w:val="10"/>
                <w:szCs w:val="10"/>
              </w:rPr>
            </w:pPr>
          </w:p>
          <w:p w14:paraId="303FED0B" w14:textId="4DF5214F" w:rsidR="007A2FD0" w:rsidRPr="00267C45" w:rsidRDefault="000A22E4" w:rsidP="00090CBD">
            <w:pPr>
              <w:jc w:val="both"/>
              <w:rPr>
                <w:b/>
                <w:i w:val="0"/>
                <w:sz w:val="20"/>
              </w:rPr>
            </w:pPr>
            <w:r w:rsidRPr="00267C45">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F758CED" w14:textId="77777777" w:rsidR="007A2FD0" w:rsidRPr="00267C45" w:rsidRDefault="007A2FD0" w:rsidP="007846D8">
            <w:pPr>
              <w:rPr>
                <w:i w:val="0"/>
                <w:sz w:val="20"/>
              </w:rPr>
            </w:pPr>
            <w:r w:rsidRPr="00267C45">
              <w:rPr>
                <w:i w:val="0"/>
                <w:sz w:val="20"/>
              </w:rPr>
              <w:t>DOKAZILO:</w:t>
            </w:r>
          </w:p>
          <w:p w14:paraId="584508ED" w14:textId="335A2D8B" w:rsidR="00E65AE9" w:rsidRPr="00267C45" w:rsidRDefault="00C378D9" w:rsidP="002C6A1E">
            <w:pPr>
              <w:jc w:val="both"/>
              <w:rPr>
                <w:i w:val="0"/>
                <w:sz w:val="20"/>
              </w:rPr>
            </w:pPr>
            <w:r w:rsidRPr="00267C45">
              <w:rPr>
                <w:i w:val="0"/>
                <w:sz w:val="20"/>
              </w:rPr>
              <w:t>Gospodarski subjekt pogoj izkazuje s podpisom ESPD obrazca</w:t>
            </w:r>
            <w:r w:rsidR="00676FD1" w:rsidRPr="00267C45">
              <w:rPr>
                <w:i w:val="0"/>
                <w:sz w:val="20"/>
              </w:rPr>
              <w:t xml:space="preserve"> in </w:t>
            </w:r>
            <w:r w:rsidR="00E65AE9" w:rsidRPr="00267C45">
              <w:rPr>
                <w:i w:val="0"/>
                <w:sz w:val="20"/>
              </w:rPr>
              <w:t xml:space="preserve">predložitvijo seznama kadrov </w:t>
            </w:r>
          </w:p>
        </w:tc>
      </w:tr>
      <w:tr w:rsidR="007A2FD0" w14:paraId="15E50894" w14:textId="77777777" w:rsidTr="00EA2B2B">
        <w:tc>
          <w:tcPr>
            <w:tcW w:w="5244" w:type="dxa"/>
            <w:shd w:val="clear" w:color="auto" w:fill="F2F2F2" w:themeFill="background1" w:themeFillShade="F2"/>
          </w:tcPr>
          <w:p w14:paraId="0AEF6C22" w14:textId="15D927B5" w:rsidR="00520112" w:rsidRPr="009045F4" w:rsidRDefault="00021912" w:rsidP="008D2D2A">
            <w:pPr>
              <w:jc w:val="both"/>
              <w:rPr>
                <w:b/>
                <w:i w:val="0"/>
                <w:sz w:val="20"/>
              </w:rPr>
            </w:pPr>
            <w:r w:rsidRPr="009045F4">
              <w:rPr>
                <w:b/>
                <w:i w:val="0"/>
                <w:sz w:val="20"/>
              </w:rPr>
              <w:t xml:space="preserve">5. </w:t>
            </w:r>
            <w:r w:rsidR="00520112" w:rsidRPr="009045F4">
              <w:rPr>
                <w:b/>
                <w:i w:val="0"/>
                <w:sz w:val="20"/>
              </w:rPr>
              <w:t>Gospodarski subjekt mora zagotoviti</w:t>
            </w:r>
            <w:r w:rsidR="008D2D2A">
              <w:rPr>
                <w:b/>
                <w:i w:val="0"/>
                <w:sz w:val="20"/>
              </w:rPr>
              <w:t xml:space="preserve"> </w:t>
            </w:r>
            <w:r w:rsidR="00520112" w:rsidRPr="009045F4">
              <w:rPr>
                <w:b/>
                <w:i w:val="0"/>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0F9814F8" w14:textId="5559AFAC" w:rsidR="007A2FD0" w:rsidRPr="009045F4" w:rsidRDefault="00026DCA" w:rsidP="008D2D2A">
            <w:pPr>
              <w:pStyle w:val="Default"/>
              <w:jc w:val="both"/>
              <w:rPr>
                <w:rFonts w:ascii="Times New Roman" w:hAnsi="Times New Roman" w:cs="Times New Roman"/>
                <w:sz w:val="20"/>
                <w:szCs w:val="20"/>
              </w:rPr>
            </w:pPr>
            <w:r w:rsidRPr="009045F4">
              <w:rPr>
                <w:rFonts w:ascii="Times New Roman" w:hAnsi="Times New Roman" w:cs="Times New Roman"/>
                <w:sz w:val="20"/>
              </w:rPr>
              <w:t xml:space="preserve">V primeru skupne </w:t>
            </w:r>
            <w:r w:rsidR="000F0CD9" w:rsidRPr="009045F4">
              <w:rPr>
                <w:rFonts w:ascii="Times New Roman" w:hAnsi="Times New Roman" w:cs="Times New Roman"/>
                <w:sz w:val="20"/>
              </w:rPr>
              <w:t>p</w:t>
            </w:r>
            <w:r w:rsidR="008D2D2A">
              <w:rPr>
                <w:rFonts w:ascii="Times New Roman" w:hAnsi="Times New Roman" w:cs="Times New Roman"/>
                <w:sz w:val="20"/>
              </w:rPr>
              <w:t>onudbe</w:t>
            </w:r>
            <w:r w:rsidR="000F0CD9" w:rsidRPr="009045F4">
              <w:rPr>
                <w:rFonts w:ascii="Times New Roman" w:hAnsi="Times New Roman" w:cs="Times New Roman"/>
                <w:sz w:val="20"/>
              </w:rPr>
              <w:t xml:space="preserve"> </w:t>
            </w:r>
            <w:r w:rsidRPr="009045F4">
              <w:rPr>
                <w:rFonts w:ascii="Times New Roman" w:hAnsi="Times New Roman" w:cs="Times New Roman"/>
                <w:sz w:val="20"/>
              </w:rPr>
              <w:t>mora pogoj izpolniti vsak izmed partnerjev.</w:t>
            </w:r>
          </w:p>
        </w:tc>
        <w:tc>
          <w:tcPr>
            <w:tcW w:w="3969" w:type="dxa"/>
            <w:vAlign w:val="center"/>
          </w:tcPr>
          <w:p w14:paraId="58693533" w14:textId="77777777" w:rsidR="007A2FD0" w:rsidRPr="00B92051" w:rsidRDefault="007A2FD0" w:rsidP="00EA2B2B">
            <w:pPr>
              <w:pStyle w:val="Default"/>
              <w:rPr>
                <w:rFonts w:ascii="Times New Roman" w:hAnsi="Times New Roman" w:cs="Times New Roman"/>
                <w:sz w:val="20"/>
                <w:szCs w:val="20"/>
              </w:rPr>
            </w:pPr>
            <w:r w:rsidRPr="00B92051">
              <w:rPr>
                <w:rFonts w:ascii="Times New Roman" w:hAnsi="Times New Roman" w:cs="Times New Roman"/>
                <w:sz w:val="20"/>
                <w:szCs w:val="20"/>
              </w:rPr>
              <w:t>DOKAZILO:</w:t>
            </w:r>
          </w:p>
          <w:p w14:paraId="202711DD" w14:textId="3FDB13DF" w:rsidR="007A2FD0" w:rsidRPr="00C378D9" w:rsidRDefault="00C378D9" w:rsidP="006B71C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4F768BFB" w14:textId="77777777" w:rsidTr="00B42EA8">
        <w:tc>
          <w:tcPr>
            <w:tcW w:w="5244" w:type="dxa"/>
            <w:shd w:val="clear" w:color="auto" w:fill="F2F2F2" w:themeFill="background1" w:themeFillShade="F2"/>
          </w:tcPr>
          <w:p w14:paraId="5A59062D" w14:textId="470B4D1A" w:rsidR="00EC2179" w:rsidRPr="00A034ED" w:rsidRDefault="00520112" w:rsidP="00520112">
            <w:pPr>
              <w:jc w:val="both"/>
              <w:rPr>
                <w:b/>
                <w:i w:val="0"/>
                <w:color w:val="000000" w:themeColor="text1"/>
                <w:sz w:val="20"/>
              </w:rPr>
            </w:pPr>
            <w:r w:rsidRPr="00A034ED">
              <w:rPr>
                <w:b/>
                <w:i w:val="0"/>
                <w:sz w:val="20"/>
              </w:rPr>
              <w:t xml:space="preserve">6. </w:t>
            </w:r>
            <w:r w:rsidR="008D2D2A" w:rsidRPr="00A034ED">
              <w:rPr>
                <w:b/>
                <w:i w:val="0"/>
                <w:color w:val="000000" w:themeColor="text1"/>
                <w:sz w:val="20"/>
              </w:rPr>
              <w:t xml:space="preserve">Izvajalec </w:t>
            </w:r>
            <w:r w:rsidR="00EC2179" w:rsidRPr="00A034ED">
              <w:rPr>
                <w:b/>
                <w:i w:val="0"/>
                <w:color w:val="000000" w:themeColor="text1"/>
                <w:sz w:val="20"/>
              </w:rPr>
              <w:t>bo zagotovil zavarovanje pred odgovornostjo za škodo iz dejavnosti, ki bi utegnila nastati investitorjem in tretjim osebam v zvezi z opravljanjem njihove dejavnosti, skladno z 33. členom Zakona o graditvi objektov (ZGO-1-NPB16)</w:t>
            </w:r>
            <w:r w:rsidR="003769BC" w:rsidRPr="00A034ED">
              <w:rPr>
                <w:b/>
                <w:i w:val="0"/>
                <w:color w:val="000000" w:themeColor="text1"/>
                <w:sz w:val="20"/>
              </w:rPr>
              <w:t xml:space="preserve"> in pred začetkom izvajanja pogodbenih storitev predložiti naročniku fotokopijo zavarovalne police in potrdila o plačilu zavarovalne premije</w:t>
            </w:r>
            <w:r w:rsidR="003769BC" w:rsidRPr="00A034ED">
              <w:rPr>
                <w:b/>
                <w:color w:val="000000" w:themeColor="text1"/>
                <w:sz w:val="20"/>
              </w:rPr>
              <w:t>.</w:t>
            </w:r>
          </w:p>
          <w:p w14:paraId="7E4F4302" w14:textId="77777777" w:rsidR="00EC2179" w:rsidRPr="00A034ED" w:rsidRDefault="00EC2179" w:rsidP="00520112">
            <w:pPr>
              <w:jc w:val="both"/>
              <w:rPr>
                <w:b/>
                <w:i w:val="0"/>
                <w:color w:val="000000" w:themeColor="text1"/>
                <w:sz w:val="20"/>
              </w:rPr>
            </w:pPr>
          </w:p>
          <w:p w14:paraId="1B95EA0F" w14:textId="7949974F" w:rsidR="00026DCA" w:rsidRPr="00A034ED" w:rsidRDefault="004D7850" w:rsidP="00520112">
            <w:pPr>
              <w:jc w:val="both"/>
              <w:rPr>
                <w:i w:val="0"/>
                <w:sz w:val="20"/>
              </w:rPr>
            </w:pPr>
            <w:r w:rsidRPr="00A034ED">
              <w:rPr>
                <w:i w:val="0"/>
                <w:sz w:val="20"/>
              </w:rPr>
              <w:t>V primeru skupne ponudbe mora pogoj izpolniti vsak izmed partnerjev</w:t>
            </w:r>
          </w:p>
        </w:tc>
        <w:tc>
          <w:tcPr>
            <w:tcW w:w="3969" w:type="dxa"/>
            <w:vAlign w:val="center"/>
          </w:tcPr>
          <w:p w14:paraId="61410A34" w14:textId="77777777" w:rsidR="007A2FD0" w:rsidRPr="00A034ED" w:rsidRDefault="007A2FD0" w:rsidP="002E0D36">
            <w:pPr>
              <w:rPr>
                <w:i w:val="0"/>
                <w:sz w:val="20"/>
              </w:rPr>
            </w:pPr>
            <w:r w:rsidRPr="00A034ED">
              <w:rPr>
                <w:i w:val="0"/>
                <w:sz w:val="20"/>
              </w:rPr>
              <w:t>DOKAZILO:</w:t>
            </w:r>
          </w:p>
          <w:p w14:paraId="1FCB25D1" w14:textId="1E4B176A" w:rsidR="00E65AE9" w:rsidRPr="00A034ED" w:rsidRDefault="00C378D9" w:rsidP="008D2D2A">
            <w:pPr>
              <w:jc w:val="both"/>
              <w:rPr>
                <w:i w:val="0"/>
                <w:sz w:val="20"/>
              </w:rPr>
            </w:pPr>
            <w:r w:rsidRPr="00A034ED">
              <w:rPr>
                <w:i w:val="0"/>
                <w:sz w:val="20"/>
              </w:rPr>
              <w:t>Gospodarski subjekt pogoj izkazuje s podpisom ESPD obrazca.</w:t>
            </w:r>
          </w:p>
        </w:tc>
      </w:tr>
      <w:tr w:rsidR="007A2FD0" w14:paraId="01087B6B" w14:textId="77777777" w:rsidTr="00B42EA8">
        <w:tc>
          <w:tcPr>
            <w:tcW w:w="5244" w:type="dxa"/>
            <w:shd w:val="clear" w:color="auto" w:fill="F2F2F2" w:themeFill="background1" w:themeFillShade="F2"/>
            <w:vAlign w:val="center"/>
          </w:tcPr>
          <w:p w14:paraId="11E4F9D9" w14:textId="2BF10B4D" w:rsidR="007A2FD0" w:rsidRPr="00787C83" w:rsidRDefault="00021912" w:rsidP="00B02689">
            <w:pPr>
              <w:jc w:val="both"/>
              <w:rPr>
                <w:b/>
                <w:i w:val="0"/>
                <w:sz w:val="20"/>
              </w:rPr>
            </w:pPr>
            <w:r w:rsidRPr="00787C83">
              <w:rPr>
                <w:b/>
                <w:i w:val="0"/>
                <w:sz w:val="20"/>
                <w:shd w:val="clear" w:color="auto" w:fill="F2F2F2" w:themeFill="background1" w:themeFillShade="F2"/>
              </w:rPr>
              <w:t xml:space="preserve">7. </w:t>
            </w:r>
            <w:r w:rsidR="000F0CD9" w:rsidRPr="00787C83">
              <w:rPr>
                <w:b/>
                <w:i w:val="0"/>
                <w:sz w:val="20"/>
                <w:shd w:val="clear" w:color="auto" w:fill="F2F2F2" w:themeFill="background1" w:themeFillShade="F2"/>
              </w:rPr>
              <w:t xml:space="preserve">Gospodarski subjekt </w:t>
            </w:r>
            <w:r w:rsidR="007A2FD0" w:rsidRPr="00787C83">
              <w:rPr>
                <w:b/>
                <w:i w:val="0"/>
                <w:sz w:val="20"/>
                <w:shd w:val="clear" w:color="auto" w:fill="F2F2F2" w:themeFill="background1" w:themeFillShade="F2"/>
              </w:rPr>
              <w:t xml:space="preserve">bo vsa razpisana dela za predmetno </w:t>
            </w:r>
            <w:r w:rsidR="00090CBD" w:rsidRPr="00787C83">
              <w:rPr>
                <w:b/>
                <w:i w:val="0"/>
                <w:sz w:val="20"/>
                <w:shd w:val="clear" w:color="auto" w:fill="F2F2F2" w:themeFill="background1" w:themeFillShade="F2"/>
              </w:rPr>
              <w:t>javno naročilo izvedel v roku</w:t>
            </w:r>
            <w:r w:rsidR="00B02689">
              <w:rPr>
                <w:b/>
                <w:i w:val="0"/>
                <w:sz w:val="20"/>
                <w:shd w:val="clear" w:color="auto" w:fill="F2F2F2" w:themeFill="background1" w:themeFillShade="F2"/>
              </w:rPr>
              <w:t>, ki je določen v vzorcu pogodbe (priloga B)</w:t>
            </w:r>
            <w:r w:rsidR="007A2FD0" w:rsidRPr="00787C83">
              <w:rPr>
                <w:b/>
                <w:i w:val="0"/>
                <w:sz w:val="20"/>
              </w:rPr>
              <w:t>.</w:t>
            </w:r>
          </w:p>
        </w:tc>
        <w:tc>
          <w:tcPr>
            <w:tcW w:w="3969" w:type="dxa"/>
          </w:tcPr>
          <w:p w14:paraId="1851AF42" w14:textId="77777777" w:rsidR="007A2FD0" w:rsidRPr="008D2D2A" w:rsidRDefault="007A2FD0" w:rsidP="00727427">
            <w:pPr>
              <w:jc w:val="both"/>
              <w:rPr>
                <w:i w:val="0"/>
                <w:sz w:val="20"/>
              </w:rPr>
            </w:pPr>
            <w:r w:rsidRPr="008D2D2A">
              <w:rPr>
                <w:i w:val="0"/>
                <w:sz w:val="20"/>
              </w:rPr>
              <w:t>DOKAZILO:</w:t>
            </w:r>
          </w:p>
          <w:p w14:paraId="4700B40F" w14:textId="7E04A073" w:rsidR="00E65AE9" w:rsidRPr="008D2D2A" w:rsidRDefault="00C378D9" w:rsidP="00676FD1">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D7374CA" w14:textId="77777777" w:rsidR="00ED0823" w:rsidRDefault="00ED0823" w:rsidP="00ED0823">
      <w:pPr>
        <w:pStyle w:val="Glava"/>
        <w:tabs>
          <w:tab w:val="clear" w:pos="4536"/>
          <w:tab w:val="clear" w:pos="9072"/>
        </w:tabs>
        <w:ind w:left="1080"/>
        <w:jc w:val="both"/>
        <w:rPr>
          <w:i w:val="0"/>
          <w:sz w:val="22"/>
          <w:szCs w:val="22"/>
        </w:rPr>
      </w:pPr>
    </w:p>
    <w:p w14:paraId="29813369" w14:textId="77777777" w:rsidR="009F0196" w:rsidRDefault="009F0196"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2C6A1E" w:rsidRDefault="00ED0823" w:rsidP="00ED0823">
      <w:pPr>
        <w:pStyle w:val="Glava"/>
        <w:tabs>
          <w:tab w:val="clear" w:pos="4536"/>
          <w:tab w:val="clear" w:pos="9072"/>
        </w:tabs>
        <w:ind w:left="1080"/>
        <w:jc w:val="both"/>
        <w:rPr>
          <w:i w:val="0"/>
          <w:sz w:val="16"/>
          <w:szCs w:val="16"/>
        </w:rPr>
      </w:pPr>
    </w:p>
    <w:p w14:paraId="3463985E"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4010554" w14:textId="77777777" w:rsidR="00E015B4" w:rsidRPr="007B601D" w:rsidRDefault="00E015B4" w:rsidP="00ED0823">
      <w:pPr>
        <w:ind w:left="1080"/>
        <w:rPr>
          <w:i w:val="0"/>
          <w:sz w:val="12"/>
          <w:szCs w:val="12"/>
        </w:rPr>
      </w:pPr>
    </w:p>
    <w:p w14:paraId="674F78FE" w14:textId="69DE7224"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1D379670" w14:textId="77777777" w:rsidR="0046036B" w:rsidRPr="007B601D" w:rsidRDefault="0046036B">
      <w:pPr>
        <w:rPr>
          <w:b/>
          <w:bCs/>
          <w:i w:val="0"/>
          <w:kern w:val="28"/>
          <w:sz w:val="16"/>
          <w:szCs w:val="16"/>
        </w:rPr>
      </w:pPr>
    </w:p>
    <w:p w14:paraId="3F3FFB3C" w14:textId="77777777" w:rsidR="000840A7" w:rsidRPr="007B601D" w:rsidRDefault="000840A7">
      <w:pPr>
        <w:rPr>
          <w:b/>
          <w:bCs/>
          <w:i w:val="0"/>
          <w:kern w:val="28"/>
          <w:sz w:val="16"/>
          <w:szCs w:val="16"/>
        </w:rPr>
      </w:pPr>
    </w:p>
    <w:p w14:paraId="6059F564" w14:textId="435D8926" w:rsidR="00C7578A" w:rsidRPr="006C1ABC"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7627DB0F" w14:textId="77777777" w:rsidR="00C7578A" w:rsidRPr="007B601D" w:rsidRDefault="00C7578A" w:rsidP="00C7578A">
      <w:pPr>
        <w:jc w:val="both"/>
        <w:rPr>
          <w:i w:val="0"/>
          <w:sz w:val="16"/>
          <w:szCs w:val="16"/>
        </w:rPr>
      </w:pPr>
    </w:p>
    <w:p w14:paraId="720BD791" w14:textId="06680272" w:rsidR="00C7578A" w:rsidRDefault="00684DFD" w:rsidP="00C7578A">
      <w:pPr>
        <w:overflowPunct w:val="0"/>
        <w:adjustRightInd w:val="0"/>
        <w:ind w:left="1080"/>
        <w:jc w:val="both"/>
        <w:rPr>
          <w:i w:val="0"/>
          <w:sz w:val="22"/>
          <w:szCs w:val="22"/>
        </w:rPr>
      </w:pPr>
      <w:r>
        <w:rPr>
          <w:i w:val="0"/>
          <w:sz w:val="22"/>
          <w:szCs w:val="22"/>
        </w:rPr>
        <w:lastRenderedPageBreak/>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81CA27D" w14:textId="77777777" w:rsidR="00A74860" w:rsidRDefault="00A74860" w:rsidP="00C7578A">
      <w:pPr>
        <w:overflowPunct w:val="0"/>
        <w:adjustRightInd w:val="0"/>
        <w:ind w:left="1080"/>
        <w:jc w:val="both"/>
        <w:rPr>
          <w:i w:val="0"/>
          <w:sz w:val="22"/>
          <w:szCs w:val="22"/>
        </w:rPr>
      </w:pPr>
    </w:p>
    <w:p w14:paraId="58D6587C" w14:textId="77777777" w:rsidR="00A74860" w:rsidRPr="0079325B" w:rsidRDefault="00A74860" w:rsidP="00A74860">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14:paraId="320D7C2B" w14:textId="77777777" w:rsidR="00A74860" w:rsidRPr="0079325B" w:rsidRDefault="00A74860" w:rsidP="00A74860">
      <w:pPr>
        <w:overflowPunct w:val="0"/>
        <w:adjustRightInd w:val="0"/>
        <w:ind w:left="1080"/>
        <w:jc w:val="both"/>
        <w:rPr>
          <w:bCs/>
          <w:i w:val="0"/>
          <w:sz w:val="16"/>
          <w:szCs w:val="16"/>
        </w:rPr>
      </w:pPr>
    </w:p>
    <w:p w14:paraId="4A613F68" w14:textId="77777777" w:rsidR="00A74860" w:rsidRDefault="00A74860" w:rsidP="00A74860">
      <w:pPr>
        <w:overflowPunct w:val="0"/>
        <w:adjustRightInd w:val="0"/>
        <w:ind w:left="1080"/>
        <w:jc w:val="both"/>
        <w:rPr>
          <w:bCs/>
          <w:i w:val="0"/>
          <w:sz w:val="22"/>
          <w:szCs w:val="22"/>
        </w:rPr>
      </w:pPr>
      <w:r>
        <w:rPr>
          <w:bCs/>
          <w:i w:val="0"/>
          <w:sz w:val="22"/>
          <w:szCs w:val="22"/>
        </w:rPr>
        <w:t>Kot finančno zavarovanje za resnost ponudbe lahko ponudnik predloži:</w:t>
      </w:r>
    </w:p>
    <w:p w14:paraId="0FCA650E" w14:textId="77777777" w:rsidR="00A74860" w:rsidRDefault="00A74860" w:rsidP="00042D83">
      <w:pPr>
        <w:pStyle w:val="Odstavekseznama"/>
        <w:numPr>
          <w:ilvl w:val="0"/>
          <w:numId w:val="22"/>
        </w:numPr>
        <w:overflowPunct w:val="0"/>
        <w:adjustRightInd w:val="0"/>
        <w:jc w:val="both"/>
        <w:rPr>
          <w:bCs/>
          <w:i w:val="0"/>
          <w:sz w:val="22"/>
          <w:szCs w:val="22"/>
        </w:rPr>
      </w:pPr>
      <w:r>
        <w:rPr>
          <w:bCs/>
          <w:i w:val="0"/>
          <w:sz w:val="22"/>
          <w:szCs w:val="22"/>
        </w:rPr>
        <w:t>Bančno garancijo za resnost ponudbe ali</w:t>
      </w:r>
    </w:p>
    <w:p w14:paraId="62938F9E" w14:textId="77777777" w:rsidR="00A74860" w:rsidRDefault="00A74860" w:rsidP="00042D83">
      <w:pPr>
        <w:pStyle w:val="Odstavekseznama"/>
        <w:numPr>
          <w:ilvl w:val="0"/>
          <w:numId w:val="22"/>
        </w:numPr>
        <w:overflowPunct w:val="0"/>
        <w:adjustRightInd w:val="0"/>
        <w:jc w:val="both"/>
        <w:rPr>
          <w:bCs/>
          <w:i w:val="0"/>
          <w:sz w:val="22"/>
          <w:szCs w:val="22"/>
        </w:rPr>
      </w:pPr>
      <w:r>
        <w:rPr>
          <w:bCs/>
          <w:i w:val="0"/>
          <w:sz w:val="22"/>
          <w:szCs w:val="22"/>
        </w:rPr>
        <w:t>Kavcijsko zavarovanje za resnost ponudbe ali</w:t>
      </w:r>
    </w:p>
    <w:p w14:paraId="51F98FD1" w14:textId="77777777" w:rsidR="00A74860" w:rsidRDefault="00A74860" w:rsidP="00042D83">
      <w:pPr>
        <w:pStyle w:val="Odstavekseznama"/>
        <w:numPr>
          <w:ilvl w:val="0"/>
          <w:numId w:val="22"/>
        </w:numPr>
        <w:overflowPunct w:val="0"/>
        <w:adjustRightInd w:val="0"/>
        <w:jc w:val="both"/>
        <w:rPr>
          <w:bCs/>
          <w:i w:val="0"/>
          <w:sz w:val="22"/>
          <w:szCs w:val="22"/>
        </w:rPr>
      </w:pPr>
      <w:r>
        <w:rPr>
          <w:bCs/>
          <w:i w:val="0"/>
          <w:sz w:val="22"/>
          <w:szCs w:val="22"/>
        </w:rPr>
        <w:t>Varščino za resnost ponudbe.</w:t>
      </w:r>
    </w:p>
    <w:p w14:paraId="6E0F2295" w14:textId="77777777" w:rsidR="00A74860" w:rsidRPr="009036E2" w:rsidRDefault="00A74860" w:rsidP="00A74860">
      <w:pPr>
        <w:overflowPunct w:val="0"/>
        <w:adjustRightInd w:val="0"/>
        <w:jc w:val="both"/>
        <w:rPr>
          <w:bCs/>
          <w:i w:val="0"/>
          <w:sz w:val="22"/>
          <w:szCs w:val="22"/>
        </w:rPr>
      </w:pPr>
    </w:p>
    <w:p w14:paraId="55AEB047" w14:textId="4CB8E0D5" w:rsidR="00A74860" w:rsidRDefault="00A74860" w:rsidP="00A74860">
      <w:pPr>
        <w:overflowPunct w:val="0"/>
        <w:adjustRightInd w:val="0"/>
        <w:ind w:left="1080"/>
        <w:jc w:val="both"/>
        <w:rPr>
          <w:i w:val="0"/>
          <w:sz w:val="22"/>
          <w:szCs w:val="22"/>
        </w:rPr>
      </w:pPr>
      <w:r w:rsidRPr="00E824E7">
        <w:rPr>
          <w:i w:val="0"/>
          <w:sz w:val="22"/>
          <w:szCs w:val="22"/>
        </w:rPr>
        <w:t xml:space="preserve">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29AD8144" w14:textId="77777777" w:rsidR="00A74860" w:rsidRDefault="00A74860" w:rsidP="00A74860">
      <w:pPr>
        <w:overflowPunct w:val="0"/>
        <w:adjustRightInd w:val="0"/>
        <w:ind w:left="1080"/>
        <w:jc w:val="both"/>
        <w:rPr>
          <w:i w:val="0"/>
          <w:sz w:val="22"/>
          <w:szCs w:val="22"/>
        </w:rPr>
      </w:pPr>
    </w:p>
    <w:p w14:paraId="0044CFA5" w14:textId="1CF5CE07" w:rsidR="00A74860" w:rsidRDefault="00A74860" w:rsidP="00A74860">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w:t>
      </w:r>
      <w:r w:rsidR="00C65F72">
        <w:rPr>
          <w:i w:val="0"/>
          <w:sz w:val="22"/>
          <w:szCs w:val="22"/>
        </w:rPr>
        <w:t>C številka – (brez črk)  7560-18-220015,</w:t>
      </w:r>
      <w:r>
        <w:rPr>
          <w:i w:val="0"/>
          <w:sz w:val="22"/>
          <w:szCs w:val="22"/>
        </w:rPr>
        <w:t xml:space="preserve"> odprt pri banki SLOVENIJE.  </w:t>
      </w:r>
    </w:p>
    <w:p w14:paraId="6ADE9A6C" w14:textId="77777777" w:rsidR="00A74860" w:rsidRDefault="00A74860" w:rsidP="00A74860">
      <w:pPr>
        <w:jc w:val="both"/>
        <w:rPr>
          <w:b/>
          <w:i w:val="0"/>
          <w:sz w:val="22"/>
          <w:szCs w:val="22"/>
        </w:rPr>
      </w:pPr>
    </w:p>
    <w:p w14:paraId="5329283A" w14:textId="77777777" w:rsidR="00F324E2" w:rsidRPr="00DA0F83" w:rsidRDefault="00F324E2" w:rsidP="00F324E2">
      <w:pPr>
        <w:ind w:left="993"/>
        <w:jc w:val="both"/>
        <w:rPr>
          <w:b/>
          <w:i w:val="0"/>
          <w:sz w:val="22"/>
          <w:szCs w:val="22"/>
        </w:rPr>
      </w:pPr>
      <w:r w:rsidRPr="00DA0F83">
        <w:rPr>
          <w:b/>
          <w:i w:val="0"/>
          <w:sz w:val="22"/>
          <w:szCs w:val="22"/>
        </w:rPr>
        <w:t>DOKAZILA:</w:t>
      </w:r>
    </w:p>
    <w:p w14:paraId="6CF92DA8" w14:textId="77777777" w:rsidR="00F324E2" w:rsidRPr="00DA0F83" w:rsidRDefault="00F324E2" w:rsidP="00F324E2">
      <w:pPr>
        <w:ind w:left="993"/>
        <w:jc w:val="both"/>
        <w:rPr>
          <w:i w:val="0"/>
          <w:sz w:val="22"/>
          <w:szCs w:val="22"/>
        </w:rPr>
      </w:pPr>
    </w:p>
    <w:p w14:paraId="2E597826" w14:textId="79E8909B" w:rsidR="00F324E2" w:rsidRPr="00DA0F83" w:rsidRDefault="00F324E2" w:rsidP="00F324E2">
      <w:pPr>
        <w:ind w:left="1080"/>
        <w:jc w:val="both"/>
        <w:rPr>
          <w:i w:val="0"/>
          <w:sz w:val="22"/>
          <w:szCs w:val="22"/>
        </w:rPr>
      </w:pPr>
      <w:r w:rsidRPr="00DA0F83">
        <w:rPr>
          <w:i w:val="0"/>
          <w:sz w:val="22"/>
          <w:szCs w:val="22"/>
        </w:rPr>
        <w:t xml:space="preserve">Naročnik mora </w:t>
      </w:r>
      <w:r w:rsidRPr="00DA0F83">
        <w:rPr>
          <w:bCs/>
          <w:i w:val="0"/>
          <w:sz w:val="22"/>
          <w:szCs w:val="22"/>
        </w:rPr>
        <w:t>dokazilo o izvedenem finančnem zavarovanju za resnost ponudbe</w:t>
      </w:r>
      <w:r w:rsidRPr="00DA0F83">
        <w:rPr>
          <w:i w:val="0"/>
          <w:sz w:val="22"/>
          <w:szCs w:val="22"/>
        </w:rPr>
        <w:t xml:space="preserve"> prejeti osebno ali po pošti najkasneje do </w:t>
      </w:r>
      <w:r w:rsidR="00DA0F83" w:rsidRPr="00DA0F83">
        <w:rPr>
          <w:b/>
          <w:i w:val="0"/>
          <w:sz w:val="22"/>
          <w:szCs w:val="22"/>
        </w:rPr>
        <w:t xml:space="preserve"> </w:t>
      </w:r>
      <w:r w:rsidR="0012289F">
        <w:rPr>
          <w:b/>
          <w:i w:val="0"/>
          <w:sz w:val="22"/>
          <w:szCs w:val="22"/>
        </w:rPr>
        <w:t xml:space="preserve">4.5. </w:t>
      </w:r>
      <w:r w:rsidR="00DA0F83" w:rsidRPr="00DA0F83">
        <w:rPr>
          <w:b/>
          <w:i w:val="0"/>
          <w:sz w:val="22"/>
          <w:szCs w:val="22"/>
        </w:rPr>
        <w:t xml:space="preserve"> 2018</w:t>
      </w:r>
      <w:r w:rsidRPr="00DA0F83">
        <w:rPr>
          <w:b/>
          <w:i w:val="0"/>
          <w:sz w:val="22"/>
          <w:szCs w:val="22"/>
        </w:rPr>
        <w:t xml:space="preserve"> </w:t>
      </w:r>
      <w:r w:rsidRPr="00DA0F83">
        <w:rPr>
          <w:i w:val="0"/>
          <w:sz w:val="22"/>
          <w:szCs w:val="22"/>
        </w:rPr>
        <w:t>do</w:t>
      </w:r>
      <w:r w:rsidRPr="00DA0F83">
        <w:rPr>
          <w:b/>
          <w:i w:val="0"/>
          <w:sz w:val="22"/>
          <w:szCs w:val="22"/>
        </w:rPr>
        <w:t xml:space="preserve"> </w:t>
      </w:r>
      <w:r w:rsidR="00DA0F83" w:rsidRPr="00DA0F83">
        <w:rPr>
          <w:b/>
          <w:i w:val="0"/>
          <w:sz w:val="22"/>
          <w:szCs w:val="22"/>
        </w:rPr>
        <w:t xml:space="preserve"> 9.00</w:t>
      </w:r>
      <w:r w:rsidRPr="00DA0F83">
        <w:rPr>
          <w:i w:val="0"/>
          <w:sz w:val="22"/>
          <w:szCs w:val="22"/>
        </w:rPr>
        <w:t xml:space="preserve"> ure na naslov: Mestna občina Ljubljana, Služba za javna naročila, Dalmatinova 1/II. nadstropje, 1000 Ljubljana.</w:t>
      </w:r>
    </w:p>
    <w:p w14:paraId="396315DC" w14:textId="77777777" w:rsidR="00F324E2" w:rsidRPr="00DA0F83" w:rsidRDefault="00F324E2" w:rsidP="00F324E2">
      <w:pPr>
        <w:ind w:left="993"/>
        <w:jc w:val="both"/>
        <w:rPr>
          <w:i w:val="0"/>
          <w:sz w:val="22"/>
          <w:szCs w:val="22"/>
        </w:rPr>
      </w:pPr>
    </w:p>
    <w:p w14:paraId="294A5A69" w14:textId="77777777" w:rsidR="00F324E2" w:rsidRPr="00DA0F83" w:rsidRDefault="00F324E2" w:rsidP="00DA0F83">
      <w:pPr>
        <w:pStyle w:val="Odstavekseznama"/>
        <w:numPr>
          <w:ilvl w:val="0"/>
          <w:numId w:val="32"/>
        </w:numPr>
        <w:jc w:val="both"/>
        <w:rPr>
          <w:b/>
          <w:i w:val="0"/>
          <w:sz w:val="22"/>
          <w:szCs w:val="22"/>
        </w:rPr>
      </w:pPr>
      <w:r w:rsidRPr="00DA0F83">
        <w:rPr>
          <w:b/>
          <w:i w:val="0"/>
          <w:sz w:val="22"/>
          <w:szCs w:val="22"/>
        </w:rPr>
        <w:t>Bančna garancija za resnost ponudbe:</w:t>
      </w:r>
    </w:p>
    <w:p w14:paraId="247B3E8B" w14:textId="0EEA7E94" w:rsidR="00F324E2" w:rsidRPr="00DA0F83" w:rsidRDefault="00F324E2" w:rsidP="00F324E2">
      <w:pPr>
        <w:ind w:left="1713"/>
        <w:jc w:val="both"/>
        <w:rPr>
          <w:i w:val="0"/>
          <w:sz w:val="22"/>
          <w:szCs w:val="22"/>
        </w:rPr>
      </w:pPr>
      <w:r w:rsidRPr="00DA0F83">
        <w:rPr>
          <w:bCs/>
          <w:i w:val="0"/>
          <w:sz w:val="22"/>
          <w:szCs w:val="22"/>
        </w:rPr>
        <w:t xml:space="preserve">Ponudnik mora dokazilo o izvedenem finančnem zavarovanju za resnost ponudbe predložiti v originalu </w:t>
      </w:r>
      <w:r w:rsidRPr="00DA0F83">
        <w:rPr>
          <w:i w:val="0"/>
          <w:sz w:val="22"/>
          <w:szCs w:val="22"/>
        </w:rPr>
        <w:t>v zaprti ovojnici. Na ovojnici mora biti zapisano »</w:t>
      </w:r>
      <w:r w:rsidRPr="00DA0F83">
        <w:rPr>
          <w:b/>
          <w:i w:val="0"/>
          <w:sz w:val="22"/>
          <w:szCs w:val="22"/>
        </w:rPr>
        <w:t xml:space="preserve">NE ODPIRAJ – FINANČNO ZAVAROVANJE ZA RESNOST PONUDBE JN </w:t>
      </w:r>
      <w:r w:rsidR="00C51C90">
        <w:rPr>
          <w:b/>
          <w:i w:val="0"/>
          <w:sz w:val="22"/>
          <w:szCs w:val="22"/>
        </w:rPr>
        <w:t xml:space="preserve">7560-18-220022- Trg MDB 3- Aškerčeva 18, Izvedba obnove ulične fasade s stavbnim pohištvom in strehe s strešnimi okni na stavbi na naslovu Trg MDB 3- Aškerčeva 18 v Ljubljani v okviru Programa Ljubljana – moje mesto </w:t>
      </w:r>
      <w:r w:rsidRPr="00DA0F83">
        <w:rPr>
          <w:i w:val="0"/>
          <w:sz w:val="22"/>
          <w:szCs w:val="22"/>
        </w:rPr>
        <w:t>.</w:t>
      </w:r>
      <w:r w:rsidRPr="00DA0F83">
        <w:rPr>
          <w:i w:val="0"/>
          <w:sz w:val="14"/>
          <w:szCs w:val="22"/>
        </w:rPr>
        <w:t xml:space="preserve"> </w:t>
      </w:r>
      <w:r w:rsidRPr="00DA0F83">
        <w:rPr>
          <w:i w:val="0"/>
          <w:sz w:val="22"/>
          <w:szCs w:val="22"/>
        </w:rPr>
        <w:t>Gospodarski subjekt lahko na ovojnico prilepi obrazec »</w:t>
      </w:r>
      <w:r w:rsidRPr="00DA0F83">
        <w:rPr>
          <w:sz w:val="22"/>
          <w:szCs w:val="22"/>
        </w:rPr>
        <w:t>OZNAČBA OVOJNICE ZAVAROVANJA ZA RESNOST PONUDBE</w:t>
      </w:r>
      <w:r w:rsidRPr="00DA0F83">
        <w:rPr>
          <w:i w:val="0"/>
          <w:sz w:val="22"/>
          <w:szCs w:val="22"/>
        </w:rPr>
        <w:t>« (priloga B/5).</w:t>
      </w:r>
    </w:p>
    <w:p w14:paraId="271B3084" w14:textId="77777777" w:rsidR="00F324E2" w:rsidRPr="00DA0F83" w:rsidRDefault="00F324E2" w:rsidP="00F324E2">
      <w:pPr>
        <w:ind w:left="1713"/>
        <w:jc w:val="both"/>
        <w:rPr>
          <w:i w:val="0"/>
          <w:sz w:val="22"/>
          <w:szCs w:val="22"/>
        </w:rPr>
      </w:pPr>
    </w:p>
    <w:p w14:paraId="5920FF82" w14:textId="77777777" w:rsidR="00F324E2" w:rsidRPr="00DA0F83" w:rsidRDefault="00F324E2" w:rsidP="00DA0F83">
      <w:pPr>
        <w:pStyle w:val="Odstavekseznama"/>
        <w:numPr>
          <w:ilvl w:val="0"/>
          <w:numId w:val="32"/>
        </w:numPr>
        <w:jc w:val="both"/>
        <w:rPr>
          <w:b/>
          <w:i w:val="0"/>
          <w:sz w:val="22"/>
          <w:szCs w:val="22"/>
        </w:rPr>
      </w:pPr>
      <w:r w:rsidRPr="00DA0F83">
        <w:rPr>
          <w:b/>
          <w:i w:val="0"/>
          <w:sz w:val="22"/>
          <w:szCs w:val="22"/>
        </w:rPr>
        <w:t>Kavcijsko zavarovanje pri zavarovalnici za resnost ponudbe:</w:t>
      </w:r>
    </w:p>
    <w:p w14:paraId="61F709F9" w14:textId="388AC3EB" w:rsidR="00F324E2" w:rsidRPr="00DA0F83" w:rsidRDefault="00F324E2" w:rsidP="00F324E2">
      <w:pPr>
        <w:pStyle w:val="Odstavekseznama"/>
        <w:ind w:left="1713"/>
        <w:jc w:val="both"/>
        <w:rPr>
          <w:i w:val="0"/>
          <w:sz w:val="22"/>
          <w:szCs w:val="22"/>
        </w:rPr>
      </w:pPr>
      <w:r w:rsidRPr="00DA0F83">
        <w:rPr>
          <w:bCs/>
          <w:i w:val="0"/>
          <w:sz w:val="22"/>
          <w:szCs w:val="22"/>
        </w:rPr>
        <w:t xml:space="preserve">Ponudnik mora dokazilo o izvedenem finančnem zavarovanju za resnost ponudbe predložiti v originalu </w:t>
      </w:r>
      <w:r w:rsidRPr="00DA0F83">
        <w:rPr>
          <w:i w:val="0"/>
          <w:sz w:val="22"/>
          <w:szCs w:val="22"/>
        </w:rPr>
        <w:t>v zaprti ovojnici. Na ovojnici mora biti zapisano »</w:t>
      </w:r>
      <w:r w:rsidRPr="00DA0F83">
        <w:rPr>
          <w:b/>
          <w:i w:val="0"/>
          <w:sz w:val="22"/>
          <w:szCs w:val="22"/>
        </w:rPr>
        <w:t xml:space="preserve">NE ODPIRAJ – FINANČNO ZAVAROVANJE ZA RESNOST PONUDBE JN </w:t>
      </w:r>
      <w:r w:rsidR="00EB21DD">
        <w:rPr>
          <w:b/>
          <w:i w:val="0"/>
          <w:sz w:val="22"/>
          <w:szCs w:val="22"/>
        </w:rPr>
        <w:t>7560-18-220022- Trg MDB 3- Aškerčeva 18, Izvedba obnove ulične fasade s stavbnim pohištvom in strehe s strešnimi okni na stavbi na naslovu Trg MDB 3- Aškerčeva 18 v Ljubljani v okviru Programa Ljubljana – moje mesto</w:t>
      </w:r>
      <w:r w:rsidRPr="00DA0F83">
        <w:rPr>
          <w:i w:val="0"/>
          <w:sz w:val="22"/>
          <w:szCs w:val="22"/>
        </w:rPr>
        <w:t>«.</w:t>
      </w:r>
      <w:r w:rsidRPr="00DA0F83">
        <w:rPr>
          <w:i w:val="0"/>
          <w:sz w:val="14"/>
          <w:szCs w:val="22"/>
        </w:rPr>
        <w:t xml:space="preserve"> </w:t>
      </w:r>
      <w:r w:rsidRPr="00DA0F83">
        <w:rPr>
          <w:i w:val="0"/>
          <w:sz w:val="22"/>
          <w:szCs w:val="22"/>
        </w:rPr>
        <w:t>Gospodarski subjekt lahko na ovojnico prilepi obrazec »</w:t>
      </w:r>
      <w:r w:rsidRPr="00DA0F83">
        <w:rPr>
          <w:sz w:val="22"/>
          <w:szCs w:val="22"/>
        </w:rPr>
        <w:t>OZNAČBA OVOJNICE ZAVAROVANJA ZA RESNOST PONUDBE</w:t>
      </w:r>
      <w:r w:rsidRPr="00DA0F83">
        <w:rPr>
          <w:i w:val="0"/>
          <w:sz w:val="22"/>
          <w:szCs w:val="22"/>
        </w:rPr>
        <w:t>« (priloga B/5).</w:t>
      </w:r>
    </w:p>
    <w:p w14:paraId="5D4676F0" w14:textId="77777777" w:rsidR="00F324E2" w:rsidRPr="00DA0F83" w:rsidRDefault="00F324E2" w:rsidP="00F324E2">
      <w:pPr>
        <w:pStyle w:val="Odstavekseznama"/>
        <w:ind w:left="1713"/>
        <w:jc w:val="both"/>
        <w:rPr>
          <w:i w:val="0"/>
          <w:sz w:val="22"/>
          <w:szCs w:val="22"/>
        </w:rPr>
      </w:pPr>
    </w:p>
    <w:p w14:paraId="734DBB16" w14:textId="278D49DC" w:rsidR="00F324E2" w:rsidRPr="00EB21DD" w:rsidRDefault="00EB21DD" w:rsidP="00EB21DD">
      <w:pPr>
        <w:jc w:val="both"/>
        <w:rPr>
          <w:b/>
          <w:i w:val="0"/>
          <w:sz w:val="22"/>
          <w:szCs w:val="22"/>
        </w:rPr>
      </w:pPr>
      <w:r>
        <w:rPr>
          <w:b/>
          <w:i w:val="0"/>
          <w:sz w:val="22"/>
          <w:szCs w:val="22"/>
        </w:rPr>
        <w:t xml:space="preserve">                         c)</w:t>
      </w:r>
      <w:r w:rsidR="00F324E2" w:rsidRPr="00EB21DD">
        <w:rPr>
          <w:b/>
          <w:i w:val="0"/>
          <w:sz w:val="22"/>
          <w:szCs w:val="22"/>
        </w:rPr>
        <w:t>Potrdilo o vplačilu varščine za resnost ponudbe:</w:t>
      </w:r>
    </w:p>
    <w:p w14:paraId="080F3C66" w14:textId="77777777" w:rsidR="00F324E2" w:rsidRDefault="00F324E2" w:rsidP="00F324E2">
      <w:pPr>
        <w:pStyle w:val="Odstavekseznama"/>
        <w:ind w:left="1713"/>
        <w:jc w:val="both"/>
        <w:rPr>
          <w:i w:val="0"/>
          <w:sz w:val="22"/>
          <w:szCs w:val="22"/>
        </w:rPr>
      </w:pPr>
      <w:r w:rsidRPr="00DA0F83">
        <w:rPr>
          <w:bCs/>
          <w:i w:val="0"/>
          <w:sz w:val="22"/>
          <w:szCs w:val="22"/>
        </w:rPr>
        <w:t>Ponudnik v informacijskem sistemu e-JN dokazilo naloži v razdelek »</w:t>
      </w:r>
      <w:r w:rsidRPr="00DA0F83">
        <w:rPr>
          <w:bCs/>
          <w:sz w:val="22"/>
          <w:szCs w:val="22"/>
        </w:rPr>
        <w:t>Druge priloge</w:t>
      </w:r>
      <w:r w:rsidRPr="00DA0F83">
        <w:rPr>
          <w:bCs/>
          <w:i w:val="0"/>
          <w:sz w:val="22"/>
          <w:szCs w:val="22"/>
        </w:rPr>
        <w:t>« v .pdf obliki.</w:t>
      </w:r>
    </w:p>
    <w:p w14:paraId="4B8CBCD7" w14:textId="77777777" w:rsidR="00F324E2" w:rsidRDefault="00F324E2" w:rsidP="00F324E2">
      <w:pPr>
        <w:jc w:val="both"/>
        <w:rPr>
          <w:i w:val="0"/>
          <w:sz w:val="22"/>
          <w:szCs w:val="22"/>
        </w:rPr>
      </w:pPr>
    </w:p>
    <w:p w14:paraId="12B1120C" w14:textId="77777777" w:rsidR="004D4876" w:rsidRDefault="004D4876" w:rsidP="00F324E2">
      <w:pPr>
        <w:jc w:val="both"/>
        <w:rPr>
          <w:i w:val="0"/>
          <w:sz w:val="22"/>
          <w:szCs w:val="22"/>
        </w:rPr>
      </w:pPr>
      <w:bookmarkStart w:id="4" w:name="_GoBack"/>
      <w:bookmarkEnd w:id="4"/>
    </w:p>
    <w:p w14:paraId="2E0E03FE" w14:textId="77777777" w:rsidR="004D4876" w:rsidRDefault="004D4876" w:rsidP="00F324E2">
      <w:pPr>
        <w:jc w:val="both"/>
        <w:rPr>
          <w:i w:val="0"/>
          <w:sz w:val="22"/>
          <w:szCs w:val="22"/>
        </w:rPr>
      </w:pPr>
    </w:p>
    <w:p w14:paraId="71356F40" w14:textId="77777777" w:rsidR="00F324E2" w:rsidRPr="00AF38FC" w:rsidRDefault="00F324E2" w:rsidP="00F324E2">
      <w:pPr>
        <w:ind w:left="993"/>
        <w:jc w:val="both"/>
        <w:rPr>
          <w:i w:val="0"/>
          <w:sz w:val="22"/>
          <w:szCs w:val="22"/>
        </w:rPr>
      </w:pPr>
    </w:p>
    <w:p w14:paraId="372A57D3" w14:textId="77777777" w:rsidR="00A74860" w:rsidRDefault="00A74860" w:rsidP="00A74860">
      <w:pPr>
        <w:overflowPunct w:val="0"/>
        <w:adjustRightInd w:val="0"/>
        <w:jc w:val="both"/>
        <w:rPr>
          <w:i w:val="0"/>
          <w:sz w:val="22"/>
          <w:szCs w:val="22"/>
        </w:rPr>
      </w:pPr>
    </w:p>
    <w:p w14:paraId="6E77FF2F" w14:textId="77777777" w:rsidR="00A74860" w:rsidRDefault="00A74860" w:rsidP="00A74860">
      <w:pPr>
        <w:overflowPunct w:val="0"/>
        <w:adjustRightInd w:val="0"/>
        <w:ind w:left="1080"/>
        <w:jc w:val="both"/>
        <w:rPr>
          <w:i w:val="0"/>
          <w:sz w:val="22"/>
          <w:szCs w:val="22"/>
        </w:rPr>
      </w:pPr>
      <w:r>
        <w:rPr>
          <w:i w:val="0"/>
          <w:sz w:val="22"/>
          <w:szCs w:val="22"/>
        </w:rPr>
        <w:t>VRAČILO FINANČNEGA ZAVAROVANJA ZA RESNOST PONUDBE:</w:t>
      </w:r>
    </w:p>
    <w:p w14:paraId="0C859D7F" w14:textId="77777777" w:rsidR="00A74860" w:rsidRDefault="00A74860" w:rsidP="00A74860">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7CF7C881" w14:textId="77777777" w:rsidR="00A74860" w:rsidRDefault="00A74860" w:rsidP="00A74860">
      <w:pPr>
        <w:overflowPunct w:val="0"/>
        <w:adjustRightInd w:val="0"/>
        <w:ind w:left="1080"/>
        <w:jc w:val="both"/>
        <w:rPr>
          <w:i w:val="0"/>
          <w:sz w:val="22"/>
          <w:szCs w:val="22"/>
        </w:rPr>
      </w:pPr>
    </w:p>
    <w:p w14:paraId="48D405FB" w14:textId="77777777" w:rsidR="00A74860" w:rsidRDefault="00A74860" w:rsidP="00A74860">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08F6579D" w14:textId="77777777" w:rsidR="00A74860" w:rsidRDefault="00A74860" w:rsidP="00A74860">
      <w:pPr>
        <w:jc w:val="both"/>
        <w:rPr>
          <w:i w:val="0"/>
          <w:sz w:val="22"/>
          <w:szCs w:val="22"/>
        </w:rPr>
      </w:pPr>
    </w:p>
    <w:p w14:paraId="6D8BC4F3" w14:textId="77777777" w:rsidR="00A74860" w:rsidRDefault="00A74860" w:rsidP="00A74860">
      <w:pPr>
        <w:overflowPunct w:val="0"/>
        <w:adjustRightInd w:val="0"/>
        <w:ind w:left="1080"/>
        <w:jc w:val="both"/>
        <w:rPr>
          <w:i w:val="0"/>
          <w:sz w:val="22"/>
          <w:szCs w:val="22"/>
        </w:rPr>
      </w:pPr>
      <w:r>
        <w:rPr>
          <w:i w:val="0"/>
          <w:sz w:val="22"/>
          <w:szCs w:val="22"/>
        </w:rPr>
        <w:t>UNOVČITEV FINANČNEGA ZAVAROVANJA ZA RESNOST PONUDBE:</w:t>
      </w:r>
    </w:p>
    <w:p w14:paraId="260F90D8" w14:textId="77777777" w:rsidR="00A74860" w:rsidRPr="0079325B" w:rsidRDefault="00A74860" w:rsidP="00A74860">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3E347DF8" w14:textId="77777777" w:rsidR="00A74860" w:rsidRPr="0079325B" w:rsidRDefault="00A74860" w:rsidP="00417404">
      <w:pPr>
        <w:numPr>
          <w:ilvl w:val="0"/>
          <w:numId w:val="21"/>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14:paraId="7ED16237" w14:textId="77777777" w:rsidR="00A74860" w:rsidRDefault="00A74860" w:rsidP="00417404">
      <w:pPr>
        <w:numPr>
          <w:ilvl w:val="0"/>
          <w:numId w:val="21"/>
        </w:numPr>
        <w:tabs>
          <w:tab w:val="clear" w:pos="340"/>
        </w:tabs>
        <w:overflowPunct w:val="0"/>
        <w:adjustRightInd w:val="0"/>
        <w:ind w:left="1440"/>
        <w:jc w:val="both"/>
        <w:rPr>
          <w:i w:val="0"/>
          <w:sz w:val="22"/>
          <w:szCs w:val="22"/>
        </w:rPr>
      </w:pPr>
      <w:r>
        <w:rPr>
          <w:i w:val="0"/>
          <w:sz w:val="22"/>
          <w:szCs w:val="22"/>
        </w:rPr>
        <w:t>zavrne sklenitev pogodbe ali</w:t>
      </w:r>
    </w:p>
    <w:p w14:paraId="76B9AC42" w14:textId="4C1258E9" w:rsidR="00AA7B7B" w:rsidRPr="0079325B" w:rsidRDefault="00AA7B7B" w:rsidP="00417404">
      <w:pPr>
        <w:numPr>
          <w:ilvl w:val="0"/>
          <w:numId w:val="21"/>
        </w:numPr>
        <w:tabs>
          <w:tab w:val="clear" w:pos="340"/>
        </w:tabs>
        <w:overflowPunct w:val="0"/>
        <w:adjustRightInd w:val="0"/>
        <w:ind w:left="1440"/>
        <w:jc w:val="both"/>
        <w:rPr>
          <w:i w:val="0"/>
          <w:sz w:val="22"/>
          <w:szCs w:val="22"/>
        </w:rPr>
      </w:pPr>
      <w:r>
        <w:rPr>
          <w:i w:val="0"/>
          <w:sz w:val="22"/>
          <w:szCs w:val="22"/>
        </w:rPr>
        <w:t xml:space="preserve">po sklenitvi pogodbe ne predloži bančne garancije za dobro izvedbo pogodbenih obveznosti. </w:t>
      </w:r>
    </w:p>
    <w:p w14:paraId="5D9283C7" w14:textId="00EDA758" w:rsidR="00A74860" w:rsidRPr="00AA7B7B" w:rsidRDefault="00A74860" w:rsidP="00AA7B7B">
      <w:pPr>
        <w:overflowPunct w:val="0"/>
        <w:adjustRightInd w:val="0"/>
        <w:jc w:val="both"/>
        <w:rPr>
          <w:i w:val="0"/>
          <w:sz w:val="22"/>
          <w:szCs w:val="22"/>
        </w:rPr>
      </w:pPr>
    </w:p>
    <w:p w14:paraId="0AC8C75A" w14:textId="77777777" w:rsidR="004C650B" w:rsidRPr="007B601D" w:rsidRDefault="004C650B" w:rsidP="00C7578A">
      <w:pPr>
        <w:overflowPunct w:val="0"/>
        <w:adjustRightInd w:val="0"/>
        <w:ind w:left="1080"/>
        <w:jc w:val="both"/>
        <w:rPr>
          <w:i w:val="0"/>
          <w:sz w:val="16"/>
          <w:szCs w:val="16"/>
          <w:highlight w:val="yellow"/>
        </w:rPr>
      </w:pPr>
    </w:p>
    <w:p w14:paraId="676EC239" w14:textId="78D2A073" w:rsidR="00C7578A" w:rsidRPr="006C1ABC" w:rsidRDefault="00C7578A" w:rsidP="00AA7B7B">
      <w:pPr>
        <w:pBdr>
          <w:top w:val="single" w:sz="4" w:space="1" w:color="auto"/>
          <w:left w:val="single" w:sz="4" w:space="4" w:color="auto"/>
          <w:bottom w:val="single" w:sz="4" w:space="0"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1F1E0177" w14:textId="77777777" w:rsidR="00C7578A" w:rsidRPr="006C1ABC" w:rsidRDefault="00C7578A" w:rsidP="00C7578A">
      <w:pPr>
        <w:ind w:left="1080"/>
        <w:jc w:val="both"/>
        <w:rPr>
          <w:i w:val="0"/>
          <w:sz w:val="16"/>
          <w:szCs w:val="16"/>
        </w:rPr>
      </w:pPr>
    </w:p>
    <w:p w14:paraId="5D2AF644" w14:textId="0618683E" w:rsidR="00C7578A" w:rsidRDefault="00C7578A" w:rsidP="00C7578A">
      <w:pPr>
        <w:ind w:left="1080"/>
        <w:jc w:val="both"/>
        <w:rPr>
          <w:i w:val="0"/>
          <w:sz w:val="22"/>
          <w:szCs w:val="22"/>
        </w:rPr>
      </w:pPr>
      <w:r w:rsidRPr="006C1ABC">
        <w:rPr>
          <w:i w:val="0"/>
          <w:sz w:val="22"/>
          <w:szCs w:val="22"/>
        </w:rPr>
        <w:t xml:space="preserve">Bančno garancijo oz. kavcijsko zavarovanje  pri zavarovalnici za dobro izvedbo </w:t>
      </w:r>
      <w:r w:rsidR="007F4D1D">
        <w:rPr>
          <w:i w:val="0"/>
          <w:sz w:val="22"/>
          <w:szCs w:val="22"/>
        </w:rPr>
        <w:t xml:space="preserve">pogodbenih obveznosti (priloga </w:t>
      </w:r>
      <w:r w:rsidR="00787C83">
        <w:rPr>
          <w:i w:val="0"/>
          <w:sz w:val="22"/>
          <w:szCs w:val="22"/>
        </w:rPr>
        <w:t>D</w:t>
      </w:r>
      <w:r w:rsidRPr="006C1ABC">
        <w:rPr>
          <w:i w:val="0"/>
          <w:sz w:val="22"/>
          <w:szCs w:val="22"/>
        </w:rPr>
        <w:t xml:space="preserve">) bo izbrani </w:t>
      </w:r>
      <w:r w:rsidR="00684DFD">
        <w:rPr>
          <w:i w:val="0"/>
          <w:sz w:val="22"/>
          <w:szCs w:val="22"/>
        </w:rPr>
        <w:t>gospodarski subjekt</w:t>
      </w:r>
      <w:r w:rsidR="00684DFD" w:rsidRPr="006C1ABC">
        <w:rPr>
          <w:i w:val="0"/>
          <w:sz w:val="22"/>
          <w:szCs w:val="22"/>
        </w:rPr>
        <w:t xml:space="preserve"> </w:t>
      </w:r>
      <w:r w:rsidRPr="006C1ABC">
        <w:rPr>
          <w:i w:val="0"/>
          <w:sz w:val="22"/>
          <w:szCs w:val="22"/>
        </w:rPr>
        <w:t xml:space="preserve">predložil naročniku v roku 15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od pogodbene vrednosti</w:t>
      </w:r>
      <w:r w:rsidR="001D79BB">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14:paraId="4AB9ECD5" w14:textId="77777777" w:rsidR="005D75FD" w:rsidRDefault="005D75FD" w:rsidP="00C7578A">
      <w:pPr>
        <w:ind w:left="1080"/>
        <w:jc w:val="both"/>
        <w:rPr>
          <w:i w:val="0"/>
          <w:sz w:val="22"/>
          <w:szCs w:val="22"/>
        </w:rPr>
      </w:pPr>
    </w:p>
    <w:p w14:paraId="45EDF2D3"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54895CF2" w14:textId="77777777" w:rsidR="00C7578A" w:rsidRPr="006C1ABC" w:rsidRDefault="00C7578A" w:rsidP="00C7578A">
      <w:pPr>
        <w:pStyle w:val="Glava"/>
        <w:tabs>
          <w:tab w:val="left" w:pos="708"/>
        </w:tabs>
        <w:ind w:left="1080"/>
        <w:jc w:val="both"/>
        <w:rPr>
          <w:i w:val="0"/>
          <w:sz w:val="16"/>
          <w:szCs w:val="16"/>
        </w:rPr>
      </w:pPr>
    </w:p>
    <w:p w14:paraId="34BF9704" w14:textId="1E6FFFFD" w:rsidR="00C7578A" w:rsidRDefault="00C7578A" w:rsidP="00C7578A">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sidR="007F4D1D">
        <w:rPr>
          <w:i w:val="0"/>
          <w:sz w:val="22"/>
          <w:szCs w:val="22"/>
        </w:rPr>
        <w:t xml:space="preserve">k v garancijskem roku (priloga </w:t>
      </w:r>
      <w:r w:rsidR="00787C83">
        <w:rPr>
          <w:i w:val="0"/>
          <w:sz w:val="22"/>
          <w:szCs w:val="22"/>
        </w:rPr>
        <w:t>E</w:t>
      </w:r>
      <w:r w:rsidRPr="006C1ABC">
        <w:rPr>
          <w:i w:val="0"/>
          <w:sz w:val="22"/>
          <w:szCs w:val="22"/>
        </w:rPr>
        <w:t xml:space="preserve">), v višini </w:t>
      </w:r>
      <w:r w:rsidR="0044132E">
        <w:rPr>
          <w:i w:val="0"/>
          <w:sz w:val="22"/>
          <w:szCs w:val="22"/>
        </w:rPr>
        <w:t>5</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w:t>
      </w:r>
      <w:r w:rsidR="001D79BB">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35114BE5" w14:textId="77777777" w:rsidR="00CF6BC0" w:rsidRDefault="00CF6BC0" w:rsidP="00BF32CF">
      <w:pPr>
        <w:pStyle w:val="Glava"/>
        <w:tabs>
          <w:tab w:val="clear" w:pos="4536"/>
          <w:tab w:val="clear" w:pos="9072"/>
        </w:tabs>
        <w:ind w:left="1080"/>
        <w:jc w:val="both"/>
        <w:rPr>
          <w:i w:val="0"/>
          <w:sz w:val="16"/>
          <w:szCs w:val="16"/>
        </w:rPr>
      </w:pPr>
    </w:p>
    <w:p w14:paraId="2EFD978F" w14:textId="77777777" w:rsidR="00592709" w:rsidRDefault="00592709" w:rsidP="00BF32CF">
      <w:pPr>
        <w:pStyle w:val="Glava"/>
        <w:tabs>
          <w:tab w:val="clear" w:pos="4536"/>
          <w:tab w:val="clear" w:pos="9072"/>
        </w:tabs>
        <w:ind w:left="1080"/>
        <w:jc w:val="both"/>
        <w:rPr>
          <w:i w:val="0"/>
          <w:sz w:val="16"/>
          <w:szCs w:val="16"/>
        </w:rPr>
      </w:pPr>
    </w:p>
    <w:p w14:paraId="51AC1FB7" w14:textId="77777777" w:rsidR="00592709" w:rsidRDefault="00592709" w:rsidP="00BF32CF">
      <w:pPr>
        <w:pStyle w:val="Glava"/>
        <w:tabs>
          <w:tab w:val="clear" w:pos="4536"/>
          <w:tab w:val="clear" w:pos="9072"/>
        </w:tabs>
        <w:ind w:left="1080"/>
        <w:jc w:val="both"/>
        <w:rPr>
          <w:i w:val="0"/>
          <w:sz w:val="16"/>
          <w:szCs w:val="16"/>
        </w:rPr>
      </w:pPr>
    </w:p>
    <w:p w14:paraId="5349965B" w14:textId="77777777" w:rsidR="00592709" w:rsidRPr="002C6A1E" w:rsidRDefault="00592709"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568B3290" w14:textId="618C1240" w:rsidR="00A25525" w:rsidRDefault="005D1F56" w:rsidP="00A25525">
      <w:pPr>
        <w:numPr>
          <w:ilvl w:val="0"/>
          <w:numId w:val="9"/>
        </w:numPr>
        <w:rPr>
          <w:i w:val="0"/>
          <w:sz w:val="22"/>
          <w:szCs w:val="22"/>
        </w:rPr>
      </w:pPr>
      <w:r>
        <w:rPr>
          <w:i w:val="0"/>
          <w:sz w:val="22"/>
          <w:szCs w:val="22"/>
        </w:rPr>
        <w:t xml:space="preserve">Popis del </w:t>
      </w:r>
    </w:p>
    <w:p w14:paraId="351FA27E" w14:textId="2415ED8E" w:rsidR="00A25525" w:rsidRPr="000A734D" w:rsidRDefault="00A25525" w:rsidP="00A25525">
      <w:pPr>
        <w:numPr>
          <w:ilvl w:val="0"/>
          <w:numId w:val="9"/>
        </w:numPr>
        <w:rPr>
          <w:i w:val="0"/>
          <w:sz w:val="22"/>
          <w:szCs w:val="22"/>
        </w:rPr>
      </w:pPr>
      <w:r w:rsidRPr="00272D5C">
        <w:rPr>
          <w:rFonts w:eastAsia="Calibri"/>
          <w:i w:val="0"/>
          <w:sz w:val="22"/>
          <w:szCs w:val="22"/>
          <w:lang w:eastAsia="en-US"/>
        </w:rPr>
        <w:t>Kulturno varstveni pogoji ZVKDS, OE Ljubljana št</w:t>
      </w:r>
      <w:r w:rsidRPr="000A734D">
        <w:rPr>
          <w:rFonts w:eastAsia="Calibri"/>
          <w:i w:val="0"/>
          <w:sz w:val="22"/>
          <w:szCs w:val="22"/>
          <w:lang w:eastAsia="en-US"/>
        </w:rPr>
        <w:t xml:space="preserve">. </w:t>
      </w:r>
      <w:r w:rsidR="00124598">
        <w:rPr>
          <w:rFonts w:eastAsia="Calibri"/>
          <w:i w:val="0"/>
          <w:sz w:val="22"/>
          <w:szCs w:val="22"/>
          <w:lang w:eastAsia="en-US"/>
        </w:rPr>
        <w:t xml:space="preserve">35102-1329/2017-2 </w:t>
      </w:r>
      <w:r w:rsidRPr="000A734D">
        <w:rPr>
          <w:rFonts w:eastAsia="Calibri"/>
          <w:i w:val="0"/>
          <w:sz w:val="22"/>
          <w:szCs w:val="22"/>
          <w:lang w:eastAsia="en-US"/>
        </w:rPr>
        <w:t xml:space="preserve">z </w:t>
      </w:r>
      <w:r w:rsidR="00124598">
        <w:rPr>
          <w:rFonts w:eastAsia="Calibri"/>
          <w:i w:val="0"/>
          <w:sz w:val="22"/>
          <w:szCs w:val="22"/>
          <w:lang w:eastAsia="en-US"/>
        </w:rPr>
        <w:t xml:space="preserve"> dne  19.1. 2018 </w:t>
      </w:r>
      <w:r w:rsidRPr="000A734D">
        <w:rPr>
          <w:rFonts w:eastAsia="Calibri"/>
          <w:i w:val="0"/>
          <w:sz w:val="22"/>
          <w:szCs w:val="22"/>
          <w:lang w:eastAsia="en-US"/>
        </w:rPr>
        <w:t xml:space="preserve"> in </w:t>
      </w:r>
    </w:p>
    <w:p w14:paraId="217AAE27" w14:textId="67CC51D6" w:rsidR="000E251A" w:rsidRPr="000A734D" w:rsidRDefault="00A25525" w:rsidP="00A25525">
      <w:pPr>
        <w:numPr>
          <w:ilvl w:val="0"/>
          <w:numId w:val="9"/>
        </w:numPr>
        <w:rPr>
          <w:i w:val="0"/>
          <w:sz w:val="22"/>
          <w:szCs w:val="22"/>
        </w:rPr>
      </w:pPr>
      <w:r w:rsidRPr="000A734D">
        <w:rPr>
          <w:rFonts w:eastAsia="Calibri"/>
          <w:i w:val="0"/>
          <w:sz w:val="22"/>
          <w:szCs w:val="22"/>
          <w:lang w:eastAsia="en-US"/>
        </w:rPr>
        <w:t xml:space="preserve">Kulturno varstveno soglasje ZVKDS, OE Ljubljana, št. </w:t>
      </w:r>
      <w:r w:rsidR="00124598">
        <w:rPr>
          <w:rFonts w:eastAsia="Calibri"/>
          <w:i w:val="0"/>
          <w:sz w:val="22"/>
          <w:szCs w:val="22"/>
          <w:lang w:eastAsia="en-US"/>
        </w:rPr>
        <w:t>35102-1329/2017-4  z dne  28.2. 2018</w:t>
      </w:r>
    </w:p>
    <w:p w14:paraId="1905E369" w14:textId="7A77D01A" w:rsidR="00A25525" w:rsidRPr="000A734D" w:rsidRDefault="00A25525" w:rsidP="00A25525">
      <w:pPr>
        <w:numPr>
          <w:ilvl w:val="0"/>
          <w:numId w:val="9"/>
        </w:numPr>
        <w:rPr>
          <w:i w:val="0"/>
          <w:sz w:val="22"/>
          <w:szCs w:val="22"/>
        </w:rPr>
      </w:pPr>
      <w:r w:rsidRPr="000A734D">
        <w:rPr>
          <w:i w:val="0"/>
          <w:sz w:val="22"/>
          <w:szCs w:val="22"/>
        </w:rPr>
        <w:t>Vzorec pogodbe (priloga B)</w:t>
      </w:r>
    </w:p>
    <w:p w14:paraId="11F1E859" w14:textId="7A03A329" w:rsidR="00A25525" w:rsidRPr="000A734D" w:rsidRDefault="00A25525" w:rsidP="00A25525">
      <w:pPr>
        <w:numPr>
          <w:ilvl w:val="0"/>
          <w:numId w:val="9"/>
        </w:numPr>
        <w:rPr>
          <w:i w:val="0"/>
          <w:sz w:val="22"/>
          <w:szCs w:val="22"/>
        </w:rPr>
      </w:pPr>
      <w:r w:rsidRPr="000A734D">
        <w:rPr>
          <w:i w:val="0"/>
          <w:sz w:val="22"/>
          <w:szCs w:val="22"/>
        </w:rPr>
        <w:t xml:space="preserve">Označba </w:t>
      </w:r>
      <w:r w:rsidR="00DB5F5B">
        <w:rPr>
          <w:i w:val="0"/>
          <w:sz w:val="22"/>
          <w:szCs w:val="22"/>
        </w:rPr>
        <w:t xml:space="preserve"> finančno zavarovanje za resnost ponudb</w:t>
      </w:r>
      <w:r w:rsidRPr="000A734D">
        <w:rPr>
          <w:i w:val="0"/>
          <w:sz w:val="22"/>
          <w:szCs w:val="22"/>
        </w:rPr>
        <w:t xml:space="preserve"> (priloga C)</w:t>
      </w:r>
    </w:p>
    <w:p w14:paraId="086B5076" w14:textId="77777777" w:rsidR="00A25525" w:rsidRPr="000A734D" w:rsidRDefault="00A25525" w:rsidP="00A25525">
      <w:pPr>
        <w:numPr>
          <w:ilvl w:val="0"/>
          <w:numId w:val="9"/>
        </w:numPr>
        <w:rPr>
          <w:i w:val="0"/>
          <w:sz w:val="22"/>
          <w:szCs w:val="22"/>
        </w:rPr>
      </w:pPr>
      <w:r w:rsidRPr="000A734D">
        <w:rPr>
          <w:i w:val="0"/>
          <w:sz w:val="22"/>
          <w:szCs w:val="22"/>
        </w:rPr>
        <w:t>Vzorec bančne garancije/kavcijsko zavarovanje za resnost ponudbe (priloga D/1)</w:t>
      </w:r>
    </w:p>
    <w:p w14:paraId="17FA8634" w14:textId="77777777" w:rsidR="00A25525" w:rsidRDefault="00A25525" w:rsidP="00A25525">
      <w:pPr>
        <w:numPr>
          <w:ilvl w:val="0"/>
          <w:numId w:val="9"/>
        </w:numPr>
        <w:rPr>
          <w:i w:val="0"/>
          <w:sz w:val="22"/>
          <w:szCs w:val="22"/>
        </w:rPr>
      </w:pPr>
      <w:r w:rsidRPr="000A734D">
        <w:rPr>
          <w:i w:val="0"/>
          <w:sz w:val="22"/>
          <w:szCs w:val="22"/>
        </w:rPr>
        <w:t>Vzorec bančne garancije/kavcijsko zavarovanje za dobro izvedbo pogodbenih obveznosti (priloga</w:t>
      </w:r>
      <w:r w:rsidRPr="0079325B">
        <w:rPr>
          <w:i w:val="0"/>
          <w:sz w:val="22"/>
          <w:szCs w:val="22"/>
        </w:rPr>
        <w:t xml:space="preserve"> D/2)</w:t>
      </w:r>
    </w:p>
    <w:p w14:paraId="2CFF7A35" w14:textId="77777777" w:rsidR="00A25525" w:rsidRDefault="00A25525" w:rsidP="00A25525">
      <w:pPr>
        <w:pStyle w:val="Odstavekseznama"/>
        <w:numPr>
          <w:ilvl w:val="0"/>
          <w:numId w:val="9"/>
        </w:numPr>
        <w:rPr>
          <w:i w:val="0"/>
          <w:sz w:val="22"/>
          <w:szCs w:val="22"/>
        </w:rPr>
      </w:pPr>
      <w:r w:rsidRPr="007B13C5">
        <w:rPr>
          <w:i w:val="0"/>
          <w:sz w:val="22"/>
          <w:szCs w:val="22"/>
        </w:rPr>
        <w:t>Varščina za resnost ponudbe (priloga D/3)</w:t>
      </w:r>
    </w:p>
    <w:p w14:paraId="58AFF863" w14:textId="60000364" w:rsidR="00ED0823" w:rsidRPr="00A25525" w:rsidRDefault="00A25525" w:rsidP="00A25525">
      <w:pPr>
        <w:pStyle w:val="Odstavekseznama"/>
        <w:numPr>
          <w:ilvl w:val="0"/>
          <w:numId w:val="9"/>
        </w:numPr>
        <w:rPr>
          <w:i w:val="0"/>
          <w:sz w:val="22"/>
          <w:szCs w:val="22"/>
        </w:rPr>
      </w:pPr>
      <w:r w:rsidRPr="00A25525">
        <w:rPr>
          <w:i w:val="0"/>
          <w:sz w:val="22"/>
          <w:szCs w:val="22"/>
        </w:rPr>
        <w:t>Vzorec bančne garancije za odpravo napak v garancijski dobi (priloga D/4)</w:t>
      </w:r>
    </w:p>
    <w:p w14:paraId="71D8D30A" w14:textId="77777777" w:rsidR="00A10934" w:rsidRDefault="00A10934" w:rsidP="00ED0823">
      <w:pPr>
        <w:ind w:left="1440"/>
        <w:rPr>
          <w:i w:val="0"/>
          <w:sz w:val="22"/>
          <w:szCs w:val="22"/>
        </w:rPr>
      </w:pPr>
    </w:p>
    <w:p w14:paraId="0A98ECC4" w14:textId="77777777" w:rsidR="00E015B4" w:rsidRDefault="00E015B4" w:rsidP="00A02E0C">
      <w:pPr>
        <w:pStyle w:val="Glava"/>
        <w:tabs>
          <w:tab w:val="clear" w:pos="4536"/>
          <w:tab w:val="clear" w:pos="9072"/>
        </w:tabs>
        <w:ind w:left="1080"/>
        <w:jc w:val="center"/>
        <w:rPr>
          <w:b/>
          <w:i w:val="0"/>
          <w:sz w:val="28"/>
          <w:szCs w:val="28"/>
        </w:rPr>
      </w:pPr>
    </w:p>
    <w:p w14:paraId="5709C0E3" w14:textId="77777777" w:rsidR="00676FD1" w:rsidRDefault="00676FD1" w:rsidP="00A02E0C">
      <w:pPr>
        <w:pStyle w:val="Glava"/>
        <w:tabs>
          <w:tab w:val="clear" w:pos="4536"/>
          <w:tab w:val="clear" w:pos="9072"/>
        </w:tabs>
        <w:ind w:left="1080"/>
        <w:jc w:val="center"/>
        <w:rPr>
          <w:b/>
          <w:i w:val="0"/>
          <w:sz w:val="28"/>
          <w:szCs w:val="28"/>
        </w:rPr>
      </w:pPr>
    </w:p>
    <w:p w14:paraId="36AD9574" w14:textId="77777777" w:rsidR="003C31D6" w:rsidRDefault="003C31D6" w:rsidP="009175CD">
      <w:pPr>
        <w:pStyle w:val="Glava"/>
        <w:tabs>
          <w:tab w:val="clear" w:pos="4536"/>
          <w:tab w:val="clear" w:pos="9072"/>
        </w:tabs>
        <w:rPr>
          <w:b/>
          <w:i w:val="0"/>
          <w:sz w:val="28"/>
          <w:szCs w:val="28"/>
        </w:rPr>
      </w:pPr>
    </w:p>
    <w:p w14:paraId="1F2D3C28" w14:textId="77777777" w:rsidR="00A449A7" w:rsidRDefault="00A449A7" w:rsidP="00FF5AD3">
      <w:pPr>
        <w:pStyle w:val="Glava"/>
        <w:tabs>
          <w:tab w:val="clear" w:pos="4536"/>
          <w:tab w:val="clear" w:pos="9072"/>
        </w:tabs>
        <w:ind w:left="1080"/>
        <w:jc w:val="right"/>
        <w:rPr>
          <w:b/>
          <w:i w:val="0"/>
          <w:sz w:val="22"/>
          <w:szCs w:val="22"/>
        </w:rPr>
      </w:pPr>
    </w:p>
    <w:p w14:paraId="6E5351C8" w14:textId="77777777" w:rsidR="00A13661" w:rsidRDefault="00A13661" w:rsidP="00FF5AD3">
      <w:pPr>
        <w:pStyle w:val="Glava"/>
        <w:tabs>
          <w:tab w:val="clear" w:pos="4536"/>
          <w:tab w:val="clear" w:pos="9072"/>
        </w:tabs>
        <w:ind w:left="1080"/>
        <w:jc w:val="right"/>
        <w:rPr>
          <w:b/>
          <w:i w:val="0"/>
          <w:sz w:val="22"/>
          <w:szCs w:val="22"/>
        </w:rPr>
      </w:pPr>
    </w:p>
    <w:p w14:paraId="0D75632A" w14:textId="77777777" w:rsidR="00A13661" w:rsidRDefault="00A13661" w:rsidP="00FF5AD3">
      <w:pPr>
        <w:pStyle w:val="Glava"/>
        <w:tabs>
          <w:tab w:val="clear" w:pos="4536"/>
          <w:tab w:val="clear" w:pos="9072"/>
        </w:tabs>
        <w:ind w:left="1080"/>
        <w:jc w:val="right"/>
        <w:rPr>
          <w:b/>
          <w:i w:val="0"/>
          <w:sz w:val="22"/>
          <w:szCs w:val="22"/>
        </w:rPr>
      </w:pPr>
    </w:p>
    <w:p w14:paraId="6B69FF52" w14:textId="77777777" w:rsidR="00A13661" w:rsidRDefault="00A13661" w:rsidP="00FF5AD3">
      <w:pPr>
        <w:pStyle w:val="Glava"/>
        <w:tabs>
          <w:tab w:val="clear" w:pos="4536"/>
          <w:tab w:val="clear" w:pos="9072"/>
        </w:tabs>
        <w:ind w:left="1080"/>
        <w:jc w:val="right"/>
        <w:rPr>
          <w:b/>
          <w:i w:val="0"/>
          <w:sz w:val="22"/>
          <w:szCs w:val="22"/>
        </w:rPr>
      </w:pPr>
    </w:p>
    <w:p w14:paraId="3E033D66" w14:textId="77777777" w:rsidR="000E251A" w:rsidRDefault="000E251A" w:rsidP="00FF5AD3">
      <w:pPr>
        <w:pStyle w:val="Glava"/>
        <w:tabs>
          <w:tab w:val="clear" w:pos="4536"/>
          <w:tab w:val="clear" w:pos="9072"/>
        </w:tabs>
        <w:ind w:left="1080"/>
        <w:jc w:val="right"/>
        <w:rPr>
          <w:b/>
          <w:i w:val="0"/>
          <w:sz w:val="22"/>
          <w:szCs w:val="22"/>
        </w:rPr>
      </w:pPr>
    </w:p>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47DF78D" w:rsidR="00696163" w:rsidRPr="0079325B" w:rsidRDefault="00DB5F5B" w:rsidP="00696163">
      <w:pPr>
        <w:pStyle w:val="Glava"/>
        <w:tabs>
          <w:tab w:val="clear" w:pos="4536"/>
          <w:tab w:val="clear" w:pos="9072"/>
        </w:tabs>
        <w:ind w:left="1080"/>
        <w:jc w:val="center"/>
        <w:rPr>
          <w:b/>
          <w:i w:val="0"/>
          <w:sz w:val="36"/>
          <w:szCs w:val="36"/>
        </w:rPr>
      </w:pPr>
      <w:r>
        <w:rPr>
          <w:b/>
          <w:i w:val="0"/>
          <w:sz w:val="36"/>
          <w:szCs w:val="36"/>
        </w:rPr>
        <w:t>PREDRAČUN</w:t>
      </w:r>
      <w:r w:rsidR="00696163">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0B99E52B"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76BA5">
        <w:rPr>
          <w:b/>
          <w:i w:val="0"/>
          <w:sz w:val="22"/>
          <w:szCs w:val="22"/>
        </w:rPr>
        <w:t xml:space="preserve">Trg MDB 3-Aškerčeva 18, Izvedba obnove </w:t>
      </w:r>
      <w:r w:rsidR="00C12B56">
        <w:rPr>
          <w:b/>
          <w:i w:val="0"/>
          <w:sz w:val="22"/>
          <w:szCs w:val="22"/>
        </w:rPr>
        <w:t>ulične fasade s stavbnim pohištvom  in strehe s strešnimi okni na stavbi na naslovu Trg MDB 3 – Aškerčeva 18 v Ljubljani</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19C14B53" w14:textId="2455EA3B" w:rsidR="00DA4A73" w:rsidRPr="00DB5F5B" w:rsidRDefault="00DA4A73" w:rsidP="00DB5F5B">
      <w:pPr>
        <w:rPr>
          <w:i w:val="0"/>
          <w:sz w:val="22"/>
          <w:szCs w:val="22"/>
        </w:rPr>
      </w:pP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0EA81A39" w:rsidR="00957501" w:rsidRPr="0079325B" w:rsidRDefault="00957501" w:rsidP="00957501">
      <w:pPr>
        <w:ind w:left="1080"/>
        <w:jc w:val="both"/>
        <w:rPr>
          <w:i w:val="0"/>
          <w:sz w:val="22"/>
          <w:szCs w:val="22"/>
        </w:rPr>
      </w:pPr>
      <w:r w:rsidRPr="0079325B">
        <w:rPr>
          <w:i w:val="0"/>
          <w:sz w:val="22"/>
          <w:szCs w:val="22"/>
        </w:rPr>
        <w:t>P</w:t>
      </w:r>
      <w:r w:rsidR="004F3352">
        <w:rPr>
          <w:i w:val="0"/>
          <w:sz w:val="22"/>
          <w:szCs w:val="22"/>
        </w:rPr>
        <w:t>redračun</w:t>
      </w:r>
      <w:r w:rsidRPr="0079325B">
        <w:rPr>
          <w:i w:val="0"/>
          <w:sz w:val="22"/>
          <w:szCs w:val="22"/>
        </w:rPr>
        <w:t xml:space="preserve">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6202B461" w:rsidR="005C4678" w:rsidRPr="004F3352" w:rsidRDefault="004F3352" w:rsidP="005C4678">
      <w:pPr>
        <w:pStyle w:val="Glava"/>
        <w:tabs>
          <w:tab w:val="clear" w:pos="4536"/>
          <w:tab w:val="clear" w:pos="9072"/>
        </w:tabs>
        <w:ind w:left="1080"/>
        <w:rPr>
          <w:i w:val="0"/>
          <w:sz w:val="22"/>
          <w:szCs w:val="22"/>
        </w:rPr>
      </w:pPr>
      <w:r w:rsidRPr="004F3352">
        <w:rPr>
          <w:i w:val="0"/>
          <w:sz w:val="22"/>
          <w:szCs w:val="22"/>
        </w:rPr>
        <w:t>Datum:</w:t>
      </w: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1C91A6B0" w14:textId="77777777" w:rsidR="008D4A7E" w:rsidRDefault="008D4A7E" w:rsidP="005225D2">
      <w:pPr>
        <w:pStyle w:val="Glava"/>
        <w:tabs>
          <w:tab w:val="clear" w:pos="4536"/>
          <w:tab w:val="clear" w:pos="9072"/>
        </w:tabs>
        <w:ind w:left="1080"/>
        <w:jc w:val="right"/>
        <w:rPr>
          <w:b/>
          <w:i w:val="0"/>
          <w:sz w:val="22"/>
          <w:szCs w:val="22"/>
        </w:rPr>
      </w:pPr>
    </w:p>
    <w:p w14:paraId="1AB47A38" w14:textId="77777777" w:rsidR="008D4A7E" w:rsidRDefault="008D4A7E" w:rsidP="005225D2">
      <w:pPr>
        <w:pStyle w:val="Glava"/>
        <w:tabs>
          <w:tab w:val="clear" w:pos="4536"/>
          <w:tab w:val="clear" w:pos="9072"/>
        </w:tabs>
        <w:ind w:left="1080"/>
        <w:jc w:val="right"/>
        <w:rPr>
          <w:b/>
          <w:i w:val="0"/>
          <w:sz w:val="22"/>
          <w:szCs w:val="22"/>
        </w:rPr>
      </w:pPr>
    </w:p>
    <w:p w14:paraId="18C16660" w14:textId="77777777" w:rsidR="008D4A7E" w:rsidRDefault="008D4A7E" w:rsidP="005225D2">
      <w:pPr>
        <w:pStyle w:val="Glava"/>
        <w:tabs>
          <w:tab w:val="clear" w:pos="4536"/>
          <w:tab w:val="clear" w:pos="9072"/>
        </w:tabs>
        <w:ind w:left="1080"/>
        <w:jc w:val="right"/>
        <w:rPr>
          <w:b/>
          <w:i w:val="0"/>
          <w:sz w:val="22"/>
          <w:szCs w:val="22"/>
        </w:rPr>
      </w:pPr>
    </w:p>
    <w:p w14:paraId="4E8134E9" w14:textId="77777777" w:rsidR="008D4A7E" w:rsidRDefault="008D4A7E" w:rsidP="005225D2">
      <w:pPr>
        <w:pStyle w:val="Glava"/>
        <w:tabs>
          <w:tab w:val="clear" w:pos="4536"/>
          <w:tab w:val="clear" w:pos="9072"/>
        </w:tabs>
        <w:ind w:left="1080"/>
        <w:jc w:val="right"/>
        <w:rPr>
          <w:b/>
          <w:i w:val="0"/>
          <w:sz w:val="22"/>
          <w:szCs w:val="22"/>
        </w:rPr>
      </w:pPr>
    </w:p>
    <w:p w14:paraId="4DD7A5C9" w14:textId="77777777" w:rsidR="008D4A7E" w:rsidRDefault="008D4A7E" w:rsidP="005225D2">
      <w:pPr>
        <w:pStyle w:val="Glava"/>
        <w:tabs>
          <w:tab w:val="clear" w:pos="4536"/>
          <w:tab w:val="clear" w:pos="9072"/>
        </w:tabs>
        <w:ind w:left="1080"/>
        <w:jc w:val="right"/>
        <w:rPr>
          <w:ins w:id="5" w:author="Ana Gazvoda" w:date="2018-04-16T07:36:00Z"/>
          <w:b/>
          <w:i w:val="0"/>
          <w:sz w:val="22"/>
          <w:szCs w:val="22"/>
        </w:rPr>
      </w:pPr>
    </w:p>
    <w:p w14:paraId="559D8A0C" w14:textId="77777777" w:rsidR="00862B89" w:rsidRDefault="00862B89" w:rsidP="005225D2">
      <w:pPr>
        <w:pStyle w:val="Glava"/>
        <w:tabs>
          <w:tab w:val="clear" w:pos="4536"/>
          <w:tab w:val="clear" w:pos="9072"/>
        </w:tabs>
        <w:ind w:left="1080"/>
        <w:jc w:val="right"/>
        <w:rPr>
          <w:ins w:id="6" w:author="Ana Gazvoda" w:date="2018-04-16T07:36:00Z"/>
          <w:b/>
          <w:i w:val="0"/>
          <w:sz w:val="22"/>
          <w:szCs w:val="22"/>
        </w:rPr>
      </w:pPr>
    </w:p>
    <w:p w14:paraId="17C5C8CD" w14:textId="77777777" w:rsidR="00862B89" w:rsidRDefault="00862B89" w:rsidP="005225D2">
      <w:pPr>
        <w:pStyle w:val="Glava"/>
        <w:tabs>
          <w:tab w:val="clear" w:pos="4536"/>
          <w:tab w:val="clear" w:pos="9072"/>
        </w:tabs>
        <w:ind w:left="1080"/>
        <w:jc w:val="right"/>
        <w:rPr>
          <w:b/>
          <w:i w:val="0"/>
          <w:sz w:val="22"/>
          <w:szCs w:val="22"/>
        </w:rPr>
      </w:pPr>
    </w:p>
    <w:p w14:paraId="140DE308" w14:textId="77777777" w:rsidR="005A27B1" w:rsidRDefault="005A27B1" w:rsidP="005225D2">
      <w:pPr>
        <w:pStyle w:val="Glava"/>
        <w:tabs>
          <w:tab w:val="clear" w:pos="4536"/>
          <w:tab w:val="clear" w:pos="9072"/>
        </w:tabs>
        <w:ind w:left="1080"/>
        <w:jc w:val="right"/>
        <w:rPr>
          <w:b/>
          <w:i w:val="0"/>
          <w:sz w:val="22"/>
          <w:szCs w:val="22"/>
        </w:rPr>
      </w:pPr>
    </w:p>
    <w:p w14:paraId="73CB62D9" w14:textId="77777777" w:rsidR="005A27B1" w:rsidRDefault="005A27B1" w:rsidP="005225D2">
      <w:pPr>
        <w:pStyle w:val="Glava"/>
        <w:tabs>
          <w:tab w:val="clear" w:pos="4536"/>
          <w:tab w:val="clear" w:pos="9072"/>
        </w:tabs>
        <w:ind w:left="1080"/>
        <w:jc w:val="right"/>
        <w:rPr>
          <w:b/>
          <w:i w:val="0"/>
          <w:sz w:val="22"/>
          <w:szCs w:val="22"/>
        </w:rPr>
      </w:pPr>
    </w:p>
    <w:p w14:paraId="6C4C84EB" w14:textId="77777777" w:rsidR="005A27B1" w:rsidRDefault="005A27B1"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2CC998A1" w14:textId="2C4F4853" w:rsidR="005225D2" w:rsidRPr="004E3642" w:rsidRDefault="005225D2" w:rsidP="00BA3609">
      <w:pPr>
        <w:ind w:left="7080" w:firstLine="708"/>
        <w:rPr>
          <w:b/>
          <w:i w:val="0"/>
          <w:sz w:val="22"/>
          <w:szCs w:val="22"/>
        </w:rPr>
      </w:pPr>
      <w:r w:rsidRPr="004E3642">
        <w:rPr>
          <w:b/>
          <w:i w:val="0"/>
          <w:sz w:val="22"/>
          <w:szCs w:val="22"/>
        </w:rPr>
        <w:lastRenderedPageBreak/>
        <w:t xml:space="preserve">PRILOGA </w:t>
      </w:r>
      <w:r w:rsidR="003D46AC">
        <w:rPr>
          <w:b/>
          <w:i w:val="0"/>
          <w:sz w:val="22"/>
          <w:szCs w:val="22"/>
        </w:rPr>
        <w:t>2</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97B12E4"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12D75">
        <w:rPr>
          <w:b/>
          <w:i w:val="0"/>
          <w:sz w:val="22"/>
          <w:szCs w:val="22"/>
        </w:rPr>
        <w:t>Trg MDB 3- Aškerčeva 18, Izvedba obnove ulične fasade s stavbnim pohištvom in strehe s strešnimi okni na stavbi na naslovu Trg MDB 3- Aškerčeva 18 v Ljubljani</w:t>
      </w:r>
      <w:r w:rsidRPr="003F1A18">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sidRPr="00647181">
        <w:rPr>
          <w:b/>
          <w:i w:val="0"/>
          <w:sz w:val="22"/>
          <w:szCs w:val="22"/>
        </w:rPr>
        <w:t>pridobi</w:t>
      </w:r>
      <w:r>
        <w:rPr>
          <w:i w:val="0"/>
          <w:sz w:val="22"/>
          <w:szCs w:val="22"/>
        </w:rPr>
        <w:t xml:space="preserve">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375BC1F8" w14:textId="77777777" w:rsidR="00A13661" w:rsidRDefault="00A13661" w:rsidP="00FF47F1">
      <w:pPr>
        <w:pStyle w:val="Glava"/>
        <w:tabs>
          <w:tab w:val="clear" w:pos="4536"/>
          <w:tab w:val="clear" w:pos="9072"/>
        </w:tabs>
        <w:ind w:left="1080"/>
        <w:jc w:val="both"/>
        <w:rPr>
          <w:i w:val="0"/>
          <w:sz w:val="18"/>
          <w:szCs w:val="18"/>
        </w:rPr>
      </w:pPr>
    </w:p>
    <w:p w14:paraId="562D1432" w14:textId="77777777" w:rsidR="00A13661" w:rsidRDefault="00A13661" w:rsidP="00FF47F1">
      <w:pPr>
        <w:pStyle w:val="Glava"/>
        <w:tabs>
          <w:tab w:val="clear" w:pos="4536"/>
          <w:tab w:val="clear" w:pos="9072"/>
        </w:tabs>
        <w:ind w:left="1080"/>
        <w:jc w:val="both"/>
        <w:rPr>
          <w:i w:val="0"/>
          <w:sz w:val="18"/>
          <w:szCs w:val="18"/>
        </w:rPr>
      </w:pPr>
    </w:p>
    <w:p w14:paraId="1A6C987C" w14:textId="77777777" w:rsidR="00A13661" w:rsidRDefault="00A13661" w:rsidP="00FF47F1">
      <w:pPr>
        <w:pStyle w:val="Glava"/>
        <w:tabs>
          <w:tab w:val="clear" w:pos="4536"/>
          <w:tab w:val="clear" w:pos="9072"/>
        </w:tabs>
        <w:ind w:left="1080"/>
        <w:jc w:val="both"/>
        <w:rPr>
          <w:i w:val="0"/>
          <w:sz w:val="18"/>
          <w:szCs w:val="18"/>
        </w:rPr>
      </w:pPr>
    </w:p>
    <w:p w14:paraId="53228A1D" w14:textId="77777777" w:rsidR="00A13661" w:rsidRDefault="00A13661" w:rsidP="00FF47F1">
      <w:pPr>
        <w:pStyle w:val="Glava"/>
        <w:tabs>
          <w:tab w:val="clear" w:pos="4536"/>
          <w:tab w:val="clear" w:pos="9072"/>
        </w:tabs>
        <w:ind w:left="1080"/>
        <w:jc w:val="both"/>
        <w:rPr>
          <w:i w:val="0"/>
          <w:sz w:val="18"/>
          <w:szCs w:val="18"/>
        </w:rPr>
      </w:pPr>
    </w:p>
    <w:p w14:paraId="6F1955CC" w14:textId="77777777" w:rsidR="00A13661" w:rsidRDefault="00A13661" w:rsidP="00FF47F1">
      <w:pPr>
        <w:pStyle w:val="Glava"/>
        <w:tabs>
          <w:tab w:val="clear" w:pos="4536"/>
          <w:tab w:val="clear" w:pos="9072"/>
        </w:tabs>
        <w:ind w:left="1080"/>
        <w:jc w:val="both"/>
        <w:rPr>
          <w:i w:val="0"/>
          <w:sz w:val="18"/>
          <w:szCs w:val="18"/>
        </w:rPr>
      </w:pPr>
    </w:p>
    <w:p w14:paraId="39FD5617" w14:textId="77777777" w:rsidR="00A13661" w:rsidRDefault="00A13661" w:rsidP="00FF47F1">
      <w:pPr>
        <w:pStyle w:val="Glava"/>
        <w:tabs>
          <w:tab w:val="clear" w:pos="4536"/>
          <w:tab w:val="clear" w:pos="9072"/>
        </w:tabs>
        <w:ind w:left="1080"/>
        <w:jc w:val="both"/>
        <w:rPr>
          <w:i w:val="0"/>
          <w:sz w:val="18"/>
          <w:szCs w:val="18"/>
        </w:rPr>
      </w:pPr>
    </w:p>
    <w:p w14:paraId="46DC883F" w14:textId="77777777" w:rsidR="00A13661" w:rsidRPr="00EE738D" w:rsidRDefault="00A13661" w:rsidP="00FF47F1">
      <w:pPr>
        <w:pStyle w:val="Glava"/>
        <w:tabs>
          <w:tab w:val="clear" w:pos="4536"/>
          <w:tab w:val="clear" w:pos="9072"/>
        </w:tabs>
        <w:ind w:left="1080"/>
        <w:jc w:val="both"/>
        <w:rPr>
          <w:i w:val="0"/>
          <w:sz w:val="18"/>
          <w:szCs w:val="18"/>
        </w:rPr>
      </w:pPr>
    </w:p>
    <w:p w14:paraId="04594755" w14:textId="77777777" w:rsidR="00C977BC" w:rsidRDefault="00C977BC" w:rsidP="00C32572">
      <w:pPr>
        <w:pStyle w:val="Glava"/>
        <w:tabs>
          <w:tab w:val="clear" w:pos="4536"/>
          <w:tab w:val="clear" w:pos="9072"/>
        </w:tabs>
        <w:rPr>
          <w:b/>
          <w:i w:val="0"/>
          <w:sz w:val="22"/>
          <w:szCs w:val="22"/>
        </w:rPr>
      </w:pPr>
    </w:p>
    <w:p w14:paraId="2C6D0825" w14:textId="765815F5"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3D46AC">
        <w:rPr>
          <w:b/>
          <w:i w:val="0"/>
          <w:sz w:val="22"/>
          <w:szCs w:val="22"/>
        </w:rPr>
        <w:t>3</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2D4BEB9"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8A1066">
        <w:rPr>
          <w:b/>
          <w:i w:val="0"/>
          <w:sz w:val="22"/>
          <w:szCs w:val="22"/>
        </w:rPr>
        <w:t>Trg MDB 3- Aškerčeva 18, Izvedba obnove ulične fasade s stavbnim pohištvom in strehe s strešnimi okni na stavbi na naslovu Trg MDB 3 – Aškerčeva 18 v Ljubljani</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2C5064">
        <w:trPr>
          <w:trHeight w:val="70"/>
        </w:trPr>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08C3F00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D46AC">
        <w:rPr>
          <w:b/>
          <w:i w:val="0"/>
          <w:sz w:val="22"/>
          <w:szCs w:val="22"/>
        </w:rPr>
        <w:t>4</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5B5F5CC2" w:rsidR="00AE2E89" w:rsidRPr="003119F6" w:rsidRDefault="00D439D5" w:rsidP="006F7EB4">
      <w:pPr>
        <w:ind w:left="1080"/>
        <w:jc w:val="both"/>
        <w:rPr>
          <w:i w:val="0"/>
          <w:sz w:val="22"/>
          <w:szCs w:val="22"/>
        </w:rPr>
      </w:pPr>
      <w:r w:rsidRPr="00B32803">
        <w:rPr>
          <w:i w:val="0"/>
          <w:sz w:val="22"/>
          <w:szCs w:val="22"/>
        </w:rPr>
        <w:t xml:space="preserve">Gospodarski subjekt, mora v ponudbi izkazati, da je v </w:t>
      </w:r>
      <w:r w:rsidR="00EB4A62">
        <w:rPr>
          <w:bCs/>
          <w:i w:val="0"/>
          <w:sz w:val="22"/>
          <w:szCs w:val="22"/>
        </w:rPr>
        <w:t xml:space="preserve">obdobju  zadnjih petih let pred oddajo ponudbe </w:t>
      </w:r>
      <w:r w:rsidRPr="00B32803">
        <w:rPr>
          <w:rFonts w:eastAsia="Calibri"/>
          <w:bCs/>
          <w:i w:val="0"/>
          <w:sz w:val="22"/>
          <w:szCs w:val="22"/>
          <w:lang w:eastAsia="en-US"/>
        </w:rPr>
        <w:t>uspešno izvedel vsaj dva istovrstna posla (kot je predmet tega naročila) – t</w:t>
      </w:r>
      <w:r w:rsidRPr="003119F6">
        <w:rPr>
          <w:rFonts w:eastAsia="Calibri"/>
          <w:bCs/>
          <w:i w:val="0"/>
          <w:sz w:val="22"/>
          <w:szCs w:val="22"/>
          <w:lang w:eastAsia="en-US"/>
        </w:rPr>
        <w:t xml:space="preserve">.j. </w:t>
      </w:r>
      <w:r w:rsidR="00CD77FB" w:rsidRPr="003119F6">
        <w:rPr>
          <w:b/>
          <w:i w:val="0"/>
          <w:sz w:val="22"/>
          <w:szCs w:val="22"/>
        </w:rPr>
        <w:t>obnova strehe na stavbah s statusom kulturnega spomenika ali kulturne</w:t>
      </w:r>
      <w:r w:rsidRPr="003119F6">
        <w:rPr>
          <w:i w:val="0"/>
          <w:sz w:val="22"/>
          <w:szCs w:val="22"/>
        </w:rPr>
        <w:t>, pri čemer je vrednost del za p</w:t>
      </w:r>
      <w:r w:rsidR="00B578DB" w:rsidRPr="003119F6">
        <w:rPr>
          <w:i w:val="0"/>
          <w:sz w:val="22"/>
          <w:szCs w:val="22"/>
        </w:rPr>
        <w:t xml:space="preserve">osamezni posel znašala najmanj </w:t>
      </w:r>
      <w:r w:rsidR="009D7990">
        <w:rPr>
          <w:i w:val="0"/>
          <w:sz w:val="22"/>
          <w:szCs w:val="22"/>
        </w:rPr>
        <w:t xml:space="preserve">90.000,00 </w:t>
      </w:r>
      <w:r w:rsidRPr="003119F6">
        <w:rPr>
          <w:i w:val="0"/>
          <w:sz w:val="22"/>
          <w:szCs w:val="22"/>
        </w:rPr>
        <w:t>EUR brez DDV.</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7E39B33D" w14:textId="77777777" w:rsidR="00C255A5" w:rsidRDefault="00C255A5" w:rsidP="00FE3CF1">
      <w:pPr>
        <w:pStyle w:val="Glava"/>
        <w:tabs>
          <w:tab w:val="clear" w:pos="4536"/>
          <w:tab w:val="clear" w:pos="9072"/>
        </w:tabs>
        <w:ind w:left="1080"/>
        <w:jc w:val="both"/>
        <w:rPr>
          <w:i w:val="0"/>
          <w:sz w:val="22"/>
          <w:szCs w:val="22"/>
        </w:rPr>
      </w:pPr>
    </w:p>
    <w:p w14:paraId="27A78C10" w14:textId="5547D73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7A6CB7F2"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D46AC">
        <w:rPr>
          <w:b/>
          <w:i w:val="0"/>
          <w:sz w:val="22"/>
          <w:szCs w:val="22"/>
        </w:rPr>
        <w:t>5</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6CE79B8A"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0DD12547" w:rsidR="001F1894" w:rsidRPr="001F1894" w:rsidRDefault="000B18E0" w:rsidP="00ED0823">
      <w:pPr>
        <w:jc w:val="right"/>
        <w:rPr>
          <w:b/>
          <w:i w:val="0"/>
          <w:sz w:val="22"/>
          <w:szCs w:val="22"/>
        </w:rPr>
      </w:pPr>
      <w:r>
        <w:rPr>
          <w:b/>
          <w:i w:val="0"/>
          <w:sz w:val="22"/>
          <w:szCs w:val="22"/>
        </w:rPr>
        <w:lastRenderedPageBreak/>
        <w:t xml:space="preserve">PRILOGA </w:t>
      </w:r>
      <w:r w:rsidR="003D46AC">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B8E928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D70A6">
        <w:rPr>
          <w:b/>
          <w:i w:val="0"/>
          <w:sz w:val="22"/>
          <w:szCs w:val="22"/>
        </w:rPr>
        <w:t>Trg MDB 3- Aškerčeva 18, Izvedba obnove ulične fasade s stavbnim pohištvom in strehe s strešnimi okni na stavbi na naslovu Trg MDB 3- Aškerčeva 18 v Ljubljani</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6873" w:type="dxa"/>
        <w:tblInd w:w="1188" w:type="dxa"/>
        <w:tblLook w:val="01E0" w:firstRow="1" w:lastRow="1" w:firstColumn="1" w:lastColumn="1" w:noHBand="0" w:noVBand="0"/>
      </w:tblPr>
      <w:tblGrid>
        <w:gridCol w:w="1528"/>
        <w:gridCol w:w="2257"/>
        <w:gridCol w:w="805"/>
        <w:gridCol w:w="2283"/>
      </w:tblGrid>
      <w:tr w:rsidR="0029615E" w:rsidRPr="00994C93" w14:paraId="559F08F4" w14:textId="77777777" w:rsidTr="0029615E">
        <w:tc>
          <w:tcPr>
            <w:tcW w:w="1528" w:type="dxa"/>
          </w:tcPr>
          <w:p w14:paraId="1D0CBABC" w14:textId="77777777" w:rsidR="0029615E" w:rsidRPr="00994C93" w:rsidRDefault="0029615E"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29615E" w:rsidRPr="00994C93" w:rsidRDefault="0029615E" w:rsidP="000A55F3">
            <w:pPr>
              <w:pStyle w:val="Glava"/>
              <w:tabs>
                <w:tab w:val="clear" w:pos="4536"/>
                <w:tab w:val="clear" w:pos="9072"/>
              </w:tabs>
              <w:jc w:val="both"/>
              <w:rPr>
                <w:i w:val="0"/>
                <w:sz w:val="22"/>
                <w:szCs w:val="22"/>
              </w:rPr>
            </w:pPr>
          </w:p>
        </w:tc>
        <w:tc>
          <w:tcPr>
            <w:tcW w:w="805" w:type="dxa"/>
          </w:tcPr>
          <w:p w14:paraId="07086C9A" w14:textId="77777777" w:rsidR="0029615E" w:rsidRPr="00994C93" w:rsidRDefault="0029615E" w:rsidP="000A55F3">
            <w:pPr>
              <w:pStyle w:val="Glava"/>
              <w:tabs>
                <w:tab w:val="clear" w:pos="4536"/>
                <w:tab w:val="clear" w:pos="9072"/>
              </w:tabs>
              <w:jc w:val="both"/>
              <w:rPr>
                <w:i w:val="0"/>
                <w:sz w:val="22"/>
                <w:szCs w:val="22"/>
              </w:rPr>
            </w:pPr>
          </w:p>
        </w:tc>
        <w:tc>
          <w:tcPr>
            <w:tcW w:w="2283" w:type="dxa"/>
            <w:tcBorders>
              <w:bottom w:val="single" w:sz="4" w:space="0" w:color="auto"/>
            </w:tcBorders>
          </w:tcPr>
          <w:p w14:paraId="1860D383" w14:textId="77777777" w:rsidR="0029615E" w:rsidRPr="00994C93" w:rsidRDefault="0029615E" w:rsidP="000A55F3">
            <w:pPr>
              <w:pStyle w:val="Glava"/>
              <w:tabs>
                <w:tab w:val="clear" w:pos="4536"/>
                <w:tab w:val="clear" w:pos="9072"/>
              </w:tabs>
              <w:jc w:val="both"/>
              <w:rPr>
                <w:i w:val="0"/>
                <w:sz w:val="22"/>
                <w:szCs w:val="22"/>
              </w:rPr>
            </w:pPr>
          </w:p>
        </w:tc>
      </w:tr>
      <w:tr w:rsidR="0029615E" w:rsidRPr="00994C93" w14:paraId="67F07057" w14:textId="77777777" w:rsidTr="0029615E">
        <w:trPr>
          <w:gridAfter w:val="1"/>
          <w:wAfter w:w="2283" w:type="dxa"/>
        </w:trPr>
        <w:tc>
          <w:tcPr>
            <w:tcW w:w="1528" w:type="dxa"/>
          </w:tcPr>
          <w:p w14:paraId="5127539A" w14:textId="77777777" w:rsidR="0029615E" w:rsidRPr="00994C93" w:rsidRDefault="0029615E"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29615E" w:rsidRPr="00994C93" w:rsidRDefault="0029615E" w:rsidP="000A55F3">
            <w:pPr>
              <w:pStyle w:val="Glava"/>
              <w:tabs>
                <w:tab w:val="clear" w:pos="4536"/>
                <w:tab w:val="clear" w:pos="9072"/>
              </w:tabs>
              <w:jc w:val="both"/>
              <w:rPr>
                <w:i w:val="0"/>
                <w:sz w:val="16"/>
                <w:szCs w:val="16"/>
              </w:rPr>
            </w:pPr>
          </w:p>
        </w:tc>
        <w:tc>
          <w:tcPr>
            <w:tcW w:w="805" w:type="dxa"/>
          </w:tcPr>
          <w:p w14:paraId="7C7E52CE" w14:textId="77777777" w:rsidR="0029615E" w:rsidRPr="00994C93" w:rsidRDefault="0029615E" w:rsidP="000A55F3">
            <w:pPr>
              <w:pStyle w:val="Glava"/>
              <w:tabs>
                <w:tab w:val="clear" w:pos="4536"/>
                <w:tab w:val="clear" w:pos="9072"/>
              </w:tabs>
              <w:jc w:val="both"/>
              <w:rPr>
                <w:i w:val="0"/>
                <w:sz w:val="16"/>
                <w:szCs w:val="16"/>
              </w:rPr>
            </w:pPr>
          </w:p>
        </w:tc>
      </w:tr>
      <w:tr w:rsidR="0029615E" w:rsidRPr="00994C93" w14:paraId="35F8CAB4" w14:textId="77777777" w:rsidTr="0029615E">
        <w:trPr>
          <w:gridAfter w:val="1"/>
          <w:wAfter w:w="2283" w:type="dxa"/>
        </w:trPr>
        <w:tc>
          <w:tcPr>
            <w:tcW w:w="1528" w:type="dxa"/>
          </w:tcPr>
          <w:p w14:paraId="0E12B278" w14:textId="77777777" w:rsidR="0029615E" w:rsidRPr="00994C93" w:rsidRDefault="0029615E" w:rsidP="000A55F3">
            <w:pPr>
              <w:pStyle w:val="Glava"/>
              <w:tabs>
                <w:tab w:val="clear" w:pos="4536"/>
                <w:tab w:val="clear" w:pos="9072"/>
              </w:tabs>
              <w:jc w:val="both"/>
              <w:rPr>
                <w:i w:val="0"/>
                <w:sz w:val="22"/>
                <w:szCs w:val="22"/>
              </w:rPr>
            </w:pPr>
          </w:p>
        </w:tc>
        <w:tc>
          <w:tcPr>
            <w:tcW w:w="2257" w:type="dxa"/>
          </w:tcPr>
          <w:p w14:paraId="7E55588B" w14:textId="77777777" w:rsidR="0029615E" w:rsidRPr="00994C93" w:rsidRDefault="0029615E" w:rsidP="000A55F3">
            <w:pPr>
              <w:pStyle w:val="Glava"/>
              <w:tabs>
                <w:tab w:val="clear" w:pos="4536"/>
                <w:tab w:val="clear" w:pos="9072"/>
              </w:tabs>
              <w:jc w:val="both"/>
              <w:rPr>
                <w:i w:val="0"/>
                <w:sz w:val="22"/>
                <w:szCs w:val="22"/>
              </w:rPr>
            </w:pPr>
          </w:p>
        </w:tc>
        <w:tc>
          <w:tcPr>
            <w:tcW w:w="805" w:type="dxa"/>
          </w:tcPr>
          <w:p w14:paraId="2B32BA1E" w14:textId="77777777" w:rsidR="0029615E" w:rsidRPr="00994C93" w:rsidRDefault="0029615E"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223BC653" w14:textId="77777777" w:rsidR="00B652AC" w:rsidRDefault="00B652AC" w:rsidP="00C32572">
      <w:pPr>
        <w:rPr>
          <w:i w:val="0"/>
          <w:sz w:val="22"/>
          <w:szCs w:val="22"/>
        </w:rPr>
      </w:pPr>
    </w:p>
    <w:p w14:paraId="3384537A" w14:textId="210A7A19" w:rsidR="006761A9" w:rsidRPr="00FB2342" w:rsidRDefault="00FB2342" w:rsidP="00FB2342">
      <w:pPr>
        <w:ind w:left="1080"/>
        <w:jc w:val="right"/>
        <w:rPr>
          <w:b/>
          <w:i w:val="0"/>
          <w:sz w:val="22"/>
          <w:szCs w:val="22"/>
        </w:rPr>
      </w:pPr>
      <w:r w:rsidRPr="00FB2342">
        <w:rPr>
          <w:b/>
          <w:i w:val="0"/>
          <w:sz w:val="22"/>
          <w:szCs w:val="22"/>
        </w:rPr>
        <w:t>PRILOGA</w:t>
      </w:r>
      <w:r w:rsidR="003D46AC">
        <w:rPr>
          <w:b/>
          <w:i w:val="0"/>
          <w:sz w:val="22"/>
          <w:szCs w:val="22"/>
        </w:rPr>
        <w:t xml:space="preserve"> 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0BFE6C4F"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93E29">
        <w:rPr>
          <w:b/>
          <w:i w:val="0"/>
          <w:sz w:val="22"/>
          <w:szCs w:val="22"/>
        </w:rPr>
        <w:tab/>
      </w:r>
      <w:r w:rsidR="009E21D6">
        <w:rPr>
          <w:b/>
          <w:i w:val="0"/>
          <w:sz w:val="22"/>
          <w:szCs w:val="22"/>
        </w:rPr>
        <w:t>Trg MDB 3 – Aškerčeva 18, Izvedba obnove ulične fasade s stavbnim pohištvom in strehe s strešnimi okni na stavbi na naslovu Trg MDB 3 – Aškerčeva 18 v Ljubljani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75D42490" w:rsidR="00FF47F1" w:rsidRPr="001F1894" w:rsidRDefault="00FF47F1" w:rsidP="00FF47F1">
      <w:pPr>
        <w:jc w:val="right"/>
        <w:rPr>
          <w:b/>
          <w:i w:val="0"/>
          <w:sz w:val="22"/>
          <w:szCs w:val="22"/>
        </w:rPr>
      </w:pPr>
      <w:r>
        <w:rPr>
          <w:b/>
          <w:i w:val="0"/>
          <w:sz w:val="22"/>
          <w:szCs w:val="22"/>
        </w:rPr>
        <w:lastRenderedPageBreak/>
        <w:t>PRILOGA</w:t>
      </w:r>
      <w:r w:rsidR="003D46AC">
        <w:rPr>
          <w:b/>
          <w:i w:val="0"/>
          <w:sz w:val="22"/>
          <w:szCs w:val="22"/>
        </w:rPr>
        <w:t xml:space="preserve"> </w:t>
      </w:r>
      <w:r>
        <w:rPr>
          <w:b/>
          <w:i w:val="0"/>
          <w:sz w:val="22"/>
          <w:szCs w:val="22"/>
        </w:rPr>
        <w:t xml:space="preserve"> </w:t>
      </w:r>
      <w:r w:rsidR="00AC6803">
        <w:rPr>
          <w:b/>
          <w:i w:val="0"/>
          <w:sz w:val="22"/>
          <w:szCs w:val="22"/>
        </w:rPr>
        <w:t>8</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24797AF0" w:rsidR="001F1894" w:rsidRPr="001F1894" w:rsidRDefault="004E3642" w:rsidP="001F1894">
      <w:pPr>
        <w:jc w:val="right"/>
        <w:rPr>
          <w:b/>
          <w:i w:val="0"/>
          <w:sz w:val="22"/>
          <w:szCs w:val="22"/>
        </w:rPr>
      </w:pPr>
      <w:r>
        <w:rPr>
          <w:b/>
          <w:i w:val="0"/>
          <w:sz w:val="22"/>
          <w:szCs w:val="22"/>
        </w:rPr>
        <w:lastRenderedPageBreak/>
        <w:t xml:space="preserve">PRILOGA </w:t>
      </w:r>
      <w:r w:rsidR="00AC6803">
        <w:rPr>
          <w:b/>
          <w:i w:val="0"/>
          <w:sz w:val="22"/>
          <w:szCs w:val="22"/>
        </w:rPr>
        <w:t>9</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2D53A1EE" w:rsidR="001F1894" w:rsidRPr="001D12C3" w:rsidRDefault="00F1288B" w:rsidP="00D94FDD">
      <w:pPr>
        <w:numPr>
          <w:ilvl w:val="0"/>
          <w:numId w:val="8"/>
        </w:numPr>
        <w:jc w:val="both"/>
        <w:rPr>
          <w:i w:val="0"/>
          <w:sz w:val="22"/>
          <w:szCs w:val="22"/>
        </w:rPr>
      </w:pPr>
      <w:r>
        <w:rPr>
          <w:i w:val="0"/>
          <w:sz w:val="22"/>
          <w:szCs w:val="22"/>
        </w:rPr>
        <w:t xml:space="preserve">v razdelku »Sodelujoči« je potrebno navesti vse gospodarske subjekte, ki nastopajo v skupni ponudbi </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1A78EB68"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w:t>
            </w:r>
          </w:p>
          <w:p w14:paraId="07DB3111" w14:textId="1D462342"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w:t>
            </w:r>
          </w:p>
          <w:p w14:paraId="6D5BBFE2" w14:textId="1BF4371E"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C244F14"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p>
          <w:p w14:paraId="13EC8C03" w14:textId="13E67B84"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w:t>
            </w:r>
          </w:p>
          <w:p w14:paraId="3363249F" w14:textId="512FACD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w:t>
            </w:r>
          </w:p>
          <w:p w14:paraId="43286B34" w14:textId="64D699DE"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1A37325" w14:textId="1A177DB3" w:rsidR="00CD77FB" w:rsidRPr="005A0748" w:rsidRDefault="00731C48" w:rsidP="00CD77FB">
      <w:pPr>
        <w:numPr>
          <w:ilvl w:val="0"/>
          <w:numId w:val="9"/>
        </w:numPr>
        <w:rPr>
          <w:i w:val="0"/>
          <w:sz w:val="22"/>
          <w:szCs w:val="22"/>
        </w:rPr>
      </w:pPr>
      <w:r>
        <w:rPr>
          <w:i w:val="0"/>
          <w:sz w:val="22"/>
          <w:szCs w:val="22"/>
        </w:rPr>
        <w:t xml:space="preserve">Popis del </w:t>
      </w:r>
    </w:p>
    <w:p w14:paraId="56854694" w14:textId="6C9CEF84" w:rsidR="00CD77FB" w:rsidRPr="00CC2EF3" w:rsidRDefault="00CD77FB" w:rsidP="00CD77FB">
      <w:pPr>
        <w:numPr>
          <w:ilvl w:val="0"/>
          <w:numId w:val="9"/>
        </w:numPr>
        <w:rPr>
          <w:i w:val="0"/>
          <w:sz w:val="22"/>
          <w:szCs w:val="22"/>
        </w:rPr>
      </w:pPr>
      <w:r w:rsidRPr="00272D5C">
        <w:rPr>
          <w:rFonts w:eastAsia="Calibri"/>
          <w:i w:val="0"/>
          <w:sz w:val="22"/>
          <w:szCs w:val="22"/>
          <w:lang w:eastAsia="en-US"/>
        </w:rPr>
        <w:t xml:space="preserve">Kulturno varstveni pogoji ZVKDS, OE Ljubljana </w:t>
      </w:r>
      <w:r w:rsidRPr="00CC2EF3">
        <w:rPr>
          <w:rFonts w:eastAsia="Calibri"/>
          <w:i w:val="0"/>
          <w:sz w:val="22"/>
          <w:szCs w:val="22"/>
          <w:lang w:eastAsia="en-US"/>
        </w:rPr>
        <w:t xml:space="preserve">št. </w:t>
      </w:r>
      <w:r w:rsidR="001C3635">
        <w:rPr>
          <w:rFonts w:eastAsia="Calibri"/>
          <w:i w:val="0"/>
          <w:sz w:val="22"/>
          <w:szCs w:val="22"/>
          <w:lang w:eastAsia="en-US"/>
        </w:rPr>
        <w:t>35102-1329/2018  z dne 19.1. 2018</w:t>
      </w:r>
      <w:r w:rsidR="00B71EA5" w:rsidRPr="00CC2EF3">
        <w:rPr>
          <w:rFonts w:eastAsia="Calibri"/>
          <w:i w:val="0"/>
          <w:sz w:val="22"/>
          <w:szCs w:val="22"/>
          <w:lang w:eastAsia="en-US"/>
        </w:rPr>
        <w:t xml:space="preserve"> </w:t>
      </w:r>
      <w:r w:rsidR="006C3E8A" w:rsidRPr="00CC2EF3">
        <w:rPr>
          <w:rFonts w:eastAsia="Calibri"/>
          <w:i w:val="0"/>
          <w:sz w:val="22"/>
          <w:szCs w:val="22"/>
          <w:lang w:eastAsia="en-US"/>
        </w:rPr>
        <w:t xml:space="preserve"> </w:t>
      </w:r>
      <w:r w:rsidRPr="00CC2EF3">
        <w:rPr>
          <w:rFonts w:eastAsia="Calibri"/>
          <w:i w:val="0"/>
          <w:sz w:val="22"/>
          <w:szCs w:val="22"/>
          <w:lang w:eastAsia="en-US"/>
        </w:rPr>
        <w:t xml:space="preserve">in </w:t>
      </w:r>
    </w:p>
    <w:p w14:paraId="31954F3C" w14:textId="5C9F495C" w:rsidR="00787C83" w:rsidRPr="00CC2EF3" w:rsidRDefault="00CD77FB" w:rsidP="000F6CF9">
      <w:pPr>
        <w:numPr>
          <w:ilvl w:val="0"/>
          <w:numId w:val="9"/>
        </w:numPr>
        <w:rPr>
          <w:i w:val="0"/>
          <w:sz w:val="22"/>
          <w:szCs w:val="22"/>
        </w:rPr>
      </w:pPr>
      <w:r w:rsidRPr="00CC2EF3">
        <w:rPr>
          <w:rFonts w:eastAsia="Calibri"/>
          <w:i w:val="0"/>
          <w:sz w:val="22"/>
          <w:szCs w:val="22"/>
          <w:lang w:eastAsia="en-US"/>
        </w:rPr>
        <w:t xml:space="preserve">Kulturno varstveno soglasje ZVKDS, OE Ljubljana, št. </w:t>
      </w:r>
      <w:r w:rsidR="002A7740">
        <w:rPr>
          <w:rFonts w:eastAsia="Calibri"/>
          <w:i w:val="0"/>
          <w:sz w:val="22"/>
          <w:szCs w:val="22"/>
          <w:lang w:eastAsia="en-US"/>
        </w:rPr>
        <w:t>35102-1329/2017-4  z dne 28.2. 2018</w:t>
      </w:r>
    </w:p>
    <w:p w14:paraId="6811AC60" w14:textId="207D92DD" w:rsidR="003B1634" w:rsidRPr="00CC2EF3" w:rsidRDefault="00245E86" w:rsidP="00D94FDD">
      <w:pPr>
        <w:numPr>
          <w:ilvl w:val="0"/>
          <w:numId w:val="9"/>
        </w:numPr>
        <w:rPr>
          <w:i w:val="0"/>
          <w:sz w:val="22"/>
          <w:szCs w:val="22"/>
        </w:rPr>
      </w:pPr>
      <w:r w:rsidRPr="00CC2EF3">
        <w:rPr>
          <w:i w:val="0"/>
          <w:sz w:val="22"/>
          <w:szCs w:val="22"/>
        </w:rPr>
        <w:t xml:space="preserve">Vzorec </w:t>
      </w:r>
      <w:r w:rsidR="00ED0823" w:rsidRPr="00CC2EF3">
        <w:rPr>
          <w:i w:val="0"/>
          <w:sz w:val="22"/>
          <w:szCs w:val="22"/>
        </w:rPr>
        <w:t>pogodbe</w:t>
      </w:r>
      <w:r w:rsidRPr="00CC2EF3">
        <w:rPr>
          <w:i w:val="0"/>
          <w:sz w:val="22"/>
          <w:szCs w:val="22"/>
        </w:rPr>
        <w:t xml:space="preserve"> (priloga </w:t>
      </w:r>
      <w:r w:rsidR="00787C83" w:rsidRPr="00CC2EF3">
        <w:rPr>
          <w:i w:val="0"/>
          <w:sz w:val="22"/>
          <w:szCs w:val="22"/>
        </w:rPr>
        <w:t>B</w:t>
      </w:r>
      <w:r w:rsidRPr="00CC2EF3">
        <w:rPr>
          <w:i w:val="0"/>
          <w:sz w:val="22"/>
          <w:szCs w:val="22"/>
        </w:rPr>
        <w:t>)</w:t>
      </w:r>
    </w:p>
    <w:p w14:paraId="090ED21E" w14:textId="7D21CD6D" w:rsidR="003B1634" w:rsidRPr="0079325B" w:rsidRDefault="003B1634" w:rsidP="00D94FDD">
      <w:pPr>
        <w:numPr>
          <w:ilvl w:val="0"/>
          <w:numId w:val="9"/>
        </w:numPr>
        <w:rPr>
          <w:i w:val="0"/>
          <w:sz w:val="22"/>
          <w:szCs w:val="22"/>
        </w:rPr>
      </w:pPr>
      <w:r w:rsidRPr="0079325B">
        <w:rPr>
          <w:i w:val="0"/>
          <w:sz w:val="22"/>
          <w:szCs w:val="22"/>
        </w:rPr>
        <w:t xml:space="preserve">Označba </w:t>
      </w:r>
      <w:r w:rsidR="00D47E8A">
        <w:rPr>
          <w:i w:val="0"/>
          <w:sz w:val="22"/>
          <w:szCs w:val="22"/>
        </w:rPr>
        <w:t xml:space="preserve"> finančno zavarovanje za resnost ponudbe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Default="00245E86" w:rsidP="00D00D74">
      <w:pPr>
        <w:pStyle w:val="Glava"/>
        <w:tabs>
          <w:tab w:val="clear" w:pos="4536"/>
          <w:tab w:val="clear" w:pos="9072"/>
        </w:tabs>
        <w:jc w:val="both"/>
        <w:rPr>
          <w:i w:val="0"/>
          <w:sz w:val="22"/>
          <w:szCs w:val="22"/>
        </w:rPr>
      </w:pPr>
    </w:p>
    <w:p w14:paraId="4409BF30" w14:textId="77777777" w:rsidR="000B4A30" w:rsidRDefault="000B4A30" w:rsidP="00D00D74">
      <w:pPr>
        <w:pStyle w:val="Glava"/>
        <w:tabs>
          <w:tab w:val="clear" w:pos="4536"/>
          <w:tab w:val="clear" w:pos="9072"/>
        </w:tabs>
        <w:jc w:val="both"/>
        <w:rPr>
          <w:i w:val="0"/>
          <w:sz w:val="22"/>
          <w:szCs w:val="22"/>
        </w:rPr>
      </w:pPr>
    </w:p>
    <w:p w14:paraId="44F86DE7" w14:textId="77777777" w:rsidR="000B4A30" w:rsidRDefault="000B4A30" w:rsidP="00D00D74">
      <w:pPr>
        <w:pStyle w:val="Glava"/>
        <w:tabs>
          <w:tab w:val="clear" w:pos="4536"/>
          <w:tab w:val="clear" w:pos="9072"/>
        </w:tabs>
        <w:jc w:val="both"/>
        <w:rPr>
          <w:i w:val="0"/>
          <w:sz w:val="22"/>
          <w:szCs w:val="22"/>
        </w:rPr>
      </w:pPr>
    </w:p>
    <w:p w14:paraId="099D0C1D" w14:textId="77777777" w:rsidR="000B4A30" w:rsidRDefault="000B4A30" w:rsidP="00D00D74">
      <w:pPr>
        <w:pStyle w:val="Glava"/>
        <w:tabs>
          <w:tab w:val="clear" w:pos="4536"/>
          <w:tab w:val="clear" w:pos="9072"/>
        </w:tabs>
        <w:jc w:val="both"/>
        <w:rPr>
          <w:i w:val="0"/>
          <w:sz w:val="22"/>
          <w:szCs w:val="22"/>
        </w:rPr>
      </w:pPr>
    </w:p>
    <w:p w14:paraId="68E67C2A" w14:textId="77777777" w:rsidR="000B4A30" w:rsidRDefault="000B4A30" w:rsidP="00D00D74">
      <w:pPr>
        <w:pStyle w:val="Glava"/>
        <w:tabs>
          <w:tab w:val="clear" w:pos="4536"/>
          <w:tab w:val="clear" w:pos="9072"/>
        </w:tabs>
        <w:jc w:val="both"/>
        <w:rPr>
          <w:i w:val="0"/>
          <w:sz w:val="22"/>
          <w:szCs w:val="22"/>
        </w:rPr>
      </w:pPr>
    </w:p>
    <w:p w14:paraId="6D3649F8" w14:textId="77777777" w:rsidR="000B4A30" w:rsidRDefault="000B4A30" w:rsidP="00D00D74">
      <w:pPr>
        <w:pStyle w:val="Glava"/>
        <w:tabs>
          <w:tab w:val="clear" w:pos="4536"/>
          <w:tab w:val="clear" w:pos="9072"/>
        </w:tabs>
        <w:jc w:val="both"/>
        <w:rPr>
          <w:i w:val="0"/>
          <w:sz w:val="22"/>
          <w:szCs w:val="22"/>
        </w:rPr>
      </w:pPr>
    </w:p>
    <w:p w14:paraId="56C0B2D1" w14:textId="77777777" w:rsidR="000B4A30" w:rsidRDefault="000B4A30" w:rsidP="00D00D74">
      <w:pPr>
        <w:pStyle w:val="Glava"/>
        <w:tabs>
          <w:tab w:val="clear" w:pos="4536"/>
          <w:tab w:val="clear" w:pos="9072"/>
        </w:tabs>
        <w:jc w:val="both"/>
        <w:rPr>
          <w:i w:val="0"/>
          <w:sz w:val="22"/>
          <w:szCs w:val="22"/>
        </w:rPr>
      </w:pPr>
    </w:p>
    <w:p w14:paraId="3998E25A" w14:textId="77777777" w:rsidR="000B4A30" w:rsidRDefault="000B4A30" w:rsidP="00D00D74">
      <w:pPr>
        <w:pStyle w:val="Glava"/>
        <w:tabs>
          <w:tab w:val="clear" w:pos="4536"/>
          <w:tab w:val="clear" w:pos="9072"/>
        </w:tabs>
        <w:jc w:val="both"/>
        <w:rPr>
          <w:i w:val="0"/>
          <w:sz w:val="22"/>
          <w:szCs w:val="22"/>
        </w:rPr>
      </w:pPr>
    </w:p>
    <w:p w14:paraId="39307C26" w14:textId="77777777" w:rsidR="000B4A30" w:rsidRDefault="000B4A30" w:rsidP="00D00D74">
      <w:pPr>
        <w:pStyle w:val="Glava"/>
        <w:tabs>
          <w:tab w:val="clear" w:pos="4536"/>
          <w:tab w:val="clear" w:pos="9072"/>
        </w:tabs>
        <w:jc w:val="both"/>
        <w:rPr>
          <w:i w:val="0"/>
          <w:sz w:val="22"/>
          <w:szCs w:val="22"/>
        </w:rPr>
      </w:pPr>
    </w:p>
    <w:p w14:paraId="14179566" w14:textId="77777777" w:rsidR="000B4A30" w:rsidRDefault="000B4A30" w:rsidP="00D00D74">
      <w:pPr>
        <w:pStyle w:val="Glava"/>
        <w:tabs>
          <w:tab w:val="clear" w:pos="4536"/>
          <w:tab w:val="clear" w:pos="9072"/>
        </w:tabs>
        <w:jc w:val="both"/>
        <w:rPr>
          <w:i w:val="0"/>
          <w:sz w:val="22"/>
          <w:szCs w:val="22"/>
        </w:rPr>
      </w:pPr>
    </w:p>
    <w:p w14:paraId="67CB2A7E" w14:textId="77777777" w:rsidR="000B4A30" w:rsidRDefault="000B4A30" w:rsidP="00D00D74">
      <w:pPr>
        <w:pStyle w:val="Glava"/>
        <w:tabs>
          <w:tab w:val="clear" w:pos="4536"/>
          <w:tab w:val="clear" w:pos="9072"/>
        </w:tabs>
        <w:jc w:val="both"/>
        <w:rPr>
          <w:i w:val="0"/>
          <w:sz w:val="22"/>
          <w:szCs w:val="22"/>
        </w:rPr>
      </w:pPr>
    </w:p>
    <w:p w14:paraId="782A05B4" w14:textId="77777777" w:rsidR="000B4A30" w:rsidRDefault="000B4A30" w:rsidP="00D00D74">
      <w:pPr>
        <w:pStyle w:val="Glava"/>
        <w:tabs>
          <w:tab w:val="clear" w:pos="4536"/>
          <w:tab w:val="clear" w:pos="9072"/>
        </w:tabs>
        <w:jc w:val="both"/>
        <w:rPr>
          <w:i w:val="0"/>
          <w:sz w:val="22"/>
          <w:szCs w:val="22"/>
        </w:rPr>
      </w:pPr>
    </w:p>
    <w:p w14:paraId="7F29B3BC" w14:textId="77777777" w:rsidR="000B4A30" w:rsidRDefault="000B4A30" w:rsidP="00D00D74">
      <w:pPr>
        <w:pStyle w:val="Glava"/>
        <w:tabs>
          <w:tab w:val="clear" w:pos="4536"/>
          <w:tab w:val="clear" w:pos="9072"/>
        </w:tabs>
        <w:jc w:val="both"/>
        <w:rPr>
          <w:i w:val="0"/>
          <w:sz w:val="22"/>
          <w:szCs w:val="22"/>
        </w:rPr>
      </w:pPr>
    </w:p>
    <w:p w14:paraId="7DE1427B" w14:textId="77777777" w:rsidR="000B4A30" w:rsidRDefault="000B4A30" w:rsidP="00D00D74">
      <w:pPr>
        <w:pStyle w:val="Glava"/>
        <w:tabs>
          <w:tab w:val="clear" w:pos="4536"/>
          <w:tab w:val="clear" w:pos="9072"/>
        </w:tabs>
        <w:jc w:val="both"/>
        <w:rPr>
          <w:i w:val="0"/>
          <w:sz w:val="22"/>
          <w:szCs w:val="22"/>
        </w:rPr>
      </w:pPr>
    </w:p>
    <w:p w14:paraId="45C06D62" w14:textId="77777777" w:rsidR="000B4A30" w:rsidRDefault="000B4A30" w:rsidP="00D00D74">
      <w:pPr>
        <w:pStyle w:val="Glava"/>
        <w:tabs>
          <w:tab w:val="clear" w:pos="4536"/>
          <w:tab w:val="clear" w:pos="9072"/>
        </w:tabs>
        <w:jc w:val="both"/>
        <w:rPr>
          <w:i w:val="0"/>
          <w:sz w:val="22"/>
          <w:szCs w:val="22"/>
        </w:rPr>
      </w:pPr>
    </w:p>
    <w:p w14:paraId="02311675" w14:textId="77777777" w:rsidR="000B4A30" w:rsidRPr="0079325B" w:rsidRDefault="000B4A30"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10AC440C" w14:textId="77777777" w:rsidR="00FE6ECE" w:rsidRPr="00503705" w:rsidRDefault="00FE6ECE" w:rsidP="000F6CF9">
      <w:pPr>
        <w:ind w:left="567"/>
        <w:jc w:val="center"/>
        <w:rPr>
          <w:b/>
          <w:i w:val="0"/>
          <w:sz w:val="22"/>
          <w:szCs w:val="22"/>
        </w:rPr>
      </w:pPr>
      <w:r w:rsidRPr="00503705">
        <w:rPr>
          <w:b/>
          <w:i w:val="0"/>
          <w:sz w:val="22"/>
          <w:szCs w:val="22"/>
        </w:rPr>
        <w:t xml:space="preserve">Popis del, </w:t>
      </w:r>
      <w:r w:rsidR="008745D4" w:rsidRPr="00503705">
        <w:rPr>
          <w:b/>
          <w:i w:val="0"/>
          <w:sz w:val="22"/>
          <w:szCs w:val="22"/>
        </w:rPr>
        <w:t xml:space="preserve"> kulturno varstveni</w:t>
      </w:r>
      <w:r w:rsidRPr="00503705">
        <w:rPr>
          <w:b/>
          <w:i w:val="0"/>
          <w:sz w:val="22"/>
          <w:szCs w:val="22"/>
        </w:rPr>
        <w:t xml:space="preserve"> pogoji ZVKDS </w:t>
      </w:r>
    </w:p>
    <w:p w14:paraId="3124CCC5" w14:textId="40BF21F1" w:rsidR="007B7154" w:rsidRPr="00503705" w:rsidRDefault="004A2D9C" w:rsidP="000F6CF9">
      <w:pPr>
        <w:ind w:left="567"/>
        <w:jc w:val="center"/>
        <w:rPr>
          <w:rFonts w:eastAsia="Calibri"/>
          <w:b/>
          <w:i w:val="0"/>
          <w:sz w:val="22"/>
          <w:szCs w:val="22"/>
          <w:lang w:eastAsia="en-US"/>
        </w:rPr>
      </w:pPr>
      <w:r w:rsidRPr="00503705">
        <w:rPr>
          <w:b/>
          <w:i w:val="0"/>
          <w:sz w:val="22"/>
          <w:szCs w:val="22"/>
        </w:rPr>
        <w:t xml:space="preserve"> </w:t>
      </w:r>
      <w:r w:rsidR="008745D4" w:rsidRPr="00503705">
        <w:rPr>
          <w:b/>
          <w:i w:val="0"/>
          <w:sz w:val="22"/>
          <w:szCs w:val="22"/>
        </w:rPr>
        <w:t>in kulturno varstveno so</w:t>
      </w:r>
      <w:r w:rsidR="00FE6ECE" w:rsidRPr="00503705">
        <w:rPr>
          <w:b/>
          <w:i w:val="0"/>
          <w:sz w:val="22"/>
          <w:szCs w:val="22"/>
        </w:rPr>
        <w:t>glasje ZVKDS, OE Ljubljana</w:t>
      </w:r>
      <w:r w:rsidR="000F6CF9" w:rsidRPr="00503705">
        <w:rPr>
          <w:b/>
          <w:i w:val="0"/>
          <w:sz w:val="22"/>
          <w:szCs w:val="22"/>
        </w:rPr>
        <w:t xml:space="preserve"> </w:t>
      </w:r>
    </w:p>
    <w:p w14:paraId="3654EAE3" w14:textId="77777777" w:rsidR="007B7154" w:rsidRPr="00503705"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sidRPr="00503705">
        <w:rPr>
          <w:i w:val="0"/>
          <w:sz w:val="22"/>
          <w:szCs w:val="22"/>
        </w:rPr>
        <w:t>So priloženi kot priloga razpisne dokumentacije.</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6576B6E6" w14:textId="77777777" w:rsidR="000B4A30" w:rsidRDefault="000B4A30" w:rsidP="003B1634">
      <w:pPr>
        <w:pStyle w:val="Glava"/>
        <w:tabs>
          <w:tab w:val="clear" w:pos="4536"/>
          <w:tab w:val="clear" w:pos="9072"/>
        </w:tabs>
        <w:jc w:val="right"/>
        <w:rPr>
          <w:b/>
          <w:i w:val="0"/>
          <w:sz w:val="22"/>
          <w:szCs w:val="22"/>
        </w:rPr>
      </w:pPr>
    </w:p>
    <w:p w14:paraId="1653929D" w14:textId="77777777" w:rsidR="000B4A30" w:rsidRDefault="000B4A30" w:rsidP="003B1634">
      <w:pPr>
        <w:pStyle w:val="Glava"/>
        <w:tabs>
          <w:tab w:val="clear" w:pos="4536"/>
          <w:tab w:val="clear" w:pos="9072"/>
        </w:tabs>
        <w:jc w:val="right"/>
        <w:rPr>
          <w:b/>
          <w:i w:val="0"/>
          <w:sz w:val="22"/>
          <w:szCs w:val="22"/>
        </w:rPr>
      </w:pPr>
    </w:p>
    <w:p w14:paraId="1F2C4A95" w14:textId="77777777" w:rsidR="000B4A30" w:rsidRDefault="000B4A30" w:rsidP="003B1634">
      <w:pPr>
        <w:pStyle w:val="Glava"/>
        <w:tabs>
          <w:tab w:val="clear" w:pos="4536"/>
          <w:tab w:val="clear" w:pos="9072"/>
        </w:tabs>
        <w:jc w:val="right"/>
        <w:rPr>
          <w:b/>
          <w:i w:val="0"/>
          <w:sz w:val="22"/>
          <w:szCs w:val="22"/>
        </w:rPr>
      </w:pPr>
    </w:p>
    <w:p w14:paraId="0135FCCA" w14:textId="77777777" w:rsidR="000B4A30" w:rsidRDefault="000B4A30" w:rsidP="003B1634">
      <w:pPr>
        <w:pStyle w:val="Glava"/>
        <w:tabs>
          <w:tab w:val="clear" w:pos="4536"/>
          <w:tab w:val="clear" w:pos="9072"/>
        </w:tabs>
        <w:jc w:val="right"/>
        <w:rPr>
          <w:b/>
          <w:i w:val="0"/>
          <w:sz w:val="22"/>
          <w:szCs w:val="22"/>
        </w:rPr>
      </w:pPr>
    </w:p>
    <w:p w14:paraId="0F2F8FE0" w14:textId="77777777" w:rsidR="000B4A30" w:rsidRDefault="000B4A30" w:rsidP="003B1634">
      <w:pPr>
        <w:pStyle w:val="Glava"/>
        <w:tabs>
          <w:tab w:val="clear" w:pos="4536"/>
          <w:tab w:val="clear" w:pos="9072"/>
        </w:tabs>
        <w:jc w:val="right"/>
        <w:rPr>
          <w:b/>
          <w:i w:val="0"/>
          <w:sz w:val="22"/>
          <w:szCs w:val="22"/>
        </w:rPr>
      </w:pPr>
    </w:p>
    <w:p w14:paraId="2EAF4A96" w14:textId="77777777" w:rsidR="000B4A30" w:rsidRDefault="000B4A30" w:rsidP="003B1634">
      <w:pPr>
        <w:pStyle w:val="Glava"/>
        <w:tabs>
          <w:tab w:val="clear" w:pos="4536"/>
          <w:tab w:val="clear" w:pos="9072"/>
        </w:tabs>
        <w:jc w:val="right"/>
        <w:rPr>
          <w:b/>
          <w:i w:val="0"/>
          <w:sz w:val="22"/>
          <w:szCs w:val="22"/>
        </w:rPr>
      </w:pPr>
    </w:p>
    <w:p w14:paraId="15CD230A" w14:textId="77777777" w:rsidR="000B4A30" w:rsidRDefault="000B4A30" w:rsidP="003B1634">
      <w:pPr>
        <w:pStyle w:val="Glava"/>
        <w:tabs>
          <w:tab w:val="clear" w:pos="4536"/>
          <w:tab w:val="clear" w:pos="9072"/>
        </w:tabs>
        <w:jc w:val="right"/>
        <w:rPr>
          <w:b/>
          <w:i w:val="0"/>
          <w:sz w:val="22"/>
          <w:szCs w:val="22"/>
        </w:rPr>
      </w:pPr>
    </w:p>
    <w:p w14:paraId="79C5FDD9" w14:textId="77777777" w:rsidR="000B4A30" w:rsidRDefault="000B4A30" w:rsidP="003B1634">
      <w:pPr>
        <w:pStyle w:val="Glava"/>
        <w:tabs>
          <w:tab w:val="clear" w:pos="4536"/>
          <w:tab w:val="clear" w:pos="9072"/>
        </w:tabs>
        <w:jc w:val="right"/>
        <w:rPr>
          <w:b/>
          <w:i w:val="0"/>
          <w:sz w:val="22"/>
          <w:szCs w:val="22"/>
        </w:rPr>
      </w:pPr>
    </w:p>
    <w:p w14:paraId="3BA873C4" w14:textId="77777777" w:rsidR="000B4A30" w:rsidRDefault="000B4A30" w:rsidP="003B1634">
      <w:pPr>
        <w:pStyle w:val="Glava"/>
        <w:tabs>
          <w:tab w:val="clear" w:pos="4536"/>
          <w:tab w:val="clear" w:pos="9072"/>
        </w:tabs>
        <w:jc w:val="right"/>
        <w:rPr>
          <w:b/>
          <w:i w:val="0"/>
          <w:sz w:val="22"/>
          <w:szCs w:val="22"/>
        </w:rPr>
      </w:pPr>
    </w:p>
    <w:p w14:paraId="486E0716" w14:textId="77777777" w:rsidR="000B4A30" w:rsidRDefault="000B4A30" w:rsidP="003B1634">
      <w:pPr>
        <w:pStyle w:val="Glava"/>
        <w:tabs>
          <w:tab w:val="clear" w:pos="4536"/>
          <w:tab w:val="clear" w:pos="9072"/>
        </w:tabs>
        <w:jc w:val="right"/>
        <w:rPr>
          <w:b/>
          <w:i w:val="0"/>
          <w:sz w:val="22"/>
          <w:szCs w:val="22"/>
        </w:rPr>
      </w:pPr>
    </w:p>
    <w:p w14:paraId="4012AB83" w14:textId="77777777" w:rsidR="000B4A30" w:rsidRDefault="000B4A30" w:rsidP="003B1634">
      <w:pPr>
        <w:pStyle w:val="Glava"/>
        <w:tabs>
          <w:tab w:val="clear" w:pos="4536"/>
          <w:tab w:val="clear" w:pos="9072"/>
        </w:tabs>
        <w:jc w:val="right"/>
        <w:rPr>
          <w:b/>
          <w:i w:val="0"/>
          <w:sz w:val="22"/>
          <w:szCs w:val="22"/>
        </w:rPr>
      </w:pPr>
    </w:p>
    <w:p w14:paraId="274A963C" w14:textId="77777777" w:rsidR="000B4A30" w:rsidRDefault="000B4A30" w:rsidP="003B1634">
      <w:pPr>
        <w:pStyle w:val="Glava"/>
        <w:tabs>
          <w:tab w:val="clear" w:pos="4536"/>
          <w:tab w:val="clear" w:pos="9072"/>
        </w:tabs>
        <w:jc w:val="right"/>
        <w:rPr>
          <w:b/>
          <w:i w:val="0"/>
          <w:sz w:val="22"/>
          <w:szCs w:val="22"/>
        </w:rPr>
      </w:pPr>
    </w:p>
    <w:p w14:paraId="737246DF" w14:textId="77777777" w:rsidR="000B4A30" w:rsidRDefault="000B4A30" w:rsidP="003B1634">
      <w:pPr>
        <w:pStyle w:val="Glava"/>
        <w:tabs>
          <w:tab w:val="clear" w:pos="4536"/>
          <w:tab w:val="clear" w:pos="9072"/>
        </w:tabs>
        <w:jc w:val="right"/>
        <w:rPr>
          <w:b/>
          <w:i w:val="0"/>
          <w:sz w:val="22"/>
          <w:szCs w:val="22"/>
        </w:rPr>
      </w:pPr>
    </w:p>
    <w:p w14:paraId="0215D95E" w14:textId="77777777" w:rsidR="000B4A30" w:rsidRDefault="000B4A30" w:rsidP="003B1634">
      <w:pPr>
        <w:pStyle w:val="Glava"/>
        <w:tabs>
          <w:tab w:val="clear" w:pos="4536"/>
          <w:tab w:val="clear" w:pos="9072"/>
        </w:tabs>
        <w:jc w:val="right"/>
        <w:rPr>
          <w:b/>
          <w:i w:val="0"/>
          <w:sz w:val="22"/>
          <w:szCs w:val="22"/>
        </w:rPr>
      </w:pPr>
    </w:p>
    <w:p w14:paraId="1B40A479" w14:textId="77777777" w:rsidR="000B4A30" w:rsidRDefault="000B4A30" w:rsidP="003B1634">
      <w:pPr>
        <w:pStyle w:val="Glava"/>
        <w:tabs>
          <w:tab w:val="clear" w:pos="4536"/>
          <w:tab w:val="clear" w:pos="9072"/>
        </w:tabs>
        <w:jc w:val="right"/>
        <w:rPr>
          <w:b/>
          <w:i w:val="0"/>
          <w:sz w:val="22"/>
          <w:szCs w:val="22"/>
        </w:rPr>
      </w:pPr>
    </w:p>
    <w:p w14:paraId="19F267B7" w14:textId="77777777" w:rsidR="000B4A30" w:rsidRDefault="000B4A30" w:rsidP="003B1634">
      <w:pPr>
        <w:pStyle w:val="Glava"/>
        <w:tabs>
          <w:tab w:val="clear" w:pos="4536"/>
          <w:tab w:val="clear" w:pos="9072"/>
        </w:tabs>
        <w:jc w:val="right"/>
        <w:rPr>
          <w:b/>
          <w:i w:val="0"/>
          <w:sz w:val="22"/>
          <w:szCs w:val="22"/>
        </w:rPr>
      </w:pPr>
    </w:p>
    <w:p w14:paraId="038192FA" w14:textId="77777777" w:rsidR="000B4A30" w:rsidRDefault="000B4A30" w:rsidP="003B1634">
      <w:pPr>
        <w:pStyle w:val="Glava"/>
        <w:tabs>
          <w:tab w:val="clear" w:pos="4536"/>
          <w:tab w:val="clear" w:pos="9072"/>
        </w:tabs>
        <w:jc w:val="right"/>
        <w:rPr>
          <w:b/>
          <w:i w:val="0"/>
          <w:sz w:val="22"/>
          <w:szCs w:val="22"/>
        </w:rPr>
      </w:pPr>
    </w:p>
    <w:p w14:paraId="1CF03CD7" w14:textId="77777777" w:rsidR="000B4A30" w:rsidRDefault="000B4A30" w:rsidP="003B1634">
      <w:pPr>
        <w:pStyle w:val="Glava"/>
        <w:tabs>
          <w:tab w:val="clear" w:pos="4536"/>
          <w:tab w:val="clear" w:pos="9072"/>
        </w:tabs>
        <w:jc w:val="right"/>
        <w:rPr>
          <w:b/>
          <w:i w:val="0"/>
          <w:sz w:val="22"/>
          <w:szCs w:val="22"/>
        </w:rPr>
      </w:pPr>
    </w:p>
    <w:p w14:paraId="475ACA8A" w14:textId="77777777" w:rsidR="000B4A30" w:rsidRDefault="000B4A30" w:rsidP="003B1634">
      <w:pPr>
        <w:pStyle w:val="Glava"/>
        <w:tabs>
          <w:tab w:val="clear" w:pos="4536"/>
          <w:tab w:val="clear" w:pos="9072"/>
        </w:tabs>
        <w:jc w:val="right"/>
        <w:rPr>
          <w:b/>
          <w:i w:val="0"/>
          <w:sz w:val="22"/>
          <w:szCs w:val="22"/>
        </w:rPr>
      </w:pPr>
    </w:p>
    <w:p w14:paraId="0118E016" w14:textId="77777777" w:rsidR="000B4A30" w:rsidRDefault="000B4A30" w:rsidP="003B1634">
      <w:pPr>
        <w:pStyle w:val="Glava"/>
        <w:tabs>
          <w:tab w:val="clear" w:pos="4536"/>
          <w:tab w:val="clear" w:pos="9072"/>
        </w:tabs>
        <w:jc w:val="right"/>
        <w:rPr>
          <w:b/>
          <w:i w:val="0"/>
          <w:sz w:val="22"/>
          <w:szCs w:val="22"/>
        </w:rPr>
      </w:pPr>
    </w:p>
    <w:p w14:paraId="32595833" w14:textId="77777777" w:rsidR="000B4A30" w:rsidRDefault="000B4A30" w:rsidP="003B1634">
      <w:pPr>
        <w:pStyle w:val="Glava"/>
        <w:tabs>
          <w:tab w:val="clear" w:pos="4536"/>
          <w:tab w:val="clear" w:pos="9072"/>
        </w:tabs>
        <w:jc w:val="right"/>
        <w:rPr>
          <w:b/>
          <w:i w:val="0"/>
          <w:sz w:val="22"/>
          <w:szCs w:val="22"/>
        </w:rPr>
      </w:pPr>
    </w:p>
    <w:p w14:paraId="28997CD0" w14:textId="77777777" w:rsidR="000B4A30" w:rsidRDefault="000B4A30" w:rsidP="003B1634">
      <w:pPr>
        <w:pStyle w:val="Glava"/>
        <w:tabs>
          <w:tab w:val="clear" w:pos="4536"/>
          <w:tab w:val="clear" w:pos="9072"/>
        </w:tabs>
        <w:jc w:val="right"/>
        <w:rPr>
          <w:b/>
          <w:i w:val="0"/>
          <w:sz w:val="22"/>
          <w:szCs w:val="22"/>
        </w:rPr>
      </w:pPr>
    </w:p>
    <w:p w14:paraId="23560634" w14:textId="77777777" w:rsidR="000B4A30" w:rsidRDefault="000B4A30" w:rsidP="003B1634">
      <w:pPr>
        <w:pStyle w:val="Glava"/>
        <w:tabs>
          <w:tab w:val="clear" w:pos="4536"/>
          <w:tab w:val="clear" w:pos="9072"/>
        </w:tabs>
        <w:jc w:val="right"/>
        <w:rPr>
          <w:b/>
          <w:i w:val="0"/>
          <w:sz w:val="22"/>
          <w:szCs w:val="22"/>
        </w:rPr>
      </w:pPr>
    </w:p>
    <w:p w14:paraId="3638B16D" w14:textId="77777777" w:rsidR="000B4A30" w:rsidRDefault="000B4A30"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18B3D284" w14:textId="234043C8"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14:paraId="77F736F8" w14:textId="77777777" w:rsidR="0002104C" w:rsidRDefault="0002104C" w:rsidP="003B1634">
      <w:pPr>
        <w:pStyle w:val="Glava"/>
        <w:tabs>
          <w:tab w:val="clear" w:pos="4536"/>
          <w:tab w:val="clear" w:pos="9072"/>
        </w:tabs>
        <w:jc w:val="right"/>
        <w:rPr>
          <w:b/>
          <w:i w:val="0"/>
          <w:sz w:val="22"/>
          <w:szCs w:val="22"/>
        </w:rPr>
      </w:pPr>
    </w:p>
    <w:p w14:paraId="6204B15E" w14:textId="77777777" w:rsidR="0002104C" w:rsidRDefault="0002104C" w:rsidP="003B1634">
      <w:pPr>
        <w:pStyle w:val="Glava"/>
        <w:tabs>
          <w:tab w:val="clear" w:pos="4536"/>
          <w:tab w:val="clear" w:pos="9072"/>
        </w:tabs>
        <w:jc w:val="right"/>
        <w:rPr>
          <w:b/>
          <w:i w:val="0"/>
          <w:sz w:val="22"/>
          <w:szCs w:val="22"/>
        </w:rPr>
      </w:pPr>
    </w:p>
    <w:p w14:paraId="691544ED" w14:textId="77777777" w:rsidR="0002104C" w:rsidRDefault="0002104C" w:rsidP="003B1634">
      <w:pPr>
        <w:pStyle w:val="Glava"/>
        <w:tabs>
          <w:tab w:val="clear" w:pos="4536"/>
          <w:tab w:val="clear" w:pos="9072"/>
        </w:tabs>
        <w:jc w:val="right"/>
        <w:rPr>
          <w:b/>
          <w:i w:val="0"/>
          <w:sz w:val="22"/>
          <w:szCs w:val="22"/>
        </w:rPr>
      </w:pPr>
    </w:p>
    <w:p w14:paraId="54AB0F47" w14:textId="77777777" w:rsidR="0072789E" w:rsidRPr="007F5E72" w:rsidRDefault="0072789E" w:rsidP="0072789E">
      <w:pPr>
        <w:rPr>
          <w:i w:val="0"/>
          <w:sz w:val="22"/>
          <w:szCs w:val="22"/>
        </w:rPr>
      </w:pPr>
      <w:r w:rsidRPr="007F5E72">
        <w:rPr>
          <w:i w:val="0"/>
          <w:sz w:val="22"/>
          <w:szCs w:val="22"/>
        </w:rPr>
        <w:t>NAROČNIKI:</w:t>
      </w:r>
    </w:p>
    <w:p w14:paraId="4175F20E" w14:textId="77777777" w:rsidR="0072789E" w:rsidRPr="007F5E72" w:rsidRDefault="0072789E" w:rsidP="0072789E">
      <w:pPr>
        <w:rPr>
          <w:i w:val="0"/>
          <w:sz w:val="22"/>
          <w:szCs w:val="22"/>
        </w:rPr>
      </w:pPr>
    </w:p>
    <w:p w14:paraId="64D3E610" w14:textId="77777777" w:rsidR="0072789E" w:rsidRPr="007F5E72" w:rsidRDefault="0072789E" w:rsidP="00042D83">
      <w:pPr>
        <w:pStyle w:val="Odstavekseznama"/>
        <w:numPr>
          <w:ilvl w:val="0"/>
          <w:numId w:val="30"/>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14:paraId="302DF1FE" w14:textId="77777777" w:rsidR="0072789E" w:rsidRPr="007F5E72" w:rsidRDefault="0072789E" w:rsidP="0072789E">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14:paraId="6DA9729D" w14:textId="77777777" w:rsidR="0072789E" w:rsidRPr="007F5E72" w:rsidRDefault="0072789E" w:rsidP="0072789E">
      <w:pPr>
        <w:tabs>
          <w:tab w:val="left" w:pos="567"/>
        </w:tabs>
        <w:jc w:val="both"/>
        <w:rPr>
          <w:i w:val="0"/>
          <w:sz w:val="22"/>
          <w:szCs w:val="22"/>
        </w:rPr>
      </w:pPr>
      <w:r w:rsidRPr="007F5E72">
        <w:rPr>
          <w:i w:val="0"/>
          <w:sz w:val="22"/>
          <w:szCs w:val="22"/>
        </w:rPr>
        <w:tab/>
        <w:t>matična številka: 5874025000</w:t>
      </w:r>
    </w:p>
    <w:p w14:paraId="189EECF8" w14:textId="77777777" w:rsidR="0072789E" w:rsidRPr="007F5E72" w:rsidRDefault="0072789E" w:rsidP="0072789E">
      <w:pPr>
        <w:tabs>
          <w:tab w:val="left" w:pos="567"/>
        </w:tabs>
        <w:jc w:val="both"/>
        <w:rPr>
          <w:i w:val="0"/>
          <w:sz w:val="22"/>
          <w:szCs w:val="22"/>
        </w:rPr>
      </w:pPr>
      <w:r w:rsidRPr="007F5E72">
        <w:rPr>
          <w:i w:val="0"/>
          <w:sz w:val="22"/>
          <w:szCs w:val="22"/>
        </w:rPr>
        <w:tab/>
        <w:t>identifikacijska številka za DDV: SI67593321</w:t>
      </w:r>
    </w:p>
    <w:p w14:paraId="23F5AA5B" w14:textId="77777777" w:rsidR="0072789E" w:rsidRPr="007F5E72" w:rsidRDefault="0072789E" w:rsidP="0072789E">
      <w:pPr>
        <w:tabs>
          <w:tab w:val="left" w:pos="567"/>
        </w:tabs>
        <w:jc w:val="both"/>
        <w:rPr>
          <w:i w:val="0"/>
          <w:sz w:val="22"/>
          <w:szCs w:val="22"/>
        </w:rPr>
      </w:pPr>
      <w:r w:rsidRPr="007F5E72">
        <w:rPr>
          <w:i w:val="0"/>
          <w:sz w:val="22"/>
          <w:szCs w:val="22"/>
        </w:rPr>
        <w:tab/>
        <w:t>(v nadaljnjem besedilu: MOL)</w:t>
      </w:r>
    </w:p>
    <w:p w14:paraId="22952ABE" w14:textId="77777777" w:rsidR="0072789E" w:rsidRPr="007F5E72" w:rsidRDefault="0072789E" w:rsidP="0072789E">
      <w:pPr>
        <w:jc w:val="both"/>
        <w:rPr>
          <w:i w:val="0"/>
          <w:sz w:val="22"/>
          <w:szCs w:val="22"/>
        </w:rPr>
      </w:pPr>
    </w:p>
    <w:p w14:paraId="4F959204" w14:textId="77777777" w:rsidR="0072789E" w:rsidRDefault="0072789E" w:rsidP="0072789E">
      <w:pPr>
        <w:pStyle w:val="Odstavekseznama"/>
        <w:tabs>
          <w:tab w:val="left" w:pos="567"/>
        </w:tabs>
        <w:ind w:left="0" w:right="-567"/>
        <w:contextualSpacing/>
        <w:jc w:val="both"/>
        <w:rPr>
          <w:i w:val="0"/>
          <w:sz w:val="22"/>
          <w:szCs w:val="22"/>
        </w:rPr>
      </w:pPr>
      <w:r>
        <w:rPr>
          <w:i w:val="0"/>
          <w:sz w:val="22"/>
          <w:szCs w:val="22"/>
        </w:rPr>
        <w:t xml:space="preserve">2. </w:t>
      </w:r>
      <w:r>
        <w:rPr>
          <w:i w:val="0"/>
          <w:sz w:val="22"/>
          <w:szCs w:val="22"/>
        </w:rPr>
        <w:tab/>
      </w:r>
      <w:r w:rsidRPr="007F5E72">
        <w:rPr>
          <w:i w:val="0"/>
          <w:sz w:val="22"/>
          <w:szCs w:val="22"/>
        </w:rPr>
        <w:t>LASTNIKI STAVBE</w:t>
      </w:r>
      <w:r>
        <w:rPr>
          <w:i w:val="0"/>
          <w:sz w:val="22"/>
          <w:szCs w:val="22"/>
        </w:rPr>
        <w:t xml:space="preserve"> TRG MDB 3 - AŠKERČEVA 18, </w:t>
      </w:r>
    </w:p>
    <w:p w14:paraId="380F78DF" w14:textId="77777777" w:rsidR="0072789E" w:rsidRDefault="0072789E" w:rsidP="0072789E">
      <w:pPr>
        <w:pStyle w:val="Odstavekseznama"/>
        <w:tabs>
          <w:tab w:val="left" w:pos="567"/>
        </w:tabs>
        <w:ind w:left="0" w:right="-567"/>
        <w:contextualSpacing/>
        <w:jc w:val="both"/>
        <w:rPr>
          <w:i w:val="0"/>
          <w:sz w:val="22"/>
          <w:szCs w:val="22"/>
        </w:rPr>
      </w:pPr>
      <w:r>
        <w:rPr>
          <w:i w:val="0"/>
          <w:sz w:val="22"/>
          <w:szCs w:val="22"/>
        </w:rPr>
        <w:tab/>
        <w:t>-</w:t>
      </w:r>
    </w:p>
    <w:p w14:paraId="449CDF8C" w14:textId="77777777" w:rsidR="0072789E" w:rsidRDefault="0072789E" w:rsidP="0072789E">
      <w:pPr>
        <w:pStyle w:val="Odstavekseznama"/>
        <w:tabs>
          <w:tab w:val="left" w:pos="567"/>
        </w:tabs>
        <w:ind w:left="567" w:right="-567"/>
        <w:contextualSpacing/>
        <w:jc w:val="both"/>
        <w:rPr>
          <w:i w:val="0"/>
          <w:sz w:val="22"/>
          <w:szCs w:val="22"/>
        </w:rPr>
      </w:pPr>
      <w:r>
        <w:rPr>
          <w:i w:val="0"/>
          <w:sz w:val="22"/>
          <w:szCs w:val="22"/>
        </w:rPr>
        <w:t>-</w:t>
      </w:r>
    </w:p>
    <w:p w14:paraId="5138E436" w14:textId="77777777" w:rsidR="0072789E" w:rsidRDefault="0072789E" w:rsidP="0072789E">
      <w:pPr>
        <w:pStyle w:val="Odstavekseznama"/>
        <w:tabs>
          <w:tab w:val="left" w:pos="567"/>
        </w:tabs>
        <w:ind w:left="567" w:right="-567"/>
        <w:contextualSpacing/>
        <w:jc w:val="both"/>
        <w:rPr>
          <w:i w:val="0"/>
          <w:sz w:val="22"/>
          <w:szCs w:val="22"/>
        </w:rPr>
      </w:pPr>
      <w:r>
        <w:rPr>
          <w:i w:val="0"/>
          <w:sz w:val="22"/>
          <w:szCs w:val="22"/>
        </w:rPr>
        <w:t>-</w:t>
      </w:r>
    </w:p>
    <w:p w14:paraId="0E97CA1B" w14:textId="77777777" w:rsidR="0072789E" w:rsidRDefault="0072789E" w:rsidP="0072789E">
      <w:pPr>
        <w:pStyle w:val="Odstavekseznama"/>
        <w:tabs>
          <w:tab w:val="left" w:pos="567"/>
        </w:tabs>
        <w:ind w:left="567" w:right="-567"/>
        <w:contextualSpacing/>
        <w:jc w:val="both"/>
        <w:rPr>
          <w:i w:val="0"/>
          <w:sz w:val="22"/>
          <w:szCs w:val="22"/>
        </w:rPr>
      </w:pPr>
      <w:r>
        <w:rPr>
          <w:i w:val="0"/>
          <w:sz w:val="22"/>
          <w:szCs w:val="22"/>
        </w:rPr>
        <w:t>-</w:t>
      </w:r>
    </w:p>
    <w:p w14:paraId="70312328" w14:textId="77777777" w:rsidR="0072789E" w:rsidRPr="007F5E72" w:rsidRDefault="0072789E" w:rsidP="0072789E">
      <w:pPr>
        <w:pStyle w:val="Odstavekseznama"/>
        <w:tabs>
          <w:tab w:val="left" w:pos="567"/>
        </w:tabs>
        <w:ind w:left="0" w:right="-567"/>
        <w:contextualSpacing/>
        <w:jc w:val="both"/>
        <w:rPr>
          <w:i w:val="0"/>
          <w:sz w:val="22"/>
          <w:szCs w:val="22"/>
        </w:rPr>
      </w:pPr>
    </w:p>
    <w:p w14:paraId="281E9BF6" w14:textId="77777777" w:rsidR="0072789E" w:rsidRPr="007F5E72" w:rsidRDefault="0072789E" w:rsidP="0072789E">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14:paraId="3951EB88" w14:textId="77777777" w:rsidR="0072789E" w:rsidRPr="007F5E72" w:rsidRDefault="0072789E" w:rsidP="0072789E">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14:paraId="16C59EF8" w14:textId="77777777" w:rsidR="0072789E" w:rsidRPr="007F5E72" w:rsidRDefault="0072789E" w:rsidP="0072789E">
      <w:pPr>
        <w:rPr>
          <w:i w:val="0"/>
          <w:sz w:val="22"/>
          <w:szCs w:val="22"/>
        </w:rPr>
      </w:pPr>
    </w:p>
    <w:p w14:paraId="36704C69" w14:textId="77777777" w:rsidR="0072789E" w:rsidRPr="007F5E72" w:rsidRDefault="0072789E" w:rsidP="0072789E">
      <w:pPr>
        <w:rPr>
          <w:i w:val="0"/>
          <w:sz w:val="22"/>
          <w:szCs w:val="22"/>
        </w:rPr>
      </w:pPr>
      <w:r w:rsidRPr="007F5E72">
        <w:rPr>
          <w:i w:val="0"/>
          <w:sz w:val="22"/>
          <w:szCs w:val="22"/>
        </w:rPr>
        <w:t xml:space="preserve">in </w:t>
      </w:r>
    </w:p>
    <w:p w14:paraId="0D303A74" w14:textId="77777777" w:rsidR="0072789E" w:rsidRPr="007F5E72" w:rsidRDefault="0072789E" w:rsidP="0072789E">
      <w:pPr>
        <w:rPr>
          <w:i w:val="0"/>
          <w:sz w:val="22"/>
          <w:szCs w:val="22"/>
        </w:rPr>
      </w:pPr>
    </w:p>
    <w:p w14:paraId="0E3F339C" w14:textId="77777777" w:rsidR="0072789E" w:rsidRPr="007F5E72" w:rsidRDefault="0072789E" w:rsidP="0072789E">
      <w:pPr>
        <w:jc w:val="both"/>
        <w:rPr>
          <w:i w:val="0"/>
          <w:sz w:val="22"/>
          <w:szCs w:val="22"/>
        </w:rPr>
      </w:pPr>
      <w:r w:rsidRPr="007F5E72">
        <w:rPr>
          <w:i w:val="0"/>
          <w:sz w:val="22"/>
          <w:szCs w:val="22"/>
        </w:rPr>
        <w:t>IZVAJALEC:</w:t>
      </w:r>
    </w:p>
    <w:p w14:paraId="29AB9561" w14:textId="77777777" w:rsidR="0072789E" w:rsidRPr="007F5E72" w:rsidRDefault="0072789E" w:rsidP="0072789E">
      <w:pPr>
        <w:jc w:val="both"/>
        <w:rPr>
          <w:i w:val="0"/>
          <w:sz w:val="22"/>
          <w:szCs w:val="22"/>
        </w:rPr>
      </w:pPr>
    </w:p>
    <w:p w14:paraId="368E7C6F" w14:textId="77777777" w:rsidR="0072789E" w:rsidRPr="007F5E72" w:rsidRDefault="0072789E" w:rsidP="0072789E">
      <w:pPr>
        <w:tabs>
          <w:tab w:val="left" w:pos="567"/>
        </w:tabs>
        <w:jc w:val="both"/>
        <w:rPr>
          <w:i w:val="0"/>
          <w:sz w:val="22"/>
          <w:szCs w:val="22"/>
        </w:rPr>
      </w:pPr>
      <w:r w:rsidRPr="007F5E72">
        <w:rPr>
          <w:i w:val="0"/>
          <w:sz w:val="22"/>
          <w:szCs w:val="22"/>
        </w:rPr>
        <w:tab/>
        <w:t xml:space="preserve">……. </w:t>
      </w:r>
    </w:p>
    <w:p w14:paraId="13489222" w14:textId="77777777" w:rsidR="0072789E" w:rsidRPr="007F5E72" w:rsidRDefault="0072789E" w:rsidP="0072789E">
      <w:pPr>
        <w:tabs>
          <w:tab w:val="left" w:pos="567"/>
        </w:tabs>
        <w:ind w:hanging="720"/>
        <w:jc w:val="both"/>
        <w:rPr>
          <w:i w:val="0"/>
          <w:sz w:val="22"/>
          <w:szCs w:val="22"/>
        </w:rPr>
      </w:pPr>
      <w:r w:rsidRPr="007F5E72">
        <w:rPr>
          <w:i w:val="0"/>
          <w:sz w:val="22"/>
          <w:szCs w:val="22"/>
        </w:rPr>
        <w:tab/>
      </w:r>
      <w:r w:rsidRPr="007F5E72">
        <w:rPr>
          <w:i w:val="0"/>
          <w:sz w:val="22"/>
          <w:szCs w:val="22"/>
        </w:rPr>
        <w:tab/>
        <w:t>ki ga zastopa ………</w:t>
      </w:r>
    </w:p>
    <w:p w14:paraId="621AD3BA" w14:textId="77777777" w:rsidR="0072789E" w:rsidRPr="007F5E72" w:rsidRDefault="0072789E" w:rsidP="0072789E">
      <w:pPr>
        <w:tabs>
          <w:tab w:val="left" w:pos="567"/>
        </w:tabs>
        <w:ind w:hanging="720"/>
        <w:jc w:val="both"/>
        <w:rPr>
          <w:i w:val="0"/>
          <w:sz w:val="22"/>
          <w:szCs w:val="22"/>
        </w:rPr>
      </w:pPr>
      <w:r w:rsidRPr="007F5E72">
        <w:rPr>
          <w:i w:val="0"/>
          <w:sz w:val="22"/>
          <w:szCs w:val="22"/>
        </w:rPr>
        <w:tab/>
      </w:r>
      <w:r w:rsidRPr="007F5E72">
        <w:rPr>
          <w:i w:val="0"/>
          <w:sz w:val="22"/>
          <w:szCs w:val="22"/>
        </w:rPr>
        <w:tab/>
        <w:t>matična številka: ………………</w:t>
      </w:r>
    </w:p>
    <w:p w14:paraId="3A397B4F" w14:textId="77777777" w:rsidR="0072789E" w:rsidRPr="007F5E72" w:rsidRDefault="0072789E" w:rsidP="0072789E">
      <w:pPr>
        <w:tabs>
          <w:tab w:val="left" w:pos="567"/>
        </w:tabs>
        <w:ind w:hanging="720"/>
        <w:jc w:val="both"/>
        <w:rPr>
          <w:i w:val="0"/>
          <w:sz w:val="22"/>
          <w:szCs w:val="22"/>
        </w:rPr>
      </w:pPr>
      <w:r w:rsidRPr="007F5E72">
        <w:rPr>
          <w:i w:val="0"/>
          <w:sz w:val="22"/>
          <w:szCs w:val="22"/>
        </w:rPr>
        <w:tab/>
      </w:r>
      <w:r w:rsidRPr="007F5E72">
        <w:rPr>
          <w:i w:val="0"/>
          <w:sz w:val="22"/>
          <w:szCs w:val="22"/>
        </w:rPr>
        <w:tab/>
        <w:t>identifikacijska številka za DDV:  ………………</w:t>
      </w:r>
    </w:p>
    <w:p w14:paraId="4A3C5F63" w14:textId="77777777" w:rsidR="0072789E" w:rsidRPr="007F5E72" w:rsidRDefault="0072789E" w:rsidP="0072789E">
      <w:pPr>
        <w:tabs>
          <w:tab w:val="left" w:pos="567"/>
        </w:tabs>
        <w:jc w:val="both"/>
        <w:rPr>
          <w:i w:val="0"/>
          <w:sz w:val="22"/>
          <w:szCs w:val="22"/>
        </w:rPr>
      </w:pPr>
    </w:p>
    <w:p w14:paraId="09244311" w14:textId="77777777" w:rsidR="0072789E" w:rsidRPr="007F5E72" w:rsidRDefault="0072789E" w:rsidP="0072789E">
      <w:pPr>
        <w:tabs>
          <w:tab w:val="left" w:pos="567"/>
        </w:tabs>
        <w:jc w:val="both"/>
        <w:rPr>
          <w:i w:val="0"/>
          <w:sz w:val="22"/>
          <w:szCs w:val="22"/>
        </w:rPr>
      </w:pPr>
    </w:p>
    <w:p w14:paraId="4F2D9E72" w14:textId="77777777" w:rsidR="0072789E" w:rsidRPr="007F5E72" w:rsidRDefault="0072789E" w:rsidP="0072789E">
      <w:pPr>
        <w:tabs>
          <w:tab w:val="left" w:pos="567"/>
        </w:tabs>
        <w:jc w:val="both"/>
        <w:rPr>
          <w:b/>
          <w:i w:val="0"/>
          <w:sz w:val="22"/>
          <w:szCs w:val="22"/>
        </w:rPr>
      </w:pPr>
      <w:r w:rsidRPr="007F5E72">
        <w:rPr>
          <w:i w:val="0"/>
          <w:sz w:val="22"/>
          <w:szCs w:val="22"/>
        </w:rPr>
        <w:t xml:space="preserve">(v nadaljnjem besedilu: </w:t>
      </w:r>
      <w:r w:rsidRPr="007F5E72">
        <w:rPr>
          <w:b/>
          <w:i w:val="0"/>
          <w:sz w:val="22"/>
          <w:szCs w:val="22"/>
        </w:rPr>
        <w:t>izvajalec</w:t>
      </w:r>
      <w:r w:rsidRPr="007F5E72">
        <w:rPr>
          <w:i w:val="0"/>
          <w:sz w:val="22"/>
          <w:szCs w:val="22"/>
        </w:rPr>
        <w:t>),</w:t>
      </w:r>
    </w:p>
    <w:p w14:paraId="242448E4" w14:textId="77777777" w:rsidR="0072789E" w:rsidRPr="007F5E72" w:rsidRDefault="0072789E" w:rsidP="0072789E">
      <w:pPr>
        <w:tabs>
          <w:tab w:val="left" w:pos="567"/>
        </w:tabs>
        <w:jc w:val="both"/>
        <w:rPr>
          <w:i w:val="0"/>
          <w:sz w:val="22"/>
          <w:szCs w:val="22"/>
        </w:rPr>
      </w:pPr>
    </w:p>
    <w:p w14:paraId="1F0D25A0" w14:textId="77777777" w:rsidR="0072789E" w:rsidRPr="007F5E72" w:rsidRDefault="0072789E" w:rsidP="0072789E">
      <w:pPr>
        <w:tabs>
          <w:tab w:val="left" w:pos="567"/>
        </w:tabs>
        <w:jc w:val="both"/>
        <w:rPr>
          <w:i w:val="0"/>
          <w:sz w:val="22"/>
          <w:szCs w:val="22"/>
        </w:rPr>
      </w:pPr>
    </w:p>
    <w:p w14:paraId="566939F3" w14:textId="77777777" w:rsidR="0072789E" w:rsidRPr="007F5E72" w:rsidRDefault="0072789E" w:rsidP="0072789E">
      <w:pPr>
        <w:jc w:val="both"/>
        <w:rPr>
          <w:i w:val="0"/>
          <w:sz w:val="22"/>
          <w:szCs w:val="22"/>
        </w:rPr>
      </w:pPr>
      <w:r w:rsidRPr="007F5E72">
        <w:rPr>
          <w:i w:val="0"/>
          <w:sz w:val="22"/>
          <w:szCs w:val="22"/>
        </w:rPr>
        <w:t>sklenejo naslednjo</w:t>
      </w:r>
    </w:p>
    <w:p w14:paraId="1DE0FC6A" w14:textId="77777777" w:rsidR="0072789E" w:rsidRPr="007F5E72" w:rsidRDefault="0072789E" w:rsidP="0072789E">
      <w:pPr>
        <w:jc w:val="both"/>
        <w:rPr>
          <w:i w:val="0"/>
          <w:sz w:val="22"/>
          <w:szCs w:val="22"/>
        </w:rPr>
      </w:pPr>
    </w:p>
    <w:p w14:paraId="5B403FE1" w14:textId="77777777" w:rsidR="0072789E" w:rsidRPr="007F5E72" w:rsidRDefault="0072789E" w:rsidP="0072789E">
      <w:pPr>
        <w:pStyle w:val="Naslov2"/>
        <w:jc w:val="center"/>
        <w:rPr>
          <w:rFonts w:ascii="Times New Roman" w:hAnsi="Times New Roman" w:cs="Times New Roman"/>
          <w:sz w:val="22"/>
          <w:szCs w:val="22"/>
        </w:rPr>
      </w:pPr>
      <w:bookmarkStart w:id="7" w:name="_Toc192491981"/>
      <w:r w:rsidRPr="007F5E72">
        <w:rPr>
          <w:rFonts w:ascii="Times New Roman" w:hAnsi="Times New Roman" w:cs="Times New Roman"/>
          <w:sz w:val="22"/>
          <w:szCs w:val="22"/>
        </w:rPr>
        <w:t xml:space="preserve">P O G O </w:t>
      </w:r>
      <w:bookmarkEnd w:id="7"/>
      <w:r w:rsidRPr="007F5E72">
        <w:rPr>
          <w:rFonts w:ascii="Times New Roman" w:hAnsi="Times New Roman" w:cs="Times New Roman"/>
          <w:sz w:val="22"/>
          <w:szCs w:val="22"/>
        </w:rPr>
        <w:t>D B O</w:t>
      </w:r>
    </w:p>
    <w:p w14:paraId="4ADF7E9E" w14:textId="77777777" w:rsidR="0072789E" w:rsidRPr="007F5E72" w:rsidRDefault="0072789E" w:rsidP="0072789E">
      <w:pPr>
        <w:jc w:val="center"/>
        <w:rPr>
          <w:b/>
          <w:i w:val="0"/>
          <w:sz w:val="22"/>
          <w:szCs w:val="22"/>
        </w:rPr>
      </w:pPr>
      <w:r w:rsidRPr="007F5E72">
        <w:rPr>
          <w:b/>
          <w:i w:val="0"/>
          <w:sz w:val="22"/>
          <w:szCs w:val="22"/>
        </w:rPr>
        <w:t xml:space="preserve">O IZVAJANJU GRADBENO-OBRTNIŠKIH DEL PRI </w:t>
      </w:r>
      <w:r>
        <w:rPr>
          <w:b/>
          <w:i w:val="0"/>
          <w:sz w:val="22"/>
          <w:szCs w:val="22"/>
        </w:rPr>
        <w:t xml:space="preserve">OBNOVI ULIČNE FASADE </w:t>
      </w:r>
    </w:p>
    <w:p w14:paraId="7B09521B" w14:textId="77777777" w:rsidR="0072789E" w:rsidRDefault="0072789E" w:rsidP="0072789E">
      <w:pPr>
        <w:jc w:val="center"/>
        <w:rPr>
          <w:b/>
          <w:i w:val="0"/>
          <w:sz w:val="22"/>
          <w:szCs w:val="22"/>
        </w:rPr>
      </w:pPr>
      <w:r w:rsidRPr="007F5E72">
        <w:rPr>
          <w:b/>
          <w:i w:val="0"/>
          <w:sz w:val="22"/>
          <w:szCs w:val="22"/>
        </w:rPr>
        <w:t>S STAVBNIM POHIŠTVOM IN STREHE</w:t>
      </w:r>
      <w:r>
        <w:rPr>
          <w:b/>
          <w:i w:val="0"/>
          <w:sz w:val="22"/>
          <w:szCs w:val="22"/>
        </w:rPr>
        <w:t xml:space="preserve"> S STREŠNIMI OKNI </w:t>
      </w:r>
      <w:r w:rsidRPr="007F5E72">
        <w:rPr>
          <w:b/>
          <w:i w:val="0"/>
          <w:sz w:val="22"/>
          <w:szCs w:val="22"/>
        </w:rPr>
        <w:t xml:space="preserve">NA STAVBI </w:t>
      </w:r>
      <w:r>
        <w:rPr>
          <w:b/>
          <w:i w:val="0"/>
          <w:sz w:val="22"/>
          <w:szCs w:val="22"/>
        </w:rPr>
        <w:t xml:space="preserve">NA NASLOVU TRG MDB 3 - AŠKERČEVA 18  </w:t>
      </w:r>
      <w:r w:rsidRPr="007F5E72">
        <w:rPr>
          <w:b/>
          <w:i w:val="0"/>
          <w:sz w:val="22"/>
          <w:szCs w:val="22"/>
        </w:rPr>
        <w:t xml:space="preserve"> </w:t>
      </w:r>
    </w:p>
    <w:p w14:paraId="2F9FC66D" w14:textId="77777777" w:rsidR="0072789E" w:rsidRPr="007F5E72" w:rsidRDefault="0072789E" w:rsidP="0072789E">
      <w:pPr>
        <w:jc w:val="center"/>
        <w:rPr>
          <w:b/>
          <w:i w:val="0"/>
          <w:sz w:val="22"/>
          <w:szCs w:val="22"/>
        </w:rPr>
      </w:pPr>
      <w:r w:rsidRPr="007F5E72">
        <w:rPr>
          <w:b/>
          <w:i w:val="0"/>
          <w:sz w:val="22"/>
          <w:szCs w:val="22"/>
        </w:rPr>
        <w:t>V LJUBLJANI V OKVIRU PROJEKTA LJUBLJANA – MOJE MESTO</w:t>
      </w:r>
    </w:p>
    <w:p w14:paraId="1F8C1DBD" w14:textId="77777777" w:rsidR="0072789E" w:rsidRPr="007F5E72" w:rsidRDefault="0072789E" w:rsidP="0072789E">
      <w:pPr>
        <w:jc w:val="center"/>
        <w:rPr>
          <w:b/>
          <w:i w:val="0"/>
          <w:sz w:val="22"/>
          <w:szCs w:val="22"/>
        </w:rPr>
      </w:pPr>
    </w:p>
    <w:p w14:paraId="5D5DA2D7"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UVODNE UGOTOVITVE</w:t>
      </w:r>
    </w:p>
    <w:p w14:paraId="6C3D015F" w14:textId="77777777" w:rsidR="0072789E" w:rsidRPr="007F5E72" w:rsidRDefault="0072789E" w:rsidP="0072789E">
      <w:pPr>
        <w:rPr>
          <w:i w:val="0"/>
          <w:sz w:val="22"/>
          <w:szCs w:val="22"/>
        </w:rPr>
      </w:pPr>
    </w:p>
    <w:p w14:paraId="7B6A8F98" w14:textId="77777777" w:rsidR="0072789E" w:rsidRPr="007F5E72" w:rsidRDefault="0072789E" w:rsidP="00042D83">
      <w:pPr>
        <w:numPr>
          <w:ilvl w:val="0"/>
          <w:numId w:val="25"/>
        </w:numPr>
        <w:ind w:left="0"/>
        <w:jc w:val="center"/>
        <w:rPr>
          <w:i w:val="0"/>
          <w:sz w:val="22"/>
          <w:szCs w:val="22"/>
        </w:rPr>
      </w:pPr>
      <w:r w:rsidRPr="007F5E72">
        <w:rPr>
          <w:i w:val="0"/>
          <w:sz w:val="22"/>
          <w:szCs w:val="22"/>
        </w:rPr>
        <w:t>člen</w:t>
      </w:r>
    </w:p>
    <w:p w14:paraId="4213C49D" w14:textId="77777777" w:rsidR="0072789E" w:rsidRPr="007F5E72" w:rsidRDefault="0072789E" w:rsidP="0072789E">
      <w:pPr>
        <w:jc w:val="center"/>
        <w:rPr>
          <w:i w:val="0"/>
          <w:sz w:val="22"/>
          <w:szCs w:val="22"/>
        </w:rPr>
      </w:pPr>
    </w:p>
    <w:p w14:paraId="0B6A8165" w14:textId="77777777" w:rsidR="0072789E" w:rsidRPr="007F5E72" w:rsidRDefault="0072789E" w:rsidP="0072789E">
      <w:pPr>
        <w:jc w:val="both"/>
        <w:rPr>
          <w:i w:val="0"/>
          <w:sz w:val="22"/>
          <w:szCs w:val="22"/>
        </w:rPr>
      </w:pPr>
      <w:r w:rsidRPr="007F5E72">
        <w:rPr>
          <w:i w:val="0"/>
          <w:sz w:val="22"/>
          <w:szCs w:val="22"/>
        </w:rPr>
        <w:t>Pogodbene stranke sporazumno ugotavljajo, da:</w:t>
      </w:r>
    </w:p>
    <w:p w14:paraId="0FF2C8AD"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bil izvajalec izbran na podlagi izvedenega postopka naročila male vrednosti, skladno s 47. členom  Zakona o javnem naročanju ZJN-3 (Uradni list RS, št. 91/15; v nadaljnjem besedilu: ZJN-3); </w:t>
      </w:r>
    </w:p>
    <w:p w14:paraId="7009452C"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bilo obvestilo o javnem naročilu objavljeno na Portalu javnih naročil pod številko objave _______________  z dne _____________in ______________ z dne </w:t>
      </w:r>
      <w:r>
        <w:rPr>
          <w:sz w:val="22"/>
          <w:szCs w:val="22"/>
          <w:lang w:val="sl-SI"/>
        </w:rPr>
        <w:t>______</w:t>
      </w:r>
      <w:r w:rsidRPr="007F5E72">
        <w:rPr>
          <w:sz w:val="22"/>
          <w:szCs w:val="22"/>
          <w:lang w:val="sl-SI"/>
        </w:rPr>
        <w:t>;</w:t>
      </w:r>
    </w:p>
    <w:p w14:paraId="2EAFAF42" w14:textId="77777777" w:rsidR="0072789E" w:rsidRPr="00A92422" w:rsidRDefault="0072789E" w:rsidP="0072789E">
      <w:pPr>
        <w:pStyle w:val="Oznaenseznam"/>
        <w:tabs>
          <w:tab w:val="clear" w:pos="360"/>
        </w:tabs>
        <w:jc w:val="both"/>
        <w:rPr>
          <w:sz w:val="22"/>
          <w:szCs w:val="22"/>
          <w:lang w:val="sl-SI"/>
        </w:rPr>
      </w:pPr>
      <w:r w:rsidRPr="00A92422">
        <w:rPr>
          <w:sz w:val="22"/>
          <w:szCs w:val="22"/>
          <w:lang w:val="sl-SI"/>
        </w:rPr>
        <w:t xml:space="preserve">je bil izvajalec izbran kot najugodnejši ponudnik za izvedbo gradbeno-obrtniških del pri obnovi ulične fasade s stavbnim pohištvom in strehe s strešnimi okni na stavbi na naslovu Trg MDB 3 - Aškerčeva 18  v Ljubljani </w:t>
      </w:r>
      <w:r w:rsidRPr="00A92422">
        <w:rPr>
          <w:sz w:val="22"/>
          <w:szCs w:val="22"/>
          <w:lang w:val="sl-SI"/>
        </w:rPr>
        <w:lastRenderedPageBreak/>
        <w:t>(v nadaljevanju: Trg MDB 3 - Aškerčeva 18 ) z Odločitvijo o oddaji javnega naročila št. 430-534/2018 - __  z dne …………..;</w:t>
      </w:r>
    </w:p>
    <w:p w14:paraId="24E33DA3"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so pridobljeni kulturnovarstveni pogoji ZVKDS, OE Ljubljana št. </w:t>
      </w:r>
      <w:r>
        <w:rPr>
          <w:sz w:val="22"/>
          <w:szCs w:val="22"/>
          <w:lang w:val="sl-SI"/>
        </w:rPr>
        <w:t>35102-1329/2017-2 z 19. 1. 2018</w:t>
      </w:r>
      <w:r w:rsidRPr="007F5E72">
        <w:rPr>
          <w:sz w:val="22"/>
          <w:szCs w:val="22"/>
          <w:lang w:val="sl-SI"/>
        </w:rPr>
        <w:t xml:space="preserve"> in kulturnovarstveno soglasje ZVKDS, OE Ljubljana, št. 35102-</w:t>
      </w:r>
      <w:r>
        <w:rPr>
          <w:sz w:val="22"/>
          <w:szCs w:val="22"/>
          <w:lang w:val="sl-SI"/>
        </w:rPr>
        <w:t>1329</w:t>
      </w:r>
      <w:r w:rsidRPr="007F5E72">
        <w:rPr>
          <w:sz w:val="22"/>
          <w:szCs w:val="22"/>
          <w:lang w:val="sl-SI"/>
        </w:rPr>
        <w:t>/2017-</w:t>
      </w:r>
      <w:r>
        <w:rPr>
          <w:sz w:val="22"/>
          <w:szCs w:val="22"/>
          <w:lang w:val="sl-SI"/>
        </w:rPr>
        <w:t xml:space="preserve">4 </w:t>
      </w:r>
      <w:r w:rsidRPr="007F5E72">
        <w:rPr>
          <w:sz w:val="22"/>
          <w:szCs w:val="22"/>
          <w:lang w:val="sl-SI"/>
        </w:rPr>
        <w:t xml:space="preserve">z </w:t>
      </w:r>
      <w:r>
        <w:rPr>
          <w:sz w:val="22"/>
          <w:szCs w:val="22"/>
          <w:lang w:val="sl-SI"/>
        </w:rPr>
        <w:t>28. 2 .2018</w:t>
      </w:r>
      <w:r w:rsidRPr="007F5E72">
        <w:rPr>
          <w:sz w:val="22"/>
          <w:szCs w:val="22"/>
          <w:lang w:val="sl-SI"/>
        </w:rPr>
        <w:t>;</w:t>
      </w:r>
    </w:p>
    <w:p w14:paraId="3CC054B5" w14:textId="77777777" w:rsidR="0072789E" w:rsidRPr="007F5E72" w:rsidRDefault="0072789E" w:rsidP="0072789E">
      <w:pPr>
        <w:pStyle w:val="Oznaenseznam"/>
        <w:tabs>
          <w:tab w:val="clear" w:pos="360"/>
        </w:tabs>
        <w:jc w:val="both"/>
        <w:rPr>
          <w:i/>
          <w:sz w:val="22"/>
          <w:szCs w:val="22"/>
          <w:lang w:val="sl-SI"/>
        </w:rPr>
      </w:pPr>
      <w:r w:rsidRPr="007F5E72">
        <w:rPr>
          <w:sz w:val="22"/>
          <w:szCs w:val="22"/>
          <w:lang w:val="sl-SI"/>
        </w:rPr>
        <w:t>je za izvedbo del pridobljena lokacijska informacija št.</w:t>
      </w:r>
      <w:r>
        <w:rPr>
          <w:sz w:val="22"/>
          <w:szCs w:val="22"/>
          <w:lang w:val="sl-SI"/>
        </w:rPr>
        <w:t xml:space="preserve"> 3501-302/2018-2 s 6. 3. 2018;</w:t>
      </w:r>
    </w:p>
    <w:p w14:paraId="397E69F6"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bila stavba </w:t>
      </w:r>
      <w:r>
        <w:rPr>
          <w:sz w:val="22"/>
          <w:szCs w:val="22"/>
          <w:lang w:val="sl-SI"/>
        </w:rPr>
        <w:t xml:space="preserve">na naslovu Trg MDB 3 - Aškerčeva 18 </w:t>
      </w:r>
      <w:r w:rsidRPr="007F5E72">
        <w:rPr>
          <w:sz w:val="22"/>
          <w:szCs w:val="22"/>
          <w:lang w:val="sl-SI"/>
        </w:rPr>
        <w:t>izbrana za sofinanciranje v okviru programa »Ljubljana moje mesto« z razpisom v letu 2017, objavljenem v Uradnem listu RS</w:t>
      </w:r>
      <w:r>
        <w:rPr>
          <w:sz w:val="22"/>
          <w:szCs w:val="22"/>
          <w:lang w:val="sl-SI"/>
        </w:rPr>
        <w:t>,</w:t>
      </w:r>
      <w:r w:rsidRPr="007F5E72">
        <w:rPr>
          <w:sz w:val="22"/>
          <w:szCs w:val="22"/>
          <w:lang w:val="sl-SI"/>
        </w:rPr>
        <w:t xml:space="preserve"> št. 22/17</w:t>
      </w:r>
      <w:r>
        <w:rPr>
          <w:sz w:val="22"/>
          <w:szCs w:val="22"/>
          <w:lang w:val="sl-SI"/>
        </w:rPr>
        <w:t>,</w:t>
      </w:r>
      <w:r w:rsidRPr="007F5E72">
        <w:rPr>
          <w:sz w:val="22"/>
          <w:szCs w:val="22"/>
          <w:lang w:val="sl-SI"/>
        </w:rPr>
        <w:t xml:space="preserve"> s Sklepom MOL št. 622-11/2017-</w:t>
      </w:r>
      <w:r>
        <w:rPr>
          <w:sz w:val="22"/>
          <w:szCs w:val="22"/>
          <w:lang w:val="sl-SI"/>
        </w:rPr>
        <w:t>51</w:t>
      </w:r>
      <w:r w:rsidRPr="007F5E72">
        <w:rPr>
          <w:sz w:val="22"/>
          <w:szCs w:val="22"/>
          <w:lang w:val="sl-SI"/>
        </w:rPr>
        <w:t xml:space="preserve"> </w:t>
      </w:r>
      <w:r>
        <w:rPr>
          <w:sz w:val="22"/>
          <w:szCs w:val="22"/>
          <w:lang w:val="sl-SI"/>
        </w:rPr>
        <w:t>s</w:t>
      </w:r>
      <w:r w:rsidRPr="007F5E72">
        <w:rPr>
          <w:sz w:val="22"/>
          <w:szCs w:val="22"/>
          <w:lang w:val="sl-SI"/>
        </w:rPr>
        <w:t xml:space="preserve"> 5.</w:t>
      </w:r>
      <w:r>
        <w:rPr>
          <w:sz w:val="22"/>
          <w:szCs w:val="22"/>
          <w:lang w:val="sl-SI"/>
        </w:rPr>
        <w:t xml:space="preserve"> </w:t>
      </w:r>
      <w:r w:rsidRPr="007F5E72">
        <w:rPr>
          <w:sz w:val="22"/>
          <w:szCs w:val="22"/>
          <w:lang w:val="sl-SI"/>
        </w:rPr>
        <w:t>7.</w:t>
      </w:r>
      <w:r>
        <w:rPr>
          <w:sz w:val="22"/>
          <w:szCs w:val="22"/>
          <w:lang w:val="sl-SI"/>
        </w:rPr>
        <w:t xml:space="preserve"> </w:t>
      </w:r>
      <w:r w:rsidRPr="007F5E72">
        <w:rPr>
          <w:sz w:val="22"/>
          <w:szCs w:val="22"/>
          <w:lang w:val="sl-SI"/>
        </w:rPr>
        <w:t>2017;</w:t>
      </w:r>
    </w:p>
    <w:p w14:paraId="41B3E3C6" w14:textId="77777777" w:rsidR="0072789E" w:rsidRPr="00483E3B" w:rsidRDefault="0072789E" w:rsidP="0072789E">
      <w:pPr>
        <w:pStyle w:val="Oznaenseznam"/>
        <w:tabs>
          <w:tab w:val="clear" w:pos="360"/>
        </w:tabs>
        <w:jc w:val="both"/>
        <w:rPr>
          <w:sz w:val="22"/>
          <w:szCs w:val="22"/>
          <w:lang w:val="sl-SI"/>
        </w:rPr>
      </w:pPr>
      <w:r w:rsidRPr="00F56D23">
        <w:rPr>
          <w:sz w:val="22"/>
          <w:szCs w:val="22"/>
          <w:lang w:val="sl-SI"/>
        </w:rPr>
        <w:t>leži stavba Trg MDB 3 - Aškerčeva 18 v območju naselbinske dediščine z EŠD 328 Ljubljana - Mestno jedro</w:t>
      </w:r>
      <w:r>
        <w:rPr>
          <w:sz w:val="22"/>
          <w:szCs w:val="22"/>
          <w:lang w:val="sl-SI"/>
        </w:rPr>
        <w:t xml:space="preserve"> in je </w:t>
      </w:r>
      <w:r w:rsidRPr="007F5E72">
        <w:rPr>
          <w:sz w:val="22"/>
          <w:szCs w:val="22"/>
          <w:lang w:val="sl-SI"/>
        </w:rPr>
        <w:t>po razpisnih merilih in izdanem sklepu iz p</w:t>
      </w:r>
      <w:r>
        <w:rPr>
          <w:sz w:val="22"/>
          <w:szCs w:val="22"/>
          <w:lang w:val="sl-SI"/>
        </w:rPr>
        <w:t>rejšnje alineje upravičena do 25</w:t>
      </w:r>
      <w:r w:rsidRPr="007F5E72">
        <w:rPr>
          <w:sz w:val="22"/>
          <w:szCs w:val="22"/>
          <w:lang w:val="sl-SI"/>
        </w:rPr>
        <w:t xml:space="preserve"> % (</w:t>
      </w:r>
      <w:r>
        <w:rPr>
          <w:sz w:val="22"/>
          <w:szCs w:val="22"/>
          <w:lang w:val="sl-SI"/>
        </w:rPr>
        <w:t>petindvajset</w:t>
      </w:r>
      <w:r w:rsidRPr="007F5E72">
        <w:rPr>
          <w:sz w:val="22"/>
          <w:szCs w:val="22"/>
          <w:lang w:val="sl-SI"/>
        </w:rPr>
        <w:t xml:space="preserve"> odstotnega) sofinanciranja iz sredstev Ljubljana - moje mesto</w:t>
      </w:r>
      <w:r>
        <w:rPr>
          <w:sz w:val="22"/>
          <w:szCs w:val="22"/>
          <w:lang w:val="sl-SI"/>
        </w:rPr>
        <w:t>;</w:t>
      </w:r>
    </w:p>
    <w:p w14:paraId="2D3601DE"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imajo lastniki objekta za predvideno izvedbo gradbeno-obrtniških del </w:t>
      </w:r>
      <w:r w:rsidRPr="00A92422">
        <w:rPr>
          <w:sz w:val="22"/>
          <w:szCs w:val="22"/>
          <w:lang w:val="sl-SI"/>
        </w:rPr>
        <w:t xml:space="preserve">pri obnovi ulične fasade s stavbnim pohištvom in strehe s strešnimi okni na stavbi na naslovu Trg MDB 3 - Aškerčeva 18  v Ljubljani </w:t>
      </w:r>
      <w:r w:rsidRPr="007F5E72">
        <w:rPr>
          <w:sz w:val="22"/>
          <w:szCs w:val="22"/>
          <w:lang w:val="sl-SI"/>
        </w:rPr>
        <w:t>zagotovljena finančna sredstva;</w:t>
      </w:r>
    </w:p>
    <w:p w14:paraId="0BF25A73"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stavba z naslovom </w:t>
      </w:r>
      <w:r>
        <w:rPr>
          <w:sz w:val="22"/>
          <w:szCs w:val="22"/>
          <w:lang w:val="sl-SI"/>
        </w:rPr>
        <w:t xml:space="preserve">Trg MDB 3 - Aškerčeva 18 </w:t>
      </w:r>
      <w:r w:rsidRPr="007F5E72">
        <w:rPr>
          <w:sz w:val="22"/>
          <w:szCs w:val="22"/>
          <w:lang w:val="sl-SI"/>
        </w:rPr>
        <w:t xml:space="preserve">predvidena za obnovo v okviru programa Ljubljana - moje mesto, objavljenem v </w:t>
      </w:r>
      <w:r>
        <w:rPr>
          <w:sz w:val="22"/>
          <w:szCs w:val="22"/>
          <w:lang w:val="sl-SI"/>
        </w:rPr>
        <w:t xml:space="preserve">spremembah proračuna </w:t>
      </w:r>
      <w:r w:rsidRPr="007F5E72">
        <w:rPr>
          <w:sz w:val="22"/>
          <w:szCs w:val="22"/>
          <w:lang w:val="sl-SI"/>
        </w:rPr>
        <w:t>Mestne občine Ljubljana za leto 201</w:t>
      </w:r>
      <w:r>
        <w:rPr>
          <w:sz w:val="22"/>
          <w:szCs w:val="22"/>
          <w:lang w:val="sl-SI"/>
        </w:rPr>
        <w:t>8</w:t>
      </w:r>
      <w:r w:rsidRPr="007F5E72">
        <w:rPr>
          <w:sz w:val="22"/>
          <w:szCs w:val="22"/>
          <w:lang w:val="sl-SI"/>
        </w:rPr>
        <w:t xml:space="preserve"> in da so sredstva predvidena v okviru NRP 7560-10-0142, proračunska postavka 062099</w:t>
      </w:r>
      <w:r>
        <w:rPr>
          <w:sz w:val="22"/>
          <w:szCs w:val="22"/>
          <w:lang w:val="sl-SI"/>
        </w:rPr>
        <w:t xml:space="preserve"> na kontu 4314.</w:t>
      </w:r>
    </w:p>
    <w:p w14:paraId="6B84951D" w14:textId="77777777" w:rsidR="0072789E" w:rsidRPr="007F5E72" w:rsidRDefault="0072789E" w:rsidP="0072789E">
      <w:pPr>
        <w:pStyle w:val="Oznaenseznam"/>
        <w:numPr>
          <w:ilvl w:val="0"/>
          <w:numId w:val="0"/>
        </w:numPr>
        <w:rPr>
          <w:sz w:val="22"/>
          <w:szCs w:val="22"/>
          <w:lang w:val="sl-SI"/>
        </w:rPr>
      </w:pPr>
    </w:p>
    <w:p w14:paraId="5859613C" w14:textId="77777777" w:rsidR="0072789E" w:rsidRPr="007F5E72" w:rsidRDefault="0072789E" w:rsidP="0072789E">
      <w:pPr>
        <w:pStyle w:val="Oznaenseznam"/>
        <w:numPr>
          <w:ilvl w:val="0"/>
          <w:numId w:val="0"/>
        </w:numPr>
        <w:rPr>
          <w:sz w:val="22"/>
          <w:szCs w:val="22"/>
          <w:lang w:val="sl-SI"/>
        </w:rPr>
      </w:pPr>
    </w:p>
    <w:p w14:paraId="77F4239E"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PREDMET POGODBE</w:t>
      </w:r>
    </w:p>
    <w:p w14:paraId="6C076905" w14:textId="77777777" w:rsidR="0072789E" w:rsidRPr="007F5E72" w:rsidRDefault="0072789E" w:rsidP="0072789E">
      <w:pPr>
        <w:jc w:val="center"/>
        <w:rPr>
          <w:i w:val="0"/>
          <w:sz w:val="22"/>
          <w:szCs w:val="22"/>
        </w:rPr>
      </w:pPr>
    </w:p>
    <w:p w14:paraId="7354D222" w14:textId="77777777" w:rsidR="0072789E" w:rsidRPr="007F5E72" w:rsidRDefault="0072789E" w:rsidP="0072789E">
      <w:pPr>
        <w:jc w:val="center"/>
        <w:rPr>
          <w:i w:val="0"/>
          <w:sz w:val="22"/>
          <w:szCs w:val="22"/>
        </w:rPr>
      </w:pPr>
      <w:r w:rsidRPr="007F5E72">
        <w:rPr>
          <w:i w:val="0"/>
          <w:sz w:val="22"/>
          <w:szCs w:val="22"/>
        </w:rPr>
        <w:t>2. člen</w:t>
      </w:r>
    </w:p>
    <w:p w14:paraId="180E6328" w14:textId="77777777" w:rsidR="0072789E" w:rsidRPr="007F5E72" w:rsidRDefault="0072789E" w:rsidP="0072789E">
      <w:pPr>
        <w:jc w:val="both"/>
        <w:rPr>
          <w:i w:val="0"/>
          <w:sz w:val="22"/>
          <w:szCs w:val="22"/>
        </w:rPr>
      </w:pPr>
    </w:p>
    <w:p w14:paraId="7AFEB24B" w14:textId="77777777" w:rsidR="0072789E" w:rsidRPr="007F5E72" w:rsidRDefault="0072789E" w:rsidP="0072789E">
      <w:pPr>
        <w:jc w:val="both"/>
        <w:rPr>
          <w:i w:val="0"/>
          <w:sz w:val="22"/>
          <w:szCs w:val="22"/>
        </w:rPr>
      </w:pPr>
      <w:r w:rsidRPr="007F5E72">
        <w:rPr>
          <w:i w:val="0"/>
          <w:sz w:val="22"/>
          <w:szCs w:val="22"/>
        </w:rPr>
        <w:t xml:space="preserve">Naročniki oddajo, izvajalec pa prevzame izvedbo </w:t>
      </w:r>
      <w:r>
        <w:rPr>
          <w:i w:val="0"/>
          <w:sz w:val="22"/>
          <w:szCs w:val="22"/>
        </w:rPr>
        <w:t xml:space="preserve">gradbeno obrtniških del </w:t>
      </w:r>
      <w:r w:rsidRPr="00F56D23">
        <w:rPr>
          <w:i w:val="0"/>
          <w:sz w:val="22"/>
          <w:szCs w:val="22"/>
        </w:rPr>
        <w:t>pri obnovi ulične fasade s stavbnim pohištvom in strehe s strešnimi okni na stavbi na naslovu Trg MDB 3 - Aškerčeva 18 v Ljubljani</w:t>
      </w:r>
      <w:r w:rsidRPr="007F5E72">
        <w:rPr>
          <w:i w:val="0"/>
          <w:sz w:val="22"/>
          <w:szCs w:val="22"/>
        </w:rPr>
        <w:t xml:space="preserve">, vse v skladu z razpisno dokumentacijo št. </w:t>
      </w:r>
      <w:r>
        <w:rPr>
          <w:i w:val="0"/>
          <w:sz w:val="22"/>
          <w:szCs w:val="22"/>
        </w:rPr>
        <w:t xml:space="preserve">430-534/2018 </w:t>
      </w:r>
      <w:r w:rsidRPr="007F5E72">
        <w:rPr>
          <w:i w:val="0"/>
          <w:sz w:val="22"/>
          <w:szCs w:val="22"/>
        </w:rPr>
        <w:t xml:space="preserve">-_________ z dne  __________ in s ponudbo izvajalca št. ___________  z dne __________, ki sta kot prilogi sestavna dela  te pogodbe, ter v skladu z določili te pogodbe. </w:t>
      </w:r>
    </w:p>
    <w:p w14:paraId="180AF35D" w14:textId="77777777" w:rsidR="0072789E" w:rsidRPr="007F5E72" w:rsidRDefault="0072789E" w:rsidP="0072789E">
      <w:pPr>
        <w:jc w:val="both"/>
        <w:rPr>
          <w:i w:val="0"/>
          <w:sz w:val="22"/>
          <w:szCs w:val="22"/>
        </w:rPr>
      </w:pPr>
    </w:p>
    <w:p w14:paraId="77270408" w14:textId="77777777" w:rsidR="0072789E" w:rsidRPr="007F5E72" w:rsidRDefault="0072789E" w:rsidP="0072789E">
      <w:pPr>
        <w:jc w:val="both"/>
        <w:rPr>
          <w:i w:val="0"/>
          <w:sz w:val="22"/>
          <w:szCs w:val="22"/>
        </w:rPr>
      </w:pPr>
    </w:p>
    <w:p w14:paraId="2ED2B186"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VRSTA IN OBSEG POGODBENIH DEL</w:t>
      </w:r>
    </w:p>
    <w:p w14:paraId="63F13D04" w14:textId="77777777" w:rsidR="0072789E" w:rsidRPr="007F5E72" w:rsidRDefault="0072789E" w:rsidP="0072789E">
      <w:pPr>
        <w:jc w:val="both"/>
        <w:rPr>
          <w:i w:val="0"/>
          <w:sz w:val="22"/>
          <w:szCs w:val="22"/>
        </w:rPr>
      </w:pPr>
    </w:p>
    <w:p w14:paraId="38BEAC67" w14:textId="77777777" w:rsidR="0072789E" w:rsidRPr="007F5E72" w:rsidRDefault="0072789E" w:rsidP="0072789E">
      <w:pPr>
        <w:jc w:val="center"/>
        <w:rPr>
          <w:i w:val="0"/>
          <w:sz w:val="22"/>
          <w:szCs w:val="22"/>
        </w:rPr>
      </w:pPr>
      <w:r w:rsidRPr="007F5E72">
        <w:rPr>
          <w:i w:val="0"/>
          <w:sz w:val="22"/>
          <w:szCs w:val="22"/>
        </w:rPr>
        <w:t>3. člen</w:t>
      </w:r>
    </w:p>
    <w:p w14:paraId="05E8BF1E" w14:textId="77777777" w:rsidR="0072789E" w:rsidRPr="007F5E72" w:rsidRDefault="0072789E" w:rsidP="0072789E">
      <w:pPr>
        <w:rPr>
          <w:i w:val="0"/>
          <w:sz w:val="22"/>
          <w:szCs w:val="22"/>
        </w:rPr>
      </w:pPr>
    </w:p>
    <w:p w14:paraId="4CF89141" w14:textId="77777777" w:rsidR="0072789E" w:rsidRPr="007F5E72" w:rsidRDefault="0072789E" w:rsidP="0072789E">
      <w:pPr>
        <w:jc w:val="both"/>
        <w:rPr>
          <w:i w:val="0"/>
          <w:sz w:val="22"/>
          <w:szCs w:val="22"/>
        </w:rPr>
      </w:pPr>
      <w:r w:rsidRPr="007F5E72">
        <w:rPr>
          <w:i w:val="0"/>
          <w:sz w:val="22"/>
          <w:szCs w:val="22"/>
        </w:rPr>
        <w:t xml:space="preserve">Vrsta in obseg pogodbenih del sta podrobno določena v popisu del </w:t>
      </w:r>
      <w:r>
        <w:rPr>
          <w:i w:val="0"/>
          <w:sz w:val="22"/>
          <w:szCs w:val="22"/>
        </w:rPr>
        <w:t>št.: 1807/2018-V1 s 26. 2. 2018</w:t>
      </w:r>
      <w:r w:rsidRPr="007F5E72">
        <w:rPr>
          <w:i w:val="0"/>
          <w:sz w:val="22"/>
          <w:szCs w:val="22"/>
        </w:rPr>
        <w:t>, ki je sestavni del razpisne dokumentacije, navedene v prejšnjem členu.</w:t>
      </w:r>
    </w:p>
    <w:p w14:paraId="76E93CA8" w14:textId="77777777" w:rsidR="0072789E" w:rsidRPr="007F5E72" w:rsidRDefault="0072789E" w:rsidP="0072789E">
      <w:pPr>
        <w:jc w:val="both"/>
        <w:rPr>
          <w:i w:val="0"/>
          <w:sz w:val="22"/>
          <w:szCs w:val="22"/>
        </w:rPr>
      </w:pPr>
    </w:p>
    <w:p w14:paraId="6CC8F543" w14:textId="77777777" w:rsidR="0072789E" w:rsidRPr="007F5E72" w:rsidRDefault="0072789E" w:rsidP="0072789E">
      <w:pPr>
        <w:jc w:val="both"/>
        <w:rPr>
          <w:i w:val="0"/>
          <w:sz w:val="22"/>
          <w:szCs w:val="22"/>
        </w:rPr>
      </w:pPr>
    </w:p>
    <w:p w14:paraId="7475EB78"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CENA POGODBENIH DEL</w:t>
      </w:r>
    </w:p>
    <w:p w14:paraId="6AD75C98" w14:textId="77777777" w:rsidR="0072789E" w:rsidRPr="007F5E72" w:rsidRDefault="0072789E" w:rsidP="0072789E">
      <w:pPr>
        <w:rPr>
          <w:i w:val="0"/>
          <w:sz w:val="22"/>
          <w:szCs w:val="22"/>
        </w:rPr>
      </w:pPr>
    </w:p>
    <w:p w14:paraId="630812C0" w14:textId="77777777" w:rsidR="0072789E" w:rsidRPr="007F5E72" w:rsidRDefault="0072789E" w:rsidP="0072789E">
      <w:pPr>
        <w:jc w:val="center"/>
        <w:rPr>
          <w:i w:val="0"/>
          <w:sz w:val="22"/>
          <w:szCs w:val="22"/>
        </w:rPr>
      </w:pPr>
      <w:r w:rsidRPr="007F5E72">
        <w:rPr>
          <w:i w:val="0"/>
          <w:sz w:val="22"/>
          <w:szCs w:val="22"/>
        </w:rPr>
        <w:t>4. člen</w:t>
      </w:r>
    </w:p>
    <w:p w14:paraId="47C4405E" w14:textId="77777777" w:rsidR="0072789E" w:rsidRPr="007F5E72" w:rsidRDefault="0072789E" w:rsidP="0072789E">
      <w:pPr>
        <w:jc w:val="both"/>
        <w:rPr>
          <w:i w:val="0"/>
          <w:sz w:val="22"/>
          <w:szCs w:val="22"/>
        </w:rPr>
      </w:pPr>
    </w:p>
    <w:p w14:paraId="4EE63036" w14:textId="77777777" w:rsidR="0072789E" w:rsidRPr="007F5E72" w:rsidRDefault="0072789E" w:rsidP="0072789E">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r>
        <w:rPr>
          <w:i w:val="0"/>
          <w:sz w:val="22"/>
          <w:szCs w:val="22"/>
        </w:rPr>
        <w:t xml:space="preserve"> po pogajanjih</w:t>
      </w:r>
      <w:r w:rsidRPr="007F5E72">
        <w:rPr>
          <w:i w:val="0"/>
          <w:sz w:val="22"/>
          <w:szCs w:val="22"/>
        </w:rPr>
        <w:t>:</w:t>
      </w:r>
    </w:p>
    <w:p w14:paraId="6FD46E31" w14:textId="77777777" w:rsidR="0072789E" w:rsidRPr="007F5E72" w:rsidRDefault="0072789E" w:rsidP="0072789E">
      <w:pPr>
        <w:tabs>
          <w:tab w:val="decimal" w:pos="4678"/>
        </w:tabs>
        <w:jc w:val="both"/>
        <w:rPr>
          <w:i w:val="0"/>
          <w:sz w:val="22"/>
          <w:szCs w:val="22"/>
        </w:rPr>
      </w:pPr>
    </w:p>
    <w:p w14:paraId="43944131" w14:textId="77777777" w:rsidR="0072789E" w:rsidRPr="007F5E72" w:rsidRDefault="0072789E" w:rsidP="0072789E">
      <w:pPr>
        <w:tabs>
          <w:tab w:val="decimal" w:pos="4678"/>
        </w:tabs>
        <w:jc w:val="center"/>
        <w:rPr>
          <w:i w:val="0"/>
          <w:sz w:val="22"/>
          <w:szCs w:val="22"/>
        </w:rPr>
      </w:pPr>
      <w:r w:rsidRPr="007F5E72">
        <w:rPr>
          <w:i w:val="0"/>
          <w:sz w:val="22"/>
          <w:szCs w:val="22"/>
        </w:rPr>
        <w:t>__________  EUR brez DDV</w:t>
      </w:r>
    </w:p>
    <w:p w14:paraId="2995C427" w14:textId="77777777" w:rsidR="0072789E" w:rsidRPr="007F5E72" w:rsidRDefault="0072789E" w:rsidP="0072789E">
      <w:pPr>
        <w:tabs>
          <w:tab w:val="decimal" w:pos="4678"/>
        </w:tabs>
        <w:jc w:val="center"/>
        <w:rPr>
          <w:i w:val="0"/>
          <w:sz w:val="22"/>
          <w:szCs w:val="22"/>
        </w:rPr>
      </w:pPr>
    </w:p>
    <w:p w14:paraId="7192CD5A" w14:textId="77777777" w:rsidR="0072789E" w:rsidRPr="007F5E72" w:rsidRDefault="0072789E" w:rsidP="0072789E">
      <w:pPr>
        <w:tabs>
          <w:tab w:val="decimal" w:pos="4678"/>
        </w:tabs>
        <w:jc w:val="center"/>
        <w:rPr>
          <w:b/>
          <w:i w:val="0"/>
          <w:sz w:val="22"/>
          <w:szCs w:val="22"/>
        </w:rPr>
      </w:pPr>
      <w:r w:rsidRPr="007F5E72">
        <w:rPr>
          <w:b/>
          <w:i w:val="0"/>
          <w:sz w:val="22"/>
          <w:szCs w:val="22"/>
        </w:rPr>
        <w:t>____________ EUR   z   DDV</w:t>
      </w:r>
    </w:p>
    <w:p w14:paraId="27DCF6F3" w14:textId="77777777" w:rsidR="0072789E" w:rsidRPr="007F5E72" w:rsidRDefault="0072789E" w:rsidP="0072789E">
      <w:pPr>
        <w:jc w:val="center"/>
        <w:rPr>
          <w:i w:val="0"/>
          <w:sz w:val="22"/>
          <w:szCs w:val="22"/>
        </w:rPr>
      </w:pPr>
    </w:p>
    <w:p w14:paraId="62FA887D" w14:textId="77777777" w:rsidR="0072789E" w:rsidRPr="007F5E72" w:rsidRDefault="0072789E" w:rsidP="0072789E">
      <w:pPr>
        <w:jc w:val="center"/>
        <w:rPr>
          <w:i w:val="0"/>
          <w:sz w:val="22"/>
          <w:szCs w:val="22"/>
        </w:rPr>
      </w:pPr>
      <w:r w:rsidRPr="007F5E72">
        <w:rPr>
          <w:i w:val="0"/>
          <w:sz w:val="22"/>
          <w:szCs w:val="22"/>
        </w:rPr>
        <w:t>( z besedo: ____________________ in __/100).</w:t>
      </w:r>
    </w:p>
    <w:p w14:paraId="405316CD" w14:textId="77777777" w:rsidR="0072789E" w:rsidRPr="007F5E72" w:rsidRDefault="0072789E" w:rsidP="0072789E">
      <w:pPr>
        <w:jc w:val="both"/>
        <w:rPr>
          <w:i w:val="0"/>
          <w:sz w:val="22"/>
          <w:szCs w:val="22"/>
        </w:rPr>
      </w:pPr>
    </w:p>
    <w:p w14:paraId="4E9E85D2" w14:textId="77777777" w:rsidR="0072789E" w:rsidRPr="007F5E72" w:rsidRDefault="0072789E" w:rsidP="0072789E">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3280B0D7" w14:textId="77777777" w:rsidR="0072789E" w:rsidRPr="007F5E72" w:rsidRDefault="0072789E" w:rsidP="0072789E">
      <w:pPr>
        <w:jc w:val="both"/>
        <w:rPr>
          <w:i w:val="0"/>
          <w:sz w:val="22"/>
          <w:szCs w:val="22"/>
        </w:rPr>
      </w:pPr>
    </w:p>
    <w:p w14:paraId="0E0D02FF" w14:textId="77777777" w:rsidR="0072789E" w:rsidRPr="007F5E72" w:rsidRDefault="0072789E" w:rsidP="0072789E">
      <w:pPr>
        <w:jc w:val="center"/>
        <w:rPr>
          <w:i w:val="0"/>
          <w:sz w:val="22"/>
          <w:szCs w:val="22"/>
        </w:rPr>
      </w:pPr>
      <w:r w:rsidRPr="007F5E72">
        <w:rPr>
          <w:i w:val="0"/>
          <w:sz w:val="22"/>
          <w:szCs w:val="22"/>
        </w:rPr>
        <w:lastRenderedPageBreak/>
        <w:t>5. člen</w:t>
      </w:r>
    </w:p>
    <w:p w14:paraId="2438B0C7" w14:textId="77777777" w:rsidR="0072789E" w:rsidRPr="007F5E72" w:rsidRDefault="0072789E" w:rsidP="0072789E">
      <w:pPr>
        <w:jc w:val="center"/>
        <w:rPr>
          <w:i w:val="0"/>
          <w:sz w:val="22"/>
          <w:szCs w:val="22"/>
        </w:rPr>
      </w:pPr>
    </w:p>
    <w:p w14:paraId="2DE2885A" w14:textId="77777777" w:rsidR="0072789E" w:rsidRDefault="0072789E" w:rsidP="0072789E">
      <w:pPr>
        <w:jc w:val="both"/>
        <w:rPr>
          <w:i w:val="0"/>
          <w:sz w:val="22"/>
          <w:szCs w:val="22"/>
        </w:rPr>
      </w:pPr>
      <w:r w:rsidRPr="007F5E72">
        <w:rPr>
          <w:i w:val="0"/>
          <w:sz w:val="22"/>
          <w:szCs w:val="22"/>
        </w:rPr>
        <w:t xml:space="preserve">Deleži, po katerih bodo MOL iz sredstev projekta Ljubljana – moje mesto (v nadaljevanju: LMM) in lastniki objekta, kot naročniki, plačali pogodbeno ceno iz prejšnjega člena, znašajo </w:t>
      </w:r>
      <w:r w:rsidRPr="007F5E72">
        <w:rPr>
          <w:b/>
          <w:i w:val="0"/>
          <w:sz w:val="22"/>
          <w:szCs w:val="22"/>
        </w:rPr>
        <w:t xml:space="preserve"> </w:t>
      </w:r>
      <w:r>
        <w:rPr>
          <w:b/>
          <w:i w:val="0"/>
          <w:sz w:val="22"/>
          <w:szCs w:val="22"/>
        </w:rPr>
        <w:t>25</w:t>
      </w:r>
      <w:r w:rsidRPr="007F5E72">
        <w:rPr>
          <w:b/>
          <w:i w:val="0"/>
          <w:sz w:val="22"/>
          <w:szCs w:val="22"/>
        </w:rPr>
        <w:t xml:space="preserve"> % ( </w:t>
      </w:r>
      <w:r>
        <w:rPr>
          <w:b/>
          <w:i w:val="0"/>
          <w:sz w:val="22"/>
          <w:szCs w:val="22"/>
        </w:rPr>
        <w:t xml:space="preserve">petindvajset </w:t>
      </w:r>
      <w:r w:rsidRPr="007F5E72">
        <w:rPr>
          <w:b/>
          <w:i w:val="0"/>
          <w:sz w:val="22"/>
          <w:szCs w:val="22"/>
        </w:rPr>
        <w:t>odstotkov) pogodbene vrednosti za MOL iz LMM</w:t>
      </w:r>
      <w:r w:rsidRPr="007F5E72">
        <w:rPr>
          <w:i w:val="0"/>
          <w:sz w:val="22"/>
          <w:szCs w:val="22"/>
        </w:rPr>
        <w:t xml:space="preserve"> in </w:t>
      </w:r>
      <w:r w:rsidRPr="00F56D23">
        <w:rPr>
          <w:b/>
          <w:i w:val="0"/>
          <w:sz w:val="22"/>
          <w:szCs w:val="22"/>
        </w:rPr>
        <w:t>75</w:t>
      </w:r>
      <w:r w:rsidRPr="007F5E72">
        <w:rPr>
          <w:b/>
          <w:i w:val="0"/>
          <w:sz w:val="22"/>
          <w:szCs w:val="22"/>
        </w:rPr>
        <w:t xml:space="preserve"> % (</w:t>
      </w:r>
      <w:r>
        <w:rPr>
          <w:b/>
          <w:i w:val="0"/>
          <w:sz w:val="22"/>
          <w:szCs w:val="22"/>
        </w:rPr>
        <w:t xml:space="preserve">petinsedemdeset </w:t>
      </w:r>
      <w:r w:rsidRPr="007F5E72">
        <w:rPr>
          <w:b/>
          <w:i w:val="0"/>
          <w:sz w:val="22"/>
          <w:szCs w:val="22"/>
        </w:rPr>
        <w:t>odstotkov) pogodbene vrednosti za lastnike objekta.</w:t>
      </w:r>
      <w:r w:rsidRPr="007F5E72">
        <w:rPr>
          <w:i w:val="0"/>
          <w:sz w:val="22"/>
          <w:szCs w:val="22"/>
        </w:rPr>
        <w:t xml:space="preserve"> Razmerje financiranja je določeno skladno s pogoji iz javnega razpisa</w:t>
      </w:r>
      <w:r>
        <w:rPr>
          <w:i w:val="0"/>
          <w:sz w:val="22"/>
          <w:szCs w:val="22"/>
        </w:rPr>
        <w:t xml:space="preserve"> za sofinanciranje obnov stavbnih lupin</w:t>
      </w:r>
      <w:r w:rsidRPr="004444A5">
        <w:rPr>
          <w:i w:val="0"/>
          <w:sz w:val="22"/>
          <w:szCs w:val="22"/>
        </w:rPr>
        <w:t xml:space="preserve"> v okviru programa Ljubljana - moje mesto </w:t>
      </w:r>
      <w:r>
        <w:rPr>
          <w:i w:val="0"/>
          <w:sz w:val="22"/>
          <w:szCs w:val="22"/>
        </w:rPr>
        <w:t xml:space="preserve">in </w:t>
      </w:r>
      <w:r w:rsidRPr="004444A5">
        <w:rPr>
          <w:i w:val="0"/>
          <w:sz w:val="22"/>
          <w:szCs w:val="22"/>
        </w:rPr>
        <w:t>Sklepom MOL št.: 622-11/2017-51 s 5. 7. 2017</w:t>
      </w:r>
      <w:r w:rsidRPr="007F5E72">
        <w:rPr>
          <w:i w:val="0"/>
          <w:sz w:val="22"/>
          <w:szCs w:val="22"/>
        </w:rPr>
        <w:t>, s katerim je bila stavba izbrana za sofinanciranje,</w:t>
      </w:r>
      <w:r>
        <w:rPr>
          <w:i w:val="0"/>
          <w:sz w:val="22"/>
          <w:szCs w:val="22"/>
        </w:rPr>
        <w:t xml:space="preserve"> </w:t>
      </w:r>
      <w:r w:rsidRPr="007F5E72">
        <w:rPr>
          <w:i w:val="0"/>
          <w:sz w:val="22"/>
          <w:szCs w:val="22"/>
        </w:rPr>
        <w:t xml:space="preserve">ter merili, kot so zapisana v programu LMM v </w:t>
      </w:r>
      <w:r w:rsidRPr="004444A5">
        <w:rPr>
          <w:i w:val="0"/>
          <w:sz w:val="22"/>
          <w:szCs w:val="22"/>
        </w:rPr>
        <w:t>Odloku o proračun</w:t>
      </w:r>
      <w:r>
        <w:rPr>
          <w:i w:val="0"/>
          <w:sz w:val="22"/>
          <w:szCs w:val="22"/>
        </w:rPr>
        <w:t>u</w:t>
      </w:r>
      <w:r w:rsidRPr="004444A5">
        <w:rPr>
          <w:i w:val="0"/>
          <w:sz w:val="22"/>
          <w:szCs w:val="22"/>
        </w:rPr>
        <w:t xml:space="preserve"> Mestne občine Ljubljana za leto 2018 (Uradni list RS, št. 83/16)</w:t>
      </w:r>
      <w:r>
        <w:rPr>
          <w:i w:val="0"/>
          <w:sz w:val="22"/>
          <w:szCs w:val="22"/>
        </w:rPr>
        <w:t>.</w:t>
      </w:r>
    </w:p>
    <w:p w14:paraId="6695B82A" w14:textId="77777777" w:rsidR="0072789E" w:rsidRPr="007F5E72" w:rsidRDefault="0072789E" w:rsidP="0072789E">
      <w:pPr>
        <w:jc w:val="both"/>
        <w:rPr>
          <w:i w:val="0"/>
          <w:sz w:val="22"/>
          <w:szCs w:val="22"/>
        </w:rPr>
      </w:pPr>
      <w:r w:rsidRPr="004444A5">
        <w:rPr>
          <w:i w:val="0"/>
          <w:sz w:val="22"/>
          <w:szCs w:val="22"/>
        </w:rPr>
        <w:t xml:space="preserve"> </w:t>
      </w:r>
      <w:r>
        <w:rPr>
          <w:i w:val="0"/>
          <w:sz w:val="22"/>
          <w:szCs w:val="22"/>
        </w:rPr>
        <w:t xml:space="preserve">   </w:t>
      </w:r>
    </w:p>
    <w:p w14:paraId="18C70A70" w14:textId="77777777" w:rsidR="0072789E" w:rsidRPr="007F5E72" w:rsidRDefault="0072789E" w:rsidP="0072789E">
      <w:pPr>
        <w:jc w:val="both"/>
        <w:rPr>
          <w:i w:val="0"/>
          <w:sz w:val="22"/>
          <w:szCs w:val="22"/>
        </w:rPr>
      </w:pPr>
      <w:r w:rsidRPr="007F5E72">
        <w:rPr>
          <w:i w:val="0"/>
          <w:sz w:val="22"/>
          <w:szCs w:val="22"/>
        </w:rPr>
        <w:t>Deleži posameznih naročnikov so naslednji:</w:t>
      </w:r>
    </w:p>
    <w:p w14:paraId="26E822BC" w14:textId="77777777" w:rsidR="0072789E" w:rsidRPr="007F5E72" w:rsidRDefault="0072789E" w:rsidP="0072789E">
      <w:pPr>
        <w:jc w:val="both"/>
        <w:rPr>
          <w:i w:val="0"/>
          <w:sz w:val="22"/>
          <w:szCs w:val="22"/>
        </w:rPr>
      </w:pPr>
    </w:p>
    <w:tbl>
      <w:tblPr>
        <w:tblW w:w="9157" w:type="dxa"/>
        <w:tblInd w:w="55" w:type="dxa"/>
        <w:tblCellMar>
          <w:left w:w="70" w:type="dxa"/>
          <w:right w:w="70" w:type="dxa"/>
        </w:tblCellMar>
        <w:tblLook w:val="04A0" w:firstRow="1" w:lastRow="0" w:firstColumn="1" w:lastColumn="0" w:noHBand="0" w:noVBand="1"/>
      </w:tblPr>
      <w:tblGrid>
        <w:gridCol w:w="3615"/>
        <w:gridCol w:w="1310"/>
        <w:gridCol w:w="1858"/>
        <w:gridCol w:w="838"/>
        <w:gridCol w:w="1570"/>
      </w:tblGrid>
      <w:tr w:rsidR="0072789E" w:rsidRPr="007F5E72" w14:paraId="08C3E3C6" w14:textId="77777777" w:rsidTr="00D04234">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2895B0B" w14:textId="77777777" w:rsidR="0072789E" w:rsidRPr="007F5E72" w:rsidRDefault="0072789E" w:rsidP="00D04234">
            <w:pPr>
              <w:rPr>
                <w:b/>
                <w:bCs/>
                <w:i w:val="0"/>
                <w:sz w:val="22"/>
                <w:szCs w:val="22"/>
              </w:rPr>
            </w:pPr>
            <w:bookmarkStart w:id="8" w:name="RANGE!A1:E26"/>
            <w:r w:rsidRPr="007F5E72">
              <w:rPr>
                <w:b/>
                <w:bCs/>
                <w:i w:val="0"/>
                <w:sz w:val="22"/>
                <w:szCs w:val="22"/>
              </w:rPr>
              <w:t>MOL / Postavka</w:t>
            </w:r>
            <w:bookmarkEnd w:id="8"/>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5A76792E" w14:textId="77777777" w:rsidR="0072789E" w:rsidRPr="007F5E72" w:rsidRDefault="0072789E" w:rsidP="00D04234">
            <w:pPr>
              <w:rPr>
                <w:b/>
                <w:bCs/>
                <w:i w:val="0"/>
                <w:sz w:val="22"/>
                <w:szCs w:val="22"/>
              </w:rPr>
            </w:pPr>
            <w:r w:rsidRPr="007F5E72">
              <w:rPr>
                <w:b/>
                <w:bCs/>
                <w:i w:val="0"/>
                <w:sz w:val="22"/>
                <w:szCs w:val="22"/>
              </w:rPr>
              <w:t>Konto</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0E13BECB" w14:textId="77777777" w:rsidR="0072789E" w:rsidRPr="007F5E72" w:rsidRDefault="0072789E" w:rsidP="00D04234">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268B267F" w14:textId="77777777" w:rsidR="0072789E" w:rsidRPr="007F5E72" w:rsidRDefault="0072789E" w:rsidP="00D04234">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4350AB2E" w14:textId="77777777" w:rsidR="0072789E" w:rsidRPr="007F5E72" w:rsidRDefault="0072789E" w:rsidP="00D04234">
            <w:pPr>
              <w:jc w:val="right"/>
              <w:rPr>
                <w:b/>
                <w:bCs/>
                <w:i w:val="0"/>
                <w:sz w:val="22"/>
                <w:szCs w:val="22"/>
              </w:rPr>
            </w:pPr>
            <w:r w:rsidRPr="007F5E72">
              <w:rPr>
                <w:b/>
                <w:bCs/>
                <w:i w:val="0"/>
                <w:sz w:val="22"/>
                <w:szCs w:val="22"/>
              </w:rPr>
              <w:t>Znesek z DDV</w:t>
            </w:r>
          </w:p>
        </w:tc>
      </w:tr>
      <w:tr w:rsidR="0072789E" w:rsidRPr="007F5E72" w14:paraId="08F187EA" w14:textId="77777777" w:rsidTr="00D04234">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5E05D129" w14:textId="77777777" w:rsidR="0072789E" w:rsidRPr="007F5E72" w:rsidRDefault="0072789E" w:rsidP="00D04234">
            <w:pPr>
              <w:rPr>
                <w:i w:val="0"/>
                <w:sz w:val="22"/>
                <w:szCs w:val="22"/>
              </w:rPr>
            </w:pPr>
            <w:r w:rsidRPr="007F5E72">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2035EE82" w14:textId="77777777" w:rsidR="0072789E" w:rsidRPr="007F5E72" w:rsidRDefault="0072789E" w:rsidP="00D04234">
            <w:pPr>
              <w:rPr>
                <w:i w:val="0"/>
                <w:sz w:val="22"/>
                <w:szCs w:val="22"/>
              </w:rPr>
            </w:pPr>
            <w:r>
              <w:rPr>
                <w:i w:val="0"/>
                <w:sz w:val="22"/>
                <w:szCs w:val="22"/>
              </w:rPr>
              <w:t>4314</w:t>
            </w:r>
          </w:p>
        </w:tc>
        <w:tc>
          <w:tcPr>
            <w:tcW w:w="1858" w:type="dxa"/>
            <w:tcBorders>
              <w:top w:val="nil"/>
              <w:left w:val="nil"/>
              <w:bottom w:val="single" w:sz="4" w:space="0" w:color="auto"/>
              <w:right w:val="single" w:sz="4" w:space="0" w:color="auto"/>
            </w:tcBorders>
            <w:shd w:val="clear" w:color="auto" w:fill="auto"/>
            <w:noWrap/>
            <w:vAlign w:val="bottom"/>
          </w:tcPr>
          <w:p w14:paraId="500BB82F" w14:textId="77777777" w:rsidR="0072789E" w:rsidRPr="007F5E72" w:rsidRDefault="0072789E" w:rsidP="00D04234">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6CA5BD6F" w14:textId="77777777" w:rsidR="0072789E" w:rsidRPr="007F5E72" w:rsidRDefault="0072789E" w:rsidP="00D04234">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tcPr>
          <w:p w14:paraId="2D614DC7" w14:textId="77777777" w:rsidR="0072789E" w:rsidRPr="007F5E72" w:rsidRDefault="0072789E" w:rsidP="00D04234">
            <w:pPr>
              <w:jc w:val="right"/>
              <w:rPr>
                <w:i w:val="0"/>
                <w:sz w:val="22"/>
                <w:szCs w:val="22"/>
              </w:rPr>
            </w:pPr>
          </w:p>
        </w:tc>
      </w:tr>
      <w:tr w:rsidR="0072789E" w:rsidRPr="007F5E72" w14:paraId="42A7EC46" w14:textId="77777777" w:rsidTr="00D04234">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F7CD76" w14:textId="77777777" w:rsidR="0072789E" w:rsidRPr="007F5E72" w:rsidRDefault="0072789E" w:rsidP="00D04234">
            <w:pPr>
              <w:jc w:val="right"/>
              <w:rPr>
                <w:b/>
                <w:bCs/>
                <w:i w:val="0"/>
                <w:sz w:val="22"/>
                <w:szCs w:val="22"/>
              </w:rPr>
            </w:pPr>
            <w:r w:rsidRPr="007F5E72">
              <w:rPr>
                <w:b/>
                <w:bCs/>
                <w:i w:val="0"/>
                <w:sz w:val="22"/>
                <w:szCs w:val="22"/>
              </w:rPr>
              <w:t>Skupaj MOL:</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2191FD36" w14:textId="77777777" w:rsidR="0072789E" w:rsidRPr="007F5E72" w:rsidRDefault="0072789E" w:rsidP="00D04234">
            <w:pPr>
              <w:jc w:val="right"/>
              <w:rPr>
                <w:b/>
                <w:bCs/>
                <w:i w:val="0"/>
                <w:sz w:val="22"/>
                <w:szCs w:val="22"/>
              </w:rPr>
            </w:pPr>
            <w:r w:rsidRPr="007F5E72">
              <w:rPr>
                <w:b/>
                <w:bCs/>
                <w:i w:val="0"/>
                <w:sz w:val="22"/>
                <w:szCs w:val="22"/>
              </w:rPr>
              <w:t> </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78ABD62F" w14:textId="77777777" w:rsidR="0072789E" w:rsidRPr="00F56D23" w:rsidRDefault="0072789E" w:rsidP="00D04234">
            <w:pPr>
              <w:jc w:val="right"/>
              <w:rPr>
                <w:b/>
                <w:bCs/>
                <w:i w:val="0"/>
                <w:sz w:val="22"/>
                <w:szCs w:val="22"/>
                <w:u w:val="single"/>
              </w:rPr>
            </w:pPr>
            <w:r>
              <w:rPr>
                <w:b/>
                <w:bCs/>
                <w:i w:val="0"/>
                <w:sz w:val="22"/>
                <w:szCs w:val="22"/>
                <w:u w:val="single"/>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7344B38B" w14:textId="77777777" w:rsidR="0072789E" w:rsidRPr="007F5E72" w:rsidRDefault="0072789E" w:rsidP="00D04234">
            <w:pP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2DA8E00C" w14:textId="77777777" w:rsidR="0072789E" w:rsidRPr="00F56D23" w:rsidRDefault="0072789E" w:rsidP="00D04234">
            <w:pPr>
              <w:jc w:val="right"/>
              <w:rPr>
                <w:b/>
                <w:bCs/>
                <w:i w:val="0"/>
                <w:sz w:val="22"/>
                <w:szCs w:val="22"/>
                <w:u w:val="single"/>
              </w:rPr>
            </w:pPr>
            <w:r>
              <w:rPr>
                <w:b/>
                <w:bCs/>
                <w:i w:val="0"/>
                <w:sz w:val="22"/>
                <w:szCs w:val="22"/>
                <w:u w:val="single"/>
              </w:rPr>
              <w:t>EUR</w:t>
            </w:r>
          </w:p>
        </w:tc>
      </w:tr>
      <w:tr w:rsidR="0072789E" w:rsidRPr="007F5E72" w14:paraId="35BB3DA8" w14:textId="77777777" w:rsidTr="00D04234">
        <w:trPr>
          <w:trHeight w:val="291"/>
        </w:trPr>
        <w:tc>
          <w:tcPr>
            <w:tcW w:w="3615" w:type="dxa"/>
            <w:tcBorders>
              <w:top w:val="nil"/>
              <w:left w:val="nil"/>
              <w:bottom w:val="nil"/>
              <w:right w:val="nil"/>
            </w:tcBorders>
            <w:shd w:val="clear" w:color="auto" w:fill="auto"/>
            <w:noWrap/>
            <w:vAlign w:val="bottom"/>
            <w:hideMark/>
          </w:tcPr>
          <w:p w14:paraId="3F2010F2" w14:textId="77777777" w:rsidR="0072789E" w:rsidRPr="007F5E72" w:rsidRDefault="0072789E" w:rsidP="00D04234">
            <w:pPr>
              <w:jc w:val="center"/>
              <w:rPr>
                <w:i w:val="0"/>
                <w:sz w:val="22"/>
                <w:szCs w:val="22"/>
              </w:rPr>
            </w:pPr>
          </w:p>
        </w:tc>
        <w:tc>
          <w:tcPr>
            <w:tcW w:w="1310" w:type="dxa"/>
            <w:tcBorders>
              <w:top w:val="nil"/>
              <w:left w:val="nil"/>
              <w:bottom w:val="nil"/>
              <w:right w:val="nil"/>
            </w:tcBorders>
            <w:shd w:val="clear" w:color="auto" w:fill="auto"/>
            <w:noWrap/>
            <w:vAlign w:val="bottom"/>
            <w:hideMark/>
          </w:tcPr>
          <w:p w14:paraId="4C36F3BF" w14:textId="77777777" w:rsidR="0072789E" w:rsidRPr="007F5E72" w:rsidRDefault="0072789E" w:rsidP="00D04234">
            <w:pPr>
              <w:jc w:val="center"/>
              <w:rPr>
                <w:i w:val="0"/>
                <w:sz w:val="22"/>
                <w:szCs w:val="22"/>
              </w:rPr>
            </w:pPr>
          </w:p>
        </w:tc>
        <w:tc>
          <w:tcPr>
            <w:tcW w:w="1858" w:type="dxa"/>
            <w:tcBorders>
              <w:top w:val="nil"/>
              <w:left w:val="nil"/>
              <w:bottom w:val="nil"/>
              <w:right w:val="nil"/>
            </w:tcBorders>
            <w:shd w:val="clear" w:color="auto" w:fill="auto"/>
            <w:noWrap/>
            <w:vAlign w:val="bottom"/>
            <w:hideMark/>
          </w:tcPr>
          <w:p w14:paraId="7331CC70" w14:textId="77777777" w:rsidR="0072789E" w:rsidRPr="007F5E72" w:rsidRDefault="0072789E" w:rsidP="00D04234">
            <w:pPr>
              <w:rPr>
                <w:i w:val="0"/>
                <w:sz w:val="22"/>
                <w:szCs w:val="22"/>
              </w:rPr>
            </w:pPr>
          </w:p>
        </w:tc>
        <w:tc>
          <w:tcPr>
            <w:tcW w:w="838" w:type="dxa"/>
            <w:tcBorders>
              <w:top w:val="nil"/>
              <w:left w:val="nil"/>
              <w:bottom w:val="nil"/>
              <w:right w:val="nil"/>
            </w:tcBorders>
            <w:shd w:val="clear" w:color="auto" w:fill="auto"/>
            <w:noWrap/>
            <w:vAlign w:val="bottom"/>
            <w:hideMark/>
          </w:tcPr>
          <w:p w14:paraId="587CCDA9" w14:textId="77777777" w:rsidR="0072789E" w:rsidRPr="007F5E72" w:rsidRDefault="0072789E" w:rsidP="00D04234">
            <w:pPr>
              <w:rPr>
                <w:i w:val="0"/>
                <w:sz w:val="22"/>
                <w:szCs w:val="22"/>
              </w:rPr>
            </w:pPr>
          </w:p>
        </w:tc>
        <w:tc>
          <w:tcPr>
            <w:tcW w:w="1536" w:type="dxa"/>
            <w:tcBorders>
              <w:top w:val="nil"/>
              <w:left w:val="nil"/>
              <w:bottom w:val="nil"/>
              <w:right w:val="nil"/>
            </w:tcBorders>
            <w:shd w:val="clear" w:color="auto" w:fill="auto"/>
            <w:noWrap/>
            <w:vAlign w:val="bottom"/>
            <w:hideMark/>
          </w:tcPr>
          <w:p w14:paraId="46EAB8AA" w14:textId="77777777" w:rsidR="0072789E" w:rsidRPr="007F5E72" w:rsidRDefault="0072789E" w:rsidP="00D04234">
            <w:pPr>
              <w:rPr>
                <w:i w:val="0"/>
                <w:sz w:val="22"/>
                <w:szCs w:val="22"/>
              </w:rPr>
            </w:pPr>
          </w:p>
        </w:tc>
      </w:tr>
      <w:tr w:rsidR="0072789E" w:rsidRPr="007F5E72" w14:paraId="76251FD0" w14:textId="77777777" w:rsidTr="00D04234">
        <w:trPr>
          <w:trHeight w:val="291"/>
        </w:trPr>
        <w:tc>
          <w:tcPr>
            <w:tcW w:w="3615" w:type="dxa"/>
            <w:tcBorders>
              <w:top w:val="single" w:sz="8" w:space="0" w:color="auto"/>
              <w:left w:val="single" w:sz="8" w:space="0" w:color="auto"/>
              <w:bottom w:val="single" w:sz="8" w:space="0" w:color="auto"/>
              <w:right w:val="nil"/>
            </w:tcBorders>
            <w:shd w:val="clear" w:color="auto" w:fill="auto"/>
            <w:noWrap/>
            <w:vAlign w:val="bottom"/>
            <w:hideMark/>
          </w:tcPr>
          <w:p w14:paraId="6B391F16" w14:textId="77777777" w:rsidR="0072789E" w:rsidRPr="007F5E72" w:rsidRDefault="0072789E" w:rsidP="00D04234">
            <w:pPr>
              <w:rPr>
                <w:b/>
                <w:bCs/>
                <w:i w:val="0"/>
                <w:sz w:val="22"/>
                <w:szCs w:val="22"/>
              </w:rPr>
            </w:pPr>
            <w:r w:rsidRPr="007F5E72">
              <w:rPr>
                <w:b/>
                <w:bCs/>
                <w:i w:val="0"/>
                <w:sz w:val="22"/>
                <w:szCs w:val="22"/>
              </w:rPr>
              <w:t>LASTNIKI</w:t>
            </w:r>
          </w:p>
        </w:tc>
        <w:tc>
          <w:tcPr>
            <w:tcW w:w="131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96A6CA8" w14:textId="77777777" w:rsidR="0072789E" w:rsidRPr="007F5E72" w:rsidRDefault="0072789E" w:rsidP="00D04234">
            <w:pPr>
              <w:jc w:val="right"/>
              <w:rPr>
                <w:b/>
                <w:bCs/>
                <w:i w:val="0"/>
                <w:sz w:val="22"/>
                <w:szCs w:val="22"/>
              </w:rPr>
            </w:pPr>
            <w:r w:rsidRPr="007F5E72">
              <w:rPr>
                <w:b/>
                <w:bCs/>
                <w:i w:val="0"/>
                <w:sz w:val="22"/>
                <w:szCs w:val="22"/>
              </w:rPr>
              <w:t>% deleža</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52D71E9B" w14:textId="77777777" w:rsidR="0072789E" w:rsidRPr="007F5E72" w:rsidRDefault="0072789E" w:rsidP="00D04234">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21BDF548" w14:textId="77777777" w:rsidR="0072789E" w:rsidRPr="007F5E72" w:rsidRDefault="0072789E" w:rsidP="00D04234">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0F777DE3" w14:textId="77777777" w:rsidR="0072789E" w:rsidRPr="007F5E72" w:rsidRDefault="0072789E" w:rsidP="00D04234">
            <w:pPr>
              <w:jc w:val="right"/>
              <w:rPr>
                <w:b/>
                <w:bCs/>
                <w:i w:val="0"/>
                <w:sz w:val="22"/>
                <w:szCs w:val="22"/>
              </w:rPr>
            </w:pPr>
            <w:r w:rsidRPr="007F5E72">
              <w:rPr>
                <w:b/>
                <w:bCs/>
                <w:i w:val="0"/>
                <w:sz w:val="22"/>
                <w:szCs w:val="22"/>
              </w:rPr>
              <w:t>Znesek z DDV</w:t>
            </w:r>
          </w:p>
        </w:tc>
      </w:tr>
      <w:tr w:rsidR="0072789E" w:rsidRPr="007F5E72" w14:paraId="59D5A4D5" w14:textId="77777777" w:rsidTr="00D04234">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hideMark/>
          </w:tcPr>
          <w:p w14:paraId="0942712B" w14:textId="77777777" w:rsidR="0072789E" w:rsidRPr="007F5E72" w:rsidRDefault="0072789E" w:rsidP="00D04234">
            <w:pPr>
              <w:rPr>
                <w:i w:val="0"/>
                <w:sz w:val="22"/>
                <w:szCs w:val="22"/>
              </w:rPr>
            </w:pPr>
            <w:r>
              <w:rPr>
                <w:i w:val="0"/>
                <w:sz w:val="22"/>
                <w:szCs w:val="22"/>
              </w:rPr>
              <w:t xml:space="preserve">stavbe Trg MDB 3 - Aškerčeva 18  </w:t>
            </w:r>
            <w:r w:rsidRPr="007F5E72">
              <w:rPr>
                <w:i w:val="0"/>
                <w:sz w:val="22"/>
                <w:szCs w:val="22"/>
              </w:rPr>
              <w:t xml:space="preserve"> </w:t>
            </w:r>
          </w:p>
        </w:tc>
        <w:tc>
          <w:tcPr>
            <w:tcW w:w="1310" w:type="dxa"/>
            <w:tcBorders>
              <w:top w:val="nil"/>
              <w:left w:val="nil"/>
              <w:bottom w:val="single" w:sz="4" w:space="0" w:color="auto"/>
              <w:right w:val="single" w:sz="4" w:space="0" w:color="auto"/>
            </w:tcBorders>
            <w:shd w:val="clear" w:color="auto" w:fill="auto"/>
            <w:noWrap/>
            <w:vAlign w:val="bottom"/>
            <w:hideMark/>
          </w:tcPr>
          <w:p w14:paraId="54FC22CF" w14:textId="77777777" w:rsidR="0072789E" w:rsidRPr="007F5E72" w:rsidRDefault="0072789E" w:rsidP="00D04234">
            <w:pPr>
              <w:jc w:val="right"/>
              <w:rPr>
                <w:i w:val="0"/>
                <w:sz w:val="22"/>
                <w:szCs w:val="22"/>
              </w:rPr>
            </w:pPr>
            <w:r w:rsidRPr="007F5E72">
              <w:rPr>
                <w:i w:val="0"/>
                <w:sz w:val="22"/>
                <w:szCs w:val="22"/>
              </w:rPr>
              <w:t>100 %</w:t>
            </w:r>
          </w:p>
        </w:tc>
        <w:tc>
          <w:tcPr>
            <w:tcW w:w="1858" w:type="dxa"/>
            <w:tcBorders>
              <w:top w:val="nil"/>
              <w:left w:val="nil"/>
              <w:bottom w:val="single" w:sz="4" w:space="0" w:color="auto"/>
              <w:right w:val="single" w:sz="4" w:space="0" w:color="auto"/>
            </w:tcBorders>
            <w:shd w:val="clear" w:color="auto" w:fill="auto"/>
            <w:noWrap/>
            <w:vAlign w:val="bottom"/>
            <w:hideMark/>
          </w:tcPr>
          <w:p w14:paraId="67D05522" w14:textId="77777777" w:rsidR="0072789E" w:rsidRPr="007F5E72" w:rsidRDefault="0072789E" w:rsidP="00D04234">
            <w:pPr>
              <w:jc w:val="right"/>
              <w:rPr>
                <w:i w:val="0"/>
                <w:sz w:val="22"/>
                <w:szCs w:val="22"/>
              </w:rPr>
            </w:pPr>
            <w:r w:rsidRPr="007F5E72">
              <w:rPr>
                <w:i w:val="0"/>
                <w:sz w:val="22"/>
                <w:szCs w:val="22"/>
              </w:rPr>
              <w:t xml:space="preserve">_____________ </w:t>
            </w:r>
            <w:r>
              <w:rPr>
                <w:i w:val="0"/>
                <w:sz w:val="22"/>
                <w:szCs w:val="22"/>
              </w:rPr>
              <w:t>EUR</w:t>
            </w:r>
          </w:p>
        </w:tc>
        <w:tc>
          <w:tcPr>
            <w:tcW w:w="838" w:type="dxa"/>
            <w:tcBorders>
              <w:top w:val="nil"/>
              <w:left w:val="nil"/>
              <w:bottom w:val="single" w:sz="4" w:space="0" w:color="auto"/>
              <w:right w:val="single" w:sz="4" w:space="0" w:color="auto"/>
            </w:tcBorders>
            <w:shd w:val="clear" w:color="auto" w:fill="auto"/>
            <w:noWrap/>
            <w:vAlign w:val="bottom"/>
            <w:hideMark/>
          </w:tcPr>
          <w:p w14:paraId="3E5EF5CF" w14:textId="77777777" w:rsidR="0072789E" w:rsidRPr="007F5E72" w:rsidRDefault="0072789E" w:rsidP="00D04234">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hideMark/>
          </w:tcPr>
          <w:p w14:paraId="5C08D4B9" w14:textId="77777777" w:rsidR="0072789E" w:rsidRPr="007F5E72" w:rsidRDefault="0072789E" w:rsidP="00D04234">
            <w:pPr>
              <w:jc w:val="right"/>
              <w:rPr>
                <w:i w:val="0"/>
                <w:sz w:val="22"/>
                <w:szCs w:val="22"/>
              </w:rPr>
            </w:pPr>
            <w:r w:rsidRPr="007F5E72">
              <w:rPr>
                <w:i w:val="0"/>
                <w:sz w:val="22"/>
                <w:szCs w:val="22"/>
              </w:rPr>
              <w:t xml:space="preserve">_____________ </w:t>
            </w:r>
            <w:r>
              <w:rPr>
                <w:i w:val="0"/>
                <w:sz w:val="22"/>
                <w:szCs w:val="22"/>
              </w:rPr>
              <w:t>EUR</w:t>
            </w:r>
          </w:p>
        </w:tc>
      </w:tr>
      <w:tr w:rsidR="0072789E" w:rsidRPr="007F5E72" w14:paraId="7FDAF509" w14:textId="77777777" w:rsidTr="00D04234">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21613B" w14:textId="77777777" w:rsidR="0072789E" w:rsidRPr="007F5E72" w:rsidRDefault="0072789E" w:rsidP="00D04234">
            <w:pPr>
              <w:jc w:val="right"/>
              <w:rPr>
                <w:b/>
                <w:bCs/>
                <w:i w:val="0"/>
                <w:sz w:val="22"/>
                <w:szCs w:val="22"/>
              </w:rPr>
            </w:pPr>
            <w:r w:rsidRPr="007F5E72">
              <w:rPr>
                <w:b/>
                <w:bCs/>
                <w:i w:val="0"/>
                <w:sz w:val="22"/>
                <w:szCs w:val="22"/>
              </w:rPr>
              <w:t>Skupaj lastniki:</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3F9C1D2E" w14:textId="77777777" w:rsidR="0072789E" w:rsidRPr="007F5E72" w:rsidRDefault="0072789E" w:rsidP="00D04234">
            <w:pPr>
              <w:jc w:val="right"/>
              <w:rPr>
                <w:b/>
                <w:bCs/>
                <w:i w:val="0"/>
                <w:sz w:val="22"/>
                <w:szCs w:val="22"/>
              </w:rPr>
            </w:pPr>
            <w:r w:rsidRPr="007F5E72">
              <w:rPr>
                <w:b/>
                <w:bCs/>
                <w:i w:val="0"/>
                <w:sz w:val="22"/>
                <w:szCs w:val="22"/>
              </w:rPr>
              <w:t>100,00%</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63183437" w14:textId="77777777" w:rsidR="0072789E" w:rsidRPr="007F5E72" w:rsidRDefault="0072789E" w:rsidP="00D04234">
            <w:pPr>
              <w:jc w:val="right"/>
              <w:rPr>
                <w:b/>
                <w:bCs/>
                <w:i w:val="0"/>
                <w:sz w:val="22"/>
                <w:szCs w:val="22"/>
              </w:rPr>
            </w:pPr>
            <w:r w:rsidRPr="007F5E72">
              <w:rPr>
                <w:b/>
                <w:bCs/>
                <w:i w:val="0"/>
                <w:sz w:val="22"/>
                <w:szCs w:val="22"/>
              </w:rPr>
              <w:t xml:space="preserve">_____________ </w:t>
            </w:r>
            <w:r>
              <w:rPr>
                <w:b/>
                <w:bCs/>
                <w:i w:val="0"/>
                <w:sz w:val="22"/>
                <w:szCs w:val="22"/>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32981F43" w14:textId="77777777" w:rsidR="0072789E" w:rsidRPr="007F5E72" w:rsidRDefault="0072789E" w:rsidP="00D04234">
            <w:pPr>
              <w:jc w:val="cente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10F41BCB" w14:textId="77777777" w:rsidR="0072789E" w:rsidRPr="007F5E72" w:rsidRDefault="0072789E" w:rsidP="00D04234">
            <w:pPr>
              <w:jc w:val="right"/>
              <w:rPr>
                <w:b/>
                <w:bCs/>
                <w:i w:val="0"/>
                <w:sz w:val="22"/>
                <w:szCs w:val="22"/>
              </w:rPr>
            </w:pPr>
            <w:r w:rsidRPr="007F5E72">
              <w:rPr>
                <w:b/>
                <w:bCs/>
                <w:i w:val="0"/>
                <w:sz w:val="22"/>
                <w:szCs w:val="22"/>
              </w:rPr>
              <w:t xml:space="preserve">_____________ </w:t>
            </w:r>
            <w:r>
              <w:rPr>
                <w:b/>
                <w:bCs/>
                <w:i w:val="0"/>
                <w:sz w:val="22"/>
                <w:szCs w:val="22"/>
              </w:rPr>
              <w:t>EUR</w:t>
            </w:r>
          </w:p>
        </w:tc>
      </w:tr>
      <w:tr w:rsidR="0072789E" w:rsidRPr="007F5E72" w14:paraId="0060C13E" w14:textId="77777777" w:rsidTr="00D04234">
        <w:trPr>
          <w:trHeight w:val="274"/>
        </w:trPr>
        <w:tc>
          <w:tcPr>
            <w:tcW w:w="3615" w:type="dxa"/>
            <w:tcBorders>
              <w:top w:val="nil"/>
              <w:left w:val="nil"/>
              <w:bottom w:val="nil"/>
              <w:right w:val="nil"/>
            </w:tcBorders>
            <w:shd w:val="clear" w:color="auto" w:fill="auto"/>
            <w:noWrap/>
            <w:vAlign w:val="bottom"/>
            <w:hideMark/>
          </w:tcPr>
          <w:p w14:paraId="0DF7669D" w14:textId="77777777" w:rsidR="0072789E" w:rsidRPr="007F5E72" w:rsidRDefault="0072789E" w:rsidP="00D04234">
            <w:pPr>
              <w:jc w:val="center"/>
              <w:rPr>
                <w:i w:val="0"/>
                <w:sz w:val="22"/>
                <w:szCs w:val="22"/>
              </w:rPr>
            </w:pPr>
          </w:p>
        </w:tc>
        <w:tc>
          <w:tcPr>
            <w:tcW w:w="1310" w:type="dxa"/>
            <w:tcBorders>
              <w:top w:val="nil"/>
              <w:left w:val="nil"/>
              <w:bottom w:val="nil"/>
              <w:right w:val="nil"/>
            </w:tcBorders>
            <w:shd w:val="clear" w:color="auto" w:fill="auto"/>
            <w:noWrap/>
            <w:vAlign w:val="bottom"/>
            <w:hideMark/>
          </w:tcPr>
          <w:p w14:paraId="672850C0" w14:textId="77777777" w:rsidR="0072789E" w:rsidRPr="007F5E72" w:rsidRDefault="0072789E" w:rsidP="00D04234">
            <w:pPr>
              <w:rPr>
                <w:i w:val="0"/>
                <w:sz w:val="22"/>
                <w:szCs w:val="22"/>
              </w:rPr>
            </w:pPr>
          </w:p>
        </w:tc>
        <w:tc>
          <w:tcPr>
            <w:tcW w:w="1858" w:type="dxa"/>
            <w:tcBorders>
              <w:top w:val="nil"/>
              <w:left w:val="nil"/>
              <w:bottom w:val="nil"/>
              <w:right w:val="nil"/>
            </w:tcBorders>
            <w:shd w:val="clear" w:color="auto" w:fill="auto"/>
            <w:noWrap/>
            <w:vAlign w:val="bottom"/>
            <w:hideMark/>
          </w:tcPr>
          <w:p w14:paraId="10AECD0A" w14:textId="77777777" w:rsidR="0072789E" w:rsidRPr="007F5E72" w:rsidRDefault="0072789E" w:rsidP="00D04234">
            <w:pPr>
              <w:rPr>
                <w:i w:val="0"/>
                <w:sz w:val="22"/>
                <w:szCs w:val="22"/>
              </w:rPr>
            </w:pPr>
          </w:p>
        </w:tc>
        <w:tc>
          <w:tcPr>
            <w:tcW w:w="838" w:type="dxa"/>
            <w:tcBorders>
              <w:top w:val="nil"/>
              <w:left w:val="nil"/>
              <w:bottom w:val="nil"/>
              <w:right w:val="nil"/>
            </w:tcBorders>
            <w:shd w:val="clear" w:color="auto" w:fill="auto"/>
            <w:noWrap/>
            <w:vAlign w:val="bottom"/>
            <w:hideMark/>
          </w:tcPr>
          <w:p w14:paraId="1CFCB2B4" w14:textId="77777777" w:rsidR="0072789E" w:rsidRPr="007F5E72" w:rsidRDefault="0072789E" w:rsidP="00D04234">
            <w:pPr>
              <w:rPr>
                <w:i w:val="0"/>
                <w:sz w:val="22"/>
                <w:szCs w:val="22"/>
              </w:rPr>
            </w:pPr>
          </w:p>
        </w:tc>
        <w:tc>
          <w:tcPr>
            <w:tcW w:w="1536" w:type="dxa"/>
            <w:tcBorders>
              <w:top w:val="nil"/>
              <w:left w:val="nil"/>
              <w:bottom w:val="nil"/>
              <w:right w:val="nil"/>
            </w:tcBorders>
            <w:shd w:val="clear" w:color="auto" w:fill="auto"/>
            <w:noWrap/>
            <w:vAlign w:val="bottom"/>
            <w:hideMark/>
          </w:tcPr>
          <w:p w14:paraId="25607477" w14:textId="77777777" w:rsidR="0072789E" w:rsidRPr="007F5E72" w:rsidRDefault="0072789E" w:rsidP="00D04234">
            <w:pPr>
              <w:jc w:val="right"/>
              <w:rPr>
                <w:i w:val="0"/>
                <w:sz w:val="22"/>
                <w:szCs w:val="22"/>
              </w:rPr>
            </w:pPr>
          </w:p>
        </w:tc>
      </w:tr>
      <w:tr w:rsidR="0072789E" w:rsidRPr="007F5E72" w14:paraId="499E9AF4" w14:textId="77777777" w:rsidTr="00D04234">
        <w:trPr>
          <w:trHeight w:val="274"/>
        </w:trPr>
        <w:tc>
          <w:tcPr>
            <w:tcW w:w="3615" w:type="dxa"/>
            <w:tcBorders>
              <w:top w:val="single" w:sz="4" w:space="0" w:color="auto"/>
              <w:left w:val="single" w:sz="4" w:space="0" w:color="auto"/>
              <w:bottom w:val="single" w:sz="4" w:space="0" w:color="auto"/>
              <w:right w:val="nil"/>
            </w:tcBorders>
            <w:shd w:val="clear" w:color="auto" w:fill="auto"/>
            <w:noWrap/>
            <w:vAlign w:val="bottom"/>
            <w:hideMark/>
          </w:tcPr>
          <w:p w14:paraId="1AE209FE" w14:textId="77777777" w:rsidR="0072789E" w:rsidRPr="007F5E72" w:rsidRDefault="0072789E" w:rsidP="00D04234">
            <w:pPr>
              <w:jc w:val="right"/>
              <w:rPr>
                <w:b/>
                <w:bCs/>
                <w:i w:val="0"/>
                <w:sz w:val="22"/>
                <w:szCs w:val="22"/>
              </w:rPr>
            </w:pPr>
            <w:r w:rsidRPr="007F5E72">
              <w:rPr>
                <w:b/>
                <w:bCs/>
                <w:i w:val="0"/>
                <w:sz w:val="22"/>
                <w:szCs w:val="22"/>
              </w:rPr>
              <w:t>Skupaj:</w:t>
            </w:r>
          </w:p>
        </w:tc>
        <w:tc>
          <w:tcPr>
            <w:tcW w:w="1310" w:type="dxa"/>
            <w:tcBorders>
              <w:top w:val="single" w:sz="4" w:space="0" w:color="auto"/>
              <w:left w:val="nil"/>
              <w:bottom w:val="single" w:sz="4" w:space="0" w:color="auto"/>
              <w:right w:val="nil"/>
            </w:tcBorders>
            <w:shd w:val="clear" w:color="auto" w:fill="auto"/>
            <w:noWrap/>
            <w:vAlign w:val="bottom"/>
            <w:hideMark/>
          </w:tcPr>
          <w:p w14:paraId="6CA61E07" w14:textId="77777777" w:rsidR="0072789E" w:rsidRPr="007F5E72" w:rsidRDefault="0072789E" w:rsidP="00D04234">
            <w:pPr>
              <w:rPr>
                <w:b/>
                <w:bCs/>
                <w:i w:val="0"/>
                <w:sz w:val="22"/>
                <w:szCs w:val="22"/>
              </w:rPr>
            </w:pPr>
            <w:r w:rsidRPr="007F5E72">
              <w:rPr>
                <w:b/>
                <w:bCs/>
                <w:i w:val="0"/>
                <w:sz w:val="22"/>
                <w:szCs w:val="22"/>
              </w:rPr>
              <w:t xml:space="preserve"> </w:t>
            </w:r>
          </w:p>
        </w:tc>
        <w:tc>
          <w:tcPr>
            <w:tcW w:w="1858" w:type="dxa"/>
            <w:tcBorders>
              <w:top w:val="single" w:sz="4" w:space="0" w:color="auto"/>
              <w:left w:val="nil"/>
              <w:bottom w:val="single" w:sz="4" w:space="0" w:color="auto"/>
              <w:right w:val="nil"/>
            </w:tcBorders>
            <w:shd w:val="clear" w:color="auto" w:fill="auto"/>
            <w:noWrap/>
            <w:vAlign w:val="bottom"/>
            <w:hideMark/>
          </w:tcPr>
          <w:p w14:paraId="3BDAE915" w14:textId="77777777" w:rsidR="0072789E" w:rsidRPr="007F5E72" w:rsidRDefault="0072789E" w:rsidP="00D04234">
            <w:pPr>
              <w:jc w:val="right"/>
              <w:rPr>
                <w:b/>
                <w:bCs/>
                <w:i w:val="0"/>
                <w:sz w:val="22"/>
                <w:szCs w:val="22"/>
              </w:rPr>
            </w:pPr>
            <w:r w:rsidRPr="007F5E72">
              <w:rPr>
                <w:b/>
                <w:bCs/>
                <w:i w:val="0"/>
                <w:sz w:val="22"/>
                <w:szCs w:val="22"/>
              </w:rPr>
              <w:t xml:space="preserve">_______________ </w:t>
            </w:r>
            <w:r>
              <w:rPr>
                <w:b/>
                <w:bCs/>
                <w:i w:val="0"/>
                <w:sz w:val="22"/>
                <w:szCs w:val="22"/>
              </w:rPr>
              <w:t>EUR</w:t>
            </w:r>
          </w:p>
        </w:tc>
        <w:tc>
          <w:tcPr>
            <w:tcW w:w="838" w:type="dxa"/>
            <w:tcBorders>
              <w:top w:val="single" w:sz="4" w:space="0" w:color="auto"/>
              <w:left w:val="nil"/>
              <w:bottom w:val="single" w:sz="4" w:space="0" w:color="auto"/>
              <w:right w:val="nil"/>
            </w:tcBorders>
            <w:shd w:val="clear" w:color="auto" w:fill="auto"/>
            <w:noWrap/>
            <w:vAlign w:val="bottom"/>
            <w:hideMark/>
          </w:tcPr>
          <w:p w14:paraId="582C8BE4" w14:textId="77777777" w:rsidR="0072789E" w:rsidRPr="007F5E72" w:rsidRDefault="0072789E" w:rsidP="00D04234">
            <w:pPr>
              <w:rPr>
                <w:b/>
                <w:bCs/>
                <w:i w:val="0"/>
                <w:sz w:val="22"/>
                <w:szCs w:val="22"/>
              </w:rPr>
            </w:pPr>
            <w:r w:rsidRPr="007F5E72">
              <w:rPr>
                <w:b/>
                <w:bCs/>
                <w:i w:val="0"/>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14:paraId="3FFF8BAF" w14:textId="77777777" w:rsidR="0072789E" w:rsidRPr="007F5E72" w:rsidRDefault="0072789E" w:rsidP="00D04234">
            <w:pPr>
              <w:jc w:val="right"/>
              <w:rPr>
                <w:b/>
                <w:bCs/>
                <w:i w:val="0"/>
                <w:sz w:val="22"/>
                <w:szCs w:val="22"/>
              </w:rPr>
            </w:pPr>
            <w:r w:rsidRPr="007F5E72">
              <w:rPr>
                <w:b/>
                <w:bCs/>
                <w:i w:val="0"/>
                <w:sz w:val="22"/>
                <w:szCs w:val="22"/>
              </w:rPr>
              <w:t xml:space="preserve">_____________ </w:t>
            </w:r>
            <w:r>
              <w:rPr>
                <w:b/>
                <w:bCs/>
                <w:i w:val="0"/>
                <w:sz w:val="22"/>
                <w:szCs w:val="22"/>
              </w:rPr>
              <w:t>EUR</w:t>
            </w:r>
          </w:p>
        </w:tc>
      </w:tr>
    </w:tbl>
    <w:p w14:paraId="64AB6F6F" w14:textId="77777777" w:rsidR="0072789E" w:rsidRPr="007F5E72" w:rsidRDefault="0072789E" w:rsidP="0072789E">
      <w:pPr>
        <w:pStyle w:val="Glava"/>
        <w:tabs>
          <w:tab w:val="left" w:pos="708"/>
        </w:tabs>
        <w:jc w:val="both"/>
        <w:rPr>
          <w:i w:val="0"/>
          <w:sz w:val="22"/>
          <w:szCs w:val="22"/>
        </w:rPr>
      </w:pPr>
    </w:p>
    <w:p w14:paraId="1FDEEBA3" w14:textId="77777777" w:rsidR="0072789E" w:rsidRDefault="0072789E" w:rsidP="0072789E">
      <w:pPr>
        <w:pStyle w:val="Glava"/>
        <w:tabs>
          <w:tab w:val="left" w:pos="708"/>
        </w:tabs>
        <w:jc w:val="both"/>
        <w:rPr>
          <w:i w:val="0"/>
          <w:sz w:val="22"/>
          <w:szCs w:val="22"/>
        </w:rPr>
      </w:pPr>
      <w:r w:rsidRPr="008546F2">
        <w:rPr>
          <w:i w:val="0"/>
          <w:sz w:val="22"/>
          <w:szCs w:val="22"/>
        </w:rPr>
        <w:t>Deleži posameznih lastnikov objekta za plačilo pogodbenih del v ničemer ne vplivajo na kakršnakoli lastniška razmerja med njimi in ne pomenijo lastniških deležev.</w:t>
      </w:r>
    </w:p>
    <w:p w14:paraId="46029EC9" w14:textId="77777777" w:rsidR="0072789E" w:rsidRPr="007F5E72" w:rsidRDefault="0072789E" w:rsidP="0072789E">
      <w:pPr>
        <w:pStyle w:val="Glava"/>
        <w:tabs>
          <w:tab w:val="left" w:pos="708"/>
        </w:tabs>
        <w:jc w:val="both"/>
        <w:rPr>
          <w:i w:val="0"/>
          <w:sz w:val="22"/>
          <w:szCs w:val="22"/>
        </w:rPr>
      </w:pPr>
    </w:p>
    <w:p w14:paraId="6D92654D" w14:textId="77777777" w:rsidR="0072789E" w:rsidRPr="007F5E72" w:rsidRDefault="0072789E" w:rsidP="0072789E">
      <w:pPr>
        <w:pStyle w:val="Glava"/>
        <w:tabs>
          <w:tab w:val="left" w:pos="708"/>
        </w:tabs>
        <w:jc w:val="both"/>
        <w:rPr>
          <w:i w:val="0"/>
          <w:sz w:val="22"/>
          <w:szCs w:val="22"/>
        </w:rPr>
      </w:pPr>
      <w:r w:rsidRPr="007F5E72">
        <w:rPr>
          <w:i w:val="0"/>
          <w:sz w:val="22"/>
          <w:szCs w:val="22"/>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24452479" w14:textId="77777777" w:rsidR="0072789E" w:rsidRPr="007F5E72" w:rsidRDefault="0072789E" w:rsidP="0072789E">
      <w:pPr>
        <w:tabs>
          <w:tab w:val="left" w:pos="708"/>
          <w:tab w:val="center" w:pos="4536"/>
          <w:tab w:val="right" w:pos="9072"/>
        </w:tabs>
        <w:jc w:val="both"/>
        <w:rPr>
          <w:i w:val="0"/>
          <w:sz w:val="22"/>
          <w:szCs w:val="22"/>
        </w:rPr>
      </w:pPr>
    </w:p>
    <w:p w14:paraId="0B950635" w14:textId="77777777" w:rsidR="0072789E" w:rsidRPr="007F5E72" w:rsidRDefault="0072789E" w:rsidP="0072789E">
      <w:pPr>
        <w:pStyle w:val="Glava"/>
        <w:tabs>
          <w:tab w:val="left" w:pos="708"/>
        </w:tabs>
        <w:rPr>
          <w:i w:val="0"/>
          <w:sz w:val="22"/>
          <w:szCs w:val="22"/>
        </w:rPr>
      </w:pPr>
    </w:p>
    <w:p w14:paraId="6F1BE755"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ROK ZA IZVEDBO POGODBENIH DEL</w:t>
      </w:r>
    </w:p>
    <w:p w14:paraId="1C869E0B" w14:textId="77777777" w:rsidR="0072789E" w:rsidRPr="007F5E72" w:rsidRDefault="0072789E" w:rsidP="0072789E">
      <w:pPr>
        <w:jc w:val="center"/>
        <w:rPr>
          <w:i w:val="0"/>
          <w:sz w:val="22"/>
          <w:szCs w:val="22"/>
        </w:rPr>
      </w:pPr>
    </w:p>
    <w:p w14:paraId="7369D0B4" w14:textId="77777777" w:rsidR="0072789E" w:rsidRPr="007F5E72" w:rsidRDefault="0072789E" w:rsidP="0072789E">
      <w:pPr>
        <w:jc w:val="center"/>
        <w:rPr>
          <w:i w:val="0"/>
          <w:sz w:val="22"/>
          <w:szCs w:val="22"/>
        </w:rPr>
      </w:pPr>
      <w:r w:rsidRPr="007F5E72">
        <w:rPr>
          <w:i w:val="0"/>
          <w:sz w:val="22"/>
          <w:szCs w:val="22"/>
        </w:rPr>
        <w:t>6. člen</w:t>
      </w:r>
    </w:p>
    <w:p w14:paraId="3D7878E2" w14:textId="77777777" w:rsidR="0072789E" w:rsidRPr="007F5E72" w:rsidRDefault="0072789E" w:rsidP="0072789E">
      <w:pPr>
        <w:jc w:val="both"/>
        <w:rPr>
          <w:i w:val="0"/>
          <w:sz w:val="22"/>
          <w:szCs w:val="22"/>
        </w:rPr>
      </w:pPr>
    </w:p>
    <w:p w14:paraId="51C25ABB" w14:textId="77777777" w:rsidR="0072789E" w:rsidRPr="007F5E72" w:rsidRDefault="0072789E" w:rsidP="0072789E">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2</w:t>
      </w:r>
      <w:r w:rsidRPr="007F5E72">
        <w:rPr>
          <w:b/>
          <w:i w:val="0"/>
          <w:sz w:val="22"/>
          <w:szCs w:val="22"/>
        </w:rPr>
        <w:t>0 (sto</w:t>
      </w:r>
      <w:r>
        <w:rPr>
          <w:b/>
          <w:i w:val="0"/>
          <w:sz w:val="22"/>
          <w:szCs w:val="22"/>
        </w:rPr>
        <w:t>dvajset</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14:paraId="281F8F9A" w14:textId="77777777" w:rsidR="0072789E" w:rsidRPr="007F5E72" w:rsidRDefault="0072789E" w:rsidP="0072789E">
      <w:pPr>
        <w:jc w:val="both"/>
        <w:rPr>
          <w:i w:val="0"/>
          <w:sz w:val="22"/>
          <w:szCs w:val="22"/>
        </w:rPr>
      </w:pPr>
    </w:p>
    <w:p w14:paraId="5DD4CE5A" w14:textId="77777777" w:rsidR="0072789E" w:rsidRPr="007F5E72" w:rsidRDefault="0072789E" w:rsidP="0072789E">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47FD3081" w14:textId="77777777" w:rsidR="0072789E" w:rsidRPr="007F5E72" w:rsidRDefault="0072789E" w:rsidP="0072789E">
      <w:pPr>
        <w:jc w:val="both"/>
        <w:rPr>
          <w:i w:val="0"/>
          <w:sz w:val="22"/>
          <w:szCs w:val="22"/>
        </w:rPr>
      </w:pPr>
    </w:p>
    <w:p w14:paraId="573AAE96" w14:textId="77777777" w:rsidR="0072789E" w:rsidRPr="007F5E72" w:rsidRDefault="0072789E" w:rsidP="0072789E">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014895A6" w14:textId="77777777" w:rsidR="0072789E" w:rsidRPr="007F5E72" w:rsidRDefault="0072789E" w:rsidP="0072789E">
      <w:pPr>
        <w:pStyle w:val="Telobesedila3"/>
        <w:jc w:val="both"/>
        <w:rPr>
          <w:i w:val="0"/>
          <w:sz w:val="22"/>
          <w:szCs w:val="22"/>
        </w:rPr>
      </w:pPr>
    </w:p>
    <w:p w14:paraId="58A1BD05" w14:textId="77777777" w:rsidR="0072789E" w:rsidRPr="007F5E72" w:rsidRDefault="0072789E" w:rsidP="00042D83">
      <w:pPr>
        <w:pStyle w:val="Odstavekseznama"/>
        <w:numPr>
          <w:ilvl w:val="0"/>
          <w:numId w:val="24"/>
        </w:numPr>
        <w:tabs>
          <w:tab w:val="clear" w:pos="1997"/>
          <w:tab w:val="num" w:pos="1134"/>
        </w:tabs>
        <w:ind w:left="0" w:firstLine="0"/>
        <w:contextualSpacing/>
        <w:rPr>
          <w:i w:val="0"/>
          <w:sz w:val="22"/>
          <w:szCs w:val="22"/>
        </w:rPr>
      </w:pPr>
      <w:r w:rsidRPr="007F5E72">
        <w:rPr>
          <w:i w:val="0"/>
          <w:sz w:val="22"/>
          <w:szCs w:val="22"/>
        </w:rPr>
        <w:t>PREPOVED PRENOSA BODOČIH TERJATEV</w:t>
      </w:r>
    </w:p>
    <w:p w14:paraId="4FDD601A" w14:textId="77777777" w:rsidR="0072789E" w:rsidRPr="007F5E72" w:rsidRDefault="0072789E" w:rsidP="0072789E">
      <w:pPr>
        <w:rPr>
          <w:i w:val="0"/>
          <w:sz w:val="22"/>
          <w:szCs w:val="22"/>
        </w:rPr>
      </w:pPr>
    </w:p>
    <w:p w14:paraId="7ABCB157" w14:textId="77777777" w:rsidR="0072789E" w:rsidRPr="007F5E72" w:rsidRDefault="0072789E" w:rsidP="0072789E">
      <w:pPr>
        <w:rPr>
          <w:i w:val="0"/>
          <w:sz w:val="22"/>
          <w:szCs w:val="22"/>
        </w:rPr>
      </w:pPr>
      <w:r w:rsidRPr="007F5E72">
        <w:rPr>
          <w:i w:val="0"/>
          <w:sz w:val="22"/>
          <w:szCs w:val="22"/>
        </w:rPr>
        <w:t xml:space="preserve">                                                                7. člen</w:t>
      </w:r>
    </w:p>
    <w:p w14:paraId="33EC4606" w14:textId="77777777" w:rsidR="0072789E" w:rsidRPr="007F5E72" w:rsidRDefault="0072789E" w:rsidP="0072789E">
      <w:pPr>
        <w:rPr>
          <w:i w:val="0"/>
          <w:sz w:val="22"/>
          <w:szCs w:val="22"/>
        </w:rPr>
      </w:pPr>
    </w:p>
    <w:p w14:paraId="0A4731EB" w14:textId="77777777" w:rsidR="0072789E" w:rsidRPr="007F5E72" w:rsidRDefault="0072789E" w:rsidP="0072789E">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6852C0C3" w14:textId="77777777" w:rsidR="0072789E" w:rsidRPr="007F5E72" w:rsidRDefault="0072789E" w:rsidP="0072789E">
      <w:pPr>
        <w:jc w:val="both"/>
        <w:rPr>
          <w:i w:val="0"/>
          <w:sz w:val="22"/>
          <w:szCs w:val="22"/>
        </w:rPr>
      </w:pPr>
    </w:p>
    <w:p w14:paraId="49B9E21D" w14:textId="77777777" w:rsidR="0072789E" w:rsidRPr="007F5E72" w:rsidRDefault="0072789E" w:rsidP="0072789E">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7B24543D" w14:textId="77777777" w:rsidR="0072789E" w:rsidRPr="007F5E72" w:rsidRDefault="0072789E" w:rsidP="0072789E">
      <w:pPr>
        <w:jc w:val="both"/>
        <w:rPr>
          <w:i w:val="0"/>
          <w:sz w:val="22"/>
          <w:szCs w:val="22"/>
        </w:rPr>
      </w:pPr>
    </w:p>
    <w:p w14:paraId="3BC0A2F8" w14:textId="77777777" w:rsidR="0072789E" w:rsidRPr="007F5E72" w:rsidRDefault="0072789E" w:rsidP="0072789E">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6838D2D7" w14:textId="77777777" w:rsidR="0072789E" w:rsidRPr="007F5E72" w:rsidRDefault="0072789E" w:rsidP="0072789E">
      <w:pPr>
        <w:jc w:val="both"/>
        <w:rPr>
          <w:i w:val="0"/>
          <w:sz w:val="22"/>
          <w:szCs w:val="22"/>
        </w:rPr>
      </w:pPr>
    </w:p>
    <w:p w14:paraId="66FD7EA2" w14:textId="77777777" w:rsidR="0072789E" w:rsidRPr="007F5E72" w:rsidRDefault="0072789E" w:rsidP="0072789E">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5F008B6" w14:textId="77777777" w:rsidR="0072789E" w:rsidRPr="007F5E72" w:rsidRDefault="0072789E" w:rsidP="0072789E">
      <w:pPr>
        <w:jc w:val="both"/>
        <w:rPr>
          <w:i w:val="0"/>
          <w:sz w:val="22"/>
          <w:szCs w:val="22"/>
        </w:rPr>
      </w:pPr>
    </w:p>
    <w:p w14:paraId="048AEB43" w14:textId="77777777" w:rsidR="0072789E" w:rsidRPr="007F5E72" w:rsidRDefault="0072789E" w:rsidP="0072789E">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60702535" w14:textId="77777777" w:rsidR="0072789E" w:rsidRPr="007F5E72" w:rsidRDefault="0072789E" w:rsidP="0072789E">
      <w:pPr>
        <w:rPr>
          <w:i w:val="0"/>
          <w:sz w:val="22"/>
          <w:szCs w:val="22"/>
        </w:rPr>
      </w:pPr>
    </w:p>
    <w:p w14:paraId="4950411D" w14:textId="77777777" w:rsidR="0072789E" w:rsidRPr="007F5E72" w:rsidRDefault="0072789E" w:rsidP="0072789E">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26DECDBA" w14:textId="77777777" w:rsidR="0072789E" w:rsidRPr="007F5E72" w:rsidRDefault="0072789E" w:rsidP="0072789E">
      <w:pPr>
        <w:rPr>
          <w:i w:val="0"/>
          <w:sz w:val="22"/>
          <w:szCs w:val="22"/>
        </w:rPr>
      </w:pPr>
    </w:p>
    <w:p w14:paraId="4C872A64" w14:textId="77777777" w:rsidR="0072789E" w:rsidRPr="007F5E72" w:rsidRDefault="0072789E" w:rsidP="0072789E">
      <w:pPr>
        <w:jc w:val="both"/>
        <w:rPr>
          <w:i w:val="0"/>
          <w:sz w:val="22"/>
          <w:szCs w:val="22"/>
        </w:rPr>
      </w:pPr>
      <w:r w:rsidRPr="00B40590">
        <w:rPr>
          <w:i w:val="0"/>
          <w:sz w:val="22"/>
          <w:szCs w:val="22"/>
        </w:rPr>
        <w:t>Pogodbene stranke ugotavljajo, da naročniki niso seznanjeni s tem, da bi izvajalec katerakoli dela po tej pogodbi izvedel s podizvajalci, razen za dela, za katera je s to pogodbo izrecno dogovorjeno, da bodo izvedena s podizvajalci.</w:t>
      </w:r>
      <w:r w:rsidRPr="007F5E72">
        <w:rPr>
          <w:i w:val="0"/>
          <w:sz w:val="22"/>
          <w:szCs w:val="22"/>
        </w:rPr>
        <w:t xml:space="preserve"> </w:t>
      </w:r>
    </w:p>
    <w:p w14:paraId="787225A7" w14:textId="77777777" w:rsidR="0072789E" w:rsidRPr="007F5E72" w:rsidRDefault="0072789E" w:rsidP="0072789E">
      <w:pPr>
        <w:jc w:val="both"/>
        <w:rPr>
          <w:i w:val="0"/>
          <w:sz w:val="22"/>
          <w:szCs w:val="22"/>
        </w:rPr>
      </w:pPr>
    </w:p>
    <w:p w14:paraId="4E1B6404" w14:textId="77777777" w:rsidR="0072789E" w:rsidRPr="007F5E72" w:rsidRDefault="0072789E" w:rsidP="0072789E">
      <w:pPr>
        <w:jc w:val="both"/>
        <w:rPr>
          <w:i w:val="0"/>
          <w:sz w:val="22"/>
          <w:szCs w:val="22"/>
        </w:rPr>
      </w:pPr>
    </w:p>
    <w:p w14:paraId="0BD8BA1C"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OBVEZNOSTI NAROČNIKOV</w:t>
      </w:r>
    </w:p>
    <w:p w14:paraId="146870AF" w14:textId="77777777" w:rsidR="0072789E" w:rsidRPr="007F5E72" w:rsidRDefault="0072789E" w:rsidP="0072789E">
      <w:pPr>
        <w:rPr>
          <w:i w:val="0"/>
          <w:sz w:val="22"/>
          <w:szCs w:val="22"/>
        </w:rPr>
      </w:pPr>
    </w:p>
    <w:p w14:paraId="05B79902" w14:textId="77777777" w:rsidR="0072789E" w:rsidRPr="007F5E72" w:rsidRDefault="0072789E" w:rsidP="0072789E">
      <w:pPr>
        <w:jc w:val="center"/>
        <w:rPr>
          <w:i w:val="0"/>
          <w:sz w:val="22"/>
          <w:szCs w:val="22"/>
        </w:rPr>
      </w:pPr>
      <w:r w:rsidRPr="007F5E72">
        <w:rPr>
          <w:i w:val="0"/>
          <w:sz w:val="22"/>
          <w:szCs w:val="22"/>
        </w:rPr>
        <w:t>8. člen</w:t>
      </w:r>
    </w:p>
    <w:p w14:paraId="6F759460" w14:textId="77777777" w:rsidR="0072789E" w:rsidRPr="007F5E72" w:rsidRDefault="0072789E" w:rsidP="0072789E">
      <w:pPr>
        <w:jc w:val="center"/>
        <w:rPr>
          <w:i w:val="0"/>
          <w:sz w:val="22"/>
          <w:szCs w:val="22"/>
        </w:rPr>
      </w:pPr>
    </w:p>
    <w:p w14:paraId="0CCA1EFD" w14:textId="77777777" w:rsidR="0072789E" w:rsidRPr="007F5E72" w:rsidRDefault="0072789E" w:rsidP="0072789E">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411389FB" w14:textId="77777777" w:rsidR="0072789E" w:rsidRPr="007F5E72" w:rsidRDefault="0072789E" w:rsidP="0072789E">
      <w:pPr>
        <w:jc w:val="both"/>
        <w:rPr>
          <w:i w:val="0"/>
          <w:sz w:val="22"/>
          <w:szCs w:val="22"/>
        </w:rPr>
      </w:pPr>
    </w:p>
    <w:p w14:paraId="25A13342" w14:textId="77777777" w:rsidR="0072789E" w:rsidRPr="007F5E72" w:rsidRDefault="0072789E" w:rsidP="0072789E">
      <w:pPr>
        <w:jc w:val="both"/>
        <w:rPr>
          <w:i w:val="0"/>
          <w:sz w:val="22"/>
          <w:szCs w:val="22"/>
        </w:rPr>
      </w:pPr>
      <w:r w:rsidRPr="007F5E72">
        <w:rPr>
          <w:i w:val="0"/>
          <w:sz w:val="22"/>
          <w:szCs w:val="22"/>
        </w:rPr>
        <w:lastRenderedPageBreak/>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14:paraId="343832FC" w14:textId="77777777" w:rsidR="0072789E" w:rsidRPr="007F5E72" w:rsidRDefault="0072789E" w:rsidP="0072789E">
      <w:pPr>
        <w:jc w:val="both"/>
        <w:rPr>
          <w:i w:val="0"/>
          <w:sz w:val="22"/>
          <w:szCs w:val="22"/>
        </w:rPr>
      </w:pPr>
    </w:p>
    <w:p w14:paraId="6B08B660" w14:textId="77777777" w:rsidR="0072789E" w:rsidRPr="007F5E72" w:rsidRDefault="0072789E" w:rsidP="0072789E">
      <w:pPr>
        <w:jc w:val="both"/>
        <w:rPr>
          <w:i w:val="0"/>
          <w:sz w:val="22"/>
          <w:szCs w:val="22"/>
        </w:rPr>
      </w:pPr>
      <w:r w:rsidRPr="007F5E72">
        <w:rPr>
          <w:i w:val="0"/>
          <w:sz w:val="22"/>
          <w:szCs w:val="22"/>
        </w:rPr>
        <w:t xml:space="preserve">O uvedbi izvajalca v posel se sestavi poseben zapisnik in to ugotovi v dnevniku o izvajanju del. </w:t>
      </w:r>
    </w:p>
    <w:p w14:paraId="48496FFE" w14:textId="77777777" w:rsidR="0072789E" w:rsidRPr="007F5E72" w:rsidRDefault="0072789E" w:rsidP="0072789E">
      <w:pPr>
        <w:rPr>
          <w:i w:val="0"/>
          <w:sz w:val="22"/>
          <w:szCs w:val="22"/>
        </w:rPr>
      </w:pPr>
    </w:p>
    <w:p w14:paraId="445A4B80" w14:textId="77777777" w:rsidR="0072789E" w:rsidRPr="007F5E72" w:rsidRDefault="0072789E" w:rsidP="0072789E">
      <w:pPr>
        <w:rPr>
          <w:i w:val="0"/>
          <w:sz w:val="22"/>
          <w:szCs w:val="22"/>
        </w:rPr>
      </w:pPr>
    </w:p>
    <w:p w14:paraId="570F3A60"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bookmarkStart w:id="9" w:name="_Toc192491982"/>
      <w:r w:rsidRPr="007F5E72">
        <w:rPr>
          <w:i w:val="0"/>
          <w:sz w:val="22"/>
          <w:szCs w:val="22"/>
        </w:rPr>
        <w:t>OBVEZNOSTI IZVAJALCA</w:t>
      </w:r>
      <w:bookmarkEnd w:id="9"/>
    </w:p>
    <w:p w14:paraId="7E3F5CA6" w14:textId="77777777" w:rsidR="0072789E" w:rsidRPr="007F5E72" w:rsidRDefault="0072789E" w:rsidP="0072789E">
      <w:pPr>
        <w:rPr>
          <w:i w:val="0"/>
          <w:sz w:val="22"/>
          <w:szCs w:val="22"/>
        </w:rPr>
      </w:pPr>
    </w:p>
    <w:p w14:paraId="5FD23C19" w14:textId="77777777" w:rsidR="0072789E" w:rsidRPr="007F5E72" w:rsidRDefault="0072789E" w:rsidP="0072789E">
      <w:pPr>
        <w:jc w:val="center"/>
        <w:rPr>
          <w:i w:val="0"/>
          <w:sz w:val="22"/>
          <w:szCs w:val="22"/>
        </w:rPr>
      </w:pPr>
      <w:r w:rsidRPr="007F5E72">
        <w:rPr>
          <w:i w:val="0"/>
          <w:sz w:val="22"/>
          <w:szCs w:val="22"/>
        </w:rPr>
        <w:t>9. člen</w:t>
      </w:r>
    </w:p>
    <w:p w14:paraId="1F586539" w14:textId="77777777" w:rsidR="0072789E" w:rsidRPr="007F5E72" w:rsidRDefault="0072789E" w:rsidP="0072789E">
      <w:pPr>
        <w:jc w:val="center"/>
        <w:rPr>
          <w:i w:val="0"/>
          <w:sz w:val="22"/>
          <w:szCs w:val="22"/>
        </w:rPr>
      </w:pPr>
    </w:p>
    <w:p w14:paraId="1D3002E4" w14:textId="77777777" w:rsidR="0072789E" w:rsidRPr="007F5E72" w:rsidRDefault="0072789E" w:rsidP="0072789E">
      <w:pPr>
        <w:jc w:val="both"/>
        <w:rPr>
          <w:i w:val="0"/>
          <w:sz w:val="22"/>
          <w:szCs w:val="22"/>
        </w:rPr>
      </w:pPr>
      <w:r w:rsidRPr="007F5E72">
        <w:rPr>
          <w:i w:val="0"/>
          <w:sz w:val="22"/>
          <w:szCs w:val="22"/>
        </w:rPr>
        <w:t>V zvezi z izvajanjem pogodbenih del se izvajalec obvezuje:</w:t>
      </w:r>
    </w:p>
    <w:p w14:paraId="55EBADBB"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14:paraId="4D74D505"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14:paraId="161D04D9"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sodelovati s pooblaščenim predstavnikom naročnikov in nadzornikom;</w:t>
      </w:r>
    </w:p>
    <w:p w14:paraId="724FBF1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naročnikom pred vgradnjo dostaviti vsa dokazila in ateste materialov, vgrajevati pa izključno materiale ali opremo, ki so novi in prve kakovosti;</w:t>
      </w:r>
    </w:p>
    <w:p w14:paraId="7863A3E8"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ves čas izvajanja del voditi gradbeni dnevnik in knjigo obračunskih izmer za vsa dela;</w:t>
      </w:r>
    </w:p>
    <w:p w14:paraId="2193FC89"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izvajati dela skladno s terminskim planom, usklajenim z naročniki;</w:t>
      </w:r>
    </w:p>
    <w:p w14:paraId="454BD3FC"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14:paraId="09103794"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da bo naročnike obveščal o vsem, kar bi lahko vplivalo na izvršitev prevzetih obveznosti;</w:t>
      </w:r>
    </w:p>
    <w:p w14:paraId="4E30D1C0"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14:paraId="41EB9A4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14:paraId="068B56D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14:paraId="2A901C6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 xml:space="preserve">da bo vsa dela izvedel kot dober strokovnjak. </w:t>
      </w:r>
    </w:p>
    <w:p w14:paraId="759F47A7" w14:textId="77777777" w:rsidR="0072789E" w:rsidRPr="007F5E72" w:rsidRDefault="0072789E" w:rsidP="0072789E">
      <w:pPr>
        <w:jc w:val="both"/>
        <w:rPr>
          <w:i w:val="0"/>
          <w:sz w:val="22"/>
          <w:szCs w:val="22"/>
        </w:rPr>
      </w:pPr>
    </w:p>
    <w:p w14:paraId="7A8CCB80" w14:textId="77777777" w:rsidR="0072789E" w:rsidRPr="007F5E72" w:rsidRDefault="0072789E" w:rsidP="0072789E">
      <w:pPr>
        <w:pStyle w:val="Telobesedila3"/>
        <w:spacing w:after="0"/>
        <w:jc w:val="both"/>
        <w:rPr>
          <w:i w:val="0"/>
          <w:sz w:val="22"/>
          <w:szCs w:val="22"/>
        </w:rPr>
      </w:pPr>
      <w:r w:rsidRPr="007F5E72">
        <w:rPr>
          <w:i w:val="0"/>
          <w:sz w:val="22"/>
          <w:szCs w:val="22"/>
        </w:rPr>
        <w:t>Izvajalec odgovarja za škodo, povzročeno na gradbišču oziroma objektu, kakor tudi za škodo tretjim, ki jo povzroči v zvezi z izvajanjem pogodbenih del sam ali njegovi morebitni podizvajalci.</w:t>
      </w:r>
    </w:p>
    <w:p w14:paraId="0667D4D4" w14:textId="77777777" w:rsidR="0072789E" w:rsidRPr="007F5E72" w:rsidRDefault="0072789E" w:rsidP="0072789E">
      <w:pPr>
        <w:pStyle w:val="Telobesedila3"/>
        <w:spacing w:after="0"/>
        <w:jc w:val="both"/>
        <w:rPr>
          <w:i w:val="0"/>
          <w:sz w:val="22"/>
          <w:szCs w:val="22"/>
        </w:rPr>
      </w:pPr>
    </w:p>
    <w:p w14:paraId="585C8F13" w14:textId="77777777" w:rsidR="0072789E" w:rsidRPr="007F5E72" w:rsidRDefault="0072789E" w:rsidP="0072789E">
      <w:pPr>
        <w:pStyle w:val="Telobesedila3"/>
        <w:spacing w:after="0"/>
        <w:jc w:val="both"/>
        <w:rPr>
          <w:i w:val="0"/>
          <w:sz w:val="22"/>
          <w:szCs w:val="22"/>
        </w:rPr>
      </w:pPr>
      <w:r w:rsidRPr="007F5E72">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71E99F5F" w14:textId="77777777" w:rsidR="0072789E" w:rsidRPr="007F5E72" w:rsidRDefault="0072789E" w:rsidP="0072789E">
      <w:pPr>
        <w:rPr>
          <w:i w:val="0"/>
          <w:sz w:val="22"/>
          <w:szCs w:val="22"/>
        </w:rPr>
      </w:pPr>
    </w:p>
    <w:p w14:paraId="2A93E6B1" w14:textId="77777777" w:rsidR="0072789E" w:rsidRPr="007F5E72" w:rsidRDefault="0072789E" w:rsidP="0072789E">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14:paraId="0705CC6D" w14:textId="77777777" w:rsidR="0072789E" w:rsidRPr="007F5E72" w:rsidRDefault="0072789E" w:rsidP="0072789E">
      <w:pPr>
        <w:rPr>
          <w:i w:val="0"/>
          <w:sz w:val="22"/>
          <w:szCs w:val="22"/>
        </w:rPr>
      </w:pPr>
    </w:p>
    <w:p w14:paraId="048026F3" w14:textId="77777777" w:rsidR="0072789E" w:rsidRPr="007F5E72" w:rsidRDefault="0072789E" w:rsidP="0072789E">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4362F857" w14:textId="77777777" w:rsidR="0072789E" w:rsidRPr="007F5E72" w:rsidRDefault="0072789E" w:rsidP="0072789E">
      <w:pPr>
        <w:jc w:val="center"/>
        <w:rPr>
          <w:i w:val="0"/>
          <w:sz w:val="22"/>
          <w:szCs w:val="22"/>
        </w:rPr>
      </w:pPr>
    </w:p>
    <w:p w14:paraId="46DE070F" w14:textId="77777777" w:rsidR="0072789E" w:rsidRPr="007F5E72" w:rsidRDefault="0072789E" w:rsidP="0072789E">
      <w:pPr>
        <w:jc w:val="center"/>
        <w:rPr>
          <w:i w:val="0"/>
          <w:sz w:val="22"/>
          <w:szCs w:val="22"/>
        </w:rPr>
      </w:pPr>
      <w:r w:rsidRPr="007F5E72">
        <w:rPr>
          <w:i w:val="0"/>
          <w:sz w:val="22"/>
          <w:szCs w:val="22"/>
        </w:rPr>
        <w:t>10. člen</w:t>
      </w:r>
    </w:p>
    <w:p w14:paraId="4EC1A20A" w14:textId="77777777" w:rsidR="0072789E" w:rsidRPr="007F5E72" w:rsidRDefault="0072789E" w:rsidP="0072789E">
      <w:pPr>
        <w:jc w:val="center"/>
        <w:rPr>
          <w:i w:val="0"/>
          <w:sz w:val="22"/>
          <w:szCs w:val="22"/>
        </w:rPr>
      </w:pPr>
    </w:p>
    <w:p w14:paraId="7572406E" w14:textId="77777777" w:rsidR="0072789E" w:rsidRPr="007F5E72" w:rsidRDefault="0072789E" w:rsidP="0072789E">
      <w:pPr>
        <w:jc w:val="both"/>
        <w:rPr>
          <w:i w:val="0"/>
          <w:sz w:val="22"/>
          <w:szCs w:val="22"/>
        </w:rPr>
      </w:pPr>
      <w:r w:rsidRPr="007F5E72">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3B1EC442" w14:textId="77777777" w:rsidR="0072789E" w:rsidRPr="007F5E72" w:rsidRDefault="0072789E" w:rsidP="0072789E">
      <w:pPr>
        <w:pStyle w:val="Glava"/>
        <w:tabs>
          <w:tab w:val="left" w:pos="708"/>
        </w:tabs>
        <w:jc w:val="center"/>
        <w:rPr>
          <w:i w:val="0"/>
          <w:sz w:val="22"/>
          <w:szCs w:val="22"/>
        </w:rPr>
      </w:pPr>
    </w:p>
    <w:p w14:paraId="265BDB0A" w14:textId="77777777" w:rsidR="0072789E" w:rsidRPr="007F5E72" w:rsidRDefault="0072789E" w:rsidP="0072789E">
      <w:pPr>
        <w:pStyle w:val="Glava"/>
        <w:tabs>
          <w:tab w:val="left" w:pos="708"/>
        </w:tabs>
        <w:jc w:val="center"/>
        <w:rPr>
          <w:i w:val="0"/>
          <w:sz w:val="22"/>
          <w:szCs w:val="22"/>
        </w:rPr>
      </w:pPr>
      <w:r w:rsidRPr="007F5E72">
        <w:rPr>
          <w:i w:val="0"/>
          <w:sz w:val="22"/>
          <w:szCs w:val="22"/>
        </w:rPr>
        <w:t>11. člen</w:t>
      </w:r>
    </w:p>
    <w:p w14:paraId="2CEED7EA" w14:textId="77777777" w:rsidR="0072789E" w:rsidRPr="007F5E72" w:rsidRDefault="0072789E" w:rsidP="0072789E">
      <w:pPr>
        <w:jc w:val="both"/>
        <w:rPr>
          <w:i w:val="0"/>
          <w:sz w:val="22"/>
          <w:szCs w:val="22"/>
        </w:rPr>
      </w:pPr>
    </w:p>
    <w:p w14:paraId="61DDF835" w14:textId="77777777" w:rsidR="0072789E" w:rsidRPr="007F5E72" w:rsidRDefault="0072789E" w:rsidP="0072789E">
      <w:pPr>
        <w:jc w:val="both"/>
        <w:rPr>
          <w:i w:val="0"/>
          <w:sz w:val="22"/>
          <w:szCs w:val="22"/>
        </w:rPr>
      </w:pPr>
      <w:r w:rsidRPr="007F5E72">
        <w:rPr>
          <w:i w:val="0"/>
          <w:sz w:val="22"/>
          <w:szCs w:val="22"/>
        </w:rPr>
        <w:lastRenderedPageBreak/>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14:paraId="1B87FF0B" w14:textId="77777777" w:rsidR="0072789E" w:rsidRPr="007F5E72" w:rsidRDefault="0072789E" w:rsidP="0072789E">
      <w:pPr>
        <w:jc w:val="both"/>
        <w:rPr>
          <w:i w:val="0"/>
          <w:sz w:val="22"/>
          <w:szCs w:val="22"/>
        </w:rPr>
      </w:pPr>
    </w:p>
    <w:p w14:paraId="4B501127" w14:textId="77777777" w:rsidR="0072789E" w:rsidRPr="007F5E72" w:rsidRDefault="0072789E" w:rsidP="0072789E">
      <w:pPr>
        <w:jc w:val="both"/>
        <w:rPr>
          <w:b/>
          <w:i w:val="0"/>
          <w:sz w:val="22"/>
          <w:szCs w:val="22"/>
        </w:rPr>
      </w:pPr>
      <w:r w:rsidRPr="007F5E72">
        <w:rPr>
          <w:b/>
          <w:i w:val="0"/>
          <w:sz w:val="22"/>
          <w:szCs w:val="22"/>
        </w:rPr>
        <w:t>Za hrambo in unovčitev finančnega zavarovanja se pooblašča MOL - Oddelek za finance in računovodstvo.</w:t>
      </w:r>
    </w:p>
    <w:p w14:paraId="59AEDBEF" w14:textId="77777777" w:rsidR="0072789E" w:rsidRDefault="0072789E" w:rsidP="0072789E">
      <w:pPr>
        <w:jc w:val="both"/>
        <w:rPr>
          <w:i w:val="0"/>
          <w:sz w:val="22"/>
          <w:szCs w:val="22"/>
        </w:rPr>
      </w:pPr>
    </w:p>
    <w:p w14:paraId="243846B4" w14:textId="77777777" w:rsidR="0072789E" w:rsidRPr="00231FB5" w:rsidRDefault="0072789E" w:rsidP="0072789E">
      <w:pPr>
        <w:jc w:val="both"/>
        <w:rPr>
          <w:i w:val="0"/>
          <w:sz w:val="22"/>
          <w:szCs w:val="22"/>
        </w:rPr>
      </w:pPr>
    </w:p>
    <w:p w14:paraId="1DFD29EE" w14:textId="77777777" w:rsidR="0072789E" w:rsidRPr="00231FB5" w:rsidRDefault="0072789E" w:rsidP="0072789E">
      <w:pPr>
        <w:jc w:val="both"/>
        <w:rPr>
          <w:i w:val="0"/>
          <w:sz w:val="22"/>
          <w:szCs w:val="22"/>
        </w:rPr>
      </w:pPr>
      <w:r w:rsidRPr="00231FB5">
        <w:rPr>
          <w:i w:val="0"/>
          <w:sz w:val="22"/>
          <w:szCs w:val="22"/>
        </w:rPr>
        <w:t>PODIZVAJALCI</w:t>
      </w:r>
    </w:p>
    <w:p w14:paraId="143E4E54" w14:textId="77777777" w:rsidR="0072789E" w:rsidRPr="00231FB5" w:rsidRDefault="0072789E" w:rsidP="0072789E">
      <w:pPr>
        <w:jc w:val="both"/>
        <w:rPr>
          <w:i w:val="0"/>
          <w:sz w:val="22"/>
          <w:szCs w:val="22"/>
        </w:rPr>
      </w:pPr>
    </w:p>
    <w:p w14:paraId="354FAF34" w14:textId="77777777" w:rsidR="0072789E" w:rsidRPr="00231FB5" w:rsidRDefault="0072789E" w:rsidP="0072789E">
      <w:pPr>
        <w:jc w:val="center"/>
        <w:rPr>
          <w:i w:val="0"/>
          <w:sz w:val="22"/>
          <w:szCs w:val="22"/>
        </w:rPr>
      </w:pPr>
      <w:r w:rsidRPr="00231FB5">
        <w:rPr>
          <w:i w:val="0"/>
          <w:sz w:val="22"/>
          <w:szCs w:val="22"/>
        </w:rPr>
        <w:t>12. člen</w:t>
      </w:r>
    </w:p>
    <w:p w14:paraId="4D012AB1" w14:textId="77777777" w:rsidR="0072789E" w:rsidRPr="00231FB5" w:rsidRDefault="0072789E" w:rsidP="0072789E">
      <w:pPr>
        <w:jc w:val="both"/>
        <w:rPr>
          <w:i w:val="0"/>
          <w:sz w:val="22"/>
          <w:szCs w:val="22"/>
        </w:rPr>
      </w:pPr>
    </w:p>
    <w:p w14:paraId="40CFA91C" w14:textId="77777777" w:rsidR="0072789E" w:rsidRPr="00231FB5" w:rsidRDefault="0072789E" w:rsidP="0072789E">
      <w:pPr>
        <w:jc w:val="both"/>
        <w:rPr>
          <w:sz w:val="22"/>
          <w:szCs w:val="22"/>
        </w:rPr>
      </w:pPr>
      <w:r w:rsidRPr="00231FB5">
        <w:rPr>
          <w:sz w:val="22"/>
          <w:szCs w:val="22"/>
        </w:rPr>
        <w:t>(Opomba: Določbe tega člena veljajo samo v primeru, če bo izvajalec nastopal skupaj s podizvajalci. V nasprotnem primeru se ta člen črta, ostale člene te pogodbe pa se ustrezno preštevilči.)</w:t>
      </w:r>
    </w:p>
    <w:p w14:paraId="799764B8" w14:textId="77777777" w:rsidR="0072789E" w:rsidRPr="00231FB5" w:rsidRDefault="0072789E" w:rsidP="0072789E">
      <w:pPr>
        <w:jc w:val="both"/>
        <w:rPr>
          <w:i w:val="0"/>
          <w:sz w:val="22"/>
          <w:szCs w:val="22"/>
        </w:rPr>
      </w:pPr>
    </w:p>
    <w:p w14:paraId="3FFFE6F9" w14:textId="77777777" w:rsidR="0072789E" w:rsidRPr="00231FB5" w:rsidRDefault="0072789E" w:rsidP="0072789E">
      <w:pPr>
        <w:jc w:val="both"/>
        <w:rPr>
          <w:i w:val="0"/>
          <w:sz w:val="22"/>
          <w:szCs w:val="22"/>
        </w:rPr>
      </w:pPr>
      <w:r w:rsidRPr="00231FB5">
        <w:rPr>
          <w:i w:val="0"/>
          <w:sz w:val="22"/>
          <w:szCs w:val="22"/>
        </w:rPr>
        <w:t>Izvajalec bo pogodbena dela izvedel skupaj z naslednjim/i podizvajalcem/i:</w:t>
      </w:r>
    </w:p>
    <w:p w14:paraId="574CA94F" w14:textId="77777777" w:rsidR="0072789E" w:rsidRPr="00231FB5" w:rsidRDefault="0072789E" w:rsidP="0072789E">
      <w:pPr>
        <w:jc w:val="both"/>
        <w:rPr>
          <w:i w:val="0"/>
          <w:sz w:val="22"/>
          <w:szCs w:val="22"/>
        </w:rPr>
      </w:pPr>
      <w:r w:rsidRPr="00231FB5">
        <w:rPr>
          <w:i w:val="0"/>
          <w:sz w:val="22"/>
          <w:szCs w:val="22"/>
        </w:rPr>
        <w:t>…………………………………. (naziv), …………………….. (polni naslov), matična številka …………………………………., davčna številka/identifikacijska številka za DDV ……………….., bo izvedel …………….……………….. (navesti predmet in vsako vrsto ter količino del, ki jih bo izvedel podizvajalec). Vrednost teh del znaša …………. EUR</w:t>
      </w:r>
      <w:r>
        <w:rPr>
          <w:i w:val="0"/>
          <w:sz w:val="22"/>
          <w:szCs w:val="22"/>
        </w:rPr>
        <w:t xml:space="preserve"> (opredeliti brez ali z DDV)</w:t>
      </w:r>
      <w:r w:rsidRPr="00231FB5">
        <w:rPr>
          <w:i w:val="0"/>
          <w:sz w:val="22"/>
          <w:szCs w:val="22"/>
        </w:rPr>
        <w:t>. Podizvajalec bo dela izvedel ………….. (navesti kraj izvedbe del) najkasneje do ……/ v roku …….. dni od …………</w:t>
      </w:r>
    </w:p>
    <w:p w14:paraId="33082726" w14:textId="77777777" w:rsidR="0072789E" w:rsidRPr="00231FB5" w:rsidRDefault="0072789E" w:rsidP="0072789E">
      <w:pPr>
        <w:jc w:val="both"/>
        <w:rPr>
          <w:i w:val="0"/>
          <w:sz w:val="22"/>
          <w:szCs w:val="22"/>
        </w:rPr>
      </w:pPr>
    </w:p>
    <w:p w14:paraId="5AD2A269" w14:textId="77777777" w:rsidR="0072789E" w:rsidRPr="00231FB5" w:rsidRDefault="0072789E" w:rsidP="0072789E">
      <w:pPr>
        <w:jc w:val="both"/>
        <w:rPr>
          <w:sz w:val="22"/>
          <w:szCs w:val="22"/>
        </w:rPr>
      </w:pPr>
      <w:r w:rsidRPr="00231FB5">
        <w:rPr>
          <w:sz w:val="22"/>
          <w:szCs w:val="22"/>
        </w:rPr>
        <w:t xml:space="preserve">(Opomba: Če je podizvajalcev več, se zgornje podatke navede za vsakega podizvajalca posebej in  preostalo besedilo tega člena ustrezno spremeni, glede na število podizvajalcev.) </w:t>
      </w:r>
    </w:p>
    <w:p w14:paraId="5DAD8C88" w14:textId="77777777" w:rsidR="0072789E" w:rsidRPr="00231FB5" w:rsidRDefault="0072789E" w:rsidP="0072789E">
      <w:pPr>
        <w:jc w:val="both"/>
        <w:rPr>
          <w:i w:val="0"/>
          <w:sz w:val="22"/>
          <w:szCs w:val="22"/>
        </w:rPr>
      </w:pPr>
    </w:p>
    <w:p w14:paraId="65F516F2" w14:textId="77777777" w:rsidR="0072789E" w:rsidRPr="00231FB5" w:rsidRDefault="0072789E" w:rsidP="0072789E">
      <w:pPr>
        <w:jc w:val="both"/>
        <w:rPr>
          <w:i w:val="0"/>
          <w:sz w:val="22"/>
          <w:szCs w:val="22"/>
        </w:rPr>
      </w:pPr>
      <w:r w:rsidRPr="00231FB5">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067E1E14" w14:textId="77777777" w:rsidR="0072789E" w:rsidRPr="00231FB5" w:rsidRDefault="0072789E" w:rsidP="0072789E">
      <w:pPr>
        <w:jc w:val="both"/>
        <w:rPr>
          <w:i w:val="0"/>
          <w:sz w:val="22"/>
          <w:szCs w:val="22"/>
        </w:rPr>
      </w:pPr>
    </w:p>
    <w:p w14:paraId="2F54A8C7" w14:textId="77777777" w:rsidR="0072789E" w:rsidRPr="00231FB5" w:rsidRDefault="0072789E" w:rsidP="0072789E">
      <w:pPr>
        <w:jc w:val="both"/>
        <w:rPr>
          <w:i w:val="0"/>
          <w:sz w:val="22"/>
          <w:szCs w:val="22"/>
        </w:rPr>
      </w:pPr>
      <w:r w:rsidRPr="00231FB5">
        <w:rPr>
          <w:i w:val="0"/>
          <w:sz w:val="22"/>
          <w:szCs w:val="22"/>
        </w:rPr>
        <w:t>Zamenjavo podizvajalcev ali vključitev novega podizvajalca pogodbene stranke uredijo z dodatkom k tej pogodbi.</w:t>
      </w:r>
    </w:p>
    <w:p w14:paraId="5DDBA705" w14:textId="77777777" w:rsidR="0072789E" w:rsidRPr="00231FB5" w:rsidRDefault="0072789E" w:rsidP="0072789E">
      <w:pPr>
        <w:jc w:val="both"/>
        <w:rPr>
          <w:i w:val="0"/>
          <w:sz w:val="22"/>
          <w:szCs w:val="22"/>
        </w:rPr>
      </w:pPr>
    </w:p>
    <w:p w14:paraId="4EA344A8" w14:textId="77777777" w:rsidR="0072789E" w:rsidRPr="00231FB5" w:rsidRDefault="0072789E" w:rsidP="0072789E">
      <w:pPr>
        <w:jc w:val="both"/>
        <w:rPr>
          <w:i w:val="0"/>
          <w:sz w:val="22"/>
          <w:szCs w:val="22"/>
        </w:rPr>
      </w:pPr>
      <w:r w:rsidRPr="00231FB5">
        <w:rPr>
          <w:i w:val="0"/>
          <w:sz w:val="22"/>
          <w:szCs w:val="22"/>
        </w:rPr>
        <w:t xml:space="preserve">V razmerju do naročnikov izvajalec v celoti odgovarja za izvedbo del, ki so predmet te pogodbe. </w:t>
      </w:r>
    </w:p>
    <w:p w14:paraId="688DB2B3" w14:textId="77777777" w:rsidR="0072789E" w:rsidRPr="00231FB5" w:rsidRDefault="0072789E" w:rsidP="0072789E">
      <w:pPr>
        <w:jc w:val="both"/>
        <w:rPr>
          <w:i w:val="0"/>
          <w:sz w:val="22"/>
          <w:szCs w:val="22"/>
        </w:rPr>
      </w:pPr>
    </w:p>
    <w:p w14:paraId="1F0D7CC8" w14:textId="77777777" w:rsidR="0072789E" w:rsidRPr="00231FB5" w:rsidRDefault="0072789E" w:rsidP="0072789E">
      <w:pPr>
        <w:jc w:val="both"/>
        <w:rPr>
          <w:i w:val="0"/>
          <w:sz w:val="22"/>
          <w:szCs w:val="22"/>
        </w:rPr>
      </w:pPr>
      <w:r w:rsidRPr="00231F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6378D2E1" w14:textId="77777777" w:rsidR="0072789E" w:rsidRPr="00231FB5" w:rsidRDefault="0072789E" w:rsidP="0072789E">
      <w:pPr>
        <w:jc w:val="both"/>
        <w:rPr>
          <w:i w:val="0"/>
          <w:sz w:val="22"/>
          <w:szCs w:val="22"/>
        </w:rPr>
      </w:pPr>
    </w:p>
    <w:p w14:paraId="2D3EF3DB" w14:textId="77777777" w:rsidR="0072789E" w:rsidRPr="00231FB5" w:rsidRDefault="0072789E" w:rsidP="0072789E">
      <w:pPr>
        <w:jc w:val="both"/>
        <w:rPr>
          <w:i w:val="0"/>
          <w:sz w:val="22"/>
          <w:szCs w:val="22"/>
        </w:rPr>
      </w:pPr>
      <w:r w:rsidRPr="00231FB5">
        <w:rPr>
          <w:i w:val="0"/>
          <w:sz w:val="22"/>
          <w:szCs w:val="22"/>
        </w:rPr>
        <w:t>Izvajalec mora za vse podizvajalce, ki niso zahtevali neposrednega plačila in za katere neposredno plačilo ni obvezno naročniku MOL</w:t>
      </w:r>
      <w:r>
        <w:rPr>
          <w:i w:val="0"/>
          <w:sz w:val="22"/>
          <w:szCs w:val="22"/>
        </w:rPr>
        <w:t>,</w:t>
      </w:r>
      <w:r w:rsidRPr="00231FB5">
        <w:rPr>
          <w:i w:val="0"/>
          <w:sz w:val="22"/>
          <w:szCs w:val="22"/>
        </w:rPr>
        <w:t xml:space="preserve"> najpozneje v 60 dneh od plačila končnega računa/situacije naročniku MOL poslati svojo pisno izjavo in pisno izjavo podizvajalca, da je podizvajalec prejel plačilo za izvedena dela po tej pogodbi. </w:t>
      </w:r>
    </w:p>
    <w:p w14:paraId="631DE489" w14:textId="77777777" w:rsidR="0072789E" w:rsidRPr="00231FB5" w:rsidRDefault="0072789E" w:rsidP="0072789E">
      <w:pPr>
        <w:jc w:val="both"/>
        <w:rPr>
          <w:i w:val="0"/>
          <w:sz w:val="22"/>
          <w:szCs w:val="22"/>
        </w:rPr>
      </w:pPr>
    </w:p>
    <w:p w14:paraId="0CD53CA8" w14:textId="77777777" w:rsidR="0072789E" w:rsidRPr="00231FB5" w:rsidRDefault="0072789E" w:rsidP="0072789E">
      <w:pPr>
        <w:jc w:val="both"/>
        <w:rPr>
          <w:i w:val="0"/>
          <w:sz w:val="22"/>
          <w:szCs w:val="22"/>
        </w:rPr>
      </w:pPr>
    </w:p>
    <w:p w14:paraId="6B84A72F" w14:textId="77777777" w:rsidR="0072789E" w:rsidRPr="00231FB5" w:rsidRDefault="0072789E" w:rsidP="0072789E">
      <w:pPr>
        <w:jc w:val="both"/>
        <w:rPr>
          <w:i w:val="0"/>
          <w:sz w:val="22"/>
          <w:szCs w:val="22"/>
        </w:rPr>
      </w:pPr>
      <w:r w:rsidRPr="00231FB5">
        <w:rPr>
          <w:i w:val="0"/>
          <w:sz w:val="22"/>
          <w:szCs w:val="22"/>
        </w:rPr>
        <w:lastRenderedPageBreak/>
        <w:t>NEPOSREDNA PLAČILA PODIZVAJALCEM</w:t>
      </w:r>
    </w:p>
    <w:p w14:paraId="5B0EB214" w14:textId="77777777" w:rsidR="0072789E" w:rsidRPr="00231FB5" w:rsidRDefault="0072789E" w:rsidP="0072789E">
      <w:pPr>
        <w:jc w:val="both"/>
        <w:rPr>
          <w:i w:val="0"/>
          <w:sz w:val="22"/>
          <w:szCs w:val="22"/>
        </w:rPr>
      </w:pPr>
    </w:p>
    <w:p w14:paraId="5DD29AC8" w14:textId="77777777" w:rsidR="0072789E" w:rsidRPr="00231FB5" w:rsidRDefault="0072789E" w:rsidP="0072789E">
      <w:pPr>
        <w:jc w:val="center"/>
        <w:rPr>
          <w:i w:val="0"/>
          <w:sz w:val="22"/>
          <w:szCs w:val="22"/>
        </w:rPr>
      </w:pPr>
      <w:r>
        <w:rPr>
          <w:i w:val="0"/>
          <w:sz w:val="22"/>
          <w:szCs w:val="22"/>
        </w:rPr>
        <w:t xml:space="preserve">13. </w:t>
      </w:r>
      <w:r w:rsidRPr="00231FB5">
        <w:rPr>
          <w:i w:val="0"/>
          <w:sz w:val="22"/>
          <w:szCs w:val="22"/>
        </w:rPr>
        <w:t>člen</w:t>
      </w:r>
    </w:p>
    <w:p w14:paraId="7388CB9C" w14:textId="77777777" w:rsidR="0072789E" w:rsidRPr="00231FB5" w:rsidRDefault="0072789E" w:rsidP="0072789E">
      <w:pPr>
        <w:jc w:val="both"/>
        <w:rPr>
          <w:i w:val="0"/>
          <w:sz w:val="22"/>
          <w:szCs w:val="22"/>
        </w:rPr>
      </w:pPr>
    </w:p>
    <w:p w14:paraId="61F82185" w14:textId="77777777" w:rsidR="0072789E" w:rsidRPr="00231FB5" w:rsidRDefault="0072789E" w:rsidP="0072789E">
      <w:pPr>
        <w:jc w:val="both"/>
        <w:rPr>
          <w:sz w:val="22"/>
          <w:szCs w:val="22"/>
        </w:rPr>
      </w:pPr>
      <w:r w:rsidRPr="00231FB5">
        <w:rPr>
          <w:sz w:val="22"/>
          <w:szCs w:val="22"/>
        </w:rPr>
        <w:t>(Opomba: Določbe tega člena veljajo samo v primeru, če podizvajalec zahteva neposredno plačilo s strani naročnikov. V nasprotnem primeru se ta člen črta, ostale člene te pogodbe pa se ustrezno preštevilči.)</w:t>
      </w:r>
    </w:p>
    <w:p w14:paraId="072AE348" w14:textId="77777777" w:rsidR="0072789E" w:rsidRPr="00231FB5" w:rsidRDefault="0072789E" w:rsidP="0072789E">
      <w:pPr>
        <w:jc w:val="both"/>
        <w:rPr>
          <w:i w:val="0"/>
          <w:sz w:val="22"/>
          <w:szCs w:val="22"/>
        </w:rPr>
      </w:pPr>
    </w:p>
    <w:p w14:paraId="135DED38" w14:textId="77777777" w:rsidR="0072789E" w:rsidRPr="00231FB5" w:rsidRDefault="0072789E" w:rsidP="0072789E">
      <w:pPr>
        <w:jc w:val="both"/>
        <w:rPr>
          <w:i w:val="0"/>
          <w:sz w:val="22"/>
          <w:szCs w:val="22"/>
        </w:rPr>
      </w:pPr>
      <w:r w:rsidRPr="00231FB5">
        <w:rPr>
          <w:i w:val="0"/>
          <w:sz w:val="22"/>
          <w:szCs w:val="22"/>
        </w:rPr>
        <w:t>Izvajalec je naročnikom v ponudbi priložil zahteve za neposredno plačilo za naslednj-ega/-e podizvajalc-a/-e:</w:t>
      </w:r>
    </w:p>
    <w:p w14:paraId="15622954" w14:textId="77777777" w:rsidR="0072789E" w:rsidRPr="00231FB5" w:rsidRDefault="0072789E" w:rsidP="0072789E">
      <w:pPr>
        <w:jc w:val="both"/>
        <w:rPr>
          <w:i w:val="0"/>
          <w:sz w:val="22"/>
          <w:szCs w:val="22"/>
        </w:rPr>
      </w:pPr>
      <w:r w:rsidRPr="00231FB5">
        <w:rPr>
          <w:i w:val="0"/>
          <w:sz w:val="22"/>
          <w:szCs w:val="22"/>
        </w:rPr>
        <w:t>-……………………………,</w:t>
      </w:r>
    </w:p>
    <w:p w14:paraId="71D846E4" w14:textId="77777777" w:rsidR="0072789E" w:rsidRPr="00231FB5" w:rsidRDefault="0072789E" w:rsidP="0072789E">
      <w:pPr>
        <w:jc w:val="both"/>
        <w:rPr>
          <w:i w:val="0"/>
          <w:sz w:val="22"/>
          <w:szCs w:val="22"/>
        </w:rPr>
      </w:pPr>
      <w:r w:rsidRPr="00231FB5">
        <w:rPr>
          <w:i w:val="0"/>
          <w:sz w:val="22"/>
          <w:szCs w:val="22"/>
        </w:rPr>
        <w:t xml:space="preserve">- …………………………… </w:t>
      </w:r>
    </w:p>
    <w:p w14:paraId="11248EB2" w14:textId="77777777" w:rsidR="0072789E" w:rsidRPr="00231FB5" w:rsidRDefault="0072789E" w:rsidP="0072789E">
      <w:pPr>
        <w:jc w:val="both"/>
        <w:rPr>
          <w:i w:val="0"/>
          <w:sz w:val="22"/>
          <w:szCs w:val="22"/>
        </w:rPr>
      </w:pPr>
    </w:p>
    <w:p w14:paraId="4282EB80" w14:textId="77777777" w:rsidR="0072789E" w:rsidRPr="00231FB5" w:rsidRDefault="0072789E" w:rsidP="0072789E">
      <w:pPr>
        <w:jc w:val="both"/>
        <w:rPr>
          <w:i w:val="0"/>
          <w:sz w:val="22"/>
          <w:szCs w:val="22"/>
        </w:rPr>
      </w:pPr>
      <w:r w:rsidRPr="00231FB5">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3391671E" w14:textId="77777777" w:rsidR="0072789E" w:rsidRPr="00231FB5" w:rsidRDefault="0072789E" w:rsidP="0072789E">
      <w:pPr>
        <w:jc w:val="both"/>
        <w:rPr>
          <w:i w:val="0"/>
          <w:sz w:val="22"/>
          <w:szCs w:val="22"/>
        </w:rPr>
      </w:pPr>
    </w:p>
    <w:p w14:paraId="6C2DA6AA" w14:textId="77777777" w:rsidR="0072789E" w:rsidRPr="00231FB5" w:rsidRDefault="0072789E" w:rsidP="0072789E">
      <w:pPr>
        <w:jc w:val="both"/>
        <w:rPr>
          <w:i w:val="0"/>
          <w:sz w:val="22"/>
          <w:szCs w:val="22"/>
        </w:rPr>
      </w:pPr>
      <w:r w:rsidRPr="00231FB5">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podizvajalca/ev, ki jih je predhodno potrdil.</w:t>
      </w:r>
    </w:p>
    <w:p w14:paraId="2E5FAD83" w14:textId="77777777" w:rsidR="0072789E" w:rsidRPr="00A247B7" w:rsidRDefault="0072789E" w:rsidP="0072789E">
      <w:pPr>
        <w:ind w:left="1134"/>
        <w:jc w:val="both"/>
        <w:rPr>
          <w:i w:val="0"/>
          <w:szCs w:val="24"/>
        </w:rPr>
      </w:pPr>
    </w:p>
    <w:p w14:paraId="279047D8" w14:textId="77777777" w:rsidR="0072789E" w:rsidRPr="007F5E72" w:rsidRDefault="0072789E" w:rsidP="0072789E">
      <w:pPr>
        <w:jc w:val="both"/>
        <w:rPr>
          <w:i w:val="0"/>
          <w:sz w:val="22"/>
          <w:szCs w:val="22"/>
        </w:rPr>
      </w:pPr>
    </w:p>
    <w:p w14:paraId="6520E75C" w14:textId="77777777" w:rsidR="0072789E" w:rsidRPr="007F5E72" w:rsidRDefault="0072789E" w:rsidP="0072789E">
      <w:pPr>
        <w:jc w:val="both"/>
        <w:rPr>
          <w:i w:val="0"/>
          <w:sz w:val="22"/>
          <w:szCs w:val="22"/>
        </w:rPr>
      </w:pPr>
    </w:p>
    <w:p w14:paraId="3A588F9C"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NAČIN OBRAČUNA IN PLAČILA POGODBENIH DEL</w:t>
      </w:r>
    </w:p>
    <w:p w14:paraId="728A2FAE" w14:textId="77777777" w:rsidR="0072789E" w:rsidRPr="007F5E72" w:rsidRDefault="0072789E" w:rsidP="0072789E">
      <w:pPr>
        <w:jc w:val="both"/>
        <w:rPr>
          <w:i w:val="0"/>
          <w:sz w:val="22"/>
          <w:szCs w:val="22"/>
        </w:rPr>
      </w:pPr>
    </w:p>
    <w:p w14:paraId="3A542883" w14:textId="77777777" w:rsidR="0072789E" w:rsidRPr="007F5E72" w:rsidRDefault="0072789E" w:rsidP="0072789E">
      <w:pPr>
        <w:jc w:val="center"/>
        <w:rPr>
          <w:i w:val="0"/>
          <w:sz w:val="22"/>
          <w:szCs w:val="22"/>
        </w:rPr>
      </w:pPr>
      <w:r w:rsidRPr="007F5E72">
        <w:rPr>
          <w:i w:val="0"/>
          <w:sz w:val="22"/>
          <w:szCs w:val="22"/>
        </w:rPr>
        <w:t>1</w:t>
      </w:r>
      <w:r>
        <w:rPr>
          <w:i w:val="0"/>
          <w:sz w:val="22"/>
          <w:szCs w:val="22"/>
        </w:rPr>
        <w:t>4</w:t>
      </w:r>
      <w:r w:rsidRPr="007F5E72">
        <w:rPr>
          <w:i w:val="0"/>
          <w:sz w:val="22"/>
          <w:szCs w:val="22"/>
        </w:rPr>
        <w:t>. člen</w:t>
      </w:r>
    </w:p>
    <w:p w14:paraId="49A2FEA2" w14:textId="77777777" w:rsidR="0072789E" w:rsidRPr="007F5E72" w:rsidRDefault="0072789E" w:rsidP="0072789E">
      <w:pPr>
        <w:jc w:val="both"/>
        <w:rPr>
          <w:i w:val="0"/>
          <w:sz w:val="22"/>
          <w:szCs w:val="22"/>
        </w:rPr>
      </w:pPr>
    </w:p>
    <w:p w14:paraId="0D0F6CEA" w14:textId="77777777" w:rsidR="0072789E" w:rsidRPr="007F5E72" w:rsidRDefault="0072789E" w:rsidP="0072789E">
      <w:pPr>
        <w:jc w:val="both"/>
        <w:rPr>
          <w:i w:val="0"/>
          <w:sz w:val="22"/>
          <w:szCs w:val="22"/>
        </w:rPr>
      </w:pPr>
      <w:r w:rsidRPr="007F5E72">
        <w:rPr>
          <w:i w:val="0"/>
          <w:sz w:val="22"/>
          <w:szCs w:val="22"/>
        </w:rPr>
        <w:t>Opravljena dela po tej pogodbi bo izvajalec obračunal po cenah na enoto iz ponudbenega predračuna in po dejansko izvršenih količinah, potrjenih v knjigi obračunskih izmer.</w:t>
      </w:r>
    </w:p>
    <w:p w14:paraId="23D1FB3E" w14:textId="77777777" w:rsidR="0072789E" w:rsidRPr="007F5E72" w:rsidRDefault="0072789E" w:rsidP="0072789E">
      <w:pPr>
        <w:jc w:val="both"/>
        <w:rPr>
          <w:i w:val="0"/>
          <w:sz w:val="22"/>
          <w:szCs w:val="22"/>
        </w:rPr>
      </w:pPr>
    </w:p>
    <w:p w14:paraId="49A02FC5" w14:textId="77777777" w:rsidR="0072789E" w:rsidRPr="007F5E72" w:rsidRDefault="0072789E" w:rsidP="0072789E">
      <w:pPr>
        <w:jc w:val="both"/>
        <w:rPr>
          <w:i w:val="0"/>
          <w:sz w:val="22"/>
          <w:szCs w:val="22"/>
        </w:rPr>
      </w:pPr>
      <w:r w:rsidRPr="007F5E72">
        <w:rPr>
          <w:i w:val="0"/>
          <w:sz w:val="22"/>
          <w:szCs w:val="22"/>
        </w:rPr>
        <w:t>Obračunsko obdobje je od prvega do zadnjega dne v mesecu.</w:t>
      </w:r>
    </w:p>
    <w:p w14:paraId="215585E4" w14:textId="77777777" w:rsidR="0072789E" w:rsidRPr="007F5E72" w:rsidRDefault="0072789E" w:rsidP="0072789E">
      <w:pPr>
        <w:jc w:val="both"/>
        <w:rPr>
          <w:i w:val="0"/>
          <w:sz w:val="22"/>
          <w:szCs w:val="22"/>
        </w:rPr>
      </w:pPr>
    </w:p>
    <w:p w14:paraId="68FE2FD4" w14:textId="77777777" w:rsidR="0072789E" w:rsidRPr="007F5E72" w:rsidRDefault="0072789E" w:rsidP="0072789E">
      <w:pPr>
        <w:jc w:val="both"/>
        <w:rPr>
          <w:i w:val="0"/>
          <w:sz w:val="22"/>
          <w:szCs w:val="22"/>
        </w:rPr>
      </w:pPr>
      <w:r w:rsidRPr="007F5E72">
        <w:rPr>
          <w:i w:val="0"/>
          <w:sz w:val="22"/>
          <w:szCs w:val="22"/>
        </w:rPr>
        <w:t>Opravljena dela izvajalec obračuna z izstavitvijo začasnih in končne situacije</w:t>
      </w:r>
      <w:r>
        <w:rPr>
          <w:i w:val="0"/>
          <w:sz w:val="22"/>
          <w:szCs w:val="22"/>
        </w:rPr>
        <w:t>.</w:t>
      </w:r>
    </w:p>
    <w:p w14:paraId="7A7DB419" w14:textId="77777777" w:rsidR="0072789E" w:rsidRDefault="0072789E" w:rsidP="0072789E">
      <w:pPr>
        <w:rPr>
          <w:sz w:val="22"/>
          <w:szCs w:val="22"/>
        </w:rPr>
      </w:pPr>
    </w:p>
    <w:p w14:paraId="43732C5A" w14:textId="77777777" w:rsidR="0072789E" w:rsidRPr="003E2B86" w:rsidRDefault="0072789E" w:rsidP="0072789E">
      <w:pPr>
        <w:jc w:val="both"/>
        <w:rPr>
          <w:sz w:val="22"/>
          <w:szCs w:val="22"/>
        </w:rPr>
      </w:pPr>
      <w:r w:rsidRPr="003E2B86">
        <w:rPr>
          <w:sz w:val="22"/>
          <w:szCs w:val="22"/>
        </w:rPr>
        <w:t>(Opomba: Ta določb se uporabljajo namesto prejšnje samo v primeru, če bo izvajalec pri izvedbi javnega naročila nastopal tudi skupaj s podizvajalcem/i, ki zahteva/jo neposredno plačilo s strani naročnikov. V nasprotnem primeru se te določbe črtajo.)</w:t>
      </w:r>
    </w:p>
    <w:p w14:paraId="3479498B" w14:textId="77777777" w:rsidR="0072789E" w:rsidRPr="003E2B86" w:rsidRDefault="0072789E" w:rsidP="0072789E">
      <w:pPr>
        <w:rPr>
          <w:sz w:val="22"/>
          <w:szCs w:val="22"/>
        </w:rPr>
      </w:pPr>
    </w:p>
    <w:p w14:paraId="2C0732F6" w14:textId="77777777" w:rsidR="0072789E" w:rsidRPr="0088798C" w:rsidRDefault="0072789E" w:rsidP="0072789E">
      <w:pPr>
        <w:rPr>
          <w:i w:val="0"/>
          <w:sz w:val="22"/>
          <w:szCs w:val="22"/>
        </w:rPr>
      </w:pPr>
      <w:r w:rsidRPr="003E2B86">
        <w:rPr>
          <w:i w:val="0"/>
          <w:sz w:val="22"/>
          <w:szCs w:val="22"/>
        </w:rPr>
        <w:t>Opravljena dela izvajalec obračuna z izstavitvijo začasnih in končne situacije, v katerih mora prikazati obračun deležev plačil vsem nominiranim podizvajalcem, ki zahtevajo neposredna plačila.</w:t>
      </w:r>
    </w:p>
    <w:p w14:paraId="2B3ADC90" w14:textId="77777777" w:rsidR="0072789E" w:rsidRPr="0088798C" w:rsidRDefault="0072789E" w:rsidP="0072789E">
      <w:pPr>
        <w:jc w:val="center"/>
        <w:rPr>
          <w:i w:val="0"/>
          <w:sz w:val="22"/>
          <w:szCs w:val="22"/>
        </w:rPr>
      </w:pPr>
    </w:p>
    <w:p w14:paraId="0C2C47F3" w14:textId="77777777" w:rsidR="0072789E" w:rsidRPr="0088798C" w:rsidRDefault="0072789E" w:rsidP="0072789E">
      <w:pPr>
        <w:jc w:val="center"/>
        <w:rPr>
          <w:i w:val="0"/>
          <w:sz w:val="22"/>
          <w:szCs w:val="22"/>
        </w:rPr>
      </w:pPr>
    </w:p>
    <w:p w14:paraId="19D0DB45" w14:textId="77777777" w:rsidR="0072789E" w:rsidRPr="0088798C" w:rsidRDefault="0072789E" w:rsidP="0072789E">
      <w:pPr>
        <w:jc w:val="center"/>
        <w:rPr>
          <w:i w:val="0"/>
          <w:sz w:val="22"/>
          <w:szCs w:val="22"/>
        </w:rPr>
      </w:pPr>
      <w:r w:rsidRPr="0088798C">
        <w:rPr>
          <w:i w:val="0"/>
          <w:sz w:val="22"/>
          <w:szCs w:val="22"/>
        </w:rPr>
        <w:t>15. člen</w:t>
      </w:r>
    </w:p>
    <w:p w14:paraId="7C789D0F" w14:textId="77777777" w:rsidR="0072789E" w:rsidRPr="0088798C" w:rsidRDefault="0072789E" w:rsidP="0072789E">
      <w:pPr>
        <w:jc w:val="center"/>
        <w:rPr>
          <w:i w:val="0"/>
          <w:sz w:val="22"/>
          <w:szCs w:val="22"/>
        </w:rPr>
      </w:pPr>
    </w:p>
    <w:p w14:paraId="3A2E5517" w14:textId="77777777" w:rsidR="0072789E" w:rsidRPr="007F5E72" w:rsidRDefault="0072789E" w:rsidP="0072789E">
      <w:pPr>
        <w:jc w:val="both"/>
        <w:rPr>
          <w:i w:val="0"/>
          <w:sz w:val="22"/>
          <w:szCs w:val="22"/>
        </w:rPr>
      </w:pPr>
      <w:r w:rsidRPr="003E2B86">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w:t>
      </w:r>
      <w:r>
        <w:rPr>
          <w:i w:val="0"/>
          <w:sz w:val="22"/>
          <w:szCs w:val="22"/>
        </w:rPr>
        <w:t>.</w:t>
      </w:r>
      <w:r w:rsidRPr="003E2B86">
        <w:rPr>
          <w:i w:val="0"/>
          <w:sz w:val="22"/>
          <w:szCs w:val="22"/>
        </w:rPr>
        <w:t xml:space="preserve"> Končno situacijo izstavi po prevzemu oziroma primopredaji pogodbenih del.</w:t>
      </w:r>
      <w:r>
        <w:rPr>
          <w:i w:val="0"/>
          <w:sz w:val="22"/>
          <w:szCs w:val="22"/>
        </w:rPr>
        <w:t xml:space="preserve"> </w:t>
      </w:r>
    </w:p>
    <w:p w14:paraId="1E832AF3" w14:textId="77777777" w:rsidR="0072789E" w:rsidRDefault="0072789E" w:rsidP="0072789E">
      <w:pPr>
        <w:jc w:val="both"/>
        <w:rPr>
          <w:i w:val="0"/>
          <w:sz w:val="22"/>
          <w:szCs w:val="22"/>
        </w:rPr>
      </w:pPr>
    </w:p>
    <w:p w14:paraId="29136CB8" w14:textId="77777777" w:rsidR="0072789E" w:rsidRPr="007F5E72" w:rsidRDefault="0072789E" w:rsidP="0072789E">
      <w:pPr>
        <w:jc w:val="both"/>
        <w:rPr>
          <w:i w:val="0"/>
          <w:sz w:val="22"/>
          <w:szCs w:val="22"/>
        </w:rPr>
      </w:pPr>
      <w:r w:rsidRPr="007F5E72">
        <w:rPr>
          <w:i w:val="0"/>
          <w:sz w:val="22"/>
          <w:szCs w:val="22"/>
        </w:rPr>
        <w:t>Rok za plačilo situacije je:</w:t>
      </w:r>
    </w:p>
    <w:p w14:paraId="693E8A69" w14:textId="77777777" w:rsidR="0072789E" w:rsidRPr="007F5E72" w:rsidRDefault="0072789E" w:rsidP="0072789E">
      <w:pPr>
        <w:jc w:val="both"/>
        <w:rPr>
          <w:i w:val="0"/>
          <w:sz w:val="22"/>
          <w:szCs w:val="22"/>
        </w:rPr>
      </w:pPr>
      <w:r w:rsidRPr="007F5E72">
        <w:rPr>
          <w:i w:val="0"/>
          <w:sz w:val="22"/>
          <w:szCs w:val="22"/>
        </w:rPr>
        <w:t>- za MOL 30. (trideseti) dan po prejemu situacije (e-računa)</w:t>
      </w:r>
      <w:r w:rsidRPr="007F5E72">
        <w:rPr>
          <w:sz w:val="22"/>
          <w:szCs w:val="22"/>
        </w:rPr>
        <w:t xml:space="preserve"> </w:t>
      </w:r>
      <w:r w:rsidRPr="007F5E72">
        <w:rPr>
          <w:i w:val="0"/>
          <w:sz w:val="22"/>
          <w:szCs w:val="22"/>
        </w:rPr>
        <w:t>in prične teči naslednji dan po njenem prejemu, oziroma če zadnji dan roka sovpada z dnem, ko je po zakonu dela prost dan, se kot zadnji dan roka šteje prvi naslednji delavnik,</w:t>
      </w:r>
    </w:p>
    <w:p w14:paraId="1F50C77F" w14:textId="77777777" w:rsidR="0072789E" w:rsidRPr="007F5E72" w:rsidRDefault="0072789E" w:rsidP="0072789E">
      <w:pPr>
        <w:jc w:val="both"/>
        <w:rPr>
          <w:i w:val="0"/>
          <w:sz w:val="22"/>
          <w:szCs w:val="22"/>
        </w:rPr>
      </w:pPr>
      <w:r w:rsidRPr="007F5E72">
        <w:rPr>
          <w:i w:val="0"/>
          <w:sz w:val="22"/>
          <w:szCs w:val="22"/>
        </w:rPr>
        <w:t>- za ostale naročnike (lastnike objekta) 30 (trideset) dni po prejemu situacije.</w:t>
      </w:r>
    </w:p>
    <w:p w14:paraId="79021572" w14:textId="77777777" w:rsidR="0072789E" w:rsidRPr="007F5E72" w:rsidRDefault="0072789E" w:rsidP="0072789E">
      <w:pPr>
        <w:tabs>
          <w:tab w:val="left" w:pos="3930"/>
        </w:tabs>
        <w:jc w:val="both"/>
        <w:rPr>
          <w:i w:val="0"/>
          <w:sz w:val="22"/>
          <w:szCs w:val="22"/>
        </w:rPr>
      </w:pPr>
      <w:r>
        <w:rPr>
          <w:i w:val="0"/>
          <w:sz w:val="22"/>
          <w:szCs w:val="22"/>
        </w:rPr>
        <w:tab/>
      </w:r>
    </w:p>
    <w:p w14:paraId="5FFDAD19" w14:textId="77777777" w:rsidR="0072789E" w:rsidRPr="007F5E72" w:rsidRDefault="0072789E" w:rsidP="0072789E">
      <w:pPr>
        <w:jc w:val="both"/>
        <w:rPr>
          <w:i w:val="0"/>
          <w:sz w:val="22"/>
          <w:szCs w:val="22"/>
        </w:rPr>
      </w:pPr>
      <w:r w:rsidRPr="007F5E72">
        <w:rPr>
          <w:i w:val="0"/>
          <w:sz w:val="22"/>
          <w:szCs w:val="22"/>
        </w:rPr>
        <w:t xml:space="preserve">Pogoj za izstavitev in plačilo končne obračunske situacije je, da je bila opravljena uspešna primopredaja pogodbenih del. </w:t>
      </w:r>
    </w:p>
    <w:p w14:paraId="21E68D7F" w14:textId="77777777" w:rsidR="0072789E" w:rsidRPr="007F5E72" w:rsidRDefault="0072789E" w:rsidP="0072789E">
      <w:pPr>
        <w:jc w:val="both"/>
        <w:rPr>
          <w:i w:val="0"/>
          <w:sz w:val="22"/>
          <w:szCs w:val="22"/>
        </w:rPr>
      </w:pPr>
    </w:p>
    <w:p w14:paraId="24CF0CD1" w14:textId="77777777" w:rsidR="0072789E" w:rsidRPr="007F5E72" w:rsidRDefault="0072789E" w:rsidP="0072789E">
      <w:pPr>
        <w:jc w:val="both"/>
        <w:rPr>
          <w:i w:val="0"/>
          <w:sz w:val="22"/>
          <w:szCs w:val="22"/>
        </w:rPr>
      </w:pPr>
      <w:r w:rsidRPr="007F5E72">
        <w:rPr>
          <w:i w:val="0"/>
          <w:sz w:val="22"/>
          <w:szCs w:val="22"/>
        </w:rPr>
        <w:lastRenderedPageBreak/>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362B72F0" w14:textId="77777777" w:rsidR="0072789E" w:rsidRPr="007F5E72" w:rsidRDefault="0072789E" w:rsidP="0072789E">
      <w:pPr>
        <w:jc w:val="both"/>
        <w:rPr>
          <w:i w:val="0"/>
          <w:sz w:val="22"/>
          <w:szCs w:val="22"/>
        </w:rPr>
      </w:pPr>
    </w:p>
    <w:p w14:paraId="3BE51FD4" w14:textId="77777777" w:rsidR="0072789E" w:rsidRPr="007F5E72" w:rsidRDefault="0072789E" w:rsidP="0072789E">
      <w:pPr>
        <w:jc w:val="both"/>
        <w:rPr>
          <w:i w:val="0"/>
          <w:sz w:val="22"/>
          <w:szCs w:val="22"/>
        </w:rPr>
      </w:pPr>
      <w:r w:rsidRPr="007F5E72">
        <w:rPr>
          <w:i w:val="0"/>
          <w:sz w:val="22"/>
          <w:szCs w:val="22"/>
        </w:rPr>
        <w:t xml:space="preserve">Naročniki bodo v celoti plačevali potrjene situacije na transakcijski račun izvajalca </w:t>
      </w:r>
      <w:r>
        <w:rPr>
          <w:i w:val="0"/>
          <w:sz w:val="22"/>
          <w:szCs w:val="22"/>
        </w:rPr>
        <w:t>številka SI56</w:t>
      </w:r>
      <w:r w:rsidRPr="007F5E72">
        <w:rPr>
          <w:i w:val="0"/>
          <w:sz w:val="22"/>
          <w:szCs w:val="22"/>
        </w:rPr>
        <w:t xml:space="preserve">_ </w:t>
      </w:r>
      <w:r w:rsidRPr="007F5E72">
        <w:rPr>
          <w:b/>
          <w:bCs/>
          <w:i w:val="0"/>
          <w:sz w:val="22"/>
          <w:szCs w:val="22"/>
        </w:rPr>
        <w:t>___________________,</w:t>
      </w:r>
      <w:r w:rsidRPr="007F5E72">
        <w:rPr>
          <w:i w:val="0"/>
          <w:sz w:val="22"/>
          <w:szCs w:val="22"/>
        </w:rPr>
        <w:t xml:space="preserve"> odprtega pri banki _______________</w:t>
      </w:r>
      <w:r>
        <w:rPr>
          <w:i w:val="0"/>
          <w:sz w:val="22"/>
          <w:szCs w:val="22"/>
        </w:rPr>
        <w:t xml:space="preserve"> .</w:t>
      </w:r>
    </w:p>
    <w:p w14:paraId="6002DC29" w14:textId="77777777" w:rsidR="0072789E" w:rsidRPr="007F5E72" w:rsidRDefault="0072789E" w:rsidP="0072789E">
      <w:pPr>
        <w:jc w:val="both"/>
        <w:rPr>
          <w:i w:val="0"/>
          <w:sz w:val="22"/>
          <w:szCs w:val="22"/>
        </w:rPr>
      </w:pPr>
    </w:p>
    <w:p w14:paraId="68C4EA0F" w14:textId="77777777" w:rsidR="0072789E" w:rsidRPr="007F5E72" w:rsidRDefault="0072789E" w:rsidP="0072789E">
      <w:pPr>
        <w:jc w:val="both"/>
        <w:rPr>
          <w:i w:val="0"/>
          <w:sz w:val="22"/>
          <w:szCs w:val="22"/>
        </w:rPr>
      </w:pPr>
      <w:r w:rsidRPr="007F5E72">
        <w:rPr>
          <w:i w:val="0"/>
          <w:sz w:val="22"/>
          <w:szCs w:val="22"/>
        </w:rPr>
        <w:t>Situacije se posreduje na naslov lastnik</w:t>
      </w:r>
      <w:r>
        <w:rPr>
          <w:i w:val="0"/>
          <w:sz w:val="22"/>
          <w:szCs w:val="22"/>
        </w:rPr>
        <w:t>ov</w:t>
      </w:r>
      <w:r w:rsidRPr="007F5E72">
        <w:rPr>
          <w:i w:val="0"/>
          <w:sz w:val="22"/>
          <w:szCs w:val="22"/>
        </w:rPr>
        <w:t xml:space="preserve"> objekta</w:t>
      </w:r>
      <w:r w:rsidRPr="006136F1">
        <w:t xml:space="preserve"> </w:t>
      </w:r>
      <w:r w:rsidRPr="006136F1">
        <w:rPr>
          <w:i w:val="0"/>
          <w:sz w:val="22"/>
          <w:szCs w:val="22"/>
        </w:rPr>
        <w:t>oziroma upravnika stavbe, če ga objekt ima</w:t>
      </w:r>
      <w:r w:rsidRPr="007F5E72">
        <w:rPr>
          <w:i w:val="0"/>
          <w:sz w:val="22"/>
          <w:szCs w:val="22"/>
        </w:rPr>
        <w:t xml:space="preserve">, MOL pa izključno v elektronski obliki (e-račun), skladno z </w:t>
      </w:r>
      <w:r>
        <w:rPr>
          <w:i w:val="0"/>
          <w:sz w:val="22"/>
          <w:szCs w:val="22"/>
        </w:rPr>
        <w:t>veljavnimi predpisi</w:t>
      </w:r>
      <w:r w:rsidRPr="007F5E72">
        <w:rPr>
          <w:i w:val="0"/>
          <w:sz w:val="22"/>
          <w:szCs w:val="22"/>
        </w:rPr>
        <w:t>.</w:t>
      </w:r>
    </w:p>
    <w:p w14:paraId="65542121" w14:textId="77777777" w:rsidR="0072789E" w:rsidRPr="007F5E72" w:rsidRDefault="0072789E" w:rsidP="0072789E">
      <w:pPr>
        <w:jc w:val="both"/>
        <w:rPr>
          <w:i w:val="0"/>
          <w:sz w:val="22"/>
          <w:szCs w:val="22"/>
        </w:rPr>
      </w:pPr>
    </w:p>
    <w:p w14:paraId="6787ED77" w14:textId="77777777" w:rsidR="0072789E" w:rsidRPr="007F5E72" w:rsidRDefault="0072789E" w:rsidP="0072789E">
      <w:pPr>
        <w:jc w:val="both"/>
        <w:rPr>
          <w:i w:val="0"/>
          <w:sz w:val="22"/>
          <w:szCs w:val="22"/>
        </w:rPr>
      </w:pPr>
      <w:r w:rsidRPr="007F5E72">
        <w:rPr>
          <w:i w:val="0"/>
          <w:sz w:val="22"/>
          <w:szCs w:val="22"/>
        </w:rPr>
        <w:t>Situacija za MOL se izstavi na naslov: Mestna občina Ljubljana, Mestni trg 1, 1000 Ljubljana, za Oddelek za urejanje prostora. Na situaciji mora biti obvezno navedena številka pogodbe C7560-1</w:t>
      </w:r>
      <w:r>
        <w:rPr>
          <w:i w:val="0"/>
          <w:sz w:val="22"/>
          <w:szCs w:val="22"/>
        </w:rPr>
        <w:t>8</w:t>
      </w:r>
      <w:r w:rsidRPr="007F5E72">
        <w:rPr>
          <w:i w:val="0"/>
          <w:sz w:val="22"/>
          <w:szCs w:val="22"/>
        </w:rPr>
        <w:t>-</w:t>
      </w:r>
      <w:r>
        <w:rPr>
          <w:i w:val="0"/>
          <w:sz w:val="22"/>
          <w:szCs w:val="22"/>
        </w:rPr>
        <w:t>220022</w:t>
      </w:r>
      <w:r w:rsidRPr="007F5E72">
        <w:rPr>
          <w:i w:val="0"/>
          <w:sz w:val="22"/>
          <w:szCs w:val="22"/>
        </w:rPr>
        <w:t xml:space="preserve">, sicer bo MOL situacijo zavrnil kot nepopolno. Številka </w:t>
      </w:r>
      <w:r w:rsidRPr="007F5E72">
        <w:rPr>
          <w:i w:val="0"/>
          <w:sz w:val="22"/>
          <w:szCs w:val="22"/>
          <w:lang w:eastAsia="en-US"/>
        </w:rPr>
        <w:t>C7560-1</w:t>
      </w:r>
      <w:r>
        <w:rPr>
          <w:i w:val="0"/>
          <w:sz w:val="22"/>
          <w:szCs w:val="22"/>
          <w:lang w:eastAsia="en-US"/>
        </w:rPr>
        <w:t>8</w:t>
      </w:r>
      <w:r w:rsidRPr="007F5E72">
        <w:rPr>
          <w:i w:val="0"/>
          <w:sz w:val="22"/>
          <w:szCs w:val="22"/>
          <w:lang w:eastAsia="en-US"/>
        </w:rPr>
        <w:t>-</w:t>
      </w:r>
      <w:r w:rsidRPr="00167248">
        <w:rPr>
          <w:i w:val="0"/>
          <w:sz w:val="22"/>
          <w:szCs w:val="22"/>
          <w:lang w:eastAsia="en-US"/>
        </w:rPr>
        <w:t>220</w:t>
      </w:r>
      <w:r>
        <w:rPr>
          <w:i w:val="0"/>
          <w:sz w:val="22"/>
          <w:szCs w:val="22"/>
          <w:lang w:eastAsia="en-US"/>
        </w:rPr>
        <w:t>022</w:t>
      </w:r>
      <w:r w:rsidRPr="007F5E72">
        <w:rPr>
          <w:i w:val="0"/>
          <w:sz w:val="22"/>
          <w:szCs w:val="22"/>
        </w:rPr>
        <w:t>je hkrati številka referenčnega dokumenta na e-računu.</w:t>
      </w:r>
    </w:p>
    <w:p w14:paraId="64ADDF72" w14:textId="77777777" w:rsidR="0072789E" w:rsidRDefault="0072789E" w:rsidP="0072789E">
      <w:pPr>
        <w:jc w:val="both"/>
        <w:rPr>
          <w:i w:val="0"/>
          <w:color w:val="FF0000"/>
          <w:sz w:val="22"/>
          <w:szCs w:val="22"/>
        </w:rPr>
      </w:pPr>
    </w:p>
    <w:p w14:paraId="7D6203DC" w14:textId="77777777" w:rsidR="0072789E" w:rsidRPr="00D637D8" w:rsidRDefault="0072789E" w:rsidP="0072789E">
      <w:pPr>
        <w:jc w:val="both"/>
        <w:rPr>
          <w:sz w:val="22"/>
          <w:szCs w:val="22"/>
        </w:rPr>
      </w:pPr>
      <w:r w:rsidRPr="00D637D8">
        <w:rPr>
          <w:sz w:val="22"/>
          <w:szCs w:val="22"/>
        </w:rPr>
        <w:t>(Opomba: Te določbe se uporabljajo namesto zgornjih določb tega člena v primeru, če bo izvajalec nastopal s podizvajalcem/i, ki zahteva/jo neposredna plačila s strani naročnikov. V nasprotnem primeru se te določbe črta.)</w:t>
      </w:r>
    </w:p>
    <w:p w14:paraId="343AFAE5" w14:textId="77777777" w:rsidR="0072789E" w:rsidRPr="00D637D8" w:rsidRDefault="0072789E" w:rsidP="0072789E">
      <w:pPr>
        <w:jc w:val="both"/>
        <w:rPr>
          <w:i w:val="0"/>
          <w:sz w:val="22"/>
          <w:szCs w:val="22"/>
        </w:rPr>
      </w:pPr>
    </w:p>
    <w:p w14:paraId="55B7F34A" w14:textId="77777777" w:rsidR="0072789E" w:rsidRPr="00D637D8" w:rsidRDefault="0072789E" w:rsidP="0072789E">
      <w:pPr>
        <w:jc w:val="both"/>
        <w:rPr>
          <w:i w:val="0"/>
          <w:sz w:val="22"/>
          <w:szCs w:val="22"/>
        </w:rPr>
      </w:pPr>
      <w:r w:rsidRPr="00D637D8">
        <w:rPr>
          <w:i w:val="0"/>
          <w:sz w:val="22"/>
          <w:szCs w:val="22"/>
        </w:rPr>
        <w:t>Izvedena dela bodo izvajalec in/oziroma podizvajalci obračunavali z začasnimi situacijami in končno obračunsko situacijo v deležih, kot je določeno v 5. členu te pogodbe. Začasno situacijo, ki bo vsebovala opravljena obračunana dela, je dolžan izstaviti najkasneje do vsakega 20. (dvajsetega) dne v mesecu za pretekli mesec Končno situacijo izstavi po prevzemu oziroma primopredaji pogodbenih del.</w:t>
      </w:r>
    </w:p>
    <w:p w14:paraId="0CFD3E65" w14:textId="77777777" w:rsidR="0072789E" w:rsidRPr="00D637D8" w:rsidRDefault="0072789E" w:rsidP="0072789E">
      <w:pPr>
        <w:jc w:val="both"/>
        <w:rPr>
          <w:i w:val="0"/>
          <w:sz w:val="22"/>
          <w:szCs w:val="22"/>
        </w:rPr>
      </w:pPr>
    </w:p>
    <w:p w14:paraId="6A4F5A5E" w14:textId="77777777" w:rsidR="0072789E" w:rsidRPr="00D637D8" w:rsidRDefault="0072789E" w:rsidP="0072789E">
      <w:pPr>
        <w:jc w:val="both"/>
        <w:rPr>
          <w:i w:val="0"/>
          <w:sz w:val="22"/>
          <w:szCs w:val="22"/>
        </w:rPr>
      </w:pPr>
      <w:r w:rsidRPr="00D637D8">
        <w:rPr>
          <w:i w:val="0"/>
          <w:sz w:val="22"/>
          <w:szCs w:val="22"/>
        </w:rPr>
        <w:t xml:space="preserve">Izvajalec je dolžan v roku 15 (petnajstih) dni po prejemu situacije podizvajalec-a/-ev, ki za opravljena pogodbena dela zahteva/-jo neposredno plačilo s strani naročnikov, situacije pregledati in potrditi oziroma jih v tem roku zavrniti. Zavrnitev izstavljenih situacij podizvajalca mora izvajalec obrazložiti. </w:t>
      </w:r>
    </w:p>
    <w:p w14:paraId="014AB267" w14:textId="77777777" w:rsidR="0072789E" w:rsidRPr="00D637D8" w:rsidRDefault="0072789E" w:rsidP="0072789E">
      <w:pPr>
        <w:jc w:val="both"/>
        <w:rPr>
          <w:i w:val="0"/>
          <w:sz w:val="22"/>
          <w:szCs w:val="22"/>
        </w:rPr>
      </w:pPr>
    </w:p>
    <w:p w14:paraId="29AABC43" w14:textId="77777777" w:rsidR="0072789E" w:rsidRPr="00D637D8" w:rsidRDefault="0072789E" w:rsidP="0072789E">
      <w:pPr>
        <w:jc w:val="both"/>
        <w:rPr>
          <w:i w:val="0"/>
          <w:sz w:val="22"/>
          <w:szCs w:val="22"/>
        </w:rPr>
      </w:pPr>
      <w:r w:rsidRPr="00D637D8">
        <w:rPr>
          <w:i w:val="0"/>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16051B94" w14:textId="77777777" w:rsidR="0072789E" w:rsidRPr="00D637D8" w:rsidRDefault="0072789E" w:rsidP="0072789E">
      <w:pPr>
        <w:jc w:val="both"/>
        <w:rPr>
          <w:i w:val="0"/>
          <w:sz w:val="22"/>
          <w:szCs w:val="22"/>
        </w:rPr>
      </w:pPr>
    </w:p>
    <w:p w14:paraId="5CFFB573" w14:textId="77777777" w:rsidR="0072789E" w:rsidRPr="00D637D8" w:rsidRDefault="0072789E" w:rsidP="0072789E">
      <w:pPr>
        <w:jc w:val="both"/>
        <w:rPr>
          <w:i w:val="0"/>
          <w:sz w:val="22"/>
          <w:szCs w:val="22"/>
        </w:rPr>
      </w:pPr>
      <w:r w:rsidRPr="00D637D8">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58E0D335" w14:textId="77777777" w:rsidR="0072789E" w:rsidRPr="00D637D8" w:rsidRDefault="0072789E" w:rsidP="0072789E">
      <w:pPr>
        <w:jc w:val="both"/>
        <w:rPr>
          <w:i w:val="0"/>
          <w:sz w:val="22"/>
          <w:szCs w:val="22"/>
        </w:rPr>
      </w:pPr>
    </w:p>
    <w:p w14:paraId="441372EB" w14:textId="77777777" w:rsidR="0072789E" w:rsidRPr="00D637D8" w:rsidRDefault="0072789E" w:rsidP="0072789E">
      <w:pPr>
        <w:jc w:val="both"/>
        <w:rPr>
          <w:i w:val="0"/>
          <w:sz w:val="22"/>
          <w:szCs w:val="22"/>
        </w:rPr>
      </w:pPr>
      <w:r w:rsidRPr="00D637D8">
        <w:rPr>
          <w:i w:val="0"/>
          <w:sz w:val="22"/>
          <w:szCs w:val="22"/>
        </w:rPr>
        <w:t>Rok za plačilo situacije je:</w:t>
      </w:r>
    </w:p>
    <w:p w14:paraId="392C72F8" w14:textId="77777777" w:rsidR="0072789E" w:rsidRPr="00D637D8" w:rsidRDefault="0072789E" w:rsidP="0072789E">
      <w:pPr>
        <w:jc w:val="both"/>
        <w:rPr>
          <w:i w:val="0"/>
          <w:sz w:val="22"/>
          <w:szCs w:val="22"/>
        </w:rPr>
      </w:pPr>
      <w:r w:rsidRPr="00D637D8">
        <w:rPr>
          <w:i w:val="0"/>
          <w:sz w:val="22"/>
          <w:szCs w:val="22"/>
        </w:rPr>
        <w:t>- za MOL 30. (trideseti) dan po prejemu situacije in prične teči naslednji dan po njenem prejemu, oziroma če zadnji dan roka sovpada z dnem, ko je po zakonu dela prost dan, se kot zadnji dan roka šteje prvi naslednji delavnik,</w:t>
      </w:r>
    </w:p>
    <w:p w14:paraId="79436683" w14:textId="77777777" w:rsidR="0072789E" w:rsidRPr="00D637D8" w:rsidRDefault="0072789E" w:rsidP="0072789E">
      <w:pPr>
        <w:jc w:val="both"/>
        <w:rPr>
          <w:i w:val="0"/>
          <w:sz w:val="22"/>
          <w:szCs w:val="22"/>
        </w:rPr>
      </w:pPr>
      <w:r w:rsidRPr="00D637D8">
        <w:rPr>
          <w:i w:val="0"/>
          <w:sz w:val="22"/>
          <w:szCs w:val="22"/>
        </w:rPr>
        <w:t>- za ostale naročnike (lastnike objekta) 30 (trideset) dni po prejemu situacije.</w:t>
      </w:r>
    </w:p>
    <w:p w14:paraId="29C0A84D" w14:textId="77777777" w:rsidR="0072789E" w:rsidRPr="00D637D8" w:rsidRDefault="0072789E" w:rsidP="0072789E">
      <w:pPr>
        <w:jc w:val="both"/>
        <w:rPr>
          <w:i w:val="0"/>
          <w:sz w:val="22"/>
          <w:szCs w:val="22"/>
        </w:rPr>
      </w:pPr>
    </w:p>
    <w:p w14:paraId="5F055D6D" w14:textId="77777777" w:rsidR="0072789E" w:rsidRPr="00D637D8" w:rsidRDefault="0072789E" w:rsidP="0072789E">
      <w:pPr>
        <w:jc w:val="both"/>
        <w:rPr>
          <w:i w:val="0"/>
          <w:sz w:val="22"/>
          <w:szCs w:val="22"/>
        </w:rPr>
      </w:pPr>
      <w:r w:rsidRPr="00D637D8">
        <w:rPr>
          <w:i w:val="0"/>
          <w:sz w:val="22"/>
          <w:szCs w:val="22"/>
        </w:rPr>
        <w:t>Pogoj za izstavitev in plačilo končne obračunske situacije je, da je bila opravljena uspešna primopredaja pogodbenih del.</w:t>
      </w:r>
    </w:p>
    <w:p w14:paraId="6BDDF510" w14:textId="77777777" w:rsidR="0072789E" w:rsidRPr="00D637D8" w:rsidRDefault="0072789E" w:rsidP="0072789E">
      <w:pPr>
        <w:jc w:val="both"/>
        <w:rPr>
          <w:i w:val="0"/>
          <w:sz w:val="22"/>
          <w:szCs w:val="22"/>
        </w:rPr>
      </w:pPr>
    </w:p>
    <w:p w14:paraId="3D0F582E" w14:textId="77777777" w:rsidR="0072789E" w:rsidRPr="00D637D8" w:rsidRDefault="0072789E" w:rsidP="0072789E">
      <w:pPr>
        <w:jc w:val="both"/>
        <w:rPr>
          <w:i w:val="0"/>
          <w:sz w:val="22"/>
          <w:szCs w:val="22"/>
        </w:rPr>
      </w:pPr>
      <w:r w:rsidRPr="00D637D8">
        <w:rPr>
          <w:i w:val="0"/>
          <w:sz w:val="22"/>
          <w:szCs w:val="22"/>
        </w:rPr>
        <w:t>Situacije se posreduje na vse naslove lastnikov objekta</w:t>
      </w:r>
      <w:r w:rsidRPr="00D637D8">
        <w:t xml:space="preserve"> </w:t>
      </w:r>
      <w:r w:rsidRPr="00D637D8">
        <w:rPr>
          <w:i w:val="0"/>
          <w:sz w:val="22"/>
          <w:szCs w:val="22"/>
        </w:rPr>
        <w:t>oziroma upravnika stavbe, če ga objekt ima, MOL pa izključno v elektronski obliki (e-račun), skladno z veljavnimi predpisi.</w:t>
      </w:r>
    </w:p>
    <w:p w14:paraId="10B6AFCF" w14:textId="77777777" w:rsidR="0072789E" w:rsidRPr="00D637D8" w:rsidRDefault="0072789E" w:rsidP="0072789E">
      <w:pPr>
        <w:jc w:val="both"/>
        <w:rPr>
          <w:i w:val="0"/>
          <w:sz w:val="22"/>
          <w:szCs w:val="22"/>
        </w:rPr>
      </w:pPr>
    </w:p>
    <w:p w14:paraId="4B835C89" w14:textId="77777777" w:rsidR="0072789E" w:rsidRPr="00D637D8" w:rsidRDefault="0072789E" w:rsidP="0072789E">
      <w:pPr>
        <w:jc w:val="both"/>
        <w:rPr>
          <w:i w:val="0"/>
          <w:sz w:val="22"/>
          <w:szCs w:val="22"/>
        </w:rPr>
      </w:pPr>
      <w:r w:rsidRPr="00D637D8">
        <w:rPr>
          <w:i w:val="0"/>
          <w:sz w:val="22"/>
          <w:szCs w:val="22"/>
        </w:rPr>
        <w:t>Situacija za MOL se izstavi na naslov: Mestna občina Ljubljana, Mestni trg 1, 1000 Ljubljana, za Oddelek za urejanje prostora.. Na situaciji mora biti obvezno navedena številka pogodbe C7560-18-220022, sicer bo MOL situacijo zavrnil kot nepopolno. Številka C7560-18-220022 je hkrati številka referenčnega dokumenta na e-računu.</w:t>
      </w:r>
    </w:p>
    <w:p w14:paraId="0981C06D" w14:textId="77777777" w:rsidR="0072789E" w:rsidRPr="00D637D8" w:rsidRDefault="0072789E" w:rsidP="0072789E">
      <w:pPr>
        <w:jc w:val="both"/>
        <w:rPr>
          <w:i w:val="0"/>
          <w:sz w:val="22"/>
          <w:szCs w:val="22"/>
        </w:rPr>
      </w:pPr>
    </w:p>
    <w:p w14:paraId="51BFC21B" w14:textId="77777777" w:rsidR="0072789E" w:rsidRPr="00D637D8" w:rsidRDefault="0072789E" w:rsidP="0072789E">
      <w:pPr>
        <w:jc w:val="both"/>
        <w:rPr>
          <w:i w:val="0"/>
          <w:sz w:val="22"/>
          <w:szCs w:val="22"/>
        </w:rPr>
      </w:pPr>
      <w:r w:rsidRPr="00D637D8">
        <w:rPr>
          <w:i w:val="0"/>
          <w:sz w:val="22"/>
          <w:szCs w:val="22"/>
        </w:rPr>
        <w:t>Naročniki bodo potrjene situacije izvajalca plačevali na transakcijski račun izvajalca številka  SI56 …………. odprt pri …..…</w:t>
      </w:r>
    </w:p>
    <w:p w14:paraId="44865B9A" w14:textId="77777777" w:rsidR="0072789E" w:rsidRPr="00D637D8" w:rsidRDefault="0072789E" w:rsidP="0072789E">
      <w:pPr>
        <w:jc w:val="both"/>
        <w:rPr>
          <w:i w:val="0"/>
          <w:sz w:val="22"/>
          <w:szCs w:val="22"/>
        </w:rPr>
      </w:pPr>
    </w:p>
    <w:p w14:paraId="7174FBF5" w14:textId="77777777" w:rsidR="0072789E" w:rsidRPr="00D637D8" w:rsidRDefault="0072789E" w:rsidP="0072789E">
      <w:pPr>
        <w:jc w:val="both"/>
        <w:rPr>
          <w:i w:val="0"/>
          <w:sz w:val="22"/>
          <w:szCs w:val="22"/>
        </w:rPr>
      </w:pPr>
      <w:r w:rsidRPr="00D637D8">
        <w:rPr>
          <w:i w:val="0"/>
          <w:sz w:val="22"/>
          <w:szCs w:val="22"/>
        </w:rPr>
        <w:lastRenderedPageBreak/>
        <w:t>Naročniki bodo potrjene situacije podizvajalca/ev, ki zahtevajo neposredno plačilo s strani naročnikov, poravnali neposredno podizvajalec-u/-em na način in v roku kot je dogovorjeno za plačilo izvajalc-u/-em, na njegov/njihov transakcijski račun:</w:t>
      </w:r>
    </w:p>
    <w:p w14:paraId="2FF2DE1E" w14:textId="77777777" w:rsidR="0072789E" w:rsidRPr="00D637D8" w:rsidRDefault="0072789E" w:rsidP="0072789E">
      <w:pPr>
        <w:jc w:val="both"/>
        <w:rPr>
          <w:i w:val="0"/>
          <w:sz w:val="22"/>
          <w:szCs w:val="22"/>
        </w:rPr>
      </w:pPr>
      <w:r w:rsidRPr="00D637D8">
        <w:rPr>
          <w:i w:val="0"/>
          <w:sz w:val="22"/>
          <w:szCs w:val="22"/>
        </w:rPr>
        <w:tab/>
        <w:t>- podizvajalcu …………… na transakcijski račun številka SI56 ………………., odprt pri …………….,</w:t>
      </w:r>
    </w:p>
    <w:p w14:paraId="133FDEF9" w14:textId="77777777" w:rsidR="0072789E" w:rsidRPr="00D637D8" w:rsidRDefault="0072789E" w:rsidP="0072789E">
      <w:pPr>
        <w:jc w:val="both"/>
        <w:rPr>
          <w:i w:val="0"/>
          <w:sz w:val="22"/>
          <w:szCs w:val="22"/>
        </w:rPr>
      </w:pPr>
      <w:r w:rsidRPr="00D637D8">
        <w:rPr>
          <w:i w:val="0"/>
          <w:sz w:val="22"/>
          <w:szCs w:val="22"/>
        </w:rPr>
        <w:tab/>
        <w:t>- podizvajalcu …………… na transakcijski račun številka SI56 ………………., odprt pri ……………...</w:t>
      </w:r>
    </w:p>
    <w:p w14:paraId="1459A12B" w14:textId="77777777" w:rsidR="0072789E" w:rsidRPr="00D637D8" w:rsidRDefault="0072789E" w:rsidP="0072789E">
      <w:pPr>
        <w:jc w:val="both"/>
        <w:rPr>
          <w:i w:val="0"/>
          <w:sz w:val="22"/>
          <w:szCs w:val="22"/>
        </w:rPr>
      </w:pPr>
    </w:p>
    <w:p w14:paraId="4D88B6A0" w14:textId="77777777" w:rsidR="0072789E" w:rsidRPr="00D637D8" w:rsidRDefault="0072789E" w:rsidP="0072789E">
      <w:pPr>
        <w:jc w:val="both"/>
        <w:rPr>
          <w:i w:val="0"/>
          <w:sz w:val="22"/>
          <w:szCs w:val="22"/>
        </w:rPr>
      </w:pPr>
    </w:p>
    <w:p w14:paraId="10D30752" w14:textId="77777777" w:rsidR="0072789E" w:rsidRPr="00D637D8" w:rsidRDefault="0072789E" w:rsidP="0072789E">
      <w:pPr>
        <w:jc w:val="center"/>
        <w:rPr>
          <w:i w:val="0"/>
          <w:sz w:val="22"/>
          <w:szCs w:val="22"/>
        </w:rPr>
      </w:pPr>
      <w:r w:rsidRPr="00D637D8">
        <w:rPr>
          <w:i w:val="0"/>
          <w:sz w:val="22"/>
          <w:szCs w:val="22"/>
        </w:rPr>
        <w:t>16. člen</w:t>
      </w:r>
    </w:p>
    <w:p w14:paraId="0ACC9D8C" w14:textId="77777777" w:rsidR="0072789E" w:rsidRPr="00D637D8" w:rsidRDefault="0072789E" w:rsidP="0072789E">
      <w:pPr>
        <w:rPr>
          <w:i w:val="0"/>
          <w:sz w:val="22"/>
          <w:szCs w:val="22"/>
        </w:rPr>
      </w:pPr>
    </w:p>
    <w:p w14:paraId="66C4C5A5" w14:textId="77777777" w:rsidR="0072789E" w:rsidRPr="00D637D8" w:rsidRDefault="0072789E" w:rsidP="0072789E">
      <w:pPr>
        <w:jc w:val="both"/>
        <w:rPr>
          <w:i w:val="0"/>
          <w:sz w:val="22"/>
          <w:szCs w:val="22"/>
        </w:rPr>
      </w:pPr>
      <w:r w:rsidRPr="00D637D8">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25DF3737" w14:textId="77777777" w:rsidR="0072789E" w:rsidRPr="00D637D8" w:rsidRDefault="0072789E" w:rsidP="0072789E">
      <w:pPr>
        <w:jc w:val="both"/>
        <w:rPr>
          <w:i w:val="0"/>
          <w:sz w:val="22"/>
          <w:szCs w:val="22"/>
        </w:rPr>
      </w:pPr>
    </w:p>
    <w:p w14:paraId="7F55FE83" w14:textId="77777777" w:rsidR="0072789E" w:rsidRPr="00D637D8" w:rsidRDefault="0072789E" w:rsidP="0072789E">
      <w:pPr>
        <w:jc w:val="both"/>
        <w:rPr>
          <w:i w:val="0"/>
          <w:sz w:val="22"/>
          <w:szCs w:val="22"/>
        </w:rPr>
      </w:pPr>
      <w:r w:rsidRPr="00D637D8">
        <w:rPr>
          <w:i w:val="0"/>
          <w:sz w:val="22"/>
          <w:szCs w:val="22"/>
        </w:rPr>
        <w:t>Če katerikoli izmed naročnikov zamuja s plačilom nespornega zneska situacije, je dolžan plačati zakonite zamudne obresti.</w:t>
      </w:r>
    </w:p>
    <w:p w14:paraId="2111D703" w14:textId="77777777" w:rsidR="0072789E" w:rsidRPr="00D637D8" w:rsidRDefault="0072789E" w:rsidP="0072789E">
      <w:pPr>
        <w:rPr>
          <w:i w:val="0"/>
          <w:sz w:val="22"/>
          <w:szCs w:val="22"/>
        </w:rPr>
      </w:pPr>
    </w:p>
    <w:p w14:paraId="44724576" w14:textId="77777777" w:rsidR="0072789E" w:rsidRPr="00D637D8" w:rsidRDefault="0072789E" w:rsidP="0072789E">
      <w:pPr>
        <w:rPr>
          <w:i w:val="0"/>
          <w:sz w:val="22"/>
          <w:szCs w:val="22"/>
        </w:rPr>
      </w:pPr>
    </w:p>
    <w:p w14:paraId="6EDFA29F" w14:textId="77777777" w:rsidR="0072789E" w:rsidRPr="00D637D8"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D637D8">
        <w:rPr>
          <w:i w:val="0"/>
          <w:sz w:val="22"/>
          <w:szCs w:val="22"/>
        </w:rPr>
        <w:t>POGODBENA KAZEN</w:t>
      </w:r>
    </w:p>
    <w:p w14:paraId="146E970A" w14:textId="77777777" w:rsidR="0072789E" w:rsidRPr="00D637D8" w:rsidRDefault="0072789E" w:rsidP="0072789E">
      <w:pPr>
        <w:rPr>
          <w:sz w:val="22"/>
          <w:szCs w:val="22"/>
        </w:rPr>
      </w:pPr>
    </w:p>
    <w:p w14:paraId="71A5160C" w14:textId="77777777" w:rsidR="0072789E" w:rsidRPr="00231FB5" w:rsidRDefault="0072789E" w:rsidP="0072789E">
      <w:pPr>
        <w:ind w:left="1494"/>
        <w:jc w:val="center"/>
        <w:rPr>
          <w:i w:val="0"/>
          <w:sz w:val="22"/>
          <w:szCs w:val="22"/>
        </w:rPr>
      </w:pPr>
      <w:r>
        <w:rPr>
          <w:i w:val="0"/>
          <w:sz w:val="22"/>
          <w:szCs w:val="22"/>
        </w:rPr>
        <w:t xml:space="preserve">17. </w:t>
      </w:r>
      <w:r w:rsidRPr="00231FB5">
        <w:rPr>
          <w:i w:val="0"/>
          <w:sz w:val="22"/>
          <w:szCs w:val="22"/>
        </w:rPr>
        <w:t>člen</w:t>
      </w:r>
    </w:p>
    <w:p w14:paraId="654BCC22" w14:textId="77777777" w:rsidR="0072789E" w:rsidRPr="007F5E72" w:rsidRDefault="0072789E" w:rsidP="0072789E">
      <w:pPr>
        <w:rPr>
          <w:i w:val="0"/>
          <w:sz w:val="22"/>
          <w:szCs w:val="22"/>
        </w:rPr>
      </w:pPr>
    </w:p>
    <w:p w14:paraId="27E32545" w14:textId="77777777" w:rsidR="0072789E" w:rsidRPr="007F5E72" w:rsidRDefault="0072789E" w:rsidP="0072789E">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501997A4" w14:textId="77777777" w:rsidR="0072789E" w:rsidRPr="007F5E72" w:rsidRDefault="0072789E" w:rsidP="0072789E">
      <w:pPr>
        <w:jc w:val="both"/>
        <w:rPr>
          <w:i w:val="0"/>
          <w:sz w:val="22"/>
          <w:szCs w:val="22"/>
        </w:rPr>
      </w:pPr>
    </w:p>
    <w:p w14:paraId="00DB44AD" w14:textId="77777777" w:rsidR="0072789E" w:rsidRPr="007F5E72" w:rsidRDefault="0072789E" w:rsidP="0072789E">
      <w:pPr>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14:paraId="76E64902" w14:textId="77777777" w:rsidR="0072789E" w:rsidRPr="007F5E72" w:rsidRDefault="0072789E" w:rsidP="0072789E">
      <w:pPr>
        <w:jc w:val="both"/>
        <w:rPr>
          <w:i w:val="0"/>
          <w:sz w:val="22"/>
          <w:szCs w:val="22"/>
        </w:rPr>
      </w:pPr>
    </w:p>
    <w:p w14:paraId="7B8BB95A" w14:textId="77777777" w:rsidR="0072789E" w:rsidRPr="007F5E72" w:rsidRDefault="0072789E" w:rsidP="0072789E">
      <w:pPr>
        <w:jc w:val="both"/>
        <w:rPr>
          <w:i w:val="0"/>
          <w:sz w:val="22"/>
          <w:szCs w:val="22"/>
        </w:rPr>
      </w:pPr>
      <w:r w:rsidRPr="007F5E72">
        <w:rPr>
          <w:i w:val="0"/>
          <w:sz w:val="22"/>
          <w:szCs w:val="22"/>
        </w:rPr>
        <w:t xml:space="preserve">Pogodbena kazen iz naslova zamude ne sme presegati 5 % (pet odstotkov) pogodbene vrednosti z DDV. </w:t>
      </w:r>
    </w:p>
    <w:p w14:paraId="3A529F2B" w14:textId="77777777" w:rsidR="0072789E" w:rsidRPr="007F5E72" w:rsidRDefault="0072789E" w:rsidP="0072789E">
      <w:pPr>
        <w:jc w:val="both"/>
        <w:rPr>
          <w:i w:val="0"/>
          <w:sz w:val="22"/>
          <w:szCs w:val="22"/>
        </w:rPr>
      </w:pPr>
    </w:p>
    <w:p w14:paraId="0EB0F6A3" w14:textId="77777777" w:rsidR="0072789E" w:rsidRPr="007F5E72" w:rsidRDefault="0072789E" w:rsidP="0072789E">
      <w:pPr>
        <w:jc w:val="both"/>
        <w:rPr>
          <w:i w:val="0"/>
          <w:sz w:val="22"/>
          <w:szCs w:val="22"/>
        </w:rPr>
      </w:pPr>
      <w:r w:rsidRPr="007F5E72">
        <w:rPr>
          <w:i w:val="0"/>
          <w:sz w:val="22"/>
          <w:szCs w:val="22"/>
        </w:rPr>
        <w:t xml:space="preserve">Plačilo pogodbene kazni izvajalca ne odvezuje od izpolnitve pogodbenih obveznosti. </w:t>
      </w:r>
    </w:p>
    <w:p w14:paraId="35F27FAA" w14:textId="77777777" w:rsidR="0072789E" w:rsidRPr="007F5E72" w:rsidRDefault="0072789E" w:rsidP="0072789E">
      <w:pPr>
        <w:jc w:val="both"/>
        <w:rPr>
          <w:i w:val="0"/>
          <w:sz w:val="22"/>
          <w:szCs w:val="22"/>
        </w:rPr>
      </w:pPr>
    </w:p>
    <w:p w14:paraId="33187C4B" w14:textId="77777777" w:rsidR="0072789E" w:rsidRPr="007F5E72" w:rsidRDefault="0072789E" w:rsidP="0072789E">
      <w:pPr>
        <w:jc w:val="both"/>
        <w:rPr>
          <w:i w:val="0"/>
          <w:sz w:val="22"/>
          <w:szCs w:val="22"/>
        </w:rPr>
      </w:pPr>
      <w:r w:rsidRPr="007F5E72">
        <w:rPr>
          <w:i w:val="0"/>
          <w:sz w:val="22"/>
          <w:szCs w:val="22"/>
        </w:rPr>
        <w:t xml:space="preserve">Izvajalec pride v zamudo že z zakasnitvijo izvedbe posamezne faze pogodbenih del, določene v terminskem planu. </w:t>
      </w:r>
    </w:p>
    <w:p w14:paraId="4D65136D" w14:textId="77777777" w:rsidR="0072789E" w:rsidRPr="007F5E72" w:rsidRDefault="0072789E" w:rsidP="0072789E">
      <w:pPr>
        <w:jc w:val="both"/>
        <w:rPr>
          <w:i w:val="0"/>
          <w:sz w:val="22"/>
          <w:szCs w:val="22"/>
        </w:rPr>
      </w:pPr>
    </w:p>
    <w:p w14:paraId="39A70FB2" w14:textId="77777777" w:rsidR="0072789E" w:rsidRPr="007F5E72" w:rsidRDefault="0072789E" w:rsidP="0072789E">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5911E3FF" w14:textId="77777777" w:rsidR="0072789E" w:rsidRPr="007F5E72" w:rsidRDefault="0072789E" w:rsidP="0072789E">
      <w:pPr>
        <w:rPr>
          <w:i w:val="0"/>
          <w:sz w:val="22"/>
          <w:szCs w:val="22"/>
        </w:rPr>
      </w:pPr>
    </w:p>
    <w:p w14:paraId="1E64A0A7" w14:textId="77777777" w:rsidR="0072789E" w:rsidRPr="00231FB5" w:rsidRDefault="0072789E" w:rsidP="0072789E">
      <w:pPr>
        <w:ind w:left="1494"/>
        <w:jc w:val="center"/>
        <w:rPr>
          <w:i w:val="0"/>
          <w:sz w:val="22"/>
          <w:szCs w:val="22"/>
        </w:rPr>
      </w:pPr>
      <w:r>
        <w:rPr>
          <w:i w:val="0"/>
          <w:sz w:val="22"/>
          <w:szCs w:val="22"/>
        </w:rPr>
        <w:t xml:space="preserve">18. </w:t>
      </w:r>
      <w:r w:rsidRPr="00231FB5">
        <w:rPr>
          <w:i w:val="0"/>
          <w:sz w:val="22"/>
          <w:szCs w:val="22"/>
        </w:rPr>
        <w:t>člen</w:t>
      </w:r>
    </w:p>
    <w:p w14:paraId="1573F98B" w14:textId="77777777" w:rsidR="0072789E" w:rsidRPr="007F5E72" w:rsidRDefault="0072789E" w:rsidP="0072789E">
      <w:pPr>
        <w:rPr>
          <w:i w:val="0"/>
          <w:sz w:val="22"/>
          <w:szCs w:val="22"/>
        </w:rPr>
      </w:pPr>
    </w:p>
    <w:p w14:paraId="1D38F8EE" w14:textId="77777777" w:rsidR="0072789E" w:rsidRPr="007F5E72" w:rsidRDefault="0072789E" w:rsidP="0072789E">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2DB2751D" w14:textId="77777777" w:rsidR="0072789E" w:rsidRPr="007F5E72" w:rsidRDefault="0072789E" w:rsidP="0072789E">
      <w:pPr>
        <w:jc w:val="both"/>
        <w:rPr>
          <w:i w:val="0"/>
          <w:sz w:val="22"/>
          <w:szCs w:val="22"/>
        </w:rPr>
      </w:pPr>
    </w:p>
    <w:p w14:paraId="3243AB48" w14:textId="77777777" w:rsidR="0072789E" w:rsidRPr="007F5E72" w:rsidRDefault="0072789E" w:rsidP="0072789E">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690EC983" w14:textId="77777777" w:rsidR="0072789E" w:rsidRPr="007F5E72" w:rsidRDefault="0072789E" w:rsidP="0072789E">
      <w:pPr>
        <w:jc w:val="both"/>
        <w:rPr>
          <w:i w:val="0"/>
          <w:sz w:val="22"/>
          <w:szCs w:val="22"/>
        </w:rPr>
      </w:pPr>
    </w:p>
    <w:p w14:paraId="7755970E" w14:textId="77777777" w:rsidR="0072789E" w:rsidRPr="007F5E72" w:rsidRDefault="0072789E" w:rsidP="0072789E">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14:paraId="2990E694" w14:textId="77777777" w:rsidR="0072789E" w:rsidRPr="007F5E72" w:rsidRDefault="0072789E" w:rsidP="0072789E">
      <w:pPr>
        <w:jc w:val="both"/>
        <w:rPr>
          <w:i w:val="0"/>
          <w:sz w:val="22"/>
          <w:szCs w:val="22"/>
        </w:rPr>
      </w:pPr>
    </w:p>
    <w:p w14:paraId="36EA8439" w14:textId="77777777" w:rsidR="0072789E" w:rsidRPr="007F5E72" w:rsidRDefault="0072789E" w:rsidP="0072789E">
      <w:pPr>
        <w:jc w:val="both"/>
        <w:rPr>
          <w:i w:val="0"/>
          <w:sz w:val="22"/>
          <w:szCs w:val="22"/>
        </w:rPr>
      </w:pPr>
      <w:r w:rsidRPr="007F5E72">
        <w:rPr>
          <w:i w:val="0"/>
          <w:sz w:val="22"/>
          <w:szCs w:val="22"/>
        </w:rPr>
        <w:lastRenderedPageBreak/>
        <w:t xml:space="preserve">V primeru da pride do prekinitve del ali do razdrtja pogodbe po krivdi ene od pogodbenih strank, nosi s tem nastale stroške tista pogodbena stranka, ki je povzročila prekinitev dela ali razdrtje pogodbe. </w:t>
      </w:r>
    </w:p>
    <w:p w14:paraId="5DDF4AFC" w14:textId="77777777" w:rsidR="0072789E" w:rsidRPr="007F5E72" w:rsidRDefault="0072789E" w:rsidP="0072789E">
      <w:pPr>
        <w:rPr>
          <w:i w:val="0"/>
          <w:sz w:val="22"/>
          <w:szCs w:val="22"/>
        </w:rPr>
      </w:pPr>
    </w:p>
    <w:p w14:paraId="5A4C7BF0" w14:textId="77777777" w:rsidR="0072789E" w:rsidRPr="007F5E72" w:rsidRDefault="0072789E" w:rsidP="0072789E">
      <w:pPr>
        <w:rPr>
          <w:i w:val="0"/>
          <w:sz w:val="22"/>
          <w:szCs w:val="22"/>
        </w:rPr>
      </w:pPr>
    </w:p>
    <w:p w14:paraId="433B9096" w14:textId="77777777" w:rsidR="0072789E" w:rsidRPr="007F5E72" w:rsidRDefault="0072789E" w:rsidP="00042D83">
      <w:pPr>
        <w:pStyle w:val="Naslov7"/>
        <w:keepNext/>
        <w:numPr>
          <w:ilvl w:val="0"/>
          <w:numId w:val="24"/>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14:paraId="5F26A1A2" w14:textId="77777777" w:rsidR="0072789E" w:rsidRPr="007F5E72" w:rsidRDefault="0072789E" w:rsidP="0072789E">
      <w:pPr>
        <w:rPr>
          <w:i w:val="0"/>
          <w:sz w:val="22"/>
          <w:szCs w:val="22"/>
        </w:rPr>
      </w:pPr>
    </w:p>
    <w:p w14:paraId="6813A734" w14:textId="77777777" w:rsidR="0072789E" w:rsidRPr="00231FB5" w:rsidRDefault="0072789E" w:rsidP="0072789E">
      <w:pPr>
        <w:ind w:left="1494"/>
        <w:jc w:val="center"/>
        <w:rPr>
          <w:i w:val="0"/>
          <w:sz w:val="22"/>
          <w:szCs w:val="22"/>
        </w:rPr>
      </w:pPr>
      <w:r>
        <w:rPr>
          <w:i w:val="0"/>
          <w:sz w:val="22"/>
          <w:szCs w:val="22"/>
        </w:rPr>
        <w:t xml:space="preserve">19. </w:t>
      </w:r>
      <w:r w:rsidRPr="00231FB5">
        <w:rPr>
          <w:i w:val="0"/>
          <w:sz w:val="22"/>
          <w:szCs w:val="22"/>
        </w:rPr>
        <w:t>člen</w:t>
      </w:r>
      <w:r w:rsidRPr="00231FB5">
        <w:rPr>
          <w:i w:val="0"/>
          <w:sz w:val="22"/>
          <w:szCs w:val="22"/>
        </w:rPr>
        <w:br/>
      </w:r>
    </w:p>
    <w:p w14:paraId="5502708C" w14:textId="77777777" w:rsidR="0072789E" w:rsidRPr="007F5E72" w:rsidRDefault="0072789E" w:rsidP="0072789E">
      <w:pPr>
        <w:rPr>
          <w:i w:val="0"/>
          <w:sz w:val="22"/>
          <w:szCs w:val="22"/>
        </w:rPr>
      </w:pPr>
      <w:r w:rsidRPr="007F5E72">
        <w:rPr>
          <w:i w:val="0"/>
          <w:sz w:val="22"/>
          <w:szCs w:val="22"/>
        </w:rPr>
        <w:t>Garancijski rok za izvedena dela je:</w:t>
      </w:r>
    </w:p>
    <w:p w14:paraId="59A491F6" w14:textId="77777777" w:rsidR="0072789E" w:rsidRPr="007F5E72" w:rsidRDefault="0072789E" w:rsidP="00042D83">
      <w:pPr>
        <w:numPr>
          <w:ilvl w:val="0"/>
          <w:numId w:val="26"/>
        </w:numPr>
        <w:ind w:left="0" w:firstLine="0"/>
        <w:rPr>
          <w:i w:val="0"/>
          <w:sz w:val="22"/>
          <w:szCs w:val="22"/>
        </w:rPr>
      </w:pPr>
      <w:r w:rsidRPr="007F5E72">
        <w:rPr>
          <w:i w:val="0"/>
          <w:sz w:val="22"/>
          <w:szCs w:val="22"/>
        </w:rPr>
        <w:t>za fasade</w:t>
      </w:r>
      <w:r>
        <w:rPr>
          <w:i w:val="0"/>
          <w:sz w:val="22"/>
          <w:szCs w:val="22"/>
        </w:rPr>
        <w:t xml:space="preserve"> in streho</w:t>
      </w:r>
      <w:r w:rsidRPr="007F5E72">
        <w:rPr>
          <w:i w:val="0"/>
          <w:sz w:val="22"/>
          <w:szCs w:val="22"/>
        </w:rPr>
        <w:t xml:space="preserve"> 10 let,</w:t>
      </w:r>
    </w:p>
    <w:p w14:paraId="198061D0" w14:textId="77777777" w:rsidR="0072789E" w:rsidRPr="007F5E72" w:rsidRDefault="0072789E" w:rsidP="00042D83">
      <w:pPr>
        <w:numPr>
          <w:ilvl w:val="0"/>
          <w:numId w:val="26"/>
        </w:numPr>
        <w:ind w:left="0" w:firstLine="0"/>
        <w:rPr>
          <w:i w:val="0"/>
          <w:sz w:val="22"/>
          <w:szCs w:val="22"/>
        </w:rPr>
      </w:pPr>
      <w:r w:rsidRPr="007F5E72">
        <w:rPr>
          <w:i w:val="0"/>
          <w:sz w:val="22"/>
          <w:szCs w:val="22"/>
        </w:rPr>
        <w:t>za ostala pogodbeno dogovorjena dela (splošna garancijska doba) 2 leti.</w:t>
      </w:r>
    </w:p>
    <w:p w14:paraId="6D351B10" w14:textId="77777777" w:rsidR="0072789E" w:rsidRPr="007F5E72" w:rsidRDefault="0072789E" w:rsidP="0072789E">
      <w:pPr>
        <w:rPr>
          <w:i w:val="0"/>
          <w:sz w:val="22"/>
          <w:szCs w:val="22"/>
        </w:rPr>
      </w:pPr>
      <w:r w:rsidRPr="007F5E72">
        <w:rPr>
          <w:i w:val="0"/>
          <w:sz w:val="22"/>
          <w:szCs w:val="22"/>
        </w:rPr>
        <w:t xml:space="preserve"> </w:t>
      </w:r>
    </w:p>
    <w:p w14:paraId="295C1EFD" w14:textId="77777777" w:rsidR="0072789E" w:rsidRPr="007F5E72" w:rsidRDefault="0072789E" w:rsidP="0072789E">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4E1D9239" w14:textId="77777777" w:rsidR="0072789E" w:rsidRPr="007F5E72" w:rsidRDefault="0072789E" w:rsidP="0072789E">
      <w:pPr>
        <w:jc w:val="both"/>
        <w:rPr>
          <w:i w:val="0"/>
          <w:sz w:val="22"/>
          <w:szCs w:val="22"/>
        </w:rPr>
      </w:pPr>
    </w:p>
    <w:p w14:paraId="5F7F6507" w14:textId="77777777" w:rsidR="0072789E" w:rsidRPr="007F5E72" w:rsidRDefault="0072789E" w:rsidP="0072789E">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3553B2F5" w14:textId="77777777" w:rsidR="0072789E" w:rsidRPr="007F5E72" w:rsidRDefault="0072789E" w:rsidP="0072789E">
      <w:pPr>
        <w:jc w:val="both"/>
        <w:rPr>
          <w:i w:val="0"/>
          <w:sz w:val="22"/>
          <w:szCs w:val="22"/>
        </w:rPr>
      </w:pPr>
    </w:p>
    <w:p w14:paraId="67052CAE" w14:textId="77777777" w:rsidR="0072789E" w:rsidRPr="007F5E72" w:rsidRDefault="0072789E" w:rsidP="0072789E">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4C8FFA95" w14:textId="77777777" w:rsidR="0072789E" w:rsidRPr="007F5E72" w:rsidRDefault="0072789E" w:rsidP="0072789E">
      <w:pPr>
        <w:jc w:val="both"/>
        <w:rPr>
          <w:i w:val="0"/>
          <w:sz w:val="22"/>
          <w:szCs w:val="22"/>
        </w:rPr>
      </w:pPr>
    </w:p>
    <w:p w14:paraId="4A8D0B22" w14:textId="77777777" w:rsidR="0072789E" w:rsidRPr="007F5E72" w:rsidRDefault="0072789E" w:rsidP="0072789E">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1FF0EB80" w14:textId="77777777" w:rsidR="0072789E" w:rsidRPr="007F5E72" w:rsidRDefault="0072789E" w:rsidP="0072789E">
      <w:pPr>
        <w:jc w:val="both"/>
        <w:rPr>
          <w:i w:val="0"/>
          <w:sz w:val="22"/>
          <w:szCs w:val="22"/>
        </w:rPr>
      </w:pPr>
    </w:p>
    <w:p w14:paraId="7887404C" w14:textId="77777777" w:rsidR="0072789E" w:rsidRPr="00231FB5" w:rsidRDefault="0072789E" w:rsidP="0072789E">
      <w:pPr>
        <w:ind w:left="1494"/>
        <w:jc w:val="center"/>
        <w:rPr>
          <w:i w:val="0"/>
          <w:sz w:val="22"/>
          <w:szCs w:val="22"/>
        </w:rPr>
      </w:pPr>
      <w:r>
        <w:rPr>
          <w:i w:val="0"/>
          <w:sz w:val="22"/>
          <w:szCs w:val="22"/>
        </w:rPr>
        <w:t xml:space="preserve">20. </w:t>
      </w:r>
      <w:r w:rsidRPr="00231FB5">
        <w:rPr>
          <w:i w:val="0"/>
          <w:sz w:val="22"/>
          <w:szCs w:val="22"/>
        </w:rPr>
        <w:t>člen</w:t>
      </w:r>
    </w:p>
    <w:p w14:paraId="77BAA9A7" w14:textId="77777777" w:rsidR="0072789E" w:rsidRPr="007F5E72" w:rsidRDefault="0072789E" w:rsidP="0072789E">
      <w:pPr>
        <w:jc w:val="center"/>
        <w:rPr>
          <w:i w:val="0"/>
          <w:sz w:val="22"/>
          <w:szCs w:val="22"/>
        </w:rPr>
      </w:pPr>
    </w:p>
    <w:p w14:paraId="4F0B6A39" w14:textId="77777777" w:rsidR="0072789E" w:rsidRPr="007F5E72" w:rsidRDefault="0072789E" w:rsidP="0072789E">
      <w:pPr>
        <w:jc w:val="both"/>
        <w:rPr>
          <w:i w:val="0"/>
          <w:sz w:val="22"/>
          <w:szCs w:val="22"/>
        </w:rPr>
      </w:pPr>
      <w:r w:rsidRPr="007F5E72">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03F6DE9C" w14:textId="77777777" w:rsidR="0072789E" w:rsidRPr="007F5E72" w:rsidRDefault="0072789E" w:rsidP="0072789E">
      <w:pPr>
        <w:jc w:val="both"/>
        <w:rPr>
          <w:i w:val="0"/>
          <w:sz w:val="22"/>
          <w:szCs w:val="22"/>
        </w:rPr>
      </w:pPr>
    </w:p>
    <w:p w14:paraId="30C6A83E" w14:textId="77777777" w:rsidR="0072789E" w:rsidRPr="007F5E72" w:rsidRDefault="0072789E" w:rsidP="0072789E">
      <w:pPr>
        <w:jc w:val="both"/>
        <w:rPr>
          <w:i w:val="0"/>
          <w:sz w:val="22"/>
          <w:szCs w:val="22"/>
        </w:rPr>
      </w:pPr>
      <w:r w:rsidRPr="007F5E72">
        <w:rPr>
          <w:i w:val="0"/>
          <w:sz w:val="22"/>
          <w:szCs w:val="22"/>
        </w:rPr>
        <w:t xml:space="preserve">Lastniki objekta za hrambo in unovčitev finančnega zavarovanja pooblaščajo MOL. </w:t>
      </w:r>
    </w:p>
    <w:p w14:paraId="50311462" w14:textId="77777777" w:rsidR="0072789E" w:rsidRPr="007F5E72" w:rsidRDefault="0072789E" w:rsidP="0072789E">
      <w:pPr>
        <w:pStyle w:val="Telobesedila3"/>
        <w:jc w:val="both"/>
        <w:rPr>
          <w:i w:val="0"/>
          <w:sz w:val="22"/>
          <w:szCs w:val="22"/>
        </w:rPr>
      </w:pPr>
    </w:p>
    <w:p w14:paraId="05E7E6D8" w14:textId="77777777" w:rsidR="0072789E" w:rsidRPr="007F5E72" w:rsidRDefault="0072789E" w:rsidP="0072789E">
      <w:pPr>
        <w:rPr>
          <w:i w:val="0"/>
          <w:sz w:val="22"/>
          <w:szCs w:val="22"/>
        </w:rPr>
      </w:pPr>
    </w:p>
    <w:p w14:paraId="2C8FADE2"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14:paraId="1F0E8089" w14:textId="77777777" w:rsidR="0072789E" w:rsidRPr="007F5E72" w:rsidRDefault="0072789E" w:rsidP="0072789E">
      <w:pPr>
        <w:rPr>
          <w:i w:val="0"/>
          <w:sz w:val="22"/>
          <w:szCs w:val="22"/>
        </w:rPr>
      </w:pPr>
    </w:p>
    <w:p w14:paraId="0A65BB8C" w14:textId="77777777" w:rsidR="0072789E" w:rsidRPr="00231FB5" w:rsidRDefault="0072789E" w:rsidP="0072789E">
      <w:pPr>
        <w:ind w:left="1494"/>
        <w:jc w:val="center"/>
        <w:rPr>
          <w:i w:val="0"/>
          <w:sz w:val="22"/>
          <w:szCs w:val="22"/>
        </w:rPr>
      </w:pPr>
      <w:r>
        <w:rPr>
          <w:i w:val="0"/>
          <w:sz w:val="22"/>
          <w:szCs w:val="22"/>
        </w:rPr>
        <w:t xml:space="preserve">21. </w:t>
      </w:r>
      <w:r w:rsidRPr="00231FB5">
        <w:rPr>
          <w:i w:val="0"/>
          <w:sz w:val="22"/>
          <w:szCs w:val="22"/>
        </w:rPr>
        <w:t>člen</w:t>
      </w:r>
    </w:p>
    <w:p w14:paraId="7BD8B10A" w14:textId="77777777" w:rsidR="0072789E" w:rsidRPr="007F5E72" w:rsidRDefault="0072789E" w:rsidP="0072789E">
      <w:pPr>
        <w:rPr>
          <w:i w:val="0"/>
          <w:sz w:val="22"/>
          <w:szCs w:val="22"/>
        </w:rPr>
      </w:pPr>
    </w:p>
    <w:p w14:paraId="430CBBE7" w14:textId="77777777" w:rsidR="0072789E" w:rsidRPr="007F5E72" w:rsidRDefault="0072789E" w:rsidP="0072789E">
      <w:pPr>
        <w:jc w:val="both"/>
        <w:rPr>
          <w:i w:val="0"/>
          <w:sz w:val="22"/>
          <w:szCs w:val="22"/>
        </w:rPr>
      </w:pPr>
      <w:r w:rsidRPr="007F5E72">
        <w:rPr>
          <w:i w:val="0"/>
          <w:sz w:val="22"/>
          <w:szCs w:val="22"/>
        </w:rPr>
        <w:t>Pooblaščeni predstavniki pogodbenih strank so:</w:t>
      </w:r>
    </w:p>
    <w:p w14:paraId="5A915CB7" w14:textId="77777777" w:rsidR="0072789E" w:rsidRPr="007F5E72" w:rsidRDefault="0072789E" w:rsidP="0072789E">
      <w:pPr>
        <w:jc w:val="center"/>
        <w:rPr>
          <w:i w:val="0"/>
          <w:sz w:val="22"/>
          <w:szCs w:val="22"/>
        </w:rPr>
      </w:pPr>
    </w:p>
    <w:p w14:paraId="159EC37B" w14:textId="77777777" w:rsidR="0072789E" w:rsidRPr="007F5E72" w:rsidRDefault="0072789E" w:rsidP="0072789E">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14:paraId="06BE07D9" w14:textId="77777777" w:rsidR="0072789E" w:rsidRPr="007F5E72" w:rsidRDefault="0072789E" w:rsidP="0072789E">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9"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14:paraId="433FD238" w14:textId="77777777" w:rsidR="0072789E" w:rsidRPr="007F5E72" w:rsidRDefault="0072789E" w:rsidP="0072789E">
      <w:pPr>
        <w:tabs>
          <w:tab w:val="left" w:pos="3544"/>
        </w:tabs>
        <w:rPr>
          <w:i w:val="0"/>
          <w:sz w:val="22"/>
          <w:szCs w:val="22"/>
        </w:rPr>
      </w:pPr>
      <w:r w:rsidRPr="007F5E72">
        <w:rPr>
          <w:i w:val="0"/>
          <w:sz w:val="22"/>
          <w:szCs w:val="22"/>
        </w:rPr>
        <w:tab/>
        <w:t>tel. št.: 041 678 682</w:t>
      </w:r>
    </w:p>
    <w:p w14:paraId="027085A4" w14:textId="77777777" w:rsidR="0072789E" w:rsidRPr="007F5E72" w:rsidRDefault="0072789E" w:rsidP="0072789E">
      <w:pPr>
        <w:tabs>
          <w:tab w:val="left" w:pos="3544"/>
        </w:tabs>
        <w:rPr>
          <w:i w:val="0"/>
          <w:sz w:val="22"/>
          <w:szCs w:val="22"/>
        </w:rPr>
      </w:pPr>
      <w:r w:rsidRPr="007F5E72">
        <w:rPr>
          <w:i w:val="0"/>
          <w:sz w:val="22"/>
          <w:szCs w:val="22"/>
        </w:rPr>
        <w:t>                                                          </w:t>
      </w:r>
      <w:r w:rsidRPr="007F5E72">
        <w:rPr>
          <w:i w:val="0"/>
          <w:sz w:val="22"/>
          <w:szCs w:val="22"/>
        </w:rPr>
        <w:tab/>
        <w:t>(ki je  hkrati skrbnik te pogodbe)</w:t>
      </w:r>
    </w:p>
    <w:p w14:paraId="31C38925" w14:textId="77777777" w:rsidR="0072789E" w:rsidRPr="007F5E72" w:rsidRDefault="0072789E" w:rsidP="0072789E">
      <w:pPr>
        <w:tabs>
          <w:tab w:val="left" w:pos="3544"/>
        </w:tabs>
        <w:rPr>
          <w:i w:val="0"/>
          <w:sz w:val="22"/>
          <w:szCs w:val="22"/>
        </w:rPr>
      </w:pPr>
    </w:p>
    <w:p w14:paraId="35711C7F" w14:textId="77777777" w:rsidR="0072789E" w:rsidRPr="007F5E72" w:rsidRDefault="0072789E" w:rsidP="0072789E">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14:paraId="4F5F0CA0" w14:textId="77777777" w:rsidR="0072789E" w:rsidRPr="007F5E72" w:rsidRDefault="0072789E" w:rsidP="0072789E">
      <w:pPr>
        <w:tabs>
          <w:tab w:val="left" w:pos="3544"/>
        </w:tabs>
        <w:rPr>
          <w:i w:val="0"/>
          <w:sz w:val="22"/>
          <w:szCs w:val="22"/>
        </w:rPr>
      </w:pPr>
    </w:p>
    <w:p w14:paraId="0C7443D3" w14:textId="77777777" w:rsidR="0072789E" w:rsidRPr="007F5E72" w:rsidRDefault="0072789E" w:rsidP="0072789E">
      <w:pPr>
        <w:tabs>
          <w:tab w:val="left" w:pos="3544"/>
        </w:tabs>
        <w:rPr>
          <w:i w:val="0"/>
          <w:sz w:val="22"/>
          <w:szCs w:val="22"/>
        </w:rPr>
      </w:pPr>
      <w:r w:rsidRPr="007F5E72">
        <w:rPr>
          <w:i w:val="0"/>
          <w:sz w:val="22"/>
          <w:szCs w:val="22"/>
        </w:rPr>
        <w:lastRenderedPageBreak/>
        <w:t>Odgovorni nadzornik:</w:t>
      </w:r>
      <w:r w:rsidRPr="007F5E72">
        <w:rPr>
          <w:i w:val="0"/>
          <w:sz w:val="22"/>
          <w:szCs w:val="22"/>
        </w:rPr>
        <w:tab/>
        <w:t xml:space="preserve">Roman Frantar , </w:t>
      </w:r>
    </w:p>
    <w:p w14:paraId="635AA621" w14:textId="77777777" w:rsidR="0072789E" w:rsidRPr="007F5E72" w:rsidRDefault="0072789E" w:rsidP="0072789E">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20"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14:paraId="27A42DD6" w14:textId="77777777" w:rsidR="0072789E" w:rsidRPr="007F5E72" w:rsidRDefault="0072789E" w:rsidP="0072789E">
      <w:pPr>
        <w:tabs>
          <w:tab w:val="left" w:pos="3544"/>
        </w:tabs>
        <w:rPr>
          <w:i w:val="0"/>
          <w:sz w:val="22"/>
          <w:szCs w:val="22"/>
        </w:rPr>
      </w:pPr>
      <w:r w:rsidRPr="007F5E72">
        <w:rPr>
          <w:i w:val="0"/>
          <w:sz w:val="22"/>
          <w:szCs w:val="22"/>
        </w:rPr>
        <w:tab/>
        <w:t xml:space="preserve">tel. št. 041 634910                                 </w:t>
      </w:r>
    </w:p>
    <w:p w14:paraId="607F2928" w14:textId="77777777" w:rsidR="0072789E" w:rsidRPr="007F5E72" w:rsidRDefault="0072789E" w:rsidP="0072789E">
      <w:pPr>
        <w:tabs>
          <w:tab w:val="left" w:pos="3544"/>
        </w:tabs>
        <w:rPr>
          <w:i w:val="0"/>
          <w:sz w:val="22"/>
          <w:szCs w:val="22"/>
        </w:rPr>
      </w:pPr>
    </w:p>
    <w:p w14:paraId="095AC923" w14:textId="77777777" w:rsidR="0072789E" w:rsidRPr="007F5E72" w:rsidRDefault="0072789E" w:rsidP="0072789E">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14:paraId="7AE302E0" w14:textId="77777777" w:rsidR="0072789E" w:rsidRPr="007F5E72" w:rsidRDefault="0072789E" w:rsidP="0072789E">
      <w:pPr>
        <w:tabs>
          <w:tab w:val="left" w:pos="3544"/>
          <w:tab w:val="left" w:pos="3686"/>
        </w:tabs>
        <w:rPr>
          <w:i w:val="0"/>
          <w:sz w:val="22"/>
          <w:szCs w:val="22"/>
        </w:rPr>
      </w:pPr>
      <w:r w:rsidRPr="007F5E72">
        <w:rPr>
          <w:i w:val="0"/>
          <w:sz w:val="22"/>
          <w:szCs w:val="22"/>
        </w:rPr>
        <w:tab/>
        <w:t xml:space="preserve">e-mail: </w:t>
      </w:r>
      <w:hyperlink r:id="rId21" w:history="1">
        <w:r w:rsidRPr="007F5E72">
          <w:rPr>
            <w:i w:val="0"/>
            <w:sz w:val="22"/>
            <w:szCs w:val="22"/>
          </w:rPr>
          <w:t>__________________</w:t>
        </w:r>
      </w:hyperlink>
      <w:r w:rsidRPr="007F5E72">
        <w:rPr>
          <w:i w:val="0"/>
          <w:sz w:val="22"/>
          <w:szCs w:val="22"/>
        </w:rPr>
        <w:t>, tel. št. _______________</w:t>
      </w:r>
    </w:p>
    <w:p w14:paraId="71F2504C" w14:textId="77777777" w:rsidR="0072789E" w:rsidRPr="007F5E72" w:rsidRDefault="0072789E" w:rsidP="0072789E">
      <w:pPr>
        <w:tabs>
          <w:tab w:val="left" w:pos="3544"/>
          <w:tab w:val="left" w:pos="3686"/>
        </w:tabs>
        <w:rPr>
          <w:i w:val="0"/>
          <w:sz w:val="22"/>
          <w:szCs w:val="22"/>
        </w:rPr>
      </w:pPr>
    </w:p>
    <w:p w14:paraId="77FF5670" w14:textId="77777777" w:rsidR="0072789E" w:rsidRPr="007F5E72" w:rsidRDefault="0072789E" w:rsidP="0072789E">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14:paraId="19A3F702" w14:textId="77777777" w:rsidR="0072789E" w:rsidRPr="007F5E72" w:rsidRDefault="0072789E" w:rsidP="0072789E">
      <w:pPr>
        <w:tabs>
          <w:tab w:val="left" w:pos="3544"/>
          <w:tab w:val="left" w:pos="3686"/>
        </w:tabs>
        <w:rPr>
          <w:i w:val="0"/>
          <w:sz w:val="22"/>
          <w:szCs w:val="22"/>
        </w:rPr>
      </w:pPr>
      <w:r w:rsidRPr="007F5E72">
        <w:rPr>
          <w:i w:val="0"/>
          <w:sz w:val="22"/>
          <w:szCs w:val="22"/>
        </w:rPr>
        <w:tab/>
        <w:t>e-mail: __________________,  tel. št. ______________</w:t>
      </w:r>
    </w:p>
    <w:p w14:paraId="4247C5FE" w14:textId="77777777" w:rsidR="0072789E" w:rsidRPr="007F5E72" w:rsidRDefault="0072789E" w:rsidP="0072789E">
      <w:pPr>
        <w:tabs>
          <w:tab w:val="left" w:pos="3544"/>
          <w:tab w:val="left" w:pos="3736"/>
        </w:tabs>
        <w:rPr>
          <w:i w:val="0"/>
          <w:sz w:val="22"/>
          <w:szCs w:val="22"/>
        </w:rPr>
      </w:pPr>
      <w:r w:rsidRPr="007F5E72">
        <w:rPr>
          <w:i w:val="0"/>
          <w:sz w:val="22"/>
          <w:szCs w:val="22"/>
        </w:rPr>
        <w:tab/>
      </w:r>
    </w:p>
    <w:p w14:paraId="568378F0" w14:textId="77777777" w:rsidR="0072789E" w:rsidRPr="007F5E72" w:rsidRDefault="0072789E" w:rsidP="0072789E">
      <w:pPr>
        <w:tabs>
          <w:tab w:val="left" w:pos="3544"/>
          <w:tab w:val="left" w:pos="3686"/>
        </w:tabs>
        <w:rPr>
          <w:i w:val="0"/>
          <w:sz w:val="22"/>
          <w:szCs w:val="22"/>
        </w:rPr>
      </w:pPr>
      <w:r w:rsidRPr="007F5E72">
        <w:rPr>
          <w:i w:val="0"/>
          <w:sz w:val="22"/>
          <w:szCs w:val="22"/>
        </w:rPr>
        <w:t>Odgovorni vodja del:</w:t>
      </w:r>
      <w:r w:rsidRPr="007F5E72">
        <w:rPr>
          <w:i w:val="0"/>
          <w:sz w:val="22"/>
          <w:szCs w:val="22"/>
        </w:rPr>
        <w:tab/>
        <w:t>_____________</w:t>
      </w:r>
    </w:p>
    <w:p w14:paraId="0CC37CF6" w14:textId="77777777" w:rsidR="0072789E" w:rsidRPr="007F5E72" w:rsidRDefault="0072789E" w:rsidP="0072789E">
      <w:pPr>
        <w:tabs>
          <w:tab w:val="left" w:pos="3544"/>
          <w:tab w:val="left" w:pos="3686"/>
        </w:tabs>
        <w:rPr>
          <w:i w:val="0"/>
          <w:sz w:val="22"/>
          <w:szCs w:val="22"/>
        </w:rPr>
      </w:pPr>
      <w:r w:rsidRPr="007F5E72">
        <w:rPr>
          <w:i w:val="0"/>
          <w:sz w:val="22"/>
          <w:szCs w:val="22"/>
        </w:rPr>
        <w:tab/>
        <w:t>e-mail: ______________,  tel. št. ______________</w:t>
      </w:r>
    </w:p>
    <w:p w14:paraId="429DA0D0" w14:textId="77777777" w:rsidR="0072789E" w:rsidRPr="007F5E72" w:rsidRDefault="0072789E" w:rsidP="0072789E">
      <w:pPr>
        <w:jc w:val="both"/>
        <w:rPr>
          <w:i w:val="0"/>
          <w:sz w:val="22"/>
          <w:szCs w:val="22"/>
        </w:rPr>
      </w:pPr>
    </w:p>
    <w:p w14:paraId="342F354A" w14:textId="77777777" w:rsidR="0072789E" w:rsidRPr="007F5E72" w:rsidRDefault="0072789E" w:rsidP="0072789E">
      <w:pPr>
        <w:jc w:val="both"/>
        <w:rPr>
          <w:i w:val="0"/>
          <w:sz w:val="22"/>
          <w:szCs w:val="22"/>
        </w:rPr>
      </w:pPr>
    </w:p>
    <w:p w14:paraId="121C16AD" w14:textId="77777777" w:rsidR="0072789E" w:rsidRPr="007F5E72" w:rsidRDefault="0072789E" w:rsidP="0072789E">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5A9EA690" w14:textId="77777777" w:rsidR="0072789E" w:rsidRPr="007F5E72" w:rsidRDefault="0072789E" w:rsidP="0072789E">
      <w:pPr>
        <w:rPr>
          <w:i w:val="0"/>
          <w:sz w:val="22"/>
          <w:szCs w:val="22"/>
        </w:rPr>
      </w:pPr>
    </w:p>
    <w:p w14:paraId="1368D99A" w14:textId="77777777" w:rsidR="0072789E" w:rsidRPr="00231FB5" w:rsidRDefault="0072789E" w:rsidP="0072789E">
      <w:pPr>
        <w:ind w:left="1494"/>
        <w:jc w:val="center"/>
        <w:rPr>
          <w:i w:val="0"/>
          <w:sz w:val="22"/>
          <w:szCs w:val="22"/>
        </w:rPr>
      </w:pPr>
      <w:r>
        <w:rPr>
          <w:i w:val="0"/>
          <w:sz w:val="22"/>
          <w:szCs w:val="22"/>
        </w:rPr>
        <w:t xml:space="preserve">22. </w:t>
      </w:r>
      <w:r w:rsidRPr="00231FB5">
        <w:rPr>
          <w:i w:val="0"/>
          <w:sz w:val="22"/>
          <w:szCs w:val="22"/>
        </w:rPr>
        <w:t>člen</w:t>
      </w:r>
    </w:p>
    <w:p w14:paraId="3870A304" w14:textId="77777777" w:rsidR="0072789E" w:rsidRPr="007F5E72" w:rsidRDefault="0072789E" w:rsidP="0072789E">
      <w:pPr>
        <w:rPr>
          <w:i w:val="0"/>
          <w:sz w:val="22"/>
          <w:szCs w:val="22"/>
        </w:rPr>
      </w:pPr>
    </w:p>
    <w:p w14:paraId="542AA186" w14:textId="77777777" w:rsidR="0072789E" w:rsidRPr="007F5E72" w:rsidRDefault="0072789E" w:rsidP="0072789E">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0283800E" w14:textId="77777777" w:rsidR="0072789E" w:rsidRPr="007F5E72" w:rsidRDefault="0072789E" w:rsidP="0072789E">
      <w:pPr>
        <w:jc w:val="both"/>
        <w:rPr>
          <w:i w:val="0"/>
          <w:sz w:val="22"/>
          <w:szCs w:val="22"/>
        </w:rPr>
      </w:pPr>
    </w:p>
    <w:p w14:paraId="09D43B8E" w14:textId="77777777" w:rsidR="0072789E" w:rsidRPr="007F5E72" w:rsidRDefault="0072789E" w:rsidP="0072789E">
      <w:pPr>
        <w:jc w:val="both"/>
        <w:rPr>
          <w:i w:val="0"/>
          <w:sz w:val="22"/>
          <w:szCs w:val="22"/>
        </w:rPr>
      </w:pPr>
      <w:r w:rsidRPr="007F5E72">
        <w:rPr>
          <w:i w:val="0"/>
          <w:sz w:val="22"/>
          <w:szCs w:val="22"/>
        </w:rPr>
        <w:t>V primeru nesoglasja med odgovornim nadzornikom in izvajalcem na gradbišču, je za reševanje nesoglasja pooblaščen pooblaščeni predstavnik naročnikov.</w:t>
      </w:r>
    </w:p>
    <w:p w14:paraId="2DFD7F58" w14:textId="77777777" w:rsidR="0072789E" w:rsidRPr="007F5E72" w:rsidRDefault="0072789E" w:rsidP="0072789E">
      <w:pPr>
        <w:jc w:val="both"/>
        <w:rPr>
          <w:i w:val="0"/>
          <w:sz w:val="22"/>
          <w:szCs w:val="22"/>
        </w:rPr>
      </w:pPr>
    </w:p>
    <w:p w14:paraId="710B2BBF" w14:textId="77777777" w:rsidR="0072789E" w:rsidRPr="007F5E72" w:rsidRDefault="0072789E" w:rsidP="0072789E">
      <w:pPr>
        <w:jc w:val="both"/>
        <w:rPr>
          <w:i w:val="0"/>
          <w:sz w:val="22"/>
          <w:szCs w:val="22"/>
        </w:rPr>
      </w:pPr>
      <w:r w:rsidRPr="007F5E72">
        <w:rPr>
          <w:i w:val="0"/>
          <w:sz w:val="22"/>
          <w:szCs w:val="22"/>
        </w:rPr>
        <w:t>Odgovorni vodja del je dolžan skrbeti za tehnično pravilno in kakovostno izvedbo del, zagotavljati dogovorjene roke in usklajenost posameznih faz dela skladno s to pogodbo.</w:t>
      </w:r>
    </w:p>
    <w:p w14:paraId="549A38B5" w14:textId="77777777" w:rsidR="0072789E" w:rsidRPr="007F5E72" w:rsidRDefault="0072789E" w:rsidP="0072789E">
      <w:pPr>
        <w:jc w:val="both"/>
        <w:rPr>
          <w:i w:val="0"/>
          <w:sz w:val="22"/>
          <w:szCs w:val="22"/>
        </w:rPr>
      </w:pPr>
    </w:p>
    <w:p w14:paraId="3B7E52CB" w14:textId="77777777" w:rsidR="0072789E" w:rsidRPr="007F5E72" w:rsidRDefault="0072789E" w:rsidP="0072789E">
      <w:pPr>
        <w:jc w:val="both"/>
        <w:rPr>
          <w:i w:val="0"/>
          <w:sz w:val="22"/>
          <w:szCs w:val="22"/>
        </w:rPr>
      </w:pPr>
      <w:r w:rsidRPr="007F5E72">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783B03D1" w14:textId="77777777" w:rsidR="0072789E" w:rsidRPr="007F5E72" w:rsidRDefault="0072789E" w:rsidP="0072789E">
      <w:pPr>
        <w:jc w:val="both"/>
        <w:rPr>
          <w:i w:val="0"/>
          <w:sz w:val="22"/>
          <w:szCs w:val="22"/>
        </w:rPr>
      </w:pPr>
    </w:p>
    <w:p w14:paraId="0B0E7379" w14:textId="77777777" w:rsidR="0072789E" w:rsidRPr="007F5E72" w:rsidRDefault="0072789E" w:rsidP="0072789E">
      <w:pPr>
        <w:jc w:val="both"/>
        <w:rPr>
          <w:i w:val="0"/>
          <w:sz w:val="22"/>
          <w:szCs w:val="22"/>
        </w:rPr>
      </w:pPr>
    </w:p>
    <w:p w14:paraId="447096E3" w14:textId="77777777" w:rsidR="0072789E" w:rsidRPr="007F5E72" w:rsidRDefault="0072789E" w:rsidP="00042D83">
      <w:pPr>
        <w:pStyle w:val="Naslov7"/>
        <w:keepNext/>
        <w:numPr>
          <w:ilvl w:val="0"/>
          <w:numId w:val="24"/>
        </w:numPr>
        <w:tabs>
          <w:tab w:val="clear" w:pos="1997"/>
        </w:tabs>
        <w:spacing w:before="0" w:after="0"/>
        <w:ind w:left="0" w:firstLine="0"/>
        <w:rPr>
          <w:i w:val="0"/>
          <w:sz w:val="22"/>
          <w:szCs w:val="22"/>
        </w:rPr>
      </w:pPr>
      <w:r w:rsidRPr="007F5E72">
        <w:rPr>
          <w:i w:val="0"/>
          <w:sz w:val="22"/>
          <w:szCs w:val="22"/>
        </w:rPr>
        <w:t xml:space="preserve"> PROTIKORUPCIJSKA KLAVZULA IN KRŠITEV DELOVNE, OKOLJSKE IN SOCIALNE ZAKONODAJE </w:t>
      </w:r>
    </w:p>
    <w:p w14:paraId="2E596991" w14:textId="77777777" w:rsidR="0072789E" w:rsidRPr="007F5E72" w:rsidRDefault="0072789E" w:rsidP="0072789E">
      <w:pPr>
        <w:rPr>
          <w:i w:val="0"/>
          <w:sz w:val="22"/>
          <w:szCs w:val="22"/>
        </w:rPr>
      </w:pPr>
    </w:p>
    <w:p w14:paraId="3733B71E" w14:textId="77777777" w:rsidR="0072789E" w:rsidRPr="00231FB5" w:rsidRDefault="0072789E" w:rsidP="0072789E">
      <w:pPr>
        <w:ind w:left="1494"/>
        <w:jc w:val="center"/>
        <w:rPr>
          <w:i w:val="0"/>
          <w:sz w:val="22"/>
          <w:szCs w:val="22"/>
        </w:rPr>
      </w:pPr>
      <w:r>
        <w:rPr>
          <w:i w:val="0"/>
          <w:sz w:val="22"/>
          <w:szCs w:val="22"/>
        </w:rPr>
        <w:t xml:space="preserve">23. </w:t>
      </w:r>
      <w:r w:rsidRPr="00231FB5">
        <w:rPr>
          <w:i w:val="0"/>
          <w:sz w:val="22"/>
          <w:szCs w:val="22"/>
        </w:rPr>
        <w:t>člen</w:t>
      </w:r>
    </w:p>
    <w:p w14:paraId="5604D2C3" w14:textId="77777777" w:rsidR="0072789E" w:rsidRPr="007F5E72" w:rsidRDefault="0072789E" w:rsidP="0072789E">
      <w:pPr>
        <w:jc w:val="center"/>
        <w:rPr>
          <w:i w:val="0"/>
          <w:sz w:val="22"/>
          <w:szCs w:val="22"/>
        </w:rPr>
      </w:pPr>
    </w:p>
    <w:p w14:paraId="12166D04" w14:textId="77777777" w:rsidR="0072789E" w:rsidRPr="007F5E72" w:rsidRDefault="0072789E" w:rsidP="0072789E">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0160F4B2" w14:textId="77777777" w:rsidR="0072789E" w:rsidRPr="007F5E72" w:rsidRDefault="0072789E" w:rsidP="0072789E">
      <w:pPr>
        <w:jc w:val="both"/>
        <w:rPr>
          <w:i w:val="0"/>
          <w:sz w:val="22"/>
          <w:szCs w:val="22"/>
        </w:rPr>
      </w:pPr>
    </w:p>
    <w:p w14:paraId="7F97F3A7" w14:textId="77777777" w:rsidR="0072789E" w:rsidRPr="007F5E72" w:rsidRDefault="0072789E" w:rsidP="0072789E">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36B4735" w14:textId="77777777" w:rsidR="0072789E" w:rsidRPr="007F5E72" w:rsidRDefault="0072789E" w:rsidP="0072789E">
      <w:pPr>
        <w:jc w:val="both"/>
        <w:rPr>
          <w:i w:val="0"/>
          <w:sz w:val="22"/>
          <w:szCs w:val="22"/>
        </w:rPr>
      </w:pPr>
    </w:p>
    <w:p w14:paraId="45976CBC" w14:textId="77777777" w:rsidR="0072789E" w:rsidRPr="00231FB5" w:rsidRDefault="0072789E" w:rsidP="0072789E">
      <w:pPr>
        <w:ind w:left="1494"/>
        <w:jc w:val="center"/>
        <w:rPr>
          <w:i w:val="0"/>
          <w:sz w:val="22"/>
          <w:szCs w:val="22"/>
        </w:rPr>
      </w:pPr>
      <w:r>
        <w:rPr>
          <w:i w:val="0"/>
          <w:sz w:val="22"/>
          <w:szCs w:val="22"/>
        </w:rPr>
        <w:t xml:space="preserve">24. </w:t>
      </w:r>
      <w:r w:rsidRPr="00231FB5">
        <w:rPr>
          <w:i w:val="0"/>
          <w:sz w:val="22"/>
          <w:szCs w:val="22"/>
        </w:rPr>
        <w:t>člen</w:t>
      </w:r>
    </w:p>
    <w:p w14:paraId="5D332FC7" w14:textId="77777777" w:rsidR="0072789E" w:rsidRPr="007F5E72" w:rsidRDefault="0072789E" w:rsidP="0072789E">
      <w:pPr>
        <w:jc w:val="both"/>
        <w:rPr>
          <w:i w:val="0"/>
          <w:sz w:val="22"/>
          <w:szCs w:val="22"/>
        </w:rPr>
      </w:pPr>
    </w:p>
    <w:p w14:paraId="0FBCCA13" w14:textId="77777777" w:rsidR="0072789E" w:rsidRPr="007F5E72" w:rsidRDefault="0072789E" w:rsidP="0072789E">
      <w:pPr>
        <w:jc w:val="both"/>
        <w:rPr>
          <w:i w:val="0"/>
          <w:sz w:val="22"/>
          <w:szCs w:val="22"/>
        </w:rPr>
      </w:pPr>
      <w:r w:rsidRPr="007F5E72">
        <w:rPr>
          <w:i w:val="0"/>
          <w:sz w:val="22"/>
          <w:szCs w:val="22"/>
        </w:rPr>
        <w:lastRenderedPageBreak/>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58A0FA24" w14:textId="77777777" w:rsidR="0072789E" w:rsidRPr="007F5E72" w:rsidRDefault="0072789E" w:rsidP="0072789E">
      <w:pPr>
        <w:jc w:val="both"/>
        <w:rPr>
          <w:i w:val="0"/>
          <w:sz w:val="22"/>
          <w:szCs w:val="22"/>
        </w:rPr>
      </w:pPr>
    </w:p>
    <w:p w14:paraId="32A91C9B" w14:textId="77777777" w:rsidR="0072789E" w:rsidRPr="007F5E72" w:rsidRDefault="0072789E" w:rsidP="0072789E">
      <w:pPr>
        <w:jc w:val="both"/>
        <w:rPr>
          <w:i w:val="0"/>
          <w:sz w:val="22"/>
          <w:szCs w:val="22"/>
        </w:rPr>
      </w:pPr>
    </w:p>
    <w:p w14:paraId="1CBB44DF"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SESTAVNI DELI POGODBE</w:t>
      </w:r>
    </w:p>
    <w:p w14:paraId="574DDB54" w14:textId="77777777" w:rsidR="0072789E" w:rsidRPr="007F5E72" w:rsidRDefault="0072789E" w:rsidP="0072789E">
      <w:pPr>
        <w:rPr>
          <w:i w:val="0"/>
          <w:sz w:val="22"/>
          <w:szCs w:val="22"/>
        </w:rPr>
      </w:pPr>
    </w:p>
    <w:p w14:paraId="60E407D2" w14:textId="77777777" w:rsidR="0072789E" w:rsidRPr="00231FB5" w:rsidRDefault="0072789E" w:rsidP="0072789E">
      <w:pPr>
        <w:ind w:left="1494"/>
        <w:jc w:val="center"/>
        <w:rPr>
          <w:i w:val="0"/>
          <w:sz w:val="22"/>
          <w:szCs w:val="22"/>
        </w:rPr>
      </w:pPr>
      <w:r>
        <w:rPr>
          <w:i w:val="0"/>
          <w:sz w:val="22"/>
          <w:szCs w:val="22"/>
        </w:rPr>
        <w:t xml:space="preserve">25. </w:t>
      </w:r>
      <w:r w:rsidRPr="00231FB5">
        <w:rPr>
          <w:i w:val="0"/>
          <w:sz w:val="22"/>
          <w:szCs w:val="22"/>
        </w:rPr>
        <w:t>člen</w:t>
      </w:r>
    </w:p>
    <w:p w14:paraId="270CE91E" w14:textId="77777777" w:rsidR="0072789E" w:rsidRPr="007F5E72" w:rsidRDefault="0072789E" w:rsidP="0072789E">
      <w:pPr>
        <w:jc w:val="center"/>
        <w:rPr>
          <w:i w:val="0"/>
          <w:sz w:val="22"/>
          <w:szCs w:val="22"/>
        </w:rPr>
      </w:pPr>
    </w:p>
    <w:p w14:paraId="3557F7F8" w14:textId="77777777" w:rsidR="0072789E" w:rsidRPr="007F5E72" w:rsidRDefault="0072789E" w:rsidP="0072789E">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14:paraId="0AD0B74B"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ponudba izvajalca štev.  __________ z dne ________,</w:t>
      </w:r>
    </w:p>
    <w:p w14:paraId="041475B1"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ponudbeni predračun št. _________  z dne ________,</w:t>
      </w:r>
    </w:p>
    <w:p w14:paraId="1FF3B8AE"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razpisna dokumentacija s popisom del - specifikacijo št.</w:t>
      </w:r>
      <w:r w:rsidRPr="007F5E72">
        <w:rPr>
          <w:b/>
          <w:sz w:val="22"/>
          <w:szCs w:val="22"/>
        </w:rPr>
        <w:t xml:space="preserve"> </w:t>
      </w:r>
      <w:r>
        <w:rPr>
          <w:i w:val="0"/>
          <w:sz w:val="22"/>
          <w:szCs w:val="22"/>
        </w:rPr>
        <w:t xml:space="preserve">430-534/2018 </w:t>
      </w:r>
      <w:r w:rsidRPr="007F5E72">
        <w:rPr>
          <w:i w:val="0"/>
          <w:sz w:val="22"/>
          <w:szCs w:val="22"/>
        </w:rPr>
        <w:t xml:space="preserve">-_____ z  dne ______,  </w:t>
      </w:r>
    </w:p>
    <w:p w14:paraId="6400B996"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kulturnovarstveni pogoji ZVKDS, OE Ljubljana, št. 35102-</w:t>
      </w:r>
      <w:r>
        <w:rPr>
          <w:i w:val="0"/>
          <w:sz w:val="22"/>
          <w:szCs w:val="22"/>
        </w:rPr>
        <w:t>1329/2017-2</w:t>
      </w:r>
      <w:r w:rsidRPr="007F5E72">
        <w:rPr>
          <w:i w:val="0"/>
          <w:sz w:val="22"/>
          <w:szCs w:val="22"/>
        </w:rPr>
        <w:t xml:space="preserve"> </w:t>
      </w:r>
      <w:r>
        <w:rPr>
          <w:i w:val="0"/>
          <w:sz w:val="22"/>
          <w:szCs w:val="22"/>
        </w:rPr>
        <w:t xml:space="preserve">z 19. 1. 2018 </w:t>
      </w:r>
      <w:r w:rsidRPr="007F5E72">
        <w:rPr>
          <w:i w:val="0"/>
          <w:sz w:val="22"/>
          <w:szCs w:val="22"/>
        </w:rPr>
        <w:t>in kulturnovarstveno soglasje ZVKDS, OE Ljubljana, št. 35102-</w:t>
      </w:r>
      <w:r>
        <w:rPr>
          <w:i w:val="0"/>
          <w:sz w:val="22"/>
          <w:szCs w:val="22"/>
        </w:rPr>
        <w:t>1329</w:t>
      </w:r>
      <w:r w:rsidRPr="007F5E72">
        <w:rPr>
          <w:i w:val="0"/>
          <w:sz w:val="22"/>
          <w:szCs w:val="22"/>
        </w:rPr>
        <w:t>/2017-</w:t>
      </w:r>
      <w:r>
        <w:rPr>
          <w:i w:val="0"/>
          <w:sz w:val="22"/>
          <w:szCs w:val="22"/>
        </w:rPr>
        <w:t>4</w:t>
      </w:r>
      <w:r w:rsidRPr="007F5E72">
        <w:rPr>
          <w:i w:val="0"/>
          <w:sz w:val="22"/>
          <w:szCs w:val="22"/>
        </w:rPr>
        <w:t xml:space="preserve"> </w:t>
      </w:r>
      <w:r>
        <w:rPr>
          <w:i w:val="0"/>
          <w:sz w:val="22"/>
          <w:szCs w:val="22"/>
        </w:rPr>
        <w:t>z</w:t>
      </w:r>
      <w:r w:rsidRPr="007F5E72">
        <w:rPr>
          <w:i w:val="0"/>
          <w:sz w:val="22"/>
          <w:szCs w:val="22"/>
        </w:rPr>
        <w:t xml:space="preserve"> </w:t>
      </w:r>
      <w:r>
        <w:rPr>
          <w:i w:val="0"/>
          <w:sz w:val="22"/>
          <w:szCs w:val="22"/>
        </w:rPr>
        <w:t>28. 2. 2018</w:t>
      </w:r>
      <w:r w:rsidRPr="007F5E72">
        <w:rPr>
          <w:i w:val="0"/>
          <w:sz w:val="22"/>
          <w:szCs w:val="22"/>
        </w:rPr>
        <w:t>,</w:t>
      </w:r>
    </w:p>
    <w:p w14:paraId="0ADC892F" w14:textId="77777777" w:rsidR="0072789E" w:rsidRPr="000D286A" w:rsidRDefault="0072789E" w:rsidP="00042D83">
      <w:pPr>
        <w:pStyle w:val="Odstavekseznama"/>
        <w:numPr>
          <w:ilvl w:val="0"/>
          <w:numId w:val="23"/>
        </w:numPr>
        <w:tabs>
          <w:tab w:val="clear" w:pos="360"/>
          <w:tab w:val="num" w:pos="0"/>
        </w:tabs>
        <w:ind w:left="0" w:hanging="426"/>
        <w:jc w:val="both"/>
        <w:rPr>
          <w:i w:val="0"/>
          <w:color w:val="FF0000"/>
          <w:sz w:val="22"/>
          <w:szCs w:val="22"/>
        </w:rPr>
      </w:pPr>
      <w:r w:rsidRPr="000D286A">
        <w:rPr>
          <w:i w:val="0"/>
          <w:sz w:val="22"/>
          <w:szCs w:val="22"/>
        </w:rPr>
        <w:t>terminski plan izvajalca,</w:t>
      </w:r>
    </w:p>
    <w:p w14:paraId="498793CF" w14:textId="77777777" w:rsidR="0072789E" w:rsidRPr="000D286A" w:rsidRDefault="0072789E" w:rsidP="00042D83">
      <w:pPr>
        <w:pStyle w:val="Odstavekseznama"/>
        <w:numPr>
          <w:ilvl w:val="0"/>
          <w:numId w:val="23"/>
        </w:numPr>
        <w:tabs>
          <w:tab w:val="clear" w:pos="360"/>
          <w:tab w:val="num" w:pos="0"/>
        </w:tabs>
        <w:ind w:left="0" w:hanging="426"/>
        <w:jc w:val="both"/>
        <w:rPr>
          <w:i w:val="0"/>
          <w:color w:val="FF0000"/>
          <w:sz w:val="22"/>
          <w:szCs w:val="22"/>
        </w:rPr>
      </w:pPr>
      <w:r w:rsidRPr="000D286A">
        <w:rPr>
          <w:i w:val="0"/>
          <w:sz w:val="22"/>
          <w:szCs w:val="22"/>
        </w:rPr>
        <w:t>lokacijska informacija št. 3501-</w:t>
      </w:r>
      <w:r>
        <w:rPr>
          <w:i w:val="0"/>
          <w:sz w:val="22"/>
          <w:szCs w:val="22"/>
        </w:rPr>
        <w:t>302</w:t>
      </w:r>
      <w:r w:rsidRPr="000D286A">
        <w:rPr>
          <w:i w:val="0"/>
          <w:sz w:val="22"/>
          <w:szCs w:val="22"/>
        </w:rPr>
        <w:t>/201</w:t>
      </w:r>
      <w:r>
        <w:rPr>
          <w:i w:val="0"/>
          <w:sz w:val="22"/>
          <w:szCs w:val="22"/>
        </w:rPr>
        <w:t>8</w:t>
      </w:r>
      <w:r w:rsidRPr="000D286A">
        <w:rPr>
          <w:i w:val="0"/>
          <w:sz w:val="22"/>
          <w:szCs w:val="22"/>
        </w:rPr>
        <w:t>-2</w:t>
      </w:r>
      <w:r>
        <w:rPr>
          <w:i w:val="0"/>
          <w:sz w:val="22"/>
          <w:szCs w:val="22"/>
        </w:rPr>
        <w:t xml:space="preserve"> s 6. 3. 2018</w:t>
      </w:r>
    </w:p>
    <w:p w14:paraId="713E4DD4" w14:textId="77777777" w:rsidR="0072789E" w:rsidRPr="007F5E72" w:rsidRDefault="0072789E" w:rsidP="00042D83">
      <w:pPr>
        <w:pStyle w:val="Odstavekseznama"/>
        <w:numPr>
          <w:ilvl w:val="0"/>
          <w:numId w:val="27"/>
        </w:numPr>
        <w:ind w:left="0"/>
        <w:jc w:val="both"/>
        <w:rPr>
          <w:i w:val="0"/>
          <w:sz w:val="22"/>
          <w:szCs w:val="22"/>
        </w:rPr>
      </w:pPr>
      <w:r w:rsidRPr="007F5E72">
        <w:rPr>
          <w:i w:val="0"/>
          <w:sz w:val="22"/>
          <w:szCs w:val="22"/>
        </w:rPr>
        <w:t xml:space="preserve">razpisna dokumentacija za javno naročilo št. </w:t>
      </w:r>
      <w:r>
        <w:rPr>
          <w:i w:val="0"/>
          <w:sz w:val="22"/>
          <w:szCs w:val="22"/>
        </w:rPr>
        <w:t xml:space="preserve">430-534/2018 </w:t>
      </w:r>
      <w:r w:rsidRPr="007F5E72">
        <w:rPr>
          <w:i w:val="0"/>
          <w:sz w:val="22"/>
          <w:szCs w:val="22"/>
        </w:rPr>
        <w:t>-_____ z dne ___________</w:t>
      </w:r>
    </w:p>
    <w:p w14:paraId="7E3CB1DA" w14:textId="77777777" w:rsidR="0072789E" w:rsidRPr="007F5E72" w:rsidRDefault="0072789E" w:rsidP="0072789E">
      <w:pPr>
        <w:rPr>
          <w:i w:val="0"/>
          <w:sz w:val="22"/>
          <w:szCs w:val="22"/>
        </w:rPr>
      </w:pPr>
    </w:p>
    <w:p w14:paraId="797FF180" w14:textId="77777777" w:rsidR="0072789E" w:rsidRPr="007F5E72" w:rsidRDefault="0072789E" w:rsidP="0072789E">
      <w:pPr>
        <w:rPr>
          <w:i w:val="0"/>
          <w:sz w:val="22"/>
          <w:szCs w:val="22"/>
        </w:rPr>
      </w:pPr>
    </w:p>
    <w:p w14:paraId="3C60BEB3" w14:textId="77777777" w:rsidR="0072789E" w:rsidRPr="007F5E72" w:rsidRDefault="0072789E" w:rsidP="00042D83">
      <w:pPr>
        <w:pStyle w:val="Naslov7"/>
        <w:keepNext/>
        <w:numPr>
          <w:ilvl w:val="0"/>
          <w:numId w:val="24"/>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14:paraId="6680B4F6" w14:textId="77777777" w:rsidR="0072789E" w:rsidRPr="007F5E72" w:rsidRDefault="0072789E" w:rsidP="0072789E">
      <w:pPr>
        <w:pStyle w:val="Telobesedila"/>
        <w:spacing w:line="280" w:lineRule="exact"/>
        <w:rPr>
          <w:rFonts w:ascii="Times New Roman" w:hAnsi="Times New Roman"/>
          <w:b w:val="0"/>
          <w:bCs/>
          <w:sz w:val="22"/>
          <w:szCs w:val="22"/>
        </w:rPr>
      </w:pPr>
    </w:p>
    <w:p w14:paraId="72AB3CB2" w14:textId="77777777" w:rsidR="0072789E" w:rsidRPr="00231FB5" w:rsidRDefault="0072789E" w:rsidP="0072789E">
      <w:pPr>
        <w:ind w:left="1494"/>
        <w:jc w:val="center"/>
        <w:rPr>
          <w:i w:val="0"/>
          <w:iCs/>
          <w:sz w:val="22"/>
          <w:szCs w:val="22"/>
        </w:rPr>
      </w:pPr>
      <w:r>
        <w:rPr>
          <w:i w:val="0"/>
          <w:iCs/>
          <w:sz w:val="22"/>
          <w:szCs w:val="22"/>
        </w:rPr>
        <w:t xml:space="preserve">26. </w:t>
      </w:r>
      <w:r w:rsidRPr="00231FB5">
        <w:rPr>
          <w:i w:val="0"/>
          <w:iCs/>
          <w:sz w:val="22"/>
          <w:szCs w:val="22"/>
        </w:rPr>
        <w:t>člen</w:t>
      </w:r>
    </w:p>
    <w:p w14:paraId="2E44781E" w14:textId="77777777" w:rsidR="0072789E" w:rsidRPr="007F5E72" w:rsidRDefault="0072789E" w:rsidP="0072789E">
      <w:pPr>
        <w:pStyle w:val="Telobesedila"/>
        <w:spacing w:line="280" w:lineRule="exact"/>
        <w:rPr>
          <w:rFonts w:ascii="Times New Roman" w:hAnsi="Times New Roman"/>
          <w:b w:val="0"/>
          <w:bCs/>
          <w:sz w:val="22"/>
          <w:szCs w:val="22"/>
        </w:rPr>
      </w:pPr>
    </w:p>
    <w:p w14:paraId="13C0EFB1" w14:textId="77777777" w:rsidR="0072789E" w:rsidRPr="007F5E72" w:rsidRDefault="0072789E" w:rsidP="0072789E">
      <w:pPr>
        <w:pStyle w:val="Telobesedila"/>
        <w:spacing w:line="280" w:lineRule="exact"/>
        <w:rPr>
          <w:rFonts w:ascii="Times New Roman" w:hAnsi="Times New Roman"/>
          <w:b w:val="0"/>
          <w:bCs/>
          <w:sz w:val="22"/>
          <w:szCs w:val="22"/>
        </w:rPr>
      </w:pPr>
      <w:r w:rsidRPr="007F5E72">
        <w:rPr>
          <w:rFonts w:ascii="Times New Roman" w:hAnsi="Times New Roman"/>
          <w:b w:val="0"/>
          <w:bCs/>
          <w:sz w:val="22"/>
          <w:szCs w:val="22"/>
        </w:rPr>
        <w:t>Vse spremembe in dopolnitve te pogodbe se dogovorijo v obliki pisnih aneksov k tej pogodbi.</w:t>
      </w:r>
    </w:p>
    <w:p w14:paraId="6BB81624" w14:textId="77777777" w:rsidR="0072789E" w:rsidRPr="007F5E72" w:rsidRDefault="0072789E" w:rsidP="0072789E">
      <w:pPr>
        <w:rPr>
          <w:i w:val="0"/>
          <w:sz w:val="22"/>
          <w:szCs w:val="22"/>
        </w:rPr>
      </w:pPr>
    </w:p>
    <w:p w14:paraId="10364FCD" w14:textId="77777777" w:rsidR="0072789E" w:rsidRPr="007F5E72" w:rsidRDefault="0072789E" w:rsidP="0072789E">
      <w:pPr>
        <w:rPr>
          <w:i w:val="0"/>
          <w:sz w:val="22"/>
          <w:szCs w:val="22"/>
        </w:rPr>
      </w:pPr>
    </w:p>
    <w:p w14:paraId="0EA03488"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UPORABA PRAVA</w:t>
      </w:r>
    </w:p>
    <w:p w14:paraId="330BFCB4" w14:textId="77777777" w:rsidR="0072789E" w:rsidRPr="007F5E72" w:rsidRDefault="0072789E" w:rsidP="0072789E">
      <w:pPr>
        <w:rPr>
          <w:sz w:val="22"/>
          <w:szCs w:val="22"/>
        </w:rPr>
      </w:pPr>
    </w:p>
    <w:p w14:paraId="6DEA612D" w14:textId="77777777" w:rsidR="0072789E" w:rsidRPr="00231FB5" w:rsidRDefault="0072789E" w:rsidP="0072789E">
      <w:pPr>
        <w:ind w:left="1494"/>
        <w:jc w:val="center"/>
        <w:rPr>
          <w:i w:val="0"/>
          <w:sz w:val="22"/>
          <w:szCs w:val="22"/>
        </w:rPr>
      </w:pPr>
      <w:r>
        <w:rPr>
          <w:i w:val="0"/>
          <w:sz w:val="22"/>
          <w:szCs w:val="22"/>
        </w:rPr>
        <w:t xml:space="preserve">27. </w:t>
      </w:r>
      <w:r w:rsidRPr="00231FB5">
        <w:rPr>
          <w:i w:val="0"/>
          <w:sz w:val="22"/>
          <w:szCs w:val="22"/>
        </w:rPr>
        <w:t>člen</w:t>
      </w:r>
    </w:p>
    <w:p w14:paraId="539EE8BE" w14:textId="77777777" w:rsidR="0072789E" w:rsidRPr="007F5E72" w:rsidRDefault="0072789E" w:rsidP="0072789E">
      <w:pPr>
        <w:rPr>
          <w:i w:val="0"/>
          <w:sz w:val="22"/>
          <w:szCs w:val="22"/>
        </w:rPr>
      </w:pPr>
    </w:p>
    <w:p w14:paraId="1253A25C" w14:textId="77777777" w:rsidR="0072789E" w:rsidRPr="007F5E72" w:rsidRDefault="0072789E" w:rsidP="0072789E">
      <w:pPr>
        <w:jc w:val="both"/>
        <w:rPr>
          <w:i w:val="0"/>
          <w:sz w:val="22"/>
          <w:szCs w:val="22"/>
        </w:rPr>
      </w:pPr>
      <w:r w:rsidRPr="007F5E72">
        <w:rPr>
          <w:i w:val="0"/>
          <w:sz w:val="22"/>
          <w:szCs w:val="22"/>
        </w:rPr>
        <w:t>Za vprašanja, ki jih pogodbene stranke niso uredile s to pogodbo, niti niso urejena z določbami Obligacijskega zakonika, se uporabljajo Posebne gradbene uzance.</w:t>
      </w:r>
    </w:p>
    <w:p w14:paraId="2D885507" w14:textId="77777777" w:rsidR="0072789E" w:rsidRPr="007F5E72" w:rsidRDefault="0072789E" w:rsidP="0072789E">
      <w:pPr>
        <w:jc w:val="both"/>
        <w:rPr>
          <w:i w:val="0"/>
          <w:sz w:val="22"/>
          <w:szCs w:val="22"/>
        </w:rPr>
      </w:pPr>
    </w:p>
    <w:p w14:paraId="6232AA75" w14:textId="77777777" w:rsidR="0072789E" w:rsidRPr="007F5E72" w:rsidRDefault="0072789E" w:rsidP="0072789E">
      <w:pPr>
        <w:rPr>
          <w:i w:val="0"/>
          <w:sz w:val="22"/>
          <w:szCs w:val="22"/>
        </w:rPr>
      </w:pPr>
    </w:p>
    <w:p w14:paraId="4CC23E31"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REŠEVANJE SPOROV</w:t>
      </w:r>
    </w:p>
    <w:p w14:paraId="52D8C906" w14:textId="77777777" w:rsidR="0072789E" w:rsidRPr="007F5E72" w:rsidRDefault="0072789E" w:rsidP="0072789E">
      <w:pPr>
        <w:rPr>
          <w:i w:val="0"/>
          <w:sz w:val="22"/>
          <w:szCs w:val="22"/>
        </w:rPr>
      </w:pPr>
    </w:p>
    <w:p w14:paraId="61A4C23F" w14:textId="77777777" w:rsidR="0072789E" w:rsidRPr="00231FB5" w:rsidRDefault="0072789E" w:rsidP="0072789E">
      <w:pPr>
        <w:ind w:left="1494"/>
        <w:jc w:val="center"/>
        <w:rPr>
          <w:i w:val="0"/>
          <w:sz w:val="22"/>
          <w:szCs w:val="22"/>
        </w:rPr>
      </w:pPr>
      <w:r>
        <w:rPr>
          <w:i w:val="0"/>
          <w:sz w:val="22"/>
          <w:szCs w:val="22"/>
        </w:rPr>
        <w:t xml:space="preserve">28. </w:t>
      </w:r>
      <w:r w:rsidRPr="00231FB5">
        <w:rPr>
          <w:i w:val="0"/>
          <w:sz w:val="22"/>
          <w:szCs w:val="22"/>
        </w:rPr>
        <w:t>člen</w:t>
      </w:r>
    </w:p>
    <w:p w14:paraId="08BCC747" w14:textId="77777777" w:rsidR="0072789E" w:rsidRPr="007F5E72" w:rsidRDefault="0072789E" w:rsidP="0072789E">
      <w:pPr>
        <w:pStyle w:val="Telobesedila3"/>
        <w:jc w:val="both"/>
        <w:rPr>
          <w:i w:val="0"/>
          <w:sz w:val="22"/>
          <w:szCs w:val="22"/>
        </w:rPr>
      </w:pPr>
    </w:p>
    <w:p w14:paraId="4D35A0D8" w14:textId="77777777" w:rsidR="0072789E" w:rsidRPr="007F5E72" w:rsidRDefault="0072789E" w:rsidP="0072789E">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14:paraId="1D686533" w14:textId="77777777" w:rsidR="0072789E" w:rsidRPr="007F5E72" w:rsidRDefault="0072789E" w:rsidP="0072789E">
      <w:pPr>
        <w:pStyle w:val="Telobesedila3"/>
        <w:jc w:val="both"/>
        <w:rPr>
          <w:i w:val="0"/>
          <w:sz w:val="22"/>
          <w:szCs w:val="22"/>
        </w:rPr>
      </w:pPr>
    </w:p>
    <w:p w14:paraId="48FF0A20"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 xml:space="preserve">VELJAVNOST POGODBE </w:t>
      </w:r>
    </w:p>
    <w:p w14:paraId="7B345B18" w14:textId="77777777" w:rsidR="0072789E" w:rsidRPr="007F5E72" w:rsidRDefault="0072789E" w:rsidP="0072789E">
      <w:pPr>
        <w:rPr>
          <w:i w:val="0"/>
          <w:sz w:val="22"/>
          <w:szCs w:val="22"/>
        </w:rPr>
      </w:pPr>
    </w:p>
    <w:p w14:paraId="22979005" w14:textId="77777777" w:rsidR="0072789E" w:rsidRPr="00231FB5" w:rsidRDefault="0072789E" w:rsidP="0072789E">
      <w:pPr>
        <w:ind w:left="1494"/>
        <w:jc w:val="center"/>
        <w:rPr>
          <w:i w:val="0"/>
          <w:sz w:val="22"/>
          <w:szCs w:val="22"/>
        </w:rPr>
      </w:pPr>
      <w:r>
        <w:rPr>
          <w:i w:val="0"/>
          <w:sz w:val="22"/>
          <w:szCs w:val="22"/>
        </w:rPr>
        <w:t xml:space="preserve">29. </w:t>
      </w:r>
      <w:r w:rsidRPr="00231FB5">
        <w:rPr>
          <w:i w:val="0"/>
          <w:sz w:val="22"/>
          <w:szCs w:val="22"/>
        </w:rPr>
        <w:t>člen</w:t>
      </w:r>
    </w:p>
    <w:p w14:paraId="2B7CE3AA" w14:textId="77777777" w:rsidR="0072789E" w:rsidRPr="007F5E72" w:rsidRDefault="0072789E" w:rsidP="0072789E">
      <w:pPr>
        <w:jc w:val="center"/>
        <w:rPr>
          <w:i w:val="0"/>
          <w:sz w:val="22"/>
          <w:szCs w:val="22"/>
        </w:rPr>
      </w:pPr>
    </w:p>
    <w:p w14:paraId="7136AE0C" w14:textId="77777777" w:rsidR="0072789E" w:rsidRPr="007F5E72" w:rsidRDefault="0072789E" w:rsidP="0072789E">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59BFF287" w14:textId="77777777" w:rsidR="0072789E" w:rsidRPr="007F5E72" w:rsidRDefault="0072789E" w:rsidP="0072789E">
      <w:pPr>
        <w:rPr>
          <w:sz w:val="22"/>
          <w:szCs w:val="22"/>
        </w:rPr>
      </w:pPr>
    </w:p>
    <w:p w14:paraId="33C7FBBC"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KONČNA DOLOČBA</w:t>
      </w:r>
    </w:p>
    <w:p w14:paraId="1A113B35" w14:textId="77777777" w:rsidR="0072789E" w:rsidRPr="00231FB5" w:rsidRDefault="0072789E" w:rsidP="0072789E">
      <w:pPr>
        <w:ind w:left="1494"/>
        <w:jc w:val="center"/>
        <w:rPr>
          <w:i w:val="0"/>
          <w:sz w:val="22"/>
          <w:szCs w:val="22"/>
        </w:rPr>
      </w:pPr>
      <w:r>
        <w:rPr>
          <w:i w:val="0"/>
          <w:sz w:val="22"/>
          <w:szCs w:val="22"/>
        </w:rPr>
        <w:t xml:space="preserve">30. </w:t>
      </w:r>
      <w:r w:rsidRPr="00231FB5">
        <w:rPr>
          <w:i w:val="0"/>
          <w:sz w:val="22"/>
          <w:szCs w:val="22"/>
        </w:rPr>
        <w:t>člen</w:t>
      </w:r>
    </w:p>
    <w:p w14:paraId="221926EA" w14:textId="77777777" w:rsidR="0072789E" w:rsidRPr="007F5E72" w:rsidRDefault="0072789E" w:rsidP="0072789E">
      <w:pPr>
        <w:jc w:val="center"/>
        <w:rPr>
          <w:i w:val="0"/>
          <w:sz w:val="22"/>
          <w:szCs w:val="22"/>
        </w:rPr>
      </w:pPr>
    </w:p>
    <w:p w14:paraId="39F69D80" w14:textId="77777777" w:rsidR="0072789E" w:rsidRPr="007F5E72" w:rsidRDefault="0072789E" w:rsidP="0072789E">
      <w:pPr>
        <w:jc w:val="both"/>
        <w:rPr>
          <w:b/>
          <w:sz w:val="22"/>
          <w:szCs w:val="22"/>
          <w:lang w:eastAsia="en-US"/>
        </w:rPr>
      </w:pPr>
      <w:r w:rsidRPr="007F5E72">
        <w:rPr>
          <w:i w:val="0"/>
          <w:sz w:val="22"/>
          <w:szCs w:val="22"/>
        </w:rPr>
        <w:lastRenderedPageBreak/>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72789E" w:rsidRPr="007F5E72" w14:paraId="066E2805" w14:textId="77777777" w:rsidTr="00D04234">
        <w:tc>
          <w:tcPr>
            <w:tcW w:w="4039" w:type="dxa"/>
          </w:tcPr>
          <w:p w14:paraId="4504FDB5" w14:textId="77777777" w:rsidR="0072789E" w:rsidRPr="007F5E72" w:rsidRDefault="0072789E" w:rsidP="00D04234">
            <w:pPr>
              <w:keepNext/>
              <w:spacing w:line="276" w:lineRule="auto"/>
              <w:outlineLvl w:val="0"/>
              <w:rPr>
                <w:i w:val="0"/>
                <w:sz w:val="22"/>
                <w:szCs w:val="22"/>
                <w:lang w:eastAsia="en-US"/>
              </w:rPr>
            </w:pPr>
            <w:bookmarkStart w:id="10" w:name="_Toc192491983"/>
            <w:r w:rsidRPr="007F5E72">
              <w:rPr>
                <w:i w:val="0"/>
                <w:sz w:val="22"/>
                <w:szCs w:val="22"/>
                <w:lang w:eastAsia="en-US"/>
              </w:rPr>
              <w:t>Številka:</w:t>
            </w:r>
            <w:bookmarkEnd w:id="10"/>
            <w:r w:rsidRPr="007F5E72">
              <w:rPr>
                <w:i w:val="0"/>
                <w:sz w:val="22"/>
                <w:szCs w:val="22"/>
                <w:lang w:eastAsia="en-US"/>
              </w:rPr>
              <w:t xml:space="preserve"> …………………………….</w:t>
            </w:r>
          </w:p>
          <w:p w14:paraId="6B85EA29" w14:textId="77777777" w:rsidR="0072789E" w:rsidRPr="007F5E72" w:rsidRDefault="0072789E" w:rsidP="00D04234">
            <w:pPr>
              <w:keepNext/>
              <w:spacing w:line="276" w:lineRule="auto"/>
              <w:outlineLvl w:val="0"/>
              <w:rPr>
                <w:i w:val="0"/>
                <w:sz w:val="22"/>
                <w:szCs w:val="22"/>
                <w:lang w:eastAsia="en-US"/>
              </w:rPr>
            </w:pPr>
            <w:bookmarkStart w:id="11" w:name="_Toc192491984"/>
          </w:p>
          <w:p w14:paraId="0B7505D5" w14:textId="77777777" w:rsidR="0072789E" w:rsidRPr="007F5E72" w:rsidRDefault="0072789E" w:rsidP="00D04234">
            <w:pPr>
              <w:keepNext/>
              <w:spacing w:line="276" w:lineRule="auto"/>
              <w:outlineLvl w:val="0"/>
              <w:rPr>
                <w:i w:val="0"/>
                <w:sz w:val="22"/>
                <w:szCs w:val="22"/>
                <w:lang w:eastAsia="en-US"/>
              </w:rPr>
            </w:pPr>
          </w:p>
          <w:p w14:paraId="236D7540" w14:textId="77777777" w:rsidR="0072789E" w:rsidRPr="007F5E72" w:rsidRDefault="0072789E" w:rsidP="00D04234">
            <w:pPr>
              <w:keepNext/>
              <w:spacing w:line="276" w:lineRule="auto"/>
              <w:outlineLvl w:val="0"/>
              <w:rPr>
                <w:i w:val="0"/>
                <w:sz w:val="22"/>
                <w:szCs w:val="22"/>
                <w:lang w:eastAsia="en-US"/>
              </w:rPr>
            </w:pPr>
            <w:r w:rsidRPr="007F5E72">
              <w:rPr>
                <w:i w:val="0"/>
                <w:sz w:val="22"/>
                <w:szCs w:val="22"/>
                <w:lang w:eastAsia="en-US"/>
              </w:rPr>
              <w:t>Datum:</w:t>
            </w:r>
            <w:bookmarkEnd w:id="11"/>
            <w:r w:rsidRPr="007F5E72">
              <w:rPr>
                <w:i w:val="0"/>
                <w:sz w:val="22"/>
                <w:szCs w:val="22"/>
                <w:lang w:eastAsia="en-US"/>
              </w:rPr>
              <w:t xml:space="preserve"> ……………………………...</w:t>
            </w:r>
          </w:p>
        </w:tc>
        <w:tc>
          <w:tcPr>
            <w:tcW w:w="5670" w:type="dxa"/>
            <w:hideMark/>
          </w:tcPr>
          <w:p w14:paraId="3937ECEB" w14:textId="77777777" w:rsidR="0072789E" w:rsidRPr="007F5E72" w:rsidRDefault="0072789E" w:rsidP="00D04234">
            <w:pPr>
              <w:keepNext/>
              <w:spacing w:line="276" w:lineRule="auto"/>
              <w:outlineLvl w:val="0"/>
              <w:rPr>
                <w:i w:val="0"/>
                <w:sz w:val="22"/>
                <w:szCs w:val="22"/>
                <w:lang w:eastAsia="en-US"/>
              </w:rPr>
            </w:pPr>
            <w:bookmarkStart w:id="12" w:name="_Toc192491985"/>
            <w:r w:rsidRPr="007F5E72">
              <w:rPr>
                <w:i w:val="0"/>
                <w:sz w:val="22"/>
                <w:szCs w:val="22"/>
                <w:lang w:eastAsia="en-US"/>
              </w:rPr>
              <w:t>Številka pogodbe: C7560-</w:t>
            </w:r>
            <w:r>
              <w:rPr>
                <w:i w:val="0"/>
                <w:sz w:val="22"/>
                <w:szCs w:val="22"/>
                <w:lang w:eastAsia="en-US"/>
              </w:rPr>
              <w:t>18-220022</w:t>
            </w:r>
            <w:r w:rsidRPr="005104E0">
              <w:rPr>
                <w:i w:val="0"/>
                <w:sz w:val="22"/>
                <w:szCs w:val="22"/>
                <w:lang w:eastAsia="en-US"/>
              </w:rPr>
              <w:t>___</w:t>
            </w:r>
          </w:p>
          <w:p w14:paraId="3188D6F4" w14:textId="77777777" w:rsidR="0072789E" w:rsidRPr="007F5E72" w:rsidRDefault="0072789E" w:rsidP="00D04234">
            <w:pPr>
              <w:keepNext/>
              <w:spacing w:line="276" w:lineRule="auto"/>
              <w:outlineLvl w:val="0"/>
              <w:rPr>
                <w:i w:val="0"/>
                <w:sz w:val="22"/>
                <w:szCs w:val="22"/>
                <w:lang w:eastAsia="en-US"/>
              </w:rPr>
            </w:pPr>
            <w:r w:rsidRPr="007F5E72">
              <w:rPr>
                <w:i w:val="0"/>
                <w:sz w:val="22"/>
                <w:szCs w:val="22"/>
                <w:lang w:eastAsia="en-US"/>
              </w:rPr>
              <w:t>Št. dok. DS:</w:t>
            </w:r>
            <w:bookmarkEnd w:id="12"/>
            <w:r w:rsidRPr="007F5E72">
              <w:rPr>
                <w:i w:val="0"/>
                <w:sz w:val="22"/>
                <w:szCs w:val="22"/>
                <w:lang w:eastAsia="en-US"/>
              </w:rPr>
              <w:t xml:space="preserve"> </w:t>
            </w:r>
            <w:r>
              <w:rPr>
                <w:i w:val="0"/>
                <w:sz w:val="22"/>
                <w:szCs w:val="22"/>
              </w:rPr>
              <w:t xml:space="preserve">430-534/2018 </w:t>
            </w:r>
            <w:bookmarkStart w:id="13" w:name="_Toc192491986"/>
            <w:r>
              <w:rPr>
                <w:i w:val="0"/>
                <w:sz w:val="22"/>
                <w:szCs w:val="22"/>
              </w:rPr>
              <w:t>-2</w:t>
            </w:r>
          </w:p>
          <w:p w14:paraId="69AB1179" w14:textId="77777777" w:rsidR="0072789E" w:rsidRPr="007F5E72" w:rsidRDefault="0072789E" w:rsidP="00D04234">
            <w:pPr>
              <w:keepNext/>
              <w:spacing w:line="276" w:lineRule="auto"/>
              <w:outlineLvl w:val="0"/>
              <w:rPr>
                <w:i w:val="0"/>
                <w:sz w:val="22"/>
                <w:szCs w:val="22"/>
                <w:lang w:eastAsia="en-US"/>
              </w:rPr>
            </w:pPr>
          </w:p>
          <w:p w14:paraId="62CA500F" w14:textId="77777777" w:rsidR="0072789E" w:rsidRPr="007F5E72" w:rsidRDefault="0072789E" w:rsidP="00D04234">
            <w:pPr>
              <w:keepNext/>
              <w:spacing w:line="276" w:lineRule="auto"/>
              <w:outlineLvl w:val="0"/>
              <w:rPr>
                <w:i w:val="0"/>
                <w:sz w:val="22"/>
                <w:szCs w:val="22"/>
                <w:lang w:eastAsia="en-US"/>
              </w:rPr>
            </w:pPr>
            <w:r w:rsidRPr="007F5E72">
              <w:rPr>
                <w:i w:val="0"/>
                <w:sz w:val="22"/>
                <w:szCs w:val="22"/>
                <w:lang w:eastAsia="en-US"/>
              </w:rPr>
              <w:t>Datum:</w:t>
            </w:r>
            <w:bookmarkEnd w:id="13"/>
            <w:r w:rsidRPr="007F5E72">
              <w:rPr>
                <w:i w:val="0"/>
                <w:sz w:val="22"/>
                <w:szCs w:val="22"/>
                <w:lang w:eastAsia="en-US"/>
              </w:rPr>
              <w:t xml:space="preserve"> ……………………………..</w:t>
            </w:r>
          </w:p>
        </w:tc>
      </w:tr>
      <w:tr w:rsidR="0072789E" w:rsidRPr="007F5E72" w14:paraId="4E828699" w14:textId="77777777" w:rsidTr="00D04234">
        <w:tc>
          <w:tcPr>
            <w:tcW w:w="4039" w:type="dxa"/>
          </w:tcPr>
          <w:p w14:paraId="4B01EFC1" w14:textId="77777777" w:rsidR="0072789E" w:rsidRPr="007F5E72" w:rsidRDefault="0072789E" w:rsidP="00D04234">
            <w:pPr>
              <w:keepNext/>
              <w:spacing w:line="276" w:lineRule="auto"/>
              <w:outlineLvl w:val="0"/>
              <w:rPr>
                <w:i w:val="0"/>
                <w:sz w:val="22"/>
                <w:szCs w:val="22"/>
                <w:lang w:eastAsia="en-US"/>
              </w:rPr>
            </w:pPr>
          </w:p>
        </w:tc>
        <w:tc>
          <w:tcPr>
            <w:tcW w:w="5670" w:type="dxa"/>
          </w:tcPr>
          <w:p w14:paraId="245791D6" w14:textId="77777777" w:rsidR="0072789E" w:rsidRPr="007F5E72" w:rsidRDefault="0072789E" w:rsidP="00D04234">
            <w:pPr>
              <w:keepNext/>
              <w:spacing w:line="276" w:lineRule="auto"/>
              <w:outlineLvl w:val="0"/>
              <w:rPr>
                <w:i w:val="0"/>
                <w:sz w:val="22"/>
                <w:szCs w:val="22"/>
                <w:lang w:eastAsia="en-US"/>
              </w:rPr>
            </w:pPr>
          </w:p>
        </w:tc>
      </w:tr>
      <w:tr w:rsidR="0072789E" w:rsidRPr="007F5E72" w14:paraId="0D326DDA" w14:textId="77777777" w:rsidTr="00D04234">
        <w:tc>
          <w:tcPr>
            <w:tcW w:w="4039" w:type="dxa"/>
            <w:hideMark/>
          </w:tcPr>
          <w:p w14:paraId="00727CD8" w14:textId="77777777" w:rsidR="0072789E" w:rsidRPr="007F5E72" w:rsidRDefault="0072789E" w:rsidP="00D04234">
            <w:pPr>
              <w:keepNext/>
              <w:outlineLvl w:val="0"/>
              <w:rPr>
                <w:i w:val="0"/>
                <w:sz w:val="22"/>
                <w:szCs w:val="22"/>
              </w:rPr>
            </w:pPr>
            <w:bookmarkStart w:id="14" w:name="_Toc192491987"/>
            <w:r w:rsidRPr="007F5E72">
              <w:rPr>
                <w:i w:val="0"/>
                <w:sz w:val="22"/>
                <w:szCs w:val="22"/>
              </w:rPr>
              <w:t>IZVAJALEC:</w:t>
            </w:r>
            <w:bookmarkEnd w:id="14"/>
          </w:p>
        </w:tc>
        <w:tc>
          <w:tcPr>
            <w:tcW w:w="5670" w:type="dxa"/>
            <w:hideMark/>
          </w:tcPr>
          <w:p w14:paraId="432C151A" w14:textId="77777777" w:rsidR="0072789E" w:rsidRPr="007F5E72" w:rsidRDefault="0072789E" w:rsidP="00D04234">
            <w:pPr>
              <w:keepNext/>
              <w:spacing w:line="276" w:lineRule="auto"/>
              <w:outlineLvl w:val="0"/>
              <w:rPr>
                <w:i w:val="0"/>
                <w:sz w:val="22"/>
                <w:szCs w:val="22"/>
                <w:lang w:eastAsia="en-US"/>
              </w:rPr>
            </w:pPr>
            <w:bookmarkStart w:id="15" w:name="_Toc192491988"/>
            <w:r w:rsidRPr="007F5E72">
              <w:rPr>
                <w:i w:val="0"/>
                <w:sz w:val="22"/>
                <w:szCs w:val="22"/>
                <w:lang w:eastAsia="en-US"/>
              </w:rPr>
              <w:t>NAROČNIKI:</w:t>
            </w:r>
            <w:bookmarkEnd w:id="15"/>
          </w:p>
        </w:tc>
      </w:tr>
      <w:tr w:rsidR="0072789E" w:rsidRPr="007F5E72" w14:paraId="789722FF" w14:textId="77777777" w:rsidTr="00D04234">
        <w:tc>
          <w:tcPr>
            <w:tcW w:w="4039" w:type="dxa"/>
          </w:tcPr>
          <w:p w14:paraId="62ACF63F" w14:textId="77777777" w:rsidR="0072789E" w:rsidRPr="007F5E72" w:rsidRDefault="0072789E" w:rsidP="00D04234">
            <w:pPr>
              <w:keepNext/>
              <w:ind w:left="284"/>
              <w:outlineLvl w:val="0"/>
              <w:rPr>
                <w:i w:val="0"/>
                <w:sz w:val="22"/>
                <w:szCs w:val="22"/>
              </w:rPr>
            </w:pPr>
          </w:p>
        </w:tc>
        <w:tc>
          <w:tcPr>
            <w:tcW w:w="5670" w:type="dxa"/>
          </w:tcPr>
          <w:p w14:paraId="206FB59E" w14:textId="77777777" w:rsidR="0072789E" w:rsidRPr="007F5E72" w:rsidRDefault="0072789E" w:rsidP="00D04234">
            <w:pPr>
              <w:keepNext/>
              <w:spacing w:line="276" w:lineRule="auto"/>
              <w:outlineLvl w:val="0"/>
              <w:rPr>
                <w:i w:val="0"/>
                <w:sz w:val="22"/>
                <w:szCs w:val="22"/>
                <w:lang w:eastAsia="en-US"/>
              </w:rPr>
            </w:pPr>
          </w:p>
        </w:tc>
      </w:tr>
      <w:tr w:rsidR="0072789E" w:rsidRPr="007F5E72" w14:paraId="60B377E3" w14:textId="77777777" w:rsidTr="00D04234">
        <w:tc>
          <w:tcPr>
            <w:tcW w:w="4039" w:type="dxa"/>
            <w:hideMark/>
          </w:tcPr>
          <w:p w14:paraId="59267E1B" w14:textId="77777777" w:rsidR="0072789E" w:rsidRPr="007F5E72" w:rsidRDefault="0072789E" w:rsidP="00D04234">
            <w:pPr>
              <w:keepNext/>
              <w:outlineLvl w:val="0"/>
              <w:rPr>
                <w:i w:val="0"/>
                <w:sz w:val="22"/>
                <w:szCs w:val="22"/>
              </w:rPr>
            </w:pPr>
          </w:p>
        </w:tc>
        <w:tc>
          <w:tcPr>
            <w:tcW w:w="5670" w:type="dxa"/>
            <w:hideMark/>
          </w:tcPr>
          <w:p w14:paraId="34C0BA2F" w14:textId="77777777" w:rsidR="0072789E" w:rsidRPr="007F5E72" w:rsidRDefault="0072789E" w:rsidP="00D04234">
            <w:pPr>
              <w:keepNext/>
              <w:spacing w:line="276" w:lineRule="auto"/>
              <w:outlineLvl w:val="0"/>
              <w:rPr>
                <w:i w:val="0"/>
                <w:sz w:val="22"/>
                <w:szCs w:val="22"/>
                <w:lang w:eastAsia="en-US"/>
              </w:rPr>
            </w:pPr>
            <w:bookmarkStart w:id="16" w:name="_Toc192491990"/>
            <w:r w:rsidRPr="007F5E72">
              <w:rPr>
                <w:i w:val="0"/>
                <w:sz w:val="22"/>
                <w:szCs w:val="22"/>
                <w:lang w:eastAsia="en-US"/>
              </w:rPr>
              <w:t>1. MESTNA OBČINA LJUBLJANA</w:t>
            </w:r>
            <w:bookmarkEnd w:id="16"/>
          </w:p>
        </w:tc>
      </w:tr>
      <w:tr w:rsidR="0072789E" w:rsidRPr="007F5E72" w14:paraId="2CF11DC9" w14:textId="77777777" w:rsidTr="00D04234">
        <w:tc>
          <w:tcPr>
            <w:tcW w:w="4039" w:type="dxa"/>
          </w:tcPr>
          <w:p w14:paraId="600B1EFF" w14:textId="77777777" w:rsidR="0072789E" w:rsidRPr="007F5E72" w:rsidRDefault="0072789E" w:rsidP="00D04234">
            <w:pPr>
              <w:keepNext/>
              <w:ind w:left="213"/>
              <w:outlineLvl w:val="0"/>
              <w:rPr>
                <w:i w:val="0"/>
                <w:sz w:val="22"/>
                <w:szCs w:val="22"/>
              </w:rPr>
            </w:pPr>
          </w:p>
          <w:p w14:paraId="25B10D2E" w14:textId="77777777" w:rsidR="0072789E" w:rsidRPr="007F5E72" w:rsidRDefault="0072789E" w:rsidP="00D04234">
            <w:pPr>
              <w:jc w:val="both"/>
              <w:rPr>
                <w:i w:val="0"/>
                <w:sz w:val="22"/>
                <w:szCs w:val="22"/>
              </w:rPr>
            </w:pPr>
            <w:r w:rsidRPr="007F5E72">
              <w:rPr>
                <w:i w:val="0"/>
                <w:sz w:val="22"/>
                <w:szCs w:val="22"/>
              </w:rPr>
              <w:t>………………….…….……………………….</w:t>
            </w:r>
          </w:p>
          <w:p w14:paraId="145370CF" w14:textId="77777777" w:rsidR="0072789E" w:rsidRPr="007F5E72" w:rsidRDefault="0072789E" w:rsidP="00D04234">
            <w:pPr>
              <w:keepNext/>
              <w:ind w:left="213"/>
              <w:outlineLvl w:val="0"/>
              <w:rPr>
                <w:i w:val="0"/>
                <w:sz w:val="22"/>
                <w:szCs w:val="22"/>
              </w:rPr>
            </w:pPr>
          </w:p>
        </w:tc>
        <w:tc>
          <w:tcPr>
            <w:tcW w:w="5670" w:type="dxa"/>
          </w:tcPr>
          <w:p w14:paraId="601B7988" w14:textId="77777777" w:rsidR="0072789E" w:rsidRPr="007F5E72" w:rsidRDefault="0072789E" w:rsidP="00D04234">
            <w:pPr>
              <w:keepNext/>
              <w:ind w:left="213"/>
              <w:outlineLvl w:val="0"/>
              <w:rPr>
                <w:i w:val="0"/>
                <w:sz w:val="22"/>
                <w:szCs w:val="22"/>
              </w:rPr>
            </w:pPr>
            <w:bookmarkStart w:id="17" w:name="_Toc192491992"/>
          </w:p>
          <w:p w14:paraId="1912496D" w14:textId="77777777" w:rsidR="0072789E" w:rsidRPr="007F5E72" w:rsidRDefault="0072789E" w:rsidP="00D04234">
            <w:pPr>
              <w:keepNext/>
              <w:outlineLvl w:val="0"/>
              <w:rPr>
                <w:i w:val="0"/>
                <w:sz w:val="22"/>
                <w:szCs w:val="22"/>
              </w:rPr>
            </w:pPr>
            <w:r w:rsidRPr="007F5E72">
              <w:rPr>
                <w:i w:val="0"/>
                <w:sz w:val="22"/>
                <w:szCs w:val="22"/>
              </w:rPr>
              <w:t>Župan</w:t>
            </w:r>
            <w:bookmarkEnd w:id="17"/>
          </w:p>
          <w:p w14:paraId="6D97871A" w14:textId="77777777" w:rsidR="0072789E" w:rsidRPr="007F5E72" w:rsidRDefault="0072789E" w:rsidP="00D04234">
            <w:pPr>
              <w:keepNext/>
              <w:outlineLvl w:val="0"/>
              <w:rPr>
                <w:i w:val="0"/>
                <w:sz w:val="22"/>
                <w:szCs w:val="22"/>
              </w:rPr>
            </w:pPr>
            <w:bookmarkStart w:id="18" w:name="_Toc192491993"/>
            <w:r w:rsidRPr="007F5E72">
              <w:rPr>
                <w:i w:val="0"/>
                <w:sz w:val="22"/>
                <w:szCs w:val="22"/>
              </w:rPr>
              <w:t xml:space="preserve">Zoran </w:t>
            </w:r>
            <w:bookmarkEnd w:id="18"/>
            <w:r w:rsidRPr="007F5E72">
              <w:rPr>
                <w:i w:val="0"/>
                <w:sz w:val="22"/>
                <w:szCs w:val="22"/>
              </w:rPr>
              <w:t>Janković</w:t>
            </w:r>
          </w:p>
          <w:p w14:paraId="6926EC99" w14:textId="77777777" w:rsidR="0072789E" w:rsidRPr="007F5E72" w:rsidRDefault="0072789E" w:rsidP="00D04234">
            <w:pPr>
              <w:keepNext/>
              <w:ind w:left="213"/>
              <w:outlineLvl w:val="0"/>
              <w:rPr>
                <w:i w:val="0"/>
                <w:sz w:val="22"/>
                <w:szCs w:val="22"/>
              </w:rPr>
            </w:pPr>
          </w:p>
          <w:p w14:paraId="154FA90A" w14:textId="77777777" w:rsidR="0072789E" w:rsidRPr="007F5E72" w:rsidRDefault="0072789E" w:rsidP="00D04234">
            <w:pPr>
              <w:jc w:val="both"/>
              <w:rPr>
                <w:i w:val="0"/>
                <w:sz w:val="22"/>
                <w:szCs w:val="22"/>
              </w:rPr>
            </w:pPr>
            <w:r w:rsidRPr="007F5E72">
              <w:rPr>
                <w:i w:val="0"/>
                <w:sz w:val="22"/>
                <w:szCs w:val="22"/>
              </w:rPr>
              <w:t>……………….…….……………………….</w:t>
            </w:r>
          </w:p>
          <w:p w14:paraId="2C1496FC" w14:textId="77777777" w:rsidR="0072789E" w:rsidRPr="007F5E72" w:rsidRDefault="0072789E" w:rsidP="00D04234">
            <w:pPr>
              <w:keepNext/>
              <w:ind w:hanging="637"/>
              <w:outlineLvl w:val="0"/>
              <w:rPr>
                <w:i w:val="0"/>
                <w:sz w:val="22"/>
                <w:szCs w:val="22"/>
              </w:rPr>
            </w:pPr>
          </w:p>
        </w:tc>
      </w:tr>
      <w:tr w:rsidR="0072789E" w:rsidRPr="007F5E72" w14:paraId="76A629DA" w14:textId="77777777" w:rsidTr="00D04234">
        <w:tc>
          <w:tcPr>
            <w:tcW w:w="4039" w:type="dxa"/>
          </w:tcPr>
          <w:p w14:paraId="39107280" w14:textId="77777777" w:rsidR="0072789E" w:rsidRPr="007F5E72" w:rsidRDefault="0072789E" w:rsidP="00D04234">
            <w:pPr>
              <w:jc w:val="both"/>
              <w:rPr>
                <w:i w:val="0"/>
                <w:sz w:val="22"/>
                <w:szCs w:val="22"/>
                <w:lang w:eastAsia="en-US"/>
              </w:rPr>
            </w:pPr>
          </w:p>
        </w:tc>
        <w:tc>
          <w:tcPr>
            <w:tcW w:w="5670" w:type="dxa"/>
          </w:tcPr>
          <w:p w14:paraId="4705611B" w14:textId="77777777" w:rsidR="0072789E" w:rsidRPr="007F5E72" w:rsidRDefault="0072789E" w:rsidP="00D04234">
            <w:pPr>
              <w:keepNext/>
              <w:spacing w:line="276" w:lineRule="auto"/>
              <w:ind w:right="-567"/>
              <w:outlineLvl w:val="0"/>
              <w:rPr>
                <w:i w:val="0"/>
                <w:sz w:val="22"/>
                <w:szCs w:val="22"/>
                <w:lang w:eastAsia="en-US"/>
              </w:rPr>
            </w:pPr>
          </w:p>
          <w:p w14:paraId="346B2306" w14:textId="77777777" w:rsidR="0072789E" w:rsidRDefault="0072789E" w:rsidP="00D04234">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14:paraId="0D2B6B55" w14:textId="77777777" w:rsidR="0072789E" w:rsidRDefault="0072789E" w:rsidP="00D04234">
            <w:pPr>
              <w:keepNext/>
              <w:outlineLvl w:val="0"/>
              <w:rPr>
                <w:i w:val="0"/>
                <w:sz w:val="22"/>
                <w:szCs w:val="22"/>
              </w:rPr>
            </w:pPr>
          </w:p>
          <w:p w14:paraId="55C160A9" w14:textId="77777777" w:rsidR="0072789E" w:rsidRPr="007F5E72" w:rsidRDefault="0072789E" w:rsidP="00D04234">
            <w:pPr>
              <w:keepNext/>
              <w:outlineLvl w:val="0"/>
              <w:rPr>
                <w:i w:val="0"/>
                <w:sz w:val="22"/>
                <w:szCs w:val="22"/>
                <w:lang w:eastAsia="en-US"/>
              </w:rPr>
            </w:pPr>
            <w:r w:rsidRPr="007F5E72">
              <w:rPr>
                <w:i w:val="0"/>
                <w:sz w:val="22"/>
                <w:szCs w:val="22"/>
              </w:rPr>
              <w:t>……………….…….………………………..</w:t>
            </w:r>
          </w:p>
        </w:tc>
      </w:tr>
      <w:tr w:rsidR="0072789E" w:rsidRPr="007F5E72" w14:paraId="06160B3C" w14:textId="77777777" w:rsidTr="00D04234">
        <w:tc>
          <w:tcPr>
            <w:tcW w:w="4039" w:type="dxa"/>
          </w:tcPr>
          <w:p w14:paraId="5FA09711" w14:textId="77777777" w:rsidR="0072789E" w:rsidRPr="007F5E72" w:rsidRDefault="0072789E" w:rsidP="00D04234">
            <w:pPr>
              <w:jc w:val="both"/>
              <w:rPr>
                <w:i w:val="0"/>
                <w:sz w:val="22"/>
                <w:szCs w:val="22"/>
                <w:lang w:eastAsia="en-US"/>
              </w:rPr>
            </w:pPr>
          </w:p>
        </w:tc>
        <w:tc>
          <w:tcPr>
            <w:tcW w:w="5670" w:type="dxa"/>
          </w:tcPr>
          <w:p w14:paraId="2ED03F38" w14:textId="77777777" w:rsidR="0072789E" w:rsidRPr="007F5E72" w:rsidRDefault="0072789E" w:rsidP="00D04234">
            <w:pPr>
              <w:keepNext/>
              <w:spacing w:line="276" w:lineRule="auto"/>
              <w:ind w:right="-567"/>
              <w:outlineLvl w:val="0"/>
              <w:rPr>
                <w:i w:val="0"/>
                <w:sz w:val="22"/>
                <w:szCs w:val="22"/>
                <w:lang w:eastAsia="en-US"/>
              </w:rPr>
            </w:pPr>
          </w:p>
        </w:tc>
      </w:tr>
    </w:tbl>
    <w:p w14:paraId="16B99FA4" w14:textId="77777777" w:rsidR="0072789E" w:rsidRPr="007F5E72" w:rsidRDefault="0072789E" w:rsidP="0072789E">
      <w:pPr>
        <w:jc w:val="both"/>
        <w:rPr>
          <w:b/>
          <w:i w:val="0"/>
          <w:sz w:val="22"/>
          <w:szCs w:val="22"/>
        </w:rPr>
      </w:pPr>
    </w:p>
    <w:p w14:paraId="700239DF" w14:textId="77777777" w:rsidR="0002104C" w:rsidRDefault="0002104C" w:rsidP="003B1634">
      <w:pPr>
        <w:pStyle w:val="Glava"/>
        <w:tabs>
          <w:tab w:val="clear" w:pos="4536"/>
          <w:tab w:val="clear" w:pos="9072"/>
        </w:tabs>
        <w:jc w:val="right"/>
        <w:rPr>
          <w:b/>
          <w:i w:val="0"/>
          <w:sz w:val="22"/>
          <w:szCs w:val="22"/>
        </w:rPr>
      </w:pPr>
    </w:p>
    <w:p w14:paraId="207310EE" w14:textId="77777777" w:rsidR="0002104C" w:rsidRDefault="0002104C" w:rsidP="003B1634">
      <w:pPr>
        <w:pStyle w:val="Glava"/>
        <w:tabs>
          <w:tab w:val="clear" w:pos="4536"/>
          <w:tab w:val="clear" w:pos="9072"/>
        </w:tabs>
        <w:jc w:val="right"/>
        <w:rPr>
          <w:b/>
          <w:i w:val="0"/>
          <w:sz w:val="22"/>
          <w:szCs w:val="22"/>
        </w:rPr>
      </w:pPr>
    </w:p>
    <w:p w14:paraId="1C843803" w14:textId="77777777" w:rsidR="00E9375D" w:rsidRDefault="00E9375D" w:rsidP="003B1634">
      <w:pPr>
        <w:pStyle w:val="Glava"/>
        <w:tabs>
          <w:tab w:val="clear" w:pos="4536"/>
          <w:tab w:val="clear" w:pos="9072"/>
        </w:tabs>
        <w:jc w:val="right"/>
        <w:rPr>
          <w:b/>
          <w:i w:val="0"/>
          <w:sz w:val="22"/>
          <w:szCs w:val="22"/>
        </w:rPr>
      </w:pPr>
    </w:p>
    <w:p w14:paraId="17659F50" w14:textId="77777777" w:rsidR="00E9375D" w:rsidRDefault="00E9375D" w:rsidP="003B1634">
      <w:pPr>
        <w:pStyle w:val="Glava"/>
        <w:tabs>
          <w:tab w:val="clear" w:pos="4536"/>
          <w:tab w:val="clear" w:pos="9072"/>
        </w:tabs>
        <w:jc w:val="right"/>
        <w:rPr>
          <w:b/>
          <w:i w:val="0"/>
          <w:sz w:val="22"/>
          <w:szCs w:val="22"/>
        </w:rPr>
      </w:pPr>
    </w:p>
    <w:p w14:paraId="309D79D5" w14:textId="77777777" w:rsidR="00E9375D" w:rsidRDefault="00E9375D" w:rsidP="003B1634">
      <w:pPr>
        <w:pStyle w:val="Glava"/>
        <w:tabs>
          <w:tab w:val="clear" w:pos="4536"/>
          <w:tab w:val="clear" w:pos="9072"/>
        </w:tabs>
        <w:jc w:val="right"/>
        <w:rPr>
          <w:b/>
          <w:i w:val="0"/>
          <w:sz w:val="22"/>
          <w:szCs w:val="22"/>
        </w:rPr>
      </w:pPr>
    </w:p>
    <w:p w14:paraId="2457BBF1" w14:textId="77777777" w:rsidR="00E9375D" w:rsidRDefault="00E9375D" w:rsidP="003B1634">
      <w:pPr>
        <w:pStyle w:val="Glava"/>
        <w:tabs>
          <w:tab w:val="clear" w:pos="4536"/>
          <w:tab w:val="clear" w:pos="9072"/>
        </w:tabs>
        <w:jc w:val="right"/>
        <w:rPr>
          <w:b/>
          <w:i w:val="0"/>
          <w:sz w:val="22"/>
          <w:szCs w:val="22"/>
        </w:rPr>
      </w:pPr>
    </w:p>
    <w:p w14:paraId="27E6F6A3" w14:textId="77777777" w:rsidR="00B6494B" w:rsidRDefault="00B6494B" w:rsidP="003B1634">
      <w:pPr>
        <w:pStyle w:val="Glava"/>
        <w:tabs>
          <w:tab w:val="clear" w:pos="4536"/>
          <w:tab w:val="clear" w:pos="9072"/>
        </w:tabs>
        <w:jc w:val="right"/>
        <w:rPr>
          <w:b/>
          <w:i w:val="0"/>
          <w:sz w:val="22"/>
          <w:szCs w:val="22"/>
        </w:rPr>
        <w:sectPr w:rsidR="00B6494B" w:rsidSect="008A0138">
          <w:footerReference w:type="default" r:id="rId22"/>
          <w:pgSz w:w="11906" w:h="16838"/>
          <w:pgMar w:top="1400" w:right="1202" w:bottom="1202" w:left="629" w:header="709" w:footer="709" w:gutter="0"/>
          <w:cols w:space="708"/>
          <w:docGrid w:linePitch="360"/>
        </w:sectPr>
      </w:pPr>
    </w:p>
    <w:p w14:paraId="63A54454" w14:textId="4E838DE2" w:rsidR="00E9375D" w:rsidRDefault="00E9375D" w:rsidP="003B1634">
      <w:pPr>
        <w:pStyle w:val="Glava"/>
        <w:tabs>
          <w:tab w:val="clear" w:pos="4536"/>
          <w:tab w:val="clear" w:pos="9072"/>
        </w:tabs>
        <w:jc w:val="right"/>
        <w:rPr>
          <w:b/>
          <w:i w:val="0"/>
          <w:sz w:val="22"/>
          <w:szCs w:val="22"/>
        </w:rPr>
      </w:pPr>
    </w:p>
    <w:p w14:paraId="563B252E" w14:textId="77777777" w:rsidR="00E9375D" w:rsidRDefault="00E9375D" w:rsidP="003B1634">
      <w:pPr>
        <w:pStyle w:val="Glava"/>
        <w:tabs>
          <w:tab w:val="clear" w:pos="4536"/>
          <w:tab w:val="clear" w:pos="9072"/>
        </w:tabs>
        <w:jc w:val="right"/>
        <w:rPr>
          <w:b/>
          <w:i w:val="0"/>
          <w:sz w:val="22"/>
          <w:szCs w:val="22"/>
        </w:rPr>
      </w:pPr>
    </w:p>
    <w:p w14:paraId="360E274F" w14:textId="77777777" w:rsidR="00E9375D" w:rsidRDefault="00E9375D" w:rsidP="003B1634">
      <w:pPr>
        <w:pStyle w:val="Glava"/>
        <w:tabs>
          <w:tab w:val="clear" w:pos="4536"/>
          <w:tab w:val="clear" w:pos="9072"/>
        </w:tabs>
        <w:jc w:val="right"/>
        <w:rPr>
          <w:b/>
          <w:i w:val="0"/>
          <w:sz w:val="22"/>
          <w:szCs w:val="22"/>
        </w:rPr>
      </w:pPr>
    </w:p>
    <w:p w14:paraId="5806D41F" w14:textId="77777777" w:rsidR="00E9375D" w:rsidRDefault="00E9375D" w:rsidP="003B1634">
      <w:pPr>
        <w:pStyle w:val="Glava"/>
        <w:tabs>
          <w:tab w:val="clear" w:pos="4536"/>
          <w:tab w:val="clear" w:pos="9072"/>
        </w:tabs>
        <w:jc w:val="right"/>
        <w:rPr>
          <w:b/>
          <w:i w:val="0"/>
          <w:sz w:val="22"/>
          <w:szCs w:val="22"/>
        </w:rPr>
      </w:pPr>
    </w:p>
    <w:p w14:paraId="54D1E50A" w14:textId="77777777" w:rsidR="00E9375D" w:rsidRDefault="00E9375D" w:rsidP="003B1634">
      <w:pPr>
        <w:pStyle w:val="Glava"/>
        <w:tabs>
          <w:tab w:val="clear" w:pos="4536"/>
          <w:tab w:val="clear" w:pos="9072"/>
        </w:tabs>
        <w:jc w:val="right"/>
        <w:rPr>
          <w:b/>
          <w:i w:val="0"/>
          <w:sz w:val="22"/>
          <w:szCs w:val="22"/>
        </w:rPr>
      </w:pPr>
    </w:p>
    <w:p w14:paraId="68EEB23A" w14:textId="77777777" w:rsidR="0002104C" w:rsidRDefault="0002104C" w:rsidP="003B1634">
      <w:pPr>
        <w:pStyle w:val="Glava"/>
        <w:tabs>
          <w:tab w:val="clear" w:pos="4536"/>
          <w:tab w:val="clear" w:pos="9072"/>
        </w:tabs>
        <w:jc w:val="right"/>
        <w:rPr>
          <w:b/>
          <w:i w:val="0"/>
          <w:sz w:val="22"/>
          <w:szCs w:val="22"/>
        </w:rPr>
      </w:pPr>
    </w:p>
    <w:p w14:paraId="63924F78" w14:textId="343340B7" w:rsidR="006F23C8" w:rsidRPr="0079325B" w:rsidRDefault="006F23C8" w:rsidP="007C06E8">
      <w:pPr>
        <w:jc w:val="right"/>
        <w:rPr>
          <w:b/>
          <w:i w:val="0"/>
          <w:sz w:val="22"/>
          <w:szCs w:val="22"/>
        </w:rPr>
      </w:pPr>
      <w:r w:rsidRPr="0079325B">
        <w:rPr>
          <w:b/>
          <w:i w:val="0"/>
          <w:sz w:val="22"/>
          <w:szCs w:val="22"/>
        </w:rPr>
        <w:t xml:space="preserve">PRILOGA </w:t>
      </w:r>
      <w:r w:rsidR="00C5561D">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469122CD" w:rsidR="007C06E8" w:rsidRDefault="007C06E8" w:rsidP="007C06E8">
            <w:pPr>
              <w:jc w:val="both"/>
              <w:rPr>
                <w:i w:val="0"/>
                <w:sz w:val="22"/>
                <w:szCs w:val="22"/>
              </w:rPr>
            </w:pPr>
            <w:r>
              <w:rPr>
                <w:i w:val="0"/>
                <w:sz w:val="22"/>
                <w:szCs w:val="22"/>
              </w:rPr>
              <w:t xml:space="preserve">PREJEM </w:t>
            </w:r>
            <w:r w:rsidR="00C31034">
              <w:rPr>
                <w:i w:val="0"/>
                <w:sz w:val="22"/>
                <w:szCs w:val="22"/>
              </w:rPr>
              <w:t>FINANČNEGA ZAVAROVANJA ZA RESNOST PONUDBE</w:t>
            </w:r>
            <w:r>
              <w:rPr>
                <w:i w:val="0"/>
                <w:sz w:val="22"/>
                <w:szCs w:val="22"/>
              </w:rPr>
              <w:t xml:space="preserv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4B3C19EB"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95091E">
              <w:rPr>
                <w:i w:val="0"/>
                <w:sz w:val="22"/>
                <w:szCs w:val="22"/>
              </w:rPr>
              <w:t>534</w:t>
            </w:r>
            <w:r w:rsidR="003239E5">
              <w:rPr>
                <w:i w:val="0"/>
                <w:sz w:val="22"/>
                <w:szCs w:val="22"/>
              </w:rPr>
              <w:t>/2018-</w:t>
            </w:r>
          </w:p>
          <w:p w14:paraId="432CDAD4" w14:textId="15188CF3" w:rsidR="007C06E8" w:rsidRDefault="007C06E8" w:rsidP="007C06E8">
            <w:pPr>
              <w:jc w:val="both"/>
              <w:rPr>
                <w:i w:val="0"/>
                <w:sz w:val="22"/>
                <w:szCs w:val="22"/>
              </w:rPr>
            </w:pP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48F0ED23" w:rsidR="003D46AC" w:rsidRPr="007C06E8" w:rsidRDefault="003D46AC" w:rsidP="007C06E8">
                            <w:pPr>
                              <w:rPr>
                                <w:b/>
                                <w:i w:val="0"/>
                                <w:color w:val="000000" w:themeColor="text1"/>
                                <w:szCs w:val="22"/>
                              </w:rPr>
                            </w:pPr>
                            <w:r>
                              <w:rPr>
                                <w:b/>
                                <w:i w:val="0"/>
                                <w:color w:val="000000" w:themeColor="text1"/>
                                <w:szCs w:val="22"/>
                              </w:rPr>
                              <w:t>»NE ODPIRAJ FINANČNO ZAVAROVANJE ZA RESNOST PONUDBE JN 7560-18-220022</w:t>
                            </w:r>
                            <w:r w:rsidRPr="007C06E8">
                              <w:rPr>
                                <w:b/>
                                <w:i w:val="0"/>
                                <w:color w:val="000000" w:themeColor="text1"/>
                                <w:szCs w:val="22"/>
                              </w:rPr>
                              <w:t>«</w:t>
                            </w:r>
                          </w:p>
                          <w:p w14:paraId="0A96B2B5" w14:textId="77777777" w:rsidR="003D46AC" w:rsidRPr="007C06E8" w:rsidRDefault="003D46AC" w:rsidP="007C06E8">
                            <w:pPr>
                              <w:ind w:left="1080" w:hanging="1080"/>
                              <w:rPr>
                                <w:i w:val="0"/>
                                <w:color w:val="000000" w:themeColor="text1"/>
                                <w:sz w:val="12"/>
                                <w:szCs w:val="10"/>
                              </w:rPr>
                            </w:pPr>
                          </w:p>
                          <w:p w14:paraId="63F8BE6F" w14:textId="57DAE135" w:rsidR="003D46AC" w:rsidRPr="00CB137D" w:rsidRDefault="003D46AC" w:rsidP="000F41FD">
                            <w:pPr>
                              <w:jc w:val="both"/>
                              <w:rPr>
                                <w:b/>
                                <w:color w:val="000000" w:themeColor="text1"/>
                                <w:szCs w:val="24"/>
                              </w:rPr>
                            </w:pPr>
                            <w:r>
                              <w:rPr>
                                <w:b/>
                                <w:i w:val="0"/>
                                <w:color w:val="000000" w:themeColor="text1"/>
                                <w:sz w:val="22"/>
                                <w:szCs w:val="22"/>
                              </w:rPr>
                              <w:t>Trg MDB -3- Aškerčeva 18, Izvedba obnove ulične fasade s stavbnim pohištvom in strehe s strešnimi okni na stavbi na naslovu Trg MDB 3- Aškerčeva 18 v Ljubljani</w:t>
                            </w:r>
                          </w:p>
                          <w:p w14:paraId="58AE8981" w14:textId="77777777" w:rsidR="003D46AC" w:rsidRDefault="003D46AC"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48F0ED23" w:rsidR="003D46AC" w:rsidRPr="007C06E8" w:rsidRDefault="003D46AC" w:rsidP="007C06E8">
                      <w:pPr>
                        <w:rPr>
                          <w:b/>
                          <w:i w:val="0"/>
                          <w:color w:val="000000" w:themeColor="text1"/>
                          <w:szCs w:val="22"/>
                        </w:rPr>
                      </w:pPr>
                      <w:r>
                        <w:rPr>
                          <w:b/>
                          <w:i w:val="0"/>
                          <w:color w:val="000000" w:themeColor="text1"/>
                          <w:szCs w:val="22"/>
                        </w:rPr>
                        <w:t>»NE ODPIRAJ FINANČNO ZAVAROVANJE ZA RESNOST PONUDBE JN 7560-18-220022</w:t>
                      </w:r>
                      <w:r w:rsidRPr="007C06E8">
                        <w:rPr>
                          <w:b/>
                          <w:i w:val="0"/>
                          <w:color w:val="000000" w:themeColor="text1"/>
                          <w:szCs w:val="22"/>
                        </w:rPr>
                        <w:t>«</w:t>
                      </w:r>
                    </w:p>
                    <w:p w14:paraId="0A96B2B5" w14:textId="77777777" w:rsidR="003D46AC" w:rsidRPr="007C06E8" w:rsidRDefault="003D46AC" w:rsidP="007C06E8">
                      <w:pPr>
                        <w:ind w:left="1080" w:hanging="1080"/>
                        <w:rPr>
                          <w:i w:val="0"/>
                          <w:color w:val="000000" w:themeColor="text1"/>
                          <w:sz w:val="12"/>
                          <w:szCs w:val="10"/>
                        </w:rPr>
                      </w:pPr>
                    </w:p>
                    <w:p w14:paraId="63F8BE6F" w14:textId="57DAE135" w:rsidR="003D46AC" w:rsidRPr="00CB137D" w:rsidRDefault="003D46AC" w:rsidP="000F41FD">
                      <w:pPr>
                        <w:jc w:val="both"/>
                        <w:rPr>
                          <w:b/>
                          <w:color w:val="000000" w:themeColor="text1"/>
                          <w:szCs w:val="24"/>
                        </w:rPr>
                      </w:pPr>
                      <w:r>
                        <w:rPr>
                          <w:b/>
                          <w:i w:val="0"/>
                          <w:color w:val="000000" w:themeColor="text1"/>
                          <w:sz w:val="22"/>
                          <w:szCs w:val="22"/>
                        </w:rPr>
                        <w:t>Trg MDB -3- Aškerčeva 18, Izvedba obnove ulične fasade s stavbnim pohištvom in strehe s strešnimi okni na stavbi na naslovu Trg MDB 3- Aškerčeva 18 v Ljubljani</w:t>
                      </w:r>
                    </w:p>
                    <w:p w14:paraId="58AE8981" w14:textId="77777777" w:rsidR="003D46AC" w:rsidRDefault="003D46AC"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3D46AC" w:rsidRPr="00A70F52" w:rsidRDefault="003D46AC" w:rsidP="007C06E8">
                            <w:pPr>
                              <w:ind w:left="284"/>
                              <w:jc w:val="center"/>
                              <w:rPr>
                                <w:b/>
                                <w:i w:val="0"/>
                                <w:color w:val="000000" w:themeColor="text1"/>
                                <w:sz w:val="22"/>
                                <w:szCs w:val="22"/>
                              </w:rPr>
                            </w:pPr>
                          </w:p>
                          <w:p w14:paraId="337A1F5B"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3D46AC" w:rsidRPr="00E753C8" w:rsidRDefault="003D46AC" w:rsidP="007C06E8">
                            <w:pPr>
                              <w:ind w:left="284"/>
                              <w:jc w:val="center"/>
                              <w:rPr>
                                <w:i w:val="0"/>
                                <w:color w:val="000000" w:themeColor="text1"/>
                                <w:sz w:val="22"/>
                                <w:szCs w:val="22"/>
                              </w:rPr>
                            </w:pPr>
                          </w:p>
                          <w:p w14:paraId="151E81B3"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3D46AC" w:rsidRDefault="003D46AC"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3D46AC" w:rsidRPr="00A70F52" w:rsidRDefault="003D46AC" w:rsidP="007C06E8">
                      <w:pPr>
                        <w:ind w:left="284"/>
                        <w:jc w:val="center"/>
                        <w:rPr>
                          <w:b/>
                          <w:i w:val="0"/>
                          <w:color w:val="000000" w:themeColor="text1"/>
                          <w:sz w:val="22"/>
                          <w:szCs w:val="22"/>
                        </w:rPr>
                      </w:pPr>
                    </w:p>
                    <w:p w14:paraId="337A1F5B"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3D46AC" w:rsidRPr="00E753C8" w:rsidRDefault="003D46AC" w:rsidP="007C06E8">
                      <w:pPr>
                        <w:ind w:left="284"/>
                        <w:jc w:val="center"/>
                        <w:rPr>
                          <w:i w:val="0"/>
                          <w:color w:val="000000" w:themeColor="text1"/>
                          <w:sz w:val="22"/>
                          <w:szCs w:val="22"/>
                        </w:rPr>
                      </w:pPr>
                    </w:p>
                    <w:p w14:paraId="151E81B3"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3D46AC" w:rsidRDefault="003D46AC"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B6494B">
          <w:pgSz w:w="16838" w:h="11906" w:orient="landscape" w:code="9"/>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042D83">
      <w:pPr>
        <w:pStyle w:val="Odstavekseznama"/>
        <w:numPr>
          <w:ilvl w:val="0"/>
          <w:numId w:val="22"/>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042D83">
      <w:pPr>
        <w:pStyle w:val="Odstavekseznama"/>
        <w:numPr>
          <w:ilvl w:val="0"/>
          <w:numId w:val="22"/>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042D83">
      <w:pPr>
        <w:pStyle w:val="Odstavekseznama"/>
        <w:numPr>
          <w:ilvl w:val="0"/>
          <w:numId w:val="22"/>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042D83">
      <w:pPr>
        <w:numPr>
          <w:ilvl w:val="0"/>
          <w:numId w:val="28"/>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042D83">
      <w:pPr>
        <w:numPr>
          <w:ilvl w:val="0"/>
          <w:numId w:val="28"/>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042D83">
      <w:pPr>
        <w:numPr>
          <w:ilvl w:val="0"/>
          <w:numId w:val="28"/>
        </w:numPr>
        <w:jc w:val="center"/>
        <w:rPr>
          <w:i w:val="0"/>
          <w:sz w:val="22"/>
          <w:szCs w:val="22"/>
        </w:rPr>
      </w:pPr>
      <w:r>
        <w:rPr>
          <w:i w:val="0"/>
          <w:sz w:val="22"/>
          <w:szCs w:val="22"/>
        </w:rPr>
        <w:t>Varščina za resnost ponudbe (priloga D/3)</w:t>
      </w:r>
    </w:p>
    <w:p w14:paraId="48BA9AE2" w14:textId="77777777" w:rsidR="00FC3942" w:rsidRPr="00497112" w:rsidRDefault="00FC3942" w:rsidP="00042D83">
      <w:pPr>
        <w:numPr>
          <w:ilvl w:val="0"/>
          <w:numId w:val="28"/>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9"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9"/>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042D83">
      <w:pPr>
        <w:numPr>
          <w:ilvl w:val="0"/>
          <w:numId w:val="29"/>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042D83">
      <w:pPr>
        <w:numPr>
          <w:ilvl w:val="0"/>
          <w:numId w:val="29"/>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042D83">
      <w:pPr>
        <w:numPr>
          <w:ilvl w:val="0"/>
          <w:numId w:val="29"/>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PRILOGA D/2</w:t>
      </w:r>
    </w:p>
    <w:p w14:paraId="5BBE4C11" w14:textId="77777777" w:rsidR="00FC3942" w:rsidRPr="0079325B" w:rsidRDefault="00FC3942"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19CF6BBA" w14:textId="77777777" w:rsidR="00FC3942" w:rsidRDefault="00FC3942" w:rsidP="00FC3942">
      <w:pPr>
        <w:pStyle w:val="Glava"/>
        <w:tabs>
          <w:tab w:val="clear" w:pos="4536"/>
          <w:tab w:val="clear" w:pos="9072"/>
        </w:tabs>
        <w:jc w:val="both"/>
        <w:rPr>
          <w:i w:val="0"/>
          <w:sz w:val="22"/>
          <w:szCs w:val="22"/>
        </w:rPr>
      </w:pPr>
    </w:p>
    <w:p w14:paraId="4564799D"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63DE78B5" w14:textId="77777777" w:rsidR="00FC3942" w:rsidRDefault="00FC3942" w:rsidP="00FC3942">
      <w:pPr>
        <w:ind w:left="8496"/>
        <w:rPr>
          <w:b/>
          <w:i w:val="0"/>
          <w:sz w:val="22"/>
          <w:szCs w:val="22"/>
        </w:rPr>
      </w:pPr>
      <w:r w:rsidRPr="0079325B">
        <w:rPr>
          <w:b/>
          <w:i w:val="0"/>
          <w:sz w:val="22"/>
          <w:szCs w:val="22"/>
        </w:rPr>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D350C" w14:textId="77777777" w:rsidR="003D46AC" w:rsidRDefault="003D46AC">
      <w:r>
        <w:separator/>
      </w:r>
    </w:p>
  </w:endnote>
  <w:endnote w:type="continuationSeparator" w:id="0">
    <w:p w14:paraId="4943CE22" w14:textId="77777777" w:rsidR="003D46AC" w:rsidRDefault="003D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3D46AC" w:rsidRPr="00733B9A" w:rsidRDefault="003D46A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B04D2">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B04D2">
      <w:rPr>
        <w:rStyle w:val="tevilkastrani"/>
        <w:i w:val="0"/>
        <w:noProof/>
        <w:sz w:val="18"/>
        <w:szCs w:val="18"/>
      </w:rPr>
      <w:t>45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9E858" w14:textId="77777777" w:rsidR="003D46AC" w:rsidRDefault="003D46AC">
      <w:r>
        <w:separator/>
      </w:r>
    </w:p>
  </w:footnote>
  <w:footnote w:type="continuationSeparator" w:id="0">
    <w:p w14:paraId="5F2C7BBD" w14:textId="77777777" w:rsidR="003D46AC" w:rsidRDefault="003D4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4272BA9"/>
    <w:multiLevelType w:val="singleLevel"/>
    <w:tmpl w:val="815AF916"/>
    <w:lvl w:ilvl="0">
      <w:start w:val="1"/>
      <w:numFmt w:val="upperRoman"/>
      <w:lvlText w:val="%1."/>
      <w:lvlJc w:val="left"/>
      <w:pPr>
        <w:tabs>
          <w:tab w:val="num" w:pos="1997"/>
        </w:tabs>
        <w:ind w:left="1997" w:hanging="720"/>
      </w:pPr>
    </w:lvl>
  </w:abstractNum>
  <w:abstractNum w:abstractNumId="11">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3">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nsid w:val="62E24D95"/>
    <w:multiLevelType w:val="multilevel"/>
    <w:tmpl w:val="49524E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1">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4"/>
  </w:num>
  <w:num w:numId="3">
    <w:abstractNumId w:val="14"/>
  </w:num>
  <w:num w:numId="4">
    <w:abstractNumId w:val="17"/>
  </w:num>
  <w:num w:numId="5">
    <w:abstractNumId w:val="21"/>
  </w:num>
  <w:num w:numId="6">
    <w:abstractNumId w:val="32"/>
  </w:num>
  <w:num w:numId="7">
    <w:abstractNumId w:val="8"/>
  </w:num>
  <w:num w:numId="8">
    <w:abstractNumId w:val="9"/>
  </w:num>
  <w:num w:numId="9">
    <w:abstractNumId w:val="2"/>
  </w:num>
  <w:num w:numId="10">
    <w:abstractNumId w:val="0"/>
  </w:num>
  <w:num w:numId="11">
    <w:abstractNumId w:val="25"/>
  </w:num>
  <w:num w:numId="12">
    <w:abstractNumId w:val="29"/>
  </w:num>
  <w:num w:numId="13">
    <w:abstractNumId w:val="7"/>
  </w:num>
  <w:num w:numId="14">
    <w:abstractNumId w:val="1"/>
  </w:num>
  <w:num w:numId="15">
    <w:abstractNumId w:val="20"/>
  </w:num>
  <w:num w:numId="16">
    <w:abstractNumId w:val="18"/>
  </w:num>
  <w:num w:numId="17">
    <w:abstractNumId w:val="16"/>
  </w:num>
  <w:num w:numId="18">
    <w:abstractNumId w:val="22"/>
  </w:num>
  <w:num w:numId="19">
    <w:abstractNumId w:val="4"/>
  </w:num>
  <w:num w:numId="20">
    <w:abstractNumId w:val="31"/>
  </w:num>
  <w:num w:numId="21">
    <w:abstractNumId w:val="26"/>
  </w:num>
  <w:num w:numId="22">
    <w:abstractNumId w:val="11"/>
  </w:num>
  <w:num w:numId="23">
    <w:abstractNumId w:val="19"/>
  </w:num>
  <w:num w:numId="24">
    <w:abstractNumId w:val="10"/>
    <w:lvlOverride w:ilvl="0">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2"/>
  </w:num>
  <w:num w:numId="28">
    <w:abstractNumId w:val="15"/>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3"/>
  </w:num>
  <w:num w:numId="32">
    <w:abstractNumId w:val="27"/>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706"/>
    <w:rsid w:val="0000356F"/>
    <w:rsid w:val="000104D8"/>
    <w:rsid w:val="00010B4C"/>
    <w:rsid w:val="0001313C"/>
    <w:rsid w:val="000138CA"/>
    <w:rsid w:val="00015DA5"/>
    <w:rsid w:val="00015EDA"/>
    <w:rsid w:val="00016062"/>
    <w:rsid w:val="00016211"/>
    <w:rsid w:val="000167C2"/>
    <w:rsid w:val="0001699D"/>
    <w:rsid w:val="000206F2"/>
    <w:rsid w:val="0002104C"/>
    <w:rsid w:val="00021912"/>
    <w:rsid w:val="000226D3"/>
    <w:rsid w:val="000240A5"/>
    <w:rsid w:val="00025729"/>
    <w:rsid w:val="00026DCA"/>
    <w:rsid w:val="00027C0D"/>
    <w:rsid w:val="00027C68"/>
    <w:rsid w:val="00030A23"/>
    <w:rsid w:val="000316EB"/>
    <w:rsid w:val="000333F7"/>
    <w:rsid w:val="00035153"/>
    <w:rsid w:val="0003641A"/>
    <w:rsid w:val="000372A0"/>
    <w:rsid w:val="0003779B"/>
    <w:rsid w:val="00037A31"/>
    <w:rsid w:val="00037E00"/>
    <w:rsid w:val="00041340"/>
    <w:rsid w:val="00042741"/>
    <w:rsid w:val="00042D83"/>
    <w:rsid w:val="00044915"/>
    <w:rsid w:val="00045B55"/>
    <w:rsid w:val="00050911"/>
    <w:rsid w:val="00050BC3"/>
    <w:rsid w:val="00051F75"/>
    <w:rsid w:val="00052E2A"/>
    <w:rsid w:val="0005577F"/>
    <w:rsid w:val="00056C75"/>
    <w:rsid w:val="00057068"/>
    <w:rsid w:val="00060A57"/>
    <w:rsid w:val="00060C2D"/>
    <w:rsid w:val="00067E87"/>
    <w:rsid w:val="00070622"/>
    <w:rsid w:val="00073663"/>
    <w:rsid w:val="00073698"/>
    <w:rsid w:val="00076A4D"/>
    <w:rsid w:val="00076B75"/>
    <w:rsid w:val="00081321"/>
    <w:rsid w:val="00082CFF"/>
    <w:rsid w:val="000840A7"/>
    <w:rsid w:val="00086B00"/>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34D"/>
    <w:rsid w:val="000A7DB1"/>
    <w:rsid w:val="000B0056"/>
    <w:rsid w:val="000B05EC"/>
    <w:rsid w:val="000B13BA"/>
    <w:rsid w:val="000B18E0"/>
    <w:rsid w:val="000B1C55"/>
    <w:rsid w:val="000B219E"/>
    <w:rsid w:val="000B4152"/>
    <w:rsid w:val="000B4A30"/>
    <w:rsid w:val="000B5029"/>
    <w:rsid w:val="000B54B9"/>
    <w:rsid w:val="000B55DF"/>
    <w:rsid w:val="000B5C61"/>
    <w:rsid w:val="000C01F1"/>
    <w:rsid w:val="000C3E44"/>
    <w:rsid w:val="000C4538"/>
    <w:rsid w:val="000C491B"/>
    <w:rsid w:val="000C67E8"/>
    <w:rsid w:val="000C7983"/>
    <w:rsid w:val="000D5E4B"/>
    <w:rsid w:val="000D6025"/>
    <w:rsid w:val="000E090E"/>
    <w:rsid w:val="000E251A"/>
    <w:rsid w:val="000E4748"/>
    <w:rsid w:val="000E773D"/>
    <w:rsid w:val="000F0CD9"/>
    <w:rsid w:val="000F0DDB"/>
    <w:rsid w:val="000F41FD"/>
    <w:rsid w:val="000F60B1"/>
    <w:rsid w:val="000F60CA"/>
    <w:rsid w:val="000F6CF9"/>
    <w:rsid w:val="000F711B"/>
    <w:rsid w:val="000F7498"/>
    <w:rsid w:val="000F762D"/>
    <w:rsid w:val="000F786C"/>
    <w:rsid w:val="000F7D00"/>
    <w:rsid w:val="00100148"/>
    <w:rsid w:val="00101684"/>
    <w:rsid w:val="00102870"/>
    <w:rsid w:val="00102F59"/>
    <w:rsid w:val="00104F4E"/>
    <w:rsid w:val="00111666"/>
    <w:rsid w:val="00113B4C"/>
    <w:rsid w:val="00114F70"/>
    <w:rsid w:val="00120134"/>
    <w:rsid w:val="00120AEF"/>
    <w:rsid w:val="00120F46"/>
    <w:rsid w:val="00121952"/>
    <w:rsid w:val="0012289F"/>
    <w:rsid w:val="00122C5A"/>
    <w:rsid w:val="00123D39"/>
    <w:rsid w:val="00124598"/>
    <w:rsid w:val="00124C84"/>
    <w:rsid w:val="00125161"/>
    <w:rsid w:val="0012535E"/>
    <w:rsid w:val="00125B23"/>
    <w:rsid w:val="00125B6E"/>
    <w:rsid w:val="00127979"/>
    <w:rsid w:val="00130144"/>
    <w:rsid w:val="001308C9"/>
    <w:rsid w:val="00130CEB"/>
    <w:rsid w:val="00131B4C"/>
    <w:rsid w:val="00133C02"/>
    <w:rsid w:val="00134FE4"/>
    <w:rsid w:val="0013585C"/>
    <w:rsid w:val="001372C5"/>
    <w:rsid w:val="00137BFF"/>
    <w:rsid w:val="00137D5D"/>
    <w:rsid w:val="00140CEE"/>
    <w:rsid w:val="00144778"/>
    <w:rsid w:val="00145287"/>
    <w:rsid w:val="001462B9"/>
    <w:rsid w:val="00146D52"/>
    <w:rsid w:val="00147A95"/>
    <w:rsid w:val="00150045"/>
    <w:rsid w:val="00155281"/>
    <w:rsid w:val="00157144"/>
    <w:rsid w:val="00161BC4"/>
    <w:rsid w:val="00163ADA"/>
    <w:rsid w:val="00170136"/>
    <w:rsid w:val="001706DF"/>
    <w:rsid w:val="00170954"/>
    <w:rsid w:val="00171115"/>
    <w:rsid w:val="00171744"/>
    <w:rsid w:val="00174A4B"/>
    <w:rsid w:val="00180DBD"/>
    <w:rsid w:val="0018193B"/>
    <w:rsid w:val="00182953"/>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A7EA7"/>
    <w:rsid w:val="001B1C19"/>
    <w:rsid w:val="001B1E41"/>
    <w:rsid w:val="001B2301"/>
    <w:rsid w:val="001B37BC"/>
    <w:rsid w:val="001B47DB"/>
    <w:rsid w:val="001B4930"/>
    <w:rsid w:val="001B4996"/>
    <w:rsid w:val="001B5DBA"/>
    <w:rsid w:val="001B6BB4"/>
    <w:rsid w:val="001B7531"/>
    <w:rsid w:val="001B7EED"/>
    <w:rsid w:val="001C078F"/>
    <w:rsid w:val="001C0C19"/>
    <w:rsid w:val="001C1813"/>
    <w:rsid w:val="001C182A"/>
    <w:rsid w:val="001C1F1C"/>
    <w:rsid w:val="001C25F9"/>
    <w:rsid w:val="001C3635"/>
    <w:rsid w:val="001C37AD"/>
    <w:rsid w:val="001C51CA"/>
    <w:rsid w:val="001C5888"/>
    <w:rsid w:val="001C7421"/>
    <w:rsid w:val="001D01EA"/>
    <w:rsid w:val="001D12C3"/>
    <w:rsid w:val="001D20B3"/>
    <w:rsid w:val="001D2804"/>
    <w:rsid w:val="001D296A"/>
    <w:rsid w:val="001D2FA8"/>
    <w:rsid w:val="001D471F"/>
    <w:rsid w:val="001D6BCE"/>
    <w:rsid w:val="001D70B0"/>
    <w:rsid w:val="001D79BB"/>
    <w:rsid w:val="001E020F"/>
    <w:rsid w:val="001E0A2A"/>
    <w:rsid w:val="001E0BF5"/>
    <w:rsid w:val="001E1D4F"/>
    <w:rsid w:val="001E1E08"/>
    <w:rsid w:val="001E30C0"/>
    <w:rsid w:val="001E3153"/>
    <w:rsid w:val="001E422B"/>
    <w:rsid w:val="001E454D"/>
    <w:rsid w:val="001E772A"/>
    <w:rsid w:val="001F040A"/>
    <w:rsid w:val="001F1894"/>
    <w:rsid w:val="001F2B0C"/>
    <w:rsid w:val="001F32DD"/>
    <w:rsid w:val="001F3532"/>
    <w:rsid w:val="001F5211"/>
    <w:rsid w:val="001F579C"/>
    <w:rsid w:val="001F5DD8"/>
    <w:rsid w:val="001F67E3"/>
    <w:rsid w:val="00202D85"/>
    <w:rsid w:val="00204876"/>
    <w:rsid w:val="0020626A"/>
    <w:rsid w:val="0020650B"/>
    <w:rsid w:val="002065CD"/>
    <w:rsid w:val="002131D6"/>
    <w:rsid w:val="00215308"/>
    <w:rsid w:val="0021687C"/>
    <w:rsid w:val="002223CD"/>
    <w:rsid w:val="0022289B"/>
    <w:rsid w:val="0022291E"/>
    <w:rsid w:val="002261E0"/>
    <w:rsid w:val="00230B11"/>
    <w:rsid w:val="00231528"/>
    <w:rsid w:val="00233219"/>
    <w:rsid w:val="00233243"/>
    <w:rsid w:val="002343F0"/>
    <w:rsid w:val="00234BAD"/>
    <w:rsid w:val="00234F67"/>
    <w:rsid w:val="00245E86"/>
    <w:rsid w:val="0024742F"/>
    <w:rsid w:val="00250AFE"/>
    <w:rsid w:val="00253BBE"/>
    <w:rsid w:val="00262D26"/>
    <w:rsid w:val="00264770"/>
    <w:rsid w:val="00265952"/>
    <w:rsid w:val="0026783B"/>
    <w:rsid w:val="00267C45"/>
    <w:rsid w:val="002731AB"/>
    <w:rsid w:val="0027445B"/>
    <w:rsid w:val="00274567"/>
    <w:rsid w:val="00274D08"/>
    <w:rsid w:val="00276BA5"/>
    <w:rsid w:val="00277AD1"/>
    <w:rsid w:val="002800E3"/>
    <w:rsid w:val="002831B8"/>
    <w:rsid w:val="00284477"/>
    <w:rsid w:val="002879A4"/>
    <w:rsid w:val="00287A6D"/>
    <w:rsid w:val="00287FAC"/>
    <w:rsid w:val="0029147C"/>
    <w:rsid w:val="0029161F"/>
    <w:rsid w:val="00291814"/>
    <w:rsid w:val="00291853"/>
    <w:rsid w:val="002920AD"/>
    <w:rsid w:val="002932E2"/>
    <w:rsid w:val="002935CC"/>
    <w:rsid w:val="00293E29"/>
    <w:rsid w:val="002943DD"/>
    <w:rsid w:val="00294A64"/>
    <w:rsid w:val="0029526B"/>
    <w:rsid w:val="0029615E"/>
    <w:rsid w:val="0029710E"/>
    <w:rsid w:val="0029742C"/>
    <w:rsid w:val="002A14CD"/>
    <w:rsid w:val="002A4AED"/>
    <w:rsid w:val="002A4EDD"/>
    <w:rsid w:val="002A61BB"/>
    <w:rsid w:val="002A6FAA"/>
    <w:rsid w:val="002A7740"/>
    <w:rsid w:val="002B1ADB"/>
    <w:rsid w:val="002B30BE"/>
    <w:rsid w:val="002B65A9"/>
    <w:rsid w:val="002B75C4"/>
    <w:rsid w:val="002C22E3"/>
    <w:rsid w:val="002C35AF"/>
    <w:rsid w:val="002C3719"/>
    <w:rsid w:val="002C5064"/>
    <w:rsid w:val="002C5C42"/>
    <w:rsid w:val="002C5FC7"/>
    <w:rsid w:val="002C63B9"/>
    <w:rsid w:val="002C6A1E"/>
    <w:rsid w:val="002C6CB9"/>
    <w:rsid w:val="002D0303"/>
    <w:rsid w:val="002D1A15"/>
    <w:rsid w:val="002D6621"/>
    <w:rsid w:val="002D74E1"/>
    <w:rsid w:val="002D7F75"/>
    <w:rsid w:val="002E0D36"/>
    <w:rsid w:val="002E0E16"/>
    <w:rsid w:val="002E135B"/>
    <w:rsid w:val="002E239A"/>
    <w:rsid w:val="002E266C"/>
    <w:rsid w:val="002E353B"/>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9F6"/>
    <w:rsid w:val="00311A27"/>
    <w:rsid w:val="00312592"/>
    <w:rsid w:val="00314A37"/>
    <w:rsid w:val="00315691"/>
    <w:rsid w:val="0032177B"/>
    <w:rsid w:val="00321E1D"/>
    <w:rsid w:val="003239E5"/>
    <w:rsid w:val="00324126"/>
    <w:rsid w:val="00324EA4"/>
    <w:rsid w:val="003304CB"/>
    <w:rsid w:val="0033175B"/>
    <w:rsid w:val="0033291C"/>
    <w:rsid w:val="00333CC8"/>
    <w:rsid w:val="00333E0F"/>
    <w:rsid w:val="0033563F"/>
    <w:rsid w:val="00344B52"/>
    <w:rsid w:val="0034510F"/>
    <w:rsid w:val="00347CF7"/>
    <w:rsid w:val="00347E64"/>
    <w:rsid w:val="00350C65"/>
    <w:rsid w:val="0035227C"/>
    <w:rsid w:val="0035574B"/>
    <w:rsid w:val="00356193"/>
    <w:rsid w:val="00356B8A"/>
    <w:rsid w:val="00356E80"/>
    <w:rsid w:val="00357AD7"/>
    <w:rsid w:val="00360E90"/>
    <w:rsid w:val="00361220"/>
    <w:rsid w:val="00361293"/>
    <w:rsid w:val="003635F9"/>
    <w:rsid w:val="00363CDC"/>
    <w:rsid w:val="00364816"/>
    <w:rsid w:val="00364BAD"/>
    <w:rsid w:val="00364C81"/>
    <w:rsid w:val="003651A3"/>
    <w:rsid w:val="003659E5"/>
    <w:rsid w:val="00366E37"/>
    <w:rsid w:val="0037103F"/>
    <w:rsid w:val="00372B8D"/>
    <w:rsid w:val="00372C98"/>
    <w:rsid w:val="003737B4"/>
    <w:rsid w:val="003758C0"/>
    <w:rsid w:val="003769BC"/>
    <w:rsid w:val="00381550"/>
    <w:rsid w:val="00381705"/>
    <w:rsid w:val="003822AF"/>
    <w:rsid w:val="003835D3"/>
    <w:rsid w:val="00387121"/>
    <w:rsid w:val="00387B3C"/>
    <w:rsid w:val="00387F6D"/>
    <w:rsid w:val="00391DEF"/>
    <w:rsid w:val="003926A5"/>
    <w:rsid w:val="00394830"/>
    <w:rsid w:val="00395F57"/>
    <w:rsid w:val="003A09A1"/>
    <w:rsid w:val="003A1382"/>
    <w:rsid w:val="003A2687"/>
    <w:rsid w:val="003A2D8E"/>
    <w:rsid w:val="003A4536"/>
    <w:rsid w:val="003A6F0D"/>
    <w:rsid w:val="003B04D2"/>
    <w:rsid w:val="003B1634"/>
    <w:rsid w:val="003B3C47"/>
    <w:rsid w:val="003B4F4D"/>
    <w:rsid w:val="003B5727"/>
    <w:rsid w:val="003B6B97"/>
    <w:rsid w:val="003C0F87"/>
    <w:rsid w:val="003C10CA"/>
    <w:rsid w:val="003C287C"/>
    <w:rsid w:val="003C31D6"/>
    <w:rsid w:val="003C5E63"/>
    <w:rsid w:val="003C5EEA"/>
    <w:rsid w:val="003C7484"/>
    <w:rsid w:val="003C7D0A"/>
    <w:rsid w:val="003D0F01"/>
    <w:rsid w:val="003D2636"/>
    <w:rsid w:val="003D46AC"/>
    <w:rsid w:val="003D4C49"/>
    <w:rsid w:val="003D5A9B"/>
    <w:rsid w:val="003D6152"/>
    <w:rsid w:val="003E1BC4"/>
    <w:rsid w:val="003E1BC5"/>
    <w:rsid w:val="003E1E60"/>
    <w:rsid w:val="003E29B7"/>
    <w:rsid w:val="003E2C00"/>
    <w:rsid w:val="003E2DFC"/>
    <w:rsid w:val="003E6674"/>
    <w:rsid w:val="003F1A18"/>
    <w:rsid w:val="003F3413"/>
    <w:rsid w:val="003F457D"/>
    <w:rsid w:val="003F57DB"/>
    <w:rsid w:val="003F5A32"/>
    <w:rsid w:val="003F6E05"/>
    <w:rsid w:val="00402159"/>
    <w:rsid w:val="00402C51"/>
    <w:rsid w:val="00402DFE"/>
    <w:rsid w:val="0040354A"/>
    <w:rsid w:val="004065EF"/>
    <w:rsid w:val="00412773"/>
    <w:rsid w:val="00412887"/>
    <w:rsid w:val="00415319"/>
    <w:rsid w:val="004167B5"/>
    <w:rsid w:val="00416851"/>
    <w:rsid w:val="00417373"/>
    <w:rsid w:val="00417404"/>
    <w:rsid w:val="004175F3"/>
    <w:rsid w:val="00421116"/>
    <w:rsid w:val="00421A33"/>
    <w:rsid w:val="00425EBF"/>
    <w:rsid w:val="00426C9A"/>
    <w:rsid w:val="00426FD9"/>
    <w:rsid w:val="004275F0"/>
    <w:rsid w:val="00427C92"/>
    <w:rsid w:val="00427CE0"/>
    <w:rsid w:val="004300E3"/>
    <w:rsid w:val="00431B75"/>
    <w:rsid w:val="00435C62"/>
    <w:rsid w:val="00436694"/>
    <w:rsid w:val="00437329"/>
    <w:rsid w:val="0043739E"/>
    <w:rsid w:val="00440381"/>
    <w:rsid w:val="0044132E"/>
    <w:rsid w:val="00441BD3"/>
    <w:rsid w:val="00444221"/>
    <w:rsid w:val="004455A9"/>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22D6"/>
    <w:rsid w:val="00473795"/>
    <w:rsid w:val="00473D86"/>
    <w:rsid w:val="0047449E"/>
    <w:rsid w:val="0047631C"/>
    <w:rsid w:val="0047654D"/>
    <w:rsid w:val="0048013A"/>
    <w:rsid w:val="004809EA"/>
    <w:rsid w:val="00480CF3"/>
    <w:rsid w:val="00480E79"/>
    <w:rsid w:val="0048117D"/>
    <w:rsid w:val="004836EC"/>
    <w:rsid w:val="00485129"/>
    <w:rsid w:val="004853F5"/>
    <w:rsid w:val="00486AE5"/>
    <w:rsid w:val="00487F94"/>
    <w:rsid w:val="00491159"/>
    <w:rsid w:val="00491CDD"/>
    <w:rsid w:val="00492305"/>
    <w:rsid w:val="00492D40"/>
    <w:rsid w:val="004947E1"/>
    <w:rsid w:val="00495F6D"/>
    <w:rsid w:val="004A0C77"/>
    <w:rsid w:val="004A14F3"/>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D10C4"/>
    <w:rsid w:val="004D4876"/>
    <w:rsid w:val="004D5356"/>
    <w:rsid w:val="004D59E8"/>
    <w:rsid w:val="004D7850"/>
    <w:rsid w:val="004D7E29"/>
    <w:rsid w:val="004E3642"/>
    <w:rsid w:val="004E3D94"/>
    <w:rsid w:val="004E4EE7"/>
    <w:rsid w:val="004E5C19"/>
    <w:rsid w:val="004E67FF"/>
    <w:rsid w:val="004F189F"/>
    <w:rsid w:val="004F3352"/>
    <w:rsid w:val="004F3490"/>
    <w:rsid w:val="004F39BD"/>
    <w:rsid w:val="004F74D1"/>
    <w:rsid w:val="00503705"/>
    <w:rsid w:val="00504AD0"/>
    <w:rsid w:val="00505578"/>
    <w:rsid w:val="0050712A"/>
    <w:rsid w:val="00512895"/>
    <w:rsid w:val="00515421"/>
    <w:rsid w:val="00516A5D"/>
    <w:rsid w:val="00520112"/>
    <w:rsid w:val="00521162"/>
    <w:rsid w:val="005225D2"/>
    <w:rsid w:val="00522EE3"/>
    <w:rsid w:val="0052330F"/>
    <w:rsid w:val="00524482"/>
    <w:rsid w:val="00527712"/>
    <w:rsid w:val="005307A0"/>
    <w:rsid w:val="00531669"/>
    <w:rsid w:val="005334E4"/>
    <w:rsid w:val="00533B55"/>
    <w:rsid w:val="0053443D"/>
    <w:rsid w:val="00536CEA"/>
    <w:rsid w:val="00537320"/>
    <w:rsid w:val="00537B55"/>
    <w:rsid w:val="0054060B"/>
    <w:rsid w:val="00540635"/>
    <w:rsid w:val="005410D4"/>
    <w:rsid w:val="00542129"/>
    <w:rsid w:val="00543A42"/>
    <w:rsid w:val="0054504C"/>
    <w:rsid w:val="005455F8"/>
    <w:rsid w:val="00545B01"/>
    <w:rsid w:val="0054685D"/>
    <w:rsid w:val="005528BA"/>
    <w:rsid w:val="00552B7B"/>
    <w:rsid w:val="005538F8"/>
    <w:rsid w:val="00554AAA"/>
    <w:rsid w:val="00556FA0"/>
    <w:rsid w:val="00560B17"/>
    <w:rsid w:val="00560EC3"/>
    <w:rsid w:val="00564598"/>
    <w:rsid w:val="00570D8C"/>
    <w:rsid w:val="00572314"/>
    <w:rsid w:val="005731C0"/>
    <w:rsid w:val="0057443B"/>
    <w:rsid w:val="00574AEE"/>
    <w:rsid w:val="005750A9"/>
    <w:rsid w:val="00575625"/>
    <w:rsid w:val="00576A61"/>
    <w:rsid w:val="005822C8"/>
    <w:rsid w:val="0058272D"/>
    <w:rsid w:val="005845FB"/>
    <w:rsid w:val="0058589C"/>
    <w:rsid w:val="00587BE0"/>
    <w:rsid w:val="00587C0D"/>
    <w:rsid w:val="005908EC"/>
    <w:rsid w:val="00590CB1"/>
    <w:rsid w:val="00591060"/>
    <w:rsid w:val="0059142A"/>
    <w:rsid w:val="00592627"/>
    <w:rsid w:val="00592709"/>
    <w:rsid w:val="00592867"/>
    <w:rsid w:val="00593F1B"/>
    <w:rsid w:val="00594404"/>
    <w:rsid w:val="0059599D"/>
    <w:rsid w:val="00595C04"/>
    <w:rsid w:val="00597B9C"/>
    <w:rsid w:val="005A0381"/>
    <w:rsid w:val="005A0748"/>
    <w:rsid w:val="005A26A1"/>
    <w:rsid w:val="005A27B1"/>
    <w:rsid w:val="005A2C9A"/>
    <w:rsid w:val="005A394E"/>
    <w:rsid w:val="005A4179"/>
    <w:rsid w:val="005A4350"/>
    <w:rsid w:val="005A637A"/>
    <w:rsid w:val="005A7A20"/>
    <w:rsid w:val="005B12CA"/>
    <w:rsid w:val="005B2F55"/>
    <w:rsid w:val="005B4B1A"/>
    <w:rsid w:val="005B4F36"/>
    <w:rsid w:val="005B51C2"/>
    <w:rsid w:val="005B5278"/>
    <w:rsid w:val="005C0AA0"/>
    <w:rsid w:val="005C4678"/>
    <w:rsid w:val="005C7919"/>
    <w:rsid w:val="005C7FE8"/>
    <w:rsid w:val="005D12AD"/>
    <w:rsid w:val="005D16DB"/>
    <w:rsid w:val="005D1F56"/>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C34"/>
    <w:rsid w:val="005E1EB0"/>
    <w:rsid w:val="005E22C1"/>
    <w:rsid w:val="005E3307"/>
    <w:rsid w:val="005F23D2"/>
    <w:rsid w:val="005F2FD5"/>
    <w:rsid w:val="005F4911"/>
    <w:rsid w:val="005F533E"/>
    <w:rsid w:val="005F6C60"/>
    <w:rsid w:val="005F71F9"/>
    <w:rsid w:val="0060274D"/>
    <w:rsid w:val="00603729"/>
    <w:rsid w:val="00603D01"/>
    <w:rsid w:val="00605064"/>
    <w:rsid w:val="00605204"/>
    <w:rsid w:val="00605339"/>
    <w:rsid w:val="0061059D"/>
    <w:rsid w:val="006119F6"/>
    <w:rsid w:val="00615D77"/>
    <w:rsid w:val="0061612D"/>
    <w:rsid w:val="00616796"/>
    <w:rsid w:val="00616B08"/>
    <w:rsid w:val="00616FF9"/>
    <w:rsid w:val="006170DF"/>
    <w:rsid w:val="00622291"/>
    <w:rsid w:val="0062390E"/>
    <w:rsid w:val="00624570"/>
    <w:rsid w:val="00624861"/>
    <w:rsid w:val="00624E69"/>
    <w:rsid w:val="006250E9"/>
    <w:rsid w:val="006264AF"/>
    <w:rsid w:val="00627042"/>
    <w:rsid w:val="00627AA2"/>
    <w:rsid w:val="00632D37"/>
    <w:rsid w:val="00635936"/>
    <w:rsid w:val="00642A83"/>
    <w:rsid w:val="00644B84"/>
    <w:rsid w:val="00646122"/>
    <w:rsid w:val="00647181"/>
    <w:rsid w:val="00651637"/>
    <w:rsid w:val="00651A29"/>
    <w:rsid w:val="00652371"/>
    <w:rsid w:val="006537C7"/>
    <w:rsid w:val="00653CCE"/>
    <w:rsid w:val="00654797"/>
    <w:rsid w:val="00654859"/>
    <w:rsid w:val="00656006"/>
    <w:rsid w:val="00660009"/>
    <w:rsid w:val="0066051D"/>
    <w:rsid w:val="006656CB"/>
    <w:rsid w:val="00665904"/>
    <w:rsid w:val="00666068"/>
    <w:rsid w:val="00667B6E"/>
    <w:rsid w:val="00667F33"/>
    <w:rsid w:val="00670661"/>
    <w:rsid w:val="00671036"/>
    <w:rsid w:val="0067147B"/>
    <w:rsid w:val="00671B1E"/>
    <w:rsid w:val="0067239B"/>
    <w:rsid w:val="00672EB8"/>
    <w:rsid w:val="006761A9"/>
    <w:rsid w:val="00676FD1"/>
    <w:rsid w:val="006802A6"/>
    <w:rsid w:val="00680572"/>
    <w:rsid w:val="00681956"/>
    <w:rsid w:val="00681D00"/>
    <w:rsid w:val="00682D07"/>
    <w:rsid w:val="00682E71"/>
    <w:rsid w:val="00683417"/>
    <w:rsid w:val="00684395"/>
    <w:rsid w:val="00684DFD"/>
    <w:rsid w:val="0068513A"/>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DFD"/>
    <w:rsid w:val="006C0FB5"/>
    <w:rsid w:val="006C1969"/>
    <w:rsid w:val="006C198D"/>
    <w:rsid w:val="006C3A74"/>
    <w:rsid w:val="006C3E8A"/>
    <w:rsid w:val="006C4767"/>
    <w:rsid w:val="006C4BD1"/>
    <w:rsid w:val="006C51B0"/>
    <w:rsid w:val="006C5252"/>
    <w:rsid w:val="006C7CA5"/>
    <w:rsid w:val="006D112F"/>
    <w:rsid w:val="006D466B"/>
    <w:rsid w:val="006D68B8"/>
    <w:rsid w:val="006D711A"/>
    <w:rsid w:val="006D77F6"/>
    <w:rsid w:val="006E1E27"/>
    <w:rsid w:val="006E2E4C"/>
    <w:rsid w:val="006E536E"/>
    <w:rsid w:val="006E5D14"/>
    <w:rsid w:val="006E66AD"/>
    <w:rsid w:val="006F0BEB"/>
    <w:rsid w:val="006F0C48"/>
    <w:rsid w:val="006F1302"/>
    <w:rsid w:val="006F1812"/>
    <w:rsid w:val="006F23C8"/>
    <w:rsid w:val="006F5743"/>
    <w:rsid w:val="006F76BD"/>
    <w:rsid w:val="006F7EB4"/>
    <w:rsid w:val="007001B6"/>
    <w:rsid w:val="00700339"/>
    <w:rsid w:val="0070143C"/>
    <w:rsid w:val="00702906"/>
    <w:rsid w:val="0070316E"/>
    <w:rsid w:val="007032F7"/>
    <w:rsid w:val="007049B1"/>
    <w:rsid w:val="0071090E"/>
    <w:rsid w:val="00711130"/>
    <w:rsid w:val="00711750"/>
    <w:rsid w:val="007121C6"/>
    <w:rsid w:val="00713F74"/>
    <w:rsid w:val="00714814"/>
    <w:rsid w:val="00714AC3"/>
    <w:rsid w:val="00716604"/>
    <w:rsid w:val="00716910"/>
    <w:rsid w:val="00716AA4"/>
    <w:rsid w:val="00721E7D"/>
    <w:rsid w:val="00722258"/>
    <w:rsid w:val="00722487"/>
    <w:rsid w:val="00725806"/>
    <w:rsid w:val="00725AE3"/>
    <w:rsid w:val="00726DC6"/>
    <w:rsid w:val="00727427"/>
    <w:rsid w:val="0072789E"/>
    <w:rsid w:val="00727F1A"/>
    <w:rsid w:val="0073128F"/>
    <w:rsid w:val="00731776"/>
    <w:rsid w:val="00731C48"/>
    <w:rsid w:val="0073246C"/>
    <w:rsid w:val="00733B9A"/>
    <w:rsid w:val="007347E9"/>
    <w:rsid w:val="00734E59"/>
    <w:rsid w:val="00736B06"/>
    <w:rsid w:val="00743BB4"/>
    <w:rsid w:val="0074662B"/>
    <w:rsid w:val="00747D48"/>
    <w:rsid w:val="00751DF6"/>
    <w:rsid w:val="00752FDC"/>
    <w:rsid w:val="007530DA"/>
    <w:rsid w:val="00753B83"/>
    <w:rsid w:val="0075436A"/>
    <w:rsid w:val="00754DBD"/>
    <w:rsid w:val="007552E1"/>
    <w:rsid w:val="00755ED6"/>
    <w:rsid w:val="007565C6"/>
    <w:rsid w:val="00757033"/>
    <w:rsid w:val="00764369"/>
    <w:rsid w:val="0076785E"/>
    <w:rsid w:val="0077284D"/>
    <w:rsid w:val="00772C66"/>
    <w:rsid w:val="00772D8A"/>
    <w:rsid w:val="007739E2"/>
    <w:rsid w:val="00773E9F"/>
    <w:rsid w:val="007741C3"/>
    <w:rsid w:val="0077569F"/>
    <w:rsid w:val="007759AD"/>
    <w:rsid w:val="00777E34"/>
    <w:rsid w:val="0078119C"/>
    <w:rsid w:val="00782499"/>
    <w:rsid w:val="00783EE4"/>
    <w:rsid w:val="007846D8"/>
    <w:rsid w:val="00784974"/>
    <w:rsid w:val="00784FD7"/>
    <w:rsid w:val="0078707D"/>
    <w:rsid w:val="00787C83"/>
    <w:rsid w:val="007900B0"/>
    <w:rsid w:val="0079047B"/>
    <w:rsid w:val="0079100D"/>
    <w:rsid w:val="007919E7"/>
    <w:rsid w:val="007924BF"/>
    <w:rsid w:val="0079325B"/>
    <w:rsid w:val="00793CC6"/>
    <w:rsid w:val="00793FFF"/>
    <w:rsid w:val="0079592E"/>
    <w:rsid w:val="0079637F"/>
    <w:rsid w:val="0079648C"/>
    <w:rsid w:val="007A11FE"/>
    <w:rsid w:val="007A21A0"/>
    <w:rsid w:val="007A28B0"/>
    <w:rsid w:val="007A2CA3"/>
    <w:rsid w:val="007A2FD0"/>
    <w:rsid w:val="007A5425"/>
    <w:rsid w:val="007A6222"/>
    <w:rsid w:val="007A68D1"/>
    <w:rsid w:val="007A71FA"/>
    <w:rsid w:val="007A7CA6"/>
    <w:rsid w:val="007A7DE1"/>
    <w:rsid w:val="007B000E"/>
    <w:rsid w:val="007B2904"/>
    <w:rsid w:val="007B5527"/>
    <w:rsid w:val="007B56C5"/>
    <w:rsid w:val="007B601D"/>
    <w:rsid w:val="007B7154"/>
    <w:rsid w:val="007B78F0"/>
    <w:rsid w:val="007C06E8"/>
    <w:rsid w:val="007C1C3B"/>
    <w:rsid w:val="007C4FDA"/>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28F3"/>
    <w:rsid w:val="008236AA"/>
    <w:rsid w:val="00823FEE"/>
    <w:rsid w:val="00824CE4"/>
    <w:rsid w:val="00824FEA"/>
    <w:rsid w:val="0082605D"/>
    <w:rsid w:val="00831D84"/>
    <w:rsid w:val="00831FE2"/>
    <w:rsid w:val="00832167"/>
    <w:rsid w:val="00833021"/>
    <w:rsid w:val="00835631"/>
    <w:rsid w:val="008359FC"/>
    <w:rsid w:val="008376E2"/>
    <w:rsid w:val="00837A16"/>
    <w:rsid w:val="00846B6A"/>
    <w:rsid w:val="00847D4B"/>
    <w:rsid w:val="00847FB5"/>
    <w:rsid w:val="008501EF"/>
    <w:rsid w:val="00852E20"/>
    <w:rsid w:val="0085311F"/>
    <w:rsid w:val="008559FF"/>
    <w:rsid w:val="00856088"/>
    <w:rsid w:val="008566B8"/>
    <w:rsid w:val="00856C65"/>
    <w:rsid w:val="008600D9"/>
    <w:rsid w:val="00861863"/>
    <w:rsid w:val="00861CD1"/>
    <w:rsid w:val="00861CFE"/>
    <w:rsid w:val="0086213D"/>
    <w:rsid w:val="0086272D"/>
    <w:rsid w:val="00862B89"/>
    <w:rsid w:val="00862ED6"/>
    <w:rsid w:val="008645F2"/>
    <w:rsid w:val="00864849"/>
    <w:rsid w:val="00865E04"/>
    <w:rsid w:val="0087149E"/>
    <w:rsid w:val="00872BF8"/>
    <w:rsid w:val="008745D4"/>
    <w:rsid w:val="00876A96"/>
    <w:rsid w:val="008777F0"/>
    <w:rsid w:val="00877CAC"/>
    <w:rsid w:val="00880152"/>
    <w:rsid w:val="0088119D"/>
    <w:rsid w:val="00881529"/>
    <w:rsid w:val="00882753"/>
    <w:rsid w:val="00886629"/>
    <w:rsid w:val="008866DE"/>
    <w:rsid w:val="008873C9"/>
    <w:rsid w:val="008924BD"/>
    <w:rsid w:val="0089384A"/>
    <w:rsid w:val="0089415D"/>
    <w:rsid w:val="00896610"/>
    <w:rsid w:val="0089664E"/>
    <w:rsid w:val="008974CE"/>
    <w:rsid w:val="008A0138"/>
    <w:rsid w:val="008A0AF3"/>
    <w:rsid w:val="008A0E2C"/>
    <w:rsid w:val="008A1066"/>
    <w:rsid w:val="008A1897"/>
    <w:rsid w:val="008A385E"/>
    <w:rsid w:val="008A46AE"/>
    <w:rsid w:val="008A499E"/>
    <w:rsid w:val="008A4DA4"/>
    <w:rsid w:val="008A55CE"/>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A7E"/>
    <w:rsid w:val="008D4C3B"/>
    <w:rsid w:val="008D4F2D"/>
    <w:rsid w:val="008D6147"/>
    <w:rsid w:val="008D70A6"/>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1E3E"/>
    <w:rsid w:val="00922B66"/>
    <w:rsid w:val="00924C3D"/>
    <w:rsid w:val="00924F89"/>
    <w:rsid w:val="00925D12"/>
    <w:rsid w:val="00926F33"/>
    <w:rsid w:val="0092794B"/>
    <w:rsid w:val="00932EE0"/>
    <w:rsid w:val="00940910"/>
    <w:rsid w:val="00940C39"/>
    <w:rsid w:val="00940E7D"/>
    <w:rsid w:val="00943943"/>
    <w:rsid w:val="009440B4"/>
    <w:rsid w:val="009441C4"/>
    <w:rsid w:val="009443E4"/>
    <w:rsid w:val="00945983"/>
    <w:rsid w:val="009473F9"/>
    <w:rsid w:val="0095091E"/>
    <w:rsid w:val="009510E4"/>
    <w:rsid w:val="009513D6"/>
    <w:rsid w:val="00953B05"/>
    <w:rsid w:val="00953D11"/>
    <w:rsid w:val="00957501"/>
    <w:rsid w:val="0095799B"/>
    <w:rsid w:val="00961A03"/>
    <w:rsid w:val="00962A58"/>
    <w:rsid w:val="009633C1"/>
    <w:rsid w:val="00963808"/>
    <w:rsid w:val="00964553"/>
    <w:rsid w:val="00966969"/>
    <w:rsid w:val="00970A1E"/>
    <w:rsid w:val="009713D8"/>
    <w:rsid w:val="009720C4"/>
    <w:rsid w:val="00973CFA"/>
    <w:rsid w:val="009742DF"/>
    <w:rsid w:val="00974A5D"/>
    <w:rsid w:val="00975A18"/>
    <w:rsid w:val="00976D78"/>
    <w:rsid w:val="00981263"/>
    <w:rsid w:val="00981284"/>
    <w:rsid w:val="009814B9"/>
    <w:rsid w:val="00982BE9"/>
    <w:rsid w:val="00985F53"/>
    <w:rsid w:val="009860B9"/>
    <w:rsid w:val="00986190"/>
    <w:rsid w:val="00986E25"/>
    <w:rsid w:val="00987E49"/>
    <w:rsid w:val="00990EAE"/>
    <w:rsid w:val="009916E4"/>
    <w:rsid w:val="009918B7"/>
    <w:rsid w:val="0099224D"/>
    <w:rsid w:val="00994C93"/>
    <w:rsid w:val="00995413"/>
    <w:rsid w:val="0099550E"/>
    <w:rsid w:val="00996AA9"/>
    <w:rsid w:val="00997C68"/>
    <w:rsid w:val="009A076E"/>
    <w:rsid w:val="009A1150"/>
    <w:rsid w:val="009A1677"/>
    <w:rsid w:val="009A3344"/>
    <w:rsid w:val="009A44D8"/>
    <w:rsid w:val="009A61BC"/>
    <w:rsid w:val="009B1103"/>
    <w:rsid w:val="009B1A51"/>
    <w:rsid w:val="009B2933"/>
    <w:rsid w:val="009B6DE3"/>
    <w:rsid w:val="009C10D7"/>
    <w:rsid w:val="009C18B7"/>
    <w:rsid w:val="009C1CA6"/>
    <w:rsid w:val="009C27CF"/>
    <w:rsid w:val="009C702D"/>
    <w:rsid w:val="009C70C2"/>
    <w:rsid w:val="009D06E2"/>
    <w:rsid w:val="009D5E50"/>
    <w:rsid w:val="009D7990"/>
    <w:rsid w:val="009E159C"/>
    <w:rsid w:val="009E16DA"/>
    <w:rsid w:val="009E21D6"/>
    <w:rsid w:val="009E7A2B"/>
    <w:rsid w:val="009F0196"/>
    <w:rsid w:val="009F3DF3"/>
    <w:rsid w:val="009F5423"/>
    <w:rsid w:val="009F6785"/>
    <w:rsid w:val="00A007E9"/>
    <w:rsid w:val="00A02E0C"/>
    <w:rsid w:val="00A034ED"/>
    <w:rsid w:val="00A0392A"/>
    <w:rsid w:val="00A04499"/>
    <w:rsid w:val="00A06943"/>
    <w:rsid w:val="00A10934"/>
    <w:rsid w:val="00A11EB6"/>
    <w:rsid w:val="00A12362"/>
    <w:rsid w:val="00A13661"/>
    <w:rsid w:val="00A13EB4"/>
    <w:rsid w:val="00A140F6"/>
    <w:rsid w:val="00A14D5C"/>
    <w:rsid w:val="00A1618F"/>
    <w:rsid w:val="00A16F6B"/>
    <w:rsid w:val="00A20ACB"/>
    <w:rsid w:val="00A216FF"/>
    <w:rsid w:val="00A21ECD"/>
    <w:rsid w:val="00A224B9"/>
    <w:rsid w:val="00A22995"/>
    <w:rsid w:val="00A2433A"/>
    <w:rsid w:val="00A244F4"/>
    <w:rsid w:val="00A24AA6"/>
    <w:rsid w:val="00A25525"/>
    <w:rsid w:val="00A25D61"/>
    <w:rsid w:val="00A26743"/>
    <w:rsid w:val="00A31335"/>
    <w:rsid w:val="00A3297A"/>
    <w:rsid w:val="00A339CB"/>
    <w:rsid w:val="00A33A52"/>
    <w:rsid w:val="00A3415A"/>
    <w:rsid w:val="00A343F1"/>
    <w:rsid w:val="00A350D5"/>
    <w:rsid w:val="00A43314"/>
    <w:rsid w:val="00A43D11"/>
    <w:rsid w:val="00A44512"/>
    <w:rsid w:val="00A449A7"/>
    <w:rsid w:val="00A44FA9"/>
    <w:rsid w:val="00A455AF"/>
    <w:rsid w:val="00A46058"/>
    <w:rsid w:val="00A46A95"/>
    <w:rsid w:val="00A511C2"/>
    <w:rsid w:val="00A5408B"/>
    <w:rsid w:val="00A55529"/>
    <w:rsid w:val="00A5638F"/>
    <w:rsid w:val="00A566BF"/>
    <w:rsid w:val="00A5742C"/>
    <w:rsid w:val="00A57CCB"/>
    <w:rsid w:val="00A601D9"/>
    <w:rsid w:val="00A6261E"/>
    <w:rsid w:val="00A63A8E"/>
    <w:rsid w:val="00A6462D"/>
    <w:rsid w:val="00A71ADF"/>
    <w:rsid w:val="00A72313"/>
    <w:rsid w:val="00A739D2"/>
    <w:rsid w:val="00A74860"/>
    <w:rsid w:val="00A7505E"/>
    <w:rsid w:val="00A762AC"/>
    <w:rsid w:val="00A76A70"/>
    <w:rsid w:val="00A777D6"/>
    <w:rsid w:val="00A82166"/>
    <w:rsid w:val="00A83445"/>
    <w:rsid w:val="00A862E4"/>
    <w:rsid w:val="00A863E7"/>
    <w:rsid w:val="00A871E9"/>
    <w:rsid w:val="00A8796C"/>
    <w:rsid w:val="00A90623"/>
    <w:rsid w:val="00A90807"/>
    <w:rsid w:val="00A90F69"/>
    <w:rsid w:val="00A94AD4"/>
    <w:rsid w:val="00A94EB8"/>
    <w:rsid w:val="00A95A87"/>
    <w:rsid w:val="00AA27B7"/>
    <w:rsid w:val="00AA382B"/>
    <w:rsid w:val="00AA6B28"/>
    <w:rsid w:val="00AA7011"/>
    <w:rsid w:val="00AA7B7B"/>
    <w:rsid w:val="00AB00F7"/>
    <w:rsid w:val="00AB123A"/>
    <w:rsid w:val="00AB32E1"/>
    <w:rsid w:val="00AB3EF5"/>
    <w:rsid w:val="00AB4134"/>
    <w:rsid w:val="00AB6414"/>
    <w:rsid w:val="00AC14EA"/>
    <w:rsid w:val="00AC2131"/>
    <w:rsid w:val="00AC2448"/>
    <w:rsid w:val="00AC25DD"/>
    <w:rsid w:val="00AC2626"/>
    <w:rsid w:val="00AC2E64"/>
    <w:rsid w:val="00AC314C"/>
    <w:rsid w:val="00AC4A2C"/>
    <w:rsid w:val="00AC57C8"/>
    <w:rsid w:val="00AC583F"/>
    <w:rsid w:val="00AC6803"/>
    <w:rsid w:val="00AC708C"/>
    <w:rsid w:val="00AC785C"/>
    <w:rsid w:val="00AD0BBB"/>
    <w:rsid w:val="00AD0CD0"/>
    <w:rsid w:val="00AD0E2D"/>
    <w:rsid w:val="00AD1558"/>
    <w:rsid w:val="00AD270C"/>
    <w:rsid w:val="00AD4185"/>
    <w:rsid w:val="00AD462C"/>
    <w:rsid w:val="00AD5017"/>
    <w:rsid w:val="00AD5511"/>
    <w:rsid w:val="00AD58BD"/>
    <w:rsid w:val="00AD73A6"/>
    <w:rsid w:val="00AD7BB4"/>
    <w:rsid w:val="00AE1BE8"/>
    <w:rsid w:val="00AE2E89"/>
    <w:rsid w:val="00AE3F35"/>
    <w:rsid w:val="00AE4A7B"/>
    <w:rsid w:val="00AE6823"/>
    <w:rsid w:val="00AF0760"/>
    <w:rsid w:val="00AF0E35"/>
    <w:rsid w:val="00AF100B"/>
    <w:rsid w:val="00AF2F61"/>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7FA"/>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469CA"/>
    <w:rsid w:val="00B50181"/>
    <w:rsid w:val="00B52582"/>
    <w:rsid w:val="00B52600"/>
    <w:rsid w:val="00B52948"/>
    <w:rsid w:val="00B53E07"/>
    <w:rsid w:val="00B548A4"/>
    <w:rsid w:val="00B5612E"/>
    <w:rsid w:val="00B561B0"/>
    <w:rsid w:val="00B56431"/>
    <w:rsid w:val="00B578DB"/>
    <w:rsid w:val="00B57C4F"/>
    <w:rsid w:val="00B602D4"/>
    <w:rsid w:val="00B60853"/>
    <w:rsid w:val="00B614F6"/>
    <w:rsid w:val="00B63255"/>
    <w:rsid w:val="00B632B4"/>
    <w:rsid w:val="00B64823"/>
    <w:rsid w:val="00B6494B"/>
    <w:rsid w:val="00B652AC"/>
    <w:rsid w:val="00B668C5"/>
    <w:rsid w:val="00B67F68"/>
    <w:rsid w:val="00B67FCB"/>
    <w:rsid w:val="00B70BDE"/>
    <w:rsid w:val="00B71EA5"/>
    <w:rsid w:val="00B72841"/>
    <w:rsid w:val="00B73AC3"/>
    <w:rsid w:val="00B740C3"/>
    <w:rsid w:val="00B76B23"/>
    <w:rsid w:val="00B77278"/>
    <w:rsid w:val="00B80473"/>
    <w:rsid w:val="00B830EE"/>
    <w:rsid w:val="00B87110"/>
    <w:rsid w:val="00B87685"/>
    <w:rsid w:val="00B87D06"/>
    <w:rsid w:val="00B91201"/>
    <w:rsid w:val="00B91CCC"/>
    <w:rsid w:val="00B91F54"/>
    <w:rsid w:val="00B92035"/>
    <w:rsid w:val="00B92051"/>
    <w:rsid w:val="00B966D7"/>
    <w:rsid w:val="00B976E6"/>
    <w:rsid w:val="00BA02E8"/>
    <w:rsid w:val="00BA0A34"/>
    <w:rsid w:val="00BA2111"/>
    <w:rsid w:val="00BA2ACA"/>
    <w:rsid w:val="00BA3609"/>
    <w:rsid w:val="00BA6F7D"/>
    <w:rsid w:val="00BA7D04"/>
    <w:rsid w:val="00BB019B"/>
    <w:rsid w:val="00BB0AAB"/>
    <w:rsid w:val="00BB2D7E"/>
    <w:rsid w:val="00BB3CF8"/>
    <w:rsid w:val="00BB3D06"/>
    <w:rsid w:val="00BB3F41"/>
    <w:rsid w:val="00BB5E27"/>
    <w:rsid w:val="00BB724A"/>
    <w:rsid w:val="00BB77DF"/>
    <w:rsid w:val="00BC2A4F"/>
    <w:rsid w:val="00BC3601"/>
    <w:rsid w:val="00BC48A8"/>
    <w:rsid w:val="00BC7B1B"/>
    <w:rsid w:val="00BD1D59"/>
    <w:rsid w:val="00BD2F6F"/>
    <w:rsid w:val="00BD315E"/>
    <w:rsid w:val="00BD3D5C"/>
    <w:rsid w:val="00BD3E28"/>
    <w:rsid w:val="00BD3FA2"/>
    <w:rsid w:val="00BD4EAB"/>
    <w:rsid w:val="00BD4ECD"/>
    <w:rsid w:val="00BD7ECA"/>
    <w:rsid w:val="00BE1E21"/>
    <w:rsid w:val="00BE26C1"/>
    <w:rsid w:val="00BF03F9"/>
    <w:rsid w:val="00BF1B7E"/>
    <w:rsid w:val="00BF292D"/>
    <w:rsid w:val="00BF32CF"/>
    <w:rsid w:val="00BF363F"/>
    <w:rsid w:val="00BF79E5"/>
    <w:rsid w:val="00BF7DB0"/>
    <w:rsid w:val="00C01D7F"/>
    <w:rsid w:val="00C02788"/>
    <w:rsid w:val="00C04103"/>
    <w:rsid w:val="00C04525"/>
    <w:rsid w:val="00C05840"/>
    <w:rsid w:val="00C05F9B"/>
    <w:rsid w:val="00C05FA0"/>
    <w:rsid w:val="00C12574"/>
    <w:rsid w:val="00C129C2"/>
    <w:rsid w:val="00C12B56"/>
    <w:rsid w:val="00C16249"/>
    <w:rsid w:val="00C204B1"/>
    <w:rsid w:val="00C238F8"/>
    <w:rsid w:val="00C245F1"/>
    <w:rsid w:val="00C250E0"/>
    <w:rsid w:val="00C255A5"/>
    <w:rsid w:val="00C27DE0"/>
    <w:rsid w:val="00C3018F"/>
    <w:rsid w:val="00C31034"/>
    <w:rsid w:val="00C324C4"/>
    <w:rsid w:val="00C32572"/>
    <w:rsid w:val="00C378D9"/>
    <w:rsid w:val="00C4072D"/>
    <w:rsid w:val="00C40ED4"/>
    <w:rsid w:val="00C40F6B"/>
    <w:rsid w:val="00C418FE"/>
    <w:rsid w:val="00C43CAE"/>
    <w:rsid w:val="00C44335"/>
    <w:rsid w:val="00C44BBC"/>
    <w:rsid w:val="00C44E00"/>
    <w:rsid w:val="00C44F96"/>
    <w:rsid w:val="00C476D2"/>
    <w:rsid w:val="00C504FF"/>
    <w:rsid w:val="00C51C90"/>
    <w:rsid w:val="00C5561D"/>
    <w:rsid w:val="00C57307"/>
    <w:rsid w:val="00C61130"/>
    <w:rsid w:val="00C63ABF"/>
    <w:rsid w:val="00C63CC1"/>
    <w:rsid w:val="00C64514"/>
    <w:rsid w:val="00C64AAA"/>
    <w:rsid w:val="00C65F72"/>
    <w:rsid w:val="00C66C9C"/>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977BC"/>
    <w:rsid w:val="00CA16E2"/>
    <w:rsid w:val="00CA350A"/>
    <w:rsid w:val="00CA527E"/>
    <w:rsid w:val="00CA7624"/>
    <w:rsid w:val="00CA763F"/>
    <w:rsid w:val="00CA7D2B"/>
    <w:rsid w:val="00CA7ECD"/>
    <w:rsid w:val="00CB052F"/>
    <w:rsid w:val="00CB137D"/>
    <w:rsid w:val="00CB22C3"/>
    <w:rsid w:val="00CB3216"/>
    <w:rsid w:val="00CB36B8"/>
    <w:rsid w:val="00CB401F"/>
    <w:rsid w:val="00CB6A70"/>
    <w:rsid w:val="00CB7418"/>
    <w:rsid w:val="00CB7AC7"/>
    <w:rsid w:val="00CC25A3"/>
    <w:rsid w:val="00CC2B50"/>
    <w:rsid w:val="00CC2EF3"/>
    <w:rsid w:val="00CC30C0"/>
    <w:rsid w:val="00CC3E47"/>
    <w:rsid w:val="00CC686B"/>
    <w:rsid w:val="00CD1DD0"/>
    <w:rsid w:val="00CD278E"/>
    <w:rsid w:val="00CD2867"/>
    <w:rsid w:val="00CD3122"/>
    <w:rsid w:val="00CD3FB7"/>
    <w:rsid w:val="00CD41ED"/>
    <w:rsid w:val="00CD5B32"/>
    <w:rsid w:val="00CD77FB"/>
    <w:rsid w:val="00CE0014"/>
    <w:rsid w:val="00CE090E"/>
    <w:rsid w:val="00CE116C"/>
    <w:rsid w:val="00CE1193"/>
    <w:rsid w:val="00CE1CA7"/>
    <w:rsid w:val="00CE2017"/>
    <w:rsid w:val="00CE4722"/>
    <w:rsid w:val="00CE51D5"/>
    <w:rsid w:val="00CE55F5"/>
    <w:rsid w:val="00CE5FF1"/>
    <w:rsid w:val="00CE6B11"/>
    <w:rsid w:val="00CE6F9E"/>
    <w:rsid w:val="00CF21C2"/>
    <w:rsid w:val="00CF225F"/>
    <w:rsid w:val="00CF38D0"/>
    <w:rsid w:val="00CF4870"/>
    <w:rsid w:val="00CF4CFB"/>
    <w:rsid w:val="00CF5260"/>
    <w:rsid w:val="00CF6BC0"/>
    <w:rsid w:val="00CF7B8F"/>
    <w:rsid w:val="00D0005F"/>
    <w:rsid w:val="00D000AE"/>
    <w:rsid w:val="00D00D74"/>
    <w:rsid w:val="00D01D72"/>
    <w:rsid w:val="00D0284E"/>
    <w:rsid w:val="00D02D37"/>
    <w:rsid w:val="00D04234"/>
    <w:rsid w:val="00D048CD"/>
    <w:rsid w:val="00D0529F"/>
    <w:rsid w:val="00D057E1"/>
    <w:rsid w:val="00D10235"/>
    <w:rsid w:val="00D127DC"/>
    <w:rsid w:val="00D1435E"/>
    <w:rsid w:val="00D14B6A"/>
    <w:rsid w:val="00D15B48"/>
    <w:rsid w:val="00D15E11"/>
    <w:rsid w:val="00D15E73"/>
    <w:rsid w:val="00D20348"/>
    <w:rsid w:val="00D219BF"/>
    <w:rsid w:val="00D21FF4"/>
    <w:rsid w:val="00D23FEA"/>
    <w:rsid w:val="00D25A68"/>
    <w:rsid w:val="00D25EE0"/>
    <w:rsid w:val="00D26726"/>
    <w:rsid w:val="00D27293"/>
    <w:rsid w:val="00D3152A"/>
    <w:rsid w:val="00D31D05"/>
    <w:rsid w:val="00D3259F"/>
    <w:rsid w:val="00D33D94"/>
    <w:rsid w:val="00D37A22"/>
    <w:rsid w:val="00D37F87"/>
    <w:rsid w:val="00D42582"/>
    <w:rsid w:val="00D43704"/>
    <w:rsid w:val="00D439D5"/>
    <w:rsid w:val="00D465ED"/>
    <w:rsid w:val="00D46648"/>
    <w:rsid w:val="00D475F6"/>
    <w:rsid w:val="00D47BEC"/>
    <w:rsid w:val="00D47E8A"/>
    <w:rsid w:val="00D50B0D"/>
    <w:rsid w:val="00D51369"/>
    <w:rsid w:val="00D55846"/>
    <w:rsid w:val="00D55920"/>
    <w:rsid w:val="00D568AA"/>
    <w:rsid w:val="00D60CE1"/>
    <w:rsid w:val="00D62B24"/>
    <w:rsid w:val="00D63D1C"/>
    <w:rsid w:val="00D67008"/>
    <w:rsid w:val="00D67EE9"/>
    <w:rsid w:val="00D738C6"/>
    <w:rsid w:val="00D74093"/>
    <w:rsid w:val="00D74E7E"/>
    <w:rsid w:val="00D761D1"/>
    <w:rsid w:val="00D76EBB"/>
    <w:rsid w:val="00D802AA"/>
    <w:rsid w:val="00D81366"/>
    <w:rsid w:val="00D8209C"/>
    <w:rsid w:val="00D824C6"/>
    <w:rsid w:val="00D82FE4"/>
    <w:rsid w:val="00D83557"/>
    <w:rsid w:val="00D839F9"/>
    <w:rsid w:val="00D84F68"/>
    <w:rsid w:val="00D859BE"/>
    <w:rsid w:val="00D86980"/>
    <w:rsid w:val="00D86AE8"/>
    <w:rsid w:val="00D8721E"/>
    <w:rsid w:val="00D87308"/>
    <w:rsid w:val="00D9036B"/>
    <w:rsid w:val="00D93ADA"/>
    <w:rsid w:val="00D93CBE"/>
    <w:rsid w:val="00D94711"/>
    <w:rsid w:val="00D94D99"/>
    <w:rsid w:val="00D94FDD"/>
    <w:rsid w:val="00D970B0"/>
    <w:rsid w:val="00DA0F83"/>
    <w:rsid w:val="00DA197D"/>
    <w:rsid w:val="00DA1AF5"/>
    <w:rsid w:val="00DA2146"/>
    <w:rsid w:val="00DA2BAB"/>
    <w:rsid w:val="00DA4478"/>
    <w:rsid w:val="00DA4A73"/>
    <w:rsid w:val="00DB02DD"/>
    <w:rsid w:val="00DB046D"/>
    <w:rsid w:val="00DB1A52"/>
    <w:rsid w:val="00DB1EEF"/>
    <w:rsid w:val="00DB4DC5"/>
    <w:rsid w:val="00DB5F5B"/>
    <w:rsid w:val="00DB6E52"/>
    <w:rsid w:val="00DB7B10"/>
    <w:rsid w:val="00DC115B"/>
    <w:rsid w:val="00DC1198"/>
    <w:rsid w:val="00DC1BAF"/>
    <w:rsid w:val="00DC26F3"/>
    <w:rsid w:val="00DC29AC"/>
    <w:rsid w:val="00DC33FD"/>
    <w:rsid w:val="00DC51D7"/>
    <w:rsid w:val="00DC5C44"/>
    <w:rsid w:val="00DC77CD"/>
    <w:rsid w:val="00DD1284"/>
    <w:rsid w:val="00DD1CBF"/>
    <w:rsid w:val="00DD2A04"/>
    <w:rsid w:val="00DD417D"/>
    <w:rsid w:val="00DD50C8"/>
    <w:rsid w:val="00DD5E26"/>
    <w:rsid w:val="00DD66AF"/>
    <w:rsid w:val="00DD7DBD"/>
    <w:rsid w:val="00DE0885"/>
    <w:rsid w:val="00DE1BC0"/>
    <w:rsid w:val="00DE3768"/>
    <w:rsid w:val="00DE4F3C"/>
    <w:rsid w:val="00DE5264"/>
    <w:rsid w:val="00DE6839"/>
    <w:rsid w:val="00DF0BEB"/>
    <w:rsid w:val="00DF4006"/>
    <w:rsid w:val="00DF60F4"/>
    <w:rsid w:val="00DF6387"/>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4784"/>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0DA"/>
    <w:rsid w:val="00E65AE9"/>
    <w:rsid w:val="00E666A6"/>
    <w:rsid w:val="00E669D4"/>
    <w:rsid w:val="00E70BC3"/>
    <w:rsid w:val="00E71039"/>
    <w:rsid w:val="00E7134C"/>
    <w:rsid w:val="00E71EC6"/>
    <w:rsid w:val="00E7273E"/>
    <w:rsid w:val="00E732E0"/>
    <w:rsid w:val="00E74028"/>
    <w:rsid w:val="00E75D1D"/>
    <w:rsid w:val="00E76A52"/>
    <w:rsid w:val="00E776AB"/>
    <w:rsid w:val="00E777B9"/>
    <w:rsid w:val="00E77CF1"/>
    <w:rsid w:val="00E82A2B"/>
    <w:rsid w:val="00E8390D"/>
    <w:rsid w:val="00E86977"/>
    <w:rsid w:val="00E87F1B"/>
    <w:rsid w:val="00E9056E"/>
    <w:rsid w:val="00E919F1"/>
    <w:rsid w:val="00E92C34"/>
    <w:rsid w:val="00E9375D"/>
    <w:rsid w:val="00E93803"/>
    <w:rsid w:val="00E93CE6"/>
    <w:rsid w:val="00E960B2"/>
    <w:rsid w:val="00E96F4D"/>
    <w:rsid w:val="00EA1BDF"/>
    <w:rsid w:val="00EA1DA8"/>
    <w:rsid w:val="00EA2034"/>
    <w:rsid w:val="00EA24FD"/>
    <w:rsid w:val="00EA2B2B"/>
    <w:rsid w:val="00EA57A7"/>
    <w:rsid w:val="00EA6078"/>
    <w:rsid w:val="00EB21DD"/>
    <w:rsid w:val="00EB4A62"/>
    <w:rsid w:val="00EB528C"/>
    <w:rsid w:val="00EB563B"/>
    <w:rsid w:val="00EB7198"/>
    <w:rsid w:val="00EC2179"/>
    <w:rsid w:val="00EC2992"/>
    <w:rsid w:val="00EC38FD"/>
    <w:rsid w:val="00EC556A"/>
    <w:rsid w:val="00EC574C"/>
    <w:rsid w:val="00EC7122"/>
    <w:rsid w:val="00ED05B4"/>
    <w:rsid w:val="00ED0823"/>
    <w:rsid w:val="00ED141F"/>
    <w:rsid w:val="00ED3CCC"/>
    <w:rsid w:val="00ED4DDE"/>
    <w:rsid w:val="00ED602C"/>
    <w:rsid w:val="00EE51E4"/>
    <w:rsid w:val="00EE5303"/>
    <w:rsid w:val="00EE56D3"/>
    <w:rsid w:val="00EE738D"/>
    <w:rsid w:val="00EE7636"/>
    <w:rsid w:val="00EE76C6"/>
    <w:rsid w:val="00EF05F7"/>
    <w:rsid w:val="00EF1836"/>
    <w:rsid w:val="00EF1C90"/>
    <w:rsid w:val="00EF1FDD"/>
    <w:rsid w:val="00EF219A"/>
    <w:rsid w:val="00EF49AD"/>
    <w:rsid w:val="00EF5670"/>
    <w:rsid w:val="00F02765"/>
    <w:rsid w:val="00F030DB"/>
    <w:rsid w:val="00F047BB"/>
    <w:rsid w:val="00F065CD"/>
    <w:rsid w:val="00F10399"/>
    <w:rsid w:val="00F1080D"/>
    <w:rsid w:val="00F118A2"/>
    <w:rsid w:val="00F1288B"/>
    <w:rsid w:val="00F12D75"/>
    <w:rsid w:val="00F131E2"/>
    <w:rsid w:val="00F13F75"/>
    <w:rsid w:val="00F14643"/>
    <w:rsid w:val="00F14648"/>
    <w:rsid w:val="00F16BF3"/>
    <w:rsid w:val="00F16CC9"/>
    <w:rsid w:val="00F1715F"/>
    <w:rsid w:val="00F17632"/>
    <w:rsid w:val="00F17B37"/>
    <w:rsid w:val="00F21492"/>
    <w:rsid w:val="00F21EF4"/>
    <w:rsid w:val="00F24C99"/>
    <w:rsid w:val="00F26B9A"/>
    <w:rsid w:val="00F27148"/>
    <w:rsid w:val="00F308BB"/>
    <w:rsid w:val="00F308E2"/>
    <w:rsid w:val="00F313A2"/>
    <w:rsid w:val="00F324E2"/>
    <w:rsid w:val="00F340BA"/>
    <w:rsid w:val="00F351F2"/>
    <w:rsid w:val="00F36855"/>
    <w:rsid w:val="00F43D0D"/>
    <w:rsid w:val="00F43EC2"/>
    <w:rsid w:val="00F4406C"/>
    <w:rsid w:val="00F440D8"/>
    <w:rsid w:val="00F44184"/>
    <w:rsid w:val="00F50B9B"/>
    <w:rsid w:val="00F54C26"/>
    <w:rsid w:val="00F563DA"/>
    <w:rsid w:val="00F60B43"/>
    <w:rsid w:val="00F60FC8"/>
    <w:rsid w:val="00F62367"/>
    <w:rsid w:val="00F641E2"/>
    <w:rsid w:val="00F67AC5"/>
    <w:rsid w:val="00F67FF8"/>
    <w:rsid w:val="00F7023E"/>
    <w:rsid w:val="00F73A38"/>
    <w:rsid w:val="00F75D6A"/>
    <w:rsid w:val="00F76183"/>
    <w:rsid w:val="00F761B0"/>
    <w:rsid w:val="00F77DD3"/>
    <w:rsid w:val="00F81849"/>
    <w:rsid w:val="00F8255B"/>
    <w:rsid w:val="00F8339C"/>
    <w:rsid w:val="00F925D2"/>
    <w:rsid w:val="00F92EAF"/>
    <w:rsid w:val="00F93C3B"/>
    <w:rsid w:val="00F940DC"/>
    <w:rsid w:val="00F95054"/>
    <w:rsid w:val="00F96497"/>
    <w:rsid w:val="00F96652"/>
    <w:rsid w:val="00F96A31"/>
    <w:rsid w:val="00FA3B0A"/>
    <w:rsid w:val="00FA461E"/>
    <w:rsid w:val="00FA77B6"/>
    <w:rsid w:val="00FB0435"/>
    <w:rsid w:val="00FB1275"/>
    <w:rsid w:val="00FB2342"/>
    <w:rsid w:val="00FB3524"/>
    <w:rsid w:val="00FB4A25"/>
    <w:rsid w:val="00FB5916"/>
    <w:rsid w:val="00FC0FC3"/>
    <w:rsid w:val="00FC1988"/>
    <w:rsid w:val="00FC1A2C"/>
    <w:rsid w:val="00FC32E0"/>
    <w:rsid w:val="00FC3942"/>
    <w:rsid w:val="00FC4D68"/>
    <w:rsid w:val="00FC5C9F"/>
    <w:rsid w:val="00FC5DCF"/>
    <w:rsid w:val="00FC67CC"/>
    <w:rsid w:val="00FC6E0E"/>
    <w:rsid w:val="00FC7B04"/>
    <w:rsid w:val="00FD1236"/>
    <w:rsid w:val="00FD2478"/>
    <w:rsid w:val="00FD2618"/>
    <w:rsid w:val="00FD2C98"/>
    <w:rsid w:val="00FD301B"/>
    <w:rsid w:val="00FD31E8"/>
    <w:rsid w:val="00FD3264"/>
    <w:rsid w:val="00FD35AC"/>
    <w:rsid w:val="00FD5532"/>
    <w:rsid w:val="00FD579B"/>
    <w:rsid w:val="00FD609E"/>
    <w:rsid w:val="00FD6596"/>
    <w:rsid w:val="00FD7C43"/>
    <w:rsid w:val="00FD7D29"/>
    <w:rsid w:val="00FE0000"/>
    <w:rsid w:val="00FE0B9A"/>
    <w:rsid w:val="00FE0CB7"/>
    <w:rsid w:val="00FE1201"/>
    <w:rsid w:val="00FE1CB6"/>
    <w:rsid w:val="00FE2C6F"/>
    <w:rsid w:val="00FE3097"/>
    <w:rsid w:val="00FE3CF1"/>
    <w:rsid w:val="00FE3F04"/>
    <w:rsid w:val="00FE5146"/>
    <w:rsid w:val="00FE6ECE"/>
    <w:rsid w:val="00FE7D04"/>
    <w:rsid w:val="00FF1B1F"/>
    <w:rsid w:val="00FF2D85"/>
    <w:rsid w:val="00FF2E30"/>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8D4A7E"/>
    <w:rPr>
      <w:rFonts w:ascii="Arial" w:hAnsi="Arial" w:cs="Arial"/>
      <w:b/>
      <w:bCs/>
      <w:iCs/>
      <w:sz w:val="28"/>
      <w:szCs w:val="28"/>
    </w:rPr>
  </w:style>
  <w:style w:type="character" w:customStyle="1" w:styleId="Telobesedila3Znak">
    <w:name w:val="Telo besedila 3 Znak"/>
    <w:basedOn w:val="Privzetapisavaodstavka"/>
    <w:link w:val="Telobesedila3"/>
    <w:rsid w:val="008D4A7E"/>
    <w:rPr>
      <w: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8D4A7E"/>
    <w:rPr>
      <w:rFonts w:ascii="Arial" w:hAnsi="Arial" w:cs="Arial"/>
      <w:b/>
      <w:bCs/>
      <w:iCs/>
      <w:sz w:val="28"/>
      <w:szCs w:val="28"/>
    </w:rPr>
  </w:style>
  <w:style w:type="character" w:customStyle="1" w:styleId="Telobesedila3Znak">
    <w:name w:val="Telo besedila 3 Znak"/>
    <w:basedOn w:val="Privzetapisavaodstavka"/>
    <w:link w:val="Telobesedila3"/>
    <w:rsid w:val="008D4A7E"/>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38263174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matija.cepon@lesnina-mg.si" TargetMode="Externa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ntTable" Target="fontTable.xml"/><Relationship Id="rId10" Type="http://schemas.openxmlformats.org/officeDocument/2006/relationships/hyperlink" Target="http://www.enarocanje.si/_ESPD/" TargetMode="External"/><Relationship Id="rId19" Type="http://schemas.openxmlformats.org/officeDocument/2006/relationships/hyperlink" Target="mailto:karel.pollak@ljubljana.si"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2EE7B-3A40-4E89-BBA6-345136C1A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12468</Words>
  <Characters>77567</Characters>
  <Application>Microsoft Office Word</Application>
  <DocSecurity>0</DocSecurity>
  <Lines>646</Lines>
  <Paragraphs>179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11</cp:revision>
  <cp:lastPrinted>2018-04-13T06:08:00Z</cp:lastPrinted>
  <dcterms:created xsi:type="dcterms:W3CDTF">2018-04-16T05:34:00Z</dcterms:created>
  <dcterms:modified xsi:type="dcterms:W3CDTF">2018-04-16T05:37:00Z</dcterms:modified>
</cp:coreProperties>
</file>