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rsidR="003213A3" w:rsidRPr="0079325B" w:rsidRDefault="003213A3" w:rsidP="00FF5AD3">
      <w:pPr>
        <w:pStyle w:val="Glava"/>
        <w:tabs>
          <w:tab w:val="clear" w:pos="4536"/>
          <w:tab w:val="clear" w:pos="9072"/>
        </w:tabs>
        <w:ind w:left="1080"/>
        <w:jc w:val="right"/>
        <w:rPr>
          <w:b/>
          <w:i w:val="0"/>
          <w:sz w:val="22"/>
          <w:szCs w:val="22"/>
        </w:rPr>
      </w:pP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72"/>
        <w:gridCol w:w="688"/>
        <w:gridCol w:w="360"/>
        <w:gridCol w:w="6480"/>
      </w:tblGrid>
      <w:tr w:rsidR="00696163" w:rsidRPr="0079325B" w:rsidTr="005C4678">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C4678">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6840"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C4678">
        <w:tc>
          <w:tcPr>
            <w:tcW w:w="2520"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3213A3" w:rsidRDefault="003213A3" w:rsidP="00696163">
      <w:pPr>
        <w:pStyle w:val="Glava"/>
        <w:tabs>
          <w:tab w:val="clear" w:pos="4536"/>
          <w:tab w:val="clear" w:pos="9072"/>
        </w:tabs>
        <w:jc w:val="both"/>
        <w:rPr>
          <w:i w:val="0"/>
          <w:sz w:val="22"/>
          <w:szCs w:val="22"/>
        </w:rPr>
      </w:pPr>
    </w:p>
    <w:p w:rsidR="003213A3" w:rsidRDefault="003213A3" w:rsidP="00696163">
      <w:pPr>
        <w:pStyle w:val="Glava"/>
        <w:tabs>
          <w:tab w:val="clear" w:pos="4536"/>
          <w:tab w:val="clear" w:pos="9072"/>
        </w:tabs>
        <w:jc w:val="both"/>
        <w:rPr>
          <w:i w:val="0"/>
          <w:sz w:val="22"/>
          <w:szCs w:val="22"/>
        </w:rPr>
      </w:pPr>
    </w:p>
    <w:p w:rsidR="00696163" w:rsidRPr="0079325B" w:rsidRDefault="00696163" w:rsidP="00696163">
      <w:pPr>
        <w:pStyle w:val="Glava"/>
        <w:tabs>
          <w:tab w:val="clear" w:pos="4536"/>
          <w:tab w:val="clear" w:pos="9072"/>
        </w:tabs>
        <w:ind w:left="1080"/>
        <w:jc w:val="center"/>
        <w:rPr>
          <w:b/>
          <w:i w:val="0"/>
          <w:sz w:val="36"/>
          <w:szCs w:val="36"/>
        </w:rPr>
      </w:pPr>
      <w:r w:rsidRPr="0071121B">
        <w:rPr>
          <w:b/>
          <w:i w:val="0"/>
          <w:sz w:val="36"/>
          <w:szCs w:val="36"/>
        </w:rPr>
        <w:t>P</w:t>
      </w:r>
      <w:r w:rsidR="002B7602" w:rsidRPr="0071121B">
        <w:rPr>
          <w:b/>
          <w:i w:val="0"/>
          <w:sz w:val="36"/>
          <w:szCs w:val="36"/>
        </w:rPr>
        <w:t>REDRAČUN</w:t>
      </w:r>
      <w:r w:rsidRPr="0071121B">
        <w:rPr>
          <w:b/>
          <w:i w:val="0"/>
          <w:sz w:val="36"/>
          <w:szCs w:val="36"/>
        </w:rPr>
        <w:t xml:space="preserve"> št.____________</w:t>
      </w:r>
    </w:p>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DA4A73" w:rsidRPr="003C080A"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007C10AC" w:rsidRPr="003C080A">
        <w:rPr>
          <w:i w:val="0"/>
          <w:sz w:val="22"/>
          <w:szCs w:val="22"/>
        </w:rPr>
        <w:t>»</w:t>
      </w:r>
      <w:r w:rsidR="00053740">
        <w:rPr>
          <w:b/>
          <w:i w:val="0"/>
          <w:sz w:val="22"/>
          <w:szCs w:val="22"/>
        </w:rPr>
        <w:t xml:space="preserve">Podstavek in napis za spomenik </w:t>
      </w:r>
      <w:proofErr w:type="spellStart"/>
      <w:r w:rsidR="00053740">
        <w:rPr>
          <w:b/>
          <w:i w:val="0"/>
          <w:sz w:val="22"/>
          <w:szCs w:val="22"/>
        </w:rPr>
        <w:t>Hallersteinu</w:t>
      </w:r>
      <w:proofErr w:type="spellEnd"/>
      <w:r w:rsidR="007C10AC" w:rsidRPr="003C080A">
        <w:rPr>
          <w:i w:val="0"/>
          <w:sz w:val="22"/>
          <w:szCs w:val="22"/>
        </w:rPr>
        <w:t>«</w:t>
      </w:r>
    </w:p>
    <w:p w:rsidR="00696163" w:rsidRDefault="00696163" w:rsidP="00696163">
      <w:pPr>
        <w:ind w:left="1080"/>
        <w:jc w:val="both"/>
        <w:rPr>
          <w:i w:val="0"/>
          <w:sz w:val="22"/>
          <w:szCs w:val="22"/>
        </w:rPr>
      </w:pPr>
    </w:p>
    <w:tbl>
      <w:tblPr>
        <w:tblStyle w:val="Tabelamrea"/>
        <w:tblW w:w="0" w:type="auto"/>
        <w:tblInd w:w="1080" w:type="dxa"/>
        <w:tblLook w:val="04A0" w:firstRow="1" w:lastRow="0" w:firstColumn="1" w:lastColumn="0" w:noHBand="0" w:noVBand="1"/>
      </w:tblPr>
      <w:tblGrid>
        <w:gridCol w:w="3990"/>
        <w:gridCol w:w="3032"/>
      </w:tblGrid>
      <w:tr w:rsidR="003C7F00" w:rsidTr="004805C7">
        <w:tc>
          <w:tcPr>
            <w:tcW w:w="3990" w:type="dxa"/>
          </w:tcPr>
          <w:p w:rsidR="003C7F00" w:rsidRDefault="003C7F00" w:rsidP="00C04ADA">
            <w:pPr>
              <w:jc w:val="both"/>
              <w:rPr>
                <w:i w:val="0"/>
                <w:sz w:val="22"/>
                <w:szCs w:val="22"/>
              </w:rPr>
            </w:pPr>
            <w:r>
              <w:rPr>
                <w:i w:val="0"/>
                <w:sz w:val="22"/>
                <w:szCs w:val="22"/>
              </w:rPr>
              <w:t xml:space="preserve">I. </w:t>
            </w:r>
            <w:r w:rsidR="00C04ADA">
              <w:rPr>
                <w:i w:val="0"/>
                <w:sz w:val="22"/>
                <w:szCs w:val="22"/>
              </w:rPr>
              <w:t>Nabava materiala</w:t>
            </w:r>
            <w:r w:rsidR="00F62835">
              <w:rPr>
                <w:i w:val="0"/>
                <w:sz w:val="22"/>
                <w:szCs w:val="22"/>
              </w:rPr>
              <w:t xml:space="preserve"> (brez DDV)</w:t>
            </w:r>
          </w:p>
        </w:tc>
        <w:tc>
          <w:tcPr>
            <w:tcW w:w="3032" w:type="dxa"/>
          </w:tcPr>
          <w:p w:rsidR="0071121B" w:rsidRDefault="0071121B" w:rsidP="003C7F00">
            <w:pPr>
              <w:jc w:val="right"/>
              <w:rPr>
                <w:i w:val="0"/>
                <w:sz w:val="22"/>
                <w:szCs w:val="22"/>
              </w:rPr>
            </w:pPr>
          </w:p>
          <w:p w:rsidR="003C7F00" w:rsidRDefault="003C7F00" w:rsidP="003C7F00">
            <w:pPr>
              <w:jc w:val="right"/>
              <w:rPr>
                <w:i w:val="0"/>
                <w:sz w:val="22"/>
                <w:szCs w:val="22"/>
              </w:rPr>
            </w:pPr>
            <w:r>
              <w:rPr>
                <w:i w:val="0"/>
                <w:sz w:val="22"/>
                <w:szCs w:val="22"/>
              </w:rPr>
              <w:t>EUR</w:t>
            </w:r>
          </w:p>
        </w:tc>
      </w:tr>
      <w:tr w:rsidR="00C04ADA" w:rsidTr="004805C7">
        <w:tc>
          <w:tcPr>
            <w:tcW w:w="3990" w:type="dxa"/>
          </w:tcPr>
          <w:p w:rsidR="00C04ADA" w:rsidRPr="00C04ADA" w:rsidRDefault="00C04ADA" w:rsidP="00252862">
            <w:pPr>
              <w:jc w:val="both"/>
              <w:rPr>
                <w:i w:val="0"/>
                <w:sz w:val="22"/>
                <w:szCs w:val="22"/>
              </w:rPr>
            </w:pPr>
            <w:r>
              <w:rPr>
                <w:i w:val="0"/>
                <w:sz w:val="22"/>
                <w:szCs w:val="22"/>
              </w:rPr>
              <w:t>II. Izdelava podstavka in napisa na podstavku (brez DDV)</w:t>
            </w:r>
          </w:p>
        </w:tc>
        <w:tc>
          <w:tcPr>
            <w:tcW w:w="3032" w:type="dxa"/>
          </w:tcPr>
          <w:p w:rsidR="00C04ADA" w:rsidRDefault="00C04ADA" w:rsidP="003C7F00">
            <w:pPr>
              <w:jc w:val="right"/>
              <w:rPr>
                <w:i w:val="0"/>
                <w:sz w:val="22"/>
                <w:szCs w:val="22"/>
              </w:rPr>
            </w:pPr>
          </w:p>
          <w:p w:rsidR="00C04ADA" w:rsidRDefault="00C04ADA" w:rsidP="003C7F00">
            <w:pPr>
              <w:jc w:val="right"/>
              <w:rPr>
                <w:i w:val="0"/>
                <w:sz w:val="22"/>
                <w:szCs w:val="22"/>
              </w:rPr>
            </w:pPr>
            <w:r>
              <w:rPr>
                <w:i w:val="0"/>
                <w:sz w:val="22"/>
                <w:szCs w:val="22"/>
              </w:rPr>
              <w:t>EUR</w:t>
            </w:r>
          </w:p>
        </w:tc>
      </w:tr>
      <w:tr w:rsidR="003C7F00" w:rsidTr="004805C7">
        <w:tc>
          <w:tcPr>
            <w:tcW w:w="3990" w:type="dxa"/>
          </w:tcPr>
          <w:p w:rsidR="003C7F00" w:rsidRDefault="003C7F00" w:rsidP="00252862">
            <w:pPr>
              <w:jc w:val="both"/>
              <w:rPr>
                <w:i w:val="0"/>
                <w:sz w:val="22"/>
                <w:szCs w:val="22"/>
              </w:rPr>
            </w:pPr>
            <w:r>
              <w:rPr>
                <w:i w:val="0"/>
                <w:sz w:val="22"/>
                <w:szCs w:val="22"/>
              </w:rPr>
              <w:t>II</w:t>
            </w:r>
            <w:r w:rsidR="00C04ADA">
              <w:rPr>
                <w:i w:val="0"/>
                <w:sz w:val="22"/>
                <w:szCs w:val="22"/>
              </w:rPr>
              <w:t>I</w:t>
            </w:r>
            <w:r>
              <w:rPr>
                <w:i w:val="0"/>
                <w:sz w:val="22"/>
                <w:szCs w:val="22"/>
              </w:rPr>
              <w:t>. Transport in montaža spomenika</w:t>
            </w:r>
            <w:r w:rsidR="00F62835">
              <w:rPr>
                <w:i w:val="0"/>
                <w:sz w:val="22"/>
                <w:szCs w:val="22"/>
              </w:rPr>
              <w:t xml:space="preserve"> (brez DDV)</w:t>
            </w:r>
          </w:p>
        </w:tc>
        <w:tc>
          <w:tcPr>
            <w:tcW w:w="3032" w:type="dxa"/>
          </w:tcPr>
          <w:p w:rsidR="0071121B" w:rsidRDefault="0071121B" w:rsidP="003C7F00">
            <w:pPr>
              <w:jc w:val="right"/>
              <w:rPr>
                <w:i w:val="0"/>
                <w:sz w:val="22"/>
                <w:szCs w:val="22"/>
              </w:rPr>
            </w:pPr>
          </w:p>
          <w:p w:rsidR="003C7F00" w:rsidRDefault="003C7F00" w:rsidP="003C7F00">
            <w:pPr>
              <w:jc w:val="right"/>
              <w:rPr>
                <w:i w:val="0"/>
                <w:sz w:val="22"/>
                <w:szCs w:val="22"/>
              </w:rPr>
            </w:pPr>
            <w:r>
              <w:rPr>
                <w:i w:val="0"/>
                <w:sz w:val="22"/>
                <w:szCs w:val="22"/>
              </w:rPr>
              <w:t>EUR</w:t>
            </w:r>
          </w:p>
        </w:tc>
      </w:tr>
      <w:tr w:rsidR="003C7F00" w:rsidTr="004805C7">
        <w:tc>
          <w:tcPr>
            <w:tcW w:w="3990" w:type="dxa"/>
          </w:tcPr>
          <w:p w:rsidR="003C7F00" w:rsidRDefault="003C7F00" w:rsidP="00252862">
            <w:pPr>
              <w:jc w:val="both"/>
              <w:rPr>
                <w:i w:val="0"/>
                <w:sz w:val="22"/>
                <w:szCs w:val="22"/>
              </w:rPr>
            </w:pPr>
            <w:r>
              <w:rPr>
                <w:i w:val="0"/>
                <w:sz w:val="22"/>
                <w:szCs w:val="22"/>
              </w:rPr>
              <w:t>SKUPAJ (cena v EUR brez DDV) (I + II</w:t>
            </w:r>
            <w:r w:rsidR="00C04ADA">
              <w:rPr>
                <w:i w:val="0"/>
                <w:sz w:val="22"/>
                <w:szCs w:val="22"/>
              </w:rPr>
              <w:t xml:space="preserve"> + III</w:t>
            </w:r>
            <w:r>
              <w:rPr>
                <w:i w:val="0"/>
                <w:sz w:val="22"/>
                <w:szCs w:val="22"/>
              </w:rPr>
              <w:t xml:space="preserve"> )</w:t>
            </w:r>
          </w:p>
        </w:tc>
        <w:tc>
          <w:tcPr>
            <w:tcW w:w="3032" w:type="dxa"/>
          </w:tcPr>
          <w:p w:rsidR="0071121B" w:rsidRDefault="0071121B" w:rsidP="003C7F00">
            <w:pPr>
              <w:jc w:val="right"/>
              <w:rPr>
                <w:i w:val="0"/>
                <w:sz w:val="22"/>
                <w:szCs w:val="22"/>
              </w:rPr>
            </w:pPr>
          </w:p>
          <w:p w:rsidR="003C7F00" w:rsidRDefault="003C7F00" w:rsidP="003C7F00">
            <w:pPr>
              <w:jc w:val="right"/>
              <w:rPr>
                <w:i w:val="0"/>
                <w:sz w:val="22"/>
                <w:szCs w:val="22"/>
              </w:rPr>
            </w:pPr>
            <w:r>
              <w:rPr>
                <w:i w:val="0"/>
                <w:sz w:val="22"/>
                <w:szCs w:val="22"/>
              </w:rPr>
              <w:t>EUR</w:t>
            </w:r>
          </w:p>
        </w:tc>
      </w:tr>
      <w:tr w:rsidR="003C7F00" w:rsidTr="004805C7">
        <w:tc>
          <w:tcPr>
            <w:tcW w:w="3990" w:type="dxa"/>
          </w:tcPr>
          <w:p w:rsidR="003C7F00" w:rsidRDefault="003C7F00" w:rsidP="00696163">
            <w:pPr>
              <w:jc w:val="both"/>
              <w:rPr>
                <w:i w:val="0"/>
                <w:sz w:val="22"/>
                <w:szCs w:val="22"/>
              </w:rPr>
            </w:pPr>
            <w:r>
              <w:rPr>
                <w:i w:val="0"/>
                <w:sz w:val="22"/>
                <w:szCs w:val="22"/>
              </w:rPr>
              <w:t>DDV 22 %</w:t>
            </w:r>
          </w:p>
        </w:tc>
        <w:tc>
          <w:tcPr>
            <w:tcW w:w="3032" w:type="dxa"/>
          </w:tcPr>
          <w:p w:rsidR="0071121B" w:rsidRDefault="0071121B" w:rsidP="003C7F00">
            <w:pPr>
              <w:jc w:val="right"/>
              <w:rPr>
                <w:i w:val="0"/>
                <w:sz w:val="22"/>
                <w:szCs w:val="22"/>
              </w:rPr>
            </w:pPr>
          </w:p>
          <w:p w:rsidR="003C7F00" w:rsidRDefault="003C7F00" w:rsidP="003C7F00">
            <w:pPr>
              <w:jc w:val="right"/>
              <w:rPr>
                <w:i w:val="0"/>
                <w:sz w:val="22"/>
                <w:szCs w:val="22"/>
              </w:rPr>
            </w:pPr>
            <w:r>
              <w:rPr>
                <w:i w:val="0"/>
                <w:sz w:val="22"/>
                <w:szCs w:val="22"/>
              </w:rPr>
              <w:t>EUR</w:t>
            </w:r>
          </w:p>
        </w:tc>
      </w:tr>
      <w:tr w:rsidR="003C7F00" w:rsidTr="004805C7">
        <w:tc>
          <w:tcPr>
            <w:tcW w:w="3990" w:type="dxa"/>
          </w:tcPr>
          <w:p w:rsidR="003C7F00" w:rsidRPr="004805C7" w:rsidRDefault="003C7F00" w:rsidP="00696163">
            <w:pPr>
              <w:jc w:val="both"/>
              <w:rPr>
                <w:b/>
                <w:i w:val="0"/>
                <w:sz w:val="22"/>
                <w:szCs w:val="22"/>
              </w:rPr>
            </w:pPr>
            <w:r w:rsidRPr="004805C7">
              <w:rPr>
                <w:b/>
                <w:i w:val="0"/>
                <w:sz w:val="22"/>
                <w:szCs w:val="22"/>
              </w:rPr>
              <w:t>Skupaj ponudbena cena v EUR z DDV</w:t>
            </w:r>
          </w:p>
        </w:tc>
        <w:tc>
          <w:tcPr>
            <w:tcW w:w="3032" w:type="dxa"/>
          </w:tcPr>
          <w:p w:rsidR="0071121B" w:rsidRDefault="0071121B" w:rsidP="003C7F00">
            <w:pPr>
              <w:jc w:val="right"/>
              <w:rPr>
                <w:i w:val="0"/>
                <w:sz w:val="22"/>
                <w:szCs w:val="22"/>
              </w:rPr>
            </w:pPr>
          </w:p>
          <w:p w:rsidR="003C7F00" w:rsidRDefault="003C7F00" w:rsidP="003C7F00">
            <w:pPr>
              <w:jc w:val="right"/>
              <w:rPr>
                <w:i w:val="0"/>
                <w:sz w:val="22"/>
                <w:szCs w:val="22"/>
              </w:rPr>
            </w:pPr>
            <w:r>
              <w:rPr>
                <w:i w:val="0"/>
                <w:sz w:val="22"/>
                <w:szCs w:val="22"/>
              </w:rPr>
              <w:t>EUR</w:t>
            </w:r>
          </w:p>
        </w:tc>
      </w:tr>
    </w:tbl>
    <w:p w:rsidR="00696163" w:rsidRDefault="00696163" w:rsidP="0071121B">
      <w:pPr>
        <w:pStyle w:val="Glava"/>
        <w:tabs>
          <w:tab w:val="clear" w:pos="4536"/>
          <w:tab w:val="clear" w:pos="9072"/>
        </w:tabs>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211D6A" w:rsidP="00696163">
      <w:pPr>
        <w:ind w:left="1080"/>
        <w:jc w:val="both"/>
        <w:rPr>
          <w:i w:val="0"/>
          <w:sz w:val="22"/>
          <w:szCs w:val="22"/>
        </w:rPr>
      </w:pPr>
      <w:r>
        <w:rPr>
          <w:i w:val="0"/>
          <w:sz w:val="22"/>
          <w:szCs w:val="22"/>
        </w:rPr>
        <w:t>Ponudba velja do vključno 4 mesece po odpiranju ponudb</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3D22A3" w:rsidRDefault="003D22A3">
      <w:pPr>
        <w:rPr>
          <w:b/>
          <w:i w:val="0"/>
          <w:sz w:val="22"/>
          <w:szCs w:val="22"/>
        </w:rPr>
      </w:pPr>
      <w:r>
        <w:rPr>
          <w:b/>
          <w:i w:val="0"/>
          <w:sz w:val="22"/>
          <w:szCs w:val="22"/>
        </w:rPr>
        <w:br w:type="page"/>
      </w:r>
    </w:p>
    <w:p w:rsidR="003D22A3" w:rsidRDefault="003D22A3" w:rsidP="003D22A3">
      <w:pPr>
        <w:pStyle w:val="Glava"/>
        <w:tabs>
          <w:tab w:val="clear" w:pos="4536"/>
          <w:tab w:val="clear" w:pos="9072"/>
        </w:tabs>
        <w:ind w:left="1080"/>
        <w:jc w:val="right"/>
        <w:rPr>
          <w:b/>
          <w:i w:val="0"/>
          <w:sz w:val="22"/>
          <w:szCs w:val="22"/>
        </w:rPr>
      </w:pPr>
      <w:r>
        <w:rPr>
          <w:b/>
          <w:i w:val="0"/>
          <w:sz w:val="22"/>
          <w:szCs w:val="22"/>
        </w:rPr>
        <w:lastRenderedPageBreak/>
        <w:tab/>
      </w:r>
      <w:r>
        <w:rPr>
          <w:b/>
          <w:i w:val="0"/>
          <w:sz w:val="22"/>
          <w:szCs w:val="22"/>
        </w:rPr>
        <w:tab/>
      </w:r>
      <w:r>
        <w:rPr>
          <w:b/>
          <w:i w:val="0"/>
          <w:sz w:val="22"/>
          <w:szCs w:val="22"/>
        </w:rPr>
        <w:tab/>
      </w:r>
      <w:r>
        <w:rPr>
          <w:b/>
          <w:i w:val="0"/>
          <w:sz w:val="22"/>
          <w:szCs w:val="22"/>
        </w:rPr>
        <w:tab/>
      </w:r>
      <w:r>
        <w:rPr>
          <w:b/>
          <w:i w:val="0"/>
          <w:sz w:val="22"/>
          <w:szCs w:val="22"/>
        </w:rPr>
        <w:tab/>
      </w:r>
      <w:r w:rsidRPr="0079325B">
        <w:rPr>
          <w:b/>
          <w:i w:val="0"/>
          <w:sz w:val="22"/>
          <w:szCs w:val="22"/>
        </w:rPr>
        <w:t>PRILOGA 1</w:t>
      </w:r>
      <w:r>
        <w:rPr>
          <w:b/>
          <w:i w:val="0"/>
          <w:sz w:val="22"/>
          <w:szCs w:val="22"/>
        </w:rPr>
        <w:t>/1</w:t>
      </w:r>
    </w:p>
    <w:p w:rsidR="003D22A3" w:rsidRDefault="003D22A3" w:rsidP="007E70F2">
      <w:pPr>
        <w:pStyle w:val="Glava"/>
        <w:tabs>
          <w:tab w:val="clear" w:pos="4536"/>
          <w:tab w:val="clear" w:pos="9072"/>
        </w:tabs>
        <w:rPr>
          <w:b/>
          <w:i w:val="0"/>
          <w:sz w:val="22"/>
          <w:szCs w:val="22"/>
        </w:rPr>
      </w:pPr>
    </w:p>
    <w:p w:rsidR="003D22A3" w:rsidRDefault="003D22A3" w:rsidP="005C4678">
      <w:pPr>
        <w:pStyle w:val="Glava"/>
        <w:tabs>
          <w:tab w:val="clear" w:pos="4536"/>
          <w:tab w:val="clear" w:pos="9072"/>
        </w:tabs>
        <w:ind w:left="1080"/>
        <w:rPr>
          <w:ins w:id="0" w:author="Jerneja Batič" w:date="2020-02-28T10:47:00Z"/>
          <w:b/>
          <w:i w:val="0"/>
          <w:sz w:val="22"/>
          <w:szCs w:val="22"/>
        </w:rPr>
      </w:pPr>
    </w:p>
    <w:tbl>
      <w:tblPr>
        <w:tblW w:w="9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41"/>
        <w:gridCol w:w="1157"/>
        <w:gridCol w:w="358"/>
        <w:gridCol w:w="1620"/>
        <w:gridCol w:w="358"/>
        <w:gridCol w:w="2146"/>
      </w:tblGrid>
      <w:tr w:rsidR="00252862" w:rsidRPr="00921791" w:rsidTr="007E70F2">
        <w:trPr>
          <w:trHeight w:val="300"/>
        </w:trPr>
        <w:tc>
          <w:tcPr>
            <w:tcW w:w="3840" w:type="dxa"/>
            <w:shd w:val="clear" w:color="auto" w:fill="auto"/>
            <w:noWrap/>
            <w:vAlign w:val="bottom"/>
            <w:hideMark/>
          </w:tcPr>
          <w:p w:rsidR="00252862" w:rsidRPr="00921791" w:rsidRDefault="00252862" w:rsidP="0071121B">
            <w:pPr>
              <w:rPr>
                <w:rFonts w:ascii="Arial CE" w:hAnsi="Arial CE" w:cs="Arial CE"/>
                <w:b/>
                <w:bCs/>
              </w:rPr>
            </w:pPr>
            <w:r w:rsidRPr="00921791">
              <w:rPr>
                <w:rFonts w:ascii="Arial CE" w:hAnsi="Arial CE" w:cs="Arial CE"/>
                <w:b/>
                <w:bCs/>
              </w:rPr>
              <w:t>OBRTNIŠKA DELA</w:t>
            </w:r>
          </w:p>
        </w:tc>
        <w:tc>
          <w:tcPr>
            <w:tcW w:w="1100" w:type="dxa"/>
            <w:shd w:val="clear" w:color="auto" w:fill="auto"/>
            <w:noWrap/>
            <w:vAlign w:val="bottom"/>
            <w:hideMark/>
          </w:tcPr>
          <w:p w:rsidR="00252862" w:rsidRPr="00921791" w:rsidRDefault="00252862" w:rsidP="0071121B">
            <w:pPr>
              <w:rPr>
                <w:rFonts w:ascii="Arial CE" w:hAnsi="Arial CE" w:cs="Arial CE"/>
                <w:b/>
                <w:bCs/>
              </w:rPr>
            </w:pPr>
          </w:p>
        </w:tc>
        <w:tc>
          <w:tcPr>
            <w:tcW w:w="340" w:type="dxa"/>
            <w:shd w:val="clear" w:color="auto" w:fill="auto"/>
            <w:noWrap/>
            <w:vAlign w:val="bottom"/>
            <w:hideMark/>
          </w:tcPr>
          <w:p w:rsidR="00252862" w:rsidRPr="00921791" w:rsidRDefault="00252862" w:rsidP="0071121B">
            <w:pPr>
              <w:rPr>
                <w:sz w:val="20"/>
              </w:rPr>
            </w:pPr>
          </w:p>
        </w:tc>
        <w:tc>
          <w:tcPr>
            <w:tcW w:w="1540" w:type="dxa"/>
            <w:shd w:val="clear" w:color="auto" w:fill="auto"/>
            <w:noWrap/>
            <w:vAlign w:val="bottom"/>
            <w:hideMark/>
          </w:tcPr>
          <w:p w:rsidR="00252862" w:rsidRPr="00921791" w:rsidRDefault="00252862" w:rsidP="0071121B">
            <w:pPr>
              <w:rPr>
                <w:sz w:val="20"/>
              </w:rPr>
            </w:pPr>
          </w:p>
        </w:tc>
        <w:tc>
          <w:tcPr>
            <w:tcW w:w="340" w:type="dxa"/>
            <w:shd w:val="clear" w:color="auto" w:fill="auto"/>
            <w:noWrap/>
            <w:vAlign w:val="bottom"/>
            <w:hideMark/>
          </w:tcPr>
          <w:p w:rsidR="00252862" w:rsidRPr="00921791" w:rsidRDefault="00252862" w:rsidP="0071121B">
            <w:pPr>
              <w:rPr>
                <w:sz w:val="20"/>
              </w:rPr>
            </w:pPr>
          </w:p>
        </w:tc>
        <w:tc>
          <w:tcPr>
            <w:tcW w:w="2040" w:type="dxa"/>
            <w:shd w:val="clear" w:color="auto" w:fill="auto"/>
            <w:noWrap/>
            <w:vAlign w:val="bottom"/>
            <w:hideMark/>
          </w:tcPr>
          <w:p w:rsidR="00252862" w:rsidRPr="00921791" w:rsidRDefault="00252862" w:rsidP="0071121B">
            <w:pPr>
              <w:rPr>
                <w:sz w:val="20"/>
              </w:rPr>
            </w:pPr>
          </w:p>
        </w:tc>
      </w:tr>
      <w:tr w:rsidR="00252862" w:rsidRPr="00921791" w:rsidTr="007E70F2">
        <w:trPr>
          <w:trHeight w:val="285"/>
        </w:trPr>
        <w:tc>
          <w:tcPr>
            <w:tcW w:w="3840" w:type="dxa"/>
            <w:shd w:val="clear" w:color="auto" w:fill="auto"/>
            <w:noWrap/>
            <w:vAlign w:val="bottom"/>
            <w:hideMark/>
          </w:tcPr>
          <w:p w:rsidR="00252862" w:rsidRPr="00921791" w:rsidRDefault="00252862" w:rsidP="0071121B">
            <w:pPr>
              <w:rPr>
                <w:sz w:val="20"/>
              </w:rPr>
            </w:pPr>
          </w:p>
        </w:tc>
        <w:tc>
          <w:tcPr>
            <w:tcW w:w="1100" w:type="dxa"/>
            <w:shd w:val="clear" w:color="auto" w:fill="auto"/>
            <w:noWrap/>
            <w:vAlign w:val="bottom"/>
            <w:hideMark/>
          </w:tcPr>
          <w:p w:rsidR="00252862" w:rsidRPr="00921791" w:rsidRDefault="00252862" w:rsidP="0071121B">
            <w:pPr>
              <w:rPr>
                <w:sz w:val="20"/>
              </w:rPr>
            </w:pPr>
          </w:p>
        </w:tc>
        <w:tc>
          <w:tcPr>
            <w:tcW w:w="340" w:type="dxa"/>
            <w:shd w:val="clear" w:color="auto" w:fill="auto"/>
            <w:noWrap/>
            <w:vAlign w:val="bottom"/>
            <w:hideMark/>
          </w:tcPr>
          <w:p w:rsidR="00252862" w:rsidRPr="00921791" w:rsidRDefault="00252862" w:rsidP="0071121B">
            <w:pPr>
              <w:rPr>
                <w:sz w:val="20"/>
              </w:rPr>
            </w:pPr>
          </w:p>
        </w:tc>
        <w:tc>
          <w:tcPr>
            <w:tcW w:w="1540" w:type="dxa"/>
            <w:shd w:val="clear" w:color="auto" w:fill="auto"/>
            <w:noWrap/>
            <w:vAlign w:val="bottom"/>
            <w:hideMark/>
          </w:tcPr>
          <w:p w:rsidR="00252862" w:rsidRPr="00921791" w:rsidRDefault="00252862" w:rsidP="0071121B">
            <w:pPr>
              <w:rPr>
                <w:sz w:val="20"/>
              </w:rPr>
            </w:pPr>
          </w:p>
        </w:tc>
        <w:tc>
          <w:tcPr>
            <w:tcW w:w="340" w:type="dxa"/>
            <w:shd w:val="clear" w:color="auto" w:fill="auto"/>
            <w:noWrap/>
            <w:vAlign w:val="bottom"/>
            <w:hideMark/>
          </w:tcPr>
          <w:p w:rsidR="00252862" w:rsidRPr="00921791" w:rsidRDefault="00252862" w:rsidP="0071121B">
            <w:pPr>
              <w:rPr>
                <w:sz w:val="20"/>
              </w:rPr>
            </w:pPr>
          </w:p>
        </w:tc>
        <w:tc>
          <w:tcPr>
            <w:tcW w:w="2040" w:type="dxa"/>
            <w:shd w:val="clear" w:color="auto" w:fill="auto"/>
            <w:noWrap/>
            <w:vAlign w:val="bottom"/>
            <w:hideMark/>
          </w:tcPr>
          <w:p w:rsidR="00252862" w:rsidRPr="00921791" w:rsidRDefault="00252862" w:rsidP="0071121B">
            <w:pPr>
              <w:rPr>
                <w:sz w:val="20"/>
              </w:rPr>
            </w:pPr>
          </w:p>
        </w:tc>
      </w:tr>
      <w:tr w:rsidR="00252862" w:rsidRPr="00921791" w:rsidTr="007E70F2">
        <w:trPr>
          <w:trHeight w:val="285"/>
        </w:trPr>
        <w:tc>
          <w:tcPr>
            <w:tcW w:w="3840" w:type="dxa"/>
            <w:shd w:val="clear" w:color="auto" w:fill="auto"/>
            <w:noWrap/>
            <w:vAlign w:val="bottom"/>
            <w:hideMark/>
          </w:tcPr>
          <w:p w:rsidR="00252862" w:rsidRPr="00921791" w:rsidRDefault="00252862" w:rsidP="0071121B">
            <w:pPr>
              <w:rPr>
                <w:sz w:val="20"/>
              </w:rPr>
            </w:pPr>
          </w:p>
        </w:tc>
        <w:tc>
          <w:tcPr>
            <w:tcW w:w="1100" w:type="dxa"/>
            <w:shd w:val="clear" w:color="auto" w:fill="auto"/>
            <w:noWrap/>
            <w:vAlign w:val="bottom"/>
            <w:hideMark/>
          </w:tcPr>
          <w:p w:rsidR="00252862" w:rsidRPr="00921791" w:rsidRDefault="00252862" w:rsidP="0071121B">
            <w:pPr>
              <w:jc w:val="right"/>
              <w:rPr>
                <w:sz w:val="20"/>
              </w:rPr>
            </w:pPr>
          </w:p>
        </w:tc>
        <w:tc>
          <w:tcPr>
            <w:tcW w:w="340" w:type="dxa"/>
            <w:shd w:val="clear" w:color="auto" w:fill="auto"/>
            <w:noWrap/>
            <w:vAlign w:val="bottom"/>
            <w:hideMark/>
          </w:tcPr>
          <w:p w:rsidR="00252862" w:rsidRPr="00921791" w:rsidRDefault="00252862" w:rsidP="0071121B">
            <w:pPr>
              <w:rPr>
                <w:sz w:val="20"/>
              </w:rPr>
            </w:pPr>
          </w:p>
        </w:tc>
        <w:tc>
          <w:tcPr>
            <w:tcW w:w="1540" w:type="dxa"/>
            <w:shd w:val="clear" w:color="auto" w:fill="auto"/>
            <w:noWrap/>
            <w:vAlign w:val="bottom"/>
            <w:hideMark/>
          </w:tcPr>
          <w:p w:rsidR="00252862" w:rsidRPr="00921791" w:rsidRDefault="00252862" w:rsidP="0071121B">
            <w:pPr>
              <w:jc w:val="center"/>
              <w:rPr>
                <w:sz w:val="20"/>
              </w:rPr>
            </w:pPr>
          </w:p>
        </w:tc>
        <w:tc>
          <w:tcPr>
            <w:tcW w:w="340" w:type="dxa"/>
            <w:shd w:val="clear" w:color="auto" w:fill="auto"/>
            <w:noWrap/>
            <w:vAlign w:val="bottom"/>
            <w:hideMark/>
          </w:tcPr>
          <w:p w:rsidR="00252862" w:rsidRPr="00921791" w:rsidRDefault="00252862" w:rsidP="0071121B">
            <w:pPr>
              <w:rPr>
                <w:sz w:val="20"/>
              </w:rPr>
            </w:pPr>
          </w:p>
        </w:tc>
        <w:tc>
          <w:tcPr>
            <w:tcW w:w="2040" w:type="dxa"/>
            <w:shd w:val="clear" w:color="auto" w:fill="auto"/>
            <w:noWrap/>
            <w:vAlign w:val="bottom"/>
            <w:hideMark/>
          </w:tcPr>
          <w:p w:rsidR="00252862" w:rsidRPr="00921791" w:rsidRDefault="00252862" w:rsidP="0071121B">
            <w:pPr>
              <w:jc w:val="center"/>
              <w:rPr>
                <w:sz w:val="20"/>
              </w:rPr>
            </w:pPr>
          </w:p>
        </w:tc>
      </w:tr>
      <w:tr w:rsidR="00252862" w:rsidRPr="00921791" w:rsidTr="007E70F2">
        <w:trPr>
          <w:trHeight w:val="2520"/>
        </w:trPr>
        <w:tc>
          <w:tcPr>
            <w:tcW w:w="3840" w:type="dxa"/>
            <w:shd w:val="clear" w:color="auto" w:fill="auto"/>
            <w:vAlign w:val="bottom"/>
            <w:hideMark/>
          </w:tcPr>
          <w:p w:rsidR="00252862" w:rsidRPr="00921791" w:rsidRDefault="00252862" w:rsidP="0071121B">
            <w:pPr>
              <w:jc w:val="both"/>
              <w:rPr>
                <w:rFonts w:ascii="Arial CE" w:hAnsi="Arial CE" w:cs="Arial CE"/>
              </w:rPr>
            </w:pPr>
            <w:r w:rsidRPr="00921791">
              <w:rPr>
                <w:rFonts w:ascii="Arial CE" w:hAnsi="Arial CE" w:cs="Arial CE"/>
              </w:rPr>
              <w:t>Izdelava in montaža kamnitega okroglega podstavka iz granita (po izbiri projektanta) višine 65cm. Zunanji premer 5,2m. Podstavek je obdelan po načrtih in izveden s pomočjo CNC obdelave. Na ta način je izveden elipsoidni kanal in napis na notranjemu robu podstavka. Končna obdelava po dogovoru s projektantom.</w:t>
            </w:r>
            <w:r w:rsidR="009B6E1C">
              <w:rPr>
                <w:rFonts w:ascii="Arial CE" w:hAnsi="Arial CE" w:cs="Arial CE"/>
              </w:rPr>
              <w:t xml:space="preserve"> (Dobava granitnega bloka ni predmet JN)</w:t>
            </w:r>
          </w:p>
        </w:tc>
        <w:tc>
          <w:tcPr>
            <w:tcW w:w="1100" w:type="dxa"/>
            <w:shd w:val="clear" w:color="auto" w:fill="auto"/>
            <w:noWrap/>
            <w:vAlign w:val="bottom"/>
            <w:hideMark/>
          </w:tcPr>
          <w:p w:rsidR="00252862" w:rsidRPr="00921791" w:rsidRDefault="00252862" w:rsidP="0071121B">
            <w:pPr>
              <w:jc w:val="both"/>
              <w:rPr>
                <w:rFonts w:ascii="Arial CE" w:hAnsi="Arial CE" w:cs="Arial CE"/>
              </w:rPr>
            </w:pPr>
          </w:p>
        </w:tc>
        <w:tc>
          <w:tcPr>
            <w:tcW w:w="340" w:type="dxa"/>
            <w:shd w:val="clear" w:color="auto" w:fill="auto"/>
            <w:noWrap/>
            <w:vAlign w:val="bottom"/>
            <w:hideMark/>
          </w:tcPr>
          <w:p w:rsidR="00252862" w:rsidRPr="00921791" w:rsidRDefault="00252862" w:rsidP="0071121B">
            <w:pPr>
              <w:rPr>
                <w:sz w:val="20"/>
              </w:rPr>
            </w:pPr>
          </w:p>
        </w:tc>
        <w:tc>
          <w:tcPr>
            <w:tcW w:w="1540" w:type="dxa"/>
            <w:shd w:val="clear" w:color="auto" w:fill="auto"/>
            <w:noWrap/>
            <w:vAlign w:val="bottom"/>
            <w:hideMark/>
          </w:tcPr>
          <w:p w:rsidR="00252862" w:rsidRPr="00921791" w:rsidRDefault="00252862" w:rsidP="0071121B">
            <w:pPr>
              <w:rPr>
                <w:sz w:val="20"/>
              </w:rPr>
            </w:pPr>
          </w:p>
        </w:tc>
        <w:tc>
          <w:tcPr>
            <w:tcW w:w="340" w:type="dxa"/>
            <w:shd w:val="clear" w:color="auto" w:fill="auto"/>
            <w:noWrap/>
            <w:vAlign w:val="bottom"/>
            <w:hideMark/>
          </w:tcPr>
          <w:p w:rsidR="00252862" w:rsidRPr="00921791" w:rsidRDefault="00252862" w:rsidP="0071121B">
            <w:pPr>
              <w:rPr>
                <w:sz w:val="20"/>
              </w:rPr>
            </w:pPr>
          </w:p>
        </w:tc>
        <w:tc>
          <w:tcPr>
            <w:tcW w:w="2040" w:type="dxa"/>
            <w:shd w:val="clear" w:color="auto" w:fill="auto"/>
            <w:noWrap/>
            <w:vAlign w:val="bottom"/>
            <w:hideMark/>
          </w:tcPr>
          <w:p w:rsidR="00252862" w:rsidRPr="00921791" w:rsidRDefault="00252862" w:rsidP="0071121B">
            <w:pPr>
              <w:rPr>
                <w:sz w:val="20"/>
              </w:rPr>
            </w:pPr>
          </w:p>
        </w:tc>
      </w:tr>
      <w:tr w:rsidR="00252862" w:rsidRPr="00921791" w:rsidTr="007E70F2">
        <w:trPr>
          <w:trHeight w:val="285"/>
        </w:trPr>
        <w:tc>
          <w:tcPr>
            <w:tcW w:w="3840" w:type="dxa"/>
            <w:shd w:val="clear" w:color="auto" w:fill="auto"/>
            <w:noWrap/>
            <w:vAlign w:val="bottom"/>
            <w:hideMark/>
          </w:tcPr>
          <w:p w:rsidR="00252862" w:rsidRPr="00921791" w:rsidRDefault="00252862" w:rsidP="0071121B">
            <w:pPr>
              <w:jc w:val="right"/>
              <w:rPr>
                <w:rFonts w:ascii="Arial CE" w:hAnsi="Arial CE" w:cs="Arial CE"/>
              </w:rPr>
            </w:pPr>
            <w:r w:rsidRPr="00921791">
              <w:rPr>
                <w:rFonts w:ascii="Arial CE" w:hAnsi="Arial CE" w:cs="Arial CE"/>
              </w:rPr>
              <w:t>kos</w:t>
            </w:r>
          </w:p>
        </w:tc>
        <w:tc>
          <w:tcPr>
            <w:tcW w:w="1100" w:type="dxa"/>
            <w:shd w:val="clear" w:color="auto" w:fill="auto"/>
            <w:noWrap/>
            <w:vAlign w:val="bottom"/>
            <w:hideMark/>
          </w:tcPr>
          <w:p w:rsidR="00252862" w:rsidRPr="00921791" w:rsidRDefault="00252862" w:rsidP="0071121B">
            <w:pPr>
              <w:jc w:val="right"/>
              <w:rPr>
                <w:rFonts w:ascii="Arial CE" w:hAnsi="Arial CE" w:cs="Arial CE"/>
              </w:rPr>
            </w:pPr>
            <w:r w:rsidRPr="00921791">
              <w:rPr>
                <w:rFonts w:ascii="Arial CE" w:hAnsi="Arial CE" w:cs="Arial CE"/>
              </w:rPr>
              <w:t>1,00</w:t>
            </w:r>
          </w:p>
        </w:tc>
        <w:tc>
          <w:tcPr>
            <w:tcW w:w="340" w:type="dxa"/>
            <w:shd w:val="clear" w:color="auto" w:fill="auto"/>
            <w:noWrap/>
            <w:vAlign w:val="bottom"/>
            <w:hideMark/>
          </w:tcPr>
          <w:p w:rsidR="00252862" w:rsidRPr="00921791" w:rsidRDefault="00252862" w:rsidP="0071121B">
            <w:pPr>
              <w:jc w:val="center"/>
              <w:rPr>
                <w:rFonts w:ascii="Arial CE" w:hAnsi="Arial CE" w:cs="Arial CE"/>
              </w:rPr>
            </w:pPr>
            <w:r w:rsidRPr="00921791">
              <w:rPr>
                <w:rFonts w:ascii="Arial CE" w:hAnsi="Arial CE" w:cs="Arial CE"/>
              </w:rPr>
              <w:t>a'</w:t>
            </w:r>
          </w:p>
        </w:tc>
        <w:tc>
          <w:tcPr>
            <w:tcW w:w="1540" w:type="dxa"/>
            <w:shd w:val="clear" w:color="auto" w:fill="auto"/>
            <w:noWrap/>
            <w:vAlign w:val="bottom"/>
            <w:hideMark/>
          </w:tcPr>
          <w:p w:rsidR="00252862" w:rsidRPr="00921791" w:rsidRDefault="00252862" w:rsidP="0071121B">
            <w:pPr>
              <w:jc w:val="center"/>
              <w:rPr>
                <w:rFonts w:ascii="Arial CE" w:hAnsi="Arial CE" w:cs="Arial CE"/>
              </w:rPr>
            </w:pPr>
          </w:p>
        </w:tc>
        <w:tc>
          <w:tcPr>
            <w:tcW w:w="340" w:type="dxa"/>
            <w:shd w:val="clear" w:color="auto" w:fill="auto"/>
            <w:noWrap/>
            <w:vAlign w:val="bottom"/>
            <w:hideMark/>
          </w:tcPr>
          <w:p w:rsidR="00252862" w:rsidRPr="00921791" w:rsidRDefault="00252862" w:rsidP="0071121B">
            <w:pPr>
              <w:rPr>
                <w:sz w:val="20"/>
              </w:rPr>
            </w:pPr>
          </w:p>
        </w:tc>
        <w:tc>
          <w:tcPr>
            <w:tcW w:w="2040" w:type="dxa"/>
            <w:shd w:val="clear" w:color="auto" w:fill="auto"/>
            <w:noWrap/>
            <w:vAlign w:val="bottom"/>
            <w:hideMark/>
          </w:tcPr>
          <w:p w:rsidR="00252862" w:rsidRPr="00921791" w:rsidRDefault="00252862" w:rsidP="0071121B">
            <w:pPr>
              <w:jc w:val="right"/>
              <w:rPr>
                <w:rFonts w:ascii="Arial CE" w:hAnsi="Arial CE" w:cs="Arial CE"/>
              </w:rPr>
            </w:pPr>
            <w:r w:rsidRPr="00921791">
              <w:rPr>
                <w:rFonts w:ascii="Arial CE" w:hAnsi="Arial CE" w:cs="Arial CE"/>
              </w:rPr>
              <w:t>0,00 €</w:t>
            </w:r>
          </w:p>
        </w:tc>
      </w:tr>
      <w:tr w:rsidR="00252862" w:rsidRPr="00921791" w:rsidTr="007E70F2">
        <w:trPr>
          <w:trHeight w:val="285"/>
        </w:trPr>
        <w:tc>
          <w:tcPr>
            <w:tcW w:w="3840" w:type="dxa"/>
            <w:shd w:val="clear" w:color="auto" w:fill="auto"/>
            <w:noWrap/>
            <w:vAlign w:val="bottom"/>
            <w:hideMark/>
          </w:tcPr>
          <w:p w:rsidR="00252862" w:rsidRPr="00921791" w:rsidRDefault="00252862" w:rsidP="0071121B">
            <w:pPr>
              <w:rPr>
                <w:sz w:val="20"/>
              </w:rPr>
            </w:pPr>
          </w:p>
        </w:tc>
        <w:tc>
          <w:tcPr>
            <w:tcW w:w="1100" w:type="dxa"/>
            <w:shd w:val="clear" w:color="auto" w:fill="auto"/>
            <w:noWrap/>
            <w:vAlign w:val="bottom"/>
            <w:hideMark/>
          </w:tcPr>
          <w:p w:rsidR="00252862" w:rsidRPr="00921791" w:rsidRDefault="00252862" w:rsidP="0071121B">
            <w:pPr>
              <w:jc w:val="right"/>
              <w:rPr>
                <w:sz w:val="20"/>
              </w:rPr>
            </w:pPr>
          </w:p>
        </w:tc>
        <w:tc>
          <w:tcPr>
            <w:tcW w:w="340" w:type="dxa"/>
            <w:shd w:val="clear" w:color="auto" w:fill="auto"/>
            <w:noWrap/>
            <w:vAlign w:val="bottom"/>
            <w:hideMark/>
          </w:tcPr>
          <w:p w:rsidR="00252862" w:rsidRPr="00921791" w:rsidRDefault="00252862" w:rsidP="0071121B">
            <w:pPr>
              <w:rPr>
                <w:sz w:val="20"/>
              </w:rPr>
            </w:pPr>
          </w:p>
        </w:tc>
        <w:tc>
          <w:tcPr>
            <w:tcW w:w="1540" w:type="dxa"/>
            <w:shd w:val="clear" w:color="auto" w:fill="auto"/>
            <w:noWrap/>
            <w:vAlign w:val="bottom"/>
            <w:hideMark/>
          </w:tcPr>
          <w:p w:rsidR="00252862" w:rsidRPr="00921791" w:rsidRDefault="00252862" w:rsidP="0071121B">
            <w:pPr>
              <w:jc w:val="center"/>
              <w:rPr>
                <w:sz w:val="20"/>
              </w:rPr>
            </w:pPr>
          </w:p>
        </w:tc>
        <w:tc>
          <w:tcPr>
            <w:tcW w:w="340" w:type="dxa"/>
            <w:shd w:val="clear" w:color="auto" w:fill="auto"/>
            <w:noWrap/>
            <w:vAlign w:val="bottom"/>
            <w:hideMark/>
          </w:tcPr>
          <w:p w:rsidR="00252862" w:rsidRPr="00921791" w:rsidRDefault="00252862" w:rsidP="0071121B">
            <w:pPr>
              <w:rPr>
                <w:sz w:val="20"/>
              </w:rPr>
            </w:pPr>
          </w:p>
        </w:tc>
        <w:tc>
          <w:tcPr>
            <w:tcW w:w="2040" w:type="dxa"/>
            <w:shd w:val="clear" w:color="auto" w:fill="auto"/>
            <w:noWrap/>
            <w:vAlign w:val="bottom"/>
            <w:hideMark/>
          </w:tcPr>
          <w:p w:rsidR="00252862" w:rsidRPr="00921791" w:rsidRDefault="00252862" w:rsidP="0071121B">
            <w:pPr>
              <w:jc w:val="center"/>
              <w:rPr>
                <w:sz w:val="20"/>
              </w:rPr>
            </w:pPr>
          </w:p>
        </w:tc>
      </w:tr>
      <w:tr w:rsidR="00252862" w:rsidRPr="00921791" w:rsidTr="007E70F2">
        <w:trPr>
          <w:trHeight w:val="855"/>
        </w:trPr>
        <w:tc>
          <w:tcPr>
            <w:tcW w:w="3840" w:type="dxa"/>
            <w:shd w:val="clear" w:color="auto" w:fill="auto"/>
            <w:vAlign w:val="bottom"/>
            <w:hideMark/>
          </w:tcPr>
          <w:p w:rsidR="00252862" w:rsidRPr="00921791" w:rsidRDefault="00252862" w:rsidP="0071121B">
            <w:pPr>
              <w:rPr>
                <w:rFonts w:ascii="Arial CE" w:hAnsi="Arial CE" w:cs="Arial CE"/>
              </w:rPr>
            </w:pPr>
            <w:r w:rsidRPr="00921791">
              <w:rPr>
                <w:rFonts w:ascii="Arial CE" w:hAnsi="Arial CE" w:cs="Arial CE"/>
              </w:rPr>
              <w:t xml:space="preserve">Izdelava in montaža bronaste zaščitne maske </w:t>
            </w:r>
            <w:proofErr w:type="spellStart"/>
            <w:r w:rsidRPr="00921791">
              <w:rPr>
                <w:rFonts w:ascii="Arial CE" w:hAnsi="Arial CE" w:cs="Arial CE"/>
              </w:rPr>
              <w:t>kanalete</w:t>
            </w:r>
            <w:proofErr w:type="spellEnd"/>
            <w:r w:rsidRPr="00921791">
              <w:rPr>
                <w:rFonts w:ascii="Arial CE" w:hAnsi="Arial CE" w:cs="Arial CE"/>
              </w:rPr>
              <w:t xml:space="preserve"> v elipsoidni obliki, ca. 4,25 x 3,53 m. </w:t>
            </w:r>
          </w:p>
        </w:tc>
        <w:tc>
          <w:tcPr>
            <w:tcW w:w="1100" w:type="dxa"/>
            <w:shd w:val="clear" w:color="auto" w:fill="auto"/>
            <w:noWrap/>
            <w:vAlign w:val="bottom"/>
            <w:hideMark/>
          </w:tcPr>
          <w:p w:rsidR="00252862" w:rsidRPr="00921791" w:rsidRDefault="00252862" w:rsidP="0071121B">
            <w:pPr>
              <w:rPr>
                <w:rFonts w:ascii="Arial CE" w:hAnsi="Arial CE" w:cs="Arial CE"/>
              </w:rPr>
            </w:pPr>
          </w:p>
        </w:tc>
        <w:tc>
          <w:tcPr>
            <w:tcW w:w="340" w:type="dxa"/>
            <w:shd w:val="clear" w:color="auto" w:fill="auto"/>
            <w:noWrap/>
            <w:vAlign w:val="bottom"/>
            <w:hideMark/>
          </w:tcPr>
          <w:p w:rsidR="00252862" w:rsidRPr="00921791" w:rsidRDefault="00252862" w:rsidP="0071121B">
            <w:pPr>
              <w:rPr>
                <w:sz w:val="20"/>
              </w:rPr>
            </w:pPr>
          </w:p>
        </w:tc>
        <w:tc>
          <w:tcPr>
            <w:tcW w:w="1540" w:type="dxa"/>
            <w:shd w:val="clear" w:color="auto" w:fill="auto"/>
            <w:noWrap/>
            <w:vAlign w:val="bottom"/>
            <w:hideMark/>
          </w:tcPr>
          <w:p w:rsidR="00252862" w:rsidRPr="00921791" w:rsidRDefault="00252862" w:rsidP="0071121B">
            <w:pPr>
              <w:jc w:val="center"/>
              <w:rPr>
                <w:sz w:val="20"/>
              </w:rPr>
            </w:pPr>
          </w:p>
        </w:tc>
        <w:tc>
          <w:tcPr>
            <w:tcW w:w="340" w:type="dxa"/>
            <w:shd w:val="clear" w:color="auto" w:fill="auto"/>
            <w:noWrap/>
            <w:vAlign w:val="bottom"/>
            <w:hideMark/>
          </w:tcPr>
          <w:p w:rsidR="00252862" w:rsidRPr="00921791" w:rsidRDefault="00252862" w:rsidP="0071121B">
            <w:pPr>
              <w:rPr>
                <w:sz w:val="20"/>
              </w:rPr>
            </w:pPr>
          </w:p>
        </w:tc>
        <w:tc>
          <w:tcPr>
            <w:tcW w:w="2040" w:type="dxa"/>
            <w:shd w:val="clear" w:color="auto" w:fill="auto"/>
            <w:noWrap/>
            <w:vAlign w:val="bottom"/>
            <w:hideMark/>
          </w:tcPr>
          <w:p w:rsidR="00252862" w:rsidRPr="00921791" w:rsidRDefault="00252862" w:rsidP="0071121B">
            <w:pPr>
              <w:jc w:val="center"/>
              <w:rPr>
                <w:sz w:val="20"/>
              </w:rPr>
            </w:pPr>
          </w:p>
        </w:tc>
      </w:tr>
      <w:tr w:rsidR="00252862" w:rsidRPr="00921791" w:rsidTr="007E70F2">
        <w:trPr>
          <w:trHeight w:val="285"/>
        </w:trPr>
        <w:tc>
          <w:tcPr>
            <w:tcW w:w="3840" w:type="dxa"/>
            <w:shd w:val="clear" w:color="auto" w:fill="auto"/>
            <w:vAlign w:val="bottom"/>
            <w:hideMark/>
          </w:tcPr>
          <w:p w:rsidR="00252862" w:rsidRPr="00921791" w:rsidRDefault="00252862" w:rsidP="0071121B">
            <w:pPr>
              <w:jc w:val="right"/>
              <w:rPr>
                <w:rFonts w:ascii="Arial CE" w:hAnsi="Arial CE" w:cs="Arial CE"/>
              </w:rPr>
            </w:pPr>
            <w:r w:rsidRPr="00921791">
              <w:rPr>
                <w:rFonts w:ascii="Arial CE" w:hAnsi="Arial CE" w:cs="Arial CE"/>
              </w:rPr>
              <w:t>kos</w:t>
            </w:r>
          </w:p>
        </w:tc>
        <w:tc>
          <w:tcPr>
            <w:tcW w:w="1100" w:type="dxa"/>
            <w:shd w:val="clear" w:color="auto" w:fill="auto"/>
            <w:noWrap/>
            <w:vAlign w:val="bottom"/>
            <w:hideMark/>
          </w:tcPr>
          <w:p w:rsidR="00252862" w:rsidRPr="00921791" w:rsidRDefault="00252862" w:rsidP="0071121B">
            <w:pPr>
              <w:jc w:val="right"/>
              <w:rPr>
                <w:rFonts w:ascii="Arial CE" w:hAnsi="Arial CE" w:cs="Arial CE"/>
              </w:rPr>
            </w:pPr>
            <w:r w:rsidRPr="00921791">
              <w:rPr>
                <w:rFonts w:ascii="Arial CE" w:hAnsi="Arial CE" w:cs="Arial CE"/>
              </w:rPr>
              <w:t>1,00</w:t>
            </w:r>
          </w:p>
        </w:tc>
        <w:tc>
          <w:tcPr>
            <w:tcW w:w="340" w:type="dxa"/>
            <w:shd w:val="clear" w:color="auto" w:fill="auto"/>
            <w:noWrap/>
            <w:vAlign w:val="bottom"/>
            <w:hideMark/>
          </w:tcPr>
          <w:p w:rsidR="00252862" w:rsidRPr="00921791" w:rsidRDefault="00252862" w:rsidP="0071121B">
            <w:pPr>
              <w:jc w:val="center"/>
              <w:rPr>
                <w:rFonts w:ascii="Arial CE" w:hAnsi="Arial CE" w:cs="Arial CE"/>
              </w:rPr>
            </w:pPr>
            <w:r w:rsidRPr="00921791">
              <w:rPr>
                <w:rFonts w:ascii="Arial CE" w:hAnsi="Arial CE" w:cs="Arial CE"/>
              </w:rPr>
              <w:t>a'</w:t>
            </w:r>
          </w:p>
        </w:tc>
        <w:tc>
          <w:tcPr>
            <w:tcW w:w="1540" w:type="dxa"/>
            <w:shd w:val="clear" w:color="auto" w:fill="auto"/>
            <w:noWrap/>
            <w:vAlign w:val="bottom"/>
            <w:hideMark/>
          </w:tcPr>
          <w:p w:rsidR="00252862" w:rsidRPr="00921791" w:rsidRDefault="00252862" w:rsidP="0071121B">
            <w:pPr>
              <w:jc w:val="center"/>
              <w:rPr>
                <w:rFonts w:ascii="Arial CE" w:hAnsi="Arial CE" w:cs="Arial CE"/>
              </w:rPr>
            </w:pPr>
          </w:p>
        </w:tc>
        <w:tc>
          <w:tcPr>
            <w:tcW w:w="340" w:type="dxa"/>
            <w:shd w:val="clear" w:color="auto" w:fill="auto"/>
            <w:noWrap/>
            <w:vAlign w:val="bottom"/>
            <w:hideMark/>
          </w:tcPr>
          <w:p w:rsidR="00252862" w:rsidRPr="00921791" w:rsidRDefault="00252862" w:rsidP="0071121B">
            <w:pPr>
              <w:rPr>
                <w:sz w:val="20"/>
              </w:rPr>
            </w:pPr>
          </w:p>
        </w:tc>
        <w:tc>
          <w:tcPr>
            <w:tcW w:w="2040" w:type="dxa"/>
            <w:shd w:val="clear" w:color="auto" w:fill="auto"/>
            <w:noWrap/>
            <w:vAlign w:val="bottom"/>
            <w:hideMark/>
          </w:tcPr>
          <w:p w:rsidR="00252862" w:rsidRPr="00921791" w:rsidRDefault="00252862" w:rsidP="0071121B">
            <w:pPr>
              <w:jc w:val="right"/>
              <w:rPr>
                <w:rFonts w:ascii="Arial CE" w:hAnsi="Arial CE" w:cs="Arial CE"/>
              </w:rPr>
            </w:pPr>
            <w:r w:rsidRPr="00921791">
              <w:rPr>
                <w:rFonts w:ascii="Arial CE" w:hAnsi="Arial CE" w:cs="Arial CE"/>
              </w:rPr>
              <w:t>0,00 €</w:t>
            </w:r>
          </w:p>
        </w:tc>
      </w:tr>
      <w:tr w:rsidR="00252862" w:rsidRPr="00921791" w:rsidTr="007E70F2">
        <w:trPr>
          <w:trHeight w:val="285"/>
        </w:trPr>
        <w:tc>
          <w:tcPr>
            <w:tcW w:w="3840" w:type="dxa"/>
            <w:shd w:val="clear" w:color="auto" w:fill="auto"/>
            <w:vAlign w:val="bottom"/>
            <w:hideMark/>
          </w:tcPr>
          <w:p w:rsidR="00252862" w:rsidRPr="00921791" w:rsidRDefault="00252862" w:rsidP="0071121B">
            <w:pPr>
              <w:rPr>
                <w:sz w:val="20"/>
              </w:rPr>
            </w:pPr>
          </w:p>
        </w:tc>
        <w:tc>
          <w:tcPr>
            <w:tcW w:w="1100" w:type="dxa"/>
            <w:shd w:val="clear" w:color="auto" w:fill="auto"/>
            <w:noWrap/>
            <w:vAlign w:val="bottom"/>
            <w:hideMark/>
          </w:tcPr>
          <w:p w:rsidR="00252862" w:rsidRPr="00921791" w:rsidRDefault="00252862" w:rsidP="0071121B">
            <w:pPr>
              <w:jc w:val="both"/>
              <w:rPr>
                <w:sz w:val="20"/>
              </w:rPr>
            </w:pPr>
          </w:p>
        </w:tc>
        <w:tc>
          <w:tcPr>
            <w:tcW w:w="340" w:type="dxa"/>
            <w:shd w:val="clear" w:color="auto" w:fill="auto"/>
            <w:noWrap/>
            <w:vAlign w:val="bottom"/>
            <w:hideMark/>
          </w:tcPr>
          <w:p w:rsidR="00252862" w:rsidRPr="00921791" w:rsidRDefault="00252862" w:rsidP="0071121B">
            <w:pPr>
              <w:rPr>
                <w:sz w:val="20"/>
              </w:rPr>
            </w:pPr>
          </w:p>
        </w:tc>
        <w:tc>
          <w:tcPr>
            <w:tcW w:w="1540" w:type="dxa"/>
            <w:shd w:val="clear" w:color="auto" w:fill="auto"/>
            <w:noWrap/>
            <w:vAlign w:val="bottom"/>
            <w:hideMark/>
          </w:tcPr>
          <w:p w:rsidR="00252862" w:rsidRPr="00921791" w:rsidRDefault="00252862" w:rsidP="0071121B">
            <w:pPr>
              <w:jc w:val="center"/>
              <w:rPr>
                <w:sz w:val="20"/>
              </w:rPr>
            </w:pPr>
          </w:p>
        </w:tc>
        <w:tc>
          <w:tcPr>
            <w:tcW w:w="340" w:type="dxa"/>
            <w:shd w:val="clear" w:color="auto" w:fill="auto"/>
            <w:noWrap/>
            <w:vAlign w:val="bottom"/>
            <w:hideMark/>
          </w:tcPr>
          <w:p w:rsidR="00252862" w:rsidRPr="00921791" w:rsidRDefault="00252862" w:rsidP="0071121B">
            <w:pPr>
              <w:rPr>
                <w:sz w:val="20"/>
              </w:rPr>
            </w:pPr>
          </w:p>
        </w:tc>
        <w:tc>
          <w:tcPr>
            <w:tcW w:w="2040" w:type="dxa"/>
            <w:shd w:val="clear" w:color="auto" w:fill="auto"/>
            <w:noWrap/>
            <w:vAlign w:val="bottom"/>
            <w:hideMark/>
          </w:tcPr>
          <w:p w:rsidR="00252862" w:rsidRPr="00921791" w:rsidRDefault="00252862" w:rsidP="0071121B">
            <w:pPr>
              <w:rPr>
                <w:sz w:val="20"/>
              </w:rPr>
            </w:pPr>
          </w:p>
        </w:tc>
      </w:tr>
      <w:tr w:rsidR="00252862" w:rsidRPr="00921791" w:rsidTr="007E70F2">
        <w:trPr>
          <w:trHeight w:val="885"/>
        </w:trPr>
        <w:tc>
          <w:tcPr>
            <w:tcW w:w="3840" w:type="dxa"/>
            <w:shd w:val="clear" w:color="auto" w:fill="auto"/>
            <w:hideMark/>
          </w:tcPr>
          <w:p w:rsidR="00252862" w:rsidRPr="00921791" w:rsidRDefault="00252862" w:rsidP="0071121B">
            <w:pPr>
              <w:jc w:val="both"/>
              <w:rPr>
                <w:rFonts w:ascii="Arial CE" w:hAnsi="Arial CE" w:cs="Arial CE"/>
              </w:rPr>
            </w:pPr>
            <w:r w:rsidRPr="00921791">
              <w:rPr>
                <w:rFonts w:ascii="Arial CE" w:hAnsi="Arial CE" w:cs="Arial CE"/>
              </w:rPr>
              <w:t xml:space="preserve">Izdelava in montaža bronastega ločilnega traku, ki je montiran med posamezne kose kamnitega podstavka. </w:t>
            </w:r>
          </w:p>
        </w:tc>
        <w:tc>
          <w:tcPr>
            <w:tcW w:w="1100" w:type="dxa"/>
            <w:shd w:val="clear" w:color="auto" w:fill="auto"/>
            <w:noWrap/>
            <w:vAlign w:val="bottom"/>
            <w:hideMark/>
          </w:tcPr>
          <w:p w:rsidR="00252862" w:rsidRPr="00921791" w:rsidRDefault="00252862" w:rsidP="0071121B">
            <w:pPr>
              <w:jc w:val="both"/>
              <w:rPr>
                <w:rFonts w:ascii="Arial CE" w:hAnsi="Arial CE" w:cs="Arial CE"/>
              </w:rPr>
            </w:pPr>
          </w:p>
        </w:tc>
        <w:tc>
          <w:tcPr>
            <w:tcW w:w="340" w:type="dxa"/>
            <w:shd w:val="clear" w:color="auto" w:fill="auto"/>
            <w:noWrap/>
            <w:vAlign w:val="bottom"/>
            <w:hideMark/>
          </w:tcPr>
          <w:p w:rsidR="00252862" w:rsidRPr="00921791" w:rsidRDefault="00252862" w:rsidP="0071121B">
            <w:pPr>
              <w:rPr>
                <w:sz w:val="20"/>
              </w:rPr>
            </w:pPr>
          </w:p>
        </w:tc>
        <w:tc>
          <w:tcPr>
            <w:tcW w:w="1540" w:type="dxa"/>
            <w:shd w:val="clear" w:color="auto" w:fill="auto"/>
            <w:noWrap/>
            <w:vAlign w:val="bottom"/>
            <w:hideMark/>
          </w:tcPr>
          <w:p w:rsidR="00252862" w:rsidRPr="00921791" w:rsidRDefault="00252862" w:rsidP="0071121B">
            <w:pPr>
              <w:rPr>
                <w:sz w:val="20"/>
              </w:rPr>
            </w:pPr>
          </w:p>
        </w:tc>
        <w:tc>
          <w:tcPr>
            <w:tcW w:w="340" w:type="dxa"/>
            <w:shd w:val="clear" w:color="auto" w:fill="auto"/>
            <w:noWrap/>
            <w:vAlign w:val="bottom"/>
            <w:hideMark/>
          </w:tcPr>
          <w:p w:rsidR="00252862" w:rsidRPr="00921791" w:rsidRDefault="00252862" w:rsidP="0071121B">
            <w:pPr>
              <w:rPr>
                <w:sz w:val="20"/>
              </w:rPr>
            </w:pPr>
          </w:p>
        </w:tc>
        <w:tc>
          <w:tcPr>
            <w:tcW w:w="2040" w:type="dxa"/>
            <w:shd w:val="clear" w:color="auto" w:fill="auto"/>
            <w:noWrap/>
            <w:vAlign w:val="bottom"/>
            <w:hideMark/>
          </w:tcPr>
          <w:p w:rsidR="00252862" w:rsidRPr="00921791" w:rsidRDefault="00252862" w:rsidP="0071121B">
            <w:pPr>
              <w:rPr>
                <w:sz w:val="20"/>
              </w:rPr>
            </w:pPr>
          </w:p>
        </w:tc>
      </w:tr>
      <w:tr w:rsidR="00252862" w:rsidRPr="00921791" w:rsidTr="007E70F2">
        <w:trPr>
          <w:trHeight w:val="285"/>
        </w:trPr>
        <w:tc>
          <w:tcPr>
            <w:tcW w:w="3840" w:type="dxa"/>
            <w:shd w:val="clear" w:color="auto" w:fill="auto"/>
            <w:vAlign w:val="bottom"/>
            <w:hideMark/>
          </w:tcPr>
          <w:p w:rsidR="00252862" w:rsidRPr="00921791" w:rsidRDefault="00252862" w:rsidP="0071121B">
            <w:pPr>
              <w:jc w:val="right"/>
              <w:rPr>
                <w:rFonts w:ascii="Arial CE" w:hAnsi="Arial CE" w:cs="Arial CE"/>
              </w:rPr>
            </w:pPr>
            <w:r w:rsidRPr="00921791">
              <w:rPr>
                <w:rFonts w:ascii="Arial CE" w:hAnsi="Arial CE" w:cs="Arial CE"/>
              </w:rPr>
              <w:t>kos</w:t>
            </w:r>
          </w:p>
        </w:tc>
        <w:tc>
          <w:tcPr>
            <w:tcW w:w="1100" w:type="dxa"/>
            <w:shd w:val="clear" w:color="auto" w:fill="auto"/>
            <w:noWrap/>
            <w:vAlign w:val="bottom"/>
            <w:hideMark/>
          </w:tcPr>
          <w:p w:rsidR="00252862" w:rsidRPr="00921791" w:rsidRDefault="00252862" w:rsidP="0071121B">
            <w:pPr>
              <w:jc w:val="right"/>
              <w:rPr>
                <w:rFonts w:ascii="Arial CE" w:hAnsi="Arial CE" w:cs="Arial CE"/>
              </w:rPr>
            </w:pPr>
            <w:r w:rsidRPr="00921791">
              <w:rPr>
                <w:rFonts w:ascii="Arial CE" w:hAnsi="Arial CE" w:cs="Arial CE"/>
              </w:rPr>
              <w:t>4,00</w:t>
            </w:r>
          </w:p>
        </w:tc>
        <w:tc>
          <w:tcPr>
            <w:tcW w:w="340" w:type="dxa"/>
            <w:shd w:val="clear" w:color="auto" w:fill="auto"/>
            <w:noWrap/>
            <w:vAlign w:val="bottom"/>
            <w:hideMark/>
          </w:tcPr>
          <w:p w:rsidR="00252862" w:rsidRPr="00921791" w:rsidRDefault="00252862" w:rsidP="0071121B">
            <w:pPr>
              <w:jc w:val="center"/>
              <w:rPr>
                <w:rFonts w:ascii="Arial CE" w:hAnsi="Arial CE" w:cs="Arial CE"/>
              </w:rPr>
            </w:pPr>
            <w:r w:rsidRPr="00921791">
              <w:rPr>
                <w:rFonts w:ascii="Arial CE" w:hAnsi="Arial CE" w:cs="Arial CE"/>
              </w:rPr>
              <w:t>a'</w:t>
            </w:r>
          </w:p>
        </w:tc>
        <w:tc>
          <w:tcPr>
            <w:tcW w:w="1540" w:type="dxa"/>
            <w:shd w:val="clear" w:color="auto" w:fill="auto"/>
            <w:noWrap/>
            <w:vAlign w:val="bottom"/>
            <w:hideMark/>
          </w:tcPr>
          <w:p w:rsidR="00252862" w:rsidRPr="00921791" w:rsidRDefault="00252862" w:rsidP="0071121B">
            <w:pPr>
              <w:jc w:val="center"/>
              <w:rPr>
                <w:rFonts w:ascii="Arial CE" w:hAnsi="Arial CE" w:cs="Arial CE"/>
              </w:rPr>
            </w:pPr>
          </w:p>
        </w:tc>
        <w:tc>
          <w:tcPr>
            <w:tcW w:w="340" w:type="dxa"/>
            <w:shd w:val="clear" w:color="auto" w:fill="auto"/>
            <w:noWrap/>
            <w:vAlign w:val="bottom"/>
            <w:hideMark/>
          </w:tcPr>
          <w:p w:rsidR="00252862" w:rsidRPr="00921791" w:rsidRDefault="00252862" w:rsidP="0071121B">
            <w:pPr>
              <w:rPr>
                <w:sz w:val="20"/>
              </w:rPr>
            </w:pPr>
          </w:p>
        </w:tc>
        <w:tc>
          <w:tcPr>
            <w:tcW w:w="2040" w:type="dxa"/>
            <w:shd w:val="clear" w:color="auto" w:fill="auto"/>
            <w:noWrap/>
            <w:vAlign w:val="bottom"/>
            <w:hideMark/>
          </w:tcPr>
          <w:p w:rsidR="00252862" w:rsidRPr="00921791" w:rsidRDefault="00252862" w:rsidP="0071121B">
            <w:pPr>
              <w:jc w:val="right"/>
              <w:rPr>
                <w:rFonts w:ascii="Arial CE" w:hAnsi="Arial CE" w:cs="Arial CE"/>
              </w:rPr>
            </w:pPr>
            <w:r w:rsidRPr="00921791">
              <w:rPr>
                <w:rFonts w:ascii="Arial CE" w:hAnsi="Arial CE" w:cs="Arial CE"/>
              </w:rPr>
              <w:t>0,00 €</w:t>
            </w:r>
          </w:p>
        </w:tc>
      </w:tr>
      <w:tr w:rsidR="00252862" w:rsidRPr="00921791" w:rsidTr="007E70F2">
        <w:trPr>
          <w:trHeight w:val="285"/>
        </w:trPr>
        <w:tc>
          <w:tcPr>
            <w:tcW w:w="3840" w:type="dxa"/>
            <w:shd w:val="clear" w:color="auto" w:fill="auto"/>
            <w:vAlign w:val="bottom"/>
            <w:hideMark/>
          </w:tcPr>
          <w:p w:rsidR="00252862" w:rsidRPr="00921791" w:rsidRDefault="00252862" w:rsidP="0071121B">
            <w:pPr>
              <w:rPr>
                <w:sz w:val="20"/>
              </w:rPr>
            </w:pPr>
          </w:p>
        </w:tc>
        <w:tc>
          <w:tcPr>
            <w:tcW w:w="1100" w:type="dxa"/>
            <w:shd w:val="clear" w:color="auto" w:fill="auto"/>
            <w:noWrap/>
            <w:vAlign w:val="bottom"/>
            <w:hideMark/>
          </w:tcPr>
          <w:p w:rsidR="00252862" w:rsidRPr="00921791" w:rsidRDefault="00252862" w:rsidP="0071121B">
            <w:pPr>
              <w:jc w:val="both"/>
              <w:rPr>
                <w:sz w:val="20"/>
              </w:rPr>
            </w:pPr>
          </w:p>
        </w:tc>
        <w:tc>
          <w:tcPr>
            <w:tcW w:w="340" w:type="dxa"/>
            <w:shd w:val="clear" w:color="auto" w:fill="auto"/>
            <w:noWrap/>
            <w:vAlign w:val="bottom"/>
            <w:hideMark/>
          </w:tcPr>
          <w:p w:rsidR="00252862" w:rsidRPr="00921791" w:rsidRDefault="00252862" w:rsidP="0071121B">
            <w:pPr>
              <w:rPr>
                <w:sz w:val="20"/>
              </w:rPr>
            </w:pPr>
          </w:p>
        </w:tc>
        <w:tc>
          <w:tcPr>
            <w:tcW w:w="1540" w:type="dxa"/>
            <w:shd w:val="clear" w:color="auto" w:fill="auto"/>
            <w:noWrap/>
            <w:vAlign w:val="bottom"/>
            <w:hideMark/>
          </w:tcPr>
          <w:p w:rsidR="00252862" w:rsidRPr="00921791" w:rsidRDefault="00252862" w:rsidP="0071121B">
            <w:pPr>
              <w:jc w:val="center"/>
              <w:rPr>
                <w:sz w:val="20"/>
              </w:rPr>
            </w:pPr>
          </w:p>
        </w:tc>
        <w:tc>
          <w:tcPr>
            <w:tcW w:w="340" w:type="dxa"/>
            <w:shd w:val="clear" w:color="auto" w:fill="auto"/>
            <w:noWrap/>
            <w:vAlign w:val="bottom"/>
            <w:hideMark/>
          </w:tcPr>
          <w:p w:rsidR="00252862" w:rsidRPr="00921791" w:rsidRDefault="00252862" w:rsidP="0071121B">
            <w:pPr>
              <w:rPr>
                <w:sz w:val="20"/>
              </w:rPr>
            </w:pPr>
          </w:p>
        </w:tc>
        <w:tc>
          <w:tcPr>
            <w:tcW w:w="2040" w:type="dxa"/>
            <w:shd w:val="clear" w:color="auto" w:fill="auto"/>
            <w:noWrap/>
            <w:vAlign w:val="bottom"/>
            <w:hideMark/>
          </w:tcPr>
          <w:p w:rsidR="00252862" w:rsidRPr="00921791" w:rsidRDefault="00252862" w:rsidP="0071121B">
            <w:pPr>
              <w:rPr>
                <w:sz w:val="20"/>
              </w:rPr>
            </w:pPr>
          </w:p>
        </w:tc>
      </w:tr>
      <w:tr w:rsidR="00252862" w:rsidRPr="00921791" w:rsidTr="007E70F2">
        <w:trPr>
          <w:trHeight w:val="1140"/>
        </w:trPr>
        <w:tc>
          <w:tcPr>
            <w:tcW w:w="3840" w:type="dxa"/>
            <w:shd w:val="clear" w:color="auto" w:fill="auto"/>
            <w:hideMark/>
          </w:tcPr>
          <w:p w:rsidR="00252862" w:rsidRPr="00921791" w:rsidRDefault="00252862" w:rsidP="0071121B">
            <w:pPr>
              <w:jc w:val="both"/>
              <w:rPr>
                <w:rFonts w:ascii="Arial CE" w:hAnsi="Arial CE" w:cs="Arial CE"/>
              </w:rPr>
            </w:pPr>
            <w:proofErr w:type="spellStart"/>
            <w:r w:rsidRPr="00921791">
              <w:rPr>
                <w:rFonts w:ascii="Arial CE" w:hAnsi="Arial CE" w:cs="Arial CE"/>
              </w:rPr>
              <w:t>Protigrafitna</w:t>
            </w:r>
            <w:proofErr w:type="spellEnd"/>
            <w:r w:rsidRPr="00921791">
              <w:rPr>
                <w:rFonts w:ascii="Arial CE" w:hAnsi="Arial CE" w:cs="Arial CE"/>
              </w:rPr>
              <w:t xml:space="preserve"> zaščita kamnitega podstavka s pripravo (razmaščevanjem) kamna. Suhi videz.</w:t>
            </w:r>
          </w:p>
        </w:tc>
        <w:tc>
          <w:tcPr>
            <w:tcW w:w="1100" w:type="dxa"/>
            <w:shd w:val="clear" w:color="auto" w:fill="auto"/>
            <w:noWrap/>
            <w:vAlign w:val="bottom"/>
            <w:hideMark/>
          </w:tcPr>
          <w:p w:rsidR="00252862" w:rsidRPr="00921791" w:rsidRDefault="00252862" w:rsidP="0071121B">
            <w:pPr>
              <w:jc w:val="both"/>
              <w:rPr>
                <w:rFonts w:ascii="Arial CE" w:hAnsi="Arial CE" w:cs="Arial CE"/>
              </w:rPr>
            </w:pPr>
          </w:p>
        </w:tc>
        <w:tc>
          <w:tcPr>
            <w:tcW w:w="340" w:type="dxa"/>
            <w:shd w:val="clear" w:color="auto" w:fill="auto"/>
            <w:noWrap/>
            <w:vAlign w:val="bottom"/>
            <w:hideMark/>
          </w:tcPr>
          <w:p w:rsidR="00252862" w:rsidRPr="00921791" w:rsidRDefault="00252862" w:rsidP="0071121B">
            <w:pPr>
              <w:rPr>
                <w:sz w:val="20"/>
              </w:rPr>
            </w:pPr>
          </w:p>
        </w:tc>
        <w:tc>
          <w:tcPr>
            <w:tcW w:w="1540" w:type="dxa"/>
            <w:shd w:val="clear" w:color="auto" w:fill="auto"/>
            <w:noWrap/>
            <w:vAlign w:val="bottom"/>
            <w:hideMark/>
          </w:tcPr>
          <w:p w:rsidR="00252862" w:rsidRPr="00921791" w:rsidRDefault="00252862" w:rsidP="0071121B">
            <w:pPr>
              <w:jc w:val="center"/>
              <w:rPr>
                <w:sz w:val="20"/>
              </w:rPr>
            </w:pPr>
          </w:p>
        </w:tc>
        <w:tc>
          <w:tcPr>
            <w:tcW w:w="340" w:type="dxa"/>
            <w:shd w:val="clear" w:color="auto" w:fill="auto"/>
            <w:noWrap/>
            <w:vAlign w:val="bottom"/>
            <w:hideMark/>
          </w:tcPr>
          <w:p w:rsidR="00252862" w:rsidRPr="00921791" w:rsidRDefault="00252862" w:rsidP="0071121B">
            <w:pPr>
              <w:rPr>
                <w:sz w:val="20"/>
              </w:rPr>
            </w:pPr>
          </w:p>
        </w:tc>
        <w:tc>
          <w:tcPr>
            <w:tcW w:w="2040" w:type="dxa"/>
            <w:shd w:val="clear" w:color="auto" w:fill="auto"/>
            <w:noWrap/>
            <w:vAlign w:val="bottom"/>
            <w:hideMark/>
          </w:tcPr>
          <w:p w:rsidR="00252862" w:rsidRPr="00921791" w:rsidRDefault="00252862" w:rsidP="0071121B">
            <w:pPr>
              <w:rPr>
                <w:sz w:val="20"/>
              </w:rPr>
            </w:pPr>
          </w:p>
        </w:tc>
      </w:tr>
      <w:tr w:rsidR="00252862" w:rsidRPr="00921791" w:rsidTr="007E70F2">
        <w:trPr>
          <w:trHeight w:val="285"/>
        </w:trPr>
        <w:tc>
          <w:tcPr>
            <w:tcW w:w="3840" w:type="dxa"/>
            <w:shd w:val="clear" w:color="auto" w:fill="auto"/>
            <w:vAlign w:val="bottom"/>
            <w:hideMark/>
          </w:tcPr>
          <w:p w:rsidR="00252862" w:rsidRPr="00921791" w:rsidRDefault="00252862" w:rsidP="0071121B">
            <w:pPr>
              <w:jc w:val="right"/>
              <w:rPr>
                <w:rFonts w:ascii="Arial CE" w:hAnsi="Arial CE" w:cs="Arial CE"/>
              </w:rPr>
            </w:pPr>
            <w:r w:rsidRPr="00921791">
              <w:rPr>
                <w:rFonts w:ascii="Arial CE" w:hAnsi="Arial CE" w:cs="Arial CE"/>
              </w:rPr>
              <w:t>m2</w:t>
            </w:r>
          </w:p>
        </w:tc>
        <w:tc>
          <w:tcPr>
            <w:tcW w:w="1100" w:type="dxa"/>
            <w:shd w:val="clear" w:color="auto" w:fill="auto"/>
            <w:noWrap/>
            <w:vAlign w:val="bottom"/>
            <w:hideMark/>
          </w:tcPr>
          <w:p w:rsidR="00252862" w:rsidRPr="00921791" w:rsidRDefault="00252862" w:rsidP="0071121B">
            <w:pPr>
              <w:jc w:val="right"/>
              <w:rPr>
                <w:rFonts w:ascii="Arial CE" w:hAnsi="Arial CE" w:cs="Arial CE"/>
              </w:rPr>
            </w:pPr>
            <w:r w:rsidRPr="00921791">
              <w:rPr>
                <w:rFonts w:ascii="Arial CE" w:hAnsi="Arial CE" w:cs="Arial CE"/>
              </w:rPr>
              <w:t>30,00</w:t>
            </w:r>
          </w:p>
        </w:tc>
        <w:tc>
          <w:tcPr>
            <w:tcW w:w="340" w:type="dxa"/>
            <w:shd w:val="clear" w:color="auto" w:fill="auto"/>
            <w:noWrap/>
            <w:vAlign w:val="bottom"/>
            <w:hideMark/>
          </w:tcPr>
          <w:p w:rsidR="00252862" w:rsidRPr="00921791" w:rsidRDefault="00252862" w:rsidP="0071121B">
            <w:pPr>
              <w:jc w:val="center"/>
              <w:rPr>
                <w:rFonts w:ascii="Arial CE" w:hAnsi="Arial CE" w:cs="Arial CE"/>
              </w:rPr>
            </w:pPr>
            <w:r w:rsidRPr="00921791">
              <w:rPr>
                <w:rFonts w:ascii="Arial CE" w:hAnsi="Arial CE" w:cs="Arial CE"/>
              </w:rPr>
              <w:t>a'</w:t>
            </w:r>
          </w:p>
        </w:tc>
        <w:tc>
          <w:tcPr>
            <w:tcW w:w="1540" w:type="dxa"/>
            <w:shd w:val="clear" w:color="auto" w:fill="auto"/>
            <w:noWrap/>
            <w:vAlign w:val="bottom"/>
            <w:hideMark/>
          </w:tcPr>
          <w:p w:rsidR="00252862" w:rsidRPr="00921791" w:rsidRDefault="00252862" w:rsidP="0071121B">
            <w:pPr>
              <w:jc w:val="center"/>
              <w:rPr>
                <w:rFonts w:ascii="Arial CE" w:hAnsi="Arial CE" w:cs="Arial CE"/>
              </w:rPr>
            </w:pPr>
          </w:p>
        </w:tc>
        <w:tc>
          <w:tcPr>
            <w:tcW w:w="340" w:type="dxa"/>
            <w:shd w:val="clear" w:color="auto" w:fill="auto"/>
            <w:noWrap/>
            <w:vAlign w:val="bottom"/>
            <w:hideMark/>
          </w:tcPr>
          <w:p w:rsidR="00252862" w:rsidRPr="00921791" w:rsidRDefault="00252862" w:rsidP="0071121B">
            <w:pPr>
              <w:rPr>
                <w:sz w:val="20"/>
              </w:rPr>
            </w:pPr>
          </w:p>
        </w:tc>
        <w:tc>
          <w:tcPr>
            <w:tcW w:w="2040" w:type="dxa"/>
            <w:shd w:val="clear" w:color="auto" w:fill="auto"/>
            <w:noWrap/>
            <w:vAlign w:val="bottom"/>
            <w:hideMark/>
          </w:tcPr>
          <w:p w:rsidR="00252862" w:rsidRPr="00921791" w:rsidRDefault="00252862" w:rsidP="0071121B">
            <w:pPr>
              <w:jc w:val="right"/>
              <w:rPr>
                <w:rFonts w:ascii="Arial CE" w:hAnsi="Arial CE" w:cs="Arial CE"/>
              </w:rPr>
            </w:pPr>
            <w:r w:rsidRPr="00921791">
              <w:rPr>
                <w:rFonts w:ascii="Arial CE" w:hAnsi="Arial CE" w:cs="Arial CE"/>
              </w:rPr>
              <w:t>0,00 €</w:t>
            </w:r>
          </w:p>
        </w:tc>
      </w:tr>
      <w:tr w:rsidR="00252862" w:rsidRPr="00921791" w:rsidTr="007E70F2">
        <w:trPr>
          <w:trHeight w:val="285"/>
        </w:trPr>
        <w:tc>
          <w:tcPr>
            <w:tcW w:w="3840" w:type="dxa"/>
            <w:shd w:val="clear" w:color="auto" w:fill="auto"/>
            <w:vAlign w:val="bottom"/>
            <w:hideMark/>
          </w:tcPr>
          <w:p w:rsidR="00252862" w:rsidRPr="00921791" w:rsidRDefault="00252862" w:rsidP="0071121B">
            <w:pPr>
              <w:rPr>
                <w:sz w:val="20"/>
              </w:rPr>
            </w:pPr>
          </w:p>
        </w:tc>
        <w:tc>
          <w:tcPr>
            <w:tcW w:w="1100" w:type="dxa"/>
            <w:shd w:val="clear" w:color="auto" w:fill="auto"/>
            <w:noWrap/>
            <w:vAlign w:val="bottom"/>
            <w:hideMark/>
          </w:tcPr>
          <w:p w:rsidR="00252862" w:rsidRPr="00921791" w:rsidRDefault="00252862" w:rsidP="0071121B">
            <w:pPr>
              <w:jc w:val="both"/>
              <w:rPr>
                <w:sz w:val="20"/>
              </w:rPr>
            </w:pPr>
          </w:p>
        </w:tc>
        <w:tc>
          <w:tcPr>
            <w:tcW w:w="340" w:type="dxa"/>
            <w:shd w:val="clear" w:color="auto" w:fill="auto"/>
            <w:noWrap/>
            <w:vAlign w:val="bottom"/>
            <w:hideMark/>
          </w:tcPr>
          <w:p w:rsidR="00252862" w:rsidRPr="00921791" w:rsidRDefault="00252862" w:rsidP="0071121B">
            <w:pPr>
              <w:rPr>
                <w:sz w:val="20"/>
              </w:rPr>
            </w:pPr>
          </w:p>
        </w:tc>
        <w:tc>
          <w:tcPr>
            <w:tcW w:w="1540" w:type="dxa"/>
            <w:shd w:val="clear" w:color="auto" w:fill="auto"/>
            <w:noWrap/>
            <w:vAlign w:val="bottom"/>
            <w:hideMark/>
          </w:tcPr>
          <w:p w:rsidR="00252862" w:rsidRPr="00921791" w:rsidRDefault="00252862" w:rsidP="0071121B">
            <w:pPr>
              <w:jc w:val="center"/>
              <w:rPr>
                <w:sz w:val="20"/>
              </w:rPr>
            </w:pPr>
          </w:p>
        </w:tc>
        <w:tc>
          <w:tcPr>
            <w:tcW w:w="340" w:type="dxa"/>
            <w:shd w:val="clear" w:color="auto" w:fill="auto"/>
            <w:noWrap/>
            <w:vAlign w:val="bottom"/>
            <w:hideMark/>
          </w:tcPr>
          <w:p w:rsidR="00252862" w:rsidRPr="00921791" w:rsidRDefault="00252862" w:rsidP="0071121B">
            <w:pPr>
              <w:rPr>
                <w:sz w:val="20"/>
              </w:rPr>
            </w:pPr>
          </w:p>
        </w:tc>
        <w:tc>
          <w:tcPr>
            <w:tcW w:w="2040" w:type="dxa"/>
            <w:shd w:val="clear" w:color="auto" w:fill="auto"/>
            <w:noWrap/>
            <w:vAlign w:val="bottom"/>
            <w:hideMark/>
          </w:tcPr>
          <w:p w:rsidR="00252862" w:rsidRPr="00921791" w:rsidRDefault="00252862" w:rsidP="0071121B">
            <w:pPr>
              <w:rPr>
                <w:sz w:val="20"/>
              </w:rPr>
            </w:pPr>
          </w:p>
        </w:tc>
      </w:tr>
      <w:tr w:rsidR="00252862" w:rsidRPr="00921791" w:rsidTr="007E70F2">
        <w:trPr>
          <w:trHeight w:val="855"/>
        </w:trPr>
        <w:tc>
          <w:tcPr>
            <w:tcW w:w="3840" w:type="dxa"/>
            <w:shd w:val="clear" w:color="auto" w:fill="auto"/>
            <w:vAlign w:val="bottom"/>
            <w:hideMark/>
          </w:tcPr>
          <w:p w:rsidR="00252862" w:rsidRPr="00921791" w:rsidRDefault="00252862" w:rsidP="0071121B">
            <w:pPr>
              <w:jc w:val="both"/>
              <w:rPr>
                <w:rFonts w:ascii="Arial CE" w:hAnsi="Arial CE" w:cs="Arial CE"/>
              </w:rPr>
            </w:pPr>
            <w:r w:rsidRPr="00921791">
              <w:rPr>
                <w:rFonts w:ascii="Arial CE" w:hAnsi="Arial CE" w:cs="Arial CE"/>
              </w:rPr>
              <w:t>Montaža bronaste sfere na kamniti podstavek vključno s pritrdilnim materialom.</w:t>
            </w:r>
          </w:p>
        </w:tc>
        <w:tc>
          <w:tcPr>
            <w:tcW w:w="1100" w:type="dxa"/>
            <w:shd w:val="clear" w:color="auto" w:fill="auto"/>
            <w:noWrap/>
            <w:vAlign w:val="bottom"/>
            <w:hideMark/>
          </w:tcPr>
          <w:p w:rsidR="00252862" w:rsidRPr="00921791" w:rsidRDefault="00252862" w:rsidP="0071121B">
            <w:pPr>
              <w:jc w:val="both"/>
              <w:rPr>
                <w:rFonts w:ascii="Arial CE" w:hAnsi="Arial CE" w:cs="Arial CE"/>
              </w:rPr>
            </w:pPr>
          </w:p>
        </w:tc>
        <w:tc>
          <w:tcPr>
            <w:tcW w:w="340" w:type="dxa"/>
            <w:shd w:val="clear" w:color="auto" w:fill="auto"/>
            <w:noWrap/>
            <w:vAlign w:val="bottom"/>
            <w:hideMark/>
          </w:tcPr>
          <w:p w:rsidR="00252862" w:rsidRPr="00921791" w:rsidRDefault="00252862" w:rsidP="0071121B">
            <w:pPr>
              <w:rPr>
                <w:sz w:val="20"/>
              </w:rPr>
            </w:pPr>
          </w:p>
        </w:tc>
        <w:tc>
          <w:tcPr>
            <w:tcW w:w="1540" w:type="dxa"/>
            <w:shd w:val="clear" w:color="auto" w:fill="auto"/>
            <w:noWrap/>
            <w:vAlign w:val="bottom"/>
            <w:hideMark/>
          </w:tcPr>
          <w:p w:rsidR="00252862" w:rsidRPr="00921791" w:rsidRDefault="00252862" w:rsidP="0071121B">
            <w:pPr>
              <w:jc w:val="center"/>
              <w:rPr>
                <w:sz w:val="20"/>
              </w:rPr>
            </w:pPr>
          </w:p>
        </w:tc>
        <w:tc>
          <w:tcPr>
            <w:tcW w:w="340" w:type="dxa"/>
            <w:shd w:val="clear" w:color="auto" w:fill="auto"/>
            <w:noWrap/>
            <w:vAlign w:val="bottom"/>
            <w:hideMark/>
          </w:tcPr>
          <w:p w:rsidR="00252862" w:rsidRPr="00921791" w:rsidRDefault="00252862" w:rsidP="0071121B">
            <w:pPr>
              <w:rPr>
                <w:sz w:val="20"/>
              </w:rPr>
            </w:pPr>
          </w:p>
        </w:tc>
        <w:tc>
          <w:tcPr>
            <w:tcW w:w="2040" w:type="dxa"/>
            <w:shd w:val="clear" w:color="auto" w:fill="auto"/>
            <w:noWrap/>
            <w:vAlign w:val="bottom"/>
            <w:hideMark/>
          </w:tcPr>
          <w:p w:rsidR="00252862" w:rsidRPr="00921791" w:rsidRDefault="00252862" w:rsidP="0071121B">
            <w:pPr>
              <w:rPr>
                <w:sz w:val="20"/>
              </w:rPr>
            </w:pPr>
          </w:p>
        </w:tc>
      </w:tr>
      <w:tr w:rsidR="00252862" w:rsidRPr="00921791" w:rsidTr="007E70F2">
        <w:trPr>
          <w:trHeight w:val="285"/>
        </w:trPr>
        <w:tc>
          <w:tcPr>
            <w:tcW w:w="3840" w:type="dxa"/>
            <w:shd w:val="clear" w:color="auto" w:fill="auto"/>
            <w:vAlign w:val="bottom"/>
            <w:hideMark/>
          </w:tcPr>
          <w:p w:rsidR="00252862" w:rsidRPr="00921791" w:rsidRDefault="00252862" w:rsidP="0071121B">
            <w:pPr>
              <w:jc w:val="right"/>
              <w:rPr>
                <w:rFonts w:ascii="Arial CE" w:hAnsi="Arial CE" w:cs="Arial CE"/>
              </w:rPr>
            </w:pPr>
            <w:r w:rsidRPr="00921791">
              <w:rPr>
                <w:rFonts w:ascii="Arial CE" w:hAnsi="Arial CE" w:cs="Arial CE"/>
              </w:rPr>
              <w:t>komplet</w:t>
            </w:r>
          </w:p>
        </w:tc>
        <w:tc>
          <w:tcPr>
            <w:tcW w:w="1100" w:type="dxa"/>
            <w:shd w:val="clear" w:color="auto" w:fill="auto"/>
            <w:noWrap/>
            <w:vAlign w:val="bottom"/>
            <w:hideMark/>
          </w:tcPr>
          <w:p w:rsidR="00252862" w:rsidRPr="00921791" w:rsidRDefault="00252862" w:rsidP="0071121B">
            <w:pPr>
              <w:jc w:val="right"/>
              <w:rPr>
                <w:rFonts w:ascii="Arial CE" w:hAnsi="Arial CE" w:cs="Arial CE"/>
              </w:rPr>
            </w:pPr>
            <w:r w:rsidRPr="00921791">
              <w:rPr>
                <w:rFonts w:ascii="Arial CE" w:hAnsi="Arial CE" w:cs="Arial CE"/>
              </w:rPr>
              <w:t>1,00</w:t>
            </w:r>
          </w:p>
        </w:tc>
        <w:tc>
          <w:tcPr>
            <w:tcW w:w="340" w:type="dxa"/>
            <w:shd w:val="clear" w:color="auto" w:fill="auto"/>
            <w:noWrap/>
            <w:vAlign w:val="bottom"/>
            <w:hideMark/>
          </w:tcPr>
          <w:p w:rsidR="00252862" w:rsidRPr="00921791" w:rsidRDefault="00252862" w:rsidP="0071121B">
            <w:pPr>
              <w:jc w:val="center"/>
              <w:rPr>
                <w:rFonts w:ascii="Arial CE" w:hAnsi="Arial CE" w:cs="Arial CE"/>
              </w:rPr>
            </w:pPr>
            <w:r w:rsidRPr="00921791">
              <w:rPr>
                <w:rFonts w:ascii="Arial CE" w:hAnsi="Arial CE" w:cs="Arial CE"/>
              </w:rPr>
              <w:t>a'</w:t>
            </w:r>
          </w:p>
        </w:tc>
        <w:tc>
          <w:tcPr>
            <w:tcW w:w="1540" w:type="dxa"/>
            <w:shd w:val="clear" w:color="auto" w:fill="auto"/>
            <w:noWrap/>
            <w:vAlign w:val="bottom"/>
            <w:hideMark/>
          </w:tcPr>
          <w:p w:rsidR="00252862" w:rsidRPr="00921791" w:rsidRDefault="00252862" w:rsidP="0071121B">
            <w:pPr>
              <w:jc w:val="center"/>
              <w:rPr>
                <w:rFonts w:ascii="Arial CE" w:hAnsi="Arial CE" w:cs="Arial CE"/>
              </w:rPr>
            </w:pPr>
          </w:p>
        </w:tc>
        <w:tc>
          <w:tcPr>
            <w:tcW w:w="340" w:type="dxa"/>
            <w:shd w:val="clear" w:color="auto" w:fill="auto"/>
            <w:noWrap/>
            <w:vAlign w:val="bottom"/>
            <w:hideMark/>
          </w:tcPr>
          <w:p w:rsidR="00252862" w:rsidRPr="00921791" w:rsidRDefault="00252862" w:rsidP="0071121B">
            <w:pPr>
              <w:rPr>
                <w:sz w:val="20"/>
              </w:rPr>
            </w:pPr>
          </w:p>
        </w:tc>
        <w:tc>
          <w:tcPr>
            <w:tcW w:w="2040" w:type="dxa"/>
            <w:shd w:val="clear" w:color="auto" w:fill="auto"/>
            <w:noWrap/>
            <w:vAlign w:val="bottom"/>
            <w:hideMark/>
          </w:tcPr>
          <w:p w:rsidR="00252862" w:rsidRPr="00921791" w:rsidRDefault="00252862" w:rsidP="0071121B">
            <w:pPr>
              <w:jc w:val="right"/>
              <w:rPr>
                <w:rFonts w:ascii="Arial CE" w:hAnsi="Arial CE" w:cs="Arial CE"/>
              </w:rPr>
            </w:pPr>
            <w:r w:rsidRPr="00921791">
              <w:rPr>
                <w:rFonts w:ascii="Arial CE" w:hAnsi="Arial CE" w:cs="Arial CE"/>
              </w:rPr>
              <w:t>0,00 €</w:t>
            </w:r>
          </w:p>
        </w:tc>
      </w:tr>
      <w:tr w:rsidR="00252862" w:rsidRPr="00921791" w:rsidTr="007E70F2">
        <w:trPr>
          <w:trHeight w:val="285"/>
        </w:trPr>
        <w:tc>
          <w:tcPr>
            <w:tcW w:w="3840" w:type="dxa"/>
            <w:shd w:val="clear" w:color="auto" w:fill="auto"/>
            <w:vAlign w:val="bottom"/>
            <w:hideMark/>
          </w:tcPr>
          <w:p w:rsidR="00252862" w:rsidRPr="00921791" w:rsidRDefault="00252862" w:rsidP="0071121B">
            <w:pPr>
              <w:rPr>
                <w:sz w:val="20"/>
              </w:rPr>
            </w:pPr>
          </w:p>
        </w:tc>
        <w:tc>
          <w:tcPr>
            <w:tcW w:w="1100" w:type="dxa"/>
            <w:shd w:val="clear" w:color="auto" w:fill="auto"/>
            <w:noWrap/>
            <w:vAlign w:val="bottom"/>
            <w:hideMark/>
          </w:tcPr>
          <w:p w:rsidR="00252862" w:rsidRPr="00921791" w:rsidRDefault="00252862" w:rsidP="0071121B">
            <w:pPr>
              <w:jc w:val="right"/>
              <w:rPr>
                <w:sz w:val="20"/>
              </w:rPr>
            </w:pPr>
          </w:p>
        </w:tc>
        <w:tc>
          <w:tcPr>
            <w:tcW w:w="340" w:type="dxa"/>
            <w:shd w:val="clear" w:color="auto" w:fill="auto"/>
            <w:noWrap/>
            <w:vAlign w:val="bottom"/>
            <w:hideMark/>
          </w:tcPr>
          <w:p w:rsidR="00252862" w:rsidRPr="00921791" w:rsidRDefault="00252862" w:rsidP="0071121B">
            <w:pPr>
              <w:rPr>
                <w:sz w:val="20"/>
              </w:rPr>
            </w:pPr>
          </w:p>
        </w:tc>
        <w:tc>
          <w:tcPr>
            <w:tcW w:w="1540" w:type="dxa"/>
            <w:shd w:val="clear" w:color="auto" w:fill="auto"/>
            <w:noWrap/>
            <w:vAlign w:val="bottom"/>
            <w:hideMark/>
          </w:tcPr>
          <w:p w:rsidR="00252862" w:rsidRPr="00921791" w:rsidRDefault="00252862" w:rsidP="0071121B">
            <w:pPr>
              <w:jc w:val="center"/>
              <w:rPr>
                <w:sz w:val="20"/>
              </w:rPr>
            </w:pPr>
          </w:p>
        </w:tc>
        <w:tc>
          <w:tcPr>
            <w:tcW w:w="340" w:type="dxa"/>
            <w:shd w:val="clear" w:color="auto" w:fill="auto"/>
            <w:noWrap/>
            <w:vAlign w:val="bottom"/>
            <w:hideMark/>
          </w:tcPr>
          <w:p w:rsidR="00252862" w:rsidRPr="00921791" w:rsidRDefault="00252862" w:rsidP="0071121B">
            <w:pPr>
              <w:rPr>
                <w:sz w:val="20"/>
              </w:rPr>
            </w:pPr>
          </w:p>
        </w:tc>
        <w:tc>
          <w:tcPr>
            <w:tcW w:w="2040" w:type="dxa"/>
            <w:shd w:val="clear" w:color="auto" w:fill="auto"/>
            <w:noWrap/>
            <w:vAlign w:val="bottom"/>
            <w:hideMark/>
          </w:tcPr>
          <w:p w:rsidR="00252862" w:rsidRPr="00921791" w:rsidRDefault="00252862" w:rsidP="0071121B">
            <w:pPr>
              <w:rPr>
                <w:sz w:val="20"/>
              </w:rPr>
            </w:pPr>
          </w:p>
        </w:tc>
      </w:tr>
      <w:tr w:rsidR="00252862" w:rsidRPr="00921791" w:rsidTr="007E70F2">
        <w:trPr>
          <w:trHeight w:val="570"/>
        </w:trPr>
        <w:tc>
          <w:tcPr>
            <w:tcW w:w="3840" w:type="dxa"/>
            <w:shd w:val="clear" w:color="auto" w:fill="auto"/>
            <w:vAlign w:val="bottom"/>
            <w:hideMark/>
          </w:tcPr>
          <w:p w:rsidR="00252862" w:rsidRPr="00921791" w:rsidRDefault="00252862" w:rsidP="0071121B">
            <w:pPr>
              <w:rPr>
                <w:rFonts w:ascii="Arial CE" w:hAnsi="Arial CE" w:cs="Arial CE"/>
              </w:rPr>
            </w:pPr>
            <w:r w:rsidRPr="00921791">
              <w:rPr>
                <w:rFonts w:ascii="Arial CE" w:hAnsi="Arial CE" w:cs="Arial CE"/>
              </w:rPr>
              <w:t>Priprava napisa za 3d rezkanje in podpora izvajalcu.</w:t>
            </w:r>
          </w:p>
        </w:tc>
        <w:tc>
          <w:tcPr>
            <w:tcW w:w="1100" w:type="dxa"/>
            <w:shd w:val="clear" w:color="auto" w:fill="auto"/>
            <w:noWrap/>
            <w:vAlign w:val="bottom"/>
            <w:hideMark/>
          </w:tcPr>
          <w:p w:rsidR="00252862" w:rsidRPr="00921791" w:rsidRDefault="00252862" w:rsidP="0071121B">
            <w:pPr>
              <w:rPr>
                <w:rFonts w:ascii="Arial CE" w:hAnsi="Arial CE" w:cs="Arial CE"/>
              </w:rPr>
            </w:pPr>
          </w:p>
        </w:tc>
        <w:tc>
          <w:tcPr>
            <w:tcW w:w="340" w:type="dxa"/>
            <w:shd w:val="clear" w:color="auto" w:fill="auto"/>
            <w:noWrap/>
            <w:vAlign w:val="bottom"/>
            <w:hideMark/>
          </w:tcPr>
          <w:p w:rsidR="00252862" w:rsidRPr="00921791" w:rsidRDefault="00252862" w:rsidP="0071121B">
            <w:pPr>
              <w:rPr>
                <w:sz w:val="20"/>
              </w:rPr>
            </w:pPr>
          </w:p>
        </w:tc>
        <w:tc>
          <w:tcPr>
            <w:tcW w:w="1540" w:type="dxa"/>
            <w:shd w:val="clear" w:color="auto" w:fill="auto"/>
            <w:noWrap/>
            <w:vAlign w:val="bottom"/>
            <w:hideMark/>
          </w:tcPr>
          <w:p w:rsidR="00252862" w:rsidRPr="00921791" w:rsidRDefault="00252862" w:rsidP="0071121B">
            <w:pPr>
              <w:jc w:val="center"/>
              <w:rPr>
                <w:sz w:val="20"/>
              </w:rPr>
            </w:pPr>
          </w:p>
        </w:tc>
        <w:tc>
          <w:tcPr>
            <w:tcW w:w="340" w:type="dxa"/>
            <w:shd w:val="clear" w:color="auto" w:fill="auto"/>
            <w:noWrap/>
            <w:vAlign w:val="bottom"/>
            <w:hideMark/>
          </w:tcPr>
          <w:p w:rsidR="00252862" w:rsidRPr="00921791" w:rsidRDefault="00252862" w:rsidP="0071121B">
            <w:pPr>
              <w:rPr>
                <w:sz w:val="20"/>
              </w:rPr>
            </w:pPr>
          </w:p>
        </w:tc>
        <w:tc>
          <w:tcPr>
            <w:tcW w:w="2040" w:type="dxa"/>
            <w:shd w:val="clear" w:color="auto" w:fill="auto"/>
            <w:noWrap/>
            <w:vAlign w:val="bottom"/>
            <w:hideMark/>
          </w:tcPr>
          <w:p w:rsidR="00252862" w:rsidRPr="00921791" w:rsidRDefault="00252862" w:rsidP="0071121B">
            <w:pPr>
              <w:rPr>
                <w:sz w:val="20"/>
              </w:rPr>
            </w:pPr>
          </w:p>
        </w:tc>
      </w:tr>
      <w:tr w:rsidR="00252862" w:rsidRPr="00921791" w:rsidTr="007E70F2">
        <w:trPr>
          <w:trHeight w:val="285"/>
        </w:trPr>
        <w:tc>
          <w:tcPr>
            <w:tcW w:w="3840" w:type="dxa"/>
            <w:shd w:val="clear" w:color="auto" w:fill="auto"/>
            <w:vAlign w:val="bottom"/>
            <w:hideMark/>
          </w:tcPr>
          <w:p w:rsidR="00252862" w:rsidRPr="00921791" w:rsidRDefault="00252862" w:rsidP="0071121B">
            <w:pPr>
              <w:jc w:val="right"/>
              <w:rPr>
                <w:rFonts w:ascii="Arial CE" w:hAnsi="Arial CE" w:cs="Arial CE"/>
              </w:rPr>
            </w:pPr>
            <w:r w:rsidRPr="00921791">
              <w:rPr>
                <w:rFonts w:ascii="Arial CE" w:hAnsi="Arial CE" w:cs="Arial CE"/>
              </w:rPr>
              <w:t>komplet</w:t>
            </w:r>
          </w:p>
        </w:tc>
        <w:tc>
          <w:tcPr>
            <w:tcW w:w="1100" w:type="dxa"/>
            <w:shd w:val="clear" w:color="auto" w:fill="auto"/>
            <w:noWrap/>
            <w:vAlign w:val="bottom"/>
            <w:hideMark/>
          </w:tcPr>
          <w:p w:rsidR="00252862" w:rsidRPr="00921791" w:rsidRDefault="00252862" w:rsidP="0071121B">
            <w:pPr>
              <w:jc w:val="right"/>
              <w:rPr>
                <w:rFonts w:ascii="Arial CE" w:hAnsi="Arial CE" w:cs="Arial CE"/>
              </w:rPr>
            </w:pPr>
            <w:r w:rsidRPr="00921791">
              <w:rPr>
                <w:rFonts w:ascii="Arial CE" w:hAnsi="Arial CE" w:cs="Arial CE"/>
              </w:rPr>
              <w:t>1,00</w:t>
            </w:r>
          </w:p>
        </w:tc>
        <w:tc>
          <w:tcPr>
            <w:tcW w:w="340" w:type="dxa"/>
            <w:shd w:val="clear" w:color="auto" w:fill="auto"/>
            <w:noWrap/>
            <w:vAlign w:val="bottom"/>
            <w:hideMark/>
          </w:tcPr>
          <w:p w:rsidR="00252862" w:rsidRPr="00921791" w:rsidRDefault="00252862" w:rsidP="0071121B">
            <w:pPr>
              <w:jc w:val="center"/>
              <w:rPr>
                <w:rFonts w:ascii="Arial CE" w:hAnsi="Arial CE" w:cs="Arial CE"/>
              </w:rPr>
            </w:pPr>
            <w:r w:rsidRPr="00921791">
              <w:rPr>
                <w:rFonts w:ascii="Arial CE" w:hAnsi="Arial CE" w:cs="Arial CE"/>
              </w:rPr>
              <w:t>a'</w:t>
            </w:r>
          </w:p>
        </w:tc>
        <w:tc>
          <w:tcPr>
            <w:tcW w:w="1540" w:type="dxa"/>
            <w:shd w:val="clear" w:color="auto" w:fill="auto"/>
            <w:noWrap/>
            <w:vAlign w:val="bottom"/>
            <w:hideMark/>
          </w:tcPr>
          <w:p w:rsidR="00252862" w:rsidRPr="00921791" w:rsidRDefault="00252862" w:rsidP="0071121B">
            <w:pPr>
              <w:jc w:val="center"/>
              <w:rPr>
                <w:rFonts w:ascii="Arial CE" w:hAnsi="Arial CE" w:cs="Arial CE"/>
              </w:rPr>
            </w:pPr>
          </w:p>
        </w:tc>
        <w:tc>
          <w:tcPr>
            <w:tcW w:w="340" w:type="dxa"/>
            <w:shd w:val="clear" w:color="auto" w:fill="auto"/>
            <w:noWrap/>
            <w:vAlign w:val="bottom"/>
            <w:hideMark/>
          </w:tcPr>
          <w:p w:rsidR="00252862" w:rsidRPr="00921791" w:rsidRDefault="00252862" w:rsidP="0071121B">
            <w:pPr>
              <w:rPr>
                <w:sz w:val="20"/>
              </w:rPr>
            </w:pPr>
          </w:p>
        </w:tc>
        <w:tc>
          <w:tcPr>
            <w:tcW w:w="2040" w:type="dxa"/>
            <w:shd w:val="clear" w:color="auto" w:fill="auto"/>
            <w:noWrap/>
            <w:vAlign w:val="bottom"/>
            <w:hideMark/>
          </w:tcPr>
          <w:p w:rsidR="00252862" w:rsidRPr="00921791" w:rsidRDefault="00252862" w:rsidP="0071121B">
            <w:pPr>
              <w:jc w:val="right"/>
              <w:rPr>
                <w:rFonts w:ascii="Arial CE" w:hAnsi="Arial CE" w:cs="Arial CE"/>
              </w:rPr>
            </w:pPr>
            <w:r w:rsidRPr="00921791">
              <w:rPr>
                <w:rFonts w:ascii="Arial CE" w:hAnsi="Arial CE" w:cs="Arial CE"/>
              </w:rPr>
              <w:t>0,00 €</w:t>
            </w:r>
          </w:p>
        </w:tc>
      </w:tr>
      <w:tr w:rsidR="00252862" w:rsidRPr="00921791" w:rsidTr="007E70F2">
        <w:trPr>
          <w:trHeight w:val="345"/>
        </w:trPr>
        <w:tc>
          <w:tcPr>
            <w:tcW w:w="3840" w:type="dxa"/>
            <w:shd w:val="clear" w:color="auto" w:fill="auto"/>
            <w:vAlign w:val="bottom"/>
            <w:hideMark/>
          </w:tcPr>
          <w:p w:rsidR="00252862" w:rsidRPr="00921791" w:rsidRDefault="00252862" w:rsidP="0071121B">
            <w:pPr>
              <w:rPr>
                <w:sz w:val="20"/>
              </w:rPr>
            </w:pPr>
          </w:p>
        </w:tc>
        <w:tc>
          <w:tcPr>
            <w:tcW w:w="1100" w:type="dxa"/>
            <w:shd w:val="clear" w:color="auto" w:fill="auto"/>
            <w:noWrap/>
            <w:vAlign w:val="bottom"/>
            <w:hideMark/>
          </w:tcPr>
          <w:p w:rsidR="00252862" w:rsidRPr="00921791" w:rsidRDefault="00252862" w:rsidP="0071121B">
            <w:pPr>
              <w:jc w:val="both"/>
              <w:rPr>
                <w:sz w:val="20"/>
              </w:rPr>
            </w:pPr>
          </w:p>
        </w:tc>
        <w:tc>
          <w:tcPr>
            <w:tcW w:w="340" w:type="dxa"/>
            <w:shd w:val="clear" w:color="auto" w:fill="auto"/>
            <w:noWrap/>
            <w:vAlign w:val="bottom"/>
            <w:hideMark/>
          </w:tcPr>
          <w:p w:rsidR="00252862" w:rsidRPr="00921791" w:rsidRDefault="00252862" w:rsidP="0071121B">
            <w:pPr>
              <w:rPr>
                <w:sz w:val="20"/>
              </w:rPr>
            </w:pPr>
          </w:p>
        </w:tc>
        <w:tc>
          <w:tcPr>
            <w:tcW w:w="1540" w:type="dxa"/>
            <w:shd w:val="clear" w:color="auto" w:fill="auto"/>
            <w:noWrap/>
            <w:vAlign w:val="bottom"/>
            <w:hideMark/>
          </w:tcPr>
          <w:p w:rsidR="00252862" w:rsidRPr="00921791" w:rsidRDefault="00252862" w:rsidP="0071121B">
            <w:pPr>
              <w:rPr>
                <w:sz w:val="20"/>
              </w:rPr>
            </w:pPr>
          </w:p>
        </w:tc>
        <w:tc>
          <w:tcPr>
            <w:tcW w:w="340" w:type="dxa"/>
            <w:shd w:val="clear" w:color="auto" w:fill="auto"/>
            <w:noWrap/>
            <w:vAlign w:val="bottom"/>
            <w:hideMark/>
          </w:tcPr>
          <w:p w:rsidR="00252862" w:rsidRPr="00921791" w:rsidRDefault="00252862" w:rsidP="0071121B">
            <w:pPr>
              <w:rPr>
                <w:sz w:val="20"/>
              </w:rPr>
            </w:pPr>
          </w:p>
        </w:tc>
        <w:tc>
          <w:tcPr>
            <w:tcW w:w="2040" w:type="dxa"/>
            <w:shd w:val="clear" w:color="auto" w:fill="auto"/>
            <w:noWrap/>
            <w:vAlign w:val="bottom"/>
            <w:hideMark/>
          </w:tcPr>
          <w:p w:rsidR="00252862" w:rsidRPr="00921791" w:rsidRDefault="00252862" w:rsidP="0071121B">
            <w:pPr>
              <w:rPr>
                <w:sz w:val="20"/>
              </w:rPr>
            </w:pPr>
          </w:p>
        </w:tc>
      </w:tr>
      <w:tr w:rsidR="00252862" w:rsidRPr="00921791" w:rsidTr="007E70F2">
        <w:trPr>
          <w:trHeight w:val="375"/>
        </w:trPr>
        <w:tc>
          <w:tcPr>
            <w:tcW w:w="3840" w:type="dxa"/>
            <w:shd w:val="clear" w:color="auto" w:fill="auto"/>
            <w:noWrap/>
            <w:vAlign w:val="bottom"/>
            <w:hideMark/>
          </w:tcPr>
          <w:p w:rsidR="00252862" w:rsidRPr="00921791" w:rsidRDefault="00252862" w:rsidP="0071121B">
            <w:pPr>
              <w:rPr>
                <w:sz w:val="20"/>
              </w:rPr>
            </w:pPr>
          </w:p>
        </w:tc>
        <w:tc>
          <w:tcPr>
            <w:tcW w:w="1100" w:type="dxa"/>
            <w:shd w:val="clear" w:color="auto" w:fill="auto"/>
            <w:noWrap/>
            <w:vAlign w:val="bottom"/>
            <w:hideMark/>
          </w:tcPr>
          <w:p w:rsidR="00252862" w:rsidRPr="00921791" w:rsidRDefault="00252862" w:rsidP="0071121B">
            <w:pPr>
              <w:jc w:val="right"/>
              <w:rPr>
                <w:sz w:val="20"/>
              </w:rPr>
            </w:pPr>
          </w:p>
        </w:tc>
        <w:tc>
          <w:tcPr>
            <w:tcW w:w="340" w:type="dxa"/>
            <w:shd w:val="clear" w:color="auto" w:fill="auto"/>
            <w:noWrap/>
            <w:vAlign w:val="bottom"/>
            <w:hideMark/>
          </w:tcPr>
          <w:p w:rsidR="00252862" w:rsidRPr="00921791" w:rsidRDefault="00252862" w:rsidP="0071121B">
            <w:pPr>
              <w:rPr>
                <w:sz w:val="20"/>
              </w:rPr>
            </w:pPr>
          </w:p>
        </w:tc>
        <w:tc>
          <w:tcPr>
            <w:tcW w:w="1540" w:type="dxa"/>
            <w:shd w:val="clear" w:color="auto" w:fill="auto"/>
            <w:noWrap/>
            <w:vAlign w:val="bottom"/>
            <w:hideMark/>
          </w:tcPr>
          <w:p w:rsidR="00252862" w:rsidRPr="00921791" w:rsidRDefault="00252862" w:rsidP="0071121B">
            <w:pPr>
              <w:rPr>
                <w:rFonts w:ascii="Arial CE" w:hAnsi="Arial CE" w:cs="Arial CE"/>
                <w:b/>
                <w:bCs/>
              </w:rPr>
            </w:pPr>
            <w:r w:rsidRPr="00921791">
              <w:rPr>
                <w:rFonts w:ascii="Arial CE" w:hAnsi="Arial CE" w:cs="Arial CE"/>
                <w:b/>
                <w:bCs/>
              </w:rPr>
              <w:t>SKUPAJ</w:t>
            </w:r>
          </w:p>
        </w:tc>
        <w:tc>
          <w:tcPr>
            <w:tcW w:w="340" w:type="dxa"/>
            <w:shd w:val="clear" w:color="auto" w:fill="auto"/>
            <w:noWrap/>
            <w:vAlign w:val="bottom"/>
            <w:hideMark/>
          </w:tcPr>
          <w:p w:rsidR="00252862" w:rsidRPr="00921791" w:rsidRDefault="00252862" w:rsidP="0071121B">
            <w:pPr>
              <w:rPr>
                <w:rFonts w:ascii="Arial CE" w:hAnsi="Arial CE" w:cs="Arial CE"/>
                <w:b/>
                <w:bCs/>
              </w:rPr>
            </w:pPr>
          </w:p>
        </w:tc>
        <w:tc>
          <w:tcPr>
            <w:tcW w:w="2040" w:type="dxa"/>
            <w:shd w:val="clear" w:color="auto" w:fill="auto"/>
            <w:noWrap/>
            <w:vAlign w:val="bottom"/>
            <w:hideMark/>
          </w:tcPr>
          <w:p w:rsidR="00252862" w:rsidRPr="00921791" w:rsidRDefault="00252862" w:rsidP="0071121B">
            <w:pPr>
              <w:jc w:val="right"/>
              <w:rPr>
                <w:rFonts w:ascii="Arial CE" w:hAnsi="Arial CE" w:cs="Arial CE"/>
                <w:b/>
                <w:bCs/>
              </w:rPr>
            </w:pPr>
            <w:r w:rsidRPr="00921791">
              <w:rPr>
                <w:rFonts w:ascii="Arial CE" w:hAnsi="Arial CE" w:cs="Arial CE"/>
                <w:b/>
                <w:bCs/>
              </w:rPr>
              <w:t>0,00 €</w:t>
            </w:r>
          </w:p>
        </w:tc>
      </w:tr>
      <w:tr w:rsidR="00252862" w:rsidRPr="00921791" w:rsidTr="007E70F2">
        <w:trPr>
          <w:trHeight w:val="285"/>
        </w:trPr>
        <w:tc>
          <w:tcPr>
            <w:tcW w:w="3840" w:type="dxa"/>
            <w:shd w:val="clear" w:color="auto" w:fill="auto"/>
            <w:noWrap/>
            <w:vAlign w:val="bottom"/>
            <w:hideMark/>
          </w:tcPr>
          <w:p w:rsidR="00252862" w:rsidRPr="00921791" w:rsidRDefault="00252862" w:rsidP="0071121B">
            <w:pPr>
              <w:rPr>
                <w:sz w:val="20"/>
              </w:rPr>
            </w:pPr>
          </w:p>
        </w:tc>
        <w:tc>
          <w:tcPr>
            <w:tcW w:w="1100" w:type="dxa"/>
            <w:shd w:val="clear" w:color="auto" w:fill="auto"/>
            <w:noWrap/>
            <w:vAlign w:val="bottom"/>
            <w:hideMark/>
          </w:tcPr>
          <w:p w:rsidR="00252862" w:rsidRPr="00921791" w:rsidRDefault="00252862" w:rsidP="0071121B">
            <w:pPr>
              <w:rPr>
                <w:sz w:val="20"/>
              </w:rPr>
            </w:pPr>
          </w:p>
        </w:tc>
        <w:tc>
          <w:tcPr>
            <w:tcW w:w="340" w:type="dxa"/>
            <w:shd w:val="clear" w:color="auto" w:fill="auto"/>
            <w:noWrap/>
            <w:vAlign w:val="bottom"/>
            <w:hideMark/>
          </w:tcPr>
          <w:p w:rsidR="00252862" w:rsidRPr="00921791" w:rsidRDefault="00252862" w:rsidP="0071121B">
            <w:pPr>
              <w:rPr>
                <w:sz w:val="20"/>
              </w:rPr>
            </w:pPr>
          </w:p>
        </w:tc>
        <w:tc>
          <w:tcPr>
            <w:tcW w:w="1540" w:type="dxa"/>
            <w:shd w:val="clear" w:color="auto" w:fill="auto"/>
            <w:noWrap/>
            <w:vAlign w:val="bottom"/>
            <w:hideMark/>
          </w:tcPr>
          <w:p w:rsidR="00252862" w:rsidRPr="00921791" w:rsidRDefault="00252862" w:rsidP="0071121B">
            <w:pPr>
              <w:rPr>
                <w:sz w:val="20"/>
              </w:rPr>
            </w:pPr>
          </w:p>
        </w:tc>
        <w:tc>
          <w:tcPr>
            <w:tcW w:w="340" w:type="dxa"/>
            <w:shd w:val="clear" w:color="auto" w:fill="auto"/>
            <w:noWrap/>
            <w:vAlign w:val="bottom"/>
            <w:hideMark/>
          </w:tcPr>
          <w:p w:rsidR="00252862" w:rsidRPr="00921791" w:rsidRDefault="00252862" w:rsidP="0071121B">
            <w:pPr>
              <w:rPr>
                <w:sz w:val="20"/>
              </w:rPr>
            </w:pPr>
          </w:p>
        </w:tc>
        <w:tc>
          <w:tcPr>
            <w:tcW w:w="2040" w:type="dxa"/>
            <w:shd w:val="clear" w:color="auto" w:fill="auto"/>
            <w:noWrap/>
            <w:vAlign w:val="bottom"/>
            <w:hideMark/>
          </w:tcPr>
          <w:p w:rsidR="00252862" w:rsidRPr="00921791" w:rsidRDefault="00252862" w:rsidP="0071121B">
            <w:pPr>
              <w:rPr>
                <w:sz w:val="20"/>
              </w:rPr>
            </w:pPr>
          </w:p>
        </w:tc>
      </w:tr>
    </w:tbl>
    <w:p w:rsidR="009228D8" w:rsidRDefault="009228D8" w:rsidP="007E70F2">
      <w:pPr>
        <w:pStyle w:val="Glava"/>
        <w:tabs>
          <w:tab w:val="clear" w:pos="4536"/>
          <w:tab w:val="clear" w:pos="9072"/>
        </w:tabs>
        <w:rPr>
          <w:b/>
          <w:i w:val="0"/>
          <w:sz w:val="22"/>
          <w:szCs w:val="22"/>
        </w:rPr>
      </w:pPr>
    </w:p>
    <w:p w:rsidR="003D22A3" w:rsidRDefault="003D22A3">
      <w:pPr>
        <w:rPr>
          <w:b/>
          <w:i w:val="0"/>
          <w:sz w:val="22"/>
          <w:szCs w:val="22"/>
        </w:rPr>
      </w:pPr>
    </w:p>
    <w:p w:rsidR="00960673" w:rsidRDefault="00960673" w:rsidP="005225D2">
      <w:pPr>
        <w:pStyle w:val="Glava"/>
        <w:tabs>
          <w:tab w:val="clear" w:pos="4536"/>
          <w:tab w:val="clear" w:pos="9072"/>
        </w:tabs>
        <w:ind w:left="1080"/>
        <w:jc w:val="right"/>
        <w:rPr>
          <w:b/>
          <w:i w:val="0"/>
          <w:sz w:val="22"/>
          <w:szCs w:val="22"/>
        </w:rPr>
      </w:pPr>
      <w:r>
        <w:rPr>
          <w:b/>
          <w:i w:val="0"/>
          <w:sz w:val="22"/>
          <w:szCs w:val="22"/>
        </w:rPr>
        <w:lastRenderedPageBreak/>
        <w:t>PRILOGA 2</w:t>
      </w: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Pr="00960673" w:rsidRDefault="00960673" w:rsidP="00960673">
      <w:pPr>
        <w:pStyle w:val="Glava"/>
        <w:tabs>
          <w:tab w:val="clear" w:pos="4536"/>
          <w:tab w:val="clear" w:pos="9072"/>
        </w:tabs>
        <w:ind w:left="1080"/>
        <w:jc w:val="center"/>
        <w:rPr>
          <w:b/>
          <w:i w:val="0"/>
          <w:sz w:val="36"/>
          <w:szCs w:val="36"/>
        </w:rPr>
      </w:pPr>
      <w:r w:rsidRPr="00960673">
        <w:rPr>
          <w:b/>
          <w:i w:val="0"/>
          <w:sz w:val="36"/>
          <w:szCs w:val="36"/>
        </w:rPr>
        <w:t>ESPD obrazec</w:t>
      </w: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F97F37" w:rsidP="00F97F37">
      <w:pPr>
        <w:pStyle w:val="Glava"/>
        <w:tabs>
          <w:tab w:val="clear" w:pos="4536"/>
          <w:tab w:val="clear" w:pos="9072"/>
        </w:tabs>
        <w:ind w:left="1080"/>
        <w:jc w:val="both"/>
        <w:rPr>
          <w:b/>
          <w:i w:val="0"/>
          <w:sz w:val="22"/>
          <w:szCs w:val="22"/>
        </w:rPr>
      </w:pPr>
      <w:r w:rsidRPr="007E02E6">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960673" w:rsidRDefault="00960673" w:rsidP="005225D2">
      <w:pPr>
        <w:pStyle w:val="Glava"/>
        <w:tabs>
          <w:tab w:val="clear" w:pos="4536"/>
          <w:tab w:val="clear" w:pos="9072"/>
        </w:tabs>
        <w:ind w:left="1080"/>
        <w:jc w:val="right"/>
        <w:rPr>
          <w:b/>
          <w:i w:val="0"/>
          <w:sz w:val="22"/>
          <w:szCs w:val="22"/>
        </w:rPr>
      </w:pP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 xml:space="preserve">Pooblaščamo naročnika Mestno občino Ljubljana, Mestni trg 1, 1000 Ljubljana, da za potrebe preverjanja obveznega izpolnjevanja pogojev iz prvega odstavka 75. člena ZJN-3 v postopku javnega naročanja </w:t>
      </w:r>
      <w:r w:rsidR="003C080A">
        <w:rPr>
          <w:i w:val="0"/>
          <w:sz w:val="22"/>
          <w:szCs w:val="22"/>
        </w:rPr>
        <w:t>»</w:t>
      </w:r>
      <w:r w:rsidR="00053740">
        <w:rPr>
          <w:b/>
          <w:i w:val="0"/>
          <w:sz w:val="22"/>
          <w:szCs w:val="22"/>
        </w:rPr>
        <w:t xml:space="preserve">Podstavek in napis za spomenik </w:t>
      </w:r>
      <w:proofErr w:type="spellStart"/>
      <w:r w:rsidR="00053740">
        <w:rPr>
          <w:b/>
          <w:i w:val="0"/>
          <w:sz w:val="22"/>
          <w:szCs w:val="22"/>
        </w:rPr>
        <w:t>Hallersteinu</w:t>
      </w:r>
      <w:proofErr w:type="spellEnd"/>
      <w:r w:rsidR="003C080A">
        <w:rPr>
          <w:b/>
          <w:i w:val="0"/>
          <w:sz w:val="22"/>
          <w:szCs w:val="22"/>
        </w:rPr>
        <w:t>«</w:t>
      </w:r>
      <w:r w:rsidR="003C080A" w:rsidRPr="003C080A">
        <w:rPr>
          <w:b/>
          <w:i w:val="0"/>
          <w:sz w:val="22"/>
          <w:szCs w:val="22"/>
        </w:rPr>
        <w:t xml:space="preserve"> </w:t>
      </w: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EE738D" w:rsidRDefault="00EE738D" w:rsidP="005225D2">
      <w:pPr>
        <w:pStyle w:val="Glava"/>
        <w:tabs>
          <w:tab w:val="clear" w:pos="4536"/>
          <w:tab w:val="clear" w:pos="9072"/>
        </w:tabs>
        <w:jc w:val="right"/>
        <w:rPr>
          <w:b/>
          <w:i w:val="0"/>
          <w:sz w:val="22"/>
          <w:szCs w:val="22"/>
        </w:rPr>
      </w:pPr>
    </w:p>
    <w:p w:rsidR="00FF47F1" w:rsidRDefault="00FF47F1" w:rsidP="005225D2">
      <w:pPr>
        <w:pStyle w:val="Glava"/>
        <w:tabs>
          <w:tab w:val="clear" w:pos="4536"/>
          <w:tab w:val="clear" w:pos="9072"/>
        </w:tabs>
        <w:jc w:val="right"/>
        <w:rPr>
          <w:b/>
          <w:i w:val="0"/>
          <w:sz w:val="22"/>
          <w:szCs w:val="22"/>
        </w:rPr>
      </w:pPr>
    </w:p>
    <w:p w:rsidR="00783EE4" w:rsidRDefault="00783EE4" w:rsidP="005225D2">
      <w:pPr>
        <w:pStyle w:val="Glava"/>
        <w:tabs>
          <w:tab w:val="clear" w:pos="4536"/>
          <w:tab w:val="clear" w:pos="9072"/>
        </w:tabs>
        <w:jc w:val="right"/>
        <w:rPr>
          <w:b/>
          <w:i w:val="0"/>
          <w:sz w:val="22"/>
          <w:szCs w:val="22"/>
        </w:rPr>
      </w:pPr>
    </w:p>
    <w:p w:rsidR="006631B1" w:rsidRDefault="006631B1" w:rsidP="005225D2">
      <w:pPr>
        <w:pStyle w:val="Glava"/>
        <w:tabs>
          <w:tab w:val="clear" w:pos="4536"/>
          <w:tab w:val="clear" w:pos="9072"/>
        </w:tabs>
        <w:jc w:val="right"/>
        <w:rPr>
          <w:b/>
          <w:i w:val="0"/>
          <w:sz w:val="22"/>
          <w:szCs w:val="22"/>
        </w:rPr>
      </w:pPr>
    </w:p>
    <w:p w:rsidR="005225D2" w:rsidRPr="0079325B" w:rsidRDefault="003C3862" w:rsidP="005225D2">
      <w:pPr>
        <w:pStyle w:val="Glava"/>
        <w:tabs>
          <w:tab w:val="clear" w:pos="4536"/>
          <w:tab w:val="clear" w:pos="9072"/>
        </w:tabs>
        <w:jc w:val="right"/>
        <w:rPr>
          <w:b/>
          <w:i w:val="0"/>
          <w:sz w:val="22"/>
          <w:szCs w:val="22"/>
        </w:rPr>
      </w:pPr>
      <w:r>
        <w:rPr>
          <w:b/>
          <w:i w:val="0"/>
          <w:sz w:val="22"/>
          <w:szCs w:val="22"/>
        </w:rPr>
        <w:lastRenderedPageBreak/>
        <w:t xml:space="preserve"> </w:t>
      </w:r>
      <w:r w:rsidR="005225D2">
        <w:rPr>
          <w:b/>
          <w:i w:val="0"/>
          <w:sz w:val="22"/>
          <w:szCs w:val="22"/>
        </w:rPr>
        <w:t>PRILOGA 4</w:t>
      </w:r>
    </w:p>
    <w:p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922"/>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053740">
        <w:rPr>
          <w:b/>
          <w:i w:val="0"/>
          <w:sz w:val="22"/>
          <w:szCs w:val="22"/>
        </w:rPr>
        <w:t xml:space="preserve">Podstavek in napis za spomenik </w:t>
      </w:r>
      <w:proofErr w:type="spellStart"/>
      <w:r w:rsidR="00053740">
        <w:rPr>
          <w:b/>
          <w:i w:val="0"/>
          <w:sz w:val="22"/>
          <w:szCs w:val="22"/>
        </w:rPr>
        <w:t>Hallersteinu</w:t>
      </w:r>
      <w:proofErr w:type="spellEnd"/>
      <w:r>
        <w:rPr>
          <w:i w:val="0"/>
          <w:sz w:val="22"/>
          <w:szCs w:val="22"/>
        </w:rPr>
        <w:t>«,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227EAA" w:rsidRDefault="00227EAA"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053740" w:rsidRPr="00B42EA8" w:rsidTr="008F4204">
        <w:tc>
          <w:tcPr>
            <w:tcW w:w="1701" w:type="dxa"/>
            <w:gridSpan w:val="3"/>
          </w:tcPr>
          <w:p w:rsidR="00053740" w:rsidRPr="00B42EA8" w:rsidRDefault="00053740" w:rsidP="008F4204">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rsidR="00053740" w:rsidRPr="00B42EA8" w:rsidRDefault="00053740" w:rsidP="008F4204">
            <w:pPr>
              <w:pStyle w:val="Glava"/>
              <w:tabs>
                <w:tab w:val="clear" w:pos="4536"/>
                <w:tab w:val="clear" w:pos="9072"/>
              </w:tabs>
              <w:jc w:val="both"/>
              <w:rPr>
                <w:i w:val="0"/>
                <w:sz w:val="22"/>
                <w:szCs w:val="22"/>
              </w:rPr>
            </w:pPr>
          </w:p>
        </w:tc>
      </w:tr>
      <w:tr w:rsidR="00053740" w:rsidRPr="00B42EA8" w:rsidTr="008F4204">
        <w:tc>
          <w:tcPr>
            <w:tcW w:w="1701" w:type="dxa"/>
            <w:gridSpan w:val="3"/>
          </w:tcPr>
          <w:p w:rsidR="00053740" w:rsidRDefault="00053740" w:rsidP="008F4204">
            <w:pPr>
              <w:pStyle w:val="Glava"/>
              <w:tabs>
                <w:tab w:val="clear" w:pos="4536"/>
                <w:tab w:val="clear" w:pos="9072"/>
              </w:tabs>
              <w:jc w:val="both"/>
              <w:rPr>
                <w:i w:val="0"/>
                <w:sz w:val="22"/>
                <w:szCs w:val="22"/>
              </w:rPr>
            </w:pPr>
          </w:p>
          <w:p w:rsidR="00053740" w:rsidRPr="00B42EA8" w:rsidRDefault="00053740" w:rsidP="008F4204">
            <w:pPr>
              <w:pStyle w:val="Glava"/>
              <w:tabs>
                <w:tab w:val="clear" w:pos="4536"/>
                <w:tab w:val="clear" w:pos="9072"/>
              </w:tabs>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rsidR="00053740" w:rsidRPr="00B42EA8" w:rsidRDefault="00053740" w:rsidP="008F4204">
            <w:pPr>
              <w:pStyle w:val="Glava"/>
              <w:tabs>
                <w:tab w:val="clear" w:pos="4536"/>
                <w:tab w:val="clear" w:pos="9072"/>
              </w:tabs>
              <w:jc w:val="both"/>
              <w:rPr>
                <w:i w:val="0"/>
                <w:sz w:val="22"/>
                <w:szCs w:val="22"/>
              </w:rPr>
            </w:pPr>
          </w:p>
        </w:tc>
      </w:tr>
      <w:tr w:rsidR="00053740" w:rsidRPr="00FF38DC" w:rsidTr="008F4204">
        <w:tc>
          <w:tcPr>
            <w:tcW w:w="4432" w:type="dxa"/>
            <w:gridSpan w:val="7"/>
          </w:tcPr>
          <w:p w:rsidR="00053740" w:rsidRPr="00FF38DC" w:rsidRDefault="00053740" w:rsidP="008F4204">
            <w:pPr>
              <w:pStyle w:val="Glava"/>
              <w:tabs>
                <w:tab w:val="clear" w:pos="4536"/>
                <w:tab w:val="clear" w:pos="9072"/>
              </w:tabs>
              <w:jc w:val="both"/>
              <w:rPr>
                <w:i w:val="0"/>
                <w:sz w:val="16"/>
                <w:szCs w:val="16"/>
              </w:rPr>
            </w:pPr>
          </w:p>
        </w:tc>
        <w:tc>
          <w:tcPr>
            <w:tcW w:w="4496" w:type="dxa"/>
          </w:tcPr>
          <w:p w:rsidR="00053740" w:rsidRPr="00FF38DC" w:rsidRDefault="00053740" w:rsidP="008F4204">
            <w:pPr>
              <w:pStyle w:val="Glava"/>
              <w:tabs>
                <w:tab w:val="clear" w:pos="4536"/>
                <w:tab w:val="clear" w:pos="9072"/>
              </w:tabs>
              <w:jc w:val="both"/>
              <w:rPr>
                <w:i w:val="0"/>
                <w:sz w:val="16"/>
                <w:szCs w:val="16"/>
              </w:rPr>
            </w:pPr>
          </w:p>
        </w:tc>
      </w:tr>
      <w:tr w:rsidR="00053740" w:rsidRPr="00FF38DC" w:rsidTr="008F4204">
        <w:tc>
          <w:tcPr>
            <w:tcW w:w="2853" w:type="dxa"/>
            <w:gridSpan w:val="5"/>
          </w:tcPr>
          <w:p w:rsidR="00053740" w:rsidRPr="00FF38DC" w:rsidRDefault="00053740" w:rsidP="008F4204">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053740" w:rsidRPr="00FF38DC" w:rsidRDefault="00053740" w:rsidP="008F4204">
            <w:pPr>
              <w:pStyle w:val="Glava"/>
              <w:tabs>
                <w:tab w:val="clear" w:pos="4536"/>
                <w:tab w:val="clear" w:pos="9072"/>
              </w:tabs>
              <w:jc w:val="both"/>
              <w:rPr>
                <w:i w:val="0"/>
                <w:sz w:val="22"/>
                <w:szCs w:val="22"/>
              </w:rPr>
            </w:pPr>
          </w:p>
        </w:tc>
      </w:tr>
      <w:tr w:rsidR="00053740" w:rsidRPr="00FF38DC" w:rsidTr="008F4204">
        <w:tc>
          <w:tcPr>
            <w:tcW w:w="4432" w:type="dxa"/>
            <w:gridSpan w:val="7"/>
          </w:tcPr>
          <w:p w:rsidR="00053740" w:rsidRPr="00FF38DC" w:rsidRDefault="00053740" w:rsidP="008F4204">
            <w:pPr>
              <w:pStyle w:val="Glava"/>
              <w:tabs>
                <w:tab w:val="clear" w:pos="4536"/>
                <w:tab w:val="clear" w:pos="9072"/>
              </w:tabs>
              <w:jc w:val="both"/>
              <w:rPr>
                <w:i w:val="0"/>
                <w:sz w:val="16"/>
                <w:szCs w:val="16"/>
              </w:rPr>
            </w:pPr>
          </w:p>
        </w:tc>
        <w:tc>
          <w:tcPr>
            <w:tcW w:w="4496" w:type="dxa"/>
          </w:tcPr>
          <w:p w:rsidR="00053740" w:rsidRPr="00FF38DC" w:rsidRDefault="00053740" w:rsidP="008F4204">
            <w:pPr>
              <w:pStyle w:val="Glava"/>
              <w:tabs>
                <w:tab w:val="clear" w:pos="4536"/>
                <w:tab w:val="clear" w:pos="9072"/>
              </w:tabs>
              <w:jc w:val="both"/>
              <w:rPr>
                <w:i w:val="0"/>
                <w:sz w:val="16"/>
                <w:szCs w:val="16"/>
              </w:rPr>
            </w:pPr>
          </w:p>
        </w:tc>
      </w:tr>
      <w:tr w:rsidR="00053740" w:rsidRPr="00FF38DC" w:rsidTr="008F4204">
        <w:tc>
          <w:tcPr>
            <w:tcW w:w="1621" w:type="dxa"/>
            <w:gridSpan w:val="2"/>
          </w:tcPr>
          <w:p w:rsidR="00053740" w:rsidRPr="00FF38DC" w:rsidRDefault="00053740" w:rsidP="008F4204">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053740" w:rsidRPr="00FF38DC" w:rsidRDefault="00053740" w:rsidP="008F4204">
            <w:pPr>
              <w:pStyle w:val="Glava"/>
              <w:tabs>
                <w:tab w:val="clear" w:pos="4536"/>
                <w:tab w:val="clear" w:pos="9072"/>
              </w:tabs>
              <w:jc w:val="both"/>
              <w:rPr>
                <w:i w:val="0"/>
                <w:sz w:val="22"/>
                <w:szCs w:val="22"/>
              </w:rPr>
            </w:pPr>
          </w:p>
        </w:tc>
      </w:tr>
      <w:tr w:rsidR="00053740" w:rsidRPr="00FF38DC" w:rsidTr="008F4204">
        <w:tc>
          <w:tcPr>
            <w:tcW w:w="4432" w:type="dxa"/>
            <w:gridSpan w:val="7"/>
          </w:tcPr>
          <w:p w:rsidR="00053740" w:rsidRPr="00FF38DC" w:rsidRDefault="00053740" w:rsidP="008F4204">
            <w:pPr>
              <w:pStyle w:val="Glava"/>
              <w:tabs>
                <w:tab w:val="clear" w:pos="4536"/>
                <w:tab w:val="clear" w:pos="9072"/>
              </w:tabs>
              <w:jc w:val="both"/>
              <w:rPr>
                <w:i w:val="0"/>
                <w:sz w:val="16"/>
                <w:szCs w:val="16"/>
              </w:rPr>
            </w:pPr>
          </w:p>
        </w:tc>
        <w:tc>
          <w:tcPr>
            <w:tcW w:w="4496" w:type="dxa"/>
          </w:tcPr>
          <w:p w:rsidR="00053740" w:rsidRPr="00FF38DC" w:rsidRDefault="00053740" w:rsidP="008F4204">
            <w:pPr>
              <w:pStyle w:val="Glava"/>
              <w:tabs>
                <w:tab w:val="clear" w:pos="4536"/>
                <w:tab w:val="clear" w:pos="9072"/>
              </w:tabs>
              <w:jc w:val="both"/>
              <w:rPr>
                <w:i w:val="0"/>
                <w:sz w:val="16"/>
                <w:szCs w:val="16"/>
              </w:rPr>
            </w:pPr>
          </w:p>
        </w:tc>
      </w:tr>
      <w:tr w:rsidR="00053740" w:rsidRPr="00FF38DC" w:rsidTr="008F4204">
        <w:tc>
          <w:tcPr>
            <w:tcW w:w="1418" w:type="dxa"/>
          </w:tcPr>
          <w:p w:rsidR="00053740" w:rsidRPr="00FF38DC" w:rsidRDefault="00053740" w:rsidP="008F4204">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053740" w:rsidRPr="00FF38DC" w:rsidRDefault="00053740" w:rsidP="008F4204">
            <w:pPr>
              <w:pStyle w:val="Glava"/>
              <w:tabs>
                <w:tab w:val="clear" w:pos="4536"/>
                <w:tab w:val="clear" w:pos="9072"/>
              </w:tabs>
              <w:jc w:val="both"/>
              <w:rPr>
                <w:i w:val="0"/>
                <w:sz w:val="22"/>
                <w:szCs w:val="22"/>
              </w:rPr>
            </w:pPr>
          </w:p>
        </w:tc>
      </w:tr>
      <w:tr w:rsidR="00053740" w:rsidRPr="00FF38DC" w:rsidTr="008F4204">
        <w:tc>
          <w:tcPr>
            <w:tcW w:w="4432" w:type="dxa"/>
            <w:gridSpan w:val="7"/>
          </w:tcPr>
          <w:p w:rsidR="00053740" w:rsidRPr="00FF38DC" w:rsidRDefault="00053740" w:rsidP="008F4204">
            <w:pPr>
              <w:pStyle w:val="Glava"/>
              <w:tabs>
                <w:tab w:val="clear" w:pos="4536"/>
                <w:tab w:val="clear" w:pos="9072"/>
              </w:tabs>
              <w:jc w:val="both"/>
              <w:rPr>
                <w:i w:val="0"/>
                <w:sz w:val="16"/>
                <w:szCs w:val="16"/>
              </w:rPr>
            </w:pPr>
          </w:p>
        </w:tc>
        <w:tc>
          <w:tcPr>
            <w:tcW w:w="4496" w:type="dxa"/>
          </w:tcPr>
          <w:p w:rsidR="00053740" w:rsidRPr="00FF38DC" w:rsidRDefault="00053740" w:rsidP="008F4204">
            <w:pPr>
              <w:pStyle w:val="Glava"/>
              <w:tabs>
                <w:tab w:val="clear" w:pos="4536"/>
                <w:tab w:val="clear" w:pos="9072"/>
              </w:tabs>
              <w:jc w:val="both"/>
              <w:rPr>
                <w:i w:val="0"/>
                <w:sz w:val="16"/>
                <w:szCs w:val="16"/>
              </w:rPr>
            </w:pPr>
          </w:p>
        </w:tc>
      </w:tr>
      <w:tr w:rsidR="00053740" w:rsidRPr="00FF38DC" w:rsidTr="008F4204">
        <w:tc>
          <w:tcPr>
            <w:tcW w:w="1621" w:type="dxa"/>
            <w:gridSpan w:val="2"/>
          </w:tcPr>
          <w:p w:rsidR="00053740" w:rsidRPr="00FF38DC" w:rsidRDefault="00053740" w:rsidP="008F4204">
            <w:pPr>
              <w:pStyle w:val="Glava"/>
              <w:tabs>
                <w:tab w:val="clear" w:pos="4536"/>
                <w:tab w:val="clear" w:pos="9072"/>
              </w:tabs>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rsidR="00053740" w:rsidRPr="00FF38DC" w:rsidRDefault="00053740" w:rsidP="008F4204">
            <w:pPr>
              <w:pStyle w:val="Glava"/>
              <w:tabs>
                <w:tab w:val="clear" w:pos="4536"/>
                <w:tab w:val="clear" w:pos="9072"/>
              </w:tabs>
              <w:jc w:val="both"/>
              <w:rPr>
                <w:i w:val="0"/>
                <w:sz w:val="22"/>
                <w:szCs w:val="22"/>
              </w:rPr>
            </w:pPr>
          </w:p>
        </w:tc>
      </w:tr>
      <w:tr w:rsidR="00053740" w:rsidRPr="00FF38DC" w:rsidTr="008F4204">
        <w:tc>
          <w:tcPr>
            <w:tcW w:w="4432" w:type="dxa"/>
            <w:gridSpan w:val="7"/>
          </w:tcPr>
          <w:p w:rsidR="00053740" w:rsidRPr="00FF38DC" w:rsidRDefault="00053740" w:rsidP="008F4204">
            <w:pPr>
              <w:pStyle w:val="Glava"/>
              <w:tabs>
                <w:tab w:val="clear" w:pos="4536"/>
                <w:tab w:val="clear" w:pos="9072"/>
              </w:tabs>
              <w:jc w:val="both"/>
              <w:rPr>
                <w:i w:val="0"/>
                <w:sz w:val="16"/>
                <w:szCs w:val="16"/>
              </w:rPr>
            </w:pPr>
          </w:p>
        </w:tc>
        <w:tc>
          <w:tcPr>
            <w:tcW w:w="4496" w:type="dxa"/>
          </w:tcPr>
          <w:p w:rsidR="00053740" w:rsidRPr="00FF38DC" w:rsidRDefault="00053740" w:rsidP="008F4204">
            <w:pPr>
              <w:pStyle w:val="Glava"/>
              <w:tabs>
                <w:tab w:val="clear" w:pos="4536"/>
                <w:tab w:val="clear" w:pos="9072"/>
              </w:tabs>
              <w:jc w:val="both"/>
              <w:rPr>
                <w:i w:val="0"/>
                <w:sz w:val="16"/>
                <w:szCs w:val="16"/>
              </w:rPr>
            </w:pPr>
          </w:p>
        </w:tc>
      </w:tr>
      <w:tr w:rsidR="00053740" w:rsidRPr="00FF38DC" w:rsidTr="008F4204">
        <w:tc>
          <w:tcPr>
            <w:tcW w:w="8928" w:type="dxa"/>
            <w:gridSpan w:val="8"/>
          </w:tcPr>
          <w:p w:rsidR="00053740" w:rsidRPr="00FF38DC" w:rsidRDefault="00053740" w:rsidP="008F4204">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53740" w:rsidRPr="00FF38DC" w:rsidTr="008F4204">
        <w:tc>
          <w:tcPr>
            <w:tcW w:w="2325" w:type="dxa"/>
            <w:gridSpan w:val="4"/>
          </w:tcPr>
          <w:p w:rsidR="00053740" w:rsidRPr="00FF38DC" w:rsidRDefault="00053740" w:rsidP="008F4204">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053740" w:rsidRPr="00FF38DC" w:rsidRDefault="00053740" w:rsidP="008F4204">
            <w:pPr>
              <w:pStyle w:val="Glava"/>
              <w:tabs>
                <w:tab w:val="clear" w:pos="4536"/>
                <w:tab w:val="clear" w:pos="9072"/>
              </w:tabs>
              <w:jc w:val="both"/>
              <w:rPr>
                <w:i w:val="0"/>
                <w:sz w:val="22"/>
                <w:szCs w:val="22"/>
              </w:rPr>
            </w:pPr>
          </w:p>
        </w:tc>
      </w:tr>
      <w:tr w:rsidR="00053740" w:rsidRPr="00FF38DC" w:rsidTr="008F4204">
        <w:tc>
          <w:tcPr>
            <w:tcW w:w="4432" w:type="dxa"/>
            <w:gridSpan w:val="7"/>
          </w:tcPr>
          <w:p w:rsidR="00053740" w:rsidRPr="00FF38DC" w:rsidRDefault="00053740" w:rsidP="008F4204">
            <w:pPr>
              <w:pStyle w:val="Glava"/>
              <w:tabs>
                <w:tab w:val="clear" w:pos="4536"/>
                <w:tab w:val="clear" w:pos="9072"/>
              </w:tabs>
              <w:jc w:val="both"/>
              <w:rPr>
                <w:i w:val="0"/>
                <w:sz w:val="16"/>
                <w:szCs w:val="16"/>
              </w:rPr>
            </w:pPr>
          </w:p>
        </w:tc>
        <w:tc>
          <w:tcPr>
            <w:tcW w:w="4496" w:type="dxa"/>
          </w:tcPr>
          <w:p w:rsidR="00053740" w:rsidRPr="00FF38DC" w:rsidRDefault="00053740" w:rsidP="008F4204">
            <w:pPr>
              <w:pStyle w:val="Glava"/>
              <w:tabs>
                <w:tab w:val="clear" w:pos="4536"/>
                <w:tab w:val="clear" w:pos="9072"/>
              </w:tabs>
              <w:jc w:val="both"/>
              <w:rPr>
                <w:i w:val="0"/>
                <w:sz w:val="16"/>
                <w:szCs w:val="16"/>
              </w:rPr>
            </w:pPr>
          </w:p>
        </w:tc>
      </w:tr>
      <w:tr w:rsidR="00053740" w:rsidRPr="00FF38DC" w:rsidTr="008F4204">
        <w:tc>
          <w:tcPr>
            <w:tcW w:w="2325" w:type="dxa"/>
            <w:gridSpan w:val="4"/>
          </w:tcPr>
          <w:p w:rsidR="00053740" w:rsidRPr="00FF38DC" w:rsidRDefault="00053740" w:rsidP="008F4204">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053740" w:rsidRPr="00FF38DC" w:rsidRDefault="00053740" w:rsidP="008F4204">
            <w:pPr>
              <w:pStyle w:val="Glava"/>
              <w:tabs>
                <w:tab w:val="clear" w:pos="4536"/>
                <w:tab w:val="clear" w:pos="9072"/>
              </w:tabs>
              <w:jc w:val="both"/>
              <w:rPr>
                <w:i w:val="0"/>
                <w:sz w:val="22"/>
                <w:szCs w:val="22"/>
              </w:rPr>
            </w:pPr>
          </w:p>
        </w:tc>
      </w:tr>
      <w:tr w:rsidR="00053740" w:rsidRPr="00FF38DC" w:rsidTr="008F4204">
        <w:tc>
          <w:tcPr>
            <w:tcW w:w="4432" w:type="dxa"/>
            <w:gridSpan w:val="7"/>
          </w:tcPr>
          <w:p w:rsidR="00053740" w:rsidRPr="00FF38DC" w:rsidRDefault="00053740" w:rsidP="008F4204">
            <w:pPr>
              <w:pStyle w:val="Glava"/>
              <w:tabs>
                <w:tab w:val="clear" w:pos="4536"/>
                <w:tab w:val="clear" w:pos="9072"/>
              </w:tabs>
              <w:jc w:val="both"/>
              <w:rPr>
                <w:i w:val="0"/>
                <w:sz w:val="16"/>
                <w:szCs w:val="16"/>
              </w:rPr>
            </w:pPr>
          </w:p>
        </w:tc>
        <w:tc>
          <w:tcPr>
            <w:tcW w:w="4496" w:type="dxa"/>
          </w:tcPr>
          <w:p w:rsidR="00053740" w:rsidRPr="00FF38DC" w:rsidRDefault="00053740" w:rsidP="008F4204">
            <w:pPr>
              <w:pStyle w:val="Glava"/>
              <w:tabs>
                <w:tab w:val="clear" w:pos="4536"/>
                <w:tab w:val="clear" w:pos="9072"/>
              </w:tabs>
              <w:jc w:val="both"/>
              <w:rPr>
                <w:i w:val="0"/>
                <w:sz w:val="16"/>
                <w:szCs w:val="16"/>
              </w:rPr>
            </w:pPr>
          </w:p>
        </w:tc>
      </w:tr>
      <w:tr w:rsidR="00053740" w:rsidRPr="00FF38DC" w:rsidTr="008F4204">
        <w:tc>
          <w:tcPr>
            <w:tcW w:w="1621" w:type="dxa"/>
            <w:gridSpan w:val="2"/>
          </w:tcPr>
          <w:p w:rsidR="00053740" w:rsidRPr="00FF38DC" w:rsidRDefault="00053740" w:rsidP="008F4204">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053740" w:rsidRPr="00FF38DC" w:rsidRDefault="00053740" w:rsidP="008F4204">
            <w:pPr>
              <w:pStyle w:val="Glava"/>
              <w:tabs>
                <w:tab w:val="clear" w:pos="4536"/>
                <w:tab w:val="clear" w:pos="9072"/>
              </w:tabs>
              <w:jc w:val="both"/>
              <w:rPr>
                <w:i w:val="0"/>
                <w:sz w:val="22"/>
                <w:szCs w:val="22"/>
              </w:rPr>
            </w:pPr>
          </w:p>
        </w:tc>
      </w:tr>
      <w:tr w:rsidR="00053740" w:rsidRPr="00FF38DC" w:rsidTr="008F4204">
        <w:tc>
          <w:tcPr>
            <w:tcW w:w="4432" w:type="dxa"/>
            <w:gridSpan w:val="7"/>
          </w:tcPr>
          <w:p w:rsidR="00053740" w:rsidRPr="00FF38DC" w:rsidRDefault="00053740" w:rsidP="008F4204">
            <w:pPr>
              <w:pStyle w:val="Glava"/>
              <w:tabs>
                <w:tab w:val="clear" w:pos="4536"/>
                <w:tab w:val="clear" w:pos="9072"/>
              </w:tabs>
              <w:jc w:val="both"/>
              <w:rPr>
                <w:i w:val="0"/>
                <w:sz w:val="16"/>
                <w:szCs w:val="16"/>
              </w:rPr>
            </w:pPr>
          </w:p>
        </w:tc>
        <w:tc>
          <w:tcPr>
            <w:tcW w:w="4496" w:type="dxa"/>
          </w:tcPr>
          <w:p w:rsidR="00053740" w:rsidRPr="00FF38DC" w:rsidRDefault="00053740" w:rsidP="008F4204">
            <w:pPr>
              <w:pStyle w:val="Glava"/>
              <w:tabs>
                <w:tab w:val="clear" w:pos="4536"/>
                <w:tab w:val="clear" w:pos="9072"/>
              </w:tabs>
              <w:jc w:val="both"/>
              <w:rPr>
                <w:i w:val="0"/>
                <w:sz w:val="16"/>
                <w:szCs w:val="16"/>
              </w:rPr>
            </w:pPr>
          </w:p>
        </w:tc>
      </w:tr>
      <w:tr w:rsidR="00053740" w:rsidRPr="00FF38DC" w:rsidTr="008F4204">
        <w:tc>
          <w:tcPr>
            <w:tcW w:w="4253" w:type="dxa"/>
            <w:gridSpan w:val="6"/>
          </w:tcPr>
          <w:p w:rsidR="00053740" w:rsidRPr="00FF38DC" w:rsidRDefault="00053740" w:rsidP="008F4204">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053740" w:rsidRPr="00FF38DC" w:rsidRDefault="00053740" w:rsidP="008F4204">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053740">
      <w:pPr>
        <w:pStyle w:val="Glava"/>
        <w:tabs>
          <w:tab w:val="clear" w:pos="4536"/>
          <w:tab w:val="clear" w:pos="9072"/>
        </w:tabs>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F97F37" w:rsidRPr="00053740" w:rsidRDefault="00FE3CF1" w:rsidP="008F4204">
      <w:pPr>
        <w:pStyle w:val="Glava"/>
        <w:tabs>
          <w:tab w:val="clear" w:pos="4536"/>
          <w:tab w:val="clear" w:pos="9072"/>
        </w:tabs>
        <w:rPr>
          <w:i w:val="0"/>
          <w:sz w:val="18"/>
          <w:szCs w:val="18"/>
        </w:rPr>
      </w:pPr>
      <w:r>
        <w:rPr>
          <w:i w:val="0"/>
          <w:sz w:val="22"/>
          <w:szCs w:val="22"/>
        </w:rPr>
        <w:br w:type="page"/>
      </w:r>
    </w:p>
    <w:p w:rsidR="001F1894" w:rsidRPr="001F1894" w:rsidRDefault="000B18E0" w:rsidP="00ED0823">
      <w:pPr>
        <w:jc w:val="right"/>
        <w:rPr>
          <w:b/>
          <w:i w:val="0"/>
          <w:sz w:val="22"/>
          <w:szCs w:val="22"/>
        </w:rPr>
      </w:pPr>
      <w:r>
        <w:rPr>
          <w:b/>
          <w:i w:val="0"/>
          <w:sz w:val="22"/>
          <w:szCs w:val="22"/>
        </w:rPr>
        <w:lastRenderedPageBreak/>
        <w:t xml:space="preserve">PRILOGA </w:t>
      </w:r>
      <w:r w:rsidR="006631B1">
        <w:rPr>
          <w:b/>
          <w:i w:val="0"/>
          <w:sz w:val="22"/>
          <w:szCs w:val="22"/>
        </w:rPr>
        <w:t>5</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6631B1">
        <w:rPr>
          <w:b/>
          <w:i w:val="0"/>
          <w:sz w:val="22"/>
          <w:szCs w:val="22"/>
        </w:rPr>
        <w:t xml:space="preserve">Podstavek in napis za spomenik </w:t>
      </w:r>
      <w:proofErr w:type="spellStart"/>
      <w:r w:rsidR="006631B1">
        <w:rPr>
          <w:b/>
          <w:i w:val="0"/>
          <w:sz w:val="22"/>
          <w:szCs w:val="22"/>
        </w:rPr>
        <w:t>Hallersteinu</w:t>
      </w:r>
      <w:proofErr w:type="spellEnd"/>
      <w:r w:rsidRPr="00AA3A4C">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2127" w:type="dxa"/>
            <w:gridSpan w:val="2"/>
          </w:tcPr>
          <w:p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rsidR="006A0F24" w:rsidRPr="00994C93" w:rsidRDefault="006A0F24" w:rsidP="000A55F3">
            <w:pPr>
              <w:pStyle w:val="Glava"/>
              <w:tabs>
                <w:tab w:val="clear" w:pos="4536"/>
                <w:tab w:val="clear" w:pos="9072"/>
              </w:tabs>
              <w:jc w:val="both"/>
              <w:rPr>
                <w:i w:val="0"/>
                <w:sz w:val="16"/>
                <w:szCs w:val="16"/>
              </w:rPr>
            </w:pPr>
          </w:p>
        </w:tc>
        <w:tc>
          <w:tcPr>
            <w:tcW w:w="805" w:type="dxa"/>
          </w:tcPr>
          <w:p w:rsidR="006A0F24" w:rsidRPr="00994C93" w:rsidRDefault="006A0F24" w:rsidP="000A55F3">
            <w:pPr>
              <w:pStyle w:val="Glava"/>
              <w:tabs>
                <w:tab w:val="clear" w:pos="4536"/>
                <w:tab w:val="clear" w:pos="9072"/>
              </w:tabs>
              <w:jc w:val="both"/>
              <w:rPr>
                <w:i w:val="0"/>
                <w:sz w:val="16"/>
                <w:szCs w:val="16"/>
              </w:rPr>
            </w:pPr>
          </w:p>
        </w:tc>
        <w:tc>
          <w:tcPr>
            <w:tcW w:w="1917" w:type="dxa"/>
          </w:tcPr>
          <w:p w:rsidR="006A0F24" w:rsidRPr="00994C93" w:rsidRDefault="006A0F24" w:rsidP="000A55F3">
            <w:pPr>
              <w:pStyle w:val="Glava"/>
              <w:tabs>
                <w:tab w:val="clear" w:pos="4536"/>
                <w:tab w:val="clear" w:pos="9072"/>
              </w:tabs>
              <w:jc w:val="both"/>
              <w:rPr>
                <w:i w:val="0"/>
                <w:sz w:val="16"/>
                <w:szCs w:val="16"/>
              </w:rPr>
            </w:pPr>
          </w:p>
        </w:tc>
        <w:tc>
          <w:tcPr>
            <w:tcW w:w="2493" w:type="dxa"/>
            <w:gridSpan w:val="2"/>
          </w:tcPr>
          <w:p w:rsidR="006A0F24" w:rsidRPr="00994C93" w:rsidRDefault="006A0F24" w:rsidP="000A55F3">
            <w:pPr>
              <w:pStyle w:val="Glava"/>
              <w:tabs>
                <w:tab w:val="clear" w:pos="4536"/>
                <w:tab w:val="clear" w:pos="9072"/>
              </w:tabs>
              <w:jc w:val="both"/>
              <w:rPr>
                <w:i w:val="0"/>
                <w:sz w:val="16"/>
                <w:szCs w:val="16"/>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22"/>
                <w:szCs w:val="22"/>
              </w:rPr>
            </w:pPr>
          </w:p>
        </w:tc>
        <w:tc>
          <w:tcPr>
            <w:tcW w:w="2257" w:type="dxa"/>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1917" w:type="dxa"/>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F00073" w:rsidRDefault="00F00073" w:rsidP="006A0F24">
      <w:pPr>
        <w:pStyle w:val="Glava"/>
        <w:tabs>
          <w:tab w:val="clear" w:pos="4536"/>
          <w:tab w:val="clear" w:pos="9072"/>
        </w:tabs>
        <w:ind w:left="1080"/>
        <w:jc w:val="both"/>
        <w:rPr>
          <w:i w:val="0"/>
          <w:sz w:val="22"/>
          <w:szCs w:val="22"/>
        </w:rPr>
      </w:pPr>
    </w:p>
    <w:p w:rsidR="00B652AC" w:rsidRDefault="00B652AC" w:rsidP="00B652AC">
      <w:pPr>
        <w:ind w:left="1080"/>
        <w:jc w:val="center"/>
        <w:rPr>
          <w:i w:val="0"/>
          <w:sz w:val="22"/>
          <w:szCs w:val="22"/>
        </w:rPr>
      </w:pPr>
    </w:p>
    <w:p w:rsidR="003C3862" w:rsidRDefault="003C3862" w:rsidP="00B652AC">
      <w:pPr>
        <w:ind w:left="1080"/>
        <w:jc w:val="center"/>
        <w:rPr>
          <w:i w:val="0"/>
          <w:sz w:val="22"/>
          <w:szCs w:val="22"/>
        </w:rPr>
      </w:pPr>
    </w:p>
    <w:p w:rsidR="006E536E" w:rsidRDefault="006E536E" w:rsidP="00B652AC">
      <w:pPr>
        <w:ind w:left="1080"/>
        <w:jc w:val="center"/>
        <w:rPr>
          <w:i w:val="0"/>
          <w:sz w:val="22"/>
          <w:szCs w:val="22"/>
        </w:rPr>
      </w:pPr>
    </w:p>
    <w:p w:rsidR="003C7F00" w:rsidRDefault="003C7F00" w:rsidP="00B652AC">
      <w:pPr>
        <w:ind w:left="1080"/>
        <w:jc w:val="center"/>
        <w:rPr>
          <w:i w:val="0"/>
          <w:sz w:val="22"/>
          <w:szCs w:val="22"/>
        </w:rPr>
      </w:pPr>
    </w:p>
    <w:p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6631B1">
        <w:rPr>
          <w:b/>
          <w:i w:val="0"/>
          <w:sz w:val="22"/>
          <w:szCs w:val="22"/>
        </w:rPr>
        <w:t>6</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6631B1">
        <w:rPr>
          <w:b/>
          <w:i w:val="0"/>
          <w:sz w:val="22"/>
          <w:szCs w:val="22"/>
        </w:rPr>
        <w:t xml:space="preserve">Podstavek in napis za spomenik </w:t>
      </w:r>
      <w:proofErr w:type="spellStart"/>
      <w:r w:rsidR="006631B1">
        <w:rPr>
          <w:b/>
          <w:i w:val="0"/>
          <w:sz w:val="22"/>
          <w:szCs w:val="22"/>
        </w:rPr>
        <w:t>Hallersteinu</w:t>
      </w:r>
      <w:proofErr w:type="spellEnd"/>
      <w:r w:rsidRPr="008E486A">
        <w:rPr>
          <w:i w:val="0"/>
          <w:sz w:val="22"/>
          <w:szCs w:val="22"/>
        </w:rPr>
        <w:t xml:space="preserve">« naročnik za opravljena dela, ki smo jih izvedli v zvezi s predmetnim javnim naročilom, izvede neposredna plačila, ob predhodni potrditvi računa s strani izvajalca, na naš </w:t>
      </w:r>
    </w:p>
    <w:p w:rsidR="00621E00" w:rsidRDefault="00621E00" w:rsidP="006761A9">
      <w:pPr>
        <w:pStyle w:val="Glava"/>
        <w:tabs>
          <w:tab w:val="clear" w:pos="4536"/>
          <w:tab w:val="clear" w:pos="9072"/>
        </w:tabs>
        <w:ind w:left="1080"/>
        <w:jc w:val="both"/>
        <w:rPr>
          <w:i w:val="0"/>
          <w:sz w:val="22"/>
          <w:szCs w:val="22"/>
        </w:rPr>
      </w:pPr>
    </w:p>
    <w:p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rsidR="00621E00" w:rsidRDefault="00621E00" w:rsidP="006761A9">
      <w:pPr>
        <w:pStyle w:val="Glava"/>
        <w:tabs>
          <w:tab w:val="clear" w:pos="4536"/>
          <w:tab w:val="clear" w:pos="9072"/>
        </w:tabs>
        <w:ind w:left="1080"/>
        <w:jc w:val="both"/>
        <w:rPr>
          <w:i w:val="0"/>
          <w:sz w:val="22"/>
          <w:szCs w:val="22"/>
        </w:rPr>
      </w:pPr>
    </w:p>
    <w:p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6631B1">
        <w:rPr>
          <w:b/>
          <w:i w:val="0"/>
          <w:sz w:val="22"/>
          <w:szCs w:val="22"/>
        </w:rPr>
        <w:t>7</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FF47F1" w:rsidRDefault="00FF47F1" w:rsidP="00FF47F1">
      <w:pPr>
        <w:ind w:left="1080"/>
        <w:jc w:val="right"/>
        <w:rPr>
          <w:b/>
          <w:i w:val="0"/>
          <w:sz w:val="22"/>
          <w:szCs w:val="22"/>
        </w:rPr>
      </w:pPr>
    </w:p>
    <w:p w:rsidR="003C3862" w:rsidRDefault="003C3862"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621E00" w:rsidRDefault="00621E00" w:rsidP="001F1894">
      <w:pPr>
        <w:jc w:val="right"/>
        <w:rPr>
          <w:b/>
          <w:i w:val="0"/>
          <w:sz w:val="22"/>
          <w:szCs w:val="22"/>
        </w:rPr>
      </w:pPr>
    </w:p>
    <w:p w:rsidR="00621E00" w:rsidRDefault="00621E00"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6631B1">
        <w:rPr>
          <w:b/>
          <w:i w:val="0"/>
          <w:sz w:val="22"/>
          <w:szCs w:val="22"/>
        </w:rPr>
        <w:t>8</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Default="001F1894" w:rsidP="001F1894">
      <w:pPr>
        <w:ind w:left="1080"/>
        <w:jc w:val="both"/>
        <w:rPr>
          <w:i w:val="0"/>
          <w:sz w:val="22"/>
          <w:szCs w:val="22"/>
        </w:rPr>
      </w:pPr>
    </w:p>
    <w:p w:rsidR="00F00073" w:rsidRPr="001F1894" w:rsidRDefault="00F00073"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rsidR="00F00073" w:rsidRDefault="00E57885" w:rsidP="00E57885">
      <w:pPr>
        <w:tabs>
          <w:tab w:val="left" w:pos="4524"/>
        </w:tabs>
        <w:ind w:left="1080"/>
        <w:jc w:val="both"/>
        <w:rPr>
          <w:i w:val="0"/>
          <w:sz w:val="22"/>
          <w:szCs w:val="22"/>
        </w:rPr>
      </w:pPr>
      <w:r>
        <w:rPr>
          <w:i w:val="0"/>
          <w:sz w:val="22"/>
          <w:szCs w:val="22"/>
        </w:rPr>
        <w:tab/>
      </w:r>
    </w:p>
    <w:p w:rsidR="00F00073" w:rsidRPr="001F1894" w:rsidRDefault="00F00073" w:rsidP="00F00073">
      <w:pPr>
        <w:ind w:left="1080"/>
        <w:jc w:val="both"/>
        <w:rPr>
          <w:i w:val="0"/>
          <w:sz w:val="22"/>
          <w:szCs w:val="22"/>
        </w:rPr>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rsidR="00F97F37" w:rsidRPr="006A0F24" w:rsidRDefault="00F97F37" w:rsidP="006631B1">
            <w:pPr>
              <w:pStyle w:val="Glava"/>
              <w:tabs>
                <w:tab w:val="clear" w:pos="4536"/>
                <w:tab w:val="clear" w:pos="9072"/>
              </w:tabs>
              <w:ind w:left="340"/>
              <w:rPr>
                <w:i w:val="0"/>
                <w:sz w:val="22"/>
                <w:szCs w:val="22"/>
              </w:rPr>
            </w:pP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(priloga 1 in 1/1)</w:t>
            </w:r>
          </w:p>
          <w:p w:rsidR="006A0F24" w:rsidRDefault="008B431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6631B1">
              <w:rPr>
                <w:i w:val="0"/>
                <w:color w:val="000000" w:themeColor="text1"/>
                <w:sz w:val="22"/>
                <w:szCs w:val="22"/>
              </w:rPr>
              <w:t>5</w:t>
            </w:r>
            <w:r>
              <w:rPr>
                <w:i w:val="0"/>
                <w:color w:val="000000" w:themeColor="text1"/>
                <w:sz w:val="22"/>
                <w:szCs w:val="22"/>
              </w:rPr>
              <w:t xml:space="preserve">, </w:t>
            </w:r>
            <w:r w:rsidR="006631B1">
              <w:rPr>
                <w:i w:val="0"/>
                <w:color w:val="000000" w:themeColor="text1"/>
                <w:sz w:val="22"/>
                <w:szCs w:val="22"/>
              </w:rPr>
              <w:t>6</w:t>
            </w:r>
            <w:r>
              <w:rPr>
                <w:i w:val="0"/>
                <w:color w:val="000000" w:themeColor="text1"/>
                <w:sz w:val="22"/>
                <w:szCs w:val="22"/>
              </w:rPr>
              <w:t xml:space="preserve"> in </w:t>
            </w:r>
            <w:r w:rsidR="006631B1">
              <w:rPr>
                <w:i w:val="0"/>
                <w:color w:val="000000" w:themeColor="text1"/>
                <w:sz w:val="22"/>
                <w:szCs w:val="22"/>
              </w:rPr>
              <w:t>7</w:t>
            </w:r>
            <w:r>
              <w:rPr>
                <w:i w:val="0"/>
                <w:color w:val="000000" w:themeColor="text1"/>
                <w:sz w:val="22"/>
                <w:szCs w:val="22"/>
              </w:rPr>
              <w:t>)</w:t>
            </w:r>
          </w:p>
          <w:p w:rsidR="006631B1" w:rsidRDefault="006631B1"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Podatki za pogodbo (Priloga C)</w:t>
            </w:r>
          </w:p>
          <w:p w:rsidR="00A45620" w:rsidRPr="006B71C8" w:rsidRDefault="00A45620" w:rsidP="006631B1">
            <w:pPr>
              <w:pStyle w:val="Glava"/>
              <w:tabs>
                <w:tab w:val="clear" w:pos="4536"/>
                <w:tab w:val="clear" w:pos="9072"/>
              </w:tabs>
              <w:ind w:left="340"/>
              <w:rPr>
                <w:i w:val="0"/>
                <w:color w:val="000000" w:themeColor="text1"/>
                <w:sz w:val="22"/>
                <w:szCs w:val="22"/>
              </w:rPr>
            </w:pP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787C83" w:rsidRDefault="0059599D" w:rsidP="003D22A3">
      <w:pPr>
        <w:rPr>
          <w:b/>
          <w:i w:val="0"/>
          <w:sz w:val="22"/>
          <w:szCs w:val="22"/>
        </w:rPr>
      </w:pPr>
      <w:r>
        <w:rPr>
          <w:b/>
          <w:i w:val="0"/>
          <w:sz w:val="22"/>
          <w:szCs w:val="22"/>
        </w:rPr>
        <w:br w:type="page"/>
      </w: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3D22A3">
        <w:rPr>
          <w:b/>
          <w:i w:val="0"/>
          <w:sz w:val="22"/>
          <w:szCs w:val="22"/>
        </w:rPr>
        <w:t>A</w:t>
      </w:r>
    </w:p>
    <w:p w:rsidR="00F33419" w:rsidRDefault="00F33419" w:rsidP="00F33419">
      <w:pPr>
        <w:ind w:left="1134"/>
        <w:jc w:val="both"/>
        <w:rPr>
          <w:b/>
          <w:i w:val="0"/>
          <w:sz w:val="22"/>
          <w:szCs w:val="22"/>
        </w:rPr>
      </w:pPr>
    </w:p>
    <w:p w:rsidR="008C1F3E" w:rsidRPr="008C1F3E" w:rsidRDefault="000941D7" w:rsidP="008C1F3E">
      <w:pPr>
        <w:ind w:left="1134"/>
        <w:jc w:val="center"/>
        <w:rPr>
          <w:b/>
          <w:i w:val="0"/>
          <w:sz w:val="22"/>
          <w:szCs w:val="22"/>
        </w:rPr>
      </w:pPr>
      <w:r>
        <w:rPr>
          <w:b/>
          <w:i w:val="0"/>
          <w:sz w:val="22"/>
          <w:szCs w:val="22"/>
        </w:rPr>
        <w:t>OSNUTEK POGODBE</w:t>
      </w:r>
      <w:r w:rsidR="009F3612">
        <w:rPr>
          <w:b/>
          <w:i w:val="0"/>
          <w:sz w:val="22"/>
          <w:szCs w:val="22"/>
        </w:rPr>
        <w:t xml:space="preserve"> </w:t>
      </w:r>
    </w:p>
    <w:p w:rsidR="0013235C" w:rsidRDefault="0013235C" w:rsidP="0013235C">
      <w:pPr>
        <w:ind w:left="993"/>
        <w:jc w:val="both"/>
        <w:rPr>
          <w:rFonts w:eastAsia="Calibri"/>
          <w:b/>
        </w:rPr>
      </w:pPr>
    </w:p>
    <w:p w:rsidR="0013235C" w:rsidRPr="00C34B72" w:rsidRDefault="0013235C" w:rsidP="0013235C">
      <w:pPr>
        <w:ind w:left="993"/>
        <w:jc w:val="both"/>
        <w:rPr>
          <w:rFonts w:eastAsia="Calibri"/>
          <w:i w:val="0"/>
          <w:sz w:val="22"/>
          <w:szCs w:val="22"/>
        </w:rPr>
      </w:pPr>
      <w:r w:rsidRPr="00C34B72">
        <w:rPr>
          <w:rFonts w:eastAsia="Calibri"/>
          <w:b/>
          <w:i w:val="0"/>
          <w:sz w:val="22"/>
          <w:szCs w:val="22"/>
        </w:rPr>
        <w:t>MESTNA OBČINA LJUBLJANA</w:t>
      </w:r>
      <w:r w:rsidRPr="00C34B72">
        <w:rPr>
          <w:rFonts w:eastAsia="Calibri"/>
          <w:i w:val="0"/>
          <w:sz w:val="22"/>
          <w:szCs w:val="22"/>
        </w:rPr>
        <w:t>, Mestni trg 1, 1000 Ljubljana, ki jo zastopa župan Zoran Janković</w:t>
      </w:r>
    </w:p>
    <w:p w:rsidR="0013235C" w:rsidRPr="00C34B72" w:rsidRDefault="0013235C" w:rsidP="0013235C">
      <w:pPr>
        <w:ind w:left="993"/>
        <w:jc w:val="both"/>
        <w:rPr>
          <w:rFonts w:eastAsia="Calibri"/>
          <w:i w:val="0"/>
          <w:sz w:val="22"/>
          <w:szCs w:val="22"/>
        </w:rPr>
      </w:pPr>
      <w:r w:rsidRPr="00C34B72">
        <w:rPr>
          <w:rFonts w:eastAsia="Calibri"/>
          <w:i w:val="0"/>
          <w:sz w:val="22"/>
          <w:szCs w:val="22"/>
        </w:rPr>
        <w:t>matična številka: 5874025000</w:t>
      </w:r>
    </w:p>
    <w:p w:rsidR="0013235C" w:rsidRPr="00C34B72" w:rsidRDefault="0013235C" w:rsidP="0013235C">
      <w:pPr>
        <w:ind w:left="993"/>
        <w:jc w:val="both"/>
        <w:rPr>
          <w:rFonts w:eastAsia="Calibri"/>
          <w:i w:val="0"/>
          <w:sz w:val="22"/>
          <w:szCs w:val="22"/>
        </w:rPr>
      </w:pPr>
      <w:r w:rsidRPr="00C34B72">
        <w:rPr>
          <w:rFonts w:eastAsia="Calibri"/>
          <w:i w:val="0"/>
          <w:sz w:val="22"/>
          <w:szCs w:val="22"/>
        </w:rPr>
        <w:t>identifikacijska številka za DDV: SI67593321</w:t>
      </w:r>
    </w:p>
    <w:p w:rsidR="0013235C" w:rsidRPr="00C34B72" w:rsidRDefault="0013235C" w:rsidP="0013235C">
      <w:pPr>
        <w:ind w:left="993"/>
        <w:jc w:val="both"/>
        <w:rPr>
          <w:rFonts w:eastAsia="Calibri"/>
          <w:i w:val="0"/>
          <w:sz w:val="22"/>
          <w:szCs w:val="22"/>
        </w:rPr>
      </w:pPr>
      <w:r w:rsidRPr="00C34B72">
        <w:rPr>
          <w:rFonts w:eastAsia="Calibri"/>
          <w:i w:val="0"/>
          <w:sz w:val="22"/>
          <w:szCs w:val="22"/>
        </w:rPr>
        <w:t>(v nadaljevanju: naročnik)</w:t>
      </w:r>
    </w:p>
    <w:p w:rsidR="0013235C" w:rsidRPr="00C34B72" w:rsidRDefault="0013235C" w:rsidP="0013235C">
      <w:pPr>
        <w:ind w:left="993"/>
        <w:jc w:val="both"/>
        <w:rPr>
          <w:rFonts w:eastAsia="Calibri"/>
          <w:i w:val="0"/>
          <w:sz w:val="22"/>
          <w:szCs w:val="22"/>
        </w:rPr>
      </w:pPr>
    </w:p>
    <w:p w:rsidR="0013235C" w:rsidRPr="00C34B72" w:rsidRDefault="0013235C" w:rsidP="0013235C">
      <w:pPr>
        <w:spacing w:after="160" w:line="254" w:lineRule="auto"/>
        <w:ind w:left="993"/>
        <w:jc w:val="both"/>
        <w:rPr>
          <w:rFonts w:eastAsia="Calibri"/>
          <w:i w:val="0"/>
          <w:sz w:val="22"/>
          <w:szCs w:val="22"/>
        </w:rPr>
      </w:pPr>
      <w:r w:rsidRPr="00C34B72">
        <w:rPr>
          <w:rFonts w:eastAsia="Calibri"/>
          <w:i w:val="0"/>
          <w:sz w:val="22"/>
          <w:szCs w:val="22"/>
        </w:rPr>
        <w:t xml:space="preserve">in </w:t>
      </w:r>
    </w:p>
    <w:p w:rsidR="0013235C" w:rsidRPr="00C34B72" w:rsidRDefault="0013235C" w:rsidP="0013235C">
      <w:pPr>
        <w:pStyle w:val="Brezrazmikov"/>
        <w:spacing w:line="276" w:lineRule="auto"/>
        <w:ind w:left="993"/>
        <w:rPr>
          <w:rFonts w:eastAsiaTheme="minorHAnsi"/>
          <w:i w:val="0"/>
          <w:sz w:val="22"/>
          <w:szCs w:val="22"/>
        </w:rPr>
      </w:pPr>
      <w:r w:rsidRPr="00C34B72">
        <w:rPr>
          <w:rFonts w:eastAsia="Calibri"/>
          <w:b/>
          <w:i w:val="0"/>
          <w:sz w:val="22"/>
          <w:szCs w:val="22"/>
        </w:rPr>
        <w:t>______________________________________</w:t>
      </w:r>
      <w:r w:rsidRPr="00C34B72">
        <w:rPr>
          <w:i w:val="0"/>
          <w:sz w:val="22"/>
          <w:szCs w:val="22"/>
        </w:rPr>
        <w:t>,  ki ga zastopa __________________</w:t>
      </w:r>
    </w:p>
    <w:p w:rsidR="0013235C" w:rsidRPr="00C34B72" w:rsidRDefault="0013235C" w:rsidP="0013235C">
      <w:pPr>
        <w:pStyle w:val="Brezrazmikov"/>
        <w:spacing w:line="276" w:lineRule="auto"/>
        <w:ind w:left="993"/>
        <w:rPr>
          <w:i w:val="0"/>
          <w:sz w:val="22"/>
          <w:szCs w:val="22"/>
        </w:rPr>
      </w:pPr>
      <w:r w:rsidRPr="00C34B72">
        <w:rPr>
          <w:i w:val="0"/>
          <w:sz w:val="22"/>
          <w:szCs w:val="22"/>
        </w:rPr>
        <w:t>(navesti funkcijo ter ime in priimek osebe, pooblaščene za zastopanje)</w:t>
      </w:r>
    </w:p>
    <w:p w:rsidR="0013235C" w:rsidRPr="00C34B72" w:rsidRDefault="0013235C" w:rsidP="0013235C">
      <w:pPr>
        <w:pStyle w:val="Brezrazmikov"/>
        <w:spacing w:line="276" w:lineRule="auto"/>
        <w:ind w:left="993"/>
        <w:rPr>
          <w:i w:val="0"/>
          <w:sz w:val="22"/>
          <w:szCs w:val="22"/>
        </w:rPr>
      </w:pPr>
      <w:r w:rsidRPr="00C34B72">
        <w:rPr>
          <w:i w:val="0"/>
          <w:color w:val="5D646B"/>
          <w:sz w:val="22"/>
          <w:szCs w:val="22"/>
        </w:rPr>
        <w:t xml:space="preserve">matična številka: </w:t>
      </w:r>
      <w:r w:rsidRPr="00C34B72">
        <w:rPr>
          <w:i w:val="0"/>
          <w:sz w:val="22"/>
          <w:szCs w:val="22"/>
        </w:rPr>
        <w:br/>
      </w:r>
      <w:r w:rsidRPr="00C34B72">
        <w:rPr>
          <w:rFonts w:eastAsia="Calibri"/>
          <w:i w:val="0"/>
          <w:sz w:val="22"/>
          <w:szCs w:val="22"/>
        </w:rPr>
        <w:t>identifikacijska številka za DDV</w:t>
      </w:r>
      <w:r w:rsidRPr="00C34B72">
        <w:rPr>
          <w:i w:val="0"/>
          <w:color w:val="5D646B"/>
          <w:sz w:val="22"/>
          <w:szCs w:val="22"/>
        </w:rPr>
        <w:t xml:space="preserve">: </w:t>
      </w:r>
    </w:p>
    <w:p w:rsidR="0013235C" w:rsidRPr="00C34B72" w:rsidRDefault="0013235C" w:rsidP="0013235C">
      <w:pPr>
        <w:pStyle w:val="Brezrazmikov"/>
        <w:spacing w:line="276" w:lineRule="auto"/>
        <w:ind w:left="993"/>
        <w:rPr>
          <w:rFonts w:eastAsia="Calibri"/>
          <w:i w:val="0"/>
          <w:sz w:val="22"/>
          <w:szCs w:val="22"/>
        </w:rPr>
      </w:pPr>
      <w:r w:rsidRPr="00C34B72">
        <w:rPr>
          <w:rFonts w:eastAsia="Calibri"/>
          <w:i w:val="0"/>
          <w:sz w:val="22"/>
          <w:szCs w:val="22"/>
        </w:rPr>
        <w:t>(v nadaljevanju: izvajalec)</w:t>
      </w:r>
    </w:p>
    <w:p w:rsidR="0013235C" w:rsidRPr="00C34B72" w:rsidRDefault="0013235C" w:rsidP="0013235C">
      <w:pPr>
        <w:spacing w:after="160" w:line="254" w:lineRule="auto"/>
        <w:ind w:left="993"/>
        <w:jc w:val="both"/>
        <w:rPr>
          <w:rFonts w:eastAsia="Calibri"/>
          <w:i w:val="0"/>
          <w:sz w:val="22"/>
          <w:szCs w:val="22"/>
        </w:rPr>
      </w:pPr>
    </w:p>
    <w:p w:rsidR="0013235C" w:rsidRPr="00C34B72" w:rsidRDefault="0013235C" w:rsidP="0013235C">
      <w:pPr>
        <w:spacing w:after="160" w:line="254" w:lineRule="auto"/>
        <w:ind w:left="993"/>
        <w:jc w:val="both"/>
        <w:rPr>
          <w:rFonts w:eastAsia="Calibri"/>
          <w:i w:val="0"/>
          <w:sz w:val="22"/>
          <w:szCs w:val="22"/>
        </w:rPr>
      </w:pPr>
    </w:p>
    <w:p w:rsidR="0013235C" w:rsidRPr="00C34B72" w:rsidRDefault="0013235C" w:rsidP="0013235C">
      <w:pPr>
        <w:spacing w:after="160" w:line="254" w:lineRule="auto"/>
        <w:ind w:left="993"/>
        <w:jc w:val="both"/>
        <w:rPr>
          <w:rFonts w:eastAsia="Calibri"/>
          <w:i w:val="0"/>
          <w:sz w:val="22"/>
          <w:szCs w:val="22"/>
        </w:rPr>
      </w:pPr>
      <w:r w:rsidRPr="00C34B72">
        <w:rPr>
          <w:rFonts w:eastAsia="Calibri"/>
          <w:i w:val="0"/>
          <w:sz w:val="22"/>
          <w:szCs w:val="22"/>
        </w:rPr>
        <w:t>skleneta naslednjo</w:t>
      </w:r>
    </w:p>
    <w:p w:rsidR="0013235C" w:rsidRPr="00C34B72" w:rsidRDefault="0013235C" w:rsidP="0013235C">
      <w:pPr>
        <w:spacing w:after="160" w:line="254" w:lineRule="auto"/>
        <w:ind w:left="993"/>
        <w:jc w:val="both"/>
        <w:rPr>
          <w:rFonts w:eastAsia="Calibri"/>
          <w:i w:val="0"/>
          <w:sz w:val="22"/>
          <w:szCs w:val="22"/>
        </w:rPr>
      </w:pPr>
    </w:p>
    <w:p w:rsidR="0013235C" w:rsidRPr="00C34B72" w:rsidRDefault="0013235C" w:rsidP="0013235C">
      <w:pPr>
        <w:spacing w:after="160" w:line="254" w:lineRule="auto"/>
        <w:ind w:left="993"/>
        <w:jc w:val="both"/>
        <w:rPr>
          <w:rFonts w:eastAsia="Calibri"/>
          <w:i w:val="0"/>
          <w:sz w:val="22"/>
          <w:szCs w:val="22"/>
        </w:rPr>
      </w:pPr>
    </w:p>
    <w:p w:rsidR="0013235C" w:rsidRPr="00C34B72" w:rsidRDefault="0013235C" w:rsidP="0013235C">
      <w:pPr>
        <w:spacing w:after="160" w:line="254" w:lineRule="auto"/>
        <w:ind w:left="993"/>
        <w:jc w:val="center"/>
        <w:rPr>
          <w:rFonts w:eastAsia="Calibri"/>
          <w:b/>
          <w:i w:val="0"/>
          <w:sz w:val="22"/>
          <w:szCs w:val="22"/>
        </w:rPr>
      </w:pPr>
      <w:r w:rsidRPr="00C34B72">
        <w:rPr>
          <w:rFonts w:eastAsia="Calibri"/>
          <w:b/>
          <w:i w:val="0"/>
          <w:sz w:val="22"/>
          <w:szCs w:val="22"/>
        </w:rPr>
        <w:t>POGODBO</w:t>
      </w:r>
    </w:p>
    <w:p w:rsidR="0013235C" w:rsidRPr="00C34B72" w:rsidRDefault="0013235C" w:rsidP="0013235C">
      <w:pPr>
        <w:spacing w:after="160" w:line="254" w:lineRule="auto"/>
        <w:ind w:left="993"/>
        <w:jc w:val="center"/>
        <w:rPr>
          <w:rFonts w:eastAsia="Calibri"/>
          <w:b/>
          <w:i w:val="0"/>
          <w:sz w:val="22"/>
          <w:szCs w:val="22"/>
        </w:rPr>
      </w:pPr>
      <w:r w:rsidRPr="00C34B72">
        <w:rPr>
          <w:rFonts w:eastAsia="Calibri"/>
          <w:b/>
          <w:bCs/>
          <w:i w:val="0"/>
          <w:sz w:val="22"/>
          <w:szCs w:val="22"/>
        </w:rPr>
        <w:t>O IZDELAVI IN MONTAŽI KAMNITEGA PODSTAVKA ZA SPOMENIK  F. A. HALLERSTEINU</w:t>
      </w:r>
    </w:p>
    <w:p w:rsidR="0013235C" w:rsidRPr="00C34B72" w:rsidRDefault="0013235C" w:rsidP="0013235C">
      <w:pPr>
        <w:ind w:left="993"/>
        <w:jc w:val="both"/>
        <w:rPr>
          <w:rFonts w:eastAsia="Calibri"/>
          <w:b/>
          <w:i w:val="0"/>
          <w:sz w:val="22"/>
          <w:szCs w:val="22"/>
        </w:rPr>
      </w:pPr>
    </w:p>
    <w:p w:rsidR="0013235C" w:rsidRPr="00C34B72" w:rsidRDefault="0013235C" w:rsidP="0013235C">
      <w:pPr>
        <w:ind w:left="993"/>
        <w:jc w:val="both"/>
        <w:rPr>
          <w:rFonts w:eastAsia="Calibri"/>
          <w:b/>
          <w:i w:val="0"/>
          <w:sz w:val="22"/>
          <w:szCs w:val="22"/>
        </w:rPr>
      </w:pPr>
    </w:p>
    <w:p w:rsidR="0013235C" w:rsidRPr="00C34B72" w:rsidRDefault="0013235C" w:rsidP="0013235C">
      <w:pPr>
        <w:ind w:left="993"/>
        <w:jc w:val="both"/>
        <w:rPr>
          <w:rFonts w:eastAsia="Calibri"/>
          <w:b/>
          <w:i w:val="0"/>
          <w:sz w:val="22"/>
          <w:szCs w:val="22"/>
        </w:rPr>
      </w:pPr>
      <w:r w:rsidRPr="00C34B72">
        <w:rPr>
          <w:rFonts w:eastAsia="Calibri"/>
          <w:b/>
          <w:i w:val="0"/>
          <w:sz w:val="22"/>
          <w:szCs w:val="22"/>
        </w:rPr>
        <w:t>UVODNE DOLOČBE</w:t>
      </w:r>
    </w:p>
    <w:p w:rsidR="0013235C" w:rsidRPr="00C34B72" w:rsidRDefault="0013235C" w:rsidP="0013235C">
      <w:pPr>
        <w:ind w:left="993"/>
        <w:jc w:val="both"/>
        <w:rPr>
          <w:rFonts w:eastAsia="Calibri"/>
          <w:b/>
          <w:i w:val="0"/>
          <w:sz w:val="22"/>
          <w:szCs w:val="22"/>
        </w:rPr>
      </w:pPr>
    </w:p>
    <w:p w:rsidR="0013235C" w:rsidRPr="00C34B72" w:rsidRDefault="0013235C" w:rsidP="0013235C">
      <w:pPr>
        <w:numPr>
          <w:ilvl w:val="0"/>
          <w:numId w:val="38"/>
        </w:numPr>
        <w:ind w:left="993"/>
        <w:jc w:val="center"/>
        <w:rPr>
          <w:rFonts w:eastAsia="Calibri"/>
          <w:i w:val="0"/>
          <w:sz w:val="22"/>
          <w:szCs w:val="22"/>
        </w:rPr>
      </w:pPr>
      <w:r w:rsidRPr="00C34B72">
        <w:rPr>
          <w:rFonts w:eastAsia="Calibri"/>
          <w:i w:val="0"/>
          <w:sz w:val="22"/>
          <w:szCs w:val="22"/>
        </w:rPr>
        <w:t>člen</w:t>
      </w:r>
    </w:p>
    <w:p w:rsidR="0013235C" w:rsidRPr="00C34B72" w:rsidRDefault="0013235C" w:rsidP="0013235C">
      <w:pPr>
        <w:ind w:left="993"/>
        <w:jc w:val="both"/>
        <w:rPr>
          <w:rFonts w:eastAsia="Calibri"/>
          <w:i w:val="0"/>
          <w:sz w:val="22"/>
          <w:szCs w:val="22"/>
        </w:rPr>
      </w:pPr>
    </w:p>
    <w:p w:rsidR="0013235C" w:rsidRPr="00C34B72" w:rsidRDefault="0013235C" w:rsidP="0013235C">
      <w:pPr>
        <w:ind w:left="993"/>
        <w:jc w:val="both"/>
        <w:rPr>
          <w:rFonts w:eastAsia="Calibri"/>
          <w:i w:val="0"/>
          <w:sz w:val="22"/>
          <w:szCs w:val="22"/>
        </w:rPr>
      </w:pPr>
      <w:r w:rsidRPr="00C34B72">
        <w:rPr>
          <w:rFonts w:eastAsia="Calibri"/>
          <w:i w:val="0"/>
          <w:sz w:val="22"/>
          <w:szCs w:val="22"/>
        </w:rPr>
        <w:t>Pogodbene stranke sporazumno ugotavljata, da:</w:t>
      </w:r>
    </w:p>
    <w:p w:rsidR="0013235C" w:rsidRPr="00C34B72" w:rsidRDefault="0013235C" w:rsidP="00C34B72">
      <w:pPr>
        <w:numPr>
          <w:ilvl w:val="0"/>
          <w:numId w:val="43"/>
        </w:numPr>
        <w:spacing w:line="256" w:lineRule="auto"/>
        <w:ind w:left="993" w:firstLine="0"/>
        <w:jc w:val="both"/>
        <w:rPr>
          <w:rFonts w:eastAsiaTheme="minorHAnsi"/>
          <w:i w:val="0"/>
          <w:sz w:val="22"/>
          <w:szCs w:val="22"/>
        </w:rPr>
      </w:pPr>
      <w:r w:rsidRPr="00C34B72">
        <w:rPr>
          <w:i w:val="0"/>
          <w:sz w:val="22"/>
          <w:szCs w:val="22"/>
        </w:rPr>
        <w:t xml:space="preserve"> je Komisija za postavitev spomenikov in obeležji v Mestni občini Ljubljana na 31. seji 20. 6. 2018 sprejela sklep o postavitvi obeležja A.F. </w:t>
      </w:r>
      <w:proofErr w:type="spellStart"/>
      <w:r w:rsidRPr="00C34B72">
        <w:rPr>
          <w:i w:val="0"/>
          <w:sz w:val="22"/>
          <w:szCs w:val="22"/>
        </w:rPr>
        <w:t>Hallersteinu</w:t>
      </w:r>
      <w:proofErr w:type="spellEnd"/>
      <w:r w:rsidRPr="00C34B72">
        <w:rPr>
          <w:i w:val="0"/>
          <w:sz w:val="22"/>
          <w:szCs w:val="22"/>
        </w:rPr>
        <w:t xml:space="preserve"> v obliki replike astronomskega </w:t>
      </w:r>
      <w:proofErr w:type="spellStart"/>
      <w:r w:rsidRPr="00C34B72">
        <w:rPr>
          <w:i w:val="0"/>
          <w:sz w:val="22"/>
          <w:szCs w:val="22"/>
        </w:rPr>
        <w:t>opazovalnika</w:t>
      </w:r>
      <w:proofErr w:type="spellEnd"/>
      <w:r w:rsidRPr="00C34B72">
        <w:rPr>
          <w:i w:val="0"/>
          <w:sz w:val="22"/>
          <w:szCs w:val="22"/>
        </w:rPr>
        <w:t xml:space="preserve"> iz 18. stoletja, ki ga je izdelal A.F. </w:t>
      </w:r>
      <w:proofErr w:type="spellStart"/>
      <w:r w:rsidRPr="00C34B72">
        <w:rPr>
          <w:i w:val="0"/>
          <w:sz w:val="22"/>
          <w:szCs w:val="22"/>
        </w:rPr>
        <w:t>Hallerstein</w:t>
      </w:r>
      <w:proofErr w:type="spellEnd"/>
      <w:r w:rsidRPr="00C34B72">
        <w:rPr>
          <w:i w:val="0"/>
          <w:sz w:val="22"/>
          <w:szCs w:val="22"/>
        </w:rPr>
        <w:t xml:space="preserve"> in ki stoji na pekinškem observatoriju; </w:t>
      </w:r>
    </w:p>
    <w:p w:rsidR="0013235C" w:rsidRPr="00C34B72" w:rsidRDefault="0013235C" w:rsidP="00C34B72">
      <w:pPr>
        <w:numPr>
          <w:ilvl w:val="0"/>
          <w:numId w:val="43"/>
        </w:numPr>
        <w:spacing w:line="256" w:lineRule="auto"/>
        <w:ind w:left="993" w:firstLine="0"/>
        <w:rPr>
          <w:i w:val="0"/>
          <w:sz w:val="22"/>
          <w:szCs w:val="22"/>
        </w:rPr>
      </w:pPr>
      <w:r w:rsidRPr="00C34B72">
        <w:rPr>
          <w:i w:val="0"/>
          <w:sz w:val="22"/>
          <w:szCs w:val="22"/>
        </w:rPr>
        <w:t xml:space="preserve">bo repliko astronomskega </w:t>
      </w:r>
      <w:proofErr w:type="spellStart"/>
      <w:r w:rsidRPr="00C34B72">
        <w:rPr>
          <w:i w:val="0"/>
          <w:sz w:val="22"/>
          <w:szCs w:val="22"/>
        </w:rPr>
        <w:t>opazovalnika</w:t>
      </w:r>
      <w:proofErr w:type="spellEnd"/>
      <w:r w:rsidRPr="00C34B72">
        <w:rPr>
          <w:i w:val="0"/>
          <w:sz w:val="22"/>
          <w:szCs w:val="22"/>
        </w:rPr>
        <w:t xml:space="preserve"> zagotovila LR Kitajska in njena izdelava ni predmet te pogodbe;</w:t>
      </w:r>
    </w:p>
    <w:p w:rsidR="0013235C" w:rsidRPr="00C34B72" w:rsidRDefault="0013235C" w:rsidP="00C34B72">
      <w:pPr>
        <w:numPr>
          <w:ilvl w:val="0"/>
          <w:numId w:val="43"/>
        </w:numPr>
        <w:ind w:left="993" w:firstLine="0"/>
        <w:contextualSpacing/>
        <w:jc w:val="both"/>
        <w:rPr>
          <w:rFonts w:eastAsia="Calibri"/>
          <w:i w:val="0"/>
          <w:sz w:val="22"/>
          <w:szCs w:val="22"/>
        </w:rPr>
      </w:pPr>
      <w:r w:rsidRPr="00C34B72">
        <w:rPr>
          <w:rFonts w:eastAsia="Calibri"/>
          <w:i w:val="0"/>
          <w:sz w:val="22"/>
          <w:szCs w:val="22"/>
        </w:rPr>
        <w:t>je bil izvajalec izbran na podlagi postopka oddaje javnega naročila male vrednosti, skladno s 47. členom Zakona o javnem naročanju (ZJN-3,</w:t>
      </w:r>
      <w:r w:rsidRPr="00C34B72">
        <w:rPr>
          <w:i w:val="0"/>
          <w:sz w:val="22"/>
          <w:szCs w:val="22"/>
        </w:rPr>
        <w:t xml:space="preserve"> </w:t>
      </w:r>
      <w:r w:rsidRPr="00C34B72">
        <w:rPr>
          <w:rFonts w:eastAsia="Calibri"/>
          <w:i w:val="0"/>
          <w:sz w:val="22"/>
          <w:szCs w:val="22"/>
        </w:rPr>
        <w:t>Uradni list RS, št. 91/15 in 14/18);</w:t>
      </w:r>
    </w:p>
    <w:p w:rsidR="0013235C" w:rsidRPr="00C34B72" w:rsidRDefault="0013235C" w:rsidP="00C34B72">
      <w:pPr>
        <w:numPr>
          <w:ilvl w:val="0"/>
          <w:numId w:val="43"/>
        </w:numPr>
        <w:ind w:left="993" w:firstLine="0"/>
        <w:contextualSpacing/>
        <w:jc w:val="both"/>
        <w:rPr>
          <w:rFonts w:eastAsia="Calibri"/>
          <w:i w:val="0"/>
          <w:sz w:val="22"/>
          <w:szCs w:val="22"/>
        </w:rPr>
      </w:pPr>
      <w:r w:rsidRPr="00C34B72">
        <w:rPr>
          <w:rFonts w:eastAsia="Calibri"/>
          <w:i w:val="0"/>
          <w:sz w:val="22"/>
          <w:szCs w:val="22"/>
        </w:rPr>
        <w:t>je naročnik objavil obvestilo o naročilu na Portalu javnih naročil pod številko objave JN……./2020-W01, z dne ……..;</w:t>
      </w:r>
    </w:p>
    <w:p w:rsidR="0013235C" w:rsidRPr="00C34B72" w:rsidRDefault="0013235C" w:rsidP="00C34B72">
      <w:pPr>
        <w:numPr>
          <w:ilvl w:val="0"/>
          <w:numId w:val="43"/>
        </w:numPr>
        <w:ind w:left="993" w:firstLine="0"/>
        <w:contextualSpacing/>
        <w:jc w:val="both"/>
        <w:rPr>
          <w:rFonts w:eastAsiaTheme="minorHAnsi"/>
          <w:i w:val="0"/>
          <w:sz w:val="22"/>
          <w:szCs w:val="22"/>
        </w:rPr>
      </w:pPr>
      <w:r w:rsidRPr="00C34B72">
        <w:rPr>
          <w:i w:val="0"/>
          <w:sz w:val="22"/>
          <w:szCs w:val="22"/>
        </w:rPr>
        <w:t>se pogodba sklepa v času razglasitve epidemije COVID-19 na območju Republike Slovenije;</w:t>
      </w:r>
    </w:p>
    <w:p w:rsidR="0013235C" w:rsidRPr="00C34B72" w:rsidRDefault="0013235C" w:rsidP="00C34B72">
      <w:pPr>
        <w:pStyle w:val="Odstavekseznama"/>
        <w:numPr>
          <w:ilvl w:val="0"/>
          <w:numId w:val="43"/>
        </w:numPr>
        <w:ind w:left="993" w:right="141" w:firstLine="0"/>
        <w:contextualSpacing/>
        <w:jc w:val="both"/>
        <w:rPr>
          <w:i w:val="0"/>
          <w:iCs/>
          <w:color w:val="000000" w:themeColor="text1"/>
          <w:sz w:val="22"/>
          <w:szCs w:val="22"/>
        </w:rPr>
      </w:pPr>
      <w:r w:rsidRPr="00C34B72">
        <w:rPr>
          <w:i w:val="0"/>
          <w:iCs/>
          <w:color w:val="000000" w:themeColor="text1"/>
          <w:sz w:val="22"/>
          <w:szCs w:val="22"/>
        </w:rPr>
        <w:t>izvajalec v času sklepanja pogodbe nima prepovedi opravljanja dejavnosti zaradi razglasitve epidemije;</w:t>
      </w:r>
    </w:p>
    <w:p w:rsidR="0013235C" w:rsidRPr="00C34B72" w:rsidRDefault="0013235C" w:rsidP="00C34B72">
      <w:pPr>
        <w:pStyle w:val="Odstavekseznama"/>
        <w:numPr>
          <w:ilvl w:val="0"/>
          <w:numId w:val="43"/>
        </w:numPr>
        <w:ind w:left="993" w:right="141" w:firstLine="0"/>
        <w:contextualSpacing/>
        <w:jc w:val="both"/>
        <w:rPr>
          <w:i w:val="0"/>
          <w:iCs/>
          <w:color w:val="000000" w:themeColor="text1"/>
          <w:sz w:val="22"/>
          <w:szCs w:val="22"/>
        </w:rPr>
      </w:pPr>
      <w:r w:rsidRPr="00C34B72">
        <w:rPr>
          <w:i w:val="0"/>
          <w:iCs/>
          <w:color w:val="000000" w:themeColor="text1"/>
          <w:sz w:val="22"/>
          <w:szCs w:val="22"/>
        </w:rPr>
        <w:t>bo izvajalec naročnika sproti obveščal o kakršnikoli spremembi, ki bi lahko privedlo do tega, da se pogodbena dela ne bi mogla več izvajati;</w:t>
      </w:r>
    </w:p>
    <w:p w:rsidR="0013235C" w:rsidRPr="00C34B72" w:rsidRDefault="0013235C" w:rsidP="00C34B72">
      <w:pPr>
        <w:numPr>
          <w:ilvl w:val="0"/>
          <w:numId w:val="43"/>
        </w:numPr>
        <w:ind w:left="993" w:firstLine="0"/>
        <w:contextualSpacing/>
        <w:jc w:val="both"/>
        <w:rPr>
          <w:rFonts w:eastAsia="Calibri"/>
          <w:i w:val="0"/>
          <w:sz w:val="22"/>
          <w:szCs w:val="22"/>
        </w:rPr>
      </w:pPr>
      <w:r w:rsidRPr="00C34B72">
        <w:rPr>
          <w:rFonts w:eastAsia="Calibri"/>
          <w:i w:val="0"/>
          <w:sz w:val="22"/>
          <w:szCs w:val="22"/>
        </w:rPr>
        <w:t>je bil izvajalec izbran kot najugodnejši ponudnik z Odločitvijo o oddaji javnega naročila številka 430-634/2020-…, z dne …..;</w:t>
      </w:r>
    </w:p>
    <w:p w:rsidR="0013235C" w:rsidRPr="00C34B72" w:rsidRDefault="0013235C" w:rsidP="00C34B72">
      <w:pPr>
        <w:numPr>
          <w:ilvl w:val="0"/>
          <w:numId w:val="43"/>
        </w:numPr>
        <w:ind w:left="993" w:firstLine="0"/>
        <w:jc w:val="both"/>
        <w:rPr>
          <w:rFonts w:eastAsia="Calibri"/>
          <w:i w:val="0"/>
          <w:sz w:val="22"/>
          <w:szCs w:val="22"/>
        </w:rPr>
      </w:pPr>
      <w:r w:rsidRPr="00C34B72">
        <w:rPr>
          <w:rFonts w:eastAsia="Calibri"/>
          <w:i w:val="0"/>
          <w:sz w:val="22"/>
          <w:szCs w:val="22"/>
        </w:rPr>
        <w:t>so sredstva za plačilo po tej pogodbi predvidena v  proračunu Mestne občine Ljubljana za leto 2020, v okviru NRP 7560-10-0300, na proračunski postavki 082052, konto 4203;</w:t>
      </w:r>
    </w:p>
    <w:p w:rsidR="0013235C" w:rsidRPr="00C34B72" w:rsidRDefault="0013235C" w:rsidP="00C34B72">
      <w:pPr>
        <w:ind w:left="993"/>
        <w:jc w:val="both"/>
        <w:rPr>
          <w:rFonts w:eastAsia="Calibri"/>
          <w:i w:val="0"/>
          <w:sz w:val="22"/>
          <w:szCs w:val="22"/>
        </w:rPr>
      </w:pPr>
    </w:p>
    <w:p w:rsidR="0013235C" w:rsidRPr="00C34B72" w:rsidRDefault="0013235C" w:rsidP="0013235C">
      <w:pPr>
        <w:ind w:left="993"/>
        <w:jc w:val="both"/>
        <w:rPr>
          <w:rFonts w:eastAsia="Calibri"/>
          <w:i w:val="0"/>
          <w:sz w:val="22"/>
          <w:szCs w:val="22"/>
        </w:rPr>
      </w:pPr>
    </w:p>
    <w:p w:rsidR="0013235C" w:rsidRPr="00C34B72" w:rsidRDefault="0013235C" w:rsidP="0013235C">
      <w:pPr>
        <w:ind w:left="993"/>
        <w:jc w:val="both"/>
        <w:rPr>
          <w:rFonts w:eastAsia="Calibri"/>
          <w:b/>
          <w:i w:val="0"/>
          <w:sz w:val="22"/>
          <w:szCs w:val="22"/>
        </w:rPr>
      </w:pPr>
      <w:r w:rsidRPr="00C34B72">
        <w:rPr>
          <w:rFonts w:eastAsia="Calibri"/>
          <w:b/>
          <w:i w:val="0"/>
          <w:sz w:val="22"/>
          <w:szCs w:val="22"/>
        </w:rPr>
        <w:t>PREDMET POGODBE</w:t>
      </w:r>
    </w:p>
    <w:p w:rsidR="0013235C" w:rsidRPr="00C34B72" w:rsidRDefault="0013235C" w:rsidP="0013235C">
      <w:pPr>
        <w:numPr>
          <w:ilvl w:val="0"/>
          <w:numId w:val="38"/>
        </w:numPr>
        <w:ind w:left="993"/>
        <w:jc w:val="center"/>
        <w:rPr>
          <w:rFonts w:eastAsia="Calibri"/>
          <w:i w:val="0"/>
          <w:sz w:val="22"/>
          <w:szCs w:val="22"/>
        </w:rPr>
      </w:pPr>
      <w:r w:rsidRPr="00C34B72">
        <w:rPr>
          <w:rFonts w:eastAsia="Calibri"/>
          <w:i w:val="0"/>
          <w:sz w:val="22"/>
          <w:szCs w:val="22"/>
        </w:rPr>
        <w:t>člen</w:t>
      </w:r>
    </w:p>
    <w:p w:rsidR="0013235C" w:rsidRPr="00C34B72" w:rsidRDefault="0013235C" w:rsidP="0013235C">
      <w:pPr>
        <w:ind w:left="993"/>
        <w:jc w:val="both"/>
        <w:rPr>
          <w:rFonts w:eastAsia="Calibri"/>
          <w:i w:val="0"/>
          <w:sz w:val="22"/>
          <w:szCs w:val="22"/>
        </w:rPr>
      </w:pPr>
    </w:p>
    <w:p w:rsidR="0013235C" w:rsidRPr="00C34B72" w:rsidRDefault="0013235C" w:rsidP="0013235C">
      <w:pPr>
        <w:ind w:left="993"/>
        <w:jc w:val="both"/>
        <w:rPr>
          <w:rFonts w:eastAsia="Calibri"/>
          <w:i w:val="0"/>
          <w:sz w:val="22"/>
          <w:szCs w:val="22"/>
        </w:rPr>
      </w:pPr>
      <w:r w:rsidRPr="00C34B72">
        <w:rPr>
          <w:rFonts w:eastAsia="Calibri"/>
          <w:i w:val="0"/>
          <w:sz w:val="22"/>
          <w:szCs w:val="22"/>
        </w:rPr>
        <w:t xml:space="preserve">S to pogodbo naročnik naroča, izvajalec pa se obvezuje, da bo v granitu izdelal podstavek za </w:t>
      </w:r>
      <w:r w:rsidRPr="00C34B72">
        <w:rPr>
          <w:i w:val="0"/>
          <w:sz w:val="22"/>
          <w:szCs w:val="22"/>
        </w:rPr>
        <w:t xml:space="preserve">spomenik A.F. </w:t>
      </w:r>
      <w:proofErr w:type="spellStart"/>
      <w:r w:rsidRPr="00C34B72">
        <w:rPr>
          <w:i w:val="0"/>
          <w:sz w:val="22"/>
          <w:szCs w:val="22"/>
        </w:rPr>
        <w:t>Hallersteinu</w:t>
      </w:r>
      <w:proofErr w:type="spellEnd"/>
      <w:r w:rsidRPr="00C34B72">
        <w:rPr>
          <w:i w:val="0"/>
          <w:sz w:val="22"/>
          <w:szCs w:val="22"/>
        </w:rPr>
        <w:t xml:space="preserve">, na katerem bo postavljena replika astronomskega </w:t>
      </w:r>
      <w:proofErr w:type="spellStart"/>
      <w:r w:rsidRPr="00C34B72">
        <w:rPr>
          <w:i w:val="0"/>
          <w:sz w:val="22"/>
          <w:szCs w:val="22"/>
        </w:rPr>
        <w:t>opazovalnika</w:t>
      </w:r>
      <w:proofErr w:type="spellEnd"/>
      <w:r w:rsidRPr="00C34B72">
        <w:rPr>
          <w:i w:val="0"/>
          <w:sz w:val="22"/>
          <w:szCs w:val="22"/>
        </w:rPr>
        <w:t xml:space="preserve">, ki jo je izdelal A.F. </w:t>
      </w:r>
      <w:proofErr w:type="spellStart"/>
      <w:r w:rsidRPr="00C34B72">
        <w:rPr>
          <w:i w:val="0"/>
          <w:sz w:val="22"/>
          <w:szCs w:val="22"/>
        </w:rPr>
        <w:t>Hallerstein</w:t>
      </w:r>
      <w:proofErr w:type="spellEnd"/>
      <w:r w:rsidRPr="00C34B72">
        <w:rPr>
          <w:i w:val="0"/>
          <w:sz w:val="22"/>
          <w:szCs w:val="22"/>
        </w:rPr>
        <w:t xml:space="preserve">. Predmet pogodbe je tudi izdelava napisa na podstavku v slovenščini in kitajščini ter montaža podstavka na predvideno lokacijo ob izteku Gruberjevega nabrežja pri Šentjakobskem mostu. Izvajalec bo po dobavi replike iz Kitajske in njene dostave na lokacijo zagotovil tudi njeno montažo na podstavek. Izvajalec mora izdelati podstavek in napis na podstavku  ter podstavek postaviti skladno s projektom št.: 0161-2018, ki ga je izdelal Medprostor, arhitekturni atelje d.o.o., oktobra 2018, </w:t>
      </w:r>
      <w:r w:rsidRPr="00C34B72">
        <w:rPr>
          <w:rFonts w:eastAsia="Calibri"/>
          <w:i w:val="0"/>
          <w:sz w:val="22"/>
          <w:szCs w:val="22"/>
        </w:rPr>
        <w:t xml:space="preserve">ki je kot priloga sestavni del te pogodbe.  </w:t>
      </w:r>
    </w:p>
    <w:p w:rsidR="0013235C" w:rsidRPr="00C34B72" w:rsidRDefault="0013235C" w:rsidP="0013235C">
      <w:pPr>
        <w:ind w:left="993"/>
        <w:jc w:val="both"/>
        <w:rPr>
          <w:rFonts w:eastAsia="Calibri"/>
          <w:i w:val="0"/>
          <w:sz w:val="22"/>
          <w:szCs w:val="22"/>
        </w:rPr>
      </w:pPr>
    </w:p>
    <w:p w:rsidR="0013235C" w:rsidRPr="00C34B72" w:rsidRDefault="0013235C" w:rsidP="0013235C">
      <w:pPr>
        <w:ind w:left="993"/>
        <w:rPr>
          <w:rFonts w:eastAsia="Calibri"/>
          <w:b/>
          <w:i w:val="0"/>
          <w:sz w:val="22"/>
          <w:szCs w:val="22"/>
        </w:rPr>
      </w:pPr>
      <w:r w:rsidRPr="00C34B72">
        <w:rPr>
          <w:rFonts w:eastAsia="Calibri"/>
          <w:b/>
          <w:i w:val="0"/>
          <w:sz w:val="22"/>
          <w:szCs w:val="22"/>
        </w:rPr>
        <w:t>CENA POGODBENIH DEL</w:t>
      </w:r>
    </w:p>
    <w:p w:rsidR="0013235C" w:rsidRPr="00C34B72" w:rsidRDefault="0013235C" w:rsidP="0013235C">
      <w:pPr>
        <w:numPr>
          <w:ilvl w:val="0"/>
          <w:numId w:val="38"/>
        </w:numPr>
        <w:ind w:left="993"/>
        <w:jc w:val="center"/>
        <w:rPr>
          <w:rFonts w:eastAsia="Calibri"/>
          <w:i w:val="0"/>
          <w:sz w:val="22"/>
          <w:szCs w:val="22"/>
        </w:rPr>
      </w:pPr>
      <w:r w:rsidRPr="00C34B72">
        <w:rPr>
          <w:rFonts w:eastAsia="Calibri"/>
          <w:i w:val="0"/>
          <w:sz w:val="22"/>
          <w:szCs w:val="22"/>
        </w:rPr>
        <w:t>člen</w:t>
      </w:r>
    </w:p>
    <w:p w:rsidR="0013235C" w:rsidRPr="00C34B72" w:rsidRDefault="0013235C" w:rsidP="0013235C">
      <w:pPr>
        <w:ind w:left="993"/>
        <w:jc w:val="both"/>
        <w:rPr>
          <w:rFonts w:eastAsia="Calibri"/>
          <w:i w:val="0"/>
          <w:sz w:val="22"/>
          <w:szCs w:val="22"/>
        </w:rPr>
      </w:pPr>
    </w:p>
    <w:p w:rsidR="0013235C" w:rsidRPr="00C34B72" w:rsidRDefault="0013235C" w:rsidP="0013235C">
      <w:pPr>
        <w:ind w:left="993"/>
        <w:jc w:val="both"/>
        <w:rPr>
          <w:rFonts w:eastAsia="Calibri"/>
          <w:i w:val="0"/>
          <w:sz w:val="22"/>
          <w:szCs w:val="22"/>
        </w:rPr>
      </w:pPr>
      <w:r w:rsidRPr="00C34B72">
        <w:rPr>
          <w:rFonts w:eastAsia="Calibri"/>
          <w:i w:val="0"/>
          <w:sz w:val="22"/>
          <w:szCs w:val="22"/>
        </w:rPr>
        <w:t>Pogodbena cena za storitve iz 2. člena te pogodbe je določena na podlagi izvajalčeve ponudbe z dne_______________, pri naročniku evidentirane pod št.: _____________ in znaša:</w:t>
      </w:r>
    </w:p>
    <w:p w:rsidR="0013235C" w:rsidRPr="00C34B72" w:rsidRDefault="0013235C" w:rsidP="0013235C">
      <w:pPr>
        <w:ind w:left="993"/>
        <w:jc w:val="both"/>
        <w:rPr>
          <w:rFonts w:eastAsia="Calibri"/>
          <w:i w:val="0"/>
          <w:sz w:val="22"/>
          <w:szCs w:val="22"/>
        </w:rPr>
      </w:pPr>
    </w:p>
    <w:p w:rsidR="0013235C" w:rsidRPr="00C34B72" w:rsidRDefault="0013235C" w:rsidP="0013235C">
      <w:pPr>
        <w:tabs>
          <w:tab w:val="right" w:pos="8789"/>
        </w:tabs>
        <w:ind w:left="993" w:right="-286"/>
        <w:jc w:val="both"/>
        <w:rPr>
          <w:rFonts w:eastAsia="Calibri"/>
          <w:i w:val="0"/>
          <w:iCs/>
          <w:sz w:val="22"/>
          <w:szCs w:val="22"/>
        </w:rPr>
      </w:pPr>
      <w:r w:rsidRPr="00C34B72">
        <w:rPr>
          <w:rFonts w:eastAsia="Calibri"/>
          <w:i w:val="0"/>
          <w:iCs/>
          <w:sz w:val="22"/>
          <w:szCs w:val="22"/>
        </w:rPr>
        <w:t xml:space="preserve">Cena brez DDV </w:t>
      </w:r>
      <w:r w:rsidRPr="00C34B72">
        <w:rPr>
          <w:rFonts w:eastAsia="Calibri"/>
          <w:i w:val="0"/>
          <w:iCs/>
          <w:sz w:val="22"/>
          <w:szCs w:val="22"/>
        </w:rPr>
        <w:tab/>
        <w:t xml:space="preserve"> EUR</w:t>
      </w:r>
    </w:p>
    <w:p w:rsidR="0013235C" w:rsidRPr="00C34B72" w:rsidRDefault="0013235C" w:rsidP="0013235C">
      <w:pPr>
        <w:tabs>
          <w:tab w:val="right" w:pos="8789"/>
        </w:tabs>
        <w:ind w:left="993" w:right="72"/>
        <w:jc w:val="both"/>
        <w:rPr>
          <w:rFonts w:eastAsia="Calibri"/>
          <w:i w:val="0"/>
          <w:iCs/>
          <w:sz w:val="22"/>
          <w:szCs w:val="22"/>
        </w:rPr>
      </w:pPr>
      <w:r w:rsidRPr="00C34B72">
        <w:rPr>
          <w:rFonts w:eastAsia="Calibri"/>
          <w:i w:val="0"/>
          <w:iCs/>
          <w:sz w:val="22"/>
          <w:szCs w:val="22"/>
        </w:rPr>
        <w:t>DDV 22%</w:t>
      </w:r>
      <w:r w:rsidRPr="00C34B72">
        <w:rPr>
          <w:rFonts w:eastAsia="Calibri"/>
          <w:i w:val="0"/>
          <w:iCs/>
          <w:sz w:val="22"/>
          <w:szCs w:val="22"/>
        </w:rPr>
        <w:tab/>
        <w:t xml:space="preserve"> EUR</w:t>
      </w:r>
    </w:p>
    <w:p w:rsidR="0013235C" w:rsidRPr="00C34B72" w:rsidRDefault="0013235C" w:rsidP="0013235C">
      <w:pPr>
        <w:pBdr>
          <w:top w:val="single" w:sz="4" w:space="1" w:color="auto"/>
        </w:pBdr>
        <w:tabs>
          <w:tab w:val="right" w:pos="8789"/>
        </w:tabs>
        <w:ind w:left="993" w:right="72"/>
        <w:jc w:val="both"/>
        <w:rPr>
          <w:rFonts w:eastAsia="Calibri"/>
          <w:b/>
          <w:i w:val="0"/>
          <w:iCs/>
          <w:sz w:val="22"/>
          <w:szCs w:val="22"/>
        </w:rPr>
      </w:pPr>
      <w:r w:rsidRPr="00C34B72">
        <w:rPr>
          <w:rFonts w:eastAsia="Calibri"/>
          <w:b/>
          <w:i w:val="0"/>
          <w:iCs/>
          <w:sz w:val="22"/>
          <w:szCs w:val="22"/>
        </w:rPr>
        <w:t>SKUPAJ</w:t>
      </w:r>
      <w:r w:rsidRPr="00C34B72">
        <w:rPr>
          <w:rFonts w:eastAsia="Calibri"/>
          <w:b/>
          <w:i w:val="0"/>
          <w:iCs/>
          <w:sz w:val="22"/>
          <w:szCs w:val="22"/>
        </w:rPr>
        <w:tab/>
        <w:t xml:space="preserve"> EUR</w:t>
      </w:r>
    </w:p>
    <w:p w:rsidR="0013235C" w:rsidRPr="00C34B72" w:rsidRDefault="0013235C" w:rsidP="0013235C">
      <w:pPr>
        <w:ind w:left="993"/>
        <w:jc w:val="both"/>
        <w:rPr>
          <w:rFonts w:eastAsia="Calibri"/>
          <w:b/>
          <w:i w:val="0"/>
          <w:sz w:val="22"/>
          <w:szCs w:val="22"/>
        </w:rPr>
      </w:pPr>
    </w:p>
    <w:p w:rsidR="0013235C" w:rsidRPr="00C34B72" w:rsidRDefault="0013235C" w:rsidP="0013235C">
      <w:pPr>
        <w:ind w:left="993"/>
        <w:rPr>
          <w:rFonts w:eastAsia="Calibri"/>
          <w:i w:val="0"/>
          <w:color w:val="000000"/>
          <w:sz w:val="22"/>
          <w:szCs w:val="22"/>
        </w:rPr>
      </w:pPr>
    </w:p>
    <w:p w:rsidR="0013235C" w:rsidRPr="00C34B72" w:rsidRDefault="0013235C" w:rsidP="0013235C">
      <w:pPr>
        <w:ind w:left="993"/>
        <w:rPr>
          <w:rFonts w:eastAsia="Calibri"/>
          <w:i w:val="0"/>
          <w:color w:val="000000"/>
          <w:sz w:val="22"/>
          <w:szCs w:val="22"/>
        </w:rPr>
      </w:pPr>
      <w:r w:rsidRPr="00C34B72">
        <w:rPr>
          <w:rFonts w:eastAsia="Calibri"/>
          <w:i w:val="0"/>
          <w:color w:val="000000"/>
          <w:sz w:val="22"/>
          <w:szCs w:val="22"/>
        </w:rPr>
        <w:t>Pogodbena cena vključuje izdelavo kamnitega podstavka</w:t>
      </w:r>
      <w:r w:rsidRPr="00C34B72">
        <w:rPr>
          <w:i w:val="0"/>
          <w:sz w:val="22"/>
          <w:szCs w:val="22"/>
        </w:rPr>
        <w:t xml:space="preserve"> , </w:t>
      </w:r>
      <w:r w:rsidRPr="00C34B72">
        <w:rPr>
          <w:rFonts w:eastAsia="Calibri"/>
          <w:i w:val="0"/>
          <w:color w:val="000000"/>
          <w:sz w:val="22"/>
          <w:szCs w:val="22"/>
        </w:rPr>
        <w:t xml:space="preserve"> izdelavo napisa, transport in montažo podstavka in replike na lokaciji spomenika ter vse stroške, dajatve in prispevke, ki so potrebni za kvalitetno in celostno izvedbo pogodbenih del.  </w:t>
      </w:r>
    </w:p>
    <w:p w:rsidR="0013235C" w:rsidRPr="00C34B72" w:rsidRDefault="0013235C" w:rsidP="0013235C">
      <w:pPr>
        <w:ind w:left="993"/>
        <w:rPr>
          <w:rFonts w:eastAsia="Calibri"/>
          <w:i w:val="0"/>
          <w:color w:val="000000"/>
          <w:sz w:val="22"/>
          <w:szCs w:val="22"/>
        </w:rPr>
      </w:pPr>
    </w:p>
    <w:p w:rsidR="0013235C" w:rsidRPr="00C34B72" w:rsidRDefault="0013235C" w:rsidP="0013235C">
      <w:pPr>
        <w:ind w:left="993"/>
        <w:rPr>
          <w:rFonts w:eastAsia="Calibri"/>
          <w:i w:val="0"/>
          <w:spacing w:val="-1"/>
          <w:sz w:val="22"/>
          <w:szCs w:val="22"/>
        </w:rPr>
      </w:pPr>
      <w:r w:rsidRPr="00C34B72">
        <w:rPr>
          <w:rFonts w:eastAsia="Calibri"/>
          <w:i w:val="0"/>
          <w:color w:val="000000"/>
          <w:sz w:val="22"/>
          <w:szCs w:val="22"/>
        </w:rPr>
        <w:t xml:space="preserve">Pogodbena cena je fiksna </w:t>
      </w:r>
      <w:r w:rsidRPr="00C34B72">
        <w:rPr>
          <w:rFonts w:eastAsia="Calibri"/>
          <w:i w:val="0"/>
          <w:spacing w:val="-1"/>
          <w:sz w:val="22"/>
          <w:szCs w:val="22"/>
        </w:rPr>
        <w:t>do dokončanja vseh pogodbenih del.</w:t>
      </w:r>
    </w:p>
    <w:p w:rsidR="0013235C" w:rsidRPr="00C34B72" w:rsidRDefault="0013235C" w:rsidP="0013235C">
      <w:pPr>
        <w:ind w:left="993"/>
        <w:rPr>
          <w:rFonts w:eastAsia="Calibri"/>
          <w:i w:val="0"/>
          <w:spacing w:val="-1"/>
          <w:sz w:val="22"/>
          <w:szCs w:val="22"/>
        </w:rPr>
      </w:pPr>
    </w:p>
    <w:p w:rsidR="0013235C" w:rsidRPr="00C34B72" w:rsidRDefault="0013235C" w:rsidP="0013235C">
      <w:pPr>
        <w:ind w:left="993"/>
        <w:rPr>
          <w:rFonts w:eastAsia="Calibri"/>
          <w:i w:val="0"/>
          <w:spacing w:val="-1"/>
          <w:sz w:val="22"/>
          <w:szCs w:val="22"/>
        </w:rPr>
      </w:pPr>
    </w:p>
    <w:p w:rsidR="0013235C" w:rsidRPr="00C34B72" w:rsidRDefault="0013235C" w:rsidP="0013235C">
      <w:pPr>
        <w:ind w:left="993"/>
        <w:rPr>
          <w:rFonts w:eastAsia="Calibri"/>
          <w:b/>
          <w:i w:val="0"/>
          <w:spacing w:val="-1"/>
          <w:sz w:val="22"/>
          <w:szCs w:val="22"/>
        </w:rPr>
      </w:pPr>
      <w:r w:rsidRPr="00C34B72">
        <w:rPr>
          <w:rFonts w:eastAsia="Calibri"/>
          <w:b/>
          <w:i w:val="0"/>
          <w:spacing w:val="-1"/>
          <w:sz w:val="22"/>
          <w:szCs w:val="22"/>
        </w:rPr>
        <w:t>PODIZVAJALCI</w:t>
      </w:r>
    </w:p>
    <w:p w:rsidR="0013235C" w:rsidRPr="00C34B72" w:rsidRDefault="0013235C" w:rsidP="0013235C">
      <w:pPr>
        <w:numPr>
          <w:ilvl w:val="0"/>
          <w:numId w:val="38"/>
        </w:numPr>
        <w:ind w:left="993"/>
        <w:jc w:val="center"/>
        <w:rPr>
          <w:rFonts w:eastAsia="Calibri"/>
          <w:i w:val="0"/>
          <w:sz w:val="22"/>
          <w:szCs w:val="22"/>
        </w:rPr>
      </w:pPr>
      <w:r w:rsidRPr="00C34B72">
        <w:rPr>
          <w:rFonts w:eastAsia="Calibri"/>
          <w:i w:val="0"/>
          <w:sz w:val="22"/>
          <w:szCs w:val="22"/>
        </w:rPr>
        <w:t>člen</w:t>
      </w:r>
    </w:p>
    <w:p w:rsidR="0013235C" w:rsidRPr="00C34B72" w:rsidRDefault="0013235C" w:rsidP="0013235C">
      <w:pPr>
        <w:ind w:left="993"/>
        <w:rPr>
          <w:rFonts w:eastAsia="Calibri"/>
          <w:i w:val="0"/>
          <w:spacing w:val="-1"/>
          <w:sz w:val="22"/>
          <w:szCs w:val="22"/>
        </w:rPr>
      </w:pPr>
    </w:p>
    <w:p w:rsidR="0013235C" w:rsidRPr="00C34B72" w:rsidRDefault="0013235C" w:rsidP="00C34B72">
      <w:pPr>
        <w:ind w:left="993" w:right="-131"/>
        <w:rPr>
          <w:rFonts w:eastAsia="Calibri"/>
          <w:i w:val="0"/>
          <w:spacing w:val="-1"/>
          <w:sz w:val="22"/>
          <w:szCs w:val="22"/>
        </w:rPr>
      </w:pPr>
      <w:r w:rsidRPr="00C34B72">
        <w:rPr>
          <w:rFonts w:eastAsia="Calibri"/>
          <w:i w:val="0"/>
          <w:spacing w:val="-1"/>
          <w:sz w:val="22"/>
          <w:szCs w:val="22"/>
        </w:rPr>
        <w:t>/</w:t>
      </w:r>
      <w:r w:rsidRPr="00C34B72">
        <w:rPr>
          <w:rFonts w:eastAsia="Calibri"/>
          <w:spacing w:val="-1"/>
          <w:sz w:val="22"/>
          <w:szCs w:val="22"/>
        </w:rPr>
        <w:t>Določbe prvega do četrtega odstavka tega člena se upošteva v primeru, če izvajalec ne nastopa s podizvajalcem/-i</w:t>
      </w:r>
      <w:r w:rsidRPr="00C34B72">
        <w:rPr>
          <w:rFonts w:eastAsia="Calibri"/>
          <w:i w:val="0"/>
          <w:spacing w:val="-1"/>
          <w:sz w:val="22"/>
          <w:szCs w:val="22"/>
        </w:rPr>
        <w:t>/</w:t>
      </w:r>
    </w:p>
    <w:p w:rsidR="0013235C" w:rsidRPr="00C34B72" w:rsidRDefault="0013235C" w:rsidP="0013235C">
      <w:pPr>
        <w:ind w:left="993"/>
        <w:rPr>
          <w:rFonts w:eastAsia="Calibri"/>
          <w:i w:val="0"/>
          <w:spacing w:val="-1"/>
          <w:sz w:val="22"/>
          <w:szCs w:val="22"/>
        </w:rPr>
      </w:pPr>
    </w:p>
    <w:p w:rsidR="0013235C" w:rsidRPr="00C34B72" w:rsidRDefault="0013235C" w:rsidP="0013235C">
      <w:pPr>
        <w:ind w:left="993"/>
        <w:jc w:val="both"/>
        <w:rPr>
          <w:rFonts w:eastAsiaTheme="minorHAnsi"/>
          <w:i w:val="0"/>
          <w:color w:val="000000"/>
          <w:sz w:val="22"/>
          <w:szCs w:val="22"/>
        </w:rPr>
      </w:pPr>
      <w:r w:rsidRPr="00C34B72">
        <w:rPr>
          <w:i w:val="0"/>
          <w:color w:val="000000"/>
          <w:sz w:val="22"/>
          <w:szCs w:val="22"/>
        </w:rPr>
        <w:t>Izvajalec ob predložitvi ponudbe in ob sklenitvi te pogodbe nima prijavljenih podizvajalcev za izvedbo pogodbenih del.</w:t>
      </w:r>
    </w:p>
    <w:p w:rsidR="0013235C" w:rsidRPr="00C34B72" w:rsidRDefault="0013235C" w:rsidP="0013235C">
      <w:pPr>
        <w:ind w:left="993"/>
        <w:jc w:val="both"/>
        <w:rPr>
          <w:i w:val="0"/>
          <w:color w:val="000000"/>
          <w:sz w:val="22"/>
          <w:szCs w:val="22"/>
        </w:rPr>
      </w:pPr>
      <w:r w:rsidRPr="00C34B72">
        <w:rPr>
          <w:i w:val="0"/>
          <w:color w:val="000000"/>
          <w:sz w:val="22"/>
          <w:szCs w:val="22"/>
        </w:rPr>
        <w:t xml:space="preserve">Izvajalec se zavezuje, da bo v primeru naknadne nominacije podizvajalcev pisno obvestil naročnika najkasneje v 5 (petih) dneh po spremembi. </w:t>
      </w:r>
    </w:p>
    <w:p w:rsidR="0013235C" w:rsidRPr="00C34B72" w:rsidRDefault="0013235C" w:rsidP="0013235C">
      <w:pPr>
        <w:ind w:left="993"/>
        <w:jc w:val="both"/>
        <w:rPr>
          <w:i w:val="0"/>
          <w:color w:val="000000"/>
          <w:sz w:val="22"/>
          <w:szCs w:val="22"/>
        </w:rPr>
      </w:pPr>
      <w:r w:rsidRPr="00C34B72">
        <w:rPr>
          <w:i w:val="0"/>
          <w:color w:val="000000"/>
          <w:sz w:val="22"/>
          <w:szCs w:val="22"/>
        </w:rPr>
        <w:t xml:space="preserve">Naročnik skladno s četrtim odstavkom 94. člena ZJN-3 nominacijo podizvajalca bodisi odobri ali zavrne. </w:t>
      </w:r>
    </w:p>
    <w:p w:rsidR="0013235C" w:rsidRPr="00C34B72" w:rsidRDefault="0013235C" w:rsidP="0013235C">
      <w:pPr>
        <w:ind w:left="993"/>
        <w:jc w:val="both"/>
        <w:rPr>
          <w:i w:val="0"/>
          <w:color w:val="000000"/>
          <w:sz w:val="22"/>
          <w:szCs w:val="22"/>
        </w:rPr>
      </w:pPr>
      <w:r w:rsidRPr="00C34B72">
        <w:rPr>
          <w:i w:val="0"/>
          <w:color w:val="000000"/>
          <w:sz w:val="22"/>
          <w:szCs w:val="22"/>
        </w:rPr>
        <w:t>Izvajalec lahko nominira podizvajalca šele po naročnikovi odobritvi, pri čemer mora predložiti vse zahtevane dokumente v skladu s 94. členom ZJN-3.</w:t>
      </w:r>
    </w:p>
    <w:p w:rsidR="0013235C" w:rsidRPr="00C34B72" w:rsidRDefault="0013235C" w:rsidP="0013235C">
      <w:pPr>
        <w:ind w:left="993"/>
        <w:jc w:val="both"/>
        <w:rPr>
          <w:i w:val="0"/>
          <w:color w:val="000000"/>
          <w:sz w:val="22"/>
          <w:szCs w:val="22"/>
        </w:rPr>
      </w:pPr>
      <w:r w:rsidRPr="00C34B72">
        <w:rPr>
          <w:i w:val="0"/>
          <w:color w:val="000000"/>
          <w:sz w:val="22"/>
          <w:szCs w:val="22"/>
        </w:rPr>
        <w:t xml:space="preserve">Vključitev </w:t>
      </w:r>
      <w:proofErr w:type="spellStart"/>
      <w:r w:rsidRPr="00C34B72">
        <w:rPr>
          <w:i w:val="0"/>
          <w:color w:val="000000"/>
          <w:sz w:val="22"/>
          <w:szCs w:val="22"/>
        </w:rPr>
        <w:t>podizvajalc</w:t>
      </w:r>
      <w:proofErr w:type="spellEnd"/>
      <w:r w:rsidRPr="00C34B72">
        <w:rPr>
          <w:i w:val="0"/>
          <w:color w:val="000000"/>
          <w:sz w:val="22"/>
          <w:szCs w:val="22"/>
        </w:rPr>
        <w:t>/-a/-</w:t>
      </w:r>
      <w:proofErr w:type="spellStart"/>
      <w:r w:rsidRPr="00C34B72">
        <w:rPr>
          <w:i w:val="0"/>
          <w:color w:val="000000"/>
          <w:sz w:val="22"/>
          <w:szCs w:val="22"/>
        </w:rPr>
        <w:t>ev</w:t>
      </w:r>
      <w:proofErr w:type="spellEnd"/>
      <w:r w:rsidRPr="00C34B72">
        <w:rPr>
          <w:i w:val="0"/>
          <w:color w:val="000000"/>
          <w:sz w:val="22"/>
          <w:szCs w:val="22"/>
        </w:rPr>
        <w:t xml:space="preserve"> med izvajanjem te pogodbe pogodbeni stranki uredita z dodatkom k tej pogodbi.</w:t>
      </w:r>
    </w:p>
    <w:p w:rsidR="0013235C" w:rsidRPr="00C34B72" w:rsidRDefault="0013235C" w:rsidP="0013235C">
      <w:pPr>
        <w:ind w:left="993"/>
        <w:jc w:val="both"/>
        <w:rPr>
          <w:i w:val="0"/>
          <w:color w:val="000000"/>
          <w:sz w:val="22"/>
          <w:szCs w:val="22"/>
        </w:rPr>
      </w:pPr>
      <w:r w:rsidRPr="00C34B72">
        <w:rPr>
          <w:i w:val="0"/>
          <w:color w:val="000000"/>
          <w:sz w:val="22"/>
          <w:szCs w:val="22"/>
        </w:rPr>
        <w:t>/</w:t>
      </w:r>
      <w:r w:rsidRPr="00C34B72">
        <w:rPr>
          <w:color w:val="000000"/>
          <w:sz w:val="22"/>
          <w:szCs w:val="22"/>
        </w:rPr>
        <w:t xml:space="preserve">Se upošteva v primeru, da izvajalec pri izvedbi javnega naročila nastopa s </w:t>
      </w:r>
      <w:proofErr w:type="spellStart"/>
      <w:r w:rsidRPr="00C34B72">
        <w:rPr>
          <w:color w:val="000000"/>
          <w:sz w:val="22"/>
          <w:szCs w:val="22"/>
        </w:rPr>
        <w:t>podizvajalc</w:t>
      </w:r>
      <w:proofErr w:type="spellEnd"/>
      <w:r w:rsidRPr="00C34B72">
        <w:rPr>
          <w:color w:val="000000"/>
          <w:sz w:val="22"/>
          <w:szCs w:val="22"/>
        </w:rPr>
        <w:t>-</w:t>
      </w:r>
      <w:proofErr w:type="spellStart"/>
      <w:r w:rsidRPr="00C34B72">
        <w:rPr>
          <w:color w:val="000000"/>
          <w:sz w:val="22"/>
          <w:szCs w:val="22"/>
        </w:rPr>
        <w:t>em</w:t>
      </w:r>
      <w:proofErr w:type="spellEnd"/>
      <w:r w:rsidRPr="00C34B72">
        <w:rPr>
          <w:color w:val="000000"/>
          <w:sz w:val="22"/>
          <w:szCs w:val="22"/>
        </w:rPr>
        <w:t xml:space="preserve">/-i </w:t>
      </w:r>
      <w:r w:rsidRPr="00C34B72">
        <w:rPr>
          <w:i w:val="0"/>
          <w:color w:val="000000"/>
          <w:sz w:val="22"/>
          <w:szCs w:val="22"/>
        </w:rPr>
        <w:t>/</w:t>
      </w:r>
    </w:p>
    <w:p w:rsidR="0013235C" w:rsidRPr="00C34B72" w:rsidRDefault="0013235C" w:rsidP="0013235C">
      <w:pPr>
        <w:ind w:left="993"/>
        <w:jc w:val="both"/>
        <w:rPr>
          <w:i w:val="0"/>
          <w:color w:val="000000"/>
          <w:sz w:val="22"/>
          <w:szCs w:val="22"/>
        </w:rPr>
      </w:pPr>
      <w:r w:rsidRPr="00C34B72">
        <w:rPr>
          <w:i w:val="0"/>
          <w:color w:val="000000"/>
          <w:sz w:val="22"/>
          <w:szCs w:val="22"/>
        </w:rPr>
        <w:t xml:space="preserve">Izvajalec bo pogodbena dela izvedel skupaj z naslednjim/i </w:t>
      </w:r>
      <w:proofErr w:type="spellStart"/>
      <w:r w:rsidRPr="00C34B72">
        <w:rPr>
          <w:i w:val="0"/>
          <w:color w:val="000000"/>
          <w:sz w:val="22"/>
          <w:szCs w:val="22"/>
        </w:rPr>
        <w:t>podizvajalc</w:t>
      </w:r>
      <w:proofErr w:type="spellEnd"/>
      <w:r w:rsidRPr="00C34B72">
        <w:rPr>
          <w:i w:val="0"/>
          <w:color w:val="000000"/>
          <w:sz w:val="22"/>
          <w:szCs w:val="22"/>
        </w:rPr>
        <w:t>-</w:t>
      </w:r>
      <w:proofErr w:type="spellStart"/>
      <w:r w:rsidRPr="00C34B72">
        <w:rPr>
          <w:i w:val="0"/>
          <w:color w:val="000000"/>
          <w:sz w:val="22"/>
          <w:szCs w:val="22"/>
        </w:rPr>
        <w:t>em</w:t>
      </w:r>
      <w:proofErr w:type="spellEnd"/>
      <w:r w:rsidRPr="00C34B72">
        <w:rPr>
          <w:i w:val="0"/>
          <w:color w:val="000000"/>
          <w:sz w:val="22"/>
          <w:szCs w:val="22"/>
        </w:rPr>
        <w:t>/-i:</w:t>
      </w:r>
    </w:p>
    <w:p w:rsidR="0013235C" w:rsidRPr="00C34B72" w:rsidRDefault="0013235C" w:rsidP="0013235C">
      <w:pPr>
        <w:ind w:left="993"/>
        <w:jc w:val="both"/>
        <w:rPr>
          <w:i w:val="0"/>
          <w:color w:val="000000"/>
          <w:sz w:val="22"/>
          <w:szCs w:val="22"/>
        </w:rPr>
      </w:pPr>
      <w:r w:rsidRPr="00C34B72">
        <w:rPr>
          <w:i w:val="0"/>
          <w:color w:val="000000"/>
          <w:sz w:val="22"/>
          <w:szCs w:val="22"/>
        </w:rPr>
        <w:t>…………………………………. (naziv), …………………….. (polni naslov), matična številka …………………., davčna številka/identifikacijska številka za DDV ……………….., bo izvedel …………….……………….. (navesti vsako vrsto ter količino del, ki jih bo izvedel podizvajalec). Vrednost teh del znaša …………. EUR (brez DDV). Podizvajalec bo dela izvedel ………….. (navesti kraj izvedbe del) najkasneje do ……/ v roku …….. dni od …………</w:t>
      </w:r>
    </w:p>
    <w:p w:rsidR="0013235C" w:rsidRPr="00C34B72" w:rsidRDefault="0013235C" w:rsidP="0013235C">
      <w:pPr>
        <w:tabs>
          <w:tab w:val="num" w:pos="1495"/>
        </w:tabs>
        <w:ind w:left="993" w:right="142"/>
        <w:jc w:val="both"/>
        <w:rPr>
          <w:i w:val="0"/>
          <w:sz w:val="22"/>
          <w:szCs w:val="22"/>
        </w:rPr>
      </w:pPr>
      <w:r w:rsidRPr="00C34B72">
        <w:rPr>
          <w:i w:val="0"/>
          <w:sz w:val="22"/>
          <w:szCs w:val="22"/>
        </w:rPr>
        <w:lastRenderedPageBreak/>
        <w:t>/</w:t>
      </w:r>
      <w:r w:rsidRPr="00C34B72">
        <w:rPr>
          <w:sz w:val="22"/>
          <w:szCs w:val="22"/>
        </w:rPr>
        <w:t>Opomba: Če je podizvajalcev več, se zgornje podatke navede za vsakega podizvajalca posebej in  preostalo besedilo tega člena ustrezno spremeni, glede na število podizvajalcev. Če izvajalec ob sklenitvi pogodbe nastopa brez podizvajalcev se  besedilo tega odstavka  črta</w:t>
      </w:r>
      <w:r w:rsidRPr="00C34B72">
        <w:rPr>
          <w:i w:val="0"/>
          <w:sz w:val="22"/>
          <w:szCs w:val="22"/>
        </w:rPr>
        <w:t xml:space="preserve">/. </w:t>
      </w:r>
    </w:p>
    <w:p w:rsidR="0013235C" w:rsidRPr="00C34B72" w:rsidRDefault="0013235C" w:rsidP="0013235C">
      <w:pPr>
        <w:ind w:left="993"/>
        <w:jc w:val="both"/>
        <w:rPr>
          <w:i w:val="0"/>
          <w:color w:val="000000"/>
          <w:sz w:val="22"/>
          <w:szCs w:val="22"/>
        </w:rPr>
      </w:pPr>
      <w:r w:rsidRPr="00C34B72">
        <w:rPr>
          <w:i w:val="0"/>
          <w:color w:val="000000"/>
          <w:sz w:val="22"/>
          <w:szCs w:val="22"/>
        </w:rPr>
        <w:t>Za podizvajalce, ki v skladu in na način, določen v drugem in tretjem odstavku 94. člena ZJN-3 zahtevajo neposredna plačila, izvajalec s to pogodbo pooblašča naročnika, da na podlagi potrjenega računa neposredno plačuje podizvajalcem.</w:t>
      </w:r>
    </w:p>
    <w:p w:rsidR="0013235C" w:rsidRPr="00C34B72" w:rsidRDefault="0013235C" w:rsidP="0013235C">
      <w:pPr>
        <w:ind w:left="993"/>
        <w:jc w:val="both"/>
        <w:rPr>
          <w:i w:val="0"/>
          <w:color w:val="000000"/>
          <w:sz w:val="22"/>
          <w:szCs w:val="22"/>
        </w:rPr>
      </w:pPr>
      <w:r w:rsidRPr="00C34B72">
        <w:rPr>
          <w:i w:val="0"/>
          <w:color w:val="000000"/>
          <w:sz w:val="22"/>
          <w:szCs w:val="22"/>
        </w:rPr>
        <w:t xml:space="preserve">Za vsakega podizvajalca, ki zahteva neposredno plačilo s strani naročnika, mora izvajalec predložiti soglasje podizvajalca, na podlagi katerega naročnik namesto glavnega izvajalca poravna podizvajalčevo terjatev do glavnega izvajalca. </w:t>
      </w:r>
    </w:p>
    <w:p w:rsidR="0013235C" w:rsidRPr="00C34B72" w:rsidRDefault="0013235C" w:rsidP="0013235C">
      <w:pPr>
        <w:ind w:left="993"/>
        <w:jc w:val="both"/>
        <w:rPr>
          <w:i w:val="0"/>
          <w:color w:val="000000"/>
          <w:sz w:val="22"/>
          <w:szCs w:val="22"/>
        </w:rPr>
      </w:pPr>
      <w:r w:rsidRPr="00C34B72">
        <w:rPr>
          <w:i w:val="0"/>
          <w:color w:val="000000"/>
          <w:sz w:val="22"/>
          <w:szCs w:val="22"/>
        </w:rPr>
        <w:t xml:space="preserve">Izvajalec je naročniku predložil zahteve za neposredno plačilo za </w:t>
      </w:r>
      <w:proofErr w:type="spellStart"/>
      <w:r w:rsidRPr="00C34B72">
        <w:rPr>
          <w:i w:val="0"/>
          <w:color w:val="000000"/>
          <w:sz w:val="22"/>
          <w:szCs w:val="22"/>
        </w:rPr>
        <w:t>naslednj</w:t>
      </w:r>
      <w:proofErr w:type="spellEnd"/>
      <w:r w:rsidRPr="00C34B72">
        <w:rPr>
          <w:i w:val="0"/>
          <w:color w:val="000000"/>
          <w:sz w:val="22"/>
          <w:szCs w:val="22"/>
        </w:rPr>
        <w:t xml:space="preserve">-ega/-e </w:t>
      </w:r>
      <w:proofErr w:type="spellStart"/>
      <w:r w:rsidRPr="00C34B72">
        <w:rPr>
          <w:i w:val="0"/>
          <w:color w:val="000000"/>
          <w:sz w:val="22"/>
          <w:szCs w:val="22"/>
        </w:rPr>
        <w:t>podizvajalc</w:t>
      </w:r>
      <w:proofErr w:type="spellEnd"/>
      <w:r w:rsidRPr="00C34B72">
        <w:rPr>
          <w:i w:val="0"/>
          <w:color w:val="000000"/>
          <w:sz w:val="22"/>
          <w:szCs w:val="22"/>
        </w:rPr>
        <w:t>-a/-e:</w:t>
      </w:r>
    </w:p>
    <w:p w:rsidR="0013235C" w:rsidRPr="00C34B72" w:rsidRDefault="0013235C" w:rsidP="0013235C">
      <w:pPr>
        <w:ind w:left="993"/>
        <w:jc w:val="both"/>
        <w:rPr>
          <w:i w:val="0"/>
          <w:color w:val="000000"/>
          <w:sz w:val="22"/>
          <w:szCs w:val="22"/>
        </w:rPr>
      </w:pPr>
      <w:r w:rsidRPr="00C34B72">
        <w:rPr>
          <w:i w:val="0"/>
          <w:color w:val="000000"/>
          <w:sz w:val="22"/>
          <w:szCs w:val="22"/>
        </w:rPr>
        <w:t>-……………………………,</w:t>
      </w:r>
    </w:p>
    <w:p w:rsidR="0013235C" w:rsidRPr="00C34B72" w:rsidRDefault="0013235C" w:rsidP="0013235C">
      <w:pPr>
        <w:ind w:left="993"/>
        <w:jc w:val="both"/>
        <w:rPr>
          <w:i w:val="0"/>
          <w:color w:val="000000"/>
          <w:sz w:val="22"/>
          <w:szCs w:val="22"/>
        </w:rPr>
      </w:pPr>
      <w:r w:rsidRPr="00C34B72">
        <w:rPr>
          <w:i w:val="0"/>
          <w:color w:val="000000"/>
          <w:sz w:val="22"/>
          <w:szCs w:val="22"/>
        </w:rPr>
        <w:t>- ……………………………</w:t>
      </w:r>
    </w:p>
    <w:p w:rsidR="0013235C" w:rsidRPr="00C34B72" w:rsidRDefault="0013235C" w:rsidP="0013235C">
      <w:pPr>
        <w:ind w:left="993"/>
        <w:jc w:val="both"/>
        <w:rPr>
          <w:i w:val="0"/>
          <w:color w:val="000000"/>
          <w:sz w:val="22"/>
          <w:szCs w:val="22"/>
        </w:rPr>
      </w:pPr>
      <w:r w:rsidRPr="00C34B72">
        <w:rPr>
          <w:i w:val="0"/>
          <w:color w:val="000000"/>
          <w:sz w:val="22"/>
          <w:szCs w:val="22"/>
        </w:rPr>
        <w:t>Izvajalec mora med izvajanjem te pogodbe naročnika pisno obvestiti o morebitnih spremembah informacij o podizvajalcih, ki jih je navedel v ponudbi, in sicer v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rsidR="0013235C" w:rsidRPr="00C34B72" w:rsidRDefault="0013235C" w:rsidP="0013235C">
      <w:pPr>
        <w:ind w:left="993"/>
        <w:jc w:val="both"/>
        <w:rPr>
          <w:i w:val="0"/>
          <w:color w:val="000000"/>
          <w:sz w:val="22"/>
          <w:szCs w:val="22"/>
        </w:rPr>
      </w:pPr>
      <w:r w:rsidRPr="00C34B72">
        <w:rPr>
          <w:i w:val="0"/>
          <w:color w:val="000000"/>
          <w:sz w:val="22"/>
          <w:szCs w:val="22"/>
        </w:rPr>
        <w:t xml:space="preserve">Naročnik skladno s četrtim odstavkom 94. člena ZJN-3 nominacijo podizvajalca bodisi odobri ali zavrne. </w:t>
      </w:r>
    </w:p>
    <w:p w:rsidR="0013235C" w:rsidRPr="00C34B72" w:rsidRDefault="0013235C" w:rsidP="0013235C">
      <w:pPr>
        <w:ind w:left="993"/>
        <w:jc w:val="both"/>
        <w:rPr>
          <w:i w:val="0"/>
          <w:color w:val="000000"/>
          <w:sz w:val="22"/>
          <w:szCs w:val="22"/>
        </w:rPr>
      </w:pPr>
      <w:r w:rsidRPr="00C34B72">
        <w:rPr>
          <w:i w:val="0"/>
          <w:color w:val="000000"/>
          <w:sz w:val="22"/>
          <w:szCs w:val="22"/>
        </w:rPr>
        <w:t>Izvajalec lahko nominira podizvajalca šele po naročnikovi odobritvi, pri čemer mora predložiti vse zahtevane dokumente v skladu s 94. členom ZJN-3.</w:t>
      </w:r>
    </w:p>
    <w:p w:rsidR="0013235C" w:rsidRPr="00C34B72" w:rsidRDefault="0013235C" w:rsidP="0013235C">
      <w:pPr>
        <w:ind w:left="993"/>
        <w:jc w:val="both"/>
        <w:rPr>
          <w:i w:val="0"/>
          <w:color w:val="000000"/>
          <w:sz w:val="22"/>
          <w:szCs w:val="22"/>
        </w:rPr>
      </w:pPr>
      <w:r w:rsidRPr="00C34B72">
        <w:rPr>
          <w:i w:val="0"/>
          <w:color w:val="000000"/>
          <w:sz w:val="22"/>
          <w:szCs w:val="22"/>
        </w:rPr>
        <w:t>Zamenjavo podizvajalcev ali vključitev novega podizvajalca pogodbeni stranki uredita z dodatkom k tej pogodbi.</w:t>
      </w:r>
    </w:p>
    <w:p w:rsidR="0013235C" w:rsidRPr="00C34B72" w:rsidRDefault="0013235C" w:rsidP="0013235C">
      <w:pPr>
        <w:ind w:left="993"/>
        <w:jc w:val="both"/>
        <w:rPr>
          <w:i w:val="0"/>
          <w:color w:val="000000"/>
          <w:sz w:val="22"/>
          <w:szCs w:val="22"/>
        </w:rPr>
      </w:pPr>
      <w:r w:rsidRPr="00C34B72">
        <w:rPr>
          <w:i w:val="0"/>
          <w:color w:val="000000"/>
          <w:sz w:val="22"/>
          <w:szCs w:val="22"/>
        </w:rPr>
        <w:t xml:space="preserve">V razmerju do naročnika izvajalec v celoti odgovarja za izvedbo del, ki so predmet te pogodbe. </w:t>
      </w:r>
    </w:p>
    <w:p w:rsidR="0013235C" w:rsidRPr="00C34B72" w:rsidRDefault="0013235C" w:rsidP="0013235C">
      <w:pPr>
        <w:ind w:left="993"/>
        <w:jc w:val="both"/>
        <w:rPr>
          <w:i w:val="0"/>
          <w:color w:val="000000"/>
          <w:sz w:val="22"/>
          <w:szCs w:val="22"/>
        </w:rPr>
      </w:pPr>
      <w:r w:rsidRPr="00C34B72">
        <w:rPr>
          <w:i w:val="0"/>
          <w:color w:val="000000"/>
          <w:sz w:val="22"/>
          <w:szCs w:val="22"/>
        </w:rPr>
        <w:t>Naročnik si pridržujejo pravico, da lahko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rsidR="0013235C" w:rsidRPr="00C34B72" w:rsidRDefault="0013235C" w:rsidP="0013235C">
      <w:pPr>
        <w:ind w:left="993"/>
        <w:rPr>
          <w:rFonts w:eastAsia="Calibri"/>
          <w:i w:val="0"/>
          <w:spacing w:val="-1"/>
          <w:sz w:val="22"/>
          <w:szCs w:val="22"/>
        </w:rPr>
      </w:pPr>
    </w:p>
    <w:p w:rsidR="0013235C" w:rsidRPr="00C34B72" w:rsidRDefault="0013235C" w:rsidP="0013235C">
      <w:pPr>
        <w:ind w:left="993"/>
        <w:jc w:val="both"/>
        <w:rPr>
          <w:rFonts w:eastAsia="Calibri"/>
          <w:b/>
          <w:i w:val="0"/>
          <w:spacing w:val="-1"/>
          <w:sz w:val="22"/>
          <w:szCs w:val="22"/>
        </w:rPr>
      </w:pPr>
      <w:r w:rsidRPr="00C34B72">
        <w:rPr>
          <w:rFonts w:eastAsia="Calibri"/>
          <w:b/>
          <w:i w:val="0"/>
          <w:spacing w:val="-1"/>
          <w:sz w:val="22"/>
          <w:szCs w:val="22"/>
        </w:rPr>
        <w:t>NAČIN OBRAČUNA IN PLAČILA POGODBENIH DEL</w:t>
      </w:r>
    </w:p>
    <w:p w:rsidR="0013235C" w:rsidRPr="00C34B72" w:rsidRDefault="0013235C" w:rsidP="0013235C">
      <w:pPr>
        <w:ind w:left="993"/>
        <w:jc w:val="both"/>
        <w:rPr>
          <w:rFonts w:eastAsia="Calibri"/>
          <w:i w:val="0"/>
          <w:spacing w:val="-1"/>
          <w:sz w:val="22"/>
          <w:szCs w:val="22"/>
        </w:rPr>
      </w:pPr>
    </w:p>
    <w:p w:rsidR="0013235C" w:rsidRPr="00C34B72" w:rsidRDefault="0013235C" w:rsidP="0013235C">
      <w:pPr>
        <w:numPr>
          <w:ilvl w:val="0"/>
          <w:numId w:val="38"/>
        </w:numPr>
        <w:ind w:left="993"/>
        <w:jc w:val="center"/>
        <w:rPr>
          <w:rFonts w:eastAsia="Calibri"/>
          <w:i w:val="0"/>
          <w:sz w:val="22"/>
          <w:szCs w:val="22"/>
        </w:rPr>
      </w:pPr>
      <w:r w:rsidRPr="00C34B72">
        <w:rPr>
          <w:rFonts w:eastAsia="Calibri"/>
          <w:i w:val="0"/>
          <w:sz w:val="22"/>
          <w:szCs w:val="22"/>
        </w:rPr>
        <w:t>člen</w:t>
      </w:r>
    </w:p>
    <w:p w:rsidR="0013235C" w:rsidRPr="00C34B72" w:rsidRDefault="0013235C" w:rsidP="0013235C">
      <w:pPr>
        <w:ind w:left="993"/>
        <w:jc w:val="both"/>
        <w:rPr>
          <w:rFonts w:eastAsia="Calibri"/>
          <w:i w:val="0"/>
          <w:spacing w:val="-1"/>
          <w:sz w:val="22"/>
          <w:szCs w:val="22"/>
        </w:rPr>
      </w:pPr>
    </w:p>
    <w:p w:rsidR="0013235C" w:rsidRPr="00C34B72" w:rsidRDefault="0013235C" w:rsidP="0013235C">
      <w:pPr>
        <w:ind w:left="993"/>
        <w:jc w:val="both"/>
        <w:rPr>
          <w:rFonts w:eastAsia="Calibri"/>
          <w:i w:val="0"/>
          <w:spacing w:val="-1"/>
          <w:sz w:val="22"/>
          <w:szCs w:val="22"/>
        </w:rPr>
      </w:pPr>
      <w:r w:rsidRPr="00C34B72">
        <w:rPr>
          <w:rFonts w:eastAsia="Calibri"/>
          <w:i w:val="0"/>
          <w:spacing w:val="-1"/>
          <w:sz w:val="22"/>
          <w:szCs w:val="22"/>
        </w:rPr>
        <w:t>Pogodbene storitve bo izvajalec obračunal v treh delih, in sicer z izstavitvijo treh računov:</w:t>
      </w:r>
    </w:p>
    <w:p w:rsidR="0013235C" w:rsidRPr="00C34B72" w:rsidRDefault="0013235C" w:rsidP="00C34B72">
      <w:pPr>
        <w:pStyle w:val="Odstavekseznama"/>
        <w:numPr>
          <w:ilvl w:val="0"/>
          <w:numId w:val="43"/>
        </w:numPr>
        <w:spacing w:after="200" w:line="276" w:lineRule="auto"/>
        <w:ind w:left="993" w:firstLine="0"/>
        <w:contextualSpacing/>
        <w:rPr>
          <w:rFonts w:eastAsiaTheme="minorHAnsi"/>
          <w:i w:val="0"/>
          <w:sz w:val="22"/>
          <w:szCs w:val="22"/>
        </w:rPr>
      </w:pPr>
      <w:r w:rsidRPr="00C34B72">
        <w:rPr>
          <w:i w:val="0"/>
          <w:sz w:val="22"/>
          <w:szCs w:val="22"/>
        </w:rPr>
        <w:t>prvi del</w:t>
      </w:r>
      <w:r w:rsidRPr="00C34B72">
        <w:rPr>
          <w:rFonts w:eastAsia="Calibri"/>
          <w:i w:val="0"/>
          <w:spacing w:val="-1"/>
          <w:sz w:val="22"/>
          <w:szCs w:val="22"/>
        </w:rPr>
        <w:t xml:space="preserve"> za nabavo potrebnega  materiala</w:t>
      </w:r>
      <w:r w:rsidRPr="00C34B72">
        <w:rPr>
          <w:i w:val="0"/>
          <w:sz w:val="22"/>
          <w:szCs w:val="22"/>
        </w:rPr>
        <w:t xml:space="preserve"> v znesku ____________  EUR brez DDV oziroma__________   EUR z DDV</w:t>
      </w:r>
      <w:r w:rsidRPr="00C34B72">
        <w:rPr>
          <w:rFonts w:eastAsia="Calibri"/>
          <w:i w:val="0"/>
          <w:spacing w:val="-1"/>
          <w:sz w:val="22"/>
          <w:szCs w:val="22"/>
        </w:rPr>
        <w:t xml:space="preserve">, </w:t>
      </w:r>
    </w:p>
    <w:p w:rsidR="0013235C" w:rsidRPr="00C34B72" w:rsidRDefault="0013235C" w:rsidP="00C34B72">
      <w:pPr>
        <w:pStyle w:val="Odstavekseznama"/>
        <w:numPr>
          <w:ilvl w:val="0"/>
          <w:numId w:val="43"/>
        </w:numPr>
        <w:spacing w:after="200" w:line="276" w:lineRule="auto"/>
        <w:ind w:left="993" w:firstLine="0"/>
        <w:contextualSpacing/>
        <w:rPr>
          <w:i w:val="0"/>
          <w:sz w:val="22"/>
          <w:szCs w:val="22"/>
        </w:rPr>
      </w:pPr>
      <w:r w:rsidRPr="00C34B72">
        <w:rPr>
          <w:i w:val="0"/>
          <w:sz w:val="22"/>
          <w:szCs w:val="22"/>
        </w:rPr>
        <w:t xml:space="preserve">drugi del za izdelavo spomenika in napisa na podstavku v znesku ___________ EUR brez DDV oz. ___________ EUR z DDV in </w:t>
      </w:r>
    </w:p>
    <w:p w:rsidR="0013235C" w:rsidRPr="00C34B72" w:rsidRDefault="0013235C" w:rsidP="00C34B72">
      <w:pPr>
        <w:pStyle w:val="Odstavekseznama"/>
        <w:numPr>
          <w:ilvl w:val="0"/>
          <w:numId w:val="43"/>
        </w:numPr>
        <w:ind w:left="993" w:firstLine="0"/>
        <w:contextualSpacing/>
        <w:jc w:val="both"/>
        <w:rPr>
          <w:rFonts w:eastAsia="Calibri"/>
          <w:i w:val="0"/>
          <w:spacing w:val="-1"/>
          <w:sz w:val="22"/>
          <w:szCs w:val="22"/>
        </w:rPr>
      </w:pPr>
      <w:r w:rsidRPr="00C34B72">
        <w:rPr>
          <w:rFonts w:eastAsia="Calibri"/>
          <w:i w:val="0"/>
          <w:spacing w:val="-1"/>
          <w:sz w:val="22"/>
          <w:szCs w:val="22"/>
        </w:rPr>
        <w:t>tretji del za transport in montažo v znesku ____________ EUR brez DDV oziroma ____________ EUR z DDV.</w:t>
      </w:r>
    </w:p>
    <w:p w:rsidR="0013235C" w:rsidRPr="00C34B72" w:rsidRDefault="0013235C" w:rsidP="00C34B72">
      <w:pPr>
        <w:ind w:left="993"/>
        <w:jc w:val="both"/>
        <w:rPr>
          <w:rFonts w:eastAsia="Calibri"/>
          <w:i w:val="0"/>
          <w:spacing w:val="-1"/>
          <w:sz w:val="22"/>
          <w:szCs w:val="22"/>
        </w:rPr>
      </w:pPr>
    </w:p>
    <w:p w:rsidR="0013235C" w:rsidRPr="00C34B72" w:rsidRDefault="0013235C" w:rsidP="0013235C">
      <w:pPr>
        <w:numPr>
          <w:ilvl w:val="0"/>
          <w:numId w:val="38"/>
        </w:numPr>
        <w:ind w:left="993"/>
        <w:jc w:val="center"/>
        <w:rPr>
          <w:rFonts w:eastAsia="Calibri"/>
          <w:i w:val="0"/>
          <w:sz w:val="22"/>
          <w:szCs w:val="22"/>
        </w:rPr>
      </w:pPr>
      <w:r w:rsidRPr="00C34B72">
        <w:rPr>
          <w:rFonts w:eastAsia="Calibri"/>
          <w:i w:val="0"/>
          <w:sz w:val="22"/>
          <w:szCs w:val="22"/>
        </w:rPr>
        <w:t>člen</w:t>
      </w:r>
    </w:p>
    <w:p w:rsidR="0013235C" w:rsidRPr="00C34B72" w:rsidRDefault="0013235C" w:rsidP="0013235C">
      <w:pPr>
        <w:ind w:left="993"/>
        <w:jc w:val="both"/>
        <w:rPr>
          <w:rFonts w:eastAsia="Calibri"/>
          <w:i w:val="0"/>
          <w:spacing w:val="-1"/>
          <w:sz w:val="22"/>
          <w:szCs w:val="22"/>
        </w:rPr>
      </w:pPr>
    </w:p>
    <w:p w:rsidR="0013235C" w:rsidRPr="00C34B72" w:rsidRDefault="0013235C" w:rsidP="0013235C">
      <w:pPr>
        <w:ind w:left="993"/>
        <w:jc w:val="both"/>
        <w:rPr>
          <w:rFonts w:eastAsia="Calibri"/>
          <w:i w:val="0"/>
          <w:spacing w:val="-1"/>
          <w:sz w:val="22"/>
          <w:szCs w:val="22"/>
        </w:rPr>
      </w:pPr>
      <w:r w:rsidRPr="00C34B72">
        <w:rPr>
          <w:rFonts w:eastAsia="Calibri"/>
          <w:i w:val="0"/>
          <w:spacing w:val="-1"/>
          <w:sz w:val="22"/>
          <w:szCs w:val="22"/>
        </w:rPr>
        <w:t>Izvajalec je dolžan vse račune posredovati naročniku izključno v elektronski obliki  kot e-račun.</w:t>
      </w:r>
    </w:p>
    <w:p w:rsidR="0013235C" w:rsidRPr="00C34B72" w:rsidRDefault="0013235C" w:rsidP="0013235C">
      <w:pPr>
        <w:ind w:left="993"/>
        <w:jc w:val="both"/>
        <w:rPr>
          <w:rFonts w:eastAsia="Calibri"/>
          <w:i w:val="0"/>
          <w:spacing w:val="-1"/>
          <w:sz w:val="22"/>
          <w:szCs w:val="22"/>
        </w:rPr>
      </w:pPr>
    </w:p>
    <w:p w:rsidR="0013235C" w:rsidRPr="00C34B72" w:rsidRDefault="0013235C" w:rsidP="0013235C">
      <w:pPr>
        <w:ind w:left="993"/>
        <w:jc w:val="both"/>
        <w:rPr>
          <w:rFonts w:eastAsia="Calibri"/>
          <w:i w:val="0"/>
          <w:spacing w:val="-1"/>
          <w:sz w:val="22"/>
          <w:szCs w:val="22"/>
        </w:rPr>
      </w:pPr>
      <w:r w:rsidRPr="00C34B72">
        <w:rPr>
          <w:rFonts w:eastAsia="Calibri"/>
          <w:i w:val="0"/>
          <w:spacing w:val="-1"/>
          <w:sz w:val="22"/>
          <w:szCs w:val="22"/>
        </w:rPr>
        <w:t xml:space="preserve">Izvajalec je dolžan izstaviti prvi e-račun za prvi del plačila v znesku iz prve alineje 5. člena te pogodbe, drugi e-račun za drugi del plačila v znesku iz druge alineje 5. člena te pogodbe v roku 10 (desetih) dni po končni izdelavi  kamnitega podstavka in napisa in tretji e-račun za tretji del plačila v znesku iz tretje alineje 5. člena te pogodbe v roku 10 (desetih) dni po izvedeni montaži podstavka in skulpture na lokaciji ob izteku Gruberjevega nabrežju </w:t>
      </w:r>
      <w:r w:rsidRPr="00C34B72">
        <w:rPr>
          <w:i w:val="0"/>
          <w:sz w:val="22"/>
          <w:szCs w:val="22"/>
        </w:rPr>
        <w:t>pri Šentjakobskem mostu</w:t>
      </w:r>
      <w:r w:rsidRPr="00C34B72">
        <w:rPr>
          <w:rFonts w:eastAsia="Calibri"/>
          <w:i w:val="0"/>
          <w:spacing w:val="-1"/>
          <w:sz w:val="22"/>
          <w:szCs w:val="22"/>
        </w:rPr>
        <w:t xml:space="preserve"> v Ljubljani, pod pogojem, da je bilo naročniku predloženo poročilo iz tretjega in petega odstavka 9. člena te pogodbe. </w:t>
      </w:r>
    </w:p>
    <w:p w:rsidR="0013235C" w:rsidRPr="00C34B72" w:rsidRDefault="0013235C" w:rsidP="0013235C">
      <w:pPr>
        <w:ind w:left="993"/>
        <w:jc w:val="both"/>
        <w:rPr>
          <w:rFonts w:eastAsia="Calibri"/>
          <w:i w:val="0"/>
          <w:spacing w:val="-1"/>
          <w:sz w:val="22"/>
          <w:szCs w:val="22"/>
        </w:rPr>
      </w:pPr>
    </w:p>
    <w:p w:rsidR="0013235C" w:rsidRPr="00C34B72" w:rsidRDefault="0013235C" w:rsidP="0013235C">
      <w:pPr>
        <w:ind w:left="993"/>
        <w:jc w:val="both"/>
        <w:rPr>
          <w:rFonts w:eastAsia="Calibri"/>
          <w:i w:val="0"/>
          <w:spacing w:val="-1"/>
          <w:sz w:val="22"/>
          <w:szCs w:val="22"/>
        </w:rPr>
      </w:pPr>
      <w:r w:rsidRPr="00C34B72">
        <w:rPr>
          <w:rFonts w:eastAsia="Calibri"/>
          <w:i w:val="0"/>
          <w:spacing w:val="-1"/>
          <w:sz w:val="22"/>
          <w:szCs w:val="22"/>
        </w:rPr>
        <w:t>Če izvajalec nastopa s podizvajalci, ki zahtevajo neposredna plačila, mora izvajalec v računih posebej prikazati obračun deležev plačil vsem nominiranim podizvajalcem, ki zahtevajo neposredna plačila.</w:t>
      </w:r>
    </w:p>
    <w:p w:rsidR="0013235C" w:rsidRPr="00C34B72" w:rsidRDefault="0013235C" w:rsidP="0013235C">
      <w:pPr>
        <w:ind w:left="993"/>
        <w:jc w:val="both"/>
        <w:rPr>
          <w:rFonts w:eastAsia="Calibri"/>
          <w:i w:val="0"/>
          <w:spacing w:val="-1"/>
          <w:sz w:val="22"/>
          <w:szCs w:val="22"/>
        </w:rPr>
      </w:pPr>
    </w:p>
    <w:p w:rsidR="0013235C" w:rsidRPr="00C34B72" w:rsidRDefault="0013235C" w:rsidP="0013235C">
      <w:pPr>
        <w:ind w:left="993"/>
        <w:jc w:val="both"/>
        <w:rPr>
          <w:rFonts w:eastAsia="Calibri"/>
          <w:i w:val="0"/>
          <w:spacing w:val="-1"/>
          <w:sz w:val="22"/>
          <w:szCs w:val="22"/>
        </w:rPr>
      </w:pPr>
      <w:r w:rsidRPr="00C34B72">
        <w:rPr>
          <w:rFonts w:eastAsia="Calibri"/>
          <w:i w:val="0"/>
          <w:spacing w:val="-1"/>
          <w:sz w:val="22"/>
          <w:szCs w:val="22"/>
        </w:rPr>
        <w:t>Vsak e-račun se naročniku izstavi na naslov Mestna občina Ljubljana, Mestni trg 1, 1000 Ljubljana, za Oddelek za kulturo.</w:t>
      </w:r>
    </w:p>
    <w:p w:rsidR="0013235C" w:rsidRPr="00C34B72" w:rsidRDefault="0013235C" w:rsidP="0013235C">
      <w:pPr>
        <w:ind w:left="993"/>
        <w:jc w:val="both"/>
        <w:rPr>
          <w:rFonts w:eastAsia="Calibri"/>
          <w:i w:val="0"/>
          <w:spacing w:val="-1"/>
          <w:sz w:val="22"/>
          <w:szCs w:val="22"/>
        </w:rPr>
      </w:pPr>
    </w:p>
    <w:p w:rsidR="0013235C" w:rsidRPr="00C34B72" w:rsidRDefault="0013235C" w:rsidP="0013235C">
      <w:pPr>
        <w:ind w:left="993"/>
        <w:jc w:val="both"/>
        <w:rPr>
          <w:rFonts w:eastAsia="Calibri"/>
          <w:i w:val="0"/>
          <w:spacing w:val="-1"/>
          <w:sz w:val="22"/>
          <w:szCs w:val="22"/>
        </w:rPr>
      </w:pPr>
      <w:r w:rsidRPr="00C34B72">
        <w:rPr>
          <w:rFonts w:eastAsia="Calibri"/>
          <w:i w:val="0"/>
          <w:spacing w:val="-1"/>
          <w:sz w:val="22"/>
          <w:szCs w:val="22"/>
        </w:rPr>
        <w:t xml:space="preserve">Na vsakem e-računu mora biti obvezno navedena številka pogodbe C7560-20-210031, sicer ga bo naročnik zavrnil kot nepopolnega. Številka pogodbe C7560-20-210031 je hkrati številka referenčnega dokumenta na e-računu. </w:t>
      </w:r>
    </w:p>
    <w:p w:rsidR="0013235C" w:rsidRPr="00C34B72" w:rsidRDefault="0013235C" w:rsidP="0013235C">
      <w:pPr>
        <w:ind w:left="993"/>
        <w:jc w:val="both"/>
        <w:rPr>
          <w:rFonts w:eastAsia="Calibri"/>
          <w:i w:val="0"/>
          <w:spacing w:val="-1"/>
          <w:sz w:val="22"/>
          <w:szCs w:val="22"/>
        </w:rPr>
      </w:pPr>
    </w:p>
    <w:p w:rsidR="0013235C" w:rsidRPr="00C34B72" w:rsidRDefault="0013235C" w:rsidP="0013235C">
      <w:pPr>
        <w:ind w:left="993"/>
        <w:jc w:val="both"/>
        <w:rPr>
          <w:rFonts w:eastAsia="Calibri"/>
          <w:i w:val="0"/>
          <w:spacing w:val="-1"/>
          <w:sz w:val="22"/>
          <w:szCs w:val="22"/>
        </w:rPr>
      </w:pPr>
      <w:r w:rsidRPr="00C34B72">
        <w:rPr>
          <w:rFonts w:eastAsia="Calibri"/>
          <w:i w:val="0"/>
          <w:spacing w:val="-1"/>
          <w:sz w:val="22"/>
          <w:szCs w:val="22"/>
        </w:rPr>
        <w:t>Izvajalec mora za podizvajalca, ki zahteva neposredno plačilo, svojemu računu priložiti račun podizvajalca za opravljene pogodbene storitve, ki ga je izvajalec predhodno potrdil in na podlagi katerega naročnik izvede plačilo za opravljene pogodbene obveznosti neposredno na račun podizvajalca.</w:t>
      </w:r>
    </w:p>
    <w:p w:rsidR="0013235C" w:rsidRPr="00C34B72" w:rsidRDefault="0013235C" w:rsidP="0013235C">
      <w:pPr>
        <w:ind w:left="993"/>
        <w:jc w:val="both"/>
        <w:rPr>
          <w:rFonts w:eastAsia="Calibri"/>
          <w:i w:val="0"/>
          <w:spacing w:val="-1"/>
          <w:sz w:val="22"/>
          <w:szCs w:val="22"/>
        </w:rPr>
      </w:pPr>
    </w:p>
    <w:p w:rsidR="0013235C" w:rsidRPr="00C34B72" w:rsidRDefault="0013235C" w:rsidP="0013235C">
      <w:pPr>
        <w:ind w:left="993"/>
        <w:jc w:val="both"/>
        <w:rPr>
          <w:rFonts w:eastAsia="Calibri"/>
          <w:i w:val="0"/>
          <w:spacing w:val="-1"/>
          <w:sz w:val="22"/>
          <w:szCs w:val="22"/>
        </w:rPr>
      </w:pPr>
      <w:r w:rsidRPr="00C34B72">
        <w:rPr>
          <w:rFonts w:eastAsia="Calibri"/>
          <w:i w:val="0"/>
          <w:spacing w:val="-1"/>
          <w:sz w:val="22"/>
          <w:szCs w:val="22"/>
        </w:rPr>
        <w:t>Če izvajalec ne predloži potrjenega računa za podizvajalca, ki je zahteval neposredno plačilo s strani naročnika, naročnik do predložitve vseh dokumentov zadrži plačilo celotnega zneska računa in zaradi tega ne pride v zamudo pri plačilu.</w:t>
      </w:r>
    </w:p>
    <w:p w:rsidR="0013235C" w:rsidRPr="00C34B72" w:rsidRDefault="0013235C" w:rsidP="0013235C">
      <w:pPr>
        <w:ind w:left="993"/>
        <w:jc w:val="both"/>
        <w:rPr>
          <w:rFonts w:eastAsia="Calibri"/>
          <w:i w:val="0"/>
          <w:spacing w:val="-1"/>
          <w:sz w:val="22"/>
          <w:szCs w:val="22"/>
        </w:rPr>
      </w:pPr>
    </w:p>
    <w:p w:rsidR="0013235C" w:rsidRPr="00C34B72" w:rsidRDefault="0013235C" w:rsidP="0013235C">
      <w:pPr>
        <w:ind w:left="993"/>
        <w:jc w:val="both"/>
        <w:rPr>
          <w:rFonts w:eastAsia="Calibri"/>
          <w:i w:val="0"/>
          <w:spacing w:val="-1"/>
          <w:sz w:val="22"/>
          <w:szCs w:val="22"/>
        </w:rPr>
      </w:pPr>
      <w:r w:rsidRPr="00C34B72">
        <w:rPr>
          <w:rFonts w:eastAsia="Calibri"/>
          <w:i w:val="0"/>
          <w:spacing w:val="-1"/>
          <w:sz w:val="22"/>
          <w:szCs w:val="22"/>
        </w:rPr>
        <w:t xml:space="preserve">Naročnik je dolžan vsak e-račun pregledati v roku 15 (petnajstih) dni po prejemu in ga v tem roku potrditi oziroma zavrniti. </w:t>
      </w:r>
    </w:p>
    <w:p w:rsidR="0013235C" w:rsidRPr="00C34B72" w:rsidRDefault="0013235C" w:rsidP="0013235C">
      <w:pPr>
        <w:ind w:left="993"/>
        <w:jc w:val="both"/>
        <w:rPr>
          <w:rFonts w:eastAsia="Calibri"/>
          <w:i w:val="0"/>
          <w:spacing w:val="-1"/>
          <w:sz w:val="22"/>
          <w:szCs w:val="22"/>
        </w:rPr>
      </w:pPr>
    </w:p>
    <w:p w:rsidR="0013235C" w:rsidRPr="00C34B72" w:rsidRDefault="0013235C" w:rsidP="0013235C">
      <w:pPr>
        <w:numPr>
          <w:ilvl w:val="12"/>
          <w:numId w:val="0"/>
        </w:numPr>
        <w:ind w:left="993"/>
        <w:jc w:val="both"/>
        <w:rPr>
          <w:rFonts w:eastAsiaTheme="minorHAnsi"/>
          <w:bCs/>
          <w:i w:val="0"/>
          <w:sz w:val="22"/>
          <w:szCs w:val="22"/>
        </w:rPr>
      </w:pPr>
      <w:r w:rsidRPr="00C34B72">
        <w:rPr>
          <w:i w:val="0"/>
          <w:sz w:val="22"/>
          <w:szCs w:val="22"/>
        </w:rPr>
        <w:t xml:space="preserve">Skladno z Zakonom o interventnih ukrepih za zajezitev epidemije COVID-19 in omilitev njenih posledic za državljane in gospodarstvo (Ur. list RS, št. 49/2020) </w:t>
      </w:r>
      <w:r w:rsidRPr="00C34B72">
        <w:rPr>
          <w:bCs/>
          <w:i w:val="0"/>
          <w:sz w:val="22"/>
          <w:szCs w:val="22"/>
        </w:rPr>
        <w:t>je plačilni rok 8 dni po prejemu pravilno izstavljenega e-računa in velja do 31.5.2020 oziroma najkasneje do 30.6.2020, če epidemija ne bo preklicana do 15. maja 2020. Plačilni rok po koncu epidemije je  30. dan po prejemu pravilno izstavljenega e-računa oziroma skladen z veljavnimi predpisi. Če zadnji dan plačilnega roka sovpada z dnem, ko je po zakonu dela prost dan, se za zadnji dan roka šteje naslednji delavnik.</w:t>
      </w:r>
    </w:p>
    <w:p w:rsidR="0013235C" w:rsidRPr="00C34B72" w:rsidRDefault="0013235C" w:rsidP="00C34B72">
      <w:pPr>
        <w:jc w:val="both"/>
        <w:rPr>
          <w:rFonts w:eastAsia="Calibri"/>
          <w:i w:val="0"/>
          <w:spacing w:val="-1"/>
          <w:sz w:val="22"/>
          <w:szCs w:val="22"/>
        </w:rPr>
      </w:pPr>
    </w:p>
    <w:p w:rsidR="0013235C" w:rsidRPr="00C34B72" w:rsidRDefault="0013235C" w:rsidP="0013235C">
      <w:pPr>
        <w:ind w:left="993"/>
        <w:jc w:val="both"/>
        <w:rPr>
          <w:rFonts w:eastAsiaTheme="minorHAnsi"/>
          <w:i w:val="0"/>
          <w:sz w:val="22"/>
          <w:szCs w:val="22"/>
        </w:rPr>
      </w:pPr>
      <w:r w:rsidRPr="00C34B72">
        <w:rPr>
          <w:rFonts w:eastAsia="Calibri"/>
          <w:i w:val="0"/>
          <w:spacing w:val="-1"/>
          <w:sz w:val="22"/>
          <w:szCs w:val="22"/>
        </w:rPr>
        <w:t xml:space="preserve">Naročnik bo potrjen e-račun izvajalca plačal na transakcijski račun izvajalca številka IBAN </w:t>
      </w:r>
      <w:r w:rsidRPr="00C34B72">
        <w:rPr>
          <w:i w:val="0"/>
          <w:sz w:val="22"/>
          <w:szCs w:val="22"/>
        </w:rPr>
        <w:t>SI56 ___________</w:t>
      </w:r>
    </w:p>
    <w:p w:rsidR="0013235C" w:rsidRPr="00C34B72" w:rsidRDefault="0013235C" w:rsidP="0013235C">
      <w:pPr>
        <w:ind w:left="993"/>
        <w:jc w:val="both"/>
        <w:rPr>
          <w:i w:val="0"/>
          <w:sz w:val="22"/>
          <w:szCs w:val="22"/>
        </w:rPr>
      </w:pPr>
      <w:r w:rsidRPr="00C34B72">
        <w:rPr>
          <w:i w:val="0"/>
          <w:sz w:val="22"/>
          <w:szCs w:val="22"/>
        </w:rPr>
        <w:t>Naročnik bo potrjene račune podizvajalca/</w:t>
      </w:r>
      <w:proofErr w:type="spellStart"/>
      <w:r w:rsidRPr="00C34B72">
        <w:rPr>
          <w:i w:val="0"/>
          <w:sz w:val="22"/>
          <w:szCs w:val="22"/>
        </w:rPr>
        <w:t>ev</w:t>
      </w:r>
      <w:proofErr w:type="spellEnd"/>
      <w:r w:rsidRPr="00C34B72">
        <w:rPr>
          <w:i w:val="0"/>
          <w:sz w:val="22"/>
          <w:szCs w:val="22"/>
        </w:rPr>
        <w:t>, ki zahteva/jo neposredno plačilo s strani naročnika, poravnal neposredno podizvajalcu/-</w:t>
      </w:r>
      <w:proofErr w:type="spellStart"/>
      <w:r w:rsidRPr="00C34B72">
        <w:rPr>
          <w:i w:val="0"/>
          <w:sz w:val="22"/>
          <w:szCs w:val="22"/>
        </w:rPr>
        <w:t>em</w:t>
      </w:r>
      <w:proofErr w:type="spellEnd"/>
      <w:r w:rsidRPr="00C34B72">
        <w:rPr>
          <w:i w:val="0"/>
          <w:sz w:val="22"/>
          <w:szCs w:val="22"/>
        </w:rPr>
        <w:t xml:space="preserve"> na način in v roku kot je dogovorjeno za plačilo izvajalcu na njegov/njihov transakcijski račun:</w:t>
      </w:r>
    </w:p>
    <w:p w:rsidR="0013235C" w:rsidRPr="00C34B72" w:rsidRDefault="0013235C" w:rsidP="0013235C">
      <w:pPr>
        <w:ind w:left="993"/>
        <w:jc w:val="both"/>
        <w:rPr>
          <w:i w:val="0"/>
          <w:sz w:val="22"/>
          <w:szCs w:val="22"/>
        </w:rPr>
      </w:pPr>
      <w:r w:rsidRPr="00C34B72">
        <w:rPr>
          <w:i w:val="0"/>
          <w:sz w:val="22"/>
          <w:szCs w:val="22"/>
        </w:rPr>
        <w:t>- podizvajalcu …………… na transakcijski račun številka:  …………………., odprt pri …………….,</w:t>
      </w:r>
    </w:p>
    <w:p w:rsidR="0013235C" w:rsidRPr="00C34B72" w:rsidRDefault="0013235C" w:rsidP="0013235C">
      <w:pPr>
        <w:ind w:left="993"/>
        <w:jc w:val="both"/>
        <w:rPr>
          <w:i w:val="0"/>
          <w:sz w:val="22"/>
          <w:szCs w:val="22"/>
        </w:rPr>
      </w:pPr>
      <w:r w:rsidRPr="00C34B72">
        <w:rPr>
          <w:i w:val="0"/>
          <w:sz w:val="22"/>
          <w:szCs w:val="22"/>
        </w:rPr>
        <w:t>- podizvajalcu …………… na transakcijski račun številka: …………………., odprt pri ……………...</w:t>
      </w:r>
    </w:p>
    <w:p w:rsidR="0013235C" w:rsidRPr="00C34B72" w:rsidRDefault="0013235C" w:rsidP="0013235C">
      <w:pPr>
        <w:ind w:left="993"/>
        <w:jc w:val="both"/>
        <w:rPr>
          <w:i w:val="0"/>
          <w:sz w:val="22"/>
          <w:szCs w:val="22"/>
        </w:rPr>
      </w:pPr>
      <w:r w:rsidRPr="00C34B72">
        <w:rPr>
          <w:i w:val="0"/>
          <w:sz w:val="22"/>
          <w:szCs w:val="22"/>
        </w:rPr>
        <w:t>Izvajalec mora za vse podizvajalce, ki niso zahtevali neposrednega plačila in za katere neposredno plačilo ni obvezno, naročniku najpozneje v 60 (šestdesetih) dneh od plačila končnega računa naročniku poslati svojo pisno izjavo in pisno izjavo podizvajalca, da je podizvajalec prejel plačilo za izvedena dela po tej pogodbi.</w:t>
      </w:r>
    </w:p>
    <w:p w:rsidR="0013235C" w:rsidRPr="00C34B72" w:rsidRDefault="0013235C" w:rsidP="0013235C">
      <w:pPr>
        <w:ind w:left="993"/>
        <w:jc w:val="both"/>
        <w:rPr>
          <w:i w:val="0"/>
          <w:sz w:val="22"/>
          <w:szCs w:val="22"/>
        </w:rPr>
      </w:pPr>
    </w:p>
    <w:p w:rsidR="0013235C" w:rsidRPr="00C34B72" w:rsidRDefault="0013235C" w:rsidP="0013235C">
      <w:pPr>
        <w:ind w:left="993"/>
        <w:jc w:val="both"/>
        <w:rPr>
          <w:b/>
          <w:i w:val="0"/>
          <w:sz w:val="22"/>
          <w:szCs w:val="22"/>
        </w:rPr>
      </w:pPr>
      <w:r w:rsidRPr="00C34B72">
        <w:rPr>
          <w:b/>
          <w:i w:val="0"/>
          <w:sz w:val="22"/>
          <w:szCs w:val="22"/>
        </w:rPr>
        <w:t xml:space="preserve">OBVEZNOSTI STRANK </w:t>
      </w:r>
    </w:p>
    <w:p w:rsidR="0013235C" w:rsidRPr="00C34B72" w:rsidRDefault="0013235C" w:rsidP="0013235C">
      <w:pPr>
        <w:numPr>
          <w:ilvl w:val="0"/>
          <w:numId w:val="38"/>
        </w:numPr>
        <w:ind w:left="993"/>
        <w:jc w:val="center"/>
        <w:rPr>
          <w:rFonts w:eastAsia="Calibri"/>
          <w:i w:val="0"/>
          <w:sz w:val="22"/>
          <w:szCs w:val="22"/>
        </w:rPr>
      </w:pPr>
      <w:r w:rsidRPr="00C34B72">
        <w:rPr>
          <w:rFonts w:eastAsia="Calibri"/>
          <w:i w:val="0"/>
          <w:sz w:val="22"/>
          <w:szCs w:val="22"/>
        </w:rPr>
        <w:t>člen</w:t>
      </w:r>
    </w:p>
    <w:p w:rsidR="0013235C" w:rsidRPr="00C34B72" w:rsidRDefault="0013235C" w:rsidP="0013235C">
      <w:pPr>
        <w:ind w:left="993"/>
        <w:jc w:val="both"/>
        <w:rPr>
          <w:rFonts w:eastAsia="Calibri"/>
          <w:i w:val="0"/>
          <w:sz w:val="22"/>
          <w:szCs w:val="22"/>
        </w:rPr>
      </w:pPr>
    </w:p>
    <w:p w:rsidR="0013235C" w:rsidRPr="00C34B72" w:rsidRDefault="0013235C" w:rsidP="0013235C">
      <w:pPr>
        <w:ind w:left="993"/>
        <w:jc w:val="both"/>
        <w:rPr>
          <w:rFonts w:eastAsia="Calibri"/>
          <w:i w:val="0"/>
          <w:sz w:val="22"/>
          <w:szCs w:val="22"/>
        </w:rPr>
      </w:pPr>
      <w:r w:rsidRPr="00C34B72">
        <w:rPr>
          <w:rFonts w:eastAsia="Calibri"/>
          <w:i w:val="0"/>
          <w:sz w:val="22"/>
          <w:szCs w:val="22"/>
        </w:rPr>
        <w:t>Izvajalec se obvezuje, da bo:</w:t>
      </w:r>
    </w:p>
    <w:p w:rsidR="0013235C" w:rsidRPr="00C34B72" w:rsidRDefault="0013235C" w:rsidP="00C34B72">
      <w:pPr>
        <w:numPr>
          <w:ilvl w:val="0"/>
          <w:numId w:val="44"/>
        </w:numPr>
        <w:tabs>
          <w:tab w:val="num" w:pos="284"/>
          <w:tab w:val="num" w:pos="1276"/>
        </w:tabs>
        <w:autoSpaceDN w:val="0"/>
        <w:ind w:left="993" w:firstLine="0"/>
        <w:jc w:val="both"/>
        <w:rPr>
          <w:rFonts w:eastAsia="Calibri"/>
          <w:i w:val="0"/>
          <w:sz w:val="22"/>
          <w:szCs w:val="22"/>
        </w:rPr>
      </w:pPr>
      <w:r w:rsidRPr="00C34B72">
        <w:rPr>
          <w:rFonts w:eastAsia="Calibri"/>
          <w:i w:val="0"/>
          <w:sz w:val="22"/>
          <w:szCs w:val="22"/>
        </w:rPr>
        <w:t xml:space="preserve">izdelal kamnit granitni podstavek po projektu </w:t>
      </w:r>
      <w:r w:rsidRPr="00C34B72">
        <w:rPr>
          <w:i w:val="0"/>
          <w:sz w:val="22"/>
          <w:szCs w:val="22"/>
        </w:rPr>
        <w:t>št.: 0161-2018, ki ga je izdelal avtor projekta Medprostor, arhitekturni atelje d.o.o., oktobra 2018,</w:t>
      </w:r>
    </w:p>
    <w:p w:rsidR="0013235C" w:rsidRPr="00C34B72" w:rsidRDefault="0013235C" w:rsidP="00C34B72">
      <w:pPr>
        <w:numPr>
          <w:ilvl w:val="0"/>
          <w:numId w:val="44"/>
        </w:numPr>
        <w:tabs>
          <w:tab w:val="num" w:pos="284"/>
          <w:tab w:val="num" w:pos="1276"/>
        </w:tabs>
        <w:autoSpaceDN w:val="0"/>
        <w:ind w:left="993" w:firstLine="0"/>
        <w:jc w:val="both"/>
        <w:rPr>
          <w:rFonts w:eastAsia="Calibri"/>
          <w:i w:val="0"/>
          <w:sz w:val="22"/>
          <w:szCs w:val="22"/>
        </w:rPr>
      </w:pPr>
      <w:r w:rsidRPr="00C34B72">
        <w:rPr>
          <w:rFonts w:eastAsia="Calibri"/>
          <w:i w:val="0"/>
          <w:sz w:val="22"/>
          <w:szCs w:val="22"/>
        </w:rPr>
        <w:t>v kamnit podstavek vrezal napis v slovenskem in kitajskem jeziku,</w:t>
      </w:r>
    </w:p>
    <w:p w:rsidR="0013235C" w:rsidRPr="00C34B72" w:rsidRDefault="0013235C" w:rsidP="00C34B72">
      <w:pPr>
        <w:numPr>
          <w:ilvl w:val="0"/>
          <w:numId w:val="44"/>
        </w:numPr>
        <w:tabs>
          <w:tab w:val="num" w:pos="284"/>
          <w:tab w:val="num" w:pos="1276"/>
        </w:tabs>
        <w:autoSpaceDN w:val="0"/>
        <w:ind w:left="993" w:firstLine="0"/>
        <w:jc w:val="both"/>
        <w:rPr>
          <w:rFonts w:eastAsia="Calibri"/>
          <w:i w:val="0"/>
          <w:sz w:val="22"/>
          <w:szCs w:val="22"/>
        </w:rPr>
      </w:pPr>
      <w:r w:rsidRPr="00C34B72">
        <w:rPr>
          <w:rFonts w:eastAsia="Calibri"/>
          <w:i w:val="0"/>
          <w:sz w:val="22"/>
          <w:szCs w:val="22"/>
        </w:rPr>
        <w:t>pripeljal in montiral podstavek na izbrano lokacijo,</w:t>
      </w:r>
    </w:p>
    <w:p w:rsidR="0013235C" w:rsidRPr="00C34B72" w:rsidRDefault="0013235C" w:rsidP="00C34B72">
      <w:pPr>
        <w:numPr>
          <w:ilvl w:val="0"/>
          <w:numId w:val="44"/>
        </w:numPr>
        <w:tabs>
          <w:tab w:val="num" w:pos="284"/>
          <w:tab w:val="num" w:pos="1276"/>
        </w:tabs>
        <w:autoSpaceDN w:val="0"/>
        <w:ind w:left="993" w:firstLine="0"/>
        <w:jc w:val="both"/>
        <w:rPr>
          <w:rFonts w:eastAsia="Calibri"/>
          <w:i w:val="0"/>
          <w:sz w:val="22"/>
          <w:szCs w:val="22"/>
        </w:rPr>
      </w:pPr>
      <w:r w:rsidRPr="00C34B72">
        <w:rPr>
          <w:rFonts w:eastAsia="Calibri"/>
          <w:i w:val="0"/>
          <w:sz w:val="22"/>
          <w:szCs w:val="22"/>
        </w:rPr>
        <w:t xml:space="preserve">vsa pogodbena dela izvedel kot dober strokovnjak,  </w:t>
      </w:r>
    </w:p>
    <w:p w:rsidR="0013235C" w:rsidRPr="00C34B72" w:rsidRDefault="0013235C" w:rsidP="00C34B72">
      <w:pPr>
        <w:numPr>
          <w:ilvl w:val="0"/>
          <w:numId w:val="44"/>
        </w:numPr>
        <w:tabs>
          <w:tab w:val="num" w:pos="284"/>
          <w:tab w:val="num" w:pos="1276"/>
        </w:tabs>
        <w:autoSpaceDN w:val="0"/>
        <w:ind w:left="993" w:firstLine="0"/>
        <w:jc w:val="both"/>
        <w:rPr>
          <w:rFonts w:eastAsia="Calibri"/>
          <w:i w:val="0"/>
          <w:sz w:val="22"/>
          <w:szCs w:val="22"/>
        </w:rPr>
      </w:pPr>
      <w:r w:rsidRPr="00C34B72">
        <w:rPr>
          <w:rFonts w:eastAsia="Calibri"/>
          <w:i w:val="0"/>
          <w:sz w:val="22"/>
          <w:szCs w:val="22"/>
        </w:rPr>
        <w:t>sodeloval s pooblaščenim predstavnikom naročnika,</w:t>
      </w:r>
    </w:p>
    <w:p w:rsidR="0013235C" w:rsidRPr="00C34B72" w:rsidRDefault="0013235C" w:rsidP="00C34B72">
      <w:pPr>
        <w:numPr>
          <w:ilvl w:val="0"/>
          <w:numId w:val="44"/>
        </w:numPr>
        <w:tabs>
          <w:tab w:val="num" w:pos="284"/>
          <w:tab w:val="num" w:pos="1276"/>
        </w:tabs>
        <w:autoSpaceDN w:val="0"/>
        <w:ind w:left="993" w:firstLine="0"/>
        <w:jc w:val="both"/>
        <w:rPr>
          <w:rFonts w:eastAsia="Calibri"/>
          <w:i w:val="0"/>
          <w:sz w:val="22"/>
          <w:szCs w:val="22"/>
        </w:rPr>
      </w:pPr>
      <w:r w:rsidRPr="00C34B72">
        <w:rPr>
          <w:rFonts w:eastAsia="Calibri"/>
          <w:i w:val="0"/>
          <w:sz w:val="22"/>
          <w:szCs w:val="22"/>
        </w:rPr>
        <w:t>sodeloval s predstavnikom avtorja projekta,</w:t>
      </w:r>
    </w:p>
    <w:p w:rsidR="0013235C" w:rsidRPr="00C34B72" w:rsidRDefault="0013235C" w:rsidP="00C34B72">
      <w:pPr>
        <w:numPr>
          <w:ilvl w:val="0"/>
          <w:numId w:val="44"/>
        </w:numPr>
        <w:tabs>
          <w:tab w:val="num" w:pos="284"/>
          <w:tab w:val="num" w:pos="1276"/>
        </w:tabs>
        <w:autoSpaceDN w:val="0"/>
        <w:ind w:left="993" w:firstLine="0"/>
        <w:jc w:val="both"/>
        <w:rPr>
          <w:rFonts w:eastAsia="Calibri"/>
          <w:i w:val="0"/>
          <w:sz w:val="22"/>
          <w:szCs w:val="22"/>
        </w:rPr>
      </w:pPr>
      <w:r w:rsidRPr="00C34B72">
        <w:rPr>
          <w:rFonts w:eastAsia="Calibri"/>
          <w:i w:val="0"/>
          <w:sz w:val="22"/>
          <w:szCs w:val="22"/>
        </w:rPr>
        <w:t>naročnika obveščal o vseh okoliščinah, ki bi lahko vplivale na pravilno in pravočasno izvršitev prevzetih pogodbenih obveznosti,</w:t>
      </w:r>
    </w:p>
    <w:p w:rsidR="0013235C" w:rsidRPr="00C34B72" w:rsidRDefault="0013235C" w:rsidP="00C34B72">
      <w:pPr>
        <w:numPr>
          <w:ilvl w:val="0"/>
          <w:numId w:val="44"/>
        </w:numPr>
        <w:tabs>
          <w:tab w:val="num" w:pos="284"/>
          <w:tab w:val="num" w:pos="1418"/>
        </w:tabs>
        <w:autoSpaceDN w:val="0"/>
        <w:ind w:left="993" w:firstLine="0"/>
        <w:jc w:val="both"/>
        <w:rPr>
          <w:rFonts w:eastAsia="Calibri"/>
          <w:i w:val="0"/>
          <w:sz w:val="22"/>
          <w:szCs w:val="22"/>
        </w:rPr>
      </w:pPr>
      <w:r w:rsidRPr="00C34B72">
        <w:rPr>
          <w:rFonts w:eastAsia="Calibri"/>
          <w:i w:val="0"/>
          <w:sz w:val="22"/>
          <w:szCs w:val="22"/>
        </w:rPr>
        <w:lastRenderedPageBreak/>
        <w:t>za vsak predlog sprememb pri izvajanju predmeta te pogodbe dokumentiral dejansko stanje in za vsako spremembo pridobil predhodno pisno soglasje projektanta in naročnika.</w:t>
      </w:r>
    </w:p>
    <w:p w:rsidR="0013235C" w:rsidRPr="00C34B72" w:rsidRDefault="0013235C" w:rsidP="00C34B72">
      <w:pPr>
        <w:tabs>
          <w:tab w:val="num" w:pos="2412"/>
        </w:tabs>
        <w:autoSpaceDN w:val="0"/>
        <w:ind w:left="993"/>
        <w:jc w:val="both"/>
        <w:rPr>
          <w:rFonts w:eastAsia="Calibri"/>
          <w:i w:val="0"/>
          <w:sz w:val="22"/>
          <w:szCs w:val="22"/>
        </w:rPr>
      </w:pPr>
    </w:p>
    <w:p w:rsidR="0013235C" w:rsidRPr="00C34B72" w:rsidRDefault="0013235C" w:rsidP="00C34B72">
      <w:pPr>
        <w:pStyle w:val="Odstavekseznama"/>
        <w:tabs>
          <w:tab w:val="num" w:pos="2412"/>
        </w:tabs>
        <w:autoSpaceDN w:val="0"/>
        <w:ind w:left="993"/>
        <w:jc w:val="both"/>
        <w:rPr>
          <w:rFonts w:eastAsia="Calibri"/>
          <w:i w:val="0"/>
          <w:sz w:val="22"/>
          <w:szCs w:val="22"/>
        </w:rPr>
      </w:pPr>
      <w:r w:rsidRPr="00C34B72">
        <w:rPr>
          <w:rFonts w:eastAsia="Calibri"/>
          <w:i w:val="0"/>
          <w:sz w:val="22"/>
          <w:szCs w:val="22"/>
        </w:rPr>
        <w:t>Naročnik se obvezuje, da bo:</w:t>
      </w:r>
    </w:p>
    <w:p w:rsidR="0013235C" w:rsidRPr="00C34B72" w:rsidRDefault="0013235C" w:rsidP="00C34B72">
      <w:pPr>
        <w:numPr>
          <w:ilvl w:val="0"/>
          <w:numId w:val="45"/>
        </w:numPr>
        <w:autoSpaceDN w:val="0"/>
        <w:ind w:left="993" w:firstLine="0"/>
        <w:jc w:val="both"/>
        <w:rPr>
          <w:rFonts w:eastAsia="Calibri"/>
          <w:i w:val="0"/>
          <w:sz w:val="22"/>
          <w:szCs w:val="22"/>
        </w:rPr>
      </w:pPr>
      <w:r w:rsidRPr="00C34B72">
        <w:rPr>
          <w:rFonts w:eastAsia="Calibri"/>
          <w:i w:val="0"/>
          <w:sz w:val="22"/>
          <w:szCs w:val="22"/>
        </w:rPr>
        <w:t>tekoče obveščal izvajalca o vseh spremembah in novo nastalih situacijah, ki bi lahko imele vpliv na izvršitev prevzetih pogodbenih obveznostih,</w:t>
      </w:r>
    </w:p>
    <w:p w:rsidR="0013235C" w:rsidRPr="00C34B72" w:rsidRDefault="0013235C" w:rsidP="00C34B72">
      <w:pPr>
        <w:numPr>
          <w:ilvl w:val="0"/>
          <w:numId w:val="45"/>
        </w:numPr>
        <w:autoSpaceDN w:val="0"/>
        <w:ind w:left="993" w:firstLine="0"/>
        <w:jc w:val="both"/>
        <w:rPr>
          <w:rFonts w:eastAsia="Calibri"/>
          <w:i w:val="0"/>
          <w:sz w:val="22"/>
          <w:szCs w:val="22"/>
        </w:rPr>
      </w:pPr>
      <w:r w:rsidRPr="00C34B72">
        <w:rPr>
          <w:rFonts w:eastAsia="Calibri"/>
          <w:i w:val="0"/>
          <w:sz w:val="22"/>
          <w:szCs w:val="22"/>
        </w:rPr>
        <w:t>sodeloval z izvajalcem z namenom, da bodo pogodbene storitve izvršena v dogovorjeni vsebini in pravočasno,</w:t>
      </w:r>
    </w:p>
    <w:p w:rsidR="0013235C" w:rsidRPr="00C34B72" w:rsidRDefault="0013235C" w:rsidP="00C34B72">
      <w:pPr>
        <w:numPr>
          <w:ilvl w:val="0"/>
          <w:numId w:val="45"/>
        </w:numPr>
        <w:autoSpaceDN w:val="0"/>
        <w:ind w:left="993" w:firstLine="0"/>
        <w:jc w:val="both"/>
        <w:rPr>
          <w:rFonts w:eastAsia="Calibri"/>
          <w:i w:val="0"/>
          <w:sz w:val="22"/>
          <w:szCs w:val="22"/>
        </w:rPr>
      </w:pPr>
      <w:r w:rsidRPr="00C34B72">
        <w:rPr>
          <w:rFonts w:eastAsia="Calibri"/>
          <w:i w:val="0"/>
          <w:sz w:val="22"/>
          <w:szCs w:val="22"/>
        </w:rPr>
        <w:t>omogočil izvajalcu dostop do razpoložljivih podatkov in dokumentacije, potrebnih za izvedbo pogodbenih storitev,</w:t>
      </w:r>
    </w:p>
    <w:p w:rsidR="0013235C" w:rsidRPr="00C34B72" w:rsidRDefault="0013235C" w:rsidP="00C34B72">
      <w:pPr>
        <w:numPr>
          <w:ilvl w:val="0"/>
          <w:numId w:val="45"/>
        </w:numPr>
        <w:autoSpaceDN w:val="0"/>
        <w:ind w:left="993" w:firstLine="0"/>
        <w:jc w:val="both"/>
        <w:rPr>
          <w:rFonts w:eastAsia="Calibri"/>
          <w:i w:val="0"/>
          <w:sz w:val="22"/>
          <w:szCs w:val="22"/>
        </w:rPr>
      </w:pPr>
      <w:r w:rsidRPr="00C34B72">
        <w:rPr>
          <w:rFonts w:eastAsia="Calibri"/>
          <w:i w:val="0"/>
          <w:sz w:val="22"/>
          <w:szCs w:val="22"/>
        </w:rPr>
        <w:t>zagotovil sodelovanje avtorja projekta, ki bo pregledal kvaliteto izdelanega podstavka in napisa ter  pravilnost postavitve na določeno lokacijo.</w:t>
      </w:r>
    </w:p>
    <w:p w:rsidR="0013235C" w:rsidRPr="00C34B72" w:rsidRDefault="0013235C" w:rsidP="00C34B72">
      <w:pPr>
        <w:tabs>
          <w:tab w:val="num" w:pos="2412"/>
        </w:tabs>
        <w:autoSpaceDN w:val="0"/>
        <w:ind w:left="993"/>
        <w:jc w:val="both"/>
        <w:rPr>
          <w:rFonts w:eastAsia="Calibri"/>
          <w:i w:val="0"/>
          <w:sz w:val="22"/>
          <w:szCs w:val="22"/>
        </w:rPr>
      </w:pPr>
    </w:p>
    <w:p w:rsidR="0013235C" w:rsidRPr="00C34B72" w:rsidRDefault="0013235C" w:rsidP="0013235C">
      <w:pPr>
        <w:ind w:left="993"/>
        <w:jc w:val="both"/>
        <w:rPr>
          <w:rFonts w:eastAsia="Calibri"/>
          <w:i w:val="0"/>
          <w:sz w:val="22"/>
          <w:szCs w:val="22"/>
        </w:rPr>
      </w:pPr>
    </w:p>
    <w:p w:rsidR="0013235C" w:rsidRPr="00C34B72" w:rsidRDefault="0013235C" w:rsidP="0013235C">
      <w:pPr>
        <w:ind w:left="993"/>
        <w:jc w:val="both"/>
        <w:rPr>
          <w:rFonts w:eastAsia="Calibri"/>
          <w:b/>
          <w:i w:val="0"/>
          <w:sz w:val="22"/>
          <w:szCs w:val="22"/>
        </w:rPr>
      </w:pPr>
      <w:r w:rsidRPr="00C34B72">
        <w:rPr>
          <w:rFonts w:eastAsia="Calibri"/>
          <w:b/>
          <w:i w:val="0"/>
          <w:sz w:val="22"/>
          <w:szCs w:val="22"/>
        </w:rPr>
        <w:t>ROKI ZA IZVEDBO</w:t>
      </w:r>
    </w:p>
    <w:p w:rsidR="0013235C" w:rsidRPr="00C34B72" w:rsidRDefault="0013235C" w:rsidP="0013235C">
      <w:pPr>
        <w:numPr>
          <w:ilvl w:val="0"/>
          <w:numId w:val="38"/>
        </w:numPr>
        <w:ind w:left="993"/>
        <w:jc w:val="center"/>
        <w:rPr>
          <w:rFonts w:eastAsia="Calibri"/>
          <w:i w:val="0"/>
          <w:sz w:val="22"/>
          <w:szCs w:val="22"/>
        </w:rPr>
      </w:pPr>
      <w:r w:rsidRPr="00C34B72">
        <w:rPr>
          <w:rFonts w:eastAsia="Calibri"/>
          <w:i w:val="0"/>
          <w:sz w:val="22"/>
          <w:szCs w:val="22"/>
        </w:rPr>
        <w:t>člen</w:t>
      </w:r>
    </w:p>
    <w:p w:rsidR="0013235C" w:rsidRPr="00C34B72" w:rsidRDefault="0013235C" w:rsidP="0013235C">
      <w:pPr>
        <w:ind w:left="993"/>
        <w:jc w:val="both"/>
        <w:rPr>
          <w:rFonts w:eastAsia="Calibri"/>
          <w:i w:val="0"/>
          <w:sz w:val="22"/>
          <w:szCs w:val="22"/>
        </w:rPr>
      </w:pPr>
    </w:p>
    <w:p w:rsidR="0013235C" w:rsidRPr="00C34B72" w:rsidRDefault="0013235C" w:rsidP="0013235C">
      <w:pPr>
        <w:ind w:left="993"/>
        <w:jc w:val="both"/>
        <w:rPr>
          <w:rFonts w:eastAsia="Calibri"/>
          <w:i w:val="0"/>
          <w:sz w:val="22"/>
          <w:szCs w:val="22"/>
        </w:rPr>
      </w:pPr>
      <w:r w:rsidRPr="00C34B72">
        <w:rPr>
          <w:rFonts w:eastAsia="Calibri"/>
          <w:i w:val="0"/>
          <w:sz w:val="22"/>
          <w:szCs w:val="22"/>
        </w:rPr>
        <w:t xml:space="preserve">Izvajalec se zavezuje izdelati podstavek najkasneje do 10.9.2020.  </w:t>
      </w:r>
    </w:p>
    <w:p w:rsidR="0013235C" w:rsidRPr="00C34B72" w:rsidRDefault="0013235C" w:rsidP="0013235C">
      <w:pPr>
        <w:ind w:left="993"/>
        <w:jc w:val="both"/>
        <w:rPr>
          <w:rFonts w:eastAsia="Calibri"/>
          <w:i w:val="0"/>
          <w:sz w:val="22"/>
          <w:szCs w:val="22"/>
        </w:rPr>
      </w:pPr>
    </w:p>
    <w:p w:rsidR="0013235C" w:rsidRPr="00C34B72" w:rsidRDefault="0013235C" w:rsidP="0013235C">
      <w:pPr>
        <w:ind w:left="993"/>
        <w:jc w:val="both"/>
        <w:rPr>
          <w:rFonts w:eastAsia="Calibri"/>
          <w:i w:val="0"/>
          <w:sz w:val="22"/>
          <w:szCs w:val="22"/>
        </w:rPr>
      </w:pPr>
      <w:r w:rsidRPr="00C34B72">
        <w:rPr>
          <w:rFonts w:eastAsia="Calibri"/>
          <w:i w:val="0"/>
          <w:sz w:val="22"/>
          <w:szCs w:val="22"/>
        </w:rPr>
        <w:t xml:space="preserve">Izvajalec se zavezuje, da bo podstavek prepeljal in montiral ter nanj postavil skulpturo na lokaciji do </w:t>
      </w:r>
      <w:r w:rsidRPr="00C34B72">
        <w:rPr>
          <w:rFonts w:eastAsia="Calibri"/>
          <w:b/>
          <w:i w:val="0"/>
          <w:sz w:val="22"/>
          <w:szCs w:val="22"/>
        </w:rPr>
        <w:t>30. 10. 2020</w:t>
      </w:r>
      <w:r w:rsidRPr="00C34B72">
        <w:rPr>
          <w:rFonts w:eastAsia="Calibri"/>
          <w:i w:val="0"/>
          <w:sz w:val="22"/>
          <w:szCs w:val="22"/>
        </w:rPr>
        <w:t xml:space="preserve">. </w:t>
      </w:r>
    </w:p>
    <w:p w:rsidR="0013235C" w:rsidRPr="00C34B72" w:rsidRDefault="0013235C" w:rsidP="0013235C">
      <w:pPr>
        <w:ind w:left="993"/>
        <w:jc w:val="both"/>
        <w:rPr>
          <w:rFonts w:eastAsia="Calibri"/>
          <w:i w:val="0"/>
          <w:sz w:val="22"/>
          <w:szCs w:val="22"/>
        </w:rPr>
      </w:pPr>
    </w:p>
    <w:p w:rsidR="0013235C" w:rsidRPr="00C34B72" w:rsidRDefault="0013235C" w:rsidP="0013235C">
      <w:pPr>
        <w:ind w:left="993"/>
        <w:jc w:val="both"/>
        <w:rPr>
          <w:rFonts w:eastAsia="Calibri"/>
          <w:i w:val="0"/>
          <w:sz w:val="22"/>
          <w:szCs w:val="22"/>
        </w:rPr>
      </w:pPr>
      <w:r w:rsidRPr="00C34B72">
        <w:rPr>
          <w:rFonts w:eastAsia="Calibri"/>
          <w:i w:val="0"/>
          <w:sz w:val="22"/>
          <w:szCs w:val="22"/>
        </w:rPr>
        <w:t xml:space="preserve">Izvajalec mora začeti z izvajanjem del takoj po sklenitvi te pogodbe.  </w:t>
      </w:r>
    </w:p>
    <w:p w:rsidR="0013235C" w:rsidRPr="00C34B72" w:rsidRDefault="0013235C" w:rsidP="0013235C">
      <w:pPr>
        <w:ind w:left="993"/>
        <w:jc w:val="both"/>
        <w:rPr>
          <w:rFonts w:eastAsia="Calibri"/>
          <w:i w:val="0"/>
          <w:sz w:val="22"/>
          <w:szCs w:val="22"/>
        </w:rPr>
      </w:pPr>
    </w:p>
    <w:p w:rsidR="0013235C" w:rsidRPr="00C34B72" w:rsidRDefault="0013235C" w:rsidP="0013235C">
      <w:pPr>
        <w:ind w:left="993"/>
        <w:jc w:val="both"/>
        <w:rPr>
          <w:rFonts w:eastAsia="Calibri"/>
          <w:i w:val="0"/>
          <w:sz w:val="22"/>
          <w:szCs w:val="22"/>
        </w:rPr>
      </w:pPr>
      <w:r w:rsidRPr="00C34B72">
        <w:rPr>
          <w:rFonts w:eastAsia="Calibri"/>
          <w:i w:val="0"/>
          <w:sz w:val="22"/>
          <w:szCs w:val="22"/>
        </w:rPr>
        <w:t>Rok za izvedbo del se lahko podaljša le zaradi razlogov, ki niso na strani izvajalca. Morebitno podaljšanje roka izvedbe pogodbenih del stranki dogovorita s sklenitvijo dodatka k tej pogodbi.</w:t>
      </w:r>
    </w:p>
    <w:p w:rsidR="0013235C" w:rsidRPr="00C34B72" w:rsidRDefault="0013235C" w:rsidP="0013235C">
      <w:pPr>
        <w:ind w:left="993"/>
        <w:jc w:val="both"/>
        <w:rPr>
          <w:rFonts w:eastAsia="Calibri"/>
          <w:i w:val="0"/>
          <w:sz w:val="22"/>
          <w:szCs w:val="22"/>
        </w:rPr>
      </w:pPr>
    </w:p>
    <w:p w:rsidR="0013235C" w:rsidRPr="00C34B72" w:rsidRDefault="0013235C" w:rsidP="0013235C">
      <w:pPr>
        <w:ind w:left="993"/>
        <w:jc w:val="both"/>
        <w:rPr>
          <w:rFonts w:eastAsia="Calibri"/>
          <w:i w:val="0"/>
          <w:sz w:val="22"/>
          <w:szCs w:val="22"/>
        </w:rPr>
      </w:pPr>
    </w:p>
    <w:p w:rsidR="0013235C" w:rsidRPr="00C34B72" w:rsidRDefault="0013235C" w:rsidP="0013235C">
      <w:pPr>
        <w:ind w:left="993"/>
        <w:jc w:val="both"/>
        <w:rPr>
          <w:rFonts w:eastAsia="Calibri"/>
          <w:b/>
          <w:i w:val="0"/>
          <w:sz w:val="22"/>
          <w:szCs w:val="22"/>
        </w:rPr>
      </w:pPr>
      <w:r w:rsidRPr="00C34B72">
        <w:rPr>
          <w:rFonts w:eastAsia="Calibri"/>
          <w:b/>
          <w:i w:val="0"/>
          <w:sz w:val="22"/>
          <w:szCs w:val="22"/>
        </w:rPr>
        <w:t>PREVZEM POGODBENIH DEL</w:t>
      </w:r>
    </w:p>
    <w:p w:rsidR="0013235C" w:rsidRPr="00C34B72" w:rsidRDefault="0013235C" w:rsidP="0013235C">
      <w:pPr>
        <w:numPr>
          <w:ilvl w:val="0"/>
          <w:numId w:val="38"/>
        </w:numPr>
        <w:ind w:left="993"/>
        <w:jc w:val="center"/>
        <w:rPr>
          <w:rFonts w:eastAsia="Calibri"/>
          <w:i w:val="0"/>
          <w:sz w:val="22"/>
          <w:szCs w:val="22"/>
        </w:rPr>
      </w:pPr>
      <w:r w:rsidRPr="00C34B72">
        <w:rPr>
          <w:rFonts w:eastAsia="Calibri"/>
          <w:i w:val="0"/>
          <w:sz w:val="22"/>
          <w:szCs w:val="22"/>
        </w:rPr>
        <w:t>člen</w:t>
      </w:r>
    </w:p>
    <w:p w:rsidR="0013235C" w:rsidRPr="00C34B72" w:rsidRDefault="0013235C" w:rsidP="0013235C">
      <w:pPr>
        <w:ind w:left="993"/>
        <w:jc w:val="both"/>
        <w:rPr>
          <w:rFonts w:eastAsia="Calibri"/>
          <w:i w:val="0"/>
          <w:sz w:val="22"/>
          <w:szCs w:val="22"/>
        </w:rPr>
      </w:pPr>
    </w:p>
    <w:p w:rsidR="0013235C" w:rsidRPr="00C34B72" w:rsidRDefault="0013235C" w:rsidP="0013235C">
      <w:pPr>
        <w:ind w:left="993"/>
        <w:jc w:val="both"/>
        <w:rPr>
          <w:rFonts w:eastAsia="Calibri"/>
          <w:i w:val="0"/>
          <w:sz w:val="22"/>
          <w:szCs w:val="22"/>
        </w:rPr>
      </w:pPr>
      <w:r w:rsidRPr="00C34B72">
        <w:rPr>
          <w:rFonts w:eastAsia="Calibri"/>
          <w:i w:val="0"/>
          <w:sz w:val="22"/>
          <w:szCs w:val="22"/>
        </w:rPr>
        <w:t xml:space="preserve">Izvajalec je dolžan takoj po zaključku izdelave podstavka in napisa obvestiti naročnika in mu omogočiti, da v prisotnosti avtorja projekta pregleda izdelan podstavek. Naročnik ob pregledu bodisi potrdi, da je podstavek brez vidnih napak in pomanjkljivosti bodisi poda morebitne pripombe, če se ugotovi, da je izvajalec glede na predmet in obseg pogodbe pomanjkljivo oz. nepravilno izvedel pogodbeno storitev in hkrati izvajalcu določi rok za odpravo napak in pomanjkljivosti. Izvajalec je dolžan na svoje stroške in v danem roku odpraviti napake in pomanjkljivosti. </w:t>
      </w:r>
    </w:p>
    <w:p w:rsidR="0013235C" w:rsidRPr="00C34B72" w:rsidRDefault="0013235C" w:rsidP="0013235C">
      <w:pPr>
        <w:ind w:left="993"/>
        <w:jc w:val="both"/>
        <w:rPr>
          <w:rFonts w:eastAsia="Calibri"/>
          <w:i w:val="0"/>
          <w:sz w:val="22"/>
          <w:szCs w:val="22"/>
        </w:rPr>
      </w:pPr>
    </w:p>
    <w:p w:rsidR="0013235C" w:rsidRPr="00C34B72" w:rsidRDefault="0013235C" w:rsidP="0013235C">
      <w:pPr>
        <w:ind w:left="993"/>
        <w:jc w:val="both"/>
        <w:rPr>
          <w:rFonts w:eastAsia="Calibri"/>
          <w:i w:val="0"/>
          <w:sz w:val="22"/>
          <w:szCs w:val="22"/>
        </w:rPr>
      </w:pPr>
      <w:r w:rsidRPr="00C34B72">
        <w:rPr>
          <w:rFonts w:eastAsia="Calibri"/>
          <w:i w:val="0"/>
          <w:sz w:val="22"/>
          <w:szCs w:val="22"/>
        </w:rPr>
        <w:t xml:space="preserve">Izvajalec lahko organizira prevoz podstavka in  montažo šele, ko naročnik pisno potrdi izvajalcu, da je  podstavek brez vidnih napak in pravilno izveden. </w:t>
      </w:r>
    </w:p>
    <w:p w:rsidR="0013235C" w:rsidRPr="00C34B72" w:rsidRDefault="0013235C" w:rsidP="0013235C">
      <w:pPr>
        <w:ind w:left="993"/>
        <w:jc w:val="both"/>
        <w:rPr>
          <w:rFonts w:eastAsia="Calibri"/>
          <w:i w:val="0"/>
          <w:sz w:val="22"/>
          <w:szCs w:val="22"/>
        </w:rPr>
      </w:pPr>
    </w:p>
    <w:p w:rsidR="0013235C" w:rsidRPr="00C34B72" w:rsidRDefault="0013235C" w:rsidP="0013235C">
      <w:pPr>
        <w:ind w:left="993"/>
        <w:jc w:val="both"/>
        <w:rPr>
          <w:rFonts w:eastAsia="Calibri"/>
          <w:i w:val="0"/>
          <w:sz w:val="22"/>
          <w:szCs w:val="22"/>
        </w:rPr>
      </w:pPr>
      <w:r w:rsidRPr="00C34B72">
        <w:rPr>
          <w:rFonts w:eastAsia="Calibri"/>
          <w:i w:val="0"/>
          <w:sz w:val="22"/>
          <w:szCs w:val="22"/>
        </w:rPr>
        <w:t xml:space="preserve">Pogodbeni stranki se dogovorita, da bo pravilnost montaže podstavka v imenu naročnika pregledal avtor projekta. Izvajalec je dolžan po montaži podstavka naročniku predložiti poročilo o izvedenih delih s fotografijami podstavka na lokaciji s podpisom avtorja projekta, ki potrjuje, da je podstavek pravilno izveden in umeščen na lokacijo. </w:t>
      </w:r>
    </w:p>
    <w:p w:rsidR="0013235C" w:rsidRPr="00C34B72" w:rsidRDefault="0013235C" w:rsidP="0013235C">
      <w:pPr>
        <w:ind w:left="993"/>
        <w:jc w:val="both"/>
        <w:rPr>
          <w:rFonts w:eastAsia="Calibri"/>
          <w:i w:val="0"/>
          <w:sz w:val="22"/>
          <w:szCs w:val="22"/>
        </w:rPr>
      </w:pPr>
    </w:p>
    <w:p w:rsidR="0013235C" w:rsidRPr="00C34B72" w:rsidRDefault="0013235C" w:rsidP="0013235C">
      <w:pPr>
        <w:ind w:left="993"/>
        <w:jc w:val="both"/>
        <w:rPr>
          <w:rFonts w:eastAsia="Calibri"/>
          <w:i w:val="0"/>
          <w:sz w:val="22"/>
          <w:szCs w:val="22"/>
        </w:rPr>
      </w:pPr>
      <w:r w:rsidRPr="00C34B72">
        <w:rPr>
          <w:rFonts w:eastAsia="Calibri"/>
          <w:i w:val="0"/>
          <w:sz w:val="22"/>
          <w:szCs w:val="22"/>
        </w:rPr>
        <w:t xml:space="preserve">Izvajalec bo sodeloval pri montaži skulpture , ko mu  bo naročnik sporočil  točen  čas dostave skulpture na lokacijo. </w:t>
      </w:r>
    </w:p>
    <w:p w:rsidR="0013235C" w:rsidRPr="00C34B72" w:rsidRDefault="0013235C" w:rsidP="0013235C">
      <w:pPr>
        <w:ind w:left="993"/>
        <w:jc w:val="both"/>
        <w:rPr>
          <w:rFonts w:eastAsia="Calibri"/>
          <w:i w:val="0"/>
          <w:sz w:val="22"/>
          <w:szCs w:val="22"/>
        </w:rPr>
      </w:pPr>
    </w:p>
    <w:p w:rsidR="0013235C" w:rsidRPr="00C34B72" w:rsidRDefault="0013235C" w:rsidP="0013235C">
      <w:pPr>
        <w:ind w:left="993"/>
        <w:jc w:val="both"/>
        <w:rPr>
          <w:rFonts w:eastAsia="Calibri"/>
          <w:i w:val="0"/>
          <w:sz w:val="22"/>
          <w:szCs w:val="22"/>
        </w:rPr>
      </w:pPr>
      <w:r w:rsidRPr="00C34B72">
        <w:rPr>
          <w:rFonts w:eastAsia="Calibri"/>
          <w:i w:val="0"/>
          <w:sz w:val="22"/>
          <w:szCs w:val="22"/>
        </w:rPr>
        <w:t>Pogodbeni stranki se dogovorita, da bo pravilnost končne montaže (namestitev skulpture na podstavek) v imenu naročnika pregledal avtor projekta. Izvajalec je dolžan po zaključeni montaži naročniku predložiti poročilo o izvedenih delih s fotografijami podstavka z nameščeno skulpturo na lokaciji s podpisom avtorja projekta, ki potrjuje, da je delo pravilno izvedeno.</w:t>
      </w:r>
    </w:p>
    <w:p w:rsidR="0013235C" w:rsidRPr="00C34B72" w:rsidRDefault="0013235C" w:rsidP="0013235C">
      <w:pPr>
        <w:ind w:left="993"/>
        <w:jc w:val="both"/>
        <w:rPr>
          <w:rFonts w:eastAsia="Calibri"/>
          <w:i w:val="0"/>
          <w:sz w:val="22"/>
          <w:szCs w:val="22"/>
        </w:rPr>
      </w:pPr>
    </w:p>
    <w:p w:rsidR="0013235C" w:rsidRPr="00C34B72" w:rsidRDefault="0013235C" w:rsidP="0013235C">
      <w:pPr>
        <w:ind w:left="993"/>
        <w:jc w:val="both"/>
        <w:rPr>
          <w:rFonts w:eastAsia="Calibri"/>
          <w:i w:val="0"/>
          <w:sz w:val="22"/>
          <w:szCs w:val="22"/>
        </w:rPr>
      </w:pPr>
      <w:r w:rsidRPr="00C34B72">
        <w:rPr>
          <w:rFonts w:eastAsia="Calibri"/>
          <w:i w:val="0"/>
          <w:sz w:val="22"/>
          <w:szCs w:val="22"/>
        </w:rPr>
        <w:t xml:space="preserve">Vse pogodbene storitve po tej pogodbi štejejo za zaključene s predložitvijo poročila iz prejšnjega odstavka tega člena naročniku. </w:t>
      </w:r>
    </w:p>
    <w:p w:rsidR="0013235C" w:rsidRPr="00C34B72" w:rsidRDefault="0013235C" w:rsidP="0013235C">
      <w:pPr>
        <w:ind w:left="993"/>
        <w:jc w:val="both"/>
        <w:rPr>
          <w:rFonts w:eastAsia="Calibri"/>
          <w:i w:val="0"/>
          <w:sz w:val="22"/>
          <w:szCs w:val="22"/>
        </w:rPr>
      </w:pPr>
    </w:p>
    <w:p w:rsidR="0013235C" w:rsidRPr="00C34B72" w:rsidRDefault="0013235C" w:rsidP="0013235C">
      <w:pPr>
        <w:ind w:left="993"/>
        <w:jc w:val="both"/>
        <w:rPr>
          <w:rFonts w:eastAsia="Calibri"/>
          <w:i w:val="0"/>
          <w:sz w:val="22"/>
          <w:szCs w:val="22"/>
        </w:rPr>
      </w:pPr>
    </w:p>
    <w:p w:rsidR="0013235C" w:rsidRPr="00C34B72" w:rsidRDefault="0013235C" w:rsidP="0013235C">
      <w:pPr>
        <w:ind w:left="993"/>
        <w:rPr>
          <w:rFonts w:eastAsia="Calibri"/>
          <w:b/>
          <w:i w:val="0"/>
          <w:sz w:val="22"/>
          <w:szCs w:val="22"/>
        </w:rPr>
      </w:pPr>
      <w:r w:rsidRPr="00C34B72">
        <w:rPr>
          <w:rFonts w:eastAsia="Calibri"/>
          <w:b/>
          <w:i w:val="0"/>
          <w:sz w:val="22"/>
          <w:szCs w:val="22"/>
        </w:rPr>
        <w:t>POGODBENA KAZEN</w:t>
      </w:r>
    </w:p>
    <w:p w:rsidR="0013235C" w:rsidRPr="00C34B72" w:rsidRDefault="0013235C" w:rsidP="0013235C">
      <w:pPr>
        <w:numPr>
          <w:ilvl w:val="0"/>
          <w:numId w:val="38"/>
        </w:numPr>
        <w:ind w:left="993"/>
        <w:jc w:val="center"/>
        <w:rPr>
          <w:rFonts w:eastAsia="Calibri"/>
          <w:i w:val="0"/>
          <w:sz w:val="22"/>
          <w:szCs w:val="22"/>
        </w:rPr>
      </w:pPr>
      <w:r w:rsidRPr="00C34B72">
        <w:rPr>
          <w:rFonts w:eastAsia="Calibri"/>
          <w:i w:val="0"/>
          <w:sz w:val="22"/>
          <w:szCs w:val="22"/>
        </w:rPr>
        <w:t>člen</w:t>
      </w:r>
    </w:p>
    <w:p w:rsidR="0013235C" w:rsidRPr="00C34B72" w:rsidRDefault="0013235C" w:rsidP="0013235C">
      <w:pPr>
        <w:ind w:left="993"/>
        <w:jc w:val="center"/>
        <w:rPr>
          <w:rFonts w:eastAsia="Calibri"/>
          <w:i w:val="0"/>
          <w:iCs/>
          <w:sz w:val="22"/>
          <w:szCs w:val="22"/>
        </w:rPr>
      </w:pPr>
    </w:p>
    <w:p w:rsidR="0013235C" w:rsidRPr="00C34B72" w:rsidRDefault="0013235C" w:rsidP="0013235C">
      <w:pPr>
        <w:ind w:left="993" w:right="-81"/>
        <w:jc w:val="both"/>
        <w:rPr>
          <w:rFonts w:eastAsia="Calibri"/>
          <w:i w:val="0"/>
          <w:sz w:val="22"/>
          <w:szCs w:val="22"/>
        </w:rPr>
      </w:pPr>
      <w:r w:rsidRPr="00C34B72">
        <w:rPr>
          <w:rFonts w:eastAsia="Calibri"/>
          <w:i w:val="0"/>
          <w:sz w:val="22"/>
          <w:szCs w:val="22"/>
        </w:rPr>
        <w:t xml:space="preserve">Če izvajalec iz razlogov, za katere odgovarja, zamuja z izvedbo pogodbenih del glede na katerega od rokov iz 8. člena te pogodbe, je dolžan za vsak koledarski dan zamude plačati naročniku pogodbeno kazen v višini 5 </w:t>
      </w:r>
      <w:r w:rsidRPr="00C34B72">
        <w:rPr>
          <w:rFonts w:eastAsia="Calibri"/>
          <w:i w:val="0"/>
          <w:sz w:val="22"/>
          <w:szCs w:val="22"/>
          <w:vertAlign w:val="superscript"/>
        </w:rPr>
        <w:t>0</w:t>
      </w:r>
      <w:r w:rsidRPr="00C34B72">
        <w:rPr>
          <w:rFonts w:eastAsia="Calibri"/>
          <w:i w:val="0"/>
          <w:sz w:val="22"/>
          <w:szCs w:val="22"/>
        </w:rPr>
        <w:t>/</w:t>
      </w:r>
      <w:r w:rsidRPr="00C34B72">
        <w:rPr>
          <w:rFonts w:eastAsia="Calibri"/>
          <w:i w:val="0"/>
          <w:sz w:val="22"/>
          <w:szCs w:val="22"/>
          <w:vertAlign w:val="subscript"/>
        </w:rPr>
        <w:t xml:space="preserve">00  </w:t>
      </w:r>
      <w:r w:rsidRPr="00C34B72">
        <w:rPr>
          <w:rFonts w:eastAsia="Calibri"/>
          <w:i w:val="0"/>
          <w:sz w:val="22"/>
          <w:szCs w:val="22"/>
        </w:rPr>
        <w:t>(pet promilov) od pogodbene vrednosti z DDV iz 3. člena te pogodbe, to je ________ EUR, vendar ne več kot  10 % (deset odstotkov) pogodbene vrednosti z DDV.</w:t>
      </w:r>
    </w:p>
    <w:p w:rsidR="0013235C" w:rsidRPr="00C34B72" w:rsidRDefault="0013235C" w:rsidP="0013235C">
      <w:pPr>
        <w:ind w:left="993" w:right="-81"/>
        <w:jc w:val="both"/>
        <w:rPr>
          <w:rFonts w:eastAsia="Calibri"/>
          <w:i w:val="0"/>
          <w:sz w:val="22"/>
          <w:szCs w:val="22"/>
        </w:rPr>
      </w:pPr>
    </w:p>
    <w:p w:rsidR="0013235C" w:rsidRPr="00C34B72" w:rsidRDefault="0013235C" w:rsidP="0013235C">
      <w:pPr>
        <w:ind w:left="993"/>
        <w:jc w:val="both"/>
        <w:rPr>
          <w:rFonts w:eastAsia="Calibri"/>
          <w:i w:val="0"/>
          <w:noProof/>
          <w:sz w:val="22"/>
          <w:szCs w:val="22"/>
        </w:rPr>
      </w:pPr>
      <w:r w:rsidRPr="00C34B72">
        <w:rPr>
          <w:rFonts w:eastAsia="Calibri"/>
          <w:i w:val="0"/>
          <w:noProof/>
          <w:sz w:val="22"/>
          <w:szCs w:val="22"/>
        </w:rPr>
        <w:t xml:space="preserve">Naročnik si pridržuje pravico do uveljavljanja pogodbene kazni ob zaključku pogodbenih storitev. Naročnik bo za znesek pogodbene kazni izdal izvajalcu račun, ki ga je izvajalec dolžan poravnati v roku 30 (trideset) dni od izstavitve računa. </w:t>
      </w:r>
    </w:p>
    <w:p w:rsidR="0013235C" w:rsidRPr="00C34B72" w:rsidRDefault="0013235C" w:rsidP="0013235C">
      <w:pPr>
        <w:ind w:left="993"/>
        <w:jc w:val="both"/>
        <w:rPr>
          <w:rFonts w:eastAsia="Calibri"/>
          <w:i w:val="0"/>
          <w:noProof/>
          <w:sz w:val="22"/>
          <w:szCs w:val="22"/>
        </w:rPr>
      </w:pPr>
    </w:p>
    <w:p w:rsidR="0013235C" w:rsidRPr="00C34B72" w:rsidRDefault="0013235C" w:rsidP="0013235C">
      <w:pPr>
        <w:overflowPunct w:val="0"/>
        <w:autoSpaceDE w:val="0"/>
        <w:autoSpaceDN w:val="0"/>
        <w:adjustRightInd w:val="0"/>
        <w:ind w:left="993"/>
        <w:jc w:val="both"/>
        <w:rPr>
          <w:rFonts w:eastAsia="Calibri"/>
          <w:i w:val="0"/>
          <w:sz w:val="22"/>
          <w:szCs w:val="22"/>
        </w:rPr>
      </w:pPr>
      <w:r w:rsidRPr="00C34B72">
        <w:rPr>
          <w:rFonts w:eastAsia="Calibri"/>
          <w:i w:val="0"/>
          <w:sz w:val="22"/>
          <w:szCs w:val="22"/>
        </w:rPr>
        <w:t>Če naročniku zaradi zamude nastane škoda, ki je večja od pogodbene kazni, ima naročnik pravico zahtevati od izvajalca razliko do popolne odškodnine in vso škodo zaradi slabo ali nestrokovno izvedenih del.</w:t>
      </w:r>
    </w:p>
    <w:p w:rsidR="0013235C" w:rsidRPr="00C34B72" w:rsidRDefault="0013235C" w:rsidP="0013235C">
      <w:pPr>
        <w:overflowPunct w:val="0"/>
        <w:autoSpaceDE w:val="0"/>
        <w:autoSpaceDN w:val="0"/>
        <w:adjustRightInd w:val="0"/>
        <w:ind w:left="993"/>
        <w:jc w:val="both"/>
        <w:rPr>
          <w:rFonts w:eastAsia="Calibri"/>
          <w:i w:val="0"/>
          <w:sz w:val="22"/>
          <w:szCs w:val="22"/>
        </w:rPr>
      </w:pPr>
    </w:p>
    <w:p w:rsidR="0013235C" w:rsidRPr="00C34B72" w:rsidRDefault="0013235C" w:rsidP="0013235C">
      <w:pPr>
        <w:overflowPunct w:val="0"/>
        <w:autoSpaceDE w:val="0"/>
        <w:autoSpaceDN w:val="0"/>
        <w:adjustRightInd w:val="0"/>
        <w:ind w:left="993"/>
        <w:jc w:val="both"/>
        <w:rPr>
          <w:rFonts w:eastAsia="Calibri"/>
          <w:i w:val="0"/>
          <w:sz w:val="22"/>
          <w:szCs w:val="22"/>
        </w:rPr>
      </w:pPr>
      <w:r w:rsidRPr="00C34B72">
        <w:rPr>
          <w:rFonts w:eastAsia="Calibri"/>
          <w:i w:val="0"/>
          <w:sz w:val="22"/>
          <w:szCs w:val="22"/>
        </w:rPr>
        <w:t>Plačilo pogodbene kazni izvajalca ne odvezuje od izpolnitve pogodbenih obveznosti.</w:t>
      </w:r>
    </w:p>
    <w:p w:rsidR="0013235C" w:rsidRPr="00C34B72" w:rsidRDefault="0013235C" w:rsidP="0013235C">
      <w:pPr>
        <w:ind w:left="993"/>
        <w:rPr>
          <w:i w:val="0"/>
          <w:sz w:val="22"/>
          <w:szCs w:val="22"/>
        </w:rPr>
      </w:pPr>
    </w:p>
    <w:p w:rsidR="0013235C" w:rsidRPr="00C34B72" w:rsidRDefault="0013235C" w:rsidP="0013235C">
      <w:pPr>
        <w:ind w:left="993"/>
        <w:rPr>
          <w:i w:val="0"/>
          <w:sz w:val="22"/>
          <w:szCs w:val="22"/>
        </w:rPr>
      </w:pPr>
    </w:p>
    <w:p w:rsidR="0013235C" w:rsidRPr="00C34B72" w:rsidRDefault="0013235C" w:rsidP="0013235C">
      <w:pPr>
        <w:ind w:left="993"/>
        <w:rPr>
          <w:b/>
          <w:i w:val="0"/>
          <w:sz w:val="22"/>
          <w:szCs w:val="22"/>
        </w:rPr>
      </w:pPr>
      <w:r w:rsidRPr="00C34B72">
        <w:rPr>
          <w:b/>
          <w:i w:val="0"/>
          <w:sz w:val="22"/>
          <w:szCs w:val="22"/>
        </w:rPr>
        <w:t xml:space="preserve">JAMSTVA IN GARANCIJE </w:t>
      </w:r>
    </w:p>
    <w:p w:rsidR="0013235C" w:rsidRPr="00C34B72" w:rsidRDefault="0013235C" w:rsidP="0013235C">
      <w:pPr>
        <w:numPr>
          <w:ilvl w:val="0"/>
          <w:numId w:val="38"/>
        </w:numPr>
        <w:ind w:left="993"/>
        <w:jc w:val="center"/>
        <w:rPr>
          <w:rFonts w:eastAsia="Calibri"/>
          <w:i w:val="0"/>
          <w:sz w:val="22"/>
          <w:szCs w:val="22"/>
        </w:rPr>
      </w:pPr>
      <w:r w:rsidRPr="00C34B72">
        <w:rPr>
          <w:rFonts w:eastAsia="Calibri"/>
          <w:i w:val="0"/>
          <w:sz w:val="22"/>
          <w:szCs w:val="22"/>
        </w:rPr>
        <w:t>člen</w:t>
      </w:r>
    </w:p>
    <w:p w:rsidR="0013235C" w:rsidRPr="00C34B72" w:rsidRDefault="0013235C" w:rsidP="0013235C">
      <w:pPr>
        <w:ind w:left="993"/>
        <w:rPr>
          <w:rFonts w:eastAsia="Calibri"/>
          <w:i w:val="0"/>
          <w:iCs/>
          <w:sz w:val="22"/>
          <w:szCs w:val="22"/>
        </w:rPr>
      </w:pPr>
    </w:p>
    <w:p w:rsidR="0013235C" w:rsidRPr="00C34B72" w:rsidRDefault="0013235C" w:rsidP="0013235C">
      <w:pPr>
        <w:ind w:left="993"/>
        <w:jc w:val="both"/>
        <w:rPr>
          <w:rFonts w:eastAsia="Calibri"/>
          <w:i w:val="0"/>
          <w:sz w:val="22"/>
          <w:szCs w:val="22"/>
        </w:rPr>
      </w:pPr>
      <w:r w:rsidRPr="00C34B72">
        <w:rPr>
          <w:rFonts w:eastAsia="Calibri"/>
          <w:i w:val="0"/>
          <w:sz w:val="22"/>
          <w:szCs w:val="22"/>
        </w:rPr>
        <w:t>Izvajalec se s to pogodbo zavezuje, da bo odpravil vse stvarne napake, ki se bodo pokazale po prevzemu opravljenih del in daje 5 (pet) let garancije na izvedena dela.</w:t>
      </w:r>
    </w:p>
    <w:p w:rsidR="0013235C" w:rsidRPr="00C34B72" w:rsidRDefault="0013235C" w:rsidP="0013235C">
      <w:pPr>
        <w:ind w:left="993"/>
        <w:jc w:val="both"/>
        <w:rPr>
          <w:rFonts w:eastAsia="Calibri"/>
          <w:i w:val="0"/>
          <w:sz w:val="22"/>
          <w:szCs w:val="22"/>
        </w:rPr>
      </w:pPr>
    </w:p>
    <w:p w:rsidR="0013235C" w:rsidRPr="00C34B72" w:rsidRDefault="0013235C" w:rsidP="0013235C">
      <w:pPr>
        <w:ind w:left="993"/>
        <w:jc w:val="both"/>
        <w:rPr>
          <w:rFonts w:eastAsia="Calibri"/>
          <w:i w:val="0"/>
          <w:spacing w:val="-1"/>
          <w:sz w:val="22"/>
          <w:szCs w:val="22"/>
        </w:rPr>
      </w:pPr>
      <w:r w:rsidRPr="00C34B72">
        <w:rPr>
          <w:rFonts w:eastAsia="Calibri"/>
          <w:i w:val="0"/>
          <w:sz w:val="22"/>
          <w:szCs w:val="22"/>
        </w:rPr>
        <w:t xml:space="preserve">Garancijski rok začne teči z dnem, ko bo </w:t>
      </w:r>
      <w:r w:rsidRPr="00C34B72">
        <w:rPr>
          <w:rFonts w:eastAsia="Calibri"/>
          <w:i w:val="0"/>
          <w:spacing w:val="-1"/>
          <w:sz w:val="22"/>
          <w:szCs w:val="22"/>
        </w:rPr>
        <w:t xml:space="preserve">predloženo poročilo iz petega odstavka 9. člena te pogodbe,  </w:t>
      </w:r>
    </w:p>
    <w:p w:rsidR="0013235C" w:rsidRPr="00C34B72" w:rsidRDefault="0013235C" w:rsidP="0013235C">
      <w:pPr>
        <w:ind w:left="993"/>
        <w:jc w:val="both"/>
        <w:rPr>
          <w:rFonts w:eastAsia="Calibri"/>
          <w:i w:val="0"/>
          <w:sz w:val="22"/>
          <w:szCs w:val="22"/>
        </w:rPr>
      </w:pPr>
      <w:r w:rsidRPr="00C34B72">
        <w:rPr>
          <w:rFonts w:eastAsia="Calibri"/>
          <w:i w:val="0"/>
          <w:sz w:val="22"/>
          <w:szCs w:val="22"/>
        </w:rPr>
        <w:t>pod pogojem, da so pred tem odpravljene vse ugotovljene pomanjkljivosti in napake.</w:t>
      </w:r>
    </w:p>
    <w:p w:rsidR="0013235C" w:rsidRPr="00C34B72" w:rsidRDefault="0013235C" w:rsidP="0013235C">
      <w:pPr>
        <w:ind w:left="993"/>
        <w:jc w:val="both"/>
        <w:rPr>
          <w:rFonts w:eastAsia="Calibri"/>
          <w:i w:val="0"/>
          <w:sz w:val="22"/>
          <w:szCs w:val="22"/>
        </w:rPr>
      </w:pPr>
    </w:p>
    <w:p w:rsidR="0013235C" w:rsidRPr="00C34B72" w:rsidRDefault="0013235C" w:rsidP="0013235C">
      <w:pPr>
        <w:ind w:left="993"/>
        <w:jc w:val="both"/>
        <w:rPr>
          <w:rFonts w:eastAsia="Calibri"/>
          <w:i w:val="0"/>
          <w:sz w:val="22"/>
          <w:szCs w:val="22"/>
        </w:rPr>
      </w:pPr>
      <w:r w:rsidRPr="00C34B72">
        <w:rPr>
          <w:rFonts w:eastAsia="Calibri"/>
          <w:i w:val="0"/>
          <w:sz w:val="22"/>
          <w:szCs w:val="22"/>
        </w:rPr>
        <w:t xml:space="preserve">V garancijski dobi je izvajalec dolžan na lastne stroške odpraviti vse napake in pomanjkljivosti na podstavku, ki bi nastale po krivdi izvajalca zaradi slabe izdelave ali zaradi uporabe slabega (nekakovostnega) materiala, ali zaradi drugih pomanjkljivosti in napak (npr. nepravilen transport, itd.), ki izvirajo iz sfere izvajalca.  </w:t>
      </w:r>
    </w:p>
    <w:p w:rsidR="0013235C" w:rsidRPr="00C34B72" w:rsidRDefault="0013235C" w:rsidP="0013235C">
      <w:pPr>
        <w:ind w:left="993"/>
        <w:jc w:val="both"/>
        <w:rPr>
          <w:rFonts w:eastAsia="Calibri"/>
          <w:i w:val="0"/>
          <w:sz w:val="22"/>
          <w:szCs w:val="22"/>
        </w:rPr>
      </w:pPr>
    </w:p>
    <w:p w:rsidR="0013235C" w:rsidRPr="00C34B72" w:rsidRDefault="0013235C" w:rsidP="0013235C">
      <w:pPr>
        <w:ind w:left="993"/>
        <w:jc w:val="both"/>
        <w:rPr>
          <w:rFonts w:eastAsia="Calibri"/>
          <w:i w:val="0"/>
          <w:sz w:val="22"/>
          <w:szCs w:val="22"/>
        </w:rPr>
      </w:pPr>
      <w:r w:rsidRPr="00C34B72">
        <w:rPr>
          <w:rFonts w:eastAsia="Calibri"/>
          <w:i w:val="0"/>
          <w:sz w:val="22"/>
          <w:szCs w:val="22"/>
        </w:rPr>
        <w:t>Izvajalec mora pričeti z odpravljanjem napak v najkrajšem možnem času, v nujnih primerih (ko je npr. ogroženo življenje ali zdravje ljudi ali ko grozi nastanek znatne premoženjske škode) pa takoj. Če izvajalec napak ne odpravi v primernem roku, ki ga določi naročnik, sme za odpravo napak poskrbeti naročnik na račun izvajalca.</w:t>
      </w:r>
    </w:p>
    <w:p w:rsidR="0013235C" w:rsidRPr="00C34B72" w:rsidRDefault="0013235C" w:rsidP="0013235C">
      <w:pPr>
        <w:ind w:left="993"/>
        <w:rPr>
          <w:rFonts w:eastAsia="Calibri"/>
          <w:i w:val="0"/>
          <w:sz w:val="22"/>
          <w:szCs w:val="22"/>
        </w:rPr>
      </w:pPr>
    </w:p>
    <w:p w:rsidR="0013235C" w:rsidRPr="00C34B72" w:rsidRDefault="0013235C" w:rsidP="0013235C">
      <w:pPr>
        <w:ind w:left="993"/>
        <w:rPr>
          <w:rFonts w:eastAsia="Calibri"/>
          <w:i w:val="0"/>
          <w:sz w:val="22"/>
          <w:szCs w:val="22"/>
        </w:rPr>
      </w:pPr>
    </w:p>
    <w:p w:rsidR="0013235C" w:rsidRPr="00C34B72" w:rsidRDefault="0013235C" w:rsidP="0013235C">
      <w:pPr>
        <w:ind w:left="993"/>
        <w:rPr>
          <w:rFonts w:eastAsia="Calibri"/>
          <w:b/>
          <w:i w:val="0"/>
          <w:sz w:val="22"/>
          <w:szCs w:val="22"/>
        </w:rPr>
      </w:pPr>
      <w:r w:rsidRPr="00C34B72">
        <w:rPr>
          <w:rFonts w:eastAsia="Calibri"/>
          <w:b/>
          <w:i w:val="0"/>
          <w:sz w:val="22"/>
          <w:szCs w:val="22"/>
        </w:rPr>
        <w:t>POOBLAŠČENI PREDSTAVNIKI STRANK</w:t>
      </w:r>
    </w:p>
    <w:p w:rsidR="0013235C" w:rsidRPr="00C34B72" w:rsidRDefault="0013235C" w:rsidP="0013235C">
      <w:pPr>
        <w:ind w:left="993"/>
        <w:rPr>
          <w:rFonts w:eastAsia="Calibri"/>
          <w:b/>
          <w:i w:val="0"/>
          <w:iCs/>
          <w:sz w:val="22"/>
          <w:szCs w:val="22"/>
        </w:rPr>
      </w:pPr>
    </w:p>
    <w:p w:rsidR="0013235C" w:rsidRPr="00C34B72" w:rsidRDefault="0013235C" w:rsidP="0013235C">
      <w:pPr>
        <w:numPr>
          <w:ilvl w:val="0"/>
          <w:numId w:val="38"/>
        </w:numPr>
        <w:ind w:left="993"/>
        <w:jc w:val="center"/>
        <w:rPr>
          <w:rFonts w:eastAsia="Calibri"/>
          <w:i w:val="0"/>
          <w:sz w:val="22"/>
          <w:szCs w:val="22"/>
        </w:rPr>
      </w:pPr>
      <w:r w:rsidRPr="00C34B72">
        <w:rPr>
          <w:rFonts w:eastAsia="Calibri"/>
          <w:i w:val="0"/>
          <w:sz w:val="22"/>
          <w:szCs w:val="22"/>
        </w:rPr>
        <w:t>člen</w:t>
      </w:r>
    </w:p>
    <w:p w:rsidR="0013235C" w:rsidRPr="00C34B72" w:rsidRDefault="0013235C" w:rsidP="0013235C">
      <w:pPr>
        <w:ind w:left="993"/>
        <w:contextualSpacing/>
        <w:rPr>
          <w:rFonts w:eastAsia="Calibri"/>
          <w:i w:val="0"/>
          <w:sz w:val="22"/>
          <w:szCs w:val="22"/>
        </w:rPr>
      </w:pPr>
    </w:p>
    <w:p w:rsidR="0013235C" w:rsidRPr="00C34B72" w:rsidRDefault="0013235C" w:rsidP="0013235C">
      <w:pPr>
        <w:ind w:left="993"/>
        <w:rPr>
          <w:rFonts w:eastAsia="Calibri"/>
          <w:i w:val="0"/>
          <w:iCs/>
          <w:sz w:val="22"/>
          <w:szCs w:val="22"/>
        </w:rPr>
      </w:pPr>
      <w:r w:rsidRPr="00C34B72">
        <w:rPr>
          <w:rFonts w:eastAsia="Calibri"/>
          <w:i w:val="0"/>
          <w:iCs/>
          <w:sz w:val="22"/>
          <w:szCs w:val="22"/>
        </w:rPr>
        <w:t xml:space="preserve">Pooblaščena predstavnica naročnika za izvajanje te pogodbe je_Jerneja Batič, telefon:031 318 685, elektronski naslov: </w:t>
      </w:r>
      <w:proofErr w:type="spellStart"/>
      <w:r w:rsidRPr="00C34B72">
        <w:rPr>
          <w:rFonts w:eastAsia="Calibri"/>
          <w:i w:val="0"/>
          <w:iCs/>
          <w:sz w:val="22"/>
          <w:szCs w:val="22"/>
        </w:rPr>
        <w:t>jerneja.batic</w:t>
      </w:r>
      <w:proofErr w:type="spellEnd"/>
      <w:r w:rsidRPr="00C34B72">
        <w:rPr>
          <w:rFonts w:eastAsia="Calibri"/>
          <w:i w:val="0"/>
          <w:iCs/>
          <w:sz w:val="22"/>
          <w:szCs w:val="22"/>
        </w:rPr>
        <w:t>©</w:t>
      </w:r>
      <w:proofErr w:type="spellStart"/>
      <w:r w:rsidRPr="00C34B72">
        <w:rPr>
          <w:rFonts w:eastAsia="Calibri"/>
          <w:i w:val="0"/>
          <w:iCs/>
          <w:sz w:val="22"/>
          <w:szCs w:val="22"/>
        </w:rPr>
        <w:t>ljubljana.si</w:t>
      </w:r>
      <w:proofErr w:type="spellEnd"/>
      <w:r w:rsidRPr="00C34B72">
        <w:rPr>
          <w:rFonts w:eastAsia="Calibri"/>
          <w:i w:val="0"/>
          <w:iCs/>
          <w:sz w:val="22"/>
          <w:szCs w:val="22"/>
        </w:rPr>
        <w:t xml:space="preserve">, ki je skrbnica te  pogodbe. </w:t>
      </w:r>
      <w:r w:rsidRPr="00C34B72">
        <w:rPr>
          <w:rFonts w:eastAsia="Calibri"/>
          <w:i w:val="0"/>
          <w:sz w:val="22"/>
          <w:szCs w:val="22"/>
        </w:rPr>
        <w:br/>
      </w:r>
    </w:p>
    <w:p w:rsidR="0013235C" w:rsidRPr="00C34B72" w:rsidRDefault="0013235C" w:rsidP="0013235C">
      <w:pPr>
        <w:ind w:left="993"/>
        <w:rPr>
          <w:rFonts w:eastAsia="Calibri"/>
          <w:i w:val="0"/>
          <w:iCs/>
          <w:sz w:val="22"/>
          <w:szCs w:val="22"/>
        </w:rPr>
      </w:pPr>
      <w:r w:rsidRPr="00C34B72">
        <w:rPr>
          <w:rFonts w:eastAsia="Calibri"/>
          <w:i w:val="0"/>
          <w:iCs/>
          <w:sz w:val="22"/>
          <w:szCs w:val="22"/>
        </w:rPr>
        <w:t>Pooblaščen predstavnik izvajalca je________________________, tel.: …………………..., elektronski naslov …………………….., ki je skrbnik te pogodbe.</w:t>
      </w:r>
    </w:p>
    <w:p w:rsidR="0013235C" w:rsidRPr="00C34B72" w:rsidRDefault="0013235C" w:rsidP="0013235C">
      <w:pPr>
        <w:ind w:left="993"/>
        <w:jc w:val="both"/>
        <w:rPr>
          <w:rFonts w:eastAsia="Calibri"/>
          <w:i w:val="0"/>
          <w:sz w:val="22"/>
          <w:szCs w:val="22"/>
        </w:rPr>
      </w:pPr>
    </w:p>
    <w:p w:rsidR="0013235C" w:rsidRPr="00C34B72" w:rsidRDefault="0013235C" w:rsidP="0013235C">
      <w:pPr>
        <w:ind w:left="993" w:right="70"/>
        <w:jc w:val="both"/>
        <w:rPr>
          <w:rFonts w:eastAsia="Calibri"/>
          <w:i w:val="0"/>
          <w:sz w:val="22"/>
          <w:szCs w:val="22"/>
        </w:rPr>
      </w:pPr>
      <w:r w:rsidRPr="00C34B72">
        <w:rPr>
          <w:rFonts w:eastAsia="Calibri"/>
          <w:i w:val="0"/>
          <w:sz w:val="22"/>
          <w:szCs w:val="22"/>
        </w:rPr>
        <w:t>Vsaka pogodbena stranka lahko zamenja svoje pooblaščene predstavnike s pisnim obvestilom drugi pogodbeni stranki.</w:t>
      </w:r>
    </w:p>
    <w:p w:rsidR="0013235C" w:rsidRPr="00C34B72" w:rsidRDefault="0013235C" w:rsidP="0013235C">
      <w:pPr>
        <w:ind w:left="993" w:right="70"/>
        <w:jc w:val="both"/>
        <w:rPr>
          <w:rFonts w:eastAsia="Calibri"/>
          <w:i w:val="0"/>
          <w:sz w:val="22"/>
          <w:szCs w:val="22"/>
        </w:rPr>
      </w:pPr>
    </w:p>
    <w:p w:rsidR="0013235C" w:rsidRPr="00C34B72" w:rsidRDefault="0013235C" w:rsidP="0013235C">
      <w:pPr>
        <w:ind w:left="993" w:right="70"/>
        <w:jc w:val="both"/>
        <w:rPr>
          <w:rFonts w:eastAsia="Calibri"/>
          <w:i w:val="0"/>
          <w:sz w:val="22"/>
          <w:szCs w:val="22"/>
        </w:rPr>
      </w:pPr>
      <w:r w:rsidRPr="00C34B72">
        <w:rPr>
          <w:rFonts w:eastAsia="Calibri"/>
          <w:i w:val="0"/>
          <w:sz w:val="22"/>
          <w:szCs w:val="22"/>
        </w:rPr>
        <w:t>Nadzor nad izvajanjem te pogodbe zagotavlja avtor projekta.</w:t>
      </w:r>
    </w:p>
    <w:p w:rsidR="0013235C" w:rsidRPr="00C34B72" w:rsidRDefault="0013235C" w:rsidP="0013235C">
      <w:pPr>
        <w:ind w:left="993" w:right="70"/>
        <w:jc w:val="both"/>
        <w:rPr>
          <w:rFonts w:eastAsia="Calibri"/>
          <w:i w:val="0"/>
          <w:sz w:val="22"/>
          <w:szCs w:val="22"/>
        </w:rPr>
      </w:pPr>
    </w:p>
    <w:p w:rsidR="0013235C" w:rsidRPr="00C34B72" w:rsidRDefault="0013235C" w:rsidP="0013235C">
      <w:pPr>
        <w:ind w:left="993" w:right="70"/>
        <w:jc w:val="both"/>
        <w:rPr>
          <w:rFonts w:eastAsia="Calibri"/>
          <w:i w:val="0"/>
          <w:sz w:val="22"/>
          <w:szCs w:val="22"/>
        </w:rPr>
      </w:pPr>
    </w:p>
    <w:p w:rsidR="0013235C" w:rsidRPr="00C34B72" w:rsidRDefault="0013235C" w:rsidP="0013235C">
      <w:pPr>
        <w:spacing w:after="160" w:line="254" w:lineRule="auto"/>
        <w:ind w:left="993"/>
        <w:jc w:val="both"/>
        <w:rPr>
          <w:rFonts w:eastAsia="Calibri"/>
          <w:b/>
          <w:i w:val="0"/>
          <w:sz w:val="22"/>
          <w:szCs w:val="22"/>
        </w:rPr>
      </w:pPr>
      <w:r w:rsidRPr="00C34B72">
        <w:rPr>
          <w:rFonts w:eastAsia="Calibri"/>
          <w:b/>
          <w:i w:val="0"/>
          <w:sz w:val="22"/>
          <w:szCs w:val="22"/>
        </w:rPr>
        <w:t>ODSTOP OD POGODBE</w:t>
      </w:r>
    </w:p>
    <w:p w:rsidR="0013235C" w:rsidRPr="00C34B72" w:rsidRDefault="0013235C" w:rsidP="0013235C">
      <w:pPr>
        <w:numPr>
          <w:ilvl w:val="0"/>
          <w:numId w:val="38"/>
        </w:numPr>
        <w:ind w:left="993"/>
        <w:jc w:val="center"/>
        <w:rPr>
          <w:rFonts w:eastAsia="Calibri"/>
          <w:i w:val="0"/>
          <w:sz w:val="22"/>
          <w:szCs w:val="22"/>
        </w:rPr>
      </w:pPr>
      <w:r w:rsidRPr="00C34B72">
        <w:rPr>
          <w:rFonts w:eastAsia="Calibri"/>
          <w:i w:val="0"/>
          <w:sz w:val="22"/>
          <w:szCs w:val="22"/>
        </w:rPr>
        <w:t>člen</w:t>
      </w:r>
    </w:p>
    <w:p w:rsidR="0013235C" w:rsidRPr="00C34B72" w:rsidRDefault="0013235C" w:rsidP="0013235C">
      <w:pPr>
        <w:ind w:left="993"/>
        <w:jc w:val="both"/>
        <w:rPr>
          <w:rFonts w:eastAsia="Calibri"/>
          <w:i w:val="0"/>
          <w:strike/>
          <w:sz w:val="22"/>
          <w:szCs w:val="22"/>
        </w:rPr>
      </w:pPr>
    </w:p>
    <w:p w:rsidR="0013235C" w:rsidRPr="00C34B72" w:rsidRDefault="0013235C" w:rsidP="0013235C">
      <w:pPr>
        <w:ind w:left="993"/>
        <w:jc w:val="both"/>
        <w:rPr>
          <w:rFonts w:eastAsia="Calibri"/>
          <w:i w:val="0"/>
          <w:sz w:val="22"/>
          <w:szCs w:val="22"/>
        </w:rPr>
      </w:pPr>
      <w:r w:rsidRPr="00C34B72">
        <w:rPr>
          <w:rFonts w:eastAsia="Calibri"/>
          <w:i w:val="0"/>
          <w:sz w:val="22"/>
          <w:szCs w:val="22"/>
        </w:rPr>
        <w:t xml:space="preserve">Če se med izvrševanjem pogodbenih del izkaže, da se izvajalec ne drži pogodbenih pogojev ali da ne dela, kot bi moral, in da bo imelo izvršeno delo napake, ga naročnik na to opozori in mu določi primeren rok, da svoje delo prilagodi svojim obveznostim. </w:t>
      </w:r>
    </w:p>
    <w:p w:rsidR="0013235C" w:rsidRPr="00C34B72" w:rsidRDefault="0013235C" w:rsidP="0013235C">
      <w:pPr>
        <w:ind w:left="993"/>
        <w:jc w:val="both"/>
        <w:rPr>
          <w:rFonts w:eastAsia="Calibri"/>
          <w:i w:val="0"/>
          <w:sz w:val="22"/>
          <w:szCs w:val="22"/>
        </w:rPr>
      </w:pPr>
    </w:p>
    <w:p w:rsidR="0013235C" w:rsidRPr="00C34B72" w:rsidRDefault="0013235C" w:rsidP="0013235C">
      <w:pPr>
        <w:ind w:left="993"/>
        <w:jc w:val="both"/>
        <w:rPr>
          <w:rFonts w:eastAsia="Calibri"/>
          <w:i w:val="0"/>
          <w:sz w:val="22"/>
          <w:szCs w:val="22"/>
        </w:rPr>
      </w:pPr>
      <w:r w:rsidRPr="00C34B72">
        <w:rPr>
          <w:rFonts w:eastAsia="Calibri"/>
          <w:i w:val="0"/>
          <w:sz w:val="22"/>
          <w:szCs w:val="22"/>
        </w:rPr>
        <w:t xml:space="preserve">Če do izteka tega roka izvajalec ne izpolni naročnikove zahteve, lahko ta odstopi od pogodbe in zahteva povrnitev škode. </w:t>
      </w:r>
    </w:p>
    <w:p w:rsidR="0013235C" w:rsidRPr="00C34B72" w:rsidRDefault="0013235C" w:rsidP="0013235C">
      <w:pPr>
        <w:ind w:left="993"/>
        <w:jc w:val="both"/>
        <w:rPr>
          <w:rFonts w:eastAsia="Calibri"/>
          <w:b/>
          <w:i w:val="0"/>
          <w:sz w:val="22"/>
          <w:szCs w:val="22"/>
        </w:rPr>
      </w:pPr>
    </w:p>
    <w:p w:rsidR="0013235C" w:rsidRPr="00C34B72" w:rsidRDefault="0013235C" w:rsidP="0013235C">
      <w:pPr>
        <w:ind w:left="993"/>
        <w:jc w:val="both"/>
        <w:rPr>
          <w:rFonts w:eastAsia="Calibri"/>
          <w:b/>
          <w:i w:val="0"/>
          <w:sz w:val="22"/>
          <w:szCs w:val="22"/>
        </w:rPr>
      </w:pPr>
    </w:p>
    <w:p w:rsidR="0013235C" w:rsidRPr="00C34B72" w:rsidRDefault="0013235C" w:rsidP="0013235C">
      <w:pPr>
        <w:ind w:left="993"/>
        <w:jc w:val="both"/>
        <w:rPr>
          <w:rFonts w:eastAsia="Calibri"/>
          <w:b/>
          <w:i w:val="0"/>
          <w:sz w:val="22"/>
          <w:szCs w:val="22"/>
        </w:rPr>
      </w:pPr>
      <w:r w:rsidRPr="00C34B72">
        <w:rPr>
          <w:rFonts w:eastAsia="Calibri"/>
          <w:b/>
          <w:i w:val="0"/>
          <w:sz w:val="22"/>
          <w:szCs w:val="22"/>
        </w:rPr>
        <w:t>PREPOVED PRENOSA BODOČIH TERJATEV</w:t>
      </w:r>
    </w:p>
    <w:p w:rsidR="0013235C" w:rsidRPr="00C34B72" w:rsidRDefault="0013235C" w:rsidP="0013235C">
      <w:pPr>
        <w:ind w:left="993"/>
        <w:jc w:val="both"/>
        <w:rPr>
          <w:rFonts w:eastAsia="Calibri"/>
          <w:b/>
          <w:i w:val="0"/>
          <w:sz w:val="22"/>
          <w:szCs w:val="22"/>
        </w:rPr>
      </w:pPr>
    </w:p>
    <w:p w:rsidR="0013235C" w:rsidRPr="00C34B72" w:rsidRDefault="0013235C" w:rsidP="0013235C">
      <w:pPr>
        <w:numPr>
          <w:ilvl w:val="0"/>
          <w:numId w:val="38"/>
        </w:numPr>
        <w:ind w:left="993"/>
        <w:jc w:val="center"/>
        <w:rPr>
          <w:rFonts w:eastAsia="Calibri"/>
          <w:i w:val="0"/>
          <w:sz w:val="22"/>
          <w:szCs w:val="22"/>
        </w:rPr>
      </w:pPr>
      <w:r w:rsidRPr="00C34B72">
        <w:rPr>
          <w:rFonts w:eastAsia="Calibri"/>
          <w:i w:val="0"/>
          <w:sz w:val="22"/>
          <w:szCs w:val="22"/>
        </w:rPr>
        <w:t>člen</w:t>
      </w:r>
    </w:p>
    <w:p w:rsidR="0013235C" w:rsidRPr="00C34B72" w:rsidRDefault="0013235C" w:rsidP="0013235C">
      <w:pPr>
        <w:ind w:left="993"/>
        <w:jc w:val="both"/>
        <w:rPr>
          <w:rFonts w:eastAsia="Calibri"/>
          <w:b/>
          <w:i w:val="0"/>
          <w:sz w:val="22"/>
          <w:szCs w:val="22"/>
        </w:rPr>
      </w:pPr>
    </w:p>
    <w:p w:rsidR="0013235C" w:rsidRPr="00C34B72" w:rsidRDefault="0013235C" w:rsidP="0013235C">
      <w:pPr>
        <w:ind w:left="993"/>
        <w:jc w:val="both"/>
        <w:outlineLvl w:val="0"/>
        <w:rPr>
          <w:rFonts w:eastAsiaTheme="minorHAnsi"/>
          <w:i w:val="0"/>
          <w:sz w:val="22"/>
          <w:szCs w:val="22"/>
        </w:rPr>
      </w:pPr>
      <w:r w:rsidRPr="00C34B72">
        <w:rPr>
          <w:i w:val="0"/>
          <w:sz w:val="22"/>
          <w:szCs w:val="22"/>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13235C" w:rsidRPr="00C34B72" w:rsidRDefault="0013235C" w:rsidP="0013235C">
      <w:pPr>
        <w:ind w:left="993"/>
        <w:jc w:val="both"/>
        <w:outlineLvl w:val="0"/>
        <w:rPr>
          <w:i w:val="0"/>
          <w:sz w:val="22"/>
          <w:szCs w:val="22"/>
        </w:rPr>
      </w:pPr>
      <w:r w:rsidRPr="00C34B72">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 ter je naročnik izstavljeni e-račun potrdil.</w:t>
      </w:r>
    </w:p>
    <w:p w:rsidR="0013235C" w:rsidRPr="00C34B72" w:rsidRDefault="0013235C" w:rsidP="0013235C">
      <w:pPr>
        <w:ind w:left="993"/>
        <w:jc w:val="both"/>
        <w:outlineLvl w:val="0"/>
        <w:rPr>
          <w:i w:val="0"/>
          <w:sz w:val="22"/>
          <w:szCs w:val="22"/>
        </w:rPr>
      </w:pPr>
      <w:r w:rsidRPr="00C34B72">
        <w:rPr>
          <w:i w:val="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13235C" w:rsidRPr="00C34B72" w:rsidRDefault="0013235C" w:rsidP="0013235C">
      <w:pPr>
        <w:ind w:left="993"/>
        <w:jc w:val="both"/>
        <w:outlineLvl w:val="0"/>
        <w:rPr>
          <w:i w:val="0"/>
          <w:sz w:val="22"/>
          <w:szCs w:val="22"/>
        </w:rPr>
      </w:pPr>
      <w:r w:rsidRPr="00C34B72">
        <w:rPr>
          <w:i w:val="0"/>
          <w:sz w:val="22"/>
          <w:szCs w:val="22"/>
        </w:rPr>
        <w:t>V primeru, da bi izvajalec kljub dogovoru o prepovedi prenosa bodočih terjatev iz prvega odstavka tega člena prenesel katerokoli svojo bodočo terjatev do naročnika na drugega, je dolžan naročniku plačati tudi pogodbeno kazen v višini 10% odstotkov cene pogodbenih del z DDV, to je  _____________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13235C" w:rsidRPr="00C34B72" w:rsidRDefault="0013235C" w:rsidP="0013235C">
      <w:pPr>
        <w:ind w:left="993"/>
        <w:jc w:val="both"/>
        <w:outlineLvl w:val="0"/>
        <w:rPr>
          <w:i w:val="0"/>
          <w:sz w:val="22"/>
          <w:szCs w:val="22"/>
        </w:rPr>
      </w:pPr>
      <w:r w:rsidRPr="00C34B72">
        <w:rPr>
          <w:i w:val="0"/>
          <w:sz w:val="22"/>
          <w:szCs w:val="22"/>
        </w:rPr>
        <w:t>Za znesek pogodbene kazni naročnik izvajalcu izstavi račun, ki ga mora izvajalec poravnati v roku 30 dni od izstavitve računa.</w:t>
      </w:r>
    </w:p>
    <w:p w:rsidR="0013235C" w:rsidRPr="00C34B72" w:rsidRDefault="0013235C" w:rsidP="0013235C">
      <w:pPr>
        <w:ind w:left="993"/>
        <w:jc w:val="both"/>
        <w:outlineLvl w:val="0"/>
        <w:rPr>
          <w:i w:val="0"/>
          <w:sz w:val="22"/>
          <w:szCs w:val="22"/>
        </w:rPr>
      </w:pPr>
      <w:r w:rsidRPr="00C34B72">
        <w:rPr>
          <w:i w:val="0"/>
          <w:sz w:val="22"/>
          <w:szCs w:val="22"/>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rsidR="0013235C" w:rsidRPr="00C34B72" w:rsidRDefault="0013235C" w:rsidP="0013235C">
      <w:pPr>
        <w:ind w:left="993"/>
        <w:jc w:val="both"/>
        <w:outlineLvl w:val="0"/>
        <w:rPr>
          <w:i w:val="0"/>
          <w:sz w:val="22"/>
          <w:szCs w:val="22"/>
        </w:rPr>
      </w:pPr>
      <w:r w:rsidRPr="00C34B72">
        <w:rPr>
          <w:i w:val="0"/>
          <w:sz w:val="22"/>
          <w:szCs w:val="22"/>
        </w:rPr>
        <w:lastRenderedPageBreak/>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rsidR="0013235C" w:rsidRPr="00C34B72" w:rsidRDefault="0013235C" w:rsidP="0013235C">
      <w:pPr>
        <w:ind w:left="993"/>
        <w:jc w:val="both"/>
        <w:outlineLvl w:val="0"/>
        <w:rPr>
          <w:i w:val="0"/>
          <w:sz w:val="22"/>
          <w:szCs w:val="22"/>
        </w:rPr>
      </w:pPr>
      <w:r w:rsidRPr="00C34B72">
        <w:rPr>
          <w:i w:val="0"/>
          <w:sz w:val="22"/>
          <w:szCs w:val="22"/>
        </w:rPr>
        <w:t>Pogodbeni stranki ugotavljata, da naročnik ni seznanjen s tem, da bi izvajalec katerakoli dela po tej pogodbi izvedel s podizvajalci, razen za dela, za katera je/bo izrecno dogovorjeno, da bodo izvedena s podizvajalci. Izvajalec se izrecno zaveže, da bo sam pravočasno poplačal vse terjatve vseh svojih podizvajalcev, ki se nanašajo na katerakoli dela, za katere s to pogodbo ali z dodatki, ki bodo sklenjeni k tej pogodbi, ni dogovorjeno, da jih bodo izvedli podizvajalci.</w:t>
      </w:r>
    </w:p>
    <w:p w:rsidR="0013235C" w:rsidRPr="00C34B72" w:rsidRDefault="0013235C" w:rsidP="0013235C">
      <w:pPr>
        <w:ind w:left="993"/>
        <w:jc w:val="both"/>
        <w:rPr>
          <w:rFonts w:eastAsia="Calibri"/>
          <w:b/>
          <w:i w:val="0"/>
          <w:sz w:val="22"/>
          <w:szCs w:val="22"/>
        </w:rPr>
      </w:pPr>
    </w:p>
    <w:p w:rsidR="0013235C" w:rsidRPr="00C34B72" w:rsidRDefault="0013235C" w:rsidP="0013235C">
      <w:pPr>
        <w:ind w:left="993"/>
        <w:jc w:val="both"/>
        <w:rPr>
          <w:rFonts w:eastAsia="Calibri"/>
          <w:b/>
          <w:i w:val="0"/>
          <w:sz w:val="22"/>
          <w:szCs w:val="22"/>
        </w:rPr>
      </w:pPr>
      <w:r w:rsidRPr="00C34B72">
        <w:rPr>
          <w:rFonts w:eastAsia="Calibri"/>
          <w:b/>
          <w:i w:val="0"/>
          <w:sz w:val="22"/>
          <w:szCs w:val="22"/>
        </w:rPr>
        <w:t>RAZVEZNI POGOJ</w:t>
      </w:r>
    </w:p>
    <w:p w:rsidR="0013235C" w:rsidRPr="00C34B72" w:rsidRDefault="0013235C" w:rsidP="0013235C">
      <w:pPr>
        <w:ind w:left="993"/>
        <w:jc w:val="both"/>
        <w:rPr>
          <w:rFonts w:eastAsia="Calibri"/>
          <w:b/>
          <w:i w:val="0"/>
          <w:sz w:val="22"/>
          <w:szCs w:val="22"/>
        </w:rPr>
      </w:pPr>
    </w:p>
    <w:p w:rsidR="0013235C" w:rsidRPr="00C34B72" w:rsidRDefault="0013235C" w:rsidP="0013235C">
      <w:pPr>
        <w:numPr>
          <w:ilvl w:val="0"/>
          <w:numId w:val="38"/>
        </w:numPr>
        <w:ind w:left="993"/>
        <w:jc w:val="center"/>
        <w:rPr>
          <w:rFonts w:eastAsia="Calibri"/>
          <w:i w:val="0"/>
          <w:sz w:val="22"/>
          <w:szCs w:val="22"/>
        </w:rPr>
      </w:pPr>
      <w:r w:rsidRPr="00C34B72">
        <w:rPr>
          <w:rFonts w:eastAsia="Calibri"/>
          <w:i w:val="0"/>
          <w:sz w:val="22"/>
          <w:szCs w:val="22"/>
        </w:rPr>
        <w:t>člen</w:t>
      </w:r>
    </w:p>
    <w:p w:rsidR="0013235C" w:rsidRPr="00C34B72" w:rsidRDefault="0013235C" w:rsidP="0013235C">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sz w:val="22"/>
          <w:szCs w:val="22"/>
        </w:rPr>
      </w:pPr>
    </w:p>
    <w:p w:rsidR="0013235C" w:rsidRPr="00C34B72" w:rsidRDefault="0013235C" w:rsidP="0013235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sz w:val="22"/>
          <w:szCs w:val="22"/>
        </w:rPr>
      </w:pPr>
      <w:r w:rsidRPr="00C34B72">
        <w:rPr>
          <w:i w:val="0"/>
          <w:sz w:val="22"/>
          <w:szCs w:val="22"/>
        </w:rPr>
        <w:t>Ta pogodba je skladno s 67. členom ZJN-3 sklenjena pod razveznim pogojem, ki se uresniči v primeru izpolnitve ene od naslednjih okoliščin:</w:t>
      </w:r>
    </w:p>
    <w:p w:rsidR="0013235C" w:rsidRPr="00C34B72" w:rsidRDefault="0013235C" w:rsidP="0013235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sz w:val="22"/>
          <w:szCs w:val="22"/>
        </w:rPr>
      </w:pPr>
    </w:p>
    <w:p w:rsidR="0013235C" w:rsidRPr="00C34B72" w:rsidRDefault="0013235C" w:rsidP="00C04ADA">
      <w:pPr>
        <w:numPr>
          <w:ilvl w:val="0"/>
          <w:numId w:val="46"/>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after="160" w:line="256" w:lineRule="auto"/>
        <w:ind w:left="993" w:firstLine="0"/>
        <w:contextualSpacing/>
        <w:jc w:val="both"/>
        <w:rPr>
          <w:i w:val="0"/>
          <w:sz w:val="22"/>
          <w:szCs w:val="22"/>
        </w:rPr>
      </w:pPr>
      <w:r w:rsidRPr="00C34B72">
        <w:rPr>
          <w:i w:val="0"/>
          <w:sz w:val="22"/>
          <w:szCs w:val="22"/>
        </w:rPr>
        <w:t xml:space="preserve">če bo naročnik seznanjen, da je sodišče s pravnomočno odločitvijo ugotovilo kršitev obveznosti iz delovne, okoljske ali socialne zakonodaje s strani izvajalca ali podizvajalca ali </w:t>
      </w:r>
    </w:p>
    <w:p w:rsidR="0013235C" w:rsidRPr="00C34B72" w:rsidRDefault="0013235C" w:rsidP="00C04ADA">
      <w:pPr>
        <w:numPr>
          <w:ilvl w:val="0"/>
          <w:numId w:val="46"/>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after="160" w:line="256" w:lineRule="auto"/>
        <w:ind w:left="993" w:firstLine="0"/>
        <w:contextualSpacing/>
        <w:jc w:val="both"/>
        <w:rPr>
          <w:i w:val="0"/>
          <w:sz w:val="22"/>
          <w:szCs w:val="22"/>
        </w:rPr>
      </w:pPr>
      <w:r w:rsidRPr="00C34B72">
        <w:rPr>
          <w:i w:val="0"/>
          <w:sz w:val="22"/>
          <w:szCs w:val="22"/>
        </w:rPr>
        <w:t>če bo naročnik seznanjen, da je pristojni državni organ pri izvajalcu ali podizvajalcu v času izvajanja pogodbe ugotovil najmanj dve kršitvi v zvezi s:</w:t>
      </w:r>
    </w:p>
    <w:p w:rsidR="0013235C" w:rsidRPr="00C34B72" w:rsidRDefault="0013235C" w:rsidP="00C04ADA">
      <w:pPr>
        <w:numPr>
          <w:ilvl w:val="0"/>
          <w:numId w:val="47"/>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after="160" w:line="256" w:lineRule="auto"/>
        <w:ind w:left="993" w:firstLine="0"/>
        <w:contextualSpacing/>
        <w:jc w:val="both"/>
        <w:rPr>
          <w:i w:val="0"/>
          <w:sz w:val="22"/>
          <w:szCs w:val="22"/>
        </w:rPr>
      </w:pPr>
      <w:r w:rsidRPr="00C34B72">
        <w:rPr>
          <w:i w:val="0"/>
          <w:sz w:val="22"/>
          <w:szCs w:val="22"/>
        </w:rPr>
        <w:t xml:space="preserve">plačilom za delo, </w:t>
      </w:r>
    </w:p>
    <w:p w:rsidR="0013235C" w:rsidRPr="00C34B72" w:rsidRDefault="0013235C" w:rsidP="00C04ADA">
      <w:pPr>
        <w:numPr>
          <w:ilvl w:val="0"/>
          <w:numId w:val="47"/>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after="160" w:line="256" w:lineRule="auto"/>
        <w:ind w:left="993" w:firstLine="0"/>
        <w:contextualSpacing/>
        <w:jc w:val="both"/>
        <w:rPr>
          <w:i w:val="0"/>
          <w:sz w:val="22"/>
          <w:szCs w:val="22"/>
        </w:rPr>
      </w:pPr>
      <w:r w:rsidRPr="00C34B72">
        <w:rPr>
          <w:i w:val="0"/>
          <w:sz w:val="22"/>
          <w:szCs w:val="22"/>
        </w:rPr>
        <w:t xml:space="preserve">delovnim časom, </w:t>
      </w:r>
    </w:p>
    <w:p w:rsidR="0013235C" w:rsidRPr="00C34B72" w:rsidRDefault="0013235C" w:rsidP="00C04ADA">
      <w:pPr>
        <w:numPr>
          <w:ilvl w:val="0"/>
          <w:numId w:val="47"/>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after="160" w:line="256" w:lineRule="auto"/>
        <w:ind w:left="993" w:firstLine="0"/>
        <w:contextualSpacing/>
        <w:jc w:val="both"/>
        <w:rPr>
          <w:i w:val="0"/>
          <w:sz w:val="22"/>
          <w:szCs w:val="22"/>
        </w:rPr>
      </w:pPr>
      <w:r w:rsidRPr="00C34B72">
        <w:rPr>
          <w:i w:val="0"/>
          <w:sz w:val="22"/>
          <w:szCs w:val="22"/>
        </w:rPr>
        <w:t xml:space="preserve">počitki, </w:t>
      </w:r>
    </w:p>
    <w:p w:rsidR="0013235C" w:rsidRPr="00C34B72" w:rsidRDefault="0013235C" w:rsidP="00C04ADA">
      <w:pPr>
        <w:numPr>
          <w:ilvl w:val="0"/>
          <w:numId w:val="47"/>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after="160" w:line="256" w:lineRule="auto"/>
        <w:ind w:left="993" w:firstLine="0"/>
        <w:contextualSpacing/>
        <w:jc w:val="both"/>
        <w:rPr>
          <w:i w:val="0"/>
          <w:sz w:val="22"/>
          <w:szCs w:val="22"/>
        </w:rPr>
      </w:pPr>
      <w:r w:rsidRPr="00C34B72">
        <w:rPr>
          <w:i w:val="0"/>
          <w:sz w:val="22"/>
          <w:szCs w:val="22"/>
        </w:rPr>
        <w:t xml:space="preserve">opravljanjem dela na podlagi pogodb civilnega prava kljub obstoju elementov   </w:t>
      </w:r>
    </w:p>
    <w:p w:rsidR="0013235C" w:rsidRPr="00C34B72" w:rsidRDefault="0013235C" w:rsidP="00C04ADA">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contextualSpacing/>
        <w:jc w:val="both"/>
        <w:rPr>
          <w:i w:val="0"/>
          <w:sz w:val="22"/>
          <w:szCs w:val="22"/>
        </w:rPr>
      </w:pPr>
      <w:r w:rsidRPr="00C34B72">
        <w:rPr>
          <w:i w:val="0"/>
          <w:sz w:val="22"/>
          <w:szCs w:val="22"/>
        </w:rPr>
        <w:t xml:space="preserve">         delovnega razmerja ali v zvezi z zaposlovanjem na črno </w:t>
      </w:r>
    </w:p>
    <w:p w:rsidR="0013235C" w:rsidRPr="00C34B72" w:rsidRDefault="0013235C" w:rsidP="00C04ADA">
      <w:pPr>
        <w:numPr>
          <w:ilvl w:val="12"/>
          <w:numId w:val="0"/>
        </w:numPr>
        <w:tabs>
          <w:tab w:val="left" w:pos="-620"/>
          <w:tab w:val="left" w:pos="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sz w:val="22"/>
          <w:szCs w:val="22"/>
        </w:rPr>
      </w:pPr>
      <w:r w:rsidRPr="00C34B72">
        <w:rPr>
          <w:i w:val="0"/>
          <w:sz w:val="22"/>
          <w:szCs w:val="22"/>
        </w:rPr>
        <w:t xml:space="preserve">            in za kateri mu je bila s pravnomočno odločitvijo ali več pravnomočnimi odločitvami izrečena    </w:t>
      </w:r>
    </w:p>
    <w:p w:rsidR="0013235C" w:rsidRPr="00C34B72" w:rsidRDefault="0013235C" w:rsidP="00C04ADA">
      <w:pPr>
        <w:numPr>
          <w:ilvl w:val="12"/>
          <w:numId w:val="0"/>
        </w:numPr>
        <w:tabs>
          <w:tab w:val="left" w:pos="-620"/>
          <w:tab w:val="left" w:pos="0"/>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sz w:val="22"/>
          <w:szCs w:val="22"/>
        </w:rPr>
      </w:pPr>
      <w:r w:rsidRPr="00C34B72">
        <w:rPr>
          <w:i w:val="0"/>
          <w:sz w:val="22"/>
          <w:szCs w:val="22"/>
        </w:rPr>
        <w:t xml:space="preserve">            globa za prekršek,</w:t>
      </w:r>
    </w:p>
    <w:p w:rsidR="0013235C" w:rsidRPr="00C34B72" w:rsidRDefault="0013235C" w:rsidP="0013235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sz w:val="22"/>
          <w:szCs w:val="22"/>
        </w:rPr>
      </w:pPr>
    </w:p>
    <w:p w:rsidR="0013235C" w:rsidRPr="00C34B72" w:rsidRDefault="0013235C" w:rsidP="0013235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sz w:val="22"/>
          <w:szCs w:val="22"/>
        </w:rPr>
      </w:pPr>
      <w:r w:rsidRPr="00C34B72">
        <w:rPr>
          <w:i w:val="0"/>
          <w:sz w:val="22"/>
          <w:szCs w:val="22"/>
        </w:rPr>
        <w:t xml:space="preserve">in pod pogojem, da je od seznanitve s kršitvijo in do izteka veljavnosti pogodbe še najmanj šest (6) mesecev oziroma če izvajalec nastopa s podizvajalcem pa tudi, če zaradi ugotovljene kršitve pri podizvajalcu izvajalec ne nadomesti ali zamenja tega podizvajalca v skladu s 94. členom ZJN-3 in določili te pogodbe v roku 30 (trideset) dni od seznanitve s kršitvijo. </w:t>
      </w:r>
    </w:p>
    <w:p w:rsidR="0013235C" w:rsidRPr="00C34B72" w:rsidRDefault="0013235C" w:rsidP="0013235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sz w:val="22"/>
          <w:szCs w:val="22"/>
        </w:rPr>
      </w:pPr>
    </w:p>
    <w:p w:rsidR="0013235C" w:rsidRPr="00C34B72" w:rsidRDefault="0013235C" w:rsidP="0013235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sz w:val="22"/>
          <w:szCs w:val="22"/>
        </w:rPr>
      </w:pPr>
      <w:r w:rsidRPr="00C34B72">
        <w:rPr>
          <w:i w:val="0"/>
          <w:sz w:val="22"/>
          <w:szCs w:val="22"/>
        </w:rPr>
        <w:t>V primeru izpolnitve okoliščine in pogojev iz prejšnjega odstavka se šteje, da je pogodba razvezana z dnem sklenitve nove pogodbe o izvedbi javnega naročila za predmetno naročilo. O datumu sklenitve nove pogodbe bo naročnik obvestil izvajalca.</w:t>
      </w:r>
    </w:p>
    <w:p w:rsidR="0013235C" w:rsidRPr="00C34B72" w:rsidRDefault="0013235C" w:rsidP="0013235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sz w:val="22"/>
          <w:szCs w:val="22"/>
        </w:rPr>
      </w:pPr>
    </w:p>
    <w:p w:rsidR="0013235C" w:rsidRPr="00C34B72" w:rsidRDefault="0013235C" w:rsidP="0013235C">
      <w:pPr>
        <w:ind w:left="993"/>
        <w:jc w:val="both"/>
        <w:rPr>
          <w:i w:val="0"/>
          <w:color w:val="000000"/>
          <w:sz w:val="22"/>
          <w:szCs w:val="22"/>
        </w:rPr>
      </w:pPr>
      <w:r w:rsidRPr="00C34B72">
        <w:rPr>
          <w:i w:val="0"/>
          <w:sz w:val="22"/>
          <w:szCs w:val="22"/>
        </w:rPr>
        <w:t>Če naročnik v roku 30 (tridesetih) dni od seznanitve s kršitvijo ne začne novega postopka javnega naročila, se šteje, da je pogodba razvezana 30. (trideseti) dan od seznanitve s kršitvijo.</w:t>
      </w:r>
    </w:p>
    <w:p w:rsidR="0013235C" w:rsidRPr="00C34B72" w:rsidRDefault="0013235C" w:rsidP="0013235C">
      <w:pPr>
        <w:ind w:left="993"/>
        <w:jc w:val="both"/>
        <w:rPr>
          <w:rFonts w:eastAsia="Calibri"/>
          <w:b/>
          <w:i w:val="0"/>
          <w:sz w:val="22"/>
          <w:szCs w:val="22"/>
          <w:lang w:eastAsia="en-US"/>
        </w:rPr>
      </w:pPr>
    </w:p>
    <w:p w:rsidR="0013235C" w:rsidRPr="00C34B72" w:rsidRDefault="0013235C" w:rsidP="0013235C">
      <w:pPr>
        <w:ind w:left="993"/>
        <w:jc w:val="both"/>
        <w:rPr>
          <w:rFonts w:eastAsia="Calibri"/>
          <w:b/>
          <w:i w:val="0"/>
          <w:sz w:val="22"/>
          <w:szCs w:val="22"/>
        </w:rPr>
      </w:pPr>
    </w:p>
    <w:p w:rsidR="0013235C" w:rsidRPr="00C34B72" w:rsidRDefault="0013235C" w:rsidP="0013235C">
      <w:pPr>
        <w:ind w:left="993"/>
        <w:jc w:val="both"/>
        <w:rPr>
          <w:rFonts w:eastAsia="Calibri"/>
          <w:b/>
          <w:i w:val="0"/>
          <w:sz w:val="22"/>
          <w:szCs w:val="22"/>
        </w:rPr>
      </w:pPr>
      <w:r w:rsidRPr="00C34B72">
        <w:rPr>
          <w:rFonts w:eastAsia="Calibri"/>
          <w:b/>
          <w:i w:val="0"/>
          <w:sz w:val="22"/>
          <w:szCs w:val="22"/>
        </w:rPr>
        <w:t>SPREMEMBA POGODBE</w:t>
      </w:r>
    </w:p>
    <w:p w:rsidR="0013235C" w:rsidRPr="00C34B72" w:rsidRDefault="0013235C" w:rsidP="0013235C">
      <w:pPr>
        <w:numPr>
          <w:ilvl w:val="0"/>
          <w:numId w:val="38"/>
        </w:numPr>
        <w:ind w:left="993"/>
        <w:jc w:val="center"/>
        <w:rPr>
          <w:rFonts w:eastAsia="Calibri"/>
          <w:i w:val="0"/>
          <w:sz w:val="22"/>
          <w:szCs w:val="22"/>
        </w:rPr>
      </w:pPr>
      <w:r w:rsidRPr="00C34B72">
        <w:rPr>
          <w:rFonts w:eastAsia="Calibri"/>
          <w:i w:val="0"/>
          <w:sz w:val="22"/>
          <w:szCs w:val="22"/>
        </w:rPr>
        <w:t>člen</w:t>
      </w:r>
    </w:p>
    <w:p w:rsidR="0013235C" w:rsidRPr="00C34B72" w:rsidRDefault="0013235C" w:rsidP="0013235C">
      <w:pPr>
        <w:ind w:left="993"/>
        <w:jc w:val="both"/>
        <w:rPr>
          <w:rFonts w:eastAsia="Calibri"/>
          <w:b/>
          <w:i w:val="0"/>
          <w:sz w:val="22"/>
          <w:szCs w:val="22"/>
        </w:rPr>
      </w:pPr>
    </w:p>
    <w:p w:rsidR="0013235C" w:rsidRPr="00C34B72" w:rsidRDefault="0013235C" w:rsidP="0013235C">
      <w:pPr>
        <w:ind w:left="993"/>
        <w:jc w:val="both"/>
        <w:rPr>
          <w:rFonts w:eastAsia="Calibri"/>
          <w:i w:val="0"/>
          <w:sz w:val="22"/>
          <w:szCs w:val="22"/>
        </w:rPr>
      </w:pPr>
      <w:r w:rsidRPr="00C34B72">
        <w:rPr>
          <w:rFonts w:eastAsia="Calibri"/>
          <w:i w:val="0"/>
          <w:sz w:val="22"/>
          <w:szCs w:val="22"/>
        </w:rPr>
        <w:t>Vse morebitne spremembe in dopolnitve te pogodbe se dogovorijo v obliki pisnih dodatkov k tej pogodbi.</w:t>
      </w:r>
    </w:p>
    <w:p w:rsidR="0013235C" w:rsidRPr="00C34B72" w:rsidRDefault="0013235C" w:rsidP="0013235C">
      <w:pPr>
        <w:ind w:left="993"/>
        <w:jc w:val="both"/>
        <w:rPr>
          <w:rFonts w:eastAsia="Calibri"/>
          <w:b/>
          <w:i w:val="0"/>
          <w:sz w:val="22"/>
          <w:szCs w:val="22"/>
        </w:rPr>
      </w:pPr>
    </w:p>
    <w:p w:rsidR="0013235C" w:rsidRPr="00C34B72" w:rsidRDefault="0013235C" w:rsidP="0013235C">
      <w:pPr>
        <w:ind w:left="993"/>
        <w:jc w:val="both"/>
        <w:rPr>
          <w:rFonts w:eastAsia="Calibri"/>
          <w:b/>
          <w:i w:val="0"/>
          <w:sz w:val="22"/>
          <w:szCs w:val="22"/>
        </w:rPr>
      </w:pPr>
    </w:p>
    <w:p w:rsidR="0013235C" w:rsidRPr="00C34B72" w:rsidRDefault="0013235C" w:rsidP="0013235C">
      <w:pPr>
        <w:ind w:left="993"/>
        <w:jc w:val="both"/>
        <w:rPr>
          <w:rFonts w:eastAsia="Calibri"/>
          <w:b/>
          <w:i w:val="0"/>
          <w:sz w:val="22"/>
          <w:szCs w:val="22"/>
        </w:rPr>
      </w:pPr>
      <w:r w:rsidRPr="00C34B72">
        <w:rPr>
          <w:rFonts w:eastAsia="Calibri"/>
          <w:b/>
          <w:i w:val="0"/>
          <w:sz w:val="22"/>
          <w:szCs w:val="22"/>
        </w:rPr>
        <w:t>REŠEVANJE SPOROV</w:t>
      </w:r>
    </w:p>
    <w:p w:rsidR="0013235C" w:rsidRPr="00C34B72" w:rsidRDefault="0013235C" w:rsidP="0013235C">
      <w:pPr>
        <w:numPr>
          <w:ilvl w:val="0"/>
          <w:numId w:val="38"/>
        </w:numPr>
        <w:ind w:left="993"/>
        <w:jc w:val="center"/>
        <w:rPr>
          <w:rFonts w:eastAsia="Calibri"/>
          <w:i w:val="0"/>
          <w:sz w:val="22"/>
          <w:szCs w:val="22"/>
        </w:rPr>
      </w:pPr>
      <w:r w:rsidRPr="00C34B72">
        <w:rPr>
          <w:rFonts w:eastAsia="Calibri"/>
          <w:i w:val="0"/>
          <w:sz w:val="22"/>
          <w:szCs w:val="22"/>
        </w:rPr>
        <w:t>člen</w:t>
      </w:r>
    </w:p>
    <w:p w:rsidR="0013235C" w:rsidRPr="00C34B72" w:rsidRDefault="0013235C" w:rsidP="0013235C">
      <w:pPr>
        <w:ind w:left="993"/>
        <w:jc w:val="both"/>
        <w:rPr>
          <w:rFonts w:eastAsia="Calibri"/>
          <w:i w:val="0"/>
          <w:sz w:val="22"/>
          <w:szCs w:val="22"/>
        </w:rPr>
      </w:pPr>
    </w:p>
    <w:p w:rsidR="0013235C" w:rsidRPr="00C34B72" w:rsidRDefault="0013235C" w:rsidP="0013235C">
      <w:pPr>
        <w:ind w:left="993"/>
        <w:jc w:val="both"/>
        <w:rPr>
          <w:rFonts w:eastAsia="Calibri"/>
          <w:i w:val="0"/>
          <w:sz w:val="22"/>
          <w:szCs w:val="22"/>
        </w:rPr>
      </w:pPr>
      <w:r w:rsidRPr="00C34B72">
        <w:rPr>
          <w:rFonts w:eastAsia="Calibri"/>
          <w:i w:val="0"/>
          <w:sz w:val="22"/>
          <w:szCs w:val="22"/>
        </w:rPr>
        <w:t>Vse morebitne spore v zvezi s to pogodbo bosta pogodbeni stranki reševali sporazumno in z dogovarjanjem, če pa sporazum ne bo možen, je za reševanje pristojno sodišče v Ljubljani.</w:t>
      </w:r>
    </w:p>
    <w:p w:rsidR="0013235C" w:rsidRPr="00C34B72" w:rsidRDefault="0013235C" w:rsidP="0013235C">
      <w:pPr>
        <w:ind w:left="993"/>
        <w:jc w:val="both"/>
        <w:rPr>
          <w:rFonts w:eastAsia="Calibri"/>
          <w:i w:val="0"/>
          <w:sz w:val="22"/>
          <w:szCs w:val="22"/>
        </w:rPr>
      </w:pPr>
    </w:p>
    <w:p w:rsidR="0013235C" w:rsidRPr="00C34B72" w:rsidRDefault="0013235C" w:rsidP="0013235C">
      <w:pPr>
        <w:ind w:left="993"/>
        <w:jc w:val="both"/>
        <w:rPr>
          <w:rFonts w:eastAsia="Calibri"/>
          <w:i w:val="0"/>
          <w:sz w:val="22"/>
          <w:szCs w:val="22"/>
        </w:rPr>
      </w:pPr>
    </w:p>
    <w:p w:rsidR="0013235C" w:rsidRPr="00C34B72" w:rsidRDefault="0013235C" w:rsidP="0013235C">
      <w:pPr>
        <w:ind w:left="993"/>
        <w:rPr>
          <w:rFonts w:eastAsia="Calibri"/>
          <w:b/>
          <w:i w:val="0"/>
          <w:sz w:val="22"/>
          <w:szCs w:val="22"/>
        </w:rPr>
      </w:pPr>
      <w:r w:rsidRPr="00C34B72">
        <w:rPr>
          <w:rFonts w:eastAsia="Calibri"/>
          <w:b/>
          <w:i w:val="0"/>
          <w:sz w:val="22"/>
          <w:szCs w:val="22"/>
        </w:rPr>
        <w:lastRenderedPageBreak/>
        <w:t xml:space="preserve">PROTIKORUPCIJSKA KLAVZULA </w:t>
      </w:r>
    </w:p>
    <w:p w:rsidR="0013235C" w:rsidRPr="00C34B72" w:rsidRDefault="0013235C" w:rsidP="0013235C">
      <w:pPr>
        <w:ind w:left="993"/>
        <w:rPr>
          <w:rFonts w:eastAsia="Calibri"/>
          <w:b/>
          <w:i w:val="0"/>
          <w:sz w:val="22"/>
          <w:szCs w:val="22"/>
        </w:rPr>
      </w:pPr>
    </w:p>
    <w:p w:rsidR="0013235C" w:rsidRPr="00C34B72" w:rsidRDefault="0013235C" w:rsidP="0013235C">
      <w:pPr>
        <w:numPr>
          <w:ilvl w:val="0"/>
          <w:numId w:val="38"/>
        </w:numPr>
        <w:ind w:left="993"/>
        <w:jc w:val="center"/>
        <w:rPr>
          <w:rFonts w:eastAsia="Calibri"/>
          <w:i w:val="0"/>
          <w:sz w:val="22"/>
          <w:szCs w:val="22"/>
        </w:rPr>
      </w:pPr>
      <w:r w:rsidRPr="00C34B72">
        <w:rPr>
          <w:rFonts w:eastAsia="Calibri"/>
          <w:i w:val="0"/>
          <w:sz w:val="22"/>
          <w:szCs w:val="22"/>
        </w:rPr>
        <w:t>člen</w:t>
      </w:r>
    </w:p>
    <w:p w:rsidR="0013235C" w:rsidRPr="00C34B72" w:rsidRDefault="0013235C" w:rsidP="0013235C">
      <w:pPr>
        <w:ind w:left="993"/>
        <w:jc w:val="both"/>
        <w:rPr>
          <w:rFonts w:eastAsia="Calibri"/>
          <w:i w:val="0"/>
          <w:sz w:val="22"/>
          <w:szCs w:val="22"/>
        </w:rPr>
      </w:pPr>
    </w:p>
    <w:p w:rsidR="0013235C" w:rsidRPr="00C34B72" w:rsidRDefault="0013235C" w:rsidP="0013235C">
      <w:pPr>
        <w:ind w:left="993"/>
        <w:jc w:val="both"/>
        <w:rPr>
          <w:rFonts w:eastAsia="Calibri"/>
          <w:i w:val="0"/>
          <w:sz w:val="22"/>
          <w:szCs w:val="22"/>
        </w:rPr>
      </w:pPr>
      <w:r w:rsidRPr="00C34B72">
        <w:rPr>
          <w:rFonts w:eastAsia="Calibri"/>
          <w:i w:val="0"/>
          <w:sz w:val="22"/>
          <w:szCs w:val="22"/>
        </w:rPr>
        <w:t>V primeru, da je pri sklenitvi te pogodbe ali pri izvajanju te pogodbe kdo v imenu ali na račun izvajalca, predstavniku, zastopniku, funkcionarju, posredniku ali javnemu uslužbencu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funkcionarju, posredniku ali javnemu uslužbencu naročnika, izvajalcu ali njegovemu predstavniku, zastopniku, posredniku, je ta pogodba nična.</w:t>
      </w:r>
    </w:p>
    <w:p w:rsidR="0013235C" w:rsidRPr="00C34B72" w:rsidRDefault="0013235C" w:rsidP="0013235C">
      <w:pPr>
        <w:ind w:left="993"/>
        <w:jc w:val="both"/>
        <w:rPr>
          <w:rFonts w:eastAsia="Calibri"/>
          <w:i w:val="0"/>
          <w:sz w:val="22"/>
          <w:szCs w:val="22"/>
        </w:rPr>
      </w:pPr>
    </w:p>
    <w:p w:rsidR="0013235C" w:rsidRPr="00C34B72" w:rsidRDefault="0013235C" w:rsidP="0013235C">
      <w:pPr>
        <w:ind w:left="993"/>
        <w:jc w:val="both"/>
        <w:rPr>
          <w:rFonts w:eastAsia="Calibri"/>
          <w:i w:val="0"/>
          <w:sz w:val="22"/>
          <w:szCs w:val="22"/>
        </w:rPr>
      </w:pPr>
      <w:r w:rsidRPr="00C34B72">
        <w:rPr>
          <w:rFonts w:eastAsia="Calibri"/>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13235C" w:rsidRPr="00C34B72" w:rsidRDefault="0013235C" w:rsidP="0013235C">
      <w:pPr>
        <w:ind w:left="993"/>
        <w:jc w:val="both"/>
        <w:rPr>
          <w:rFonts w:eastAsia="Calibri"/>
          <w:i w:val="0"/>
          <w:sz w:val="22"/>
          <w:szCs w:val="22"/>
        </w:rPr>
      </w:pPr>
    </w:p>
    <w:p w:rsidR="0013235C" w:rsidRPr="00C34B72" w:rsidRDefault="0013235C" w:rsidP="0013235C">
      <w:pPr>
        <w:ind w:left="993"/>
        <w:jc w:val="both"/>
        <w:rPr>
          <w:rFonts w:eastAsia="Calibri"/>
          <w:i w:val="0"/>
          <w:sz w:val="22"/>
          <w:szCs w:val="22"/>
        </w:rPr>
      </w:pPr>
    </w:p>
    <w:p w:rsidR="0013235C" w:rsidRPr="00C34B72" w:rsidRDefault="0013235C" w:rsidP="0013235C">
      <w:pPr>
        <w:ind w:left="993"/>
        <w:jc w:val="both"/>
        <w:rPr>
          <w:rFonts w:eastAsia="Calibri"/>
          <w:b/>
          <w:i w:val="0"/>
          <w:sz w:val="22"/>
          <w:szCs w:val="22"/>
        </w:rPr>
      </w:pPr>
      <w:r w:rsidRPr="00C34B72">
        <w:rPr>
          <w:rFonts w:eastAsia="Calibri"/>
          <w:b/>
          <w:i w:val="0"/>
          <w:sz w:val="22"/>
          <w:szCs w:val="22"/>
        </w:rPr>
        <w:t>KONČNE DOLOČBE</w:t>
      </w:r>
    </w:p>
    <w:p w:rsidR="0013235C" w:rsidRPr="00C34B72" w:rsidRDefault="0013235C" w:rsidP="0013235C">
      <w:pPr>
        <w:ind w:left="993"/>
        <w:jc w:val="both"/>
        <w:rPr>
          <w:rFonts w:eastAsia="Calibri"/>
          <w:i w:val="0"/>
          <w:sz w:val="22"/>
          <w:szCs w:val="22"/>
        </w:rPr>
      </w:pPr>
    </w:p>
    <w:p w:rsidR="0013235C" w:rsidRPr="00C34B72" w:rsidRDefault="0013235C" w:rsidP="0013235C">
      <w:pPr>
        <w:numPr>
          <w:ilvl w:val="0"/>
          <w:numId w:val="38"/>
        </w:numPr>
        <w:ind w:left="993"/>
        <w:jc w:val="center"/>
        <w:rPr>
          <w:rFonts w:eastAsia="Calibri"/>
          <w:i w:val="0"/>
          <w:sz w:val="22"/>
          <w:szCs w:val="22"/>
        </w:rPr>
      </w:pPr>
      <w:r w:rsidRPr="00C34B72">
        <w:rPr>
          <w:rFonts w:eastAsia="Calibri"/>
          <w:i w:val="0"/>
          <w:sz w:val="22"/>
          <w:szCs w:val="22"/>
        </w:rPr>
        <w:t>člen</w:t>
      </w:r>
    </w:p>
    <w:p w:rsidR="0013235C" w:rsidRPr="00C34B72" w:rsidRDefault="0013235C" w:rsidP="0013235C">
      <w:pPr>
        <w:ind w:left="993"/>
        <w:jc w:val="both"/>
        <w:rPr>
          <w:rFonts w:eastAsia="Calibri"/>
          <w:i w:val="0"/>
          <w:sz w:val="22"/>
          <w:szCs w:val="22"/>
        </w:rPr>
      </w:pPr>
    </w:p>
    <w:p w:rsidR="0013235C" w:rsidRPr="00C34B72" w:rsidRDefault="0013235C" w:rsidP="0013235C">
      <w:pPr>
        <w:ind w:left="993"/>
        <w:jc w:val="both"/>
        <w:rPr>
          <w:rFonts w:eastAsia="Calibri"/>
          <w:i w:val="0"/>
          <w:sz w:val="22"/>
          <w:szCs w:val="22"/>
        </w:rPr>
      </w:pPr>
      <w:r w:rsidRPr="00C34B72">
        <w:rPr>
          <w:rFonts w:eastAsia="Calibri"/>
          <w:i w:val="0"/>
          <w:sz w:val="22"/>
          <w:szCs w:val="22"/>
        </w:rPr>
        <w:t xml:space="preserve">Pogodba je sklenjena in začne veljati, ko jo podpišeta obe pogodbeni stranki. </w:t>
      </w:r>
    </w:p>
    <w:p w:rsidR="0013235C" w:rsidRPr="00C34B72" w:rsidRDefault="0013235C" w:rsidP="0013235C">
      <w:pPr>
        <w:ind w:left="993"/>
        <w:rPr>
          <w:rFonts w:eastAsia="Calibri"/>
          <w:i w:val="0"/>
          <w:sz w:val="22"/>
          <w:szCs w:val="22"/>
        </w:rPr>
      </w:pPr>
    </w:p>
    <w:p w:rsidR="0013235C" w:rsidRPr="00C34B72" w:rsidRDefault="0013235C" w:rsidP="0013235C">
      <w:pPr>
        <w:numPr>
          <w:ilvl w:val="0"/>
          <w:numId w:val="38"/>
        </w:numPr>
        <w:ind w:left="993"/>
        <w:jc w:val="center"/>
        <w:rPr>
          <w:rFonts w:eastAsia="Calibri"/>
          <w:i w:val="0"/>
          <w:sz w:val="22"/>
          <w:szCs w:val="22"/>
        </w:rPr>
      </w:pPr>
      <w:r w:rsidRPr="00C34B72">
        <w:rPr>
          <w:rFonts w:eastAsia="Calibri"/>
          <w:i w:val="0"/>
          <w:sz w:val="22"/>
          <w:szCs w:val="22"/>
        </w:rPr>
        <w:t>člen</w:t>
      </w:r>
    </w:p>
    <w:p w:rsidR="0013235C" w:rsidRPr="00C34B72" w:rsidRDefault="0013235C" w:rsidP="0013235C">
      <w:pPr>
        <w:ind w:left="993"/>
        <w:jc w:val="both"/>
        <w:rPr>
          <w:rFonts w:eastAsia="Calibri"/>
          <w:i w:val="0"/>
          <w:sz w:val="22"/>
          <w:szCs w:val="22"/>
        </w:rPr>
      </w:pPr>
    </w:p>
    <w:p w:rsidR="0013235C" w:rsidRPr="00C34B72" w:rsidRDefault="0013235C" w:rsidP="0013235C">
      <w:pPr>
        <w:ind w:left="993"/>
        <w:jc w:val="both"/>
        <w:rPr>
          <w:rFonts w:eastAsia="Calibri"/>
          <w:i w:val="0"/>
          <w:sz w:val="22"/>
          <w:szCs w:val="22"/>
        </w:rPr>
      </w:pPr>
      <w:r w:rsidRPr="00C34B72">
        <w:rPr>
          <w:rFonts w:eastAsia="Calibri"/>
          <w:i w:val="0"/>
          <w:sz w:val="22"/>
          <w:szCs w:val="22"/>
        </w:rPr>
        <w:t>Ta pogodba je sestavljena v 4 (štirih) enakih izvodih, od katerih prejme vsaka pogodbena stranka 2 (dva) izvoda.</w:t>
      </w:r>
    </w:p>
    <w:p w:rsidR="0013235C" w:rsidRPr="00C34B72" w:rsidRDefault="0013235C" w:rsidP="0013235C">
      <w:pPr>
        <w:ind w:left="993"/>
        <w:rPr>
          <w:rFonts w:eastAsia="Calibri"/>
          <w:i w:val="0"/>
          <w:sz w:val="22"/>
          <w:szCs w:val="22"/>
        </w:rPr>
      </w:pPr>
    </w:p>
    <w:p w:rsidR="0013235C" w:rsidRPr="00C34B72" w:rsidRDefault="0013235C" w:rsidP="0013235C">
      <w:pPr>
        <w:pStyle w:val="Odstavekseznama"/>
        <w:ind w:left="993"/>
        <w:rPr>
          <w:rFonts w:eastAsia="Calibri"/>
          <w:i w:val="0"/>
          <w:sz w:val="22"/>
          <w:szCs w:val="22"/>
        </w:rPr>
      </w:pPr>
    </w:p>
    <w:tbl>
      <w:tblPr>
        <w:tblW w:w="9322" w:type="dxa"/>
        <w:tblLook w:val="01E0" w:firstRow="1" w:lastRow="1" w:firstColumn="1" w:lastColumn="1" w:noHBand="0" w:noVBand="0"/>
      </w:tblPr>
      <w:tblGrid>
        <w:gridCol w:w="4517"/>
        <w:gridCol w:w="4805"/>
      </w:tblGrid>
      <w:tr w:rsidR="0013235C" w:rsidRPr="00C34B72" w:rsidTr="0013235C">
        <w:trPr>
          <w:trHeight w:val="358"/>
        </w:trPr>
        <w:tc>
          <w:tcPr>
            <w:tcW w:w="4517" w:type="dxa"/>
            <w:hideMark/>
          </w:tcPr>
          <w:p w:rsidR="0013235C" w:rsidRPr="00C34B72" w:rsidRDefault="0013235C" w:rsidP="0013235C">
            <w:pPr>
              <w:spacing w:after="160" w:line="254" w:lineRule="auto"/>
              <w:ind w:left="993" w:right="-286"/>
              <w:rPr>
                <w:rFonts w:eastAsia="Calibri"/>
                <w:i w:val="0"/>
                <w:sz w:val="22"/>
                <w:szCs w:val="22"/>
                <w:lang w:eastAsia="en-US"/>
              </w:rPr>
            </w:pPr>
            <w:r w:rsidRPr="00C34B72">
              <w:rPr>
                <w:rFonts w:eastAsia="Calibri"/>
                <w:i w:val="0"/>
                <w:sz w:val="22"/>
                <w:szCs w:val="22"/>
              </w:rPr>
              <w:t>Številka:</w:t>
            </w:r>
          </w:p>
        </w:tc>
        <w:tc>
          <w:tcPr>
            <w:tcW w:w="4805" w:type="dxa"/>
            <w:hideMark/>
          </w:tcPr>
          <w:p w:rsidR="0013235C" w:rsidRPr="00C34B72" w:rsidRDefault="0013235C" w:rsidP="0013235C">
            <w:pPr>
              <w:spacing w:after="160" w:line="254" w:lineRule="auto"/>
              <w:ind w:left="993"/>
              <w:rPr>
                <w:rFonts w:eastAsia="Calibri"/>
                <w:i w:val="0"/>
                <w:sz w:val="22"/>
                <w:szCs w:val="22"/>
                <w:lang w:eastAsia="en-US"/>
              </w:rPr>
            </w:pPr>
            <w:r w:rsidRPr="00C34B72">
              <w:rPr>
                <w:rFonts w:eastAsia="Calibri"/>
                <w:b/>
                <w:i w:val="0"/>
                <w:sz w:val="22"/>
                <w:szCs w:val="22"/>
              </w:rPr>
              <w:t>Številka pogodbe: C7560-20-210031</w:t>
            </w:r>
          </w:p>
        </w:tc>
      </w:tr>
      <w:tr w:rsidR="0013235C" w:rsidRPr="00C34B72" w:rsidTr="0013235C">
        <w:tc>
          <w:tcPr>
            <w:tcW w:w="4517" w:type="dxa"/>
            <w:hideMark/>
          </w:tcPr>
          <w:p w:rsidR="0013235C" w:rsidRPr="00C34B72" w:rsidRDefault="0013235C" w:rsidP="0013235C">
            <w:pPr>
              <w:spacing w:after="160" w:line="254" w:lineRule="auto"/>
              <w:ind w:left="993" w:right="-286"/>
              <w:rPr>
                <w:rFonts w:eastAsia="Calibri"/>
                <w:i w:val="0"/>
                <w:sz w:val="22"/>
                <w:szCs w:val="22"/>
                <w:lang w:eastAsia="en-US"/>
              </w:rPr>
            </w:pPr>
            <w:r w:rsidRPr="00C34B72">
              <w:rPr>
                <w:rFonts w:eastAsia="Calibri"/>
                <w:i w:val="0"/>
                <w:sz w:val="22"/>
                <w:szCs w:val="22"/>
              </w:rPr>
              <w:t>Datum:</w:t>
            </w:r>
          </w:p>
        </w:tc>
        <w:tc>
          <w:tcPr>
            <w:tcW w:w="4805" w:type="dxa"/>
            <w:hideMark/>
          </w:tcPr>
          <w:p w:rsidR="0013235C" w:rsidRPr="00C34B72" w:rsidRDefault="0013235C" w:rsidP="0013235C">
            <w:pPr>
              <w:spacing w:after="160" w:line="254" w:lineRule="auto"/>
              <w:ind w:left="993"/>
              <w:rPr>
                <w:rFonts w:eastAsia="Calibri"/>
                <w:i w:val="0"/>
                <w:sz w:val="22"/>
                <w:szCs w:val="22"/>
                <w:lang w:eastAsia="en-US"/>
              </w:rPr>
            </w:pPr>
            <w:r w:rsidRPr="00C34B72">
              <w:rPr>
                <w:rFonts w:eastAsia="Calibri"/>
                <w:i w:val="0"/>
                <w:sz w:val="22"/>
                <w:szCs w:val="22"/>
              </w:rPr>
              <w:t>Številka dok. DS: 430-634/2020-2</w:t>
            </w:r>
          </w:p>
        </w:tc>
      </w:tr>
      <w:tr w:rsidR="0013235C" w:rsidRPr="00C34B72" w:rsidTr="0013235C">
        <w:tc>
          <w:tcPr>
            <w:tcW w:w="4517" w:type="dxa"/>
          </w:tcPr>
          <w:p w:rsidR="0013235C" w:rsidRPr="00C34B72" w:rsidRDefault="0013235C" w:rsidP="0013235C">
            <w:pPr>
              <w:spacing w:after="160" w:line="254" w:lineRule="auto"/>
              <w:ind w:left="993" w:right="-286"/>
              <w:rPr>
                <w:rFonts w:eastAsia="Calibri"/>
                <w:i w:val="0"/>
                <w:sz w:val="22"/>
                <w:szCs w:val="22"/>
                <w:lang w:eastAsia="en-US"/>
              </w:rPr>
            </w:pPr>
          </w:p>
        </w:tc>
        <w:tc>
          <w:tcPr>
            <w:tcW w:w="4805" w:type="dxa"/>
          </w:tcPr>
          <w:p w:rsidR="0013235C" w:rsidRPr="00C34B72" w:rsidRDefault="0013235C" w:rsidP="0013235C">
            <w:pPr>
              <w:spacing w:after="160" w:line="254" w:lineRule="auto"/>
              <w:ind w:left="993" w:right="-286"/>
              <w:rPr>
                <w:rFonts w:eastAsia="Calibri"/>
                <w:i w:val="0"/>
                <w:sz w:val="22"/>
                <w:szCs w:val="22"/>
              </w:rPr>
            </w:pPr>
            <w:r w:rsidRPr="00C34B72">
              <w:rPr>
                <w:rFonts w:eastAsia="Calibri"/>
                <w:i w:val="0"/>
                <w:sz w:val="22"/>
                <w:szCs w:val="22"/>
              </w:rPr>
              <w:t>Datum:</w:t>
            </w:r>
          </w:p>
          <w:p w:rsidR="0013235C" w:rsidRPr="00C34B72" w:rsidRDefault="0013235C" w:rsidP="0013235C">
            <w:pPr>
              <w:spacing w:after="160" w:line="254" w:lineRule="auto"/>
              <w:ind w:left="993" w:right="-286"/>
              <w:rPr>
                <w:rFonts w:eastAsia="Calibri"/>
                <w:i w:val="0"/>
                <w:sz w:val="22"/>
                <w:szCs w:val="22"/>
                <w:lang w:eastAsia="en-US"/>
              </w:rPr>
            </w:pPr>
          </w:p>
        </w:tc>
      </w:tr>
      <w:tr w:rsidR="0013235C" w:rsidRPr="00C34B72" w:rsidTr="0013235C">
        <w:tc>
          <w:tcPr>
            <w:tcW w:w="4517" w:type="dxa"/>
            <w:hideMark/>
          </w:tcPr>
          <w:p w:rsidR="0013235C" w:rsidRPr="00C34B72" w:rsidRDefault="0013235C" w:rsidP="0013235C">
            <w:pPr>
              <w:spacing w:after="160" w:line="254" w:lineRule="auto"/>
              <w:ind w:left="993" w:right="-286"/>
              <w:rPr>
                <w:rFonts w:eastAsia="Calibri"/>
                <w:i w:val="0"/>
                <w:sz w:val="22"/>
                <w:szCs w:val="22"/>
                <w:lang w:eastAsia="en-US"/>
              </w:rPr>
            </w:pPr>
            <w:r w:rsidRPr="00C34B72">
              <w:rPr>
                <w:rFonts w:eastAsia="Calibri"/>
                <w:i w:val="0"/>
                <w:sz w:val="22"/>
                <w:szCs w:val="22"/>
              </w:rPr>
              <w:t>Izvajalec:</w:t>
            </w:r>
          </w:p>
        </w:tc>
        <w:tc>
          <w:tcPr>
            <w:tcW w:w="4805" w:type="dxa"/>
            <w:hideMark/>
          </w:tcPr>
          <w:p w:rsidR="0013235C" w:rsidRPr="00C34B72" w:rsidRDefault="0013235C" w:rsidP="0013235C">
            <w:pPr>
              <w:spacing w:after="160" w:line="254" w:lineRule="auto"/>
              <w:ind w:left="993" w:right="-286"/>
              <w:rPr>
                <w:rFonts w:eastAsia="Calibri"/>
                <w:i w:val="0"/>
                <w:sz w:val="22"/>
                <w:szCs w:val="22"/>
                <w:lang w:eastAsia="en-US"/>
              </w:rPr>
            </w:pPr>
            <w:r w:rsidRPr="00C34B72">
              <w:rPr>
                <w:rFonts w:eastAsia="Calibri"/>
                <w:i w:val="0"/>
                <w:sz w:val="22"/>
                <w:szCs w:val="22"/>
              </w:rPr>
              <w:t>Naročnik:</w:t>
            </w:r>
          </w:p>
        </w:tc>
      </w:tr>
      <w:tr w:rsidR="0013235C" w:rsidRPr="00C34B72" w:rsidTr="0013235C">
        <w:tc>
          <w:tcPr>
            <w:tcW w:w="4517" w:type="dxa"/>
            <w:hideMark/>
          </w:tcPr>
          <w:p w:rsidR="0013235C" w:rsidRPr="00C34B72" w:rsidRDefault="0013235C" w:rsidP="0013235C">
            <w:pPr>
              <w:spacing w:line="276" w:lineRule="auto"/>
              <w:ind w:left="993"/>
              <w:rPr>
                <w:i w:val="0"/>
                <w:sz w:val="22"/>
                <w:szCs w:val="22"/>
                <w:lang w:eastAsia="en-US"/>
              </w:rPr>
            </w:pPr>
          </w:p>
        </w:tc>
        <w:tc>
          <w:tcPr>
            <w:tcW w:w="4805" w:type="dxa"/>
            <w:hideMark/>
          </w:tcPr>
          <w:p w:rsidR="0013235C" w:rsidRPr="00C34B72" w:rsidRDefault="0013235C" w:rsidP="0013235C">
            <w:pPr>
              <w:spacing w:line="254" w:lineRule="auto"/>
              <w:ind w:left="993" w:right="-286"/>
              <w:rPr>
                <w:rFonts w:eastAsia="Calibri"/>
                <w:i w:val="0"/>
                <w:sz w:val="22"/>
                <w:szCs w:val="22"/>
                <w:lang w:eastAsia="en-US"/>
              </w:rPr>
            </w:pPr>
            <w:r w:rsidRPr="00C34B72">
              <w:rPr>
                <w:rFonts w:eastAsia="Calibri"/>
                <w:b/>
                <w:i w:val="0"/>
                <w:sz w:val="22"/>
                <w:szCs w:val="22"/>
              </w:rPr>
              <w:t>MESTNA OBČINA LJUBLJANA</w:t>
            </w:r>
          </w:p>
        </w:tc>
      </w:tr>
      <w:tr w:rsidR="0013235C" w:rsidRPr="00C34B72" w:rsidTr="0013235C">
        <w:trPr>
          <w:trHeight w:val="66"/>
        </w:trPr>
        <w:tc>
          <w:tcPr>
            <w:tcW w:w="4517" w:type="dxa"/>
            <w:hideMark/>
          </w:tcPr>
          <w:p w:rsidR="0013235C" w:rsidRPr="00C34B72" w:rsidRDefault="0013235C" w:rsidP="0013235C">
            <w:pPr>
              <w:spacing w:line="276" w:lineRule="auto"/>
              <w:ind w:left="993"/>
              <w:rPr>
                <w:i w:val="0"/>
                <w:sz w:val="22"/>
                <w:szCs w:val="22"/>
                <w:lang w:eastAsia="en-US"/>
              </w:rPr>
            </w:pPr>
          </w:p>
        </w:tc>
        <w:tc>
          <w:tcPr>
            <w:tcW w:w="4805" w:type="dxa"/>
            <w:hideMark/>
          </w:tcPr>
          <w:p w:rsidR="0013235C" w:rsidRPr="00C34B72" w:rsidRDefault="0013235C" w:rsidP="0013235C">
            <w:pPr>
              <w:spacing w:line="254" w:lineRule="auto"/>
              <w:ind w:left="993" w:right="-286"/>
              <w:rPr>
                <w:rFonts w:eastAsia="Calibri"/>
                <w:i w:val="0"/>
                <w:sz w:val="22"/>
                <w:szCs w:val="22"/>
              </w:rPr>
            </w:pPr>
            <w:r w:rsidRPr="00C34B72">
              <w:rPr>
                <w:rFonts w:eastAsia="Calibri"/>
                <w:i w:val="0"/>
                <w:sz w:val="22"/>
                <w:szCs w:val="22"/>
              </w:rPr>
              <w:t>Župan</w:t>
            </w:r>
          </w:p>
          <w:p w:rsidR="0013235C" w:rsidRPr="00C34B72" w:rsidRDefault="0013235C" w:rsidP="0013235C">
            <w:pPr>
              <w:spacing w:line="254" w:lineRule="auto"/>
              <w:ind w:left="993" w:right="-286"/>
              <w:rPr>
                <w:rFonts w:eastAsia="Calibri"/>
                <w:i w:val="0"/>
                <w:sz w:val="22"/>
                <w:szCs w:val="22"/>
                <w:lang w:eastAsia="en-US"/>
              </w:rPr>
            </w:pPr>
            <w:r w:rsidRPr="00C34B72">
              <w:rPr>
                <w:rFonts w:eastAsia="Calibri"/>
                <w:i w:val="0"/>
                <w:sz w:val="22"/>
                <w:szCs w:val="22"/>
              </w:rPr>
              <w:t>Zoran Janković</w:t>
            </w:r>
          </w:p>
        </w:tc>
      </w:tr>
    </w:tbl>
    <w:p w:rsidR="0013235C" w:rsidRPr="00C34B72" w:rsidRDefault="0013235C" w:rsidP="0013235C">
      <w:pPr>
        <w:ind w:left="993"/>
        <w:rPr>
          <w:rFonts w:eastAsia="Calibri"/>
          <w:i w:val="0"/>
          <w:sz w:val="22"/>
          <w:szCs w:val="22"/>
          <w:lang w:eastAsia="en-US"/>
        </w:rPr>
      </w:pPr>
    </w:p>
    <w:p w:rsidR="0013235C" w:rsidRDefault="0013235C" w:rsidP="0013235C">
      <w:pPr>
        <w:ind w:left="993"/>
        <w:rPr>
          <w:rFonts w:eastAsiaTheme="minorHAnsi"/>
        </w:rPr>
      </w:pPr>
    </w:p>
    <w:p w:rsidR="0013235C" w:rsidRDefault="0013235C" w:rsidP="0013235C">
      <w:pPr>
        <w:ind w:left="993"/>
      </w:pPr>
    </w:p>
    <w:p w:rsidR="0013235C" w:rsidRDefault="0013235C" w:rsidP="0013235C">
      <w:pPr>
        <w:ind w:left="993"/>
      </w:pPr>
    </w:p>
    <w:p w:rsidR="008C1F3E" w:rsidRPr="00CC5EA2" w:rsidRDefault="008C1F3E" w:rsidP="0013235C">
      <w:pPr>
        <w:ind w:left="993"/>
        <w:rPr>
          <w:sz w:val="22"/>
          <w:szCs w:val="22"/>
        </w:rPr>
      </w:pPr>
      <w:r w:rsidRPr="00CC5EA2">
        <w:rPr>
          <w:b/>
          <w:i w:val="0"/>
          <w:sz w:val="22"/>
          <w:szCs w:val="22"/>
        </w:rPr>
        <w:t xml:space="preserve">                                                                                                                   </w:t>
      </w:r>
    </w:p>
    <w:p w:rsidR="008C1F3E" w:rsidRPr="00F33419" w:rsidRDefault="008C1F3E" w:rsidP="0013235C">
      <w:pPr>
        <w:ind w:left="993"/>
        <w:jc w:val="both"/>
        <w:rPr>
          <w:i w:val="0"/>
          <w:sz w:val="22"/>
          <w:szCs w:val="22"/>
        </w:rPr>
      </w:pPr>
    </w:p>
    <w:p w:rsidR="00ED0823" w:rsidRDefault="00ED0823" w:rsidP="0013235C">
      <w:pPr>
        <w:pStyle w:val="Glava"/>
        <w:tabs>
          <w:tab w:val="clear" w:pos="4536"/>
          <w:tab w:val="clear" w:pos="9072"/>
        </w:tabs>
        <w:ind w:left="993"/>
        <w:rPr>
          <w:i w:val="0"/>
          <w:sz w:val="22"/>
          <w:szCs w:val="22"/>
        </w:rPr>
      </w:pPr>
    </w:p>
    <w:p w:rsidR="00227EAA" w:rsidRDefault="00227EAA" w:rsidP="0013235C">
      <w:pPr>
        <w:pStyle w:val="Glava"/>
        <w:tabs>
          <w:tab w:val="clear" w:pos="4536"/>
          <w:tab w:val="clear" w:pos="9072"/>
        </w:tabs>
        <w:ind w:left="993"/>
        <w:rPr>
          <w:i w:val="0"/>
          <w:sz w:val="22"/>
          <w:szCs w:val="22"/>
        </w:rPr>
      </w:pPr>
    </w:p>
    <w:p w:rsidR="006631B1" w:rsidRDefault="006631B1" w:rsidP="0013235C">
      <w:pPr>
        <w:ind w:left="993"/>
        <w:rPr>
          <w:b/>
          <w:i w:val="0"/>
          <w:sz w:val="22"/>
          <w:szCs w:val="22"/>
        </w:rPr>
      </w:pPr>
    </w:p>
    <w:p w:rsidR="00C04ADA" w:rsidRDefault="00C04ADA">
      <w:pPr>
        <w:rPr>
          <w:b/>
          <w:i w:val="0"/>
          <w:sz w:val="22"/>
          <w:szCs w:val="22"/>
        </w:rPr>
      </w:pPr>
      <w:r>
        <w:rPr>
          <w:b/>
          <w:i w:val="0"/>
          <w:sz w:val="22"/>
          <w:szCs w:val="22"/>
        </w:rPr>
        <w:br w:type="page"/>
      </w:r>
    </w:p>
    <w:p w:rsidR="00A45620" w:rsidRPr="00C16BB1" w:rsidRDefault="003D22A3" w:rsidP="0013235C">
      <w:pPr>
        <w:pStyle w:val="Glava"/>
        <w:tabs>
          <w:tab w:val="clear" w:pos="4536"/>
          <w:tab w:val="clear" w:pos="9072"/>
        </w:tabs>
        <w:ind w:left="993"/>
        <w:jc w:val="right"/>
        <w:rPr>
          <w:b/>
          <w:i w:val="0"/>
          <w:sz w:val="22"/>
          <w:szCs w:val="22"/>
        </w:rPr>
      </w:pPr>
      <w:r>
        <w:rPr>
          <w:b/>
          <w:i w:val="0"/>
          <w:sz w:val="22"/>
          <w:szCs w:val="22"/>
        </w:rPr>
        <w:lastRenderedPageBreak/>
        <w:t>PRILOGA B</w:t>
      </w:r>
    </w:p>
    <w:p w:rsidR="00A45620" w:rsidRDefault="00A45620" w:rsidP="0013235C">
      <w:pPr>
        <w:pStyle w:val="Glava"/>
        <w:tabs>
          <w:tab w:val="clear" w:pos="4536"/>
          <w:tab w:val="clear" w:pos="9072"/>
        </w:tabs>
        <w:ind w:left="993"/>
        <w:jc w:val="both"/>
        <w:rPr>
          <w:i w:val="0"/>
          <w:sz w:val="22"/>
          <w:szCs w:val="22"/>
        </w:rPr>
      </w:pPr>
    </w:p>
    <w:p w:rsidR="00A45620" w:rsidRDefault="00A45620" w:rsidP="0013235C">
      <w:pPr>
        <w:pStyle w:val="Glava"/>
        <w:tabs>
          <w:tab w:val="clear" w:pos="4536"/>
          <w:tab w:val="clear" w:pos="9072"/>
        </w:tabs>
        <w:ind w:left="993"/>
        <w:jc w:val="both"/>
        <w:rPr>
          <w:i w:val="0"/>
          <w:sz w:val="22"/>
          <w:szCs w:val="22"/>
        </w:rPr>
      </w:pPr>
    </w:p>
    <w:p w:rsidR="00A45620" w:rsidRPr="00B91658" w:rsidRDefault="00A45620" w:rsidP="0013235C">
      <w:pPr>
        <w:pStyle w:val="Glava"/>
        <w:tabs>
          <w:tab w:val="clear" w:pos="4536"/>
          <w:tab w:val="clear" w:pos="9072"/>
        </w:tabs>
        <w:ind w:left="993"/>
        <w:jc w:val="both"/>
        <w:rPr>
          <w:b/>
          <w:i w:val="0"/>
          <w:sz w:val="22"/>
          <w:szCs w:val="22"/>
          <w:u w:val="single"/>
        </w:rPr>
      </w:pPr>
      <w:r w:rsidRPr="00B91658">
        <w:rPr>
          <w:b/>
          <w:i w:val="0"/>
          <w:sz w:val="22"/>
          <w:szCs w:val="22"/>
          <w:u w:val="single"/>
        </w:rPr>
        <w:t>PODATKI ZA DOPOLNITEV POGODBE</w:t>
      </w:r>
    </w:p>
    <w:p w:rsidR="00A45620" w:rsidRDefault="00A45620" w:rsidP="0013235C">
      <w:pPr>
        <w:pStyle w:val="Glava"/>
        <w:tabs>
          <w:tab w:val="clear" w:pos="4536"/>
          <w:tab w:val="clear" w:pos="9072"/>
        </w:tabs>
        <w:ind w:left="993"/>
        <w:jc w:val="both"/>
        <w:rPr>
          <w:i w:val="0"/>
          <w:sz w:val="22"/>
          <w:szCs w:val="22"/>
        </w:rPr>
      </w:pPr>
      <w:r>
        <w:rPr>
          <w:i w:val="0"/>
          <w:sz w:val="22"/>
          <w:szCs w:val="22"/>
        </w:rPr>
        <w:t>(ponudnik dopolni vse manjkajoče podatke)</w:t>
      </w:r>
    </w:p>
    <w:p w:rsidR="00A45620" w:rsidRDefault="00A45620" w:rsidP="0013235C">
      <w:pPr>
        <w:pStyle w:val="Glava"/>
        <w:tabs>
          <w:tab w:val="clear" w:pos="4536"/>
          <w:tab w:val="clear" w:pos="9072"/>
        </w:tabs>
        <w:ind w:left="993"/>
        <w:jc w:val="both"/>
        <w:rPr>
          <w:i w:val="0"/>
          <w:sz w:val="22"/>
          <w:szCs w:val="22"/>
        </w:rPr>
      </w:pPr>
    </w:p>
    <w:p w:rsidR="00A45620" w:rsidRDefault="00A45620" w:rsidP="0013235C">
      <w:pPr>
        <w:pStyle w:val="Glava"/>
        <w:tabs>
          <w:tab w:val="clear" w:pos="4536"/>
          <w:tab w:val="clear" w:pos="9072"/>
        </w:tabs>
        <w:ind w:left="993"/>
        <w:jc w:val="both"/>
        <w:rPr>
          <w:i w:val="0"/>
          <w:sz w:val="22"/>
          <w:szCs w:val="22"/>
        </w:rPr>
      </w:pPr>
    </w:p>
    <w:p w:rsidR="00A45620" w:rsidRDefault="00A45620" w:rsidP="0013235C">
      <w:pPr>
        <w:pStyle w:val="Glava"/>
        <w:tabs>
          <w:tab w:val="clear" w:pos="4536"/>
          <w:tab w:val="clear" w:pos="9072"/>
        </w:tabs>
        <w:ind w:left="993"/>
        <w:jc w:val="both"/>
        <w:rPr>
          <w:i w:val="0"/>
          <w:sz w:val="22"/>
          <w:szCs w:val="22"/>
          <w:lang w:eastAsia="en-US"/>
        </w:rPr>
      </w:pPr>
      <w:r>
        <w:rPr>
          <w:i w:val="0"/>
          <w:sz w:val="22"/>
          <w:szCs w:val="22"/>
          <w:lang w:eastAsia="en-US"/>
        </w:rPr>
        <w:t>T</w:t>
      </w:r>
      <w:r w:rsidRPr="00DF6E57">
        <w:rPr>
          <w:i w:val="0"/>
          <w:sz w:val="22"/>
          <w:szCs w:val="22"/>
          <w:lang w:eastAsia="en-US"/>
        </w:rPr>
        <w:t>ransakcijski račun izvajalca številka SI56 …</w:t>
      </w:r>
      <w:r>
        <w:rPr>
          <w:i w:val="0"/>
          <w:sz w:val="22"/>
          <w:szCs w:val="22"/>
          <w:lang w:eastAsia="en-US"/>
        </w:rPr>
        <w:t>…………………………..……..</w:t>
      </w:r>
      <w:r w:rsidRPr="00DF6E57">
        <w:rPr>
          <w:i w:val="0"/>
          <w:sz w:val="22"/>
          <w:szCs w:val="22"/>
          <w:lang w:eastAsia="en-US"/>
        </w:rPr>
        <w:t>………….</w:t>
      </w:r>
    </w:p>
    <w:p w:rsidR="00A45620" w:rsidRDefault="00A45620" w:rsidP="0013235C">
      <w:pPr>
        <w:pStyle w:val="Glava"/>
        <w:tabs>
          <w:tab w:val="clear" w:pos="4536"/>
          <w:tab w:val="clear" w:pos="9072"/>
        </w:tabs>
        <w:ind w:left="993"/>
        <w:jc w:val="both"/>
        <w:rPr>
          <w:i w:val="0"/>
          <w:sz w:val="22"/>
          <w:szCs w:val="22"/>
          <w:lang w:eastAsia="en-US"/>
        </w:rPr>
      </w:pPr>
    </w:p>
    <w:p w:rsidR="00A45620" w:rsidRDefault="00A45620" w:rsidP="0013235C">
      <w:pPr>
        <w:pStyle w:val="Glava"/>
        <w:tabs>
          <w:tab w:val="clear" w:pos="4536"/>
          <w:tab w:val="clear" w:pos="9072"/>
        </w:tabs>
        <w:ind w:left="993"/>
        <w:jc w:val="both"/>
        <w:rPr>
          <w:i w:val="0"/>
          <w:sz w:val="22"/>
          <w:szCs w:val="22"/>
          <w:lang w:eastAsia="en-US"/>
        </w:rPr>
      </w:pPr>
      <w:r w:rsidRPr="00DF6E57">
        <w:rPr>
          <w:i w:val="0"/>
          <w:sz w:val="22"/>
          <w:szCs w:val="22"/>
          <w:lang w:eastAsia="en-US"/>
        </w:rPr>
        <w:t>odprt pri banki ………...</w:t>
      </w:r>
      <w:r>
        <w:rPr>
          <w:i w:val="0"/>
          <w:sz w:val="22"/>
          <w:szCs w:val="22"/>
          <w:lang w:eastAsia="en-US"/>
        </w:rPr>
        <w:t>............................................................................................</w:t>
      </w:r>
      <w:r w:rsidRPr="00DF6E57">
        <w:rPr>
          <w:i w:val="0"/>
          <w:sz w:val="22"/>
          <w:szCs w:val="22"/>
          <w:lang w:eastAsia="en-US"/>
        </w:rPr>
        <w:t>.</w:t>
      </w:r>
    </w:p>
    <w:p w:rsidR="00A45620" w:rsidRDefault="00A45620" w:rsidP="0013235C">
      <w:pPr>
        <w:pStyle w:val="Glava"/>
        <w:tabs>
          <w:tab w:val="clear" w:pos="4536"/>
          <w:tab w:val="clear" w:pos="9072"/>
        </w:tabs>
        <w:ind w:left="993"/>
        <w:jc w:val="both"/>
        <w:rPr>
          <w:i w:val="0"/>
          <w:sz w:val="22"/>
          <w:szCs w:val="22"/>
        </w:rPr>
      </w:pPr>
    </w:p>
    <w:p w:rsidR="00A45620" w:rsidRDefault="00A45620" w:rsidP="0013235C">
      <w:pPr>
        <w:pStyle w:val="Glava"/>
        <w:tabs>
          <w:tab w:val="clear" w:pos="4536"/>
          <w:tab w:val="clear" w:pos="9072"/>
        </w:tabs>
        <w:ind w:left="993"/>
        <w:jc w:val="both"/>
        <w:rPr>
          <w:i w:val="0"/>
          <w:color w:val="000000"/>
          <w:sz w:val="22"/>
          <w:szCs w:val="22"/>
        </w:rPr>
      </w:pPr>
    </w:p>
    <w:p w:rsidR="00A45620" w:rsidRDefault="00A45620" w:rsidP="0013235C">
      <w:pPr>
        <w:pStyle w:val="Glava"/>
        <w:tabs>
          <w:tab w:val="clear" w:pos="4536"/>
          <w:tab w:val="clear" w:pos="9072"/>
        </w:tabs>
        <w:ind w:left="993"/>
        <w:jc w:val="both"/>
        <w:rPr>
          <w:b/>
          <w:i w:val="0"/>
          <w:color w:val="000000"/>
          <w:sz w:val="22"/>
          <w:szCs w:val="22"/>
        </w:rPr>
      </w:pPr>
      <w:r w:rsidRPr="00DF6E57">
        <w:rPr>
          <w:b/>
          <w:i w:val="0"/>
          <w:color w:val="000000"/>
          <w:sz w:val="22"/>
          <w:szCs w:val="22"/>
        </w:rPr>
        <w:t xml:space="preserve">Pooblaščeni predstavniki </w:t>
      </w:r>
      <w:r w:rsidR="00E372DB">
        <w:rPr>
          <w:b/>
          <w:i w:val="0"/>
          <w:color w:val="000000"/>
          <w:sz w:val="22"/>
          <w:szCs w:val="22"/>
        </w:rPr>
        <w:t>pogodbenih strank</w:t>
      </w:r>
    </w:p>
    <w:p w:rsidR="00A45620" w:rsidRDefault="00A45620" w:rsidP="0013235C">
      <w:pPr>
        <w:pStyle w:val="Glava"/>
        <w:tabs>
          <w:tab w:val="clear" w:pos="4536"/>
          <w:tab w:val="clear" w:pos="9072"/>
        </w:tabs>
        <w:ind w:left="993"/>
        <w:jc w:val="both"/>
        <w:rPr>
          <w:b/>
          <w:i w:val="0"/>
          <w:color w:val="000000"/>
          <w:sz w:val="22"/>
          <w:szCs w:val="22"/>
        </w:rPr>
      </w:pPr>
    </w:p>
    <w:p w:rsidR="00A45620" w:rsidRPr="00DF6E57" w:rsidRDefault="00A45620" w:rsidP="0013235C">
      <w:pPr>
        <w:ind w:left="993"/>
        <w:jc w:val="both"/>
        <w:rPr>
          <w:i w:val="0"/>
          <w:sz w:val="22"/>
          <w:szCs w:val="22"/>
        </w:rPr>
      </w:pPr>
    </w:p>
    <w:p w:rsidR="00E372DB" w:rsidRPr="00E372DB" w:rsidRDefault="00E372DB" w:rsidP="0013235C">
      <w:pPr>
        <w:ind w:left="993"/>
        <w:jc w:val="both"/>
        <w:rPr>
          <w:i w:val="0"/>
          <w:color w:val="000000"/>
          <w:sz w:val="22"/>
          <w:szCs w:val="22"/>
        </w:rPr>
      </w:pPr>
      <w:r w:rsidRPr="00E372DB">
        <w:rPr>
          <w:i w:val="0"/>
          <w:color w:val="000000"/>
          <w:sz w:val="22"/>
          <w:szCs w:val="22"/>
        </w:rPr>
        <w:t>Pooblaščen predstavnik na strani izvajalca: ………………. e-</w:t>
      </w:r>
      <w:proofErr w:type="spellStart"/>
      <w:r w:rsidRPr="00E372DB">
        <w:rPr>
          <w:i w:val="0"/>
          <w:color w:val="000000"/>
          <w:sz w:val="22"/>
          <w:szCs w:val="22"/>
        </w:rPr>
        <w:t>mail</w:t>
      </w:r>
      <w:proofErr w:type="spellEnd"/>
      <w:r w:rsidRPr="00E372DB">
        <w:rPr>
          <w:i w:val="0"/>
          <w:color w:val="000000"/>
          <w:sz w:val="22"/>
          <w:szCs w:val="22"/>
        </w:rPr>
        <w:t>:……………tel. št………………</w:t>
      </w:r>
    </w:p>
    <w:p w:rsidR="00E372DB" w:rsidRPr="00E372DB" w:rsidRDefault="00E372DB" w:rsidP="0013235C">
      <w:pPr>
        <w:ind w:left="993"/>
        <w:jc w:val="both"/>
        <w:rPr>
          <w:i w:val="0"/>
          <w:color w:val="000000"/>
          <w:sz w:val="22"/>
          <w:szCs w:val="22"/>
        </w:rPr>
      </w:pPr>
    </w:p>
    <w:p w:rsidR="00A45620" w:rsidRPr="00DF6E57" w:rsidRDefault="00A45620" w:rsidP="0013235C">
      <w:pPr>
        <w:ind w:left="993"/>
        <w:jc w:val="both"/>
        <w:rPr>
          <w:i w:val="0"/>
          <w:color w:val="000000"/>
          <w:sz w:val="22"/>
          <w:szCs w:val="22"/>
        </w:rPr>
      </w:pPr>
    </w:p>
    <w:p w:rsidR="00A45620" w:rsidRDefault="00A45620" w:rsidP="002A50C1">
      <w:pPr>
        <w:pStyle w:val="Glava"/>
        <w:tabs>
          <w:tab w:val="clear" w:pos="4536"/>
          <w:tab w:val="clear" w:pos="9072"/>
        </w:tabs>
        <w:jc w:val="right"/>
        <w:rPr>
          <w:b/>
          <w:i w:val="0"/>
          <w:sz w:val="22"/>
          <w:szCs w:val="22"/>
        </w:rPr>
      </w:pPr>
    </w:p>
    <w:p w:rsidR="00A45620" w:rsidRDefault="00A45620" w:rsidP="002A50C1">
      <w:pPr>
        <w:pStyle w:val="Glava"/>
        <w:tabs>
          <w:tab w:val="clear" w:pos="4536"/>
          <w:tab w:val="clear" w:pos="9072"/>
        </w:tabs>
        <w:jc w:val="right"/>
        <w:rPr>
          <w:b/>
          <w:i w:val="0"/>
          <w:sz w:val="22"/>
          <w:szCs w:val="22"/>
        </w:rPr>
      </w:pPr>
    </w:p>
    <w:p w:rsidR="00A45620" w:rsidRDefault="00A45620" w:rsidP="002A50C1">
      <w:pPr>
        <w:pStyle w:val="Glava"/>
        <w:tabs>
          <w:tab w:val="clear" w:pos="4536"/>
          <w:tab w:val="clear" w:pos="9072"/>
        </w:tabs>
        <w:jc w:val="right"/>
        <w:rPr>
          <w:b/>
          <w:i w:val="0"/>
          <w:sz w:val="22"/>
          <w:szCs w:val="22"/>
        </w:rPr>
      </w:pPr>
    </w:p>
    <w:p w:rsidR="00A45620" w:rsidRDefault="00A45620" w:rsidP="002A50C1">
      <w:pPr>
        <w:pStyle w:val="Glava"/>
        <w:tabs>
          <w:tab w:val="clear" w:pos="4536"/>
          <w:tab w:val="clear" w:pos="9072"/>
        </w:tabs>
        <w:jc w:val="right"/>
        <w:rPr>
          <w:b/>
          <w:i w:val="0"/>
          <w:sz w:val="22"/>
          <w:szCs w:val="22"/>
        </w:rPr>
      </w:pPr>
    </w:p>
    <w:p w:rsidR="00A45620" w:rsidRDefault="00A45620" w:rsidP="002A50C1">
      <w:pPr>
        <w:pStyle w:val="Glava"/>
        <w:tabs>
          <w:tab w:val="clear" w:pos="4536"/>
          <w:tab w:val="clear" w:pos="9072"/>
        </w:tabs>
        <w:jc w:val="right"/>
        <w:rPr>
          <w:b/>
          <w:i w:val="0"/>
          <w:sz w:val="22"/>
          <w:szCs w:val="22"/>
        </w:rPr>
      </w:pPr>
    </w:p>
    <w:p w:rsidR="00A45620" w:rsidRDefault="00A45620" w:rsidP="002A50C1">
      <w:pPr>
        <w:pStyle w:val="Glava"/>
        <w:tabs>
          <w:tab w:val="clear" w:pos="4536"/>
          <w:tab w:val="clear" w:pos="9072"/>
        </w:tabs>
        <w:jc w:val="right"/>
        <w:rPr>
          <w:b/>
          <w:i w:val="0"/>
          <w:sz w:val="22"/>
          <w:szCs w:val="22"/>
        </w:rPr>
      </w:pPr>
    </w:p>
    <w:p w:rsidR="00A45620" w:rsidRDefault="00A45620" w:rsidP="002A50C1">
      <w:pPr>
        <w:pStyle w:val="Glava"/>
        <w:tabs>
          <w:tab w:val="clear" w:pos="4536"/>
          <w:tab w:val="clear" w:pos="9072"/>
        </w:tabs>
        <w:jc w:val="right"/>
        <w:rPr>
          <w:b/>
          <w:i w:val="0"/>
          <w:sz w:val="22"/>
          <w:szCs w:val="22"/>
        </w:rPr>
      </w:pPr>
    </w:p>
    <w:p w:rsidR="00A45620" w:rsidRDefault="00A45620" w:rsidP="002A50C1">
      <w:pPr>
        <w:pStyle w:val="Glava"/>
        <w:tabs>
          <w:tab w:val="clear" w:pos="4536"/>
          <w:tab w:val="clear" w:pos="9072"/>
        </w:tabs>
        <w:jc w:val="right"/>
        <w:rPr>
          <w:b/>
          <w:i w:val="0"/>
          <w:sz w:val="22"/>
          <w:szCs w:val="22"/>
        </w:rPr>
      </w:pPr>
    </w:p>
    <w:p w:rsidR="00A45620" w:rsidRDefault="00A45620" w:rsidP="002A50C1">
      <w:pPr>
        <w:pStyle w:val="Glava"/>
        <w:tabs>
          <w:tab w:val="clear" w:pos="4536"/>
          <w:tab w:val="clear" w:pos="9072"/>
        </w:tabs>
        <w:jc w:val="right"/>
        <w:rPr>
          <w:b/>
          <w:i w:val="0"/>
          <w:sz w:val="22"/>
          <w:szCs w:val="22"/>
        </w:rPr>
      </w:pPr>
    </w:p>
    <w:p w:rsidR="00A45620" w:rsidRDefault="00A45620" w:rsidP="002A50C1">
      <w:pPr>
        <w:pStyle w:val="Glava"/>
        <w:tabs>
          <w:tab w:val="clear" w:pos="4536"/>
          <w:tab w:val="clear" w:pos="9072"/>
        </w:tabs>
        <w:jc w:val="right"/>
        <w:rPr>
          <w:b/>
          <w:i w:val="0"/>
          <w:sz w:val="22"/>
          <w:szCs w:val="22"/>
        </w:rPr>
      </w:pPr>
    </w:p>
    <w:p w:rsidR="00A45620" w:rsidRDefault="00A45620" w:rsidP="002A50C1">
      <w:pPr>
        <w:pStyle w:val="Glava"/>
        <w:tabs>
          <w:tab w:val="clear" w:pos="4536"/>
          <w:tab w:val="clear" w:pos="9072"/>
        </w:tabs>
        <w:jc w:val="right"/>
        <w:rPr>
          <w:b/>
          <w:i w:val="0"/>
          <w:sz w:val="22"/>
          <w:szCs w:val="22"/>
        </w:rPr>
      </w:pPr>
    </w:p>
    <w:p w:rsidR="00A45620" w:rsidRDefault="00A45620" w:rsidP="002A50C1">
      <w:pPr>
        <w:pStyle w:val="Glava"/>
        <w:tabs>
          <w:tab w:val="clear" w:pos="4536"/>
          <w:tab w:val="clear" w:pos="9072"/>
        </w:tabs>
        <w:jc w:val="right"/>
        <w:rPr>
          <w:b/>
          <w:i w:val="0"/>
          <w:sz w:val="22"/>
          <w:szCs w:val="22"/>
        </w:rPr>
      </w:pPr>
    </w:p>
    <w:p w:rsidR="00A45620" w:rsidRDefault="00A45620" w:rsidP="002A50C1">
      <w:pPr>
        <w:pStyle w:val="Glava"/>
        <w:tabs>
          <w:tab w:val="clear" w:pos="4536"/>
          <w:tab w:val="clear" w:pos="9072"/>
        </w:tabs>
        <w:jc w:val="right"/>
        <w:rPr>
          <w:b/>
          <w:i w:val="0"/>
          <w:sz w:val="22"/>
          <w:szCs w:val="22"/>
        </w:rPr>
      </w:pPr>
    </w:p>
    <w:p w:rsidR="00A45620" w:rsidRDefault="00A45620" w:rsidP="002A50C1">
      <w:pPr>
        <w:pStyle w:val="Glava"/>
        <w:tabs>
          <w:tab w:val="clear" w:pos="4536"/>
          <w:tab w:val="clear" w:pos="9072"/>
        </w:tabs>
        <w:jc w:val="right"/>
        <w:rPr>
          <w:b/>
          <w:i w:val="0"/>
          <w:sz w:val="22"/>
          <w:szCs w:val="22"/>
        </w:rPr>
      </w:pPr>
    </w:p>
    <w:p w:rsidR="00A45620" w:rsidRDefault="00A45620" w:rsidP="002A50C1">
      <w:pPr>
        <w:pStyle w:val="Glava"/>
        <w:tabs>
          <w:tab w:val="clear" w:pos="4536"/>
          <w:tab w:val="clear" w:pos="9072"/>
        </w:tabs>
        <w:jc w:val="right"/>
        <w:rPr>
          <w:b/>
          <w:i w:val="0"/>
          <w:sz w:val="22"/>
          <w:szCs w:val="22"/>
        </w:rPr>
      </w:pPr>
    </w:p>
    <w:p w:rsidR="00A45620" w:rsidRDefault="00A45620" w:rsidP="002A50C1">
      <w:pPr>
        <w:pStyle w:val="Glava"/>
        <w:tabs>
          <w:tab w:val="clear" w:pos="4536"/>
          <w:tab w:val="clear" w:pos="9072"/>
        </w:tabs>
        <w:jc w:val="right"/>
        <w:rPr>
          <w:b/>
          <w:i w:val="0"/>
          <w:sz w:val="22"/>
          <w:szCs w:val="22"/>
        </w:rPr>
      </w:pPr>
    </w:p>
    <w:p w:rsidR="00A45620" w:rsidRDefault="00A45620" w:rsidP="002A50C1">
      <w:pPr>
        <w:pStyle w:val="Glava"/>
        <w:tabs>
          <w:tab w:val="clear" w:pos="4536"/>
          <w:tab w:val="clear" w:pos="9072"/>
        </w:tabs>
        <w:jc w:val="right"/>
        <w:rPr>
          <w:b/>
          <w:i w:val="0"/>
          <w:sz w:val="22"/>
          <w:szCs w:val="22"/>
        </w:rPr>
      </w:pPr>
    </w:p>
    <w:p w:rsidR="00A45620" w:rsidRDefault="00A45620" w:rsidP="002A50C1">
      <w:pPr>
        <w:pStyle w:val="Glava"/>
        <w:tabs>
          <w:tab w:val="clear" w:pos="4536"/>
          <w:tab w:val="clear" w:pos="9072"/>
        </w:tabs>
        <w:jc w:val="right"/>
        <w:rPr>
          <w:b/>
          <w:i w:val="0"/>
          <w:sz w:val="22"/>
          <w:szCs w:val="22"/>
        </w:rPr>
      </w:pPr>
    </w:p>
    <w:p w:rsidR="00A45620" w:rsidRDefault="00A45620" w:rsidP="002A50C1">
      <w:pPr>
        <w:pStyle w:val="Glava"/>
        <w:tabs>
          <w:tab w:val="clear" w:pos="4536"/>
          <w:tab w:val="clear" w:pos="9072"/>
        </w:tabs>
        <w:jc w:val="right"/>
        <w:rPr>
          <w:b/>
          <w:i w:val="0"/>
          <w:sz w:val="22"/>
          <w:szCs w:val="22"/>
        </w:rPr>
      </w:pPr>
    </w:p>
    <w:p w:rsidR="00A45620" w:rsidRDefault="00A45620" w:rsidP="002A50C1">
      <w:pPr>
        <w:pStyle w:val="Glava"/>
        <w:tabs>
          <w:tab w:val="clear" w:pos="4536"/>
          <w:tab w:val="clear" w:pos="9072"/>
        </w:tabs>
        <w:jc w:val="right"/>
        <w:rPr>
          <w:b/>
          <w:i w:val="0"/>
          <w:sz w:val="22"/>
          <w:szCs w:val="22"/>
        </w:rPr>
      </w:pPr>
    </w:p>
    <w:p w:rsidR="008F4204" w:rsidRDefault="008F4204">
      <w:pPr>
        <w:rPr>
          <w:b/>
          <w:i w:val="0"/>
          <w:color w:val="FF0000"/>
          <w:sz w:val="22"/>
          <w:szCs w:val="22"/>
        </w:rPr>
      </w:pPr>
      <w:r>
        <w:rPr>
          <w:b/>
          <w:i w:val="0"/>
          <w:color w:val="FF0000"/>
          <w:sz w:val="22"/>
          <w:szCs w:val="22"/>
        </w:rPr>
        <w:br w:type="page"/>
      </w:r>
    </w:p>
    <w:p w:rsidR="00A45620" w:rsidRDefault="003D22A3" w:rsidP="002A50C1">
      <w:pPr>
        <w:pStyle w:val="Glava"/>
        <w:tabs>
          <w:tab w:val="clear" w:pos="4536"/>
          <w:tab w:val="clear" w:pos="9072"/>
        </w:tabs>
        <w:jc w:val="right"/>
        <w:rPr>
          <w:b/>
          <w:i w:val="0"/>
          <w:sz w:val="22"/>
          <w:szCs w:val="22"/>
        </w:rPr>
      </w:pPr>
      <w:r>
        <w:rPr>
          <w:b/>
          <w:i w:val="0"/>
          <w:sz w:val="22"/>
          <w:szCs w:val="22"/>
        </w:rPr>
        <w:lastRenderedPageBreak/>
        <w:t>PRILOGA C</w:t>
      </w:r>
    </w:p>
    <w:p w:rsidR="008F4204" w:rsidRDefault="008F4204" w:rsidP="002A50C1">
      <w:pPr>
        <w:pStyle w:val="Glava"/>
        <w:tabs>
          <w:tab w:val="clear" w:pos="4536"/>
          <w:tab w:val="clear" w:pos="9072"/>
        </w:tabs>
        <w:jc w:val="right"/>
        <w:rPr>
          <w:b/>
          <w:i w:val="0"/>
          <w:sz w:val="22"/>
          <w:szCs w:val="22"/>
        </w:rPr>
      </w:pPr>
    </w:p>
    <w:p w:rsidR="008F4204" w:rsidRDefault="008F4204" w:rsidP="002A50C1">
      <w:pPr>
        <w:pStyle w:val="Glava"/>
        <w:tabs>
          <w:tab w:val="clear" w:pos="4536"/>
          <w:tab w:val="clear" w:pos="9072"/>
        </w:tabs>
        <w:jc w:val="right"/>
        <w:rPr>
          <w:b/>
          <w:i w:val="0"/>
          <w:sz w:val="22"/>
          <w:szCs w:val="22"/>
        </w:rPr>
      </w:pPr>
    </w:p>
    <w:p w:rsidR="008F4204" w:rsidRPr="008F4204" w:rsidRDefault="008F4204" w:rsidP="002A50C1">
      <w:pPr>
        <w:pStyle w:val="Glava"/>
        <w:tabs>
          <w:tab w:val="clear" w:pos="4536"/>
          <w:tab w:val="clear" w:pos="9072"/>
        </w:tabs>
        <w:jc w:val="right"/>
        <w:rPr>
          <w:b/>
          <w:i w:val="0"/>
          <w:sz w:val="22"/>
          <w:szCs w:val="22"/>
        </w:rPr>
      </w:pPr>
    </w:p>
    <w:p w:rsidR="00A45620" w:rsidRDefault="00A45620" w:rsidP="002A50C1">
      <w:pPr>
        <w:pStyle w:val="Glava"/>
        <w:tabs>
          <w:tab w:val="clear" w:pos="4536"/>
          <w:tab w:val="clear" w:pos="9072"/>
        </w:tabs>
        <w:jc w:val="right"/>
        <w:rPr>
          <w:b/>
          <w:i w:val="0"/>
          <w:sz w:val="22"/>
          <w:szCs w:val="22"/>
        </w:rPr>
      </w:pPr>
    </w:p>
    <w:p w:rsidR="008F4204" w:rsidRDefault="008F4204" w:rsidP="00F84000">
      <w:pPr>
        <w:pStyle w:val="Glava"/>
        <w:tabs>
          <w:tab w:val="clear" w:pos="4536"/>
          <w:tab w:val="clear" w:pos="9072"/>
        </w:tabs>
        <w:ind w:left="1134"/>
        <w:rPr>
          <w:b/>
          <w:i w:val="0"/>
          <w:sz w:val="22"/>
          <w:szCs w:val="22"/>
        </w:rPr>
      </w:pPr>
      <w:r w:rsidRPr="00F84000">
        <w:rPr>
          <w:b/>
          <w:i w:val="0"/>
          <w:sz w:val="22"/>
          <w:szCs w:val="22"/>
        </w:rPr>
        <w:t xml:space="preserve">PZI </w:t>
      </w:r>
      <w:r w:rsidR="00F84000">
        <w:rPr>
          <w:b/>
          <w:i w:val="0"/>
          <w:sz w:val="22"/>
          <w:szCs w:val="22"/>
        </w:rPr>
        <w:t>dokumentacija je ločen dokument.</w:t>
      </w:r>
    </w:p>
    <w:p w:rsidR="00422CE7" w:rsidRDefault="00422CE7" w:rsidP="00F84000">
      <w:pPr>
        <w:pStyle w:val="Glava"/>
        <w:tabs>
          <w:tab w:val="clear" w:pos="4536"/>
          <w:tab w:val="clear" w:pos="9072"/>
        </w:tabs>
        <w:ind w:left="1134"/>
        <w:rPr>
          <w:b/>
          <w:i w:val="0"/>
          <w:sz w:val="22"/>
          <w:szCs w:val="22"/>
        </w:rPr>
      </w:pPr>
    </w:p>
    <w:p w:rsidR="00422CE7" w:rsidRPr="00422CE7" w:rsidRDefault="00422CE7" w:rsidP="00867AEB">
      <w:pPr>
        <w:autoSpaceDE w:val="0"/>
        <w:autoSpaceDN w:val="0"/>
        <w:ind w:left="1080"/>
        <w:rPr>
          <w:rFonts w:eastAsia="Calibri"/>
          <w:i w:val="0"/>
          <w:color w:val="000000" w:themeColor="text1"/>
          <w:sz w:val="22"/>
          <w:szCs w:val="22"/>
          <w:lang w:eastAsia="en-US"/>
        </w:rPr>
      </w:pPr>
      <w:r>
        <w:rPr>
          <w:rFonts w:eastAsia="Calibri"/>
          <w:i w:val="0"/>
          <w:color w:val="000000" w:themeColor="text1"/>
          <w:sz w:val="22"/>
          <w:szCs w:val="22"/>
          <w:lang w:eastAsia="en-US"/>
        </w:rPr>
        <w:t xml:space="preserve">Dokumentacija je, zaradi večjega obsega, objavljena na spletni strani </w:t>
      </w:r>
      <w:hyperlink r:id="rId9" w:history="1">
        <w:r>
          <w:rPr>
            <w:rStyle w:val="Hiperpovezava"/>
          </w:rPr>
          <w:t>https://www.ljubljana.si/sl/razpisi-razgrnitve-in-javne-objave/</w:t>
        </w:r>
      </w:hyperlink>
      <w:r>
        <w:t xml:space="preserve">, </w:t>
      </w:r>
      <w:r>
        <w:rPr>
          <w:i w:val="0"/>
          <w:sz w:val="22"/>
          <w:szCs w:val="22"/>
        </w:rPr>
        <w:t>pod objavo predmetnega razpisa.</w:t>
      </w:r>
    </w:p>
    <w:p w:rsidR="00422CE7" w:rsidRPr="00F84000" w:rsidRDefault="00422CE7" w:rsidP="00F84000">
      <w:pPr>
        <w:pStyle w:val="Glava"/>
        <w:tabs>
          <w:tab w:val="clear" w:pos="4536"/>
          <w:tab w:val="clear" w:pos="9072"/>
        </w:tabs>
        <w:ind w:left="1134"/>
        <w:rPr>
          <w:b/>
          <w:i w:val="0"/>
          <w:sz w:val="22"/>
          <w:szCs w:val="22"/>
        </w:rPr>
      </w:pPr>
    </w:p>
    <w:p w:rsidR="00A45523" w:rsidRDefault="00A45523" w:rsidP="002A50C1">
      <w:pPr>
        <w:pStyle w:val="Glava"/>
        <w:tabs>
          <w:tab w:val="clear" w:pos="4536"/>
          <w:tab w:val="clear" w:pos="9072"/>
        </w:tabs>
        <w:jc w:val="right"/>
        <w:rPr>
          <w:b/>
          <w:i w:val="0"/>
          <w:sz w:val="22"/>
          <w:szCs w:val="22"/>
        </w:rPr>
      </w:pPr>
    </w:p>
    <w:p w:rsidR="00A45523" w:rsidRDefault="00A45523" w:rsidP="002A50C1">
      <w:pPr>
        <w:pStyle w:val="Glava"/>
        <w:tabs>
          <w:tab w:val="clear" w:pos="4536"/>
          <w:tab w:val="clear" w:pos="9072"/>
        </w:tabs>
        <w:jc w:val="right"/>
        <w:rPr>
          <w:b/>
          <w:i w:val="0"/>
          <w:sz w:val="22"/>
          <w:szCs w:val="22"/>
        </w:rPr>
      </w:pPr>
    </w:p>
    <w:p w:rsidR="00A45523" w:rsidRDefault="00A45523" w:rsidP="002A50C1">
      <w:pPr>
        <w:pStyle w:val="Glava"/>
        <w:tabs>
          <w:tab w:val="clear" w:pos="4536"/>
          <w:tab w:val="clear" w:pos="9072"/>
        </w:tabs>
        <w:jc w:val="right"/>
        <w:rPr>
          <w:b/>
          <w:i w:val="0"/>
          <w:sz w:val="22"/>
          <w:szCs w:val="22"/>
        </w:rPr>
      </w:pPr>
    </w:p>
    <w:p w:rsidR="00A45523" w:rsidRDefault="00A45523" w:rsidP="002A50C1">
      <w:pPr>
        <w:pStyle w:val="Glava"/>
        <w:tabs>
          <w:tab w:val="clear" w:pos="4536"/>
          <w:tab w:val="clear" w:pos="9072"/>
        </w:tabs>
        <w:jc w:val="right"/>
        <w:rPr>
          <w:b/>
          <w:i w:val="0"/>
          <w:sz w:val="22"/>
          <w:szCs w:val="22"/>
        </w:rPr>
      </w:pPr>
    </w:p>
    <w:p w:rsidR="00A45523" w:rsidRDefault="00A45523" w:rsidP="002A50C1">
      <w:pPr>
        <w:pStyle w:val="Glava"/>
        <w:tabs>
          <w:tab w:val="clear" w:pos="4536"/>
          <w:tab w:val="clear" w:pos="9072"/>
        </w:tabs>
        <w:jc w:val="right"/>
        <w:rPr>
          <w:b/>
          <w:i w:val="0"/>
          <w:sz w:val="22"/>
          <w:szCs w:val="22"/>
        </w:rPr>
      </w:pPr>
    </w:p>
    <w:p w:rsidR="00A45523" w:rsidRDefault="00A45523" w:rsidP="002A50C1">
      <w:pPr>
        <w:pStyle w:val="Glava"/>
        <w:tabs>
          <w:tab w:val="clear" w:pos="4536"/>
          <w:tab w:val="clear" w:pos="9072"/>
        </w:tabs>
        <w:jc w:val="right"/>
        <w:rPr>
          <w:b/>
          <w:i w:val="0"/>
          <w:sz w:val="22"/>
          <w:szCs w:val="22"/>
        </w:rPr>
      </w:pPr>
      <w:bookmarkStart w:id="1" w:name="_GoBack"/>
      <w:bookmarkEnd w:id="1"/>
    </w:p>
    <w:p w:rsidR="00A45523" w:rsidRDefault="00A45523" w:rsidP="002A50C1">
      <w:pPr>
        <w:pStyle w:val="Glava"/>
        <w:tabs>
          <w:tab w:val="clear" w:pos="4536"/>
          <w:tab w:val="clear" w:pos="9072"/>
        </w:tabs>
        <w:jc w:val="right"/>
        <w:rPr>
          <w:b/>
          <w:i w:val="0"/>
          <w:sz w:val="22"/>
          <w:szCs w:val="22"/>
        </w:rPr>
      </w:pPr>
    </w:p>
    <w:p w:rsidR="00A45523" w:rsidRDefault="00A45523" w:rsidP="002A50C1">
      <w:pPr>
        <w:pStyle w:val="Glava"/>
        <w:tabs>
          <w:tab w:val="clear" w:pos="4536"/>
          <w:tab w:val="clear" w:pos="9072"/>
        </w:tabs>
        <w:jc w:val="right"/>
        <w:rPr>
          <w:b/>
          <w:i w:val="0"/>
          <w:sz w:val="22"/>
          <w:szCs w:val="22"/>
        </w:rPr>
      </w:pPr>
    </w:p>
    <w:p w:rsidR="00A45523" w:rsidRDefault="00A45523" w:rsidP="002A50C1">
      <w:pPr>
        <w:pStyle w:val="Glava"/>
        <w:tabs>
          <w:tab w:val="clear" w:pos="4536"/>
          <w:tab w:val="clear" w:pos="9072"/>
        </w:tabs>
        <w:jc w:val="right"/>
        <w:rPr>
          <w:b/>
          <w:i w:val="0"/>
          <w:sz w:val="22"/>
          <w:szCs w:val="22"/>
        </w:rPr>
      </w:pPr>
    </w:p>
    <w:p w:rsidR="00A45523" w:rsidRDefault="00A45523" w:rsidP="002A50C1">
      <w:pPr>
        <w:pStyle w:val="Glava"/>
        <w:tabs>
          <w:tab w:val="clear" w:pos="4536"/>
          <w:tab w:val="clear" w:pos="9072"/>
        </w:tabs>
        <w:jc w:val="right"/>
        <w:rPr>
          <w:b/>
          <w:i w:val="0"/>
          <w:sz w:val="22"/>
          <w:szCs w:val="22"/>
        </w:rPr>
      </w:pPr>
    </w:p>
    <w:p w:rsidR="00A45523" w:rsidRDefault="00A45523" w:rsidP="002A50C1">
      <w:pPr>
        <w:pStyle w:val="Glava"/>
        <w:tabs>
          <w:tab w:val="clear" w:pos="4536"/>
          <w:tab w:val="clear" w:pos="9072"/>
        </w:tabs>
        <w:jc w:val="right"/>
        <w:rPr>
          <w:b/>
          <w:i w:val="0"/>
          <w:sz w:val="22"/>
          <w:szCs w:val="22"/>
        </w:rPr>
      </w:pPr>
    </w:p>
    <w:p w:rsidR="00A45523" w:rsidRDefault="00A45523" w:rsidP="002A50C1">
      <w:pPr>
        <w:pStyle w:val="Glava"/>
        <w:tabs>
          <w:tab w:val="clear" w:pos="4536"/>
          <w:tab w:val="clear" w:pos="9072"/>
        </w:tabs>
        <w:jc w:val="right"/>
        <w:rPr>
          <w:b/>
          <w:i w:val="0"/>
          <w:sz w:val="22"/>
          <w:szCs w:val="22"/>
        </w:rPr>
      </w:pPr>
    </w:p>
    <w:p w:rsidR="00A45523" w:rsidRDefault="00A45523" w:rsidP="002A50C1">
      <w:pPr>
        <w:pStyle w:val="Glava"/>
        <w:tabs>
          <w:tab w:val="clear" w:pos="4536"/>
          <w:tab w:val="clear" w:pos="9072"/>
        </w:tabs>
        <w:jc w:val="right"/>
        <w:rPr>
          <w:b/>
          <w:i w:val="0"/>
          <w:sz w:val="22"/>
          <w:szCs w:val="22"/>
        </w:rPr>
      </w:pPr>
    </w:p>
    <w:p w:rsidR="00E372DB" w:rsidRDefault="00E372DB" w:rsidP="002A50C1">
      <w:pPr>
        <w:pStyle w:val="Glava"/>
        <w:tabs>
          <w:tab w:val="clear" w:pos="4536"/>
          <w:tab w:val="clear" w:pos="9072"/>
        </w:tabs>
        <w:jc w:val="right"/>
        <w:rPr>
          <w:b/>
          <w:i w:val="0"/>
          <w:sz w:val="22"/>
          <w:szCs w:val="22"/>
        </w:rPr>
      </w:pPr>
    </w:p>
    <w:p w:rsidR="006631B1" w:rsidRDefault="006631B1" w:rsidP="002A50C1">
      <w:pPr>
        <w:pStyle w:val="Glava"/>
        <w:tabs>
          <w:tab w:val="clear" w:pos="4536"/>
          <w:tab w:val="clear" w:pos="9072"/>
        </w:tabs>
        <w:jc w:val="right"/>
        <w:rPr>
          <w:b/>
          <w:i w:val="0"/>
          <w:sz w:val="22"/>
          <w:szCs w:val="22"/>
        </w:rPr>
      </w:pPr>
    </w:p>
    <w:sectPr w:rsidR="006631B1" w:rsidSect="00E75433">
      <w:footerReference w:type="default" r:id="rId10"/>
      <w:pgSz w:w="11906" w:h="16838"/>
      <w:pgMar w:top="1361" w:right="1202" w:bottom="1202" w:left="6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235C" w:rsidRDefault="0013235C">
      <w:r>
        <w:separator/>
      </w:r>
    </w:p>
  </w:endnote>
  <w:endnote w:type="continuationSeparator" w:id="0">
    <w:p w:rsidR="0013235C" w:rsidRDefault="00132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Arial CE">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35C" w:rsidRPr="00733B9A" w:rsidRDefault="0013235C"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867AEB">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867AEB">
      <w:rPr>
        <w:rStyle w:val="tevilkastrani"/>
        <w:i w:val="0"/>
        <w:noProof/>
        <w:sz w:val="18"/>
        <w:szCs w:val="18"/>
      </w:rPr>
      <w:t>20</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235C" w:rsidRDefault="0013235C">
      <w:r>
        <w:separator/>
      </w:r>
    </w:p>
  </w:footnote>
  <w:footnote w:type="continuationSeparator" w:id="0">
    <w:p w:rsidR="0013235C" w:rsidRDefault="001323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FA1E5A"/>
    <w:multiLevelType w:val="hybridMultilevel"/>
    <w:tmpl w:val="38384DDE"/>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010A7EF1"/>
    <w:multiLevelType w:val="hybridMultilevel"/>
    <w:tmpl w:val="6C40536A"/>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
    <w:nsid w:val="043F1B55"/>
    <w:multiLevelType w:val="hybridMultilevel"/>
    <w:tmpl w:val="8C0059D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5">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08B36D7D"/>
    <w:multiLevelType w:val="hybridMultilevel"/>
    <w:tmpl w:val="4DCE3C3C"/>
    <w:lvl w:ilvl="0" w:tplc="04240005">
      <w:start w:val="1"/>
      <w:numFmt w:val="bullet"/>
      <w:lvlText w:val=""/>
      <w:lvlJc w:val="left"/>
      <w:pPr>
        <w:tabs>
          <w:tab w:val="num" w:pos="1287"/>
        </w:tabs>
        <w:ind w:left="1287"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nsid w:val="0DF53582"/>
    <w:multiLevelType w:val="hybridMultilevel"/>
    <w:tmpl w:val="01823EA2"/>
    <w:lvl w:ilvl="0" w:tplc="2A54295E">
      <w:start w:val="1"/>
      <w:numFmt w:val="bullet"/>
      <w:lvlText w:val="-"/>
      <w:lvlJc w:val="left"/>
      <w:pPr>
        <w:ind w:left="720" w:hanging="360"/>
      </w:pPr>
      <w:rPr>
        <w:rFonts w:ascii="Courier New" w:hAnsi="Courier New"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nsid w:val="1ADB6BE1"/>
    <w:multiLevelType w:val="hybridMultilevel"/>
    <w:tmpl w:val="08D89914"/>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nsid w:val="1EB3645F"/>
    <w:multiLevelType w:val="hybridMultilevel"/>
    <w:tmpl w:val="B3A2BFD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3">
    <w:nsid w:val="20FA5CA9"/>
    <w:multiLevelType w:val="hybridMultilevel"/>
    <w:tmpl w:val="08BA3AFC"/>
    <w:lvl w:ilvl="0" w:tplc="957AD01E">
      <w:start w:val="1"/>
      <w:numFmt w:val="bullet"/>
      <w:lvlText w:val="-"/>
      <w:lvlJc w:val="left"/>
      <w:pPr>
        <w:tabs>
          <w:tab w:val="num" w:pos="927"/>
        </w:tabs>
        <w:ind w:left="927" w:hanging="360"/>
      </w:pPr>
      <w:rPr>
        <w:rFonts w:ascii="Georgia" w:eastAsia="Times New Roman" w:hAnsi="Georgia" w:hint="default"/>
      </w:rPr>
    </w:lvl>
    <w:lvl w:ilvl="1" w:tplc="04240003">
      <w:start w:val="1"/>
      <w:numFmt w:val="bullet"/>
      <w:lvlText w:val="o"/>
      <w:lvlJc w:val="left"/>
      <w:pPr>
        <w:tabs>
          <w:tab w:val="num" w:pos="2280"/>
        </w:tabs>
        <w:ind w:left="2280" w:hanging="360"/>
      </w:pPr>
      <w:rPr>
        <w:rFonts w:ascii="Courier New" w:hAnsi="Courier New" w:cs="Times New Roman" w:hint="default"/>
      </w:rPr>
    </w:lvl>
    <w:lvl w:ilvl="2" w:tplc="04240005">
      <w:start w:val="1"/>
      <w:numFmt w:val="bullet"/>
      <w:lvlText w:val=""/>
      <w:lvlJc w:val="left"/>
      <w:pPr>
        <w:tabs>
          <w:tab w:val="num" w:pos="3000"/>
        </w:tabs>
        <w:ind w:left="3000" w:hanging="360"/>
      </w:pPr>
      <w:rPr>
        <w:rFonts w:ascii="Wingdings" w:hAnsi="Wingdings" w:hint="default"/>
      </w:rPr>
    </w:lvl>
    <w:lvl w:ilvl="3" w:tplc="04240001">
      <w:start w:val="1"/>
      <w:numFmt w:val="bullet"/>
      <w:lvlText w:val=""/>
      <w:lvlJc w:val="left"/>
      <w:pPr>
        <w:tabs>
          <w:tab w:val="num" w:pos="3720"/>
        </w:tabs>
        <w:ind w:left="3720" w:hanging="360"/>
      </w:pPr>
      <w:rPr>
        <w:rFonts w:ascii="Symbol" w:hAnsi="Symbol" w:hint="default"/>
      </w:rPr>
    </w:lvl>
    <w:lvl w:ilvl="4" w:tplc="04240003">
      <w:start w:val="1"/>
      <w:numFmt w:val="bullet"/>
      <w:lvlText w:val="o"/>
      <w:lvlJc w:val="left"/>
      <w:pPr>
        <w:tabs>
          <w:tab w:val="num" w:pos="4440"/>
        </w:tabs>
        <w:ind w:left="4440" w:hanging="360"/>
      </w:pPr>
      <w:rPr>
        <w:rFonts w:ascii="Courier New" w:hAnsi="Courier New" w:cs="Times New Roman" w:hint="default"/>
      </w:rPr>
    </w:lvl>
    <w:lvl w:ilvl="5" w:tplc="04240005">
      <w:start w:val="1"/>
      <w:numFmt w:val="bullet"/>
      <w:lvlText w:val=""/>
      <w:lvlJc w:val="left"/>
      <w:pPr>
        <w:tabs>
          <w:tab w:val="num" w:pos="5160"/>
        </w:tabs>
        <w:ind w:left="5160" w:hanging="360"/>
      </w:pPr>
      <w:rPr>
        <w:rFonts w:ascii="Wingdings" w:hAnsi="Wingdings" w:hint="default"/>
      </w:rPr>
    </w:lvl>
    <w:lvl w:ilvl="6" w:tplc="04240001">
      <w:start w:val="1"/>
      <w:numFmt w:val="bullet"/>
      <w:lvlText w:val=""/>
      <w:lvlJc w:val="left"/>
      <w:pPr>
        <w:tabs>
          <w:tab w:val="num" w:pos="5880"/>
        </w:tabs>
        <w:ind w:left="5880" w:hanging="360"/>
      </w:pPr>
      <w:rPr>
        <w:rFonts w:ascii="Symbol" w:hAnsi="Symbol" w:hint="default"/>
      </w:rPr>
    </w:lvl>
    <w:lvl w:ilvl="7" w:tplc="04240003">
      <w:start w:val="1"/>
      <w:numFmt w:val="bullet"/>
      <w:lvlText w:val="o"/>
      <w:lvlJc w:val="left"/>
      <w:pPr>
        <w:tabs>
          <w:tab w:val="num" w:pos="6600"/>
        </w:tabs>
        <w:ind w:left="6600" w:hanging="360"/>
      </w:pPr>
      <w:rPr>
        <w:rFonts w:ascii="Courier New" w:hAnsi="Courier New" w:cs="Times New Roman" w:hint="default"/>
      </w:rPr>
    </w:lvl>
    <w:lvl w:ilvl="8" w:tplc="04240005">
      <w:start w:val="1"/>
      <w:numFmt w:val="bullet"/>
      <w:lvlText w:val=""/>
      <w:lvlJc w:val="left"/>
      <w:pPr>
        <w:tabs>
          <w:tab w:val="num" w:pos="7320"/>
        </w:tabs>
        <w:ind w:left="7320" w:hanging="360"/>
      </w:pPr>
      <w:rPr>
        <w:rFonts w:ascii="Wingdings" w:hAnsi="Wingdings" w:hint="default"/>
      </w:rPr>
    </w:lvl>
  </w:abstractNum>
  <w:abstractNum w:abstractNumId="14">
    <w:nsid w:val="21BC581F"/>
    <w:multiLevelType w:val="hybridMultilevel"/>
    <w:tmpl w:val="3914319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nsid w:val="2F19148C"/>
    <w:multiLevelType w:val="hybridMultilevel"/>
    <w:tmpl w:val="0CA42B3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7">
    <w:nsid w:val="35C46573"/>
    <w:multiLevelType w:val="hybridMultilevel"/>
    <w:tmpl w:val="8CCAA3C4"/>
    <w:lvl w:ilvl="0" w:tplc="66CAA8A2">
      <w:start w:val="19"/>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66CAA8A2">
      <w:start w:val="19"/>
      <w:numFmt w:val="bullet"/>
      <w:lvlText w:val="-"/>
      <w:lvlJc w:val="left"/>
      <w:pPr>
        <w:ind w:left="2160" w:hanging="360"/>
      </w:pPr>
      <w:rPr>
        <w:rFonts w:ascii="Calibri" w:eastAsia="Times New Roman" w:hAnsi="Calibri" w:cs="Calibri"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9">
    <w:nsid w:val="3E033F9F"/>
    <w:multiLevelType w:val="hybridMultilevel"/>
    <w:tmpl w:val="FAB48F6A"/>
    <w:lvl w:ilvl="0" w:tplc="5608039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2">
    <w:nsid w:val="42880C89"/>
    <w:multiLevelType w:val="hybridMultilevel"/>
    <w:tmpl w:val="1F602148"/>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23">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nsid w:val="48A10C1F"/>
    <w:multiLevelType w:val="hybridMultilevel"/>
    <w:tmpl w:val="65FE5F16"/>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26">
    <w:nsid w:val="4B2F07D6"/>
    <w:multiLevelType w:val="hybridMultilevel"/>
    <w:tmpl w:val="BCC20C0E"/>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27">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8">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1">
    <w:nsid w:val="536D3EB5"/>
    <w:multiLevelType w:val="multilevel"/>
    <w:tmpl w:val="E4DC6430"/>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3">
    <w:nsid w:val="5EA53B31"/>
    <w:multiLevelType w:val="hybridMultilevel"/>
    <w:tmpl w:val="0ADE289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4">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5">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6">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7">
    <w:nsid w:val="76057BD2"/>
    <w:multiLevelType w:val="hybridMultilevel"/>
    <w:tmpl w:val="FE5C975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8">
    <w:nsid w:val="79BD2B40"/>
    <w:multiLevelType w:val="hybridMultilevel"/>
    <w:tmpl w:val="02A61136"/>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9">
    <w:nsid w:val="7A2A61D1"/>
    <w:multiLevelType w:val="hybridMultilevel"/>
    <w:tmpl w:val="B7863E66"/>
    <w:lvl w:ilvl="0" w:tplc="957AD01E">
      <w:start w:val="1"/>
      <w:numFmt w:val="bullet"/>
      <w:lvlText w:val="-"/>
      <w:lvlJc w:val="left"/>
      <w:pPr>
        <w:ind w:left="720" w:hanging="360"/>
      </w:pPr>
      <w:rPr>
        <w:rFonts w:ascii="Georgia" w:eastAsia="Times New Roman" w:hAnsi="Georgi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nsid w:val="7CFC2117"/>
    <w:multiLevelType w:val="hybridMultilevel"/>
    <w:tmpl w:val="3EFA6EC0"/>
    <w:lvl w:ilvl="0" w:tplc="04240001">
      <w:start w:val="1"/>
      <w:numFmt w:val="bullet"/>
      <w:lvlText w:val=""/>
      <w:lvlJc w:val="left"/>
      <w:pPr>
        <w:tabs>
          <w:tab w:val="num" w:pos="1050"/>
        </w:tabs>
        <w:ind w:left="1050" w:hanging="340"/>
      </w:pPr>
      <w:rPr>
        <w:rFonts w:ascii="Symbol" w:hAnsi="Symbol" w:hint="default"/>
        <w:b w:val="0"/>
        <w:sz w:val="22"/>
      </w:rPr>
    </w:lvl>
    <w:lvl w:ilvl="1" w:tplc="04240003">
      <w:start w:val="1"/>
      <w:numFmt w:val="bullet"/>
      <w:lvlText w:val="o"/>
      <w:lvlJc w:val="left"/>
      <w:pPr>
        <w:tabs>
          <w:tab w:val="num" w:pos="2150"/>
        </w:tabs>
        <w:ind w:left="2150" w:hanging="360"/>
      </w:pPr>
      <w:rPr>
        <w:rFonts w:ascii="Courier New" w:hAnsi="Courier New" w:cs="Times New Roman" w:hint="default"/>
      </w:rPr>
    </w:lvl>
    <w:lvl w:ilvl="2" w:tplc="04240005">
      <w:start w:val="1"/>
      <w:numFmt w:val="bullet"/>
      <w:lvlText w:val=""/>
      <w:lvlJc w:val="left"/>
      <w:pPr>
        <w:tabs>
          <w:tab w:val="num" w:pos="2870"/>
        </w:tabs>
        <w:ind w:left="2870" w:hanging="360"/>
      </w:pPr>
      <w:rPr>
        <w:rFonts w:ascii="Wingdings" w:hAnsi="Wingdings" w:hint="default"/>
      </w:rPr>
    </w:lvl>
    <w:lvl w:ilvl="3" w:tplc="04240001">
      <w:start w:val="1"/>
      <w:numFmt w:val="bullet"/>
      <w:lvlText w:val=""/>
      <w:lvlJc w:val="left"/>
      <w:pPr>
        <w:tabs>
          <w:tab w:val="num" w:pos="3590"/>
        </w:tabs>
        <w:ind w:left="3590" w:hanging="360"/>
      </w:pPr>
      <w:rPr>
        <w:rFonts w:ascii="Symbol" w:hAnsi="Symbol" w:hint="default"/>
      </w:rPr>
    </w:lvl>
    <w:lvl w:ilvl="4" w:tplc="04240003">
      <w:start w:val="1"/>
      <w:numFmt w:val="bullet"/>
      <w:lvlText w:val="o"/>
      <w:lvlJc w:val="left"/>
      <w:pPr>
        <w:tabs>
          <w:tab w:val="num" w:pos="4310"/>
        </w:tabs>
        <w:ind w:left="4310" w:hanging="360"/>
      </w:pPr>
      <w:rPr>
        <w:rFonts w:ascii="Courier New" w:hAnsi="Courier New" w:cs="Times New Roman" w:hint="default"/>
      </w:rPr>
    </w:lvl>
    <w:lvl w:ilvl="5" w:tplc="04240005">
      <w:start w:val="1"/>
      <w:numFmt w:val="bullet"/>
      <w:lvlText w:val=""/>
      <w:lvlJc w:val="left"/>
      <w:pPr>
        <w:tabs>
          <w:tab w:val="num" w:pos="5030"/>
        </w:tabs>
        <w:ind w:left="5030" w:hanging="360"/>
      </w:pPr>
      <w:rPr>
        <w:rFonts w:ascii="Wingdings" w:hAnsi="Wingdings" w:hint="default"/>
      </w:rPr>
    </w:lvl>
    <w:lvl w:ilvl="6" w:tplc="04240001">
      <w:start w:val="1"/>
      <w:numFmt w:val="bullet"/>
      <w:lvlText w:val=""/>
      <w:lvlJc w:val="left"/>
      <w:pPr>
        <w:tabs>
          <w:tab w:val="num" w:pos="5750"/>
        </w:tabs>
        <w:ind w:left="5750" w:hanging="360"/>
      </w:pPr>
      <w:rPr>
        <w:rFonts w:ascii="Symbol" w:hAnsi="Symbol" w:hint="default"/>
      </w:rPr>
    </w:lvl>
    <w:lvl w:ilvl="7" w:tplc="04240003">
      <w:start w:val="1"/>
      <w:numFmt w:val="bullet"/>
      <w:lvlText w:val="o"/>
      <w:lvlJc w:val="left"/>
      <w:pPr>
        <w:tabs>
          <w:tab w:val="num" w:pos="6470"/>
        </w:tabs>
        <w:ind w:left="6470" w:hanging="360"/>
      </w:pPr>
      <w:rPr>
        <w:rFonts w:ascii="Courier New" w:hAnsi="Courier New" w:cs="Times New Roman" w:hint="default"/>
      </w:rPr>
    </w:lvl>
    <w:lvl w:ilvl="8" w:tplc="04240005">
      <w:start w:val="1"/>
      <w:numFmt w:val="bullet"/>
      <w:lvlText w:val=""/>
      <w:lvlJc w:val="left"/>
      <w:pPr>
        <w:tabs>
          <w:tab w:val="num" w:pos="7190"/>
        </w:tabs>
        <w:ind w:left="7190" w:hanging="360"/>
      </w:pPr>
      <w:rPr>
        <w:rFonts w:ascii="Wingdings" w:hAnsi="Wingdings" w:hint="default"/>
      </w:rPr>
    </w:lvl>
  </w:abstractNum>
  <w:abstractNum w:abstractNumId="41">
    <w:nsid w:val="7D556785"/>
    <w:multiLevelType w:val="hybridMultilevel"/>
    <w:tmpl w:val="C8BEBE9E"/>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num w:numId="1">
    <w:abstractNumId w:val="7"/>
  </w:num>
  <w:num w:numId="2">
    <w:abstractNumId w:val="30"/>
  </w:num>
  <w:num w:numId="3">
    <w:abstractNumId w:val="18"/>
  </w:num>
  <w:num w:numId="4">
    <w:abstractNumId w:val="21"/>
  </w:num>
  <w:num w:numId="5">
    <w:abstractNumId w:val="27"/>
  </w:num>
  <w:num w:numId="6">
    <w:abstractNumId w:val="36"/>
  </w:num>
  <w:num w:numId="7">
    <w:abstractNumId w:val="10"/>
  </w:num>
  <w:num w:numId="8">
    <w:abstractNumId w:val="0"/>
  </w:num>
  <w:num w:numId="9">
    <w:abstractNumId w:val="32"/>
  </w:num>
  <w:num w:numId="10">
    <w:abstractNumId w:val="34"/>
  </w:num>
  <w:num w:numId="11">
    <w:abstractNumId w:val="9"/>
  </w:num>
  <w:num w:numId="12">
    <w:abstractNumId w:val="1"/>
  </w:num>
  <w:num w:numId="13">
    <w:abstractNumId w:val="24"/>
  </w:num>
  <w:num w:numId="14">
    <w:abstractNumId w:val="23"/>
  </w:num>
  <w:num w:numId="15">
    <w:abstractNumId w:val="20"/>
  </w:num>
  <w:num w:numId="16">
    <w:abstractNumId w:val="29"/>
  </w:num>
  <w:num w:numId="17">
    <w:abstractNumId w:val="5"/>
  </w:num>
  <w:num w:numId="18">
    <w:abstractNumId w:val="35"/>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1"/>
  </w:num>
  <w:num w:numId="22">
    <w:abstractNumId w:val="28"/>
  </w:num>
  <w:num w:numId="23">
    <w:abstractNumId w:val="38"/>
  </w:num>
  <w:num w:numId="2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37"/>
  </w:num>
  <w:num w:numId="27">
    <w:abstractNumId w:val="3"/>
  </w:num>
  <w:num w:numId="28">
    <w:abstractNumId w:val="4"/>
  </w:num>
  <w:num w:numId="29">
    <w:abstractNumId w:val="41"/>
  </w:num>
  <w:num w:numId="30">
    <w:abstractNumId w:val="25"/>
  </w:num>
  <w:num w:numId="31">
    <w:abstractNumId w:val="33"/>
  </w:num>
  <w:num w:numId="32">
    <w:abstractNumId w:val="12"/>
  </w:num>
  <w:num w:numId="33">
    <w:abstractNumId w:val="26"/>
  </w:num>
  <w:num w:numId="34">
    <w:abstractNumId w:val="16"/>
  </w:num>
  <w:num w:numId="35">
    <w:abstractNumId w:val="22"/>
  </w:num>
  <w:num w:numId="36">
    <w:abstractNumId w:val="14"/>
  </w:num>
  <w:num w:numId="37">
    <w:abstractNumId w:val="8"/>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39"/>
  </w:num>
  <w:num w:numId="41">
    <w:abstractNumId w:val="40"/>
  </w:num>
  <w:num w:numId="42">
    <w:abstractNumId w:val="19"/>
  </w:num>
  <w:num w:numId="43">
    <w:abstractNumId w:val="8"/>
  </w:num>
  <w:num w:numId="44">
    <w:abstractNumId w:val="13"/>
  </w:num>
  <w:num w:numId="45">
    <w:abstractNumId w:val="39"/>
  </w:num>
  <w:num w:numId="46">
    <w:abstractNumId w:val="19"/>
  </w:num>
  <w:num w:numId="47">
    <w:abstractNumId w:val="40"/>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rneja Batič">
    <w15:presenceInfo w15:providerId="AD" w15:userId="S-1-5-21-883249467-966921291-1845911597-125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26D3"/>
    <w:rsid w:val="00023E0B"/>
    <w:rsid w:val="000240A5"/>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3740"/>
    <w:rsid w:val="0005577F"/>
    <w:rsid w:val="00056AF8"/>
    <w:rsid w:val="00056C75"/>
    <w:rsid w:val="00060B70"/>
    <w:rsid w:val="00067E87"/>
    <w:rsid w:val="00070622"/>
    <w:rsid w:val="00073663"/>
    <w:rsid w:val="00073698"/>
    <w:rsid w:val="000749A6"/>
    <w:rsid w:val="00076A4D"/>
    <w:rsid w:val="00082CFF"/>
    <w:rsid w:val="000840A7"/>
    <w:rsid w:val="00084368"/>
    <w:rsid w:val="0009059D"/>
    <w:rsid w:val="00090CBD"/>
    <w:rsid w:val="000914CC"/>
    <w:rsid w:val="000930DA"/>
    <w:rsid w:val="00093669"/>
    <w:rsid w:val="000941D7"/>
    <w:rsid w:val="00095709"/>
    <w:rsid w:val="00095825"/>
    <w:rsid w:val="000A09D6"/>
    <w:rsid w:val="000A22E4"/>
    <w:rsid w:val="000A426F"/>
    <w:rsid w:val="000A4D27"/>
    <w:rsid w:val="000A4F72"/>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1EB8"/>
    <w:rsid w:val="000C3E44"/>
    <w:rsid w:val="000C4538"/>
    <w:rsid w:val="000C49E8"/>
    <w:rsid w:val="000C6181"/>
    <w:rsid w:val="000C67E8"/>
    <w:rsid w:val="000C7983"/>
    <w:rsid w:val="000D45A4"/>
    <w:rsid w:val="000D5E4B"/>
    <w:rsid w:val="000D6025"/>
    <w:rsid w:val="000E4748"/>
    <w:rsid w:val="000F0CD9"/>
    <w:rsid w:val="000F0DDB"/>
    <w:rsid w:val="000F60CA"/>
    <w:rsid w:val="000F711B"/>
    <w:rsid w:val="000F7498"/>
    <w:rsid w:val="000F762D"/>
    <w:rsid w:val="000F7D00"/>
    <w:rsid w:val="00102870"/>
    <w:rsid w:val="00104F4E"/>
    <w:rsid w:val="00111666"/>
    <w:rsid w:val="00113B4C"/>
    <w:rsid w:val="00114F70"/>
    <w:rsid w:val="00120AEF"/>
    <w:rsid w:val="00120F46"/>
    <w:rsid w:val="00121952"/>
    <w:rsid w:val="00122C5A"/>
    <w:rsid w:val="00123D39"/>
    <w:rsid w:val="001242B7"/>
    <w:rsid w:val="00124C84"/>
    <w:rsid w:val="00125161"/>
    <w:rsid w:val="0012535E"/>
    <w:rsid w:val="00125B23"/>
    <w:rsid w:val="0012708F"/>
    <w:rsid w:val="00127979"/>
    <w:rsid w:val="00130144"/>
    <w:rsid w:val="001308C9"/>
    <w:rsid w:val="00131B4C"/>
    <w:rsid w:val="00131DA7"/>
    <w:rsid w:val="0013235C"/>
    <w:rsid w:val="00133C02"/>
    <w:rsid w:val="00134FE4"/>
    <w:rsid w:val="00137BFF"/>
    <w:rsid w:val="00140CEE"/>
    <w:rsid w:val="0014366E"/>
    <w:rsid w:val="00144778"/>
    <w:rsid w:val="00145287"/>
    <w:rsid w:val="00147A95"/>
    <w:rsid w:val="00147D75"/>
    <w:rsid w:val="00150045"/>
    <w:rsid w:val="00155281"/>
    <w:rsid w:val="00163ADA"/>
    <w:rsid w:val="001643AB"/>
    <w:rsid w:val="00164A17"/>
    <w:rsid w:val="00170136"/>
    <w:rsid w:val="00170954"/>
    <w:rsid w:val="00171115"/>
    <w:rsid w:val="00171744"/>
    <w:rsid w:val="00180DBD"/>
    <w:rsid w:val="00183218"/>
    <w:rsid w:val="00186341"/>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C7A95"/>
    <w:rsid w:val="001D12C3"/>
    <w:rsid w:val="001D20B3"/>
    <w:rsid w:val="001D2804"/>
    <w:rsid w:val="001D296A"/>
    <w:rsid w:val="001D2FA8"/>
    <w:rsid w:val="001D4382"/>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1D6A"/>
    <w:rsid w:val="002131D6"/>
    <w:rsid w:val="00215308"/>
    <w:rsid w:val="00215A60"/>
    <w:rsid w:val="0021687C"/>
    <w:rsid w:val="002223CD"/>
    <w:rsid w:val="0022291E"/>
    <w:rsid w:val="002261E0"/>
    <w:rsid w:val="00227EAA"/>
    <w:rsid w:val="00230168"/>
    <w:rsid w:val="00230B11"/>
    <w:rsid w:val="00231528"/>
    <w:rsid w:val="00233219"/>
    <w:rsid w:val="00234BAD"/>
    <w:rsid w:val="00245E86"/>
    <w:rsid w:val="0024742F"/>
    <w:rsid w:val="00250AFE"/>
    <w:rsid w:val="00252862"/>
    <w:rsid w:val="00253BBE"/>
    <w:rsid w:val="00255ED8"/>
    <w:rsid w:val="00262D26"/>
    <w:rsid w:val="00264770"/>
    <w:rsid w:val="00264781"/>
    <w:rsid w:val="00265952"/>
    <w:rsid w:val="00267254"/>
    <w:rsid w:val="0026783B"/>
    <w:rsid w:val="002728D8"/>
    <w:rsid w:val="0027445B"/>
    <w:rsid w:val="00274567"/>
    <w:rsid w:val="00274D08"/>
    <w:rsid w:val="00277AD1"/>
    <w:rsid w:val="00280D49"/>
    <w:rsid w:val="002879A4"/>
    <w:rsid w:val="0029147C"/>
    <w:rsid w:val="0029161F"/>
    <w:rsid w:val="00291814"/>
    <w:rsid w:val="00291853"/>
    <w:rsid w:val="002920AD"/>
    <w:rsid w:val="00294A64"/>
    <w:rsid w:val="0029526B"/>
    <w:rsid w:val="0029710E"/>
    <w:rsid w:val="0029742C"/>
    <w:rsid w:val="002A14CD"/>
    <w:rsid w:val="002A2E74"/>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C42"/>
    <w:rsid w:val="002C63B9"/>
    <w:rsid w:val="002C6A1E"/>
    <w:rsid w:val="002C6CB9"/>
    <w:rsid w:val="002D0303"/>
    <w:rsid w:val="002D1A15"/>
    <w:rsid w:val="002D2A2C"/>
    <w:rsid w:val="002D36C5"/>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3EAC"/>
    <w:rsid w:val="002F49D8"/>
    <w:rsid w:val="00300092"/>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3"/>
    <w:rsid w:val="00324EA4"/>
    <w:rsid w:val="003304CB"/>
    <w:rsid w:val="0033175B"/>
    <w:rsid w:val="0033291C"/>
    <w:rsid w:val="00333CC8"/>
    <w:rsid w:val="00333E0F"/>
    <w:rsid w:val="0033563F"/>
    <w:rsid w:val="00344B52"/>
    <w:rsid w:val="003451A6"/>
    <w:rsid w:val="00347CF7"/>
    <w:rsid w:val="00347E64"/>
    <w:rsid w:val="00350D3F"/>
    <w:rsid w:val="0035227C"/>
    <w:rsid w:val="0035574B"/>
    <w:rsid w:val="00356B8A"/>
    <w:rsid w:val="00356E80"/>
    <w:rsid w:val="00360E90"/>
    <w:rsid w:val="00361220"/>
    <w:rsid w:val="00361293"/>
    <w:rsid w:val="003635F9"/>
    <w:rsid w:val="00363CDC"/>
    <w:rsid w:val="00364816"/>
    <w:rsid w:val="0036496C"/>
    <w:rsid w:val="003659E5"/>
    <w:rsid w:val="00366E37"/>
    <w:rsid w:val="0037103F"/>
    <w:rsid w:val="00371E4D"/>
    <w:rsid w:val="00372C98"/>
    <w:rsid w:val="003737B4"/>
    <w:rsid w:val="003758C0"/>
    <w:rsid w:val="00381705"/>
    <w:rsid w:val="003822AF"/>
    <w:rsid w:val="003835D3"/>
    <w:rsid w:val="00387121"/>
    <w:rsid w:val="00387B3C"/>
    <w:rsid w:val="00391DEF"/>
    <w:rsid w:val="003926A5"/>
    <w:rsid w:val="00392E32"/>
    <w:rsid w:val="00395916"/>
    <w:rsid w:val="003A09A1"/>
    <w:rsid w:val="003A1382"/>
    <w:rsid w:val="003A2687"/>
    <w:rsid w:val="003A4536"/>
    <w:rsid w:val="003A6F0D"/>
    <w:rsid w:val="003B0642"/>
    <w:rsid w:val="003B1634"/>
    <w:rsid w:val="003B3C47"/>
    <w:rsid w:val="003B4F4D"/>
    <w:rsid w:val="003C080A"/>
    <w:rsid w:val="003C10CA"/>
    <w:rsid w:val="003C15A8"/>
    <w:rsid w:val="003C287C"/>
    <w:rsid w:val="003C3862"/>
    <w:rsid w:val="003C3F00"/>
    <w:rsid w:val="003C5E63"/>
    <w:rsid w:val="003C5EEA"/>
    <w:rsid w:val="003C7484"/>
    <w:rsid w:val="003C7D0A"/>
    <w:rsid w:val="003C7F00"/>
    <w:rsid w:val="003D0537"/>
    <w:rsid w:val="003D0F01"/>
    <w:rsid w:val="003D22A3"/>
    <w:rsid w:val="003D2636"/>
    <w:rsid w:val="003D3EB0"/>
    <w:rsid w:val="003D4C49"/>
    <w:rsid w:val="003D5A9B"/>
    <w:rsid w:val="003D6152"/>
    <w:rsid w:val="003E1BC5"/>
    <w:rsid w:val="003E1E60"/>
    <w:rsid w:val="003E2C00"/>
    <w:rsid w:val="003E2DFC"/>
    <w:rsid w:val="003E3240"/>
    <w:rsid w:val="003F3413"/>
    <w:rsid w:val="003F457D"/>
    <w:rsid w:val="003F57DB"/>
    <w:rsid w:val="003F5A32"/>
    <w:rsid w:val="003F6D39"/>
    <w:rsid w:val="00402159"/>
    <w:rsid w:val="00402C51"/>
    <w:rsid w:val="00402DFE"/>
    <w:rsid w:val="00412773"/>
    <w:rsid w:val="00412887"/>
    <w:rsid w:val="00415319"/>
    <w:rsid w:val="00416851"/>
    <w:rsid w:val="00417373"/>
    <w:rsid w:val="004175F3"/>
    <w:rsid w:val="00421116"/>
    <w:rsid w:val="00421A33"/>
    <w:rsid w:val="00422CE7"/>
    <w:rsid w:val="0042318F"/>
    <w:rsid w:val="00426C9A"/>
    <w:rsid w:val="004275F0"/>
    <w:rsid w:val="00427BBD"/>
    <w:rsid w:val="00427C92"/>
    <w:rsid w:val="00427CE0"/>
    <w:rsid w:val="004300E3"/>
    <w:rsid w:val="00431B75"/>
    <w:rsid w:val="0043419A"/>
    <w:rsid w:val="00436694"/>
    <w:rsid w:val="00437329"/>
    <w:rsid w:val="0043739E"/>
    <w:rsid w:val="00440764"/>
    <w:rsid w:val="0044132E"/>
    <w:rsid w:val="00441BD3"/>
    <w:rsid w:val="00444221"/>
    <w:rsid w:val="004455A9"/>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5846"/>
    <w:rsid w:val="0047631C"/>
    <w:rsid w:val="0047654D"/>
    <w:rsid w:val="0048013A"/>
    <w:rsid w:val="004805C7"/>
    <w:rsid w:val="00480CF3"/>
    <w:rsid w:val="004836EC"/>
    <w:rsid w:val="00483DFC"/>
    <w:rsid w:val="004853F5"/>
    <w:rsid w:val="00487F94"/>
    <w:rsid w:val="00491159"/>
    <w:rsid w:val="00491CDD"/>
    <w:rsid w:val="00492305"/>
    <w:rsid w:val="00492D40"/>
    <w:rsid w:val="004A1F08"/>
    <w:rsid w:val="004A35DA"/>
    <w:rsid w:val="004A37C8"/>
    <w:rsid w:val="004A39AF"/>
    <w:rsid w:val="004A4BED"/>
    <w:rsid w:val="004A57A9"/>
    <w:rsid w:val="004A699A"/>
    <w:rsid w:val="004B02EB"/>
    <w:rsid w:val="004B04EA"/>
    <w:rsid w:val="004B0A83"/>
    <w:rsid w:val="004B0CF7"/>
    <w:rsid w:val="004B1342"/>
    <w:rsid w:val="004B3DAD"/>
    <w:rsid w:val="004B4808"/>
    <w:rsid w:val="004B5329"/>
    <w:rsid w:val="004B587B"/>
    <w:rsid w:val="004C650B"/>
    <w:rsid w:val="004D2FC0"/>
    <w:rsid w:val="004D5356"/>
    <w:rsid w:val="004D59E8"/>
    <w:rsid w:val="004D602A"/>
    <w:rsid w:val="004D7850"/>
    <w:rsid w:val="004D7E29"/>
    <w:rsid w:val="004E3342"/>
    <w:rsid w:val="004E3642"/>
    <w:rsid w:val="004E3D94"/>
    <w:rsid w:val="004E4EE7"/>
    <w:rsid w:val="004E5C19"/>
    <w:rsid w:val="004E67FF"/>
    <w:rsid w:val="004F189F"/>
    <w:rsid w:val="004F29DD"/>
    <w:rsid w:val="004F3490"/>
    <w:rsid w:val="004F74D1"/>
    <w:rsid w:val="00504072"/>
    <w:rsid w:val="00505578"/>
    <w:rsid w:val="0050712A"/>
    <w:rsid w:val="00512895"/>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515EF"/>
    <w:rsid w:val="005538F8"/>
    <w:rsid w:val="00554AAA"/>
    <w:rsid w:val="00556FA0"/>
    <w:rsid w:val="00560B17"/>
    <w:rsid w:val="00560EC3"/>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637A"/>
    <w:rsid w:val="005A79F7"/>
    <w:rsid w:val="005B12CA"/>
    <w:rsid w:val="005B2F55"/>
    <w:rsid w:val="005B38C7"/>
    <w:rsid w:val="005B4B1A"/>
    <w:rsid w:val="005B4F36"/>
    <w:rsid w:val="005B5278"/>
    <w:rsid w:val="005C0276"/>
    <w:rsid w:val="005C4678"/>
    <w:rsid w:val="005C7FE8"/>
    <w:rsid w:val="005D04FE"/>
    <w:rsid w:val="005D124B"/>
    <w:rsid w:val="005D12AD"/>
    <w:rsid w:val="005D16DB"/>
    <w:rsid w:val="005D2B1D"/>
    <w:rsid w:val="005D3625"/>
    <w:rsid w:val="005D39BE"/>
    <w:rsid w:val="005D41F3"/>
    <w:rsid w:val="005D44F2"/>
    <w:rsid w:val="005D466F"/>
    <w:rsid w:val="005D50B5"/>
    <w:rsid w:val="005D5336"/>
    <w:rsid w:val="005D6776"/>
    <w:rsid w:val="005D7045"/>
    <w:rsid w:val="005D75FD"/>
    <w:rsid w:val="005D7AA5"/>
    <w:rsid w:val="005E0C14"/>
    <w:rsid w:val="005E0FF4"/>
    <w:rsid w:val="005E16ED"/>
    <w:rsid w:val="005E1EB0"/>
    <w:rsid w:val="005E22C1"/>
    <w:rsid w:val="005E2310"/>
    <w:rsid w:val="005E3307"/>
    <w:rsid w:val="005F23D2"/>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AA2"/>
    <w:rsid w:val="00632D37"/>
    <w:rsid w:val="00635936"/>
    <w:rsid w:val="00642A83"/>
    <w:rsid w:val="00644B84"/>
    <w:rsid w:val="00646122"/>
    <w:rsid w:val="00651637"/>
    <w:rsid w:val="00651A29"/>
    <w:rsid w:val="006537C7"/>
    <w:rsid w:val="00654797"/>
    <w:rsid w:val="00654859"/>
    <w:rsid w:val="00660009"/>
    <w:rsid w:val="006631B1"/>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DFD"/>
    <w:rsid w:val="00690B44"/>
    <w:rsid w:val="00693B1F"/>
    <w:rsid w:val="00696163"/>
    <w:rsid w:val="00697B24"/>
    <w:rsid w:val="006A0F24"/>
    <w:rsid w:val="006A2A3B"/>
    <w:rsid w:val="006A5BB1"/>
    <w:rsid w:val="006A5FCB"/>
    <w:rsid w:val="006A602F"/>
    <w:rsid w:val="006B00EC"/>
    <w:rsid w:val="006B0CC4"/>
    <w:rsid w:val="006B40FC"/>
    <w:rsid w:val="006B4FF6"/>
    <w:rsid w:val="006B6C39"/>
    <w:rsid w:val="006B6E08"/>
    <w:rsid w:val="006B71C8"/>
    <w:rsid w:val="006B7900"/>
    <w:rsid w:val="006C0FB5"/>
    <w:rsid w:val="006C198D"/>
    <w:rsid w:val="006C3A74"/>
    <w:rsid w:val="006C4767"/>
    <w:rsid w:val="006C4E3A"/>
    <w:rsid w:val="006C5252"/>
    <w:rsid w:val="006C7CA5"/>
    <w:rsid w:val="006D112F"/>
    <w:rsid w:val="006D466B"/>
    <w:rsid w:val="006D48C2"/>
    <w:rsid w:val="006D4B54"/>
    <w:rsid w:val="006D68B8"/>
    <w:rsid w:val="006D77F6"/>
    <w:rsid w:val="006E1E27"/>
    <w:rsid w:val="006E536E"/>
    <w:rsid w:val="006F0BEB"/>
    <w:rsid w:val="006F0C48"/>
    <w:rsid w:val="006F23C8"/>
    <w:rsid w:val="006F5743"/>
    <w:rsid w:val="006F645E"/>
    <w:rsid w:val="006F76BD"/>
    <w:rsid w:val="006F7EB4"/>
    <w:rsid w:val="00700339"/>
    <w:rsid w:val="0070069B"/>
    <w:rsid w:val="0070143C"/>
    <w:rsid w:val="00702906"/>
    <w:rsid w:val="0070316E"/>
    <w:rsid w:val="00703F3F"/>
    <w:rsid w:val="0070459D"/>
    <w:rsid w:val="00707C14"/>
    <w:rsid w:val="0071090E"/>
    <w:rsid w:val="00711130"/>
    <w:rsid w:val="0071121B"/>
    <w:rsid w:val="00711750"/>
    <w:rsid w:val="007121C6"/>
    <w:rsid w:val="00713F74"/>
    <w:rsid w:val="00714814"/>
    <w:rsid w:val="00716604"/>
    <w:rsid w:val="00716AA4"/>
    <w:rsid w:val="00721E7D"/>
    <w:rsid w:val="00722258"/>
    <w:rsid w:val="00725806"/>
    <w:rsid w:val="00726DC6"/>
    <w:rsid w:val="00727427"/>
    <w:rsid w:val="00727F1A"/>
    <w:rsid w:val="0073128F"/>
    <w:rsid w:val="00731776"/>
    <w:rsid w:val="0073246C"/>
    <w:rsid w:val="00733B9A"/>
    <w:rsid w:val="007347E9"/>
    <w:rsid w:val="00736B06"/>
    <w:rsid w:val="007408A6"/>
    <w:rsid w:val="00742CA7"/>
    <w:rsid w:val="00743BB4"/>
    <w:rsid w:val="00747D48"/>
    <w:rsid w:val="00751EF7"/>
    <w:rsid w:val="007530DA"/>
    <w:rsid w:val="00753B83"/>
    <w:rsid w:val="0075440A"/>
    <w:rsid w:val="00754DBD"/>
    <w:rsid w:val="007552E1"/>
    <w:rsid w:val="00755493"/>
    <w:rsid w:val="00755ED6"/>
    <w:rsid w:val="007565C6"/>
    <w:rsid w:val="0076121E"/>
    <w:rsid w:val="00764369"/>
    <w:rsid w:val="0076785E"/>
    <w:rsid w:val="0077284D"/>
    <w:rsid w:val="00772C66"/>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601D"/>
    <w:rsid w:val="007B78F0"/>
    <w:rsid w:val="007C10AC"/>
    <w:rsid w:val="007C22DC"/>
    <w:rsid w:val="007C51B8"/>
    <w:rsid w:val="007C558B"/>
    <w:rsid w:val="007C6F17"/>
    <w:rsid w:val="007C700D"/>
    <w:rsid w:val="007C74C6"/>
    <w:rsid w:val="007C78A6"/>
    <w:rsid w:val="007D587D"/>
    <w:rsid w:val="007D6469"/>
    <w:rsid w:val="007E078B"/>
    <w:rsid w:val="007E1A1E"/>
    <w:rsid w:val="007E1E30"/>
    <w:rsid w:val="007E20F1"/>
    <w:rsid w:val="007E2137"/>
    <w:rsid w:val="007E22DE"/>
    <w:rsid w:val="007E339A"/>
    <w:rsid w:val="007E4208"/>
    <w:rsid w:val="007E44D4"/>
    <w:rsid w:val="007E6A03"/>
    <w:rsid w:val="007E6CC6"/>
    <w:rsid w:val="007E70F2"/>
    <w:rsid w:val="007E7DDB"/>
    <w:rsid w:val="007F15AB"/>
    <w:rsid w:val="007F30B7"/>
    <w:rsid w:val="007F4D1D"/>
    <w:rsid w:val="007F71BF"/>
    <w:rsid w:val="00800CD8"/>
    <w:rsid w:val="00801AC9"/>
    <w:rsid w:val="0080310C"/>
    <w:rsid w:val="00804464"/>
    <w:rsid w:val="00805996"/>
    <w:rsid w:val="008074E6"/>
    <w:rsid w:val="0081433A"/>
    <w:rsid w:val="00815BE4"/>
    <w:rsid w:val="00821B3F"/>
    <w:rsid w:val="008236AA"/>
    <w:rsid w:val="00823FEE"/>
    <w:rsid w:val="00824CE4"/>
    <w:rsid w:val="00824FEA"/>
    <w:rsid w:val="00825AF7"/>
    <w:rsid w:val="0082605D"/>
    <w:rsid w:val="00831D84"/>
    <w:rsid w:val="00832167"/>
    <w:rsid w:val="00833021"/>
    <w:rsid w:val="008359FC"/>
    <w:rsid w:val="008376E2"/>
    <w:rsid w:val="00837A16"/>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67AEB"/>
    <w:rsid w:val="008709C5"/>
    <w:rsid w:val="0087149E"/>
    <w:rsid w:val="00872BF8"/>
    <w:rsid w:val="00876A96"/>
    <w:rsid w:val="00877CAC"/>
    <w:rsid w:val="00880152"/>
    <w:rsid w:val="00881529"/>
    <w:rsid w:val="00886629"/>
    <w:rsid w:val="008873C9"/>
    <w:rsid w:val="0089415D"/>
    <w:rsid w:val="0089492E"/>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9AC"/>
    <w:rsid w:val="008B3CFF"/>
    <w:rsid w:val="008B431E"/>
    <w:rsid w:val="008B729B"/>
    <w:rsid w:val="008C1F3E"/>
    <w:rsid w:val="008C257F"/>
    <w:rsid w:val="008C31C1"/>
    <w:rsid w:val="008C570B"/>
    <w:rsid w:val="008C5C01"/>
    <w:rsid w:val="008C72C4"/>
    <w:rsid w:val="008C7721"/>
    <w:rsid w:val="008C7838"/>
    <w:rsid w:val="008D215B"/>
    <w:rsid w:val="008D2D2A"/>
    <w:rsid w:val="008D3A63"/>
    <w:rsid w:val="008D4C3B"/>
    <w:rsid w:val="008D6147"/>
    <w:rsid w:val="008D7B59"/>
    <w:rsid w:val="008E3183"/>
    <w:rsid w:val="008E3D1E"/>
    <w:rsid w:val="008E48C2"/>
    <w:rsid w:val="008E6E34"/>
    <w:rsid w:val="008F0E7A"/>
    <w:rsid w:val="008F34F6"/>
    <w:rsid w:val="008F4204"/>
    <w:rsid w:val="009002F1"/>
    <w:rsid w:val="00900C59"/>
    <w:rsid w:val="009045F4"/>
    <w:rsid w:val="009047F1"/>
    <w:rsid w:val="00905AF1"/>
    <w:rsid w:val="00910E99"/>
    <w:rsid w:val="009123D1"/>
    <w:rsid w:val="00912B19"/>
    <w:rsid w:val="0091490E"/>
    <w:rsid w:val="009161E8"/>
    <w:rsid w:val="009166B2"/>
    <w:rsid w:val="00917364"/>
    <w:rsid w:val="0092023E"/>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60673"/>
    <w:rsid w:val="00961A03"/>
    <w:rsid w:val="00962A58"/>
    <w:rsid w:val="009633C1"/>
    <w:rsid w:val="00963808"/>
    <w:rsid w:val="00970A1E"/>
    <w:rsid w:val="00973CFA"/>
    <w:rsid w:val="009742DF"/>
    <w:rsid w:val="00974A5D"/>
    <w:rsid w:val="00976D78"/>
    <w:rsid w:val="00981284"/>
    <w:rsid w:val="009814B9"/>
    <w:rsid w:val="00982BE9"/>
    <w:rsid w:val="00985F53"/>
    <w:rsid w:val="009860B9"/>
    <w:rsid w:val="009916E4"/>
    <w:rsid w:val="0099224D"/>
    <w:rsid w:val="00994C93"/>
    <w:rsid w:val="00995413"/>
    <w:rsid w:val="0099550E"/>
    <w:rsid w:val="00996AA9"/>
    <w:rsid w:val="00997C68"/>
    <w:rsid w:val="009A1150"/>
    <w:rsid w:val="009A2131"/>
    <w:rsid w:val="009A3344"/>
    <w:rsid w:val="009A44D8"/>
    <w:rsid w:val="009A7B0E"/>
    <w:rsid w:val="009B1103"/>
    <w:rsid w:val="009B3921"/>
    <w:rsid w:val="009B6DE3"/>
    <w:rsid w:val="009B6E1C"/>
    <w:rsid w:val="009C10D7"/>
    <w:rsid w:val="009C18B7"/>
    <w:rsid w:val="009C4BA3"/>
    <w:rsid w:val="009C702D"/>
    <w:rsid w:val="009C70C2"/>
    <w:rsid w:val="009D06E2"/>
    <w:rsid w:val="009D5EC1"/>
    <w:rsid w:val="009E16DA"/>
    <w:rsid w:val="009E2B79"/>
    <w:rsid w:val="009E52A5"/>
    <w:rsid w:val="009E7A2B"/>
    <w:rsid w:val="009F0196"/>
    <w:rsid w:val="009F3612"/>
    <w:rsid w:val="009F3DF3"/>
    <w:rsid w:val="009F5423"/>
    <w:rsid w:val="009F6785"/>
    <w:rsid w:val="00A007E9"/>
    <w:rsid w:val="00A02E0C"/>
    <w:rsid w:val="00A0417E"/>
    <w:rsid w:val="00A04499"/>
    <w:rsid w:val="00A06943"/>
    <w:rsid w:val="00A10934"/>
    <w:rsid w:val="00A1161B"/>
    <w:rsid w:val="00A11EB6"/>
    <w:rsid w:val="00A13EB4"/>
    <w:rsid w:val="00A14D5C"/>
    <w:rsid w:val="00A1618F"/>
    <w:rsid w:val="00A16F6B"/>
    <w:rsid w:val="00A216FF"/>
    <w:rsid w:val="00A21ECD"/>
    <w:rsid w:val="00A224B9"/>
    <w:rsid w:val="00A22995"/>
    <w:rsid w:val="00A2433A"/>
    <w:rsid w:val="00A244F4"/>
    <w:rsid w:val="00A25D61"/>
    <w:rsid w:val="00A26743"/>
    <w:rsid w:val="00A31335"/>
    <w:rsid w:val="00A3297A"/>
    <w:rsid w:val="00A339CB"/>
    <w:rsid w:val="00A33A52"/>
    <w:rsid w:val="00A343F1"/>
    <w:rsid w:val="00A350D5"/>
    <w:rsid w:val="00A43314"/>
    <w:rsid w:val="00A43D11"/>
    <w:rsid w:val="00A44512"/>
    <w:rsid w:val="00A44FA9"/>
    <w:rsid w:val="00A45523"/>
    <w:rsid w:val="00A455AF"/>
    <w:rsid w:val="00A45620"/>
    <w:rsid w:val="00A46058"/>
    <w:rsid w:val="00A46A95"/>
    <w:rsid w:val="00A51642"/>
    <w:rsid w:val="00A5408B"/>
    <w:rsid w:val="00A5638F"/>
    <w:rsid w:val="00A56B73"/>
    <w:rsid w:val="00A57CCB"/>
    <w:rsid w:val="00A601D9"/>
    <w:rsid w:val="00A6261E"/>
    <w:rsid w:val="00A63A8E"/>
    <w:rsid w:val="00A65D73"/>
    <w:rsid w:val="00A67E7B"/>
    <w:rsid w:val="00A72313"/>
    <w:rsid w:val="00A739D2"/>
    <w:rsid w:val="00A7505E"/>
    <w:rsid w:val="00A762AC"/>
    <w:rsid w:val="00A76A70"/>
    <w:rsid w:val="00A82166"/>
    <w:rsid w:val="00A83445"/>
    <w:rsid w:val="00A8553A"/>
    <w:rsid w:val="00A862E4"/>
    <w:rsid w:val="00A863E7"/>
    <w:rsid w:val="00A871E9"/>
    <w:rsid w:val="00A8796C"/>
    <w:rsid w:val="00A90623"/>
    <w:rsid w:val="00A90807"/>
    <w:rsid w:val="00A90F69"/>
    <w:rsid w:val="00A914A6"/>
    <w:rsid w:val="00A93073"/>
    <w:rsid w:val="00A9319F"/>
    <w:rsid w:val="00A94EB8"/>
    <w:rsid w:val="00A95A87"/>
    <w:rsid w:val="00AA21D7"/>
    <w:rsid w:val="00AA27B7"/>
    <w:rsid w:val="00AA382B"/>
    <w:rsid w:val="00AA6B28"/>
    <w:rsid w:val="00AA7011"/>
    <w:rsid w:val="00AB00F7"/>
    <w:rsid w:val="00AB32E1"/>
    <w:rsid w:val="00AB3EF5"/>
    <w:rsid w:val="00AB4134"/>
    <w:rsid w:val="00AC14EA"/>
    <w:rsid w:val="00AC1AE1"/>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DBA"/>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6E00"/>
    <w:rsid w:val="00B32E73"/>
    <w:rsid w:val="00B341EA"/>
    <w:rsid w:val="00B342D6"/>
    <w:rsid w:val="00B3518A"/>
    <w:rsid w:val="00B358B0"/>
    <w:rsid w:val="00B35AF7"/>
    <w:rsid w:val="00B35FBD"/>
    <w:rsid w:val="00B36580"/>
    <w:rsid w:val="00B408CC"/>
    <w:rsid w:val="00B42C9E"/>
    <w:rsid w:val="00B42EA8"/>
    <w:rsid w:val="00B4556A"/>
    <w:rsid w:val="00B46F60"/>
    <w:rsid w:val="00B50181"/>
    <w:rsid w:val="00B52600"/>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0E9C"/>
    <w:rsid w:val="00B72841"/>
    <w:rsid w:val="00B73AC3"/>
    <w:rsid w:val="00B740C3"/>
    <w:rsid w:val="00B76B23"/>
    <w:rsid w:val="00B77278"/>
    <w:rsid w:val="00B80473"/>
    <w:rsid w:val="00B830EE"/>
    <w:rsid w:val="00B87110"/>
    <w:rsid w:val="00B87685"/>
    <w:rsid w:val="00B87D06"/>
    <w:rsid w:val="00B91201"/>
    <w:rsid w:val="00B91CCC"/>
    <w:rsid w:val="00B92035"/>
    <w:rsid w:val="00B92051"/>
    <w:rsid w:val="00B92A05"/>
    <w:rsid w:val="00B92D7C"/>
    <w:rsid w:val="00B93F47"/>
    <w:rsid w:val="00BA02E8"/>
    <w:rsid w:val="00BA0A34"/>
    <w:rsid w:val="00BA2ACA"/>
    <w:rsid w:val="00BA6F7D"/>
    <w:rsid w:val="00BB2D7E"/>
    <w:rsid w:val="00BB3D06"/>
    <w:rsid w:val="00BB3F41"/>
    <w:rsid w:val="00BB5E27"/>
    <w:rsid w:val="00BB724A"/>
    <w:rsid w:val="00BC3601"/>
    <w:rsid w:val="00BC3E9E"/>
    <w:rsid w:val="00BC48A8"/>
    <w:rsid w:val="00BC62E3"/>
    <w:rsid w:val="00BC7B1B"/>
    <w:rsid w:val="00BD1D59"/>
    <w:rsid w:val="00BD315E"/>
    <w:rsid w:val="00BD3D5C"/>
    <w:rsid w:val="00BD3E28"/>
    <w:rsid w:val="00BD3F05"/>
    <w:rsid w:val="00BD3FA2"/>
    <w:rsid w:val="00BD4EAB"/>
    <w:rsid w:val="00BD4ECD"/>
    <w:rsid w:val="00BD7ECA"/>
    <w:rsid w:val="00BE161E"/>
    <w:rsid w:val="00BE26C1"/>
    <w:rsid w:val="00BF03F9"/>
    <w:rsid w:val="00BF1B7E"/>
    <w:rsid w:val="00BF292D"/>
    <w:rsid w:val="00BF32CF"/>
    <w:rsid w:val="00BF363F"/>
    <w:rsid w:val="00BF79E5"/>
    <w:rsid w:val="00C01D7F"/>
    <w:rsid w:val="00C04525"/>
    <w:rsid w:val="00C0461A"/>
    <w:rsid w:val="00C04ADA"/>
    <w:rsid w:val="00C05840"/>
    <w:rsid w:val="00C05B9B"/>
    <w:rsid w:val="00C05F9B"/>
    <w:rsid w:val="00C05FA0"/>
    <w:rsid w:val="00C06BFE"/>
    <w:rsid w:val="00C12574"/>
    <w:rsid w:val="00C129C2"/>
    <w:rsid w:val="00C16249"/>
    <w:rsid w:val="00C204B1"/>
    <w:rsid w:val="00C238F8"/>
    <w:rsid w:val="00C245F1"/>
    <w:rsid w:val="00C250E0"/>
    <w:rsid w:val="00C27DE0"/>
    <w:rsid w:val="00C3018F"/>
    <w:rsid w:val="00C34B72"/>
    <w:rsid w:val="00C378D9"/>
    <w:rsid w:val="00C40ED4"/>
    <w:rsid w:val="00C40F6B"/>
    <w:rsid w:val="00C418FE"/>
    <w:rsid w:val="00C43CAE"/>
    <w:rsid w:val="00C44335"/>
    <w:rsid w:val="00C44BBC"/>
    <w:rsid w:val="00C44E00"/>
    <w:rsid w:val="00C44F96"/>
    <w:rsid w:val="00C47112"/>
    <w:rsid w:val="00C476D2"/>
    <w:rsid w:val="00C504FF"/>
    <w:rsid w:val="00C50B8B"/>
    <w:rsid w:val="00C5396E"/>
    <w:rsid w:val="00C56EE9"/>
    <w:rsid w:val="00C57307"/>
    <w:rsid w:val="00C57F2B"/>
    <w:rsid w:val="00C61130"/>
    <w:rsid w:val="00C63368"/>
    <w:rsid w:val="00C63ABF"/>
    <w:rsid w:val="00C63CC1"/>
    <w:rsid w:val="00C7158B"/>
    <w:rsid w:val="00C71C6B"/>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2E0E"/>
    <w:rsid w:val="00C955EB"/>
    <w:rsid w:val="00C9730B"/>
    <w:rsid w:val="00CA16E2"/>
    <w:rsid w:val="00CA527E"/>
    <w:rsid w:val="00CA7624"/>
    <w:rsid w:val="00CA763F"/>
    <w:rsid w:val="00CA7D2B"/>
    <w:rsid w:val="00CB22C3"/>
    <w:rsid w:val="00CB3216"/>
    <w:rsid w:val="00CB36B8"/>
    <w:rsid w:val="00CB6A70"/>
    <w:rsid w:val="00CB7418"/>
    <w:rsid w:val="00CB7AC7"/>
    <w:rsid w:val="00CC25A3"/>
    <w:rsid w:val="00CC2B50"/>
    <w:rsid w:val="00CC30C0"/>
    <w:rsid w:val="00CC3E47"/>
    <w:rsid w:val="00CD1DD0"/>
    <w:rsid w:val="00CD2867"/>
    <w:rsid w:val="00CD3122"/>
    <w:rsid w:val="00CD41ED"/>
    <w:rsid w:val="00CE0014"/>
    <w:rsid w:val="00CE090E"/>
    <w:rsid w:val="00CE116C"/>
    <w:rsid w:val="00CE1CA7"/>
    <w:rsid w:val="00CE2017"/>
    <w:rsid w:val="00CE4722"/>
    <w:rsid w:val="00CE4C17"/>
    <w:rsid w:val="00CE51D5"/>
    <w:rsid w:val="00CE55F5"/>
    <w:rsid w:val="00CE632F"/>
    <w:rsid w:val="00CE6B11"/>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071FC"/>
    <w:rsid w:val="00D10235"/>
    <w:rsid w:val="00D1435E"/>
    <w:rsid w:val="00D15E73"/>
    <w:rsid w:val="00D1770A"/>
    <w:rsid w:val="00D20348"/>
    <w:rsid w:val="00D219BF"/>
    <w:rsid w:val="00D23FEA"/>
    <w:rsid w:val="00D25A68"/>
    <w:rsid w:val="00D25EE0"/>
    <w:rsid w:val="00D27293"/>
    <w:rsid w:val="00D31D05"/>
    <w:rsid w:val="00D32076"/>
    <w:rsid w:val="00D33D94"/>
    <w:rsid w:val="00D37A22"/>
    <w:rsid w:val="00D37F87"/>
    <w:rsid w:val="00D42582"/>
    <w:rsid w:val="00D42A64"/>
    <w:rsid w:val="00D43704"/>
    <w:rsid w:val="00D439D5"/>
    <w:rsid w:val="00D465ED"/>
    <w:rsid w:val="00D46648"/>
    <w:rsid w:val="00D475F6"/>
    <w:rsid w:val="00D479C9"/>
    <w:rsid w:val="00D47BEC"/>
    <w:rsid w:val="00D50B0D"/>
    <w:rsid w:val="00D51369"/>
    <w:rsid w:val="00D55846"/>
    <w:rsid w:val="00D55920"/>
    <w:rsid w:val="00D568AA"/>
    <w:rsid w:val="00D60CE1"/>
    <w:rsid w:val="00D62B24"/>
    <w:rsid w:val="00D63D1C"/>
    <w:rsid w:val="00D664DF"/>
    <w:rsid w:val="00D67008"/>
    <w:rsid w:val="00D67EE9"/>
    <w:rsid w:val="00D71485"/>
    <w:rsid w:val="00D74093"/>
    <w:rsid w:val="00D74E7E"/>
    <w:rsid w:val="00D75B52"/>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4478"/>
    <w:rsid w:val="00DA4A73"/>
    <w:rsid w:val="00DB02DD"/>
    <w:rsid w:val="00DB046D"/>
    <w:rsid w:val="00DB1A52"/>
    <w:rsid w:val="00DB6E52"/>
    <w:rsid w:val="00DB7B10"/>
    <w:rsid w:val="00DC115B"/>
    <w:rsid w:val="00DC1198"/>
    <w:rsid w:val="00DC26F3"/>
    <w:rsid w:val="00DC33FD"/>
    <w:rsid w:val="00DC51D7"/>
    <w:rsid w:val="00DC5C44"/>
    <w:rsid w:val="00DD1284"/>
    <w:rsid w:val="00DD1CBF"/>
    <w:rsid w:val="00DD2A04"/>
    <w:rsid w:val="00DD50C8"/>
    <w:rsid w:val="00DD5E26"/>
    <w:rsid w:val="00DD7DBD"/>
    <w:rsid w:val="00DE0885"/>
    <w:rsid w:val="00DE1BC0"/>
    <w:rsid w:val="00DE3768"/>
    <w:rsid w:val="00DE385C"/>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73D1"/>
    <w:rsid w:val="00E10884"/>
    <w:rsid w:val="00E10E4F"/>
    <w:rsid w:val="00E115AB"/>
    <w:rsid w:val="00E11F8D"/>
    <w:rsid w:val="00E1312E"/>
    <w:rsid w:val="00E13C09"/>
    <w:rsid w:val="00E14C5E"/>
    <w:rsid w:val="00E152C8"/>
    <w:rsid w:val="00E16D4F"/>
    <w:rsid w:val="00E17F2B"/>
    <w:rsid w:val="00E20C39"/>
    <w:rsid w:val="00E21CD4"/>
    <w:rsid w:val="00E24519"/>
    <w:rsid w:val="00E27764"/>
    <w:rsid w:val="00E27AC8"/>
    <w:rsid w:val="00E31EFF"/>
    <w:rsid w:val="00E32423"/>
    <w:rsid w:val="00E35F06"/>
    <w:rsid w:val="00E36D75"/>
    <w:rsid w:val="00E372DB"/>
    <w:rsid w:val="00E37A3B"/>
    <w:rsid w:val="00E40B62"/>
    <w:rsid w:val="00E42B3A"/>
    <w:rsid w:val="00E434D7"/>
    <w:rsid w:val="00E44966"/>
    <w:rsid w:val="00E5323D"/>
    <w:rsid w:val="00E53285"/>
    <w:rsid w:val="00E55714"/>
    <w:rsid w:val="00E5603C"/>
    <w:rsid w:val="00E56679"/>
    <w:rsid w:val="00E57106"/>
    <w:rsid w:val="00E57885"/>
    <w:rsid w:val="00E60383"/>
    <w:rsid w:val="00E606C5"/>
    <w:rsid w:val="00E62EAE"/>
    <w:rsid w:val="00E6481E"/>
    <w:rsid w:val="00E65AE9"/>
    <w:rsid w:val="00E669D4"/>
    <w:rsid w:val="00E70BC3"/>
    <w:rsid w:val="00E71EC6"/>
    <w:rsid w:val="00E732E0"/>
    <w:rsid w:val="00E74028"/>
    <w:rsid w:val="00E75433"/>
    <w:rsid w:val="00E75D1D"/>
    <w:rsid w:val="00E776AB"/>
    <w:rsid w:val="00E77E9A"/>
    <w:rsid w:val="00E81DEF"/>
    <w:rsid w:val="00E82A2B"/>
    <w:rsid w:val="00E8390D"/>
    <w:rsid w:val="00E87F1B"/>
    <w:rsid w:val="00E93803"/>
    <w:rsid w:val="00E93CE6"/>
    <w:rsid w:val="00E960B2"/>
    <w:rsid w:val="00E96F4D"/>
    <w:rsid w:val="00EA1DA8"/>
    <w:rsid w:val="00EA2034"/>
    <w:rsid w:val="00EA24FD"/>
    <w:rsid w:val="00EA2B2B"/>
    <w:rsid w:val="00EA45AB"/>
    <w:rsid w:val="00EA6078"/>
    <w:rsid w:val="00EA7A6B"/>
    <w:rsid w:val="00EB2882"/>
    <w:rsid w:val="00EB528C"/>
    <w:rsid w:val="00EB563B"/>
    <w:rsid w:val="00EC2992"/>
    <w:rsid w:val="00EC38FD"/>
    <w:rsid w:val="00EC556A"/>
    <w:rsid w:val="00EC574C"/>
    <w:rsid w:val="00EC5F16"/>
    <w:rsid w:val="00ED05B4"/>
    <w:rsid w:val="00ED0823"/>
    <w:rsid w:val="00ED141F"/>
    <w:rsid w:val="00ED3CCC"/>
    <w:rsid w:val="00ED4DDE"/>
    <w:rsid w:val="00ED602C"/>
    <w:rsid w:val="00EE06FE"/>
    <w:rsid w:val="00EE11E0"/>
    <w:rsid w:val="00EE3C63"/>
    <w:rsid w:val="00EE5303"/>
    <w:rsid w:val="00EE56D3"/>
    <w:rsid w:val="00EE738D"/>
    <w:rsid w:val="00EE7636"/>
    <w:rsid w:val="00EE76C6"/>
    <w:rsid w:val="00EF05F7"/>
    <w:rsid w:val="00EF1836"/>
    <w:rsid w:val="00EF1C90"/>
    <w:rsid w:val="00EF1FDD"/>
    <w:rsid w:val="00EF219A"/>
    <w:rsid w:val="00EF23C7"/>
    <w:rsid w:val="00EF5670"/>
    <w:rsid w:val="00F00073"/>
    <w:rsid w:val="00F02765"/>
    <w:rsid w:val="00F030DB"/>
    <w:rsid w:val="00F10399"/>
    <w:rsid w:val="00F1080D"/>
    <w:rsid w:val="00F118A2"/>
    <w:rsid w:val="00F14643"/>
    <w:rsid w:val="00F16CC9"/>
    <w:rsid w:val="00F1715F"/>
    <w:rsid w:val="00F21EF4"/>
    <w:rsid w:val="00F26B9A"/>
    <w:rsid w:val="00F27148"/>
    <w:rsid w:val="00F308E2"/>
    <w:rsid w:val="00F33419"/>
    <w:rsid w:val="00F340BA"/>
    <w:rsid w:val="00F351F2"/>
    <w:rsid w:val="00F36855"/>
    <w:rsid w:val="00F43BCD"/>
    <w:rsid w:val="00F43D0D"/>
    <w:rsid w:val="00F43EC2"/>
    <w:rsid w:val="00F4406C"/>
    <w:rsid w:val="00F440D8"/>
    <w:rsid w:val="00F44184"/>
    <w:rsid w:val="00F50B9B"/>
    <w:rsid w:val="00F52E12"/>
    <w:rsid w:val="00F54C26"/>
    <w:rsid w:val="00F55997"/>
    <w:rsid w:val="00F567C0"/>
    <w:rsid w:val="00F60B43"/>
    <w:rsid w:val="00F60FC8"/>
    <w:rsid w:val="00F622FE"/>
    <w:rsid w:val="00F62835"/>
    <w:rsid w:val="00F641E2"/>
    <w:rsid w:val="00F67FF8"/>
    <w:rsid w:val="00F7023E"/>
    <w:rsid w:val="00F7274D"/>
    <w:rsid w:val="00F76183"/>
    <w:rsid w:val="00F761B0"/>
    <w:rsid w:val="00F77DD3"/>
    <w:rsid w:val="00F81849"/>
    <w:rsid w:val="00F8255B"/>
    <w:rsid w:val="00F8339C"/>
    <w:rsid w:val="00F84000"/>
    <w:rsid w:val="00F925D2"/>
    <w:rsid w:val="00F92EAF"/>
    <w:rsid w:val="00F93C3B"/>
    <w:rsid w:val="00F943AD"/>
    <w:rsid w:val="00F9457D"/>
    <w:rsid w:val="00F95054"/>
    <w:rsid w:val="00F95B1E"/>
    <w:rsid w:val="00F96497"/>
    <w:rsid w:val="00F97F37"/>
    <w:rsid w:val="00FB0435"/>
    <w:rsid w:val="00FB2342"/>
    <w:rsid w:val="00FB3524"/>
    <w:rsid w:val="00FB4A25"/>
    <w:rsid w:val="00FB5916"/>
    <w:rsid w:val="00FC1988"/>
    <w:rsid w:val="00FC1A2C"/>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3784"/>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22"/>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22"/>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22"/>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22"/>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0676011">
      <w:bodyDiv w:val="1"/>
      <w:marLeft w:val="0"/>
      <w:marRight w:val="0"/>
      <w:marTop w:val="0"/>
      <w:marBottom w:val="0"/>
      <w:divBdr>
        <w:top w:val="none" w:sz="0" w:space="0" w:color="auto"/>
        <w:left w:val="none" w:sz="0" w:space="0" w:color="auto"/>
        <w:bottom w:val="none" w:sz="0" w:space="0" w:color="auto"/>
        <w:right w:val="none" w:sz="0" w:space="0" w:color="auto"/>
      </w:divBdr>
    </w:div>
    <w:div w:id="241650429">
      <w:bodyDiv w:val="1"/>
      <w:marLeft w:val="0"/>
      <w:marRight w:val="0"/>
      <w:marTop w:val="0"/>
      <w:marBottom w:val="0"/>
      <w:divBdr>
        <w:top w:val="none" w:sz="0" w:space="0" w:color="auto"/>
        <w:left w:val="none" w:sz="0" w:space="0" w:color="auto"/>
        <w:bottom w:val="none" w:sz="0" w:space="0" w:color="auto"/>
        <w:right w:val="none" w:sz="0" w:space="0" w:color="auto"/>
      </w:divBdr>
    </w:div>
    <w:div w:id="308482329">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684933572">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ljubljana.si/sl/razpisi-razgrnitve-in-javne-objave/" TargetMode="External"/><Relationship Id="rId22" Type="http://schemas.microsoft.com/office/2011/relationships/people" Target="peop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13DFFD-D7B0-40DC-BC0A-42F627137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4540</Words>
  <Characters>28260</Characters>
  <Application>Microsoft Office Word</Application>
  <DocSecurity>0</DocSecurity>
  <Lines>235</Lines>
  <Paragraphs>65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32735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Meta Bizjak</cp:lastModifiedBy>
  <cp:revision>3</cp:revision>
  <cp:lastPrinted>2020-04-16T09:28:00Z</cp:lastPrinted>
  <dcterms:created xsi:type="dcterms:W3CDTF">2020-04-16T09:28:00Z</dcterms:created>
  <dcterms:modified xsi:type="dcterms:W3CDTF">2020-04-16T09:31:00Z</dcterms:modified>
</cp:coreProperties>
</file>