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982C7"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44AE0AA" w14:textId="77777777" w:rsidR="0082333C" w:rsidRPr="0079325B" w:rsidRDefault="0082333C" w:rsidP="00BF32CF">
      <w:pPr>
        <w:pStyle w:val="Glava"/>
        <w:tabs>
          <w:tab w:val="clear" w:pos="4536"/>
          <w:tab w:val="clear" w:pos="9072"/>
        </w:tabs>
        <w:ind w:left="1080"/>
        <w:jc w:val="both"/>
        <w:rPr>
          <w:b/>
          <w:i w:val="0"/>
          <w:sz w:val="22"/>
          <w:szCs w:val="22"/>
        </w:rPr>
      </w:pPr>
    </w:p>
    <w:p w14:paraId="0799A178" w14:textId="77777777" w:rsidR="0082333C" w:rsidRPr="0079325B" w:rsidRDefault="0082333C" w:rsidP="00BF32CF">
      <w:pPr>
        <w:pStyle w:val="Glava"/>
        <w:tabs>
          <w:tab w:val="clear" w:pos="4536"/>
          <w:tab w:val="clear" w:pos="9072"/>
        </w:tabs>
        <w:ind w:left="1080"/>
        <w:jc w:val="both"/>
        <w:rPr>
          <w:b/>
          <w:i w:val="0"/>
          <w:sz w:val="22"/>
          <w:szCs w:val="22"/>
        </w:rPr>
      </w:pPr>
    </w:p>
    <w:p w14:paraId="2BD4258D" w14:textId="77777777" w:rsidR="0082333C" w:rsidRPr="0079325B" w:rsidRDefault="0082333C" w:rsidP="00BF32CF">
      <w:pPr>
        <w:pStyle w:val="Glava"/>
        <w:tabs>
          <w:tab w:val="clear" w:pos="4536"/>
          <w:tab w:val="clear" w:pos="9072"/>
        </w:tabs>
        <w:ind w:left="1080"/>
        <w:jc w:val="both"/>
        <w:rPr>
          <w:b/>
          <w:i w:val="0"/>
          <w:sz w:val="22"/>
          <w:szCs w:val="22"/>
        </w:rPr>
      </w:pPr>
    </w:p>
    <w:p w14:paraId="04B16B77"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25747485" w14:textId="77777777" w:rsidR="0082333C" w:rsidRDefault="0082333C" w:rsidP="00D00D74">
      <w:pPr>
        <w:pStyle w:val="Glava"/>
        <w:tabs>
          <w:tab w:val="clear" w:pos="4536"/>
          <w:tab w:val="clear" w:pos="9072"/>
        </w:tabs>
        <w:jc w:val="both"/>
        <w:rPr>
          <w:i w:val="0"/>
          <w:sz w:val="22"/>
          <w:szCs w:val="22"/>
        </w:rPr>
      </w:pPr>
    </w:p>
    <w:p w14:paraId="7FA6E64F" w14:textId="77777777" w:rsidR="00CC5E95" w:rsidRPr="0079325B" w:rsidRDefault="00CC5E95" w:rsidP="00D00D74">
      <w:pPr>
        <w:pStyle w:val="Glava"/>
        <w:tabs>
          <w:tab w:val="clear" w:pos="4536"/>
          <w:tab w:val="clear" w:pos="9072"/>
        </w:tabs>
        <w:jc w:val="both"/>
        <w:rPr>
          <w:i w:val="0"/>
          <w:sz w:val="22"/>
          <w:szCs w:val="22"/>
        </w:rPr>
      </w:pPr>
    </w:p>
    <w:p w14:paraId="40DE564A"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49D9492" w14:textId="77777777" w:rsidTr="00CC5E95">
        <w:trPr>
          <w:trHeight w:val="253"/>
        </w:trPr>
        <w:tc>
          <w:tcPr>
            <w:tcW w:w="3989" w:type="dxa"/>
            <w:vMerge w:val="restart"/>
            <w:shd w:val="clear" w:color="auto" w:fill="BFBFBF" w:themeFill="background1" w:themeFillShade="BF"/>
            <w:vAlign w:val="center"/>
          </w:tcPr>
          <w:p w14:paraId="2CA13CCF"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A6A891"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72BB34AF" w14:textId="77777777" w:rsidTr="00CC5E95">
        <w:trPr>
          <w:trHeight w:val="253"/>
        </w:trPr>
        <w:tc>
          <w:tcPr>
            <w:tcW w:w="3989" w:type="dxa"/>
            <w:vMerge/>
            <w:shd w:val="clear" w:color="auto" w:fill="BFBFBF" w:themeFill="background1" w:themeFillShade="BF"/>
            <w:vAlign w:val="center"/>
          </w:tcPr>
          <w:p w14:paraId="3C599356"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3760C1A" w14:textId="77777777" w:rsidR="0082333C" w:rsidRPr="0079325B" w:rsidRDefault="0082333C" w:rsidP="00994C93">
            <w:pPr>
              <w:pStyle w:val="Glava"/>
              <w:tabs>
                <w:tab w:val="clear" w:pos="4536"/>
                <w:tab w:val="clear" w:pos="9072"/>
              </w:tabs>
              <w:rPr>
                <w:i w:val="0"/>
                <w:sz w:val="22"/>
                <w:szCs w:val="22"/>
              </w:rPr>
            </w:pPr>
          </w:p>
        </w:tc>
      </w:tr>
      <w:tr w:rsidR="00D909E7" w:rsidRPr="0079325B" w14:paraId="0861E0A3" w14:textId="77777777" w:rsidTr="00D909E7">
        <w:tc>
          <w:tcPr>
            <w:tcW w:w="3989" w:type="dxa"/>
            <w:shd w:val="clear" w:color="auto" w:fill="E6E6E6"/>
            <w:vAlign w:val="center"/>
          </w:tcPr>
          <w:p w14:paraId="12E1055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5D97173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24C4E1B" w14:textId="77777777" w:rsidTr="00D909E7">
        <w:tc>
          <w:tcPr>
            <w:tcW w:w="3989" w:type="dxa"/>
            <w:shd w:val="clear" w:color="auto" w:fill="E6E6E6"/>
            <w:vAlign w:val="center"/>
          </w:tcPr>
          <w:p w14:paraId="2DF39047"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73F2BD12"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4F6DB4C" w14:textId="77777777" w:rsidTr="00D909E7">
        <w:tc>
          <w:tcPr>
            <w:tcW w:w="3989" w:type="dxa"/>
            <w:shd w:val="clear" w:color="auto" w:fill="E6E6E6"/>
            <w:vAlign w:val="center"/>
          </w:tcPr>
          <w:p w14:paraId="045D3150"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63972D4"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5760616" w14:textId="77777777" w:rsidTr="00D909E7">
        <w:tc>
          <w:tcPr>
            <w:tcW w:w="3989" w:type="dxa"/>
            <w:shd w:val="clear" w:color="auto" w:fill="E6E6E6"/>
            <w:vAlign w:val="center"/>
          </w:tcPr>
          <w:p w14:paraId="6D47D9DC"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787DB24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92E04AD" w14:textId="6B244411" w:rsidR="0028468C" w:rsidRDefault="0028468C" w:rsidP="00E62E06">
            <w:pPr>
              <w:pStyle w:val="Telobesedila-zamik"/>
              <w:ind w:left="0"/>
              <w:rPr>
                <w:i w:val="0"/>
                <w:sz w:val="22"/>
                <w:szCs w:val="22"/>
              </w:rPr>
            </w:pPr>
            <w:r>
              <w:rPr>
                <w:i w:val="0"/>
                <w:sz w:val="22"/>
                <w:szCs w:val="22"/>
              </w:rPr>
              <w:t xml:space="preserve">Kopija certifikata za distribucijo ponujenih živil </w:t>
            </w:r>
            <w:r w:rsidR="00E62E06">
              <w:rPr>
                <w:i w:val="0"/>
                <w:sz w:val="22"/>
                <w:szCs w:val="22"/>
              </w:rPr>
              <w:t xml:space="preserve">iz shem kakovosti (ekološka pridelava, </w:t>
            </w:r>
            <w:r w:rsidR="00E62E06" w:rsidRPr="00CA1BDC">
              <w:rPr>
                <w:i w:val="0"/>
                <w:sz w:val="22"/>
                <w:szCs w:val="22"/>
              </w:rPr>
              <w:t>zaščitena označba porekla, zaščitena geografska označba, zajamčena tradicionalna posebnost in izbrana kakovost (za sektor mesa in sektor sadja</w:t>
            </w:r>
            <w:r w:rsidR="00E62E06">
              <w:rPr>
                <w:i w:val="0"/>
                <w:sz w:val="22"/>
                <w:szCs w:val="22"/>
              </w:rPr>
              <w:t>)</w:t>
            </w:r>
          </w:p>
        </w:tc>
      </w:tr>
      <w:tr w:rsidR="0028468C" w14:paraId="2321F2B3" w14:textId="77777777" w:rsidTr="006340F8">
        <w:tc>
          <w:tcPr>
            <w:tcW w:w="3989" w:type="dxa"/>
            <w:shd w:val="clear" w:color="auto" w:fill="E6E6E6"/>
            <w:vAlign w:val="center"/>
          </w:tcPr>
          <w:p w14:paraId="5BD45E6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D3631D0"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1B23AACA" w14:textId="77777777" w:rsidTr="006340F8">
        <w:tc>
          <w:tcPr>
            <w:tcW w:w="3989" w:type="dxa"/>
            <w:shd w:val="clear" w:color="auto" w:fill="E6E6E6"/>
            <w:vAlign w:val="center"/>
          </w:tcPr>
          <w:p w14:paraId="68687380"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A23D15E"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41534CB0" w14:textId="77777777" w:rsidTr="00E43A19">
        <w:tc>
          <w:tcPr>
            <w:tcW w:w="3989" w:type="dxa"/>
            <w:shd w:val="clear" w:color="auto" w:fill="E6E6E6"/>
            <w:vAlign w:val="center"/>
          </w:tcPr>
          <w:p w14:paraId="425BBE3B"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549DB5C6"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1034577" w14:textId="77777777" w:rsidTr="00E43A19">
        <w:tc>
          <w:tcPr>
            <w:tcW w:w="3989" w:type="dxa"/>
            <w:shd w:val="clear" w:color="auto" w:fill="E6E6E6"/>
            <w:vAlign w:val="center"/>
          </w:tcPr>
          <w:p w14:paraId="33B1DB06"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92C3BE9"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2354DAF" w14:textId="77777777" w:rsidTr="00E43A19">
        <w:tc>
          <w:tcPr>
            <w:tcW w:w="3989" w:type="dxa"/>
            <w:shd w:val="clear" w:color="auto" w:fill="E6E6E6"/>
            <w:vAlign w:val="center"/>
          </w:tcPr>
          <w:p w14:paraId="358CCEAE"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75E1CAFD"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1DAD44D" w14:textId="77777777" w:rsidTr="00E43A19">
        <w:tc>
          <w:tcPr>
            <w:tcW w:w="3989" w:type="dxa"/>
            <w:shd w:val="clear" w:color="auto" w:fill="E6E6E6"/>
            <w:vAlign w:val="center"/>
          </w:tcPr>
          <w:p w14:paraId="01F2237F"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148686C"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5B59E20" w14:textId="77777777" w:rsidTr="00E43A19">
        <w:tc>
          <w:tcPr>
            <w:tcW w:w="3989" w:type="dxa"/>
            <w:shd w:val="clear" w:color="auto" w:fill="E6E6E6"/>
            <w:vAlign w:val="center"/>
          </w:tcPr>
          <w:p w14:paraId="130F4905"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4C70FD6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AA4187" w:rsidRPr="0079325B" w14:paraId="4884EFD9" w14:textId="77777777" w:rsidTr="00E43A19">
        <w:tc>
          <w:tcPr>
            <w:tcW w:w="3989" w:type="dxa"/>
            <w:shd w:val="clear" w:color="auto" w:fill="E6E6E6"/>
            <w:vAlign w:val="center"/>
          </w:tcPr>
          <w:p w14:paraId="4BBA62D4" w14:textId="78269DBA" w:rsidR="00AA4187" w:rsidRDefault="00AA4187" w:rsidP="00E43A19">
            <w:pPr>
              <w:pStyle w:val="Telobesedila-zamik"/>
              <w:ind w:left="0"/>
              <w:rPr>
                <w:b/>
                <w:i w:val="0"/>
                <w:sz w:val="22"/>
                <w:szCs w:val="22"/>
              </w:rPr>
            </w:pPr>
            <w:r>
              <w:rPr>
                <w:b/>
                <w:i w:val="0"/>
                <w:sz w:val="22"/>
                <w:szCs w:val="22"/>
              </w:rPr>
              <w:t>PRILOGA 12</w:t>
            </w:r>
          </w:p>
        </w:tc>
        <w:tc>
          <w:tcPr>
            <w:tcW w:w="3989" w:type="dxa"/>
            <w:vAlign w:val="center"/>
          </w:tcPr>
          <w:p w14:paraId="486E3F73" w14:textId="22104FA7" w:rsidR="00AA4187" w:rsidRDefault="00AA4187" w:rsidP="00E43A19">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37FFF53" w14:textId="77777777" w:rsidR="0082333C" w:rsidRPr="0079325B" w:rsidRDefault="0082333C" w:rsidP="00D00D74">
      <w:pPr>
        <w:pStyle w:val="Glava"/>
        <w:tabs>
          <w:tab w:val="clear" w:pos="4536"/>
          <w:tab w:val="clear" w:pos="9072"/>
        </w:tabs>
        <w:jc w:val="both"/>
        <w:rPr>
          <w:i w:val="0"/>
          <w:sz w:val="22"/>
          <w:szCs w:val="22"/>
        </w:rPr>
      </w:pPr>
    </w:p>
    <w:p w14:paraId="2072FADB" w14:textId="77777777" w:rsidR="0082333C" w:rsidRPr="0079325B" w:rsidRDefault="0082333C" w:rsidP="00D00D74">
      <w:pPr>
        <w:pStyle w:val="Glava"/>
        <w:tabs>
          <w:tab w:val="clear" w:pos="4536"/>
          <w:tab w:val="clear" w:pos="9072"/>
        </w:tabs>
        <w:jc w:val="both"/>
        <w:rPr>
          <w:i w:val="0"/>
          <w:sz w:val="22"/>
          <w:szCs w:val="22"/>
        </w:rPr>
      </w:pPr>
    </w:p>
    <w:p w14:paraId="760E6604" w14:textId="77777777" w:rsidR="00CC5E95" w:rsidRPr="0079325B" w:rsidRDefault="00CC5E95" w:rsidP="00CC5E95">
      <w:pPr>
        <w:pStyle w:val="Glava"/>
        <w:tabs>
          <w:tab w:val="clear" w:pos="4536"/>
          <w:tab w:val="clear" w:pos="9072"/>
        </w:tabs>
        <w:jc w:val="both"/>
        <w:rPr>
          <w:i w:val="0"/>
          <w:sz w:val="22"/>
          <w:szCs w:val="22"/>
        </w:rPr>
      </w:pPr>
    </w:p>
    <w:p w14:paraId="216CAC14" w14:textId="77777777" w:rsidR="00CC5E95" w:rsidRDefault="00CC5E95" w:rsidP="00D00D74">
      <w:pPr>
        <w:pStyle w:val="Glava"/>
        <w:tabs>
          <w:tab w:val="clear" w:pos="4536"/>
          <w:tab w:val="clear" w:pos="9072"/>
        </w:tabs>
        <w:jc w:val="both"/>
        <w:rPr>
          <w:i w:val="0"/>
          <w:sz w:val="22"/>
          <w:szCs w:val="22"/>
        </w:rPr>
      </w:pPr>
    </w:p>
    <w:p w14:paraId="61124239" w14:textId="77777777" w:rsidR="00CC5E95" w:rsidRPr="0079325B" w:rsidRDefault="00CC5E95" w:rsidP="00D00D74">
      <w:pPr>
        <w:pStyle w:val="Glava"/>
        <w:tabs>
          <w:tab w:val="clear" w:pos="4536"/>
          <w:tab w:val="clear" w:pos="9072"/>
        </w:tabs>
        <w:jc w:val="both"/>
        <w:rPr>
          <w:i w:val="0"/>
          <w:sz w:val="22"/>
          <w:szCs w:val="22"/>
        </w:rPr>
      </w:pPr>
    </w:p>
    <w:p w14:paraId="14835F13" w14:textId="77777777" w:rsidR="0070633D" w:rsidRDefault="0070633D">
      <w:pPr>
        <w:rPr>
          <w:i w:val="0"/>
          <w:sz w:val="22"/>
          <w:szCs w:val="22"/>
        </w:rPr>
      </w:pPr>
      <w:r>
        <w:rPr>
          <w:i w:val="0"/>
          <w:sz w:val="22"/>
          <w:szCs w:val="22"/>
        </w:rPr>
        <w:br w:type="page"/>
      </w:r>
    </w:p>
    <w:p w14:paraId="0EE311A1"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8280A08"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7315A5C0"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084B694" w14:textId="77777777" w:rsidR="00844DD4" w:rsidRPr="00C47DAF" w:rsidRDefault="00844DD4" w:rsidP="00BF32CF">
      <w:pPr>
        <w:pStyle w:val="Glava"/>
        <w:tabs>
          <w:tab w:val="clear" w:pos="4536"/>
          <w:tab w:val="clear" w:pos="9072"/>
        </w:tabs>
        <w:ind w:left="1080"/>
        <w:jc w:val="both"/>
        <w:rPr>
          <w:i w:val="0"/>
          <w:sz w:val="10"/>
          <w:szCs w:val="10"/>
        </w:rPr>
      </w:pPr>
    </w:p>
    <w:p w14:paraId="1E5D211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75CC04BD" w14:textId="77777777" w:rsidR="00F05FD0" w:rsidRPr="00C47DAF" w:rsidRDefault="00F05FD0" w:rsidP="00BF32CF">
      <w:pPr>
        <w:pStyle w:val="Glava"/>
        <w:tabs>
          <w:tab w:val="clear" w:pos="4536"/>
          <w:tab w:val="clear" w:pos="9072"/>
        </w:tabs>
        <w:ind w:left="1080"/>
        <w:jc w:val="both"/>
        <w:rPr>
          <w:i w:val="0"/>
          <w:sz w:val="10"/>
          <w:szCs w:val="10"/>
        </w:rPr>
      </w:pPr>
    </w:p>
    <w:p w14:paraId="2EDEB122"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0465AC">
        <w:rPr>
          <w:i w:val="0"/>
          <w:sz w:val="22"/>
          <w:szCs w:val="22"/>
        </w:rPr>
        <w:t>Vrtca Črnuče</w:t>
      </w:r>
      <w:r>
        <w:rPr>
          <w:i w:val="0"/>
          <w:sz w:val="22"/>
          <w:szCs w:val="22"/>
        </w:rPr>
        <w:t>«</w:t>
      </w:r>
    </w:p>
    <w:p w14:paraId="303E438A" w14:textId="77777777" w:rsidR="00E002B1" w:rsidRPr="00C47DAF" w:rsidRDefault="00E002B1" w:rsidP="00FB2495">
      <w:pPr>
        <w:pStyle w:val="Glava"/>
        <w:tabs>
          <w:tab w:val="clear" w:pos="4536"/>
          <w:tab w:val="clear" w:pos="9072"/>
        </w:tabs>
        <w:jc w:val="both"/>
        <w:rPr>
          <w:i w:val="0"/>
          <w:sz w:val="22"/>
          <w:szCs w:val="22"/>
        </w:rPr>
      </w:pPr>
    </w:p>
    <w:p w14:paraId="5FB1C4F8"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41DE5501" w14:textId="77777777" w:rsidR="00844DD4" w:rsidRDefault="00844DD4" w:rsidP="00BF32CF">
      <w:pPr>
        <w:pStyle w:val="Glava"/>
        <w:tabs>
          <w:tab w:val="clear" w:pos="4536"/>
          <w:tab w:val="clear" w:pos="9072"/>
        </w:tabs>
        <w:ind w:left="1080"/>
        <w:jc w:val="both"/>
        <w:rPr>
          <w:i w:val="0"/>
          <w:sz w:val="22"/>
          <w:szCs w:val="22"/>
        </w:rPr>
      </w:pPr>
    </w:p>
    <w:p w14:paraId="096FEB52"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25A3681B"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8DD99F2" w14:textId="77777777" w:rsidR="00844DD4" w:rsidRPr="00C47DAF" w:rsidRDefault="00844DD4" w:rsidP="00BF32CF">
      <w:pPr>
        <w:pStyle w:val="Glava"/>
        <w:tabs>
          <w:tab w:val="clear" w:pos="4536"/>
          <w:tab w:val="clear" w:pos="9072"/>
        </w:tabs>
        <w:ind w:left="1080"/>
        <w:jc w:val="both"/>
        <w:rPr>
          <w:i w:val="0"/>
          <w:sz w:val="10"/>
          <w:szCs w:val="10"/>
        </w:rPr>
      </w:pPr>
    </w:p>
    <w:p w14:paraId="38678CF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798A8F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9E3C32A" w14:textId="77777777" w:rsidTr="00E002B1">
        <w:trPr>
          <w:trHeight w:val="283"/>
        </w:trPr>
        <w:tc>
          <w:tcPr>
            <w:tcW w:w="3735" w:type="dxa"/>
          </w:tcPr>
          <w:p w14:paraId="3696EA8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6AF9B40" w14:textId="77777777" w:rsidR="00F05FD0" w:rsidRDefault="00F05FD0" w:rsidP="00BF32CF">
            <w:pPr>
              <w:pStyle w:val="Glava"/>
              <w:tabs>
                <w:tab w:val="clear" w:pos="4536"/>
                <w:tab w:val="clear" w:pos="9072"/>
              </w:tabs>
              <w:jc w:val="both"/>
              <w:rPr>
                <w:i w:val="0"/>
                <w:sz w:val="22"/>
                <w:szCs w:val="22"/>
              </w:rPr>
            </w:pPr>
          </w:p>
        </w:tc>
      </w:tr>
      <w:tr w:rsidR="00F05FD0" w14:paraId="03DFCC5E" w14:textId="77777777" w:rsidTr="00E002B1">
        <w:trPr>
          <w:trHeight w:val="283"/>
        </w:trPr>
        <w:tc>
          <w:tcPr>
            <w:tcW w:w="3735" w:type="dxa"/>
          </w:tcPr>
          <w:p w14:paraId="21C2DEB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BE74F73" w14:textId="77777777" w:rsidR="00F05FD0" w:rsidRDefault="00F05FD0" w:rsidP="00BF32CF">
            <w:pPr>
              <w:pStyle w:val="Glava"/>
              <w:tabs>
                <w:tab w:val="clear" w:pos="4536"/>
                <w:tab w:val="clear" w:pos="9072"/>
              </w:tabs>
              <w:jc w:val="both"/>
              <w:rPr>
                <w:i w:val="0"/>
                <w:sz w:val="22"/>
                <w:szCs w:val="22"/>
              </w:rPr>
            </w:pPr>
          </w:p>
        </w:tc>
      </w:tr>
      <w:tr w:rsidR="00F05FD0" w14:paraId="256940D4" w14:textId="77777777" w:rsidTr="00E002B1">
        <w:trPr>
          <w:trHeight w:val="283"/>
        </w:trPr>
        <w:tc>
          <w:tcPr>
            <w:tcW w:w="3735" w:type="dxa"/>
          </w:tcPr>
          <w:p w14:paraId="3BAFE09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5486576" w14:textId="77777777" w:rsidR="00F05FD0" w:rsidRDefault="00F05FD0" w:rsidP="00BF32CF">
            <w:pPr>
              <w:pStyle w:val="Glava"/>
              <w:tabs>
                <w:tab w:val="clear" w:pos="4536"/>
                <w:tab w:val="clear" w:pos="9072"/>
              </w:tabs>
              <w:jc w:val="both"/>
              <w:rPr>
                <w:i w:val="0"/>
                <w:sz w:val="22"/>
                <w:szCs w:val="22"/>
              </w:rPr>
            </w:pPr>
          </w:p>
        </w:tc>
      </w:tr>
      <w:tr w:rsidR="00F05FD0" w14:paraId="0BD18767" w14:textId="77777777" w:rsidTr="00E002B1">
        <w:trPr>
          <w:trHeight w:val="283"/>
        </w:trPr>
        <w:tc>
          <w:tcPr>
            <w:tcW w:w="3735" w:type="dxa"/>
          </w:tcPr>
          <w:p w14:paraId="51E8BA2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839C899" w14:textId="77777777" w:rsidR="00F05FD0" w:rsidRDefault="00F05FD0" w:rsidP="00BF32CF">
            <w:pPr>
              <w:pStyle w:val="Glava"/>
              <w:tabs>
                <w:tab w:val="clear" w:pos="4536"/>
                <w:tab w:val="clear" w:pos="9072"/>
              </w:tabs>
              <w:jc w:val="both"/>
              <w:rPr>
                <w:i w:val="0"/>
                <w:sz w:val="22"/>
                <w:szCs w:val="22"/>
              </w:rPr>
            </w:pPr>
          </w:p>
        </w:tc>
      </w:tr>
    </w:tbl>
    <w:p w14:paraId="00442A87" w14:textId="77777777" w:rsidR="00F05FD0" w:rsidRDefault="00F05FD0" w:rsidP="00BF32CF">
      <w:pPr>
        <w:pStyle w:val="Glava"/>
        <w:tabs>
          <w:tab w:val="clear" w:pos="4536"/>
          <w:tab w:val="clear" w:pos="9072"/>
        </w:tabs>
        <w:ind w:left="1080"/>
        <w:jc w:val="both"/>
        <w:rPr>
          <w:i w:val="0"/>
          <w:sz w:val="22"/>
          <w:szCs w:val="22"/>
        </w:rPr>
      </w:pPr>
    </w:p>
    <w:p w14:paraId="522021AF"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35B9099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FAA4639" w14:textId="77777777" w:rsidTr="00E002B1">
        <w:trPr>
          <w:trHeight w:val="283"/>
        </w:trPr>
        <w:tc>
          <w:tcPr>
            <w:tcW w:w="3735" w:type="dxa"/>
          </w:tcPr>
          <w:p w14:paraId="16B1FE5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76F538" w14:textId="77777777" w:rsidR="00F05FD0" w:rsidRDefault="00F05FD0" w:rsidP="008C5086">
            <w:pPr>
              <w:pStyle w:val="Glava"/>
              <w:tabs>
                <w:tab w:val="clear" w:pos="4536"/>
                <w:tab w:val="clear" w:pos="9072"/>
              </w:tabs>
              <w:jc w:val="both"/>
              <w:rPr>
                <w:i w:val="0"/>
                <w:sz w:val="22"/>
                <w:szCs w:val="22"/>
              </w:rPr>
            </w:pPr>
          </w:p>
        </w:tc>
      </w:tr>
      <w:tr w:rsidR="00F05FD0" w14:paraId="539FA294" w14:textId="77777777" w:rsidTr="00E002B1">
        <w:trPr>
          <w:trHeight w:val="283"/>
        </w:trPr>
        <w:tc>
          <w:tcPr>
            <w:tcW w:w="3735" w:type="dxa"/>
          </w:tcPr>
          <w:p w14:paraId="4254F39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011BD7F" w14:textId="77777777" w:rsidR="00F05FD0" w:rsidRDefault="00F05FD0" w:rsidP="008C5086">
            <w:pPr>
              <w:pStyle w:val="Glava"/>
              <w:tabs>
                <w:tab w:val="clear" w:pos="4536"/>
                <w:tab w:val="clear" w:pos="9072"/>
              </w:tabs>
              <w:jc w:val="both"/>
              <w:rPr>
                <w:i w:val="0"/>
                <w:sz w:val="22"/>
                <w:szCs w:val="22"/>
              </w:rPr>
            </w:pPr>
          </w:p>
        </w:tc>
      </w:tr>
      <w:tr w:rsidR="00F05FD0" w14:paraId="6FD2F25A" w14:textId="77777777" w:rsidTr="00E002B1">
        <w:trPr>
          <w:trHeight w:val="283"/>
        </w:trPr>
        <w:tc>
          <w:tcPr>
            <w:tcW w:w="3735" w:type="dxa"/>
          </w:tcPr>
          <w:p w14:paraId="2E2CE1C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DD88BA" w14:textId="77777777" w:rsidR="00F05FD0" w:rsidRDefault="00F05FD0" w:rsidP="008C5086">
            <w:pPr>
              <w:pStyle w:val="Glava"/>
              <w:tabs>
                <w:tab w:val="clear" w:pos="4536"/>
                <w:tab w:val="clear" w:pos="9072"/>
              </w:tabs>
              <w:jc w:val="both"/>
              <w:rPr>
                <w:i w:val="0"/>
                <w:sz w:val="22"/>
                <w:szCs w:val="22"/>
              </w:rPr>
            </w:pPr>
          </w:p>
        </w:tc>
      </w:tr>
      <w:tr w:rsidR="00F05FD0" w14:paraId="55C2EB0E" w14:textId="77777777" w:rsidTr="00E002B1">
        <w:trPr>
          <w:trHeight w:val="283"/>
        </w:trPr>
        <w:tc>
          <w:tcPr>
            <w:tcW w:w="3735" w:type="dxa"/>
          </w:tcPr>
          <w:p w14:paraId="0AA85C0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7DF8A20" w14:textId="77777777" w:rsidR="00F05FD0" w:rsidRDefault="00F05FD0" w:rsidP="008C5086">
            <w:pPr>
              <w:pStyle w:val="Glava"/>
              <w:tabs>
                <w:tab w:val="clear" w:pos="4536"/>
                <w:tab w:val="clear" w:pos="9072"/>
              </w:tabs>
              <w:jc w:val="both"/>
              <w:rPr>
                <w:i w:val="0"/>
                <w:sz w:val="22"/>
                <w:szCs w:val="22"/>
              </w:rPr>
            </w:pPr>
          </w:p>
        </w:tc>
      </w:tr>
    </w:tbl>
    <w:p w14:paraId="31C054A0" w14:textId="77777777" w:rsidR="00F05FD0" w:rsidRDefault="00F05FD0" w:rsidP="00F05FD0">
      <w:pPr>
        <w:pStyle w:val="Glava"/>
        <w:tabs>
          <w:tab w:val="clear" w:pos="4536"/>
          <w:tab w:val="clear" w:pos="9072"/>
        </w:tabs>
        <w:ind w:left="1080"/>
        <w:jc w:val="both"/>
        <w:rPr>
          <w:i w:val="0"/>
          <w:sz w:val="22"/>
          <w:szCs w:val="22"/>
        </w:rPr>
      </w:pPr>
    </w:p>
    <w:p w14:paraId="3A7B3E1D"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50ABD0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309420C" w14:textId="77777777" w:rsidTr="00E002B1">
        <w:trPr>
          <w:trHeight w:val="283"/>
        </w:trPr>
        <w:tc>
          <w:tcPr>
            <w:tcW w:w="3735" w:type="dxa"/>
          </w:tcPr>
          <w:p w14:paraId="2802448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A0BD577" w14:textId="77777777" w:rsidR="00F05FD0" w:rsidRDefault="00F05FD0" w:rsidP="008C5086">
            <w:pPr>
              <w:pStyle w:val="Glava"/>
              <w:tabs>
                <w:tab w:val="clear" w:pos="4536"/>
                <w:tab w:val="clear" w:pos="9072"/>
              </w:tabs>
              <w:jc w:val="both"/>
              <w:rPr>
                <w:i w:val="0"/>
                <w:sz w:val="22"/>
                <w:szCs w:val="22"/>
              </w:rPr>
            </w:pPr>
          </w:p>
        </w:tc>
      </w:tr>
      <w:tr w:rsidR="00F05FD0" w14:paraId="752066FA" w14:textId="77777777" w:rsidTr="00E002B1">
        <w:trPr>
          <w:trHeight w:val="283"/>
        </w:trPr>
        <w:tc>
          <w:tcPr>
            <w:tcW w:w="3735" w:type="dxa"/>
          </w:tcPr>
          <w:p w14:paraId="05379E1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1B919D2" w14:textId="77777777" w:rsidR="00F05FD0" w:rsidRDefault="00F05FD0" w:rsidP="008C5086">
            <w:pPr>
              <w:pStyle w:val="Glava"/>
              <w:tabs>
                <w:tab w:val="clear" w:pos="4536"/>
                <w:tab w:val="clear" w:pos="9072"/>
              </w:tabs>
              <w:jc w:val="both"/>
              <w:rPr>
                <w:i w:val="0"/>
                <w:sz w:val="22"/>
                <w:szCs w:val="22"/>
              </w:rPr>
            </w:pPr>
          </w:p>
        </w:tc>
      </w:tr>
      <w:tr w:rsidR="00F05FD0" w14:paraId="75FB66E9" w14:textId="77777777" w:rsidTr="00E002B1">
        <w:trPr>
          <w:trHeight w:val="283"/>
        </w:trPr>
        <w:tc>
          <w:tcPr>
            <w:tcW w:w="3735" w:type="dxa"/>
          </w:tcPr>
          <w:p w14:paraId="771B6E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27B0F00" w14:textId="77777777" w:rsidR="00F05FD0" w:rsidRDefault="00F05FD0" w:rsidP="008C5086">
            <w:pPr>
              <w:pStyle w:val="Glava"/>
              <w:tabs>
                <w:tab w:val="clear" w:pos="4536"/>
                <w:tab w:val="clear" w:pos="9072"/>
              </w:tabs>
              <w:jc w:val="both"/>
              <w:rPr>
                <w:i w:val="0"/>
                <w:sz w:val="22"/>
                <w:szCs w:val="22"/>
              </w:rPr>
            </w:pPr>
          </w:p>
        </w:tc>
      </w:tr>
      <w:tr w:rsidR="00F05FD0" w14:paraId="4B590420" w14:textId="77777777" w:rsidTr="00E002B1">
        <w:trPr>
          <w:trHeight w:val="283"/>
        </w:trPr>
        <w:tc>
          <w:tcPr>
            <w:tcW w:w="3735" w:type="dxa"/>
          </w:tcPr>
          <w:p w14:paraId="48A7F8D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F026E94" w14:textId="77777777" w:rsidR="00F05FD0" w:rsidRDefault="00F05FD0" w:rsidP="008C5086">
            <w:pPr>
              <w:pStyle w:val="Glava"/>
              <w:tabs>
                <w:tab w:val="clear" w:pos="4536"/>
                <w:tab w:val="clear" w:pos="9072"/>
              </w:tabs>
              <w:jc w:val="both"/>
              <w:rPr>
                <w:i w:val="0"/>
                <w:sz w:val="22"/>
                <w:szCs w:val="22"/>
              </w:rPr>
            </w:pPr>
          </w:p>
        </w:tc>
      </w:tr>
    </w:tbl>
    <w:p w14:paraId="310009E1" w14:textId="77777777" w:rsidR="00F05FD0" w:rsidRDefault="00F05FD0" w:rsidP="00F05FD0">
      <w:pPr>
        <w:pStyle w:val="Glava"/>
        <w:tabs>
          <w:tab w:val="clear" w:pos="4536"/>
          <w:tab w:val="clear" w:pos="9072"/>
        </w:tabs>
        <w:ind w:left="1080"/>
        <w:jc w:val="both"/>
        <w:rPr>
          <w:i w:val="0"/>
          <w:sz w:val="22"/>
          <w:szCs w:val="22"/>
        </w:rPr>
      </w:pPr>
    </w:p>
    <w:p w14:paraId="6987D6CD"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1B485D0D"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7FF28FA1" w14:textId="77777777" w:rsidTr="00D31419">
        <w:trPr>
          <w:trHeight w:val="283"/>
        </w:trPr>
        <w:tc>
          <w:tcPr>
            <w:tcW w:w="3735" w:type="dxa"/>
          </w:tcPr>
          <w:p w14:paraId="422688C0"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B58FD19" w14:textId="77777777" w:rsidR="00C47DAF" w:rsidRDefault="00C47DAF" w:rsidP="00D31419">
            <w:pPr>
              <w:pStyle w:val="Glava"/>
              <w:tabs>
                <w:tab w:val="clear" w:pos="4536"/>
                <w:tab w:val="clear" w:pos="9072"/>
              </w:tabs>
              <w:jc w:val="both"/>
              <w:rPr>
                <w:i w:val="0"/>
                <w:sz w:val="22"/>
                <w:szCs w:val="22"/>
              </w:rPr>
            </w:pPr>
          </w:p>
        </w:tc>
      </w:tr>
      <w:tr w:rsidR="00C47DAF" w14:paraId="4C7E5A30" w14:textId="77777777" w:rsidTr="00D31419">
        <w:trPr>
          <w:trHeight w:val="283"/>
        </w:trPr>
        <w:tc>
          <w:tcPr>
            <w:tcW w:w="3735" w:type="dxa"/>
          </w:tcPr>
          <w:p w14:paraId="177D14BE"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4917D3D" w14:textId="77777777" w:rsidR="00C47DAF" w:rsidRDefault="00C47DAF" w:rsidP="00D31419">
            <w:pPr>
              <w:pStyle w:val="Glava"/>
              <w:tabs>
                <w:tab w:val="clear" w:pos="4536"/>
                <w:tab w:val="clear" w:pos="9072"/>
              </w:tabs>
              <w:jc w:val="both"/>
              <w:rPr>
                <w:i w:val="0"/>
                <w:sz w:val="22"/>
                <w:szCs w:val="22"/>
              </w:rPr>
            </w:pPr>
          </w:p>
        </w:tc>
      </w:tr>
      <w:tr w:rsidR="00C47DAF" w14:paraId="4623ABED" w14:textId="77777777" w:rsidTr="00D31419">
        <w:trPr>
          <w:trHeight w:val="283"/>
        </w:trPr>
        <w:tc>
          <w:tcPr>
            <w:tcW w:w="3735" w:type="dxa"/>
          </w:tcPr>
          <w:p w14:paraId="2656B2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715B092" w14:textId="77777777" w:rsidR="00C47DAF" w:rsidRDefault="00C47DAF" w:rsidP="00D31419">
            <w:pPr>
              <w:pStyle w:val="Glava"/>
              <w:tabs>
                <w:tab w:val="clear" w:pos="4536"/>
                <w:tab w:val="clear" w:pos="9072"/>
              </w:tabs>
              <w:jc w:val="both"/>
              <w:rPr>
                <w:i w:val="0"/>
                <w:sz w:val="22"/>
                <w:szCs w:val="22"/>
              </w:rPr>
            </w:pPr>
          </w:p>
        </w:tc>
      </w:tr>
      <w:tr w:rsidR="00C47DAF" w14:paraId="23FEBCD6" w14:textId="77777777" w:rsidTr="00D31419">
        <w:trPr>
          <w:trHeight w:val="283"/>
        </w:trPr>
        <w:tc>
          <w:tcPr>
            <w:tcW w:w="3735" w:type="dxa"/>
          </w:tcPr>
          <w:p w14:paraId="618789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B69F01" w14:textId="77777777" w:rsidR="00C47DAF" w:rsidRDefault="00C47DAF" w:rsidP="00D31419">
            <w:pPr>
              <w:pStyle w:val="Glava"/>
              <w:tabs>
                <w:tab w:val="clear" w:pos="4536"/>
                <w:tab w:val="clear" w:pos="9072"/>
              </w:tabs>
              <w:jc w:val="both"/>
              <w:rPr>
                <w:i w:val="0"/>
                <w:sz w:val="22"/>
                <w:szCs w:val="22"/>
              </w:rPr>
            </w:pPr>
          </w:p>
        </w:tc>
      </w:tr>
    </w:tbl>
    <w:p w14:paraId="7E9F1E8D" w14:textId="77777777" w:rsidR="00C47DAF" w:rsidRPr="00C47DAF" w:rsidRDefault="00C47DAF" w:rsidP="00F05FD0">
      <w:pPr>
        <w:pStyle w:val="Glava"/>
        <w:tabs>
          <w:tab w:val="clear" w:pos="4536"/>
          <w:tab w:val="clear" w:pos="9072"/>
        </w:tabs>
        <w:ind w:left="1080"/>
        <w:jc w:val="both"/>
        <w:rPr>
          <w:i w:val="0"/>
          <w:sz w:val="10"/>
          <w:szCs w:val="10"/>
        </w:rPr>
      </w:pPr>
    </w:p>
    <w:p w14:paraId="39640BFF"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E2D0A61"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30F415CA" w14:textId="77777777" w:rsidR="00170C74" w:rsidRPr="00170C74" w:rsidRDefault="00170C74" w:rsidP="00170C74">
      <w:pPr>
        <w:pStyle w:val="Glava"/>
        <w:tabs>
          <w:tab w:val="clear" w:pos="4536"/>
          <w:tab w:val="clear" w:pos="9072"/>
        </w:tabs>
        <w:ind w:firstLine="1134"/>
        <w:jc w:val="both"/>
        <w:rPr>
          <w:i w:val="0"/>
          <w:sz w:val="16"/>
          <w:szCs w:val="16"/>
        </w:rPr>
      </w:pPr>
    </w:p>
    <w:p w14:paraId="1EF4A51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2A6E8B32" w14:textId="77777777" w:rsidR="00E002B1" w:rsidRDefault="00E002B1" w:rsidP="00FB2495">
      <w:pPr>
        <w:pStyle w:val="Glava"/>
        <w:tabs>
          <w:tab w:val="clear" w:pos="4536"/>
          <w:tab w:val="clear" w:pos="9072"/>
        </w:tabs>
        <w:rPr>
          <w:i w:val="0"/>
          <w:sz w:val="22"/>
          <w:szCs w:val="22"/>
        </w:rPr>
      </w:pPr>
    </w:p>
    <w:p w14:paraId="6DDED235"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18331B51" w14:textId="77777777" w:rsidR="00E002B1" w:rsidRDefault="00E002B1" w:rsidP="00E002B1">
      <w:pPr>
        <w:pStyle w:val="Odstavekseznama"/>
        <w:rPr>
          <w:i w:val="0"/>
          <w:sz w:val="22"/>
          <w:szCs w:val="22"/>
        </w:rPr>
      </w:pPr>
    </w:p>
    <w:p w14:paraId="7BABA0CE"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0244E963"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8BA39D5" w14:textId="77777777" w:rsidR="00E002B1" w:rsidRDefault="00E002B1" w:rsidP="00E002B1">
      <w:pPr>
        <w:pStyle w:val="Odstavekseznama"/>
        <w:rPr>
          <w:i w:val="0"/>
          <w:sz w:val="22"/>
          <w:szCs w:val="22"/>
        </w:rPr>
      </w:pPr>
    </w:p>
    <w:p w14:paraId="0B496312"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96A66FC" w14:textId="77777777" w:rsidR="00C47DAF" w:rsidRPr="00C47DAF" w:rsidRDefault="00C47DAF" w:rsidP="00C47DAF">
      <w:pPr>
        <w:pStyle w:val="Glava"/>
        <w:tabs>
          <w:tab w:val="clear" w:pos="4536"/>
          <w:tab w:val="clear" w:pos="9072"/>
        </w:tabs>
        <w:ind w:left="1440"/>
        <w:jc w:val="both"/>
        <w:rPr>
          <w:i w:val="0"/>
          <w:sz w:val="30"/>
          <w:szCs w:val="30"/>
        </w:rPr>
      </w:pPr>
    </w:p>
    <w:p w14:paraId="21FD82ED"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15948C7A" w14:textId="77777777" w:rsidR="0056394D" w:rsidRDefault="0056394D">
      <w:pPr>
        <w:rPr>
          <w:i w:val="0"/>
          <w:sz w:val="22"/>
          <w:szCs w:val="22"/>
        </w:rPr>
      </w:pPr>
    </w:p>
    <w:p w14:paraId="7EDDD7A5" w14:textId="77777777" w:rsidR="00C718B0" w:rsidRPr="00C47DAF" w:rsidRDefault="00C718B0" w:rsidP="00C47DAF">
      <w:pPr>
        <w:pStyle w:val="Glava"/>
        <w:tabs>
          <w:tab w:val="clear" w:pos="4536"/>
          <w:tab w:val="clear" w:pos="9072"/>
        </w:tabs>
        <w:ind w:left="1080"/>
        <w:jc w:val="both"/>
        <w:rPr>
          <w:i w:val="0"/>
          <w:sz w:val="22"/>
          <w:szCs w:val="22"/>
        </w:rPr>
      </w:pPr>
    </w:p>
    <w:p w14:paraId="1FA6BF0B"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AFBC443"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2312070E" w14:textId="77777777" w:rsidTr="00684567">
        <w:tc>
          <w:tcPr>
            <w:tcW w:w="1426" w:type="dxa"/>
          </w:tcPr>
          <w:p w14:paraId="07A5322F"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6782E181" w14:textId="77777777" w:rsidR="005168E8" w:rsidRPr="00FF38DC" w:rsidRDefault="005168E8" w:rsidP="00684567">
            <w:pPr>
              <w:pStyle w:val="Glava"/>
              <w:tabs>
                <w:tab w:val="clear" w:pos="4536"/>
                <w:tab w:val="clear" w:pos="9072"/>
              </w:tabs>
              <w:jc w:val="both"/>
              <w:rPr>
                <w:i w:val="0"/>
                <w:sz w:val="22"/>
                <w:szCs w:val="22"/>
              </w:rPr>
            </w:pPr>
          </w:p>
        </w:tc>
      </w:tr>
    </w:tbl>
    <w:p w14:paraId="05A55ADD"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B9E3A56" w14:textId="77777777" w:rsidTr="00684567">
        <w:tc>
          <w:tcPr>
            <w:tcW w:w="2160" w:type="dxa"/>
          </w:tcPr>
          <w:p w14:paraId="339B7B4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ED5D01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57E9C1A" w14:textId="77777777" w:rsidTr="00684567">
        <w:tc>
          <w:tcPr>
            <w:tcW w:w="2160" w:type="dxa"/>
          </w:tcPr>
          <w:p w14:paraId="2030BF80"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092F4534"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44CEBAE8" w14:textId="77777777" w:rsidTr="00684567">
        <w:tc>
          <w:tcPr>
            <w:tcW w:w="2520" w:type="dxa"/>
            <w:gridSpan w:val="2"/>
          </w:tcPr>
          <w:p w14:paraId="153784D6" w14:textId="6DD435B8"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w:t>
            </w:r>
            <w:r w:rsidR="00901C73">
              <w:rPr>
                <w:i w:val="0"/>
                <w:sz w:val="22"/>
                <w:szCs w:val="22"/>
              </w:rPr>
              <w:t>i</w:t>
            </w:r>
          </w:p>
        </w:tc>
        <w:tc>
          <w:tcPr>
            <w:tcW w:w="6480" w:type="dxa"/>
          </w:tcPr>
          <w:p w14:paraId="0DEFD518" w14:textId="77777777" w:rsidR="005168E8" w:rsidRPr="00FF38DC" w:rsidRDefault="005168E8" w:rsidP="00684567">
            <w:pPr>
              <w:pStyle w:val="Glava"/>
              <w:tabs>
                <w:tab w:val="clear" w:pos="4536"/>
                <w:tab w:val="clear" w:pos="9072"/>
              </w:tabs>
              <w:jc w:val="both"/>
              <w:rPr>
                <w:i w:val="0"/>
                <w:sz w:val="22"/>
                <w:szCs w:val="22"/>
              </w:rPr>
            </w:pPr>
          </w:p>
        </w:tc>
      </w:tr>
    </w:tbl>
    <w:p w14:paraId="49E5312B" w14:textId="77777777" w:rsidR="005168E8" w:rsidRPr="00FF38DC" w:rsidRDefault="005168E8" w:rsidP="005168E8">
      <w:pPr>
        <w:pStyle w:val="Glava"/>
        <w:tabs>
          <w:tab w:val="clear" w:pos="4536"/>
          <w:tab w:val="clear" w:pos="9072"/>
        </w:tabs>
        <w:jc w:val="both"/>
        <w:rPr>
          <w:i w:val="0"/>
          <w:sz w:val="22"/>
          <w:szCs w:val="22"/>
        </w:rPr>
      </w:pPr>
    </w:p>
    <w:p w14:paraId="789C251F"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194902B0" w14:textId="77777777" w:rsidR="005168E8" w:rsidRDefault="005168E8" w:rsidP="005168E8">
      <w:pPr>
        <w:pStyle w:val="Glava"/>
        <w:tabs>
          <w:tab w:val="clear" w:pos="4536"/>
          <w:tab w:val="clear" w:pos="9072"/>
        </w:tabs>
        <w:jc w:val="both"/>
        <w:rPr>
          <w:i w:val="0"/>
          <w:sz w:val="22"/>
          <w:szCs w:val="22"/>
        </w:rPr>
      </w:pPr>
    </w:p>
    <w:p w14:paraId="20F8C71F" w14:textId="77777777" w:rsidR="005168E8" w:rsidRPr="00FF38DC" w:rsidRDefault="005168E8" w:rsidP="005168E8">
      <w:pPr>
        <w:pStyle w:val="Glava"/>
        <w:tabs>
          <w:tab w:val="clear" w:pos="4536"/>
          <w:tab w:val="clear" w:pos="9072"/>
        </w:tabs>
        <w:jc w:val="both"/>
        <w:rPr>
          <w:i w:val="0"/>
          <w:sz w:val="22"/>
          <w:szCs w:val="22"/>
        </w:rPr>
      </w:pPr>
    </w:p>
    <w:p w14:paraId="02FBB80C"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5803"/>
        <w:gridCol w:w="1430"/>
        <w:gridCol w:w="1295"/>
      </w:tblGrid>
      <w:tr w:rsidR="005168E8" w:rsidRPr="00FF38DC" w14:paraId="16B9270F" w14:textId="77777777" w:rsidTr="00BB521E">
        <w:trPr>
          <w:tblHeader/>
        </w:trPr>
        <w:tc>
          <w:tcPr>
            <w:tcW w:w="468" w:type="pct"/>
          </w:tcPr>
          <w:p w14:paraId="0DD0584A"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3084" w:type="pct"/>
          </w:tcPr>
          <w:p w14:paraId="0CD7BDA5"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760" w:type="pct"/>
          </w:tcPr>
          <w:p w14:paraId="4B93143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688" w:type="pct"/>
          </w:tcPr>
          <w:p w14:paraId="647C7C4B"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0F3559" w:rsidRPr="00FF38DC" w14:paraId="21CE71EF" w14:textId="77777777" w:rsidTr="000F3559">
        <w:tc>
          <w:tcPr>
            <w:tcW w:w="5000" w:type="pct"/>
            <w:gridSpan w:val="4"/>
          </w:tcPr>
          <w:p w14:paraId="73B92BB3" w14:textId="72BC198E" w:rsidR="000F3559" w:rsidRPr="000F3559" w:rsidRDefault="000F3559" w:rsidP="000F3559">
            <w:pPr>
              <w:pStyle w:val="Glava"/>
              <w:tabs>
                <w:tab w:val="clear" w:pos="4536"/>
                <w:tab w:val="clear" w:pos="9072"/>
              </w:tabs>
              <w:rPr>
                <w:b/>
                <w:i w:val="0"/>
                <w:sz w:val="22"/>
                <w:szCs w:val="22"/>
              </w:rPr>
            </w:pPr>
            <w:r w:rsidRPr="000F3559">
              <w:rPr>
                <w:b/>
                <w:i w:val="0"/>
                <w:sz w:val="22"/>
                <w:szCs w:val="22"/>
              </w:rPr>
              <w:t>MLEKO IN MLEČNI IZDELKI</w:t>
            </w:r>
          </w:p>
        </w:tc>
      </w:tr>
      <w:tr w:rsidR="005168E8" w:rsidRPr="00FF38DC" w14:paraId="48A5726A" w14:textId="77777777" w:rsidTr="00BB521E">
        <w:tc>
          <w:tcPr>
            <w:tcW w:w="468" w:type="pct"/>
          </w:tcPr>
          <w:p w14:paraId="581C2DCF" w14:textId="7CBD80B6" w:rsidR="005168E8" w:rsidRPr="00FF38DC" w:rsidRDefault="000F3559" w:rsidP="00684567">
            <w:pPr>
              <w:pStyle w:val="Glava"/>
              <w:tabs>
                <w:tab w:val="clear" w:pos="4536"/>
                <w:tab w:val="clear" w:pos="9072"/>
              </w:tabs>
              <w:jc w:val="both"/>
              <w:rPr>
                <w:i w:val="0"/>
                <w:sz w:val="22"/>
                <w:szCs w:val="22"/>
              </w:rPr>
            </w:pPr>
            <w:r>
              <w:rPr>
                <w:i w:val="0"/>
                <w:sz w:val="22"/>
                <w:szCs w:val="22"/>
              </w:rPr>
              <w:t>1.1</w:t>
            </w:r>
          </w:p>
        </w:tc>
        <w:tc>
          <w:tcPr>
            <w:tcW w:w="3084" w:type="pct"/>
          </w:tcPr>
          <w:p w14:paraId="4C16435A" w14:textId="70B78FBA" w:rsidR="005168E8" w:rsidRPr="00FF38DC" w:rsidRDefault="000F3559" w:rsidP="00684567">
            <w:pPr>
              <w:pStyle w:val="Glava"/>
              <w:tabs>
                <w:tab w:val="clear" w:pos="4536"/>
                <w:tab w:val="clear" w:pos="9072"/>
              </w:tabs>
              <w:jc w:val="both"/>
              <w:rPr>
                <w:i w:val="0"/>
                <w:sz w:val="22"/>
                <w:szCs w:val="22"/>
              </w:rPr>
            </w:pPr>
            <w:r>
              <w:rPr>
                <w:i w:val="0"/>
                <w:sz w:val="22"/>
                <w:szCs w:val="22"/>
              </w:rPr>
              <w:t>S</w:t>
            </w:r>
            <w:r w:rsidRPr="000F3559">
              <w:rPr>
                <w:i w:val="0"/>
                <w:sz w:val="22"/>
                <w:szCs w:val="22"/>
              </w:rPr>
              <w:t>metana, sir, puding</w:t>
            </w:r>
          </w:p>
        </w:tc>
        <w:tc>
          <w:tcPr>
            <w:tcW w:w="760" w:type="pct"/>
          </w:tcPr>
          <w:p w14:paraId="0D22B5C8"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07A4643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1791FE30" w14:textId="77777777" w:rsidTr="00BB521E">
        <w:tc>
          <w:tcPr>
            <w:tcW w:w="468" w:type="pct"/>
          </w:tcPr>
          <w:p w14:paraId="0E231D95" w14:textId="1857A1D0" w:rsidR="005168E8" w:rsidRPr="00FF38DC" w:rsidRDefault="000F3559" w:rsidP="00684567">
            <w:pPr>
              <w:pStyle w:val="Glava"/>
              <w:tabs>
                <w:tab w:val="clear" w:pos="4536"/>
                <w:tab w:val="clear" w:pos="9072"/>
              </w:tabs>
              <w:jc w:val="both"/>
              <w:rPr>
                <w:i w:val="0"/>
                <w:sz w:val="22"/>
                <w:szCs w:val="22"/>
              </w:rPr>
            </w:pPr>
            <w:r>
              <w:rPr>
                <w:i w:val="0"/>
                <w:sz w:val="22"/>
                <w:szCs w:val="22"/>
              </w:rPr>
              <w:t>1.2</w:t>
            </w:r>
          </w:p>
        </w:tc>
        <w:tc>
          <w:tcPr>
            <w:tcW w:w="3084" w:type="pct"/>
          </w:tcPr>
          <w:p w14:paraId="7432A522" w14:textId="33E4C462" w:rsidR="005168E8" w:rsidRPr="00FF38DC" w:rsidRDefault="000F3559" w:rsidP="00684567">
            <w:pPr>
              <w:pStyle w:val="Glava"/>
              <w:tabs>
                <w:tab w:val="clear" w:pos="4536"/>
                <w:tab w:val="clear" w:pos="9072"/>
              </w:tabs>
              <w:jc w:val="both"/>
              <w:rPr>
                <w:i w:val="0"/>
                <w:sz w:val="22"/>
                <w:szCs w:val="22"/>
              </w:rPr>
            </w:pPr>
            <w:r>
              <w:rPr>
                <w:i w:val="0"/>
                <w:sz w:val="22"/>
                <w:szCs w:val="22"/>
              </w:rPr>
              <w:t>S</w:t>
            </w:r>
            <w:r w:rsidRPr="000F3559">
              <w:rPr>
                <w:i w:val="0"/>
                <w:sz w:val="22"/>
                <w:szCs w:val="22"/>
              </w:rPr>
              <w:t xml:space="preserve">ladoled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5F5F88B"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584CDB9D" w14:textId="46C9E495"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4A2B72A9" w14:textId="77777777" w:rsidTr="00BB521E">
        <w:tc>
          <w:tcPr>
            <w:tcW w:w="468" w:type="pct"/>
          </w:tcPr>
          <w:p w14:paraId="56D13D58" w14:textId="1A6F260F" w:rsidR="005168E8" w:rsidRPr="00FF38DC" w:rsidRDefault="000F3559" w:rsidP="00684567">
            <w:pPr>
              <w:pStyle w:val="Glava"/>
              <w:tabs>
                <w:tab w:val="clear" w:pos="4536"/>
                <w:tab w:val="clear" w:pos="9072"/>
              </w:tabs>
              <w:jc w:val="both"/>
              <w:rPr>
                <w:i w:val="0"/>
                <w:sz w:val="22"/>
                <w:szCs w:val="22"/>
              </w:rPr>
            </w:pPr>
            <w:r>
              <w:rPr>
                <w:i w:val="0"/>
                <w:sz w:val="22"/>
                <w:szCs w:val="22"/>
              </w:rPr>
              <w:t>1.3</w:t>
            </w:r>
          </w:p>
        </w:tc>
        <w:tc>
          <w:tcPr>
            <w:tcW w:w="3084" w:type="pct"/>
          </w:tcPr>
          <w:p w14:paraId="342B44DE" w14:textId="67995C3B" w:rsidR="005168E8" w:rsidRPr="00FF38DC" w:rsidRDefault="000F3559" w:rsidP="00684567">
            <w:pPr>
              <w:pStyle w:val="Glava"/>
              <w:tabs>
                <w:tab w:val="clear" w:pos="4536"/>
                <w:tab w:val="clear" w:pos="9072"/>
              </w:tabs>
              <w:jc w:val="both"/>
              <w:rPr>
                <w:i w:val="0"/>
                <w:sz w:val="22"/>
                <w:szCs w:val="22"/>
              </w:rPr>
            </w:pPr>
            <w:proofErr w:type="spellStart"/>
            <w:r>
              <w:rPr>
                <w:i w:val="0"/>
                <w:sz w:val="22"/>
                <w:szCs w:val="22"/>
              </w:rPr>
              <w:t>B</w:t>
            </w:r>
            <w:r w:rsidRPr="000F3559">
              <w:rPr>
                <w:i w:val="0"/>
                <w:sz w:val="22"/>
                <w:szCs w:val="22"/>
              </w:rPr>
              <w:t>io</w:t>
            </w:r>
            <w:proofErr w:type="spellEnd"/>
            <w:r w:rsidRPr="000F3559">
              <w:rPr>
                <w:i w:val="0"/>
                <w:sz w:val="22"/>
                <w:szCs w:val="22"/>
              </w:rPr>
              <w:t xml:space="preserve"> mleko, jogurt, kislo mleko, kefir, maslo, skuta</w:t>
            </w:r>
          </w:p>
        </w:tc>
        <w:tc>
          <w:tcPr>
            <w:tcW w:w="760" w:type="pct"/>
          </w:tcPr>
          <w:p w14:paraId="7AFDC1B3"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73FCF40C" w14:textId="3842266B"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0F3559" w:rsidRPr="00FF38DC" w14:paraId="6A96D9F1" w14:textId="77777777" w:rsidTr="00BB521E">
        <w:tc>
          <w:tcPr>
            <w:tcW w:w="468" w:type="pct"/>
          </w:tcPr>
          <w:p w14:paraId="75F13EDE" w14:textId="62CEEA03" w:rsidR="000F3559" w:rsidRDefault="000F3559" w:rsidP="00684567">
            <w:pPr>
              <w:pStyle w:val="Glava"/>
              <w:tabs>
                <w:tab w:val="clear" w:pos="4536"/>
                <w:tab w:val="clear" w:pos="9072"/>
              </w:tabs>
              <w:jc w:val="both"/>
              <w:rPr>
                <w:i w:val="0"/>
                <w:sz w:val="22"/>
                <w:szCs w:val="22"/>
              </w:rPr>
            </w:pPr>
            <w:r>
              <w:rPr>
                <w:i w:val="0"/>
                <w:sz w:val="22"/>
                <w:szCs w:val="22"/>
              </w:rPr>
              <w:t>1.4</w:t>
            </w:r>
          </w:p>
        </w:tc>
        <w:tc>
          <w:tcPr>
            <w:tcW w:w="3084" w:type="pct"/>
          </w:tcPr>
          <w:p w14:paraId="4305D019" w14:textId="7E131BE2" w:rsidR="000F3559" w:rsidRPr="000F3559" w:rsidRDefault="000F3559" w:rsidP="00684567">
            <w:pPr>
              <w:pStyle w:val="Glava"/>
              <w:tabs>
                <w:tab w:val="clear" w:pos="4536"/>
                <w:tab w:val="clear" w:pos="9072"/>
              </w:tabs>
              <w:jc w:val="both"/>
              <w:rPr>
                <w:i w:val="0"/>
                <w:sz w:val="22"/>
                <w:szCs w:val="22"/>
              </w:rPr>
            </w:pPr>
            <w:r>
              <w:rPr>
                <w:i w:val="0"/>
                <w:sz w:val="22"/>
                <w:szCs w:val="22"/>
              </w:rPr>
              <w:t>P</w:t>
            </w:r>
            <w:r w:rsidRPr="000F3559">
              <w:rPr>
                <w:i w:val="0"/>
                <w:sz w:val="22"/>
                <w:szCs w:val="22"/>
              </w:rPr>
              <w:t xml:space="preserve">asterizirano mleko, fermentirani mlečni izdelki, sladka smetana, skuta, maslo, namaz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10D15E3"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7E0D9840" w14:textId="754AFDE9" w:rsidR="000F3559" w:rsidRPr="00FF38DC" w:rsidRDefault="004762BC" w:rsidP="004762BC">
            <w:pPr>
              <w:pStyle w:val="Glava"/>
              <w:tabs>
                <w:tab w:val="clear" w:pos="4536"/>
                <w:tab w:val="clear" w:pos="9072"/>
              </w:tabs>
              <w:jc w:val="center"/>
              <w:rPr>
                <w:i w:val="0"/>
                <w:sz w:val="22"/>
                <w:szCs w:val="22"/>
              </w:rPr>
            </w:pPr>
            <w:r>
              <w:rPr>
                <w:i w:val="0"/>
                <w:sz w:val="22"/>
                <w:szCs w:val="22"/>
              </w:rPr>
              <w:t>/</w:t>
            </w:r>
          </w:p>
        </w:tc>
      </w:tr>
      <w:tr w:rsidR="000F3559" w:rsidRPr="00FF38DC" w14:paraId="2E863F7E" w14:textId="77777777" w:rsidTr="00BB521E">
        <w:tc>
          <w:tcPr>
            <w:tcW w:w="468" w:type="pct"/>
          </w:tcPr>
          <w:p w14:paraId="3AE080E0" w14:textId="6DDD7386" w:rsidR="000F3559" w:rsidRDefault="000F3559" w:rsidP="00684567">
            <w:pPr>
              <w:pStyle w:val="Glava"/>
              <w:tabs>
                <w:tab w:val="clear" w:pos="4536"/>
                <w:tab w:val="clear" w:pos="9072"/>
              </w:tabs>
              <w:jc w:val="both"/>
              <w:rPr>
                <w:i w:val="0"/>
                <w:sz w:val="22"/>
                <w:szCs w:val="22"/>
              </w:rPr>
            </w:pPr>
            <w:r>
              <w:rPr>
                <w:i w:val="0"/>
                <w:sz w:val="22"/>
                <w:szCs w:val="22"/>
              </w:rPr>
              <w:t>1.5</w:t>
            </w:r>
          </w:p>
        </w:tc>
        <w:tc>
          <w:tcPr>
            <w:tcW w:w="3084" w:type="pct"/>
          </w:tcPr>
          <w:p w14:paraId="51BCE0CC" w14:textId="089CE95E" w:rsidR="000F3559" w:rsidRPr="000F3559" w:rsidRDefault="000F3559" w:rsidP="00684567">
            <w:pPr>
              <w:pStyle w:val="Glava"/>
              <w:tabs>
                <w:tab w:val="clear" w:pos="4536"/>
                <w:tab w:val="clear" w:pos="9072"/>
              </w:tabs>
              <w:jc w:val="both"/>
              <w:rPr>
                <w:i w:val="0"/>
                <w:sz w:val="22"/>
                <w:szCs w:val="22"/>
              </w:rPr>
            </w:pPr>
            <w:r>
              <w:rPr>
                <w:i w:val="0"/>
                <w:sz w:val="22"/>
                <w:szCs w:val="22"/>
              </w:rPr>
              <w:t>T</w:t>
            </w:r>
            <w:r w:rsidRPr="000F3559">
              <w:rPr>
                <w:i w:val="0"/>
                <w:sz w:val="22"/>
                <w:szCs w:val="22"/>
              </w:rPr>
              <w:t xml:space="preserve">rajno mleko in sveži sir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608E0A1"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2D9E5742" w14:textId="26BFB416" w:rsidR="000F3559" w:rsidRPr="00FF38DC" w:rsidRDefault="000F3559" w:rsidP="004762BC">
            <w:pPr>
              <w:pStyle w:val="Glava"/>
              <w:tabs>
                <w:tab w:val="clear" w:pos="4536"/>
                <w:tab w:val="clear" w:pos="9072"/>
              </w:tabs>
              <w:jc w:val="center"/>
              <w:rPr>
                <w:i w:val="0"/>
                <w:sz w:val="22"/>
                <w:szCs w:val="22"/>
              </w:rPr>
            </w:pPr>
            <w:r>
              <w:rPr>
                <w:i w:val="0"/>
                <w:sz w:val="22"/>
                <w:szCs w:val="22"/>
              </w:rPr>
              <w:t>/</w:t>
            </w:r>
          </w:p>
        </w:tc>
      </w:tr>
      <w:tr w:rsidR="000F3559" w:rsidRPr="00FF38DC" w14:paraId="6EFCD037" w14:textId="77777777" w:rsidTr="00BB521E">
        <w:tc>
          <w:tcPr>
            <w:tcW w:w="468" w:type="pct"/>
          </w:tcPr>
          <w:p w14:paraId="5379F9B4" w14:textId="7CF5D555" w:rsidR="000F3559" w:rsidRDefault="000F3559" w:rsidP="00684567">
            <w:pPr>
              <w:pStyle w:val="Glava"/>
              <w:tabs>
                <w:tab w:val="clear" w:pos="4536"/>
                <w:tab w:val="clear" w:pos="9072"/>
              </w:tabs>
              <w:jc w:val="both"/>
              <w:rPr>
                <w:i w:val="0"/>
                <w:sz w:val="22"/>
                <w:szCs w:val="22"/>
              </w:rPr>
            </w:pPr>
            <w:r>
              <w:rPr>
                <w:i w:val="0"/>
                <w:sz w:val="22"/>
                <w:szCs w:val="22"/>
              </w:rPr>
              <w:t>1.6</w:t>
            </w:r>
          </w:p>
        </w:tc>
        <w:tc>
          <w:tcPr>
            <w:tcW w:w="3084" w:type="pct"/>
          </w:tcPr>
          <w:p w14:paraId="096D4F6D" w14:textId="2C6544F5" w:rsidR="000F3559" w:rsidRPr="000F3559" w:rsidRDefault="000F3559" w:rsidP="00684567">
            <w:pPr>
              <w:pStyle w:val="Glava"/>
              <w:tabs>
                <w:tab w:val="clear" w:pos="4536"/>
                <w:tab w:val="clear" w:pos="9072"/>
              </w:tabs>
              <w:jc w:val="both"/>
              <w:rPr>
                <w:i w:val="0"/>
                <w:sz w:val="22"/>
                <w:szCs w:val="22"/>
              </w:rPr>
            </w:pPr>
            <w:r w:rsidRPr="000F3559">
              <w:rPr>
                <w:i w:val="0"/>
                <w:sz w:val="22"/>
                <w:szCs w:val="22"/>
              </w:rPr>
              <w:t xml:space="preserve">Kisla smetana in sir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418CC4B1"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506287B3" w14:textId="6EEB4E12" w:rsidR="000F3559" w:rsidRPr="00FF38DC" w:rsidRDefault="000F3559" w:rsidP="004762BC">
            <w:pPr>
              <w:pStyle w:val="Glava"/>
              <w:tabs>
                <w:tab w:val="clear" w:pos="4536"/>
                <w:tab w:val="clear" w:pos="9072"/>
              </w:tabs>
              <w:jc w:val="center"/>
              <w:rPr>
                <w:i w:val="0"/>
                <w:sz w:val="22"/>
                <w:szCs w:val="22"/>
              </w:rPr>
            </w:pPr>
            <w:r>
              <w:rPr>
                <w:i w:val="0"/>
                <w:sz w:val="22"/>
                <w:szCs w:val="22"/>
              </w:rPr>
              <w:t>/</w:t>
            </w:r>
          </w:p>
        </w:tc>
      </w:tr>
      <w:tr w:rsidR="000F3559" w:rsidRPr="00FF38DC" w14:paraId="4E7CC6B8" w14:textId="77777777" w:rsidTr="000F3559">
        <w:tc>
          <w:tcPr>
            <w:tcW w:w="5000" w:type="pct"/>
            <w:gridSpan w:val="4"/>
          </w:tcPr>
          <w:p w14:paraId="3EFEC29D" w14:textId="53A95526" w:rsidR="000F3559" w:rsidRPr="004762BC" w:rsidRDefault="004762BC" w:rsidP="00684567">
            <w:pPr>
              <w:pStyle w:val="Glava"/>
              <w:tabs>
                <w:tab w:val="clear" w:pos="4536"/>
                <w:tab w:val="clear" w:pos="9072"/>
              </w:tabs>
              <w:jc w:val="both"/>
              <w:rPr>
                <w:b/>
                <w:i w:val="0"/>
                <w:sz w:val="22"/>
                <w:szCs w:val="22"/>
              </w:rPr>
            </w:pPr>
            <w:r w:rsidRPr="004762BC">
              <w:rPr>
                <w:b/>
                <w:i w:val="0"/>
                <w:sz w:val="22"/>
                <w:szCs w:val="22"/>
              </w:rPr>
              <w:t>MESO IN MESNI IZDELKI</w:t>
            </w:r>
          </w:p>
        </w:tc>
      </w:tr>
      <w:tr w:rsidR="005168E8" w:rsidRPr="00FF38DC" w14:paraId="487DA86B" w14:textId="77777777" w:rsidTr="00BB521E">
        <w:tc>
          <w:tcPr>
            <w:tcW w:w="468" w:type="pct"/>
          </w:tcPr>
          <w:p w14:paraId="23E057D6" w14:textId="14538EF4" w:rsidR="005168E8" w:rsidRPr="00FF38DC" w:rsidRDefault="004762BC" w:rsidP="00684567">
            <w:pPr>
              <w:pStyle w:val="Glava"/>
              <w:tabs>
                <w:tab w:val="clear" w:pos="4536"/>
                <w:tab w:val="clear" w:pos="9072"/>
              </w:tabs>
              <w:jc w:val="both"/>
              <w:rPr>
                <w:i w:val="0"/>
                <w:sz w:val="22"/>
                <w:szCs w:val="22"/>
              </w:rPr>
            </w:pPr>
            <w:r>
              <w:rPr>
                <w:i w:val="0"/>
                <w:sz w:val="22"/>
                <w:szCs w:val="22"/>
              </w:rPr>
              <w:t>2.1</w:t>
            </w:r>
          </w:p>
        </w:tc>
        <w:tc>
          <w:tcPr>
            <w:tcW w:w="3084" w:type="pct"/>
          </w:tcPr>
          <w:p w14:paraId="70968228" w14:textId="71378789"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veže svinjsko, žrebičkovo, kunčje meso in mesni izdelki</w:t>
            </w:r>
          </w:p>
        </w:tc>
        <w:tc>
          <w:tcPr>
            <w:tcW w:w="760" w:type="pct"/>
          </w:tcPr>
          <w:p w14:paraId="590C3B6E"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4550D163" w14:textId="77777777" w:rsidR="005168E8" w:rsidRPr="00FF38DC" w:rsidRDefault="005168E8" w:rsidP="004762BC">
            <w:pPr>
              <w:pStyle w:val="Glava"/>
              <w:tabs>
                <w:tab w:val="clear" w:pos="4536"/>
                <w:tab w:val="clear" w:pos="9072"/>
              </w:tabs>
              <w:jc w:val="center"/>
              <w:rPr>
                <w:i w:val="0"/>
                <w:sz w:val="22"/>
                <w:szCs w:val="22"/>
              </w:rPr>
            </w:pPr>
          </w:p>
        </w:tc>
      </w:tr>
      <w:tr w:rsidR="005168E8" w:rsidRPr="00FF38DC" w14:paraId="70BBEA36" w14:textId="77777777" w:rsidTr="00BB521E">
        <w:tc>
          <w:tcPr>
            <w:tcW w:w="468" w:type="pct"/>
          </w:tcPr>
          <w:p w14:paraId="17B2E877" w14:textId="3F560FDA" w:rsidR="005168E8" w:rsidRPr="00FF38DC" w:rsidRDefault="004762BC" w:rsidP="00684567">
            <w:pPr>
              <w:pStyle w:val="Glava"/>
              <w:tabs>
                <w:tab w:val="clear" w:pos="4536"/>
                <w:tab w:val="clear" w:pos="9072"/>
              </w:tabs>
              <w:jc w:val="both"/>
              <w:rPr>
                <w:i w:val="0"/>
                <w:sz w:val="22"/>
                <w:szCs w:val="22"/>
              </w:rPr>
            </w:pPr>
            <w:r>
              <w:rPr>
                <w:i w:val="0"/>
                <w:sz w:val="22"/>
                <w:szCs w:val="22"/>
              </w:rPr>
              <w:t>2.2</w:t>
            </w:r>
          </w:p>
        </w:tc>
        <w:tc>
          <w:tcPr>
            <w:tcW w:w="3084" w:type="pct"/>
          </w:tcPr>
          <w:p w14:paraId="458CDDAB" w14:textId="382B0988"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veža mlada govedina, teletina in goveje kosti iz shem kakovosti (brez </w:t>
            </w:r>
            <w:proofErr w:type="spellStart"/>
            <w:r w:rsidRPr="004762BC">
              <w:rPr>
                <w:i w:val="0"/>
                <w:sz w:val="22"/>
                <w:szCs w:val="22"/>
              </w:rPr>
              <w:t>eko</w:t>
            </w:r>
            <w:proofErr w:type="spellEnd"/>
            <w:r w:rsidRPr="004762BC">
              <w:rPr>
                <w:i w:val="0"/>
                <w:sz w:val="22"/>
                <w:szCs w:val="22"/>
              </w:rPr>
              <w:t>)</w:t>
            </w:r>
          </w:p>
        </w:tc>
        <w:tc>
          <w:tcPr>
            <w:tcW w:w="760" w:type="pct"/>
          </w:tcPr>
          <w:p w14:paraId="4820CB0D"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2D1A9B13" w14:textId="0B021283"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5AAD732C" w14:textId="77777777" w:rsidTr="00BB521E">
        <w:tc>
          <w:tcPr>
            <w:tcW w:w="468" w:type="pct"/>
          </w:tcPr>
          <w:p w14:paraId="7415104D" w14:textId="3551ACED" w:rsidR="005168E8" w:rsidRPr="00FF38DC" w:rsidRDefault="004762BC" w:rsidP="00684567">
            <w:pPr>
              <w:pStyle w:val="Glava"/>
              <w:tabs>
                <w:tab w:val="clear" w:pos="4536"/>
                <w:tab w:val="clear" w:pos="9072"/>
              </w:tabs>
              <w:jc w:val="both"/>
              <w:rPr>
                <w:i w:val="0"/>
                <w:sz w:val="22"/>
                <w:szCs w:val="22"/>
              </w:rPr>
            </w:pPr>
            <w:r>
              <w:rPr>
                <w:i w:val="0"/>
                <w:sz w:val="22"/>
                <w:szCs w:val="22"/>
              </w:rPr>
              <w:t>2.3</w:t>
            </w:r>
          </w:p>
        </w:tc>
        <w:tc>
          <w:tcPr>
            <w:tcW w:w="3084" w:type="pct"/>
          </w:tcPr>
          <w:p w14:paraId="671F4F62" w14:textId="0876B958"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veže piščančje meso in izdelki iz shem kakovosti (brez </w:t>
            </w:r>
            <w:proofErr w:type="spellStart"/>
            <w:r w:rsidRPr="004762BC">
              <w:rPr>
                <w:i w:val="0"/>
                <w:sz w:val="22"/>
                <w:szCs w:val="22"/>
              </w:rPr>
              <w:t>eko</w:t>
            </w:r>
            <w:proofErr w:type="spellEnd"/>
            <w:r w:rsidRPr="004762BC">
              <w:rPr>
                <w:i w:val="0"/>
                <w:sz w:val="22"/>
                <w:szCs w:val="22"/>
              </w:rPr>
              <w:t>)</w:t>
            </w:r>
          </w:p>
        </w:tc>
        <w:tc>
          <w:tcPr>
            <w:tcW w:w="760" w:type="pct"/>
          </w:tcPr>
          <w:p w14:paraId="373554B8"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13FFE2D3" w14:textId="287EE8A6"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204BDCD7" w14:textId="77777777" w:rsidTr="00BB521E">
        <w:tc>
          <w:tcPr>
            <w:tcW w:w="468" w:type="pct"/>
          </w:tcPr>
          <w:p w14:paraId="4B283381" w14:textId="02DA721C" w:rsidR="005168E8" w:rsidRPr="00FF38DC" w:rsidRDefault="004762BC" w:rsidP="00684567">
            <w:pPr>
              <w:pStyle w:val="Glava"/>
              <w:tabs>
                <w:tab w:val="clear" w:pos="4536"/>
                <w:tab w:val="clear" w:pos="9072"/>
              </w:tabs>
              <w:jc w:val="both"/>
              <w:rPr>
                <w:i w:val="0"/>
                <w:sz w:val="22"/>
                <w:szCs w:val="22"/>
              </w:rPr>
            </w:pPr>
            <w:r>
              <w:rPr>
                <w:i w:val="0"/>
                <w:sz w:val="22"/>
                <w:szCs w:val="22"/>
              </w:rPr>
              <w:t>2.4</w:t>
            </w:r>
          </w:p>
        </w:tc>
        <w:tc>
          <w:tcPr>
            <w:tcW w:w="3084" w:type="pct"/>
          </w:tcPr>
          <w:p w14:paraId="604CB181" w14:textId="40C30FFA"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veže puranje meso</w:t>
            </w:r>
          </w:p>
        </w:tc>
        <w:tc>
          <w:tcPr>
            <w:tcW w:w="760" w:type="pct"/>
          </w:tcPr>
          <w:p w14:paraId="7942934D"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0A19F154" w14:textId="77777777" w:rsidR="005168E8" w:rsidRPr="00FF38DC" w:rsidRDefault="005168E8" w:rsidP="004762BC">
            <w:pPr>
              <w:pStyle w:val="Glava"/>
              <w:tabs>
                <w:tab w:val="clear" w:pos="4536"/>
                <w:tab w:val="clear" w:pos="9072"/>
              </w:tabs>
              <w:jc w:val="center"/>
              <w:rPr>
                <w:i w:val="0"/>
                <w:sz w:val="22"/>
                <w:szCs w:val="22"/>
              </w:rPr>
            </w:pPr>
          </w:p>
        </w:tc>
      </w:tr>
      <w:tr w:rsidR="004762BC" w:rsidRPr="00FF38DC" w14:paraId="0D45CBA6" w14:textId="77777777" w:rsidTr="00BB521E">
        <w:tc>
          <w:tcPr>
            <w:tcW w:w="468" w:type="pct"/>
          </w:tcPr>
          <w:p w14:paraId="1E851BDA" w14:textId="4D1F0FB5" w:rsidR="004762BC" w:rsidRPr="00FF38DC" w:rsidRDefault="004762BC" w:rsidP="00684567">
            <w:pPr>
              <w:pStyle w:val="Glava"/>
              <w:tabs>
                <w:tab w:val="clear" w:pos="4536"/>
                <w:tab w:val="clear" w:pos="9072"/>
              </w:tabs>
              <w:jc w:val="both"/>
              <w:rPr>
                <w:i w:val="0"/>
                <w:sz w:val="22"/>
                <w:szCs w:val="22"/>
              </w:rPr>
            </w:pPr>
            <w:r>
              <w:rPr>
                <w:i w:val="0"/>
                <w:sz w:val="22"/>
                <w:szCs w:val="22"/>
              </w:rPr>
              <w:t>2.5</w:t>
            </w:r>
          </w:p>
        </w:tc>
        <w:tc>
          <w:tcPr>
            <w:tcW w:w="3084" w:type="pct"/>
          </w:tcPr>
          <w:p w14:paraId="738A43C6" w14:textId="14CF25F5"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sveže goveje, telečje meso in izdelki</w:t>
            </w:r>
          </w:p>
        </w:tc>
        <w:tc>
          <w:tcPr>
            <w:tcW w:w="760" w:type="pct"/>
          </w:tcPr>
          <w:p w14:paraId="1A56EB02"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3826ABF" w14:textId="7847D43E"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033541C9" w14:textId="77777777" w:rsidTr="00BB521E">
        <w:tc>
          <w:tcPr>
            <w:tcW w:w="468" w:type="pct"/>
          </w:tcPr>
          <w:p w14:paraId="754FAD16" w14:textId="2793821F" w:rsidR="004762BC" w:rsidRPr="00FF38DC" w:rsidRDefault="004762BC" w:rsidP="00684567">
            <w:pPr>
              <w:pStyle w:val="Glava"/>
              <w:tabs>
                <w:tab w:val="clear" w:pos="4536"/>
                <w:tab w:val="clear" w:pos="9072"/>
              </w:tabs>
              <w:jc w:val="both"/>
              <w:rPr>
                <w:i w:val="0"/>
                <w:sz w:val="22"/>
                <w:szCs w:val="22"/>
              </w:rPr>
            </w:pPr>
            <w:r>
              <w:rPr>
                <w:i w:val="0"/>
                <w:sz w:val="22"/>
                <w:szCs w:val="22"/>
              </w:rPr>
              <w:t>2.6</w:t>
            </w:r>
          </w:p>
        </w:tc>
        <w:tc>
          <w:tcPr>
            <w:tcW w:w="3084" w:type="pct"/>
          </w:tcPr>
          <w:p w14:paraId="0CB00AC0" w14:textId="692C6E1D"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sveže piščančje meso</w:t>
            </w:r>
          </w:p>
        </w:tc>
        <w:tc>
          <w:tcPr>
            <w:tcW w:w="760" w:type="pct"/>
          </w:tcPr>
          <w:p w14:paraId="58990EA3"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02D36779" w14:textId="5081AE43"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5E96432F" w14:textId="77777777" w:rsidTr="004762BC">
        <w:tc>
          <w:tcPr>
            <w:tcW w:w="5000" w:type="pct"/>
            <w:gridSpan w:val="4"/>
          </w:tcPr>
          <w:p w14:paraId="7B5DF53E" w14:textId="484E9EAC"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ZAMRZNJENE IN KONZERVIRANE RIBE</w:t>
            </w:r>
          </w:p>
        </w:tc>
      </w:tr>
      <w:tr w:rsidR="004762BC" w:rsidRPr="00FF38DC" w14:paraId="39B20D43" w14:textId="77777777" w:rsidTr="00BB521E">
        <w:tc>
          <w:tcPr>
            <w:tcW w:w="468" w:type="pct"/>
          </w:tcPr>
          <w:p w14:paraId="5719BF23" w14:textId="5DBF7ACA" w:rsidR="004762BC" w:rsidRPr="00FF38DC" w:rsidRDefault="004762BC" w:rsidP="00684567">
            <w:pPr>
              <w:pStyle w:val="Glava"/>
              <w:tabs>
                <w:tab w:val="clear" w:pos="4536"/>
                <w:tab w:val="clear" w:pos="9072"/>
              </w:tabs>
              <w:jc w:val="both"/>
              <w:rPr>
                <w:i w:val="0"/>
                <w:sz w:val="22"/>
                <w:szCs w:val="22"/>
              </w:rPr>
            </w:pPr>
            <w:r>
              <w:rPr>
                <w:i w:val="0"/>
                <w:sz w:val="22"/>
                <w:szCs w:val="22"/>
              </w:rPr>
              <w:t>3.1</w:t>
            </w:r>
          </w:p>
        </w:tc>
        <w:tc>
          <w:tcPr>
            <w:tcW w:w="3084" w:type="pct"/>
          </w:tcPr>
          <w:p w14:paraId="11C6788F" w14:textId="7F5CC655" w:rsidR="004762BC" w:rsidRPr="004762BC" w:rsidRDefault="004762BC" w:rsidP="00684567">
            <w:pPr>
              <w:pStyle w:val="Glava"/>
              <w:tabs>
                <w:tab w:val="clear" w:pos="4536"/>
                <w:tab w:val="clear" w:pos="9072"/>
              </w:tabs>
              <w:jc w:val="both"/>
              <w:rPr>
                <w:i w:val="0"/>
                <w:sz w:val="22"/>
                <w:szCs w:val="22"/>
              </w:rPr>
            </w:pPr>
            <w:r>
              <w:rPr>
                <w:i w:val="0"/>
                <w:sz w:val="22"/>
                <w:szCs w:val="22"/>
              </w:rPr>
              <w:t>Z</w:t>
            </w:r>
            <w:r w:rsidRPr="004762BC">
              <w:rPr>
                <w:i w:val="0"/>
                <w:sz w:val="22"/>
                <w:szCs w:val="22"/>
              </w:rPr>
              <w:t>amrznjene ribe</w:t>
            </w:r>
          </w:p>
        </w:tc>
        <w:tc>
          <w:tcPr>
            <w:tcW w:w="760" w:type="pct"/>
          </w:tcPr>
          <w:p w14:paraId="060BCD6F"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0DD4D9BE"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2184296E" w14:textId="77777777" w:rsidTr="00BB521E">
        <w:tc>
          <w:tcPr>
            <w:tcW w:w="468" w:type="pct"/>
          </w:tcPr>
          <w:p w14:paraId="2FEBF2BB" w14:textId="5B37AA4F" w:rsidR="004762BC" w:rsidRPr="00FF38DC" w:rsidRDefault="004762BC" w:rsidP="00684567">
            <w:pPr>
              <w:pStyle w:val="Glava"/>
              <w:tabs>
                <w:tab w:val="clear" w:pos="4536"/>
                <w:tab w:val="clear" w:pos="9072"/>
              </w:tabs>
              <w:jc w:val="both"/>
              <w:rPr>
                <w:i w:val="0"/>
                <w:sz w:val="22"/>
                <w:szCs w:val="22"/>
              </w:rPr>
            </w:pPr>
            <w:r>
              <w:rPr>
                <w:i w:val="0"/>
                <w:sz w:val="22"/>
                <w:szCs w:val="22"/>
              </w:rPr>
              <w:t>3.2</w:t>
            </w:r>
          </w:p>
        </w:tc>
        <w:tc>
          <w:tcPr>
            <w:tcW w:w="3084" w:type="pct"/>
          </w:tcPr>
          <w:p w14:paraId="09CBC8A7" w14:textId="0856D1B4" w:rsidR="004762BC" w:rsidRPr="004762BC" w:rsidRDefault="004762BC"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onzervirane ribe</w:t>
            </w:r>
          </w:p>
        </w:tc>
        <w:tc>
          <w:tcPr>
            <w:tcW w:w="760" w:type="pct"/>
          </w:tcPr>
          <w:p w14:paraId="69DD648A"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6D66F2F9"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41051137" w14:textId="77777777" w:rsidTr="004762BC">
        <w:tc>
          <w:tcPr>
            <w:tcW w:w="5000" w:type="pct"/>
            <w:gridSpan w:val="4"/>
          </w:tcPr>
          <w:p w14:paraId="657B29F2" w14:textId="246E220C"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JAJCA</w:t>
            </w:r>
          </w:p>
        </w:tc>
      </w:tr>
      <w:tr w:rsidR="004762BC" w:rsidRPr="00FF38DC" w14:paraId="3B29A1FC" w14:textId="77777777" w:rsidTr="00BB521E">
        <w:tc>
          <w:tcPr>
            <w:tcW w:w="468" w:type="pct"/>
          </w:tcPr>
          <w:p w14:paraId="3E0B0D4A" w14:textId="69E63FD5" w:rsidR="004762BC" w:rsidRPr="00FF38DC" w:rsidRDefault="004762BC" w:rsidP="00684567">
            <w:pPr>
              <w:pStyle w:val="Glava"/>
              <w:tabs>
                <w:tab w:val="clear" w:pos="4536"/>
                <w:tab w:val="clear" w:pos="9072"/>
              </w:tabs>
              <w:jc w:val="both"/>
              <w:rPr>
                <w:i w:val="0"/>
                <w:sz w:val="22"/>
                <w:szCs w:val="22"/>
              </w:rPr>
            </w:pPr>
            <w:r>
              <w:rPr>
                <w:i w:val="0"/>
                <w:sz w:val="22"/>
                <w:szCs w:val="22"/>
              </w:rPr>
              <w:t>4.1</w:t>
            </w:r>
          </w:p>
        </w:tc>
        <w:tc>
          <w:tcPr>
            <w:tcW w:w="3084" w:type="pct"/>
          </w:tcPr>
          <w:p w14:paraId="4909A8E6" w14:textId="682C88A1" w:rsidR="004762BC" w:rsidRPr="004762BC" w:rsidRDefault="004762BC"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okošja jajca</w:t>
            </w:r>
          </w:p>
        </w:tc>
        <w:tc>
          <w:tcPr>
            <w:tcW w:w="760" w:type="pct"/>
          </w:tcPr>
          <w:p w14:paraId="12A1514E"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1B8D754"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02CAA8AA" w14:textId="77777777" w:rsidTr="00BB521E">
        <w:tc>
          <w:tcPr>
            <w:tcW w:w="468" w:type="pct"/>
          </w:tcPr>
          <w:p w14:paraId="4F000E16" w14:textId="229A53EB" w:rsidR="004762BC" w:rsidRPr="00FF38DC" w:rsidRDefault="004762BC" w:rsidP="00684567">
            <w:pPr>
              <w:pStyle w:val="Glava"/>
              <w:tabs>
                <w:tab w:val="clear" w:pos="4536"/>
                <w:tab w:val="clear" w:pos="9072"/>
              </w:tabs>
              <w:jc w:val="both"/>
              <w:rPr>
                <w:i w:val="0"/>
                <w:sz w:val="22"/>
                <w:szCs w:val="22"/>
              </w:rPr>
            </w:pPr>
            <w:r>
              <w:rPr>
                <w:i w:val="0"/>
                <w:sz w:val="22"/>
                <w:szCs w:val="22"/>
              </w:rPr>
              <w:t>4.2</w:t>
            </w:r>
          </w:p>
        </w:tc>
        <w:tc>
          <w:tcPr>
            <w:tcW w:w="3084" w:type="pct"/>
          </w:tcPr>
          <w:p w14:paraId="502933AA" w14:textId="11CE86E5"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kokošja jajca</w:t>
            </w:r>
          </w:p>
        </w:tc>
        <w:tc>
          <w:tcPr>
            <w:tcW w:w="760" w:type="pct"/>
          </w:tcPr>
          <w:p w14:paraId="57AFDA25"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050B208" w14:textId="69042B49"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296F83D8" w14:textId="77777777" w:rsidTr="00BB521E">
        <w:tc>
          <w:tcPr>
            <w:tcW w:w="468" w:type="pct"/>
          </w:tcPr>
          <w:p w14:paraId="14270549" w14:textId="127702E1" w:rsidR="004762BC" w:rsidRPr="00FF38DC" w:rsidRDefault="004762BC" w:rsidP="00684567">
            <w:pPr>
              <w:pStyle w:val="Glava"/>
              <w:tabs>
                <w:tab w:val="clear" w:pos="4536"/>
                <w:tab w:val="clear" w:pos="9072"/>
              </w:tabs>
              <w:jc w:val="both"/>
              <w:rPr>
                <w:i w:val="0"/>
                <w:sz w:val="22"/>
                <w:szCs w:val="22"/>
              </w:rPr>
            </w:pPr>
            <w:r>
              <w:rPr>
                <w:i w:val="0"/>
                <w:sz w:val="22"/>
                <w:szCs w:val="22"/>
              </w:rPr>
              <w:t>4.</w:t>
            </w:r>
            <w:r w:rsidR="00BB521E">
              <w:rPr>
                <w:i w:val="0"/>
                <w:sz w:val="22"/>
                <w:szCs w:val="22"/>
              </w:rPr>
              <w:t>3</w:t>
            </w:r>
          </w:p>
        </w:tc>
        <w:tc>
          <w:tcPr>
            <w:tcW w:w="3084" w:type="pct"/>
          </w:tcPr>
          <w:p w14:paraId="38026BDB" w14:textId="473511EA" w:rsidR="004762BC" w:rsidRPr="004762BC" w:rsidRDefault="004762BC" w:rsidP="00684567">
            <w:pPr>
              <w:pStyle w:val="Glava"/>
              <w:tabs>
                <w:tab w:val="clear" w:pos="4536"/>
                <w:tab w:val="clear" w:pos="9072"/>
              </w:tabs>
              <w:jc w:val="both"/>
              <w:rPr>
                <w:i w:val="0"/>
                <w:sz w:val="22"/>
                <w:szCs w:val="22"/>
              </w:rPr>
            </w:pPr>
            <w:r>
              <w:rPr>
                <w:i w:val="0"/>
                <w:sz w:val="22"/>
                <w:szCs w:val="22"/>
              </w:rPr>
              <w:t>P</w:t>
            </w:r>
            <w:r w:rsidRPr="004762BC">
              <w:rPr>
                <w:i w:val="0"/>
                <w:sz w:val="22"/>
                <w:szCs w:val="22"/>
              </w:rPr>
              <w:t>redelana kokošja jajca</w:t>
            </w:r>
          </w:p>
        </w:tc>
        <w:tc>
          <w:tcPr>
            <w:tcW w:w="760" w:type="pct"/>
          </w:tcPr>
          <w:p w14:paraId="4FF07C16"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7D5356D"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34A34A89" w14:textId="77777777" w:rsidTr="004762BC">
        <w:tc>
          <w:tcPr>
            <w:tcW w:w="5000" w:type="pct"/>
            <w:gridSpan w:val="4"/>
          </w:tcPr>
          <w:p w14:paraId="777A9497" w14:textId="7DDAD0A3"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SVEŽE SADJE IN ZELENJAVA</w:t>
            </w:r>
          </w:p>
        </w:tc>
      </w:tr>
      <w:tr w:rsidR="004762BC" w:rsidRPr="00FF38DC" w14:paraId="197387E5" w14:textId="77777777" w:rsidTr="00BB521E">
        <w:tc>
          <w:tcPr>
            <w:tcW w:w="468" w:type="pct"/>
          </w:tcPr>
          <w:p w14:paraId="4C9FA6B7" w14:textId="37BBCC9E" w:rsidR="004762BC" w:rsidRPr="00FF38DC" w:rsidRDefault="004762BC" w:rsidP="00684567">
            <w:pPr>
              <w:pStyle w:val="Glava"/>
              <w:tabs>
                <w:tab w:val="clear" w:pos="4536"/>
                <w:tab w:val="clear" w:pos="9072"/>
              </w:tabs>
              <w:jc w:val="both"/>
              <w:rPr>
                <w:i w:val="0"/>
                <w:sz w:val="22"/>
                <w:szCs w:val="22"/>
              </w:rPr>
            </w:pPr>
            <w:r>
              <w:rPr>
                <w:i w:val="0"/>
                <w:sz w:val="22"/>
                <w:szCs w:val="22"/>
              </w:rPr>
              <w:t>5.1</w:t>
            </w:r>
          </w:p>
        </w:tc>
        <w:tc>
          <w:tcPr>
            <w:tcW w:w="3084" w:type="pct"/>
          </w:tcPr>
          <w:p w14:paraId="23CB96CB" w14:textId="45A47469" w:rsidR="004762BC" w:rsidRPr="004762B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veža  zelenjava in sadje</w:t>
            </w:r>
          </w:p>
        </w:tc>
        <w:tc>
          <w:tcPr>
            <w:tcW w:w="760" w:type="pct"/>
          </w:tcPr>
          <w:p w14:paraId="5464BB3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376E31A6"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39A6DA83" w14:textId="77777777" w:rsidTr="00BB521E">
        <w:tc>
          <w:tcPr>
            <w:tcW w:w="468" w:type="pct"/>
          </w:tcPr>
          <w:p w14:paraId="02FBB815" w14:textId="64D6C155" w:rsidR="004762BC" w:rsidRPr="00FF38DC" w:rsidRDefault="004762BC" w:rsidP="00684567">
            <w:pPr>
              <w:pStyle w:val="Glava"/>
              <w:tabs>
                <w:tab w:val="clear" w:pos="4536"/>
                <w:tab w:val="clear" w:pos="9072"/>
              </w:tabs>
              <w:jc w:val="both"/>
              <w:rPr>
                <w:i w:val="0"/>
                <w:sz w:val="22"/>
                <w:szCs w:val="22"/>
              </w:rPr>
            </w:pPr>
            <w:r>
              <w:rPr>
                <w:i w:val="0"/>
                <w:sz w:val="22"/>
                <w:szCs w:val="22"/>
              </w:rPr>
              <w:t>5.2</w:t>
            </w:r>
          </w:p>
        </w:tc>
        <w:tc>
          <w:tcPr>
            <w:tcW w:w="3084" w:type="pct"/>
          </w:tcPr>
          <w:p w14:paraId="0DD1A8A4" w14:textId="1B5F6A69"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sadje in zelenjava</w:t>
            </w:r>
          </w:p>
        </w:tc>
        <w:tc>
          <w:tcPr>
            <w:tcW w:w="760" w:type="pct"/>
          </w:tcPr>
          <w:p w14:paraId="3F3F5919"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7C49E36E" w14:textId="53DE9E85"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4584EEF1" w14:textId="77777777" w:rsidTr="004762BC">
        <w:tc>
          <w:tcPr>
            <w:tcW w:w="5000" w:type="pct"/>
            <w:gridSpan w:val="4"/>
          </w:tcPr>
          <w:p w14:paraId="2B570C70" w14:textId="52E73A66"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ZAMRZNJENA IN KONZERVIRANA ZELENJAVA IN SADJE</w:t>
            </w:r>
          </w:p>
        </w:tc>
      </w:tr>
      <w:tr w:rsidR="004762BC" w:rsidRPr="00FF38DC" w14:paraId="756C7673" w14:textId="77777777" w:rsidTr="00BB521E">
        <w:tc>
          <w:tcPr>
            <w:tcW w:w="468" w:type="pct"/>
          </w:tcPr>
          <w:p w14:paraId="5A16956E" w14:textId="4E5EED9C" w:rsidR="004762BC" w:rsidRPr="00FF38DC" w:rsidRDefault="004762BC" w:rsidP="00684567">
            <w:pPr>
              <w:pStyle w:val="Glava"/>
              <w:tabs>
                <w:tab w:val="clear" w:pos="4536"/>
                <w:tab w:val="clear" w:pos="9072"/>
              </w:tabs>
              <w:jc w:val="both"/>
              <w:rPr>
                <w:i w:val="0"/>
                <w:sz w:val="22"/>
                <w:szCs w:val="22"/>
              </w:rPr>
            </w:pPr>
            <w:r>
              <w:rPr>
                <w:i w:val="0"/>
                <w:sz w:val="22"/>
                <w:szCs w:val="22"/>
              </w:rPr>
              <w:t>6.1</w:t>
            </w:r>
          </w:p>
        </w:tc>
        <w:tc>
          <w:tcPr>
            <w:tcW w:w="3084" w:type="pct"/>
          </w:tcPr>
          <w:p w14:paraId="2F6F82F1" w14:textId="0FF2140B" w:rsidR="004762BC" w:rsidRPr="004762BC" w:rsidRDefault="005A39AE" w:rsidP="00684567">
            <w:pPr>
              <w:pStyle w:val="Glava"/>
              <w:tabs>
                <w:tab w:val="clear" w:pos="4536"/>
                <w:tab w:val="clear" w:pos="9072"/>
              </w:tabs>
              <w:jc w:val="both"/>
              <w:rPr>
                <w:i w:val="0"/>
                <w:sz w:val="22"/>
                <w:szCs w:val="22"/>
              </w:rPr>
            </w:pPr>
            <w:r>
              <w:rPr>
                <w:i w:val="0"/>
                <w:sz w:val="22"/>
                <w:szCs w:val="22"/>
              </w:rPr>
              <w:t>Z</w:t>
            </w:r>
            <w:r w:rsidRPr="004762BC">
              <w:rPr>
                <w:i w:val="0"/>
                <w:sz w:val="22"/>
                <w:szCs w:val="22"/>
              </w:rPr>
              <w:t>amrznjena zelenjava in sadje</w:t>
            </w:r>
          </w:p>
        </w:tc>
        <w:tc>
          <w:tcPr>
            <w:tcW w:w="760" w:type="pct"/>
          </w:tcPr>
          <w:p w14:paraId="63FF133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4B902F1E"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07E8EDAD" w14:textId="77777777" w:rsidTr="00BB521E">
        <w:tc>
          <w:tcPr>
            <w:tcW w:w="468" w:type="pct"/>
          </w:tcPr>
          <w:p w14:paraId="72D76300" w14:textId="29124726" w:rsidR="004762BC" w:rsidRPr="00FF38DC" w:rsidRDefault="004762BC" w:rsidP="00684567">
            <w:pPr>
              <w:pStyle w:val="Glava"/>
              <w:tabs>
                <w:tab w:val="clear" w:pos="4536"/>
                <w:tab w:val="clear" w:pos="9072"/>
              </w:tabs>
              <w:jc w:val="both"/>
              <w:rPr>
                <w:i w:val="0"/>
                <w:sz w:val="22"/>
                <w:szCs w:val="22"/>
              </w:rPr>
            </w:pPr>
            <w:r>
              <w:rPr>
                <w:i w:val="0"/>
                <w:sz w:val="22"/>
                <w:szCs w:val="22"/>
              </w:rPr>
              <w:t>6.2</w:t>
            </w:r>
          </w:p>
        </w:tc>
        <w:tc>
          <w:tcPr>
            <w:tcW w:w="3084" w:type="pct"/>
          </w:tcPr>
          <w:p w14:paraId="4BFDDB2E" w14:textId="2C0E153A" w:rsidR="004762BC" w:rsidRPr="004762BC" w:rsidRDefault="005A39AE"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onzervirana, vložena zelenjava in sadje ter marmelade</w:t>
            </w:r>
          </w:p>
        </w:tc>
        <w:tc>
          <w:tcPr>
            <w:tcW w:w="760" w:type="pct"/>
          </w:tcPr>
          <w:p w14:paraId="64CE480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8AD3577"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4D555521" w14:textId="77777777" w:rsidTr="00BB521E">
        <w:tc>
          <w:tcPr>
            <w:tcW w:w="468" w:type="pct"/>
          </w:tcPr>
          <w:p w14:paraId="41D6126D" w14:textId="603FE2E6" w:rsidR="004762BC" w:rsidRPr="00FF38DC" w:rsidRDefault="005A39AE" w:rsidP="00684567">
            <w:pPr>
              <w:pStyle w:val="Glava"/>
              <w:tabs>
                <w:tab w:val="clear" w:pos="4536"/>
                <w:tab w:val="clear" w:pos="9072"/>
              </w:tabs>
              <w:jc w:val="both"/>
              <w:rPr>
                <w:i w:val="0"/>
                <w:sz w:val="22"/>
                <w:szCs w:val="22"/>
              </w:rPr>
            </w:pPr>
            <w:r>
              <w:rPr>
                <w:i w:val="0"/>
                <w:sz w:val="22"/>
                <w:szCs w:val="22"/>
              </w:rPr>
              <w:t>6.3</w:t>
            </w:r>
          </w:p>
        </w:tc>
        <w:tc>
          <w:tcPr>
            <w:tcW w:w="3084" w:type="pct"/>
          </w:tcPr>
          <w:p w14:paraId="4C8DBD42" w14:textId="3005B0F0"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marmelada</w:t>
            </w:r>
          </w:p>
        </w:tc>
        <w:tc>
          <w:tcPr>
            <w:tcW w:w="760" w:type="pct"/>
          </w:tcPr>
          <w:p w14:paraId="74A268C3"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599EE3D" w14:textId="0903F0BA"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4762BC" w:rsidRPr="00FF38DC" w14:paraId="72FCC7F1" w14:textId="77777777" w:rsidTr="00BB521E">
        <w:tc>
          <w:tcPr>
            <w:tcW w:w="468" w:type="pct"/>
          </w:tcPr>
          <w:p w14:paraId="2FDED9EC" w14:textId="1A96B490" w:rsidR="004762BC" w:rsidRPr="00FF38DC" w:rsidRDefault="005A39AE" w:rsidP="00684567">
            <w:pPr>
              <w:pStyle w:val="Glava"/>
              <w:tabs>
                <w:tab w:val="clear" w:pos="4536"/>
                <w:tab w:val="clear" w:pos="9072"/>
              </w:tabs>
              <w:jc w:val="both"/>
              <w:rPr>
                <w:i w:val="0"/>
                <w:sz w:val="22"/>
                <w:szCs w:val="22"/>
              </w:rPr>
            </w:pPr>
            <w:r>
              <w:rPr>
                <w:i w:val="0"/>
                <w:sz w:val="22"/>
                <w:szCs w:val="22"/>
              </w:rPr>
              <w:t>6.4</w:t>
            </w:r>
          </w:p>
        </w:tc>
        <w:tc>
          <w:tcPr>
            <w:tcW w:w="3084" w:type="pct"/>
          </w:tcPr>
          <w:p w14:paraId="135B0E99" w14:textId="51179EFF"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kisla repa in zelje</w:t>
            </w:r>
          </w:p>
        </w:tc>
        <w:tc>
          <w:tcPr>
            <w:tcW w:w="760" w:type="pct"/>
          </w:tcPr>
          <w:p w14:paraId="274BD196"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22B41E58" w14:textId="12D04CDD"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59D20CF6" w14:textId="77777777" w:rsidTr="005A39AE">
        <w:tc>
          <w:tcPr>
            <w:tcW w:w="5000" w:type="pct"/>
            <w:gridSpan w:val="4"/>
          </w:tcPr>
          <w:p w14:paraId="50CCBF41" w14:textId="0E6D512C" w:rsidR="005A39AE" w:rsidRPr="005A39AE" w:rsidRDefault="005A39AE" w:rsidP="005A39AE">
            <w:pPr>
              <w:pStyle w:val="Glava"/>
              <w:tabs>
                <w:tab w:val="clear" w:pos="4536"/>
                <w:tab w:val="clear" w:pos="9072"/>
              </w:tabs>
              <w:rPr>
                <w:b/>
                <w:i w:val="0"/>
                <w:sz w:val="22"/>
                <w:szCs w:val="22"/>
              </w:rPr>
            </w:pPr>
            <w:r w:rsidRPr="005A39AE">
              <w:rPr>
                <w:b/>
                <w:i w:val="0"/>
                <w:sz w:val="22"/>
                <w:szCs w:val="22"/>
              </w:rPr>
              <w:t>SADNI SOKOVI, NEKTARJI</w:t>
            </w:r>
          </w:p>
        </w:tc>
      </w:tr>
      <w:tr w:rsidR="004762BC" w:rsidRPr="00FF38DC" w14:paraId="354035E9" w14:textId="77777777" w:rsidTr="00BB521E">
        <w:tc>
          <w:tcPr>
            <w:tcW w:w="468" w:type="pct"/>
          </w:tcPr>
          <w:p w14:paraId="64B1A9F9" w14:textId="2202E091" w:rsidR="004762BC" w:rsidRPr="00FF38DC" w:rsidRDefault="005A39AE" w:rsidP="00684567">
            <w:pPr>
              <w:pStyle w:val="Glava"/>
              <w:tabs>
                <w:tab w:val="clear" w:pos="4536"/>
                <w:tab w:val="clear" w:pos="9072"/>
              </w:tabs>
              <w:jc w:val="both"/>
              <w:rPr>
                <w:i w:val="0"/>
                <w:sz w:val="22"/>
                <w:szCs w:val="22"/>
              </w:rPr>
            </w:pPr>
            <w:r>
              <w:rPr>
                <w:i w:val="0"/>
                <w:sz w:val="22"/>
                <w:szCs w:val="22"/>
              </w:rPr>
              <w:t>7.1</w:t>
            </w:r>
          </w:p>
        </w:tc>
        <w:tc>
          <w:tcPr>
            <w:tcW w:w="3084" w:type="pct"/>
          </w:tcPr>
          <w:p w14:paraId="0ED2A03C" w14:textId="5CC5B16C" w:rsidR="004762BC" w:rsidRPr="004762BC" w:rsidRDefault="005A39AE" w:rsidP="00684567">
            <w:pPr>
              <w:pStyle w:val="Glava"/>
              <w:tabs>
                <w:tab w:val="clear" w:pos="4536"/>
                <w:tab w:val="clear" w:pos="9072"/>
              </w:tabs>
              <w:jc w:val="both"/>
              <w:rPr>
                <w:i w:val="0"/>
                <w:sz w:val="22"/>
                <w:szCs w:val="22"/>
              </w:rPr>
            </w:pPr>
            <w:r>
              <w:rPr>
                <w:i w:val="0"/>
                <w:sz w:val="22"/>
                <w:szCs w:val="22"/>
              </w:rPr>
              <w:t>S</w:t>
            </w:r>
            <w:r w:rsidRPr="005A39AE">
              <w:rPr>
                <w:i w:val="0"/>
                <w:sz w:val="22"/>
                <w:szCs w:val="22"/>
              </w:rPr>
              <w:t>adni, zelenjavni sokovi, nektarji</w:t>
            </w:r>
          </w:p>
        </w:tc>
        <w:tc>
          <w:tcPr>
            <w:tcW w:w="760" w:type="pct"/>
          </w:tcPr>
          <w:p w14:paraId="4159CB0E"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2CCFA6D6"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3E89FEFC" w14:textId="77777777" w:rsidTr="00BB521E">
        <w:tc>
          <w:tcPr>
            <w:tcW w:w="468" w:type="pct"/>
          </w:tcPr>
          <w:p w14:paraId="39950AE4" w14:textId="6077FAF6" w:rsidR="004762BC" w:rsidRPr="00FF38DC" w:rsidRDefault="005A39AE" w:rsidP="00684567">
            <w:pPr>
              <w:pStyle w:val="Glava"/>
              <w:tabs>
                <w:tab w:val="clear" w:pos="4536"/>
                <w:tab w:val="clear" w:pos="9072"/>
              </w:tabs>
              <w:jc w:val="both"/>
              <w:rPr>
                <w:i w:val="0"/>
                <w:sz w:val="22"/>
                <w:szCs w:val="22"/>
              </w:rPr>
            </w:pPr>
            <w:r>
              <w:rPr>
                <w:i w:val="0"/>
                <w:sz w:val="22"/>
                <w:szCs w:val="22"/>
              </w:rPr>
              <w:t>7.2</w:t>
            </w:r>
          </w:p>
        </w:tc>
        <w:tc>
          <w:tcPr>
            <w:tcW w:w="3084" w:type="pct"/>
          </w:tcPr>
          <w:p w14:paraId="25CF8CD2" w14:textId="5B38C687"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sadni, zelenjavni sokovi</w:t>
            </w:r>
          </w:p>
        </w:tc>
        <w:tc>
          <w:tcPr>
            <w:tcW w:w="760" w:type="pct"/>
          </w:tcPr>
          <w:p w14:paraId="265A0C6A"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679AF3DB" w14:textId="12FC5D99"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2DB3067E" w14:textId="77777777" w:rsidTr="005A39AE">
        <w:tc>
          <w:tcPr>
            <w:tcW w:w="5000" w:type="pct"/>
            <w:gridSpan w:val="4"/>
          </w:tcPr>
          <w:p w14:paraId="52FC220C" w14:textId="6DEB976B" w:rsidR="005A39AE" w:rsidRPr="005A39AE" w:rsidRDefault="005A39AE" w:rsidP="005A39AE">
            <w:pPr>
              <w:pStyle w:val="Glava"/>
              <w:tabs>
                <w:tab w:val="clear" w:pos="4536"/>
                <w:tab w:val="clear" w:pos="9072"/>
              </w:tabs>
              <w:rPr>
                <w:b/>
                <w:i w:val="0"/>
                <w:sz w:val="22"/>
                <w:szCs w:val="22"/>
              </w:rPr>
            </w:pPr>
            <w:r w:rsidRPr="005A39AE">
              <w:rPr>
                <w:b/>
                <w:i w:val="0"/>
                <w:sz w:val="22"/>
                <w:szCs w:val="22"/>
              </w:rPr>
              <w:t>ZAMRZNJENI IZDELKI IZ TESTA</w:t>
            </w:r>
          </w:p>
        </w:tc>
      </w:tr>
      <w:tr w:rsidR="005A39AE" w:rsidRPr="00FF38DC" w14:paraId="32A6D5C6" w14:textId="77777777" w:rsidTr="00BB521E">
        <w:tc>
          <w:tcPr>
            <w:tcW w:w="468" w:type="pct"/>
          </w:tcPr>
          <w:p w14:paraId="09079EE7" w14:textId="57FBC99D" w:rsidR="005A39AE" w:rsidRPr="00FF38DC" w:rsidRDefault="005A39AE" w:rsidP="00684567">
            <w:pPr>
              <w:pStyle w:val="Glava"/>
              <w:tabs>
                <w:tab w:val="clear" w:pos="4536"/>
                <w:tab w:val="clear" w:pos="9072"/>
              </w:tabs>
              <w:jc w:val="both"/>
              <w:rPr>
                <w:i w:val="0"/>
                <w:sz w:val="22"/>
                <w:szCs w:val="22"/>
              </w:rPr>
            </w:pPr>
            <w:r>
              <w:rPr>
                <w:i w:val="0"/>
                <w:sz w:val="22"/>
                <w:szCs w:val="22"/>
              </w:rPr>
              <w:lastRenderedPageBreak/>
              <w:t>8.1</w:t>
            </w:r>
          </w:p>
        </w:tc>
        <w:tc>
          <w:tcPr>
            <w:tcW w:w="3084" w:type="pct"/>
          </w:tcPr>
          <w:p w14:paraId="0467C230" w14:textId="7BF1952E" w:rsidR="005A39AE" w:rsidRPr="004762BC" w:rsidRDefault="005A39AE" w:rsidP="00684567">
            <w:pPr>
              <w:pStyle w:val="Glava"/>
              <w:tabs>
                <w:tab w:val="clear" w:pos="4536"/>
                <w:tab w:val="clear" w:pos="9072"/>
              </w:tabs>
              <w:jc w:val="both"/>
              <w:rPr>
                <w:i w:val="0"/>
                <w:sz w:val="22"/>
                <w:szCs w:val="22"/>
              </w:rPr>
            </w:pPr>
            <w:r>
              <w:rPr>
                <w:i w:val="0"/>
                <w:sz w:val="22"/>
                <w:szCs w:val="22"/>
              </w:rPr>
              <w:t>I</w:t>
            </w:r>
            <w:r w:rsidRPr="005A39AE">
              <w:rPr>
                <w:i w:val="0"/>
                <w:sz w:val="22"/>
                <w:szCs w:val="22"/>
              </w:rPr>
              <w:t>zdelki iz testa</w:t>
            </w:r>
          </w:p>
        </w:tc>
        <w:tc>
          <w:tcPr>
            <w:tcW w:w="760" w:type="pct"/>
          </w:tcPr>
          <w:p w14:paraId="1B915CBE" w14:textId="77777777" w:rsidR="005A39AE" w:rsidRPr="005A39AE" w:rsidRDefault="005A39AE" w:rsidP="005A39AE">
            <w:pPr>
              <w:pStyle w:val="Glava"/>
              <w:tabs>
                <w:tab w:val="clear" w:pos="4536"/>
                <w:tab w:val="clear" w:pos="9072"/>
              </w:tabs>
              <w:rPr>
                <w:i w:val="0"/>
                <w:sz w:val="22"/>
                <w:szCs w:val="22"/>
              </w:rPr>
            </w:pPr>
          </w:p>
        </w:tc>
        <w:tc>
          <w:tcPr>
            <w:tcW w:w="688" w:type="pct"/>
          </w:tcPr>
          <w:p w14:paraId="329FAC6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1F82533" w14:textId="77777777" w:rsidTr="005A39AE">
        <w:tc>
          <w:tcPr>
            <w:tcW w:w="5000" w:type="pct"/>
            <w:gridSpan w:val="4"/>
          </w:tcPr>
          <w:p w14:paraId="74CB9AA2" w14:textId="23C3E1EB" w:rsidR="005A39AE" w:rsidRPr="005A39AE" w:rsidRDefault="005A39AE" w:rsidP="005A39AE">
            <w:pPr>
              <w:pStyle w:val="Glava"/>
              <w:tabs>
                <w:tab w:val="clear" w:pos="4536"/>
                <w:tab w:val="clear" w:pos="9072"/>
              </w:tabs>
              <w:rPr>
                <w:b/>
                <w:i w:val="0"/>
                <w:sz w:val="22"/>
                <w:szCs w:val="22"/>
              </w:rPr>
            </w:pPr>
            <w:r w:rsidRPr="005A39AE">
              <w:rPr>
                <w:b/>
                <w:i w:val="0"/>
                <w:sz w:val="22"/>
                <w:szCs w:val="22"/>
              </w:rPr>
              <w:t>MLEVSKI IZDELKI, ŽITA, TESTENINE</w:t>
            </w:r>
          </w:p>
        </w:tc>
      </w:tr>
      <w:tr w:rsidR="005A39AE" w:rsidRPr="00FF38DC" w14:paraId="7C57E21B" w14:textId="77777777" w:rsidTr="00BB521E">
        <w:tc>
          <w:tcPr>
            <w:tcW w:w="468" w:type="pct"/>
          </w:tcPr>
          <w:p w14:paraId="615AEA8A" w14:textId="4DCD2C17" w:rsidR="005A39AE" w:rsidRPr="00FF38DC" w:rsidRDefault="005A39AE" w:rsidP="00684567">
            <w:pPr>
              <w:pStyle w:val="Glava"/>
              <w:tabs>
                <w:tab w:val="clear" w:pos="4536"/>
                <w:tab w:val="clear" w:pos="9072"/>
              </w:tabs>
              <w:jc w:val="both"/>
              <w:rPr>
                <w:i w:val="0"/>
                <w:sz w:val="22"/>
                <w:szCs w:val="22"/>
              </w:rPr>
            </w:pPr>
            <w:r>
              <w:rPr>
                <w:i w:val="0"/>
                <w:sz w:val="22"/>
                <w:szCs w:val="22"/>
              </w:rPr>
              <w:t>9.1</w:t>
            </w:r>
          </w:p>
        </w:tc>
        <w:tc>
          <w:tcPr>
            <w:tcW w:w="3084" w:type="pct"/>
          </w:tcPr>
          <w:p w14:paraId="77E4A64B" w14:textId="1D1B9C3B" w:rsidR="005A39AE" w:rsidRPr="004762BC" w:rsidRDefault="005A39AE" w:rsidP="00684567">
            <w:pPr>
              <w:pStyle w:val="Glava"/>
              <w:tabs>
                <w:tab w:val="clear" w:pos="4536"/>
                <w:tab w:val="clear" w:pos="9072"/>
              </w:tabs>
              <w:jc w:val="both"/>
              <w:rPr>
                <w:i w:val="0"/>
                <w:sz w:val="22"/>
                <w:szCs w:val="22"/>
              </w:rPr>
            </w:pPr>
            <w:r>
              <w:rPr>
                <w:i w:val="0"/>
                <w:sz w:val="22"/>
                <w:szCs w:val="22"/>
              </w:rPr>
              <w:t>M</w:t>
            </w:r>
            <w:r w:rsidRPr="005A39AE">
              <w:rPr>
                <w:i w:val="0"/>
                <w:sz w:val="22"/>
                <w:szCs w:val="22"/>
              </w:rPr>
              <w:t>levski izdelki in kaše</w:t>
            </w:r>
          </w:p>
        </w:tc>
        <w:tc>
          <w:tcPr>
            <w:tcW w:w="760" w:type="pct"/>
          </w:tcPr>
          <w:p w14:paraId="19CC763F"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3E1110C"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EAA6812" w14:textId="77777777" w:rsidTr="00BB521E">
        <w:tc>
          <w:tcPr>
            <w:tcW w:w="468" w:type="pct"/>
          </w:tcPr>
          <w:p w14:paraId="3BF3A43B" w14:textId="08848C9D" w:rsidR="005A39AE" w:rsidRPr="00FF38DC" w:rsidRDefault="005A39AE" w:rsidP="00684567">
            <w:pPr>
              <w:pStyle w:val="Glava"/>
              <w:tabs>
                <w:tab w:val="clear" w:pos="4536"/>
                <w:tab w:val="clear" w:pos="9072"/>
              </w:tabs>
              <w:jc w:val="both"/>
              <w:rPr>
                <w:i w:val="0"/>
                <w:sz w:val="22"/>
                <w:szCs w:val="22"/>
              </w:rPr>
            </w:pPr>
            <w:r>
              <w:rPr>
                <w:i w:val="0"/>
                <w:sz w:val="22"/>
                <w:szCs w:val="22"/>
              </w:rPr>
              <w:t>9.2</w:t>
            </w:r>
          </w:p>
        </w:tc>
        <w:tc>
          <w:tcPr>
            <w:tcW w:w="3084" w:type="pct"/>
          </w:tcPr>
          <w:p w14:paraId="0CF04606" w14:textId="4CBA0E41" w:rsidR="005A39AE" w:rsidRPr="004762BC" w:rsidRDefault="005A39AE" w:rsidP="00684567">
            <w:pPr>
              <w:pStyle w:val="Glava"/>
              <w:tabs>
                <w:tab w:val="clear" w:pos="4536"/>
                <w:tab w:val="clear" w:pos="9072"/>
              </w:tabs>
              <w:jc w:val="both"/>
              <w:rPr>
                <w:i w:val="0"/>
                <w:sz w:val="22"/>
                <w:szCs w:val="22"/>
              </w:rPr>
            </w:pPr>
            <w:r>
              <w:rPr>
                <w:i w:val="0"/>
                <w:sz w:val="22"/>
                <w:szCs w:val="22"/>
              </w:rPr>
              <w:t>T</w:t>
            </w:r>
            <w:r w:rsidRPr="005A39AE">
              <w:rPr>
                <w:i w:val="0"/>
                <w:sz w:val="22"/>
                <w:szCs w:val="22"/>
              </w:rPr>
              <w:t>estenine</w:t>
            </w:r>
          </w:p>
        </w:tc>
        <w:tc>
          <w:tcPr>
            <w:tcW w:w="760" w:type="pct"/>
          </w:tcPr>
          <w:p w14:paraId="78BB1ECE"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3D99C1B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31E91CD7" w14:textId="77777777" w:rsidTr="00BB521E">
        <w:tc>
          <w:tcPr>
            <w:tcW w:w="468" w:type="pct"/>
          </w:tcPr>
          <w:p w14:paraId="478B1192" w14:textId="1BF40E91" w:rsidR="005A39AE" w:rsidRPr="00FF38DC" w:rsidRDefault="005A39AE" w:rsidP="00684567">
            <w:pPr>
              <w:pStyle w:val="Glava"/>
              <w:tabs>
                <w:tab w:val="clear" w:pos="4536"/>
                <w:tab w:val="clear" w:pos="9072"/>
              </w:tabs>
              <w:jc w:val="both"/>
              <w:rPr>
                <w:i w:val="0"/>
                <w:sz w:val="22"/>
                <w:szCs w:val="22"/>
              </w:rPr>
            </w:pPr>
            <w:r>
              <w:rPr>
                <w:i w:val="0"/>
                <w:sz w:val="22"/>
                <w:szCs w:val="22"/>
              </w:rPr>
              <w:t>9.3</w:t>
            </w:r>
          </w:p>
        </w:tc>
        <w:tc>
          <w:tcPr>
            <w:tcW w:w="3084" w:type="pct"/>
          </w:tcPr>
          <w:p w14:paraId="3D2DEE79" w14:textId="35009F1F" w:rsidR="005A39AE" w:rsidRPr="004762BC" w:rsidRDefault="005A39AE" w:rsidP="00684567">
            <w:pPr>
              <w:pStyle w:val="Glava"/>
              <w:tabs>
                <w:tab w:val="clear" w:pos="4536"/>
                <w:tab w:val="clear" w:pos="9072"/>
              </w:tabs>
              <w:jc w:val="both"/>
              <w:rPr>
                <w:i w:val="0"/>
                <w:sz w:val="22"/>
                <w:szCs w:val="22"/>
              </w:rPr>
            </w:pPr>
            <w:r>
              <w:rPr>
                <w:i w:val="0"/>
                <w:sz w:val="22"/>
                <w:szCs w:val="22"/>
              </w:rPr>
              <w:t>R</w:t>
            </w:r>
            <w:r w:rsidRPr="005A39AE">
              <w:rPr>
                <w:i w:val="0"/>
                <w:sz w:val="22"/>
                <w:szCs w:val="22"/>
              </w:rPr>
              <w:t>iž</w:t>
            </w:r>
          </w:p>
        </w:tc>
        <w:tc>
          <w:tcPr>
            <w:tcW w:w="760" w:type="pct"/>
          </w:tcPr>
          <w:p w14:paraId="26226908"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1241FEA"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A2E9C3C" w14:textId="77777777" w:rsidTr="00BB521E">
        <w:tc>
          <w:tcPr>
            <w:tcW w:w="468" w:type="pct"/>
          </w:tcPr>
          <w:p w14:paraId="20618D65" w14:textId="7C2F5158" w:rsidR="005A39AE" w:rsidRPr="00FF38DC" w:rsidRDefault="005A39AE" w:rsidP="00684567">
            <w:pPr>
              <w:pStyle w:val="Glava"/>
              <w:tabs>
                <w:tab w:val="clear" w:pos="4536"/>
                <w:tab w:val="clear" w:pos="9072"/>
              </w:tabs>
              <w:jc w:val="both"/>
              <w:rPr>
                <w:i w:val="0"/>
                <w:sz w:val="22"/>
                <w:szCs w:val="22"/>
              </w:rPr>
            </w:pPr>
            <w:r>
              <w:rPr>
                <w:i w:val="0"/>
                <w:sz w:val="22"/>
                <w:szCs w:val="22"/>
              </w:rPr>
              <w:t>9.4</w:t>
            </w:r>
          </w:p>
        </w:tc>
        <w:tc>
          <w:tcPr>
            <w:tcW w:w="3084" w:type="pct"/>
          </w:tcPr>
          <w:p w14:paraId="597A19CE" w14:textId="10506232" w:rsidR="005A39AE" w:rsidRPr="004762BC" w:rsidRDefault="005A39AE" w:rsidP="00684567">
            <w:pPr>
              <w:pStyle w:val="Glava"/>
              <w:tabs>
                <w:tab w:val="clear" w:pos="4536"/>
                <w:tab w:val="clear" w:pos="9072"/>
              </w:tabs>
              <w:jc w:val="both"/>
              <w:rPr>
                <w:i w:val="0"/>
                <w:sz w:val="22"/>
                <w:szCs w:val="22"/>
              </w:rPr>
            </w:pPr>
            <w:r>
              <w:rPr>
                <w:i w:val="0"/>
                <w:sz w:val="22"/>
                <w:szCs w:val="22"/>
              </w:rPr>
              <w:t>V</w:t>
            </w:r>
            <w:r w:rsidRPr="005A39AE">
              <w:rPr>
                <w:i w:val="0"/>
                <w:sz w:val="22"/>
                <w:szCs w:val="22"/>
              </w:rPr>
              <w:t>odni vlivanci, sveže vlečeno testo</w:t>
            </w:r>
          </w:p>
        </w:tc>
        <w:tc>
          <w:tcPr>
            <w:tcW w:w="760" w:type="pct"/>
          </w:tcPr>
          <w:p w14:paraId="3C3CE3EE"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0700F11D"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0205F83D" w14:textId="77777777" w:rsidTr="00BB521E">
        <w:tc>
          <w:tcPr>
            <w:tcW w:w="468" w:type="pct"/>
          </w:tcPr>
          <w:p w14:paraId="03A8FE46" w14:textId="2D67F49F" w:rsidR="005A39AE" w:rsidRPr="00FF38DC" w:rsidRDefault="005A39AE" w:rsidP="00684567">
            <w:pPr>
              <w:pStyle w:val="Glava"/>
              <w:tabs>
                <w:tab w:val="clear" w:pos="4536"/>
                <w:tab w:val="clear" w:pos="9072"/>
              </w:tabs>
              <w:jc w:val="both"/>
              <w:rPr>
                <w:i w:val="0"/>
                <w:sz w:val="22"/>
                <w:szCs w:val="22"/>
              </w:rPr>
            </w:pPr>
            <w:r>
              <w:rPr>
                <w:i w:val="0"/>
                <w:sz w:val="22"/>
                <w:szCs w:val="22"/>
              </w:rPr>
              <w:t>9.5</w:t>
            </w:r>
          </w:p>
        </w:tc>
        <w:tc>
          <w:tcPr>
            <w:tcW w:w="3084" w:type="pct"/>
          </w:tcPr>
          <w:p w14:paraId="052F6ED1" w14:textId="111CB89F" w:rsidR="005A39AE"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moke, kaše in kosmiči</w:t>
            </w:r>
          </w:p>
        </w:tc>
        <w:tc>
          <w:tcPr>
            <w:tcW w:w="760" w:type="pct"/>
          </w:tcPr>
          <w:p w14:paraId="07BB01ED"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C4584D7" w14:textId="66600846"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07ADB100" w14:textId="77777777" w:rsidTr="00BB521E">
        <w:tc>
          <w:tcPr>
            <w:tcW w:w="468" w:type="pct"/>
          </w:tcPr>
          <w:p w14:paraId="57C2E2E4" w14:textId="3B82AEE7" w:rsidR="005A39AE" w:rsidRPr="00FF38DC" w:rsidRDefault="005A39AE" w:rsidP="00684567">
            <w:pPr>
              <w:pStyle w:val="Glava"/>
              <w:tabs>
                <w:tab w:val="clear" w:pos="4536"/>
                <w:tab w:val="clear" w:pos="9072"/>
              </w:tabs>
              <w:jc w:val="both"/>
              <w:rPr>
                <w:i w:val="0"/>
                <w:sz w:val="22"/>
                <w:szCs w:val="22"/>
              </w:rPr>
            </w:pPr>
            <w:r>
              <w:rPr>
                <w:i w:val="0"/>
                <w:sz w:val="22"/>
                <w:szCs w:val="22"/>
              </w:rPr>
              <w:t>9.6</w:t>
            </w:r>
          </w:p>
        </w:tc>
        <w:tc>
          <w:tcPr>
            <w:tcW w:w="3084" w:type="pct"/>
          </w:tcPr>
          <w:p w14:paraId="6A87202A" w14:textId="4B4B7A32" w:rsidR="005A39AE"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testenine</w:t>
            </w:r>
          </w:p>
        </w:tc>
        <w:tc>
          <w:tcPr>
            <w:tcW w:w="760" w:type="pct"/>
          </w:tcPr>
          <w:p w14:paraId="5CE9D534"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1A525F4" w14:textId="2170AB0E"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7855CC7F" w14:textId="77777777" w:rsidTr="005A39AE">
        <w:tc>
          <w:tcPr>
            <w:tcW w:w="5000" w:type="pct"/>
            <w:gridSpan w:val="4"/>
          </w:tcPr>
          <w:p w14:paraId="62D3F473" w14:textId="487A81FB" w:rsidR="005A39AE" w:rsidRPr="005A39AE" w:rsidRDefault="005A39AE" w:rsidP="005A39AE">
            <w:pPr>
              <w:pStyle w:val="Glava"/>
              <w:tabs>
                <w:tab w:val="clear" w:pos="4536"/>
                <w:tab w:val="clear" w:pos="9072"/>
              </w:tabs>
              <w:rPr>
                <w:b/>
                <w:i w:val="0"/>
                <w:sz w:val="22"/>
                <w:szCs w:val="22"/>
              </w:rPr>
            </w:pPr>
            <w:r w:rsidRPr="005A39AE">
              <w:rPr>
                <w:b/>
                <w:i w:val="0"/>
                <w:sz w:val="22"/>
                <w:szCs w:val="22"/>
              </w:rPr>
              <w:t>KRUH, PEKOVSKO DROBNO PECIVO, SLAŠČIČARSKI IZDELKI, KEKSI</w:t>
            </w:r>
          </w:p>
        </w:tc>
      </w:tr>
      <w:tr w:rsidR="005A39AE" w:rsidRPr="00FF38DC" w14:paraId="05B4B94F" w14:textId="77777777" w:rsidTr="00BB521E">
        <w:tc>
          <w:tcPr>
            <w:tcW w:w="468" w:type="pct"/>
          </w:tcPr>
          <w:p w14:paraId="599F7B76" w14:textId="78FDB009" w:rsidR="005A39AE" w:rsidRDefault="005A39AE" w:rsidP="00684567">
            <w:pPr>
              <w:pStyle w:val="Glava"/>
              <w:tabs>
                <w:tab w:val="clear" w:pos="4536"/>
                <w:tab w:val="clear" w:pos="9072"/>
              </w:tabs>
              <w:jc w:val="both"/>
              <w:rPr>
                <w:i w:val="0"/>
                <w:sz w:val="22"/>
                <w:szCs w:val="22"/>
              </w:rPr>
            </w:pPr>
            <w:r>
              <w:rPr>
                <w:i w:val="0"/>
                <w:sz w:val="22"/>
                <w:szCs w:val="22"/>
              </w:rPr>
              <w:t>10.1</w:t>
            </w:r>
          </w:p>
        </w:tc>
        <w:tc>
          <w:tcPr>
            <w:tcW w:w="3084" w:type="pct"/>
          </w:tcPr>
          <w:p w14:paraId="5650317C" w14:textId="7913548F"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ruh</w:t>
            </w:r>
          </w:p>
        </w:tc>
        <w:tc>
          <w:tcPr>
            <w:tcW w:w="760" w:type="pct"/>
          </w:tcPr>
          <w:p w14:paraId="5D875729"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C279610"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6FBA1DE9" w14:textId="77777777" w:rsidTr="00BB521E">
        <w:tc>
          <w:tcPr>
            <w:tcW w:w="468" w:type="pct"/>
          </w:tcPr>
          <w:p w14:paraId="0936ABEE" w14:textId="2C087B77" w:rsidR="005A39AE" w:rsidRDefault="005A39AE" w:rsidP="00684567">
            <w:pPr>
              <w:pStyle w:val="Glava"/>
              <w:tabs>
                <w:tab w:val="clear" w:pos="4536"/>
                <w:tab w:val="clear" w:pos="9072"/>
              </w:tabs>
              <w:jc w:val="both"/>
              <w:rPr>
                <w:i w:val="0"/>
                <w:sz w:val="22"/>
                <w:szCs w:val="22"/>
              </w:rPr>
            </w:pPr>
            <w:r>
              <w:rPr>
                <w:i w:val="0"/>
                <w:sz w:val="22"/>
                <w:szCs w:val="22"/>
              </w:rPr>
              <w:t>10.2</w:t>
            </w:r>
          </w:p>
        </w:tc>
        <w:tc>
          <w:tcPr>
            <w:tcW w:w="3084" w:type="pct"/>
          </w:tcPr>
          <w:p w14:paraId="116E791A" w14:textId="070A9106"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ruh in drobno pekovsko pecivo brez vseh aditivov (moka, sol, kvas, voda)</w:t>
            </w:r>
          </w:p>
        </w:tc>
        <w:tc>
          <w:tcPr>
            <w:tcW w:w="760" w:type="pct"/>
          </w:tcPr>
          <w:p w14:paraId="5628837C"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6B49226A"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65260141" w14:textId="77777777" w:rsidTr="00BB521E">
        <w:tc>
          <w:tcPr>
            <w:tcW w:w="468" w:type="pct"/>
          </w:tcPr>
          <w:p w14:paraId="5E1DED73" w14:textId="66A64697" w:rsidR="005A39AE" w:rsidRDefault="005A39AE" w:rsidP="00684567">
            <w:pPr>
              <w:pStyle w:val="Glava"/>
              <w:tabs>
                <w:tab w:val="clear" w:pos="4536"/>
                <w:tab w:val="clear" w:pos="9072"/>
              </w:tabs>
              <w:jc w:val="both"/>
              <w:rPr>
                <w:i w:val="0"/>
                <w:sz w:val="22"/>
                <w:szCs w:val="22"/>
              </w:rPr>
            </w:pPr>
            <w:r>
              <w:rPr>
                <w:i w:val="0"/>
                <w:sz w:val="22"/>
                <w:szCs w:val="22"/>
              </w:rPr>
              <w:t>10.3</w:t>
            </w:r>
          </w:p>
        </w:tc>
        <w:tc>
          <w:tcPr>
            <w:tcW w:w="3084" w:type="pct"/>
          </w:tcPr>
          <w:p w14:paraId="3D2B3343" w14:textId="18312217" w:rsidR="005A39AE" w:rsidRPr="005A39AE" w:rsidRDefault="005A39AE" w:rsidP="00684567">
            <w:pPr>
              <w:pStyle w:val="Glava"/>
              <w:tabs>
                <w:tab w:val="clear" w:pos="4536"/>
                <w:tab w:val="clear" w:pos="9072"/>
              </w:tabs>
              <w:jc w:val="both"/>
              <w:rPr>
                <w:i w:val="0"/>
                <w:sz w:val="22"/>
                <w:szCs w:val="22"/>
              </w:rPr>
            </w:pPr>
            <w:r>
              <w:rPr>
                <w:i w:val="0"/>
                <w:sz w:val="22"/>
                <w:szCs w:val="22"/>
              </w:rPr>
              <w:t>D</w:t>
            </w:r>
            <w:r w:rsidRPr="005A39AE">
              <w:rPr>
                <w:i w:val="0"/>
                <w:sz w:val="22"/>
                <w:szCs w:val="22"/>
              </w:rPr>
              <w:t xml:space="preserve">robno pekovsko pecivo - žemlje, štručke, </w:t>
            </w:r>
            <w:proofErr w:type="spellStart"/>
            <w:r w:rsidRPr="005A39AE">
              <w:rPr>
                <w:i w:val="0"/>
                <w:sz w:val="22"/>
                <w:szCs w:val="22"/>
              </w:rPr>
              <w:t>bombete</w:t>
            </w:r>
            <w:proofErr w:type="spellEnd"/>
            <w:r w:rsidRPr="005A39AE">
              <w:rPr>
                <w:i w:val="0"/>
                <w:sz w:val="22"/>
                <w:szCs w:val="22"/>
              </w:rPr>
              <w:t>…</w:t>
            </w:r>
          </w:p>
        </w:tc>
        <w:tc>
          <w:tcPr>
            <w:tcW w:w="760" w:type="pct"/>
          </w:tcPr>
          <w:p w14:paraId="3D5A6D0D"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1167226"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31EF75EF" w14:textId="77777777" w:rsidTr="00BB521E">
        <w:tc>
          <w:tcPr>
            <w:tcW w:w="468" w:type="pct"/>
          </w:tcPr>
          <w:p w14:paraId="4FEBB46D" w14:textId="29B0D6D5" w:rsidR="005A39AE" w:rsidRDefault="005A39AE" w:rsidP="00684567">
            <w:pPr>
              <w:pStyle w:val="Glava"/>
              <w:tabs>
                <w:tab w:val="clear" w:pos="4536"/>
                <w:tab w:val="clear" w:pos="9072"/>
              </w:tabs>
              <w:jc w:val="both"/>
              <w:rPr>
                <w:i w:val="0"/>
                <w:sz w:val="22"/>
                <w:szCs w:val="22"/>
              </w:rPr>
            </w:pPr>
            <w:r>
              <w:rPr>
                <w:i w:val="0"/>
                <w:sz w:val="22"/>
                <w:szCs w:val="22"/>
              </w:rPr>
              <w:t>10.4</w:t>
            </w:r>
          </w:p>
        </w:tc>
        <w:tc>
          <w:tcPr>
            <w:tcW w:w="3084" w:type="pct"/>
          </w:tcPr>
          <w:p w14:paraId="20759CBB" w14:textId="1D68AD24" w:rsidR="005A39AE" w:rsidRPr="005A39AE" w:rsidRDefault="005A39AE" w:rsidP="00684567">
            <w:pPr>
              <w:pStyle w:val="Glava"/>
              <w:tabs>
                <w:tab w:val="clear" w:pos="4536"/>
                <w:tab w:val="clear" w:pos="9072"/>
              </w:tabs>
              <w:jc w:val="both"/>
              <w:rPr>
                <w:i w:val="0"/>
                <w:sz w:val="22"/>
                <w:szCs w:val="22"/>
              </w:rPr>
            </w:pPr>
            <w:r>
              <w:rPr>
                <w:i w:val="0"/>
                <w:sz w:val="22"/>
                <w:szCs w:val="22"/>
              </w:rPr>
              <w:t>R</w:t>
            </w:r>
            <w:r w:rsidRPr="005A39AE">
              <w:rPr>
                <w:i w:val="0"/>
                <w:sz w:val="22"/>
                <w:szCs w:val="22"/>
              </w:rPr>
              <w:t>ogljiči, torte, biskvitne rezine, zavitki in peciva</w:t>
            </w:r>
          </w:p>
        </w:tc>
        <w:tc>
          <w:tcPr>
            <w:tcW w:w="760" w:type="pct"/>
          </w:tcPr>
          <w:p w14:paraId="5B0A7152"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3AAA4A41"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18575128" w14:textId="77777777" w:rsidTr="00BB521E">
        <w:tc>
          <w:tcPr>
            <w:tcW w:w="468" w:type="pct"/>
          </w:tcPr>
          <w:p w14:paraId="64135D61" w14:textId="6AEA8D97" w:rsidR="005A39AE" w:rsidRDefault="005A39AE" w:rsidP="00684567">
            <w:pPr>
              <w:pStyle w:val="Glava"/>
              <w:tabs>
                <w:tab w:val="clear" w:pos="4536"/>
                <w:tab w:val="clear" w:pos="9072"/>
              </w:tabs>
              <w:jc w:val="both"/>
              <w:rPr>
                <w:i w:val="0"/>
                <w:sz w:val="22"/>
                <w:szCs w:val="22"/>
              </w:rPr>
            </w:pPr>
            <w:r>
              <w:rPr>
                <w:i w:val="0"/>
                <w:sz w:val="22"/>
                <w:szCs w:val="22"/>
              </w:rPr>
              <w:t>10.5</w:t>
            </w:r>
          </w:p>
        </w:tc>
        <w:tc>
          <w:tcPr>
            <w:tcW w:w="3084" w:type="pct"/>
          </w:tcPr>
          <w:p w14:paraId="55F23B49" w14:textId="02B0C398"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eksi</w:t>
            </w:r>
          </w:p>
        </w:tc>
        <w:tc>
          <w:tcPr>
            <w:tcW w:w="760" w:type="pct"/>
          </w:tcPr>
          <w:p w14:paraId="48D952AF"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445E461"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1C624428" w14:textId="77777777" w:rsidTr="00BB521E">
        <w:tc>
          <w:tcPr>
            <w:tcW w:w="468" w:type="pct"/>
          </w:tcPr>
          <w:p w14:paraId="54FB2F68" w14:textId="2536C1A3" w:rsidR="005A39AE" w:rsidRDefault="005A39AE" w:rsidP="00684567">
            <w:pPr>
              <w:pStyle w:val="Glava"/>
              <w:tabs>
                <w:tab w:val="clear" w:pos="4536"/>
                <w:tab w:val="clear" w:pos="9072"/>
              </w:tabs>
              <w:jc w:val="both"/>
              <w:rPr>
                <w:i w:val="0"/>
                <w:sz w:val="22"/>
                <w:szCs w:val="22"/>
              </w:rPr>
            </w:pPr>
            <w:r>
              <w:rPr>
                <w:i w:val="0"/>
                <w:sz w:val="22"/>
                <w:szCs w:val="22"/>
              </w:rPr>
              <w:t>10.6</w:t>
            </w:r>
          </w:p>
        </w:tc>
        <w:tc>
          <w:tcPr>
            <w:tcW w:w="3084" w:type="pct"/>
          </w:tcPr>
          <w:p w14:paraId="43569594" w14:textId="3460A453" w:rsidR="005A39AE" w:rsidRPr="005A39AE"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kruh in drobno pekovsko pecivo - žemlje, štručke…</w:t>
            </w:r>
          </w:p>
        </w:tc>
        <w:tc>
          <w:tcPr>
            <w:tcW w:w="760" w:type="pct"/>
          </w:tcPr>
          <w:p w14:paraId="6BB51EB6"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E68250E" w14:textId="2F345ABB"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4599BEF1" w14:textId="77777777" w:rsidTr="00BB521E">
        <w:tc>
          <w:tcPr>
            <w:tcW w:w="468" w:type="pct"/>
          </w:tcPr>
          <w:p w14:paraId="39984EF1" w14:textId="7B2D9CE3" w:rsidR="005A39AE" w:rsidRDefault="005A39AE" w:rsidP="00684567">
            <w:pPr>
              <w:pStyle w:val="Glava"/>
              <w:tabs>
                <w:tab w:val="clear" w:pos="4536"/>
                <w:tab w:val="clear" w:pos="9072"/>
              </w:tabs>
              <w:jc w:val="both"/>
              <w:rPr>
                <w:i w:val="0"/>
                <w:sz w:val="22"/>
                <w:szCs w:val="22"/>
              </w:rPr>
            </w:pPr>
            <w:r>
              <w:rPr>
                <w:i w:val="0"/>
                <w:sz w:val="22"/>
                <w:szCs w:val="22"/>
              </w:rPr>
              <w:t>10.7</w:t>
            </w:r>
          </w:p>
        </w:tc>
        <w:tc>
          <w:tcPr>
            <w:tcW w:w="3084" w:type="pct"/>
          </w:tcPr>
          <w:p w14:paraId="2319479F" w14:textId="488DFD39" w:rsidR="005A39AE" w:rsidRPr="005A39AE" w:rsidRDefault="005A39AE" w:rsidP="00684567">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keksi (vsebnost </w:t>
            </w:r>
            <w:proofErr w:type="spellStart"/>
            <w:r w:rsidRPr="005A39AE">
              <w:rPr>
                <w:i w:val="0"/>
                <w:sz w:val="22"/>
                <w:szCs w:val="22"/>
              </w:rPr>
              <w:t>transmaščobnih</w:t>
            </w:r>
            <w:proofErr w:type="spellEnd"/>
            <w:r w:rsidRPr="005A39AE">
              <w:rPr>
                <w:i w:val="0"/>
                <w:sz w:val="22"/>
                <w:szCs w:val="22"/>
              </w:rPr>
              <w:t xml:space="preserve"> kislin do 2%)</w:t>
            </w:r>
          </w:p>
        </w:tc>
        <w:tc>
          <w:tcPr>
            <w:tcW w:w="760" w:type="pct"/>
          </w:tcPr>
          <w:p w14:paraId="1BDD70F6"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9434AD0" w14:textId="7C560F7A"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0DF96EC5" w14:textId="77777777" w:rsidTr="00BB521E">
        <w:tc>
          <w:tcPr>
            <w:tcW w:w="468" w:type="pct"/>
          </w:tcPr>
          <w:p w14:paraId="37C308A7" w14:textId="545895C1" w:rsidR="005A39AE" w:rsidRDefault="005A39AE" w:rsidP="00684567">
            <w:pPr>
              <w:pStyle w:val="Glava"/>
              <w:tabs>
                <w:tab w:val="clear" w:pos="4536"/>
                <w:tab w:val="clear" w:pos="9072"/>
              </w:tabs>
              <w:jc w:val="both"/>
              <w:rPr>
                <w:i w:val="0"/>
                <w:sz w:val="22"/>
                <w:szCs w:val="22"/>
              </w:rPr>
            </w:pPr>
            <w:r>
              <w:rPr>
                <w:i w:val="0"/>
                <w:sz w:val="22"/>
                <w:szCs w:val="22"/>
              </w:rPr>
              <w:t>10.8</w:t>
            </w:r>
          </w:p>
        </w:tc>
        <w:tc>
          <w:tcPr>
            <w:tcW w:w="3084" w:type="pct"/>
          </w:tcPr>
          <w:p w14:paraId="502FAE22" w14:textId="4E604D5F" w:rsidR="005A39AE" w:rsidRPr="005A39AE" w:rsidRDefault="005A39AE" w:rsidP="00684567">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preste, </w:t>
            </w:r>
            <w:proofErr w:type="spellStart"/>
            <w:r w:rsidRPr="005A39AE">
              <w:rPr>
                <w:i w:val="0"/>
                <w:sz w:val="22"/>
                <w:szCs w:val="22"/>
              </w:rPr>
              <w:t>grisini</w:t>
            </w:r>
            <w:proofErr w:type="spellEnd"/>
            <w:r w:rsidRPr="005A39AE">
              <w:rPr>
                <w:i w:val="0"/>
                <w:sz w:val="22"/>
                <w:szCs w:val="22"/>
              </w:rPr>
              <w:t>, ploščice</w:t>
            </w:r>
          </w:p>
        </w:tc>
        <w:tc>
          <w:tcPr>
            <w:tcW w:w="760" w:type="pct"/>
          </w:tcPr>
          <w:p w14:paraId="5038226C"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48D5B6F" w14:textId="77147241"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BB521E" w:rsidRPr="00FF38DC" w14:paraId="4E7D1D75" w14:textId="77777777" w:rsidTr="00BB521E">
        <w:tc>
          <w:tcPr>
            <w:tcW w:w="5000" w:type="pct"/>
            <w:gridSpan w:val="4"/>
          </w:tcPr>
          <w:p w14:paraId="0BF4EEE2" w14:textId="7D2BA4EF" w:rsidR="00BB521E" w:rsidRPr="00BB521E" w:rsidRDefault="00BB521E" w:rsidP="00BB521E">
            <w:pPr>
              <w:pStyle w:val="Glava"/>
              <w:tabs>
                <w:tab w:val="clear" w:pos="4536"/>
                <w:tab w:val="clear" w:pos="9072"/>
              </w:tabs>
              <w:rPr>
                <w:b/>
                <w:i w:val="0"/>
                <w:sz w:val="22"/>
                <w:szCs w:val="22"/>
              </w:rPr>
            </w:pPr>
            <w:r w:rsidRPr="00BB521E">
              <w:rPr>
                <w:b/>
                <w:i w:val="0"/>
                <w:sz w:val="22"/>
                <w:szCs w:val="22"/>
              </w:rPr>
              <w:t>SPLOŠNO PREHRAMBENO BLAGO IN DIETNA ŽIVILA</w:t>
            </w:r>
          </w:p>
        </w:tc>
      </w:tr>
      <w:tr w:rsidR="005A39AE" w:rsidRPr="00FF38DC" w14:paraId="6CECA9FA" w14:textId="77777777" w:rsidTr="00BB521E">
        <w:tc>
          <w:tcPr>
            <w:tcW w:w="468" w:type="pct"/>
          </w:tcPr>
          <w:p w14:paraId="7431DA96" w14:textId="4061BA1F" w:rsidR="005A39AE" w:rsidRDefault="00BB521E" w:rsidP="00684567">
            <w:pPr>
              <w:pStyle w:val="Glava"/>
              <w:tabs>
                <w:tab w:val="clear" w:pos="4536"/>
                <w:tab w:val="clear" w:pos="9072"/>
              </w:tabs>
              <w:jc w:val="both"/>
              <w:rPr>
                <w:i w:val="0"/>
                <w:sz w:val="22"/>
                <w:szCs w:val="22"/>
              </w:rPr>
            </w:pPr>
            <w:r>
              <w:rPr>
                <w:i w:val="0"/>
                <w:sz w:val="22"/>
                <w:szCs w:val="22"/>
              </w:rPr>
              <w:t>11.1</w:t>
            </w:r>
          </w:p>
        </w:tc>
        <w:tc>
          <w:tcPr>
            <w:tcW w:w="3084" w:type="pct"/>
          </w:tcPr>
          <w:p w14:paraId="379B9CCF" w14:textId="46BC5F2B" w:rsidR="005A39AE" w:rsidRPr="005A39AE" w:rsidRDefault="00BB521E" w:rsidP="00684567">
            <w:pPr>
              <w:pStyle w:val="Glava"/>
              <w:tabs>
                <w:tab w:val="clear" w:pos="4536"/>
                <w:tab w:val="clear" w:pos="9072"/>
              </w:tabs>
              <w:jc w:val="both"/>
              <w:rPr>
                <w:i w:val="0"/>
                <w:sz w:val="22"/>
                <w:szCs w:val="22"/>
              </w:rPr>
            </w:pPr>
            <w:r>
              <w:rPr>
                <w:i w:val="0"/>
                <w:sz w:val="22"/>
                <w:szCs w:val="22"/>
              </w:rPr>
              <w:t>Č</w:t>
            </w:r>
            <w:r w:rsidRPr="00BB521E">
              <w:rPr>
                <w:i w:val="0"/>
                <w:sz w:val="22"/>
                <w:szCs w:val="22"/>
              </w:rPr>
              <w:t>aji</w:t>
            </w:r>
          </w:p>
        </w:tc>
        <w:tc>
          <w:tcPr>
            <w:tcW w:w="760" w:type="pct"/>
          </w:tcPr>
          <w:p w14:paraId="67DB95D3"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6E0FBDA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03D684FB" w14:textId="77777777" w:rsidTr="00BB521E">
        <w:tc>
          <w:tcPr>
            <w:tcW w:w="468" w:type="pct"/>
          </w:tcPr>
          <w:p w14:paraId="7EA76803" w14:textId="2232D592" w:rsidR="005A39AE" w:rsidRDefault="00BB521E" w:rsidP="00684567">
            <w:pPr>
              <w:pStyle w:val="Glava"/>
              <w:tabs>
                <w:tab w:val="clear" w:pos="4536"/>
                <w:tab w:val="clear" w:pos="9072"/>
              </w:tabs>
              <w:jc w:val="both"/>
              <w:rPr>
                <w:i w:val="0"/>
                <w:sz w:val="22"/>
                <w:szCs w:val="22"/>
              </w:rPr>
            </w:pPr>
            <w:r>
              <w:rPr>
                <w:i w:val="0"/>
                <w:sz w:val="22"/>
                <w:szCs w:val="22"/>
              </w:rPr>
              <w:t>11.2</w:t>
            </w:r>
          </w:p>
        </w:tc>
        <w:tc>
          <w:tcPr>
            <w:tcW w:w="3084" w:type="pct"/>
          </w:tcPr>
          <w:p w14:paraId="774E2F27" w14:textId="22A4165F" w:rsidR="005A39AE" w:rsidRPr="005A39AE" w:rsidRDefault="00BB521E" w:rsidP="00684567">
            <w:pPr>
              <w:pStyle w:val="Glava"/>
              <w:tabs>
                <w:tab w:val="clear" w:pos="4536"/>
                <w:tab w:val="clear" w:pos="9072"/>
              </w:tabs>
              <w:jc w:val="both"/>
              <w:rPr>
                <w:i w:val="0"/>
                <w:sz w:val="22"/>
                <w:szCs w:val="22"/>
              </w:rPr>
            </w:pPr>
            <w:r>
              <w:rPr>
                <w:i w:val="0"/>
                <w:sz w:val="22"/>
                <w:szCs w:val="22"/>
              </w:rPr>
              <w:t>Z</w:t>
            </w:r>
            <w:r w:rsidRPr="00BB521E">
              <w:rPr>
                <w:i w:val="0"/>
                <w:sz w:val="22"/>
                <w:szCs w:val="22"/>
              </w:rPr>
              <w:t>ačimbe</w:t>
            </w:r>
          </w:p>
        </w:tc>
        <w:tc>
          <w:tcPr>
            <w:tcW w:w="760" w:type="pct"/>
          </w:tcPr>
          <w:p w14:paraId="0D73D2F2"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F70576C" w14:textId="77777777" w:rsidR="005A39AE" w:rsidRPr="00FF38DC" w:rsidRDefault="005A39AE" w:rsidP="005A39AE">
            <w:pPr>
              <w:pStyle w:val="Glava"/>
              <w:tabs>
                <w:tab w:val="clear" w:pos="4536"/>
                <w:tab w:val="clear" w:pos="9072"/>
              </w:tabs>
              <w:jc w:val="center"/>
              <w:rPr>
                <w:i w:val="0"/>
                <w:sz w:val="22"/>
                <w:szCs w:val="22"/>
              </w:rPr>
            </w:pPr>
          </w:p>
        </w:tc>
      </w:tr>
      <w:tr w:rsidR="00BB521E" w:rsidRPr="00FF38DC" w14:paraId="62780038" w14:textId="77777777" w:rsidTr="00BB521E">
        <w:tc>
          <w:tcPr>
            <w:tcW w:w="468" w:type="pct"/>
          </w:tcPr>
          <w:p w14:paraId="0B8A227E" w14:textId="0B78E4AB" w:rsidR="00BB521E" w:rsidRDefault="00BB521E" w:rsidP="00684567">
            <w:pPr>
              <w:pStyle w:val="Glava"/>
              <w:tabs>
                <w:tab w:val="clear" w:pos="4536"/>
                <w:tab w:val="clear" w:pos="9072"/>
              </w:tabs>
              <w:jc w:val="both"/>
              <w:rPr>
                <w:i w:val="0"/>
                <w:sz w:val="22"/>
                <w:szCs w:val="22"/>
              </w:rPr>
            </w:pPr>
            <w:r>
              <w:rPr>
                <w:i w:val="0"/>
                <w:sz w:val="22"/>
                <w:szCs w:val="22"/>
              </w:rPr>
              <w:t>11.3</w:t>
            </w:r>
          </w:p>
        </w:tc>
        <w:tc>
          <w:tcPr>
            <w:tcW w:w="3084" w:type="pct"/>
          </w:tcPr>
          <w:p w14:paraId="4D5A0414" w14:textId="4200B7FF" w:rsidR="00BB521E" w:rsidRPr="005A39AE" w:rsidRDefault="00BB521E" w:rsidP="00684567">
            <w:pPr>
              <w:pStyle w:val="Glava"/>
              <w:tabs>
                <w:tab w:val="clear" w:pos="4536"/>
                <w:tab w:val="clear" w:pos="9072"/>
              </w:tabs>
              <w:jc w:val="both"/>
              <w:rPr>
                <w:i w:val="0"/>
                <w:sz w:val="22"/>
                <w:szCs w:val="22"/>
              </w:rPr>
            </w:pPr>
            <w:r>
              <w:rPr>
                <w:i w:val="0"/>
                <w:sz w:val="22"/>
                <w:szCs w:val="22"/>
              </w:rPr>
              <w:t>O</w:t>
            </w:r>
            <w:r w:rsidRPr="00BB521E">
              <w:rPr>
                <w:i w:val="0"/>
                <w:sz w:val="22"/>
                <w:szCs w:val="22"/>
              </w:rPr>
              <w:t>stala živila in dodatki</w:t>
            </w:r>
          </w:p>
        </w:tc>
        <w:tc>
          <w:tcPr>
            <w:tcW w:w="760" w:type="pct"/>
          </w:tcPr>
          <w:p w14:paraId="115B57F9"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784AA3BA" w14:textId="77777777" w:rsidR="00BB521E" w:rsidRPr="00FF38DC" w:rsidRDefault="00BB521E" w:rsidP="005A39AE">
            <w:pPr>
              <w:pStyle w:val="Glava"/>
              <w:tabs>
                <w:tab w:val="clear" w:pos="4536"/>
                <w:tab w:val="clear" w:pos="9072"/>
              </w:tabs>
              <w:jc w:val="center"/>
              <w:rPr>
                <w:i w:val="0"/>
                <w:sz w:val="22"/>
                <w:szCs w:val="22"/>
              </w:rPr>
            </w:pPr>
          </w:p>
        </w:tc>
      </w:tr>
      <w:tr w:rsidR="00BB521E" w:rsidRPr="00FF38DC" w14:paraId="5CFC444D" w14:textId="77777777" w:rsidTr="00BB521E">
        <w:tc>
          <w:tcPr>
            <w:tcW w:w="468" w:type="pct"/>
          </w:tcPr>
          <w:p w14:paraId="36B72ED7" w14:textId="7A060E52" w:rsidR="00BB521E" w:rsidRDefault="00BB521E" w:rsidP="00684567">
            <w:pPr>
              <w:pStyle w:val="Glava"/>
              <w:tabs>
                <w:tab w:val="clear" w:pos="4536"/>
                <w:tab w:val="clear" w:pos="9072"/>
              </w:tabs>
              <w:jc w:val="both"/>
              <w:rPr>
                <w:i w:val="0"/>
                <w:sz w:val="22"/>
                <w:szCs w:val="22"/>
              </w:rPr>
            </w:pPr>
            <w:r>
              <w:rPr>
                <w:i w:val="0"/>
                <w:sz w:val="22"/>
                <w:szCs w:val="22"/>
              </w:rPr>
              <w:t>11.4</w:t>
            </w:r>
          </w:p>
        </w:tc>
        <w:tc>
          <w:tcPr>
            <w:tcW w:w="3084" w:type="pct"/>
          </w:tcPr>
          <w:p w14:paraId="2C8CBC7B" w14:textId="332B6151" w:rsidR="00BB521E" w:rsidRPr="005A39AE" w:rsidRDefault="00BB521E" w:rsidP="00684567">
            <w:pPr>
              <w:pStyle w:val="Glava"/>
              <w:tabs>
                <w:tab w:val="clear" w:pos="4536"/>
                <w:tab w:val="clear" w:pos="9072"/>
              </w:tabs>
              <w:jc w:val="both"/>
              <w:rPr>
                <w:i w:val="0"/>
                <w:sz w:val="22"/>
                <w:szCs w:val="22"/>
              </w:rPr>
            </w:pPr>
            <w:r>
              <w:rPr>
                <w:i w:val="0"/>
                <w:sz w:val="22"/>
                <w:szCs w:val="22"/>
              </w:rPr>
              <w:t>S</w:t>
            </w:r>
            <w:r w:rsidRPr="00BB521E">
              <w:rPr>
                <w:i w:val="0"/>
                <w:sz w:val="22"/>
                <w:szCs w:val="22"/>
              </w:rPr>
              <w:t>uho sadje in stročnice</w:t>
            </w:r>
          </w:p>
        </w:tc>
        <w:tc>
          <w:tcPr>
            <w:tcW w:w="760" w:type="pct"/>
          </w:tcPr>
          <w:p w14:paraId="2E279460"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3F73EA9C" w14:textId="77777777" w:rsidR="00BB521E" w:rsidRPr="00FF38DC" w:rsidRDefault="00BB521E" w:rsidP="005A39AE">
            <w:pPr>
              <w:pStyle w:val="Glava"/>
              <w:tabs>
                <w:tab w:val="clear" w:pos="4536"/>
                <w:tab w:val="clear" w:pos="9072"/>
              </w:tabs>
              <w:jc w:val="center"/>
              <w:rPr>
                <w:i w:val="0"/>
                <w:sz w:val="22"/>
                <w:szCs w:val="22"/>
              </w:rPr>
            </w:pPr>
          </w:p>
        </w:tc>
      </w:tr>
      <w:tr w:rsidR="00BB521E" w:rsidRPr="00FF38DC" w14:paraId="1CDA6276" w14:textId="77777777" w:rsidTr="00BB521E">
        <w:tc>
          <w:tcPr>
            <w:tcW w:w="468" w:type="pct"/>
          </w:tcPr>
          <w:p w14:paraId="2266212F" w14:textId="62A1FAB3" w:rsidR="00BB521E" w:rsidRDefault="00BB521E" w:rsidP="00684567">
            <w:pPr>
              <w:pStyle w:val="Glava"/>
              <w:tabs>
                <w:tab w:val="clear" w:pos="4536"/>
                <w:tab w:val="clear" w:pos="9072"/>
              </w:tabs>
              <w:jc w:val="both"/>
              <w:rPr>
                <w:i w:val="0"/>
                <w:sz w:val="22"/>
                <w:szCs w:val="22"/>
              </w:rPr>
            </w:pPr>
            <w:r>
              <w:rPr>
                <w:i w:val="0"/>
                <w:sz w:val="22"/>
                <w:szCs w:val="22"/>
              </w:rPr>
              <w:t>11.5</w:t>
            </w:r>
          </w:p>
        </w:tc>
        <w:tc>
          <w:tcPr>
            <w:tcW w:w="3084" w:type="pct"/>
          </w:tcPr>
          <w:p w14:paraId="4313C943" w14:textId="137690E0" w:rsidR="00BB521E" w:rsidRPr="005A39AE" w:rsidRDefault="00BB521E" w:rsidP="00684567">
            <w:pPr>
              <w:pStyle w:val="Glava"/>
              <w:tabs>
                <w:tab w:val="clear" w:pos="4536"/>
                <w:tab w:val="clear" w:pos="9072"/>
              </w:tabs>
              <w:jc w:val="both"/>
              <w:rPr>
                <w:i w:val="0"/>
                <w:sz w:val="22"/>
                <w:szCs w:val="22"/>
              </w:rPr>
            </w:pPr>
            <w:r>
              <w:rPr>
                <w:i w:val="0"/>
                <w:sz w:val="22"/>
                <w:szCs w:val="22"/>
              </w:rPr>
              <w:t>D</w:t>
            </w:r>
            <w:r w:rsidRPr="00BB521E">
              <w:rPr>
                <w:i w:val="0"/>
                <w:sz w:val="22"/>
                <w:szCs w:val="22"/>
              </w:rPr>
              <w:t>ietna živila</w:t>
            </w:r>
          </w:p>
        </w:tc>
        <w:tc>
          <w:tcPr>
            <w:tcW w:w="760" w:type="pct"/>
          </w:tcPr>
          <w:p w14:paraId="691CEA3A"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15529993" w14:textId="77777777" w:rsidR="00BB521E" w:rsidRPr="00FF38DC" w:rsidRDefault="00BB521E" w:rsidP="005A39AE">
            <w:pPr>
              <w:pStyle w:val="Glava"/>
              <w:tabs>
                <w:tab w:val="clear" w:pos="4536"/>
                <w:tab w:val="clear" w:pos="9072"/>
              </w:tabs>
              <w:jc w:val="center"/>
              <w:rPr>
                <w:i w:val="0"/>
                <w:sz w:val="22"/>
                <w:szCs w:val="22"/>
              </w:rPr>
            </w:pPr>
          </w:p>
        </w:tc>
      </w:tr>
    </w:tbl>
    <w:p w14:paraId="1963D5DC" w14:textId="77777777" w:rsidR="005168E8" w:rsidRPr="00FF38DC" w:rsidRDefault="005168E8" w:rsidP="005168E8">
      <w:pPr>
        <w:pStyle w:val="Glava"/>
        <w:tabs>
          <w:tab w:val="clear" w:pos="4536"/>
          <w:tab w:val="clear" w:pos="9072"/>
        </w:tabs>
        <w:jc w:val="both"/>
        <w:rPr>
          <w:i w:val="0"/>
          <w:sz w:val="22"/>
          <w:szCs w:val="22"/>
        </w:rPr>
      </w:pPr>
    </w:p>
    <w:p w14:paraId="261023C7"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4394E60" w14:textId="77777777" w:rsidR="005168E8" w:rsidRPr="00FF38DC" w:rsidRDefault="005168E8" w:rsidP="005168E8">
      <w:pPr>
        <w:pStyle w:val="Glava"/>
        <w:tabs>
          <w:tab w:val="clear" w:pos="4536"/>
          <w:tab w:val="clear" w:pos="9072"/>
        </w:tabs>
        <w:ind w:left="1080"/>
        <w:jc w:val="both"/>
        <w:rPr>
          <w:i w:val="0"/>
          <w:sz w:val="22"/>
          <w:szCs w:val="22"/>
        </w:rPr>
      </w:pPr>
    </w:p>
    <w:p w14:paraId="3580A4D9" w14:textId="77777777" w:rsidR="005168E8" w:rsidRPr="00FF38DC" w:rsidRDefault="005168E8" w:rsidP="005168E8">
      <w:pPr>
        <w:pStyle w:val="Glava"/>
        <w:tabs>
          <w:tab w:val="clear" w:pos="4536"/>
          <w:tab w:val="clear" w:pos="9072"/>
        </w:tabs>
        <w:ind w:left="1080"/>
        <w:jc w:val="both"/>
        <w:rPr>
          <w:i w:val="0"/>
          <w:sz w:val="22"/>
          <w:szCs w:val="22"/>
        </w:rPr>
      </w:pPr>
    </w:p>
    <w:p w14:paraId="2340E8DC" w14:textId="77777777" w:rsidR="005168E8" w:rsidRPr="00FF38DC" w:rsidRDefault="005168E8" w:rsidP="005168E8">
      <w:pPr>
        <w:pStyle w:val="Glava"/>
        <w:tabs>
          <w:tab w:val="clear" w:pos="4536"/>
          <w:tab w:val="clear" w:pos="9072"/>
        </w:tabs>
        <w:ind w:left="1080"/>
        <w:jc w:val="both"/>
        <w:rPr>
          <w:i w:val="0"/>
          <w:sz w:val="22"/>
          <w:szCs w:val="22"/>
        </w:rPr>
      </w:pPr>
    </w:p>
    <w:p w14:paraId="0C31F31A" w14:textId="77777777" w:rsidR="005168E8" w:rsidRPr="00FF38DC" w:rsidRDefault="005168E8" w:rsidP="005168E8">
      <w:pPr>
        <w:pStyle w:val="Glava"/>
        <w:tabs>
          <w:tab w:val="clear" w:pos="4536"/>
          <w:tab w:val="clear" w:pos="9072"/>
        </w:tabs>
        <w:ind w:left="1080"/>
        <w:jc w:val="both"/>
        <w:rPr>
          <w:i w:val="0"/>
          <w:sz w:val="22"/>
          <w:szCs w:val="22"/>
        </w:rPr>
      </w:pPr>
    </w:p>
    <w:p w14:paraId="7347E23E" w14:textId="77777777" w:rsidR="005168E8" w:rsidRPr="00FF38DC" w:rsidRDefault="005168E8" w:rsidP="005168E8">
      <w:pPr>
        <w:pStyle w:val="Glava"/>
        <w:tabs>
          <w:tab w:val="clear" w:pos="4536"/>
          <w:tab w:val="clear" w:pos="9072"/>
        </w:tabs>
        <w:jc w:val="both"/>
        <w:rPr>
          <w:i w:val="0"/>
          <w:sz w:val="22"/>
          <w:szCs w:val="22"/>
        </w:rPr>
      </w:pPr>
    </w:p>
    <w:p w14:paraId="27BF4E66" w14:textId="77777777" w:rsidR="005168E8" w:rsidRDefault="005168E8" w:rsidP="005168E8">
      <w:pPr>
        <w:pStyle w:val="Glava"/>
        <w:tabs>
          <w:tab w:val="clear" w:pos="4536"/>
          <w:tab w:val="clear" w:pos="9072"/>
        </w:tabs>
        <w:ind w:left="1080"/>
        <w:jc w:val="both"/>
        <w:rPr>
          <w:i w:val="0"/>
          <w:sz w:val="22"/>
          <w:szCs w:val="22"/>
        </w:rPr>
      </w:pPr>
    </w:p>
    <w:p w14:paraId="712F6BDA" w14:textId="77777777" w:rsidR="005168E8" w:rsidRDefault="005168E8" w:rsidP="005168E8">
      <w:pPr>
        <w:pStyle w:val="Glava"/>
        <w:tabs>
          <w:tab w:val="clear" w:pos="4536"/>
          <w:tab w:val="clear" w:pos="9072"/>
        </w:tabs>
        <w:ind w:left="1080"/>
        <w:jc w:val="both"/>
        <w:rPr>
          <w:i w:val="0"/>
          <w:sz w:val="22"/>
          <w:szCs w:val="22"/>
        </w:rPr>
      </w:pPr>
    </w:p>
    <w:p w14:paraId="4DA2659F" w14:textId="77777777" w:rsidR="003B2C35" w:rsidRPr="001242ED" w:rsidRDefault="003B2C35" w:rsidP="003B2C35">
      <w:pPr>
        <w:pStyle w:val="Glava"/>
        <w:tabs>
          <w:tab w:val="clear" w:pos="4536"/>
          <w:tab w:val="clear" w:pos="9072"/>
        </w:tabs>
        <w:ind w:left="1080" w:right="502"/>
        <w:jc w:val="both"/>
        <w:rPr>
          <w:i w:val="0"/>
          <w:sz w:val="22"/>
          <w:szCs w:val="22"/>
        </w:rPr>
      </w:pPr>
      <w:r w:rsidRPr="001242ED">
        <w:rPr>
          <w:i w:val="0"/>
          <w:sz w:val="22"/>
          <w:szCs w:val="22"/>
        </w:rPr>
        <w:t>Navodilo:</w:t>
      </w:r>
    </w:p>
    <w:p w14:paraId="6A21674A" w14:textId="77777777" w:rsidR="003B2C35" w:rsidRPr="007A75B8" w:rsidRDefault="003B2C35" w:rsidP="003B2C35">
      <w:pPr>
        <w:ind w:left="1080" w:right="785"/>
        <w:jc w:val="both"/>
        <w:rPr>
          <w:b/>
          <w:i w:val="0"/>
          <w:sz w:val="22"/>
          <w:szCs w:val="22"/>
        </w:rPr>
      </w:pPr>
      <w:r w:rsidRPr="001242ED">
        <w:rPr>
          <w:b/>
          <w:i w:val="0"/>
          <w:sz w:val="22"/>
          <w:szCs w:val="22"/>
        </w:rPr>
        <w:t>Ponudnik izpolni obrazec izpolni v delih za sklope, na katere se prijavlja in ga naloži v sistem e-JN pod predmetno objavo, v razdelek »Skupna ponudbena vrednost«, del »Predračun«. Obrazec bo javno dostopen ob javnem odpiranju ponudb, ki poteka elektronsko.</w:t>
      </w:r>
    </w:p>
    <w:p w14:paraId="785A90B2" w14:textId="77777777" w:rsidR="005168E8" w:rsidRPr="008C10FE" w:rsidRDefault="005168E8" w:rsidP="005168E8">
      <w:pPr>
        <w:pStyle w:val="Glava"/>
        <w:tabs>
          <w:tab w:val="clear" w:pos="4536"/>
          <w:tab w:val="clear" w:pos="9072"/>
        </w:tabs>
        <w:ind w:left="1080"/>
        <w:jc w:val="both"/>
        <w:rPr>
          <w:b/>
          <w:i w:val="0"/>
          <w:sz w:val="22"/>
          <w:szCs w:val="22"/>
        </w:rPr>
      </w:pPr>
    </w:p>
    <w:p w14:paraId="456DFCCB" w14:textId="77777777" w:rsidR="005168E8" w:rsidRDefault="005168E8" w:rsidP="005168E8">
      <w:pPr>
        <w:pStyle w:val="Glava"/>
        <w:tabs>
          <w:tab w:val="clear" w:pos="4536"/>
          <w:tab w:val="clear" w:pos="9072"/>
        </w:tabs>
        <w:ind w:left="1080"/>
        <w:jc w:val="both"/>
        <w:rPr>
          <w:i w:val="0"/>
          <w:sz w:val="22"/>
          <w:szCs w:val="22"/>
        </w:rPr>
      </w:pPr>
    </w:p>
    <w:p w14:paraId="2787C29A" w14:textId="77777777" w:rsidR="005168E8" w:rsidRDefault="005168E8" w:rsidP="005168E8">
      <w:pPr>
        <w:pStyle w:val="Glava"/>
        <w:tabs>
          <w:tab w:val="clear" w:pos="4536"/>
          <w:tab w:val="clear" w:pos="9072"/>
        </w:tabs>
        <w:ind w:left="1080"/>
        <w:jc w:val="both"/>
        <w:rPr>
          <w:i w:val="0"/>
          <w:sz w:val="22"/>
          <w:szCs w:val="22"/>
        </w:rPr>
      </w:pPr>
    </w:p>
    <w:p w14:paraId="1E415308" w14:textId="77777777" w:rsidR="005168E8" w:rsidRDefault="005168E8" w:rsidP="005168E8">
      <w:pPr>
        <w:pStyle w:val="Glava"/>
        <w:tabs>
          <w:tab w:val="clear" w:pos="4536"/>
          <w:tab w:val="clear" w:pos="9072"/>
        </w:tabs>
        <w:ind w:left="1080"/>
        <w:jc w:val="both"/>
        <w:rPr>
          <w:i w:val="0"/>
          <w:sz w:val="22"/>
          <w:szCs w:val="22"/>
        </w:rPr>
      </w:pPr>
    </w:p>
    <w:p w14:paraId="4B1B1F84"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6A94DAF9" w14:textId="77777777" w:rsidR="005168E8" w:rsidRPr="00FF38DC" w:rsidRDefault="005168E8" w:rsidP="005168E8">
      <w:pPr>
        <w:pStyle w:val="Glava"/>
        <w:tabs>
          <w:tab w:val="clear" w:pos="4536"/>
          <w:tab w:val="clear" w:pos="9072"/>
        </w:tabs>
        <w:ind w:left="1080"/>
        <w:jc w:val="both"/>
        <w:rPr>
          <w:i w:val="0"/>
          <w:sz w:val="22"/>
          <w:szCs w:val="22"/>
        </w:rPr>
      </w:pPr>
    </w:p>
    <w:p w14:paraId="6BA1825B" w14:textId="77777777" w:rsidR="005168E8" w:rsidRDefault="005168E8" w:rsidP="005168E8">
      <w:pPr>
        <w:pStyle w:val="Glava"/>
        <w:tabs>
          <w:tab w:val="clear" w:pos="4536"/>
          <w:tab w:val="clear" w:pos="9072"/>
        </w:tabs>
        <w:ind w:left="1080"/>
        <w:jc w:val="both"/>
        <w:rPr>
          <w:i w:val="0"/>
          <w:sz w:val="22"/>
          <w:szCs w:val="22"/>
        </w:rPr>
      </w:pPr>
    </w:p>
    <w:p w14:paraId="2E12DF96" w14:textId="77777777" w:rsidR="005168E8" w:rsidRPr="00FF38DC" w:rsidRDefault="005168E8" w:rsidP="005168E8">
      <w:pPr>
        <w:pStyle w:val="Glava"/>
        <w:tabs>
          <w:tab w:val="clear" w:pos="4536"/>
          <w:tab w:val="clear" w:pos="9072"/>
        </w:tabs>
        <w:ind w:left="1080"/>
        <w:jc w:val="both"/>
        <w:rPr>
          <w:i w:val="0"/>
          <w:sz w:val="22"/>
          <w:szCs w:val="22"/>
        </w:rPr>
      </w:pPr>
    </w:p>
    <w:p w14:paraId="25184128" w14:textId="77777777" w:rsidR="006E4B7E" w:rsidRDefault="006E4B7E" w:rsidP="008C10FE">
      <w:pPr>
        <w:pStyle w:val="Glava"/>
        <w:tabs>
          <w:tab w:val="clear" w:pos="4536"/>
          <w:tab w:val="clear" w:pos="9072"/>
        </w:tabs>
        <w:ind w:left="1080"/>
        <w:jc w:val="both"/>
        <w:rPr>
          <w:b/>
          <w:i w:val="0"/>
          <w:sz w:val="28"/>
          <w:szCs w:val="28"/>
        </w:rPr>
      </w:pPr>
    </w:p>
    <w:p w14:paraId="2E884FD5" w14:textId="77777777" w:rsidR="005168E8" w:rsidRDefault="005168E8" w:rsidP="008C10FE">
      <w:pPr>
        <w:pStyle w:val="Glava"/>
        <w:tabs>
          <w:tab w:val="clear" w:pos="4536"/>
          <w:tab w:val="clear" w:pos="9072"/>
        </w:tabs>
        <w:ind w:left="1080"/>
        <w:jc w:val="both"/>
        <w:rPr>
          <w:b/>
          <w:i w:val="0"/>
          <w:sz w:val="28"/>
          <w:szCs w:val="28"/>
        </w:rPr>
      </w:pPr>
    </w:p>
    <w:p w14:paraId="3E6B6FFA" w14:textId="77777777" w:rsidR="005168E8" w:rsidRDefault="005168E8" w:rsidP="008C10FE">
      <w:pPr>
        <w:pStyle w:val="Glava"/>
        <w:tabs>
          <w:tab w:val="clear" w:pos="4536"/>
          <w:tab w:val="clear" w:pos="9072"/>
        </w:tabs>
        <w:ind w:left="1080"/>
        <w:jc w:val="both"/>
        <w:rPr>
          <w:b/>
          <w:i w:val="0"/>
          <w:sz w:val="28"/>
          <w:szCs w:val="28"/>
        </w:rPr>
      </w:pPr>
    </w:p>
    <w:p w14:paraId="3AB39C3E" w14:textId="77777777" w:rsidR="005168E8" w:rsidRDefault="005168E8" w:rsidP="008C10FE">
      <w:pPr>
        <w:pStyle w:val="Glava"/>
        <w:tabs>
          <w:tab w:val="clear" w:pos="4536"/>
          <w:tab w:val="clear" w:pos="9072"/>
        </w:tabs>
        <w:ind w:left="1080"/>
        <w:jc w:val="both"/>
        <w:rPr>
          <w:b/>
          <w:i w:val="0"/>
          <w:sz w:val="28"/>
          <w:szCs w:val="28"/>
        </w:rPr>
      </w:pPr>
    </w:p>
    <w:p w14:paraId="177DC8DF" w14:textId="77777777" w:rsidR="005168E8" w:rsidRDefault="005168E8" w:rsidP="008C10FE">
      <w:pPr>
        <w:pStyle w:val="Glava"/>
        <w:tabs>
          <w:tab w:val="clear" w:pos="4536"/>
          <w:tab w:val="clear" w:pos="9072"/>
        </w:tabs>
        <w:ind w:left="1080"/>
        <w:jc w:val="both"/>
        <w:rPr>
          <w:b/>
          <w:i w:val="0"/>
          <w:sz w:val="28"/>
          <w:szCs w:val="28"/>
        </w:rPr>
      </w:pPr>
    </w:p>
    <w:p w14:paraId="482CB4B9" w14:textId="77777777" w:rsidR="005168E8" w:rsidRPr="00FF38DC" w:rsidRDefault="005168E8" w:rsidP="001242ED">
      <w:pPr>
        <w:ind w:right="502"/>
        <w:jc w:val="right"/>
        <w:rPr>
          <w:b/>
          <w:i w:val="0"/>
          <w:sz w:val="22"/>
          <w:szCs w:val="22"/>
        </w:rPr>
      </w:pPr>
      <w:r>
        <w:rPr>
          <w:b/>
          <w:i w:val="0"/>
          <w:sz w:val="22"/>
          <w:szCs w:val="22"/>
        </w:rPr>
        <w:t>PRILOGA 2</w:t>
      </w:r>
      <w:r w:rsidRPr="00FF38DC">
        <w:rPr>
          <w:b/>
          <w:i w:val="0"/>
          <w:sz w:val="22"/>
          <w:szCs w:val="22"/>
        </w:rPr>
        <w:t>/1</w:t>
      </w:r>
    </w:p>
    <w:p w14:paraId="761E0475" w14:textId="77777777" w:rsidR="005168E8" w:rsidRPr="00FF38DC" w:rsidRDefault="005168E8" w:rsidP="001242ED">
      <w:pPr>
        <w:ind w:right="502"/>
        <w:rPr>
          <w:i w:val="0"/>
          <w:sz w:val="22"/>
          <w:szCs w:val="22"/>
        </w:rPr>
      </w:pPr>
    </w:p>
    <w:p w14:paraId="789DE1E1" w14:textId="77777777" w:rsidR="005168E8" w:rsidRPr="00FF38DC" w:rsidRDefault="005168E8" w:rsidP="001242ED">
      <w:pPr>
        <w:ind w:right="502"/>
        <w:rPr>
          <w:i w:val="0"/>
          <w:sz w:val="22"/>
          <w:szCs w:val="22"/>
        </w:rPr>
      </w:pPr>
    </w:p>
    <w:p w14:paraId="5BEF6BCC" w14:textId="77777777" w:rsidR="005168E8" w:rsidRPr="00FF38DC" w:rsidRDefault="005168E8" w:rsidP="001242ED">
      <w:pPr>
        <w:ind w:right="502"/>
        <w:rPr>
          <w:i w:val="0"/>
          <w:sz w:val="22"/>
          <w:szCs w:val="22"/>
        </w:rPr>
      </w:pPr>
    </w:p>
    <w:p w14:paraId="0B076314" w14:textId="77777777" w:rsidR="005168E8" w:rsidRPr="00FF38DC" w:rsidRDefault="005168E8" w:rsidP="001242ED">
      <w:pPr>
        <w:ind w:right="502"/>
        <w:rPr>
          <w:i w:val="0"/>
          <w:sz w:val="22"/>
          <w:szCs w:val="22"/>
        </w:rPr>
      </w:pPr>
    </w:p>
    <w:p w14:paraId="3570B44F" w14:textId="77777777" w:rsidR="005168E8" w:rsidRPr="00FF38DC" w:rsidRDefault="005168E8" w:rsidP="001242ED">
      <w:pPr>
        <w:ind w:right="502"/>
        <w:rPr>
          <w:i w:val="0"/>
          <w:sz w:val="22"/>
          <w:szCs w:val="22"/>
        </w:rPr>
      </w:pPr>
    </w:p>
    <w:p w14:paraId="3FC1FD76" w14:textId="77777777" w:rsidR="005168E8" w:rsidRPr="00FF38DC" w:rsidRDefault="005168E8" w:rsidP="001242ED">
      <w:pPr>
        <w:ind w:right="502"/>
        <w:rPr>
          <w:i w:val="0"/>
          <w:sz w:val="22"/>
          <w:szCs w:val="22"/>
        </w:rPr>
      </w:pPr>
    </w:p>
    <w:p w14:paraId="10256BA4" w14:textId="77777777" w:rsidR="005168E8" w:rsidRPr="00FF38DC" w:rsidRDefault="005168E8" w:rsidP="001242ED">
      <w:pPr>
        <w:ind w:right="502"/>
        <w:rPr>
          <w:i w:val="0"/>
          <w:sz w:val="22"/>
          <w:szCs w:val="22"/>
        </w:rPr>
      </w:pPr>
    </w:p>
    <w:p w14:paraId="069F28E8" w14:textId="77777777" w:rsidR="005168E8" w:rsidRPr="00FF38DC" w:rsidRDefault="005168E8" w:rsidP="001242ED">
      <w:pPr>
        <w:ind w:right="502"/>
        <w:rPr>
          <w:i w:val="0"/>
          <w:sz w:val="22"/>
          <w:szCs w:val="22"/>
        </w:rPr>
      </w:pPr>
    </w:p>
    <w:p w14:paraId="22F0F3D8" w14:textId="77777777" w:rsidR="005168E8" w:rsidRPr="00FF38DC" w:rsidRDefault="005168E8" w:rsidP="001242ED">
      <w:pPr>
        <w:ind w:right="502"/>
        <w:rPr>
          <w:i w:val="0"/>
          <w:sz w:val="22"/>
          <w:szCs w:val="22"/>
        </w:rPr>
      </w:pPr>
    </w:p>
    <w:p w14:paraId="10C77BB7" w14:textId="77777777" w:rsidR="005168E8" w:rsidRPr="00FF38DC" w:rsidRDefault="005168E8" w:rsidP="001242ED">
      <w:pPr>
        <w:ind w:right="502"/>
        <w:rPr>
          <w:i w:val="0"/>
          <w:sz w:val="22"/>
          <w:szCs w:val="22"/>
        </w:rPr>
      </w:pPr>
    </w:p>
    <w:p w14:paraId="4FE1D194" w14:textId="77777777" w:rsidR="005168E8" w:rsidRPr="00FF38DC" w:rsidRDefault="0056394D" w:rsidP="001242ED">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531FA27" w14:textId="77777777" w:rsidR="005168E8" w:rsidRDefault="005168E8" w:rsidP="005168E8">
      <w:pPr>
        <w:ind w:left="1080"/>
        <w:jc w:val="center"/>
        <w:rPr>
          <w:i w:val="0"/>
          <w:sz w:val="22"/>
          <w:szCs w:val="22"/>
        </w:rPr>
      </w:pPr>
    </w:p>
    <w:p w14:paraId="0956666A" w14:textId="77777777" w:rsidR="005168E8" w:rsidRPr="00FF38DC" w:rsidRDefault="005168E8" w:rsidP="005168E8">
      <w:pPr>
        <w:ind w:left="1080"/>
        <w:jc w:val="center"/>
        <w:rPr>
          <w:i w:val="0"/>
          <w:sz w:val="22"/>
          <w:szCs w:val="22"/>
        </w:rPr>
      </w:pPr>
    </w:p>
    <w:p w14:paraId="52A3A57B" w14:textId="77777777" w:rsidR="005168E8" w:rsidRPr="00FF38DC" w:rsidRDefault="005168E8" w:rsidP="005168E8">
      <w:pPr>
        <w:ind w:left="1080"/>
        <w:jc w:val="center"/>
        <w:rPr>
          <w:i w:val="0"/>
          <w:sz w:val="22"/>
          <w:szCs w:val="22"/>
        </w:rPr>
      </w:pPr>
    </w:p>
    <w:p w14:paraId="6B1049A1" w14:textId="77777777" w:rsidR="005168E8" w:rsidRPr="0079325B" w:rsidRDefault="005168E8" w:rsidP="005168E8">
      <w:pPr>
        <w:pStyle w:val="Glava"/>
        <w:tabs>
          <w:tab w:val="clear" w:pos="4536"/>
          <w:tab w:val="clear" w:pos="9072"/>
        </w:tabs>
        <w:ind w:left="1080"/>
        <w:jc w:val="both"/>
        <w:rPr>
          <w:i w:val="0"/>
          <w:sz w:val="22"/>
          <w:szCs w:val="22"/>
        </w:rPr>
      </w:pPr>
    </w:p>
    <w:p w14:paraId="6AE59F8B" w14:textId="77777777" w:rsidR="005168E8" w:rsidRPr="0079325B" w:rsidRDefault="005168E8" w:rsidP="005168E8">
      <w:pPr>
        <w:pStyle w:val="Glava"/>
        <w:tabs>
          <w:tab w:val="clear" w:pos="4536"/>
          <w:tab w:val="clear" w:pos="9072"/>
        </w:tabs>
        <w:ind w:left="1080"/>
        <w:jc w:val="both"/>
        <w:rPr>
          <w:i w:val="0"/>
          <w:sz w:val="22"/>
          <w:szCs w:val="22"/>
        </w:rPr>
      </w:pPr>
    </w:p>
    <w:p w14:paraId="062693A8" w14:textId="77777777" w:rsidR="005168E8" w:rsidRDefault="005168E8" w:rsidP="008C10FE">
      <w:pPr>
        <w:pStyle w:val="Glava"/>
        <w:tabs>
          <w:tab w:val="clear" w:pos="4536"/>
          <w:tab w:val="clear" w:pos="9072"/>
        </w:tabs>
        <w:ind w:left="1080"/>
        <w:jc w:val="both"/>
        <w:rPr>
          <w:b/>
          <w:i w:val="0"/>
          <w:sz w:val="28"/>
          <w:szCs w:val="28"/>
        </w:rPr>
      </w:pPr>
    </w:p>
    <w:p w14:paraId="10FB46C3" w14:textId="77777777" w:rsidR="005168E8" w:rsidRDefault="005168E8" w:rsidP="008C10FE">
      <w:pPr>
        <w:pStyle w:val="Glava"/>
        <w:tabs>
          <w:tab w:val="clear" w:pos="4536"/>
          <w:tab w:val="clear" w:pos="9072"/>
        </w:tabs>
        <w:ind w:left="1080"/>
        <w:jc w:val="both"/>
        <w:rPr>
          <w:b/>
          <w:i w:val="0"/>
          <w:sz w:val="28"/>
          <w:szCs w:val="28"/>
        </w:rPr>
      </w:pPr>
    </w:p>
    <w:p w14:paraId="12D65932" w14:textId="77777777" w:rsidR="005168E8" w:rsidRDefault="005168E8" w:rsidP="008C10FE">
      <w:pPr>
        <w:pStyle w:val="Glava"/>
        <w:tabs>
          <w:tab w:val="clear" w:pos="4536"/>
          <w:tab w:val="clear" w:pos="9072"/>
        </w:tabs>
        <w:ind w:left="1080"/>
        <w:jc w:val="both"/>
        <w:rPr>
          <w:b/>
          <w:i w:val="0"/>
          <w:sz w:val="28"/>
          <w:szCs w:val="28"/>
        </w:rPr>
      </w:pPr>
    </w:p>
    <w:p w14:paraId="4428890A" w14:textId="77777777" w:rsidR="005168E8" w:rsidRDefault="005168E8" w:rsidP="008C10FE">
      <w:pPr>
        <w:pStyle w:val="Glava"/>
        <w:tabs>
          <w:tab w:val="clear" w:pos="4536"/>
          <w:tab w:val="clear" w:pos="9072"/>
        </w:tabs>
        <w:ind w:left="1080"/>
        <w:jc w:val="both"/>
        <w:rPr>
          <w:b/>
          <w:i w:val="0"/>
          <w:sz w:val="28"/>
          <w:szCs w:val="28"/>
        </w:rPr>
      </w:pPr>
    </w:p>
    <w:p w14:paraId="621E0F1C" w14:textId="77777777" w:rsidR="005168E8" w:rsidRDefault="005168E8" w:rsidP="008C10FE">
      <w:pPr>
        <w:pStyle w:val="Glava"/>
        <w:tabs>
          <w:tab w:val="clear" w:pos="4536"/>
          <w:tab w:val="clear" w:pos="9072"/>
        </w:tabs>
        <w:ind w:left="1080"/>
        <w:jc w:val="both"/>
        <w:rPr>
          <w:b/>
          <w:i w:val="0"/>
          <w:sz w:val="28"/>
          <w:szCs w:val="28"/>
        </w:rPr>
      </w:pPr>
    </w:p>
    <w:p w14:paraId="36369424" w14:textId="77777777" w:rsidR="005168E8" w:rsidRDefault="005168E8" w:rsidP="008C10FE">
      <w:pPr>
        <w:pStyle w:val="Glava"/>
        <w:tabs>
          <w:tab w:val="clear" w:pos="4536"/>
          <w:tab w:val="clear" w:pos="9072"/>
        </w:tabs>
        <w:ind w:left="1080"/>
        <w:jc w:val="both"/>
        <w:rPr>
          <w:b/>
          <w:i w:val="0"/>
          <w:sz w:val="28"/>
          <w:szCs w:val="28"/>
        </w:rPr>
      </w:pPr>
    </w:p>
    <w:p w14:paraId="66DE034A" w14:textId="77777777" w:rsidR="005168E8" w:rsidRDefault="005168E8" w:rsidP="008C10FE">
      <w:pPr>
        <w:pStyle w:val="Glava"/>
        <w:tabs>
          <w:tab w:val="clear" w:pos="4536"/>
          <w:tab w:val="clear" w:pos="9072"/>
        </w:tabs>
        <w:ind w:left="1080"/>
        <w:jc w:val="both"/>
        <w:rPr>
          <w:b/>
          <w:i w:val="0"/>
          <w:sz w:val="28"/>
          <w:szCs w:val="28"/>
        </w:rPr>
      </w:pPr>
    </w:p>
    <w:p w14:paraId="6E312265" w14:textId="77777777" w:rsidR="005168E8" w:rsidRDefault="005168E8" w:rsidP="008C10FE">
      <w:pPr>
        <w:pStyle w:val="Glava"/>
        <w:tabs>
          <w:tab w:val="clear" w:pos="4536"/>
          <w:tab w:val="clear" w:pos="9072"/>
        </w:tabs>
        <w:ind w:left="1080"/>
        <w:jc w:val="both"/>
        <w:rPr>
          <w:b/>
          <w:i w:val="0"/>
          <w:sz w:val="28"/>
          <w:szCs w:val="28"/>
        </w:rPr>
      </w:pPr>
    </w:p>
    <w:p w14:paraId="6E0167D6" w14:textId="77777777" w:rsidR="005168E8" w:rsidRDefault="005168E8" w:rsidP="008C10FE">
      <w:pPr>
        <w:pStyle w:val="Glava"/>
        <w:tabs>
          <w:tab w:val="clear" w:pos="4536"/>
          <w:tab w:val="clear" w:pos="9072"/>
        </w:tabs>
        <w:ind w:left="1080"/>
        <w:jc w:val="both"/>
        <w:rPr>
          <w:b/>
          <w:i w:val="0"/>
          <w:sz w:val="28"/>
          <w:szCs w:val="28"/>
        </w:rPr>
      </w:pPr>
    </w:p>
    <w:p w14:paraId="46F9735B" w14:textId="77777777" w:rsidR="005168E8" w:rsidRDefault="005168E8" w:rsidP="008C10FE">
      <w:pPr>
        <w:pStyle w:val="Glava"/>
        <w:tabs>
          <w:tab w:val="clear" w:pos="4536"/>
          <w:tab w:val="clear" w:pos="9072"/>
        </w:tabs>
        <w:ind w:left="1080"/>
        <w:jc w:val="both"/>
        <w:rPr>
          <w:b/>
          <w:i w:val="0"/>
          <w:sz w:val="28"/>
          <w:szCs w:val="28"/>
        </w:rPr>
      </w:pPr>
    </w:p>
    <w:p w14:paraId="6ACB3236" w14:textId="77777777" w:rsidR="005168E8" w:rsidRDefault="005168E8" w:rsidP="008C10FE">
      <w:pPr>
        <w:pStyle w:val="Glava"/>
        <w:tabs>
          <w:tab w:val="clear" w:pos="4536"/>
          <w:tab w:val="clear" w:pos="9072"/>
        </w:tabs>
        <w:ind w:left="1080"/>
        <w:jc w:val="both"/>
        <w:rPr>
          <w:b/>
          <w:i w:val="0"/>
          <w:sz w:val="28"/>
          <w:szCs w:val="28"/>
        </w:rPr>
      </w:pPr>
    </w:p>
    <w:p w14:paraId="10523EC0" w14:textId="77777777" w:rsidR="005168E8" w:rsidRDefault="005168E8" w:rsidP="008C10FE">
      <w:pPr>
        <w:pStyle w:val="Glava"/>
        <w:tabs>
          <w:tab w:val="clear" w:pos="4536"/>
          <w:tab w:val="clear" w:pos="9072"/>
        </w:tabs>
        <w:ind w:left="1080"/>
        <w:jc w:val="both"/>
        <w:rPr>
          <w:b/>
          <w:i w:val="0"/>
          <w:sz w:val="28"/>
          <w:szCs w:val="28"/>
        </w:rPr>
      </w:pPr>
    </w:p>
    <w:p w14:paraId="3E3E0C6A" w14:textId="77777777" w:rsidR="005168E8" w:rsidRDefault="005168E8" w:rsidP="008C10FE">
      <w:pPr>
        <w:pStyle w:val="Glava"/>
        <w:tabs>
          <w:tab w:val="clear" w:pos="4536"/>
          <w:tab w:val="clear" w:pos="9072"/>
        </w:tabs>
        <w:ind w:left="1080"/>
        <w:jc w:val="both"/>
        <w:rPr>
          <w:b/>
          <w:i w:val="0"/>
          <w:sz w:val="28"/>
          <w:szCs w:val="28"/>
        </w:rPr>
      </w:pPr>
    </w:p>
    <w:p w14:paraId="6D6F0EFA" w14:textId="77777777" w:rsidR="005168E8" w:rsidRDefault="005168E8" w:rsidP="008C10FE">
      <w:pPr>
        <w:pStyle w:val="Glava"/>
        <w:tabs>
          <w:tab w:val="clear" w:pos="4536"/>
          <w:tab w:val="clear" w:pos="9072"/>
        </w:tabs>
        <w:ind w:left="1080"/>
        <w:jc w:val="both"/>
        <w:rPr>
          <w:b/>
          <w:i w:val="0"/>
          <w:sz w:val="28"/>
          <w:szCs w:val="28"/>
        </w:rPr>
      </w:pPr>
    </w:p>
    <w:p w14:paraId="589E902B" w14:textId="77777777" w:rsidR="005168E8" w:rsidRDefault="005168E8" w:rsidP="008C10FE">
      <w:pPr>
        <w:pStyle w:val="Glava"/>
        <w:tabs>
          <w:tab w:val="clear" w:pos="4536"/>
          <w:tab w:val="clear" w:pos="9072"/>
        </w:tabs>
        <w:ind w:left="1080"/>
        <w:jc w:val="both"/>
        <w:rPr>
          <w:b/>
          <w:i w:val="0"/>
          <w:sz w:val="28"/>
          <w:szCs w:val="28"/>
        </w:rPr>
      </w:pPr>
    </w:p>
    <w:p w14:paraId="560DAB7E" w14:textId="77777777" w:rsidR="005168E8" w:rsidRDefault="005168E8" w:rsidP="008C10FE">
      <w:pPr>
        <w:pStyle w:val="Glava"/>
        <w:tabs>
          <w:tab w:val="clear" w:pos="4536"/>
          <w:tab w:val="clear" w:pos="9072"/>
        </w:tabs>
        <w:ind w:left="1080"/>
        <w:jc w:val="both"/>
        <w:rPr>
          <w:b/>
          <w:i w:val="0"/>
          <w:sz w:val="28"/>
          <w:szCs w:val="28"/>
        </w:rPr>
      </w:pPr>
    </w:p>
    <w:p w14:paraId="6578F3DD" w14:textId="77777777" w:rsidR="005168E8" w:rsidRDefault="005168E8" w:rsidP="008C10FE">
      <w:pPr>
        <w:pStyle w:val="Glava"/>
        <w:tabs>
          <w:tab w:val="clear" w:pos="4536"/>
          <w:tab w:val="clear" w:pos="9072"/>
        </w:tabs>
        <w:ind w:left="1080"/>
        <w:jc w:val="both"/>
        <w:rPr>
          <w:b/>
          <w:i w:val="0"/>
          <w:sz w:val="28"/>
          <w:szCs w:val="28"/>
        </w:rPr>
      </w:pPr>
    </w:p>
    <w:p w14:paraId="6C303F1F" w14:textId="77777777" w:rsidR="005168E8" w:rsidRDefault="005168E8" w:rsidP="008C10FE">
      <w:pPr>
        <w:pStyle w:val="Glava"/>
        <w:tabs>
          <w:tab w:val="clear" w:pos="4536"/>
          <w:tab w:val="clear" w:pos="9072"/>
        </w:tabs>
        <w:ind w:left="1080"/>
        <w:jc w:val="both"/>
        <w:rPr>
          <w:b/>
          <w:i w:val="0"/>
          <w:sz w:val="28"/>
          <w:szCs w:val="28"/>
        </w:rPr>
      </w:pPr>
    </w:p>
    <w:p w14:paraId="11F2804D" w14:textId="77777777" w:rsidR="005168E8" w:rsidRDefault="005168E8" w:rsidP="008C10FE">
      <w:pPr>
        <w:pStyle w:val="Glava"/>
        <w:tabs>
          <w:tab w:val="clear" w:pos="4536"/>
          <w:tab w:val="clear" w:pos="9072"/>
        </w:tabs>
        <w:ind w:left="1080"/>
        <w:jc w:val="both"/>
        <w:rPr>
          <w:b/>
          <w:i w:val="0"/>
          <w:sz w:val="28"/>
          <w:szCs w:val="28"/>
        </w:rPr>
      </w:pPr>
    </w:p>
    <w:p w14:paraId="1F30BD27" w14:textId="77777777" w:rsidR="005168E8" w:rsidRDefault="005168E8" w:rsidP="008C10FE">
      <w:pPr>
        <w:pStyle w:val="Glava"/>
        <w:tabs>
          <w:tab w:val="clear" w:pos="4536"/>
          <w:tab w:val="clear" w:pos="9072"/>
        </w:tabs>
        <w:ind w:left="1080"/>
        <w:jc w:val="both"/>
        <w:rPr>
          <w:b/>
          <w:i w:val="0"/>
          <w:sz w:val="28"/>
          <w:szCs w:val="28"/>
        </w:rPr>
      </w:pPr>
    </w:p>
    <w:p w14:paraId="2BD536F8" w14:textId="77777777" w:rsidR="005168E8" w:rsidRDefault="005168E8" w:rsidP="008C10FE">
      <w:pPr>
        <w:pStyle w:val="Glava"/>
        <w:tabs>
          <w:tab w:val="clear" w:pos="4536"/>
          <w:tab w:val="clear" w:pos="9072"/>
        </w:tabs>
        <w:ind w:left="1080"/>
        <w:jc w:val="both"/>
        <w:rPr>
          <w:b/>
          <w:i w:val="0"/>
          <w:sz w:val="28"/>
          <w:szCs w:val="28"/>
        </w:rPr>
      </w:pPr>
    </w:p>
    <w:p w14:paraId="2DAA8B9B" w14:textId="77777777" w:rsidR="005168E8" w:rsidRDefault="005168E8" w:rsidP="008C10FE">
      <w:pPr>
        <w:pStyle w:val="Glava"/>
        <w:tabs>
          <w:tab w:val="clear" w:pos="4536"/>
          <w:tab w:val="clear" w:pos="9072"/>
        </w:tabs>
        <w:ind w:left="1080"/>
        <w:jc w:val="both"/>
        <w:rPr>
          <w:b/>
          <w:i w:val="0"/>
          <w:sz w:val="28"/>
          <w:szCs w:val="28"/>
        </w:rPr>
      </w:pPr>
    </w:p>
    <w:p w14:paraId="02BA860A" w14:textId="77777777" w:rsidR="005168E8" w:rsidRDefault="005168E8" w:rsidP="008C10FE">
      <w:pPr>
        <w:pStyle w:val="Glava"/>
        <w:tabs>
          <w:tab w:val="clear" w:pos="4536"/>
          <w:tab w:val="clear" w:pos="9072"/>
        </w:tabs>
        <w:ind w:left="1080"/>
        <w:jc w:val="both"/>
        <w:rPr>
          <w:b/>
          <w:i w:val="0"/>
          <w:sz w:val="28"/>
          <w:szCs w:val="28"/>
        </w:rPr>
      </w:pPr>
    </w:p>
    <w:p w14:paraId="48B4E11C" w14:textId="77777777" w:rsidR="005168E8" w:rsidRDefault="005168E8" w:rsidP="008C10FE">
      <w:pPr>
        <w:pStyle w:val="Glava"/>
        <w:tabs>
          <w:tab w:val="clear" w:pos="4536"/>
          <w:tab w:val="clear" w:pos="9072"/>
        </w:tabs>
        <w:ind w:left="1080"/>
        <w:jc w:val="both"/>
        <w:rPr>
          <w:b/>
          <w:i w:val="0"/>
          <w:sz w:val="28"/>
          <w:szCs w:val="28"/>
        </w:rPr>
      </w:pPr>
    </w:p>
    <w:p w14:paraId="5E2CC0D8" w14:textId="77777777" w:rsidR="005168E8" w:rsidRDefault="005168E8" w:rsidP="008C10FE">
      <w:pPr>
        <w:pStyle w:val="Glava"/>
        <w:tabs>
          <w:tab w:val="clear" w:pos="4536"/>
          <w:tab w:val="clear" w:pos="9072"/>
        </w:tabs>
        <w:ind w:left="1080"/>
        <w:jc w:val="both"/>
        <w:rPr>
          <w:b/>
          <w:i w:val="0"/>
          <w:sz w:val="28"/>
          <w:szCs w:val="28"/>
        </w:rPr>
      </w:pPr>
    </w:p>
    <w:p w14:paraId="75EF0EDC" w14:textId="77777777" w:rsidR="005168E8" w:rsidRDefault="005168E8" w:rsidP="008C10FE">
      <w:pPr>
        <w:pStyle w:val="Glava"/>
        <w:tabs>
          <w:tab w:val="clear" w:pos="4536"/>
          <w:tab w:val="clear" w:pos="9072"/>
        </w:tabs>
        <w:ind w:left="1080"/>
        <w:jc w:val="both"/>
        <w:rPr>
          <w:b/>
          <w:i w:val="0"/>
          <w:sz w:val="28"/>
          <w:szCs w:val="28"/>
        </w:rPr>
      </w:pPr>
    </w:p>
    <w:p w14:paraId="6F19F971" w14:textId="77777777" w:rsidR="005168E8" w:rsidRDefault="005168E8" w:rsidP="008C10FE">
      <w:pPr>
        <w:pStyle w:val="Glava"/>
        <w:tabs>
          <w:tab w:val="clear" w:pos="4536"/>
          <w:tab w:val="clear" w:pos="9072"/>
        </w:tabs>
        <w:ind w:left="1080"/>
        <w:jc w:val="both"/>
        <w:rPr>
          <w:b/>
          <w:i w:val="0"/>
          <w:sz w:val="28"/>
          <w:szCs w:val="28"/>
        </w:rPr>
      </w:pPr>
    </w:p>
    <w:p w14:paraId="52835711" w14:textId="77777777" w:rsidR="00CB5564" w:rsidRDefault="00CB5564" w:rsidP="008C10FE">
      <w:pPr>
        <w:pStyle w:val="Glava"/>
        <w:tabs>
          <w:tab w:val="clear" w:pos="4536"/>
          <w:tab w:val="clear" w:pos="9072"/>
        </w:tabs>
        <w:ind w:left="1080"/>
        <w:jc w:val="both"/>
        <w:rPr>
          <w:b/>
          <w:i w:val="0"/>
          <w:sz w:val="28"/>
          <w:szCs w:val="28"/>
        </w:rPr>
      </w:pPr>
    </w:p>
    <w:p w14:paraId="13AFFA20" w14:textId="77777777" w:rsidR="00CB5564" w:rsidRPr="007530DE" w:rsidRDefault="00CB5564" w:rsidP="008C10FE">
      <w:pPr>
        <w:pStyle w:val="Glava"/>
        <w:tabs>
          <w:tab w:val="clear" w:pos="4536"/>
          <w:tab w:val="clear" w:pos="9072"/>
        </w:tabs>
        <w:ind w:left="1080"/>
        <w:jc w:val="both"/>
        <w:rPr>
          <w:b/>
          <w:i w:val="0"/>
          <w:sz w:val="28"/>
          <w:szCs w:val="28"/>
        </w:rPr>
      </w:pPr>
    </w:p>
    <w:p w14:paraId="611B5405" w14:textId="77777777" w:rsidR="004A7BAD" w:rsidRDefault="004A7BAD" w:rsidP="001242ED">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70733F12" w14:textId="77777777" w:rsidR="004A7BAD" w:rsidRDefault="004A7BAD" w:rsidP="001242ED">
      <w:pPr>
        <w:pStyle w:val="Glava"/>
        <w:tabs>
          <w:tab w:val="clear" w:pos="4536"/>
          <w:tab w:val="clear" w:pos="9072"/>
        </w:tabs>
        <w:ind w:right="502"/>
        <w:jc w:val="right"/>
        <w:rPr>
          <w:b/>
          <w:i w:val="0"/>
          <w:sz w:val="22"/>
          <w:szCs w:val="22"/>
        </w:rPr>
      </w:pPr>
    </w:p>
    <w:p w14:paraId="10478E07" w14:textId="77777777" w:rsidR="004A7BAD" w:rsidRDefault="004A7BAD" w:rsidP="001242ED">
      <w:pPr>
        <w:pStyle w:val="Glava"/>
        <w:tabs>
          <w:tab w:val="clear" w:pos="4536"/>
          <w:tab w:val="clear" w:pos="9072"/>
        </w:tabs>
        <w:ind w:right="502"/>
        <w:jc w:val="right"/>
        <w:rPr>
          <w:b/>
          <w:i w:val="0"/>
          <w:sz w:val="22"/>
          <w:szCs w:val="22"/>
        </w:rPr>
      </w:pPr>
    </w:p>
    <w:p w14:paraId="24205905" w14:textId="77777777" w:rsidR="004A7BAD" w:rsidRPr="00E23471" w:rsidRDefault="004A7BAD" w:rsidP="001242ED">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803CA52" w14:textId="77777777" w:rsidR="004A7BAD" w:rsidRPr="00AF03D7" w:rsidRDefault="004A7BAD" w:rsidP="001242ED">
      <w:pPr>
        <w:pStyle w:val="Glava"/>
        <w:tabs>
          <w:tab w:val="clear" w:pos="4536"/>
          <w:tab w:val="clear" w:pos="9072"/>
        </w:tabs>
        <w:ind w:right="502" w:firstLine="1134"/>
        <w:jc w:val="center"/>
        <w:rPr>
          <w:i w:val="0"/>
          <w:sz w:val="22"/>
          <w:szCs w:val="22"/>
        </w:rPr>
      </w:pPr>
    </w:p>
    <w:p w14:paraId="1475536E" w14:textId="77777777" w:rsidR="004A7BAD" w:rsidRPr="00AF03D7" w:rsidRDefault="004A7BAD" w:rsidP="001242ED">
      <w:pPr>
        <w:pStyle w:val="Glava"/>
        <w:tabs>
          <w:tab w:val="clear" w:pos="4536"/>
          <w:tab w:val="clear" w:pos="9072"/>
        </w:tabs>
        <w:ind w:right="502" w:firstLine="1134"/>
        <w:jc w:val="center"/>
        <w:rPr>
          <w:i w:val="0"/>
          <w:sz w:val="22"/>
          <w:szCs w:val="22"/>
        </w:rPr>
      </w:pPr>
    </w:p>
    <w:p w14:paraId="740E59CE" w14:textId="77777777" w:rsidR="004A7BAD" w:rsidRPr="00AF03D7" w:rsidRDefault="004A7BAD" w:rsidP="001242ED">
      <w:pPr>
        <w:pStyle w:val="Glava"/>
        <w:tabs>
          <w:tab w:val="clear" w:pos="4536"/>
          <w:tab w:val="clear" w:pos="9072"/>
        </w:tabs>
        <w:ind w:right="502" w:firstLine="1134"/>
        <w:jc w:val="both"/>
        <w:rPr>
          <w:i w:val="0"/>
          <w:sz w:val="22"/>
          <w:szCs w:val="22"/>
        </w:rPr>
      </w:pPr>
    </w:p>
    <w:p w14:paraId="6598328A" w14:textId="77777777" w:rsidR="00BB4A74" w:rsidRPr="0079325B" w:rsidRDefault="004A7BAD" w:rsidP="001242ED">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1AD7B7F8" w14:textId="77777777" w:rsidR="004A7BAD" w:rsidRDefault="004A7BAD" w:rsidP="001242ED">
      <w:pPr>
        <w:pStyle w:val="Glava"/>
        <w:tabs>
          <w:tab w:val="clear" w:pos="4536"/>
          <w:tab w:val="clear" w:pos="9072"/>
        </w:tabs>
        <w:ind w:right="502" w:firstLine="1134"/>
        <w:jc w:val="both"/>
        <w:rPr>
          <w:i w:val="0"/>
          <w:sz w:val="22"/>
          <w:szCs w:val="22"/>
        </w:rPr>
      </w:pPr>
    </w:p>
    <w:p w14:paraId="60B964C8" w14:textId="77777777" w:rsidR="004A7BAD" w:rsidRPr="004A7BAD" w:rsidRDefault="004A7BAD" w:rsidP="001242ED">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435C35A2" w14:textId="77777777" w:rsidR="004A7BAD" w:rsidRDefault="004A7BAD" w:rsidP="001242ED">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43824DAF" w14:textId="77777777" w:rsidR="00BB4A74" w:rsidRDefault="00BB4A74" w:rsidP="001242ED">
      <w:pPr>
        <w:pStyle w:val="Glava"/>
        <w:tabs>
          <w:tab w:val="clear" w:pos="4536"/>
          <w:tab w:val="clear" w:pos="9072"/>
        </w:tabs>
        <w:ind w:left="1080" w:right="502"/>
        <w:jc w:val="both"/>
        <w:rPr>
          <w:i w:val="0"/>
          <w:sz w:val="22"/>
          <w:szCs w:val="22"/>
        </w:rPr>
      </w:pPr>
    </w:p>
    <w:p w14:paraId="78EB1780" w14:textId="77777777" w:rsidR="004A7BAD" w:rsidRPr="0079325B" w:rsidRDefault="004A7BAD" w:rsidP="00BB4A74">
      <w:pPr>
        <w:pStyle w:val="Glava"/>
        <w:tabs>
          <w:tab w:val="clear" w:pos="4536"/>
          <w:tab w:val="clear" w:pos="9072"/>
        </w:tabs>
        <w:ind w:left="1080"/>
        <w:jc w:val="both"/>
        <w:rPr>
          <w:i w:val="0"/>
          <w:sz w:val="22"/>
          <w:szCs w:val="22"/>
        </w:rPr>
      </w:pPr>
    </w:p>
    <w:p w14:paraId="6DF17D09" w14:textId="77777777" w:rsidR="004A7BAD" w:rsidRPr="0079325B" w:rsidRDefault="004A7BAD" w:rsidP="00E0078A">
      <w:pPr>
        <w:pStyle w:val="Glava"/>
        <w:tabs>
          <w:tab w:val="clear" w:pos="4536"/>
          <w:tab w:val="clear" w:pos="9072"/>
        </w:tabs>
        <w:ind w:left="1080"/>
        <w:jc w:val="both"/>
        <w:rPr>
          <w:i w:val="0"/>
          <w:sz w:val="22"/>
          <w:szCs w:val="22"/>
        </w:rPr>
      </w:pPr>
    </w:p>
    <w:p w14:paraId="6456C611" w14:textId="77777777" w:rsidR="006E4B7E" w:rsidRDefault="006E4B7E" w:rsidP="006E4B7E">
      <w:pPr>
        <w:pStyle w:val="Glava"/>
        <w:tabs>
          <w:tab w:val="clear" w:pos="4536"/>
          <w:tab w:val="clear" w:pos="9072"/>
        </w:tabs>
        <w:ind w:left="1080"/>
        <w:jc w:val="right"/>
        <w:rPr>
          <w:b/>
          <w:i w:val="0"/>
          <w:sz w:val="22"/>
          <w:szCs w:val="22"/>
        </w:rPr>
      </w:pPr>
    </w:p>
    <w:p w14:paraId="6FF9677E" w14:textId="77777777" w:rsidR="004A7BAD" w:rsidRDefault="004A7BAD" w:rsidP="006E4B7E">
      <w:pPr>
        <w:pStyle w:val="Glava"/>
        <w:tabs>
          <w:tab w:val="clear" w:pos="4536"/>
          <w:tab w:val="clear" w:pos="9072"/>
        </w:tabs>
        <w:ind w:left="1080"/>
        <w:jc w:val="right"/>
        <w:rPr>
          <w:b/>
          <w:i w:val="0"/>
          <w:sz w:val="22"/>
          <w:szCs w:val="22"/>
        </w:rPr>
      </w:pPr>
    </w:p>
    <w:p w14:paraId="4E044D80" w14:textId="77777777" w:rsidR="004A7BAD" w:rsidRDefault="004A7BAD" w:rsidP="006E4B7E">
      <w:pPr>
        <w:pStyle w:val="Glava"/>
        <w:tabs>
          <w:tab w:val="clear" w:pos="4536"/>
          <w:tab w:val="clear" w:pos="9072"/>
        </w:tabs>
        <w:ind w:left="1080"/>
        <w:jc w:val="right"/>
        <w:rPr>
          <w:b/>
          <w:i w:val="0"/>
          <w:sz w:val="22"/>
          <w:szCs w:val="22"/>
        </w:rPr>
      </w:pPr>
    </w:p>
    <w:p w14:paraId="161E03BD" w14:textId="77777777" w:rsidR="004A7BAD" w:rsidRDefault="004A7BAD" w:rsidP="006E4B7E">
      <w:pPr>
        <w:pStyle w:val="Glava"/>
        <w:tabs>
          <w:tab w:val="clear" w:pos="4536"/>
          <w:tab w:val="clear" w:pos="9072"/>
        </w:tabs>
        <w:ind w:left="1080"/>
        <w:jc w:val="right"/>
        <w:rPr>
          <w:b/>
          <w:i w:val="0"/>
          <w:sz w:val="22"/>
          <w:szCs w:val="22"/>
        </w:rPr>
      </w:pPr>
    </w:p>
    <w:p w14:paraId="18823424" w14:textId="77777777" w:rsidR="004A7BAD" w:rsidRDefault="004A7BAD" w:rsidP="006E4B7E">
      <w:pPr>
        <w:pStyle w:val="Glava"/>
        <w:tabs>
          <w:tab w:val="clear" w:pos="4536"/>
          <w:tab w:val="clear" w:pos="9072"/>
        </w:tabs>
        <w:ind w:left="1080"/>
        <w:jc w:val="right"/>
        <w:rPr>
          <w:b/>
          <w:i w:val="0"/>
          <w:sz w:val="22"/>
          <w:szCs w:val="22"/>
        </w:rPr>
      </w:pPr>
    </w:p>
    <w:p w14:paraId="561711AF" w14:textId="77777777" w:rsidR="004A7BAD" w:rsidRDefault="004A7BAD" w:rsidP="006E4B7E">
      <w:pPr>
        <w:pStyle w:val="Glava"/>
        <w:tabs>
          <w:tab w:val="clear" w:pos="4536"/>
          <w:tab w:val="clear" w:pos="9072"/>
        </w:tabs>
        <w:ind w:left="1080"/>
        <w:jc w:val="right"/>
        <w:rPr>
          <w:b/>
          <w:i w:val="0"/>
          <w:sz w:val="22"/>
          <w:szCs w:val="22"/>
        </w:rPr>
      </w:pPr>
    </w:p>
    <w:p w14:paraId="4E0E40CA" w14:textId="77777777" w:rsidR="004A7BAD" w:rsidRDefault="004A7BAD" w:rsidP="006E4B7E">
      <w:pPr>
        <w:pStyle w:val="Glava"/>
        <w:tabs>
          <w:tab w:val="clear" w:pos="4536"/>
          <w:tab w:val="clear" w:pos="9072"/>
        </w:tabs>
        <w:ind w:left="1080"/>
        <w:jc w:val="right"/>
        <w:rPr>
          <w:b/>
          <w:i w:val="0"/>
          <w:sz w:val="22"/>
          <w:szCs w:val="22"/>
        </w:rPr>
      </w:pPr>
    </w:p>
    <w:p w14:paraId="13D85389" w14:textId="77777777" w:rsidR="004A7BAD" w:rsidRDefault="004A7BAD" w:rsidP="006E4B7E">
      <w:pPr>
        <w:pStyle w:val="Glava"/>
        <w:tabs>
          <w:tab w:val="clear" w:pos="4536"/>
          <w:tab w:val="clear" w:pos="9072"/>
        </w:tabs>
        <w:ind w:left="1080"/>
        <w:jc w:val="right"/>
        <w:rPr>
          <w:b/>
          <w:i w:val="0"/>
          <w:sz w:val="22"/>
          <w:szCs w:val="22"/>
        </w:rPr>
      </w:pPr>
    </w:p>
    <w:p w14:paraId="6D09738D" w14:textId="77777777" w:rsidR="004A7BAD" w:rsidRDefault="004A7BAD" w:rsidP="006E4B7E">
      <w:pPr>
        <w:pStyle w:val="Glava"/>
        <w:tabs>
          <w:tab w:val="clear" w:pos="4536"/>
          <w:tab w:val="clear" w:pos="9072"/>
        </w:tabs>
        <w:ind w:left="1080"/>
        <w:jc w:val="right"/>
        <w:rPr>
          <w:b/>
          <w:i w:val="0"/>
          <w:sz w:val="22"/>
          <w:szCs w:val="22"/>
        </w:rPr>
      </w:pPr>
    </w:p>
    <w:p w14:paraId="1EA2DEB0" w14:textId="77777777" w:rsidR="004A7BAD" w:rsidRDefault="004A7BAD" w:rsidP="006E4B7E">
      <w:pPr>
        <w:pStyle w:val="Glava"/>
        <w:tabs>
          <w:tab w:val="clear" w:pos="4536"/>
          <w:tab w:val="clear" w:pos="9072"/>
        </w:tabs>
        <w:ind w:left="1080"/>
        <w:jc w:val="right"/>
        <w:rPr>
          <w:b/>
          <w:i w:val="0"/>
          <w:sz w:val="22"/>
          <w:szCs w:val="22"/>
        </w:rPr>
      </w:pPr>
    </w:p>
    <w:p w14:paraId="6945C028" w14:textId="77777777" w:rsidR="004A7BAD" w:rsidRDefault="004A7BAD" w:rsidP="006E4B7E">
      <w:pPr>
        <w:pStyle w:val="Glava"/>
        <w:tabs>
          <w:tab w:val="clear" w:pos="4536"/>
          <w:tab w:val="clear" w:pos="9072"/>
        </w:tabs>
        <w:ind w:left="1080"/>
        <w:jc w:val="right"/>
        <w:rPr>
          <w:b/>
          <w:i w:val="0"/>
          <w:sz w:val="22"/>
          <w:szCs w:val="22"/>
        </w:rPr>
      </w:pPr>
    </w:p>
    <w:p w14:paraId="33E99D8B" w14:textId="77777777" w:rsidR="004A7BAD" w:rsidRDefault="004A7BAD" w:rsidP="006E4B7E">
      <w:pPr>
        <w:pStyle w:val="Glava"/>
        <w:tabs>
          <w:tab w:val="clear" w:pos="4536"/>
          <w:tab w:val="clear" w:pos="9072"/>
        </w:tabs>
        <w:ind w:left="1080"/>
        <w:jc w:val="right"/>
        <w:rPr>
          <w:b/>
          <w:i w:val="0"/>
          <w:sz w:val="22"/>
          <w:szCs w:val="22"/>
        </w:rPr>
      </w:pPr>
    </w:p>
    <w:p w14:paraId="244D9D43" w14:textId="77777777" w:rsidR="004A7BAD" w:rsidRDefault="004A7BAD" w:rsidP="006E4B7E">
      <w:pPr>
        <w:pStyle w:val="Glava"/>
        <w:tabs>
          <w:tab w:val="clear" w:pos="4536"/>
          <w:tab w:val="clear" w:pos="9072"/>
        </w:tabs>
        <w:ind w:left="1080"/>
        <w:jc w:val="right"/>
        <w:rPr>
          <w:b/>
          <w:i w:val="0"/>
          <w:sz w:val="22"/>
          <w:szCs w:val="22"/>
        </w:rPr>
      </w:pPr>
    </w:p>
    <w:p w14:paraId="5096DCEB" w14:textId="77777777" w:rsidR="004A7BAD" w:rsidRDefault="004A7BAD" w:rsidP="006E4B7E">
      <w:pPr>
        <w:pStyle w:val="Glava"/>
        <w:tabs>
          <w:tab w:val="clear" w:pos="4536"/>
          <w:tab w:val="clear" w:pos="9072"/>
        </w:tabs>
        <w:ind w:left="1080"/>
        <w:jc w:val="right"/>
        <w:rPr>
          <w:b/>
          <w:i w:val="0"/>
          <w:sz w:val="22"/>
          <w:szCs w:val="22"/>
        </w:rPr>
      </w:pPr>
    </w:p>
    <w:p w14:paraId="46A60B72" w14:textId="77777777" w:rsidR="004A7BAD" w:rsidRDefault="004A7BAD" w:rsidP="006E4B7E">
      <w:pPr>
        <w:pStyle w:val="Glava"/>
        <w:tabs>
          <w:tab w:val="clear" w:pos="4536"/>
          <w:tab w:val="clear" w:pos="9072"/>
        </w:tabs>
        <w:ind w:left="1080"/>
        <w:jc w:val="right"/>
        <w:rPr>
          <w:b/>
          <w:i w:val="0"/>
          <w:sz w:val="22"/>
          <w:szCs w:val="22"/>
        </w:rPr>
      </w:pPr>
    </w:p>
    <w:p w14:paraId="6B11F9B7" w14:textId="77777777" w:rsidR="004A7BAD" w:rsidRDefault="004A7BAD" w:rsidP="006E4B7E">
      <w:pPr>
        <w:pStyle w:val="Glava"/>
        <w:tabs>
          <w:tab w:val="clear" w:pos="4536"/>
          <w:tab w:val="clear" w:pos="9072"/>
        </w:tabs>
        <w:ind w:left="1080"/>
        <w:jc w:val="right"/>
        <w:rPr>
          <w:b/>
          <w:i w:val="0"/>
          <w:sz w:val="22"/>
          <w:szCs w:val="22"/>
        </w:rPr>
      </w:pPr>
    </w:p>
    <w:p w14:paraId="2BA5D180" w14:textId="77777777" w:rsidR="004A7BAD" w:rsidRDefault="004A7BAD" w:rsidP="006E4B7E">
      <w:pPr>
        <w:pStyle w:val="Glava"/>
        <w:tabs>
          <w:tab w:val="clear" w:pos="4536"/>
          <w:tab w:val="clear" w:pos="9072"/>
        </w:tabs>
        <w:ind w:left="1080"/>
        <w:jc w:val="right"/>
        <w:rPr>
          <w:b/>
          <w:i w:val="0"/>
          <w:sz w:val="22"/>
          <w:szCs w:val="22"/>
        </w:rPr>
      </w:pPr>
    </w:p>
    <w:p w14:paraId="1362E442" w14:textId="77777777" w:rsidR="004A7BAD" w:rsidRDefault="004A7BAD" w:rsidP="006E4B7E">
      <w:pPr>
        <w:pStyle w:val="Glava"/>
        <w:tabs>
          <w:tab w:val="clear" w:pos="4536"/>
          <w:tab w:val="clear" w:pos="9072"/>
        </w:tabs>
        <w:ind w:left="1080"/>
        <w:jc w:val="right"/>
        <w:rPr>
          <w:b/>
          <w:i w:val="0"/>
          <w:sz w:val="22"/>
          <w:szCs w:val="22"/>
        </w:rPr>
      </w:pPr>
    </w:p>
    <w:p w14:paraId="53DB79C3" w14:textId="77777777" w:rsidR="004A7BAD" w:rsidRDefault="004A7BAD" w:rsidP="006E4B7E">
      <w:pPr>
        <w:pStyle w:val="Glava"/>
        <w:tabs>
          <w:tab w:val="clear" w:pos="4536"/>
          <w:tab w:val="clear" w:pos="9072"/>
        </w:tabs>
        <w:ind w:left="1080"/>
        <w:jc w:val="right"/>
        <w:rPr>
          <w:b/>
          <w:i w:val="0"/>
          <w:sz w:val="22"/>
          <w:szCs w:val="22"/>
        </w:rPr>
      </w:pPr>
    </w:p>
    <w:p w14:paraId="25DB1A1D" w14:textId="77777777" w:rsidR="004A7BAD" w:rsidRDefault="004A7BAD" w:rsidP="006E4B7E">
      <w:pPr>
        <w:pStyle w:val="Glava"/>
        <w:tabs>
          <w:tab w:val="clear" w:pos="4536"/>
          <w:tab w:val="clear" w:pos="9072"/>
        </w:tabs>
        <w:ind w:left="1080"/>
        <w:jc w:val="right"/>
        <w:rPr>
          <w:b/>
          <w:i w:val="0"/>
          <w:sz w:val="22"/>
          <w:szCs w:val="22"/>
        </w:rPr>
      </w:pPr>
    </w:p>
    <w:p w14:paraId="61859011" w14:textId="77777777" w:rsidR="004A7BAD" w:rsidRDefault="004A7BAD" w:rsidP="006E4B7E">
      <w:pPr>
        <w:pStyle w:val="Glava"/>
        <w:tabs>
          <w:tab w:val="clear" w:pos="4536"/>
          <w:tab w:val="clear" w:pos="9072"/>
        </w:tabs>
        <w:ind w:left="1080"/>
        <w:jc w:val="right"/>
        <w:rPr>
          <w:b/>
          <w:i w:val="0"/>
          <w:sz w:val="22"/>
          <w:szCs w:val="22"/>
        </w:rPr>
      </w:pPr>
    </w:p>
    <w:p w14:paraId="5BF4CB98" w14:textId="77777777" w:rsidR="004A7BAD" w:rsidRDefault="004A7BAD" w:rsidP="006E4B7E">
      <w:pPr>
        <w:pStyle w:val="Glava"/>
        <w:tabs>
          <w:tab w:val="clear" w:pos="4536"/>
          <w:tab w:val="clear" w:pos="9072"/>
        </w:tabs>
        <w:ind w:left="1080"/>
        <w:jc w:val="right"/>
        <w:rPr>
          <w:b/>
          <w:i w:val="0"/>
          <w:sz w:val="22"/>
          <w:szCs w:val="22"/>
        </w:rPr>
      </w:pPr>
    </w:p>
    <w:p w14:paraId="593363E1" w14:textId="77777777" w:rsidR="004A7BAD" w:rsidRDefault="004A7BAD" w:rsidP="006E4B7E">
      <w:pPr>
        <w:pStyle w:val="Glava"/>
        <w:tabs>
          <w:tab w:val="clear" w:pos="4536"/>
          <w:tab w:val="clear" w:pos="9072"/>
        </w:tabs>
        <w:ind w:left="1080"/>
        <w:jc w:val="right"/>
        <w:rPr>
          <w:b/>
          <w:i w:val="0"/>
          <w:sz w:val="22"/>
          <w:szCs w:val="22"/>
        </w:rPr>
      </w:pPr>
    </w:p>
    <w:p w14:paraId="238B8A87" w14:textId="77777777" w:rsidR="004A7BAD" w:rsidRDefault="004A7BAD" w:rsidP="006E4B7E">
      <w:pPr>
        <w:pStyle w:val="Glava"/>
        <w:tabs>
          <w:tab w:val="clear" w:pos="4536"/>
          <w:tab w:val="clear" w:pos="9072"/>
        </w:tabs>
        <w:ind w:left="1080"/>
        <w:jc w:val="right"/>
        <w:rPr>
          <w:b/>
          <w:i w:val="0"/>
          <w:sz w:val="22"/>
          <w:szCs w:val="22"/>
        </w:rPr>
      </w:pPr>
    </w:p>
    <w:p w14:paraId="3B4E2413" w14:textId="77777777" w:rsidR="004A7BAD" w:rsidRDefault="004A7BAD" w:rsidP="006E4B7E">
      <w:pPr>
        <w:pStyle w:val="Glava"/>
        <w:tabs>
          <w:tab w:val="clear" w:pos="4536"/>
          <w:tab w:val="clear" w:pos="9072"/>
        </w:tabs>
        <w:ind w:left="1080"/>
        <w:jc w:val="right"/>
        <w:rPr>
          <w:b/>
          <w:i w:val="0"/>
          <w:sz w:val="22"/>
          <w:szCs w:val="22"/>
        </w:rPr>
      </w:pPr>
    </w:p>
    <w:p w14:paraId="3FCACE3C" w14:textId="77777777" w:rsidR="004A7BAD" w:rsidRDefault="004A7BAD" w:rsidP="006E4B7E">
      <w:pPr>
        <w:pStyle w:val="Glava"/>
        <w:tabs>
          <w:tab w:val="clear" w:pos="4536"/>
          <w:tab w:val="clear" w:pos="9072"/>
        </w:tabs>
        <w:ind w:left="1080"/>
        <w:jc w:val="right"/>
        <w:rPr>
          <w:b/>
          <w:i w:val="0"/>
          <w:sz w:val="22"/>
          <w:szCs w:val="22"/>
        </w:rPr>
      </w:pPr>
    </w:p>
    <w:p w14:paraId="6256ABC3" w14:textId="77777777" w:rsidR="004A7BAD" w:rsidRDefault="004A7BAD" w:rsidP="006E4B7E">
      <w:pPr>
        <w:pStyle w:val="Glava"/>
        <w:tabs>
          <w:tab w:val="clear" w:pos="4536"/>
          <w:tab w:val="clear" w:pos="9072"/>
        </w:tabs>
        <w:ind w:left="1080"/>
        <w:jc w:val="right"/>
        <w:rPr>
          <w:b/>
          <w:i w:val="0"/>
          <w:sz w:val="22"/>
          <w:szCs w:val="22"/>
        </w:rPr>
      </w:pPr>
    </w:p>
    <w:p w14:paraId="32083B1F" w14:textId="77777777" w:rsidR="004A7BAD" w:rsidRDefault="004A7BAD" w:rsidP="006E4B7E">
      <w:pPr>
        <w:pStyle w:val="Glava"/>
        <w:tabs>
          <w:tab w:val="clear" w:pos="4536"/>
          <w:tab w:val="clear" w:pos="9072"/>
        </w:tabs>
        <w:ind w:left="1080"/>
        <w:jc w:val="right"/>
        <w:rPr>
          <w:b/>
          <w:i w:val="0"/>
          <w:sz w:val="22"/>
          <w:szCs w:val="22"/>
        </w:rPr>
      </w:pPr>
    </w:p>
    <w:p w14:paraId="00D0E198" w14:textId="77777777" w:rsidR="004A7BAD" w:rsidRDefault="004A7BAD" w:rsidP="006E4B7E">
      <w:pPr>
        <w:pStyle w:val="Glava"/>
        <w:tabs>
          <w:tab w:val="clear" w:pos="4536"/>
          <w:tab w:val="clear" w:pos="9072"/>
        </w:tabs>
        <w:ind w:left="1080"/>
        <w:jc w:val="right"/>
        <w:rPr>
          <w:b/>
          <w:i w:val="0"/>
          <w:sz w:val="22"/>
          <w:szCs w:val="22"/>
        </w:rPr>
      </w:pPr>
    </w:p>
    <w:p w14:paraId="686B22B6" w14:textId="77777777" w:rsidR="004A7BAD" w:rsidRDefault="004A7BAD" w:rsidP="006E4B7E">
      <w:pPr>
        <w:pStyle w:val="Glava"/>
        <w:tabs>
          <w:tab w:val="clear" w:pos="4536"/>
          <w:tab w:val="clear" w:pos="9072"/>
        </w:tabs>
        <w:ind w:left="1080"/>
        <w:jc w:val="right"/>
        <w:rPr>
          <w:b/>
          <w:i w:val="0"/>
          <w:sz w:val="22"/>
          <w:szCs w:val="22"/>
        </w:rPr>
      </w:pPr>
    </w:p>
    <w:p w14:paraId="711F9D8C" w14:textId="77777777" w:rsidR="004A7BAD" w:rsidRDefault="004A7BAD" w:rsidP="006E4B7E">
      <w:pPr>
        <w:pStyle w:val="Glava"/>
        <w:tabs>
          <w:tab w:val="clear" w:pos="4536"/>
          <w:tab w:val="clear" w:pos="9072"/>
        </w:tabs>
        <w:ind w:left="1080"/>
        <w:jc w:val="right"/>
        <w:rPr>
          <w:b/>
          <w:i w:val="0"/>
          <w:sz w:val="22"/>
          <w:szCs w:val="22"/>
        </w:rPr>
      </w:pPr>
    </w:p>
    <w:p w14:paraId="64EBEBB5" w14:textId="77777777" w:rsidR="004A7BAD" w:rsidRDefault="004A7BAD" w:rsidP="006E4B7E">
      <w:pPr>
        <w:pStyle w:val="Glava"/>
        <w:tabs>
          <w:tab w:val="clear" w:pos="4536"/>
          <w:tab w:val="clear" w:pos="9072"/>
        </w:tabs>
        <w:ind w:left="1080"/>
        <w:jc w:val="right"/>
        <w:rPr>
          <w:b/>
          <w:i w:val="0"/>
          <w:sz w:val="22"/>
          <w:szCs w:val="22"/>
        </w:rPr>
      </w:pPr>
    </w:p>
    <w:p w14:paraId="49BE75AA" w14:textId="77777777" w:rsidR="004A7BAD" w:rsidRDefault="004A7BAD" w:rsidP="006E4B7E">
      <w:pPr>
        <w:pStyle w:val="Glava"/>
        <w:tabs>
          <w:tab w:val="clear" w:pos="4536"/>
          <w:tab w:val="clear" w:pos="9072"/>
        </w:tabs>
        <w:ind w:left="1080"/>
        <w:jc w:val="right"/>
        <w:rPr>
          <w:b/>
          <w:i w:val="0"/>
          <w:sz w:val="22"/>
          <w:szCs w:val="22"/>
        </w:rPr>
      </w:pPr>
    </w:p>
    <w:p w14:paraId="2AB4DEB7" w14:textId="77777777" w:rsidR="004A7BAD" w:rsidRDefault="004A7BAD" w:rsidP="006E4B7E">
      <w:pPr>
        <w:pStyle w:val="Glava"/>
        <w:tabs>
          <w:tab w:val="clear" w:pos="4536"/>
          <w:tab w:val="clear" w:pos="9072"/>
        </w:tabs>
        <w:ind w:left="1080"/>
        <w:jc w:val="right"/>
        <w:rPr>
          <w:b/>
          <w:i w:val="0"/>
          <w:sz w:val="22"/>
          <w:szCs w:val="22"/>
        </w:rPr>
      </w:pPr>
    </w:p>
    <w:p w14:paraId="77D0D1CB" w14:textId="77777777" w:rsidR="00CB5564" w:rsidRDefault="00CB5564" w:rsidP="006E4B7E">
      <w:pPr>
        <w:pStyle w:val="Glava"/>
        <w:tabs>
          <w:tab w:val="clear" w:pos="4536"/>
          <w:tab w:val="clear" w:pos="9072"/>
        </w:tabs>
        <w:ind w:left="1080"/>
        <w:jc w:val="right"/>
        <w:rPr>
          <w:b/>
          <w:i w:val="0"/>
          <w:sz w:val="22"/>
          <w:szCs w:val="22"/>
        </w:rPr>
      </w:pPr>
    </w:p>
    <w:p w14:paraId="210D453F" w14:textId="77777777" w:rsidR="00CB5564" w:rsidRDefault="00CB5564" w:rsidP="006E4B7E">
      <w:pPr>
        <w:pStyle w:val="Glava"/>
        <w:tabs>
          <w:tab w:val="clear" w:pos="4536"/>
          <w:tab w:val="clear" w:pos="9072"/>
        </w:tabs>
        <w:ind w:left="1080"/>
        <w:jc w:val="right"/>
        <w:rPr>
          <w:b/>
          <w:i w:val="0"/>
          <w:sz w:val="22"/>
          <w:szCs w:val="22"/>
        </w:rPr>
      </w:pPr>
    </w:p>
    <w:p w14:paraId="152635F7" w14:textId="77777777" w:rsidR="00CB5564" w:rsidRDefault="00CB5564" w:rsidP="006E4B7E">
      <w:pPr>
        <w:pStyle w:val="Glava"/>
        <w:tabs>
          <w:tab w:val="clear" w:pos="4536"/>
          <w:tab w:val="clear" w:pos="9072"/>
        </w:tabs>
        <w:ind w:left="1080"/>
        <w:jc w:val="right"/>
        <w:rPr>
          <w:b/>
          <w:i w:val="0"/>
          <w:sz w:val="22"/>
          <w:szCs w:val="22"/>
        </w:rPr>
      </w:pPr>
    </w:p>
    <w:p w14:paraId="75F1016B" w14:textId="77777777" w:rsidR="00CB5564" w:rsidRDefault="00CB5564" w:rsidP="006E4B7E">
      <w:pPr>
        <w:pStyle w:val="Glava"/>
        <w:tabs>
          <w:tab w:val="clear" w:pos="4536"/>
          <w:tab w:val="clear" w:pos="9072"/>
        </w:tabs>
        <w:ind w:left="1080"/>
        <w:jc w:val="right"/>
        <w:rPr>
          <w:b/>
          <w:i w:val="0"/>
          <w:sz w:val="22"/>
          <w:szCs w:val="22"/>
        </w:rPr>
      </w:pPr>
    </w:p>
    <w:p w14:paraId="39D06B05" w14:textId="77777777" w:rsidR="00CB5564" w:rsidRDefault="00CB5564" w:rsidP="006E4B7E">
      <w:pPr>
        <w:pStyle w:val="Glava"/>
        <w:tabs>
          <w:tab w:val="clear" w:pos="4536"/>
          <w:tab w:val="clear" w:pos="9072"/>
        </w:tabs>
        <w:ind w:left="1080"/>
        <w:jc w:val="right"/>
        <w:rPr>
          <w:b/>
          <w:i w:val="0"/>
          <w:sz w:val="22"/>
          <w:szCs w:val="22"/>
        </w:rPr>
      </w:pPr>
    </w:p>
    <w:p w14:paraId="0BA6701E" w14:textId="77777777" w:rsidR="00CB5564" w:rsidRDefault="00CB5564" w:rsidP="006E4B7E">
      <w:pPr>
        <w:pStyle w:val="Glava"/>
        <w:tabs>
          <w:tab w:val="clear" w:pos="4536"/>
          <w:tab w:val="clear" w:pos="9072"/>
        </w:tabs>
        <w:ind w:left="1080"/>
        <w:jc w:val="right"/>
        <w:rPr>
          <w:b/>
          <w:i w:val="0"/>
          <w:sz w:val="22"/>
          <w:szCs w:val="22"/>
        </w:rPr>
      </w:pPr>
    </w:p>
    <w:p w14:paraId="0B27E573" w14:textId="77777777" w:rsidR="004A7BAD" w:rsidRDefault="004A7BAD" w:rsidP="006E4B7E">
      <w:pPr>
        <w:pStyle w:val="Glava"/>
        <w:tabs>
          <w:tab w:val="clear" w:pos="4536"/>
          <w:tab w:val="clear" w:pos="9072"/>
        </w:tabs>
        <w:ind w:left="1080"/>
        <w:jc w:val="right"/>
        <w:rPr>
          <w:b/>
          <w:i w:val="0"/>
          <w:sz w:val="22"/>
          <w:szCs w:val="22"/>
        </w:rPr>
      </w:pPr>
    </w:p>
    <w:p w14:paraId="149A293F" w14:textId="77777777" w:rsidR="004A7BAD" w:rsidRDefault="004A7BAD" w:rsidP="006E4B7E">
      <w:pPr>
        <w:pStyle w:val="Glava"/>
        <w:tabs>
          <w:tab w:val="clear" w:pos="4536"/>
          <w:tab w:val="clear" w:pos="9072"/>
        </w:tabs>
        <w:ind w:left="1080"/>
        <w:jc w:val="right"/>
        <w:rPr>
          <w:b/>
          <w:i w:val="0"/>
          <w:sz w:val="22"/>
          <w:szCs w:val="22"/>
        </w:rPr>
      </w:pPr>
    </w:p>
    <w:p w14:paraId="792D1FC3" w14:textId="77777777" w:rsidR="006E4B7E" w:rsidRDefault="004A7BAD" w:rsidP="001242ED">
      <w:pPr>
        <w:ind w:right="502"/>
        <w:jc w:val="right"/>
        <w:rPr>
          <w:b/>
          <w:i w:val="0"/>
          <w:sz w:val="22"/>
          <w:szCs w:val="22"/>
        </w:rPr>
      </w:pPr>
      <w:r>
        <w:rPr>
          <w:b/>
          <w:i w:val="0"/>
          <w:sz w:val="22"/>
          <w:szCs w:val="22"/>
        </w:rPr>
        <w:t>PRILOGA 4</w:t>
      </w:r>
    </w:p>
    <w:p w14:paraId="53287FCA" w14:textId="77777777" w:rsidR="00C24829" w:rsidRDefault="00C24829" w:rsidP="001242ED">
      <w:pPr>
        <w:ind w:right="502"/>
        <w:jc w:val="right"/>
        <w:rPr>
          <w:b/>
          <w:i w:val="0"/>
          <w:sz w:val="22"/>
          <w:szCs w:val="22"/>
        </w:rPr>
      </w:pPr>
    </w:p>
    <w:p w14:paraId="53BB3D47" w14:textId="77777777" w:rsidR="00C24829" w:rsidRDefault="00C24829" w:rsidP="001242ED">
      <w:pPr>
        <w:ind w:right="502"/>
        <w:jc w:val="right"/>
        <w:rPr>
          <w:b/>
          <w:i w:val="0"/>
          <w:sz w:val="22"/>
          <w:szCs w:val="22"/>
        </w:rPr>
      </w:pPr>
    </w:p>
    <w:p w14:paraId="512A9EEA" w14:textId="77777777" w:rsidR="00C24829" w:rsidRDefault="00C24829" w:rsidP="001242ED">
      <w:pPr>
        <w:ind w:right="502"/>
        <w:jc w:val="right"/>
        <w:rPr>
          <w:b/>
          <w:i w:val="0"/>
          <w:sz w:val="22"/>
          <w:szCs w:val="22"/>
        </w:rPr>
      </w:pPr>
    </w:p>
    <w:p w14:paraId="6B1F53D7" w14:textId="77777777" w:rsidR="00C24829" w:rsidRDefault="00C24829" w:rsidP="001242ED">
      <w:pPr>
        <w:ind w:right="502"/>
        <w:jc w:val="right"/>
        <w:rPr>
          <w:b/>
          <w:i w:val="0"/>
          <w:sz w:val="22"/>
          <w:szCs w:val="22"/>
        </w:rPr>
      </w:pPr>
    </w:p>
    <w:p w14:paraId="2BE06155" w14:textId="77777777" w:rsidR="00C24829" w:rsidRDefault="00C24829" w:rsidP="001242ED">
      <w:pPr>
        <w:ind w:right="502"/>
        <w:jc w:val="right"/>
        <w:rPr>
          <w:b/>
          <w:i w:val="0"/>
          <w:sz w:val="22"/>
          <w:szCs w:val="22"/>
        </w:rPr>
      </w:pPr>
    </w:p>
    <w:p w14:paraId="5A02C807" w14:textId="77777777" w:rsidR="00C24829" w:rsidRDefault="00C24829" w:rsidP="001242ED">
      <w:pPr>
        <w:ind w:right="502"/>
        <w:jc w:val="right"/>
        <w:rPr>
          <w:b/>
          <w:i w:val="0"/>
          <w:sz w:val="22"/>
          <w:szCs w:val="22"/>
        </w:rPr>
      </w:pPr>
    </w:p>
    <w:p w14:paraId="37C09FB1" w14:textId="77777777" w:rsidR="00C24829" w:rsidRDefault="00C24829" w:rsidP="001242ED">
      <w:pPr>
        <w:ind w:right="502"/>
        <w:jc w:val="right"/>
        <w:rPr>
          <w:b/>
          <w:i w:val="0"/>
          <w:sz w:val="22"/>
          <w:szCs w:val="22"/>
        </w:rPr>
      </w:pPr>
    </w:p>
    <w:p w14:paraId="73BB1965" w14:textId="77777777" w:rsidR="00C24829" w:rsidRDefault="00C24829" w:rsidP="001242ED">
      <w:pPr>
        <w:ind w:right="502"/>
        <w:jc w:val="right"/>
        <w:rPr>
          <w:b/>
          <w:i w:val="0"/>
          <w:sz w:val="22"/>
          <w:szCs w:val="22"/>
        </w:rPr>
      </w:pPr>
    </w:p>
    <w:p w14:paraId="6BCA3E8F" w14:textId="77777777" w:rsidR="00C24829" w:rsidRDefault="00C24829" w:rsidP="001242ED">
      <w:pPr>
        <w:ind w:right="502"/>
        <w:jc w:val="right"/>
        <w:rPr>
          <w:b/>
          <w:i w:val="0"/>
          <w:sz w:val="22"/>
          <w:szCs w:val="22"/>
        </w:rPr>
      </w:pPr>
    </w:p>
    <w:p w14:paraId="48CEF25A" w14:textId="77777777" w:rsidR="00C24829" w:rsidRPr="00C24829" w:rsidRDefault="00C24829" w:rsidP="001242ED">
      <w:pPr>
        <w:ind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46345105" w14:textId="77777777" w:rsidR="00C24829" w:rsidRDefault="00154DEF" w:rsidP="001242ED">
      <w:pPr>
        <w:ind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014FCFD" w14:textId="77777777" w:rsidR="002B221B" w:rsidRDefault="002B221B" w:rsidP="001242ED">
      <w:pPr>
        <w:ind w:right="502"/>
        <w:jc w:val="center"/>
        <w:rPr>
          <w:b/>
          <w:i w:val="0"/>
          <w:sz w:val="28"/>
          <w:szCs w:val="28"/>
        </w:rPr>
      </w:pPr>
    </w:p>
    <w:p w14:paraId="203A5D63" w14:textId="77777777" w:rsidR="002B221B" w:rsidRPr="00994F0A" w:rsidRDefault="002B221B" w:rsidP="001242ED">
      <w:pPr>
        <w:ind w:right="502"/>
        <w:jc w:val="center"/>
        <w:rPr>
          <w:b/>
          <w:i w:val="0"/>
          <w:sz w:val="28"/>
          <w:szCs w:val="28"/>
        </w:rPr>
      </w:pPr>
    </w:p>
    <w:p w14:paraId="7A1D72E2" w14:textId="77777777" w:rsidR="006E4B7E" w:rsidRPr="0079325B" w:rsidRDefault="006E4B7E" w:rsidP="001242ED">
      <w:pPr>
        <w:ind w:right="502"/>
        <w:rPr>
          <w:i w:val="0"/>
          <w:sz w:val="22"/>
          <w:szCs w:val="22"/>
        </w:rPr>
      </w:pPr>
    </w:p>
    <w:p w14:paraId="56CD32B9" w14:textId="21BE3FA1" w:rsidR="006E4B7E" w:rsidRPr="0079325B" w:rsidRDefault="00C24829" w:rsidP="001242ED">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E62E06">
        <w:rPr>
          <w:i w:val="0"/>
          <w:sz w:val="22"/>
          <w:szCs w:val="22"/>
        </w:rPr>
        <w:t>obrazca Popis blaga, ki je del ponudbenega predračuna,</w:t>
      </w:r>
      <w:r>
        <w:rPr>
          <w:i w:val="0"/>
          <w:sz w:val="22"/>
          <w:szCs w:val="22"/>
        </w:rPr>
        <w:t>, na katerega se certifikat nanaša.</w:t>
      </w:r>
    </w:p>
    <w:p w14:paraId="191FCF55" w14:textId="77777777" w:rsidR="006E4B7E" w:rsidRPr="0079325B" w:rsidRDefault="006E4B7E" w:rsidP="001242ED">
      <w:pPr>
        <w:ind w:left="1134" w:right="502"/>
        <w:rPr>
          <w:i w:val="0"/>
          <w:sz w:val="22"/>
          <w:szCs w:val="22"/>
        </w:rPr>
      </w:pPr>
    </w:p>
    <w:p w14:paraId="7461A779" w14:textId="77777777" w:rsidR="006E4B7E" w:rsidRDefault="002B221B" w:rsidP="001242ED">
      <w:pPr>
        <w:ind w:left="1134" w:right="502"/>
        <w:rPr>
          <w:i w:val="0"/>
          <w:sz w:val="22"/>
          <w:szCs w:val="22"/>
        </w:rPr>
      </w:pPr>
      <w:r>
        <w:rPr>
          <w:i w:val="0"/>
          <w:sz w:val="22"/>
          <w:szCs w:val="22"/>
        </w:rPr>
        <w:t>Naročnik priznava naslednje sheme kakovosti:</w:t>
      </w:r>
    </w:p>
    <w:p w14:paraId="6162C49E" w14:textId="1A9BBC36" w:rsidR="00154DEF" w:rsidRDefault="00154DEF"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E62E06">
        <w:rPr>
          <w:rFonts w:ascii="Times New Roman" w:hAnsi="Times New Roman" w:cs="Times New Roman"/>
          <w:b w:val="0"/>
        </w:rPr>
        <w:t>pridelava</w:t>
      </w:r>
      <w:r>
        <w:rPr>
          <w:rFonts w:ascii="Times New Roman" w:hAnsi="Times New Roman" w:cs="Times New Roman"/>
          <w:b w:val="0"/>
        </w:rPr>
        <w:t>,</w:t>
      </w:r>
    </w:p>
    <w:p w14:paraId="251DBE63"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11D9F68"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6878F82D"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3D5B450"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38731776"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257DEC3"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009B0F5" w14:textId="77777777" w:rsidR="002B221B" w:rsidRPr="00363DF2"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ED6AA34" w14:textId="77777777" w:rsidR="002B221B" w:rsidRPr="0079325B" w:rsidRDefault="002B221B" w:rsidP="001242ED">
      <w:pPr>
        <w:ind w:left="1134" w:right="502"/>
        <w:rPr>
          <w:i w:val="0"/>
          <w:sz w:val="22"/>
          <w:szCs w:val="22"/>
        </w:rPr>
      </w:pPr>
    </w:p>
    <w:p w14:paraId="4C4C68D4" w14:textId="77777777" w:rsidR="00154DEF" w:rsidRDefault="00154DEF" w:rsidP="001242ED">
      <w:pPr>
        <w:ind w:left="1134" w:right="502"/>
        <w:jc w:val="both"/>
        <w:rPr>
          <w:i w:val="0"/>
          <w:sz w:val="22"/>
          <w:szCs w:val="22"/>
        </w:rPr>
      </w:pPr>
    </w:p>
    <w:p w14:paraId="2A5E61FC" w14:textId="2CB58428" w:rsidR="00154DEF" w:rsidRDefault="00154DEF" w:rsidP="001242ED">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AA4187">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AA4187">
        <w:rPr>
          <w:i w:val="0"/>
          <w:sz w:val="22"/>
          <w:szCs w:val="22"/>
        </w:rPr>
        <w:t>Z OPREDELJENO SHEMO KAKOVOSTI</w:t>
      </w:r>
      <w:r>
        <w:rPr>
          <w:i w:val="0"/>
          <w:sz w:val="22"/>
          <w:szCs w:val="22"/>
        </w:rPr>
        <w:t xml:space="preserve"> (ki se glasi na ponudnikovo ali podizvajalčevo ime).</w:t>
      </w:r>
    </w:p>
    <w:p w14:paraId="01E1D9A4" w14:textId="77777777" w:rsidR="006E4B7E" w:rsidRPr="0079325B" w:rsidRDefault="006E4B7E" w:rsidP="001242ED">
      <w:pPr>
        <w:ind w:left="1134" w:right="502"/>
        <w:rPr>
          <w:i w:val="0"/>
          <w:sz w:val="22"/>
          <w:szCs w:val="22"/>
        </w:rPr>
      </w:pPr>
    </w:p>
    <w:p w14:paraId="50671AEE" w14:textId="77777777" w:rsidR="006E4B7E" w:rsidRPr="0079325B" w:rsidRDefault="006E4B7E" w:rsidP="001242ED">
      <w:pPr>
        <w:ind w:right="502"/>
        <w:rPr>
          <w:i w:val="0"/>
          <w:sz w:val="22"/>
          <w:szCs w:val="22"/>
        </w:rPr>
      </w:pPr>
    </w:p>
    <w:p w14:paraId="1E80F8B4" w14:textId="77777777" w:rsidR="006E4B7E" w:rsidRPr="0079325B" w:rsidRDefault="006E4B7E" w:rsidP="001242ED">
      <w:pPr>
        <w:ind w:right="502"/>
        <w:rPr>
          <w:i w:val="0"/>
          <w:sz w:val="22"/>
          <w:szCs w:val="22"/>
        </w:rPr>
      </w:pPr>
    </w:p>
    <w:p w14:paraId="54D1CC82" w14:textId="77777777" w:rsidR="006E4B7E" w:rsidRDefault="006E4B7E" w:rsidP="001242ED">
      <w:pPr>
        <w:ind w:right="502"/>
        <w:rPr>
          <w:i w:val="0"/>
          <w:sz w:val="22"/>
          <w:szCs w:val="22"/>
        </w:rPr>
      </w:pPr>
    </w:p>
    <w:p w14:paraId="0F9F7D22" w14:textId="77777777" w:rsidR="00C24829" w:rsidRDefault="00C24829" w:rsidP="001242ED">
      <w:pPr>
        <w:ind w:right="502"/>
        <w:rPr>
          <w:i w:val="0"/>
          <w:sz w:val="22"/>
          <w:szCs w:val="22"/>
        </w:rPr>
      </w:pPr>
    </w:p>
    <w:p w14:paraId="74903606" w14:textId="77777777" w:rsidR="00C24829" w:rsidRDefault="00C24829" w:rsidP="001242ED">
      <w:pPr>
        <w:ind w:right="502"/>
        <w:rPr>
          <w:i w:val="0"/>
          <w:sz w:val="22"/>
          <w:szCs w:val="22"/>
        </w:rPr>
      </w:pPr>
    </w:p>
    <w:p w14:paraId="5B75789E" w14:textId="77777777" w:rsidR="00C24829" w:rsidRDefault="00C24829" w:rsidP="001242ED">
      <w:pPr>
        <w:ind w:right="502"/>
        <w:rPr>
          <w:i w:val="0"/>
          <w:sz w:val="22"/>
          <w:szCs w:val="22"/>
        </w:rPr>
      </w:pPr>
    </w:p>
    <w:p w14:paraId="44A129BA" w14:textId="77777777" w:rsidR="00C24829" w:rsidRDefault="00C24829" w:rsidP="001242ED">
      <w:pPr>
        <w:ind w:right="502"/>
        <w:rPr>
          <w:i w:val="0"/>
          <w:sz w:val="22"/>
          <w:szCs w:val="22"/>
        </w:rPr>
      </w:pPr>
    </w:p>
    <w:p w14:paraId="75CAA6B9" w14:textId="77777777" w:rsidR="00C24829" w:rsidRDefault="00C24829" w:rsidP="001242ED">
      <w:pPr>
        <w:ind w:right="502"/>
        <w:rPr>
          <w:i w:val="0"/>
          <w:sz w:val="22"/>
          <w:szCs w:val="22"/>
        </w:rPr>
      </w:pPr>
    </w:p>
    <w:p w14:paraId="7A6B0575" w14:textId="77777777" w:rsidR="00C24829" w:rsidRDefault="00C24829" w:rsidP="001242ED">
      <w:pPr>
        <w:ind w:right="502"/>
        <w:rPr>
          <w:i w:val="0"/>
          <w:sz w:val="22"/>
          <w:szCs w:val="22"/>
        </w:rPr>
      </w:pPr>
    </w:p>
    <w:p w14:paraId="76BD5C40" w14:textId="77777777" w:rsidR="00C24829" w:rsidRDefault="00C24829" w:rsidP="001242ED">
      <w:pPr>
        <w:ind w:right="502"/>
        <w:rPr>
          <w:i w:val="0"/>
          <w:sz w:val="22"/>
          <w:szCs w:val="22"/>
        </w:rPr>
      </w:pPr>
    </w:p>
    <w:p w14:paraId="5989021A" w14:textId="77777777" w:rsidR="00CB5564" w:rsidRDefault="00CB5564" w:rsidP="001242ED">
      <w:pPr>
        <w:ind w:right="502"/>
        <w:rPr>
          <w:i w:val="0"/>
          <w:sz w:val="22"/>
          <w:szCs w:val="22"/>
        </w:rPr>
      </w:pPr>
      <w:r>
        <w:rPr>
          <w:i w:val="0"/>
          <w:sz w:val="22"/>
          <w:szCs w:val="22"/>
        </w:rPr>
        <w:br w:type="page"/>
      </w:r>
    </w:p>
    <w:p w14:paraId="78228D36" w14:textId="77777777" w:rsidR="00C24829" w:rsidRDefault="00C24829" w:rsidP="001242ED">
      <w:pPr>
        <w:ind w:right="502"/>
        <w:rPr>
          <w:i w:val="0"/>
          <w:sz w:val="22"/>
          <w:szCs w:val="22"/>
        </w:rPr>
      </w:pPr>
    </w:p>
    <w:p w14:paraId="609054CA" w14:textId="77777777" w:rsidR="00C24829" w:rsidRDefault="00C24829" w:rsidP="001242ED">
      <w:pPr>
        <w:ind w:right="502"/>
        <w:rPr>
          <w:i w:val="0"/>
          <w:sz w:val="22"/>
          <w:szCs w:val="22"/>
        </w:rPr>
      </w:pPr>
    </w:p>
    <w:p w14:paraId="1C11B31C" w14:textId="77777777" w:rsidR="0082333C" w:rsidRPr="00FF38DC" w:rsidRDefault="0082333C" w:rsidP="001242ED">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E10F7F6" w14:textId="77777777" w:rsidR="0082333C" w:rsidRPr="00FF38DC" w:rsidRDefault="0082333C" w:rsidP="001242ED">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7C3BB954" w14:textId="77777777">
        <w:tc>
          <w:tcPr>
            <w:tcW w:w="360" w:type="dxa"/>
            <w:vMerge w:val="restart"/>
          </w:tcPr>
          <w:p w14:paraId="1C057A73" w14:textId="77777777" w:rsidR="0082333C" w:rsidRPr="00FF38DC" w:rsidRDefault="0082333C" w:rsidP="001242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9375EC7" w14:textId="77777777" w:rsidR="0082333C" w:rsidRPr="00FF38DC" w:rsidRDefault="0082333C" w:rsidP="001242ED">
            <w:pPr>
              <w:pStyle w:val="Glava"/>
              <w:tabs>
                <w:tab w:val="clear" w:pos="4536"/>
                <w:tab w:val="clear" w:pos="9072"/>
              </w:tabs>
              <w:ind w:right="502"/>
              <w:jc w:val="both"/>
              <w:rPr>
                <w:i w:val="0"/>
                <w:szCs w:val="24"/>
              </w:rPr>
            </w:pPr>
          </w:p>
        </w:tc>
      </w:tr>
      <w:tr w:rsidR="0082333C" w:rsidRPr="00FF38DC" w14:paraId="05E01306" w14:textId="77777777">
        <w:tc>
          <w:tcPr>
            <w:tcW w:w="360" w:type="dxa"/>
            <w:vMerge/>
          </w:tcPr>
          <w:p w14:paraId="1A41BED5" w14:textId="77777777" w:rsidR="0082333C" w:rsidRPr="00FF38DC" w:rsidRDefault="0082333C"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742B9D5" w14:textId="77777777" w:rsidR="0082333C" w:rsidRPr="00FF38DC" w:rsidRDefault="0082333C" w:rsidP="001242ED">
            <w:pPr>
              <w:pStyle w:val="Glava"/>
              <w:tabs>
                <w:tab w:val="clear" w:pos="4536"/>
                <w:tab w:val="clear" w:pos="9072"/>
              </w:tabs>
              <w:ind w:right="502"/>
              <w:jc w:val="both"/>
              <w:rPr>
                <w:i w:val="0"/>
                <w:szCs w:val="24"/>
              </w:rPr>
            </w:pPr>
          </w:p>
        </w:tc>
      </w:tr>
      <w:tr w:rsidR="0082333C" w:rsidRPr="00FF38DC" w14:paraId="0EDC91D0" w14:textId="77777777">
        <w:tc>
          <w:tcPr>
            <w:tcW w:w="360" w:type="dxa"/>
            <w:vMerge/>
          </w:tcPr>
          <w:p w14:paraId="00467D37" w14:textId="77777777" w:rsidR="0082333C" w:rsidRPr="00FF38DC" w:rsidRDefault="0082333C"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B3E44A7" w14:textId="77777777" w:rsidR="0082333C" w:rsidRPr="00FF38DC" w:rsidRDefault="0082333C" w:rsidP="001242ED">
            <w:pPr>
              <w:pStyle w:val="Glava"/>
              <w:tabs>
                <w:tab w:val="clear" w:pos="4536"/>
                <w:tab w:val="clear" w:pos="9072"/>
              </w:tabs>
              <w:ind w:right="502"/>
              <w:jc w:val="both"/>
              <w:rPr>
                <w:i w:val="0"/>
                <w:szCs w:val="24"/>
              </w:rPr>
            </w:pPr>
          </w:p>
        </w:tc>
      </w:tr>
    </w:tbl>
    <w:p w14:paraId="3ED2A3F1" w14:textId="77777777" w:rsidR="0082333C" w:rsidRPr="00FF38DC" w:rsidRDefault="0082333C" w:rsidP="001242ED">
      <w:pPr>
        <w:pStyle w:val="Glava"/>
        <w:tabs>
          <w:tab w:val="clear" w:pos="4536"/>
          <w:tab w:val="clear" w:pos="9072"/>
          <w:tab w:val="left" w:pos="2523"/>
        </w:tabs>
        <w:ind w:right="502"/>
        <w:rPr>
          <w:b/>
          <w:i w:val="0"/>
          <w:sz w:val="22"/>
          <w:szCs w:val="22"/>
        </w:rPr>
      </w:pPr>
    </w:p>
    <w:p w14:paraId="31E8240D" w14:textId="77777777" w:rsidR="0082333C" w:rsidRPr="00FF38DC" w:rsidRDefault="0082333C" w:rsidP="001242ED">
      <w:pPr>
        <w:pStyle w:val="Glava"/>
        <w:tabs>
          <w:tab w:val="clear" w:pos="4536"/>
          <w:tab w:val="clear" w:pos="9072"/>
        </w:tabs>
        <w:ind w:left="1080" w:right="502"/>
        <w:jc w:val="center"/>
        <w:rPr>
          <w:b/>
          <w:i w:val="0"/>
          <w:sz w:val="28"/>
          <w:szCs w:val="28"/>
        </w:rPr>
      </w:pPr>
    </w:p>
    <w:p w14:paraId="31BBD5D9" w14:textId="77777777" w:rsidR="0082333C" w:rsidRPr="00FF38DC" w:rsidRDefault="0082333C" w:rsidP="001242ED">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0E07B87B" w14:textId="77777777" w:rsidR="0082333C" w:rsidRPr="00FF38DC" w:rsidRDefault="0082333C" w:rsidP="001242ED">
      <w:pPr>
        <w:pStyle w:val="Glava"/>
        <w:tabs>
          <w:tab w:val="clear" w:pos="4536"/>
          <w:tab w:val="clear" w:pos="9072"/>
        </w:tabs>
        <w:ind w:left="1080" w:right="502"/>
        <w:jc w:val="center"/>
        <w:rPr>
          <w:b/>
          <w:i w:val="0"/>
          <w:sz w:val="28"/>
          <w:szCs w:val="28"/>
        </w:rPr>
      </w:pPr>
    </w:p>
    <w:p w14:paraId="593D0792" w14:textId="77777777" w:rsidR="0082333C" w:rsidRPr="00FF38DC" w:rsidRDefault="0082333C" w:rsidP="001242ED">
      <w:pPr>
        <w:pStyle w:val="Glava"/>
        <w:tabs>
          <w:tab w:val="clear" w:pos="4536"/>
          <w:tab w:val="clear" w:pos="9072"/>
        </w:tabs>
        <w:ind w:left="1080" w:right="502"/>
        <w:rPr>
          <w:i w:val="0"/>
          <w:sz w:val="22"/>
          <w:szCs w:val="22"/>
        </w:rPr>
      </w:pPr>
    </w:p>
    <w:p w14:paraId="1558516C" w14:textId="77777777" w:rsidR="00AD75C7" w:rsidRPr="0067763E" w:rsidRDefault="001400E2" w:rsidP="001242ED">
      <w:pPr>
        <w:pStyle w:val="Glava"/>
        <w:tabs>
          <w:tab w:val="clear" w:pos="4536"/>
          <w:tab w:val="clear" w:pos="9072"/>
        </w:tabs>
        <w:ind w:left="1134"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7838467E" w14:textId="77777777" w:rsidR="00AD75C7" w:rsidRPr="00B36BB9" w:rsidRDefault="00AD75C7" w:rsidP="001242ED">
      <w:pPr>
        <w:pStyle w:val="Glava"/>
        <w:tabs>
          <w:tab w:val="clear" w:pos="4536"/>
          <w:tab w:val="clear" w:pos="9072"/>
        </w:tabs>
        <w:ind w:right="502"/>
        <w:jc w:val="both"/>
        <w:rPr>
          <w:i w:val="0"/>
          <w:sz w:val="22"/>
          <w:szCs w:val="22"/>
        </w:rPr>
      </w:pPr>
    </w:p>
    <w:p w14:paraId="21F53AB3" w14:textId="77777777" w:rsidR="0082333C" w:rsidRPr="00FF38DC" w:rsidRDefault="0082333C" w:rsidP="001242ED">
      <w:pPr>
        <w:pStyle w:val="Glava"/>
        <w:tabs>
          <w:tab w:val="clear" w:pos="4536"/>
          <w:tab w:val="clear" w:pos="9072"/>
          <w:tab w:val="left" w:pos="1340"/>
        </w:tabs>
        <w:ind w:right="502"/>
        <w:jc w:val="both"/>
        <w:rPr>
          <w:b/>
          <w:i w:val="0"/>
          <w:sz w:val="22"/>
          <w:szCs w:val="22"/>
        </w:rPr>
      </w:pPr>
    </w:p>
    <w:p w14:paraId="57D9A04B" w14:textId="77777777" w:rsidR="00616BAA" w:rsidRDefault="00616BAA" w:rsidP="001242ED">
      <w:pPr>
        <w:pStyle w:val="Glava"/>
        <w:tabs>
          <w:tab w:val="clear" w:pos="4536"/>
          <w:tab w:val="clear" w:pos="9072"/>
        </w:tabs>
        <w:ind w:left="1080" w:right="502"/>
        <w:jc w:val="both"/>
        <w:rPr>
          <w:i w:val="0"/>
          <w:sz w:val="22"/>
          <w:szCs w:val="22"/>
        </w:rPr>
      </w:pPr>
    </w:p>
    <w:p w14:paraId="52E75116" w14:textId="77777777" w:rsidR="0082333C" w:rsidRDefault="0082333C" w:rsidP="001242ED">
      <w:pPr>
        <w:pStyle w:val="Glava"/>
        <w:tabs>
          <w:tab w:val="clear" w:pos="4536"/>
          <w:tab w:val="clear" w:pos="9072"/>
        </w:tabs>
        <w:ind w:left="1080" w:right="502"/>
        <w:jc w:val="both"/>
        <w:rPr>
          <w:i w:val="0"/>
          <w:sz w:val="22"/>
          <w:szCs w:val="22"/>
        </w:rPr>
      </w:pPr>
    </w:p>
    <w:p w14:paraId="0F1E8BCB" w14:textId="77777777" w:rsidR="00C718B0" w:rsidRDefault="00C718B0" w:rsidP="001242ED">
      <w:pPr>
        <w:pStyle w:val="Glava"/>
        <w:tabs>
          <w:tab w:val="clear" w:pos="4536"/>
          <w:tab w:val="clear" w:pos="9072"/>
        </w:tabs>
        <w:ind w:right="502"/>
        <w:jc w:val="both"/>
        <w:rPr>
          <w:i w:val="0"/>
          <w:sz w:val="22"/>
          <w:szCs w:val="22"/>
        </w:rPr>
      </w:pPr>
    </w:p>
    <w:p w14:paraId="21E59336" w14:textId="77777777" w:rsidR="00C718B0" w:rsidRDefault="00C718B0" w:rsidP="001242ED">
      <w:pPr>
        <w:pStyle w:val="Glava"/>
        <w:tabs>
          <w:tab w:val="clear" w:pos="4536"/>
          <w:tab w:val="clear" w:pos="9072"/>
        </w:tabs>
        <w:ind w:left="1080" w:right="502"/>
        <w:jc w:val="both"/>
        <w:rPr>
          <w:i w:val="0"/>
          <w:sz w:val="22"/>
          <w:szCs w:val="22"/>
        </w:rPr>
      </w:pPr>
    </w:p>
    <w:p w14:paraId="7F4D3563" w14:textId="77777777" w:rsidR="00C718B0" w:rsidRPr="00FF38DC" w:rsidRDefault="00C718B0" w:rsidP="001242ED">
      <w:pPr>
        <w:pStyle w:val="Glava"/>
        <w:tabs>
          <w:tab w:val="clear" w:pos="4536"/>
          <w:tab w:val="clear" w:pos="9072"/>
        </w:tabs>
        <w:ind w:left="1080" w:right="502"/>
        <w:jc w:val="both"/>
        <w:rPr>
          <w:i w:val="0"/>
          <w:sz w:val="22"/>
          <w:szCs w:val="22"/>
        </w:rPr>
      </w:pPr>
    </w:p>
    <w:p w14:paraId="50060EB3" w14:textId="77777777" w:rsidR="005F5112" w:rsidRDefault="00AD75C7" w:rsidP="001242ED">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136ECD0F" w14:textId="77777777" w:rsidR="005F5112" w:rsidRPr="00FF38DC" w:rsidRDefault="005F5112" w:rsidP="001242ED">
      <w:pPr>
        <w:pStyle w:val="Glava"/>
        <w:tabs>
          <w:tab w:val="clear" w:pos="4536"/>
          <w:tab w:val="clear" w:pos="9072"/>
        </w:tabs>
        <w:ind w:left="1080" w:right="502"/>
        <w:jc w:val="center"/>
        <w:rPr>
          <w:b/>
          <w:i w:val="0"/>
          <w:sz w:val="22"/>
          <w:szCs w:val="22"/>
        </w:rPr>
      </w:pPr>
    </w:p>
    <w:p w14:paraId="1CBD7EBC" w14:textId="77777777" w:rsidR="00154DEF" w:rsidRDefault="00154DEF" w:rsidP="001242ED">
      <w:pPr>
        <w:ind w:right="502"/>
        <w:jc w:val="right"/>
        <w:rPr>
          <w:b/>
          <w:i w:val="0"/>
          <w:sz w:val="22"/>
          <w:szCs w:val="22"/>
        </w:rPr>
      </w:pPr>
    </w:p>
    <w:p w14:paraId="2CB3B44F" w14:textId="77777777" w:rsidR="00CB5564" w:rsidRDefault="00CB5564" w:rsidP="001242ED">
      <w:pPr>
        <w:ind w:right="502"/>
        <w:jc w:val="right"/>
        <w:rPr>
          <w:b/>
          <w:i w:val="0"/>
          <w:sz w:val="22"/>
          <w:szCs w:val="22"/>
        </w:rPr>
      </w:pPr>
    </w:p>
    <w:p w14:paraId="05191584" w14:textId="77777777" w:rsidR="00E81EB7" w:rsidRDefault="00E81EB7" w:rsidP="001242ED">
      <w:pPr>
        <w:ind w:right="502"/>
        <w:rPr>
          <w:b/>
          <w:i w:val="0"/>
          <w:sz w:val="22"/>
          <w:szCs w:val="22"/>
        </w:rPr>
      </w:pPr>
      <w:r>
        <w:rPr>
          <w:b/>
          <w:i w:val="0"/>
          <w:sz w:val="22"/>
          <w:szCs w:val="22"/>
        </w:rPr>
        <w:br w:type="page"/>
      </w:r>
    </w:p>
    <w:p w14:paraId="2E5B2220" w14:textId="77777777" w:rsidR="00CB5564" w:rsidRDefault="00CB5564" w:rsidP="001242ED">
      <w:pPr>
        <w:ind w:right="502"/>
        <w:rPr>
          <w:b/>
          <w:i w:val="0"/>
          <w:sz w:val="22"/>
          <w:szCs w:val="22"/>
        </w:rPr>
      </w:pPr>
    </w:p>
    <w:p w14:paraId="7938EFCD" w14:textId="77777777" w:rsidR="007530DE" w:rsidRPr="00E5687B" w:rsidRDefault="007530DE" w:rsidP="001242ED">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85484EF" w14:textId="77777777" w:rsidR="007530DE" w:rsidRPr="0079325B" w:rsidRDefault="007530DE" w:rsidP="001242ED">
      <w:pPr>
        <w:pStyle w:val="Glava"/>
        <w:tabs>
          <w:tab w:val="clear" w:pos="4536"/>
          <w:tab w:val="clear" w:pos="9072"/>
        </w:tabs>
        <w:ind w:right="502"/>
        <w:jc w:val="both"/>
        <w:rPr>
          <w:i w:val="0"/>
          <w:sz w:val="22"/>
          <w:szCs w:val="22"/>
        </w:rPr>
      </w:pPr>
    </w:p>
    <w:p w14:paraId="7D7C893B" w14:textId="77777777" w:rsidR="007530DE" w:rsidRPr="0079325B" w:rsidRDefault="007530DE" w:rsidP="001242ED">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46D8AEE" w14:textId="77777777" w:rsidTr="00F00A57">
        <w:tc>
          <w:tcPr>
            <w:tcW w:w="360" w:type="dxa"/>
            <w:vMerge w:val="restart"/>
          </w:tcPr>
          <w:p w14:paraId="2DA9966B" w14:textId="77777777" w:rsidR="007530DE" w:rsidRPr="00FF38DC" w:rsidRDefault="007530DE" w:rsidP="001242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5DFC559F" w14:textId="77777777" w:rsidR="007530DE" w:rsidRPr="00FF38DC" w:rsidRDefault="007530DE" w:rsidP="001242ED">
            <w:pPr>
              <w:pStyle w:val="Glava"/>
              <w:tabs>
                <w:tab w:val="clear" w:pos="4536"/>
                <w:tab w:val="clear" w:pos="9072"/>
              </w:tabs>
              <w:ind w:right="502"/>
              <w:jc w:val="both"/>
              <w:rPr>
                <w:i w:val="0"/>
                <w:szCs w:val="24"/>
              </w:rPr>
            </w:pPr>
          </w:p>
        </w:tc>
      </w:tr>
      <w:tr w:rsidR="007530DE" w:rsidRPr="00FF38DC" w14:paraId="130BFAAD" w14:textId="77777777" w:rsidTr="00F00A57">
        <w:tc>
          <w:tcPr>
            <w:tcW w:w="360" w:type="dxa"/>
            <w:vMerge/>
          </w:tcPr>
          <w:p w14:paraId="6977A1F4" w14:textId="77777777" w:rsidR="007530DE" w:rsidRPr="00FF38DC" w:rsidRDefault="007530DE"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D8CF126" w14:textId="77777777" w:rsidR="007530DE" w:rsidRPr="00FF38DC" w:rsidRDefault="007530DE" w:rsidP="001242ED">
            <w:pPr>
              <w:pStyle w:val="Glava"/>
              <w:tabs>
                <w:tab w:val="clear" w:pos="4536"/>
                <w:tab w:val="clear" w:pos="9072"/>
              </w:tabs>
              <w:ind w:right="502"/>
              <w:jc w:val="both"/>
              <w:rPr>
                <w:i w:val="0"/>
                <w:szCs w:val="24"/>
              </w:rPr>
            </w:pPr>
          </w:p>
        </w:tc>
      </w:tr>
      <w:tr w:rsidR="007530DE" w:rsidRPr="00FF38DC" w14:paraId="0D6C4DB8" w14:textId="77777777" w:rsidTr="00F00A57">
        <w:tc>
          <w:tcPr>
            <w:tcW w:w="360" w:type="dxa"/>
            <w:vMerge/>
          </w:tcPr>
          <w:p w14:paraId="4D9C7758" w14:textId="77777777" w:rsidR="007530DE" w:rsidRPr="00FF38DC" w:rsidRDefault="007530DE"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69B432A" w14:textId="77777777" w:rsidR="007530DE" w:rsidRPr="00FF38DC" w:rsidRDefault="007530DE" w:rsidP="001242ED">
            <w:pPr>
              <w:pStyle w:val="Glava"/>
              <w:tabs>
                <w:tab w:val="clear" w:pos="4536"/>
                <w:tab w:val="clear" w:pos="9072"/>
              </w:tabs>
              <w:ind w:right="502"/>
              <w:jc w:val="both"/>
              <w:rPr>
                <w:i w:val="0"/>
                <w:szCs w:val="24"/>
              </w:rPr>
            </w:pPr>
          </w:p>
        </w:tc>
      </w:tr>
    </w:tbl>
    <w:p w14:paraId="0EEE4CCF" w14:textId="77777777" w:rsidR="007530DE" w:rsidRPr="00FF38DC" w:rsidRDefault="007530DE" w:rsidP="001242ED">
      <w:pPr>
        <w:pStyle w:val="Glava"/>
        <w:tabs>
          <w:tab w:val="clear" w:pos="4536"/>
          <w:tab w:val="clear" w:pos="9072"/>
        </w:tabs>
        <w:ind w:right="502"/>
        <w:jc w:val="both"/>
        <w:rPr>
          <w:i w:val="0"/>
          <w:sz w:val="22"/>
          <w:szCs w:val="22"/>
        </w:rPr>
      </w:pPr>
    </w:p>
    <w:p w14:paraId="6705672E" w14:textId="77777777" w:rsidR="007530DE" w:rsidRPr="00FF38DC" w:rsidRDefault="007530DE" w:rsidP="001242ED">
      <w:pPr>
        <w:pStyle w:val="Glava"/>
        <w:tabs>
          <w:tab w:val="clear" w:pos="4536"/>
          <w:tab w:val="clear" w:pos="9072"/>
        </w:tabs>
        <w:ind w:left="1080" w:right="502"/>
        <w:jc w:val="both"/>
        <w:rPr>
          <w:i w:val="0"/>
          <w:sz w:val="22"/>
          <w:szCs w:val="22"/>
        </w:rPr>
      </w:pPr>
    </w:p>
    <w:p w14:paraId="55544293" w14:textId="77777777" w:rsidR="007530DE" w:rsidRPr="00781456" w:rsidRDefault="007530DE" w:rsidP="001242ED">
      <w:pPr>
        <w:pStyle w:val="Glava"/>
        <w:tabs>
          <w:tab w:val="clear" w:pos="4536"/>
          <w:tab w:val="clear" w:pos="9072"/>
        </w:tabs>
        <w:ind w:left="1080" w:right="502"/>
        <w:jc w:val="center"/>
        <w:rPr>
          <w:b/>
          <w:i w:val="0"/>
          <w:szCs w:val="24"/>
        </w:rPr>
      </w:pPr>
      <w:r w:rsidRPr="00781456">
        <w:rPr>
          <w:b/>
          <w:i w:val="0"/>
          <w:szCs w:val="24"/>
        </w:rPr>
        <w:t>IZJAVA – TEHNIČNA SPOSOBNOST</w:t>
      </w:r>
    </w:p>
    <w:p w14:paraId="1C8AECB4" w14:textId="77777777" w:rsidR="007530DE" w:rsidRPr="00FF38DC" w:rsidRDefault="007530DE" w:rsidP="001242ED">
      <w:pPr>
        <w:pStyle w:val="Glava"/>
        <w:tabs>
          <w:tab w:val="clear" w:pos="4536"/>
          <w:tab w:val="clear" w:pos="9072"/>
        </w:tabs>
        <w:ind w:left="1080" w:right="502"/>
        <w:jc w:val="both"/>
        <w:rPr>
          <w:i w:val="0"/>
          <w:sz w:val="22"/>
          <w:szCs w:val="22"/>
        </w:rPr>
      </w:pPr>
    </w:p>
    <w:p w14:paraId="18A76D11" w14:textId="77777777" w:rsidR="007530DE" w:rsidRPr="00FF38DC" w:rsidRDefault="007530DE" w:rsidP="001242ED">
      <w:pPr>
        <w:pStyle w:val="Glava"/>
        <w:tabs>
          <w:tab w:val="clear" w:pos="4536"/>
          <w:tab w:val="clear" w:pos="9072"/>
        </w:tabs>
        <w:ind w:right="502"/>
        <w:jc w:val="both"/>
        <w:rPr>
          <w:i w:val="0"/>
          <w:sz w:val="22"/>
          <w:szCs w:val="22"/>
        </w:rPr>
      </w:pPr>
    </w:p>
    <w:p w14:paraId="6A0FD713" w14:textId="0F8038CA" w:rsidR="007530DE" w:rsidRPr="00FF38DC" w:rsidRDefault="007530DE" w:rsidP="001242ED">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465AC">
        <w:rPr>
          <w:i w:val="0"/>
          <w:sz w:val="22"/>
          <w:szCs w:val="22"/>
        </w:rPr>
        <w:t>Vrtca Črnuče</w:t>
      </w:r>
      <w:r w:rsidRPr="00FF38DC">
        <w:rPr>
          <w:i w:val="0"/>
          <w:sz w:val="22"/>
          <w:szCs w:val="22"/>
        </w:rPr>
        <w:t xml:space="preserve">«, </w:t>
      </w:r>
      <w:r w:rsidR="005A785C">
        <w:rPr>
          <w:i w:val="0"/>
          <w:sz w:val="22"/>
          <w:szCs w:val="22"/>
        </w:rPr>
        <w:t xml:space="preserve"> </w:t>
      </w:r>
      <w:r w:rsidRPr="00FF38DC">
        <w:rPr>
          <w:i w:val="0"/>
          <w:sz w:val="22"/>
          <w:szCs w:val="22"/>
        </w:rPr>
        <w:t>izjavljamo pod materialno in kazensko odgovornostjo</w:t>
      </w:r>
      <w:r w:rsidR="005A785C">
        <w:rPr>
          <w:i w:val="0"/>
          <w:sz w:val="22"/>
          <w:szCs w:val="22"/>
        </w:rPr>
        <w:t xml:space="preserve"> da</w:t>
      </w:r>
      <w:r w:rsidRPr="00FF38DC">
        <w:rPr>
          <w:i w:val="0"/>
          <w:sz w:val="22"/>
          <w:szCs w:val="22"/>
        </w:rPr>
        <w:t>:</w:t>
      </w:r>
    </w:p>
    <w:p w14:paraId="7CBAF30D" w14:textId="77777777" w:rsidR="007530DE" w:rsidRPr="00FF38DC" w:rsidRDefault="007530DE" w:rsidP="001242ED">
      <w:pPr>
        <w:pStyle w:val="Glava"/>
        <w:tabs>
          <w:tab w:val="clear" w:pos="4536"/>
          <w:tab w:val="clear" w:pos="9072"/>
        </w:tabs>
        <w:ind w:left="1080" w:right="502"/>
        <w:jc w:val="both"/>
        <w:rPr>
          <w:i w:val="0"/>
          <w:sz w:val="22"/>
          <w:szCs w:val="22"/>
        </w:rPr>
      </w:pPr>
    </w:p>
    <w:p w14:paraId="2B0B434B" w14:textId="77777777" w:rsidR="007530DE" w:rsidRPr="00FF38DC" w:rsidRDefault="007530DE" w:rsidP="001242ED">
      <w:pPr>
        <w:pStyle w:val="Glava"/>
        <w:tabs>
          <w:tab w:val="clear" w:pos="4536"/>
          <w:tab w:val="clear" w:pos="9072"/>
        </w:tabs>
        <w:ind w:left="1080" w:right="502"/>
        <w:jc w:val="both"/>
        <w:rPr>
          <w:i w:val="0"/>
          <w:sz w:val="22"/>
          <w:szCs w:val="22"/>
        </w:rPr>
      </w:pPr>
    </w:p>
    <w:p w14:paraId="6A215A9A" w14:textId="77777777"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1C9DB54B" w14:textId="77777777" w:rsidR="007530DE" w:rsidRDefault="007530DE" w:rsidP="001242ED">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6940AE93" w14:textId="738654EF" w:rsidR="007530DE" w:rsidRPr="00A95983" w:rsidRDefault="005A785C" w:rsidP="001242ED">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čas za potrditev naročila </w:t>
      </w:r>
      <w:r w:rsidR="004B00D0">
        <w:rPr>
          <w:i w:val="0"/>
          <w:sz w:val="22"/>
          <w:szCs w:val="22"/>
        </w:rPr>
        <w:t>2 uri</w:t>
      </w:r>
      <w:r w:rsidR="007530DE">
        <w:rPr>
          <w:i w:val="0"/>
          <w:sz w:val="22"/>
          <w:szCs w:val="22"/>
        </w:rPr>
        <w:t xml:space="preserve"> od oddaje naročila s strani naročnika;</w:t>
      </w:r>
    </w:p>
    <w:p w14:paraId="71761D4F" w14:textId="5B6446DA" w:rsidR="007530DE" w:rsidRPr="00A95983" w:rsidRDefault="005A785C" w:rsidP="001242ED">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w:t>
      </w:r>
      <w:r>
        <w:rPr>
          <w:i w:val="0"/>
          <w:sz w:val="22"/>
          <w:szCs w:val="22"/>
        </w:rPr>
        <w:t>,</w:t>
      </w:r>
      <w:r w:rsidR="007530DE" w:rsidRPr="00A95983">
        <w:rPr>
          <w:i w:val="0"/>
          <w:sz w:val="22"/>
          <w:szCs w:val="22"/>
        </w:rPr>
        <w:t xml:space="preserve"> v primeru reklamacij pa dve uri od prejema reklamacije oz. v skladu z dogovorom z naročnikom;</w:t>
      </w:r>
    </w:p>
    <w:p w14:paraId="0C3F13C7" w14:textId="56BFFBEA" w:rsidR="007530DE" w:rsidRPr="00901C73" w:rsidRDefault="007530DE" w:rsidP="001242ED">
      <w:pPr>
        <w:pStyle w:val="Odstavekseznama"/>
        <w:numPr>
          <w:ilvl w:val="0"/>
          <w:numId w:val="7"/>
        </w:numPr>
        <w:ind w:right="502"/>
        <w:jc w:val="both"/>
      </w:pPr>
      <w:r w:rsidRPr="00A95983">
        <w:rPr>
          <w:i w:val="0"/>
          <w:sz w:val="22"/>
          <w:szCs w:val="22"/>
        </w:rPr>
        <w:t>ima vsa embalaža slovensko deklaracijo z datumom proizvodnje in navedenim rokom uporabe, živila živalskega izvora pa veterinarsko oznako;</w:t>
      </w:r>
    </w:p>
    <w:p w14:paraId="6AE6601B" w14:textId="1E3013EE"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5A785C">
        <w:rPr>
          <w:i w:val="0"/>
          <w:sz w:val="22"/>
          <w:szCs w:val="22"/>
        </w:rPr>
        <w:t>mo</w:t>
      </w:r>
      <w:r w:rsidRPr="00A95983">
        <w:rPr>
          <w:i w:val="0"/>
          <w:sz w:val="22"/>
          <w:szCs w:val="22"/>
        </w:rPr>
        <w:t xml:space="preserve"> zahteval</w:t>
      </w:r>
      <w:r w:rsidR="005A785C">
        <w:rPr>
          <w:i w:val="0"/>
          <w:sz w:val="22"/>
          <w:szCs w:val="22"/>
        </w:rPr>
        <w:t>i</w:t>
      </w:r>
      <w:r w:rsidRPr="00A95983">
        <w:rPr>
          <w:i w:val="0"/>
          <w:sz w:val="22"/>
          <w:szCs w:val="22"/>
        </w:rPr>
        <w:t xml:space="preserve"> prevzem</w:t>
      </w:r>
      <w:r w:rsidR="005A785C">
        <w:rPr>
          <w:i w:val="0"/>
          <w:sz w:val="22"/>
          <w:szCs w:val="22"/>
        </w:rPr>
        <w:t>a</w:t>
      </w:r>
      <w:r w:rsidRPr="00A95983">
        <w:rPr>
          <w:i w:val="0"/>
          <w:sz w:val="22"/>
          <w:szCs w:val="22"/>
        </w:rPr>
        <w:t xml:space="preserve"> transportnega pakiranja;</w:t>
      </w:r>
    </w:p>
    <w:p w14:paraId="2301C919" w14:textId="35796130"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68C7D1B" w14:textId="0C922C1B"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26A8310E" w14:textId="5EB2CE17"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5A785C">
        <w:rPr>
          <w:i w:val="0"/>
          <w:sz w:val="22"/>
          <w:szCs w:val="22"/>
        </w:rPr>
        <w:t>i</w:t>
      </w:r>
      <w:r w:rsidRPr="00A95983">
        <w:rPr>
          <w:i w:val="0"/>
          <w:sz w:val="22"/>
          <w:szCs w:val="22"/>
        </w:rPr>
        <w:t xml:space="preserve"> tudi na nove lokacije naročnika, če jih bo naročnik odprl v času veljavnosti okvirnega sporazuma.</w:t>
      </w:r>
    </w:p>
    <w:p w14:paraId="1D6E9B10" w14:textId="77777777" w:rsidR="007530DE" w:rsidRPr="00FF38DC" w:rsidRDefault="007530DE" w:rsidP="001242ED">
      <w:pPr>
        <w:ind w:left="1080" w:right="502"/>
        <w:jc w:val="both"/>
        <w:rPr>
          <w:i w:val="0"/>
          <w:sz w:val="22"/>
          <w:szCs w:val="22"/>
        </w:rPr>
      </w:pPr>
    </w:p>
    <w:p w14:paraId="373F7866" w14:textId="77777777" w:rsidR="007530DE" w:rsidRPr="00FF38DC" w:rsidRDefault="007530DE" w:rsidP="001242ED">
      <w:pPr>
        <w:pStyle w:val="Glava"/>
        <w:tabs>
          <w:tab w:val="clear" w:pos="4536"/>
          <w:tab w:val="clear" w:pos="9072"/>
        </w:tabs>
        <w:ind w:left="1080" w:right="502"/>
        <w:jc w:val="both"/>
        <w:rPr>
          <w:i w:val="0"/>
          <w:sz w:val="22"/>
          <w:szCs w:val="22"/>
        </w:rPr>
      </w:pPr>
    </w:p>
    <w:p w14:paraId="18FAB4C1" w14:textId="77777777" w:rsidR="007530DE" w:rsidRPr="00FF38DC" w:rsidRDefault="007530DE" w:rsidP="001242ED">
      <w:pPr>
        <w:pStyle w:val="Glava"/>
        <w:tabs>
          <w:tab w:val="clear" w:pos="4536"/>
          <w:tab w:val="clear" w:pos="9072"/>
        </w:tabs>
        <w:ind w:left="1080" w:right="502"/>
        <w:jc w:val="both"/>
        <w:rPr>
          <w:i w:val="0"/>
          <w:sz w:val="22"/>
          <w:szCs w:val="22"/>
        </w:rPr>
      </w:pPr>
    </w:p>
    <w:p w14:paraId="64F4FF77" w14:textId="77777777" w:rsidR="007530DE" w:rsidRPr="00FF38DC" w:rsidRDefault="007530DE" w:rsidP="001242ED">
      <w:pPr>
        <w:pStyle w:val="Glava"/>
        <w:tabs>
          <w:tab w:val="clear" w:pos="4536"/>
          <w:tab w:val="clear" w:pos="9072"/>
        </w:tabs>
        <w:ind w:left="1080" w:right="502"/>
        <w:jc w:val="both"/>
        <w:rPr>
          <w:i w:val="0"/>
          <w:sz w:val="22"/>
          <w:szCs w:val="22"/>
        </w:rPr>
      </w:pPr>
    </w:p>
    <w:p w14:paraId="25F970A4" w14:textId="77777777" w:rsidR="007530DE" w:rsidRDefault="007530DE" w:rsidP="001242ED">
      <w:pPr>
        <w:pStyle w:val="Glava"/>
        <w:tabs>
          <w:tab w:val="clear" w:pos="4536"/>
          <w:tab w:val="clear" w:pos="9072"/>
        </w:tabs>
        <w:ind w:left="1080" w:right="502"/>
        <w:jc w:val="both"/>
        <w:rPr>
          <w:i w:val="0"/>
          <w:sz w:val="22"/>
          <w:szCs w:val="22"/>
        </w:rPr>
      </w:pPr>
    </w:p>
    <w:p w14:paraId="6D631972" w14:textId="77777777" w:rsidR="007530DE" w:rsidRDefault="007530DE" w:rsidP="001242ED">
      <w:pPr>
        <w:pStyle w:val="Glava"/>
        <w:tabs>
          <w:tab w:val="clear" w:pos="4536"/>
          <w:tab w:val="clear" w:pos="9072"/>
        </w:tabs>
        <w:ind w:left="1080" w:right="502"/>
        <w:jc w:val="both"/>
        <w:rPr>
          <w:i w:val="0"/>
          <w:sz w:val="22"/>
          <w:szCs w:val="22"/>
        </w:rPr>
      </w:pPr>
    </w:p>
    <w:p w14:paraId="0DD40A67" w14:textId="77777777" w:rsidR="007530DE" w:rsidRDefault="007530DE" w:rsidP="001242ED">
      <w:pPr>
        <w:pStyle w:val="Glava"/>
        <w:tabs>
          <w:tab w:val="clear" w:pos="4536"/>
          <w:tab w:val="clear" w:pos="9072"/>
        </w:tabs>
        <w:ind w:left="1080" w:right="502"/>
        <w:jc w:val="both"/>
        <w:rPr>
          <w:i w:val="0"/>
          <w:sz w:val="22"/>
          <w:szCs w:val="22"/>
        </w:rPr>
      </w:pPr>
    </w:p>
    <w:p w14:paraId="1A9FB8C2" w14:textId="77777777" w:rsidR="007530DE" w:rsidRDefault="007530DE" w:rsidP="001242ED">
      <w:pPr>
        <w:pStyle w:val="Glava"/>
        <w:tabs>
          <w:tab w:val="clear" w:pos="4536"/>
          <w:tab w:val="clear" w:pos="9072"/>
        </w:tabs>
        <w:ind w:left="1080" w:right="502"/>
        <w:jc w:val="both"/>
        <w:rPr>
          <w:i w:val="0"/>
          <w:sz w:val="22"/>
          <w:szCs w:val="22"/>
        </w:rPr>
      </w:pPr>
    </w:p>
    <w:p w14:paraId="7C7FABD0" w14:textId="77777777" w:rsidR="007530DE" w:rsidRDefault="007530DE" w:rsidP="001242ED">
      <w:pPr>
        <w:pStyle w:val="Glava"/>
        <w:tabs>
          <w:tab w:val="clear" w:pos="4536"/>
          <w:tab w:val="clear" w:pos="9072"/>
        </w:tabs>
        <w:ind w:left="1080" w:right="502"/>
        <w:jc w:val="both"/>
        <w:rPr>
          <w:i w:val="0"/>
          <w:sz w:val="22"/>
          <w:szCs w:val="22"/>
        </w:rPr>
      </w:pPr>
    </w:p>
    <w:p w14:paraId="48EF3363" w14:textId="77777777" w:rsidR="007530DE" w:rsidRDefault="007530DE" w:rsidP="001242ED">
      <w:pPr>
        <w:pStyle w:val="Glava"/>
        <w:tabs>
          <w:tab w:val="clear" w:pos="4536"/>
          <w:tab w:val="clear" w:pos="9072"/>
        </w:tabs>
        <w:ind w:left="1080" w:right="502"/>
        <w:jc w:val="both"/>
        <w:rPr>
          <w:i w:val="0"/>
          <w:sz w:val="22"/>
          <w:szCs w:val="22"/>
        </w:rPr>
      </w:pPr>
    </w:p>
    <w:p w14:paraId="1B933B4D" w14:textId="77777777" w:rsidR="007530DE" w:rsidRDefault="007530DE" w:rsidP="001242ED">
      <w:pPr>
        <w:pStyle w:val="Glava"/>
        <w:tabs>
          <w:tab w:val="clear" w:pos="4536"/>
          <w:tab w:val="clear" w:pos="9072"/>
        </w:tabs>
        <w:ind w:left="1080" w:right="502"/>
        <w:jc w:val="both"/>
        <w:rPr>
          <w:i w:val="0"/>
          <w:sz w:val="22"/>
          <w:szCs w:val="22"/>
        </w:rPr>
      </w:pPr>
    </w:p>
    <w:p w14:paraId="7A56C6BF" w14:textId="77777777" w:rsidR="007530DE" w:rsidRDefault="007530DE" w:rsidP="001242ED">
      <w:pPr>
        <w:pStyle w:val="Glava"/>
        <w:tabs>
          <w:tab w:val="clear" w:pos="4536"/>
          <w:tab w:val="clear" w:pos="9072"/>
        </w:tabs>
        <w:ind w:left="1080" w:right="502"/>
        <w:jc w:val="both"/>
        <w:rPr>
          <w:i w:val="0"/>
          <w:sz w:val="22"/>
          <w:szCs w:val="22"/>
        </w:rPr>
      </w:pPr>
    </w:p>
    <w:p w14:paraId="6E137C0E" w14:textId="77777777" w:rsidR="007530DE" w:rsidRDefault="007530DE" w:rsidP="001242ED">
      <w:pPr>
        <w:pStyle w:val="Glava"/>
        <w:tabs>
          <w:tab w:val="clear" w:pos="4536"/>
          <w:tab w:val="clear" w:pos="9072"/>
        </w:tabs>
        <w:ind w:left="1080" w:right="502"/>
        <w:jc w:val="both"/>
        <w:rPr>
          <w:i w:val="0"/>
          <w:sz w:val="22"/>
          <w:szCs w:val="22"/>
        </w:rPr>
      </w:pPr>
    </w:p>
    <w:p w14:paraId="7C8B09DC" w14:textId="77777777" w:rsidR="007530DE" w:rsidRDefault="007530DE" w:rsidP="001242ED">
      <w:pPr>
        <w:pStyle w:val="Glava"/>
        <w:tabs>
          <w:tab w:val="clear" w:pos="4536"/>
          <w:tab w:val="clear" w:pos="9072"/>
        </w:tabs>
        <w:ind w:left="1080" w:right="502"/>
        <w:jc w:val="both"/>
        <w:rPr>
          <w:i w:val="0"/>
          <w:sz w:val="22"/>
          <w:szCs w:val="22"/>
        </w:rPr>
      </w:pPr>
    </w:p>
    <w:p w14:paraId="7D0648F6" w14:textId="77777777" w:rsidR="007530DE" w:rsidRDefault="007530DE" w:rsidP="001242ED">
      <w:pPr>
        <w:pStyle w:val="Glava"/>
        <w:tabs>
          <w:tab w:val="clear" w:pos="4536"/>
          <w:tab w:val="clear" w:pos="9072"/>
        </w:tabs>
        <w:ind w:left="1080" w:right="502"/>
        <w:jc w:val="both"/>
        <w:rPr>
          <w:i w:val="0"/>
          <w:sz w:val="22"/>
          <w:szCs w:val="22"/>
        </w:rPr>
      </w:pPr>
    </w:p>
    <w:p w14:paraId="7529F1EF" w14:textId="77777777" w:rsidR="007530DE" w:rsidRPr="00FF38DC" w:rsidRDefault="007530DE" w:rsidP="001242ED">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653365AB" w14:textId="77777777" w:rsidR="007530DE" w:rsidRDefault="007530DE" w:rsidP="001242ED">
      <w:pPr>
        <w:ind w:right="502"/>
        <w:rPr>
          <w:b/>
          <w:i w:val="0"/>
          <w:sz w:val="22"/>
          <w:szCs w:val="22"/>
        </w:rPr>
      </w:pPr>
    </w:p>
    <w:p w14:paraId="7FD03718" w14:textId="77777777" w:rsidR="00CB5564" w:rsidRDefault="00CB5564" w:rsidP="001242ED">
      <w:pPr>
        <w:ind w:right="502"/>
        <w:rPr>
          <w:b/>
          <w:i w:val="0"/>
          <w:sz w:val="22"/>
          <w:szCs w:val="22"/>
        </w:rPr>
      </w:pPr>
      <w:r>
        <w:rPr>
          <w:b/>
          <w:i w:val="0"/>
          <w:sz w:val="22"/>
          <w:szCs w:val="22"/>
        </w:rPr>
        <w:br w:type="page"/>
      </w:r>
    </w:p>
    <w:p w14:paraId="71DE9C16" w14:textId="77777777" w:rsidR="00EC0E95" w:rsidRDefault="00EC0E95" w:rsidP="001242ED">
      <w:pPr>
        <w:ind w:right="502"/>
        <w:rPr>
          <w:b/>
          <w:i w:val="0"/>
          <w:sz w:val="22"/>
          <w:szCs w:val="22"/>
        </w:rPr>
      </w:pPr>
    </w:p>
    <w:p w14:paraId="0416E850" w14:textId="77777777" w:rsidR="007530DE" w:rsidRDefault="007530DE" w:rsidP="001242ED">
      <w:pPr>
        <w:pStyle w:val="Glava"/>
        <w:tabs>
          <w:tab w:val="clear" w:pos="4536"/>
          <w:tab w:val="clear" w:pos="9072"/>
        </w:tabs>
        <w:ind w:left="1080" w:right="502"/>
        <w:jc w:val="right"/>
        <w:rPr>
          <w:b/>
          <w:i w:val="0"/>
          <w:sz w:val="22"/>
          <w:szCs w:val="22"/>
        </w:rPr>
      </w:pPr>
    </w:p>
    <w:p w14:paraId="7DDB0353" w14:textId="77777777" w:rsidR="00AA718D" w:rsidRPr="00FF38DC" w:rsidRDefault="00AA718D" w:rsidP="001242ED">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561B852E" w14:textId="77777777" w:rsidR="00AA718D" w:rsidRPr="00FF38DC" w:rsidRDefault="00AA718D" w:rsidP="001242ED">
      <w:pPr>
        <w:pStyle w:val="Glava"/>
        <w:tabs>
          <w:tab w:val="clear" w:pos="4536"/>
          <w:tab w:val="clear" w:pos="9072"/>
        </w:tabs>
        <w:ind w:right="502"/>
        <w:jc w:val="both"/>
        <w:rPr>
          <w:i w:val="0"/>
          <w:sz w:val="22"/>
          <w:szCs w:val="22"/>
        </w:rPr>
      </w:pPr>
    </w:p>
    <w:p w14:paraId="78D123A1" w14:textId="77777777" w:rsidR="00AA718D" w:rsidRPr="00FF38DC" w:rsidRDefault="00AA718D" w:rsidP="001242ED">
      <w:pPr>
        <w:pStyle w:val="Glava"/>
        <w:tabs>
          <w:tab w:val="clear" w:pos="4536"/>
          <w:tab w:val="clear" w:pos="9072"/>
        </w:tabs>
        <w:ind w:right="502"/>
        <w:jc w:val="both"/>
        <w:rPr>
          <w:i w:val="0"/>
          <w:sz w:val="22"/>
          <w:szCs w:val="22"/>
        </w:rPr>
      </w:pPr>
    </w:p>
    <w:p w14:paraId="0A50C33D" w14:textId="77777777" w:rsidR="00AA718D" w:rsidRPr="00FF38DC" w:rsidRDefault="00AA718D" w:rsidP="001242ED">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575EB66D" w14:textId="77777777" w:rsidR="00AA718D" w:rsidRPr="00FF38DC" w:rsidRDefault="00AA718D" w:rsidP="001242ED">
      <w:pPr>
        <w:pStyle w:val="Glava"/>
        <w:tabs>
          <w:tab w:val="clear" w:pos="4536"/>
          <w:tab w:val="clear" w:pos="9072"/>
        </w:tabs>
        <w:ind w:left="1080" w:right="502"/>
        <w:jc w:val="both"/>
        <w:rPr>
          <w:i w:val="0"/>
          <w:sz w:val="22"/>
          <w:szCs w:val="22"/>
        </w:rPr>
      </w:pPr>
    </w:p>
    <w:p w14:paraId="6789676F" w14:textId="77777777" w:rsidR="00AA718D" w:rsidRPr="00FF38DC" w:rsidRDefault="00AA718D" w:rsidP="001242ED">
      <w:pPr>
        <w:pStyle w:val="Glava"/>
        <w:tabs>
          <w:tab w:val="clear" w:pos="4536"/>
          <w:tab w:val="clear" w:pos="9072"/>
        </w:tabs>
        <w:ind w:left="1080" w:right="502"/>
        <w:jc w:val="both"/>
        <w:rPr>
          <w:i w:val="0"/>
          <w:sz w:val="22"/>
          <w:szCs w:val="22"/>
        </w:rPr>
      </w:pPr>
    </w:p>
    <w:p w14:paraId="1D52067C" w14:textId="77777777" w:rsidR="00AA718D" w:rsidRPr="00FF38DC" w:rsidRDefault="00AA718D" w:rsidP="001242ED">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0465AC">
        <w:rPr>
          <w:i w:val="0"/>
          <w:sz w:val="22"/>
          <w:szCs w:val="22"/>
        </w:rPr>
        <w:t>Vrtca Črnuče</w:t>
      </w:r>
      <w:r w:rsidRPr="00FF38DC">
        <w:rPr>
          <w:i w:val="0"/>
          <w:sz w:val="22"/>
          <w:szCs w:val="22"/>
        </w:rPr>
        <w:t>«, izjavljamo, da nastopamo s podizvajalci in sicer v nadaljevanju navajamo udeležbe le-teh:</w:t>
      </w:r>
    </w:p>
    <w:p w14:paraId="6ECF91DE" w14:textId="77777777" w:rsidR="00AA718D" w:rsidRPr="00FF38DC" w:rsidRDefault="00AA718D" w:rsidP="001242ED">
      <w:pPr>
        <w:pStyle w:val="Glava"/>
        <w:tabs>
          <w:tab w:val="clear" w:pos="4536"/>
          <w:tab w:val="clear" w:pos="9072"/>
        </w:tabs>
        <w:ind w:left="1080" w:right="502"/>
        <w:jc w:val="both"/>
        <w:rPr>
          <w:i w:val="0"/>
          <w:sz w:val="22"/>
          <w:szCs w:val="22"/>
        </w:rPr>
      </w:pPr>
    </w:p>
    <w:p w14:paraId="2C1BF526" w14:textId="77777777" w:rsidR="00AA718D" w:rsidRPr="00FF38DC" w:rsidRDefault="00AA718D" w:rsidP="001242ED">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20A4CC1D" w14:textId="77777777" w:rsidTr="00106764">
        <w:tc>
          <w:tcPr>
            <w:tcW w:w="1438" w:type="dxa"/>
            <w:gridSpan w:val="2"/>
          </w:tcPr>
          <w:p w14:paraId="47988440"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1167619"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15BD77AC"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FA98E4B" w14:textId="77777777" w:rsidTr="00106764">
        <w:tc>
          <w:tcPr>
            <w:tcW w:w="720" w:type="dxa"/>
          </w:tcPr>
          <w:p w14:paraId="6D374B13"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7D48103C"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50A3C335"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584BA5F"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3FEE9A7D"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46358EA2" w14:textId="77777777" w:rsidTr="00106764">
        <w:tc>
          <w:tcPr>
            <w:tcW w:w="1438" w:type="dxa"/>
            <w:gridSpan w:val="2"/>
          </w:tcPr>
          <w:p w14:paraId="66C4A7C3"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164DFD9"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35EC52E9"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723CC04" w14:textId="77777777" w:rsidTr="00106764">
        <w:tc>
          <w:tcPr>
            <w:tcW w:w="9072" w:type="dxa"/>
            <w:gridSpan w:val="11"/>
          </w:tcPr>
          <w:p w14:paraId="0FADBC77"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16A8739E" w14:textId="77777777" w:rsidTr="00106764">
        <w:tc>
          <w:tcPr>
            <w:tcW w:w="1438" w:type="dxa"/>
            <w:gridSpan w:val="2"/>
          </w:tcPr>
          <w:p w14:paraId="5356846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92334AC"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03C7CC02" w14:textId="77777777" w:rsidTr="00106764">
        <w:tc>
          <w:tcPr>
            <w:tcW w:w="1438" w:type="dxa"/>
            <w:gridSpan w:val="2"/>
          </w:tcPr>
          <w:p w14:paraId="576832AA"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536C7B6C"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871035D" w14:textId="77777777" w:rsidTr="00106764">
        <w:tc>
          <w:tcPr>
            <w:tcW w:w="1438" w:type="dxa"/>
            <w:gridSpan w:val="2"/>
          </w:tcPr>
          <w:p w14:paraId="22EA202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AE121B6"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79D701E7"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C303B66" w14:textId="77777777" w:rsidTr="00106764">
        <w:tc>
          <w:tcPr>
            <w:tcW w:w="1438" w:type="dxa"/>
            <w:gridSpan w:val="2"/>
          </w:tcPr>
          <w:p w14:paraId="329AD7C9"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954FB0E"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05E9F0C2" w14:textId="77777777" w:rsidTr="00106764">
        <w:tc>
          <w:tcPr>
            <w:tcW w:w="1438" w:type="dxa"/>
            <w:gridSpan w:val="2"/>
          </w:tcPr>
          <w:p w14:paraId="7163A6D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705ABA8"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4F96FC36"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E567596" w14:textId="77777777" w:rsidR="00AA718D" w:rsidRPr="00FF38DC" w:rsidRDefault="00AA718D" w:rsidP="001242ED">
            <w:pPr>
              <w:pStyle w:val="Glava"/>
              <w:tabs>
                <w:tab w:val="clear" w:pos="4536"/>
                <w:tab w:val="clear" w:pos="9072"/>
              </w:tabs>
              <w:ind w:right="502"/>
              <w:jc w:val="both"/>
              <w:rPr>
                <w:i w:val="0"/>
                <w:sz w:val="22"/>
                <w:szCs w:val="22"/>
              </w:rPr>
            </w:pPr>
          </w:p>
        </w:tc>
      </w:tr>
    </w:tbl>
    <w:p w14:paraId="7AC6004A" w14:textId="77777777" w:rsidR="00AA718D" w:rsidRPr="00AA718D" w:rsidRDefault="00AA718D" w:rsidP="001242ED">
      <w:pPr>
        <w:pStyle w:val="Glava"/>
        <w:tabs>
          <w:tab w:val="clear" w:pos="4536"/>
          <w:tab w:val="clear" w:pos="9072"/>
        </w:tabs>
        <w:ind w:right="502"/>
        <w:jc w:val="both"/>
        <w:rPr>
          <w:i w:val="0"/>
          <w:sz w:val="10"/>
          <w:szCs w:val="10"/>
        </w:rPr>
      </w:pPr>
    </w:p>
    <w:p w14:paraId="19061178" w14:textId="77777777" w:rsidR="00AA718D" w:rsidRPr="00FF38DC" w:rsidRDefault="00AA718D" w:rsidP="001242ED">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11F1E264" w14:textId="77777777" w:rsidTr="00106764">
        <w:tc>
          <w:tcPr>
            <w:tcW w:w="1438" w:type="dxa"/>
            <w:gridSpan w:val="2"/>
          </w:tcPr>
          <w:p w14:paraId="18D8E25E" w14:textId="77777777" w:rsidR="00AA718D" w:rsidRPr="00AA718D" w:rsidRDefault="00AA718D" w:rsidP="001242ED">
            <w:pPr>
              <w:pStyle w:val="Glava"/>
              <w:tabs>
                <w:tab w:val="clear" w:pos="4536"/>
                <w:tab w:val="clear" w:pos="9072"/>
              </w:tabs>
              <w:ind w:right="502"/>
              <w:jc w:val="both"/>
              <w:rPr>
                <w:i w:val="0"/>
                <w:sz w:val="14"/>
                <w:szCs w:val="14"/>
              </w:rPr>
            </w:pPr>
          </w:p>
          <w:p w14:paraId="5370E559"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1B5FD3"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0E37E8F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4C03D8BC" w14:textId="77777777" w:rsidTr="00106764">
        <w:tc>
          <w:tcPr>
            <w:tcW w:w="720" w:type="dxa"/>
          </w:tcPr>
          <w:p w14:paraId="0786DDD0"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5BF832FA"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5BC8866C"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6D9C2C3"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5B119166"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2D597133" w14:textId="77777777" w:rsidTr="00106764">
        <w:tc>
          <w:tcPr>
            <w:tcW w:w="1438" w:type="dxa"/>
            <w:gridSpan w:val="2"/>
          </w:tcPr>
          <w:p w14:paraId="4A9E869A"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E9EA7C6"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67972AF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AA5F7D5" w14:textId="77777777" w:rsidTr="00106764">
        <w:tc>
          <w:tcPr>
            <w:tcW w:w="9072" w:type="dxa"/>
            <w:gridSpan w:val="11"/>
          </w:tcPr>
          <w:p w14:paraId="5B586EF8"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6E520FAA" w14:textId="77777777" w:rsidTr="00106764">
        <w:tc>
          <w:tcPr>
            <w:tcW w:w="1438" w:type="dxa"/>
            <w:gridSpan w:val="2"/>
          </w:tcPr>
          <w:p w14:paraId="7C219B1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048A797"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B4CEC77" w14:textId="77777777" w:rsidTr="00106764">
        <w:tc>
          <w:tcPr>
            <w:tcW w:w="1438" w:type="dxa"/>
            <w:gridSpan w:val="2"/>
          </w:tcPr>
          <w:p w14:paraId="5D2FD55B"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0F18F3C8"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74E9BB0" w14:textId="77777777" w:rsidTr="00106764">
        <w:tc>
          <w:tcPr>
            <w:tcW w:w="1438" w:type="dxa"/>
            <w:gridSpan w:val="2"/>
          </w:tcPr>
          <w:p w14:paraId="61185C88"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EA2BC4C"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441EA938"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420CF3E" w14:textId="77777777" w:rsidTr="00106764">
        <w:tc>
          <w:tcPr>
            <w:tcW w:w="1438" w:type="dxa"/>
            <w:gridSpan w:val="2"/>
          </w:tcPr>
          <w:p w14:paraId="4DB7A0AE"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189C02B6"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283C4934" w14:textId="77777777" w:rsidTr="00106764">
        <w:tc>
          <w:tcPr>
            <w:tcW w:w="1438" w:type="dxa"/>
            <w:gridSpan w:val="2"/>
          </w:tcPr>
          <w:p w14:paraId="69BB502B"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1FF68DF"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4E671864"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41F84F3" w14:textId="77777777" w:rsidR="00AA718D" w:rsidRPr="00FF38DC" w:rsidRDefault="00AA718D" w:rsidP="001242ED">
            <w:pPr>
              <w:pStyle w:val="Glava"/>
              <w:tabs>
                <w:tab w:val="clear" w:pos="4536"/>
                <w:tab w:val="clear" w:pos="9072"/>
              </w:tabs>
              <w:ind w:right="502"/>
              <w:jc w:val="both"/>
              <w:rPr>
                <w:i w:val="0"/>
                <w:sz w:val="22"/>
                <w:szCs w:val="22"/>
              </w:rPr>
            </w:pPr>
          </w:p>
        </w:tc>
      </w:tr>
    </w:tbl>
    <w:p w14:paraId="2BD10B16" w14:textId="77777777" w:rsidR="00AA718D" w:rsidRPr="00AA718D" w:rsidRDefault="00AA718D" w:rsidP="001242ED">
      <w:pPr>
        <w:pStyle w:val="Glava"/>
        <w:tabs>
          <w:tab w:val="clear" w:pos="4536"/>
          <w:tab w:val="clear" w:pos="9072"/>
        </w:tabs>
        <w:ind w:right="502"/>
        <w:jc w:val="both"/>
        <w:rPr>
          <w:i w:val="0"/>
          <w:sz w:val="10"/>
          <w:szCs w:val="10"/>
        </w:rPr>
      </w:pPr>
      <w:r>
        <w:rPr>
          <w:i w:val="0"/>
          <w:sz w:val="22"/>
          <w:szCs w:val="22"/>
        </w:rPr>
        <w:t xml:space="preserve">                     </w:t>
      </w:r>
    </w:p>
    <w:p w14:paraId="0DA31181" w14:textId="77777777" w:rsidR="00AA718D" w:rsidRPr="00FF38DC" w:rsidRDefault="00AA718D" w:rsidP="001242ED">
      <w:pPr>
        <w:pStyle w:val="Glava"/>
        <w:tabs>
          <w:tab w:val="clear" w:pos="4536"/>
          <w:tab w:val="clear" w:pos="9072"/>
        </w:tabs>
        <w:ind w:right="502"/>
        <w:jc w:val="both"/>
        <w:rPr>
          <w:i w:val="0"/>
          <w:sz w:val="22"/>
          <w:szCs w:val="22"/>
        </w:rPr>
      </w:pPr>
      <w:r>
        <w:rPr>
          <w:i w:val="0"/>
          <w:sz w:val="22"/>
          <w:szCs w:val="22"/>
        </w:rPr>
        <w:t xml:space="preserve">                       ……………………………………………………………………………………………………........</w:t>
      </w:r>
    </w:p>
    <w:p w14:paraId="43E3326B" w14:textId="77777777" w:rsidR="00AA718D" w:rsidRPr="00AA718D" w:rsidRDefault="00AA718D" w:rsidP="001242ED">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732DCC13" w14:textId="77777777" w:rsidTr="00106764">
        <w:tc>
          <w:tcPr>
            <w:tcW w:w="1438" w:type="dxa"/>
            <w:gridSpan w:val="2"/>
          </w:tcPr>
          <w:p w14:paraId="7E120151"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3C98773"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355E068B"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10B627E" w14:textId="77777777" w:rsidTr="00106764">
        <w:tc>
          <w:tcPr>
            <w:tcW w:w="720" w:type="dxa"/>
          </w:tcPr>
          <w:p w14:paraId="3EFADCFA"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38FC4833"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416A9D27"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21BA5BB"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69B1B220"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4D7EBF93" w14:textId="77777777" w:rsidTr="00106764">
        <w:tc>
          <w:tcPr>
            <w:tcW w:w="1438" w:type="dxa"/>
            <w:gridSpan w:val="2"/>
          </w:tcPr>
          <w:p w14:paraId="0CCE790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806DC89"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6A47546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1E8221A" w14:textId="77777777" w:rsidTr="00106764">
        <w:tc>
          <w:tcPr>
            <w:tcW w:w="9072" w:type="dxa"/>
            <w:gridSpan w:val="11"/>
          </w:tcPr>
          <w:p w14:paraId="12884C69"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5E44AA89" w14:textId="77777777" w:rsidTr="00106764">
        <w:tc>
          <w:tcPr>
            <w:tcW w:w="1438" w:type="dxa"/>
            <w:gridSpan w:val="2"/>
          </w:tcPr>
          <w:p w14:paraId="1170FDA4"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6BF26EA"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ED9891C" w14:textId="77777777" w:rsidTr="00106764">
        <w:tc>
          <w:tcPr>
            <w:tcW w:w="1438" w:type="dxa"/>
            <w:gridSpan w:val="2"/>
          </w:tcPr>
          <w:p w14:paraId="0B4F2735"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69FE322"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8FF03FC" w14:textId="77777777" w:rsidTr="00106764">
        <w:tc>
          <w:tcPr>
            <w:tcW w:w="1438" w:type="dxa"/>
            <w:gridSpan w:val="2"/>
          </w:tcPr>
          <w:p w14:paraId="2A6DD775"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2EF66B7"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454451B2"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264CB1BB" w14:textId="77777777" w:rsidTr="00106764">
        <w:tc>
          <w:tcPr>
            <w:tcW w:w="1438" w:type="dxa"/>
            <w:gridSpan w:val="2"/>
          </w:tcPr>
          <w:p w14:paraId="1A48D116"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689FA1A"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A853C13" w14:textId="77777777" w:rsidTr="00106764">
        <w:tc>
          <w:tcPr>
            <w:tcW w:w="1438" w:type="dxa"/>
            <w:gridSpan w:val="2"/>
          </w:tcPr>
          <w:p w14:paraId="674B1731"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46C59ED9"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266BC1D3"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EF79113" w14:textId="77777777" w:rsidR="00AA718D" w:rsidRPr="00FF38DC" w:rsidRDefault="00AA718D" w:rsidP="001242ED">
            <w:pPr>
              <w:pStyle w:val="Glava"/>
              <w:tabs>
                <w:tab w:val="clear" w:pos="4536"/>
                <w:tab w:val="clear" w:pos="9072"/>
              </w:tabs>
              <w:ind w:right="502"/>
              <w:jc w:val="both"/>
              <w:rPr>
                <w:i w:val="0"/>
                <w:sz w:val="22"/>
                <w:szCs w:val="22"/>
              </w:rPr>
            </w:pPr>
          </w:p>
        </w:tc>
      </w:tr>
    </w:tbl>
    <w:p w14:paraId="745E8B40" w14:textId="77777777" w:rsidR="00AA718D" w:rsidRPr="00FF38DC" w:rsidRDefault="00AA718D" w:rsidP="001242ED">
      <w:pPr>
        <w:pStyle w:val="Glava"/>
        <w:tabs>
          <w:tab w:val="clear" w:pos="4536"/>
          <w:tab w:val="clear" w:pos="9072"/>
        </w:tabs>
        <w:ind w:right="502"/>
        <w:jc w:val="both"/>
        <w:rPr>
          <w:i w:val="0"/>
          <w:sz w:val="22"/>
          <w:szCs w:val="22"/>
        </w:rPr>
      </w:pPr>
    </w:p>
    <w:p w14:paraId="6A111B18" w14:textId="77777777" w:rsidR="00AA718D" w:rsidRPr="00FF38DC" w:rsidRDefault="00AA718D" w:rsidP="001242ED">
      <w:pPr>
        <w:pStyle w:val="Glava"/>
        <w:tabs>
          <w:tab w:val="clear" w:pos="4536"/>
          <w:tab w:val="clear" w:pos="9072"/>
        </w:tabs>
        <w:ind w:right="502"/>
        <w:jc w:val="both"/>
        <w:rPr>
          <w:i w:val="0"/>
          <w:sz w:val="22"/>
          <w:szCs w:val="22"/>
        </w:rPr>
      </w:pPr>
    </w:p>
    <w:p w14:paraId="2D4969DF" w14:textId="77777777" w:rsidR="00AA718D" w:rsidRPr="00FF38DC" w:rsidRDefault="00AA718D" w:rsidP="001242ED">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3BB82C67" w14:textId="77777777" w:rsidTr="00106764">
        <w:tc>
          <w:tcPr>
            <w:tcW w:w="1536" w:type="dxa"/>
          </w:tcPr>
          <w:p w14:paraId="746F570A"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6E6B2253"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057" w:type="dxa"/>
          </w:tcPr>
          <w:p w14:paraId="1F10C88F"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256" w:type="dxa"/>
          </w:tcPr>
          <w:p w14:paraId="61EAD9E8"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09B68FD2" w14:textId="77777777" w:rsidR="00AA718D" w:rsidRPr="008C10FE" w:rsidRDefault="00AA718D" w:rsidP="001242ED">
            <w:pPr>
              <w:pStyle w:val="Glava"/>
              <w:tabs>
                <w:tab w:val="clear" w:pos="4536"/>
                <w:tab w:val="clear" w:pos="9072"/>
              </w:tabs>
              <w:ind w:right="502"/>
              <w:jc w:val="both"/>
              <w:rPr>
                <w:i w:val="0"/>
                <w:sz w:val="22"/>
                <w:szCs w:val="22"/>
                <w:highlight w:val="cyan"/>
              </w:rPr>
            </w:pPr>
          </w:p>
        </w:tc>
      </w:tr>
      <w:tr w:rsidR="00AA718D" w:rsidRPr="00BA6EE2" w14:paraId="4661E57F" w14:textId="77777777" w:rsidTr="00106764">
        <w:tc>
          <w:tcPr>
            <w:tcW w:w="1536" w:type="dxa"/>
          </w:tcPr>
          <w:p w14:paraId="238C3F57"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5666B0DD"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1057" w:type="dxa"/>
          </w:tcPr>
          <w:p w14:paraId="3C9BFA55"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1606" w:type="dxa"/>
            <w:gridSpan w:val="2"/>
          </w:tcPr>
          <w:p w14:paraId="46DF65DF"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353F16F" w14:textId="77777777" w:rsidR="00AA718D" w:rsidRPr="008C10FE" w:rsidRDefault="00AA718D" w:rsidP="001242ED">
            <w:pPr>
              <w:pStyle w:val="Glava"/>
              <w:tabs>
                <w:tab w:val="clear" w:pos="4536"/>
                <w:tab w:val="clear" w:pos="9072"/>
              </w:tabs>
              <w:ind w:right="502"/>
              <w:jc w:val="both"/>
              <w:rPr>
                <w:i w:val="0"/>
                <w:sz w:val="16"/>
                <w:szCs w:val="16"/>
                <w:highlight w:val="cyan"/>
              </w:rPr>
            </w:pPr>
          </w:p>
        </w:tc>
      </w:tr>
      <w:tr w:rsidR="00AA718D" w:rsidRPr="00FF38DC" w14:paraId="05F70A1C" w14:textId="77777777" w:rsidTr="00106764">
        <w:trPr>
          <w:trHeight w:val="295"/>
        </w:trPr>
        <w:tc>
          <w:tcPr>
            <w:tcW w:w="1536" w:type="dxa"/>
          </w:tcPr>
          <w:p w14:paraId="34AE1F7E"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281" w:type="dxa"/>
          </w:tcPr>
          <w:p w14:paraId="16FAF3E7"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057" w:type="dxa"/>
          </w:tcPr>
          <w:p w14:paraId="346B9134"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606" w:type="dxa"/>
            <w:gridSpan w:val="2"/>
          </w:tcPr>
          <w:p w14:paraId="1DAE38C8" w14:textId="77777777" w:rsidR="00AA718D" w:rsidRPr="00FF38DC" w:rsidRDefault="00AA718D" w:rsidP="001242ED">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3FC50FAC" w14:textId="77777777" w:rsidR="00AA718D" w:rsidRPr="00FF38DC" w:rsidRDefault="00AA718D" w:rsidP="001242ED">
            <w:pPr>
              <w:pStyle w:val="Glava"/>
              <w:tabs>
                <w:tab w:val="clear" w:pos="4536"/>
                <w:tab w:val="clear" w:pos="9072"/>
              </w:tabs>
              <w:ind w:right="502"/>
              <w:jc w:val="both"/>
              <w:rPr>
                <w:i w:val="0"/>
                <w:sz w:val="22"/>
                <w:szCs w:val="22"/>
              </w:rPr>
            </w:pPr>
          </w:p>
        </w:tc>
      </w:tr>
    </w:tbl>
    <w:p w14:paraId="714B98BB" w14:textId="77777777" w:rsidR="00AA718D" w:rsidRPr="00FF38DC" w:rsidRDefault="00AA718D" w:rsidP="001242ED">
      <w:pPr>
        <w:pStyle w:val="Glava"/>
        <w:tabs>
          <w:tab w:val="clear" w:pos="4536"/>
          <w:tab w:val="clear" w:pos="9072"/>
        </w:tabs>
        <w:ind w:right="502"/>
        <w:jc w:val="both"/>
        <w:rPr>
          <w:i w:val="0"/>
          <w:sz w:val="22"/>
          <w:szCs w:val="22"/>
        </w:rPr>
      </w:pPr>
    </w:p>
    <w:p w14:paraId="7C2F1F7D" w14:textId="77777777" w:rsidR="00AA718D" w:rsidRDefault="00AA718D" w:rsidP="001242ED">
      <w:pPr>
        <w:pStyle w:val="Glava"/>
        <w:tabs>
          <w:tab w:val="clear" w:pos="4536"/>
          <w:tab w:val="clear" w:pos="9072"/>
        </w:tabs>
        <w:ind w:left="1080" w:right="502"/>
        <w:jc w:val="both"/>
        <w:rPr>
          <w:i w:val="0"/>
          <w:sz w:val="22"/>
          <w:szCs w:val="22"/>
        </w:rPr>
      </w:pPr>
    </w:p>
    <w:p w14:paraId="36D7EB6F" w14:textId="77777777" w:rsidR="00AA718D" w:rsidRPr="00AA718D" w:rsidRDefault="00AA718D" w:rsidP="001242ED">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146FBFE4" w14:textId="77777777" w:rsidR="001B7E85" w:rsidRDefault="00AA718D" w:rsidP="001242ED">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1E215B02" w14:textId="77777777" w:rsidR="001B7E85" w:rsidRDefault="001B7E85" w:rsidP="001242ED">
      <w:pPr>
        <w:pStyle w:val="Glava"/>
        <w:tabs>
          <w:tab w:val="clear" w:pos="4536"/>
          <w:tab w:val="clear" w:pos="9072"/>
        </w:tabs>
        <w:ind w:left="1080" w:right="502"/>
        <w:jc w:val="both"/>
        <w:rPr>
          <w:i w:val="0"/>
          <w:sz w:val="18"/>
          <w:szCs w:val="18"/>
        </w:rPr>
      </w:pPr>
    </w:p>
    <w:p w14:paraId="00AD12A7" w14:textId="77777777" w:rsidR="00AA718D" w:rsidRPr="003757C0" w:rsidRDefault="00AA718D" w:rsidP="001242ED">
      <w:pPr>
        <w:pStyle w:val="Glava"/>
        <w:tabs>
          <w:tab w:val="clear" w:pos="4536"/>
          <w:tab w:val="clear" w:pos="9072"/>
        </w:tabs>
        <w:ind w:left="1080" w:right="502"/>
        <w:jc w:val="both"/>
        <w:rPr>
          <w:i w:val="0"/>
          <w:sz w:val="18"/>
          <w:szCs w:val="18"/>
        </w:rPr>
      </w:pPr>
      <w:r w:rsidRPr="00AA718D">
        <w:rPr>
          <w:i w:val="0"/>
          <w:sz w:val="18"/>
          <w:szCs w:val="18"/>
        </w:rPr>
        <w:lastRenderedPageBreak/>
        <w:t>.</w:t>
      </w:r>
    </w:p>
    <w:p w14:paraId="0AB1499E" w14:textId="77777777" w:rsidR="005D1940" w:rsidRDefault="005D1940" w:rsidP="001242ED">
      <w:pPr>
        <w:pStyle w:val="Glava"/>
        <w:tabs>
          <w:tab w:val="clear" w:pos="4536"/>
          <w:tab w:val="clear" w:pos="9072"/>
        </w:tabs>
        <w:ind w:right="502"/>
        <w:jc w:val="right"/>
        <w:rPr>
          <w:b/>
          <w:i w:val="0"/>
          <w:sz w:val="22"/>
          <w:szCs w:val="22"/>
        </w:rPr>
      </w:pPr>
    </w:p>
    <w:p w14:paraId="4E61E7AC" w14:textId="77777777" w:rsidR="00BA6EE2" w:rsidRDefault="00BA6EE2" w:rsidP="001242ED">
      <w:pPr>
        <w:pStyle w:val="Glava"/>
        <w:tabs>
          <w:tab w:val="clear" w:pos="4536"/>
          <w:tab w:val="clear" w:pos="9072"/>
        </w:tabs>
        <w:ind w:right="502"/>
        <w:jc w:val="right"/>
        <w:rPr>
          <w:b/>
          <w:i w:val="0"/>
          <w:sz w:val="22"/>
          <w:szCs w:val="22"/>
        </w:rPr>
      </w:pPr>
    </w:p>
    <w:p w14:paraId="1D019C72" w14:textId="77777777" w:rsidR="004608FA" w:rsidRDefault="004608FA" w:rsidP="001242ED">
      <w:pPr>
        <w:pStyle w:val="Glava"/>
        <w:tabs>
          <w:tab w:val="clear" w:pos="4536"/>
          <w:tab w:val="clear" w:pos="9072"/>
        </w:tabs>
        <w:ind w:right="502"/>
        <w:jc w:val="right"/>
        <w:rPr>
          <w:b/>
          <w:i w:val="0"/>
          <w:sz w:val="22"/>
          <w:szCs w:val="22"/>
        </w:rPr>
      </w:pPr>
    </w:p>
    <w:p w14:paraId="61DB933C" w14:textId="77777777" w:rsidR="00AA718D" w:rsidRPr="009E3C49" w:rsidRDefault="00AA718D" w:rsidP="001242ED">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FAC4C20" w14:textId="77777777" w:rsidR="00AA718D" w:rsidRPr="0079325B" w:rsidRDefault="00AA718D" w:rsidP="001242ED">
      <w:pPr>
        <w:pStyle w:val="Glava"/>
        <w:tabs>
          <w:tab w:val="clear" w:pos="4536"/>
          <w:tab w:val="clear" w:pos="9072"/>
        </w:tabs>
        <w:ind w:right="502"/>
        <w:jc w:val="both"/>
        <w:rPr>
          <w:i w:val="0"/>
          <w:sz w:val="22"/>
          <w:szCs w:val="22"/>
        </w:rPr>
      </w:pPr>
    </w:p>
    <w:p w14:paraId="4FF12D9B" w14:textId="77777777" w:rsidR="00AA718D" w:rsidRPr="0079325B" w:rsidRDefault="00AA718D" w:rsidP="001242ED">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115"/>
      </w:tblGrid>
      <w:tr w:rsidR="00AA718D" w:rsidRPr="0079325B" w14:paraId="001E7532" w14:textId="77777777" w:rsidTr="00F00A57">
        <w:tc>
          <w:tcPr>
            <w:tcW w:w="1426" w:type="dxa"/>
            <w:vMerge w:val="restart"/>
          </w:tcPr>
          <w:p w14:paraId="726F862C" w14:textId="77777777" w:rsidR="00AA718D" w:rsidRPr="0079325B" w:rsidRDefault="00AA718D" w:rsidP="001242ED">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B7B3148" w14:textId="77777777" w:rsidR="00AA718D" w:rsidRPr="0079325B" w:rsidRDefault="00AA718D" w:rsidP="001242ED">
            <w:pPr>
              <w:pStyle w:val="Glava"/>
              <w:tabs>
                <w:tab w:val="clear" w:pos="4536"/>
                <w:tab w:val="clear" w:pos="9072"/>
              </w:tabs>
              <w:ind w:right="502"/>
              <w:jc w:val="both"/>
              <w:rPr>
                <w:i w:val="0"/>
                <w:sz w:val="22"/>
                <w:szCs w:val="22"/>
              </w:rPr>
            </w:pPr>
          </w:p>
        </w:tc>
      </w:tr>
      <w:tr w:rsidR="00AA718D" w:rsidRPr="0079325B" w14:paraId="6DEB4252" w14:textId="77777777" w:rsidTr="00F00A57">
        <w:tc>
          <w:tcPr>
            <w:tcW w:w="1426" w:type="dxa"/>
            <w:vMerge/>
          </w:tcPr>
          <w:p w14:paraId="2B82B111" w14:textId="77777777" w:rsidR="00AA718D" w:rsidRPr="0079325B" w:rsidRDefault="00AA718D"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FCFB1F7" w14:textId="77777777" w:rsidR="00AA718D" w:rsidRPr="0079325B" w:rsidRDefault="00AA718D" w:rsidP="001242ED">
            <w:pPr>
              <w:pStyle w:val="Glava"/>
              <w:tabs>
                <w:tab w:val="clear" w:pos="4536"/>
                <w:tab w:val="clear" w:pos="9072"/>
              </w:tabs>
              <w:ind w:right="502"/>
              <w:jc w:val="both"/>
              <w:rPr>
                <w:i w:val="0"/>
                <w:sz w:val="22"/>
                <w:szCs w:val="22"/>
              </w:rPr>
            </w:pPr>
          </w:p>
        </w:tc>
      </w:tr>
      <w:tr w:rsidR="00AA718D" w:rsidRPr="0079325B" w14:paraId="38DF50AD" w14:textId="77777777" w:rsidTr="00F00A57">
        <w:tc>
          <w:tcPr>
            <w:tcW w:w="1426" w:type="dxa"/>
            <w:vMerge/>
          </w:tcPr>
          <w:p w14:paraId="755C2BB6" w14:textId="77777777" w:rsidR="00AA718D" w:rsidRPr="0079325B" w:rsidRDefault="00AA718D"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C05E2EB" w14:textId="77777777" w:rsidR="00AA718D" w:rsidRPr="0079325B" w:rsidRDefault="00AA718D" w:rsidP="001242ED">
            <w:pPr>
              <w:pStyle w:val="Glava"/>
              <w:tabs>
                <w:tab w:val="clear" w:pos="4536"/>
                <w:tab w:val="clear" w:pos="9072"/>
              </w:tabs>
              <w:ind w:right="502"/>
              <w:jc w:val="both"/>
              <w:rPr>
                <w:i w:val="0"/>
                <w:sz w:val="22"/>
                <w:szCs w:val="22"/>
              </w:rPr>
            </w:pPr>
          </w:p>
        </w:tc>
      </w:tr>
    </w:tbl>
    <w:p w14:paraId="6A26C7B3" w14:textId="77777777" w:rsidR="00AA718D" w:rsidRDefault="00AA718D" w:rsidP="001242ED">
      <w:pPr>
        <w:pStyle w:val="Glava"/>
        <w:tabs>
          <w:tab w:val="clear" w:pos="4536"/>
          <w:tab w:val="clear" w:pos="9072"/>
        </w:tabs>
        <w:ind w:left="1080" w:right="502"/>
        <w:rPr>
          <w:i w:val="0"/>
          <w:sz w:val="22"/>
          <w:szCs w:val="22"/>
        </w:rPr>
      </w:pPr>
    </w:p>
    <w:p w14:paraId="6CC80979" w14:textId="77777777" w:rsidR="00AA718D" w:rsidRDefault="00AA718D" w:rsidP="001242ED">
      <w:pPr>
        <w:pStyle w:val="Glava"/>
        <w:tabs>
          <w:tab w:val="clear" w:pos="4536"/>
          <w:tab w:val="clear" w:pos="9072"/>
        </w:tabs>
        <w:ind w:left="1080" w:right="502"/>
        <w:jc w:val="both"/>
        <w:rPr>
          <w:i w:val="0"/>
          <w:sz w:val="22"/>
          <w:szCs w:val="22"/>
        </w:rPr>
      </w:pPr>
    </w:p>
    <w:p w14:paraId="512052EE" w14:textId="77777777" w:rsidR="00AA718D" w:rsidRDefault="00AA718D" w:rsidP="001242ED">
      <w:pPr>
        <w:pStyle w:val="Glava"/>
        <w:tabs>
          <w:tab w:val="clear" w:pos="4536"/>
          <w:tab w:val="clear" w:pos="9072"/>
        </w:tabs>
        <w:ind w:left="1080" w:right="502"/>
        <w:jc w:val="both"/>
        <w:rPr>
          <w:i w:val="0"/>
          <w:sz w:val="22"/>
          <w:szCs w:val="22"/>
        </w:rPr>
      </w:pPr>
    </w:p>
    <w:p w14:paraId="601A448F" w14:textId="77777777" w:rsidR="00AA718D" w:rsidRDefault="00AA718D" w:rsidP="001242ED">
      <w:pPr>
        <w:pStyle w:val="Glava"/>
        <w:tabs>
          <w:tab w:val="clear" w:pos="4536"/>
          <w:tab w:val="clear" w:pos="9072"/>
        </w:tabs>
        <w:ind w:left="1080" w:right="502"/>
        <w:jc w:val="both"/>
        <w:rPr>
          <w:i w:val="0"/>
          <w:sz w:val="22"/>
          <w:szCs w:val="22"/>
        </w:rPr>
      </w:pPr>
    </w:p>
    <w:p w14:paraId="6AC50274" w14:textId="77777777" w:rsidR="00AA718D" w:rsidRDefault="00AA718D" w:rsidP="001242ED">
      <w:pPr>
        <w:pStyle w:val="Glava"/>
        <w:tabs>
          <w:tab w:val="clear" w:pos="4536"/>
          <w:tab w:val="clear" w:pos="9072"/>
        </w:tabs>
        <w:ind w:left="1080" w:right="502"/>
        <w:jc w:val="center"/>
        <w:rPr>
          <w:b/>
          <w:i w:val="0"/>
          <w:szCs w:val="24"/>
        </w:rPr>
      </w:pPr>
      <w:r w:rsidRPr="00092E0B">
        <w:rPr>
          <w:b/>
          <w:i w:val="0"/>
          <w:szCs w:val="24"/>
        </w:rPr>
        <w:t>IZRECNA ZAHTEVA PODIZVAJALCA</w:t>
      </w:r>
    </w:p>
    <w:p w14:paraId="22FC1A8C" w14:textId="77777777" w:rsidR="00AA718D" w:rsidRDefault="00AA718D" w:rsidP="001242ED">
      <w:pPr>
        <w:pStyle w:val="Glava"/>
        <w:tabs>
          <w:tab w:val="clear" w:pos="4536"/>
          <w:tab w:val="clear" w:pos="9072"/>
        </w:tabs>
        <w:ind w:left="1080" w:right="502"/>
        <w:jc w:val="center"/>
        <w:rPr>
          <w:b/>
          <w:i w:val="0"/>
          <w:szCs w:val="24"/>
        </w:rPr>
      </w:pPr>
    </w:p>
    <w:p w14:paraId="3C9330D2" w14:textId="77777777" w:rsidR="00AA718D" w:rsidRDefault="00AA718D" w:rsidP="001242ED">
      <w:pPr>
        <w:pStyle w:val="Glava"/>
        <w:tabs>
          <w:tab w:val="clear" w:pos="4536"/>
          <w:tab w:val="clear" w:pos="9072"/>
        </w:tabs>
        <w:ind w:left="1080" w:right="502"/>
        <w:jc w:val="center"/>
        <w:rPr>
          <w:b/>
          <w:i w:val="0"/>
          <w:szCs w:val="24"/>
        </w:rPr>
      </w:pPr>
    </w:p>
    <w:p w14:paraId="75C4B876" w14:textId="77777777" w:rsidR="00AA718D" w:rsidRDefault="00AA718D" w:rsidP="001242ED">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465AC">
        <w:rPr>
          <w:i w:val="0"/>
          <w:sz w:val="22"/>
          <w:szCs w:val="22"/>
        </w:rPr>
        <w:t>Vrtca Črnuče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6E56E59" w14:textId="77777777" w:rsidR="00C718B0" w:rsidRPr="00D50205" w:rsidRDefault="00C718B0" w:rsidP="001242ED">
      <w:pPr>
        <w:pStyle w:val="Glava"/>
        <w:tabs>
          <w:tab w:val="clear" w:pos="4536"/>
          <w:tab w:val="clear" w:pos="9072"/>
        </w:tabs>
        <w:ind w:left="1080" w:right="502"/>
        <w:jc w:val="both"/>
        <w:rPr>
          <w:i w:val="0"/>
          <w:sz w:val="22"/>
          <w:szCs w:val="22"/>
        </w:rPr>
      </w:pPr>
    </w:p>
    <w:p w14:paraId="7AC6F9F6" w14:textId="77777777" w:rsidR="004C3F47" w:rsidRDefault="004C3F47" w:rsidP="001242ED">
      <w:pPr>
        <w:pStyle w:val="Glava"/>
        <w:tabs>
          <w:tab w:val="clear" w:pos="4536"/>
          <w:tab w:val="clear" w:pos="9072"/>
        </w:tabs>
        <w:ind w:left="1080" w:right="502"/>
        <w:jc w:val="both"/>
        <w:rPr>
          <w:i w:val="0"/>
          <w:sz w:val="22"/>
          <w:szCs w:val="22"/>
        </w:rPr>
      </w:pPr>
    </w:p>
    <w:p w14:paraId="3E7043F5" w14:textId="77777777" w:rsidR="004C3F47" w:rsidRDefault="004C3F47" w:rsidP="001242ED">
      <w:pPr>
        <w:pStyle w:val="Glava"/>
        <w:tabs>
          <w:tab w:val="clear" w:pos="4536"/>
          <w:tab w:val="clear" w:pos="9072"/>
        </w:tabs>
        <w:ind w:left="1080" w:right="502"/>
        <w:jc w:val="both"/>
        <w:rPr>
          <w:i w:val="0"/>
          <w:sz w:val="22"/>
          <w:szCs w:val="22"/>
        </w:rPr>
      </w:pPr>
    </w:p>
    <w:p w14:paraId="73EBF5ED" w14:textId="77777777" w:rsidR="004C3F47" w:rsidRDefault="004C3F47" w:rsidP="001242ED">
      <w:pPr>
        <w:pStyle w:val="Glava"/>
        <w:tabs>
          <w:tab w:val="clear" w:pos="4536"/>
          <w:tab w:val="clear" w:pos="9072"/>
        </w:tabs>
        <w:ind w:left="1080" w:right="502"/>
        <w:jc w:val="both"/>
        <w:rPr>
          <w:i w:val="0"/>
          <w:sz w:val="22"/>
          <w:szCs w:val="22"/>
        </w:rPr>
      </w:pPr>
    </w:p>
    <w:p w14:paraId="3E4682D4" w14:textId="77777777" w:rsidR="00AA718D" w:rsidRDefault="00AA718D" w:rsidP="001242ED">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215D110" w14:textId="77777777" w:rsidR="00AA718D" w:rsidRDefault="00AA718D" w:rsidP="001242ED">
      <w:pPr>
        <w:pStyle w:val="Glava"/>
        <w:tabs>
          <w:tab w:val="clear" w:pos="4536"/>
          <w:tab w:val="clear" w:pos="9072"/>
        </w:tabs>
        <w:ind w:left="1080" w:right="502"/>
        <w:jc w:val="both"/>
        <w:rPr>
          <w:i w:val="0"/>
          <w:sz w:val="22"/>
          <w:szCs w:val="22"/>
        </w:rPr>
      </w:pPr>
    </w:p>
    <w:p w14:paraId="0A0228AF" w14:textId="77777777" w:rsidR="00AA718D" w:rsidRDefault="00AA718D" w:rsidP="001242ED">
      <w:pPr>
        <w:pStyle w:val="Glava"/>
        <w:tabs>
          <w:tab w:val="clear" w:pos="4536"/>
          <w:tab w:val="clear" w:pos="9072"/>
        </w:tabs>
        <w:ind w:left="1080" w:right="502"/>
        <w:jc w:val="both"/>
        <w:rPr>
          <w:i w:val="0"/>
          <w:sz w:val="22"/>
          <w:szCs w:val="22"/>
        </w:rPr>
      </w:pPr>
    </w:p>
    <w:p w14:paraId="0FDF7B33" w14:textId="77777777" w:rsidR="003757C0" w:rsidRDefault="003757C0" w:rsidP="001242ED">
      <w:pPr>
        <w:pStyle w:val="Glava"/>
        <w:tabs>
          <w:tab w:val="clear" w:pos="4536"/>
          <w:tab w:val="clear" w:pos="9072"/>
        </w:tabs>
        <w:ind w:left="1080" w:right="502"/>
        <w:jc w:val="both"/>
        <w:rPr>
          <w:i w:val="0"/>
          <w:sz w:val="22"/>
          <w:szCs w:val="22"/>
        </w:rPr>
      </w:pPr>
    </w:p>
    <w:p w14:paraId="0B85FACB" w14:textId="77777777" w:rsidR="003757C0" w:rsidRDefault="003757C0" w:rsidP="001242ED">
      <w:pPr>
        <w:pStyle w:val="Glava"/>
        <w:tabs>
          <w:tab w:val="clear" w:pos="4536"/>
          <w:tab w:val="clear" w:pos="9072"/>
        </w:tabs>
        <w:ind w:left="1080" w:right="502"/>
        <w:jc w:val="both"/>
        <w:rPr>
          <w:i w:val="0"/>
          <w:sz w:val="22"/>
          <w:szCs w:val="22"/>
        </w:rPr>
      </w:pPr>
    </w:p>
    <w:p w14:paraId="2DF2F81E" w14:textId="77777777" w:rsidR="003757C0" w:rsidRPr="003757C0" w:rsidRDefault="003757C0" w:rsidP="001242ED">
      <w:pPr>
        <w:autoSpaceDE w:val="0"/>
        <w:autoSpaceDN w:val="0"/>
        <w:adjustRightInd w:val="0"/>
        <w:ind w:left="1080" w:right="502"/>
        <w:jc w:val="center"/>
        <w:rPr>
          <w:b/>
          <w:i w:val="0"/>
          <w:sz w:val="22"/>
          <w:szCs w:val="22"/>
        </w:rPr>
      </w:pPr>
      <w:r w:rsidRPr="003757C0">
        <w:rPr>
          <w:b/>
          <w:i w:val="0"/>
          <w:sz w:val="22"/>
          <w:szCs w:val="22"/>
        </w:rPr>
        <w:t>SOGLASJE PODIZVAJALCA:</w:t>
      </w:r>
    </w:p>
    <w:p w14:paraId="5D255D7B" w14:textId="77777777" w:rsidR="003757C0" w:rsidRPr="003757C0" w:rsidRDefault="003757C0" w:rsidP="001242ED">
      <w:pPr>
        <w:autoSpaceDE w:val="0"/>
        <w:autoSpaceDN w:val="0"/>
        <w:adjustRightInd w:val="0"/>
        <w:ind w:left="1080" w:right="502"/>
        <w:rPr>
          <w:i w:val="0"/>
          <w:sz w:val="22"/>
          <w:szCs w:val="22"/>
        </w:rPr>
      </w:pPr>
    </w:p>
    <w:p w14:paraId="7D801591" w14:textId="77777777" w:rsidR="003757C0" w:rsidRPr="003757C0" w:rsidRDefault="003757C0" w:rsidP="001242ED">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5C84C5E" w14:textId="77777777" w:rsidR="003757C0" w:rsidRPr="00E43A19" w:rsidRDefault="003757C0" w:rsidP="001242ED">
      <w:pPr>
        <w:autoSpaceDE w:val="0"/>
        <w:autoSpaceDN w:val="0"/>
        <w:adjustRightInd w:val="0"/>
        <w:ind w:left="1080" w:right="502"/>
        <w:jc w:val="center"/>
        <w:rPr>
          <w:i w:val="0"/>
          <w:sz w:val="18"/>
          <w:szCs w:val="18"/>
        </w:rPr>
      </w:pPr>
      <w:r w:rsidRPr="00E43A19">
        <w:rPr>
          <w:i w:val="0"/>
          <w:sz w:val="18"/>
          <w:szCs w:val="18"/>
        </w:rPr>
        <w:t>(naziv in naslov podizvajalca)</w:t>
      </w:r>
    </w:p>
    <w:p w14:paraId="6026932E" w14:textId="77777777" w:rsidR="003757C0" w:rsidRPr="003757C0" w:rsidRDefault="003757C0" w:rsidP="001242ED">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2E92E2B" w14:textId="77777777" w:rsidR="003757C0" w:rsidRPr="003757C0" w:rsidRDefault="003757C0" w:rsidP="001242ED">
      <w:pPr>
        <w:ind w:right="502"/>
        <w:jc w:val="both"/>
        <w:rPr>
          <w:i w:val="0"/>
          <w:sz w:val="22"/>
          <w:szCs w:val="22"/>
        </w:rPr>
      </w:pPr>
    </w:p>
    <w:p w14:paraId="069CF507" w14:textId="77777777" w:rsidR="003757C0" w:rsidRPr="003757C0" w:rsidRDefault="003757C0" w:rsidP="001242ED">
      <w:pPr>
        <w:ind w:right="502"/>
        <w:jc w:val="both"/>
        <w:rPr>
          <w:i w:val="0"/>
          <w:sz w:val="22"/>
          <w:szCs w:val="22"/>
        </w:rPr>
      </w:pPr>
    </w:p>
    <w:p w14:paraId="4E70B302" w14:textId="77777777" w:rsidR="003757C0" w:rsidRPr="003757C0" w:rsidRDefault="003757C0" w:rsidP="001242ED">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4D1A94DA" w14:textId="77777777" w:rsidTr="003757C0">
        <w:trPr>
          <w:trHeight w:val="346"/>
        </w:trPr>
        <w:tc>
          <w:tcPr>
            <w:tcW w:w="1619" w:type="dxa"/>
          </w:tcPr>
          <w:p w14:paraId="549026AC" w14:textId="77777777" w:rsidR="003757C0" w:rsidRPr="008C10FE" w:rsidRDefault="003757C0" w:rsidP="001242ED">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928713F" w14:textId="77777777" w:rsidR="003757C0" w:rsidRPr="008C10FE" w:rsidRDefault="003757C0" w:rsidP="001242ED">
            <w:pPr>
              <w:ind w:right="502"/>
              <w:jc w:val="both"/>
              <w:rPr>
                <w:i w:val="0"/>
                <w:sz w:val="22"/>
                <w:szCs w:val="22"/>
                <w:highlight w:val="cyan"/>
              </w:rPr>
            </w:pPr>
          </w:p>
        </w:tc>
        <w:tc>
          <w:tcPr>
            <w:tcW w:w="711" w:type="dxa"/>
          </w:tcPr>
          <w:p w14:paraId="5F8D52C7" w14:textId="77777777" w:rsidR="003757C0" w:rsidRPr="008C10FE" w:rsidRDefault="003757C0" w:rsidP="001242ED">
            <w:pPr>
              <w:ind w:right="502"/>
              <w:jc w:val="both"/>
              <w:rPr>
                <w:i w:val="0"/>
                <w:sz w:val="22"/>
                <w:szCs w:val="22"/>
                <w:highlight w:val="cyan"/>
              </w:rPr>
            </w:pPr>
          </w:p>
        </w:tc>
        <w:tc>
          <w:tcPr>
            <w:tcW w:w="1417" w:type="dxa"/>
          </w:tcPr>
          <w:p w14:paraId="4BAD94C7" w14:textId="77777777" w:rsidR="003757C0" w:rsidRPr="008C10FE" w:rsidRDefault="003757C0" w:rsidP="001242ED">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D317321" w14:textId="77777777" w:rsidR="003757C0" w:rsidRPr="00CB3185" w:rsidRDefault="003757C0" w:rsidP="001242ED">
            <w:pPr>
              <w:ind w:right="502"/>
              <w:jc w:val="both"/>
              <w:rPr>
                <w:i w:val="0"/>
                <w:sz w:val="22"/>
                <w:szCs w:val="22"/>
                <w:highlight w:val="cyan"/>
              </w:rPr>
            </w:pPr>
          </w:p>
        </w:tc>
      </w:tr>
      <w:tr w:rsidR="003757C0" w:rsidRPr="00BA6EE2" w14:paraId="7E0BE31E" w14:textId="77777777" w:rsidTr="003757C0">
        <w:trPr>
          <w:trHeight w:val="259"/>
        </w:trPr>
        <w:tc>
          <w:tcPr>
            <w:tcW w:w="1619" w:type="dxa"/>
          </w:tcPr>
          <w:p w14:paraId="0FCD3D33" w14:textId="77777777" w:rsidR="003757C0" w:rsidRPr="008C10FE" w:rsidRDefault="003757C0" w:rsidP="001242ED">
            <w:pPr>
              <w:ind w:right="502"/>
              <w:jc w:val="both"/>
              <w:rPr>
                <w:i w:val="0"/>
                <w:sz w:val="16"/>
                <w:szCs w:val="16"/>
                <w:highlight w:val="cyan"/>
              </w:rPr>
            </w:pPr>
          </w:p>
        </w:tc>
        <w:tc>
          <w:tcPr>
            <w:tcW w:w="1780" w:type="dxa"/>
            <w:tcBorders>
              <w:top w:val="single" w:sz="4" w:space="0" w:color="auto"/>
            </w:tcBorders>
          </w:tcPr>
          <w:p w14:paraId="4FB18460" w14:textId="77777777" w:rsidR="003757C0" w:rsidRPr="008C10FE" w:rsidRDefault="003757C0" w:rsidP="001242ED">
            <w:pPr>
              <w:ind w:right="502"/>
              <w:jc w:val="both"/>
              <w:rPr>
                <w:i w:val="0"/>
                <w:sz w:val="16"/>
                <w:szCs w:val="16"/>
                <w:highlight w:val="cyan"/>
              </w:rPr>
            </w:pPr>
          </w:p>
        </w:tc>
        <w:tc>
          <w:tcPr>
            <w:tcW w:w="711" w:type="dxa"/>
          </w:tcPr>
          <w:p w14:paraId="68302F37" w14:textId="77777777" w:rsidR="003757C0" w:rsidRPr="008C10FE" w:rsidRDefault="003757C0" w:rsidP="001242ED">
            <w:pPr>
              <w:ind w:right="502"/>
              <w:jc w:val="both"/>
              <w:rPr>
                <w:i w:val="0"/>
                <w:sz w:val="16"/>
                <w:szCs w:val="16"/>
                <w:highlight w:val="cyan"/>
              </w:rPr>
            </w:pPr>
          </w:p>
        </w:tc>
        <w:tc>
          <w:tcPr>
            <w:tcW w:w="1560" w:type="dxa"/>
            <w:gridSpan w:val="2"/>
          </w:tcPr>
          <w:p w14:paraId="1B9030BE" w14:textId="77777777" w:rsidR="003757C0" w:rsidRPr="008C10FE" w:rsidRDefault="003757C0" w:rsidP="001242ED">
            <w:pPr>
              <w:ind w:right="502"/>
              <w:jc w:val="both"/>
              <w:rPr>
                <w:i w:val="0"/>
                <w:sz w:val="16"/>
                <w:szCs w:val="16"/>
                <w:highlight w:val="cyan"/>
              </w:rPr>
            </w:pPr>
          </w:p>
        </w:tc>
        <w:tc>
          <w:tcPr>
            <w:tcW w:w="3489" w:type="dxa"/>
            <w:tcBorders>
              <w:top w:val="single" w:sz="4" w:space="0" w:color="auto"/>
            </w:tcBorders>
          </w:tcPr>
          <w:p w14:paraId="05AAA1BF" w14:textId="77777777" w:rsidR="003757C0" w:rsidRPr="008C10FE" w:rsidRDefault="003757C0" w:rsidP="001242ED">
            <w:pPr>
              <w:ind w:right="502"/>
              <w:jc w:val="both"/>
              <w:rPr>
                <w:i w:val="0"/>
                <w:sz w:val="16"/>
                <w:szCs w:val="16"/>
                <w:highlight w:val="cyan"/>
              </w:rPr>
            </w:pPr>
          </w:p>
        </w:tc>
      </w:tr>
      <w:tr w:rsidR="003757C0" w:rsidRPr="003757C0" w14:paraId="4424A3E5" w14:textId="77777777" w:rsidTr="003757C0">
        <w:trPr>
          <w:trHeight w:val="346"/>
        </w:trPr>
        <w:tc>
          <w:tcPr>
            <w:tcW w:w="1619" w:type="dxa"/>
          </w:tcPr>
          <w:p w14:paraId="2914E1B9" w14:textId="77777777" w:rsidR="003757C0" w:rsidRPr="008C10FE" w:rsidRDefault="003757C0" w:rsidP="001242ED">
            <w:pPr>
              <w:ind w:right="502"/>
              <w:jc w:val="both"/>
              <w:rPr>
                <w:i w:val="0"/>
                <w:sz w:val="22"/>
                <w:szCs w:val="22"/>
                <w:highlight w:val="cyan"/>
              </w:rPr>
            </w:pPr>
          </w:p>
        </w:tc>
        <w:tc>
          <w:tcPr>
            <w:tcW w:w="1780" w:type="dxa"/>
          </w:tcPr>
          <w:p w14:paraId="2124385F" w14:textId="77777777" w:rsidR="003757C0" w:rsidRPr="008C10FE" w:rsidRDefault="003757C0" w:rsidP="001242ED">
            <w:pPr>
              <w:ind w:right="502"/>
              <w:jc w:val="both"/>
              <w:rPr>
                <w:i w:val="0"/>
                <w:sz w:val="22"/>
                <w:szCs w:val="22"/>
                <w:highlight w:val="cyan"/>
              </w:rPr>
            </w:pPr>
          </w:p>
        </w:tc>
        <w:tc>
          <w:tcPr>
            <w:tcW w:w="711" w:type="dxa"/>
          </w:tcPr>
          <w:p w14:paraId="059356E7" w14:textId="77777777" w:rsidR="003757C0" w:rsidRPr="008C10FE" w:rsidRDefault="003757C0" w:rsidP="001242ED">
            <w:pPr>
              <w:ind w:right="502"/>
              <w:jc w:val="both"/>
              <w:rPr>
                <w:i w:val="0"/>
                <w:sz w:val="22"/>
                <w:szCs w:val="22"/>
                <w:highlight w:val="cyan"/>
              </w:rPr>
            </w:pPr>
          </w:p>
        </w:tc>
        <w:tc>
          <w:tcPr>
            <w:tcW w:w="1560" w:type="dxa"/>
            <w:gridSpan w:val="2"/>
          </w:tcPr>
          <w:p w14:paraId="00798CDA" w14:textId="77777777" w:rsidR="003757C0" w:rsidRPr="003757C0" w:rsidRDefault="003757C0" w:rsidP="001242ED">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21D2BC2" w14:textId="77777777" w:rsidR="003757C0" w:rsidRPr="003757C0" w:rsidRDefault="003757C0" w:rsidP="001242ED">
            <w:pPr>
              <w:ind w:right="502"/>
              <w:jc w:val="both"/>
              <w:rPr>
                <w:i w:val="0"/>
                <w:sz w:val="22"/>
                <w:szCs w:val="22"/>
              </w:rPr>
            </w:pPr>
          </w:p>
        </w:tc>
      </w:tr>
    </w:tbl>
    <w:p w14:paraId="4CB05524" w14:textId="77777777" w:rsidR="003757C0" w:rsidRPr="003757C0" w:rsidRDefault="003757C0" w:rsidP="001242ED">
      <w:pPr>
        <w:ind w:right="502"/>
        <w:jc w:val="both"/>
        <w:rPr>
          <w:i w:val="0"/>
          <w:sz w:val="22"/>
          <w:szCs w:val="22"/>
        </w:rPr>
      </w:pPr>
    </w:p>
    <w:p w14:paraId="23BF34D3" w14:textId="77777777" w:rsidR="003757C0" w:rsidRPr="003757C0" w:rsidRDefault="003757C0" w:rsidP="001242ED">
      <w:pPr>
        <w:ind w:right="502"/>
        <w:jc w:val="both"/>
        <w:rPr>
          <w:i w:val="0"/>
          <w:sz w:val="22"/>
          <w:szCs w:val="22"/>
        </w:rPr>
      </w:pPr>
    </w:p>
    <w:p w14:paraId="795A47F5" w14:textId="77777777" w:rsidR="003757C0" w:rsidRPr="003757C0" w:rsidRDefault="003757C0" w:rsidP="001242ED">
      <w:pPr>
        <w:ind w:right="502"/>
        <w:jc w:val="both"/>
        <w:rPr>
          <w:i w:val="0"/>
          <w:sz w:val="22"/>
          <w:szCs w:val="22"/>
        </w:rPr>
      </w:pPr>
    </w:p>
    <w:p w14:paraId="178782E2" w14:textId="77777777" w:rsidR="003757C0" w:rsidRPr="003757C0" w:rsidRDefault="003757C0" w:rsidP="001242ED">
      <w:pPr>
        <w:ind w:right="502"/>
        <w:jc w:val="both"/>
        <w:rPr>
          <w:i w:val="0"/>
          <w:sz w:val="22"/>
          <w:szCs w:val="22"/>
        </w:rPr>
      </w:pPr>
    </w:p>
    <w:p w14:paraId="44B4DBC3" w14:textId="77777777" w:rsidR="00AA718D" w:rsidRDefault="00AA718D" w:rsidP="001242ED">
      <w:pPr>
        <w:pStyle w:val="Glava"/>
        <w:tabs>
          <w:tab w:val="clear" w:pos="4536"/>
          <w:tab w:val="clear" w:pos="9072"/>
        </w:tabs>
        <w:ind w:right="502"/>
        <w:jc w:val="both"/>
        <w:rPr>
          <w:i w:val="0"/>
          <w:sz w:val="22"/>
          <w:szCs w:val="22"/>
        </w:rPr>
      </w:pPr>
    </w:p>
    <w:p w14:paraId="695FA280" w14:textId="77777777" w:rsidR="00AA718D" w:rsidRPr="00B63185" w:rsidRDefault="00AA718D" w:rsidP="001242ED">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14EA0077" w14:textId="77777777" w:rsidR="00AA718D" w:rsidRPr="00B63185" w:rsidRDefault="00E43E3A" w:rsidP="001242ED">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70208149" w14:textId="77777777" w:rsidR="00AA718D" w:rsidRPr="0079325B" w:rsidRDefault="00AA718D" w:rsidP="001242ED">
      <w:pPr>
        <w:pStyle w:val="Glava"/>
        <w:tabs>
          <w:tab w:val="clear" w:pos="4536"/>
          <w:tab w:val="clear" w:pos="9072"/>
        </w:tabs>
        <w:ind w:left="1080" w:right="502"/>
        <w:jc w:val="both"/>
        <w:rPr>
          <w:i w:val="0"/>
          <w:sz w:val="22"/>
          <w:szCs w:val="22"/>
        </w:rPr>
      </w:pPr>
    </w:p>
    <w:p w14:paraId="2A0CC63B" w14:textId="77777777" w:rsidR="00AA718D" w:rsidRPr="0079325B" w:rsidRDefault="00AA718D" w:rsidP="001242ED">
      <w:pPr>
        <w:pStyle w:val="Glava"/>
        <w:tabs>
          <w:tab w:val="clear" w:pos="4536"/>
          <w:tab w:val="clear" w:pos="9072"/>
        </w:tabs>
        <w:ind w:left="1080" w:right="502"/>
        <w:jc w:val="both"/>
        <w:rPr>
          <w:i w:val="0"/>
          <w:sz w:val="22"/>
          <w:szCs w:val="22"/>
        </w:rPr>
      </w:pPr>
    </w:p>
    <w:p w14:paraId="471D90E3" w14:textId="77777777" w:rsidR="00AA718D" w:rsidRDefault="00AA718D" w:rsidP="001242ED">
      <w:pPr>
        <w:ind w:right="502"/>
        <w:rPr>
          <w:b/>
          <w:i w:val="0"/>
          <w:sz w:val="22"/>
          <w:szCs w:val="22"/>
        </w:rPr>
      </w:pPr>
    </w:p>
    <w:p w14:paraId="544C2AEE" w14:textId="77777777" w:rsidR="003757C0" w:rsidRDefault="003757C0" w:rsidP="001242ED">
      <w:pPr>
        <w:pStyle w:val="Glava"/>
        <w:tabs>
          <w:tab w:val="clear" w:pos="4536"/>
          <w:tab w:val="clear" w:pos="9072"/>
        </w:tabs>
        <w:ind w:left="1080" w:right="502"/>
        <w:jc w:val="right"/>
        <w:rPr>
          <w:b/>
          <w:i w:val="0"/>
          <w:sz w:val="22"/>
          <w:szCs w:val="22"/>
        </w:rPr>
      </w:pPr>
    </w:p>
    <w:p w14:paraId="0917DDD5" w14:textId="77777777" w:rsidR="00065CC6" w:rsidRPr="00FF38DC" w:rsidRDefault="00CB5564" w:rsidP="001242ED">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73A5E109" w14:textId="77777777" w:rsidR="00065CC6" w:rsidRPr="00FF38DC" w:rsidRDefault="00065CC6" w:rsidP="001242ED">
      <w:pPr>
        <w:pStyle w:val="Glava"/>
        <w:tabs>
          <w:tab w:val="clear" w:pos="4536"/>
          <w:tab w:val="clear" w:pos="9072"/>
        </w:tabs>
        <w:ind w:left="1080" w:right="502"/>
        <w:jc w:val="center"/>
        <w:rPr>
          <w:b/>
          <w:i w:val="0"/>
          <w:sz w:val="28"/>
          <w:szCs w:val="28"/>
        </w:rPr>
      </w:pPr>
    </w:p>
    <w:p w14:paraId="3DB6FA00" w14:textId="77777777" w:rsidR="00E00175" w:rsidRDefault="00E00175" w:rsidP="001242ED">
      <w:pPr>
        <w:pStyle w:val="Glava"/>
        <w:tabs>
          <w:tab w:val="clear" w:pos="4536"/>
          <w:tab w:val="clear" w:pos="9072"/>
        </w:tabs>
        <w:ind w:left="1080" w:right="502"/>
        <w:jc w:val="center"/>
        <w:rPr>
          <w:b/>
          <w:i w:val="0"/>
          <w:sz w:val="28"/>
          <w:szCs w:val="28"/>
        </w:rPr>
      </w:pPr>
    </w:p>
    <w:p w14:paraId="2FA1A2D9" w14:textId="77777777" w:rsidR="00E00175" w:rsidRPr="006F4BDE" w:rsidRDefault="00E00175" w:rsidP="001242ED">
      <w:pPr>
        <w:pStyle w:val="Glava"/>
        <w:tabs>
          <w:tab w:val="clear" w:pos="4536"/>
          <w:tab w:val="clear" w:pos="9072"/>
        </w:tabs>
        <w:ind w:left="1080" w:right="502"/>
        <w:jc w:val="center"/>
        <w:rPr>
          <w:b/>
          <w:i w:val="0"/>
          <w:sz w:val="28"/>
          <w:szCs w:val="28"/>
        </w:rPr>
      </w:pPr>
      <w:r w:rsidRPr="006F4BDE">
        <w:rPr>
          <w:b/>
          <w:i w:val="0"/>
          <w:sz w:val="28"/>
          <w:szCs w:val="28"/>
        </w:rPr>
        <w:t>SKUPNA PONUDBA</w:t>
      </w:r>
    </w:p>
    <w:p w14:paraId="66F1384B" w14:textId="77777777" w:rsidR="00E00175" w:rsidRPr="006F4BDE" w:rsidRDefault="00E00175" w:rsidP="001242ED">
      <w:pPr>
        <w:pStyle w:val="Glava"/>
        <w:tabs>
          <w:tab w:val="clear" w:pos="4536"/>
          <w:tab w:val="clear" w:pos="9072"/>
        </w:tabs>
        <w:ind w:left="1080" w:right="502"/>
        <w:jc w:val="center"/>
        <w:rPr>
          <w:b/>
          <w:i w:val="0"/>
          <w:sz w:val="28"/>
          <w:szCs w:val="28"/>
        </w:rPr>
      </w:pPr>
    </w:p>
    <w:p w14:paraId="4F0990CD" w14:textId="77777777" w:rsidR="00E00175" w:rsidRPr="00CB3185" w:rsidRDefault="00E00175" w:rsidP="001242ED">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76056A2" w14:textId="77777777" w:rsidTr="00452CCC">
        <w:tc>
          <w:tcPr>
            <w:tcW w:w="2606" w:type="dxa"/>
          </w:tcPr>
          <w:p w14:paraId="3D04F678"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POSAMIČNO</w:t>
            </w:r>
          </w:p>
          <w:p w14:paraId="027025F3"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36C9247"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17346DB6" w14:textId="77777777" w:rsidR="00E00175"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161A746"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14:paraId="2A5AFF33"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FFD0809" w14:textId="77777777" w:rsidR="00E00175" w:rsidRPr="006F4BDE" w:rsidRDefault="00E00175" w:rsidP="001242ED">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354C19B5" w14:textId="77777777" w:rsidR="00E00175" w:rsidRDefault="00E00175" w:rsidP="001242ED">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92A5089" w14:textId="484B06DE" w:rsidR="00AA4187" w:rsidRPr="006F4BDE" w:rsidRDefault="00AA4187" w:rsidP="001242ED">
            <w:pPr>
              <w:pStyle w:val="Glava"/>
              <w:numPr>
                <w:ilvl w:val="0"/>
                <w:numId w:val="36"/>
              </w:numPr>
              <w:tabs>
                <w:tab w:val="clear" w:pos="4536"/>
                <w:tab w:val="clear" w:pos="9072"/>
              </w:tabs>
              <w:ind w:right="502"/>
              <w:rPr>
                <w:i w:val="0"/>
                <w:sz w:val="22"/>
                <w:szCs w:val="22"/>
              </w:rPr>
            </w:pPr>
            <w:r>
              <w:rPr>
                <w:i w:val="0"/>
                <w:sz w:val="22"/>
                <w:szCs w:val="22"/>
              </w:rPr>
              <w:t>Izjava fizične osebe oziroma odgovorne osebe poslovnega subjekta o nepovezanosti s funkcionarjem ali njegovim družinskim članom (Priloga 12)</w:t>
            </w:r>
          </w:p>
        </w:tc>
      </w:tr>
      <w:tr w:rsidR="00E00175" w:rsidRPr="00CB3185" w14:paraId="34148AA7" w14:textId="77777777" w:rsidTr="00452CCC">
        <w:tc>
          <w:tcPr>
            <w:tcW w:w="2606" w:type="dxa"/>
          </w:tcPr>
          <w:p w14:paraId="25E86DE7" w14:textId="77777777" w:rsidR="00E00175" w:rsidRPr="00CB3185" w:rsidRDefault="00E00175" w:rsidP="001242ED">
            <w:pPr>
              <w:pStyle w:val="Glava"/>
              <w:tabs>
                <w:tab w:val="clear" w:pos="4536"/>
                <w:tab w:val="clear" w:pos="9072"/>
              </w:tabs>
              <w:ind w:right="502"/>
              <w:jc w:val="both"/>
              <w:rPr>
                <w:i w:val="0"/>
                <w:sz w:val="22"/>
                <w:szCs w:val="22"/>
              </w:rPr>
            </w:pPr>
          </w:p>
        </w:tc>
        <w:tc>
          <w:tcPr>
            <w:tcW w:w="6379" w:type="dxa"/>
          </w:tcPr>
          <w:p w14:paraId="60CD03B8" w14:textId="77777777" w:rsidR="00E00175" w:rsidRPr="00CB3185" w:rsidRDefault="00E00175" w:rsidP="001242ED">
            <w:pPr>
              <w:pStyle w:val="Glava"/>
              <w:tabs>
                <w:tab w:val="clear" w:pos="4536"/>
                <w:tab w:val="clear" w:pos="9072"/>
              </w:tabs>
              <w:ind w:right="502"/>
              <w:jc w:val="both"/>
              <w:rPr>
                <w:i w:val="0"/>
                <w:sz w:val="22"/>
                <w:szCs w:val="22"/>
              </w:rPr>
            </w:pPr>
          </w:p>
        </w:tc>
      </w:tr>
      <w:tr w:rsidR="00E00175" w:rsidRPr="003F67FD" w14:paraId="1773CD9D" w14:textId="77777777" w:rsidTr="00452CCC">
        <w:tc>
          <w:tcPr>
            <w:tcW w:w="2606" w:type="dxa"/>
          </w:tcPr>
          <w:p w14:paraId="1317F639" w14:textId="77777777" w:rsidR="00E00175" w:rsidRPr="00CB3185" w:rsidRDefault="00E00175" w:rsidP="001242ED">
            <w:pPr>
              <w:pStyle w:val="Glava"/>
              <w:tabs>
                <w:tab w:val="clear" w:pos="4536"/>
                <w:tab w:val="clear" w:pos="9072"/>
              </w:tabs>
              <w:ind w:right="502"/>
              <w:jc w:val="both"/>
              <w:rPr>
                <w:i w:val="0"/>
                <w:sz w:val="22"/>
                <w:szCs w:val="22"/>
              </w:rPr>
            </w:pPr>
            <w:r w:rsidRPr="00CB3185">
              <w:rPr>
                <w:i w:val="0"/>
                <w:sz w:val="22"/>
                <w:szCs w:val="22"/>
              </w:rPr>
              <w:t>SKUPNO</w:t>
            </w:r>
          </w:p>
          <w:p w14:paraId="194D9C1C"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516AA8E0" w14:textId="77777777" w:rsidR="00E831E9" w:rsidRPr="006F4BDE" w:rsidRDefault="00E831E9" w:rsidP="001242ED">
            <w:pPr>
              <w:pStyle w:val="Glava"/>
              <w:tabs>
                <w:tab w:val="clear" w:pos="4536"/>
                <w:tab w:val="clear" w:pos="9072"/>
              </w:tabs>
              <w:ind w:right="502"/>
              <w:rPr>
                <w:i w:val="0"/>
                <w:color w:val="000000" w:themeColor="text1"/>
                <w:sz w:val="22"/>
                <w:szCs w:val="22"/>
              </w:rPr>
            </w:pPr>
          </w:p>
          <w:p w14:paraId="03DD76E4" w14:textId="77777777" w:rsidR="00E00175" w:rsidRPr="006F4BDE" w:rsidRDefault="00E00175"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6226B050" w14:textId="1BD3BC44" w:rsidR="00E00175" w:rsidRPr="006F4BDE" w:rsidRDefault="00E831E9"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 xml:space="preserve">ivila iz drugih shem kakovosti ter za distribucijo živil </w:t>
            </w:r>
            <w:r w:rsidR="00E62E06">
              <w:rPr>
                <w:i w:val="0"/>
                <w:color w:val="000000" w:themeColor="text1"/>
                <w:sz w:val="22"/>
                <w:szCs w:val="22"/>
              </w:rPr>
              <w:t>iz shem kakovosti ekološka pridelava, zaščitena geografska označba, zajamčena tradicionalna posebnost in izbrana kakovost (za sektor mesa in sektor sadja)</w:t>
            </w:r>
            <w:r w:rsidR="00E62E06" w:rsidRPr="006F4BDE">
              <w:rPr>
                <w:i w:val="0"/>
                <w:color w:val="000000" w:themeColor="text1"/>
                <w:sz w:val="22"/>
                <w:szCs w:val="22"/>
              </w:rPr>
              <w:t xml:space="preserve"> </w:t>
            </w:r>
            <w:r w:rsidRPr="006F4BDE">
              <w:rPr>
                <w:i w:val="0"/>
                <w:color w:val="000000" w:themeColor="text1"/>
                <w:sz w:val="22"/>
                <w:szCs w:val="22"/>
              </w:rPr>
              <w:t>(Priloga 4)</w:t>
            </w:r>
          </w:p>
          <w:p w14:paraId="0146E2B4" w14:textId="77777777" w:rsidR="00E00175" w:rsidRPr="006F4BDE" w:rsidRDefault="00E00175"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A3B8AE" w14:textId="77777777" w:rsidR="00E00175" w:rsidRPr="001F1894" w:rsidRDefault="00E00175" w:rsidP="001242ED">
      <w:pPr>
        <w:ind w:left="1080" w:right="502"/>
        <w:jc w:val="both"/>
        <w:rPr>
          <w:i w:val="0"/>
          <w:sz w:val="22"/>
          <w:szCs w:val="22"/>
        </w:rPr>
      </w:pPr>
    </w:p>
    <w:p w14:paraId="33F0DCD7" w14:textId="77777777" w:rsidR="00E00175" w:rsidRDefault="00E00175" w:rsidP="001242ED">
      <w:pPr>
        <w:pStyle w:val="Glava"/>
        <w:tabs>
          <w:tab w:val="clear" w:pos="4536"/>
          <w:tab w:val="clear" w:pos="9072"/>
        </w:tabs>
        <w:ind w:left="1080" w:right="502"/>
        <w:jc w:val="center"/>
        <w:rPr>
          <w:b/>
          <w:i w:val="0"/>
          <w:sz w:val="28"/>
          <w:szCs w:val="28"/>
        </w:rPr>
      </w:pPr>
    </w:p>
    <w:p w14:paraId="3A54FC5F" w14:textId="77777777" w:rsidR="00E00175" w:rsidRDefault="00E00175" w:rsidP="001242ED">
      <w:pPr>
        <w:ind w:right="502"/>
        <w:rPr>
          <w:b/>
          <w:i w:val="0"/>
          <w:sz w:val="28"/>
          <w:szCs w:val="28"/>
        </w:rPr>
      </w:pPr>
      <w:r>
        <w:rPr>
          <w:b/>
          <w:i w:val="0"/>
          <w:sz w:val="28"/>
          <w:szCs w:val="28"/>
        </w:rPr>
        <w:br w:type="page"/>
      </w:r>
    </w:p>
    <w:p w14:paraId="6962A14D" w14:textId="77777777" w:rsidR="00E00175" w:rsidRPr="00FF38DC" w:rsidRDefault="00E00175" w:rsidP="001242ED">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07D2EA2E" w14:textId="77777777" w:rsidR="00E00175" w:rsidRDefault="00E00175" w:rsidP="001242ED">
      <w:pPr>
        <w:pStyle w:val="Glava"/>
        <w:tabs>
          <w:tab w:val="clear" w:pos="4536"/>
          <w:tab w:val="clear" w:pos="9072"/>
        </w:tabs>
        <w:ind w:left="1080" w:right="502"/>
        <w:jc w:val="center"/>
        <w:rPr>
          <w:b/>
          <w:i w:val="0"/>
          <w:sz w:val="28"/>
          <w:szCs w:val="28"/>
        </w:rPr>
      </w:pPr>
    </w:p>
    <w:p w14:paraId="416EAD12" w14:textId="77777777" w:rsidR="00065CC6" w:rsidRPr="00FF38DC" w:rsidRDefault="00065CC6" w:rsidP="001242ED">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4DF25485" w14:textId="77777777" w:rsidR="00065CC6" w:rsidRPr="00FF38DC" w:rsidRDefault="00065CC6" w:rsidP="001242ED">
      <w:pPr>
        <w:pStyle w:val="Glava"/>
        <w:tabs>
          <w:tab w:val="clear" w:pos="4536"/>
          <w:tab w:val="clear" w:pos="9072"/>
        </w:tabs>
        <w:ind w:left="1080" w:right="502"/>
        <w:jc w:val="both"/>
        <w:rPr>
          <w:i w:val="0"/>
          <w:sz w:val="22"/>
          <w:szCs w:val="22"/>
        </w:rPr>
      </w:pPr>
    </w:p>
    <w:p w14:paraId="64A14902" w14:textId="77777777" w:rsidR="00065CC6" w:rsidRPr="00FF38DC" w:rsidRDefault="00065CC6" w:rsidP="001242ED">
      <w:pPr>
        <w:pStyle w:val="Glava"/>
        <w:tabs>
          <w:tab w:val="clear" w:pos="4536"/>
          <w:tab w:val="clear" w:pos="9072"/>
        </w:tabs>
        <w:ind w:left="1080" w:right="502"/>
        <w:jc w:val="both"/>
        <w:rPr>
          <w:i w:val="0"/>
          <w:sz w:val="22"/>
          <w:szCs w:val="22"/>
        </w:rPr>
      </w:pPr>
    </w:p>
    <w:p w14:paraId="1A7AB1A3" w14:textId="77777777" w:rsidR="00065CC6" w:rsidRDefault="00065CC6" w:rsidP="001242ED">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FFD80DF" w14:textId="77777777" w:rsidR="00065CC6" w:rsidRDefault="00065CC6" w:rsidP="001242ED">
      <w:pPr>
        <w:pStyle w:val="Glava"/>
        <w:tabs>
          <w:tab w:val="clear" w:pos="4536"/>
          <w:tab w:val="clear" w:pos="9072"/>
        </w:tabs>
        <w:ind w:left="1080" w:right="502"/>
        <w:jc w:val="both"/>
        <w:rPr>
          <w:i w:val="0"/>
          <w:sz w:val="22"/>
          <w:szCs w:val="22"/>
        </w:rPr>
      </w:pPr>
    </w:p>
    <w:p w14:paraId="6B45CFDD" w14:textId="77777777" w:rsidR="00065CC6" w:rsidRDefault="00AD5349" w:rsidP="001242ED">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70443E01" w14:textId="77777777" w:rsidR="00065CC6" w:rsidRDefault="00065CC6" w:rsidP="001242ED">
      <w:pPr>
        <w:pStyle w:val="Glava"/>
        <w:tabs>
          <w:tab w:val="clear" w:pos="4536"/>
          <w:tab w:val="clear" w:pos="9072"/>
        </w:tabs>
        <w:ind w:left="1080" w:right="502"/>
        <w:jc w:val="both"/>
        <w:rPr>
          <w:i w:val="0"/>
          <w:sz w:val="22"/>
          <w:szCs w:val="22"/>
        </w:rPr>
      </w:pPr>
    </w:p>
    <w:p w14:paraId="050B9BC9" w14:textId="77777777" w:rsidR="0051758C" w:rsidRDefault="0051758C" w:rsidP="001242ED">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13C1EE8" w14:textId="77777777" w:rsidTr="00065CC6">
        <w:tc>
          <w:tcPr>
            <w:tcW w:w="3494" w:type="dxa"/>
          </w:tcPr>
          <w:p w14:paraId="29642565" w14:textId="77777777" w:rsidR="00065CC6" w:rsidRDefault="00065CC6" w:rsidP="001242ED">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1FB5016" w14:textId="77777777" w:rsidR="00065CC6" w:rsidRDefault="00065CC6" w:rsidP="001242ED">
            <w:pPr>
              <w:pStyle w:val="Glava"/>
              <w:tabs>
                <w:tab w:val="clear" w:pos="4536"/>
                <w:tab w:val="clear" w:pos="9072"/>
              </w:tabs>
              <w:ind w:right="502"/>
              <w:jc w:val="both"/>
              <w:rPr>
                <w:i w:val="0"/>
                <w:sz w:val="22"/>
                <w:szCs w:val="22"/>
              </w:rPr>
            </w:pPr>
          </w:p>
        </w:tc>
      </w:tr>
      <w:tr w:rsidR="00065CC6" w14:paraId="6B74821C" w14:textId="77777777" w:rsidTr="00065CC6">
        <w:tc>
          <w:tcPr>
            <w:tcW w:w="3494" w:type="dxa"/>
          </w:tcPr>
          <w:p w14:paraId="1A7A65A1" w14:textId="77777777" w:rsidR="00065CC6" w:rsidRDefault="00065CC6" w:rsidP="001242ED">
            <w:pPr>
              <w:pStyle w:val="Glava"/>
              <w:tabs>
                <w:tab w:val="clear" w:pos="4536"/>
                <w:tab w:val="clear" w:pos="9072"/>
              </w:tabs>
              <w:ind w:right="502"/>
              <w:jc w:val="both"/>
              <w:rPr>
                <w:i w:val="0"/>
                <w:sz w:val="22"/>
                <w:szCs w:val="22"/>
              </w:rPr>
            </w:pPr>
          </w:p>
          <w:p w14:paraId="64999692" w14:textId="77777777" w:rsidR="00065CC6" w:rsidRDefault="00065CC6" w:rsidP="001242ED">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73324B02" w14:textId="77777777" w:rsidR="00065CC6" w:rsidRDefault="00065CC6" w:rsidP="001242ED">
            <w:pPr>
              <w:pStyle w:val="Glava"/>
              <w:tabs>
                <w:tab w:val="clear" w:pos="4536"/>
                <w:tab w:val="clear" w:pos="9072"/>
              </w:tabs>
              <w:ind w:right="502"/>
              <w:jc w:val="both"/>
              <w:rPr>
                <w:i w:val="0"/>
                <w:sz w:val="22"/>
                <w:szCs w:val="22"/>
              </w:rPr>
            </w:pPr>
          </w:p>
        </w:tc>
      </w:tr>
      <w:tr w:rsidR="00065CC6" w14:paraId="0D82626E" w14:textId="77777777" w:rsidTr="00065CC6">
        <w:tc>
          <w:tcPr>
            <w:tcW w:w="3494" w:type="dxa"/>
          </w:tcPr>
          <w:p w14:paraId="6FB06C12" w14:textId="77777777" w:rsidR="00065CC6" w:rsidRDefault="00065CC6" w:rsidP="001242ED">
            <w:pPr>
              <w:pStyle w:val="Glava"/>
              <w:tabs>
                <w:tab w:val="clear" w:pos="4536"/>
                <w:tab w:val="clear" w:pos="9072"/>
              </w:tabs>
              <w:ind w:right="502"/>
              <w:jc w:val="both"/>
              <w:rPr>
                <w:i w:val="0"/>
                <w:sz w:val="22"/>
                <w:szCs w:val="22"/>
              </w:rPr>
            </w:pPr>
          </w:p>
          <w:p w14:paraId="5E2EF123" w14:textId="77777777" w:rsidR="00065CC6" w:rsidRDefault="00065CC6" w:rsidP="001242ED">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9E5BCA2" w14:textId="77777777" w:rsidR="00065CC6" w:rsidRDefault="00065CC6" w:rsidP="001242ED">
            <w:pPr>
              <w:pStyle w:val="Glava"/>
              <w:tabs>
                <w:tab w:val="clear" w:pos="4536"/>
                <w:tab w:val="clear" w:pos="9072"/>
              </w:tabs>
              <w:ind w:right="502"/>
              <w:jc w:val="both"/>
              <w:rPr>
                <w:i w:val="0"/>
                <w:sz w:val="22"/>
                <w:szCs w:val="22"/>
              </w:rPr>
            </w:pPr>
          </w:p>
        </w:tc>
      </w:tr>
      <w:tr w:rsidR="00065CC6" w14:paraId="1C1700A7" w14:textId="77777777" w:rsidTr="00065CC6">
        <w:tc>
          <w:tcPr>
            <w:tcW w:w="3494" w:type="dxa"/>
          </w:tcPr>
          <w:p w14:paraId="5E06C5B0" w14:textId="77777777" w:rsidR="00065CC6" w:rsidRDefault="00065CC6" w:rsidP="001242ED">
            <w:pPr>
              <w:pStyle w:val="Glava"/>
              <w:tabs>
                <w:tab w:val="clear" w:pos="4536"/>
                <w:tab w:val="clear" w:pos="9072"/>
              </w:tabs>
              <w:ind w:right="502"/>
              <w:jc w:val="both"/>
              <w:rPr>
                <w:i w:val="0"/>
                <w:sz w:val="22"/>
                <w:szCs w:val="22"/>
              </w:rPr>
            </w:pPr>
          </w:p>
          <w:p w14:paraId="44DAE5D3" w14:textId="77777777" w:rsidR="00065CC6" w:rsidRDefault="00065CC6" w:rsidP="001242ED">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CAFB748" w14:textId="77777777" w:rsidR="00065CC6" w:rsidRDefault="00065CC6" w:rsidP="001242ED">
            <w:pPr>
              <w:pStyle w:val="Glava"/>
              <w:tabs>
                <w:tab w:val="clear" w:pos="4536"/>
                <w:tab w:val="clear" w:pos="9072"/>
              </w:tabs>
              <w:ind w:right="502"/>
              <w:jc w:val="both"/>
              <w:rPr>
                <w:i w:val="0"/>
                <w:sz w:val="22"/>
                <w:szCs w:val="22"/>
              </w:rPr>
            </w:pPr>
          </w:p>
        </w:tc>
      </w:tr>
    </w:tbl>
    <w:p w14:paraId="3980C2B0" w14:textId="77777777" w:rsidR="00065CC6" w:rsidRDefault="00065CC6" w:rsidP="001242ED">
      <w:pPr>
        <w:pStyle w:val="Glava"/>
        <w:tabs>
          <w:tab w:val="clear" w:pos="4536"/>
          <w:tab w:val="clear" w:pos="9072"/>
        </w:tabs>
        <w:ind w:left="1080" w:right="502"/>
        <w:jc w:val="both"/>
        <w:rPr>
          <w:i w:val="0"/>
          <w:sz w:val="22"/>
          <w:szCs w:val="22"/>
        </w:rPr>
      </w:pPr>
    </w:p>
    <w:p w14:paraId="1BB9A05F" w14:textId="77777777" w:rsidR="0051758C" w:rsidRDefault="0051758C" w:rsidP="001242ED">
      <w:pPr>
        <w:pStyle w:val="Glava"/>
        <w:tabs>
          <w:tab w:val="clear" w:pos="4536"/>
          <w:tab w:val="clear" w:pos="9072"/>
        </w:tabs>
        <w:ind w:left="1080" w:right="502"/>
        <w:jc w:val="both"/>
        <w:rPr>
          <w:i w:val="0"/>
          <w:sz w:val="22"/>
          <w:szCs w:val="22"/>
        </w:rPr>
      </w:pPr>
    </w:p>
    <w:p w14:paraId="3B4A2C76" w14:textId="77777777" w:rsidR="00BE551F" w:rsidRDefault="00BE551F" w:rsidP="001242ED">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7987D71" w14:textId="77777777" w:rsidR="0051758C" w:rsidRDefault="0051758C" w:rsidP="001242ED">
      <w:pPr>
        <w:pStyle w:val="Glava"/>
        <w:tabs>
          <w:tab w:val="clear" w:pos="4536"/>
          <w:tab w:val="clear" w:pos="9072"/>
        </w:tabs>
        <w:ind w:left="1080" w:right="502"/>
        <w:jc w:val="both"/>
        <w:rPr>
          <w:i w:val="0"/>
          <w:sz w:val="22"/>
          <w:szCs w:val="22"/>
        </w:rPr>
      </w:pPr>
    </w:p>
    <w:p w14:paraId="201111F9" w14:textId="77777777" w:rsidR="00BE551F" w:rsidRDefault="00BE551F" w:rsidP="001242ED">
      <w:pPr>
        <w:pStyle w:val="Glava"/>
        <w:tabs>
          <w:tab w:val="clear" w:pos="4536"/>
          <w:tab w:val="clear" w:pos="9072"/>
        </w:tabs>
        <w:ind w:left="1080" w:right="502"/>
        <w:jc w:val="both"/>
        <w:rPr>
          <w:i w:val="0"/>
          <w:sz w:val="22"/>
          <w:szCs w:val="22"/>
        </w:rPr>
      </w:pPr>
    </w:p>
    <w:p w14:paraId="49EB4098" w14:textId="77777777" w:rsidR="00065CC6" w:rsidRDefault="00065CC6" w:rsidP="001242ED">
      <w:pPr>
        <w:pStyle w:val="Glava"/>
        <w:tabs>
          <w:tab w:val="clear" w:pos="4536"/>
          <w:tab w:val="clear" w:pos="9072"/>
        </w:tabs>
        <w:ind w:left="1080" w:right="502"/>
        <w:jc w:val="both"/>
        <w:rPr>
          <w:i w:val="0"/>
          <w:sz w:val="22"/>
          <w:szCs w:val="22"/>
        </w:rPr>
      </w:pPr>
    </w:p>
    <w:p w14:paraId="6119D777" w14:textId="77777777" w:rsidR="00065CC6" w:rsidRDefault="00065CC6" w:rsidP="001242ED">
      <w:pPr>
        <w:ind w:right="502"/>
        <w:jc w:val="both"/>
        <w:rPr>
          <w:i w:val="0"/>
          <w:sz w:val="22"/>
          <w:szCs w:val="22"/>
        </w:rPr>
      </w:pPr>
    </w:p>
    <w:p w14:paraId="376BDEAD" w14:textId="77777777" w:rsidR="0051758C" w:rsidRDefault="0051758C" w:rsidP="001242ED">
      <w:pPr>
        <w:ind w:right="502"/>
        <w:jc w:val="both"/>
        <w:rPr>
          <w:i w:val="0"/>
          <w:sz w:val="22"/>
          <w:szCs w:val="22"/>
        </w:rPr>
      </w:pPr>
    </w:p>
    <w:p w14:paraId="404A62A6" w14:textId="77777777" w:rsidR="0051758C" w:rsidRDefault="0051758C" w:rsidP="001242ED">
      <w:pPr>
        <w:ind w:right="502"/>
        <w:jc w:val="both"/>
        <w:rPr>
          <w:i w:val="0"/>
          <w:sz w:val="22"/>
          <w:szCs w:val="22"/>
        </w:rPr>
      </w:pPr>
    </w:p>
    <w:p w14:paraId="00B73EF1" w14:textId="77777777" w:rsidR="00BE551F" w:rsidRDefault="00BE551F" w:rsidP="001242ED">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5533FEE3" w14:textId="77777777" w:rsidTr="0051758C">
        <w:tc>
          <w:tcPr>
            <w:tcW w:w="874" w:type="dxa"/>
          </w:tcPr>
          <w:p w14:paraId="10F665B7" w14:textId="77777777" w:rsidR="00065CC6" w:rsidRPr="00BA6EE2" w:rsidRDefault="00065CC6" w:rsidP="001242ED">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57A8DFDE" w14:textId="77777777" w:rsidR="00065CC6" w:rsidRPr="00BA6EE2" w:rsidRDefault="00065CC6" w:rsidP="001242ED">
            <w:pPr>
              <w:ind w:right="502" w:hanging="54"/>
              <w:jc w:val="both"/>
              <w:rPr>
                <w:i w:val="0"/>
                <w:sz w:val="22"/>
                <w:szCs w:val="22"/>
              </w:rPr>
            </w:pPr>
          </w:p>
        </w:tc>
        <w:tc>
          <w:tcPr>
            <w:tcW w:w="1800" w:type="dxa"/>
          </w:tcPr>
          <w:p w14:paraId="04A12A72" w14:textId="77777777" w:rsidR="00065CC6" w:rsidRPr="00BA6EE2" w:rsidRDefault="00065CC6" w:rsidP="001242ED">
            <w:pPr>
              <w:ind w:right="502" w:hanging="54"/>
              <w:jc w:val="both"/>
              <w:rPr>
                <w:i w:val="0"/>
                <w:sz w:val="22"/>
                <w:szCs w:val="22"/>
              </w:rPr>
            </w:pPr>
            <w:r w:rsidRPr="00BA6EE2">
              <w:rPr>
                <w:i w:val="0"/>
                <w:sz w:val="22"/>
                <w:szCs w:val="22"/>
              </w:rPr>
              <w:t xml:space="preserve">       Žig:</w:t>
            </w:r>
          </w:p>
        </w:tc>
        <w:tc>
          <w:tcPr>
            <w:tcW w:w="4676" w:type="dxa"/>
          </w:tcPr>
          <w:p w14:paraId="35E60AAA" w14:textId="77777777" w:rsidR="00065CC6" w:rsidRPr="00BA6EE2" w:rsidRDefault="00065CC6" w:rsidP="001242ED">
            <w:pPr>
              <w:ind w:right="502" w:hanging="54"/>
              <w:jc w:val="both"/>
              <w:rPr>
                <w:i w:val="0"/>
                <w:sz w:val="22"/>
                <w:szCs w:val="22"/>
              </w:rPr>
            </w:pPr>
            <w:r w:rsidRPr="00BA6EE2">
              <w:rPr>
                <w:i w:val="0"/>
                <w:sz w:val="22"/>
                <w:szCs w:val="22"/>
              </w:rPr>
              <w:t>Ime in priimek zakonitega zastopnika:</w:t>
            </w:r>
          </w:p>
        </w:tc>
      </w:tr>
      <w:tr w:rsidR="00065CC6" w:rsidRPr="00BA6EE2" w14:paraId="3F59180C" w14:textId="77777777" w:rsidTr="0051758C">
        <w:tc>
          <w:tcPr>
            <w:tcW w:w="874" w:type="dxa"/>
          </w:tcPr>
          <w:p w14:paraId="46C63038" w14:textId="77777777" w:rsidR="00065CC6" w:rsidRPr="00BA6EE2" w:rsidRDefault="00065CC6" w:rsidP="001242ED">
            <w:pPr>
              <w:ind w:right="502" w:hanging="54"/>
              <w:jc w:val="both"/>
              <w:rPr>
                <w:i w:val="0"/>
                <w:sz w:val="22"/>
                <w:szCs w:val="22"/>
              </w:rPr>
            </w:pPr>
          </w:p>
        </w:tc>
        <w:tc>
          <w:tcPr>
            <w:tcW w:w="1646" w:type="dxa"/>
            <w:tcBorders>
              <w:top w:val="single" w:sz="4" w:space="0" w:color="auto"/>
            </w:tcBorders>
          </w:tcPr>
          <w:p w14:paraId="3C34A172" w14:textId="77777777" w:rsidR="00065CC6" w:rsidRPr="00BA6EE2" w:rsidRDefault="00065CC6" w:rsidP="001242ED">
            <w:pPr>
              <w:ind w:right="502" w:hanging="54"/>
              <w:jc w:val="both"/>
              <w:rPr>
                <w:i w:val="0"/>
                <w:sz w:val="22"/>
                <w:szCs w:val="22"/>
              </w:rPr>
            </w:pPr>
          </w:p>
        </w:tc>
        <w:tc>
          <w:tcPr>
            <w:tcW w:w="1800" w:type="dxa"/>
          </w:tcPr>
          <w:p w14:paraId="4A2268BB" w14:textId="77777777" w:rsidR="00065CC6" w:rsidRPr="00BA6EE2" w:rsidRDefault="00065CC6" w:rsidP="001242ED">
            <w:pPr>
              <w:ind w:right="502" w:hanging="54"/>
              <w:jc w:val="both"/>
              <w:rPr>
                <w:i w:val="0"/>
                <w:sz w:val="22"/>
                <w:szCs w:val="22"/>
              </w:rPr>
            </w:pPr>
          </w:p>
        </w:tc>
        <w:tc>
          <w:tcPr>
            <w:tcW w:w="4676" w:type="dxa"/>
            <w:tcBorders>
              <w:bottom w:val="single" w:sz="4" w:space="0" w:color="auto"/>
            </w:tcBorders>
          </w:tcPr>
          <w:p w14:paraId="2518B15E" w14:textId="77777777" w:rsidR="00065CC6" w:rsidRPr="00BA6EE2" w:rsidRDefault="00065CC6" w:rsidP="001242ED">
            <w:pPr>
              <w:ind w:right="502" w:hanging="54"/>
              <w:jc w:val="both"/>
              <w:rPr>
                <w:i w:val="0"/>
                <w:sz w:val="22"/>
                <w:szCs w:val="22"/>
              </w:rPr>
            </w:pPr>
          </w:p>
        </w:tc>
      </w:tr>
      <w:tr w:rsidR="00065CC6" w:rsidRPr="00BA6EE2" w14:paraId="4FCA5E5A" w14:textId="77777777" w:rsidTr="0051758C">
        <w:tc>
          <w:tcPr>
            <w:tcW w:w="874" w:type="dxa"/>
          </w:tcPr>
          <w:p w14:paraId="57FC6757" w14:textId="77777777" w:rsidR="00065CC6" w:rsidRPr="00BA6EE2" w:rsidRDefault="00065CC6" w:rsidP="001242ED">
            <w:pPr>
              <w:ind w:right="502" w:hanging="54"/>
              <w:jc w:val="both"/>
              <w:rPr>
                <w:i w:val="0"/>
                <w:sz w:val="22"/>
                <w:szCs w:val="22"/>
              </w:rPr>
            </w:pPr>
          </w:p>
        </w:tc>
        <w:tc>
          <w:tcPr>
            <w:tcW w:w="1646" w:type="dxa"/>
          </w:tcPr>
          <w:p w14:paraId="09154C6D" w14:textId="77777777" w:rsidR="00065CC6" w:rsidRPr="00BA6EE2" w:rsidRDefault="00065CC6" w:rsidP="001242ED">
            <w:pPr>
              <w:ind w:right="502" w:hanging="54"/>
              <w:jc w:val="both"/>
              <w:rPr>
                <w:i w:val="0"/>
                <w:sz w:val="22"/>
                <w:szCs w:val="22"/>
              </w:rPr>
            </w:pPr>
          </w:p>
        </w:tc>
        <w:tc>
          <w:tcPr>
            <w:tcW w:w="1800" w:type="dxa"/>
          </w:tcPr>
          <w:p w14:paraId="1121A095" w14:textId="77777777" w:rsidR="00065CC6" w:rsidRPr="00BA6EE2" w:rsidRDefault="00065CC6" w:rsidP="001242ED">
            <w:pPr>
              <w:ind w:right="502" w:hanging="54"/>
              <w:jc w:val="both"/>
              <w:rPr>
                <w:i w:val="0"/>
                <w:sz w:val="22"/>
                <w:szCs w:val="22"/>
              </w:rPr>
            </w:pPr>
          </w:p>
        </w:tc>
        <w:tc>
          <w:tcPr>
            <w:tcW w:w="4676" w:type="dxa"/>
            <w:tcBorders>
              <w:top w:val="single" w:sz="4" w:space="0" w:color="auto"/>
            </w:tcBorders>
          </w:tcPr>
          <w:p w14:paraId="521A2355" w14:textId="77777777" w:rsidR="00065CC6" w:rsidRPr="00BA6EE2" w:rsidRDefault="00065CC6" w:rsidP="001242ED">
            <w:pPr>
              <w:ind w:right="502" w:hanging="54"/>
              <w:jc w:val="both"/>
              <w:rPr>
                <w:i w:val="0"/>
                <w:sz w:val="22"/>
                <w:szCs w:val="22"/>
              </w:rPr>
            </w:pPr>
          </w:p>
        </w:tc>
      </w:tr>
      <w:tr w:rsidR="00065CC6" w14:paraId="20770DA8" w14:textId="77777777" w:rsidTr="0051758C">
        <w:tc>
          <w:tcPr>
            <w:tcW w:w="874" w:type="dxa"/>
          </w:tcPr>
          <w:p w14:paraId="219280CF" w14:textId="77777777" w:rsidR="00065CC6" w:rsidRPr="00BA6EE2" w:rsidRDefault="00065CC6" w:rsidP="001242ED">
            <w:pPr>
              <w:ind w:right="502"/>
              <w:jc w:val="both"/>
              <w:rPr>
                <w:i w:val="0"/>
                <w:sz w:val="22"/>
                <w:szCs w:val="22"/>
              </w:rPr>
            </w:pPr>
          </w:p>
        </w:tc>
        <w:tc>
          <w:tcPr>
            <w:tcW w:w="1646" w:type="dxa"/>
          </w:tcPr>
          <w:p w14:paraId="0C643E13" w14:textId="77777777" w:rsidR="00065CC6" w:rsidRPr="00BA6EE2" w:rsidRDefault="00065CC6" w:rsidP="001242ED">
            <w:pPr>
              <w:ind w:right="502"/>
              <w:jc w:val="both"/>
              <w:rPr>
                <w:i w:val="0"/>
                <w:sz w:val="22"/>
                <w:szCs w:val="22"/>
              </w:rPr>
            </w:pPr>
          </w:p>
        </w:tc>
        <w:tc>
          <w:tcPr>
            <w:tcW w:w="1800" w:type="dxa"/>
          </w:tcPr>
          <w:p w14:paraId="7CAE0D34" w14:textId="77777777" w:rsidR="00065CC6" w:rsidRPr="00BA6EE2" w:rsidRDefault="00065CC6" w:rsidP="001242ED">
            <w:pPr>
              <w:ind w:right="502"/>
              <w:jc w:val="both"/>
              <w:rPr>
                <w:i w:val="0"/>
                <w:sz w:val="22"/>
                <w:szCs w:val="22"/>
              </w:rPr>
            </w:pPr>
          </w:p>
        </w:tc>
        <w:tc>
          <w:tcPr>
            <w:tcW w:w="4676" w:type="dxa"/>
          </w:tcPr>
          <w:p w14:paraId="3C3D8DD6" w14:textId="77777777" w:rsidR="00065CC6" w:rsidRDefault="00065CC6" w:rsidP="001242ED">
            <w:pPr>
              <w:ind w:right="502"/>
              <w:jc w:val="both"/>
              <w:rPr>
                <w:i w:val="0"/>
                <w:sz w:val="22"/>
                <w:szCs w:val="22"/>
              </w:rPr>
            </w:pPr>
            <w:r w:rsidRPr="00BA6EE2">
              <w:rPr>
                <w:i w:val="0"/>
                <w:sz w:val="22"/>
                <w:szCs w:val="22"/>
              </w:rPr>
              <w:t xml:space="preserve">                        (podpis)</w:t>
            </w:r>
          </w:p>
        </w:tc>
      </w:tr>
    </w:tbl>
    <w:p w14:paraId="1253A161" w14:textId="77777777" w:rsidR="00065CC6" w:rsidRDefault="00065CC6" w:rsidP="001242ED">
      <w:pPr>
        <w:ind w:left="1080" w:right="502"/>
        <w:jc w:val="both"/>
        <w:rPr>
          <w:i w:val="0"/>
          <w:sz w:val="22"/>
          <w:szCs w:val="22"/>
        </w:rPr>
      </w:pPr>
    </w:p>
    <w:p w14:paraId="2D62B452" w14:textId="77777777" w:rsidR="00065CC6" w:rsidRDefault="00065CC6" w:rsidP="001242ED">
      <w:pPr>
        <w:ind w:right="502"/>
        <w:jc w:val="both"/>
        <w:rPr>
          <w:i w:val="0"/>
          <w:sz w:val="22"/>
          <w:szCs w:val="22"/>
        </w:rPr>
      </w:pPr>
    </w:p>
    <w:p w14:paraId="3EAC7C77" w14:textId="77777777" w:rsidR="00065CC6" w:rsidRDefault="00065CC6" w:rsidP="001242ED">
      <w:pPr>
        <w:ind w:right="502"/>
        <w:jc w:val="both"/>
        <w:rPr>
          <w:i w:val="0"/>
          <w:sz w:val="22"/>
          <w:szCs w:val="22"/>
        </w:rPr>
      </w:pPr>
    </w:p>
    <w:p w14:paraId="7A2FB06D" w14:textId="77777777" w:rsidR="00065CC6" w:rsidRDefault="00065CC6" w:rsidP="001242ED">
      <w:pPr>
        <w:ind w:right="502" w:firstLine="1134"/>
        <w:jc w:val="both"/>
        <w:rPr>
          <w:i w:val="0"/>
          <w:sz w:val="18"/>
          <w:szCs w:val="18"/>
        </w:rPr>
      </w:pPr>
    </w:p>
    <w:p w14:paraId="12904594" w14:textId="77777777" w:rsidR="00065CC6" w:rsidRDefault="00065CC6" w:rsidP="001242ED">
      <w:pPr>
        <w:ind w:right="502" w:firstLine="1134"/>
        <w:jc w:val="both"/>
        <w:rPr>
          <w:i w:val="0"/>
          <w:sz w:val="18"/>
          <w:szCs w:val="18"/>
        </w:rPr>
      </w:pPr>
    </w:p>
    <w:p w14:paraId="43C9FB88" w14:textId="77777777" w:rsidR="00065CC6" w:rsidRDefault="00065CC6" w:rsidP="001242ED">
      <w:pPr>
        <w:ind w:right="502" w:firstLine="1134"/>
        <w:jc w:val="both"/>
        <w:rPr>
          <w:i w:val="0"/>
          <w:sz w:val="18"/>
          <w:szCs w:val="18"/>
        </w:rPr>
      </w:pPr>
    </w:p>
    <w:p w14:paraId="36C37629" w14:textId="77777777" w:rsidR="0051758C" w:rsidRDefault="0051758C" w:rsidP="001242ED">
      <w:pPr>
        <w:ind w:right="502" w:firstLine="1134"/>
        <w:jc w:val="both"/>
        <w:rPr>
          <w:i w:val="0"/>
          <w:sz w:val="18"/>
          <w:szCs w:val="18"/>
        </w:rPr>
      </w:pPr>
    </w:p>
    <w:p w14:paraId="0398D000" w14:textId="77777777" w:rsidR="0051758C" w:rsidRDefault="0051758C" w:rsidP="001242ED">
      <w:pPr>
        <w:ind w:right="502" w:firstLine="1134"/>
        <w:jc w:val="both"/>
        <w:rPr>
          <w:i w:val="0"/>
          <w:sz w:val="18"/>
          <w:szCs w:val="18"/>
        </w:rPr>
      </w:pPr>
    </w:p>
    <w:p w14:paraId="18703FF5" w14:textId="77777777" w:rsidR="0051758C" w:rsidRDefault="0051758C" w:rsidP="001242ED">
      <w:pPr>
        <w:ind w:right="502" w:firstLine="1134"/>
        <w:jc w:val="both"/>
        <w:rPr>
          <w:i w:val="0"/>
          <w:sz w:val="18"/>
          <w:szCs w:val="18"/>
        </w:rPr>
      </w:pPr>
    </w:p>
    <w:p w14:paraId="25525713" w14:textId="77777777" w:rsidR="00B63185" w:rsidRDefault="00B63185" w:rsidP="001242ED">
      <w:pPr>
        <w:ind w:right="502" w:firstLine="1134"/>
        <w:jc w:val="both"/>
        <w:rPr>
          <w:i w:val="0"/>
          <w:sz w:val="18"/>
          <w:szCs w:val="18"/>
        </w:rPr>
      </w:pPr>
    </w:p>
    <w:p w14:paraId="62E328CD" w14:textId="77777777" w:rsidR="00B63185" w:rsidRDefault="00B63185" w:rsidP="001242ED">
      <w:pPr>
        <w:ind w:right="502" w:firstLine="1134"/>
        <w:jc w:val="both"/>
        <w:rPr>
          <w:i w:val="0"/>
          <w:sz w:val="18"/>
          <w:szCs w:val="18"/>
        </w:rPr>
      </w:pPr>
    </w:p>
    <w:p w14:paraId="3FA12374" w14:textId="77777777" w:rsidR="00B63185" w:rsidRDefault="00B63185" w:rsidP="001242ED">
      <w:pPr>
        <w:ind w:right="502" w:firstLine="1134"/>
        <w:jc w:val="both"/>
        <w:rPr>
          <w:i w:val="0"/>
          <w:sz w:val="18"/>
          <w:szCs w:val="18"/>
        </w:rPr>
      </w:pPr>
    </w:p>
    <w:p w14:paraId="23D9F0F5" w14:textId="77777777" w:rsidR="00B63185" w:rsidRDefault="00B63185" w:rsidP="001242ED">
      <w:pPr>
        <w:ind w:right="502" w:firstLine="1134"/>
        <w:jc w:val="both"/>
        <w:rPr>
          <w:i w:val="0"/>
          <w:sz w:val="18"/>
          <w:szCs w:val="18"/>
        </w:rPr>
      </w:pPr>
    </w:p>
    <w:p w14:paraId="7AFDBC58" w14:textId="77777777" w:rsidR="00B63185" w:rsidRDefault="00B63185" w:rsidP="001242ED">
      <w:pPr>
        <w:ind w:right="502" w:firstLine="1134"/>
        <w:jc w:val="both"/>
        <w:rPr>
          <w:i w:val="0"/>
          <w:sz w:val="18"/>
          <w:szCs w:val="18"/>
        </w:rPr>
      </w:pPr>
    </w:p>
    <w:p w14:paraId="732F77E6" w14:textId="77777777" w:rsidR="00B63185" w:rsidRDefault="00B63185" w:rsidP="001242ED">
      <w:pPr>
        <w:ind w:right="502" w:firstLine="1134"/>
        <w:jc w:val="both"/>
        <w:rPr>
          <w:i w:val="0"/>
          <w:sz w:val="18"/>
          <w:szCs w:val="18"/>
        </w:rPr>
      </w:pPr>
    </w:p>
    <w:p w14:paraId="7F179D2D" w14:textId="77777777" w:rsidR="00B63185" w:rsidRDefault="00B63185" w:rsidP="001242ED">
      <w:pPr>
        <w:ind w:right="502" w:firstLine="1134"/>
        <w:jc w:val="both"/>
        <w:rPr>
          <w:i w:val="0"/>
          <w:sz w:val="18"/>
          <w:szCs w:val="18"/>
        </w:rPr>
      </w:pPr>
    </w:p>
    <w:p w14:paraId="47F5B378" w14:textId="77777777" w:rsidR="0051758C" w:rsidRDefault="0051758C" w:rsidP="001242ED">
      <w:pPr>
        <w:ind w:right="502"/>
        <w:jc w:val="both"/>
        <w:rPr>
          <w:i w:val="0"/>
          <w:sz w:val="18"/>
          <w:szCs w:val="18"/>
        </w:rPr>
      </w:pPr>
    </w:p>
    <w:p w14:paraId="37F2E0A1" w14:textId="77777777" w:rsidR="0051758C" w:rsidRDefault="0051758C" w:rsidP="001242ED">
      <w:pPr>
        <w:ind w:right="502" w:firstLine="1134"/>
        <w:jc w:val="both"/>
        <w:rPr>
          <w:i w:val="0"/>
          <w:sz w:val="18"/>
          <w:szCs w:val="18"/>
        </w:rPr>
      </w:pPr>
    </w:p>
    <w:p w14:paraId="7BA058C0" w14:textId="77777777" w:rsidR="00065CC6" w:rsidRPr="00065CC6" w:rsidRDefault="00065CC6" w:rsidP="001242ED">
      <w:pPr>
        <w:ind w:right="502" w:firstLine="1134"/>
        <w:jc w:val="both"/>
        <w:rPr>
          <w:i w:val="0"/>
          <w:sz w:val="18"/>
          <w:szCs w:val="18"/>
        </w:rPr>
      </w:pPr>
      <w:r w:rsidRPr="00065CC6">
        <w:rPr>
          <w:i w:val="0"/>
          <w:sz w:val="18"/>
          <w:szCs w:val="18"/>
        </w:rPr>
        <w:t>NAVODILO:</w:t>
      </w:r>
    </w:p>
    <w:p w14:paraId="5179BCE7" w14:textId="77777777" w:rsidR="00065CC6" w:rsidRPr="00065CC6" w:rsidRDefault="00065CC6" w:rsidP="001242ED">
      <w:pPr>
        <w:ind w:right="502" w:firstLine="1134"/>
        <w:jc w:val="both"/>
        <w:rPr>
          <w:i w:val="0"/>
          <w:sz w:val="18"/>
          <w:szCs w:val="18"/>
        </w:rPr>
      </w:pPr>
      <w:r w:rsidRPr="00CB3185">
        <w:rPr>
          <w:i w:val="0"/>
          <w:sz w:val="18"/>
          <w:szCs w:val="18"/>
        </w:rPr>
        <w:t>Ta obrazec se izpolni, žigosa in podpiše.</w:t>
      </w:r>
    </w:p>
    <w:p w14:paraId="4650CD33" w14:textId="77777777" w:rsidR="00065CC6" w:rsidRPr="00065CC6" w:rsidRDefault="00065CC6" w:rsidP="001242ED">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4DCEADB" w14:textId="77777777" w:rsidR="00BE551F" w:rsidRDefault="00BE551F" w:rsidP="001242ED">
      <w:pPr>
        <w:pStyle w:val="Glava"/>
        <w:tabs>
          <w:tab w:val="clear" w:pos="4536"/>
          <w:tab w:val="clear" w:pos="9072"/>
        </w:tabs>
        <w:ind w:right="502"/>
        <w:rPr>
          <w:b/>
          <w:i w:val="0"/>
          <w:sz w:val="22"/>
          <w:szCs w:val="22"/>
        </w:rPr>
      </w:pPr>
    </w:p>
    <w:p w14:paraId="4A2A986B" w14:textId="77777777" w:rsidR="00BE551F" w:rsidRDefault="00BE551F" w:rsidP="001242ED">
      <w:pPr>
        <w:pStyle w:val="Glava"/>
        <w:tabs>
          <w:tab w:val="clear" w:pos="4536"/>
          <w:tab w:val="clear" w:pos="9072"/>
        </w:tabs>
        <w:ind w:left="8496" w:right="502"/>
        <w:rPr>
          <w:b/>
          <w:i w:val="0"/>
          <w:sz w:val="22"/>
          <w:szCs w:val="22"/>
        </w:rPr>
      </w:pPr>
    </w:p>
    <w:p w14:paraId="5F2617F0" w14:textId="77777777" w:rsidR="009E3C49" w:rsidRDefault="009E3C49" w:rsidP="001242ED">
      <w:pPr>
        <w:pStyle w:val="Glava"/>
        <w:tabs>
          <w:tab w:val="clear" w:pos="4536"/>
          <w:tab w:val="clear" w:pos="9072"/>
        </w:tabs>
        <w:ind w:left="8496" w:right="502"/>
        <w:rPr>
          <w:b/>
          <w:i w:val="0"/>
          <w:sz w:val="22"/>
          <w:szCs w:val="22"/>
        </w:rPr>
      </w:pPr>
    </w:p>
    <w:p w14:paraId="53712E93" w14:textId="77777777" w:rsidR="00AD5349" w:rsidRDefault="006E4B7E" w:rsidP="001242ED">
      <w:pPr>
        <w:pStyle w:val="Glava"/>
        <w:tabs>
          <w:tab w:val="clear" w:pos="4536"/>
          <w:tab w:val="clear" w:pos="9072"/>
        </w:tabs>
        <w:ind w:left="8496" w:right="502"/>
        <w:rPr>
          <w:b/>
          <w:i w:val="0"/>
          <w:sz w:val="22"/>
          <w:szCs w:val="22"/>
        </w:rPr>
      </w:pPr>
      <w:r>
        <w:rPr>
          <w:b/>
          <w:i w:val="0"/>
          <w:sz w:val="22"/>
          <w:szCs w:val="22"/>
        </w:rPr>
        <w:t xml:space="preserve">     </w:t>
      </w:r>
    </w:p>
    <w:p w14:paraId="381495D2" w14:textId="77777777" w:rsidR="00065CC6" w:rsidRDefault="004A7BAD" w:rsidP="001242ED">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08C459A8" w14:textId="77777777" w:rsidR="00233366" w:rsidRPr="0079325B" w:rsidRDefault="00233366" w:rsidP="001242ED">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0ACDBE62" w14:textId="77777777" w:rsidTr="00D77475">
        <w:trPr>
          <w:trHeight w:val="293"/>
        </w:trPr>
        <w:tc>
          <w:tcPr>
            <w:tcW w:w="2116" w:type="dxa"/>
            <w:vMerge w:val="restart"/>
          </w:tcPr>
          <w:p w14:paraId="6FB036A1" w14:textId="77777777" w:rsidR="00233366" w:rsidRPr="00FF38DC" w:rsidRDefault="00233366" w:rsidP="001242ED">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62CABF5" w14:textId="77777777" w:rsidR="00233366" w:rsidRPr="00FF38DC" w:rsidRDefault="00233366" w:rsidP="001242ED">
            <w:pPr>
              <w:pStyle w:val="Glava"/>
              <w:tabs>
                <w:tab w:val="clear" w:pos="4536"/>
                <w:tab w:val="clear" w:pos="9072"/>
              </w:tabs>
              <w:ind w:right="502"/>
              <w:jc w:val="both"/>
              <w:rPr>
                <w:i w:val="0"/>
                <w:szCs w:val="24"/>
              </w:rPr>
            </w:pPr>
          </w:p>
        </w:tc>
      </w:tr>
      <w:tr w:rsidR="00233366" w:rsidRPr="00FF38DC" w14:paraId="4C6F3228" w14:textId="77777777" w:rsidTr="00D77475">
        <w:trPr>
          <w:trHeight w:val="307"/>
        </w:trPr>
        <w:tc>
          <w:tcPr>
            <w:tcW w:w="2116" w:type="dxa"/>
            <w:vMerge/>
          </w:tcPr>
          <w:p w14:paraId="120D6A0E" w14:textId="77777777" w:rsidR="00233366" w:rsidRPr="00FF38DC" w:rsidRDefault="00233366" w:rsidP="001242ED">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7AA5442" w14:textId="77777777" w:rsidR="00233366" w:rsidRPr="00FF38DC" w:rsidRDefault="00233366" w:rsidP="001242ED">
            <w:pPr>
              <w:pStyle w:val="Glava"/>
              <w:tabs>
                <w:tab w:val="clear" w:pos="4536"/>
                <w:tab w:val="clear" w:pos="9072"/>
              </w:tabs>
              <w:ind w:right="502"/>
              <w:jc w:val="both"/>
              <w:rPr>
                <w:i w:val="0"/>
                <w:szCs w:val="24"/>
              </w:rPr>
            </w:pPr>
          </w:p>
        </w:tc>
      </w:tr>
      <w:tr w:rsidR="00233366" w:rsidRPr="00FF38DC" w14:paraId="19BA524F" w14:textId="77777777" w:rsidTr="00D77475">
        <w:trPr>
          <w:trHeight w:val="307"/>
        </w:trPr>
        <w:tc>
          <w:tcPr>
            <w:tcW w:w="2116" w:type="dxa"/>
            <w:vMerge/>
          </w:tcPr>
          <w:p w14:paraId="60E3FBA0" w14:textId="77777777" w:rsidR="00233366" w:rsidRPr="00FF38DC" w:rsidRDefault="00233366" w:rsidP="001242ED">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53913D3" w14:textId="77777777" w:rsidR="00233366" w:rsidRPr="00FF38DC" w:rsidRDefault="00233366" w:rsidP="001242ED">
            <w:pPr>
              <w:pStyle w:val="Glava"/>
              <w:tabs>
                <w:tab w:val="clear" w:pos="4536"/>
                <w:tab w:val="clear" w:pos="9072"/>
              </w:tabs>
              <w:ind w:right="502"/>
              <w:jc w:val="both"/>
              <w:rPr>
                <w:i w:val="0"/>
                <w:szCs w:val="24"/>
              </w:rPr>
            </w:pPr>
          </w:p>
        </w:tc>
      </w:tr>
    </w:tbl>
    <w:p w14:paraId="1BF44D36" w14:textId="77777777" w:rsidR="00233366" w:rsidRDefault="00233366" w:rsidP="001242ED">
      <w:pPr>
        <w:pStyle w:val="Glava"/>
        <w:tabs>
          <w:tab w:val="clear" w:pos="4536"/>
          <w:tab w:val="clear" w:pos="9072"/>
          <w:tab w:val="left" w:pos="2523"/>
        </w:tabs>
        <w:ind w:right="502"/>
        <w:rPr>
          <w:b/>
          <w:i w:val="0"/>
          <w:sz w:val="22"/>
          <w:szCs w:val="22"/>
        </w:rPr>
      </w:pPr>
    </w:p>
    <w:p w14:paraId="0642C00D" w14:textId="77777777" w:rsidR="00233366" w:rsidRPr="00FF38DC" w:rsidRDefault="00233366" w:rsidP="001242ED">
      <w:pPr>
        <w:pStyle w:val="Glava"/>
        <w:tabs>
          <w:tab w:val="clear" w:pos="4536"/>
          <w:tab w:val="clear" w:pos="9072"/>
          <w:tab w:val="left" w:pos="2523"/>
        </w:tabs>
        <w:ind w:right="502"/>
        <w:rPr>
          <w:b/>
          <w:i w:val="0"/>
          <w:sz w:val="22"/>
          <w:szCs w:val="22"/>
        </w:rPr>
      </w:pPr>
    </w:p>
    <w:p w14:paraId="49CE6560" w14:textId="77777777" w:rsidR="00233366" w:rsidRPr="00E23471" w:rsidRDefault="00233366" w:rsidP="001242ED">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E13E5A0" w14:textId="77777777" w:rsidR="00233366" w:rsidRPr="00600D75" w:rsidRDefault="00233366" w:rsidP="001242ED">
      <w:pPr>
        <w:pStyle w:val="Glava"/>
        <w:tabs>
          <w:tab w:val="clear" w:pos="4536"/>
          <w:tab w:val="clear" w:pos="9072"/>
        </w:tabs>
        <w:ind w:left="1080" w:right="502"/>
        <w:jc w:val="right"/>
        <w:rPr>
          <w:b/>
          <w:i w:val="0"/>
          <w:sz w:val="22"/>
          <w:szCs w:val="22"/>
        </w:rPr>
      </w:pPr>
    </w:p>
    <w:p w14:paraId="2C5CE51F" w14:textId="77777777" w:rsidR="00233366" w:rsidRDefault="00233366" w:rsidP="001242ED">
      <w:pPr>
        <w:pStyle w:val="Glava"/>
        <w:tabs>
          <w:tab w:val="clear" w:pos="4536"/>
          <w:tab w:val="clear" w:pos="9072"/>
        </w:tabs>
        <w:ind w:left="1080" w:right="502"/>
        <w:jc w:val="both"/>
        <w:rPr>
          <w:i w:val="0"/>
          <w:sz w:val="22"/>
          <w:szCs w:val="22"/>
        </w:rPr>
      </w:pPr>
    </w:p>
    <w:p w14:paraId="02CEA05F" w14:textId="77777777" w:rsidR="00233366" w:rsidRDefault="00233366" w:rsidP="001242ED">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BEB0246" w14:textId="77777777" w:rsidR="00233366" w:rsidRDefault="00233366" w:rsidP="001242ED">
      <w:pPr>
        <w:pStyle w:val="Glava"/>
        <w:tabs>
          <w:tab w:val="clear" w:pos="4536"/>
          <w:tab w:val="clear" w:pos="9072"/>
        </w:tabs>
        <w:ind w:left="1080" w:right="502"/>
        <w:jc w:val="both"/>
        <w:rPr>
          <w:i w:val="0"/>
          <w:sz w:val="22"/>
          <w:szCs w:val="22"/>
        </w:rPr>
      </w:pPr>
    </w:p>
    <w:p w14:paraId="11C32641" w14:textId="77777777" w:rsidR="00233366" w:rsidRPr="00FF38DC" w:rsidRDefault="00233366" w:rsidP="001242ED">
      <w:pPr>
        <w:pStyle w:val="Glava"/>
        <w:tabs>
          <w:tab w:val="clear" w:pos="4536"/>
          <w:tab w:val="clear" w:pos="9072"/>
        </w:tabs>
        <w:ind w:left="1080" w:right="502"/>
        <w:jc w:val="both"/>
        <w:rPr>
          <w:i w:val="0"/>
          <w:sz w:val="22"/>
          <w:szCs w:val="22"/>
        </w:rPr>
      </w:pPr>
      <w:r>
        <w:rPr>
          <w:i w:val="0"/>
          <w:sz w:val="22"/>
          <w:szCs w:val="22"/>
        </w:rPr>
        <w:t>Moji osebni podatki so:</w:t>
      </w:r>
    </w:p>
    <w:p w14:paraId="069F4889" w14:textId="77777777" w:rsidR="00233366" w:rsidRPr="00FF38DC" w:rsidRDefault="00233366" w:rsidP="001242ED">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417E89A" w14:textId="77777777" w:rsidTr="00D77475">
        <w:tc>
          <w:tcPr>
            <w:tcW w:w="1701" w:type="dxa"/>
            <w:gridSpan w:val="3"/>
          </w:tcPr>
          <w:p w14:paraId="27AE56BC" w14:textId="77777777" w:rsidR="00233366" w:rsidRPr="00B42EA8" w:rsidRDefault="00233366" w:rsidP="001242ED">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66422F27" w14:textId="77777777" w:rsidR="00233366" w:rsidRPr="00B42EA8" w:rsidRDefault="00233366" w:rsidP="001242ED">
            <w:pPr>
              <w:pStyle w:val="Glava"/>
              <w:tabs>
                <w:tab w:val="clear" w:pos="4536"/>
                <w:tab w:val="clear" w:pos="9072"/>
              </w:tabs>
              <w:ind w:right="502"/>
              <w:jc w:val="both"/>
              <w:rPr>
                <w:i w:val="0"/>
                <w:sz w:val="22"/>
                <w:szCs w:val="22"/>
              </w:rPr>
            </w:pPr>
          </w:p>
        </w:tc>
      </w:tr>
      <w:tr w:rsidR="00233366" w:rsidRPr="00B42EA8" w14:paraId="35AF8F9B" w14:textId="77777777" w:rsidTr="00D77475">
        <w:tc>
          <w:tcPr>
            <w:tcW w:w="1701" w:type="dxa"/>
            <w:gridSpan w:val="3"/>
          </w:tcPr>
          <w:p w14:paraId="744311F7" w14:textId="77777777" w:rsidR="00233366" w:rsidRDefault="00233366" w:rsidP="001242ED">
            <w:pPr>
              <w:pStyle w:val="Glava"/>
              <w:tabs>
                <w:tab w:val="clear" w:pos="4536"/>
                <w:tab w:val="clear" w:pos="9072"/>
              </w:tabs>
              <w:ind w:right="502"/>
              <w:jc w:val="both"/>
              <w:rPr>
                <w:i w:val="0"/>
                <w:sz w:val="22"/>
                <w:szCs w:val="22"/>
              </w:rPr>
            </w:pPr>
          </w:p>
          <w:p w14:paraId="4C152F82" w14:textId="77777777" w:rsidR="00233366" w:rsidRPr="00B42EA8" w:rsidRDefault="00233366" w:rsidP="001242ED">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63CC74F4" w14:textId="77777777" w:rsidR="00233366" w:rsidRPr="00B42EA8" w:rsidRDefault="00233366" w:rsidP="001242ED">
            <w:pPr>
              <w:pStyle w:val="Glava"/>
              <w:tabs>
                <w:tab w:val="clear" w:pos="4536"/>
                <w:tab w:val="clear" w:pos="9072"/>
              </w:tabs>
              <w:ind w:right="502"/>
              <w:jc w:val="both"/>
              <w:rPr>
                <w:i w:val="0"/>
                <w:sz w:val="22"/>
                <w:szCs w:val="22"/>
              </w:rPr>
            </w:pPr>
          </w:p>
        </w:tc>
      </w:tr>
      <w:tr w:rsidR="00233366" w:rsidRPr="00FF38DC" w14:paraId="6EC4CF0B" w14:textId="77777777" w:rsidTr="00D77475">
        <w:tc>
          <w:tcPr>
            <w:tcW w:w="4432" w:type="dxa"/>
            <w:gridSpan w:val="7"/>
          </w:tcPr>
          <w:p w14:paraId="2B24F46B"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43C16ECF"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4DDFE451" w14:textId="77777777" w:rsidTr="00D77475">
        <w:tc>
          <w:tcPr>
            <w:tcW w:w="2853" w:type="dxa"/>
            <w:gridSpan w:val="5"/>
          </w:tcPr>
          <w:p w14:paraId="0F47BCA7"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E1D1C9F"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271B989B" w14:textId="77777777" w:rsidTr="00D77475">
        <w:tc>
          <w:tcPr>
            <w:tcW w:w="4432" w:type="dxa"/>
            <w:gridSpan w:val="7"/>
          </w:tcPr>
          <w:p w14:paraId="2146C820"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33783F27"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2D15BE60" w14:textId="77777777" w:rsidTr="00D77475">
        <w:tc>
          <w:tcPr>
            <w:tcW w:w="1621" w:type="dxa"/>
            <w:gridSpan w:val="2"/>
          </w:tcPr>
          <w:p w14:paraId="68BA393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B30E032"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7C843CDA" w14:textId="77777777" w:rsidTr="00D77475">
        <w:tc>
          <w:tcPr>
            <w:tcW w:w="4432" w:type="dxa"/>
            <w:gridSpan w:val="7"/>
          </w:tcPr>
          <w:p w14:paraId="3635250B"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2FDAEB5E"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7ADB9D8B" w14:textId="77777777" w:rsidTr="00D77475">
        <w:tc>
          <w:tcPr>
            <w:tcW w:w="1418" w:type="dxa"/>
          </w:tcPr>
          <w:p w14:paraId="781F70E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93A40FA"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2411B985" w14:textId="77777777" w:rsidTr="00D77475">
        <w:tc>
          <w:tcPr>
            <w:tcW w:w="4432" w:type="dxa"/>
            <w:gridSpan w:val="7"/>
          </w:tcPr>
          <w:p w14:paraId="5637DED2"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386C0BE9"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23CD420E" w14:textId="77777777" w:rsidTr="00D77475">
        <w:tc>
          <w:tcPr>
            <w:tcW w:w="1621" w:type="dxa"/>
            <w:gridSpan w:val="2"/>
          </w:tcPr>
          <w:p w14:paraId="5706EEEB" w14:textId="77777777" w:rsidR="00233366" w:rsidRPr="00FF38DC" w:rsidRDefault="00233366" w:rsidP="001242ED">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00891C6"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0E080AD1" w14:textId="77777777" w:rsidTr="00D77475">
        <w:tc>
          <w:tcPr>
            <w:tcW w:w="4432" w:type="dxa"/>
            <w:gridSpan w:val="7"/>
          </w:tcPr>
          <w:p w14:paraId="146BE6DC"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0A843C40"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6BFFF24C" w14:textId="77777777" w:rsidTr="00D77475">
        <w:tc>
          <w:tcPr>
            <w:tcW w:w="8928" w:type="dxa"/>
            <w:gridSpan w:val="8"/>
          </w:tcPr>
          <w:p w14:paraId="6593A3CE"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0074E8F3" w14:textId="77777777" w:rsidTr="00D77475">
        <w:tc>
          <w:tcPr>
            <w:tcW w:w="2325" w:type="dxa"/>
            <w:gridSpan w:val="4"/>
          </w:tcPr>
          <w:p w14:paraId="54FF2CFE"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C6DEEF4"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65E6286A" w14:textId="77777777" w:rsidTr="00D77475">
        <w:tc>
          <w:tcPr>
            <w:tcW w:w="4432" w:type="dxa"/>
            <w:gridSpan w:val="7"/>
          </w:tcPr>
          <w:p w14:paraId="201971BE"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0B2D5A19"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5FF15CE6" w14:textId="77777777" w:rsidTr="00D77475">
        <w:tc>
          <w:tcPr>
            <w:tcW w:w="2325" w:type="dxa"/>
            <w:gridSpan w:val="4"/>
          </w:tcPr>
          <w:p w14:paraId="49A95CF6"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160217D"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505FD2B1" w14:textId="77777777" w:rsidTr="00D77475">
        <w:tc>
          <w:tcPr>
            <w:tcW w:w="4432" w:type="dxa"/>
            <w:gridSpan w:val="7"/>
          </w:tcPr>
          <w:p w14:paraId="4985CF01"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2D632A70"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70E899FA" w14:textId="77777777" w:rsidTr="00D77475">
        <w:tc>
          <w:tcPr>
            <w:tcW w:w="1621" w:type="dxa"/>
            <w:gridSpan w:val="2"/>
          </w:tcPr>
          <w:p w14:paraId="0722BF8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B1933E4"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4FB9448A" w14:textId="77777777" w:rsidTr="00D77475">
        <w:tc>
          <w:tcPr>
            <w:tcW w:w="4432" w:type="dxa"/>
            <w:gridSpan w:val="7"/>
          </w:tcPr>
          <w:p w14:paraId="2667F818"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7DA57653"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52F6D0D0" w14:textId="77777777" w:rsidTr="00D77475">
        <w:tc>
          <w:tcPr>
            <w:tcW w:w="4253" w:type="dxa"/>
            <w:gridSpan w:val="6"/>
          </w:tcPr>
          <w:p w14:paraId="11873BAD"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C0911A6" w14:textId="77777777" w:rsidR="00233366" w:rsidRPr="00FF38DC" w:rsidRDefault="00233366" w:rsidP="001242ED">
            <w:pPr>
              <w:pStyle w:val="Glava"/>
              <w:tabs>
                <w:tab w:val="clear" w:pos="4536"/>
                <w:tab w:val="clear" w:pos="9072"/>
              </w:tabs>
              <w:ind w:right="502"/>
              <w:jc w:val="both"/>
              <w:rPr>
                <w:i w:val="0"/>
                <w:sz w:val="22"/>
                <w:szCs w:val="22"/>
              </w:rPr>
            </w:pPr>
          </w:p>
        </w:tc>
      </w:tr>
    </w:tbl>
    <w:p w14:paraId="61B5AEA7" w14:textId="77777777" w:rsidR="00233366" w:rsidRPr="00FF38DC" w:rsidRDefault="00233366" w:rsidP="001242ED">
      <w:pPr>
        <w:pStyle w:val="Glava"/>
        <w:tabs>
          <w:tab w:val="clear" w:pos="4536"/>
          <w:tab w:val="clear" w:pos="9072"/>
        </w:tabs>
        <w:ind w:left="1080" w:right="502"/>
        <w:jc w:val="both"/>
        <w:rPr>
          <w:i w:val="0"/>
          <w:sz w:val="22"/>
          <w:szCs w:val="22"/>
        </w:rPr>
      </w:pPr>
    </w:p>
    <w:p w14:paraId="11FA1683" w14:textId="77777777" w:rsidR="00233366" w:rsidRPr="00FF38DC" w:rsidRDefault="00233366" w:rsidP="001242ED">
      <w:pPr>
        <w:pStyle w:val="Glava"/>
        <w:tabs>
          <w:tab w:val="clear" w:pos="4536"/>
          <w:tab w:val="clear" w:pos="9072"/>
        </w:tabs>
        <w:ind w:right="502"/>
        <w:jc w:val="both"/>
        <w:rPr>
          <w:i w:val="0"/>
          <w:sz w:val="22"/>
          <w:szCs w:val="22"/>
        </w:rPr>
      </w:pPr>
    </w:p>
    <w:p w14:paraId="423E4AE6" w14:textId="77777777" w:rsidR="00233366" w:rsidRPr="00FF38DC" w:rsidRDefault="00233366" w:rsidP="001242ED">
      <w:pPr>
        <w:pStyle w:val="Glava"/>
        <w:tabs>
          <w:tab w:val="clear" w:pos="4536"/>
          <w:tab w:val="clear" w:pos="9072"/>
        </w:tabs>
        <w:ind w:left="1080" w:right="502"/>
        <w:jc w:val="both"/>
        <w:rPr>
          <w:i w:val="0"/>
          <w:sz w:val="22"/>
          <w:szCs w:val="22"/>
        </w:rPr>
      </w:pPr>
    </w:p>
    <w:p w14:paraId="6ACC32F1" w14:textId="77777777" w:rsidR="00233366" w:rsidRPr="00FF38DC" w:rsidRDefault="00233366" w:rsidP="001242ED">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6CB3C24" w14:textId="77777777" w:rsidR="00233366" w:rsidRPr="00FF38DC" w:rsidRDefault="00233366" w:rsidP="001242ED">
      <w:pPr>
        <w:pStyle w:val="Glava"/>
        <w:tabs>
          <w:tab w:val="clear" w:pos="4536"/>
          <w:tab w:val="clear" w:pos="9072"/>
        </w:tabs>
        <w:ind w:left="1080" w:right="502"/>
        <w:jc w:val="both"/>
        <w:rPr>
          <w:i w:val="0"/>
          <w:sz w:val="22"/>
          <w:szCs w:val="22"/>
        </w:rPr>
      </w:pPr>
    </w:p>
    <w:p w14:paraId="2DCEFCD5" w14:textId="77777777" w:rsidR="00233366" w:rsidRPr="00FF38DC" w:rsidRDefault="00233366" w:rsidP="001242ED">
      <w:pPr>
        <w:pStyle w:val="Glava"/>
        <w:tabs>
          <w:tab w:val="clear" w:pos="4536"/>
          <w:tab w:val="clear" w:pos="9072"/>
        </w:tabs>
        <w:ind w:left="1080" w:right="502"/>
        <w:jc w:val="both"/>
        <w:rPr>
          <w:i w:val="0"/>
          <w:sz w:val="22"/>
          <w:szCs w:val="22"/>
        </w:rPr>
      </w:pPr>
    </w:p>
    <w:p w14:paraId="78C6435A" w14:textId="77777777" w:rsidR="00233366" w:rsidRDefault="00233366" w:rsidP="001242ED">
      <w:pPr>
        <w:pStyle w:val="Glava"/>
        <w:tabs>
          <w:tab w:val="clear" w:pos="4536"/>
          <w:tab w:val="clear" w:pos="9072"/>
        </w:tabs>
        <w:ind w:right="502"/>
        <w:rPr>
          <w:b/>
          <w:i w:val="0"/>
          <w:sz w:val="22"/>
          <w:szCs w:val="22"/>
        </w:rPr>
      </w:pPr>
    </w:p>
    <w:p w14:paraId="6912DAF0"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NAVODILA ZA IZPOLNJEVANJE:</w:t>
      </w:r>
    </w:p>
    <w:p w14:paraId="13662426"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50857C0D"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BF4EC0B" w14:textId="77777777" w:rsidR="00994E27" w:rsidRDefault="00994E27" w:rsidP="001242ED">
      <w:pPr>
        <w:pStyle w:val="Glava"/>
        <w:tabs>
          <w:tab w:val="clear" w:pos="4536"/>
          <w:tab w:val="clear" w:pos="9072"/>
        </w:tabs>
        <w:ind w:left="1080" w:right="502"/>
        <w:jc w:val="both"/>
        <w:rPr>
          <w:i w:val="0"/>
          <w:sz w:val="18"/>
          <w:szCs w:val="18"/>
        </w:rPr>
      </w:pPr>
    </w:p>
    <w:p w14:paraId="6E103C5B" w14:textId="77777777" w:rsidR="00994E27" w:rsidRPr="00EE738D" w:rsidRDefault="00994E27" w:rsidP="001242ED">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FE87181" w14:textId="77777777" w:rsidR="00994E27" w:rsidRPr="00EE738D" w:rsidRDefault="00994E27" w:rsidP="001242ED">
      <w:pPr>
        <w:pStyle w:val="Glava"/>
        <w:tabs>
          <w:tab w:val="clear" w:pos="4536"/>
          <w:tab w:val="clear" w:pos="9072"/>
        </w:tabs>
        <w:ind w:right="502"/>
        <w:jc w:val="both"/>
        <w:rPr>
          <w:i w:val="0"/>
          <w:sz w:val="18"/>
          <w:szCs w:val="18"/>
        </w:rPr>
      </w:pPr>
    </w:p>
    <w:p w14:paraId="512D58BC" w14:textId="77777777" w:rsidR="00374195" w:rsidRDefault="00374195" w:rsidP="001242ED">
      <w:pPr>
        <w:pStyle w:val="Glava"/>
        <w:tabs>
          <w:tab w:val="clear" w:pos="4536"/>
          <w:tab w:val="clear" w:pos="9072"/>
        </w:tabs>
        <w:ind w:right="502"/>
        <w:jc w:val="right"/>
        <w:rPr>
          <w:b/>
          <w:i w:val="0"/>
          <w:sz w:val="22"/>
          <w:szCs w:val="22"/>
        </w:rPr>
      </w:pPr>
      <w:r w:rsidRPr="00D463BF">
        <w:rPr>
          <w:b/>
          <w:i w:val="0"/>
          <w:sz w:val="22"/>
          <w:szCs w:val="22"/>
        </w:rPr>
        <w:lastRenderedPageBreak/>
        <w:t>PRILOGA 12</w:t>
      </w:r>
    </w:p>
    <w:p w14:paraId="53B1F824" w14:textId="77777777" w:rsidR="00374195" w:rsidRDefault="00374195" w:rsidP="001242ED">
      <w:pPr>
        <w:pStyle w:val="Glava"/>
        <w:tabs>
          <w:tab w:val="clear" w:pos="4536"/>
          <w:tab w:val="clear" w:pos="9072"/>
        </w:tabs>
        <w:ind w:right="502"/>
        <w:jc w:val="right"/>
        <w:rPr>
          <w:b/>
          <w:i w:val="0"/>
          <w:sz w:val="22"/>
          <w:szCs w:val="22"/>
        </w:rPr>
      </w:pPr>
    </w:p>
    <w:p w14:paraId="6D8960BB" w14:textId="77777777" w:rsidR="00374195" w:rsidRDefault="00374195" w:rsidP="001242ED">
      <w:pPr>
        <w:pStyle w:val="Glava"/>
        <w:tabs>
          <w:tab w:val="clear" w:pos="4536"/>
          <w:tab w:val="clear" w:pos="9072"/>
        </w:tabs>
        <w:ind w:right="502"/>
        <w:rPr>
          <w:b/>
          <w:i w:val="0"/>
          <w:sz w:val="22"/>
          <w:szCs w:val="22"/>
        </w:rPr>
      </w:pPr>
    </w:p>
    <w:p w14:paraId="4A50D61A" w14:textId="77777777" w:rsidR="00374195" w:rsidRPr="00C61E45" w:rsidRDefault="00374195" w:rsidP="001242ED">
      <w:pPr>
        <w:ind w:left="1134" w:right="502"/>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A327A24" w14:textId="77777777" w:rsidR="00374195" w:rsidRPr="00C61E45" w:rsidRDefault="00374195" w:rsidP="001242ED">
      <w:pPr>
        <w:ind w:left="1134" w:right="502"/>
        <w:jc w:val="both"/>
        <w:rPr>
          <w:i w:val="0"/>
          <w:sz w:val="22"/>
          <w:szCs w:val="22"/>
        </w:rPr>
      </w:pPr>
    </w:p>
    <w:p w14:paraId="1D8470A0" w14:textId="77777777" w:rsidR="00374195" w:rsidRPr="00C61E45" w:rsidRDefault="00374195" w:rsidP="001242ED">
      <w:pPr>
        <w:pStyle w:val="Glava"/>
        <w:tabs>
          <w:tab w:val="clear" w:pos="4536"/>
          <w:tab w:val="clear" w:pos="9072"/>
        </w:tabs>
        <w:ind w:left="1134" w:right="502"/>
        <w:rPr>
          <w:i w:val="0"/>
          <w:sz w:val="22"/>
          <w:szCs w:val="22"/>
        </w:rPr>
      </w:pPr>
      <w:r w:rsidRPr="00C61E45">
        <w:rPr>
          <w:i w:val="0"/>
          <w:sz w:val="22"/>
          <w:szCs w:val="22"/>
        </w:rPr>
        <w:t>kot fizična oseba oziroma odgovorna oseba poslovnega subjekta</w:t>
      </w:r>
    </w:p>
    <w:p w14:paraId="7CE170C7" w14:textId="77777777" w:rsidR="00374195" w:rsidRPr="00C61E45" w:rsidRDefault="00374195" w:rsidP="001242ED">
      <w:pPr>
        <w:pStyle w:val="Glava"/>
        <w:tabs>
          <w:tab w:val="clear" w:pos="4536"/>
          <w:tab w:val="clear" w:pos="9072"/>
        </w:tabs>
        <w:ind w:right="502"/>
        <w:rPr>
          <w:sz w:val="22"/>
          <w:szCs w:val="22"/>
        </w:rPr>
      </w:pPr>
    </w:p>
    <w:p w14:paraId="6FB08D82" w14:textId="77777777" w:rsidR="00374195" w:rsidRPr="00C61E45" w:rsidRDefault="00374195" w:rsidP="001242ED">
      <w:pPr>
        <w:ind w:right="502"/>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374195" w:rsidRPr="00C61E45" w14:paraId="2EA1C18A" w14:textId="77777777" w:rsidTr="00EB2214">
        <w:trPr>
          <w:trHeight w:val="24"/>
        </w:trPr>
        <w:tc>
          <w:tcPr>
            <w:tcW w:w="2160" w:type="dxa"/>
            <w:gridSpan w:val="2"/>
          </w:tcPr>
          <w:p w14:paraId="6331A0F2" w14:textId="77777777" w:rsidR="00374195" w:rsidRPr="00C61E45" w:rsidRDefault="00374195" w:rsidP="001242ED">
            <w:pPr>
              <w:ind w:right="502"/>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1F85356" w14:textId="77777777" w:rsidR="00374195" w:rsidRPr="00C61E45" w:rsidRDefault="00374195" w:rsidP="001242ED">
            <w:pPr>
              <w:ind w:right="502"/>
              <w:jc w:val="both"/>
              <w:rPr>
                <w:sz w:val="22"/>
                <w:szCs w:val="22"/>
              </w:rPr>
            </w:pPr>
          </w:p>
        </w:tc>
      </w:tr>
      <w:tr w:rsidR="00374195" w:rsidRPr="00C61E45" w14:paraId="45DC22D5" w14:textId="77777777" w:rsidTr="00EB2214">
        <w:trPr>
          <w:trHeight w:val="24"/>
        </w:trPr>
        <w:tc>
          <w:tcPr>
            <w:tcW w:w="1735" w:type="dxa"/>
          </w:tcPr>
          <w:p w14:paraId="0E8AA6ED" w14:textId="77777777" w:rsidR="00374195" w:rsidRPr="00C61E45" w:rsidRDefault="00374195" w:rsidP="001242ED">
            <w:pPr>
              <w:ind w:right="502"/>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83289C4" w14:textId="77777777" w:rsidR="00374195" w:rsidRPr="00C61E45" w:rsidRDefault="00374195" w:rsidP="001242ED">
            <w:pPr>
              <w:ind w:right="502"/>
              <w:jc w:val="both"/>
              <w:rPr>
                <w:sz w:val="22"/>
                <w:szCs w:val="22"/>
              </w:rPr>
            </w:pPr>
          </w:p>
        </w:tc>
      </w:tr>
      <w:tr w:rsidR="00374195" w:rsidRPr="00C61E45" w14:paraId="28ED7128" w14:textId="77777777" w:rsidTr="00EB2214">
        <w:trPr>
          <w:trHeight w:val="24"/>
        </w:trPr>
        <w:tc>
          <w:tcPr>
            <w:tcW w:w="1735" w:type="dxa"/>
          </w:tcPr>
          <w:p w14:paraId="29311E52" w14:textId="77777777" w:rsidR="00374195" w:rsidRPr="00C61E45" w:rsidRDefault="00374195" w:rsidP="001242ED">
            <w:pPr>
              <w:ind w:right="502"/>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5C64FA91" w14:textId="77777777" w:rsidR="00374195" w:rsidRPr="00C61E45" w:rsidRDefault="00374195" w:rsidP="001242ED">
            <w:pPr>
              <w:ind w:right="502"/>
              <w:jc w:val="both"/>
              <w:rPr>
                <w:sz w:val="22"/>
                <w:szCs w:val="22"/>
              </w:rPr>
            </w:pPr>
          </w:p>
        </w:tc>
      </w:tr>
    </w:tbl>
    <w:p w14:paraId="381AD543" w14:textId="77777777" w:rsidR="00374195" w:rsidRPr="00C61E45" w:rsidRDefault="00374195" w:rsidP="001242ED">
      <w:pPr>
        <w:pStyle w:val="Glava"/>
        <w:tabs>
          <w:tab w:val="clear" w:pos="4536"/>
          <w:tab w:val="clear" w:pos="9072"/>
        </w:tabs>
        <w:ind w:right="502"/>
        <w:rPr>
          <w:b/>
          <w:i w:val="0"/>
          <w:sz w:val="22"/>
          <w:szCs w:val="22"/>
        </w:rPr>
      </w:pPr>
    </w:p>
    <w:p w14:paraId="78743AFC" w14:textId="77777777" w:rsidR="00374195" w:rsidRPr="00C61E45" w:rsidRDefault="00374195" w:rsidP="001242ED">
      <w:pPr>
        <w:pStyle w:val="Glava"/>
        <w:tabs>
          <w:tab w:val="clear" w:pos="4536"/>
          <w:tab w:val="clear" w:pos="9072"/>
        </w:tabs>
        <w:ind w:right="502"/>
        <w:jc w:val="right"/>
        <w:rPr>
          <w:b/>
          <w:i w:val="0"/>
          <w:sz w:val="22"/>
          <w:szCs w:val="22"/>
        </w:rPr>
      </w:pPr>
    </w:p>
    <w:p w14:paraId="1E07D8F9" w14:textId="77777777" w:rsidR="00374195" w:rsidRPr="00C61E45" w:rsidRDefault="00374195" w:rsidP="001242ED">
      <w:pPr>
        <w:pStyle w:val="Glava"/>
        <w:tabs>
          <w:tab w:val="clear" w:pos="4536"/>
          <w:tab w:val="clear" w:pos="9072"/>
        </w:tabs>
        <w:ind w:right="502"/>
        <w:jc w:val="right"/>
        <w:rPr>
          <w:b/>
          <w:i w:val="0"/>
          <w:sz w:val="22"/>
          <w:szCs w:val="22"/>
        </w:rPr>
      </w:pPr>
    </w:p>
    <w:p w14:paraId="2E1B9303" w14:textId="77777777" w:rsidR="00374195" w:rsidRPr="00C61E45" w:rsidRDefault="00374195" w:rsidP="001242ED">
      <w:pPr>
        <w:pStyle w:val="Glava"/>
        <w:tabs>
          <w:tab w:val="clear" w:pos="4536"/>
          <w:tab w:val="clear" w:pos="9072"/>
        </w:tabs>
        <w:ind w:right="502"/>
        <w:jc w:val="right"/>
        <w:rPr>
          <w:b/>
          <w:i w:val="0"/>
          <w:sz w:val="22"/>
          <w:szCs w:val="22"/>
        </w:rPr>
      </w:pPr>
    </w:p>
    <w:p w14:paraId="72E3A9A9" w14:textId="77777777" w:rsidR="00374195" w:rsidRPr="00C61E45" w:rsidRDefault="00374195" w:rsidP="001242ED">
      <w:pPr>
        <w:pStyle w:val="Glava"/>
        <w:tabs>
          <w:tab w:val="clear" w:pos="4536"/>
          <w:tab w:val="clear" w:pos="9072"/>
        </w:tabs>
        <w:ind w:right="502"/>
        <w:jc w:val="right"/>
        <w:rPr>
          <w:b/>
          <w:i w:val="0"/>
          <w:sz w:val="22"/>
          <w:szCs w:val="22"/>
        </w:rPr>
      </w:pPr>
    </w:p>
    <w:p w14:paraId="22F0B4DA" w14:textId="77777777" w:rsidR="00374195" w:rsidRPr="00C61E45" w:rsidRDefault="00374195" w:rsidP="001242ED">
      <w:pPr>
        <w:pStyle w:val="Glava"/>
        <w:tabs>
          <w:tab w:val="clear" w:pos="4536"/>
          <w:tab w:val="clear" w:pos="9072"/>
        </w:tabs>
        <w:ind w:right="502"/>
        <w:jc w:val="right"/>
        <w:rPr>
          <w:b/>
          <w:i w:val="0"/>
          <w:sz w:val="22"/>
          <w:szCs w:val="22"/>
        </w:rPr>
      </w:pPr>
    </w:p>
    <w:p w14:paraId="0756DDCD" w14:textId="77777777" w:rsidR="00374195" w:rsidRPr="00C61E45" w:rsidRDefault="00374195" w:rsidP="001242ED">
      <w:pPr>
        <w:pStyle w:val="Glava"/>
        <w:tabs>
          <w:tab w:val="clear" w:pos="4536"/>
          <w:tab w:val="clear" w:pos="9072"/>
        </w:tabs>
        <w:ind w:right="502"/>
        <w:jc w:val="right"/>
        <w:rPr>
          <w:b/>
          <w:i w:val="0"/>
          <w:sz w:val="22"/>
          <w:szCs w:val="22"/>
        </w:rPr>
      </w:pPr>
    </w:p>
    <w:p w14:paraId="2A87A358" w14:textId="77777777" w:rsidR="00374195" w:rsidRDefault="00374195" w:rsidP="001242ED">
      <w:pPr>
        <w:pStyle w:val="Glava"/>
        <w:tabs>
          <w:tab w:val="clear" w:pos="4536"/>
          <w:tab w:val="clear" w:pos="9072"/>
        </w:tabs>
        <w:ind w:right="502"/>
        <w:jc w:val="right"/>
        <w:rPr>
          <w:b/>
          <w:i w:val="0"/>
          <w:sz w:val="22"/>
          <w:szCs w:val="22"/>
        </w:rPr>
      </w:pPr>
    </w:p>
    <w:p w14:paraId="30921E58" w14:textId="77777777" w:rsidR="00374195" w:rsidRDefault="00374195" w:rsidP="001242ED">
      <w:pPr>
        <w:pStyle w:val="Glava"/>
        <w:tabs>
          <w:tab w:val="clear" w:pos="4536"/>
          <w:tab w:val="clear" w:pos="9072"/>
        </w:tabs>
        <w:ind w:right="502"/>
        <w:jc w:val="right"/>
        <w:rPr>
          <w:b/>
          <w:i w:val="0"/>
          <w:sz w:val="22"/>
          <w:szCs w:val="22"/>
        </w:rPr>
      </w:pPr>
    </w:p>
    <w:p w14:paraId="70A2D25C" w14:textId="77777777" w:rsidR="00374195" w:rsidRPr="00C61E45" w:rsidRDefault="00374195" w:rsidP="001242ED">
      <w:pPr>
        <w:ind w:left="1134" w:right="502"/>
        <w:rPr>
          <w:i w:val="0"/>
          <w:sz w:val="22"/>
          <w:szCs w:val="22"/>
        </w:rPr>
      </w:pPr>
      <w:r w:rsidRPr="00C61E45">
        <w:rPr>
          <w:i w:val="0"/>
          <w:sz w:val="22"/>
          <w:szCs w:val="22"/>
        </w:rPr>
        <w:t>podajam naslednjo</w:t>
      </w:r>
    </w:p>
    <w:p w14:paraId="316CFCB3" w14:textId="77777777" w:rsidR="00374195" w:rsidRPr="00C61E45" w:rsidRDefault="00374195" w:rsidP="001242ED">
      <w:pPr>
        <w:ind w:left="1134" w:right="502"/>
        <w:rPr>
          <w:i w:val="0"/>
          <w:sz w:val="22"/>
          <w:szCs w:val="22"/>
        </w:rPr>
      </w:pPr>
    </w:p>
    <w:p w14:paraId="3D271A72" w14:textId="77777777" w:rsidR="00374195" w:rsidRPr="00C61E45" w:rsidRDefault="00374195" w:rsidP="001242ED">
      <w:pPr>
        <w:ind w:left="1134" w:right="502"/>
        <w:rPr>
          <w:i w:val="0"/>
          <w:sz w:val="22"/>
          <w:szCs w:val="22"/>
        </w:rPr>
      </w:pPr>
    </w:p>
    <w:p w14:paraId="202E62D4" w14:textId="77777777" w:rsidR="00374195" w:rsidRPr="00C61E45" w:rsidRDefault="00374195" w:rsidP="001242ED">
      <w:pPr>
        <w:ind w:left="1134" w:right="502"/>
        <w:jc w:val="center"/>
        <w:rPr>
          <w:b/>
          <w:i w:val="0"/>
          <w:sz w:val="22"/>
          <w:szCs w:val="22"/>
        </w:rPr>
      </w:pPr>
      <w:r w:rsidRPr="00C61E45">
        <w:rPr>
          <w:b/>
          <w:i w:val="0"/>
          <w:sz w:val="22"/>
          <w:szCs w:val="22"/>
        </w:rPr>
        <w:t>IZJAVO</w:t>
      </w:r>
    </w:p>
    <w:p w14:paraId="2E922992" w14:textId="77777777" w:rsidR="00374195" w:rsidRPr="00C61E45" w:rsidRDefault="00374195" w:rsidP="001242ED">
      <w:pPr>
        <w:ind w:left="1134" w:right="502"/>
        <w:jc w:val="center"/>
        <w:rPr>
          <w:b/>
          <w:i w:val="0"/>
          <w:sz w:val="22"/>
          <w:szCs w:val="22"/>
        </w:rPr>
      </w:pPr>
      <w:r w:rsidRPr="00C61E45">
        <w:rPr>
          <w:b/>
          <w:i w:val="0"/>
          <w:sz w:val="22"/>
          <w:szCs w:val="22"/>
        </w:rPr>
        <w:t>FIZIČNE OSEBE OZIROMA ODGOVORNE OSEBE POSLOVNEGA SUBJEKTA</w:t>
      </w:r>
    </w:p>
    <w:p w14:paraId="3851959D" w14:textId="77777777" w:rsidR="00374195" w:rsidRPr="00C61E45" w:rsidRDefault="00374195" w:rsidP="001242ED">
      <w:pPr>
        <w:ind w:left="1134" w:right="502"/>
        <w:jc w:val="center"/>
        <w:rPr>
          <w:b/>
          <w:i w:val="0"/>
          <w:sz w:val="22"/>
          <w:szCs w:val="22"/>
        </w:rPr>
      </w:pPr>
      <w:r w:rsidRPr="00C61E45">
        <w:rPr>
          <w:b/>
          <w:i w:val="0"/>
          <w:sz w:val="22"/>
          <w:szCs w:val="22"/>
        </w:rPr>
        <w:t>O NEPOVEZANOSTI S FUNKCIONARJEM ALI NJEGOVIM DRUŽINSKIM ČLANOM</w:t>
      </w:r>
    </w:p>
    <w:p w14:paraId="2CE57E21" w14:textId="77777777" w:rsidR="00374195" w:rsidRPr="00C61E45" w:rsidRDefault="00374195" w:rsidP="001242ED">
      <w:pPr>
        <w:ind w:left="1134" w:right="502"/>
        <w:jc w:val="both"/>
        <w:rPr>
          <w:i w:val="0"/>
          <w:sz w:val="22"/>
          <w:szCs w:val="22"/>
        </w:rPr>
      </w:pPr>
    </w:p>
    <w:p w14:paraId="7B248683" w14:textId="77777777" w:rsidR="00374195" w:rsidRPr="00C61E45" w:rsidRDefault="00374195" w:rsidP="001242ED">
      <w:pPr>
        <w:ind w:left="1134" w:right="502"/>
        <w:jc w:val="center"/>
        <w:rPr>
          <w:i w:val="0"/>
          <w:sz w:val="18"/>
          <w:szCs w:val="18"/>
          <w:u w:val="single"/>
        </w:rPr>
      </w:pPr>
      <w:r w:rsidRPr="00C61E45">
        <w:rPr>
          <w:i w:val="0"/>
          <w:sz w:val="18"/>
          <w:szCs w:val="18"/>
        </w:rPr>
        <w:t xml:space="preserve">Referenčna številka, pod katero se ta vodi pri naročniku (LN številka): </w:t>
      </w:r>
      <w:r w:rsidRPr="00D463BF">
        <w:rPr>
          <w:i w:val="0"/>
          <w:sz w:val="18"/>
          <w:szCs w:val="18"/>
          <w:highlight w:val="lightGray"/>
          <w:u w:val="single"/>
        </w:rPr>
        <w:t>(vpišite LN št. zadeve)</w:t>
      </w:r>
    </w:p>
    <w:p w14:paraId="43493737" w14:textId="77777777" w:rsidR="00374195" w:rsidRPr="00C61E45" w:rsidRDefault="00374195" w:rsidP="001242ED">
      <w:pPr>
        <w:ind w:left="1134" w:right="502"/>
        <w:jc w:val="both"/>
        <w:rPr>
          <w:i w:val="0"/>
          <w:sz w:val="22"/>
          <w:szCs w:val="22"/>
        </w:rPr>
      </w:pPr>
    </w:p>
    <w:p w14:paraId="6AD81AE9" w14:textId="77777777" w:rsidR="00374195" w:rsidRPr="00C61E45" w:rsidRDefault="00374195" w:rsidP="001242ED">
      <w:pPr>
        <w:ind w:left="1134" w:right="502"/>
        <w:jc w:val="both"/>
        <w:rPr>
          <w:i w:val="0"/>
          <w:sz w:val="22"/>
          <w:szCs w:val="22"/>
        </w:rPr>
      </w:pPr>
      <w:r w:rsidRPr="00C61E45">
        <w:rPr>
          <w:i w:val="0"/>
          <w:sz w:val="22"/>
          <w:szCs w:val="22"/>
        </w:rPr>
        <w:t xml:space="preserve">s katero izjavljam, da _________________________________________________________  </w:t>
      </w:r>
    </w:p>
    <w:p w14:paraId="7F8D45FD" w14:textId="77777777" w:rsidR="00374195" w:rsidRPr="00C61E45" w:rsidRDefault="00374195" w:rsidP="001242ED">
      <w:pPr>
        <w:ind w:left="1134" w:right="502"/>
        <w:jc w:val="both"/>
        <w:rPr>
          <w:i w:val="0"/>
          <w:sz w:val="16"/>
          <w:szCs w:val="16"/>
        </w:rPr>
      </w:pPr>
      <w:r w:rsidRPr="00C61E45">
        <w:rPr>
          <w:i w:val="0"/>
          <w:sz w:val="16"/>
          <w:szCs w:val="16"/>
        </w:rPr>
        <w:t xml:space="preserve">                                                                          (ime in priimek fizične osebe oz. firma poslovnega subjekta) </w:t>
      </w:r>
    </w:p>
    <w:p w14:paraId="69C30A19" w14:textId="77777777" w:rsidR="00374195" w:rsidRPr="00C61E45" w:rsidRDefault="00374195" w:rsidP="001242ED">
      <w:pPr>
        <w:ind w:left="1134" w:right="502"/>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A673F6A" w14:textId="77777777" w:rsidR="00374195" w:rsidRPr="00C61E45" w:rsidRDefault="00374195" w:rsidP="001242ED">
      <w:pPr>
        <w:ind w:left="1134" w:right="502"/>
        <w:jc w:val="both"/>
        <w:rPr>
          <w:i w:val="0"/>
          <w:sz w:val="16"/>
          <w:szCs w:val="16"/>
        </w:rPr>
      </w:pPr>
      <w:r w:rsidRPr="00C61E45">
        <w:rPr>
          <w:i w:val="0"/>
          <w:sz w:val="16"/>
          <w:szCs w:val="16"/>
        </w:rPr>
        <w:t>(ime in priimek fizične osebe oz. firma poslovnega subjekta)</w:t>
      </w:r>
    </w:p>
    <w:p w14:paraId="65F8B9A5" w14:textId="77777777" w:rsidR="00374195" w:rsidRPr="00C61E45" w:rsidRDefault="00374195" w:rsidP="001242ED">
      <w:pPr>
        <w:ind w:left="1134" w:right="502"/>
        <w:jc w:val="right"/>
        <w:rPr>
          <w:i w:val="0"/>
          <w:sz w:val="22"/>
          <w:szCs w:val="22"/>
        </w:rPr>
      </w:pPr>
    </w:p>
    <w:p w14:paraId="11F6DDC3" w14:textId="77777777" w:rsidR="00374195" w:rsidRPr="00C61E45" w:rsidRDefault="00374195" w:rsidP="001242ED">
      <w:pPr>
        <w:pStyle w:val="Odstavekseznama"/>
        <w:numPr>
          <w:ilvl w:val="0"/>
          <w:numId w:val="47"/>
        </w:numPr>
        <w:ind w:right="502"/>
        <w:contextualSpacing/>
        <w:rPr>
          <w:i w:val="0"/>
          <w:sz w:val="22"/>
          <w:szCs w:val="22"/>
        </w:rPr>
      </w:pPr>
      <w:r w:rsidRPr="00C61E45">
        <w:rPr>
          <w:i w:val="0"/>
          <w:sz w:val="22"/>
          <w:szCs w:val="22"/>
        </w:rPr>
        <w:t>udeležen kot poslovodja, član poslovodstva ali zakoniti zastopnik,</w:t>
      </w:r>
    </w:p>
    <w:p w14:paraId="46A64E1E" w14:textId="77777777" w:rsidR="00374195" w:rsidRPr="00C61E45" w:rsidRDefault="00374195" w:rsidP="001242ED">
      <w:pPr>
        <w:pStyle w:val="Odstavekseznama"/>
        <w:numPr>
          <w:ilvl w:val="0"/>
          <w:numId w:val="47"/>
        </w:numPr>
        <w:ind w:right="502"/>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50FAB4A" w14:textId="77777777" w:rsidR="00374195" w:rsidRPr="00C61E45" w:rsidRDefault="00374195" w:rsidP="001242ED">
      <w:pPr>
        <w:pStyle w:val="Odstavekseznama"/>
        <w:ind w:left="1134" w:right="502"/>
        <w:rPr>
          <w:i w:val="0"/>
          <w:sz w:val="22"/>
          <w:szCs w:val="22"/>
        </w:rPr>
      </w:pPr>
    </w:p>
    <w:p w14:paraId="752B2047" w14:textId="77777777" w:rsidR="00374195" w:rsidRPr="00C61E45" w:rsidRDefault="00374195" w:rsidP="001242ED">
      <w:pPr>
        <w:ind w:left="1134" w:right="502"/>
        <w:rPr>
          <w:i w:val="0"/>
          <w:sz w:val="22"/>
          <w:szCs w:val="22"/>
        </w:rPr>
      </w:pPr>
    </w:p>
    <w:p w14:paraId="1282414D" w14:textId="77777777" w:rsidR="00374195" w:rsidRPr="00C61E45" w:rsidRDefault="00374195" w:rsidP="001242ED">
      <w:pPr>
        <w:ind w:right="502"/>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374195" w:rsidRPr="00C61E45" w14:paraId="221771CD" w14:textId="77777777" w:rsidTr="00EB2214">
        <w:tc>
          <w:tcPr>
            <w:tcW w:w="1969" w:type="dxa"/>
          </w:tcPr>
          <w:p w14:paraId="2A0FE40A" w14:textId="77777777" w:rsidR="00374195" w:rsidRPr="00C61E45" w:rsidRDefault="00374195" w:rsidP="001242ED">
            <w:pPr>
              <w:ind w:right="502"/>
              <w:jc w:val="both"/>
              <w:rPr>
                <w:i w:val="0"/>
                <w:sz w:val="22"/>
                <w:szCs w:val="22"/>
              </w:rPr>
            </w:pPr>
            <w:r w:rsidRPr="00C61E45">
              <w:rPr>
                <w:i w:val="0"/>
                <w:sz w:val="22"/>
                <w:szCs w:val="22"/>
              </w:rPr>
              <w:t>Kraj in datum:</w:t>
            </w:r>
          </w:p>
        </w:tc>
        <w:tc>
          <w:tcPr>
            <w:tcW w:w="3559" w:type="dxa"/>
          </w:tcPr>
          <w:p w14:paraId="3EAC2EE5" w14:textId="77777777" w:rsidR="00374195" w:rsidRPr="00C61E45" w:rsidRDefault="00374195" w:rsidP="001242ED">
            <w:pPr>
              <w:ind w:right="502"/>
              <w:jc w:val="center"/>
              <w:rPr>
                <w:i w:val="0"/>
                <w:sz w:val="22"/>
                <w:szCs w:val="22"/>
              </w:rPr>
            </w:pPr>
            <w:r w:rsidRPr="00C61E45">
              <w:rPr>
                <w:i w:val="0"/>
                <w:sz w:val="22"/>
                <w:szCs w:val="22"/>
              </w:rPr>
              <w:t>Žig</w:t>
            </w:r>
          </w:p>
        </w:tc>
        <w:tc>
          <w:tcPr>
            <w:tcW w:w="3685" w:type="dxa"/>
          </w:tcPr>
          <w:p w14:paraId="6E8FEA2B" w14:textId="77777777" w:rsidR="00374195" w:rsidRPr="00C61E45" w:rsidRDefault="00374195" w:rsidP="001242ED">
            <w:pPr>
              <w:ind w:right="502"/>
              <w:jc w:val="both"/>
              <w:rPr>
                <w:i w:val="0"/>
                <w:sz w:val="22"/>
                <w:szCs w:val="22"/>
              </w:rPr>
            </w:pPr>
            <w:r w:rsidRPr="00C61E45">
              <w:rPr>
                <w:i w:val="0"/>
                <w:sz w:val="22"/>
                <w:szCs w:val="22"/>
              </w:rPr>
              <w:t>Ime in priimek ter podpis fizične osebe/odgovorne osebe poslovnega subjekta:</w:t>
            </w:r>
          </w:p>
        </w:tc>
      </w:tr>
      <w:tr w:rsidR="00374195" w:rsidRPr="00C61E45" w14:paraId="5E02CBBD" w14:textId="77777777" w:rsidTr="00EB2214">
        <w:tc>
          <w:tcPr>
            <w:tcW w:w="1969" w:type="dxa"/>
            <w:tcBorders>
              <w:bottom w:val="single" w:sz="4" w:space="0" w:color="auto"/>
            </w:tcBorders>
          </w:tcPr>
          <w:p w14:paraId="78759AD0" w14:textId="77777777" w:rsidR="00374195" w:rsidRPr="00C61E45" w:rsidRDefault="00374195" w:rsidP="001242ED">
            <w:pPr>
              <w:ind w:right="502"/>
              <w:jc w:val="both"/>
              <w:rPr>
                <w:i w:val="0"/>
                <w:sz w:val="22"/>
                <w:szCs w:val="22"/>
              </w:rPr>
            </w:pPr>
          </w:p>
        </w:tc>
        <w:tc>
          <w:tcPr>
            <w:tcW w:w="3559" w:type="dxa"/>
          </w:tcPr>
          <w:p w14:paraId="52C1197E" w14:textId="77777777" w:rsidR="00374195" w:rsidRPr="00C61E45" w:rsidRDefault="00374195" w:rsidP="001242ED">
            <w:pPr>
              <w:ind w:right="502"/>
              <w:jc w:val="both"/>
              <w:rPr>
                <w:i w:val="0"/>
                <w:sz w:val="22"/>
                <w:szCs w:val="22"/>
              </w:rPr>
            </w:pPr>
          </w:p>
        </w:tc>
        <w:tc>
          <w:tcPr>
            <w:tcW w:w="3685" w:type="dxa"/>
            <w:tcBorders>
              <w:bottom w:val="single" w:sz="4" w:space="0" w:color="auto"/>
            </w:tcBorders>
          </w:tcPr>
          <w:p w14:paraId="54FBE165" w14:textId="77777777" w:rsidR="00374195" w:rsidRPr="00C61E45" w:rsidRDefault="00374195" w:rsidP="001242ED">
            <w:pPr>
              <w:ind w:right="502"/>
              <w:jc w:val="both"/>
              <w:rPr>
                <w:i w:val="0"/>
                <w:sz w:val="22"/>
                <w:szCs w:val="22"/>
              </w:rPr>
            </w:pPr>
          </w:p>
        </w:tc>
      </w:tr>
    </w:tbl>
    <w:p w14:paraId="2C4EE8A7" w14:textId="77777777" w:rsidR="00374195" w:rsidRPr="00C61E45" w:rsidRDefault="00374195" w:rsidP="001242ED">
      <w:pPr>
        <w:pStyle w:val="Glava"/>
        <w:tabs>
          <w:tab w:val="clear" w:pos="4536"/>
          <w:tab w:val="clear" w:pos="9072"/>
        </w:tabs>
        <w:ind w:right="502"/>
        <w:jc w:val="right"/>
        <w:rPr>
          <w:b/>
          <w:i w:val="0"/>
          <w:sz w:val="22"/>
          <w:szCs w:val="22"/>
        </w:rPr>
      </w:pPr>
    </w:p>
    <w:p w14:paraId="41A31A2D" w14:textId="5217312E" w:rsidR="00374195" w:rsidRDefault="00374195" w:rsidP="001242ED">
      <w:pPr>
        <w:pStyle w:val="Glava"/>
        <w:tabs>
          <w:tab w:val="clear" w:pos="4536"/>
          <w:tab w:val="clear" w:pos="9072"/>
        </w:tabs>
        <w:ind w:right="502"/>
        <w:rPr>
          <w:b/>
          <w:i w:val="0"/>
          <w:sz w:val="22"/>
          <w:szCs w:val="22"/>
        </w:rPr>
      </w:pPr>
    </w:p>
    <w:p w14:paraId="29300C23" w14:textId="77777777" w:rsidR="00374195" w:rsidRDefault="00374195" w:rsidP="001242ED">
      <w:pPr>
        <w:pStyle w:val="Glava"/>
        <w:tabs>
          <w:tab w:val="clear" w:pos="4536"/>
          <w:tab w:val="clear" w:pos="9072"/>
        </w:tabs>
        <w:ind w:right="502"/>
        <w:jc w:val="right"/>
        <w:rPr>
          <w:b/>
          <w:i w:val="0"/>
          <w:sz w:val="22"/>
          <w:szCs w:val="22"/>
        </w:rPr>
      </w:pPr>
    </w:p>
    <w:p w14:paraId="334E61BF" w14:textId="77777777" w:rsidR="00374195" w:rsidRPr="00C61E45" w:rsidRDefault="00374195" w:rsidP="001242ED">
      <w:pPr>
        <w:ind w:left="993" w:right="502"/>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108BDB8" w14:textId="77777777" w:rsidR="00374195" w:rsidRPr="00C61E45" w:rsidRDefault="00374195" w:rsidP="001242ED">
      <w:pPr>
        <w:ind w:left="993" w:right="502"/>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39927E02" w14:textId="77777777" w:rsidR="00374195" w:rsidRDefault="00374195" w:rsidP="001242ED">
      <w:pPr>
        <w:pStyle w:val="Glava"/>
        <w:tabs>
          <w:tab w:val="clear" w:pos="4536"/>
          <w:tab w:val="clear" w:pos="9072"/>
        </w:tabs>
        <w:ind w:right="502"/>
        <w:jc w:val="right"/>
        <w:rPr>
          <w:b/>
          <w:i w:val="0"/>
          <w:sz w:val="22"/>
          <w:szCs w:val="22"/>
        </w:rPr>
      </w:pPr>
    </w:p>
    <w:p w14:paraId="1C271090" w14:textId="77777777" w:rsidR="003E0191" w:rsidRDefault="003E0191" w:rsidP="001242ED">
      <w:pPr>
        <w:ind w:right="502"/>
        <w:rPr>
          <w:b/>
          <w:i w:val="0"/>
          <w:sz w:val="22"/>
          <w:szCs w:val="22"/>
        </w:rPr>
      </w:pPr>
    </w:p>
    <w:p w14:paraId="21B328CD" w14:textId="77777777" w:rsidR="0082333C" w:rsidRPr="0079325B" w:rsidRDefault="0082333C" w:rsidP="001242ED">
      <w:pPr>
        <w:pStyle w:val="Glava"/>
        <w:tabs>
          <w:tab w:val="clear" w:pos="4536"/>
          <w:tab w:val="clear" w:pos="9072"/>
        </w:tabs>
        <w:ind w:left="1080" w:right="502"/>
        <w:jc w:val="both"/>
        <w:rPr>
          <w:i w:val="0"/>
          <w:sz w:val="22"/>
          <w:szCs w:val="22"/>
        </w:rPr>
      </w:pPr>
    </w:p>
    <w:p w14:paraId="7130F4B2" w14:textId="77777777" w:rsidR="0082333C" w:rsidRPr="0079325B" w:rsidRDefault="0082333C" w:rsidP="001242ED">
      <w:pPr>
        <w:pStyle w:val="Glava"/>
        <w:tabs>
          <w:tab w:val="clear" w:pos="4536"/>
          <w:tab w:val="clear" w:pos="9072"/>
        </w:tabs>
        <w:ind w:left="1080" w:right="502"/>
        <w:jc w:val="both"/>
        <w:rPr>
          <w:i w:val="0"/>
          <w:sz w:val="22"/>
          <w:szCs w:val="22"/>
        </w:rPr>
      </w:pPr>
    </w:p>
    <w:p w14:paraId="7E2841A7" w14:textId="77777777" w:rsidR="0082333C" w:rsidRPr="0079325B" w:rsidRDefault="0082333C" w:rsidP="001242ED">
      <w:pPr>
        <w:pStyle w:val="Glava"/>
        <w:tabs>
          <w:tab w:val="clear" w:pos="4536"/>
          <w:tab w:val="clear" w:pos="9072"/>
        </w:tabs>
        <w:ind w:left="1080" w:right="502"/>
        <w:jc w:val="both"/>
        <w:rPr>
          <w:i w:val="0"/>
          <w:sz w:val="22"/>
          <w:szCs w:val="22"/>
        </w:rPr>
      </w:pPr>
    </w:p>
    <w:p w14:paraId="696BA092" w14:textId="77777777" w:rsidR="0082333C" w:rsidRPr="0079325B" w:rsidRDefault="0082333C" w:rsidP="001242ED">
      <w:pPr>
        <w:pStyle w:val="Glava"/>
        <w:tabs>
          <w:tab w:val="clear" w:pos="4536"/>
          <w:tab w:val="clear" w:pos="9072"/>
        </w:tabs>
        <w:ind w:left="1080" w:right="502"/>
        <w:jc w:val="both"/>
        <w:rPr>
          <w:i w:val="0"/>
          <w:sz w:val="22"/>
          <w:szCs w:val="22"/>
        </w:rPr>
      </w:pPr>
    </w:p>
    <w:p w14:paraId="60FBF972" w14:textId="77777777" w:rsidR="0082333C" w:rsidRPr="0079325B" w:rsidRDefault="0082333C" w:rsidP="001242ED">
      <w:pPr>
        <w:pStyle w:val="Glava"/>
        <w:tabs>
          <w:tab w:val="clear" w:pos="4536"/>
          <w:tab w:val="clear" w:pos="9072"/>
        </w:tabs>
        <w:ind w:left="1080" w:right="502"/>
        <w:jc w:val="both"/>
        <w:rPr>
          <w:i w:val="0"/>
          <w:sz w:val="22"/>
          <w:szCs w:val="22"/>
        </w:rPr>
      </w:pPr>
    </w:p>
    <w:p w14:paraId="3D9D86A5" w14:textId="77777777" w:rsidR="00F4103C" w:rsidRDefault="00F4103C" w:rsidP="001242ED">
      <w:pPr>
        <w:pStyle w:val="Glava"/>
        <w:tabs>
          <w:tab w:val="clear" w:pos="4536"/>
          <w:tab w:val="clear" w:pos="9072"/>
        </w:tabs>
        <w:ind w:right="502"/>
        <w:jc w:val="both"/>
        <w:rPr>
          <w:i w:val="0"/>
          <w:sz w:val="22"/>
          <w:szCs w:val="22"/>
        </w:rPr>
      </w:pPr>
    </w:p>
    <w:p w14:paraId="5F4347EC" w14:textId="77777777" w:rsidR="00F4103C" w:rsidRDefault="00F4103C" w:rsidP="001242ED">
      <w:pPr>
        <w:pStyle w:val="Glava"/>
        <w:tabs>
          <w:tab w:val="clear" w:pos="4536"/>
          <w:tab w:val="clear" w:pos="9072"/>
        </w:tabs>
        <w:ind w:left="1080" w:right="502"/>
        <w:jc w:val="both"/>
        <w:rPr>
          <w:i w:val="0"/>
          <w:sz w:val="22"/>
          <w:szCs w:val="22"/>
        </w:rPr>
      </w:pPr>
    </w:p>
    <w:p w14:paraId="332B1CB9" w14:textId="77777777" w:rsidR="00F4103C" w:rsidRPr="0079325B" w:rsidRDefault="00F4103C" w:rsidP="001242ED">
      <w:pPr>
        <w:pStyle w:val="Glava"/>
        <w:tabs>
          <w:tab w:val="clear" w:pos="4536"/>
          <w:tab w:val="clear" w:pos="9072"/>
        </w:tabs>
        <w:ind w:left="1080" w:right="502"/>
        <w:jc w:val="both"/>
        <w:rPr>
          <w:i w:val="0"/>
          <w:sz w:val="22"/>
          <w:szCs w:val="22"/>
        </w:rPr>
      </w:pPr>
    </w:p>
    <w:p w14:paraId="17F9C5F1" w14:textId="77777777" w:rsidR="0082333C" w:rsidRPr="0079325B" w:rsidRDefault="0082333C" w:rsidP="001242ED">
      <w:pPr>
        <w:pStyle w:val="Glava"/>
        <w:tabs>
          <w:tab w:val="clear" w:pos="4536"/>
          <w:tab w:val="clear" w:pos="9072"/>
        </w:tabs>
        <w:ind w:left="1080" w:right="502"/>
        <w:jc w:val="both"/>
        <w:rPr>
          <w:i w:val="0"/>
          <w:sz w:val="22"/>
          <w:szCs w:val="22"/>
        </w:rPr>
      </w:pPr>
    </w:p>
    <w:p w14:paraId="642B7522" w14:textId="77777777" w:rsidR="0082333C" w:rsidRPr="00826F20" w:rsidRDefault="0082333C" w:rsidP="001242ED">
      <w:pPr>
        <w:pStyle w:val="Glava"/>
        <w:tabs>
          <w:tab w:val="clear" w:pos="4536"/>
          <w:tab w:val="clear" w:pos="9072"/>
        </w:tabs>
        <w:ind w:left="1080" w:right="502"/>
        <w:jc w:val="center"/>
        <w:rPr>
          <w:b/>
          <w:i w:val="0"/>
          <w:szCs w:val="24"/>
        </w:rPr>
      </w:pPr>
      <w:r w:rsidRPr="00826F20">
        <w:rPr>
          <w:b/>
          <w:i w:val="0"/>
          <w:szCs w:val="24"/>
        </w:rPr>
        <w:t>PRILOGE</w:t>
      </w:r>
    </w:p>
    <w:p w14:paraId="7239773C" w14:textId="77777777" w:rsidR="0082333C" w:rsidRPr="0079325B" w:rsidRDefault="0082333C" w:rsidP="001242ED">
      <w:pPr>
        <w:pStyle w:val="Glava"/>
        <w:tabs>
          <w:tab w:val="clear" w:pos="4536"/>
          <w:tab w:val="clear" w:pos="9072"/>
        </w:tabs>
        <w:ind w:left="1080" w:right="502"/>
        <w:jc w:val="center"/>
        <w:rPr>
          <w:b/>
          <w:i w:val="0"/>
          <w:szCs w:val="24"/>
        </w:rPr>
      </w:pPr>
      <w:r w:rsidRPr="00826F20">
        <w:rPr>
          <w:b/>
          <w:i w:val="0"/>
          <w:szCs w:val="24"/>
        </w:rPr>
        <w:t>RAZPISNE DOKUMENTACIJE</w:t>
      </w:r>
    </w:p>
    <w:p w14:paraId="21A0297E" w14:textId="77777777" w:rsidR="0082333C" w:rsidRPr="0079325B" w:rsidRDefault="0082333C" w:rsidP="001242ED">
      <w:pPr>
        <w:pStyle w:val="Glava"/>
        <w:tabs>
          <w:tab w:val="clear" w:pos="4536"/>
          <w:tab w:val="clear" w:pos="9072"/>
        </w:tabs>
        <w:ind w:left="1080" w:right="502"/>
        <w:jc w:val="both"/>
        <w:rPr>
          <w:i w:val="0"/>
          <w:sz w:val="22"/>
          <w:szCs w:val="22"/>
        </w:rPr>
      </w:pPr>
    </w:p>
    <w:p w14:paraId="18648172" w14:textId="77777777" w:rsidR="0082333C" w:rsidRPr="0079325B" w:rsidRDefault="0082333C" w:rsidP="001242ED">
      <w:pPr>
        <w:pStyle w:val="Glava"/>
        <w:tabs>
          <w:tab w:val="clear" w:pos="4536"/>
          <w:tab w:val="clear" w:pos="9072"/>
        </w:tabs>
        <w:ind w:left="1080" w:right="502"/>
        <w:jc w:val="both"/>
        <w:rPr>
          <w:i w:val="0"/>
          <w:sz w:val="22"/>
          <w:szCs w:val="22"/>
        </w:rPr>
      </w:pPr>
    </w:p>
    <w:p w14:paraId="62C6AE81" w14:textId="77777777" w:rsidR="0082333C" w:rsidRPr="0079325B" w:rsidRDefault="0082333C" w:rsidP="001242ED">
      <w:pPr>
        <w:pStyle w:val="Glava"/>
        <w:tabs>
          <w:tab w:val="clear" w:pos="4536"/>
          <w:tab w:val="clear" w:pos="9072"/>
        </w:tabs>
        <w:ind w:left="1080" w:right="502"/>
        <w:jc w:val="both"/>
        <w:rPr>
          <w:i w:val="0"/>
          <w:sz w:val="22"/>
          <w:szCs w:val="22"/>
        </w:rPr>
      </w:pPr>
    </w:p>
    <w:p w14:paraId="7B217EA0" w14:textId="77777777" w:rsidR="0082333C" w:rsidRDefault="0082333C" w:rsidP="001242ED">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F03B251" w14:textId="77777777" w:rsidR="003D70E6" w:rsidRDefault="003D70E6" w:rsidP="001242ED">
      <w:pPr>
        <w:numPr>
          <w:ilvl w:val="0"/>
          <w:numId w:val="10"/>
        </w:numPr>
        <w:ind w:right="502"/>
        <w:rPr>
          <w:i w:val="0"/>
          <w:sz w:val="22"/>
          <w:szCs w:val="22"/>
        </w:rPr>
      </w:pPr>
      <w:r>
        <w:rPr>
          <w:i w:val="0"/>
          <w:sz w:val="22"/>
          <w:szCs w:val="22"/>
        </w:rPr>
        <w:t>Vzorec okvirnega sporazuma z odpiranjem konkurence (za sklope svežega sadja in zelenjave) (priloga A/2)</w:t>
      </w:r>
    </w:p>
    <w:p w14:paraId="5BDCA05F" w14:textId="77777777" w:rsidR="003D70E6" w:rsidRPr="0079325B" w:rsidRDefault="003D70E6" w:rsidP="001242ED">
      <w:pPr>
        <w:numPr>
          <w:ilvl w:val="0"/>
          <w:numId w:val="10"/>
        </w:numPr>
        <w:ind w:right="502"/>
        <w:rPr>
          <w:i w:val="0"/>
          <w:sz w:val="22"/>
          <w:szCs w:val="22"/>
        </w:rPr>
      </w:pPr>
      <w:r>
        <w:rPr>
          <w:i w:val="0"/>
          <w:sz w:val="22"/>
          <w:szCs w:val="22"/>
        </w:rPr>
        <w:t>Vzorec pogodbe iz odpiranja konkurence (za sklope svežega sadja in zelenjave) (priloga A/3)</w:t>
      </w:r>
    </w:p>
    <w:p w14:paraId="3A013946" w14:textId="77777777" w:rsidR="0082333C" w:rsidRPr="0079325B" w:rsidRDefault="0082333C" w:rsidP="001242ED">
      <w:pPr>
        <w:pStyle w:val="Glava"/>
        <w:tabs>
          <w:tab w:val="clear" w:pos="4536"/>
          <w:tab w:val="clear" w:pos="9072"/>
        </w:tabs>
        <w:ind w:right="502"/>
        <w:jc w:val="both"/>
        <w:rPr>
          <w:i w:val="0"/>
          <w:sz w:val="22"/>
          <w:szCs w:val="22"/>
        </w:rPr>
      </w:pPr>
    </w:p>
    <w:p w14:paraId="5BFF0752" w14:textId="77777777" w:rsidR="0082333C" w:rsidRPr="0079325B" w:rsidRDefault="0082333C" w:rsidP="001242ED">
      <w:pPr>
        <w:pStyle w:val="Glava"/>
        <w:tabs>
          <w:tab w:val="clear" w:pos="4536"/>
          <w:tab w:val="clear" w:pos="9072"/>
        </w:tabs>
        <w:ind w:right="502"/>
        <w:jc w:val="both"/>
        <w:rPr>
          <w:i w:val="0"/>
          <w:sz w:val="22"/>
          <w:szCs w:val="22"/>
        </w:rPr>
      </w:pPr>
    </w:p>
    <w:p w14:paraId="61C8CD46" w14:textId="77777777" w:rsidR="0082333C" w:rsidRPr="0079325B" w:rsidRDefault="0082333C" w:rsidP="001242ED">
      <w:pPr>
        <w:pStyle w:val="Glava"/>
        <w:tabs>
          <w:tab w:val="clear" w:pos="4536"/>
          <w:tab w:val="clear" w:pos="9072"/>
        </w:tabs>
        <w:ind w:right="502"/>
        <w:jc w:val="both"/>
        <w:rPr>
          <w:i w:val="0"/>
          <w:sz w:val="22"/>
          <w:szCs w:val="22"/>
        </w:rPr>
      </w:pPr>
    </w:p>
    <w:p w14:paraId="6F77D343" w14:textId="77777777" w:rsidR="0082333C" w:rsidRPr="0079325B" w:rsidRDefault="0082333C" w:rsidP="001242ED">
      <w:pPr>
        <w:pStyle w:val="Glava"/>
        <w:tabs>
          <w:tab w:val="clear" w:pos="4536"/>
          <w:tab w:val="clear" w:pos="9072"/>
        </w:tabs>
        <w:ind w:right="502"/>
        <w:jc w:val="both"/>
        <w:rPr>
          <w:i w:val="0"/>
          <w:sz w:val="22"/>
          <w:szCs w:val="22"/>
        </w:rPr>
      </w:pPr>
    </w:p>
    <w:p w14:paraId="62F0B390" w14:textId="77777777" w:rsidR="0082333C" w:rsidRPr="0079325B" w:rsidRDefault="0082333C" w:rsidP="001242ED">
      <w:pPr>
        <w:pStyle w:val="Glava"/>
        <w:tabs>
          <w:tab w:val="clear" w:pos="4536"/>
          <w:tab w:val="clear" w:pos="9072"/>
        </w:tabs>
        <w:ind w:right="502"/>
        <w:jc w:val="both"/>
        <w:rPr>
          <w:i w:val="0"/>
          <w:sz w:val="22"/>
          <w:szCs w:val="22"/>
        </w:rPr>
      </w:pPr>
    </w:p>
    <w:p w14:paraId="47258FD3" w14:textId="77777777" w:rsidR="0082333C" w:rsidRPr="0079325B" w:rsidRDefault="0082333C" w:rsidP="001242ED">
      <w:pPr>
        <w:pStyle w:val="Glava"/>
        <w:tabs>
          <w:tab w:val="clear" w:pos="4536"/>
          <w:tab w:val="clear" w:pos="9072"/>
        </w:tabs>
        <w:ind w:right="502"/>
        <w:jc w:val="both"/>
        <w:rPr>
          <w:i w:val="0"/>
          <w:sz w:val="22"/>
          <w:szCs w:val="22"/>
        </w:rPr>
      </w:pPr>
    </w:p>
    <w:p w14:paraId="070B7CCE" w14:textId="77777777" w:rsidR="0082333C" w:rsidRPr="0079325B" w:rsidRDefault="0082333C" w:rsidP="001242ED">
      <w:pPr>
        <w:pStyle w:val="Glava"/>
        <w:tabs>
          <w:tab w:val="clear" w:pos="4536"/>
          <w:tab w:val="clear" w:pos="9072"/>
        </w:tabs>
        <w:ind w:right="502"/>
        <w:jc w:val="both"/>
        <w:rPr>
          <w:i w:val="0"/>
          <w:sz w:val="22"/>
          <w:szCs w:val="22"/>
        </w:rPr>
      </w:pPr>
    </w:p>
    <w:p w14:paraId="5EBF9492" w14:textId="77777777" w:rsidR="0082333C" w:rsidRPr="0079325B" w:rsidRDefault="0082333C" w:rsidP="001242ED">
      <w:pPr>
        <w:pStyle w:val="Glava"/>
        <w:tabs>
          <w:tab w:val="clear" w:pos="4536"/>
          <w:tab w:val="clear" w:pos="9072"/>
        </w:tabs>
        <w:ind w:right="502"/>
        <w:jc w:val="both"/>
        <w:rPr>
          <w:i w:val="0"/>
          <w:sz w:val="22"/>
          <w:szCs w:val="22"/>
        </w:rPr>
      </w:pPr>
    </w:p>
    <w:p w14:paraId="76B3858B" w14:textId="77777777" w:rsidR="0082333C" w:rsidRPr="0079325B" w:rsidRDefault="0082333C" w:rsidP="001242ED">
      <w:pPr>
        <w:pStyle w:val="Glava"/>
        <w:tabs>
          <w:tab w:val="clear" w:pos="4536"/>
          <w:tab w:val="clear" w:pos="9072"/>
        </w:tabs>
        <w:ind w:right="502"/>
        <w:jc w:val="both"/>
        <w:rPr>
          <w:i w:val="0"/>
          <w:sz w:val="22"/>
          <w:szCs w:val="22"/>
        </w:rPr>
      </w:pPr>
    </w:p>
    <w:p w14:paraId="601723E6" w14:textId="77777777" w:rsidR="0082333C" w:rsidRPr="0079325B" w:rsidRDefault="0082333C" w:rsidP="001242ED">
      <w:pPr>
        <w:pStyle w:val="Glava"/>
        <w:tabs>
          <w:tab w:val="clear" w:pos="4536"/>
          <w:tab w:val="clear" w:pos="9072"/>
        </w:tabs>
        <w:ind w:right="502"/>
        <w:jc w:val="both"/>
        <w:rPr>
          <w:i w:val="0"/>
          <w:sz w:val="22"/>
          <w:szCs w:val="22"/>
        </w:rPr>
      </w:pPr>
    </w:p>
    <w:p w14:paraId="72C918E0" w14:textId="77777777" w:rsidR="0082333C" w:rsidRPr="0079325B" w:rsidRDefault="0082333C" w:rsidP="001242ED">
      <w:pPr>
        <w:pStyle w:val="Glava"/>
        <w:tabs>
          <w:tab w:val="clear" w:pos="4536"/>
          <w:tab w:val="clear" w:pos="9072"/>
        </w:tabs>
        <w:ind w:right="502"/>
        <w:jc w:val="both"/>
        <w:rPr>
          <w:i w:val="0"/>
          <w:sz w:val="22"/>
          <w:szCs w:val="22"/>
        </w:rPr>
      </w:pPr>
    </w:p>
    <w:p w14:paraId="27CC3FEA" w14:textId="77777777" w:rsidR="0082333C" w:rsidRPr="0079325B" w:rsidRDefault="0082333C" w:rsidP="001242ED">
      <w:pPr>
        <w:pStyle w:val="Glava"/>
        <w:tabs>
          <w:tab w:val="clear" w:pos="4536"/>
          <w:tab w:val="clear" w:pos="9072"/>
        </w:tabs>
        <w:ind w:right="502"/>
        <w:jc w:val="both"/>
        <w:rPr>
          <w:i w:val="0"/>
          <w:sz w:val="22"/>
          <w:szCs w:val="22"/>
        </w:rPr>
      </w:pPr>
    </w:p>
    <w:p w14:paraId="61BCB545" w14:textId="77777777" w:rsidR="0082333C" w:rsidRPr="0079325B" w:rsidRDefault="0082333C" w:rsidP="001242ED">
      <w:pPr>
        <w:pStyle w:val="Glava"/>
        <w:tabs>
          <w:tab w:val="clear" w:pos="4536"/>
          <w:tab w:val="clear" w:pos="9072"/>
        </w:tabs>
        <w:ind w:right="502"/>
        <w:jc w:val="both"/>
        <w:rPr>
          <w:i w:val="0"/>
          <w:sz w:val="22"/>
          <w:szCs w:val="22"/>
        </w:rPr>
      </w:pPr>
    </w:p>
    <w:p w14:paraId="1F82F9ED" w14:textId="77777777" w:rsidR="0082333C" w:rsidRPr="0079325B" w:rsidRDefault="0082333C" w:rsidP="001242ED">
      <w:pPr>
        <w:pStyle w:val="Glava"/>
        <w:tabs>
          <w:tab w:val="clear" w:pos="4536"/>
          <w:tab w:val="clear" w:pos="9072"/>
        </w:tabs>
        <w:ind w:right="502"/>
        <w:jc w:val="both"/>
        <w:rPr>
          <w:i w:val="0"/>
          <w:sz w:val="22"/>
          <w:szCs w:val="22"/>
        </w:rPr>
      </w:pPr>
    </w:p>
    <w:p w14:paraId="7EBAB51D" w14:textId="77777777" w:rsidR="0082333C" w:rsidRPr="0079325B" w:rsidRDefault="0082333C" w:rsidP="001242ED">
      <w:pPr>
        <w:pStyle w:val="Glava"/>
        <w:tabs>
          <w:tab w:val="clear" w:pos="4536"/>
          <w:tab w:val="clear" w:pos="9072"/>
        </w:tabs>
        <w:ind w:right="502"/>
        <w:jc w:val="both"/>
        <w:rPr>
          <w:i w:val="0"/>
          <w:sz w:val="22"/>
          <w:szCs w:val="22"/>
        </w:rPr>
      </w:pPr>
    </w:p>
    <w:p w14:paraId="5BC30654" w14:textId="77777777" w:rsidR="0082333C" w:rsidRPr="0079325B" w:rsidRDefault="0082333C" w:rsidP="001242ED">
      <w:pPr>
        <w:pStyle w:val="Glava"/>
        <w:tabs>
          <w:tab w:val="clear" w:pos="4536"/>
          <w:tab w:val="clear" w:pos="9072"/>
        </w:tabs>
        <w:ind w:right="502"/>
        <w:jc w:val="both"/>
        <w:rPr>
          <w:i w:val="0"/>
          <w:sz w:val="22"/>
          <w:szCs w:val="22"/>
        </w:rPr>
      </w:pPr>
    </w:p>
    <w:p w14:paraId="63D6BAD3" w14:textId="77777777" w:rsidR="0082333C" w:rsidRPr="0079325B" w:rsidRDefault="0082333C" w:rsidP="001242ED">
      <w:pPr>
        <w:pStyle w:val="Glava"/>
        <w:tabs>
          <w:tab w:val="clear" w:pos="4536"/>
          <w:tab w:val="clear" w:pos="9072"/>
        </w:tabs>
        <w:ind w:right="502"/>
        <w:jc w:val="both"/>
        <w:rPr>
          <w:i w:val="0"/>
          <w:sz w:val="22"/>
          <w:szCs w:val="22"/>
        </w:rPr>
      </w:pPr>
    </w:p>
    <w:p w14:paraId="3FCA2996" w14:textId="77777777" w:rsidR="0082333C" w:rsidRDefault="0082333C" w:rsidP="001242ED">
      <w:pPr>
        <w:pStyle w:val="Glava"/>
        <w:tabs>
          <w:tab w:val="clear" w:pos="4536"/>
          <w:tab w:val="clear" w:pos="9072"/>
        </w:tabs>
        <w:ind w:right="502"/>
        <w:jc w:val="both"/>
        <w:rPr>
          <w:i w:val="0"/>
          <w:sz w:val="22"/>
          <w:szCs w:val="22"/>
        </w:rPr>
      </w:pPr>
    </w:p>
    <w:p w14:paraId="49AA3FC6" w14:textId="77777777" w:rsidR="00EC0E95" w:rsidRDefault="00EC0E95" w:rsidP="001242ED">
      <w:pPr>
        <w:pStyle w:val="Glava"/>
        <w:tabs>
          <w:tab w:val="clear" w:pos="4536"/>
          <w:tab w:val="clear" w:pos="9072"/>
        </w:tabs>
        <w:ind w:right="502"/>
        <w:jc w:val="both"/>
        <w:rPr>
          <w:i w:val="0"/>
          <w:sz w:val="22"/>
          <w:szCs w:val="22"/>
        </w:rPr>
      </w:pPr>
    </w:p>
    <w:p w14:paraId="235D786E" w14:textId="77777777" w:rsidR="00EC0E95" w:rsidRDefault="00EC0E95" w:rsidP="001242ED">
      <w:pPr>
        <w:pStyle w:val="Glava"/>
        <w:tabs>
          <w:tab w:val="clear" w:pos="4536"/>
          <w:tab w:val="clear" w:pos="9072"/>
        </w:tabs>
        <w:ind w:right="502"/>
        <w:jc w:val="both"/>
        <w:rPr>
          <w:i w:val="0"/>
          <w:sz w:val="22"/>
          <w:szCs w:val="22"/>
        </w:rPr>
      </w:pPr>
    </w:p>
    <w:p w14:paraId="53E1E435" w14:textId="77777777" w:rsidR="00EC0E95" w:rsidRDefault="00EC0E95" w:rsidP="001242ED">
      <w:pPr>
        <w:pStyle w:val="Glava"/>
        <w:tabs>
          <w:tab w:val="clear" w:pos="4536"/>
          <w:tab w:val="clear" w:pos="9072"/>
        </w:tabs>
        <w:ind w:right="502"/>
        <w:jc w:val="both"/>
        <w:rPr>
          <w:i w:val="0"/>
          <w:sz w:val="22"/>
          <w:szCs w:val="22"/>
        </w:rPr>
      </w:pPr>
    </w:p>
    <w:p w14:paraId="1BFCB3B3" w14:textId="77777777" w:rsidR="00EC0E95" w:rsidRDefault="00EC0E95" w:rsidP="001242ED">
      <w:pPr>
        <w:pStyle w:val="Glava"/>
        <w:tabs>
          <w:tab w:val="clear" w:pos="4536"/>
          <w:tab w:val="clear" w:pos="9072"/>
        </w:tabs>
        <w:ind w:right="502"/>
        <w:jc w:val="both"/>
        <w:rPr>
          <w:i w:val="0"/>
          <w:sz w:val="22"/>
          <w:szCs w:val="22"/>
        </w:rPr>
      </w:pPr>
    </w:p>
    <w:p w14:paraId="4886A9D3" w14:textId="77777777" w:rsidR="00EC0E95" w:rsidRDefault="00EC0E95" w:rsidP="001242ED">
      <w:pPr>
        <w:pStyle w:val="Glava"/>
        <w:tabs>
          <w:tab w:val="clear" w:pos="4536"/>
          <w:tab w:val="clear" w:pos="9072"/>
        </w:tabs>
        <w:ind w:right="502"/>
        <w:jc w:val="both"/>
        <w:rPr>
          <w:i w:val="0"/>
          <w:sz w:val="22"/>
          <w:szCs w:val="22"/>
        </w:rPr>
      </w:pPr>
    </w:p>
    <w:p w14:paraId="712DEEA6" w14:textId="77777777" w:rsidR="00EC0E95" w:rsidRDefault="00EC0E95" w:rsidP="001242ED">
      <w:pPr>
        <w:pStyle w:val="Glava"/>
        <w:tabs>
          <w:tab w:val="clear" w:pos="4536"/>
          <w:tab w:val="clear" w:pos="9072"/>
        </w:tabs>
        <w:ind w:right="502"/>
        <w:jc w:val="both"/>
        <w:rPr>
          <w:i w:val="0"/>
          <w:sz w:val="22"/>
          <w:szCs w:val="22"/>
        </w:rPr>
      </w:pPr>
    </w:p>
    <w:p w14:paraId="0A293ED5" w14:textId="77777777" w:rsidR="00EC0E95" w:rsidRDefault="00EC0E95" w:rsidP="001242ED">
      <w:pPr>
        <w:pStyle w:val="Glava"/>
        <w:tabs>
          <w:tab w:val="clear" w:pos="4536"/>
          <w:tab w:val="clear" w:pos="9072"/>
        </w:tabs>
        <w:ind w:right="502"/>
        <w:jc w:val="both"/>
        <w:rPr>
          <w:i w:val="0"/>
          <w:sz w:val="22"/>
          <w:szCs w:val="22"/>
        </w:rPr>
      </w:pPr>
    </w:p>
    <w:p w14:paraId="6B5C33D7" w14:textId="77777777" w:rsidR="00EC0E95" w:rsidRDefault="00EC0E95" w:rsidP="001242ED">
      <w:pPr>
        <w:pStyle w:val="Glava"/>
        <w:tabs>
          <w:tab w:val="clear" w:pos="4536"/>
          <w:tab w:val="clear" w:pos="9072"/>
        </w:tabs>
        <w:ind w:right="502"/>
        <w:jc w:val="both"/>
        <w:rPr>
          <w:i w:val="0"/>
          <w:sz w:val="22"/>
          <w:szCs w:val="22"/>
        </w:rPr>
      </w:pPr>
    </w:p>
    <w:p w14:paraId="4B3D9D5D" w14:textId="77777777" w:rsidR="00EC0E95" w:rsidRPr="0079325B" w:rsidRDefault="00EC0E95" w:rsidP="001242ED">
      <w:pPr>
        <w:pStyle w:val="Glava"/>
        <w:tabs>
          <w:tab w:val="clear" w:pos="4536"/>
          <w:tab w:val="clear" w:pos="9072"/>
        </w:tabs>
        <w:ind w:right="502"/>
        <w:jc w:val="both"/>
        <w:rPr>
          <w:i w:val="0"/>
          <w:sz w:val="22"/>
          <w:szCs w:val="22"/>
        </w:rPr>
      </w:pPr>
    </w:p>
    <w:p w14:paraId="15CAE61C" w14:textId="77777777" w:rsidR="0082333C" w:rsidRPr="0079325B" w:rsidRDefault="0082333C" w:rsidP="001242ED">
      <w:pPr>
        <w:pStyle w:val="Glava"/>
        <w:tabs>
          <w:tab w:val="clear" w:pos="4536"/>
          <w:tab w:val="clear" w:pos="9072"/>
        </w:tabs>
        <w:ind w:right="502"/>
        <w:jc w:val="both"/>
        <w:rPr>
          <w:i w:val="0"/>
          <w:sz w:val="22"/>
          <w:szCs w:val="22"/>
        </w:rPr>
      </w:pPr>
    </w:p>
    <w:p w14:paraId="23EA742D" w14:textId="77777777" w:rsidR="0082333C" w:rsidRPr="0079325B" w:rsidRDefault="0082333C" w:rsidP="001242ED">
      <w:pPr>
        <w:pStyle w:val="Glava"/>
        <w:tabs>
          <w:tab w:val="clear" w:pos="4536"/>
          <w:tab w:val="clear" w:pos="9072"/>
        </w:tabs>
        <w:ind w:right="502"/>
        <w:jc w:val="both"/>
        <w:rPr>
          <w:i w:val="0"/>
          <w:sz w:val="22"/>
          <w:szCs w:val="22"/>
        </w:rPr>
      </w:pPr>
    </w:p>
    <w:p w14:paraId="74779812" w14:textId="77777777" w:rsidR="0082333C" w:rsidRPr="0079325B" w:rsidRDefault="0082333C" w:rsidP="001242ED">
      <w:pPr>
        <w:pStyle w:val="Glava"/>
        <w:tabs>
          <w:tab w:val="clear" w:pos="4536"/>
          <w:tab w:val="clear" w:pos="9072"/>
        </w:tabs>
        <w:ind w:right="502"/>
        <w:jc w:val="both"/>
        <w:rPr>
          <w:i w:val="0"/>
          <w:sz w:val="22"/>
          <w:szCs w:val="22"/>
        </w:rPr>
      </w:pPr>
    </w:p>
    <w:p w14:paraId="4F51D868" w14:textId="02E77A40" w:rsidR="00537151" w:rsidRDefault="00537151" w:rsidP="001242ED">
      <w:pPr>
        <w:ind w:right="502"/>
        <w:rPr>
          <w:i w:val="0"/>
          <w:sz w:val="22"/>
          <w:szCs w:val="22"/>
        </w:rPr>
      </w:pPr>
    </w:p>
    <w:p w14:paraId="0943A48D" w14:textId="77777777" w:rsidR="001242ED" w:rsidRDefault="001242ED" w:rsidP="001242ED">
      <w:pPr>
        <w:ind w:left="709" w:right="502"/>
        <w:jc w:val="right"/>
        <w:rPr>
          <w:b/>
          <w:i w:val="0"/>
          <w:color w:val="000000" w:themeColor="text1"/>
          <w:sz w:val="22"/>
          <w:szCs w:val="22"/>
        </w:rPr>
      </w:pPr>
    </w:p>
    <w:p w14:paraId="723FF23F" w14:textId="77777777" w:rsidR="001242ED" w:rsidRDefault="001242ED" w:rsidP="001242ED">
      <w:pPr>
        <w:ind w:left="709" w:right="502"/>
        <w:jc w:val="right"/>
        <w:rPr>
          <w:b/>
          <w:i w:val="0"/>
          <w:color w:val="000000" w:themeColor="text1"/>
          <w:sz w:val="22"/>
          <w:szCs w:val="22"/>
        </w:rPr>
      </w:pPr>
    </w:p>
    <w:p w14:paraId="6DBCAF24" w14:textId="77777777" w:rsidR="001242ED" w:rsidRDefault="001242ED" w:rsidP="001242ED">
      <w:pPr>
        <w:ind w:left="709" w:right="502"/>
        <w:jc w:val="right"/>
        <w:rPr>
          <w:b/>
          <w:i w:val="0"/>
          <w:color w:val="000000" w:themeColor="text1"/>
          <w:sz w:val="22"/>
          <w:szCs w:val="22"/>
        </w:rPr>
      </w:pPr>
    </w:p>
    <w:p w14:paraId="6BEDE7A2" w14:textId="77777777" w:rsidR="001242ED" w:rsidRDefault="001242ED" w:rsidP="001242ED">
      <w:pPr>
        <w:ind w:left="709" w:right="502"/>
        <w:jc w:val="right"/>
        <w:rPr>
          <w:b/>
          <w:i w:val="0"/>
          <w:color w:val="000000" w:themeColor="text1"/>
          <w:sz w:val="22"/>
          <w:szCs w:val="22"/>
        </w:rPr>
      </w:pPr>
    </w:p>
    <w:p w14:paraId="4232288F" w14:textId="77777777" w:rsidR="001242ED" w:rsidRDefault="001242ED" w:rsidP="001242ED">
      <w:pPr>
        <w:ind w:left="709" w:right="502"/>
        <w:jc w:val="right"/>
        <w:rPr>
          <w:b/>
          <w:i w:val="0"/>
          <w:color w:val="000000" w:themeColor="text1"/>
          <w:sz w:val="22"/>
          <w:szCs w:val="22"/>
        </w:rPr>
      </w:pPr>
    </w:p>
    <w:p w14:paraId="5C494B4B" w14:textId="77777777" w:rsidR="001242ED" w:rsidRDefault="001242ED" w:rsidP="001242ED">
      <w:pPr>
        <w:ind w:left="709" w:right="502"/>
        <w:jc w:val="right"/>
        <w:rPr>
          <w:b/>
          <w:i w:val="0"/>
          <w:color w:val="000000" w:themeColor="text1"/>
          <w:sz w:val="22"/>
          <w:szCs w:val="22"/>
        </w:rPr>
      </w:pPr>
    </w:p>
    <w:p w14:paraId="11E7F410" w14:textId="032C79CC" w:rsidR="00881D4C" w:rsidRPr="00881D4C" w:rsidRDefault="00881D4C" w:rsidP="001242ED">
      <w:pPr>
        <w:ind w:left="709" w:right="502"/>
        <w:jc w:val="right"/>
        <w:rPr>
          <w:b/>
          <w:i w:val="0"/>
          <w:color w:val="000000" w:themeColor="text1"/>
          <w:sz w:val="22"/>
          <w:szCs w:val="22"/>
        </w:rPr>
      </w:pPr>
      <w:r w:rsidRPr="00881D4C">
        <w:rPr>
          <w:b/>
          <w:i w:val="0"/>
          <w:color w:val="000000" w:themeColor="text1"/>
          <w:sz w:val="22"/>
          <w:szCs w:val="22"/>
        </w:rPr>
        <w:lastRenderedPageBreak/>
        <w:t>PRILOGA A/1</w:t>
      </w:r>
    </w:p>
    <w:p w14:paraId="0A8ABAF8" w14:textId="77777777" w:rsidR="00881D4C" w:rsidRPr="00881D4C" w:rsidRDefault="00881D4C" w:rsidP="001242ED">
      <w:pPr>
        <w:ind w:left="709" w:right="502"/>
        <w:jc w:val="right"/>
        <w:rPr>
          <w:b/>
          <w:i w:val="0"/>
          <w:color w:val="000000" w:themeColor="text1"/>
          <w:sz w:val="22"/>
          <w:szCs w:val="22"/>
        </w:rPr>
      </w:pPr>
    </w:p>
    <w:p w14:paraId="07337591"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C31FB5D" w14:textId="77777777" w:rsidR="00881D4C" w:rsidRPr="00881D4C" w:rsidRDefault="00881D4C" w:rsidP="001242ED">
      <w:pPr>
        <w:ind w:left="993" w:right="502"/>
        <w:jc w:val="both"/>
        <w:rPr>
          <w:i w:val="0"/>
          <w:color w:val="000000" w:themeColor="text1"/>
          <w:sz w:val="22"/>
          <w:szCs w:val="22"/>
        </w:rPr>
      </w:pPr>
    </w:p>
    <w:p w14:paraId="048507C3" w14:textId="77777777" w:rsidR="00881D4C" w:rsidRPr="00881D4C" w:rsidRDefault="00881D4C" w:rsidP="001242ED">
      <w:pPr>
        <w:ind w:left="993" w:right="502"/>
        <w:jc w:val="both"/>
        <w:rPr>
          <w:i w:val="0"/>
          <w:color w:val="000000" w:themeColor="text1"/>
          <w:sz w:val="22"/>
          <w:szCs w:val="22"/>
        </w:rPr>
      </w:pPr>
    </w:p>
    <w:p w14:paraId="7E8789AB" w14:textId="77777777" w:rsidR="00881D4C" w:rsidRPr="00881D4C" w:rsidRDefault="000465AC" w:rsidP="001242ED">
      <w:pPr>
        <w:ind w:left="993" w:right="502"/>
        <w:jc w:val="both"/>
        <w:rPr>
          <w:i w:val="0"/>
          <w:color w:val="000000" w:themeColor="text1"/>
          <w:sz w:val="22"/>
          <w:szCs w:val="22"/>
        </w:rPr>
      </w:pPr>
      <w:r>
        <w:rPr>
          <w:b/>
          <w:i w:val="0"/>
          <w:color w:val="000000" w:themeColor="text1"/>
          <w:sz w:val="22"/>
          <w:szCs w:val="22"/>
        </w:rPr>
        <w:t>VRTEC ČRNUČE, Dunajska cesta 400, 1231 Ljubljana - Črnuče</w:t>
      </w:r>
      <w:r w:rsidR="00881D4C" w:rsidRPr="00881D4C">
        <w:rPr>
          <w:i w:val="0"/>
          <w:color w:val="000000" w:themeColor="text1"/>
          <w:sz w:val="22"/>
          <w:szCs w:val="22"/>
        </w:rPr>
        <w:t>, ki ga zastopa ravnatel</w:t>
      </w:r>
      <w:r w:rsidR="00881D4C" w:rsidRPr="000465AC">
        <w:rPr>
          <w:i w:val="0"/>
          <w:color w:val="000000" w:themeColor="text1"/>
          <w:sz w:val="22"/>
          <w:szCs w:val="22"/>
        </w:rPr>
        <w:t>jica</w:t>
      </w:r>
      <w:r w:rsidR="00881D4C" w:rsidRPr="00881D4C">
        <w:rPr>
          <w:i w:val="0"/>
          <w:color w:val="000000" w:themeColor="text1"/>
          <w:sz w:val="22"/>
          <w:szCs w:val="22"/>
        </w:rPr>
        <w:t xml:space="preserve"> </w:t>
      </w:r>
      <w:r>
        <w:rPr>
          <w:i w:val="0"/>
          <w:color w:val="000000" w:themeColor="text1"/>
          <w:sz w:val="22"/>
          <w:szCs w:val="22"/>
        </w:rPr>
        <w:t>Andreja Klopčič-</w:t>
      </w:r>
      <w:proofErr w:type="spellStart"/>
      <w:r>
        <w:rPr>
          <w:i w:val="0"/>
          <w:color w:val="000000" w:themeColor="text1"/>
          <w:sz w:val="22"/>
          <w:szCs w:val="22"/>
        </w:rPr>
        <w:t>Hološević</w:t>
      </w:r>
      <w:proofErr w:type="spellEnd"/>
    </w:p>
    <w:p w14:paraId="30B9706A"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ID za DDV: </w:t>
      </w:r>
      <w:r w:rsidR="000465AC">
        <w:rPr>
          <w:i w:val="0"/>
          <w:color w:val="000000" w:themeColor="text1"/>
          <w:sz w:val="22"/>
          <w:szCs w:val="22"/>
        </w:rPr>
        <w:t>SI30552001</w:t>
      </w:r>
    </w:p>
    <w:p w14:paraId="551A5FC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Matična številka: </w:t>
      </w:r>
      <w:r w:rsidR="000465AC">
        <w:rPr>
          <w:i w:val="0"/>
          <w:color w:val="000000" w:themeColor="text1"/>
          <w:sz w:val="22"/>
          <w:szCs w:val="22"/>
        </w:rPr>
        <w:t>5049938000</w:t>
      </w:r>
    </w:p>
    <w:p w14:paraId="6FD879BA"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(v nadaljevanju: naročnik)</w:t>
      </w:r>
    </w:p>
    <w:p w14:paraId="5EC2D61F" w14:textId="77777777" w:rsidR="00881D4C" w:rsidRPr="00881D4C" w:rsidRDefault="00881D4C" w:rsidP="001242ED">
      <w:pPr>
        <w:ind w:left="993" w:right="502"/>
        <w:rPr>
          <w:i w:val="0"/>
          <w:color w:val="000000" w:themeColor="text1"/>
          <w:sz w:val="22"/>
          <w:szCs w:val="22"/>
        </w:rPr>
      </w:pPr>
    </w:p>
    <w:p w14:paraId="739D3F59"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in</w:t>
      </w:r>
    </w:p>
    <w:p w14:paraId="72941C3C" w14:textId="77777777" w:rsidR="00881D4C" w:rsidRPr="00881D4C" w:rsidRDefault="00881D4C" w:rsidP="001242ED">
      <w:pPr>
        <w:ind w:left="993" w:right="502"/>
        <w:rPr>
          <w:b/>
          <w:i w:val="0"/>
          <w:color w:val="000000" w:themeColor="text1"/>
          <w:sz w:val="22"/>
          <w:szCs w:val="22"/>
        </w:rPr>
      </w:pPr>
    </w:p>
    <w:p w14:paraId="370C2102" w14:textId="77777777" w:rsidR="00881D4C" w:rsidRPr="00881D4C" w:rsidRDefault="00881D4C" w:rsidP="001242E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75B2344" w14:textId="77777777" w:rsidR="00881D4C" w:rsidRPr="00881D4C" w:rsidRDefault="00881D4C" w:rsidP="001242E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2E64C3D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Matična številka: …………………………………….</w:t>
      </w:r>
    </w:p>
    <w:p w14:paraId="6ABADF2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nadaljevanju: dobavitelj)</w:t>
      </w:r>
    </w:p>
    <w:p w14:paraId="1E0FF4A0" w14:textId="77777777" w:rsidR="00881D4C" w:rsidRPr="00881D4C" w:rsidRDefault="00881D4C" w:rsidP="001242ED">
      <w:pPr>
        <w:ind w:left="993" w:right="502"/>
        <w:rPr>
          <w:i w:val="0"/>
          <w:color w:val="000000" w:themeColor="text1"/>
          <w:sz w:val="22"/>
          <w:szCs w:val="22"/>
        </w:rPr>
      </w:pPr>
    </w:p>
    <w:p w14:paraId="65285199"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skleneta naslednji: </w:t>
      </w:r>
    </w:p>
    <w:p w14:paraId="56CF529E" w14:textId="77777777" w:rsidR="00881D4C" w:rsidRPr="00881D4C" w:rsidRDefault="00881D4C" w:rsidP="001242ED">
      <w:pPr>
        <w:ind w:left="993" w:right="502"/>
        <w:rPr>
          <w:i w:val="0"/>
          <w:color w:val="000000" w:themeColor="text1"/>
          <w:sz w:val="22"/>
          <w:szCs w:val="22"/>
        </w:rPr>
      </w:pPr>
    </w:p>
    <w:p w14:paraId="6AA150C9" w14:textId="77777777" w:rsidR="00881D4C" w:rsidRPr="00881D4C" w:rsidRDefault="00881D4C" w:rsidP="001242ED">
      <w:pPr>
        <w:ind w:left="993" w:right="502"/>
        <w:rPr>
          <w:i w:val="0"/>
          <w:color w:val="000000" w:themeColor="text1"/>
          <w:sz w:val="22"/>
          <w:szCs w:val="22"/>
        </w:rPr>
      </w:pPr>
    </w:p>
    <w:p w14:paraId="49A5239C" w14:textId="77777777" w:rsidR="00881D4C" w:rsidRPr="00881D4C" w:rsidRDefault="00881D4C" w:rsidP="001242E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5F53E36C" w14:textId="77777777" w:rsidR="00881D4C" w:rsidRPr="00881D4C" w:rsidRDefault="00881D4C" w:rsidP="001242E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30489894" w14:textId="77777777" w:rsidR="00881D4C" w:rsidRPr="00881D4C" w:rsidRDefault="00881D4C" w:rsidP="001242ED">
      <w:pPr>
        <w:ind w:left="993" w:right="502"/>
        <w:rPr>
          <w:i w:val="0"/>
          <w:color w:val="000000" w:themeColor="text1"/>
          <w:sz w:val="22"/>
          <w:szCs w:val="22"/>
        </w:rPr>
      </w:pPr>
    </w:p>
    <w:p w14:paraId="6C122048" w14:textId="77777777" w:rsidR="00881D4C" w:rsidRPr="00881D4C" w:rsidRDefault="00881D4C" w:rsidP="001242ED">
      <w:pPr>
        <w:ind w:left="993" w:right="502"/>
        <w:rPr>
          <w:i w:val="0"/>
          <w:color w:val="000000" w:themeColor="text1"/>
          <w:sz w:val="22"/>
          <w:szCs w:val="22"/>
        </w:rPr>
      </w:pPr>
    </w:p>
    <w:p w14:paraId="0E6D650B"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Splošne določbe</w:t>
      </w:r>
    </w:p>
    <w:p w14:paraId="15CA0647"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25F9CE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2911F101"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0576C9D"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4EE84D3" w14:textId="6B931A58" w:rsidR="00881D4C" w:rsidRPr="00881D4C" w:rsidRDefault="00881D4C" w:rsidP="001242E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E62E06">
        <w:rPr>
          <w:i w:val="0"/>
          <w:color w:val="000000" w:themeColor="text1"/>
          <w:sz w:val="22"/>
          <w:szCs w:val="22"/>
        </w:rPr>
        <w:t xml:space="preserve"> in 64/19</w:t>
      </w:r>
      <w:r w:rsidRPr="00881D4C">
        <w:rPr>
          <w:i w:val="0"/>
          <w:color w:val="000000" w:themeColor="text1"/>
          <w:sz w:val="22"/>
          <w:szCs w:val="22"/>
        </w:rPr>
        <w:t>);</w:t>
      </w:r>
    </w:p>
    <w:p w14:paraId="6D6A588F"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0465AC">
        <w:rPr>
          <w:i w:val="0"/>
          <w:color w:val="000000" w:themeColor="text1"/>
          <w:sz w:val="22"/>
          <w:szCs w:val="22"/>
        </w:rPr>
        <w:t>Vrtca Črnuče</w:t>
      </w:r>
      <w:r w:rsidRPr="00881D4C">
        <w:rPr>
          <w:i w:val="0"/>
          <w:color w:val="000000" w:themeColor="text1"/>
          <w:sz w:val="22"/>
          <w:szCs w:val="22"/>
        </w:rPr>
        <w:t>«, št. ______ z dne ________;</w:t>
      </w:r>
    </w:p>
    <w:p w14:paraId="23D451D9" w14:textId="77777777" w:rsidR="00881D4C" w:rsidRPr="00881D4C" w:rsidRDefault="00881D4C" w:rsidP="001242E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0465AC">
        <w:rPr>
          <w:i w:val="0"/>
          <w:color w:val="000000" w:themeColor="text1"/>
          <w:sz w:val="22"/>
          <w:szCs w:val="22"/>
        </w:rPr>
        <w:t xml:space="preserve">za </w:t>
      </w:r>
      <w:r w:rsidR="000465AC" w:rsidRPr="000465AC">
        <w:rPr>
          <w:i w:val="0"/>
          <w:color w:val="000000" w:themeColor="text1"/>
          <w:sz w:val="22"/>
          <w:szCs w:val="22"/>
        </w:rPr>
        <w:t>leto 2021</w:t>
      </w:r>
      <w:r w:rsidR="00E5486F" w:rsidRPr="000465AC">
        <w:rPr>
          <w:i w:val="0"/>
          <w:color w:val="000000" w:themeColor="text1"/>
          <w:sz w:val="22"/>
          <w:szCs w:val="22"/>
        </w:rPr>
        <w:t>.</w:t>
      </w:r>
    </w:p>
    <w:p w14:paraId="2354BAE4" w14:textId="77777777" w:rsidR="00881D4C" w:rsidRPr="00881D4C" w:rsidRDefault="00881D4C" w:rsidP="001242E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0465AC">
        <w:rPr>
          <w:i w:val="0"/>
          <w:color w:val="000000" w:themeColor="text1"/>
          <w:sz w:val="22"/>
          <w:szCs w:val="22"/>
        </w:rPr>
        <w:t xml:space="preserve"> predmet tega sporazuma, za leta</w:t>
      </w:r>
      <w:r w:rsidRPr="00881D4C">
        <w:rPr>
          <w:i w:val="0"/>
          <w:color w:val="000000" w:themeColor="text1"/>
          <w:sz w:val="22"/>
          <w:szCs w:val="22"/>
        </w:rPr>
        <w:t xml:space="preserve"> </w:t>
      </w:r>
      <w:r w:rsidR="000465AC" w:rsidRPr="000465AC">
        <w:rPr>
          <w:i w:val="0"/>
          <w:color w:val="000000" w:themeColor="text1"/>
          <w:sz w:val="22"/>
          <w:szCs w:val="22"/>
        </w:rPr>
        <w:t>2022, 2023</w:t>
      </w:r>
      <w:r w:rsidR="00E5486F" w:rsidRPr="000465AC">
        <w:rPr>
          <w:i w:val="0"/>
          <w:color w:val="000000" w:themeColor="text1"/>
          <w:sz w:val="22"/>
          <w:szCs w:val="22"/>
        </w:rPr>
        <w:t xml:space="preserve"> in </w:t>
      </w:r>
      <w:r w:rsidR="000465AC" w:rsidRPr="000465AC">
        <w:rPr>
          <w:i w:val="0"/>
          <w:color w:val="000000" w:themeColor="text1"/>
          <w:sz w:val="22"/>
          <w:szCs w:val="22"/>
        </w:rPr>
        <w:t>2024</w:t>
      </w:r>
      <w:r w:rsidRPr="00881D4C">
        <w:rPr>
          <w:i w:val="0"/>
          <w:color w:val="000000" w:themeColor="text1"/>
          <w:sz w:val="22"/>
          <w:szCs w:val="22"/>
        </w:rPr>
        <w:t xml:space="preserve"> predvidela v finančnem načrtu naročnika za posamezno leto;</w:t>
      </w:r>
    </w:p>
    <w:p w14:paraId="04927421"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17DCB6B" w14:textId="77777777" w:rsidR="00881D4C" w:rsidRDefault="00881D4C" w:rsidP="001242ED">
      <w:pPr>
        <w:ind w:left="993" w:right="502" w:hanging="284"/>
        <w:jc w:val="both"/>
        <w:rPr>
          <w:i w:val="0"/>
          <w:color w:val="000000" w:themeColor="text1"/>
          <w:sz w:val="22"/>
          <w:szCs w:val="22"/>
        </w:rPr>
      </w:pPr>
    </w:p>
    <w:p w14:paraId="51F1688A" w14:textId="77777777" w:rsidR="004937EF" w:rsidRPr="00881D4C" w:rsidRDefault="004937EF" w:rsidP="001242ED">
      <w:pPr>
        <w:ind w:left="993" w:right="502" w:hanging="284"/>
        <w:jc w:val="both"/>
        <w:rPr>
          <w:i w:val="0"/>
          <w:color w:val="000000" w:themeColor="text1"/>
          <w:sz w:val="22"/>
          <w:szCs w:val="22"/>
        </w:rPr>
      </w:pPr>
    </w:p>
    <w:p w14:paraId="35445778"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Predmet sporazuma</w:t>
      </w:r>
    </w:p>
    <w:p w14:paraId="19DC53AA"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48255A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071CF104" w14:textId="77777777" w:rsidR="00881D4C" w:rsidRPr="00881D4C" w:rsidRDefault="00881D4C" w:rsidP="001242ED">
      <w:pPr>
        <w:ind w:left="993" w:right="502"/>
        <w:jc w:val="both"/>
        <w:rPr>
          <w:i w:val="0"/>
          <w:color w:val="000000" w:themeColor="text1"/>
          <w:sz w:val="22"/>
          <w:szCs w:val="22"/>
        </w:rPr>
      </w:pPr>
    </w:p>
    <w:p w14:paraId="7C56D7E7"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2AA5B4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w:t>
      </w:r>
    </w:p>
    <w:p w14:paraId="320F33C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w:t>
      </w:r>
    </w:p>
    <w:p w14:paraId="0C41D7A6" w14:textId="2477EAE6"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Predmet sporazuma, vrsta, lastnosti, kakovost in dodatne zahteve naročnika izhajajo iz splošnih in posebnih pogojev ter iz opisa vrste živil, ki so opredeljen</w:t>
      </w:r>
      <w:r w:rsidR="00901C73">
        <w:rPr>
          <w:i w:val="0"/>
          <w:color w:val="000000" w:themeColor="text1"/>
          <w:sz w:val="22"/>
          <w:szCs w:val="22"/>
        </w:rPr>
        <w:t>a</w:t>
      </w:r>
      <w:r w:rsidRPr="00881D4C">
        <w:rPr>
          <w:i w:val="0"/>
          <w:color w:val="000000" w:themeColor="text1"/>
          <w:sz w:val="22"/>
          <w:szCs w:val="22"/>
        </w:rPr>
        <w:t xml:space="preserve"> z razpisno dokumentacijo številka _______ z dne ______  (v nadaljevanju: razpisna dokumentacija) in ponudbo dobavitelja št. ________ z dne _______ (v nadaljevanju: ponudba), ki sta prilogi tega sporazuma. </w:t>
      </w:r>
    </w:p>
    <w:p w14:paraId="54FAAEEE" w14:textId="77777777" w:rsidR="00881D4C" w:rsidRPr="00881D4C" w:rsidRDefault="00881D4C" w:rsidP="001242ED">
      <w:pPr>
        <w:ind w:left="993" w:right="502"/>
        <w:jc w:val="both"/>
        <w:rPr>
          <w:i w:val="0"/>
          <w:color w:val="000000" w:themeColor="text1"/>
          <w:sz w:val="22"/>
          <w:szCs w:val="22"/>
        </w:rPr>
      </w:pPr>
    </w:p>
    <w:p w14:paraId="3015C01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D7643B0" w14:textId="77777777" w:rsidR="00881D4C" w:rsidRPr="00881D4C" w:rsidRDefault="00881D4C" w:rsidP="001242ED">
      <w:pPr>
        <w:ind w:left="993" w:right="502"/>
        <w:jc w:val="both"/>
        <w:rPr>
          <w:i w:val="0"/>
          <w:color w:val="000000" w:themeColor="text1"/>
          <w:sz w:val="22"/>
          <w:szCs w:val="22"/>
        </w:rPr>
      </w:pPr>
    </w:p>
    <w:p w14:paraId="4D0F85E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679126B7" w14:textId="77777777" w:rsidR="00881D4C" w:rsidRDefault="00881D4C" w:rsidP="001242ED">
      <w:pPr>
        <w:ind w:left="993" w:right="502"/>
        <w:jc w:val="both"/>
        <w:rPr>
          <w:i w:val="0"/>
          <w:color w:val="000000" w:themeColor="text1"/>
          <w:sz w:val="22"/>
          <w:szCs w:val="22"/>
        </w:rPr>
      </w:pPr>
    </w:p>
    <w:p w14:paraId="468729F9" w14:textId="77777777" w:rsidR="004937EF" w:rsidRPr="00881D4C" w:rsidRDefault="004937EF" w:rsidP="001242ED">
      <w:pPr>
        <w:ind w:left="993" w:right="502"/>
        <w:jc w:val="both"/>
        <w:rPr>
          <w:i w:val="0"/>
          <w:color w:val="000000" w:themeColor="text1"/>
          <w:sz w:val="22"/>
          <w:szCs w:val="22"/>
        </w:rPr>
      </w:pPr>
    </w:p>
    <w:p w14:paraId="4A621A16"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F95A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6D3BC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6C9C054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388384E1" w14:textId="3C24F5F3"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FA0476">
        <w:rPr>
          <w:i w:val="0"/>
          <w:color w:val="000000" w:themeColor="text1"/>
          <w:sz w:val="22"/>
          <w:szCs w:val="22"/>
        </w:rPr>
        <w:t xml:space="preserve"> v </w:t>
      </w:r>
      <w:r w:rsidR="00E62E06">
        <w:rPr>
          <w:i w:val="0"/>
          <w:color w:val="000000" w:themeColor="text1"/>
          <w:sz w:val="22"/>
          <w:szCs w:val="22"/>
        </w:rPr>
        <w:t>obrazcu Popis blaga, ki je del ponudbenega predračuna,</w:t>
      </w:r>
      <w:r w:rsidR="00FA0476">
        <w:rPr>
          <w:i w:val="0"/>
          <w:color w:val="000000" w:themeColor="text1"/>
          <w:sz w:val="22"/>
          <w:szCs w:val="22"/>
        </w:rPr>
        <w:t xml:space="preserve"> </w:t>
      </w:r>
      <w:r w:rsidRPr="00881D4C">
        <w:rPr>
          <w:i w:val="0"/>
          <w:color w:val="000000" w:themeColor="text1"/>
          <w:sz w:val="22"/>
          <w:szCs w:val="22"/>
        </w:rPr>
        <w:t>so okvirne, pri čemer naročnik ne nosi odškodninske odgovornosti zaradi nedoseganja nakupov v količini in vrednosti kot izhaja iz ocene v razpisni dokumentaciji in ponudbi dobavitelja;</w:t>
      </w:r>
    </w:p>
    <w:p w14:paraId="288D90F8" w14:textId="1288BFB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E62E06">
        <w:rPr>
          <w:i w:val="0"/>
          <w:color w:val="000000" w:themeColor="text1"/>
          <w:sz w:val="22"/>
          <w:szCs w:val="22"/>
        </w:rPr>
        <w:t>obrazca Popis blaga, ki je del ponudbenega predračuna,</w:t>
      </w:r>
      <w:r w:rsidRPr="00881D4C">
        <w:rPr>
          <w:i w:val="0"/>
          <w:color w:val="000000" w:themeColor="text1"/>
          <w:sz w:val="22"/>
          <w:szCs w:val="22"/>
        </w:rPr>
        <w:t xml:space="preserve"> ki jih bo dejansko potreboval (glede na dejanske potrebe (št. prisotnih otrok, ostalih odjemalcev ipd.) in glede na sestavljene tedenske jedilnike);</w:t>
      </w:r>
    </w:p>
    <w:p w14:paraId="59FF3CC7" w14:textId="72919EC8"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AA2EE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AA2EE5">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2FCB9176" w14:textId="77777777" w:rsidR="00881D4C" w:rsidRDefault="00881D4C" w:rsidP="001242ED">
      <w:pPr>
        <w:ind w:left="993" w:right="502"/>
        <w:jc w:val="both"/>
        <w:rPr>
          <w:b/>
          <w:i w:val="0"/>
          <w:color w:val="000000" w:themeColor="text1"/>
          <w:sz w:val="22"/>
          <w:szCs w:val="22"/>
        </w:rPr>
      </w:pPr>
    </w:p>
    <w:p w14:paraId="2F981650" w14:textId="77777777" w:rsidR="004937EF" w:rsidRPr="00881D4C" w:rsidRDefault="004937EF" w:rsidP="001242ED">
      <w:pPr>
        <w:ind w:left="993" w:right="502"/>
        <w:jc w:val="both"/>
        <w:rPr>
          <w:b/>
          <w:i w:val="0"/>
          <w:color w:val="000000" w:themeColor="text1"/>
          <w:sz w:val="22"/>
          <w:szCs w:val="22"/>
        </w:rPr>
      </w:pPr>
    </w:p>
    <w:p w14:paraId="789CC89C"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Cene živil</w:t>
      </w:r>
    </w:p>
    <w:p w14:paraId="31C908CD"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8636B54" w14:textId="77777777" w:rsidR="00881D4C" w:rsidRPr="00881D4C" w:rsidRDefault="00881D4C" w:rsidP="001242ED">
      <w:pPr>
        <w:ind w:left="993" w:right="502"/>
        <w:jc w:val="both"/>
        <w:rPr>
          <w:i w:val="0"/>
          <w:color w:val="000000" w:themeColor="text1"/>
          <w:sz w:val="22"/>
          <w:szCs w:val="22"/>
        </w:rPr>
      </w:pPr>
    </w:p>
    <w:p w14:paraId="69193A99" w14:textId="337C13BF"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Cene vseh živi</w:t>
      </w:r>
      <w:r w:rsidR="00FA0476">
        <w:rPr>
          <w:i w:val="0"/>
          <w:color w:val="000000" w:themeColor="text1"/>
          <w:sz w:val="22"/>
          <w:szCs w:val="22"/>
        </w:rPr>
        <w:t xml:space="preserve">l iz </w:t>
      </w:r>
      <w:r w:rsidR="00AA2EE5">
        <w:rPr>
          <w:i w:val="0"/>
          <w:color w:val="000000" w:themeColor="text1"/>
          <w:sz w:val="22"/>
          <w:szCs w:val="22"/>
        </w:rPr>
        <w:t xml:space="preserve">obrazca Popis blaga, ki je del ponudbenega </w:t>
      </w:r>
      <w:proofErr w:type="spellStart"/>
      <w:r w:rsidR="00AA2EE5">
        <w:rPr>
          <w:i w:val="0"/>
          <w:color w:val="000000" w:themeColor="text1"/>
          <w:sz w:val="22"/>
          <w:szCs w:val="22"/>
        </w:rPr>
        <w:t>predračuna,</w:t>
      </w:r>
      <w:r w:rsidRPr="00881D4C">
        <w:rPr>
          <w:i w:val="0"/>
          <w:color w:val="000000" w:themeColor="text1"/>
          <w:sz w:val="22"/>
          <w:szCs w:val="22"/>
        </w:rPr>
        <w:t>so</w:t>
      </w:r>
      <w:proofErr w:type="spellEnd"/>
      <w:r w:rsidRPr="00881D4C">
        <w:rPr>
          <w:i w:val="0"/>
          <w:color w:val="000000" w:themeColor="text1"/>
          <w:sz w:val="22"/>
          <w:szCs w:val="22"/>
        </w:rPr>
        <w:t xml:space="preserve">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07E9EB8F" w14:textId="77777777" w:rsidR="00881D4C" w:rsidRPr="00881D4C" w:rsidRDefault="00881D4C" w:rsidP="001242ED">
      <w:pPr>
        <w:ind w:left="993" w:right="502"/>
        <w:jc w:val="both"/>
        <w:rPr>
          <w:i w:val="0"/>
          <w:color w:val="000000" w:themeColor="text1"/>
          <w:sz w:val="22"/>
          <w:szCs w:val="22"/>
        </w:rPr>
      </w:pPr>
    </w:p>
    <w:p w14:paraId="17F888FF" w14:textId="77777777" w:rsidR="00AA2EE5" w:rsidRDefault="00AA2EE5" w:rsidP="001242ED">
      <w:pPr>
        <w:ind w:left="993" w:right="502"/>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w:t>
      </w:r>
      <w:r>
        <w:rPr>
          <w:i w:val="0"/>
          <w:iCs/>
          <w:sz w:val="22"/>
          <w:szCs w:val="22"/>
        </w:rPr>
        <w:lastRenderedPageBreak/>
        <w:t>največ 80 (osemdeset) % povečanja s sporazumom dogovorjenega indeksa cen. V primeru, da bodo izpolnjeni pogoji za spremembo cen, bo naročnik z dobaviteljem spremembe cen uredil s sklenitvijo aneksa k sporazumu.</w:t>
      </w:r>
    </w:p>
    <w:p w14:paraId="4AB0BEA1" w14:textId="77777777" w:rsidR="00AA2EE5" w:rsidRPr="00881D4C" w:rsidRDefault="00AA2EE5" w:rsidP="001242ED">
      <w:pPr>
        <w:ind w:left="993" w:right="502"/>
        <w:jc w:val="both"/>
        <w:rPr>
          <w:i w:val="0"/>
          <w:color w:val="000000" w:themeColor="text1"/>
          <w:sz w:val="22"/>
          <w:szCs w:val="22"/>
        </w:rPr>
      </w:pPr>
    </w:p>
    <w:p w14:paraId="44191836" w14:textId="77777777" w:rsidR="00881D4C" w:rsidRPr="00881D4C" w:rsidRDefault="00881D4C" w:rsidP="001242ED">
      <w:pPr>
        <w:ind w:left="993" w:right="502"/>
        <w:jc w:val="both"/>
        <w:rPr>
          <w:i w:val="0"/>
          <w:color w:val="000000" w:themeColor="text1"/>
          <w:sz w:val="22"/>
          <w:szCs w:val="22"/>
        </w:rPr>
      </w:pPr>
    </w:p>
    <w:p w14:paraId="11C2ABC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444DB2A" w14:textId="77777777" w:rsidR="00881D4C" w:rsidRPr="00881D4C" w:rsidRDefault="00881D4C" w:rsidP="001242ED">
      <w:pPr>
        <w:ind w:left="993" w:right="502"/>
        <w:jc w:val="both"/>
        <w:rPr>
          <w:b/>
          <w:i w:val="0"/>
          <w:color w:val="000000" w:themeColor="text1"/>
          <w:sz w:val="22"/>
          <w:szCs w:val="22"/>
        </w:rPr>
      </w:pPr>
    </w:p>
    <w:p w14:paraId="1098CD5A" w14:textId="77777777" w:rsidR="00881D4C" w:rsidRPr="00881D4C" w:rsidRDefault="00881D4C" w:rsidP="001242ED">
      <w:pPr>
        <w:ind w:left="993" w:right="502"/>
        <w:jc w:val="both"/>
        <w:rPr>
          <w:b/>
          <w:i w:val="0"/>
          <w:color w:val="000000" w:themeColor="text1"/>
          <w:sz w:val="22"/>
          <w:szCs w:val="22"/>
        </w:rPr>
      </w:pPr>
    </w:p>
    <w:p w14:paraId="510AA92C"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2108CEA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9ECDC6B" w14:textId="77777777" w:rsidR="00881D4C" w:rsidRPr="00881D4C" w:rsidRDefault="00881D4C" w:rsidP="001242ED">
      <w:pPr>
        <w:ind w:left="993" w:right="502"/>
        <w:jc w:val="both"/>
        <w:rPr>
          <w:b/>
          <w:i w:val="0"/>
          <w:color w:val="000000" w:themeColor="text1"/>
          <w:sz w:val="22"/>
          <w:szCs w:val="22"/>
        </w:rPr>
      </w:pPr>
    </w:p>
    <w:p w14:paraId="3ED0E976" w14:textId="7A638E6D"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AA2EE5">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6F991F9E" w14:textId="77777777" w:rsidR="00881D4C" w:rsidRPr="00881D4C" w:rsidRDefault="00881D4C" w:rsidP="001242ED">
      <w:pPr>
        <w:ind w:left="993" w:right="502"/>
        <w:jc w:val="both"/>
        <w:rPr>
          <w:i w:val="0"/>
          <w:color w:val="000000" w:themeColor="text1"/>
          <w:sz w:val="22"/>
          <w:szCs w:val="22"/>
        </w:rPr>
      </w:pPr>
    </w:p>
    <w:p w14:paraId="605EE2BD"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332D4DB2" w14:textId="77777777" w:rsidR="00881D4C" w:rsidRPr="00881D4C" w:rsidRDefault="00881D4C" w:rsidP="001242ED">
      <w:pPr>
        <w:ind w:left="993" w:right="502"/>
        <w:jc w:val="both"/>
        <w:rPr>
          <w:i w:val="0"/>
          <w:color w:val="000000" w:themeColor="text1"/>
          <w:sz w:val="22"/>
          <w:szCs w:val="22"/>
        </w:rPr>
      </w:pPr>
    </w:p>
    <w:p w14:paraId="6C0A61C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5551CE0" w14:textId="77777777" w:rsidR="00881D4C" w:rsidRPr="00881D4C" w:rsidRDefault="00881D4C" w:rsidP="001242ED">
      <w:pPr>
        <w:ind w:left="993" w:right="502"/>
        <w:jc w:val="both"/>
        <w:rPr>
          <w:i w:val="0"/>
          <w:color w:val="000000" w:themeColor="text1"/>
          <w:sz w:val="22"/>
          <w:szCs w:val="22"/>
        </w:rPr>
      </w:pPr>
    </w:p>
    <w:p w14:paraId="0D41AFA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2BFC007E" w14:textId="77777777" w:rsidR="00881D4C" w:rsidRPr="00881D4C" w:rsidRDefault="00881D4C" w:rsidP="001242ED">
      <w:pPr>
        <w:ind w:left="993" w:right="502"/>
        <w:jc w:val="both"/>
        <w:rPr>
          <w:b/>
          <w:i w:val="0"/>
          <w:color w:val="000000" w:themeColor="text1"/>
          <w:sz w:val="22"/>
          <w:szCs w:val="22"/>
        </w:rPr>
      </w:pPr>
    </w:p>
    <w:p w14:paraId="7DABBA6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0465AC">
        <w:rPr>
          <w:i w:val="0"/>
          <w:color w:val="000000" w:themeColor="text1"/>
          <w:sz w:val="22"/>
          <w:szCs w:val="22"/>
        </w:rPr>
        <w:t>Vrtec Črnuče, Dunajska cesta 400, 1231 Ljubljana – Črnuče.</w:t>
      </w:r>
    </w:p>
    <w:p w14:paraId="401B49C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71EA260A" w14:textId="77777777" w:rsidR="00881D4C" w:rsidRPr="00881D4C" w:rsidRDefault="00881D4C" w:rsidP="001242ED">
      <w:pPr>
        <w:ind w:left="993" w:right="502"/>
        <w:jc w:val="both"/>
        <w:rPr>
          <w:b/>
          <w:i w:val="0"/>
          <w:color w:val="000000" w:themeColor="text1"/>
          <w:sz w:val="22"/>
          <w:szCs w:val="22"/>
        </w:rPr>
      </w:pPr>
    </w:p>
    <w:p w14:paraId="3EC24A2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3EA402E7" w14:textId="77777777" w:rsidR="00881D4C" w:rsidRPr="00881D4C" w:rsidRDefault="00881D4C" w:rsidP="001242ED">
      <w:pPr>
        <w:ind w:left="993" w:right="502"/>
        <w:jc w:val="both"/>
        <w:rPr>
          <w:b/>
          <w:i w:val="0"/>
          <w:color w:val="000000" w:themeColor="text1"/>
          <w:sz w:val="22"/>
          <w:szCs w:val="22"/>
        </w:rPr>
      </w:pPr>
    </w:p>
    <w:p w14:paraId="351022F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471B6AA0" w14:textId="77777777" w:rsidR="00881D4C" w:rsidRPr="00881D4C" w:rsidRDefault="00881D4C" w:rsidP="001242ED">
      <w:pPr>
        <w:ind w:left="993" w:right="502"/>
        <w:jc w:val="both"/>
        <w:rPr>
          <w:i w:val="0"/>
          <w:color w:val="000000" w:themeColor="text1"/>
          <w:sz w:val="22"/>
          <w:szCs w:val="22"/>
        </w:rPr>
      </w:pPr>
    </w:p>
    <w:p w14:paraId="01D65BBD" w14:textId="77777777" w:rsidR="00881D4C" w:rsidRPr="00881D4C" w:rsidRDefault="00881D4C" w:rsidP="001242E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178A0C72" w14:textId="77777777" w:rsidR="00881D4C" w:rsidRPr="00881D4C" w:rsidRDefault="00881D4C" w:rsidP="001242ED">
      <w:pPr>
        <w:ind w:left="993" w:right="502"/>
        <w:jc w:val="both"/>
        <w:rPr>
          <w:i w:val="0"/>
          <w:color w:val="000000" w:themeColor="text1"/>
          <w:sz w:val="22"/>
          <w:szCs w:val="22"/>
        </w:rPr>
      </w:pPr>
    </w:p>
    <w:p w14:paraId="260C406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3F0F180A" w14:textId="77777777" w:rsidR="00881D4C" w:rsidRDefault="00881D4C" w:rsidP="001242ED">
      <w:pPr>
        <w:ind w:left="993" w:right="502"/>
        <w:jc w:val="both"/>
        <w:rPr>
          <w:i w:val="0"/>
          <w:color w:val="000000" w:themeColor="text1"/>
          <w:sz w:val="22"/>
          <w:szCs w:val="22"/>
        </w:rPr>
      </w:pPr>
    </w:p>
    <w:p w14:paraId="411A1E0F" w14:textId="77777777" w:rsidR="004937EF" w:rsidRPr="00881D4C" w:rsidRDefault="004937EF" w:rsidP="001242ED">
      <w:pPr>
        <w:ind w:left="993" w:right="502"/>
        <w:jc w:val="both"/>
        <w:rPr>
          <w:i w:val="0"/>
          <w:color w:val="000000" w:themeColor="text1"/>
          <w:sz w:val="22"/>
          <w:szCs w:val="22"/>
        </w:rPr>
      </w:pPr>
    </w:p>
    <w:p w14:paraId="22000AE7" w14:textId="77777777" w:rsidR="00881D4C" w:rsidRPr="00881D4C" w:rsidRDefault="00881D4C" w:rsidP="001242ED">
      <w:pPr>
        <w:ind w:left="993" w:right="502"/>
        <w:rPr>
          <w:b/>
          <w:bCs/>
          <w:i w:val="0"/>
          <w:color w:val="000000" w:themeColor="text1"/>
          <w:sz w:val="22"/>
          <w:szCs w:val="22"/>
        </w:rPr>
      </w:pPr>
      <w:r w:rsidRPr="00881D4C">
        <w:rPr>
          <w:b/>
          <w:bCs/>
          <w:i w:val="0"/>
          <w:color w:val="000000" w:themeColor="text1"/>
          <w:sz w:val="22"/>
          <w:szCs w:val="22"/>
        </w:rPr>
        <w:t>Obveznosti dobavitelja</w:t>
      </w:r>
    </w:p>
    <w:p w14:paraId="76AF1782"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25BD0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60D1977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63ACE64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7B0C2702" w14:textId="77777777" w:rsidR="00881D4C" w:rsidRPr="00881D4C" w:rsidRDefault="00881D4C" w:rsidP="001242E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1C416E6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1535A78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4669E4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6774B97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3FD2225" w14:textId="77777777" w:rsidR="00881D4C" w:rsidRDefault="00881D4C" w:rsidP="001242E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2113933A" w14:textId="77777777" w:rsidR="00E81EB7" w:rsidRPr="0067763E" w:rsidRDefault="00E81EB7" w:rsidP="001242E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0703CAE0" w14:textId="77777777" w:rsidR="00FA0476" w:rsidRDefault="00881D4C" w:rsidP="001242E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r w:rsidR="00FA0476">
        <w:rPr>
          <w:i w:val="0"/>
          <w:color w:val="000000" w:themeColor="text1"/>
          <w:sz w:val="22"/>
          <w:szCs w:val="22"/>
        </w:rPr>
        <w:t>;</w:t>
      </w:r>
    </w:p>
    <w:p w14:paraId="378AACB2" w14:textId="2471A498" w:rsidR="00881D4C" w:rsidRPr="00881D4C" w:rsidRDefault="00FA0476" w:rsidP="001242ED">
      <w:pPr>
        <w:ind w:left="993" w:right="502"/>
        <w:jc w:val="both"/>
        <w:rPr>
          <w:i w:val="0"/>
          <w:color w:val="000000" w:themeColor="text1"/>
          <w:sz w:val="22"/>
          <w:szCs w:val="22"/>
        </w:rPr>
      </w:pPr>
      <w:r>
        <w:rPr>
          <w:i w:val="0"/>
          <w:color w:val="000000" w:themeColor="text1"/>
          <w:sz w:val="22"/>
          <w:szCs w:val="22"/>
        </w:rPr>
        <w:t>-</w:t>
      </w:r>
      <w:r w:rsidR="006340CA" w:rsidRPr="006340CA">
        <w:rPr>
          <w:i w:val="0"/>
          <w:color w:val="000000" w:themeColor="text1"/>
          <w:sz w:val="22"/>
          <w:szCs w:val="22"/>
        </w:rPr>
        <w:t xml:space="preserve"> </w:t>
      </w:r>
      <w:r w:rsidR="006340CA">
        <w:rPr>
          <w:i w:val="0"/>
          <w:color w:val="000000" w:themeColor="text1"/>
          <w:sz w:val="22"/>
          <w:szCs w:val="22"/>
        </w:rPr>
        <w:t>po vsakem pretečenem trimesečju,</w:t>
      </w:r>
      <w:r>
        <w:rPr>
          <w:i w:val="0"/>
          <w:color w:val="000000" w:themeColor="text1"/>
          <w:sz w:val="22"/>
          <w:szCs w:val="22"/>
        </w:rPr>
        <w:t xml:space="preserve"> do 10. v mesecu</w:t>
      </w:r>
      <w:r w:rsidR="006340CA">
        <w:rPr>
          <w:i w:val="0"/>
          <w:color w:val="000000" w:themeColor="text1"/>
          <w:sz w:val="22"/>
          <w:szCs w:val="22"/>
        </w:rPr>
        <w:t>,</w:t>
      </w:r>
      <w:r>
        <w:rPr>
          <w:i w:val="0"/>
          <w:color w:val="000000" w:themeColor="text1"/>
          <w:sz w:val="22"/>
          <w:szCs w:val="22"/>
        </w:rPr>
        <w:t xml:space="preserve"> posredoval </w:t>
      </w:r>
      <w:r w:rsidR="005A785C">
        <w:rPr>
          <w:i w:val="0"/>
          <w:color w:val="000000" w:themeColor="text1"/>
          <w:sz w:val="22"/>
          <w:szCs w:val="22"/>
        </w:rPr>
        <w:t xml:space="preserve">naročniku </w:t>
      </w:r>
      <w:r>
        <w:rPr>
          <w:i w:val="0"/>
          <w:color w:val="000000" w:themeColor="text1"/>
          <w:sz w:val="22"/>
          <w:szCs w:val="22"/>
        </w:rPr>
        <w:t xml:space="preserve">finančno realizacijo prometa </w:t>
      </w:r>
      <w:r w:rsidR="006340CA">
        <w:rPr>
          <w:i w:val="0"/>
          <w:color w:val="000000" w:themeColor="text1"/>
          <w:sz w:val="22"/>
          <w:szCs w:val="22"/>
        </w:rPr>
        <w:t xml:space="preserve">po artiklih, </w:t>
      </w:r>
      <w:r>
        <w:rPr>
          <w:i w:val="0"/>
          <w:color w:val="000000" w:themeColor="text1"/>
          <w:sz w:val="22"/>
          <w:szCs w:val="22"/>
        </w:rPr>
        <w:t>brez DDV</w:t>
      </w:r>
      <w:r w:rsidR="006340CA">
        <w:rPr>
          <w:i w:val="0"/>
          <w:color w:val="000000" w:themeColor="text1"/>
          <w:sz w:val="22"/>
          <w:szCs w:val="22"/>
        </w:rPr>
        <w:t>.</w:t>
      </w:r>
    </w:p>
    <w:p w14:paraId="5E1000C7" w14:textId="77777777" w:rsidR="00881D4C" w:rsidRDefault="00881D4C" w:rsidP="001242ED">
      <w:pPr>
        <w:overflowPunct w:val="0"/>
        <w:autoSpaceDE w:val="0"/>
        <w:autoSpaceDN w:val="0"/>
        <w:adjustRightInd w:val="0"/>
        <w:ind w:left="993" w:right="502"/>
        <w:jc w:val="both"/>
        <w:textAlignment w:val="baseline"/>
        <w:rPr>
          <w:b/>
          <w:color w:val="000000" w:themeColor="text1"/>
          <w:sz w:val="22"/>
          <w:szCs w:val="22"/>
        </w:rPr>
      </w:pPr>
    </w:p>
    <w:p w14:paraId="26FAC383" w14:textId="77777777" w:rsidR="004937EF" w:rsidRPr="00881D4C" w:rsidRDefault="004937EF" w:rsidP="001242ED">
      <w:pPr>
        <w:overflowPunct w:val="0"/>
        <w:autoSpaceDE w:val="0"/>
        <w:autoSpaceDN w:val="0"/>
        <w:adjustRightInd w:val="0"/>
        <w:ind w:left="993" w:right="502"/>
        <w:jc w:val="both"/>
        <w:textAlignment w:val="baseline"/>
        <w:rPr>
          <w:b/>
          <w:color w:val="000000" w:themeColor="text1"/>
          <w:sz w:val="22"/>
          <w:szCs w:val="22"/>
        </w:rPr>
      </w:pPr>
    </w:p>
    <w:p w14:paraId="7D2B3DAC" w14:textId="77777777" w:rsidR="000465AC" w:rsidRDefault="000465AC" w:rsidP="001242ED">
      <w:pPr>
        <w:numPr>
          <w:ilvl w:val="12"/>
          <w:numId w:val="0"/>
        </w:numPr>
        <w:ind w:left="993" w:right="502"/>
        <w:rPr>
          <w:b/>
          <w:bCs/>
          <w:i w:val="0"/>
          <w:color w:val="000000" w:themeColor="text1"/>
          <w:sz w:val="22"/>
          <w:szCs w:val="22"/>
        </w:rPr>
      </w:pPr>
    </w:p>
    <w:p w14:paraId="7EE9DB74" w14:textId="77777777" w:rsidR="00881D4C" w:rsidRPr="00881D4C" w:rsidRDefault="00881D4C" w:rsidP="001242E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6C94E79A"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785DF88"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55DD1D20"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EB341B9"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5DED1BAA"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6C4B3135"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1BABA00A" w14:textId="77777777" w:rsidR="00881D4C" w:rsidRPr="00881D4C" w:rsidRDefault="00881D4C" w:rsidP="001242ED">
      <w:pPr>
        <w:autoSpaceDE w:val="0"/>
        <w:autoSpaceDN w:val="0"/>
        <w:adjustRightInd w:val="0"/>
        <w:ind w:left="993" w:right="502"/>
        <w:jc w:val="both"/>
        <w:rPr>
          <w:color w:val="000000" w:themeColor="text1"/>
          <w:sz w:val="22"/>
          <w:szCs w:val="22"/>
        </w:rPr>
      </w:pPr>
    </w:p>
    <w:p w14:paraId="222754C2" w14:textId="77777777" w:rsidR="00881D4C" w:rsidRPr="00881D4C" w:rsidRDefault="00881D4C" w:rsidP="001242E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59EB67FF"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7019374" w14:textId="77777777" w:rsidR="00881D4C" w:rsidRPr="00881D4C" w:rsidRDefault="00881D4C" w:rsidP="001242E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52829F9B" w14:textId="77777777" w:rsidR="00881D4C" w:rsidRPr="00881D4C" w:rsidRDefault="00881D4C" w:rsidP="001242ED">
      <w:pPr>
        <w:ind w:left="993" w:right="502"/>
        <w:jc w:val="both"/>
        <w:rPr>
          <w:i w:val="0"/>
          <w:color w:val="000000" w:themeColor="text1"/>
          <w:sz w:val="22"/>
          <w:szCs w:val="22"/>
        </w:rPr>
      </w:pPr>
    </w:p>
    <w:p w14:paraId="7831EEA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000465AC">
        <w:rPr>
          <w:i w:val="0"/>
          <w:color w:val="000000" w:themeColor="text1"/>
          <w:sz w:val="22"/>
          <w:szCs w:val="22"/>
        </w:rPr>
        <w:t>ob petkih za prihodnji teden oz. dnevno</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2E9E35DF" w14:textId="77777777" w:rsidR="00881D4C" w:rsidRPr="00881D4C" w:rsidRDefault="00881D4C" w:rsidP="001242ED">
      <w:pPr>
        <w:ind w:left="993" w:right="502"/>
        <w:jc w:val="both"/>
        <w:rPr>
          <w:i w:val="0"/>
          <w:color w:val="000000" w:themeColor="text1"/>
          <w:sz w:val="16"/>
          <w:szCs w:val="16"/>
        </w:rPr>
      </w:pPr>
    </w:p>
    <w:p w14:paraId="0685696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47287F03" w14:textId="77777777" w:rsidR="00881D4C" w:rsidRPr="00881D4C" w:rsidRDefault="00881D4C" w:rsidP="001242ED">
      <w:pPr>
        <w:ind w:left="993" w:right="502"/>
        <w:jc w:val="both"/>
        <w:rPr>
          <w:i w:val="0"/>
          <w:color w:val="000000" w:themeColor="text1"/>
          <w:sz w:val="22"/>
          <w:szCs w:val="22"/>
        </w:rPr>
      </w:pPr>
    </w:p>
    <w:p w14:paraId="779D6895" w14:textId="5E54536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Naroča vsak</w:t>
      </w:r>
      <w:r w:rsidR="006340CA">
        <w:rPr>
          <w:i w:val="0"/>
          <w:color w:val="000000" w:themeColor="text1"/>
          <w:sz w:val="22"/>
          <w:szCs w:val="22"/>
        </w:rPr>
        <w:t>o</w:t>
      </w:r>
      <w:r w:rsidRPr="00881D4C">
        <w:rPr>
          <w:i w:val="0"/>
          <w:color w:val="000000" w:themeColor="text1"/>
          <w:sz w:val="22"/>
          <w:szCs w:val="22"/>
        </w:rPr>
        <w:t xml:space="preserve"> </w:t>
      </w:r>
      <w:r w:rsidR="006340CA">
        <w:rPr>
          <w:i w:val="0"/>
          <w:color w:val="000000" w:themeColor="text1"/>
          <w:sz w:val="22"/>
          <w:szCs w:val="22"/>
        </w:rPr>
        <w:t xml:space="preserve">odjemno mesto </w:t>
      </w:r>
      <w:r w:rsidRPr="00881D4C">
        <w:rPr>
          <w:i w:val="0"/>
          <w:color w:val="000000" w:themeColor="text1"/>
          <w:sz w:val="22"/>
          <w:szCs w:val="22"/>
        </w:rPr>
        <w:t>naročnika posebej.</w:t>
      </w:r>
    </w:p>
    <w:p w14:paraId="6CC21BCE" w14:textId="77777777" w:rsidR="00881D4C" w:rsidRPr="00881D4C" w:rsidRDefault="00881D4C" w:rsidP="001242ED">
      <w:pPr>
        <w:ind w:left="993" w:right="502"/>
        <w:jc w:val="both"/>
        <w:rPr>
          <w:i w:val="0"/>
          <w:color w:val="000000" w:themeColor="text1"/>
          <w:sz w:val="22"/>
          <w:szCs w:val="22"/>
        </w:rPr>
      </w:pPr>
    </w:p>
    <w:p w14:paraId="6DB19B74" w14:textId="77777777" w:rsidR="00881D4C" w:rsidRPr="00881D4C" w:rsidRDefault="00881D4C" w:rsidP="001242E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6340CA">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51A5A774" w14:textId="77777777" w:rsidR="00881D4C" w:rsidRPr="00881D4C" w:rsidRDefault="00881D4C" w:rsidP="001242ED">
      <w:pPr>
        <w:ind w:left="993" w:right="502"/>
        <w:jc w:val="both"/>
        <w:rPr>
          <w:i w:val="0"/>
          <w:color w:val="000000" w:themeColor="text1"/>
          <w:szCs w:val="24"/>
        </w:rPr>
      </w:pPr>
    </w:p>
    <w:p w14:paraId="5B15DFC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1370945" w14:textId="640FA86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mor</w:t>
      </w:r>
      <w:r w:rsidR="000465AC">
        <w:rPr>
          <w:i w:val="0"/>
          <w:color w:val="000000" w:themeColor="text1"/>
          <w:sz w:val="22"/>
          <w:szCs w:val="22"/>
        </w:rPr>
        <w:t>a živila dostavljati na</w:t>
      </w:r>
      <w:r w:rsidR="006340CA">
        <w:rPr>
          <w:i w:val="0"/>
          <w:color w:val="000000" w:themeColor="text1"/>
          <w:sz w:val="22"/>
          <w:szCs w:val="22"/>
        </w:rPr>
        <w:t xml:space="preserve"> odjemno mesto</w:t>
      </w:r>
      <w:r w:rsidRPr="00881D4C">
        <w:rPr>
          <w:i w:val="0"/>
          <w:color w:val="000000" w:themeColor="text1"/>
          <w:sz w:val="22"/>
          <w:szCs w:val="22"/>
        </w:rPr>
        <w:t xml:space="preserve"> naročnika: </w:t>
      </w:r>
    </w:p>
    <w:p w14:paraId="676B8171"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2251C31D"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35B6FB10" w14:textId="77777777" w:rsidR="000465AC" w:rsidRDefault="000465AC" w:rsidP="001242ED">
      <w:pPr>
        <w:pStyle w:val="Odstavekseznama"/>
        <w:numPr>
          <w:ilvl w:val="0"/>
          <w:numId w:val="10"/>
        </w:numPr>
        <w:ind w:right="502"/>
        <w:jc w:val="both"/>
        <w:rPr>
          <w:i w:val="0"/>
          <w:sz w:val="22"/>
          <w:szCs w:val="22"/>
        </w:rPr>
      </w:pPr>
      <w:r>
        <w:rPr>
          <w:i w:val="0"/>
          <w:sz w:val="22"/>
          <w:szCs w:val="22"/>
        </w:rPr>
        <w:t>Enota Gmajna, Cesta v Pečale 1, 1231 Ljubljana – Črnuče,</w:t>
      </w:r>
    </w:p>
    <w:p w14:paraId="47CA723F"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Sonček, Kraljeva ulica 10, 1231 </w:t>
      </w:r>
      <w:r w:rsidRPr="00151693">
        <w:rPr>
          <w:i w:val="0"/>
          <w:sz w:val="22"/>
          <w:szCs w:val="22"/>
        </w:rPr>
        <w:t>Ljubljana – Črnuče.</w:t>
      </w:r>
    </w:p>
    <w:p w14:paraId="3C8DC822" w14:textId="77777777" w:rsidR="00881D4C" w:rsidRPr="00881D4C" w:rsidRDefault="00881D4C" w:rsidP="001242ED">
      <w:pPr>
        <w:ind w:left="993" w:right="502"/>
        <w:jc w:val="both"/>
        <w:rPr>
          <w:i w:val="0"/>
          <w:color w:val="000000" w:themeColor="text1"/>
          <w:sz w:val="22"/>
          <w:szCs w:val="22"/>
        </w:rPr>
      </w:pPr>
    </w:p>
    <w:p w14:paraId="264393C0" w14:textId="7EF46F0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Odzivni čas za dostavo</w:t>
      </w:r>
      <w:r w:rsidR="00074784">
        <w:rPr>
          <w:i w:val="0"/>
          <w:color w:val="000000" w:themeColor="text1"/>
          <w:sz w:val="22"/>
          <w:szCs w:val="22"/>
        </w:rPr>
        <w:t xml:space="preserve"> </w:t>
      </w:r>
      <w:r w:rsidRPr="00881D4C">
        <w:rPr>
          <w:i w:val="0"/>
          <w:color w:val="000000" w:themeColor="text1"/>
          <w:sz w:val="22"/>
          <w:szCs w:val="22"/>
        </w:rPr>
        <w:t xml:space="preserve">živil </w:t>
      </w:r>
      <w:r w:rsidR="00074784">
        <w:rPr>
          <w:i w:val="0"/>
          <w:color w:val="000000" w:themeColor="text1"/>
          <w:sz w:val="22"/>
          <w:szCs w:val="22"/>
        </w:rPr>
        <w:t xml:space="preserve">ob rednem naročilu </w:t>
      </w:r>
      <w:r w:rsidRPr="00881D4C">
        <w:rPr>
          <w:i w:val="0"/>
          <w:color w:val="000000" w:themeColor="text1"/>
          <w:sz w:val="22"/>
          <w:szCs w:val="22"/>
        </w:rPr>
        <w:t>je en delovni dan od oddaje naročila</w:t>
      </w:r>
      <w:r w:rsidR="006340CA">
        <w:rPr>
          <w:i w:val="0"/>
          <w:color w:val="000000" w:themeColor="text1"/>
          <w:sz w:val="22"/>
          <w:szCs w:val="22"/>
        </w:rPr>
        <w:t xml:space="preserve"> </w:t>
      </w:r>
      <w:proofErr w:type="spellStart"/>
      <w:r w:rsidR="006340CA">
        <w:rPr>
          <w:i w:val="0"/>
          <w:color w:val="000000" w:themeColor="text1"/>
          <w:sz w:val="22"/>
          <w:szCs w:val="22"/>
        </w:rPr>
        <w:t>oz</w:t>
      </w:r>
      <w:proofErr w:type="spellEnd"/>
      <w:r w:rsidR="006340CA">
        <w:rPr>
          <w:i w:val="0"/>
          <w:color w:val="000000" w:themeColor="text1"/>
          <w:sz w:val="22"/>
          <w:szCs w:val="22"/>
        </w:rPr>
        <w:t xml:space="preserve"> glede na zahtevo naročnika, podano ob naročilu</w:t>
      </w:r>
      <w:r w:rsidRPr="00881D4C">
        <w:rPr>
          <w:i w:val="0"/>
          <w:color w:val="000000" w:themeColor="text1"/>
          <w:sz w:val="22"/>
          <w:szCs w:val="22"/>
        </w:rPr>
        <w:t>.</w:t>
      </w:r>
    </w:p>
    <w:p w14:paraId="0987E699" w14:textId="77777777" w:rsidR="00881D4C" w:rsidRPr="00881D4C" w:rsidRDefault="00881D4C" w:rsidP="001242ED">
      <w:pPr>
        <w:ind w:left="993" w:right="502"/>
        <w:jc w:val="both"/>
        <w:rPr>
          <w:i w:val="0"/>
          <w:color w:val="000000" w:themeColor="text1"/>
          <w:sz w:val="22"/>
          <w:szCs w:val="22"/>
        </w:rPr>
      </w:pPr>
    </w:p>
    <w:p w14:paraId="3DA637C0" w14:textId="3D4A404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Podrobnejša določila glede dostave na</w:t>
      </w:r>
      <w:r w:rsidR="005A785C">
        <w:rPr>
          <w:i w:val="0"/>
          <w:color w:val="000000" w:themeColor="text1"/>
          <w:sz w:val="22"/>
          <w:szCs w:val="22"/>
        </w:rPr>
        <w:t xml:space="preserve"> </w:t>
      </w:r>
      <w:r w:rsidR="002567E9">
        <w:rPr>
          <w:i w:val="0"/>
          <w:color w:val="000000" w:themeColor="text1"/>
          <w:sz w:val="22"/>
          <w:szCs w:val="22"/>
        </w:rPr>
        <w:t xml:space="preserve">odjemnih mestih </w:t>
      </w:r>
      <w:r w:rsidRPr="00881D4C">
        <w:rPr>
          <w:i w:val="0"/>
          <w:color w:val="000000" w:themeColor="text1"/>
          <w:sz w:val="22"/>
          <w:szCs w:val="22"/>
        </w:rPr>
        <w:t xml:space="preserve">naročnika so določene v razpisni dokumentaciji, ki je priloga tega sporazuma. </w:t>
      </w:r>
    </w:p>
    <w:p w14:paraId="2CB5951F" w14:textId="77777777" w:rsidR="00881D4C" w:rsidRPr="00881D4C" w:rsidRDefault="00881D4C" w:rsidP="001242ED">
      <w:pPr>
        <w:ind w:left="993" w:right="502"/>
        <w:jc w:val="both"/>
        <w:rPr>
          <w:i w:val="0"/>
          <w:color w:val="000000" w:themeColor="text1"/>
          <w:sz w:val="22"/>
          <w:szCs w:val="22"/>
        </w:rPr>
      </w:pPr>
    </w:p>
    <w:p w14:paraId="4D268DF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B21366A" w14:textId="77777777" w:rsidR="00881D4C" w:rsidRPr="00881D4C" w:rsidRDefault="00881D4C" w:rsidP="001242ED">
      <w:pPr>
        <w:ind w:left="993" w:right="502"/>
        <w:rPr>
          <w:i w:val="0"/>
          <w:color w:val="000000" w:themeColor="text1"/>
          <w:sz w:val="22"/>
          <w:szCs w:val="22"/>
        </w:rPr>
      </w:pPr>
    </w:p>
    <w:p w14:paraId="243159C0" w14:textId="28D46472"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6340CA">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144CDB0B" w14:textId="77777777" w:rsidR="00881D4C" w:rsidRPr="00881D4C" w:rsidRDefault="00881D4C" w:rsidP="001242ED">
      <w:pPr>
        <w:ind w:left="993" w:right="502"/>
        <w:jc w:val="both"/>
        <w:rPr>
          <w:i w:val="0"/>
          <w:color w:val="000000" w:themeColor="text1"/>
          <w:sz w:val="22"/>
          <w:szCs w:val="22"/>
        </w:rPr>
      </w:pPr>
    </w:p>
    <w:p w14:paraId="637BE2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22B205B8" w14:textId="77777777" w:rsidR="00881D4C" w:rsidRPr="00881D4C" w:rsidRDefault="00881D4C" w:rsidP="001242ED">
      <w:pPr>
        <w:ind w:left="993" w:right="502"/>
        <w:jc w:val="both"/>
        <w:rPr>
          <w:i w:val="0"/>
          <w:color w:val="000000" w:themeColor="text1"/>
          <w:sz w:val="22"/>
          <w:szCs w:val="22"/>
        </w:rPr>
      </w:pPr>
    </w:p>
    <w:p w14:paraId="2292256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BB1DE25" w14:textId="77777777" w:rsidR="00881D4C" w:rsidRPr="00881D4C" w:rsidRDefault="00881D4C" w:rsidP="001242ED">
      <w:pPr>
        <w:ind w:left="993" w:right="502"/>
        <w:jc w:val="both"/>
        <w:rPr>
          <w:i w:val="0"/>
          <w:color w:val="000000" w:themeColor="text1"/>
          <w:sz w:val="22"/>
          <w:szCs w:val="22"/>
        </w:rPr>
      </w:pPr>
    </w:p>
    <w:p w14:paraId="51A429B3"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21E0A653" w14:textId="77777777" w:rsidR="00881D4C" w:rsidRPr="00881D4C" w:rsidRDefault="00881D4C" w:rsidP="001242ED">
      <w:pPr>
        <w:ind w:left="993" w:right="502"/>
        <w:jc w:val="both"/>
        <w:rPr>
          <w:i w:val="0"/>
          <w:strike/>
          <w:color w:val="000000" w:themeColor="text1"/>
          <w:sz w:val="16"/>
          <w:szCs w:val="16"/>
        </w:rPr>
      </w:pPr>
    </w:p>
    <w:p w14:paraId="4259800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7E90E653" w14:textId="77777777" w:rsidR="00881D4C" w:rsidRPr="00881D4C" w:rsidRDefault="00881D4C" w:rsidP="001242ED">
      <w:pPr>
        <w:ind w:left="993" w:right="502"/>
        <w:jc w:val="both"/>
        <w:rPr>
          <w:i w:val="0"/>
          <w:color w:val="000000" w:themeColor="text1"/>
          <w:sz w:val="22"/>
          <w:szCs w:val="22"/>
        </w:rPr>
      </w:pPr>
    </w:p>
    <w:p w14:paraId="17E10C4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2FA162C1" w14:textId="77777777" w:rsidR="00881D4C" w:rsidRPr="00881D4C" w:rsidRDefault="00881D4C" w:rsidP="001242ED">
      <w:pPr>
        <w:ind w:left="993" w:right="502"/>
        <w:jc w:val="both"/>
        <w:rPr>
          <w:i w:val="0"/>
          <w:color w:val="000000" w:themeColor="text1"/>
          <w:sz w:val="22"/>
          <w:szCs w:val="22"/>
        </w:rPr>
      </w:pPr>
    </w:p>
    <w:p w14:paraId="5D5640D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5102FAFB" w14:textId="77777777" w:rsidR="00881D4C" w:rsidRPr="00881D4C" w:rsidRDefault="00881D4C" w:rsidP="001242ED">
      <w:pPr>
        <w:ind w:left="993" w:right="502"/>
        <w:jc w:val="both"/>
        <w:rPr>
          <w:i w:val="0"/>
          <w:color w:val="000000" w:themeColor="text1"/>
          <w:sz w:val="22"/>
          <w:szCs w:val="22"/>
        </w:rPr>
      </w:pPr>
    </w:p>
    <w:p w14:paraId="7A635ED3"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Dostava in embalaža</w:t>
      </w:r>
    </w:p>
    <w:p w14:paraId="5139B738" w14:textId="77777777" w:rsidR="00881D4C" w:rsidRPr="00881D4C" w:rsidRDefault="00881D4C" w:rsidP="001242ED">
      <w:pPr>
        <w:ind w:left="993" w:right="502"/>
        <w:jc w:val="both"/>
        <w:rPr>
          <w:i w:val="0"/>
          <w:color w:val="000000" w:themeColor="text1"/>
          <w:sz w:val="22"/>
          <w:szCs w:val="22"/>
        </w:rPr>
      </w:pPr>
    </w:p>
    <w:p w14:paraId="2E36AED8"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2DE639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289F90DE" w14:textId="77777777" w:rsidR="00881D4C" w:rsidRPr="00881D4C" w:rsidRDefault="00881D4C" w:rsidP="001242ED">
      <w:pPr>
        <w:ind w:left="993" w:right="502"/>
        <w:jc w:val="both"/>
        <w:rPr>
          <w:i w:val="0"/>
          <w:color w:val="000000" w:themeColor="text1"/>
          <w:sz w:val="22"/>
          <w:szCs w:val="22"/>
        </w:rPr>
      </w:pPr>
    </w:p>
    <w:p w14:paraId="0C85558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22F6526" w14:textId="77777777" w:rsidR="00881D4C" w:rsidRPr="00881D4C" w:rsidRDefault="00881D4C" w:rsidP="001242ED">
      <w:pPr>
        <w:ind w:left="993" w:right="502"/>
        <w:rPr>
          <w:i w:val="0"/>
          <w:color w:val="000000" w:themeColor="text1"/>
          <w:sz w:val="22"/>
          <w:szCs w:val="22"/>
        </w:rPr>
      </w:pPr>
    </w:p>
    <w:p w14:paraId="1F4850B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344DB508" w14:textId="77777777" w:rsidR="00881D4C" w:rsidRPr="00881D4C" w:rsidRDefault="00881D4C" w:rsidP="001242ED">
      <w:pPr>
        <w:ind w:left="993" w:right="502"/>
        <w:rPr>
          <w:i w:val="0"/>
          <w:color w:val="000000" w:themeColor="text1"/>
          <w:sz w:val="22"/>
          <w:szCs w:val="22"/>
        </w:rPr>
      </w:pPr>
    </w:p>
    <w:p w14:paraId="2426B5F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7C20B30D" w14:textId="77777777" w:rsidR="00881D4C" w:rsidRPr="00881D4C" w:rsidRDefault="00881D4C" w:rsidP="001242ED">
      <w:pPr>
        <w:ind w:left="993" w:right="502"/>
        <w:rPr>
          <w:i w:val="0"/>
          <w:color w:val="000000" w:themeColor="text1"/>
          <w:sz w:val="22"/>
          <w:szCs w:val="22"/>
        </w:rPr>
      </w:pPr>
    </w:p>
    <w:p w14:paraId="0D81FB8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E9A280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0AFF70AA" w14:textId="77777777" w:rsidR="00881D4C" w:rsidRPr="00881D4C" w:rsidRDefault="00881D4C" w:rsidP="001242ED">
      <w:pPr>
        <w:ind w:left="993" w:right="502"/>
        <w:jc w:val="both"/>
        <w:rPr>
          <w:i w:val="0"/>
          <w:color w:val="000000" w:themeColor="text1"/>
          <w:sz w:val="22"/>
          <w:szCs w:val="22"/>
        </w:rPr>
      </w:pPr>
    </w:p>
    <w:p w14:paraId="0491D97E" w14:textId="77777777" w:rsidR="007F5EF4" w:rsidRPr="000573FF" w:rsidRDefault="007F5EF4" w:rsidP="001242E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(Opomba: Stavek v nadaljevanju velja za izbrane ponudnike svežega mesa): Pri sklopu svežega mesa je poleg navedenih podatkov obvezna še navedba lot številke oziroma številke šarža. Količine dostavljenih živil se morajo ujemati s količinami, ki so navedene na dobavnici.</w:t>
      </w:r>
    </w:p>
    <w:p w14:paraId="6A515EEF" w14:textId="77777777" w:rsidR="00881D4C" w:rsidRPr="00881D4C" w:rsidRDefault="00881D4C" w:rsidP="001242ED">
      <w:pPr>
        <w:ind w:left="993" w:right="502"/>
        <w:jc w:val="both"/>
        <w:rPr>
          <w:i w:val="0"/>
          <w:color w:val="000000" w:themeColor="text1"/>
          <w:sz w:val="22"/>
          <w:szCs w:val="22"/>
        </w:rPr>
      </w:pPr>
    </w:p>
    <w:p w14:paraId="4EB3DE73"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6569C3A2" w14:textId="77777777" w:rsidR="00881D4C" w:rsidRPr="00881D4C" w:rsidRDefault="00881D4C" w:rsidP="001242ED">
      <w:pPr>
        <w:ind w:left="993" w:right="502"/>
        <w:jc w:val="both"/>
        <w:rPr>
          <w:i w:val="0"/>
          <w:color w:val="000000" w:themeColor="text1"/>
          <w:sz w:val="22"/>
          <w:szCs w:val="22"/>
        </w:rPr>
      </w:pPr>
    </w:p>
    <w:p w14:paraId="2583003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DACC43B" w14:textId="77777777" w:rsidR="00881D4C" w:rsidRPr="00881D4C" w:rsidRDefault="00881D4C" w:rsidP="001242ED">
      <w:pPr>
        <w:ind w:left="993" w:right="502"/>
        <w:jc w:val="both"/>
        <w:rPr>
          <w:i w:val="0"/>
          <w:color w:val="000000" w:themeColor="text1"/>
          <w:sz w:val="22"/>
          <w:szCs w:val="22"/>
        </w:rPr>
      </w:pPr>
    </w:p>
    <w:p w14:paraId="57F0DB62" w14:textId="0221E88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dobavljena živila ne ustrezajo naročenemu, jih naročnik zavrne-reklamira in zahteva, da dobavitelj dobavi nova, ustrezna, v odzivnem</w:t>
      </w:r>
      <w:r w:rsidR="00074784">
        <w:rPr>
          <w:i w:val="0"/>
          <w:color w:val="000000" w:themeColor="text1"/>
          <w:sz w:val="22"/>
          <w:szCs w:val="22"/>
        </w:rPr>
        <w:t xml:space="preserve"> </w:t>
      </w:r>
      <w:r w:rsidRPr="00881D4C">
        <w:rPr>
          <w:i w:val="0"/>
          <w:color w:val="000000" w:themeColor="text1"/>
          <w:sz w:val="22"/>
          <w:szCs w:val="22"/>
        </w:rPr>
        <w:t xml:space="preserve">času, ki ga naročnik določi skladno z osmim odstavkom 10. člena.  </w:t>
      </w:r>
    </w:p>
    <w:p w14:paraId="4E1D112C" w14:textId="77777777" w:rsidR="00881D4C" w:rsidRPr="00881D4C" w:rsidRDefault="00881D4C" w:rsidP="001242ED">
      <w:pPr>
        <w:ind w:left="993" w:right="502"/>
        <w:jc w:val="both"/>
        <w:rPr>
          <w:i w:val="0"/>
          <w:color w:val="000000" w:themeColor="text1"/>
          <w:sz w:val="22"/>
          <w:szCs w:val="22"/>
        </w:rPr>
      </w:pPr>
    </w:p>
    <w:p w14:paraId="4C28A544" w14:textId="1DAA21F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w:t>
      </w:r>
      <w:r w:rsidR="00074784">
        <w:rPr>
          <w:i w:val="0"/>
          <w:color w:val="000000" w:themeColor="text1"/>
          <w:sz w:val="22"/>
          <w:szCs w:val="22"/>
        </w:rPr>
        <w:t xml:space="preserve"> </w:t>
      </w:r>
      <w:r w:rsidRPr="00881D4C">
        <w:rPr>
          <w:i w:val="0"/>
          <w:color w:val="000000" w:themeColor="text1"/>
          <w:sz w:val="22"/>
          <w:szCs w:val="22"/>
        </w:rPr>
        <w:t>času, opredeljenim skladno z osmim odstavkom 10. člena.</w:t>
      </w:r>
    </w:p>
    <w:p w14:paraId="4E590B34" w14:textId="77777777" w:rsidR="00881D4C" w:rsidRPr="00881D4C" w:rsidRDefault="00881D4C" w:rsidP="001242ED">
      <w:pPr>
        <w:ind w:left="993" w:right="502"/>
        <w:jc w:val="both"/>
        <w:rPr>
          <w:i w:val="0"/>
          <w:color w:val="000000" w:themeColor="text1"/>
          <w:sz w:val="22"/>
          <w:szCs w:val="22"/>
        </w:rPr>
      </w:pPr>
    </w:p>
    <w:p w14:paraId="490F9A23" w14:textId="669AC1F9"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w:t>
      </w:r>
      <w:r w:rsidR="004C2126">
        <w:rPr>
          <w:i w:val="0"/>
          <w:color w:val="000000" w:themeColor="text1"/>
          <w:sz w:val="22"/>
          <w:szCs w:val="22"/>
        </w:rPr>
        <w:t>, s strani dobavitelja</w:t>
      </w:r>
      <w:r w:rsidRPr="00881D4C">
        <w:rPr>
          <w:i w:val="0"/>
          <w:color w:val="000000" w:themeColor="text1"/>
          <w:sz w:val="22"/>
          <w:szCs w:val="22"/>
        </w:rPr>
        <w:t xml:space="preserve"> pooblaščenega predstavnika sporazuma</w:t>
      </w:r>
      <w:r w:rsidR="004C2126">
        <w:rPr>
          <w:i w:val="0"/>
          <w:color w:val="000000" w:themeColor="text1"/>
          <w:sz w:val="22"/>
          <w:szCs w:val="22"/>
        </w:rPr>
        <w:t>, iz 18. člena tega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4C2126">
        <w:rPr>
          <w:i w:val="0"/>
          <w:color w:val="000000" w:themeColor="text1"/>
          <w:sz w:val="22"/>
          <w:szCs w:val="22"/>
        </w:rPr>
        <w:t>na elektronski naslov</w:t>
      </w:r>
      <w:r w:rsidR="000E0731">
        <w:rPr>
          <w:i w:val="0"/>
          <w:color w:val="000000" w:themeColor="text1"/>
          <w:sz w:val="22"/>
          <w:szCs w:val="22"/>
        </w:rPr>
        <w:t>,</w:t>
      </w:r>
      <w:r w:rsidR="004C2126">
        <w:rPr>
          <w:i w:val="0"/>
          <w:color w:val="000000" w:themeColor="text1"/>
          <w:sz w:val="22"/>
          <w:szCs w:val="22"/>
        </w:rPr>
        <w:t xml:space="preserve"> s strani dobavitelja pooblaščene </w:t>
      </w:r>
      <w:r w:rsidRPr="00881D4C">
        <w:rPr>
          <w:i w:val="0"/>
          <w:color w:val="000000" w:themeColor="text1"/>
          <w:sz w:val="22"/>
          <w:szCs w:val="22"/>
        </w:rPr>
        <w:t>osebe pristojne za sprejem</w:t>
      </w:r>
      <w:r w:rsidR="004C2126">
        <w:rPr>
          <w:i w:val="0"/>
          <w:color w:val="000000" w:themeColor="text1"/>
          <w:sz w:val="22"/>
          <w:szCs w:val="22"/>
        </w:rPr>
        <w:t xml:space="preserve"> in reševanje</w:t>
      </w:r>
      <w:r w:rsidRPr="00881D4C">
        <w:rPr>
          <w:i w:val="0"/>
          <w:color w:val="000000" w:themeColor="text1"/>
          <w:sz w:val="22"/>
          <w:szCs w:val="22"/>
        </w:rPr>
        <w:t xml:space="preserve"> </w:t>
      </w:r>
      <w:r w:rsidR="000E0731">
        <w:rPr>
          <w:i w:val="0"/>
          <w:color w:val="000000" w:themeColor="text1"/>
          <w:sz w:val="22"/>
          <w:szCs w:val="22"/>
        </w:rPr>
        <w:t>reklamacij</w:t>
      </w:r>
      <w:r w:rsidRPr="00881D4C">
        <w:rPr>
          <w:i w:val="0"/>
          <w:color w:val="000000" w:themeColor="text1"/>
          <w:sz w:val="22"/>
          <w:szCs w:val="22"/>
        </w:rPr>
        <w:t>. Rok za rešitev reklamacije se določi skladno z osmim odstavkom 10. člena tega sporazuma.</w:t>
      </w:r>
    </w:p>
    <w:p w14:paraId="76991F28" w14:textId="77777777" w:rsidR="00881D4C" w:rsidRDefault="00881D4C" w:rsidP="001242ED">
      <w:pPr>
        <w:ind w:left="993" w:right="502"/>
        <w:jc w:val="both"/>
        <w:rPr>
          <w:i w:val="0"/>
          <w:color w:val="000000" w:themeColor="text1"/>
          <w:sz w:val="22"/>
          <w:szCs w:val="22"/>
        </w:rPr>
      </w:pPr>
    </w:p>
    <w:p w14:paraId="6B4D37B1" w14:textId="77777777" w:rsidR="004937EF" w:rsidRPr="00881D4C" w:rsidRDefault="004937EF" w:rsidP="001242ED">
      <w:pPr>
        <w:ind w:left="993" w:right="502"/>
        <w:jc w:val="both"/>
        <w:rPr>
          <w:i w:val="0"/>
          <w:color w:val="000000" w:themeColor="text1"/>
          <w:sz w:val="22"/>
          <w:szCs w:val="22"/>
        </w:rPr>
      </w:pPr>
    </w:p>
    <w:p w14:paraId="0C5E6C60"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Podizvajalci</w:t>
      </w:r>
    </w:p>
    <w:p w14:paraId="1D706815"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C55B2DC"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7EBB9BD4" w14:textId="77777777" w:rsidR="00881D4C" w:rsidRPr="00881D4C" w:rsidRDefault="00881D4C" w:rsidP="001242ED">
      <w:pPr>
        <w:ind w:left="993" w:right="502"/>
        <w:jc w:val="both"/>
        <w:rPr>
          <w:i w:val="0"/>
          <w:color w:val="000000" w:themeColor="text1"/>
          <w:sz w:val="22"/>
          <w:szCs w:val="22"/>
        </w:rPr>
      </w:pPr>
    </w:p>
    <w:p w14:paraId="7E56023B" w14:textId="77777777" w:rsidR="00881D4C" w:rsidRPr="00881D4C" w:rsidRDefault="00881D4C" w:rsidP="001242E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44A09921"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01F5F07" w14:textId="77777777" w:rsidR="00881D4C" w:rsidRPr="00881D4C" w:rsidRDefault="00881D4C" w:rsidP="001242ED">
      <w:pPr>
        <w:ind w:left="993" w:right="502"/>
        <w:jc w:val="both"/>
        <w:rPr>
          <w:rFonts w:eastAsia="Calibri"/>
          <w:i w:val="0"/>
          <w:iCs/>
          <w:color w:val="000000" w:themeColor="text1"/>
          <w:sz w:val="22"/>
          <w:szCs w:val="22"/>
          <w:lang w:eastAsia="en-US"/>
        </w:rPr>
      </w:pPr>
    </w:p>
    <w:p w14:paraId="2E8D79CB"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048629F4" w14:textId="77777777" w:rsidR="00881D4C" w:rsidRPr="00881D4C" w:rsidRDefault="00881D4C" w:rsidP="001242E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2A043AE0"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7F5376EB" w14:textId="77777777" w:rsidR="00881D4C" w:rsidRPr="00881D4C" w:rsidRDefault="00881D4C" w:rsidP="001242ED">
      <w:pPr>
        <w:ind w:left="993" w:right="502"/>
        <w:jc w:val="both"/>
        <w:rPr>
          <w:rFonts w:eastAsia="Calibri"/>
          <w:i w:val="0"/>
          <w:iCs/>
          <w:color w:val="000000" w:themeColor="text1"/>
          <w:sz w:val="22"/>
          <w:szCs w:val="22"/>
          <w:lang w:eastAsia="en-US"/>
        </w:rPr>
      </w:pPr>
    </w:p>
    <w:p w14:paraId="40060384"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41C1B964" w14:textId="77777777" w:rsidR="00881D4C" w:rsidRPr="00881D4C" w:rsidRDefault="00881D4C" w:rsidP="001242ED">
      <w:pPr>
        <w:ind w:left="993" w:right="502"/>
        <w:jc w:val="both"/>
        <w:rPr>
          <w:rFonts w:eastAsia="Calibri"/>
          <w:i w:val="0"/>
          <w:iCs/>
          <w:color w:val="000000" w:themeColor="text1"/>
          <w:sz w:val="22"/>
          <w:szCs w:val="22"/>
          <w:lang w:eastAsia="en-US"/>
        </w:rPr>
      </w:pPr>
    </w:p>
    <w:p w14:paraId="3FF21462"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4504D263" w14:textId="77777777" w:rsidR="00881D4C" w:rsidRPr="00881D4C" w:rsidRDefault="00881D4C" w:rsidP="001242ED">
      <w:pPr>
        <w:ind w:left="993" w:right="502"/>
        <w:jc w:val="both"/>
        <w:rPr>
          <w:rFonts w:eastAsia="Calibri"/>
          <w:i w:val="0"/>
          <w:iCs/>
          <w:color w:val="000000" w:themeColor="text1"/>
          <w:sz w:val="22"/>
          <w:szCs w:val="22"/>
          <w:lang w:eastAsia="en-US"/>
        </w:rPr>
      </w:pPr>
    </w:p>
    <w:p w14:paraId="6507F12F"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7CBC9460" w14:textId="77777777" w:rsidR="00881D4C" w:rsidRPr="00881D4C" w:rsidRDefault="00881D4C" w:rsidP="001242ED">
      <w:pPr>
        <w:ind w:left="993" w:right="502"/>
        <w:jc w:val="both"/>
        <w:rPr>
          <w:rFonts w:eastAsia="Calibri"/>
          <w:i w:val="0"/>
          <w:iCs/>
          <w:color w:val="000000" w:themeColor="text1"/>
          <w:sz w:val="22"/>
          <w:szCs w:val="22"/>
          <w:lang w:eastAsia="en-US"/>
        </w:rPr>
      </w:pPr>
    </w:p>
    <w:p w14:paraId="69953430"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1C000575" w14:textId="77777777" w:rsidR="00881D4C" w:rsidRPr="00881D4C" w:rsidRDefault="00881D4C" w:rsidP="001242ED">
      <w:pPr>
        <w:ind w:left="993" w:right="502"/>
        <w:jc w:val="both"/>
        <w:rPr>
          <w:i w:val="0"/>
          <w:color w:val="000000" w:themeColor="text1"/>
          <w:sz w:val="22"/>
          <w:szCs w:val="22"/>
        </w:rPr>
      </w:pPr>
    </w:p>
    <w:p w14:paraId="47DE222F"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FD24642"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0DE1C02" w14:textId="77777777" w:rsidR="00881D4C" w:rsidRPr="00881D4C" w:rsidRDefault="00881D4C" w:rsidP="001242ED">
      <w:pPr>
        <w:ind w:left="993" w:right="502"/>
        <w:jc w:val="both"/>
        <w:rPr>
          <w:color w:val="000000" w:themeColor="text1"/>
          <w:sz w:val="22"/>
          <w:szCs w:val="22"/>
        </w:rPr>
      </w:pPr>
    </w:p>
    <w:p w14:paraId="53E53DE2"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1C83FA0B"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w:t>
      </w:r>
    </w:p>
    <w:p w14:paraId="0E1C43E7"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 xml:space="preserve">- …………………………… </w:t>
      </w:r>
    </w:p>
    <w:p w14:paraId="6D65A877" w14:textId="77777777" w:rsidR="00881D4C" w:rsidRPr="00881D4C" w:rsidRDefault="00881D4C" w:rsidP="001242ED">
      <w:pPr>
        <w:ind w:left="993" w:right="502"/>
        <w:jc w:val="both"/>
        <w:rPr>
          <w:i w:val="0"/>
          <w:iCs/>
          <w:color w:val="000000" w:themeColor="text1"/>
          <w:sz w:val="22"/>
          <w:szCs w:val="22"/>
        </w:rPr>
      </w:pPr>
    </w:p>
    <w:p w14:paraId="6FFCDC3B"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5299BF24" w14:textId="77777777" w:rsidR="00881D4C" w:rsidRPr="00881D4C" w:rsidRDefault="00881D4C" w:rsidP="001242ED">
      <w:pPr>
        <w:ind w:left="993" w:right="502"/>
        <w:jc w:val="both"/>
        <w:rPr>
          <w:i w:val="0"/>
          <w:color w:val="000000" w:themeColor="text1"/>
          <w:sz w:val="22"/>
          <w:szCs w:val="22"/>
        </w:rPr>
      </w:pPr>
    </w:p>
    <w:p w14:paraId="6F469DB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031D8D4A"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FC203A9"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1133193"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861DAAD" w14:textId="77777777" w:rsidR="00881D4C" w:rsidRPr="00881D4C" w:rsidRDefault="00881D4C" w:rsidP="001242ED">
      <w:pPr>
        <w:ind w:left="1134" w:right="502"/>
        <w:jc w:val="both"/>
        <w:rPr>
          <w:i w:val="0"/>
          <w:color w:val="000000" w:themeColor="text1"/>
          <w:sz w:val="22"/>
          <w:szCs w:val="22"/>
        </w:rPr>
      </w:pPr>
    </w:p>
    <w:p w14:paraId="2D0EE58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2F876AB8" w14:textId="77777777" w:rsidR="00881D4C" w:rsidRDefault="00881D4C" w:rsidP="001242ED">
      <w:pPr>
        <w:autoSpaceDE w:val="0"/>
        <w:autoSpaceDN w:val="0"/>
        <w:adjustRightInd w:val="0"/>
        <w:ind w:left="993" w:right="502"/>
        <w:jc w:val="both"/>
        <w:rPr>
          <w:i w:val="0"/>
          <w:color w:val="000000" w:themeColor="text1"/>
          <w:sz w:val="22"/>
          <w:szCs w:val="22"/>
        </w:rPr>
      </w:pPr>
    </w:p>
    <w:p w14:paraId="7915DB0C" w14:textId="77777777" w:rsidR="004937EF" w:rsidRPr="00881D4C" w:rsidRDefault="004937EF" w:rsidP="001242ED">
      <w:pPr>
        <w:autoSpaceDE w:val="0"/>
        <w:autoSpaceDN w:val="0"/>
        <w:adjustRightInd w:val="0"/>
        <w:ind w:left="993" w:right="502"/>
        <w:jc w:val="both"/>
        <w:rPr>
          <w:i w:val="0"/>
          <w:color w:val="000000" w:themeColor="text1"/>
          <w:sz w:val="22"/>
          <w:szCs w:val="22"/>
        </w:rPr>
      </w:pPr>
    </w:p>
    <w:p w14:paraId="56816321"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Pogodbena kazen</w:t>
      </w:r>
    </w:p>
    <w:p w14:paraId="3CC4C7EC"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43687E4" w14:textId="77777777" w:rsidR="00881D4C" w:rsidRPr="00881D4C" w:rsidRDefault="00881D4C" w:rsidP="001242ED">
      <w:pPr>
        <w:ind w:left="993" w:right="502"/>
        <w:jc w:val="both"/>
        <w:rPr>
          <w:i w:val="0"/>
          <w:color w:val="000000" w:themeColor="text1"/>
          <w:sz w:val="22"/>
          <w:szCs w:val="22"/>
        </w:rPr>
      </w:pPr>
    </w:p>
    <w:p w14:paraId="1B0829E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233BF788" w14:textId="2F8ACE75"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AA2EE5">
        <w:rPr>
          <w:i w:val="0"/>
          <w:color w:val="000000" w:themeColor="text1"/>
          <w:sz w:val="22"/>
          <w:szCs w:val="22"/>
        </w:rPr>
        <w:t>obrazcu Popis blaga, ki je del ponudbenega predračuna</w:t>
      </w:r>
      <w:r w:rsidRPr="00881D4C">
        <w:rPr>
          <w:i w:val="0"/>
          <w:color w:val="000000" w:themeColor="text1"/>
          <w:sz w:val="22"/>
          <w:szCs w:val="22"/>
        </w:rPr>
        <w:t>), zahtevani dobavljivi enoti ali kakovosti,</w:t>
      </w:r>
    </w:p>
    <w:p w14:paraId="4E93DEDE" w14:textId="77777777"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19D9C8E9" w14:textId="77777777"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52FD5973" w14:textId="77777777" w:rsidR="00881D4C" w:rsidRPr="00881D4C" w:rsidRDefault="00881D4C" w:rsidP="001242ED">
      <w:pPr>
        <w:tabs>
          <w:tab w:val="num" w:pos="284"/>
        </w:tabs>
        <w:ind w:left="993" w:right="502"/>
        <w:jc w:val="both"/>
        <w:rPr>
          <w:i w:val="0"/>
          <w:color w:val="000000" w:themeColor="text1"/>
          <w:sz w:val="22"/>
          <w:szCs w:val="22"/>
        </w:rPr>
      </w:pPr>
    </w:p>
    <w:p w14:paraId="5C5D839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0A8D3602" w14:textId="77777777" w:rsidR="00881D4C" w:rsidRPr="00881D4C" w:rsidRDefault="00881D4C" w:rsidP="001242ED">
      <w:pPr>
        <w:ind w:left="993" w:right="502"/>
        <w:jc w:val="both"/>
        <w:rPr>
          <w:i w:val="0"/>
          <w:color w:val="000000" w:themeColor="text1"/>
          <w:sz w:val="16"/>
          <w:szCs w:val="16"/>
        </w:rPr>
      </w:pPr>
    </w:p>
    <w:p w14:paraId="665DA68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w:t>
      </w:r>
      <w:r w:rsidRPr="000465AC">
        <w:rPr>
          <w:i w:val="0"/>
          <w:color w:val="000000" w:themeColor="text1"/>
          <w:sz w:val="22"/>
          <w:szCs w:val="22"/>
        </w:rPr>
        <w:t>in nepovratni</w:t>
      </w:r>
      <w:r w:rsidR="000465AC" w:rsidRPr="000465AC">
        <w:rPr>
          <w:i w:val="0"/>
          <w:color w:val="000000" w:themeColor="text1"/>
          <w:sz w:val="22"/>
          <w:szCs w:val="22"/>
        </w:rPr>
        <w:t xml:space="preserve"> embalaži, kjer je to posebej zahtevano</w:t>
      </w:r>
      <w:r w:rsidRPr="000465AC">
        <w:rPr>
          <w:i w:val="0"/>
          <w:color w:val="000000" w:themeColor="text1"/>
          <w:sz w:val="22"/>
          <w:szCs w:val="22"/>
        </w:rPr>
        <w:t>, če dobavitelj te embalaže ne prevzame v rok</w:t>
      </w:r>
      <w:r w:rsidRPr="00881D4C">
        <w:rPr>
          <w:i w:val="0"/>
          <w:color w:val="000000" w:themeColor="text1"/>
          <w:sz w:val="22"/>
          <w:szCs w:val="22"/>
        </w:rPr>
        <w:t>u, opredeljenim s tem sporazumom oziroma razpisni dokumentaciji.</w:t>
      </w:r>
    </w:p>
    <w:p w14:paraId="31CA1435" w14:textId="77777777" w:rsidR="00881D4C" w:rsidRPr="00881D4C" w:rsidRDefault="00881D4C" w:rsidP="001242ED">
      <w:pPr>
        <w:ind w:left="993" w:right="502"/>
        <w:jc w:val="both"/>
        <w:rPr>
          <w:i w:val="0"/>
          <w:color w:val="000000" w:themeColor="text1"/>
          <w:sz w:val="16"/>
          <w:szCs w:val="16"/>
        </w:rPr>
      </w:pPr>
    </w:p>
    <w:p w14:paraId="3076119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C8CB920" w14:textId="77777777" w:rsidR="00881D4C" w:rsidRPr="00881D4C" w:rsidRDefault="00881D4C" w:rsidP="001242ED">
      <w:pPr>
        <w:ind w:left="993" w:right="502"/>
        <w:jc w:val="both"/>
        <w:rPr>
          <w:i w:val="0"/>
          <w:color w:val="000000" w:themeColor="text1"/>
          <w:sz w:val="16"/>
          <w:szCs w:val="16"/>
        </w:rPr>
      </w:pPr>
    </w:p>
    <w:p w14:paraId="7DA6C51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01E49DC4" w14:textId="77777777" w:rsidR="00881D4C" w:rsidRPr="00881D4C" w:rsidRDefault="00881D4C" w:rsidP="001242ED">
      <w:pPr>
        <w:ind w:left="993" w:right="502"/>
        <w:jc w:val="both"/>
        <w:rPr>
          <w:i w:val="0"/>
          <w:color w:val="000000" w:themeColor="text1"/>
          <w:sz w:val="22"/>
          <w:szCs w:val="22"/>
        </w:rPr>
      </w:pPr>
    </w:p>
    <w:p w14:paraId="3A850C8B"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1D3F0E03" w14:textId="77777777" w:rsidR="00881D4C" w:rsidRPr="00881D4C" w:rsidRDefault="00881D4C" w:rsidP="001242ED">
      <w:pPr>
        <w:ind w:left="993" w:right="502"/>
        <w:jc w:val="both"/>
        <w:rPr>
          <w:i w:val="0"/>
          <w:color w:val="000000" w:themeColor="text1"/>
          <w:sz w:val="22"/>
          <w:szCs w:val="22"/>
        </w:rPr>
      </w:pPr>
    </w:p>
    <w:p w14:paraId="17094795" w14:textId="77777777" w:rsidR="00881D4C" w:rsidRPr="00881D4C" w:rsidRDefault="00881D4C" w:rsidP="001242ED">
      <w:pPr>
        <w:ind w:left="993" w:right="502"/>
        <w:jc w:val="both"/>
        <w:rPr>
          <w:i w:val="0"/>
          <w:color w:val="000000" w:themeColor="text1"/>
          <w:sz w:val="16"/>
          <w:szCs w:val="16"/>
        </w:rPr>
      </w:pPr>
    </w:p>
    <w:p w14:paraId="5A0BE556"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569F5A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 xml:space="preserve">Naročnik odstopi od sporazuma v primeru, da dobavitelj dvakrat krši sledeče obveznosti: </w:t>
      </w:r>
    </w:p>
    <w:p w14:paraId="1D01C03E" w14:textId="77777777" w:rsidR="00881D4C" w:rsidRPr="00881D4C" w:rsidRDefault="00881D4C" w:rsidP="001242E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6738C351" w14:textId="77777777"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07A9EE7E" w14:textId="77777777"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D2F191D" w14:textId="28D3C1DF"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AA2EE5">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32E32FFF" w14:textId="77777777" w:rsidR="00881D4C" w:rsidRPr="00881D4C" w:rsidRDefault="00881D4C" w:rsidP="001242ED">
      <w:pPr>
        <w:spacing w:line="276" w:lineRule="auto"/>
        <w:ind w:left="993" w:right="502"/>
        <w:jc w:val="both"/>
        <w:rPr>
          <w:i w:val="0"/>
          <w:color w:val="000000" w:themeColor="text1"/>
          <w:sz w:val="22"/>
          <w:szCs w:val="22"/>
        </w:rPr>
      </w:pPr>
    </w:p>
    <w:p w14:paraId="50B527E5" w14:textId="77777777" w:rsidR="00881D4C" w:rsidRPr="00881D4C" w:rsidRDefault="00881D4C" w:rsidP="001242E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50C8695C" w14:textId="5EC13EDC"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w:t>
      </w:r>
      <w:r w:rsidR="00F747A1">
        <w:rPr>
          <w:i w:val="0"/>
          <w:color w:val="000000" w:themeColor="text1"/>
          <w:sz w:val="22"/>
          <w:szCs w:val="22"/>
        </w:rPr>
        <w:t xml:space="preserve"> popisu blaga – predračunskem obrazcu</w:t>
      </w:r>
      <w:r w:rsidRPr="00881D4C">
        <w:rPr>
          <w:i w:val="0"/>
          <w:color w:val="000000" w:themeColor="text1"/>
          <w:sz w:val="22"/>
          <w:szCs w:val="22"/>
        </w:rPr>
        <w:t>) ali kakovosti ali količini ali dobavljivi enoti ali zdravstveno-higienskim standardom ali</w:t>
      </w:r>
    </w:p>
    <w:p w14:paraId="337EE137"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2592B8F3"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8CDFE13"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198D06E" w14:textId="36955643"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3E80E846" w14:textId="77777777" w:rsidR="00881D4C" w:rsidRDefault="00881D4C" w:rsidP="001242E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725B96E0" w14:textId="77777777" w:rsidR="00F747A1" w:rsidRPr="00881D4C" w:rsidRDefault="00F747A1" w:rsidP="001242ED">
      <w:pPr>
        <w:numPr>
          <w:ilvl w:val="0"/>
          <w:numId w:val="33"/>
        </w:numPr>
        <w:tabs>
          <w:tab w:val="left" w:pos="993"/>
        </w:tabs>
        <w:spacing w:line="276" w:lineRule="auto"/>
        <w:ind w:left="993" w:right="502" w:firstLine="0"/>
        <w:jc w:val="both"/>
        <w:rPr>
          <w:i w:val="0"/>
          <w:color w:val="000000" w:themeColor="text1"/>
          <w:sz w:val="22"/>
          <w:szCs w:val="22"/>
        </w:rPr>
      </w:pPr>
      <w:r>
        <w:rPr>
          <w:i w:val="0"/>
          <w:color w:val="000000" w:themeColor="text1"/>
          <w:sz w:val="22"/>
          <w:szCs w:val="22"/>
        </w:rPr>
        <w:t>če dobavitelj, po zaključenem četrtletju, po 2x-nem pisnem opominu, naročniku ne posreduje  finančne realizacije prometa po artiklih, brez DDV,</w:t>
      </w:r>
    </w:p>
    <w:p w14:paraId="3EB7FA39" w14:textId="1A1B281A" w:rsidR="00881D4C" w:rsidRPr="00881D4C" w:rsidRDefault="00881D4C" w:rsidP="001242E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v vsebini in na način, predviden s tem sporazumom. </w:t>
      </w:r>
    </w:p>
    <w:p w14:paraId="33073772" w14:textId="77777777" w:rsidR="00881D4C" w:rsidRPr="00881D4C" w:rsidRDefault="00881D4C" w:rsidP="001242ED">
      <w:pPr>
        <w:ind w:left="993" w:right="502"/>
        <w:rPr>
          <w:i w:val="0"/>
          <w:color w:val="000000" w:themeColor="text1"/>
          <w:sz w:val="16"/>
          <w:szCs w:val="16"/>
        </w:rPr>
      </w:pPr>
    </w:p>
    <w:p w14:paraId="36E6E8FB" w14:textId="77777777" w:rsidR="00881D4C" w:rsidRPr="00881D4C" w:rsidRDefault="00881D4C" w:rsidP="001242ED">
      <w:pPr>
        <w:ind w:left="993" w:right="502"/>
        <w:jc w:val="both"/>
        <w:rPr>
          <w:i w:val="0"/>
          <w:color w:val="000000" w:themeColor="text1"/>
          <w:sz w:val="22"/>
          <w:szCs w:val="22"/>
        </w:rPr>
      </w:pPr>
    </w:p>
    <w:p w14:paraId="5384B37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24E66EC5" w14:textId="77777777" w:rsidR="00881D4C" w:rsidRPr="00881D4C" w:rsidRDefault="00881D4C" w:rsidP="001242ED">
      <w:pPr>
        <w:ind w:left="993" w:right="502"/>
        <w:jc w:val="both"/>
        <w:rPr>
          <w:i w:val="0"/>
          <w:color w:val="000000" w:themeColor="text1"/>
          <w:sz w:val="22"/>
          <w:szCs w:val="22"/>
        </w:rPr>
      </w:pPr>
    </w:p>
    <w:p w14:paraId="3734436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6B0B677D" w14:textId="77777777" w:rsidR="00881D4C" w:rsidRPr="00881D4C" w:rsidRDefault="00881D4C" w:rsidP="001242ED">
      <w:pPr>
        <w:ind w:left="993" w:right="502"/>
        <w:jc w:val="both"/>
        <w:rPr>
          <w:i w:val="0"/>
          <w:color w:val="000000" w:themeColor="text1"/>
          <w:sz w:val="22"/>
          <w:szCs w:val="22"/>
        </w:rPr>
      </w:pPr>
    </w:p>
    <w:p w14:paraId="2F8E1DC6"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7A18F60A" w14:textId="77777777" w:rsidR="00881D4C" w:rsidRPr="00881D4C" w:rsidRDefault="00881D4C" w:rsidP="001242ED">
      <w:pPr>
        <w:ind w:left="993" w:right="502"/>
        <w:jc w:val="both"/>
        <w:rPr>
          <w:i w:val="0"/>
          <w:color w:val="000000" w:themeColor="text1"/>
          <w:sz w:val="22"/>
          <w:szCs w:val="22"/>
        </w:rPr>
      </w:pPr>
    </w:p>
    <w:p w14:paraId="2AA3D7EB" w14:textId="77777777" w:rsidR="00881D4C" w:rsidRPr="00881D4C" w:rsidRDefault="00881D4C" w:rsidP="001242E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A9F16A1" w14:textId="42D3F7E9" w:rsidR="00077BCD" w:rsidRPr="006631E9" w:rsidRDefault="00077BCD" w:rsidP="001242E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74340A88" w14:textId="77777777" w:rsidR="00077BCD" w:rsidRPr="00FE6FEE" w:rsidRDefault="00077BCD" w:rsidP="001242E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0B8500C4" w14:textId="77777777" w:rsidR="00077BCD" w:rsidRPr="00FE6FEE" w:rsidRDefault="00077BCD" w:rsidP="001242E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087B0E56"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73E1B661"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351EAFD5"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počitki, </w:t>
      </w:r>
    </w:p>
    <w:p w14:paraId="754C5D4F"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lastRenderedPageBreak/>
        <w:t xml:space="preserve">opravljanjem dela na podlagi pogodb civilnega prava kljub obstoju elementov delovnega razmerja ali v zvezi z zaposlovanjem na črno </w:t>
      </w:r>
    </w:p>
    <w:p w14:paraId="0DA4A53A" w14:textId="77777777" w:rsidR="00077BCD" w:rsidRPr="006631E9" w:rsidRDefault="00077BCD" w:rsidP="001242E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00634990" w14:textId="4E880A2E" w:rsidR="00077BCD" w:rsidRPr="006631E9" w:rsidRDefault="00077BCD" w:rsidP="001242E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7C09C238" w14:textId="77777777" w:rsidR="00077BCD" w:rsidRPr="006631E9" w:rsidRDefault="00077BCD" w:rsidP="001242ED">
      <w:pPr>
        <w:ind w:left="993" w:right="502"/>
        <w:jc w:val="both"/>
        <w:rPr>
          <w:i w:val="0"/>
          <w:sz w:val="22"/>
          <w:szCs w:val="22"/>
        </w:rPr>
      </w:pPr>
    </w:p>
    <w:p w14:paraId="1D6CE54B" w14:textId="61CE1D50" w:rsidR="00077BCD" w:rsidRPr="006631E9" w:rsidRDefault="00077BCD" w:rsidP="001242E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75A5355A" w14:textId="77777777" w:rsidR="00077BCD" w:rsidRPr="006631E9" w:rsidRDefault="00077BCD" w:rsidP="001242ED">
      <w:pPr>
        <w:ind w:left="993" w:right="502"/>
        <w:jc w:val="both"/>
        <w:rPr>
          <w:i w:val="0"/>
          <w:sz w:val="22"/>
          <w:szCs w:val="22"/>
        </w:rPr>
      </w:pPr>
    </w:p>
    <w:p w14:paraId="5DFCA5FE" w14:textId="3B477149" w:rsidR="00077BCD" w:rsidRPr="006631E9" w:rsidRDefault="00077BCD" w:rsidP="001242E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4078FB7B" w14:textId="77777777" w:rsidR="00881D4C" w:rsidRPr="004937EF" w:rsidRDefault="00881D4C" w:rsidP="001242ED">
      <w:pPr>
        <w:ind w:left="993" w:right="502"/>
        <w:rPr>
          <w:i w:val="0"/>
          <w:color w:val="000000" w:themeColor="text1"/>
          <w:sz w:val="22"/>
          <w:szCs w:val="16"/>
        </w:rPr>
      </w:pPr>
    </w:p>
    <w:p w14:paraId="7C548156" w14:textId="77777777" w:rsidR="00881D4C" w:rsidRPr="004937EF" w:rsidRDefault="00881D4C" w:rsidP="001242ED">
      <w:pPr>
        <w:ind w:left="993" w:right="502"/>
        <w:rPr>
          <w:i w:val="0"/>
          <w:color w:val="000000" w:themeColor="text1"/>
          <w:sz w:val="22"/>
          <w:szCs w:val="16"/>
        </w:rPr>
      </w:pPr>
    </w:p>
    <w:p w14:paraId="50F2B069"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096682D7" w14:textId="77777777" w:rsidR="00881D4C" w:rsidRPr="00881D4C" w:rsidRDefault="00881D4C" w:rsidP="001242ED">
      <w:pPr>
        <w:ind w:left="993" w:right="502"/>
        <w:jc w:val="center"/>
        <w:rPr>
          <w:b/>
          <w:i w:val="0"/>
          <w:color w:val="000000" w:themeColor="text1"/>
          <w:sz w:val="16"/>
          <w:szCs w:val="16"/>
        </w:rPr>
      </w:pPr>
    </w:p>
    <w:p w14:paraId="3CB62BA7"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3B56C5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52099101" w14:textId="77777777" w:rsidR="00881D4C" w:rsidRPr="000465AC" w:rsidRDefault="00881D4C" w:rsidP="001242ED">
      <w:pPr>
        <w:pStyle w:val="Odstavekseznama"/>
        <w:numPr>
          <w:ilvl w:val="0"/>
          <w:numId w:val="17"/>
        </w:numPr>
        <w:tabs>
          <w:tab w:val="left" w:pos="1843"/>
        </w:tabs>
        <w:ind w:right="502"/>
        <w:jc w:val="both"/>
        <w:rPr>
          <w:i w:val="0"/>
          <w:color w:val="000000" w:themeColor="text1"/>
          <w:sz w:val="22"/>
          <w:szCs w:val="22"/>
        </w:rPr>
      </w:pPr>
      <w:r w:rsidRPr="000465AC">
        <w:rPr>
          <w:i w:val="0"/>
          <w:color w:val="000000" w:themeColor="text1"/>
          <w:sz w:val="22"/>
          <w:szCs w:val="22"/>
        </w:rPr>
        <w:t>na strani naročnika:  ______________________________,</w:t>
      </w:r>
      <w:r w:rsidR="00F747A1">
        <w:rPr>
          <w:i w:val="0"/>
          <w:color w:val="000000" w:themeColor="text1"/>
          <w:sz w:val="22"/>
          <w:szCs w:val="22"/>
        </w:rPr>
        <w:t xml:space="preserve"> tel.:____________________________, e-mail: _____________________</w:t>
      </w:r>
    </w:p>
    <w:p w14:paraId="540CBFEF" w14:textId="77777777" w:rsidR="00881D4C" w:rsidRPr="00881D4C" w:rsidRDefault="00881D4C" w:rsidP="001242E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F747A1">
        <w:rPr>
          <w:i w:val="0"/>
          <w:color w:val="000000" w:themeColor="text1"/>
          <w:sz w:val="22"/>
          <w:szCs w:val="22"/>
        </w:rPr>
        <w:t>, tel.: ____________________________,  e-mail _______________________</w:t>
      </w:r>
      <w:r w:rsidRPr="00881D4C">
        <w:rPr>
          <w:i w:val="0"/>
          <w:color w:val="000000" w:themeColor="text1"/>
          <w:sz w:val="22"/>
          <w:szCs w:val="22"/>
        </w:rPr>
        <w:t>.</w:t>
      </w:r>
    </w:p>
    <w:p w14:paraId="082C153C" w14:textId="77777777" w:rsidR="00881D4C" w:rsidRPr="00881D4C" w:rsidRDefault="00881D4C" w:rsidP="001242ED">
      <w:pPr>
        <w:ind w:left="993" w:right="502"/>
        <w:jc w:val="both"/>
        <w:rPr>
          <w:i w:val="0"/>
          <w:color w:val="000000" w:themeColor="text1"/>
          <w:sz w:val="22"/>
          <w:szCs w:val="22"/>
        </w:rPr>
      </w:pPr>
    </w:p>
    <w:p w14:paraId="1E37575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4C1F904F" w14:textId="77777777" w:rsidR="00881D4C" w:rsidRDefault="00881D4C" w:rsidP="001242ED">
      <w:pPr>
        <w:ind w:left="993" w:right="502"/>
        <w:jc w:val="both"/>
        <w:rPr>
          <w:b/>
          <w:i w:val="0"/>
          <w:color w:val="000000" w:themeColor="text1"/>
          <w:sz w:val="22"/>
          <w:szCs w:val="22"/>
        </w:rPr>
      </w:pPr>
    </w:p>
    <w:p w14:paraId="71EFF466" w14:textId="77777777" w:rsidR="004937EF" w:rsidRPr="00881D4C" w:rsidRDefault="004937EF" w:rsidP="001242ED">
      <w:pPr>
        <w:ind w:left="993" w:right="502"/>
        <w:jc w:val="both"/>
        <w:rPr>
          <w:b/>
          <w:i w:val="0"/>
          <w:color w:val="000000" w:themeColor="text1"/>
          <w:sz w:val="22"/>
          <w:szCs w:val="22"/>
        </w:rPr>
      </w:pPr>
    </w:p>
    <w:p w14:paraId="1D7FD4C2"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Reševanje sporov</w:t>
      </w:r>
    </w:p>
    <w:p w14:paraId="4C11D8F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3BC4D7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49F3FB96" w14:textId="77777777" w:rsidR="00881D4C" w:rsidRDefault="00881D4C" w:rsidP="001242ED">
      <w:pPr>
        <w:ind w:left="993" w:right="502"/>
        <w:jc w:val="both"/>
        <w:rPr>
          <w:i w:val="0"/>
          <w:color w:val="000000" w:themeColor="text1"/>
          <w:sz w:val="22"/>
          <w:szCs w:val="22"/>
        </w:rPr>
      </w:pPr>
    </w:p>
    <w:p w14:paraId="300775EC" w14:textId="77777777" w:rsidR="004937EF" w:rsidRPr="00881D4C" w:rsidRDefault="004937EF" w:rsidP="001242ED">
      <w:pPr>
        <w:ind w:left="993" w:right="502"/>
        <w:jc w:val="both"/>
        <w:rPr>
          <w:i w:val="0"/>
          <w:color w:val="000000" w:themeColor="text1"/>
          <w:sz w:val="22"/>
          <w:szCs w:val="22"/>
        </w:rPr>
      </w:pPr>
    </w:p>
    <w:p w14:paraId="29439CB4"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Protikorupcijska klavzula</w:t>
      </w:r>
    </w:p>
    <w:p w14:paraId="21DF613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1A01FF8" w14:textId="77777777" w:rsidR="00881D4C" w:rsidRPr="00881D4C" w:rsidRDefault="00881D4C" w:rsidP="001242ED">
      <w:pPr>
        <w:ind w:left="992"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6F7230B"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pridobitev posla ali</w:t>
      </w:r>
    </w:p>
    <w:p w14:paraId="12082E72"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5EEA8FE6"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79F4524" w14:textId="77777777" w:rsidR="00881D4C" w:rsidRPr="00881D4C" w:rsidRDefault="00881D4C" w:rsidP="001242ED">
      <w:pPr>
        <w:pStyle w:val="Odstavekseznama"/>
        <w:numPr>
          <w:ilvl w:val="0"/>
          <w:numId w:val="31"/>
        </w:numPr>
        <w:ind w:left="992"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42C6711" w14:textId="77777777" w:rsidR="00881D4C" w:rsidRPr="00881D4C" w:rsidRDefault="00881D4C" w:rsidP="001242ED">
      <w:pPr>
        <w:ind w:left="992" w:right="502"/>
        <w:jc w:val="both"/>
        <w:rPr>
          <w:i w:val="0"/>
          <w:color w:val="000000" w:themeColor="text1"/>
          <w:sz w:val="22"/>
          <w:szCs w:val="22"/>
        </w:rPr>
      </w:pPr>
      <w:r w:rsidRPr="00881D4C">
        <w:rPr>
          <w:i w:val="0"/>
          <w:color w:val="000000" w:themeColor="text1"/>
          <w:sz w:val="22"/>
          <w:szCs w:val="22"/>
        </w:rPr>
        <w:t xml:space="preserve">je ničen. </w:t>
      </w:r>
    </w:p>
    <w:p w14:paraId="167AF416" w14:textId="77777777" w:rsidR="00881D4C" w:rsidRPr="00881D4C" w:rsidRDefault="00881D4C" w:rsidP="001242ED">
      <w:pPr>
        <w:ind w:left="992" w:right="502"/>
        <w:rPr>
          <w:i w:val="0"/>
          <w:color w:val="000000" w:themeColor="text1"/>
          <w:sz w:val="22"/>
          <w:szCs w:val="22"/>
        </w:rPr>
      </w:pPr>
    </w:p>
    <w:p w14:paraId="05F29B9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74831D8" w14:textId="77777777" w:rsidR="00881D4C" w:rsidRDefault="00881D4C" w:rsidP="001242ED">
      <w:pPr>
        <w:ind w:left="993" w:right="502"/>
        <w:rPr>
          <w:b/>
          <w:i w:val="0"/>
          <w:color w:val="000000" w:themeColor="text1"/>
          <w:sz w:val="22"/>
          <w:szCs w:val="22"/>
        </w:rPr>
      </w:pPr>
    </w:p>
    <w:p w14:paraId="37AD0F93" w14:textId="77777777" w:rsidR="004937EF" w:rsidRPr="00881D4C" w:rsidRDefault="004937EF" w:rsidP="001242ED">
      <w:pPr>
        <w:ind w:left="993" w:right="502"/>
        <w:rPr>
          <w:b/>
          <w:i w:val="0"/>
          <w:color w:val="000000" w:themeColor="text1"/>
          <w:sz w:val="22"/>
          <w:szCs w:val="22"/>
        </w:rPr>
      </w:pPr>
    </w:p>
    <w:p w14:paraId="053B47A8"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Trajanje sporazuma</w:t>
      </w:r>
    </w:p>
    <w:p w14:paraId="4E38B5EC"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7B2E0CF4" w14:textId="4C6B9387" w:rsidR="00E44DF8" w:rsidRPr="00E44DF8" w:rsidRDefault="00E44DF8" w:rsidP="001242ED">
      <w:pPr>
        <w:pStyle w:val="Odstavekseznama"/>
        <w:tabs>
          <w:tab w:val="left" w:pos="1134"/>
        </w:tabs>
        <w:ind w:left="1069" w:right="502"/>
        <w:jc w:val="both"/>
        <w:rPr>
          <w:b/>
          <w:i w:val="0"/>
          <w:color w:val="000000" w:themeColor="text1"/>
          <w:sz w:val="22"/>
          <w:szCs w:val="22"/>
        </w:rPr>
      </w:pPr>
      <w:r w:rsidRPr="00E44DF8">
        <w:rPr>
          <w:i w:val="0"/>
          <w:color w:val="000000" w:themeColor="text1"/>
          <w:sz w:val="22"/>
          <w:szCs w:val="22"/>
        </w:rPr>
        <w:t xml:space="preserve">Ta sporazum je sklenjen z dnem podpisa obeh pogodbenih strank in se uporablja od ........ do......... </w:t>
      </w:r>
      <w:r w:rsidRPr="00E44DF8">
        <w:rPr>
          <w:b/>
          <w:i w:val="0"/>
          <w:color w:val="000000" w:themeColor="text1"/>
          <w:sz w:val="22"/>
          <w:szCs w:val="22"/>
        </w:rPr>
        <w:t>(</w:t>
      </w:r>
      <w:r w:rsidRPr="00E44DF8">
        <w:rPr>
          <w:color w:val="000000" w:themeColor="text1"/>
          <w:sz w:val="22"/>
          <w:szCs w:val="22"/>
        </w:rPr>
        <w:t>Opomba: Naročnik navede obdobje uporabe v trajanju 36. mesecev. Datum začetka uporabe ne sme biti pred datumom  sklenitve</w:t>
      </w:r>
      <w:r w:rsidRPr="00E44DF8">
        <w:rPr>
          <w:i w:val="0"/>
          <w:color w:val="000000" w:themeColor="text1"/>
          <w:sz w:val="22"/>
          <w:szCs w:val="22"/>
        </w:rPr>
        <w:t>).</w:t>
      </w:r>
    </w:p>
    <w:p w14:paraId="772BAEBE" w14:textId="77777777" w:rsidR="00881D4C" w:rsidRDefault="00881D4C" w:rsidP="001242ED">
      <w:pPr>
        <w:ind w:left="993" w:right="502"/>
        <w:jc w:val="both"/>
        <w:rPr>
          <w:i w:val="0"/>
          <w:color w:val="000000" w:themeColor="text1"/>
          <w:sz w:val="22"/>
          <w:szCs w:val="22"/>
        </w:rPr>
      </w:pPr>
    </w:p>
    <w:p w14:paraId="61DBB152" w14:textId="77777777" w:rsidR="004937EF" w:rsidRPr="00881D4C" w:rsidRDefault="004937EF" w:rsidP="001242ED">
      <w:pPr>
        <w:ind w:left="993" w:right="502"/>
        <w:jc w:val="both"/>
        <w:rPr>
          <w:i w:val="0"/>
          <w:color w:val="000000" w:themeColor="text1"/>
          <w:sz w:val="22"/>
          <w:szCs w:val="22"/>
        </w:rPr>
      </w:pPr>
    </w:p>
    <w:p w14:paraId="442E9232"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Končne določbe</w:t>
      </w:r>
    </w:p>
    <w:p w14:paraId="49AB683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FCA274D"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19529196" w14:textId="77777777" w:rsidR="00881D4C" w:rsidRPr="00881D4C" w:rsidRDefault="00881D4C" w:rsidP="001242ED">
      <w:pPr>
        <w:ind w:left="993" w:right="502"/>
        <w:jc w:val="both"/>
        <w:rPr>
          <w:i w:val="0"/>
          <w:color w:val="000000" w:themeColor="text1"/>
          <w:sz w:val="22"/>
          <w:szCs w:val="22"/>
        </w:rPr>
      </w:pPr>
    </w:p>
    <w:p w14:paraId="0FA7EE74"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8738C2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43D41D2A" w14:textId="77777777" w:rsidR="00881D4C" w:rsidRPr="00881D4C" w:rsidRDefault="00881D4C" w:rsidP="001242ED">
      <w:pPr>
        <w:ind w:left="993" w:right="502"/>
        <w:rPr>
          <w:i w:val="0"/>
          <w:color w:val="000000" w:themeColor="text1"/>
          <w:sz w:val="22"/>
          <w:szCs w:val="22"/>
        </w:rPr>
      </w:pPr>
    </w:p>
    <w:p w14:paraId="3B6FB72A" w14:textId="77777777" w:rsidR="00881D4C" w:rsidRPr="00881D4C" w:rsidRDefault="00881D4C" w:rsidP="001242ED">
      <w:pPr>
        <w:ind w:left="993" w:right="502"/>
        <w:rPr>
          <w:i w:val="0"/>
          <w:color w:val="000000" w:themeColor="text1"/>
          <w:sz w:val="22"/>
          <w:szCs w:val="22"/>
        </w:rPr>
      </w:pPr>
    </w:p>
    <w:p w14:paraId="47D2971B"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Priloge:</w:t>
      </w:r>
    </w:p>
    <w:p w14:paraId="74FBC045" w14:textId="76CBADEF" w:rsidR="00881D4C" w:rsidRPr="00881D4C" w:rsidRDefault="00881D4C" w:rsidP="001242E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790C129F" w14:textId="77777777" w:rsidR="00881D4C" w:rsidRPr="00881D4C" w:rsidRDefault="00881D4C" w:rsidP="001242E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5F334BD4" w14:textId="77777777" w:rsidR="00881D4C" w:rsidRPr="00881D4C" w:rsidRDefault="00881D4C" w:rsidP="001242ED">
      <w:pPr>
        <w:ind w:left="993" w:right="502"/>
        <w:rPr>
          <w:i w:val="0"/>
          <w:color w:val="000000" w:themeColor="text1"/>
          <w:sz w:val="22"/>
          <w:szCs w:val="22"/>
        </w:rPr>
      </w:pPr>
    </w:p>
    <w:p w14:paraId="4DF0FDC6" w14:textId="77777777" w:rsidR="00881D4C" w:rsidRPr="00881D4C" w:rsidRDefault="00881D4C" w:rsidP="001242ED">
      <w:pPr>
        <w:ind w:left="993" w:right="502"/>
        <w:rPr>
          <w:i w:val="0"/>
          <w:color w:val="000000" w:themeColor="text1"/>
          <w:sz w:val="22"/>
          <w:szCs w:val="22"/>
        </w:rPr>
      </w:pPr>
    </w:p>
    <w:p w14:paraId="31447524"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2A4EA23F"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5B31F42" w14:textId="77777777" w:rsidR="00881D4C" w:rsidRPr="00881D4C" w:rsidRDefault="00881D4C" w:rsidP="001242ED">
      <w:pPr>
        <w:ind w:left="993" w:right="502"/>
        <w:rPr>
          <w:i w:val="0"/>
          <w:color w:val="000000" w:themeColor="text1"/>
          <w:sz w:val="22"/>
          <w:szCs w:val="22"/>
        </w:rPr>
      </w:pPr>
    </w:p>
    <w:p w14:paraId="63C2EEAE"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84B82E5" w14:textId="77777777" w:rsidR="00881D4C" w:rsidRDefault="00881D4C" w:rsidP="001242E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0465AC">
        <w:rPr>
          <w:i w:val="0"/>
          <w:color w:val="000000" w:themeColor="text1"/>
          <w:sz w:val="22"/>
          <w:szCs w:val="22"/>
        </w:rPr>
        <w:t>VRTEČ ČRNUČE</w:t>
      </w:r>
    </w:p>
    <w:p w14:paraId="13E9646F" w14:textId="77777777" w:rsidR="000465AC" w:rsidRDefault="000465AC"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7BBEB69C" w14:textId="77777777" w:rsidR="000465AC" w:rsidRDefault="000465AC"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5E707907" w14:textId="77777777" w:rsidR="000465AC" w:rsidRPr="00F143B8" w:rsidRDefault="000465AC"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1BDFF336" w14:textId="77777777" w:rsidR="000465AC" w:rsidRPr="00881D4C" w:rsidRDefault="000465AC" w:rsidP="001242ED">
      <w:pPr>
        <w:ind w:left="993" w:right="502"/>
        <w:rPr>
          <w:rFonts w:asciiTheme="minorHAnsi" w:eastAsiaTheme="minorHAnsi" w:hAnsiTheme="minorHAnsi" w:cstheme="minorBidi"/>
          <w:i w:val="0"/>
          <w:color w:val="000000" w:themeColor="text1"/>
          <w:sz w:val="22"/>
          <w:szCs w:val="22"/>
          <w:lang w:eastAsia="en-US"/>
        </w:rPr>
      </w:pPr>
    </w:p>
    <w:p w14:paraId="79822725" w14:textId="77777777" w:rsidR="00881D4C" w:rsidRPr="00881D4C" w:rsidRDefault="00881D4C" w:rsidP="001242ED">
      <w:pPr>
        <w:ind w:left="993" w:right="502"/>
        <w:jc w:val="right"/>
        <w:rPr>
          <w:b/>
          <w:i w:val="0"/>
          <w:color w:val="000000" w:themeColor="text1"/>
          <w:sz w:val="22"/>
          <w:szCs w:val="22"/>
        </w:rPr>
      </w:pPr>
    </w:p>
    <w:p w14:paraId="1124B00E" w14:textId="77777777" w:rsidR="00881D4C" w:rsidRPr="00881D4C" w:rsidRDefault="00881D4C" w:rsidP="001242ED">
      <w:pPr>
        <w:ind w:left="993" w:right="502"/>
        <w:jc w:val="right"/>
        <w:rPr>
          <w:b/>
          <w:i w:val="0"/>
          <w:color w:val="000000" w:themeColor="text1"/>
          <w:sz w:val="22"/>
          <w:szCs w:val="22"/>
        </w:rPr>
      </w:pPr>
    </w:p>
    <w:p w14:paraId="4782B512" w14:textId="77777777" w:rsidR="00881D4C" w:rsidRPr="00881D4C" w:rsidRDefault="00881D4C" w:rsidP="001242ED">
      <w:pPr>
        <w:ind w:left="993" w:right="502"/>
        <w:jc w:val="right"/>
        <w:rPr>
          <w:b/>
          <w:i w:val="0"/>
          <w:color w:val="000000" w:themeColor="text1"/>
          <w:sz w:val="22"/>
          <w:szCs w:val="22"/>
        </w:rPr>
      </w:pPr>
    </w:p>
    <w:p w14:paraId="7C693EEA" w14:textId="77777777" w:rsidR="00881D4C" w:rsidRPr="00881D4C" w:rsidRDefault="00881D4C" w:rsidP="001242ED">
      <w:pPr>
        <w:ind w:left="993" w:right="502"/>
        <w:jc w:val="right"/>
        <w:rPr>
          <w:b/>
          <w:i w:val="0"/>
          <w:color w:val="000000" w:themeColor="text1"/>
          <w:sz w:val="22"/>
          <w:szCs w:val="22"/>
        </w:rPr>
      </w:pPr>
    </w:p>
    <w:p w14:paraId="6C9F8CDE" w14:textId="77777777" w:rsidR="00881D4C" w:rsidRPr="00881D4C" w:rsidRDefault="00881D4C" w:rsidP="001242ED">
      <w:pPr>
        <w:ind w:left="993" w:right="502"/>
        <w:jc w:val="right"/>
        <w:rPr>
          <w:b/>
          <w:i w:val="0"/>
          <w:color w:val="000000" w:themeColor="text1"/>
          <w:sz w:val="22"/>
          <w:szCs w:val="22"/>
        </w:rPr>
      </w:pPr>
    </w:p>
    <w:p w14:paraId="3FEC1636" w14:textId="77777777" w:rsidR="00881D4C" w:rsidRPr="00881D4C" w:rsidRDefault="00881D4C" w:rsidP="001242ED">
      <w:pPr>
        <w:ind w:left="993" w:right="502"/>
        <w:jc w:val="right"/>
        <w:rPr>
          <w:b/>
          <w:i w:val="0"/>
          <w:color w:val="000000" w:themeColor="text1"/>
          <w:sz w:val="22"/>
          <w:szCs w:val="22"/>
        </w:rPr>
      </w:pPr>
    </w:p>
    <w:p w14:paraId="5F1CEF4E" w14:textId="77777777" w:rsidR="00881D4C" w:rsidRPr="00881D4C" w:rsidRDefault="00881D4C" w:rsidP="001242ED">
      <w:pPr>
        <w:ind w:left="993" w:right="502"/>
        <w:jc w:val="right"/>
        <w:rPr>
          <w:b/>
          <w:i w:val="0"/>
          <w:color w:val="000000" w:themeColor="text1"/>
          <w:sz w:val="22"/>
          <w:szCs w:val="22"/>
        </w:rPr>
      </w:pPr>
    </w:p>
    <w:p w14:paraId="74156D6E" w14:textId="77777777" w:rsidR="00881D4C" w:rsidRPr="00881D4C" w:rsidRDefault="00881D4C" w:rsidP="001242ED">
      <w:pPr>
        <w:ind w:left="993" w:right="502"/>
        <w:jc w:val="right"/>
        <w:rPr>
          <w:b/>
          <w:i w:val="0"/>
          <w:color w:val="000000" w:themeColor="text1"/>
          <w:sz w:val="22"/>
          <w:szCs w:val="22"/>
        </w:rPr>
      </w:pPr>
    </w:p>
    <w:p w14:paraId="75141CF4" w14:textId="77777777" w:rsidR="00881D4C" w:rsidRPr="00881D4C" w:rsidRDefault="00881D4C" w:rsidP="001242ED">
      <w:pPr>
        <w:ind w:left="993" w:right="502"/>
        <w:jc w:val="right"/>
        <w:rPr>
          <w:b/>
          <w:i w:val="0"/>
          <w:color w:val="000000" w:themeColor="text1"/>
          <w:sz w:val="22"/>
          <w:szCs w:val="22"/>
        </w:rPr>
      </w:pPr>
    </w:p>
    <w:p w14:paraId="1FA7B08F" w14:textId="77777777" w:rsidR="00881D4C" w:rsidRPr="00881D4C" w:rsidRDefault="00881D4C" w:rsidP="001242ED">
      <w:pPr>
        <w:ind w:left="993" w:right="502"/>
        <w:jc w:val="right"/>
        <w:rPr>
          <w:b/>
          <w:i w:val="0"/>
          <w:color w:val="000000" w:themeColor="text1"/>
          <w:sz w:val="22"/>
          <w:szCs w:val="22"/>
        </w:rPr>
      </w:pPr>
    </w:p>
    <w:p w14:paraId="7F2D116C" w14:textId="77777777" w:rsidR="00881D4C" w:rsidRPr="00881D4C" w:rsidRDefault="00881D4C" w:rsidP="001242ED">
      <w:pPr>
        <w:ind w:left="993" w:right="502"/>
        <w:jc w:val="right"/>
        <w:rPr>
          <w:b/>
          <w:i w:val="0"/>
          <w:color w:val="000000" w:themeColor="text1"/>
          <w:sz w:val="22"/>
          <w:szCs w:val="22"/>
        </w:rPr>
      </w:pPr>
    </w:p>
    <w:p w14:paraId="7F025444" w14:textId="77777777" w:rsidR="00881D4C" w:rsidRPr="00881D4C" w:rsidRDefault="00881D4C" w:rsidP="001242ED">
      <w:pPr>
        <w:ind w:left="993" w:right="502"/>
        <w:jc w:val="right"/>
        <w:rPr>
          <w:b/>
          <w:i w:val="0"/>
          <w:color w:val="000000" w:themeColor="text1"/>
          <w:sz w:val="22"/>
          <w:szCs w:val="22"/>
        </w:rPr>
      </w:pPr>
    </w:p>
    <w:p w14:paraId="1767B49C" w14:textId="77777777" w:rsidR="00881D4C" w:rsidRPr="00881D4C" w:rsidRDefault="00881D4C" w:rsidP="001242ED">
      <w:pPr>
        <w:ind w:left="993" w:right="502"/>
        <w:jc w:val="right"/>
        <w:rPr>
          <w:b/>
          <w:i w:val="0"/>
          <w:color w:val="000000" w:themeColor="text1"/>
          <w:sz w:val="22"/>
          <w:szCs w:val="22"/>
        </w:rPr>
      </w:pPr>
    </w:p>
    <w:p w14:paraId="00887A8D" w14:textId="77777777" w:rsidR="00881D4C" w:rsidRPr="00881D4C" w:rsidRDefault="00881D4C" w:rsidP="001242ED">
      <w:pPr>
        <w:ind w:left="993" w:right="502"/>
        <w:jc w:val="right"/>
        <w:rPr>
          <w:b/>
          <w:i w:val="0"/>
          <w:color w:val="000000" w:themeColor="text1"/>
          <w:sz w:val="22"/>
          <w:szCs w:val="22"/>
        </w:rPr>
      </w:pPr>
    </w:p>
    <w:p w14:paraId="6246898A" w14:textId="77777777" w:rsidR="00BB521E" w:rsidRDefault="00BB521E" w:rsidP="001242ED">
      <w:pPr>
        <w:spacing w:after="200" w:line="276" w:lineRule="auto"/>
        <w:ind w:left="993" w:right="502"/>
        <w:rPr>
          <w:b/>
          <w:i w:val="0"/>
          <w:color w:val="000000" w:themeColor="text1"/>
          <w:sz w:val="22"/>
          <w:szCs w:val="22"/>
        </w:rPr>
      </w:pPr>
    </w:p>
    <w:p w14:paraId="761BA0C2" w14:textId="77777777" w:rsidR="00BB521E" w:rsidRDefault="00BB521E" w:rsidP="001242ED">
      <w:pPr>
        <w:spacing w:after="200" w:line="276" w:lineRule="auto"/>
        <w:ind w:left="993" w:right="502"/>
        <w:rPr>
          <w:b/>
          <w:i w:val="0"/>
          <w:color w:val="000000" w:themeColor="text1"/>
          <w:sz w:val="22"/>
          <w:szCs w:val="22"/>
        </w:rPr>
      </w:pPr>
    </w:p>
    <w:p w14:paraId="26B0640D" w14:textId="77777777" w:rsidR="00BB521E" w:rsidRDefault="00BB521E" w:rsidP="001242ED">
      <w:pPr>
        <w:spacing w:after="200" w:line="276" w:lineRule="auto"/>
        <w:ind w:left="993" w:right="502"/>
        <w:rPr>
          <w:b/>
          <w:i w:val="0"/>
          <w:color w:val="000000" w:themeColor="text1"/>
          <w:sz w:val="22"/>
          <w:szCs w:val="22"/>
        </w:rPr>
      </w:pPr>
    </w:p>
    <w:p w14:paraId="3E05C669" w14:textId="77777777" w:rsidR="00BB521E" w:rsidRDefault="00BB521E" w:rsidP="001242ED">
      <w:pPr>
        <w:spacing w:after="200" w:line="276" w:lineRule="auto"/>
        <w:ind w:left="993" w:right="502"/>
        <w:rPr>
          <w:b/>
          <w:i w:val="0"/>
          <w:color w:val="000000" w:themeColor="text1"/>
          <w:sz w:val="22"/>
          <w:szCs w:val="22"/>
        </w:rPr>
      </w:pPr>
    </w:p>
    <w:p w14:paraId="18D55FE4" w14:textId="77777777" w:rsidR="00BB521E" w:rsidRDefault="00BB521E" w:rsidP="001242ED">
      <w:pPr>
        <w:spacing w:after="200" w:line="276" w:lineRule="auto"/>
        <w:ind w:left="993" w:right="502"/>
        <w:rPr>
          <w:b/>
          <w:i w:val="0"/>
          <w:color w:val="000000" w:themeColor="text1"/>
          <w:sz w:val="22"/>
          <w:szCs w:val="22"/>
        </w:rPr>
      </w:pPr>
    </w:p>
    <w:p w14:paraId="2F915655" w14:textId="3AC0FDCC" w:rsidR="00881D4C" w:rsidRPr="00881D4C" w:rsidRDefault="003B3A30" w:rsidP="001242E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75A9D7AD" w14:textId="77777777" w:rsidR="00881D4C" w:rsidRPr="00881D4C" w:rsidRDefault="00881D4C" w:rsidP="001242E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69DF324" w14:textId="77777777" w:rsidTr="006F4958">
        <w:tc>
          <w:tcPr>
            <w:tcW w:w="4262" w:type="dxa"/>
            <w:vMerge w:val="restart"/>
          </w:tcPr>
          <w:p w14:paraId="0FC3F36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6B5DC00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4ADA6026" w14:textId="77777777" w:rsidTr="006F4958">
        <w:tc>
          <w:tcPr>
            <w:tcW w:w="4262" w:type="dxa"/>
            <w:vMerge/>
          </w:tcPr>
          <w:p w14:paraId="748570EF"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E4A7E41"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52CAF62A" w14:textId="77777777" w:rsidTr="006F4958">
        <w:tc>
          <w:tcPr>
            <w:tcW w:w="4262" w:type="dxa"/>
            <w:vMerge/>
          </w:tcPr>
          <w:p w14:paraId="36A77828"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1B97504"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33436E23" w14:textId="77777777" w:rsidTr="006F4958">
        <w:tc>
          <w:tcPr>
            <w:tcW w:w="4262" w:type="dxa"/>
            <w:vMerge w:val="restart"/>
          </w:tcPr>
          <w:p w14:paraId="4F528FA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2D5F1207"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C1F976E" w14:textId="77777777" w:rsidTr="006F4958">
        <w:tc>
          <w:tcPr>
            <w:tcW w:w="4262" w:type="dxa"/>
            <w:vMerge/>
          </w:tcPr>
          <w:p w14:paraId="3CE4F527"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69DBB1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7341D30" w14:textId="77777777" w:rsidTr="006F4958">
        <w:tc>
          <w:tcPr>
            <w:tcW w:w="4262" w:type="dxa"/>
            <w:vMerge/>
          </w:tcPr>
          <w:p w14:paraId="43013FA3"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21F3208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7CBA6E56" w14:textId="77777777" w:rsidTr="006F4958">
        <w:tc>
          <w:tcPr>
            <w:tcW w:w="4262" w:type="dxa"/>
          </w:tcPr>
          <w:p w14:paraId="75505FC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27763420"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38627986" w14:textId="77777777" w:rsidTr="006F4958">
        <w:tc>
          <w:tcPr>
            <w:tcW w:w="4262" w:type="dxa"/>
          </w:tcPr>
          <w:p w14:paraId="1727DAB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6EFE99E3"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79C340BB" w14:textId="77777777" w:rsidTr="006F4958">
        <w:tc>
          <w:tcPr>
            <w:tcW w:w="4262" w:type="dxa"/>
          </w:tcPr>
          <w:p w14:paraId="34DCDE6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184DBFC9"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332C7D7F" w14:textId="77777777" w:rsidTr="006F4958">
        <w:tc>
          <w:tcPr>
            <w:tcW w:w="4262" w:type="dxa"/>
          </w:tcPr>
          <w:p w14:paraId="5297476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109B5C31"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87E08D1" w14:textId="77777777" w:rsidTr="006F4958">
        <w:tc>
          <w:tcPr>
            <w:tcW w:w="4262" w:type="dxa"/>
          </w:tcPr>
          <w:p w14:paraId="4CD745BB"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99AF38B" w14:textId="77777777" w:rsidR="00881D4C" w:rsidRPr="00881D4C" w:rsidRDefault="00881D4C" w:rsidP="001242E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2625145E" w14:textId="77777777" w:rsidR="00881D4C" w:rsidRPr="00881D4C" w:rsidRDefault="00881D4C" w:rsidP="001242E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551"/>
        <w:gridCol w:w="1451"/>
        <w:gridCol w:w="1689"/>
        <w:gridCol w:w="1459"/>
        <w:gridCol w:w="1416"/>
      </w:tblGrid>
      <w:tr w:rsidR="006C576D" w:rsidRPr="00881D4C" w14:paraId="564787D3" w14:textId="77777777" w:rsidTr="006C576D">
        <w:tc>
          <w:tcPr>
            <w:tcW w:w="2234" w:type="dxa"/>
            <w:vMerge w:val="restart"/>
            <w:vAlign w:val="center"/>
          </w:tcPr>
          <w:p w14:paraId="778B16D6" w14:textId="77777777" w:rsidR="00881D4C" w:rsidRPr="006C576D" w:rsidRDefault="00881D4C"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2DF814E4" w14:textId="77777777" w:rsidR="00881D4C" w:rsidRPr="006C576D" w:rsidRDefault="00881D4C"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21464021" w14:textId="77777777" w:rsidR="00881D4C" w:rsidRPr="006C576D" w:rsidRDefault="00881D4C" w:rsidP="001242E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F16E88A" w14:textId="77777777" w:rsidR="00881D4C" w:rsidRPr="006C576D" w:rsidRDefault="006C576D" w:rsidP="001242ED">
            <w:pPr>
              <w:keepNext/>
              <w:numPr>
                <w:ilvl w:val="4"/>
                <w:numId w:val="0"/>
              </w:numPr>
              <w:tabs>
                <w:tab w:val="left" w:pos="1473"/>
              </w:tabs>
              <w:ind w:left="232" w:right="502"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4CE3B299" w14:textId="77777777" w:rsidR="00881D4C" w:rsidRPr="006C576D" w:rsidRDefault="00881D4C" w:rsidP="001242E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271BC746" w14:textId="77777777" w:rsidTr="006C576D">
        <w:tc>
          <w:tcPr>
            <w:tcW w:w="2234" w:type="dxa"/>
            <w:vMerge/>
            <w:vAlign w:val="center"/>
          </w:tcPr>
          <w:p w14:paraId="1132873E"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A7B03FA"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3C547F56"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10A5E734"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47A36B04"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634D49F9"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46870167" w14:textId="77777777" w:rsidTr="006C576D">
        <w:tc>
          <w:tcPr>
            <w:tcW w:w="2234" w:type="dxa"/>
          </w:tcPr>
          <w:p w14:paraId="6FB89EE5" w14:textId="77777777" w:rsidR="00881D4C" w:rsidRPr="00881D4C" w:rsidRDefault="00881D4C" w:rsidP="001242ED">
            <w:pPr>
              <w:keepNext/>
              <w:ind w:left="993" w:right="502"/>
              <w:outlineLvl w:val="3"/>
              <w:rPr>
                <w:color w:val="000000" w:themeColor="text1"/>
                <w:sz w:val="22"/>
                <w:szCs w:val="22"/>
              </w:rPr>
            </w:pPr>
          </w:p>
        </w:tc>
        <w:tc>
          <w:tcPr>
            <w:tcW w:w="1152" w:type="dxa"/>
          </w:tcPr>
          <w:p w14:paraId="18B4A890" w14:textId="77777777" w:rsidR="00881D4C" w:rsidRPr="00881D4C" w:rsidRDefault="00881D4C" w:rsidP="001242ED">
            <w:pPr>
              <w:keepNext/>
              <w:ind w:left="993" w:right="502"/>
              <w:outlineLvl w:val="3"/>
              <w:rPr>
                <w:color w:val="000000" w:themeColor="text1"/>
                <w:sz w:val="22"/>
                <w:szCs w:val="22"/>
              </w:rPr>
            </w:pPr>
          </w:p>
        </w:tc>
        <w:tc>
          <w:tcPr>
            <w:tcW w:w="1336" w:type="dxa"/>
          </w:tcPr>
          <w:p w14:paraId="65B3490B" w14:textId="77777777" w:rsidR="00881D4C" w:rsidRPr="00881D4C" w:rsidRDefault="00881D4C" w:rsidP="001242ED">
            <w:pPr>
              <w:keepNext/>
              <w:ind w:left="993" w:right="502"/>
              <w:outlineLvl w:val="3"/>
              <w:rPr>
                <w:color w:val="000000" w:themeColor="text1"/>
                <w:sz w:val="22"/>
                <w:szCs w:val="22"/>
              </w:rPr>
            </w:pPr>
          </w:p>
        </w:tc>
        <w:tc>
          <w:tcPr>
            <w:tcW w:w="1827" w:type="dxa"/>
          </w:tcPr>
          <w:p w14:paraId="2A0615B2"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467B1A51"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7BAD684B" w14:textId="77777777" w:rsidR="00881D4C" w:rsidRPr="00881D4C" w:rsidRDefault="00881D4C" w:rsidP="001242ED">
            <w:pPr>
              <w:keepNext/>
              <w:ind w:left="993" w:right="502"/>
              <w:outlineLvl w:val="3"/>
              <w:rPr>
                <w:i w:val="0"/>
                <w:color w:val="000000" w:themeColor="text1"/>
                <w:sz w:val="22"/>
                <w:szCs w:val="22"/>
              </w:rPr>
            </w:pPr>
          </w:p>
        </w:tc>
      </w:tr>
      <w:tr w:rsidR="006C576D" w:rsidRPr="00881D4C" w14:paraId="1B44B36D" w14:textId="77777777" w:rsidTr="006C576D">
        <w:tc>
          <w:tcPr>
            <w:tcW w:w="2234" w:type="dxa"/>
          </w:tcPr>
          <w:p w14:paraId="444DA582" w14:textId="77777777" w:rsidR="00881D4C" w:rsidRPr="00881D4C" w:rsidRDefault="00881D4C" w:rsidP="001242ED">
            <w:pPr>
              <w:keepNext/>
              <w:ind w:left="993" w:right="502"/>
              <w:outlineLvl w:val="3"/>
              <w:rPr>
                <w:color w:val="000000" w:themeColor="text1"/>
                <w:sz w:val="22"/>
                <w:szCs w:val="22"/>
              </w:rPr>
            </w:pPr>
          </w:p>
        </w:tc>
        <w:tc>
          <w:tcPr>
            <w:tcW w:w="1152" w:type="dxa"/>
          </w:tcPr>
          <w:p w14:paraId="71D344F0" w14:textId="77777777" w:rsidR="00881D4C" w:rsidRPr="00881D4C" w:rsidRDefault="00881D4C" w:rsidP="001242ED">
            <w:pPr>
              <w:keepNext/>
              <w:ind w:left="993" w:right="502"/>
              <w:outlineLvl w:val="3"/>
              <w:rPr>
                <w:color w:val="000000" w:themeColor="text1"/>
                <w:sz w:val="22"/>
                <w:szCs w:val="22"/>
              </w:rPr>
            </w:pPr>
          </w:p>
        </w:tc>
        <w:tc>
          <w:tcPr>
            <w:tcW w:w="1336" w:type="dxa"/>
          </w:tcPr>
          <w:p w14:paraId="5108ADC9" w14:textId="77777777" w:rsidR="00881D4C" w:rsidRPr="00881D4C" w:rsidRDefault="00881D4C" w:rsidP="001242ED">
            <w:pPr>
              <w:keepNext/>
              <w:ind w:left="993" w:right="502"/>
              <w:outlineLvl w:val="3"/>
              <w:rPr>
                <w:color w:val="000000" w:themeColor="text1"/>
                <w:sz w:val="22"/>
                <w:szCs w:val="22"/>
              </w:rPr>
            </w:pPr>
          </w:p>
        </w:tc>
        <w:tc>
          <w:tcPr>
            <w:tcW w:w="1827" w:type="dxa"/>
          </w:tcPr>
          <w:p w14:paraId="54FFE8EF"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78980EC2"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7C7B24EE" w14:textId="77777777" w:rsidR="00881D4C" w:rsidRPr="00881D4C" w:rsidRDefault="00881D4C" w:rsidP="001242ED">
            <w:pPr>
              <w:keepNext/>
              <w:ind w:left="993" w:right="502"/>
              <w:outlineLvl w:val="3"/>
              <w:rPr>
                <w:i w:val="0"/>
                <w:color w:val="000000" w:themeColor="text1"/>
                <w:sz w:val="22"/>
                <w:szCs w:val="22"/>
              </w:rPr>
            </w:pPr>
          </w:p>
        </w:tc>
      </w:tr>
      <w:tr w:rsidR="006C576D" w:rsidRPr="00881D4C" w14:paraId="5F9C0551" w14:textId="77777777" w:rsidTr="006C576D">
        <w:tc>
          <w:tcPr>
            <w:tcW w:w="2234" w:type="dxa"/>
          </w:tcPr>
          <w:p w14:paraId="35A424E8" w14:textId="77777777" w:rsidR="00881D4C" w:rsidRPr="00881D4C" w:rsidRDefault="00881D4C" w:rsidP="001242ED">
            <w:pPr>
              <w:keepNext/>
              <w:ind w:left="993" w:right="502"/>
              <w:outlineLvl w:val="3"/>
              <w:rPr>
                <w:color w:val="000000" w:themeColor="text1"/>
                <w:sz w:val="22"/>
                <w:szCs w:val="22"/>
              </w:rPr>
            </w:pPr>
          </w:p>
        </w:tc>
        <w:tc>
          <w:tcPr>
            <w:tcW w:w="1152" w:type="dxa"/>
          </w:tcPr>
          <w:p w14:paraId="7528969E" w14:textId="77777777" w:rsidR="00881D4C" w:rsidRPr="00881D4C" w:rsidRDefault="00881D4C" w:rsidP="001242ED">
            <w:pPr>
              <w:keepNext/>
              <w:ind w:left="993" w:right="502"/>
              <w:outlineLvl w:val="3"/>
              <w:rPr>
                <w:color w:val="000000" w:themeColor="text1"/>
                <w:sz w:val="22"/>
                <w:szCs w:val="22"/>
              </w:rPr>
            </w:pPr>
          </w:p>
        </w:tc>
        <w:tc>
          <w:tcPr>
            <w:tcW w:w="1336" w:type="dxa"/>
          </w:tcPr>
          <w:p w14:paraId="31273066" w14:textId="77777777" w:rsidR="00881D4C" w:rsidRPr="00881D4C" w:rsidRDefault="00881D4C" w:rsidP="001242ED">
            <w:pPr>
              <w:keepNext/>
              <w:ind w:left="993" w:right="502"/>
              <w:outlineLvl w:val="3"/>
              <w:rPr>
                <w:color w:val="000000" w:themeColor="text1"/>
                <w:sz w:val="22"/>
                <w:szCs w:val="22"/>
              </w:rPr>
            </w:pPr>
          </w:p>
        </w:tc>
        <w:tc>
          <w:tcPr>
            <w:tcW w:w="1827" w:type="dxa"/>
          </w:tcPr>
          <w:p w14:paraId="47787C6A"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7449D3A8"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4F49DC7A" w14:textId="77777777" w:rsidR="00881D4C" w:rsidRPr="00881D4C" w:rsidRDefault="00881D4C" w:rsidP="001242ED">
            <w:pPr>
              <w:keepNext/>
              <w:ind w:left="993" w:right="502"/>
              <w:outlineLvl w:val="3"/>
              <w:rPr>
                <w:i w:val="0"/>
                <w:color w:val="000000" w:themeColor="text1"/>
                <w:sz w:val="22"/>
                <w:szCs w:val="22"/>
              </w:rPr>
            </w:pPr>
          </w:p>
        </w:tc>
      </w:tr>
    </w:tbl>
    <w:p w14:paraId="7F84DBD3" w14:textId="77777777" w:rsidR="00881D4C" w:rsidRPr="00881D4C" w:rsidRDefault="00881D4C" w:rsidP="001242ED">
      <w:pPr>
        <w:ind w:left="993" w:right="502"/>
        <w:jc w:val="both"/>
        <w:rPr>
          <w:i w:val="0"/>
          <w:color w:val="000000" w:themeColor="text1"/>
          <w:sz w:val="22"/>
          <w:szCs w:val="22"/>
        </w:rPr>
      </w:pPr>
    </w:p>
    <w:p w14:paraId="26F220F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31E7928D" w14:textId="77777777" w:rsidR="00881D4C" w:rsidRPr="00881D4C" w:rsidRDefault="00881D4C" w:rsidP="001242ED">
      <w:pPr>
        <w:ind w:left="993" w:right="502"/>
        <w:jc w:val="both"/>
        <w:rPr>
          <w:i w:val="0"/>
          <w:color w:val="000000" w:themeColor="text1"/>
          <w:sz w:val="22"/>
          <w:szCs w:val="22"/>
        </w:rPr>
      </w:pPr>
    </w:p>
    <w:p w14:paraId="1BEDF781" w14:textId="77777777" w:rsidR="00881D4C" w:rsidRPr="00881D4C" w:rsidRDefault="00881D4C" w:rsidP="001242ED">
      <w:pPr>
        <w:ind w:left="993" w:right="502"/>
        <w:jc w:val="both"/>
        <w:rPr>
          <w:i w:val="0"/>
          <w:color w:val="000000" w:themeColor="text1"/>
          <w:sz w:val="22"/>
          <w:szCs w:val="22"/>
        </w:rPr>
      </w:pPr>
    </w:p>
    <w:p w14:paraId="133CBFE5" w14:textId="77777777" w:rsidR="00881D4C" w:rsidRPr="00881D4C" w:rsidRDefault="00881D4C" w:rsidP="001242E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C9A783B"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br w:type="page"/>
      </w:r>
    </w:p>
    <w:p w14:paraId="6D032036" w14:textId="77777777" w:rsidR="00881D4C" w:rsidRPr="00881D4C" w:rsidRDefault="00881D4C" w:rsidP="001242ED">
      <w:pPr>
        <w:ind w:left="1134" w:right="502" w:hanging="425"/>
        <w:jc w:val="right"/>
        <w:rPr>
          <w:b/>
          <w:i w:val="0"/>
          <w:color w:val="000000" w:themeColor="text1"/>
          <w:sz w:val="22"/>
          <w:szCs w:val="22"/>
        </w:rPr>
      </w:pPr>
      <w:r w:rsidRPr="00881D4C">
        <w:rPr>
          <w:b/>
          <w:i w:val="0"/>
          <w:color w:val="000000" w:themeColor="text1"/>
          <w:sz w:val="22"/>
          <w:szCs w:val="22"/>
        </w:rPr>
        <w:lastRenderedPageBreak/>
        <w:t>PRILOGA A/2</w:t>
      </w:r>
    </w:p>
    <w:p w14:paraId="2BF79AF9" w14:textId="77777777" w:rsidR="00881D4C" w:rsidRPr="00881D4C" w:rsidRDefault="00881D4C" w:rsidP="001242ED">
      <w:pPr>
        <w:ind w:left="1134" w:right="502" w:hanging="425"/>
        <w:rPr>
          <w:b/>
          <w:i w:val="0"/>
          <w:color w:val="000000" w:themeColor="text1"/>
          <w:sz w:val="22"/>
          <w:szCs w:val="22"/>
        </w:rPr>
      </w:pPr>
    </w:p>
    <w:p w14:paraId="550116E6" w14:textId="77777777" w:rsidR="00881D4C" w:rsidRPr="00881D4C" w:rsidRDefault="00881D4C" w:rsidP="001242ED">
      <w:pPr>
        <w:ind w:left="1134" w:right="502" w:hanging="425"/>
        <w:rPr>
          <w:b/>
          <w:i w:val="0"/>
          <w:color w:val="000000" w:themeColor="text1"/>
          <w:sz w:val="22"/>
          <w:szCs w:val="22"/>
        </w:rPr>
      </w:pPr>
    </w:p>
    <w:p w14:paraId="25D86A98"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7A7E186A" w14:textId="77777777" w:rsidR="00881D4C" w:rsidRPr="00881D4C" w:rsidRDefault="00881D4C" w:rsidP="001242ED">
      <w:pPr>
        <w:ind w:left="1134" w:right="502"/>
        <w:jc w:val="both"/>
        <w:rPr>
          <w:i w:val="0"/>
          <w:color w:val="000000" w:themeColor="text1"/>
          <w:sz w:val="22"/>
          <w:szCs w:val="22"/>
        </w:rPr>
      </w:pPr>
    </w:p>
    <w:p w14:paraId="6AE26A2D" w14:textId="08DF948C" w:rsidR="000465AC" w:rsidRPr="00F143B8" w:rsidRDefault="000465AC" w:rsidP="001242ED">
      <w:pPr>
        <w:ind w:left="1134" w:right="502"/>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Klopčič-</w:t>
      </w:r>
      <w:proofErr w:type="spellStart"/>
      <w:r>
        <w:rPr>
          <w:i w:val="0"/>
          <w:sz w:val="22"/>
          <w:szCs w:val="22"/>
        </w:rPr>
        <w:t>Hološević</w:t>
      </w:r>
      <w:proofErr w:type="spellEnd"/>
      <w:r w:rsidRPr="00F143B8">
        <w:rPr>
          <w:sz w:val="22"/>
          <w:szCs w:val="22"/>
        </w:rPr>
        <w:t xml:space="preserve"> </w:t>
      </w:r>
      <w:r w:rsidR="001C4486">
        <w:rPr>
          <w:i w:val="0"/>
          <w:sz w:val="22"/>
          <w:szCs w:val="22"/>
        </w:rPr>
        <w:t xml:space="preserve">Davčna številka / </w:t>
      </w:r>
      <w:r w:rsidRPr="00F143B8">
        <w:rPr>
          <w:i w:val="0"/>
          <w:sz w:val="22"/>
          <w:szCs w:val="22"/>
        </w:rPr>
        <w:t xml:space="preserve">ID </w:t>
      </w:r>
      <w:r w:rsidR="001C4486">
        <w:rPr>
          <w:i w:val="0"/>
          <w:sz w:val="22"/>
          <w:szCs w:val="22"/>
        </w:rPr>
        <w:t xml:space="preserve">številka </w:t>
      </w:r>
      <w:r w:rsidRPr="00F143B8">
        <w:rPr>
          <w:i w:val="0"/>
          <w:sz w:val="22"/>
          <w:szCs w:val="22"/>
        </w:rPr>
        <w:t xml:space="preserve">za DDV: </w:t>
      </w:r>
      <w:r w:rsidRPr="007C5836">
        <w:rPr>
          <w:bCs/>
          <w:i w:val="0"/>
          <w:sz w:val="22"/>
          <w:szCs w:val="22"/>
        </w:rPr>
        <w:t>SI30552001</w:t>
      </w:r>
    </w:p>
    <w:p w14:paraId="0B10261B" w14:textId="77777777" w:rsidR="000465AC" w:rsidRPr="00F143B8" w:rsidRDefault="000465AC" w:rsidP="001242ED">
      <w:pPr>
        <w:ind w:left="1134" w:right="502"/>
        <w:jc w:val="both"/>
        <w:rPr>
          <w:i w:val="0"/>
          <w:sz w:val="22"/>
          <w:szCs w:val="22"/>
        </w:rPr>
      </w:pPr>
      <w:r w:rsidRPr="00F143B8">
        <w:rPr>
          <w:i w:val="0"/>
          <w:sz w:val="22"/>
          <w:szCs w:val="22"/>
        </w:rPr>
        <w:t xml:space="preserve">Matična številka: </w:t>
      </w:r>
      <w:r>
        <w:rPr>
          <w:i w:val="0"/>
          <w:sz w:val="22"/>
          <w:szCs w:val="22"/>
        </w:rPr>
        <w:t>5049938000</w:t>
      </w:r>
    </w:p>
    <w:p w14:paraId="059280B3" w14:textId="77777777" w:rsidR="000465AC" w:rsidRPr="00A145D9" w:rsidRDefault="000465AC" w:rsidP="001242ED">
      <w:pPr>
        <w:ind w:left="1134" w:right="502"/>
        <w:rPr>
          <w:i w:val="0"/>
          <w:sz w:val="22"/>
          <w:szCs w:val="22"/>
        </w:rPr>
      </w:pPr>
      <w:r w:rsidRPr="00F143B8">
        <w:rPr>
          <w:i w:val="0"/>
          <w:sz w:val="22"/>
          <w:szCs w:val="22"/>
        </w:rPr>
        <w:t>(v nadaljevanju: naročnik)</w:t>
      </w:r>
    </w:p>
    <w:p w14:paraId="606010EB" w14:textId="77777777" w:rsidR="00881D4C" w:rsidRPr="00881D4C" w:rsidRDefault="00881D4C" w:rsidP="001242ED">
      <w:pPr>
        <w:ind w:left="1134" w:right="502"/>
        <w:jc w:val="both"/>
        <w:rPr>
          <w:i w:val="0"/>
          <w:color w:val="000000" w:themeColor="text1"/>
          <w:sz w:val="22"/>
          <w:szCs w:val="22"/>
        </w:rPr>
      </w:pPr>
    </w:p>
    <w:p w14:paraId="6075E28F" w14:textId="77777777" w:rsidR="00881D4C" w:rsidRPr="00881D4C" w:rsidRDefault="00881D4C" w:rsidP="001242ED">
      <w:pPr>
        <w:ind w:left="1134" w:right="502"/>
        <w:rPr>
          <w:i w:val="0"/>
          <w:color w:val="000000" w:themeColor="text1"/>
          <w:sz w:val="22"/>
          <w:szCs w:val="22"/>
        </w:rPr>
      </w:pPr>
    </w:p>
    <w:p w14:paraId="258163F7"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in</w:t>
      </w:r>
    </w:p>
    <w:p w14:paraId="6FE4B04D" w14:textId="77777777" w:rsidR="00881D4C" w:rsidRPr="00881D4C" w:rsidRDefault="00881D4C" w:rsidP="001242ED">
      <w:pPr>
        <w:ind w:left="1134" w:right="502"/>
        <w:rPr>
          <w:b/>
          <w:i w:val="0"/>
          <w:color w:val="000000" w:themeColor="text1"/>
          <w:sz w:val="22"/>
          <w:szCs w:val="22"/>
        </w:rPr>
      </w:pPr>
    </w:p>
    <w:p w14:paraId="334C754E" w14:textId="076F8C8E" w:rsidR="00881D4C" w:rsidRPr="00881D4C" w:rsidRDefault="00881D4C" w:rsidP="001242E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173D0A94" w14:textId="77777777" w:rsidR="00881D4C" w:rsidRPr="00881D4C" w:rsidRDefault="00881D4C" w:rsidP="001242E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1BCB900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Matična številka: …………………………………….</w:t>
      </w:r>
    </w:p>
    <w:p w14:paraId="6B623D14" w14:textId="5D6FDA48"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32CE19DC" w14:textId="77777777" w:rsidR="00881D4C" w:rsidRPr="00881D4C" w:rsidRDefault="00881D4C" w:rsidP="001242ED">
      <w:pPr>
        <w:ind w:left="1134" w:right="502"/>
        <w:rPr>
          <w:i w:val="0"/>
          <w:color w:val="000000" w:themeColor="text1"/>
          <w:sz w:val="22"/>
          <w:szCs w:val="22"/>
        </w:rPr>
      </w:pPr>
    </w:p>
    <w:p w14:paraId="27C2CE7C"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 xml:space="preserve">skleneta naslednji: </w:t>
      </w:r>
    </w:p>
    <w:p w14:paraId="77784269" w14:textId="77777777" w:rsidR="00881D4C" w:rsidRPr="00881D4C" w:rsidRDefault="00881D4C" w:rsidP="001242ED">
      <w:pPr>
        <w:ind w:left="1134" w:right="502"/>
        <w:rPr>
          <w:i w:val="0"/>
          <w:color w:val="000000" w:themeColor="text1"/>
          <w:sz w:val="22"/>
          <w:szCs w:val="22"/>
        </w:rPr>
      </w:pPr>
    </w:p>
    <w:p w14:paraId="5B98AE67"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0B6793CA"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1F9D7537" w14:textId="77777777" w:rsidR="00881D4C" w:rsidRPr="00881D4C" w:rsidRDefault="00881D4C" w:rsidP="001242ED">
      <w:pPr>
        <w:ind w:left="709" w:right="502"/>
        <w:rPr>
          <w:i w:val="0"/>
          <w:color w:val="000000" w:themeColor="text1"/>
          <w:sz w:val="22"/>
          <w:szCs w:val="22"/>
        </w:rPr>
      </w:pPr>
    </w:p>
    <w:p w14:paraId="76A687BC" w14:textId="77777777" w:rsidR="00881D4C" w:rsidRPr="00881D4C" w:rsidRDefault="00881D4C" w:rsidP="001242ED">
      <w:pPr>
        <w:ind w:left="709" w:right="502"/>
        <w:rPr>
          <w:i w:val="0"/>
          <w:color w:val="000000" w:themeColor="text1"/>
          <w:sz w:val="22"/>
          <w:szCs w:val="22"/>
        </w:rPr>
      </w:pPr>
    </w:p>
    <w:p w14:paraId="6DB21F72"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Splošne določbe</w:t>
      </w:r>
    </w:p>
    <w:p w14:paraId="656D44D5" w14:textId="77777777" w:rsidR="00881D4C" w:rsidRPr="00881D4C" w:rsidRDefault="00881D4C" w:rsidP="001242E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BF6994A" w14:textId="77777777" w:rsidR="00881D4C" w:rsidRPr="00881D4C" w:rsidRDefault="00881D4C" w:rsidP="001242ED">
      <w:pPr>
        <w:ind w:left="1134" w:right="502"/>
        <w:rPr>
          <w:i w:val="0"/>
          <w:color w:val="000000" w:themeColor="text1"/>
          <w:sz w:val="22"/>
          <w:szCs w:val="22"/>
        </w:rPr>
      </w:pPr>
    </w:p>
    <w:p w14:paraId="2E6373A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38591B0C" w14:textId="77777777"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D6F707A" w14:textId="77777777" w:rsidR="00881D4C" w:rsidRPr="00881D4C" w:rsidRDefault="00881D4C" w:rsidP="001242E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4937EF" w:rsidRPr="004937EF">
        <w:rPr>
          <w:i w:val="0"/>
          <w:color w:val="000000" w:themeColor="text1"/>
          <w:sz w:val="22"/>
          <w:szCs w:val="22"/>
        </w:rPr>
        <w:t>odprtem postopku</w:t>
      </w:r>
      <w:r w:rsidRPr="004937EF">
        <w:rPr>
          <w:i w:val="0"/>
          <w:color w:val="000000" w:themeColor="text1"/>
          <w:sz w:val="22"/>
          <w:szCs w:val="22"/>
        </w:rPr>
        <w:t xml:space="preserve"> v skladu s </w:t>
      </w:r>
      <w:r w:rsidR="004937EF" w:rsidRPr="004937EF">
        <w:rPr>
          <w:i w:val="0"/>
          <w:color w:val="000000" w:themeColor="text1"/>
          <w:sz w:val="22"/>
          <w:szCs w:val="22"/>
        </w:rPr>
        <w:t xml:space="preserve">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12"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73ADF59" w14:textId="71FB7859"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AA2EE5">
        <w:rPr>
          <w:i w:val="0"/>
          <w:color w:val="000000" w:themeColor="text1"/>
          <w:sz w:val="22"/>
          <w:szCs w:val="22"/>
        </w:rPr>
        <w:t xml:space="preserve"> in 64/19</w:t>
      </w:r>
      <w:r w:rsidRPr="00881D4C">
        <w:rPr>
          <w:i w:val="0"/>
          <w:color w:val="000000" w:themeColor="text1"/>
          <w:sz w:val="22"/>
          <w:szCs w:val="22"/>
        </w:rPr>
        <w:t>);</w:t>
      </w:r>
    </w:p>
    <w:p w14:paraId="389729CE" w14:textId="77777777" w:rsidR="00881D4C" w:rsidRPr="00881D4C" w:rsidRDefault="00881D4C" w:rsidP="001242E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1A2BA0D3" w14:textId="77777777"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E950BA">
        <w:rPr>
          <w:i w:val="0"/>
          <w:color w:val="000000" w:themeColor="text1"/>
          <w:sz w:val="22"/>
          <w:szCs w:val="22"/>
        </w:rPr>
        <w:t>Vrtca Črnuče</w:t>
      </w:r>
      <w:r w:rsidRPr="00881D4C">
        <w:rPr>
          <w:i w:val="0"/>
          <w:color w:val="000000" w:themeColor="text1"/>
          <w:sz w:val="22"/>
          <w:szCs w:val="22"/>
        </w:rPr>
        <w:t>«, št. ______ z dne ________;</w:t>
      </w:r>
    </w:p>
    <w:p w14:paraId="16C58217" w14:textId="77777777" w:rsidR="00881D4C" w:rsidRPr="00881D4C" w:rsidRDefault="00881D4C" w:rsidP="001242E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E950BA" w:rsidRPr="00E950BA">
        <w:rPr>
          <w:i w:val="0"/>
          <w:color w:val="000000" w:themeColor="text1"/>
          <w:sz w:val="22"/>
          <w:szCs w:val="22"/>
        </w:rPr>
        <w:t>2021</w:t>
      </w:r>
      <w:r w:rsidRPr="00E950BA">
        <w:rPr>
          <w:i w:val="0"/>
          <w:color w:val="000000" w:themeColor="text1"/>
          <w:sz w:val="22"/>
          <w:szCs w:val="22"/>
        </w:rPr>
        <w:t>;</w:t>
      </w:r>
    </w:p>
    <w:p w14:paraId="321C721D" w14:textId="77777777" w:rsidR="00881D4C" w:rsidRPr="00881D4C" w:rsidRDefault="00881D4C" w:rsidP="001242E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E950BA">
        <w:rPr>
          <w:i w:val="0"/>
          <w:color w:val="000000" w:themeColor="text1"/>
          <w:sz w:val="22"/>
          <w:szCs w:val="22"/>
        </w:rPr>
        <w:t xml:space="preserve"> predmet tega sporazuma, za leta</w:t>
      </w:r>
      <w:r w:rsidRPr="00881D4C">
        <w:rPr>
          <w:i w:val="0"/>
          <w:color w:val="000000" w:themeColor="text1"/>
          <w:sz w:val="22"/>
          <w:szCs w:val="22"/>
        </w:rPr>
        <w:t xml:space="preserve"> </w:t>
      </w:r>
      <w:r w:rsidR="00E950BA" w:rsidRPr="00E950BA">
        <w:rPr>
          <w:i w:val="0"/>
          <w:color w:val="000000" w:themeColor="text1"/>
          <w:sz w:val="22"/>
          <w:szCs w:val="22"/>
          <w:shd w:val="clear" w:color="auto" w:fill="FFFFFF" w:themeFill="background1"/>
        </w:rPr>
        <w:t>2022, 2023</w:t>
      </w:r>
      <w:r w:rsidR="004937EF" w:rsidRPr="00E950BA">
        <w:rPr>
          <w:i w:val="0"/>
          <w:color w:val="000000" w:themeColor="text1"/>
          <w:sz w:val="22"/>
          <w:szCs w:val="22"/>
          <w:shd w:val="clear" w:color="auto" w:fill="FFFFFF" w:themeFill="background1"/>
        </w:rPr>
        <w:t xml:space="preserve"> in</w:t>
      </w:r>
      <w:r w:rsidR="00E950BA" w:rsidRPr="00E950BA">
        <w:rPr>
          <w:i w:val="0"/>
          <w:color w:val="000000" w:themeColor="text1"/>
          <w:sz w:val="22"/>
          <w:szCs w:val="22"/>
          <w:shd w:val="clear" w:color="auto" w:fill="FFFFFF" w:themeFill="background1"/>
        </w:rPr>
        <w:t xml:space="preserve"> 2024</w:t>
      </w:r>
      <w:r w:rsidRPr="00881D4C">
        <w:rPr>
          <w:i w:val="0"/>
          <w:color w:val="000000" w:themeColor="text1"/>
          <w:sz w:val="22"/>
          <w:szCs w:val="22"/>
        </w:rPr>
        <w:t xml:space="preserve"> predvidela v finančnem načrtu za posamezno leto;</w:t>
      </w:r>
    </w:p>
    <w:p w14:paraId="0852A080" w14:textId="77777777" w:rsidR="00881D4C" w:rsidRPr="00881D4C" w:rsidRDefault="00881D4C" w:rsidP="001242E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4E3F96F" w14:textId="77777777" w:rsidR="00881D4C" w:rsidRPr="00881D4C" w:rsidRDefault="00881D4C" w:rsidP="001242ED">
      <w:pPr>
        <w:tabs>
          <w:tab w:val="num" w:pos="993"/>
          <w:tab w:val="num" w:pos="1440"/>
        </w:tabs>
        <w:ind w:left="1134" w:right="502"/>
        <w:jc w:val="both"/>
        <w:rPr>
          <w:i w:val="0"/>
          <w:color w:val="000000" w:themeColor="text1"/>
          <w:sz w:val="22"/>
          <w:szCs w:val="22"/>
        </w:rPr>
      </w:pPr>
    </w:p>
    <w:p w14:paraId="18E4F43D" w14:textId="77777777" w:rsidR="00881D4C" w:rsidRPr="00881D4C" w:rsidRDefault="00881D4C" w:rsidP="001242ED">
      <w:pPr>
        <w:tabs>
          <w:tab w:val="num" w:pos="284"/>
        </w:tabs>
        <w:ind w:left="1134" w:right="502"/>
        <w:jc w:val="both"/>
        <w:rPr>
          <w:i w:val="0"/>
          <w:color w:val="000000" w:themeColor="text1"/>
          <w:sz w:val="22"/>
          <w:szCs w:val="22"/>
        </w:rPr>
      </w:pPr>
    </w:p>
    <w:p w14:paraId="227A84A1"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Predmet sporazuma</w:t>
      </w:r>
    </w:p>
    <w:p w14:paraId="513EDE5E" w14:textId="77777777" w:rsidR="00881D4C" w:rsidRPr="00881D4C" w:rsidRDefault="00881D4C" w:rsidP="001242E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3E599BB" w14:textId="77777777" w:rsidR="00881D4C" w:rsidRPr="00881D4C" w:rsidRDefault="00881D4C" w:rsidP="001242ED">
      <w:pPr>
        <w:ind w:left="1134" w:right="502"/>
        <w:rPr>
          <w:i w:val="0"/>
          <w:color w:val="000000" w:themeColor="text1"/>
          <w:sz w:val="22"/>
          <w:szCs w:val="22"/>
        </w:rPr>
      </w:pPr>
    </w:p>
    <w:p w14:paraId="4A47961E" w14:textId="770AD54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3756C80D" w14:textId="77777777" w:rsidR="00881D4C" w:rsidRPr="00881D4C" w:rsidRDefault="00881D4C" w:rsidP="001242ED">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17457BA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w:t>
      </w:r>
    </w:p>
    <w:p w14:paraId="5FA69DB2"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w:t>
      </w:r>
    </w:p>
    <w:p w14:paraId="15FCAD8D" w14:textId="77777777" w:rsidR="00881D4C" w:rsidRPr="00881D4C" w:rsidRDefault="00881D4C" w:rsidP="001242ED">
      <w:pPr>
        <w:ind w:left="1134" w:right="502"/>
        <w:jc w:val="both"/>
        <w:rPr>
          <w:i w:val="0"/>
          <w:color w:val="000000" w:themeColor="text1"/>
          <w:sz w:val="22"/>
          <w:szCs w:val="22"/>
        </w:rPr>
      </w:pPr>
    </w:p>
    <w:p w14:paraId="199AC5AE" w14:textId="67A2FFE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Predmet sporazuma, vrsta, lastnosti, kakovost in dodatne zahteve naročnika izhajajo iz splošnih in posebnih pogojev ter iz opisa vrste živil, in so opredeljen</w:t>
      </w:r>
      <w:r w:rsidR="00C64178">
        <w:rPr>
          <w:i w:val="0"/>
          <w:color w:val="000000" w:themeColor="text1"/>
          <w:sz w:val="22"/>
          <w:szCs w:val="22"/>
        </w:rPr>
        <w:t>a</w:t>
      </w:r>
      <w:r w:rsidRPr="00881D4C">
        <w:rPr>
          <w:i w:val="0"/>
          <w:color w:val="000000" w:themeColor="text1"/>
          <w:sz w:val="22"/>
          <w:szCs w:val="22"/>
        </w:rPr>
        <w:t xml:space="preserve"> z razpisno dokumentacijo številka _______</w:t>
      </w:r>
      <w:r w:rsidR="007D4038">
        <w:rPr>
          <w:i w:val="0"/>
          <w:color w:val="000000" w:themeColor="text1"/>
          <w:sz w:val="22"/>
          <w:szCs w:val="22"/>
        </w:rPr>
        <w:t>,</w:t>
      </w:r>
      <w:r w:rsidRPr="00881D4C">
        <w:rPr>
          <w:i w:val="0"/>
          <w:color w:val="000000" w:themeColor="text1"/>
          <w:sz w:val="22"/>
          <w:szCs w:val="22"/>
        </w:rPr>
        <w:t xml:space="preserve"> z dne ______  </w:t>
      </w:r>
      <w:r w:rsidR="00C64178">
        <w:rPr>
          <w:i w:val="0"/>
          <w:color w:val="000000" w:themeColor="text1"/>
          <w:sz w:val="22"/>
          <w:szCs w:val="22"/>
        </w:rPr>
        <w:t xml:space="preserve">in </w:t>
      </w:r>
      <w:r w:rsidR="00AD7B6E">
        <w:rPr>
          <w:i w:val="0"/>
          <w:color w:val="000000" w:themeColor="text1"/>
          <w:sz w:val="22"/>
          <w:szCs w:val="22"/>
        </w:rPr>
        <w:t>s ponudbo</w:t>
      </w:r>
      <w:r w:rsidR="00AA2EE5">
        <w:rPr>
          <w:i w:val="0"/>
          <w:color w:val="000000" w:themeColor="text1"/>
          <w:sz w:val="22"/>
          <w:szCs w:val="22"/>
        </w:rPr>
        <w:t xml:space="preserve"> stranke sporazuma</w:t>
      </w:r>
      <w:r w:rsidR="00AD7B6E">
        <w:rPr>
          <w:i w:val="0"/>
          <w:color w:val="000000" w:themeColor="text1"/>
          <w:sz w:val="22"/>
          <w:szCs w:val="22"/>
        </w:rPr>
        <w:t>,</w:t>
      </w:r>
      <w:r w:rsidRPr="00881D4C">
        <w:rPr>
          <w:i w:val="0"/>
          <w:color w:val="000000" w:themeColor="text1"/>
          <w:sz w:val="22"/>
          <w:szCs w:val="22"/>
        </w:rPr>
        <w:t xml:space="preserve"> ki </w:t>
      </w:r>
      <w:r w:rsidR="00C64178">
        <w:rPr>
          <w:i w:val="0"/>
          <w:color w:val="000000" w:themeColor="text1"/>
          <w:sz w:val="22"/>
          <w:szCs w:val="22"/>
        </w:rPr>
        <w:t>sta</w:t>
      </w:r>
      <w:r w:rsidR="00C64178" w:rsidRPr="00881D4C">
        <w:rPr>
          <w:i w:val="0"/>
          <w:color w:val="000000" w:themeColor="text1"/>
          <w:sz w:val="22"/>
          <w:szCs w:val="22"/>
        </w:rPr>
        <w:t xml:space="preserve"> prilog</w:t>
      </w:r>
      <w:r w:rsidR="00C64178">
        <w:rPr>
          <w:i w:val="0"/>
          <w:color w:val="000000" w:themeColor="text1"/>
          <w:sz w:val="22"/>
          <w:szCs w:val="22"/>
        </w:rPr>
        <w:t>i</w:t>
      </w:r>
      <w:r w:rsidR="00C64178" w:rsidRPr="00881D4C">
        <w:rPr>
          <w:i w:val="0"/>
          <w:color w:val="000000" w:themeColor="text1"/>
          <w:sz w:val="22"/>
          <w:szCs w:val="22"/>
        </w:rPr>
        <w:t xml:space="preserve"> </w:t>
      </w:r>
      <w:r w:rsidRPr="00881D4C">
        <w:rPr>
          <w:i w:val="0"/>
          <w:color w:val="000000" w:themeColor="text1"/>
          <w:sz w:val="22"/>
          <w:szCs w:val="22"/>
        </w:rPr>
        <w:t xml:space="preserve">tega sporazuma. </w:t>
      </w:r>
    </w:p>
    <w:p w14:paraId="619E5450" w14:textId="77777777" w:rsidR="00881D4C" w:rsidRPr="00881D4C" w:rsidRDefault="00881D4C" w:rsidP="001242ED">
      <w:pPr>
        <w:ind w:left="1134" w:right="502"/>
        <w:jc w:val="both"/>
        <w:rPr>
          <w:i w:val="0"/>
          <w:color w:val="000000" w:themeColor="text1"/>
          <w:sz w:val="22"/>
          <w:szCs w:val="22"/>
        </w:rPr>
      </w:pPr>
    </w:p>
    <w:p w14:paraId="1215726F" w14:textId="5E31CAA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5BD3B8FB" w14:textId="77777777" w:rsidR="00881D4C" w:rsidRDefault="00881D4C" w:rsidP="001242ED">
      <w:pPr>
        <w:ind w:left="1134" w:right="502"/>
        <w:jc w:val="both"/>
        <w:rPr>
          <w:b/>
          <w:i w:val="0"/>
          <w:color w:val="000000" w:themeColor="text1"/>
          <w:sz w:val="22"/>
          <w:szCs w:val="22"/>
        </w:rPr>
      </w:pPr>
    </w:p>
    <w:p w14:paraId="646C58E9" w14:textId="77777777" w:rsidR="004937EF" w:rsidRPr="00881D4C" w:rsidRDefault="004937EF" w:rsidP="001242ED">
      <w:pPr>
        <w:ind w:left="1134" w:right="502"/>
        <w:jc w:val="both"/>
        <w:rPr>
          <w:b/>
          <w:i w:val="0"/>
          <w:color w:val="000000" w:themeColor="text1"/>
          <w:sz w:val="22"/>
          <w:szCs w:val="22"/>
        </w:rPr>
      </w:pPr>
    </w:p>
    <w:p w14:paraId="2B9BD9C8"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14FEA028" w14:textId="77777777" w:rsidR="00881D4C" w:rsidRPr="00881D4C" w:rsidRDefault="00881D4C" w:rsidP="001242ED">
      <w:pPr>
        <w:ind w:left="1134" w:right="502"/>
        <w:jc w:val="both"/>
        <w:rPr>
          <w:i w:val="0"/>
          <w:color w:val="000000" w:themeColor="text1"/>
          <w:sz w:val="16"/>
          <w:szCs w:val="16"/>
        </w:rPr>
      </w:pPr>
    </w:p>
    <w:p w14:paraId="0752D17C"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F3B494F" w14:textId="77777777" w:rsidR="00881D4C" w:rsidRPr="00881D4C" w:rsidRDefault="00881D4C" w:rsidP="001242ED">
      <w:pPr>
        <w:ind w:left="1134" w:right="502"/>
        <w:jc w:val="both"/>
        <w:rPr>
          <w:i w:val="0"/>
          <w:color w:val="000000" w:themeColor="text1"/>
          <w:sz w:val="22"/>
          <w:szCs w:val="22"/>
        </w:rPr>
      </w:pPr>
    </w:p>
    <w:p w14:paraId="70780535" w14:textId="5B5CDEDE" w:rsidR="00881D4C" w:rsidRPr="00881D4C" w:rsidRDefault="00881D4C" w:rsidP="001242E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BC463E">
        <w:rPr>
          <w:i w:val="0"/>
          <w:color w:val="000000" w:themeColor="text1"/>
          <w:sz w:val="22"/>
          <w:szCs w:val="22"/>
        </w:rPr>
        <w:t>določen</w:t>
      </w:r>
      <w:r w:rsidRPr="00881D4C">
        <w:rPr>
          <w:i w:val="0"/>
          <w:color w:val="000000" w:themeColor="text1"/>
          <w:sz w:val="22"/>
          <w:szCs w:val="22"/>
        </w:rPr>
        <w:t xml:space="preserve"> sklop.</w:t>
      </w:r>
    </w:p>
    <w:p w14:paraId="476CB438" w14:textId="77777777" w:rsidR="00881D4C" w:rsidRPr="00881D4C" w:rsidRDefault="00881D4C" w:rsidP="001242ED">
      <w:pPr>
        <w:ind w:left="1134" w:right="502"/>
        <w:jc w:val="both"/>
        <w:rPr>
          <w:i w:val="0"/>
          <w:color w:val="000000" w:themeColor="text1"/>
          <w:sz w:val="22"/>
          <w:szCs w:val="22"/>
        </w:rPr>
      </w:pPr>
    </w:p>
    <w:p w14:paraId="304AACD3" w14:textId="623FC689"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3BD4E462" w14:textId="77777777" w:rsidR="00881D4C" w:rsidRPr="00881D4C" w:rsidRDefault="00881D4C" w:rsidP="001242ED">
      <w:pPr>
        <w:ind w:left="1134" w:right="502"/>
        <w:jc w:val="both"/>
        <w:rPr>
          <w:i w:val="0"/>
          <w:color w:val="000000" w:themeColor="text1"/>
          <w:sz w:val="22"/>
          <w:szCs w:val="22"/>
        </w:rPr>
      </w:pPr>
    </w:p>
    <w:p w14:paraId="714A533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4B689B50" w14:textId="77777777" w:rsidR="00881D4C" w:rsidRPr="00881D4C" w:rsidRDefault="00881D4C" w:rsidP="001242ED">
      <w:pPr>
        <w:ind w:left="1134" w:right="502"/>
        <w:jc w:val="both"/>
        <w:rPr>
          <w:i w:val="0"/>
          <w:color w:val="000000" w:themeColor="text1"/>
          <w:sz w:val="22"/>
          <w:szCs w:val="22"/>
        </w:rPr>
      </w:pPr>
    </w:p>
    <w:p w14:paraId="071B169F" w14:textId="02A059F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w:t>
      </w:r>
      <w:r w:rsidR="00914369">
        <w:rPr>
          <w:i w:val="0"/>
          <w:color w:val="000000" w:themeColor="text1"/>
          <w:sz w:val="22"/>
          <w:szCs w:val="22"/>
        </w:rPr>
        <w:t>dobavitelja</w:t>
      </w:r>
      <w:r w:rsidR="00656D0C">
        <w:rPr>
          <w:i w:val="0"/>
          <w:color w:val="000000" w:themeColor="text1"/>
          <w:sz w:val="22"/>
          <w:szCs w:val="22"/>
        </w:rPr>
        <w:t>-ponudnika</w:t>
      </w:r>
      <w:r w:rsidR="00BC463E">
        <w:rPr>
          <w:i w:val="0"/>
          <w:color w:val="000000" w:themeColor="text1"/>
          <w:sz w:val="22"/>
          <w:szCs w:val="22"/>
        </w:rPr>
        <w:t>, za obdobje odpiranja konkurence.</w:t>
      </w:r>
      <w:r w:rsidRPr="00881D4C">
        <w:rPr>
          <w:i w:val="0"/>
          <w:color w:val="000000" w:themeColor="text1"/>
          <w:sz w:val="22"/>
          <w:szCs w:val="22"/>
        </w:rPr>
        <w:t xml:space="preserve">. </w:t>
      </w:r>
    </w:p>
    <w:p w14:paraId="353F7AF9" w14:textId="77777777" w:rsidR="00881D4C" w:rsidRPr="00881D4C" w:rsidRDefault="00881D4C" w:rsidP="001242ED">
      <w:pPr>
        <w:ind w:left="1134" w:right="502"/>
        <w:jc w:val="both"/>
        <w:rPr>
          <w:i w:val="0"/>
          <w:color w:val="000000" w:themeColor="text1"/>
          <w:sz w:val="22"/>
          <w:szCs w:val="22"/>
        </w:rPr>
      </w:pPr>
    </w:p>
    <w:p w14:paraId="5F5D788C" w14:textId="57B3B0FF" w:rsidR="00881D4C" w:rsidRPr="00881D4C" w:rsidRDefault="00881D4C" w:rsidP="001242E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1FE687C0"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9F29203" w14:textId="77777777" w:rsidR="00881D4C" w:rsidRPr="00881D4C" w:rsidRDefault="00881D4C" w:rsidP="001242ED">
      <w:pPr>
        <w:ind w:left="1134" w:right="502"/>
        <w:jc w:val="both"/>
        <w:rPr>
          <w:i w:val="0"/>
          <w:color w:val="000000" w:themeColor="text1"/>
          <w:sz w:val="22"/>
          <w:szCs w:val="22"/>
        </w:rPr>
      </w:pPr>
    </w:p>
    <w:p w14:paraId="19D85EF3" w14:textId="2F135A74" w:rsidR="00881D4C" w:rsidRPr="004937EF" w:rsidRDefault="00881D4C" w:rsidP="001242ED">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CBF4C4C" w14:textId="77777777" w:rsidR="00881D4C" w:rsidRPr="00881D4C" w:rsidRDefault="00881D4C" w:rsidP="001242ED">
      <w:pPr>
        <w:ind w:left="1134" w:right="502"/>
        <w:jc w:val="both"/>
        <w:rPr>
          <w:b/>
          <w:i w:val="0"/>
          <w:color w:val="000000" w:themeColor="text1"/>
          <w:sz w:val="22"/>
          <w:szCs w:val="22"/>
        </w:rPr>
      </w:pPr>
    </w:p>
    <w:p w14:paraId="71DEC60A"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A6063F3" w14:textId="77777777" w:rsidR="00881D4C" w:rsidRPr="00881D4C" w:rsidRDefault="00881D4C" w:rsidP="001242ED">
      <w:pPr>
        <w:ind w:left="1134" w:right="502"/>
        <w:jc w:val="both"/>
        <w:rPr>
          <w:i w:val="0"/>
          <w:color w:val="000000" w:themeColor="text1"/>
          <w:sz w:val="22"/>
          <w:szCs w:val="22"/>
        </w:rPr>
      </w:pPr>
    </w:p>
    <w:p w14:paraId="2EE70D90" w14:textId="3506D14D"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71000E33" w14:textId="77777777" w:rsidR="00881D4C" w:rsidRPr="00881D4C" w:rsidRDefault="00881D4C" w:rsidP="001242ED">
      <w:pPr>
        <w:ind w:left="1134" w:right="502"/>
        <w:jc w:val="center"/>
        <w:rPr>
          <w:b/>
          <w:i w:val="0"/>
          <w:color w:val="000000" w:themeColor="text1"/>
          <w:sz w:val="22"/>
          <w:szCs w:val="22"/>
        </w:rPr>
      </w:pPr>
    </w:p>
    <w:p w14:paraId="2A2D9FE8"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35C57FB" w14:textId="77777777" w:rsidR="00881D4C" w:rsidRPr="00881D4C" w:rsidRDefault="00881D4C" w:rsidP="001242ED">
      <w:pPr>
        <w:ind w:left="1134" w:right="502"/>
        <w:jc w:val="both"/>
        <w:rPr>
          <w:i w:val="0"/>
          <w:color w:val="000000" w:themeColor="text1"/>
          <w:sz w:val="22"/>
          <w:szCs w:val="22"/>
        </w:rPr>
      </w:pPr>
    </w:p>
    <w:p w14:paraId="78A803B5" w14:textId="5C1934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w:t>
      </w:r>
      <w:r w:rsidR="00914369">
        <w:rPr>
          <w:i w:val="0"/>
          <w:color w:val="000000" w:themeColor="text1"/>
          <w:sz w:val="22"/>
          <w:szCs w:val="22"/>
        </w:rPr>
        <w:t>18</w:t>
      </w:r>
      <w:r w:rsidRPr="00881D4C">
        <w:rPr>
          <w:i w:val="0"/>
          <w:color w:val="000000" w:themeColor="text1"/>
          <w:sz w:val="22"/>
          <w:szCs w:val="22"/>
        </w:rPr>
        <w:t xml:space="preserve">. členom tega sporazuma. </w:t>
      </w:r>
    </w:p>
    <w:p w14:paraId="60A33A8D" w14:textId="77777777" w:rsidR="00881D4C" w:rsidRPr="00881D4C" w:rsidRDefault="00881D4C" w:rsidP="001242ED">
      <w:pPr>
        <w:ind w:left="1134" w:right="502"/>
        <w:jc w:val="both"/>
        <w:rPr>
          <w:i w:val="0"/>
          <w:color w:val="000000" w:themeColor="text1"/>
          <w:sz w:val="22"/>
          <w:szCs w:val="22"/>
        </w:rPr>
      </w:pPr>
    </w:p>
    <w:p w14:paraId="710A208A"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C8F4EDC" w14:textId="77777777" w:rsidR="00881D4C" w:rsidRPr="00881D4C" w:rsidRDefault="00881D4C" w:rsidP="001242ED">
      <w:pPr>
        <w:ind w:left="1134" w:right="502"/>
        <w:jc w:val="both"/>
        <w:rPr>
          <w:i w:val="0"/>
          <w:color w:val="000000" w:themeColor="text1"/>
          <w:sz w:val="22"/>
          <w:szCs w:val="22"/>
        </w:rPr>
      </w:pPr>
    </w:p>
    <w:p w14:paraId="10D12A29" w14:textId="7E27BE02"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34B3160" w14:textId="77777777" w:rsidR="00881D4C" w:rsidRPr="00881D4C" w:rsidRDefault="00881D4C" w:rsidP="001242ED">
      <w:pPr>
        <w:ind w:left="1134" w:right="502"/>
        <w:jc w:val="both"/>
        <w:rPr>
          <w:i w:val="0"/>
          <w:color w:val="000000" w:themeColor="text1"/>
          <w:sz w:val="22"/>
          <w:szCs w:val="22"/>
        </w:rPr>
      </w:pPr>
    </w:p>
    <w:p w14:paraId="36B1F87B" w14:textId="77777777" w:rsidR="00881D4C" w:rsidRPr="00881D4C" w:rsidRDefault="00881D4C" w:rsidP="001242ED">
      <w:pPr>
        <w:ind w:left="1134" w:right="502"/>
        <w:jc w:val="both"/>
        <w:rPr>
          <w:i w:val="0"/>
          <w:color w:val="000000" w:themeColor="text1"/>
          <w:sz w:val="22"/>
          <w:szCs w:val="22"/>
        </w:rPr>
      </w:pPr>
    </w:p>
    <w:p w14:paraId="649660E5"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Podizvajalci</w:t>
      </w:r>
    </w:p>
    <w:p w14:paraId="781025B4"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E83558A" w14:textId="77777777" w:rsidR="00881D4C" w:rsidRPr="00881D4C" w:rsidRDefault="00881D4C" w:rsidP="001242ED">
      <w:pPr>
        <w:ind w:left="1134" w:right="502"/>
        <w:jc w:val="both"/>
        <w:rPr>
          <w:i w:val="0"/>
          <w:color w:val="000000" w:themeColor="text1"/>
          <w:sz w:val="22"/>
          <w:szCs w:val="22"/>
        </w:rPr>
      </w:pPr>
    </w:p>
    <w:p w14:paraId="2F755F62" w14:textId="07E18BCF" w:rsidR="00881D4C" w:rsidRPr="00881D4C" w:rsidRDefault="00881D4C" w:rsidP="001242E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4D8FAAF" w14:textId="77777777" w:rsidR="00881D4C" w:rsidRPr="00881D4C" w:rsidRDefault="00881D4C" w:rsidP="001242ED">
      <w:pPr>
        <w:ind w:left="1134" w:right="502"/>
        <w:jc w:val="both"/>
        <w:rPr>
          <w:b/>
          <w:i w:val="0"/>
          <w:color w:val="000000" w:themeColor="text1"/>
          <w:sz w:val="22"/>
          <w:szCs w:val="22"/>
        </w:rPr>
      </w:pPr>
    </w:p>
    <w:p w14:paraId="5315DB5F" w14:textId="77777777" w:rsidR="00881D4C" w:rsidRPr="00881D4C" w:rsidRDefault="00881D4C" w:rsidP="001242ED">
      <w:pPr>
        <w:ind w:left="1134" w:right="502"/>
        <w:jc w:val="both"/>
        <w:rPr>
          <w:b/>
          <w:i w:val="0"/>
          <w:color w:val="000000" w:themeColor="text1"/>
          <w:sz w:val="22"/>
          <w:szCs w:val="22"/>
        </w:rPr>
      </w:pPr>
    </w:p>
    <w:p w14:paraId="088DB683"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3F9F81C0"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5418B7F" w14:textId="77777777" w:rsidR="00881D4C" w:rsidRPr="00881D4C" w:rsidRDefault="00881D4C" w:rsidP="001242ED">
      <w:pPr>
        <w:ind w:left="1134" w:right="502"/>
        <w:jc w:val="both"/>
        <w:rPr>
          <w:i w:val="0"/>
          <w:color w:val="000000" w:themeColor="text1"/>
          <w:sz w:val="22"/>
          <w:szCs w:val="22"/>
        </w:rPr>
      </w:pPr>
    </w:p>
    <w:p w14:paraId="1E9184CB" w14:textId="5C054B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sidR="00656D0C">
        <w:rPr>
          <w:i w:val="0"/>
          <w:color w:val="000000" w:themeColor="text1"/>
          <w:sz w:val="22"/>
          <w:szCs w:val="22"/>
        </w:rPr>
        <w:t>obrazcev Popis blaga, ki so del ponudbenih predračunov</w:t>
      </w:r>
      <w:r w:rsidRPr="00881D4C">
        <w:rPr>
          <w:i w:val="0"/>
          <w:color w:val="000000" w:themeColor="text1"/>
          <w:sz w:val="22"/>
          <w:szCs w:val="22"/>
        </w:rPr>
        <w:t xml:space="preserve">, ki jih dobavitelj-ponudnik </w:t>
      </w:r>
      <w:proofErr w:type="spellStart"/>
      <w:r w:rsidRPr="00881D4C">
        <w:rPr>
          <w:i w:val="0"/>
          <w:color w:val="000000" w:themeColor="text1"/>
          <w:sz w:val="22"/>
          <w:szCs w:val="22"/>
        </w:rPr>
        <w:t>posredujev</w:t>
      </w:r>
      <w:proofErr w:type="spellEnd"/>
      <w:r w:rsidRPr="00881D4C">
        <w:rPr>
          <w:i w:val="0"/>
          <w:color w:val="000000" w:themeColor="text1"/>
          <w:sz w:val="22"/>
          <w:szCs w:val="22"/>
        </w:rPr>
        <w:t xml:space="preserve">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4FA02AAC" w14:textId="77777777" w:rsidR="00881D4C" w:rsidRPr="00881D4C" w:rsidRDefault="00881D4C" w:rsidP="001242ED">
      <w:pPr>
        <w:ind w:left="1134" w:right="502"/>
        <w:jc w:val="both"/>
        <w:rPr>
          <w:i w:val="0"/>
          <w:color w:val="000000" w:themeColor="text1"/>
          <w:sz w:val="22"/>
          <w:szCs w:val="22"/>
        </w:rPr>
      </w:pPr>
    </w:p>
    <w:p w14:paraId="365CD838" w14:textId="77777777" w:rsidR="00656D0C" w:rsidRDefault="00656D0C" w:rsidP="001242ED">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w:t>
      </w:r>
      <w:proofErr w:type="spellStart"/>
      <w:r>
        <w:rPr>
          <w:i w:val="0"/>
          <w:iCs/>
          <w:sz w:val="22"/>
          <w:szCs w:val="22"/>
        </w:rPr>
        <w:t>skeniteljem</w:t>
      </w:r>
      <w:proofErr w:type="spellEnd"/>
      <w:r>
        <w:rPr>
          <w:i w:val="0"/>
          <w:iCs/>
          <w:sz w:val="22"/>
          <w:szCs w:val="22"/>
        </w:rPr>
        <w:t xml:space="preserve"> sporazuma spremembe cen uredil s sklenitvijo aneksa k sporazumu.</w:t>
      </w:r>
    </w:p>
    <w:p w14:paraId="22DFA733" w14:textId="77777777" w:rsidR="00656D0C" w:rsidRPr="00881D4C" w:rsidRDefault="00656D0C" w:rsidP="001242ED">
      <w:pPr>
        <w:ind w:left="1134" w:right="502"/>
        <w:jc w:val="both"/>
        <w:rPr>
          <w:i w:val="0"/>
          <w:color w:val="000000" w:themeColor="text1"/>
          <w:sz w:val="22"/>
          <w:szCs w:val="22"/>
        </w:rPr>
      </w:pPr>
    </w:p>
    <w:p w14:paraId="51533168" w14:textId="77777777" w:rsidR="00881D4C" w:rsidRPr="00881D4C" w:rsidRDefault="00881D4C" w:rsidP="001242ED">
      <w:pPr>
        <w:ind w:left="1134" w:right="502"/>
        <w:jc w:val="both"/>
        <w:rPr>
          <w:i w:val="0"/>
          <w:color w:val="000000" w:themeColor="text1"/>
          <w:sz w:val="22"/>
          <w:szCs w:val="22"/>
        </w:rPr>
      </w:pPr>
    </w:p>
    <w:p w14:paraId="7F9B332D"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000741BC" w14:textId="77777777" w:rsidR="00881D4C" w:rsidRPr="00881D4C" w:rsidRDefault="00881D4C" w:rsidP="001242ED">
      <w:pPr>
        <w:ind w:left="1134" w:right="502"/>
        <w:jc w:val="both"/>
        <w:rPr>
          <w:i w:val="0"/>
          <w:color w:val="000000" w:themeColor="text1"/>
          <w:sz w:val="16"/>
          <w:szCs w:val="16"/>
        </w:rPr>
      </w:pPr>
    </w:p>
    <w:p w14:paraId="31716A7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70F2928" w14:textId="77777777" w:rsidR="00881D4C" w:rsidRPr="00881D4C" w:rsidRDefault="00881D4C" w:rsidP="001242ED">
      <w:pPr>
        <w:ind w:left="1134" w:right="502"/>
        <w:jc w:val="both"/>
        <w:rPr>
          <w:b/>
          <w:i w:val="0"/>
          <w:color w:val="000000" w:themeColor="text1"/>
          <w:sz w:val="22"/>
          <w:szCs w:val="22"/>
        </w:rPr>
      </w:pPr>
    </w:p>
    <w:p w14:paraId="4BAAD2A6" w14:textId="77777777" w:rsidR="00881D4C" w:rsidRPr="00881D4C" w:rsidRDefault="00881D4C" w:rsidP="001242ED">
      <w:pPr>
        <w:ind w:left="1134" w:right="502"/>
        <w:jc w:val="both"/>
        <w:rPr>
          <w:b/>
          <w:i w:val="0"/>
          <w:color w:val="000000" w:themeColor="text1"/>
          <w:sz w:val="22"/>
          <w:szCs w:val="22"/>
        </w:rPr>
      </w:pPr>
    </w:p>
    <w:p w14:paraId="73601274"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47B0D869" w14:textId="77777777" w:rsidR="00881D4C" w:rsidRPr="00881D4C" w:rsidRDefault="00881D4C" w:rsidP="001242ED">
      <w:pPr>
        <w:ind w:left="1134" w:right="502"/>
        <w:rPr>
          <w:i w:val="0"/>
          <w:color w:val="000000" w:themeColor="text1"/>
          <w:sz w:val="22"/>
          <w:szCs w:val="22"/>
        </w:rPr>
      </w:pPr>
    </w:p>
    <w:p w14:paraId="666B201D"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6BBEEEC" w14:textId="77777777" w:rsidR="00881D4C" w:rsidRPr="00881D4C" w:rsidRDefault="00881D4C" w:rsidP="001242ED">
      <w:pPr>
        <w:ind w:left="1134" w:right="502"/>
        <w:jc w:val="both"/>
        <w:rPr>
          <w:b/>
          <w:i w:val="0"/>
          <w:color w:val="000000" w:themeColor="text1"/>
          <w:sz w:val="16"/>
          <w:szCs w:val="16"/>
        </w:rPr>
      </w:pPr>
    </w:p>
    <w:p w14:paraId="62C9AD46" w14:textId="2B645BB9"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w:t>
      </w:r>
      <w:r w:rsidR="00656D0C">
        <w:rPr>
          <w:i w:val="0"/>
          <w:color w:val="000000" w:themeColor="text1"/>
          <w:sz w:val="22"/>
          <w:szCs w:val="22"/>
        </w:rPr>
        <w:t xml:space="preserve"> obrazcu</w:t>
      </w:r>
      <w:r w:rsidRPr="00881D4C">
        <w:rPr>
          <w:i w:val="0"/>
          <w:color w:val="000000" w:themeColor="text1"/>
          <w:sz w:val="22"/>
          <w:szCs w:val="22"/>
        </w:rPr>
        <w:t xml:space="preserve"> </w:t>
      </w:r>
      <w:r w:rsidR="00D87E28">
        <w:rPr>
          <w:i w:val="0"/>
          <w:color w:val="000000" w:themeColor="text1"/>
          <w:sz w:val="22"/>
          <w:szCs w:val="22"/>
        </w:rPr>
        <w:t>Popisu blaga</w:t>
      </w:r>
      <w:r w:rsidR="00656D0C">
        <w:rPr>
          <w:i w:val="0"/>
          <w:color w:val="000000" w:themeColor="text1"/>
          <w:sz w:val="22"/>
          <w:szCs w:val="22"/>
        </w:rPr>
        <w:t>, ki je del ponudbenega predračuna</w:t>
      </w:r>
      <w:r w:rsidR="00D87E28">
        <w:rPr>
          <w:i w:val="0"/>
          <w:color w:val="000000" w:themeColor="text1"/>
          <w:sz w:val="22"/>
          <w:szCs w:val="22"/>
        </w:rPr>
        <w:t xml:space="preserve"> </w:t>
      </w:r>
      <w:r w:rsidRPr="00881D4C">
        <w:rPr>
          <w:i w:val="0"/>
          <w:color w:val="000000" w:themeColor="text1"/>
          <w:sz w:val="22"/>
          <w:szCs w:val="22"/>
        </w:rPr>
        <w:t xml:space="preserve">iz odpiranja konkurence. </w:t>
      </w:r>
    </w:p>
    <w:p w14:paraId="6E093297" w14:textId="77777777" w:rsidR="00881D4C" w:rsidRPr="00881D4C" w:rsidRDefault="00881D4C" w:rsidP="001242ED">
      <w:pPr>
        <w:ind w:left="1134" w:right="502"/>
        <w:jc w:val="both"/>
        <w:rPr>
          <w:i w:val="0"/>
          <w:color w:val="000000" w:themeColor="text1"/>
          <w:sz w:val="22"/>
          <w:szCs w:val="22"/>
        </w:rPr>
      </w:pPr>
    </w:p>
    <w:p w14:paraId="71E6B4BA" w14:textId="40228B7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3AB036BC" w14:textId="77777777" w:rsidR="00881D4C" w:rsidRPr="00881D4C" w:rsidRDefault="00881D4C" w:rsidP="001242ED">
      <w:pPr>
        <w:ind w:left="1134" w:right="502"/>
        <w:jc w:val="both"/>
        <w:rPr>
          <w:i w:val="0"/>
          <w:color w:val="000000" w:themeColor="text1"/>
          <w:sz w:val="16"/>
          <w:szCs w:val="16"/>
        </w:rPr>
      </w:pPr>
    </w:p>
    <w:p w14:paraId="1530AB2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0723D83C" w14:textId="77777777" w:rsidR="00881D4C" w:rsidRPr="00881D4C" w:rsidRDefault="00881D4C" w:rsidP="001242ED">
      <w:pPr>
        <w:ind w:left="1134" w:right="502"/>
        <w:jc w:val="both"/>
        <w:rPr>
          <w:i w:val="0"/>
          <w:color w:val="000000" w:themeColor="text1"/>
          <w:sz w:val="16"/>
          <w:szCs w:val="16"/>
        </w:rPr>
      </w:pPr>
    </w:p>
    <w:p w14:paraId="052B251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33A3B58" w14:textId="77777777" w:rsidR="00881D4C" w:rsidRPr="00881D4C" w:rsidRDefault="00881D4C" w:rsidP="001242ED">
      <w:pPr>
        <w:ind w:left="1134" w:right="502"/>
        <w:jc w:val="both"/>
        <w:rPr>
          <w:i w:val="0"/>
          <w:color w:val="000000" w:themeColor="text1"/>
          <w:sz w:val="16"/>
          <w:szCs w:val="16"/>
        </w:rPr>
      </w:pPr>
    </w:p>
    <w:p w14:paraId="4C0378F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3C442E9D" w14:textId="77777777" w:rsidR="00881D4C" w:rsidRPr="00881D4C" w:rsidRDefault="00881D4C" w:rsidP="001242ED">
      <w:pPr>
        <w:ind w:left="1134" w:right="502"/>
        <w:jc w:val="both"/>
        <w:rPr>
          <w:b/>
          <w:i w:val="0"/>
          <w:color w:val="000000" w:themeColor="text1"/>
          <w:sz w:val="16"/>
          <w:szCs w:val="16"/>
        </w:rPr>
      </w:pPr>
    </w:p>
    <w:p w14:paraId="1EBD0E2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E950BA">
        <w:rPr>
          <w:i w:val="0"/>
          <w:color w:val="000000" w:themeColor="text1"/>
          <w:sz w:val="22"/>
          <w:szCs w:val="22"/>
        </w:rPr>
        <w:t>Vrtec Črnuče, Dunajska cesta 400, 1231 Ljubljana – Črnuče.</w:t>
      </w:r>
    </w:p>
    <w:p w14:paraId="55D5F00C"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0B66E76F" w14:textId="77777777" w:rsidR="00881D4C" w:rsidRPr="00881D4C" w:rsidRDefault="00881D4C" w:rsidP="001242ED">
      <w:pPr>
        <w:ind w:left="1134" w:right="502"/>
        <w:jc w:val="both"/>
        <w:rPr>
          <w:b/>
          <w:i w:val="0"/>
          <w:color w:val="000000" w:themeColor="text1"/>
          <w:sz w:val="16"/>
          <w:szCs w:val="16"/>
        </w:rPr>
      </w:pPr>
    </w:p>
    <w:p w14:paraId="05C95675" w14:textId="51C690C4"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180684C6" w14:textId="77777777" w:rsidR="00881D4C" w:rsidRPr="00881D4C" w:rsidRDefault="00881D4C" w:rsidP="001242ED">
      <w:pPr>
        <w:ind w:left="1134" w:right="502"/>
        <w:jc w:val="both"/>
        <w:rPr>
          <w:b/>
          <w:i w:val="0"/>
          <w:color w:val="000000" w:themeColor="text1"/>
          <w:sz w:val="16"/>
          <w:szCs w:val="16"/>
        </w:rPr>
      </w:pPr>
    </w:p>
    <w:p w14:paraId="4D20513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BD93234"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667D2B4" w14:textId="77777777" w:rsidR="00881D4C" w:rsidRPr="00881D4C" w:rsidRDefault="00881D4C" w:rsidP="001242ED">
      <w:pPr>
        <w:ind w:left="1134" w:right="502"/>
        <w:jc w:val="both"/>
        <w:rPr>
          <w:i w:val="0"/>
          <w:color w:val="000000" w:themeColor="text1"/>
          <w:sz w:val="22"/>
          <w:szCs w:val="22"/>
        </w:rPr>
      </w:pPr>
    </w:p>
    <w:p w14:paraId="580B06C0" w14:textId="2434890A"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 sporazuma znaša ________ EUR brez DDV (z besedo: _______).</w:t>
      </w:r>
    </w:p>
    <w:p w14:paraId="3A0ED8E7" w14:textId="77777777" w:rsidR="00881D4C" w:rsidRPr="00881D4C" w:rsidRDefault="00881D4C" w:rsidP="001242ED">
      <w:pPr>
        <w:ind w:left="1134" w:right="502"/>
        <w:jc w:val="both"/>
        <w:rPr>
          <w:i w:val="0"/>
          <w:color w:val="000000" w:themeColor="text1"/>
          <w:sz w:val="22"/>
          <w:szCs w:val="22"/>
        </w:rPr>
      </w:pPr>
    </w:p>
    <w:p w14:paraId="66A3F7FF" w14:textId="77777777" w:rsidR="00881D4C" w:rsidRPr="00881D4C" w:rsidRDefault="00881D4C" w:rsidP="001242ED">
      <w:pPr>
        <w:ind w:left="1134" w:right="502"/>
        <w:jc w:val="both"/>
        <w:rPr>
          <w:i w:val="0"/>
          <w:color w:val="000000" w:themeColor="text1"/>
          <w:sz w:val="22"/>
          <w:szCs w:val="22"/>
        </w:rPr>
      </w:pPr>
    </w:p>
    <w:p w14:paraId="3B6DE8EC" w14:textId="0A0E3FA8" w:rsidR="00881D4C" w:rsidRPr="00881D4C" w:rsidRDefault="00881D4C" w:rsidP="001242E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028D862C" w14:textId="77777777" w:rsidR="00881D4C" w:rsidRPr="00881D4C" w:rsidRDefault="00881D4C" w:rsidP="001242ED">
      <w:pPr>
        <w:ind w:left="1134" w:right="502"/>
        <w:jc w:val="both"/>
        <w:rPr>
          <w:i w:val="0"/>
          <w:color w:val="000000" w:themeColor="text1"/>
          <w:sz w:val="22"/>
          <w:szCs w:val="22"/>
        </w:rPr>
      </w:pPr>
    </w:p>
    <w:p w14:paraId="0A60F0B2"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3FEA4AC" w14:textId="77777777" w:rsidR="00881D4C" w:rsidRPr="00881D4C" w:rsidRDefault="00881D4C" w:rsidP="001242ED">
      <w:pPr>
        <w:ind w:left="1134" w:right="502"/>
        <w:jc w:val="both"/>
        <w:rPr>
          <w:i w:val="0"/>
          <w:color w:val="000000" w:themeColor="text1"/>
          <w:sz w:val="22"/>
          <w:szCs w:val="22"/>
        </w:rPr>
      </w:pPr>
    </w:p>
    <w:p w14:paraId="1B003A50" w14:textId="7FD213FD"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72C9BF7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40C31F1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188D37C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7CA1DFD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6915931F" w14:textId="77777777" w:rsidR="00881D4C" w:rsidRPr="00881D4C" w:rsidRDefault="00881D4C" w:rsidP="001242ED">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7BB9FFD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 pisno obvestila naročnika o morebitnem nastopu okoliščin, ki bi utegnile vplivati na vsebinsko, vrednostno ali terminsko izvršitev določil sporazuma; </w:t>
      </w:r>
    </w:p>
    <w:p w14:paraId="299A18A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17AFB3D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4A928F9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39BDAA3" w14:textId="77777777" w:rsidR="00E81EB7" w:rsidRDefault="00881D4C" w:rsidP="001242E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6CFCEB2A" w14:textId="77777777" w:rsidR="00AD7B6E" w:rsidRDefault="00E81EB7" w:rsidP="001242ED">
      <w:pPr>
        <w:ind w:left="993" w:right="502"/>
        <w:jc w:val="both"/>
        <w:rPr>
          <w:i w:val="0"/>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w:t>
      </w:r>
      <w:r w:rsidR="00AD7B6E">
        <w:rPr>
          <w:i w:val="0"/>
          <w:iCs/>
          <w:sz w:val="22"/>
          <w:szCs w:val="22"/>
        </w:rPr>
        <w:t xml:space="preserve"> naročnik,</w:t>
      </w:r>
    </w:p>
    <w:p w14:paraId="2E0B969D" w14:textId="2DE2C6F8" w:rsidR="004D0DAC" w:rsidRPr="00881D4C" w:rsidRDefault="004D0DAC" w:rsidP="001242ED">
      <w:pPr>
        <w:ind w:left="993" w:right="502"/>
        <w:jc w:val="both"/>
        <w:rPr>
          <w:i w:val="0"/>
          <w:color w:val="000000" w:themeColor="text1"/>
          <w:sz w:val="22"/>
          <w:szCs w:val="22"/>
        </w:rPr>
      </w:pPr>
      <w:r>
        <w:rPr>
          <w:i w:val="0"/>
          <w:color w:val="000000" w:themeColor="text1"/>
          <w:sz w:val="22"/>
          <w:szCs w:val="22"/>
        </w:rPr>
        <w:t>-</w:t>
      </w:r>
      <w:r w:rsidRPr="006340CA">
        <w:rPr>
          <w:i w:val="0"/>
          <w:color w:val="000000" w:themeColor="text1"/>
          <w:sz w:val="22"/>
          <w:szCs w:val="22"/>
        </w:rPr>
        <w:t xml:space="preserve"> </w:t>
      </w:r>
      <w:r>
        <w:rPr>
          <w:i w:val="0"/>
          <w:color w:val="000000" w:themeColor="text1"/>
          <w:sz w:val="22"/>
          <w:szCs w:val="22"/>
        </w:rPr>
        <w:t>po vsakem pretečenem trimesečju, do 10. v mesecu, posredoval finančno realizacijo prometa po artiklih, brez DDV.</w:t>
      </w:r>
    </w:p>
    <w:p w14:paraId="5026D3FC" w14:textId="354E7072" w:rsidR="004D0DAC" w:rsidRDefault="004D0DAC" w:rsidP="001242ED">
      <w:pPr>
        <w:ind w:left="1134" w:right="502"/>
        <w:jc w:val="both"/>
        <w:rPr>
          <w:i w:val="0"/>
          <w:iCs/>
          <w:sz w:val="22"/>
          <w:szCs w:val="22"/>
        </w:rPr>
      </w:pPr>
      <w:r>
        <w:rPr>
          <w:i w:val="0"/>
          <w:iCs/>
          <w:sz w:val="22"/>
          <w:szCs w:val="22"/>
        </w:rPr>
        <w:t xml:space="preserve"> </w:t>
      </w:r>
    </w:p>
    <w:p w14:paraId="1B0955A1" w14:textId="3F997C44" w:rsidR="004D0DAC" w:rsidRPr="006C576D" w:rsidRDefault="004D0DAC" w:rsidP="001242ED">
      <w:pPr>
        <w:ind w:right="502"/>
        <w:jc w:val="both"/>
        <w:rPr>
          <w:iCs/>
          <w:sz w:val="22"/>
          <w:szCs w:val="22"/>
        </w:rPr>
      </w:pPr>
    </w:p>
    <w:p w14:paraId="009584A9" w14:textId="77777777" w:rsidR="00881D4C" w:rsidRPr="00881D4C" w:rsidRDefault="00881D4C" w:rsidP="001242E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030EF6E7"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12. člen</w:t>
      </w:r>
    </w:p>
    <w:p w14:paraId="7022B589" w14:textId="77777777" w:rsidR="00881D4C" w:rsidRPr="00881D4C" w:rsidRDefault="00881D4C" w:rsidP="001242ED">
      <w:pPr>
        <w:ind w:left="1134" w:right="502"/>
        <w:jc w:val="both"/>
        <w:rPr>
          <w:i w:val="0"/>
          <w:color w:val="000000" w:themeColor="text1"/>
          <w:sz w:val="22"/>
          <w:szCs w:val="22"/>
        </w:rPr>
      </w:pPr>
    </w:p>
    <w:p w14:paraId="7E9B4841"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262FE478" w14:textId="18143372"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165C9701"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7919B8CF"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6AD3C6EC"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598330F6"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18FA367F" w14:textId="77777777" w:rsidR="00881D4C" w:rsidRPr="00881D4C" w:rsidRDefault="00881D4C" w:rsidP="001242ED">
      <w:pPr>
        <w:autoSpaceDE w:val="0"/>
        <w:autoSpaceDN w:val="0"/>
        <w:adjustRightInd w:val="0"/>
        <w:ind w:left="1134" w:right="502"/>
        <w:jc w:val="both"/>
        <w:rPr>
          <w:b/>
          <w:i w:val="0"/>
          <w:color w:val="000000" w:themeColor="text1"/>
          <w:sz w:val="22"/>
          <w:szCs w:val="22"/>
        </w:rPr>
      </w:pPr>
    </w:p>
    <w:p w14:paraId="5209538B" w14:textId="77777777" w:rsidR="00881D4C" w:rsidRPr="00881D4C" w:rsidRDefault="00881D4C" w:rsidP="001242E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AD6D82F"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13. člen</w:t>
      </w:r>
    </w:p>
    <w:p w14:paraId="2F305100" w14:textId="77777777" w:rsidR="00881D4C" w:rsidRPr="00881D4C" w:rsidRDefault="00881D4C" w:rsidP="001242ED">
      <w:pPr>
        <w:autoSpaceDE w:val="0"/>
        <w:autoSpaceDN w:val="0"/>
        <w:adjustRightInd w:val="0"/>
        <w:ind w:left="1134" w:right="502"/>
        <w:jc w:val="both"/>
        <w:rPr>
          <w:i w:val="0"/>
          <w:color w:val="000000" w:themeColor="text1"/>
          <w:sz w:val="22"/>
          <w:szCs w:val="22"/>
        </w:rPr>
      </w:pPr>
    </w:p>
    <w:p w14:paraId="3816135A" w14:textId="77777777" w:rsidR="004D0DAC" w:rsidRDefault="004D0DAC" w:rsidP="001242ED">
      <w:pPr>
        <w:ind w:left="1134" w:right="502"/>
        <w:jc w:val="both"/>
        <w:rPr>
          <w:i w:val="0"/>
          <w:color w:val="000000" w:themeColor="text1"/>
          <w:sz w:val="22"/>
          <w:szCs w:val="22"/>
        </w:rPr>
      </w:pPr>
      <w:r>
        <w:rPr>
          <w:i w:val="0"/>
          <w:color w:val="000000" w:themeColor="text1"/>
          <w:sz w:val="22"/>
          <w:szCs w:val="22"/>
        </w:rPr>
        <w:t>Dobava živil bo potekala sukcesivno.</w:t>
      </w:r>
    </w:p>
    <w:p w14:paraId="5BE72411" w14:textId="77777777" w:rsidR="004D0DAC" w:rsidRDefault="004D0DAC" w:rsidP="001242ED">
      <w:pPr>
        <w:ind w:left="1134" w:right="502"/>
        <w:jc w:val="both"/>
        <w:rPr>
          <w:i w:val="0"/>
          <w:color w:val="000000" w:themeColor="text1"/>
          <w:sz w:val="22"/>
          <w:szCs w:val="22"/>
        </w:rPr>
      </w:pPr>
    </w:p>
    <w:p w14:paraId="6BA0433D" w14:textId="41F12A0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7E407DFB" w14:textId="77777777" w:rsidR="00881D4C" w:rsidRPr="00881D4C" w:rsidRDefault="00881D4C" w:rsidP="001242ED">
      <w:pPr>
        <w:ind w:left="1134" w:right="502"/>
        <w:jc w:val="both"/>
        <w:rPr>
          <w:i w:val="0"/>
          <w:color w:val="000000" w:themeColor="text1"/>
          <w:sz w:val="16"/>
          <w:szCs w:val="16"/>
        </w:rPr>
      </w:pPr>
    </w:p>
    <w:p w14:paraId="0B2E0C16"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00924BE3" w14:textId="77777777" w:rsidR="00881D4C" w:rsidRPr="00881D4C" w:rsidRDefault="00881D4C" w:rsidP="001242ED">
      <w:pPr>
        <w:ind w:left="1134" w:right="502"/>
        <w:jc w:val="both"/>
        <w:rPr>
          <w:i w:val="0"/>
          <w:color w:val="000000" w:themeColor="text1"/>
          <w:sz w:val="22"/>
          <w:szCs w:val="22"/>
        </w:rPr>
      </w:pPr>
    </w:p>
    <w:p w14:paraId="0775F72B" w14:textId="641D495C"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Naroča vsak</w:t>
      </w:r>
      <w:r w:rsidR="004D0DAC">
        <w:rPr>
          <w:i w:val="0"/>
          <w:color w:val="000000" w:themeColor="text1"/>
          <w:sz w:val="22"/>
          <w:szCs w:val="22"/>
        </w:rPr>
        <w:t>o</w:t>
      </w:r>
      <w:r w:rsidR="00BC463E">
        <w:rPr>
          <w:i w:val="0"/>
          <w:color w:val="000000" w:themeColor="text1"/>
          <w:sz w:val="22"/>
          <w:szCs w:val="22"/>
        </w:rPr>
        <w:t xml:space="preserve"> </w:t>
      </w:r>
      <w:r w:rsidR="004D0DAC">
        <w:rPr>
          <w:i w:val="0"/>
          <w:color w:val="000000" w:themeColor="text1"/>
          <w:sz w:val="22"/>
          <w:szCs w:val="22"/>
        </w:rPr>
        <w:t>odjemno mesto</w:t>
      </w:r>
      <w:r w:rsidRPr="00881D4C">
        <w:rPr>
          <w:i w:val="0"/>
          <w:color w:val="000000" w:themeColor="text1"/>
          <w:sz w:val="22"/>
          <w:szCs w:val="22"/>
        </w:rPr>
        <w:t xml:space="preserve"> naročnika posebej.</w:t>
      </w:r>
    </w:p>
    <w:p w14:paraId="5397ECD6" w14:textId="77777777" w:rsidR="00881D4C" w:rsidRPr="00881D4C" w:rsidRDefault="00881D4C" w:rsidP="001242ED">
      <w:pPr>
        <w:ind w:left="1134" w:right="502"/>
        <w:jc w:val="both"/>
        <w:rPr>
          <w:i w:val="0"/>
          <w:color w:val="000000" w:themeColor="text1"/>
          <w:sz w:val="22"/>
          <w:szCs w:val="22"/>
        </w:rPr>
      </w:pPr>
    </w:p>
    <w:p w14:paraId="0665A646" w14:textId="10A4355C"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sidR="004D0DAC">
        <w:rPr>
          <w:i w:val="0"/>
          <w:color w:val="000000" w:themeColor="text1"/>
          <w:sz w:val="22"/>
          <w:szCs w:val="22"/>
        </w:rPr>
        <w:t>elekt</w:t>
      </w:r>
      <w:r w:rsidR="002567E9">
        <w:rPr>
          <w:i w:val="0"/>
          <w:color w:val="000000" w:themeColor="text1"/>
          <w:sz w:val="22"/>
          <w:szCs w:val="22"/>
        </w:rPr>
        <w:t xml:space="preserve">ronski </w:t>
      </w:r>
      <w:r w:rsidRPr="00881D4C">
        <w:rPr>
          <w:i w:val="0"/>
          <w:color w:val="000000" w:themeColor="text1"/>
          <w:sz w:val="22"/>
          <w:szCs w:val="22"/>
        </w:rPr>
        <w:t>naslov…………………………</w:t>
      </w:r>
      <w:r w:rsidR="002567E9">
        <w:rPr>
          <w:i w:val="0"/>
          <w:color w:val="000000" w:themeColor="text1"/>
          <w:sz w:val="22"/>
          <w:szCs w:val="22"/>
        </w:rPr>
        <w:t>………..</w:t>
      </w:r>
      <w:r w:rsidRPr="00881D4C">
        <w:rPr>
          <w:i w:val="0"/>
          <w:color w:val="000000" w:themeColor="text1"/>
          <w:sz w:val="22"/>
          <w:szCs w:val="22"/>
        </w:rPr>
        <w:t>, pri čemer dobavitelj</w:t>
      </w:r>
      <w:r w:rsidR="00AD7B6E">
        <w:rPr>
          <w:i w:val="0"/>
          <w:color w:val="000000" w:themeColor="text1"/>
          <w:sz w:val="22"/>
          <w:szCs w:val="22"/>
        </w:rPr>
        <w:t xml:space="preserve">- </w:t>
      </w:r>
      <w:r w:rsidRPr="00881D4C">
        <w:rPr>
          <w:i w:val="0"/>
          <w:color w:val="000000" w:themeColor="text1"/>
          <w:sz w:val="22"/>
          <w:szCs w:val="22"/>
        </w:rPr>
        <w:t>ponudnik v 2 urah od prejema naročila, pisno potrdi izvedbo naročila oziroma mu navede problematiko dobave.</w:t>
      </w:r>
    </w:p>
    <w:p w14:paraId="04A88308" w14:textId="77777777" w:rsidR="00881D4C" w:rsidRPr="00881D4C" w:rsidRDefault="00881D4C" w:rsidP="001242ED">
      <w:pPr>
        <w:ind w:left="1134" w:right="502"/>
        <w:jc w:val="both"/>
        <w:rPr>
          <w:i w:val="0"/>
          <w:color w:val="000000" w:themeColor="text1"/>
          <w:sz w:val="22"/>
          <w:szCs w:val="22"/>
        </w:rPr>
      </w:pPr>
    </w:p>
    <w:p w14:paraId="4FB774D7"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14. člen</w:t>
      </w:r>
    </w:p>
    <w:p w14:paraId="4C0A3904" w14:textId="77777777" w:rsidR="00881D4C" w:rsidRPr="00881D4C" w:rsidRDefault="00881D4C" w:rsidP="001242ED">
      <w:pPr>
        <w:ind w:left="1134" w:right="502"/>
        <w:jc w:val="both"/>
        <w:rPr>
          <w:i w:val="0"/>
          <w:color w:val="000000" w:themeColor="text1"/>
          <w:sz w:val="22"/>
          <w:szCs w:val="22"/>
        </w:rPr>
      </w:pPr>
    </w:p>
    <w:p w14:paraId="3F3A3149" w14:textId="6B1C3B8D" w:rsid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  mor</w:t>
      </w:r>
      <w:r w:rsidR="00E950BA">
        <w:rPr>
          <w:i w:val="0"/>
          <w:color w:val="000000" w:themeColor="text1"/>
          <w:sz w:val="22"/>
          <w:szCs w:val="22"/>
        </w:rPr>
        <w:t>a živila dostavljati na</w:t>
      </w:r>
      <w:r w:rsidR="002567E9">
        <w:rPr>
          <w:i w:val="0"/>
          <w:color w:val="000000" w:themeColor="text1"/>
          <w:sz w:val="22"/>
          <w:szCs w:val="22"/>
        </w:rPr>
        <w:t xml:space="preserve"> odjemna mesta </w:t>
      </w:r>
      <w:r w:rsidRPr="00881D4C">
        <w:rPr>
          <w:i w:val="0"/>
          <w:color w:val="000000" w:themeColor="text1"/>
          <w:sz w:val="22"/>
          <w:szCs w:val="22"/>
        </w:rPr>
        <w:t xml:space="preserve">naročnika: </w:t>
      </w:r>
    </w:p>
    <w:p w14:paraId="36818766"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223431A4"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47613566" w14:textId="77777777" w:rsidR="00E950BA" w:rsidRDefault="00E950BA" w:rsidP="001242ED">
      <w:pPr>
        <w:pStyle w:val="Odstavekseznama"/>
        <w:numPr>
          <w:ilvl w:val="0"/>
          <w:numId w:val="10"/>
        </w:numPr>
        <w:ind w:right="502"/>
        <w:jc w:val="both"/>
        <w:rPr>
          <w:i w:val="0"/>
          <w:sz w:val="22"/>
          <w:szCs w:val="22"/>
        </w:rPr>
      </w:pPr>
      <w:r>
        <w:rPr>
          <w:i w:val="0"/>
          <w:sz w:val="22"/>
          <w:szCs w:val="22"/>
        </w:rPr>
        <w:t>Enota Gmajna, Cesta v Pečale 1, 1231 Ljubljana – Črnuče,</w:t>
      </w:r>
    </w:p>
    <w:p w14:paraId="774A5534"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Sonček, Kraljeva ulica 10, 1231 </w:t>
      </w:r>
      <w:r w:rsidRPr="00151693">
        <w:rPr>
          <w:i w:val="0"/>
          <w:sz w:val="22"/>
          <w:szCs w:val="22"/>
        </w:rPr>
        <w:t>Ljubljana – Črnuče.</w:t>
      </w:r>
    </w:p>
    <w:p w14:paraId="79B3B335" w14:textId="77777777" w:rsidR="00881D4C" w:rsidRPr="00881D4C" w:rsidRDefault="00881D4C" w:rsidP="001242ED">
      <w:pPr>
        <w:ind w:right="502"/>
        <w:jc w:val="both"/>
        <w:rPr>
          <w:i w:val="0"/>
          <w:color w:val="000000" w:themeColor="text1"/>
          <w:sz w:val="16"/>
          <w:szCs w:val="16"/>
        </w:rPr>
      </w:pPr>
    </w:p>
    <w:p w14:paraId="7DEEFA40" w14:textId="797F213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sidR="00D84CB2">
        <w:rPr>
          <w:i w:val="0"/>
          <w:color w:val="000000" w:themeColor="text1"/>
          <w:sz w:val="22"/>
          <w:szCs w:val="22"/>
        </w:rPr>
        <w:t xml:space="preserve">ob rednem naročilu </w:t>
      </w:r>
      <w:r w:rsidRPr="00881D4C">
        <w:rPr>
          <w:i w:val="0"/>
          <w:color w:val="000000" w:themeColor="text1"/>
          <w:sz w:val="22"/>
          <w:szCs w:val="22"/>
        </w:rPr>
        <w:t>je en delovni dan od prejema naročila</w:t>
      </w:r>
      <w:r w:rsidR="000F70C6">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dostave na </w:t>
      </w:r>
      <w:r w:rsidR="002567E9">
        <w:rPr>
          <w:i w:val="0"/>
          <w:color w:val="000000" w:themeColor="text1"/>
          <w:sz w:val="22"/>
          <w:szCs w:val="22"/>
        </w:rPr>
        <w:t xml:space="preserve">odjemna mesta </w:t>
      </w:r>
      <w:r w:rsidRPr="00881D4C">
        <w:rPr>
          <w:i w:val="0"/>
          <w:color w:val="000000" w:themeColor="text1"/>
          <w:sz w:val="22"/>
          <w:szCs w:val="22"/>
        </w:rPr>
        <w:t>naročnika so določene v razpisni dokumentaciji, ki je priloga tega sporazuma.</w:t>
      </w:r>
    </w:p>
    <w:p w14:paraId="54036F25" w14:textId="77777777" w:rsidR="00881D4C" w:rsidRPr="00881D4C" w:rsidRDefault="00881D4C" w:rsidP="001242ED">
      <w:pPr>
        <w:ind w:left="1134" w:right="502"/>
        <w:jc w:val="both"/>
        <w:rPr>
          <w:i w:val="0"/>
          <w:color w:val="000000" w:themeColor="text1"/>
          <w:sz w:val="16"/>
          <w:szCs w:val="16"/>
        </w:rPr>
      </w:pPr>
    </w:p>
    <w:p w14:paraId="22CBCF10"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V primeru, da bo naročnik v času trajanja tega sporazuma odprl nove enote, se dobavitelj obvezuje, da so pogoji za dobave na nove lokacije enaki, naročnik pa se o odprtju nove enote zavezuje dobavitelja obvesti pravilom 30 dni pred odprtjem.</w:t>
      </w:r>
    </w:p>
    <w:p w14:paraId="7FD34C82" w14:textId="77777777" w:rsidR="00881D4C" w:rsidRPr="00881D4C" w:rsidRDefault="00881D4C" w:rsidP="001242ED">
      <w:pPr>
        <w:ind w:left="1134" w:right="502"/>
        <w:rPr>
          <w:i w:val="0"/>
          <w:color w:val="000000" w:themeColor="text1"/>
          <w:sz w:val="16"/>
          <w:szCs w:val="16"/>
        </w:rPr>
      </w:pPr>
    </w:p>
    <w:p w14:paraId="682B242A" w14:textId="1D2B46C1"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Dostava na posamezno</w:t>
      </w:r>
      <w:r w:rsidR="002567E9">
        <w:rPr>
          <w:i w:val="0"/>
          <w:color w:val="000000" w:themeColor="text1"/>
          <w:sz w:val="22"/>
          <w:szCs w:val="22"/>
        </w:rPr>
        <w:t xml:space="preserve"> odjemno mesto </w:t>
      </w:r>
      <w:r w:rsidRPr="00881D4C">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5A1752B9" w14:textId="77777777" w:rsidR="00881D4C" w:rsidRPr="00881D4C" w:rsidRDefault="00881D4C" w:rsidP="001242ED">
      <w:pPr>
        <w:ind w:left="1134" w:right="502"/>
        <w:jc w:val="both"/>
        <w:rPr>
          <w:i w:val="0"/>
          <w:color w:val="000000" w:themeColor="text1"/>
          <w:sz w:val="16"/>
          <w:szCs w:val="16"/>
        </w:rPr>
      </w:pPr>
    </w:p>
    <w:p w14:paraId="4BCD5986" w14:textId="71158E6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w:t>
      </w:r>
      <w:r w:rsidR="00AD7B6E">
        <w:rPr>
          <w:i w:val="0"/>
          <w:color w:val="000000" w:themeColor="text1"/>
          <w:sz w:val="22"/>
          <w:szCs w:val="22"/>
        </w:rPr>
        <w:t>-</w:t>
      </w:r>
      <w:r w:rsidRPr="00881D4C">
        <w:rPr>
          <w:i w:val="0"/>
          <w:color w:val="000000" w:themeColor="text1"/>
          <w:sz w:val="22"/>
          <w:szCs w:val="22"/>
        </w:rPr>
        <w:t>ponudnik reklamacije ne odpravi skladno z določili tega sporazuma, mu naročnik zaračuna pogodbeno kazen.</w:t>
      </w:r>
    </w:p>
    <w:p w14:paraId="1FF04D1D" w14:textId="77777777" w:rsidR="00881D4C" w:rsidRPr="00881D4C" w:rsidRDefault="00881D4C" w:rsidP="001242ED">
      <w:pPr>
        <w:ind w:left="1134" w:right="502"/>
        <w:jc w:val="both"/>
        <w:rPr>
          <w:i w:val="0"/>
          <w:color w:val="000000" w:themeColor="text1"/>
          <w:sz w:val="22"/>
          <w:szCs w:val="22"/>
        </w:rPr>
      </w:pPr>
    </w:p>
    <w:p w14:paraId="60CB066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67C2B34D" w14:textId="77777777" w:rsidR="00881D4C" w:rsidRPr="00881D4C" w:rsidRDefault="00881D4C" w:rsidP="001242ED">
      <w:pPr>
        <w:ind w:left="1134" w:right="502"/>
        <w:jc w:val="both"/>
        <w:rPr>
          <w:i w:val="0"/>
          <w:color w:val="000000" w:themeColor="text1"/>
          <w:sz w:val="22"/>
          <w:szCs w:val="22"/>
        </w:rPr>
      </w:pPr>
    </w:p>
    <w:p w14:paraId="33658F2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5A31A083" w14:textId="77777777" w:rsidR="00881D4C" w:rsidRPr="00881D4C" w:rsidRDefault="00881D4C" w:rsidP="001242ED">
      <w:pPr>
        <w:ind w:left="1134" w:right="502"/>
        <w:jc w:val="both"/>
        <w:rPr>
          <w:i w:val="0"/>
          <w:color w:val="000000" w:themeColor="text1"/>
          <w:sz w:val="16"/>
          <w:szCs w:val="16"/>
        </w:rPr>
      </w:pPr>
    </w:p>
    <w:p w14:paraId="3CE7972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1B9EC402" w14:textId="77777777" w:rsidR="00881D4C" w:rsidRPr="00881D4C" w:rsidRDefault="00881D4C" w:rsidP="001242ED">
      <w:pPr>
        <w:ind w:left="1134" w:right="502"/>
        <w:jc w:val="both"/>
        <w:rPr>
          <w:i w:val="0"/>
          <w:color w:val="000000" w:themeColor="text1"/>
          <w:sz w:val="22"/>
          <w:szCs w:val="22"/>
        </w:rPr>
      </w:pPr>
    </w:p>
    <w:p w14:paraId="34D23879" w14:textId="78B09D9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r w:rsidR="00AD7B6E">
        <w:rPr>
          <w:i w:val="0"/>
          <w:color w:val="000000" w:themeColor="text1"/>
          <w:sz w:val="22"/>
          <w:szCs w:val="22"/>
        </w:rPr>
        <w:t xml:space="preserve">- </w:t>
      </w:r>
      <w:r w:rsidRPr="00881D4C">
        <w:rPr>
          <w:i w:val="0"/>
          <w:color w:val="000000" w:themeColor="text1"/>
          <w:sz w:val="22"/>
          <w:szCs w:val="22"/>
        </w:rPr>
        <w:t>ponudnik.</w:t>
      </w:r>
    </w:p>
    <w:p w14:paraId="7FCD5930" w14:textId="77777777" w:rsidR="00881D4C" w:rsidRPr="00881D4C" w:rsidRDefault="00881D4C" w:rsidP="001242ED">
      <w:pPr>
        <w:ind w:left="1134" w:right="502"/>
        <w:jc w:val="both"/>
        <w:rPr>
          <w:i w:val="0"/>
          <w:color w:val="000000" w:themeColor="text1"/>
          <w:sz w:val="16"/>
          <w:szCs w:val="16"/>
        </w:rPr>
      </w:pPr>
    </w:p>
    <w:p w14:paraId="03E3817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9EABC53" w14:textId="77777777" w:rsidR="00881D4C" w:rsidRPr="00881D4C" w:rsidRDefault="00881D4C" w:rsidP="001242ED">
      <w:pPr>
        <w:ind w:left="1134" w:right="502"/>
        <w:jc w:val="both"/>
        <w:rPr>
          <w:b/>
          <w:i w:val="0"/>
          <w:color w:val="000000" w:themeColor="text1"/>
          <w:sz w:val="22"/>
          <w:szCs w:val="22"/>
        </w:rPr>
      </w:pPr>
    </w:p>
    <w:p w14:paraId="4D478CED" w14:textId="77777777" w:rsidR="00881D4C" w:rsidRPr="00881D4C" w:rsidRDefault="00881D4C" w:rsidP="001242ED">
      <w:pPr>
        <w:ind w:left="1134" w:right="502"/>
        <w:jc w:val="both"/>
        <w:rPr>
          <w:b/>
          <w:i w:val="0"/>
          <w:color w:val="000000" w:themeColor="text1"/>
          <w:sz w:val="22"/>
          <w:szCs w:val="22"/>
        </w:rPr>
      </w:pPr>
    </w:p>
    <w:p w14:paraId="4CF63298"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Dostava in embalaža</w:t>
      </w:r>
    </w:p>
    <w:p w14:paraId="1BFFCA89"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15. člen</w:t>
      </w:r>
    </w:p>
    <w:p w14:paraId="3F09B107" w14:textId="77777777" w:rsidR="00881D4C" w:rsidRPr="00881D4C" w:rsidRDefault="00881D4C" w:rsidP="001242ED">
      <w:pPr>
        <w:ind w:left="1134" w:right="502"/>
        <w:rPr>
          <w:i w:val="0"/>
          <w:color w:val="000000" w:themeColor="text1"/>
          <w:sz w:val="22"/>
          <w:szCs w:val="22"/>
        </w:rPr>
      </w:pPr>
    </w:p>
    <w:p w14:paraId="71D9296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3316B97A" w14:textId="77777777" w:rsidR="00881D4C" w:rsidRPr="00881D4C" w:rsidRDefault="00881D4C" w:rsidP="001242ED">
      <w:pPr>
        <w:ind w:left="1134" w:right="502"/>
        <w:jc w:val="both"/>
        <w:rPr>
          <w:i w:val="0"/>
          <w:color w:val="000000" w:themeColor="text1"/>
          <w:sz w:val="22"/>
          <w:szCs w:val="22"/>
        </w:rPr>
      </w:pPr>
    </w:p>
    <w:p w14:paraId="09D63B7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AB3016A" w14:textId="77777777" w:rsidR="00881D4C" w:rsidRPr="00881D4C" w:rsidRDefault="00881D4C" w:rsidP="001242ED">
      <w:pPr>
        <w:ind w:left="1134" w:right="502"/>
        <w:jc w:val="both"/>
        <w:rPr>
          <w:i w:val="0"/>
          <w:color w:val="000000" w:themeColor="text1"/>
          <w:sz w:val="22"/>
          <w:szCs w:val="22"/>
        </w:rPr>
      </w:pPr>
    </w:p>
    <w:p w14:paraId="404A3585" w14:textId="270DC970"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w:t>
      </w:r>
      <w:r w:rsidR="00AD7B6E">
        <w:rPr>
          <w:i w:val="0"/>
          <w:color w:val="000000" w:themeColor="text1"/>
          <w:sz w:val="22"/>
          <w:szCs w:val="22"/>
        </w:rPr>
        <w:t>-</w:t>
      </w:r>
      <w:r w:rsidRPr="00881D4C">
        <w:rPr>
          <w:i w:val="0"/>
          <w:color w:val="000000" w:themeColor="text1"/>
          <w:sz w:val="22"/>
          <w:szCs w:val="22"/>
        </w:rPr>
        <w:t>ponudnika. Enako velja za nepovratno embalažo, kjer je to posebej navedeno v razpisni dokumentaciji.</w:t>
      </w:r>
    </w:p>
    <w:p w14:paraId="79F40C73" w14:textId="77777777" w:rsidR="00881D4C" w:rsidRPr="00881D4C" w:rsidRDefault="00881D4C" w:rsidP="001242ED">
      <w:pPr>
        <w:ind w:left="1134" w:right="502"/>
        <w:jc w:val="both"/>
        <w:rPr>
          <w:i w:val="0"/>
          <w:color w:val="000000" w:themeColor="text1"/>
          <w:sz w:val="22"/>
          <w:szCs w:val="22"/>
        </w:rPr>
      </w:pPr>
    </w:p>
    <w:p w14:paraId="228E8F8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5224789E" w14:textId="77777777" w:rsidR="00881D4C" w:rsidRPr="00881D4C" w:rsidRDefault="00881D4C" w:rsidP="001242ED">
      <w:pPr>
        <w:ind w:left="1134" w:right="502"/>
        <w:rPr>
          <w:i w:val="0"/>
          <w:color w:val="000000" w:themeColor="text1"/>
          <w:sz w:val="16"/>
          <w:szCs w:val="16"/>
        </w:rPr>
      </w:pPr>
    </w:p>
    <w:p w14:paraId="5C34320B"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16. člen</w:t>
      </w:r>
    </w:p>
    <w:p w14:paraId="5970B85F" w14:textId="77777777" w:rsidR="00881D4C" w:rsidRPr="00881D4C" w:rsidRDefault="00881D4C" w:rsidP="001242ED">
      <w:pPr>
        <w:ind w:left="1134" w:right="502"/>
        <w:rPr>
          <w:i w:val="0"/>
          <w:color w:val="000000" w:themeColor="text1"/>
          <w:sz w:val="16"/>
          <w:szCs w:val="16"/>
        </w:rPr>
      </w:pPr>
    </w:p>
    <w:p w14:paraId="545DEF53"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Naročnik prejem živil za posamezno naročilo potrdi s podpisom dobavnice (prevzemnice). </w:t>
      </w:r>
    </w:p>
    <w:p w14:paraId="32B322B0" w14:textId="77777777" w:rsidR="00881D4C" w:rsidRPr="00881D4C" w:rsidRDefault="00881D4C" w:rsidP="001242ED">
      <w:pPr>
        <w:ind w:left="1134" w:right="502"/>
        <w:jc w:val="both"/>
        <w:rPr>
          <w:i w:val="0"/>
          <w:color w:val="000000" w:themeColor="text1"/>
          <w:sz w:val="16"/>
          <w:szCs w:val="16"/>
        </w:rPr>
      </w:pPr>
    </w:p>
    <w:p w14:paraId="1D46841E" w14:textId="77777777" w:rsidR="007F5EF4" w:rsidRPr="000573FF" w:rsidRDefault="007F5EF4" w:rsidP="001242ED">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354745FF" w14:textId="77777777" w:rsidR="007F5EF4" w:rsidRPr="000573FF" w:rsidRDefault="007F5EF4" w:rsidP="001242ED">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0A550BFA" w14:textId="77777777" w:rsidR="00881D4C" w:rsidRPr="00881D4C" w:rsidRDefault="00881D4C" w:rsidP="001242ED">
      <w:pPr>
        <w:ind w:left="1134" w:right="502"/>
        <w:jc w:val="both"/>
        <w:rPr>
          <w:i w:val="0"/>
          <w:color w:val="000000" w:themeColor="text1"/>
          <w:sz w:val="16"/>
          <w:szCs w:val="16"/>
        </w:rPr>
      </w:pPr>
    </w:p>
    <w:p w14:paraId="7BB91C1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0778310C" w14:textId="77777777" w:rsidR="00881D4C" w:rsidRPr="00881D4C" w:rsidRDefault="00881D4C" w:rsidP="001242ED">
      <w:pPr>
        <w:ind w:left="1134" w:right="502"/>
        <w:jc w:val="both"/>
        <w:rPr>
          <w:i w:val="0"/>
          <w:color w:val="000000" w:themeColor="text1"/>
          <w:sz w:val="16"/>
          <w:szCs w:val="16"/>
        </w:rPr>
      </w:pPr>
    </w:p>
    <w:p w14:paraId="28FE48F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E410624" w14:textId="77777777" w:rsidR="00881D4C" w:rsidRPr="00881D4C" w:rsidRDefault="00881D4C" w:rsidP="001242ED">
      <w:pPr>
        <w:ind w:left="1134" w:right="502"/>
        <w:jc w:val="both"/>
        <w:rPr>
          <w:i w:val="0"/>
          <w:color w:val="000000" w:themeColor="text1"/>
          <w:sz w:val="16"/>
          <w:szCs w:val="16"/>
        </w:rPr>
      </w:pPr>
    </w:p>
    <w:p w14:paraId="5F955C9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000DA13D" w14:textId="77777777" w:rsidR="00881D4C" w:rsidRPr="00881D4C" w:rsidRDefault="00881D4C" w:rsidP="001242ED">
      <w:pPr>
        <w:ind w:left="1134" w:right="502"/>
        <w:jc w:val="both"/>
        <w:rPr>
          <w:i w:val="0"/>
          <w:color w:val="000000" w:themeColor="text1"/>
          <w:sz w:val="16"/>
          <w:szCs w:val="16"/>
        </w:rPr>
      </w:pPr>
    </w:p>
    <w:p w14:paraId="25EF643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6BE4A7FC" w14:textId="77777777" w:rsidR="00881D4C" w:rsidRPr="00881D4C" w:rsidRDefault="00881D4C" w:rsidP="001242ED">
      <w:pPr>
        <w:ind w:left="1134" w:right="502"/>
        <w:jc w:val="both"/>
        <w:rPr>
          <w:i w:val="0"/>
          <w:color w:val="000000" w:themeColor="text1"/>
          <w:sz w:val="16"/>
          <w:szCs w:val="16"/>
        </w:rPr>
      </w:pPr>
    </w:p>
    <w:p w14:paraId="3E0D6EC0" w14:textId="571C4925"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BD3168">
        <w:rPr>
          <w:i w:val="0"/>
          <w:color w:val="000000" w:themeColor="text1"/>
          <w:sz w:val="22"/>
          <w:szCs w:val="22"/>
        </w:rPr>
        <w:t xml:space="preserve">s strani </w:t>
      </w:r>
      <w:r w:rsidR="000F70C6">
        <w:rPr>
          <w:i w:val="0"/>
          <w:color w:val="000000" w:themeColor="text1"/>
          <w:sz w:val="22"/>
          <w:szCs w:val="22"/>
        </w:rPr>
        <w:t>stranke sporazuma (</w:t>
      </w:r>
      <w:r w:rsidR="00BD3168">
        <w:rPr>
          <w:i w:val="0"/>
          <w:color w:val="000000" w:themeColor="text1"/>
          <w:sz w:val="22"/>
          <w:szCs w:val="22"/>
        </w:rPr>
        <w:t>dobavitelja</w:t>
      </w:r>
      <w:r w:rsidR="000F70C6">
        <w:rPr>
          <w:i w:val="0"/>
          <w:color w:val="000000" w:themeColor="text1"/>
          <w:sz w:val="22"/>
          <w:szCs w:val="22"/>
        </w:rPr>
        <w:t>)</w:t>
      </w:r>
      <w:r w:rsidR="00BD3168">
        <w:rPr>
          <w:i w:val="0"/>
          <w:color w:val="000000" w:themeColor="text1"/>
          <w:sz w:val="22"/>
          <w:szCs w:val="22"/>
        </w:rPr>
        <w:t xml:space="preserve"> </w:t>
      </w:r>
      <w:r w:rsidRPr="00881D4C">
        <w:rPr>
          <w:i w:val="0"/>
          <w:color w:val="000000" w:themeColor="text1"/>
          <w:sz w:val="22"/>
          <w:szCs w:val="22"/>
        </w:rPr>
        <w:t>pooblaščenega predstavnika sporazuma</w:t>
      </w:r>
      <w:r w:rsidR="00BD3168">
        <w:rPr>
          <w:i w:val="0"/>
          <w:color w:val="000000" w:themeColor="text1"/>
          <w:sz w:val="22"/>
          <w:szCs w:val="22"/>
        </w:rPr>
        <w:t>,</w:t>
      </w:r>
      <w:r w:rsidRPr="00881D4C">
        <w:rPr>
          <w:i w:val="0"/>
          <w:color w:val="000000" w:themeColor="text1"/>
          <w:sz w:val="22"/>
          <w:szCs w:val="22"/>
        </w:rPr>
        <w:t xml:space="preserve"> iz 20. člena tega sporazuma</w:t>
      </w:r>
      <w:r w:rsidR="00BD3168">
        <w:rPr>
          <w:i w:val="0"/>
          <w:color w:val="000000" w:themeColor="text1"/>
          <w:sz w:val="22"/>
          <w:szCs w:val="22"/>
        </w:rPr>
        <w:t xml:space="preserve"> in na </w:t>
      </w:r>
      <w:r w:rsidR="00AD2EA4">
        <w:rPr>
          <w:i w:val="0"/>
          <w:color w:val="000000" w:themeColor="text1"/>
          <w:sz w:val="22"/>
          <w:szCs w:val="22"/>
        </w:rPr>
        <w:t>elektronski naslov</w:t>
      </w:r>
      <w:r w:rsidRPr="00881D4C">
        <w:rPr>
          <w:i w:val="0"/>
          <w:color w:val="000000" w:themeColor="text1"/>
          <w:sz w:val="22"/>
          <w:szCs w:val="22"/>
        </w:rPr>
        <w:t xml:space="preserve"> </w:t>
      </w:r>
      <w:r w:rsidR="000F70C6">
        <w:rPr>
          <w:i w:val="0"/>
          <w:color w:val="000000" w:themeColor="text1"/>
          <w:sz w:val="22"/>
          <w:szCs w:val="22"/>
        </w:rPr>
        <w:t>osebe, pristojne  za sprejem in reševanje reklamacij</w:t>
      </w:r>
      <w:r w:rsidR="00AD7B6E">
        <w:rPr>
          <w:i w:val="0"/>
          <w:color w:val="000000" w:themeColor="text1"/>
          <w:sz w:val="22"/>
          <w:szCs w:val="22"/>
        </w:rPr>
        <w:t>, določene</w:t>
      </w:r>
      <w:r w:rsidR="000F70C6">
        <w:rPr>
          <w:i w:val="0"/>
          <w:color w:val="000000" w:themeColor="text1"/>
          <w:sz w:val="22"/>
          <w:szCs w:val="22"/>
        </w:rPr>
        <w:t xml:space="preserve"> </w:t>
      </w:r>
      <w:r w:rsidRPr="00881D4C">
        <w:rPr>
          <w:i w:val="0"/>
          <w:color w:val="000000" w:themeColor="text1"/>
          <w:sz w:val="22"/>
          <w:szCs w:val="22"/>
        </w:rPr>
        <w:t xml:space="preserve">s strani </w:t>
      </w:r>
      <w:r w:rsidR="000F70C6">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245E8D80" w14:textId="77777777" w:rsidR="00881D4C" w:rsidRPr="00881D4C" w:rsidRDefault="00881D4C" w:rsidP="001242ED">
      <w:pPr>
        <w:ind w:left="1134" w:right="502"/>
        <w:jc w:val="both"/>
        <w:rPr>
          <w:b/>
          <w:i w:val="0"/>
          <w:color w:val="000000" w:themeColor="text1"/>
          <w:sz w:val="22"/>
          <w:szCs w:val="22"/>
        </w:rPr>
      </w:pPr>
    </w:p>
    <w:p w14:paraId="5A67217E" w14:textId="77777777" w:rsidR="00881D4C" w:rsidRPr="00881D4C" w:rsidRDefault="00881D4C" w:rsidP="001242ED">
      <w:pPr>
        <w:ind w:left="1134" w:right="502"/>
        <w:jc w:val="both"/>
        <w:rPr>
          <w:b/>
          <w:i w:val="0"/>
          <w:color w:val="000000" w:themeColor="text1"/>
          <w:sz w:val="22"/>
          <w:szCs w:val="22"/>
        </w:rPr>
      </w:pPr>
    </w:p>
    <w:p w14:paraId="417CCF3E"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Pogodbena kazen</w:t>
      </w:r>
    </w:p>
    <w:p w14:paraId="6C2749A6"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A415420" w14:textId="77777777" w:rsidR="00881D4C" w:rsidRPr="00881D4C" w:rsidRDefault="00881D4C" w:rsidP="001242ED">
      <w:pPr>
        <w:ind w:left="1134" w:right="502"/>
        <w:jc w:val="center"/>
        <w:rPr>
          <w:i w:val="0"/>
          <w:color w:val="000000" w:themeColor="text1"/>
          <w:sz w:val="16"/>
          <w:szCs w:val="16"/>
        </w:rPr>
      </w:pPr>
    </w:p>
    <w:p w14:paraId="77451BF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14F232F"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4058223"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225E5E2B"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194F6F37" w14:textId="77777777" w:rsidR="00881D4C" w:rsidRPr="00881D4C" w:rsidRDefault="00881D4C" w:rsidP="001242ED">
      <w:pPr>
        <w:tabs>
          <w:tab w:val="num" w:pos="284"/>
        </w:tabs>
        <w:ind w:left="1134" w:right="502"/>
        <w:jc w:val="both"/>
        <w:rPr>
          <w:i w:val="0"/>
          <w:color w:val="000000" w:themeColor="text1"/>
          <w:sz w:val="22"/>
          <w:szCs w:val="22"/>
        </w:rPr>
      </w:pPr>
    </w:p>
    <w:p w14:paraId="176A516C"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64C257CD" w14:textId="77777777" w:rsidR="00881D4C" w:rsidRPr="00881D4C" w:rsidRDefault="00881D4C" w:rsidP="001242ED">
      <w:pPr>
        <w:ind w:left="1134" w:right="502"/>
        <w:jc w:val="both"/>
        <w:rPr>
          <w:i w:val="0"/>
          <w:color w:val="000000" w:themeColor="text1"/>
          <w:sz w:val="16"/>
          <w:szCs w:val="16"/>
        </w:rPr>
      </w:pPr>
    </w:p>
    <w:p w14:paraId="0EAF3CD3"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73BD2CF6" w14:textId="77777777" w:rsidR="00881D4C" w:rsidRPr="00881D4C" w:rsidRDefault="00881D4C" w:rsidP="001242ED">
      <w:pPr>
        <w:ind w:left="1134" w:right="502"/>
        <w:jc w:val="both"/>
        <w:rPr>
          <w:i w:val="0"/>
          <w:color w:val="000000" w:themeColor="text1"/>
          <w:sz w:val="16"/>
          <w:szCs w:val="16"/>
        </w:rPr>
      </w:pPr>
    </w:p>
    <w:p w14:paraId="3B72D00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EA47823" w14:textId="77777777" w:rsidR="00881D4C" w:rsidRPr="00881D4C" w:rsidRDefault="00881D4C" w:rsidP="001242ED">
      <w:pPr>
        <w:ind w:left="1134" w:right="502"/>
        <w:jc w:val="both"/>
        <w:rPr>
          <w:i w:val="0"/>
          <w:color w:val="000000" w:themeColor="text1"/>
          <w:sz w:val="22"/>
          <w:szCs w:val="22"/>
        </w:rPr>
      </w:pPr>
    </w:p>
    <w:p w14:paraId="46A1A26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41DFC1B3" w14:textId="77777777" w:rsidR="00881D4C" w:rsidRPr="00881D4C" w:rsidRDefault="00881D4C" w:rsidP="001242ED">
      <w:pPr>
        <w:ind w:left="1134" w:right="502"/>
        <w:rPr>
          <w:i w:val="0"/>
          <w:color w:val="000000" w:themeColor="text1"/>
          <w:sz w:val="16"/>
          <w:szCs w:val="16"/>
        </w:rPr>
      </w:pPr>
    </w:p>
    <w:p w14:paraId="4016D508"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46F7680D" w14:textId="77777777" w:rsidR="00881D4C" w:rsidRPr="00881D4C" w:rsidRDefault="00881D4C" w:rsidP="001242ED">
      <w:pPr>
        <w:ind w:left="1134" w:right="502"/>
        <w:rPr>
          <w:i w:val="0"/>
          <w:color w:val="000000" w:themeColor="text1"/>
          <w:sz w:val="22"/>
          <w:szCs w:val="22"/>
        </w:rPr>
      </w:pPr>
    </w:p>
    <w:p w14:paraId="1C5F93E4"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lastRenderedPageBreak/>
        <w:t>18. člen</w:t>
      </w:r>
    </w:p>
    <w:p w14:paraId="19B94B27" w14:textId="77777777" w:rsidR="00881D4C" w:rsidRPr="00881D4C" w:rsidRDefault="00881D4C" w:rsidP="001242E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7484C8EB" w14:textId="58A0260E"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251CD097" w14:textId="77777777"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5D7AF603" w14:textId="77777777"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513CC407" w14:textId="77777777" w:rsidR="00881D4C" w:rsidRPr="00881D4C" w:rsidRDefault="00881D4C" w:rsidP="001242ED">
      <w:pPr>
        <w:ind w:left="1134" w:right="502"/>
        <w:jc w:val="both"/>
        <w:rPr>
          <w:i w:val="0"/>
          <w:iCs/>
          <w:color w:val="000000" w:themeColor="text1"/>
          <w:sz w:val="22"/>
          <w:szCs w:val="22"/>
        </w:rPr>
      </w:pPr>
    </w:p>
    <w:p w14:paraId="233932D0" w14:textId="77777777" w:rsidR="00881D4C" w:rsidRPr="00881D4C" w:rsidRDefault="00881D4C" w:rsidP="001242E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645F091C" w14:textId="37B21932"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w:t>
      </w:r>
      <w:r w:rsidR="007B528C">
        <w:rPr>
          <w:i w:val="0"/>
          <w:iCs/>
          <w:color w:val="000000" w:themeColor="text1"/>
          <w:sz w:val="22"/>
          <w:szCs w:val="22"/>
        </w:rPr>
        <w:t>a</w:t>
      </w:r>
      <w:r w:rsidRPr="00881D4C">
        <w:rPr>
          <w:i w:val="0"/>
          <w:iCs/>
          <w:color w:val="000000" w:themeColor="text1"/>
          <w:sz w:val="22"/>
          <w:szCs w:val="22"/>
        </w:rPr>
        <w:t>, naveden</w:t>
      </w:r>
      <w:r w:rsidR="007B528C">
        <w:rPr>
          <w:i w:val="0"/>
          <w:iCs/>
          <w:color w:val="000000" w:themeColor="text1"/>
          <w:sz w:val="22"/>
          <w:szCs w:val="22"/>
        </w:rPr>
        <w:t>a</w:t>
      </w:r>
      <w:r w:rsidRPr="00881D4C">
        <w:rPr>
          <w:i w:val="0"/>
          <w:iCs/>
          <w:color w:val="000000" w:themeColor="text1"/>
          <w:sz w:val="22"/>
          <w:szCs w:val="22"/>
        </w:rPr>
        <w:t xml:space="preserve"> v </w:t>
      </w:r>
      <w:r w:rsidR="000F70C6">
        <w:rPr>
          <w:i w:val="0"/>
          <w:iCs/>
          <w:color w:val="000000" w:themeColor="text1"/>
          <w:sz w:val="22"/>
          <w:szCs w:val="22"/>
        </w:rPr>
        <w:t>obrazcu</w:t>
      </w:r>
      <w:r w:rsidR="007B528C">
        <w:rPr>
          <w:i w:val="0"/>
          <w:iCs/>
          <w:color w:val="000000" w:themeColor="text1"/>
          <w:sz w:val="22"/>
          <w:szCs w:val="22"/>
        </w:rPr>
        <w:t xml:space="preserve"> Popisu blaga</w:t>
      </w:r>
      <w:r w:rsidR="000F70C6">
        <w:rPr>
          <w:i w:val="0"/>
          <w:iCs/>
          <w:color w:val="000000" w:themeColor="text1"/>
          <w:sz w:val="22"/>
          <w:szCs w:val="22"/>
        </w:rPr>
        <w:t>, ki je del ponudbenega predračuna</w:t>
      </w:r>
      <w:r w:rsidRPr="00881D4C">
        <w:rPr>
          <w:i w:val="0"/>
          <w:iCs/>
          <w:color w:val="000000" w:themeColor="text1"/>
          <w:sz w:val="22"/>
          <w:szCs w:val="22"/>
        </w:rPr>
        <w:t>) ali kakovosti ali količini ali dobavljivi enoti ali zdravstveno-higienskim standardom ali</w:t>
      </w:r>
    </w:p>
    <w:p w14:paraId="2CED762D"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2CDB719E"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79A288FF"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6B6E8D3B" w14:textId="467D6476"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687463AF" w14:textId="77777777" w:rsidR="007B528C" w:rsidRPr="00881D4C" w:rsidRDefault="007B528C" w:rsidP="001242ED">
      <w:pPr>
        <w:numPr>
          <w:ilvl w:val="0"/>
          <w:numId w:val="35"/>
        </w:numPr>
        <w:tabs>
          <w:tab w:val="left" w:pos="993"/>
        </w:tabs>
        <w:spacing w:line="276" w:lineRule="auto"/>
        <w:ind w:right="502"/>
        <w:jc w:val="both"/>
        <w:rPr>
          <w:i w:val="0"/>
          <w:color w:val="000000" w:themeColor="text1"/>
          <w:sz w:val="22"/>
          <w:szCs w:val="22"/>
        </w:rPr>
      </w:pPr>
      <w:r>
        <w:rPr>
          <w:i w:val="0"/>
          <w:color w:val="000000" w:themeColor="text1"/>
          <w:sz w:val="22"/>
          <w:szCs w:val="22"/>
        </w:rPr>
        <w:t>če dobavitelj, po zaključenem četrtletju, po 2x-nem pisnem opominu, naročniku ne posreduje  finančne realizacije prometa po artiklih, brez DDV,</w:t>
      </w:r>
    </w:p>
    <w:p w14:paraId="0B2CEE2C"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55B9CA73" w14:textId="77777777" w:rsidR="00881D4C" w:rsidRPr="00881D4C" w:rsidRDefault="00881D4C" w:rsidP="001242ED">
      <w:pPr>
        <w:ind w:left="1134" w:right="502"/>
        <w:rPr>
          <w:i w:val="0"/>
          <w:color w:val="000000" w:themeColor="text1"/>
          <w:sz w:val="16"/>
          <w:szCs w:val="16"/>
        </w:rPr>
      </w:pPr>
    </w:p>
    <w:p w14:paraId="53988E0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1E8D3367" w14:textId="77777777" w:rsidR="00881D4C" w:rsidRPr="00881D4C" w:rsidRDefault="00881D4C" w:rsidP="001242ED">
      <w:pPr>
        <w:ind w:left="1134" w:right="502"/>
        <w:jc w:val="both"/>
        <w:rPr>
          <w:i w:val="0"/>
          <w:color w:val="000000" w:themeColor="text1"/>
          <w:sz w:val="22"/>
          <w:szCs w:val="22"/>
        </w:rPr>
      </w:pPr>
    </w:p>
    <w:p w14:paraId="29F9CB3D" w14:textId="5E6471B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14:paraId="6EF6AE50" w14:textId="77777777" w:rsidR="00881D4C" w:rsidRPr="00881D4C" w:rsidRDefault="00881D4C" w:rsidP="001242ED">
      <w:pPr>
        <w:ind w:left="1134" w:right="502"/>
        <w:jc w:val="both"/>
        <w:rPr>
          <w:i w:val="0"/>
          <w:color w:val="000000" w:themeColor="text1"/>
          <w:sz w:val="22"/>
          <w:szCs w:val="22"/>
        </w:rPr>
      </w:pPr>
    </w:p>
    <w:p w14:paraId="088A1406" w14:textId="6948C781"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342EDF74" w14:textId="77777777" w:rsidR="00881D4C" w:rsidRPr="00881D4C" w:rsidRDefault="00881D4C" w:rsidP="001242ED">
      <w:pPr>
        <w:ind w:left="1134" w:right="502"/>
        <w:jc w:val="both"/>
        <w:rPr>
          <w:i w:val="0"/>
          <w:color w:val="000000" w:themeColor="text1"/>
          <w:sz w:val="22"/>
          <w:szCs w:val="22"/>
        </w:rPr>
      </w:pPr>
    </w:p>
    <w:p w14:paraId="053F449A"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19. člen</w:t>
      </w:r>
    </w:p>
    <w:p w14:paraId="67378B27" w14:textId="77777777" w:rsidR="00881D4C" w:rsidRPr="00881D4C" w:rsidRDefault="00881D4C" w:rsidP="001242ED">
      <w:pPr>
        <w:ind w:left="1134" w:right="502"/>
        <w:jc w:val="both"/>
        <w:rPr>
          <w:i w:val="0"/>
          <w:color w:val="000000" w:themeColor="text1"/>
          <w:sz w:val="22"/>
          <w:szCs w:val="22"/>
        </w:rPr>
      </w:pPr>
    </w:p>
    <w:p w14:paraId="58E254BF" w14:textId="0083BB64" w:rsidR="003B3A30" w:rsidRPr="00D668C9" w:rsidRDefault="003B3A30" w:rsidP="001242E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DDA0DB5" w14:textId="77777777" w:rsidR="003B3A30" w:rsidRPr="00D668C9" w:rsidRDefault="003B3A30" w:rsidP="001242ED">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314CCF4B" w14:textId="77777777" w:rsidR="003B3A30" w:rsidRPr="00D668C9" w:rsidRDefault="003B3A30" w:rsidP="001242ED">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6AB93182"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5DAD2A15"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57344A02"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počitki, </w:t>
      </w:r>
    </w:p>
    <w:p w14:paraId="0C081B87"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2E14B3A1" w14:textId="77777777" w:rsidR="003B3A30" w:rsidRPr="00D668C9" w:rsidRDefault="003B3A30" w:rsidP="001242E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6B3BFA0F" w14:textId="58B8A027" w:rsidR="003B3A30" w:rsidRPr="00D668C9" w:rsidRDefault="003B3A30" w:rsidP="001242ED">
      <w:pPr>
        <w:ind w:left="1134" w:right="502"/>
        <w:jc w:val="both"/>
        <w:rPr>
          <w:i w:val="0"/>
          <w:sz w:val="22"/>
          <w:szCs w:val="22"/>
        </w:rPr>
      </w:pPr>
      <w:r w:rsidRPr="00D668C9">
        <w:rPr>
          <w:i w:val="0"/>
          <w:sz w:val="22"/>
          <w:szCs w:val="22"/>
        </w:rPr>
        <w:lastRenderedPageBreak/>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76F4F1BB" w14:textId="77777777" w:rsidR="003B3A30" w:rsidRPr="00D668C9" w:rsidRDefault="003B3A30" w:rsidP="001242ED">
      <w:pPr>
        <w:ind w:left="1134" w:right="502"/>
        <w:jc w:val="both"/>
        <w:rPr>
          <w:i w:val="0"/>
          <w:sz w:val="22"/>
          <w:szCs w:val="22"/>
        </w:rPr>
      </w:pPr>
    </w:p>
    <w:p w14:paraId="2DEA7C82" w14:textId="16B8B57D" w:rsidR="003B3A30" w:rsidRPr="00D668C9" w:rsidRDefault="003B3A30" w:rsidP="001242ED">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17B75E85" w14:textId="77777777" w:rsidR="003B3A30" w:rsidRPr="00D668C9" w:rsidRDefault="003B3A30" w:rsidP="001242ED">
      <w:pPr>
        <w:ind w:left="1134" w:right="502"/>
        <w:jc w:val="both"/>
        <w:rPr>
          <w:i w:val="0"/>
          <w:sz w:val="22"/>
          <w:szCs w:val="22"/>
        </w:rPr>
      </w:pPr>
    </w:p>
    <w:p w14:paraId="70B1DF3E" w14:textId="471744CA" w:rsidR="003B3A30" w:rsidRPr="00D668C9" w:rsidRDefault="003B3A30" w:rsidP="001242E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72CE3FF0" w14:textId="77777777" w:rsidR="00881D4C" w:rsidRDefault="00881D4C" w:rsidP="001242ED">
      <w:pPr>
        <w:ind w:left="1134" w:right="502"/>
        <w:jc w:val="both"/>
        <w:rPr>
          <w:i w:val="0"/>
          <w:color w:val="000000" w:themeColor="text1"/>
          <w:sz w:val="22"/>
          <w:szCs w:val="22"/>
        </w:rPr>
      </w:pPr>
    </w:p>
    <w:p w14:paraId="6D77C21C" w14:textId="77777777" w:rsidR="004937EF" w:rsidRPr="00881D4C" w:rsidRDefault="004937EF" w:rsidP="001242ED">
      <w:pPr>
        <w:ind w:left="1134" w:right="502"/>
        <w:jc w:val="both"/>
        <w:rPr>
          <w:i w:val="0"/>
          <w:color w:val="000000" w:themeColor="text1"/>
          <w:sz w:val="22"/>
          <w:szCs w:val="22"/>
        </w:rPr>
      </w:pPr>
    </w:p>
    <w:p w14:paraId="265EA9FA"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18ABB4C3"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0E42679F" w14:textId="77777777" w:rsidR="00881D4C" w:rsidRPr="00881D4C" w:rsidRDefault="00881D4C" w:rsidP="001242ED">
      <w:pPr>
        <w:ind w:left="1134" w:right="502"/>
        <w:jc w:val="center"/>
        <w:rPr>
          <w:i w:val="0"/>
          <w:color w:val="000000" w:themeColor="text1"/>
          <w:sz w:val="16"/>
          <w:szCs w:val="16"/>
        </w:rPr>
      </w:pPr>
    </w:p>
    <w:p w14:paraId="248DFCE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762B0D77" w14:textId="5D3424AB" w:rsidR="00881D4C" w:rsidRPr="00881D4C" w:rsidRDefault="00881D4C" w:rsidP="001242E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sidR="00032FAF">
        <w:rPr>
          <w:i w:val="0"/>
          <w:color w:val="000000" w:themeColor="text1"/>
          <w:sz w:val="22"/>
          <w:szCs w:val="22"/>
        </w:rPr>
        <w:t>_______________, tel.: ___________________________, e-mail: ______________________________</w:t>
      </w:r>
    </w:p>
    <w:p w14:paraId="6CB0843D" w14:textId="567F34F5" w:rsidR="00881D4C" w:rsidRPr="00881D4C" w:rsidRDefault="00881D4C" w:rsidP="001242E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sidR="00032FAF">
        <w:rPr>
          <w:i w:val="0"/>
          <w:color w:val="000000" w:themeColor="text1"/>
          <w:sz w:val="22"/>
          <w:szCs w:val="22"/>
        </w:rPr>
        <w:t>____, tel.: ________________, e-mail: _________________________________</w:t>
      </w:r>
    </w:p>
    <w:p w14:paraId="4ACE1BA9" w14:textId="77777777" w:rsidR="00881D4C" w:rsidRPr="00881D4C" w:rsidRDefault="00881D4C" w:rsidP="001242ED">
      <w:pPr>
        <w:ind w:left="1134" w:right="502"/>
        <w:jc w:val="both"/>
        <w:rPr>
          <w:i w:val="0"/>
          <w:color w:val="000000" w:themeColor="text1"/>
          <w:sz w:val="22"/>
          <w:szCs w:val="22"/>
        </w:rPr>
      </w:pPr>
    </w:p>
    <w:p w14:paraId="6007F3D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2C2269F4" w14:textId="77777777" w:rsidR="00881D4C" w:rsidRDefault="00881D4C" w:rsidP="001242ED">
      <w:pPr>
        <w:ind w:left="1134" w:right="502"/>
        <w:jc w:val="both"/>
        <w:rPr>
          <w:i w:val="0"/>
          <w:color w:val="000000" w:themeColor="text1"/>
          <w:sz w:val="22"/>
          <w:szCs w:val="22"/>
        </w:rPr>
      </w:pPr>
    </w:p>
    <w:p w14:paraId="3F47903B" w14:textId="77777777" w:rsidR="004937EF" w:rsidRPr="00881D4C" w:rsidRDefault="004937EF" w:rsidP="001242ED">
      <w:pPr>
        <w:ind w:left="1134" w:right="502"/>
        <w:jc w:val="both"/>
        <w:rPr>
          <w:i w:val="0"/>
          <w:color w:val="000000" w:themeColor="text1"/>
          <w:sz w:val="22"/>
          <w:szCs w:val="22"/>
        </w:rPr>
      </w:pPr>
    </w:p>
    <w:p w14:paraId="3774F210"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Reševanje sporov</w:t>
      </w:r>
    </w:p>
    <w:p w14:paraId="1C77265B"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22074308" w14:textId="77777777" w:rsidR="00881D4C" w:rsidRPr="00881D4C" w:rsidRDefault="00881D4C" w:rsidP="001242ED">
      <w:pPr>
        <w:ind w:left="1134" w:right="502"/>
        <w:jc w:val="both"/>
        <w:rPr>
          <w:i w:val="0"/>
          <w:color w:val="000000" w:themeColor="text1"/>
          <w:sz w:val="16"/>
          <w:szCs w:val="16"/>
        </w:rPr>
      </w:pPr>
    </w:p>
    <w:p w14:paraId="0BA358C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492BAF1" w14:textId="77777777" w:rsidR="00881D4C" w:rsidRDefault="00881D4C" w:rsidP="001242ED">
      <w:pPr>
        <w:ind w:left="1134" w:right="502"/>
        <w:jc w:val="both"/>
        <w:rPr>
          <w:i w:val="0"/>
          <w:color w:val="000000" w:themeColor="text1"/>
          <w:sz w:val="22"/>
          <w:szCs w:val="22"/>
        </w:rPr>
      </w:pPr>
    </w:p>
    <w:p w14:paraId="5C1A7CCD" w14:textId="77777777" w:rsidR="004937EF" w:rsidRPr="00881D4C" w:rsidRDefault="004937EF" w:rsidP="001242ED">
      <w:pPr>
        <w:ind w:left="1134" w:right="502"/>
        <w:jc w:val="both"/>
        <w:rPr>
          <w:i w:val="0"/>
          <w:color w:val="000000" w:themeColor="text1"/>
          <w:sz w:val="22"/>
          <w:szCs w:val="22"/>
        </w:rPr>
      </w:pPr>
    </w:p>
    <w:p w14:paraId="7F32A8B9"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557FC2C2"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215F6891" w14:textId="77777777" w:rsidR="00881D4C" w:rsidRPr="00881D4C" w:rsidRDefault="00881D4C" w:rsidP="001242ED">
      <w:pPr>
        <w:ind w:left="1134" w:right="502"/>
        <w:rPr>
          <w:i w:val="0"/>
          <w:color w:val="000000" w:themeColor="text1"/>
          <w:sz w:val="16"/>
          <w:szCs w:val="16"/>
        </w:rPr>
      </w:pPr>
    </w:p>
    <w:p w14:paraId="643B3F3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FF51831"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08ADE945"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12DAAAE6"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9DB012F" w14:textId="5A79A070" w:rsidR="00881D4C" w:rsidRPr="00881D4C" w:rsidRDefault="00881D4C" w:rsidP="001242ED">
      <w:pPr>
        <w:pStyle w:val="Odstavekseznama"/>
        <w:numPr>
          <w:ilvl w:val="0"/>
          <w:numId w:val="32"/>
        </w:numPr>
        <w:ind w:left="1134" w:right="502"/>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1C95ACB" w14:textId="3BA7ACD4" w:rsidR="00881D4C" w:rsidRPr="00881D4C" w:rsidDel="00032FAF" w:rsidRDefault="00881D4C" w:rsidP="001242ED">
      <w:pPr>
        <w:ind w:left="1134" w:right="502"/>
        <w:jc w:val="both"/>
        <w:rPr>
          <w:i w:val="0"/>
          <w:color w:val="000000" w:themeColor="text1"/>
          <w:sz w:val="22"/>
          <w:szCs w:val="22"/>
        </w:rPr>
      </w:pPr>
      <w:r w:rsidRPr="00881D4C" w:rsidDel="00032FAF">
        <w:rPr>
          <w:i w:val="0"/>
          <w:color w:val="000000" w:themeColor="text1"/>
          <w:sz w:val="22"/>
          <w:szCs w:val="22"/>
        </w:rPr>
        <w:t xml:space="preserve">je ničen. </w:t>
      </w:r>
    </w:p>
    <w:p w14:paraId="74ACD4BE" w14:textId="77777777" w:rsidR="00881D4C" w:rsidRPr="00881D4C" w:rsidRDefault="00881D4C" w:rsidP="001242ED">
      <w:pPr>
        <w:ind w:left="1134" w:right="502"/>
        <w:jc w:val="both"/>
        <w:rPr>
          <w:i w:val="0"/>
          <w:color w:val="000000" w:themeColor="text1"/>
          <w:sz w:val="16"/>
          <w:szCs w:val="16"/>
        </w:rPr>
      </w:pPr>
    </w:p>
    <w:p w14:paraId="256A634D"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D70588F" w14:textId="77777777" w:rsidR="00881D4C" w:rsidRPr="00881D4C" w:rsidRDefault="00881D4C" w:rsidP="001242ED">
      <w:pPr>
        <w:ind w:left="1134" w:right="502"/>
        <w:jc w:val="both"/>
        <w:rPr>
          <w:i w:val="0"/>
          <w:color w:val="000000" w:themeColor="text1"/>
          <w:sz w:val="22"/>
          <w:szCs w:val="22"/>
        </w:rPr>
      </w:pPr>
    </w:p>
    <w:p w14:paraId="5A02731D"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23. člen</w:t>
      </w:r>
    </w:p>
    <w:p w14:paraId="2B070178" w14:textId="77777777" w:rsidR="00881D4C" w:rsidRPr="00881D4C" w:rsidRDefault="00881D4C" w:rsidP="001242ED">
      <w:pPr>
        <w:tabs>
          <w:tab w:val="left" w:pos="1134"/>
        </w:tabs>
        <w:ind w:left="1134" w:right="502"/>
        <w:jc w:val="both"/>
        <w:rPr>
          <w:i w:val="0"/>
          <w:color w:val="000000" w:themeColor="text1"/>
          <w:sz w:val="16"/>
          <w:szCs w:val="16"/>
        </w:rPr>
      </w:pPr>
    </w:p>
    <w:p w14:paraId="3CABFD6E" w14:textId="7A379123" w:rsidR="00E44DF8" w:rsidRDefault="00E44DF8" w:rsidP="001242ED">
      <w:pPr>
        <w:tabs>
          <w:tab w:val="left" w:pos="1134"/>
        </w:tabs>
        <w:ind w:left="993" w:right="502"/>
        <w:jc w:val="both"/>
        <w:rPr>
          <w:b/>
          <w:i w:val="0"/>
          <w:color w:val="000000" w:themeColor="text1"/>
          <w:sz w:val="22"/>
          <w:szCs w:val="22"/>
        </w:rPr>
      </w:pPr>
      <w:r>
        <w:rPr>
          <w:i w:val="0"/>
          <w:color w:val="000000" w:themeColor="text1"/>
          <w:sz w:val="22"/>
          <w:szCs w:val="22"/>
        </w:rPr>
        <w:lastRenderedPageBreak/>
        <w:t xml:space="preserve">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14:paraId="38BEE571" w14:textId="77777777" w:rsidR="00881D4C" w:rsidRPr="00881D4C" w:rsidRDefault="00881D4C" w:rsidP="001242ED">
      <w:pPr>
        <w:tabs>
          <w:tab w:val="left" w:pos="1134"/>
        </w:tabs>
        <w:ind w:left="1134" w:right="502"/>
        <w:jc w:val="both"/>
        <w:rPr>
          <w:color w:val="000000" w:themeColor="text1"/>
          <w:sz w:val="22"/>
          <w:szCs w:val="22"/>
        </w:rPr>
      </w:pPr>
    </w:p>
    <w:p w14:paraId="0E74F061" w14:textId="77777777" w:rsidR="00881D4C" w:rsidRPr="00881D4C" w:rsidRDefault="00881D4C" w:rsidP="001242ED">
      <w:pPr>
        <w:ind w:left="1134" w:right="502"/>
        <w:jc w:val="both"/>
        <w:rPr>
          <w:i w:val="0"/>
          <w:color w:val="000000" w:themeColor="text1"/>
          <w:sz w:val="22"/>
          <w:szCs w:val="22"/>
        </w:rPr>
      </w:pPr>
    </w:p>
    <w:p w14:paraId="373661ED"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Končne določbe</w:t>
      </w:r>
    </w:p>
    <w:p w14:paraId="3C578CC7" w14:textId="77777777" w:rsidR="00881D4C" w:rsidRPr="00881D4C" w:rsidRDefault="00881D4C" w:rsidP="001242ED">
      <w:pPr>
        <w:ind w:left="1134" w:right="502"/>
        <w:jc w:val="both"/>
        <w:rPr>
          <w:i w:val="0"/>
          <w:color w:val="000000" w:themeColor="text1"/>
          <w:sz w:val="16"/>
          <w:szCs w:val="16"/>
        </w:rPr>
      </w:pPr>
      <w:r w:rsidRPr="00881D4C">
        <w:rPr>
          <w:i w:val="0"/>
          <w:color w:val="000000" w:themeColor="text1"/>
          <w:sz w:val="16"/>
          <w:szCs w:val="16"/>
        </w:rPr>
        <w:t xml:space="preserve"> </w:t>
      </w:r>
    </w:p>
    <w:p w14:paraId="05C0734E"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431435FA" w14:textId="77777777" w:rsidR="00881D4C" w:rsidRPr="00881D4C" w:rsidRDefault="00881D4C" w:rsidP="001242ED">
      <w:pPr>
        <w:ind w:left="1134" w:right="502"/>
        <w:jc w:val="both"/>
        <w:rPr>
          <w:i w:val="0"/>
          <w:color w:val="000000" w:themeColor="text1"/>
          <w:sz w:val="16"/>
          <w:szCs w:val="16"/>
        </w:rPr>
      </w:pPr>
    </w:p>
    <w:p w14:paraId="79678BF6" w14:textId="12D228A4"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Sporazum je enak za vse stranke sporazuma, vendar je zaradi večjega števila strank</w:t>
      </w:r>
      <w:ins w:id="1" w:author="Mojca Egger" w:date="2021-02-16T11:44:00Z">
        <w:del w:id="2" w:author="Meta Bizjak" w:date="2021-02-23T11:43:00Z">
          <w:r w:rsidR="00032FAF" w:rsidDel="00E44DF8">
            <w:rPr>
              <w:i w:val="0"/>
              <w:color w:val="000000" w:themeColor="text1"/>
              <w:sz w:val="22"/>
              <w:szCs w:val="22"/>
            </w:rPr>
            <w:delText>v</w:delText>
          </w:r>
        </w:del>
      </w:ins>
      <w:ins w:id="3" w:author="Mojca Egger" w:date="2021-02-16T11:45:00Z">
        <w:r w:rsidR="00032FAF">
          <w:rPr>
            <w:i w:val="0"/>
            <w:color w:val="000000" w:themeColor="text1"/>
            <w:sz w:val="22"/>
            <w:szCs w:val="22"/>
          </w:rPr>
          <w:t>,</w:t>
        </w:r>
      </w:ins>
      <w:r w:rsidRPr="00881D4C">
        <w:rPr>
          <w:i w:val="0"/>
          <w:color w:val="000000" w:themeColor="text1"/>
          <w:sz w:val="22"/>
          <w:szCs w:val="22"/>
        </w:rPr>
        <w:t xml:space="preserve"> zaradi skrajšanja postopka podpisovanja pripravljen tako, da ga naročnik z vsako stranko sporazuma sklepa ločeno – za vsako stranko je sestavljen in podpisan v 2 (dveh) enakih izvodih, od katerih prejme vsaka od pogodbenih strank po en izvod. </w:t>
      </w:r>
    </w:p>
    <w:p w14:paraId="14715BE6" w14:textId="77777777" w:rsidR="00881D4C" w:rsidRPr="00881D4C" w:rsidRDefault="00881D4C" w:rsidP="001242ED">
      <w:pPr>
        <w:ind w:left="1134" w:right="502"/>
        <w:jc w:val="both"/>
        <w:rPr>
          <w:i w:val="0"/>
          <w:color w:val="000000" w:themeColor="text1"/>
          <w:sz w:val="22"/>
          <w:szCs w:val="22"/>
        </w:rPr>
      </w:pPr>
    </w:p>
    <w:p w14:paraId="5BDF4006" w14:textId="77777777" w:rsidR="00881D4C" w:rsidRPr="00881D4C" w:rsidRDefault="00881D4C" w:rsidP="001242ED">
      <w:pPr>
        <w:ind w:left="1134" w:right="502"/>
        <w:rPr>
          <w:i w:val="0"/>
          <w:color w:val="000000" w:themeColor="text1"/>
          <w:sz w:val="22"/>
          <w:szCs w:val="22"/>
        </w:rPr>
      </w:pPr>
    </w:p>
    <w:p w14:paraId="1EA80C3C" w14:textId="77777777" w:rsidR="00881D4C" w:rsidRPr="00881D4C" w:rsidRDefault="00881D4C" w:rsidP="001242ED">
      <w:pPr>
        <w:ind w:left="1134" w:right="502"/>
        <w:rPr>
          <w:i w:val="0"/>
          <w:color w:val="000000" w:themeColor="text1"/>
          <w:sz w:val="22"/>
          <w:szCs w:val="22"/>
        </w:rPr>
      </w:pPr>
    </w:p>
    <w:p w14:paraId="2FEA1C69"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Priloge:</w:t>
      </w:r>
    </w:p>
    <w:p w14:paraId="4350ADFA" w14:textId="45AF7487"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092F34C1" w14:textId="77777777"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730776EC" w14:textId="7B944EEA"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w:t>
      </w:r>
      <w:r w:rsidR="006333E8">
        <w:rPr>
          <w:i w:val="0"/>
          <w:color w:val="000000" w:themeColor="text1"/>
          <w:sz w:val="22"/>
          <w:szCs w:val="22"/>
        </w:rPr>
        <w:t>a</w:t>
      </w:r>
      <w:r w:rsidRPr="00881D4C">
        <w:rPr>
          <w:i w:val="0"/>
          <w:color w:val="000000" w:themeColor="text1"/>
          <w:sz w:val="22"/>
          <w:szCs w:val="22"/>
        </w:rPr>
        <w:t xml:space="preserve"> o sukcesivni dobavi živil</w:t>
      </w:r>
    </w:p>
    <w:p w14:paraId="006A3F63" w14:textId="77777777" w:rsidR="00881D4C" w:rsidRPr="00881D4C" w:rsidRDefault="00881D4C" w:rsidP="001242ED">
      <w:pPr>
        <w:ind w:left="1134" w:right="502"/>
        <w:rPr>
          <w:i w:val="0"/>
          <w:color w:val="000000" w:themeColor="text1"/>
          <w:sz w:val="22"/>
          <w:szCs w:val="22"/>
        </w:rPr>
      </w:pPr>
    </w:p>
    <w:p w14:paraId="070E71FD" w14:textId="77777777" w:rsidR="00881D4C" w:rsidRPr="00881D4C" w:rsidRDefault="00881D4C" w:rsidP="001242ED">
      <w:pPr>
        <w:ind w:left="1134" w:right="502"/>
        <w:rPr>
          <w:i w:val="0"/>
          <w:color w:val="000000" w:themeColor="text1"/>
          <w:sz w:val="22"/>
          <w:szCs w:val="22"/>
        </w:rPr>
      </w:pPr>
    </w:p>
    <w:p w14:paraId="5037B327"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3E0C603"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61190CFF" w14:textId="77777777" w:rsidR="00881D4C" w:rsidRPr="00881D4C" w:rsidRDefault="00881D4C" w:rsidP="001242ED">
      <w:pPr>
        <w:ind w:left="1134" w:right="502"/>
        <w:rPr>
          <w:i w:val="0"/>
          <w:color w:val="000000" w:themeColor="text1"/>
          <w:sz w:val="22"/>
          <w:szCs w:val="22"/>
        </w:rPr>
      </w:pPr>
    </w:p>
    <w:p w14:paraId="19147D6A" w14:textId="33847187" w:rsidR="00881D4C" w:rsidRPr="00881D4C" w:rsidRDefault="006C576D" w:rsidP="001242E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881D4C" w:rsidRPr="00881D4C">
        <w:rPr>
          <w:i w:val="0"/>
          <w:color w:val="000000" w:themeColor="text1"/>
          <w:sz w:val="22"/>
          <w:szCs w:val="22"/>
        </w:rPr>
        <w:t>NAROČNIK:</w:t>
      </w:r>
    </w:p>
    <w:p w14:paraId="421BF8C4" w14:textId="77777777" w:rsidR="00E950BA" w:rsidRDefault="00881D4C" w:rsidP="001242ED">
      <w:pPr>
        <w:ind w:left="993" w:right="502"/>
        <w:rPr>
          <w:i w:val="0"/>
          <w:color w:val="000000" w:themeColor="text1"/>
          <w:sz w:val="22"/>
          <w:szCs w:val="22"/>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E950BA">
        <w:rPr>
          <w:i w:val="0"/>
          <w:color w:val="000000" w:themeColor="text1"/>
          <w:sz w:val="22"/>
          <w:szCs w:val="22"/>
        </w:rPr>
        <w:t>VRTEČ ČRNUČE</w:t>
      </w:r>
    </w:p>
    <w:p w14:paraId="462345F4"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523F77CF"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67E415B1" w14:textId="77777777" w:rsidR="00E950BA" w:rsidRPr="00F143B8" w:rsidRDefault="00E950BA"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34210ACE" w14:textId="77777777" w:rsidR="00881D4C" w:rsidRPr="006C576D" w:rsidRDefault="00881D4C" w:rsidP="001242ED">
      <w:pPr>
        <w:spacing w:line="276" w:lineRule="auto"/>
        <w:ind w:left="1134" w:right="502"/>
        <w:rPr>
          <w:rFonts w:asciiTheme="minorHAnsi" w:eastAsiaTheme="minorHAnsi" w:hAnsiTheme="minorHAnsi" w:cstheme="minorBidi"/>
          <w:i w:val="0"/>
          <w:color w:val="000000" w:themeColor="text1"/>
          <w:sz w:val="22"/>
          <w:szCs w:val="22"/>
          <w:lang w:eastAsia="en-US"/>
        </w:rPr>
      </w:pPr>
    </w:p>
    <w:p w14:paraId="72A86310" w14:textId="77777777" w:rsidR="00E950BA" w:rsidRDefault="00E950BA" w:rsidP="001242ED">
      <w:pPr>
        <w:ind w:right="502"/>
        <w:rPr>
          <w:b/>
          <w:i w:val="0"/>
          <w:color w:val="000000" w:themeColor="text1"/>
          <w:sz w:val="22"/>
          <w:szCs w:val="22"/>
        </w:rPr>
      </w:pPr>
      <w:r>
        <w:rPr>
          <w:b/>
          <w:i w:val="0"/>
          <w:color w:val="000000" w:themeColor="text1"/>
          <w:sz w:val="22"/>
          <w:szCs w:val="22"/>
        </w:rPr>
        <w:br w:type="page"/>
      </w:r>
    </w:p>
    <w:p w14:paraId="40ED6209" w14:textId="77777777" w:rsidR="00881D4C" w:rsidRPr="00881D4C" w:rsidRDefault="00881D4C" w:rsidP="001242E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6DD6CB9C" w14:textId="77777777" w:rsidR="00881D4C" w:rsidRPr="00881D4C" w:rsidRDefault="00881D4C" w:rsidP="001242ED">
      <w:pPr>
        <w:ind w:left="1080" w:right="502"/>
        <w:jc w:val="right"/>
        <w:rPr>
          <w:b/>
          <w:i w:val="0"/>
          <w:color w:val="000000" w:themeColor="text1"/>
          <w:sz w:val="22"/>
          <w:szCs w:val="22"/>
        </w:rPr>
      </w:pPr>
    </w:p>
    <w:p w14:paraId="644DFF6E" w14:textId="77777777" w:rsidR="00881D4C" w:rsidRPr="00881D4C" w:rsidRDefault="00881D4C" w:rsidP="001242E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1F4CFE32" w14:textId="77777777" w:rsidR="00881D4C" w:rsidRPr="00881D4C" w:rsidRDefault="00881D4C" w:rsidP="001242ED">
      <w:pPr>
        <w:ind w:left="709" w:right="502"/>
        <w:jc w:val="both"/>
        <w:rPr>
          <w:i w:val="0"/>
          <w:color w:val="000000" w:themeColor="text1"/>
          <w:sz w:val="22"/>
          <w:szCs w:val="22"/>
        </w:rPr>
      </w:pPr>
    </w:p>
    <w:p w14:paraId="67C098D5" w14:textId="77777777" w:rsidR="00E950BA" w:rsidRPr="00F143B8" w:rsidRDefault="00E950BA" w:rsidP="001242ED">
      <w:pPr>
        <w:ind w:left="709" w:right="502"/>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62B406F5" w14:textId="46C2CD50" w:rsidR="00E950BA" w:rsidRPr="00F143B8" w:rsidRDefault="006333E8" w:rsidP="001242ED">
      <w:pPr>
        <w:ind w:right="502" w:firstLine="708"/>
        <w:rPr>
          <w:i w:val="0"/>
          <w:sz w:val="22"/>
          <w:szCs w:val="22"/>
        </w:rPr>
      </w:pPr>
      <w:r>
        <w:rPr>
          <w:i w:val="0"/>
          <w:sz w:val="22"/>
          <w:szCs w:val="22"/>
        </w:rPr>
        <w:t xml:space="preserve">Davčna številka / </w:t>
      </w:r>
      <w:r w:rsidR="00E950BA" w:rsidRPr="00F143B8">
        <w:rPr>
          <w:i w:val="0"/>
          <w:sz w:val="22"/>
          <w:szCs w:val="22"/>
        </w:rPr>
        <w:t xml:space="preserve">ID </w:t>
      </w:r>
      <w:r>
        <w:rPr>
          <w:i w:val="0"/>
          <w:sz w:val="22"/>
          <w:szCs w:val="22"/>
        </w:rPr>
        <w:t xml:space="preserve">številka </w:t>
      </w:r>
      <w:r w:rsidR="00E950BA" w:rsidRPr="00F143B8">
        <w:rPr>
          <w:i w:val="0"/>
          <w:sz w:val="22"/>
          <w:szCs w:val="22"/>
        </w:rPr>
        <w:t xml:space="preserve">za DDV: </w:t>
      </w:r>
      <w:r w:rsidR="00E950BA" w:rsidRPr="007C5836">
        <w:rPr>
          <w:bCs/>
          <w:i w:val="0"/>
          <w:sz w:val="22"/>
          <w:szCs w:val="22"/>
        </w:rPr>
        <w:t>SI30552001</w:t>
      </w:r>
    </w:p>
    <w:p w14:paraId="2F7BCE34" w14:textId="77777777" w:rsidR="00E950BA" w:rsidRPr="00F143B8" w:rsidRDefault="00E950BA" w:rsidP="001242ED">
      <w:pPr>
        <w:ind w:left="709" w:right="502"/>
        <w:jc w:val="both"/>
        <w:rPr>
          <w:i w:val="0"/>
          <w:sz w:val="22"/>
          <w:szCs w:val="22"/>
        </w:rPr>
      </w:pPr>
      <w:r w:rsidRPr="00F143B8">
        <w:rPr>
          <w:i w:val="0"/>
          <w:sz w:val="22"/>
          <w:szCs w:val="22"/>
        </w:rPr>
        <w:t xml:space="preserve">Matična številka: </w:t>
      </w:r>
      <w:r>
        <w:rPr>
          <w:i w:val="0"/>
          <w:sz w:val="22"/>
          <w:szCs w:val="22"/>
        </w:rPr>
        <w:t>5049938000</w:t>
      </w:r>
    </w:p>
    <w:p w14:paraId="3BA27BA1" w14:textId="77777777" w:rsidR="00E950BA" w:rsidRPr="00A145D9" w:rsidRDefault="00E950BA" w:rsidP="001242ED">
      <w:pPr>
        <w:ind w:left="709" w:right="502"/>
        <w:rPr>
          <w:i w:val="0"/>
          <w:sz w:val="22"/>
          <w:szCs w:val="22"/>
        </w:rPr>
      </w:pPr>
      <w:r w:rsidRPr="00F143B8">
        <w:rPr>
          <w:i w:val="0"/>
          <w:sz w:val="22"/>
          <w:szCs w:val="22"/>
        </w:rPr>
        <w:t>(v nadaljevanju: naročnik)</w:t>
      </w:r>
    </w:p>
    <w:p w14:paraId="636DA80D" w14:textId="77777777" w:rsidR="00881D4C" w:rsidRPr="00881D4C" w:rsidRDefault="00881D4C" w:rsidP="001242ED">
      <w:pPr>
        <w:ind w:right="502"/>
        <w:rPr>
          <w:i w:val="0"/>
          <w:color w:val="000000" w:themeColor="text1"/>
          <w:sz w:val="22"/>
          <w:szCs w:val="22"/>
        </w:rPr>
      </w:pPr>
    </w:p>
    <w:p w14:paraId="00D4EF64"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in</w:t>
      </w:r>
    </w:p>
    <w:p w14:paraId="03F07BB1" w14:textId="77777777" w:rsidR="00881D4C" w:rsidRPr="00881D4C" w:rsidRDefault="00881D4C" w:rsidP="001242ED">
      <w:pPr>
        <w:ind w:left="709" w:right="502"/>
        <w:jc w:val="both"/>
        <w:rPr>
          <w:b/>
          <w:i w:val="0"/>
          <w:color w:val="000000" w:themeColor="text1"/>
          <w:sz w:val="22"/>
          <w:szCs w:val="22"/>
        </w:rPr>
      </w:pPr>
    </w:p>
    <w:p w14:paraId="3BC5D6CC" w14:textId="77777777" w:rsidR="00881D4C" w:rsidRPr="00881D4C" w:rsidRDefault="00881D4C" w:rsidP="001242E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2FCE1680" w14:textId="77777777" w:rsidR="00881D4C" w:rsidRPr="00881D4C" w:rsidRDefault="00881D4C" w:rsidP="001242E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1042048B"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Matična številka: …………………………………….</w:t>
      </w:r>
    </w:p>
    <w:p w14:paraId="4FB50C61"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 nadaljevanju: dobavitelj)</w:t>
      </w:r>
    </w:p>
    <w:p w14:paraId="6FA8D4CE" w14:textId="77777777" w:rsidR="00881D4C" w:rsidRPr="00881D4C" w:rsidRDefault="00881D4C" w:rsidP="001242ED">
      <w:pPr>
        <w:ind w:left="709" w:right="502"/>
        <w:rPr>
          <w:i w:val="0"/>
          <w:color w:val="000000" w:themeColor="text1"/>
          <w:sz w:val="22"/>
          <w:szCs w:val="22"/>
        </w:rPr>
      </w:pPr>
    </w:p>
    <w:p w14:paraId="3AF8CE6F"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sta dogovorila in sklenila naslednjo</w:t>
      </w:r>
    </w:p>
    <w:p w14:paraId="76144BDE" w14:textId="77777777" w:rsidR="00881D4C" w:rsidRPr="00881D4C" w:rsidRDefault="00881D4C" w:rsidP="001242ED">
      <w:pPr>
        <w:ind w:left="709" w:right="502"/>
        <w:jc w:val="center"/>
        <w:rPr>
          <w:b/>
          <w:i w:val="0"/>
          <w:color w:val="000000" w:themeColor="text1"/>
          <w:sz w:val="22"/>
          <w:szCs w:val="22"/>
        </w:rPr>
      </w:pPr>
    </w:p>
    <w:p w14:paraId="03AF71CC" w14:textId="77777777" w:rsidR="00881D4C" w:rsidRPr="00881D4C" w:rsidRDefault="00881D4C" w:rsidP="001242ED">
      <w:pPr>
        <w:ind w:left="709" w:right="502"/>
        <w:jc w:val="center"/>
        <w:rPr>
          <w:b/>
          <w:i w:val="0"/>
          <w:color w:val="000000" w:themeColor="text1"/>
          <w:sz w:val="22"/>
          <w:szCs w:val="22"/>
        </w:rPr>
      </w:pPr>
    </w:p>
    <w:p w14:paraId="7CAD532E"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205D1522" w14:textId="77777777" w:rsidR="00881D4C" w:rsidRPr="00881D4C" w:rsidRDefault="00881D4C" w:rsidP="001242ED">
      <w:pPr>
        <w:ind w:left="709" w:right="502"/>
        <w:rPr>
          <w:i w:val="0"/>
          <w:color w:val="000000" w:themeColor="text1"/>
          <w:sz w:val="22"/>
          <w:szCs w:val="22"/>
        </w:rPr>
      </w:pPr>
    </w:p>
    <w:p w14:paraId="2E0071ED" w14:textId="77777777" w:rsidR="00881D4C" w:rsidRPr="00881D4C" w:rsidRDefault="00881D4C" w:rsidP="001242ED">
      <w:pPr>
        <w:ind w:left="709" w:right="502"/>
        <w:rPr>
          <w:b/>
          <w:i w:val="0"/>
          <w:color w:val="000000" w:themeColor="text1"/>
          <w:sz w:val="22"/>
          <w:szCs w:val="22"/>
        </w:rPr>
      </w:pPr>
      <w:r w:rsidRPr="00881D4C">
        <w:rPr>
          <w:b/>
          <w:i w:val="0"/>
          <w:color w:val="000000" w:themeColor="text1"/>
          <w:sz w:val="22"/>
          <w:szCs w:val="22"/>
        </w:rPr>
        <w:t>Uvodne ugotovitve</w:t>
      </w:r>
    </w:p>
    <w:p w14:paraId="621F49E4" w14:textId="77777777" w:rsidR="00881D4C" w:rsidRPr="00881D4C" w:rsidRDefault="00881D4C" w:rsidP="001242ED">
      <w:pPr>
        <w:ind w:left="709" w:right="502"/>
        <w:rPr>
          <w:i w:val="0"/>
          <w:color w:val="000000" w:themeColor="text1"/>
          <w:sz w:val="22"/>
          <w:szCs w:val="22"/>
        </w:rPr>
      </w:pPr>
    </w:p>
    <w:p w14:paraId="6562A3E4"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4364988" w14:textId="77777777" w:rsidR="00881D4C" w:rsidRPr="00881D4C" w:rsidRDefault="00881D4C" w:rsidP="001242ED">
      <w:pPr>
        <w:ind w:left="709" w:right="502"/>
        <w:jc w:val="both"/>
        <w:rPr>
          <w:i w:val="0"/>
          <w:color w:val="000000" w:themeColor="text1"/>
          <w:sz w:val="22"/>
          <w:szCs w:val="22"/>
        </w:rPr>
      </w:pPr>
    </w:p>
    <w:p w14:paraId="01AFA8DF"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4AEE2AE8" w14:textId="77777777" w:rsidR="00881D4C" w:rsidRDefault="00881D4C" w:rsidP="001242ED">
      <w:pPr>
        <w:ind w:left="709" w:right="502"/>
        <w:jc w:val="both"/>
        <w:rPr>
          <w:i w:val="0"/>
          <w:color w:val="000000" w:themeColor="text1"/>
          <w:sz w:val="22"/>
          <w:szCs w:val="22"/>
        </w:rPr>
      </w:pPr>
    </w:p>
    <w:p w14:paraId="2DF0F375" w14:textId="77777777" w:rsidR="004937EF" w:rsidRPr="00881D4C" w:rsidRDefault="004937EF" w:rsidP="001242ED">
      <w:pPr>
        <w:ind w:left="709" w:right="502"/>
        <w:jc w:val="both"/>
        <w:rPr>
          <w:i w:val="0"/>
          <w:color w:val="000000" w:themeColor="text1"/>
          <w:sz w:val="22"/>
          <w:szCs w:val="22"/>
        </w:rPr>
      </w:pPr>
    </w:p>
    <w:p w14:paraId="0FB88C93"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Predmet pogodbe</w:t>
      </w:r>
    </w:p>
    <w:p w14:paraId="35F5984D"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9E0A4F4" w14:textId="77777777" w:rsidR="00881D4C" w:rsidRPr="00881D4C" w:rsidRDefault="00881D4C" w:rsidP="001242ED">
      <w:pPr>
        <w:ind w:left="709" w:right="502"/>
        <w:jc w:val="both"/>
        <w:rPr>
          <w:i w:val="0"/>
          <w:color w:val="000000" w:themeColor="text1"/>
          <w:sz w:val="16"/>
          <w:szCs w:val="16"/>
        </w:rPr>
      </w:pPr>
    </w:p>
    <w:p w14:paraId="2A24FC75" w14:textId="7C18A3F6"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Predmet te pogodbe so nakupi živil, po vrstah in v ocenjeni količini, kot izhaja iz specifikacije </w:t>
      </w:r>
      <w:r w:rsidR="00AD7B6E">
        <w:rPr>
          <w:i w:val="0"/>
          <w:color w:val="000000" w:themeColor="text1"/>
          <w:sz w:val="22"/>
          <w:szCs w:val="22"/>
        </w:rPr>
        <w:t>v</w:t>
      </w:r>
      <w:r w:rsidR="00E44DF8">
        <w:rPr>
          <w:i w:val="0"/>
          <w:color w:val="000000" w:themeColor="text1"/>
          <w:sz w:val="22"/>
          <w:szCs w:val="22"/>
        </w:rPr>
        <w:t xml:space="preserve"> obrazcu Popis blaga, ki je del predračunskega obrazca </w:t>
      </w:r>
      <w:r w:rsidRPr="00881D4C">
        <w:rPr>
          <w:i w:val="0"/>
          <w:color w:val="000000" w:themeColor="text1"/>
          <w:sz w:val="22"/>
          <w:szCs w:val="22"/>
        </w:rPr>
        <w:t>povabila k oddaji ponudbe za predmetno odpiranje konkurence, kjer je bil dobavitelj za obdobje od ________ do ________ izbran za naslednje sklope:</w:t>
      </w:r>
    </w:p>
    <w:p w14:paraId="67F5E9D8"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w:t>
      </w:r>
    </w:p>
    <w:p w14:paraId="6018FF66" w14:textId="77777777" w:rsidR="00881D4C" w:rsidRDefault="00881D4C" w:rsidP="001242ED">
      <w:pPr>
        <w:ind w:left="709" w:right="502"/>
        <w:jc w:val="both"/>
        <w:rPr>
          <w:i w:val="0"/>
          <w:color w:val="000000" w:themeColor="text1"/>
          <w:sz w:val="22"/>
          <w:szCs w:val="22"/>
        </w:rPr>
      </w:pPr>
    </w:p>
    <w:p w14:paraId="3A0AD687" w14:textId="77777777" w:rsidR="004937EF" w:rsidRPr="00881D4C" w:rsidRDefault="004937EF" w:rsidP="001242ED">
      <w:pPr>
        <w:ind w:left="709" w:right="502"/>
        <w:jc w:val="both"/>
        <w:rPr>
          <w:i w:val="0"/>
          <w:color w:val="000000" w:themeColor="text1"/>
          <w:sz w:val="22"/>
          <w:szCs w:val="22"/>
        </w:rPr>
      </w:pPr>
    </w:p>
    <w:p w14:paraId="4CD4D727"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Pogodbena cena</w:t>
      </w:r>
    </w:p>
    <w:p w14:paraId="1C4ED268"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6EA8E17" w14:textId="77777777" w:rsidR="00881D4C" w:rsidRPr="00881D4C" w:rsidRDefault="00881D4C" w:rsidP="001242ED">
      <w:pPr>
        <w:ind w:left="709" w:right="502"/>
        <w:jc w:val="both"/>
        <w:rPr>
          <w:i w:val="0"/>
          <w:color w:val="000000" w:themeColor="text1"/>
          <w:sz w:val="22"/>
          <w:szCs w:val="22"/>
        </w:rPr>
      </w:pPr>
    </w:p>
    <w:p w14:paraId="3F59C592" w14:textId="7E7688E8"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sidR="00E44DF8">
        <w:rPr>
          <w:i w:val="0"/>
          <w:color w:val="000000" w:themeColor="text1"/>
          <w:sz w:val="22"/>
          <w:szCs w:val="22"/>
        </w:rPr>
        <w:t>obrazcu Popis blaga, ki je del ponudbenega predračuna iz odpiranja konkurence.</w:t>
      </w:r>
    </w:p>
    <w:p w14:paraId="71FD5B3C" w14:textId="77777777" w:rsidR="00881D4C" w:rsidRPr="00881D4C" w:rsidRDefault="00881D4C" w:rsidP="001242ED">
      <w:pPr>
        <w:ind w:left="709" w:right="502"/>
        <w:jc w:val="both"/>
        <w:rPr>
          <w:i w:val="0"/>
          <w:color w:val="000000" w:themeColor="text1"/>
          <w:sz w:val="16"/>
          <w:szCs w:val="16"/>
        </w:rPr>
      </w:pPr>
    </w:p>
    <w:p w14:paraId="1FA20DE7"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26FC0932" w14:textId="77777777" w:rsidR="00881D4C" w:rsidRPr="00881D4C" w:rsidRDefault="00881D4C" w:rsidP="001242ED">
      <w:pPr>
        <w:ind w:left="709" w:right="502"/>
        <w:jc w:val="both"/>
        <w:rPr>
          <w:i w:val="0"/>
          <w:color w:val="000000" w:themeColor="text1"/>
          <w:sz w:val="22"/>
          <w:szCs w:val="22"/>
        </w:rPr>
      </w:pPr>
    </w:p>
    <w:p w14:paraId="2DF9986F"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5B59A8EC" w14:textId="77777777" w:rsidR="00881D4C" w:rsidRPr="00881D4C" w:rsidRDefault="00881D4C" w:rsidP="001242ED">
      <w:pPr>
        <w:ind w:left="709" w:right="502"/>
        <w:jc w:val="both"/>
        <w:rPr>
          <w:i w:val="0"/>
          <w:color w:val="000000" w:themeColor="text1"/>
          <w:sz w:val="16"/>
          <w:szCs w:val="16"/>
        </w:rPr>
      </w:pPr>
    </w:p>
    <w:p w14:paraId="19B25455" w14:textId="70497094"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959F840" w14:textId="77777777" w:rsidR="00881D4C" w:rsidRDefault="00881D4C" w:rsidP="001242ED">
      <w:pPr>
        <w:ind w:left="709" w:right="502"/>
        <w:jc w:val="both"/>
        <w:rPr>
          <w:b/>
          <w:i w:val="0"/>
          <w:color w:val="000000" w:themeColor="text1"/>
          <w:sz w:val="22"/>
          <w:szCs w:val="22"/>
        </w:rPr>
      </w:pPr>
    </w:p>
    <w:p w14:paraId="3B959202" w14:textId="77777777" w:rsidR="004937EF" w:rsidRPr="00881D4C" w:rsidRDefault="004937EF" w:rsidP="001242ED">
      <w:pPr>
        <w:ind w:left="709" w:right="502"/>
        <w:jc w:val="both"/>
        <w:rPr>
          <w:b/>
          <w:i w:val="0"/>
          <w:color w:val="000000" w:themeColor="text1"/>
          <w:sz w:val="22"/>
          <w:szCs w:val="22"/>
        </w:rPr>
      </w:pPr>
    </w:p>
    <w:p w14:paraId="740F19A2"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Podizvajalci</w:t>
      </w:r>
    </w:p>
    <w:p w14:paraId="025763ED" w14:textId="77777777" w:rsidR="00881D4C" w:rsidRPr="00881D4C" w:rsidRDefault="00881D4C" w:rsidP="001242ED">
      <w:pPr>
        <w:ind w:left="709" w:right="502"/>
        <w:jc w:val="both"/>
        <w:rPr>
          <w:i w:val="0"/>
          <w:color w:val="000000" w:themeColor="text1"/>
          <w:sz w:val="16"/>
          <w:szCs w:val="16"/>
        </w:rPr>
      </w:pPr>
    </w:p>
    <w:p w14:paraId="6DA1292D"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AB59863" w14:textId="77777777" w:rsidR="00881D4C" w:rsidRPr="00881D4C" w:rsidRDefault="00881D4C" w:rsidP="001242ED">
      <w:pPr>
        <w:ind w:left="709" w:right="502"/>
        <w:jc w:val="both"/>
        <w:rPr>
          <w:i w:val="0"/>
          <w:color w:val="000000" w:themeColor="text1"/>
          <w:sz w:val="16"/>
          <w:szCs w:val="16"/>
        </w:rPr>
      </w:pPr>
    </w:p>
    <w:p w14:paraId="03A3F43F" w14:textId="77777777" w:rsidR="00881D4C" w:rsidRPr="00881D4C" w:rsidRDefault="00881D4C" w:rsidP="001242E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43DDC60A" w14:textId="77777777" w:rsidR="00881D4C" w:rsidRPr="00881D4C" w:rsidRDefault="00881D4C" w:rsidP="001242E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2E034D78" w14:textId="77777777" w:rsidR="00881D4C" w:rsidRPr="00881D4C" w:rsidRDefault="00881D4C" w:rsidP="001242E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4FBFB448" w14:textId="77777777" w:rsidR="00881D4C" w:rsidRPr="00881D4C" w:rsidRDefault="00881D4C" w:rsidP="001242ED">
      <w:pPr>
        <w:ind w:left="709" w:right="502"/>
        <w:jc w:val="both"/>
        <w:rPr>
          <w:i w:val="0"/>
          <w:iCs/>
          <w:color w:val="000000" w:themeColor="text1"/>
          <w:sz w:val="22"/>
          <w:szCs w:val="22"/>
        </w:rPr>
      </w:pPr>
    </w:p>
    <w:p w14:paraId="08741722" w14:textId="77777777" w:rsidR="00881D4C" w:rsidRPr="00881D4C" w:rsidRDefault="00881D4C" w:rsidP="001242E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68A8392F" w14:textId="77777777" w:rsidR="00881D4C" w:rsidRPr="00881D4C" w:rsidRDefault="00881D4C" w:rsidP="001242ED">
      <w:pPr>
        <w:ind w:left="709" w:right="502"/>
        <w:jc w:val="both"/>
        <w:rPr>
          <w:i w:val="0"/>
          <w:color w:val="000000" w:themeColor="text1"/>
          <w:sz w:val="22"/>
          <w:szCs w:val="22"/>
        </w:rPr>
      </w:pPr>
      <w:r w:rsidRPr="00881D4C">
        <w:rPr>
          <w:i w:val="0"/>
          <w:iCs/>
          <w:color w:val="000000" w:themeColor="text1"/>
          <w:sz w:val="22"/>
          <w:szCs w:val="22"/>
        </w:rPr>
        <w:t> </w:t>
      </w:r>
    </w:p>
    <w:p w14:paraId="18A6A501" w14:textId="77777777" w:rsidR="00881D4C" w:rsidRPr="00881D4C" w:rsidRDefault="00881D4C" w:rsidP="001242E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C14E48A" w14:textId="77777777" w:rsidR="00881D4C" w:rsidRPr="00881D4C" w:rsidRDefault="00881D4C" w:rsidP="001242ED">
      <w:pPr>
        <w:ind w:left="709" w:right="502"/>
        <w:jc w:val="both"/>
        <w:rPr>
          <w:i w:val="0"/>
          <w:iCs/>
          <w:color w:val="000000" w:themeColor="text1"/>
          <w:sz w:val="22"/>
          <w:szCs w:val="22"/>
        </w:rPr>
      </w:pPr>
    </w:p>
    <w:p w14:paraId="58905F6B"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35A96B2E" w14:textId="77777777" w:rsidR="00881D4C" w:rsidRPr="00881D4C" w:rsidRDefault="00881D4C" w:rsidP="001242ED">
      <w:pPr>
        <w:ind w:left="709" w:right="502"/>
        <w:jc w:val="both"/>
        <w:rPr>
          <w:i w:val="0"/>
          <w:iCs/>
          <w:color w:val="000000" w:themeColor="text1"/>
          <w:sz w:val="22"/>
          <w:szCs w:val="22"/>
        </w:rPr>
      </w:pPr>
    </w:p>
    <w:p w14:paraId="3F819F59"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6ACAF8CA" w14:textId="77777777" w:rsidR="00881D4C" w:rsidRPr="00881D4C" w:rsidRDefault="00881D4C" w:rsidP="001242ED">
      <w:pPr>
        <w:ind w:left="709" w:right="502"/>
        <w:jc w:val="both"/>
        <w:rPr>
          <w:i w:val="0"/>
          <w:iCs/>
          <w:color w:val="000000" w:themeColor="text1"/>
          <w:sz w:val="22"/>
          <w:szCs w:val="22"/>
        </w:rPr>
      </w:pPr>
    </w:p>
    <w:p w14:paraId="07B746F6"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1D29FC4C" w14:textId="77777777" w:rsidR="00881D4C" w:rsidRPr="00881D4C" w:rsidRDefault="00881D4C" w:rsidP="001242ED">
      <w:pPr>
        <w:ind w:left="709" w:right="502"/>
        <w:jc w:val="both"/>
        <w:rPr>
          <w:i w:val="0"/>
          <w:iCs/>
          <w:color w:val="000000" w:themeColor="text1"/>
          <w:sz w:val="22"/>
          <w:szCs w:val="22"/>
        </w:rPr>
      </w:pPr>
    </w:p>
    <w:p w14:paraId="6EC0BA89"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72C10C2F" w14:textId="77777777" w:rsidR="00881D4C" w:rsidRPr="00881D4C" w:rsidRDefault="00881D4C" w:rsidP="001242ED">
      <w:pPr>
        <w:ind w:left="709" w:right="502"/>
        <w:jc w:val="both"/>
        <w:rPr>
          <w:i w:val="0"/>
          <w:color w:val="000000" w:themeColor="text1"/>
          <w:sz w:val="22"/>
          <w:szCs w:val="22"/>
        </w:rPr>
      </w:pPr>
    </w:p>
    <w:p w14:paraId="72FD4EFF"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ACC8A70" w14:textId="77777777" w:rsidR="00881D4C" w:rsidRPr="00881D4C" w:rsidRDefault="00881D4C" w:rsidP="001242ED">
      <w:pPr>
        <w:ind w:left="709" w:right="502"/>
        <w:rPr>
          <w:i w:val="0"/>
          <w:color w:val="000000" w:themeColor="text1"/>
          <w:sz w:val="22"/>
          <w:szCs w:val="22"/>
        </w:rPr>
      </w:pPr>
    </w:p>
    <w:p w14:paraId="13E7E9FE" w14:textId="77777777" w:rsidR="00881D4C" w:rsidRPr="00881D4C" w:rsidRDefault="00881D4C" w:rsidP="001242E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3088020" w14:textId="77777777" w:rsidR="00881D4C" w:rsidRPr="00881D4C" w:rsidRDefault="00881D4C" w:rsidP="001242ED">
      <w:pPr>
        <w:ind w:left="709" w:right="502"/>
        <w:jc w:val="both"/>
        <w:rPr>
          <w:color w:val="000000" w:themeColor="text1"/>
          <w:sz w:val="22"/>
          <w:szCs w:val="22"/>
        </w:rPr>
      </w:pPr>
    </w:p>
    <w:p w14:paraId="38283713"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79D59982"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w:t>
      </w:r>
    </w:p>
    <w:p w14:paraId="126F069E"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 …………………………… </w:t>
      </w:r>
    </w:p>
    <w:p w14:paraId="485D8E93" w14:textId="77777777" w:rsidR="00881D4C" w:rsidRPr="00881D4C" w:rsidRDefault="00881D4C" w:rsidP="001242ED">
      <w:pPr>
        <w:ind w:left="709" w:right="502"/>
        <w:jc w:val="both"/>
        <w:rPr>
          <w:i w:val="0"/>
          <w:iCs/>
          <w:color w:val="000000" w:themeColor="text1"/>
          <w:sz w:val="22"/>
          <w:szCs w:val="22"/>
        </w:rPr>
      </w:pPr>
    </w:p>
    <w:p w14:paraId="48337990" w14:textId="77777777" w:rsidR="00881D4C" w:rsidRPr="00881D4C" w:rsidRDefault="00881D4C" w:rsidP="001242ED">
      <w:pPr>
        <w:ind w:left="709" w:right="502"/>
        <w:jc w:val="both"/>
        <w:rPr>
          <w:i w:val="0"/>
          <w:iCs/>
          <w:color w:val="000000" w:themeColor="text1"/>
          <w:sz w:val="22"/>
          <w:szCs w:val="22"/>
        </w:rPr>
      </w:pPr>
    </w:p>
    <w:p w14:paraId="79CB732F"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D0EC52B" w14:textId="77777777" w:rsidR="00881D4C" w:rsidRPr="00881D4C" w:rsidRDefault="00881D4C" w:rsidP="001242ED">
      <w:pPr>
        <w:ind w:left="709" w:right="502"/>
        <w:jc w:val="both"/>
        <w:rPr>
          <w:i w:val="0"/>
          <w:color w:val="000000" w:themeColor="text1"/>
          <w:sz w:val="22"/>
          <w:szCs w:val="22"/>
        </w:rPr>
      </w:pPr>
    </w:p>
    <w:p w14:paraId="0AAEB61A" w14:textId="77777777" w:rsidR="00881D4C" w:rsidRPr="00881D4C" w:rsidRDefault="00881D4C" w:rsidP="001242ED">
      <w:pPr>
        <w:ind w:left="709" w:right="502"/>
        <w:jc w:val="both"/>
        <w:rPr>
          <w:i w:val="0"/>
          <w:color w:val="000000" w:themeColor="text1"/>
          <w:sz w:val="22"/>
          <w:szCs w:val="22"/>
        </w:rPr>
      </w:pPr>
    </w:p>
    <w:p w14:paraId="6B8CAEC0"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0F18FB82"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4C75522A"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4BDDE7FA"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B19500B"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52070E4" w14:textId="77777777" w:rsidR="00881D4C" w:rsidRPr="00881D4C" w:rsidRDefault="00881D4C" w:rsidP="001242ED">
      <w:pPr>
        <w:ind w:left="709" w:right="502"/>
        <w:jc w:val="both"/>
        <w:rPr>
          <w:i w:val="0"/>
          <w:color w:val="000000" w:themeColor="text1"/>
          <w:sz w:val="16"/>
          <w:szCs w:val="16"/>
        </w:rPr>
      </w:pPr>
      <w:r w:rsidRPr="00881D4C">
        <w:rPr>
          <w:i w:val="0"/>
          <w:color w:val="000000" w:themeColor="text1"/>
          <w:sz w:val="16"/>
          <w:szCs w:val="16"/>
        </w:rPr>
        <w:t xml:space="preserve"> </w:t>
      </w:r>
    </w:p>
    <w:p w14:paraId="3897ABD4"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2DA7A50E" w14:textId="77777777" w:rsidR="00881D4C" w:rsidRPr="00881D4C" w:rsidRDefault="00881D4C" w:rsidP="001242ED">
      <w:pPr>
        <w:ind w:left="709" w:right="502"/>
        <w:jc w:val="both"/>
        <w:rPr>
          <w:i w:val="0"/>
          <w:color w:val="000000" w:themeColor="text1"/>
          <w:sz w:val="22"/>
          <w:szCs w:val="22"/>
        </w:rPr>
      </w:pPr>
    </w:p>
    <w:p w14:paraId="1373D70A" w14:textId="77777777" w:rsidR="00881D4C" w:rsidRPr="00881D4C" w:rsidRDefault="00881D4C" w:rsidP="001242ED">
      <w:pPr>
        <w:ind w:left="709" w:right="502"/>
        <w:jc w:val="both"/>
        <w:rPr>
          <w:i w:val="0"/>
          <w:color w:val="000000" w:themeColor="text1"/>
          <w:sz w:val="22"/>
          <w:szCs w:val="22"/>
        </w:rPr>
      </w:pPr>
    </w:p>
    <w:p w14:paraId="5E0D6303"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Protikorupcijska klavzula</w:t>
      </w:r>
    </w:p>
    <w:p w14:paraId="429C55C3"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0292F45B" w14:textId="77777777" w:rsidR="00881D4C" w:rsidRPr="00881D4C" w:rsidRDefault="00881D4C" w:rsidP="001242ED">
      <w:pPr>
        <w:ind w:left="709" w:right="502"/>
        <w:rPr>
          <w:i w:val="0"/>
          <w:color w:val="000000" w:themeColor="text1"/>
          <w:sz w:val="22"/>
          <w:szCs w:val="22"/>
        </w:rPr>
      </w:pPr>
    </w:p>
    <w:p w14:paraId="5AB50AB8"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6E690F82" w14:textId="77777777" w:rsidR="00881D4C" w:rsidRPr="00881D4C" w:rsidRDefault="00881D4C" w:rsidP="001242ED">
      <w:pPr>
        <w:ind w:left="709" w:right="502"/>
        <w:jc w:val="both"/>
        <w:rPr>
          <w:i w:val="0"/>
          <w:color w:val="000000" w:themeColor="text1"/>
          <w:sz w:val="22"/>
          <w:szCs w:val="22"/>
        </w:rPr>
      </w:pPr>
    </w:p>
    <w:p w14:paraId="4F84D6D3"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36324C5F" w14:textId="77777777" w:rsidR="00881D4C" w:rsidRDefault="00881D4C" w:rsidP="001242ED">
      <w:pPr>
        <w:ind w:left="709" w:right="502"/>
        <w:jc w:val="center"/>
        <w:rPr>
          <w:i w:val="0"/>
          <w:color w:val="000000" w:themeColor="text1"/>
          <w:sz w:val="22"/>
          <w:szCs w:val="22"/>
        </w:rPr>
      </w:pPr>
    </w:p>
    <w:p w14:paraId="42A8ABAF" w14:textId="77777777" w:rsidR="004937EF" w:rsidRPr="00881D4C" w:rsidRDefault="004937EF" w:rsidP="001242ED">
      <w:pPr>
        <w:ind w:left="709" w:right="502"/>
        <w:jc w:val="center"/>
        <w:rPr>
          <w:i w:val="0"/>
          <w:color w:val="000000" w:themeColor="text1"/>
          <w:sz w:val="22"/>
          <w:szCs w:val="22"/>
        </w:rPr>
      </w:pPr>
    </w:p>
    <w:p w14:paraId="5BCF23E0"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Končne določbe</w:t>
      </w:r>
    </w:p>
    <w:p w14:paraId="34A03745"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1752551" w14:textId="77777777" w:rsidR="00881D4C" w:rsidRPr="00881D4C" w:rsidRDefault="00881D4C" w:rsidP="001242ED">
      <w:pPr>
        <w:ind w:left="709" w:right="502"/>
        <w:jc w:val="both"/>
        <w:rPr>
          <w:i w:val="0"/>
          <w:color w:val="000000" w:themeColor="text1"/>
          <w:sz w:val="22"/>
          <w:szCs w:val="22"/>
        </w:rPr>
      </w:pPr>
    </w:p>
    <w:p w14:paraId="06254056"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5E21E7A7" w14:textId="77777777" w:rsidR="00881D4C" w:rsidRPr="00881D4C" w:rsidRDefault="00881D4C" w:rsidP="001242ED">
      <w:pPr>
        <w:ind w:right="502"/>
        <w:jc w:val="both"/>
        <w:rPr>
          <w:i w:val="0"/>
          <w:color w:val="000000" w:themeColor="text1"/>
          <w:sz w:val="22"/>
          <w:szCs w:val="22"/>
        </w:rPr>
      </w:pPr>
    </w:p>
    <w:p w14:paraId="55C0D0C9"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11684D0" w14:textId="77777777" w:rsidR="00881D4C" w:rsidRPr="00881D4C" w:rsidRDefault="00881D4C" w:rsidP="001242ED">
      <w:pPr>
        <w:ind w:left="709" w:right="502"/>
        <w:jc w:val="both"/>
        <w:rPr>
          <w:i w:val="0"/>
          <w:color w:val="000000" w:themeColor="text1"/>
          <w:sz w:val="22"/>
          <w:szCs w:val="22"/>
        </w:rPr>
      </w:pPr>
    </w:p>
    <w:p w14:paraId="37F1F894"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58DA1783" w14:textId="77777777" w:rsidR="00881D4C" w:rsidRDefault="00881D4C" w:rsidP="001242ED">
      <w:pPr>
        <w:ind w:left="709" w:right="502"/>
        <w:rPr>
          <w:i w:val="0"/>
          <w:color w:val="000000" w:themeColor="text1"/>
          <w:sz w:val="22"/>
          <w:szCs w:val="22"/>
        </w:rPr>
      </w:pPr>
    </w:p>
    <w:p w14:paraId="41C4DCF3" w14:textId="77777777" w:rsidR="00362888" w:rsidRPr="00881D4C" w:rsidRDefault="00362888" w:rsidP="001242ED">
      <w:pPr>
        <w:ind w:right="502"/>
        <w:rPr>
          <w:i w:val="0"/>
          <w:color w:val="000000" w:themeColor="text1"/>
          <w:sz w:val="22"/>
          <w:szCs w:val="22"/>
        </w:rPr>
      </w:pPr>
    </w:p>
    <w:p w14:paraId="385D2062" w14:textId="77777777" w:rsidR="00881D4C" w:rsidRPr="00881D4C" w:rsidRDefault="00881D4C" w:rsidP="001242ED">
      <w:pPr>
        <w:ind w:left="709" w:right="502"/>
        <w:rPr>
          <w:i w:val="0"/>
          <w:color w:val="000000" w:themeColor="text1"/>
          <w:sz w:val="22"/>
          <w:szCs w:val="22"/>
        </w:rPr>
      </w:pPr>
    </w:p>
    <w:p w14:paraId="67B01BBA"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6A249D63"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9B6D19C" w14:textId="77777777" w:rsidR="00881D4C" w:rsidRPr="00881D4C" w:rsidRDefault="00881D4C" w:rsidP="001242ED">
      <w:pPr>
        <w:ind w:left="709" w:right="502"/>
        <w:rPr>
          <w:i w:val="0"/>
          <w:color w:val="000000" w:themeColor="text1"/>
          <w:sz w:val="22"/>
          <w:szCs w:val="22"/>
        </w:rPr>
      </w:pPr>
    </w:p>
    <w:p w14:paraId="1593FDB4" w14:textId="77777777" w:rsidR="00881D4C" w:rsidRPr="00881D4C" w:rsidRDefault="00881D4C" w:rsidP="001242ED">
      <w:pPr>
        <w:ind w:left="709" w:right="502"/>
        <w:rPr>
          <w:i w:val="0"/>
          <w:color w:val="000000" w:themeColor="text1"/>
          <w:sz w:val="22"/>
          <w:szCs w:val="22"/>
        </w:rPr>
      </w:pPr>
    </w:p>
    <w:p w14:paraId="6978A66C"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54957ABD" w14:textId="77777777" w:rsidR="00E950BA" w:rsidRDefault="00881D4C" w:rsidP="001242E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E950BA">
        <w:rPr>
          <w:i w:val="0"/>
          <w:color w:val="000000" w:themeColor="text1"/>
          <w:sz w:val="22"/>
          <w:szCs w:val="22"/>
        </w:rPr>
        <w:t>VRTEČ ČRNUČE</w:t>
      </w:r>
    </w:p>
    <w:p w14:paraId="05928805"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6178D5BF"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73ACE77C" w14:textId="77777777" w:rsidR="00E950BA" w:rsidRPr="00F143B8" w:rsidRDefault="00E950BA"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4B397DDA" w14:textId="77777777" w:rsidR="00881D4C" w:rsidRPr="00881D4C" w:rsidRDefault="00881D4C" w:rsidP="001242ED">
      <w:pPr>
        <w:ind w:left="709" w:right="502"/>
        <w:rPr>
          <w:i w:val="0"/>
          <w:color w:val="000000" w:themeColor="text1"/>
          <w:sz w:val="22"/>
          <w:szCs w:val="22"/>
        </w:rPr>
      </w:pPr>
    </w:p>
    <w:p w14:paraId="779DED22" w14:textId="77777777" w:rsidR="00881D4C" w:rsidRPr="00881D4C" w:rsidRDefault="00881D4C" w:rsidP="001242ED">
      <w:pPr>
        <w:ind w:right="502"/>
        <w:rPr>
          <w:i w:val="0"/>
          <w:color w:val="000000" w:themeColor="text1"/>
          <w:sz w:val="22"/>
          <w:szCs w:val="22"/>
        </w:rPr>
      </w:pPr>
    </w:p>
    <w:p w14:paraId="009F227F" w14:textId="77777777" w:rsidR="00362888" w:rsidRPr="00881D4C" w:rsidRDefault="00362888" w:rsidP="001242ED">
      <w:pPr>
        <w:ind w:left="709" w:right="502"/>
        <w:rPr>
          <w:i w:val="0"/>
          <w:color w:val="000000" w:themeColor="text1"/>
          <w:sz w:val="22"/>
          <w:szCs w:val="22"/>
        </w:rPr>
      </w:pPr>
      <w:r w:rsidRPr="00881D4C">
        <w:rPr>
          <w:i w:val="0"/>
          <w:color w:val="000000" w:themeColor="text1"/>
          <w:sz w:val="22"/>
          <w:szCs w:val="22"/>
        </w:rPr>
        <w:lastRenderedPageBreak/>
        <w:t>Priloge:</w:t>
      </w:r>
    </w:p>
    <w:p w14:paraId="73FB2066" w14:textId="77777777" w:rsidR="00362888" w:rsidRPr="00881D4C" w:rsidRDefault="00362888" w:rsidP="001242ED">
      <w:pPr>
        <w:numPr>
          <w:ilvl w:val="0"/>
          <w:numId w:val="19"/>
        </w:numPr>
        <w:ind w:left="709" w:right="502"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0416E717" w14:textId="32B27DA3" w:rsidR="00362888" w:rsidRPr="00881D4C" w:rsidRDefault="00362888" w:rsidP="001242ED">
      <w:pPr>
        <w:numPr>
          <w:ilvl w:val="0"/>
          <w:numId w:val="19"/>
        </w:numPr>
        <w:ind w:left="709" w:right="502" w:firstLine="0"/>
        <w:contextualSpacing/>
        <w:rPr>
          <w:i w:val="0"/>
          <w:color w:val="000000" w:themeColor="text1"/>
          <w:sz w:val="22"/>
          <w:szCs w:val="22"/>
        </w:rPr>
      </w:pPr>
      <w:r>
        <w:rPr>
          <w:i w:val="0"/>
          <w:color w:val="000000" w:themeColor="text1"/>
          <w:sz w:val="22"/>
          <w:szCs w:val="22"/>
        </w:rPr>
        <w:t>popis blaga</w:t>
      </w:r>
      <w:r w:rsidR="00D91B2C">
        <w:rPr>
          <w:i w:val="0"/>
          <w:color w:val="000000" w:themeColor="text1"/>
          <w:sz w:val="22"/>
          <w:szCs w:val="22"/>
        </w:rPr>
        <w:t xml:space="preserve"> – predračunski obrazec</w:t>
      </w:r>
      <w:r>
        <w:rPr>
          <w:i w:val="0"/>
          <w:color w:val="000000" w:themeColor="text1"/>
          <w:sz w:val="22"/>
          <w:szCs w:val="22"/>
        </w:rPr>
        <w:t xml:space="preserve"> </w:t>
      </w:r>
      <w:r w:rsidRPr="00881D4C">
        <w:rPr>
          <w:i w:val="0"/>
          <w:color w:val="000000" w:themeColor="text1"/>
          <w:sz w:val="22"/>
          <w:szCs w:val="22"/>
        </w:rPr>
        <w:t>iz odpiranja konkurence</w:t>
      </w:r>
      <w:r w:rsidR="00D91B2C">
        <w:rPr>
          <w:i w:val="0"/>
          <w:color w:val="000000" w:themeColor="text1"/>
          <w:sz w:val="22"/>
          <w:szCs w:val="22"/>
        </w:rPr>
        <w:t>,</w:t>
      </w:r>
      <w:r w:rsidRPr="00881D4C">
        <w:rPr>
          <w:i w:val="0"/>
          <w:color w:val="000000" w:themeColor="text1"/>
          <w:sz w:val="22"/>
          <w:szCs w:val="22"/>
        </w:rPr>
        <w:t xml:space="preserve"> z dne …………………….</w:t>
      </w:r>
    </w:p>
    <w:p w14:paraId="7DAC09EF" w14:textId="77777777" w:rsidR="00881D4C" w:rsidRPr="00881D4C" w:rsidRDefault="00881D4C" w:rsidP="001242ED">
      <w:pPr>
        <w:ind w:left="709" w:right="502"/>
        <w:jc w:val="both"/>
        <w:rPr>
          <w:i w:val="0"/>
          <w:color w:val="000000" w:themeColor="text1"/>
          <w:sz w:val="22"/>
          <w:szCs w:val="22"/>
        </w:rPr>
      </w:pPr>
    </w:p>
    <w:p w14:paraId="4C0618F3" w14:textId="77777777" w:rsidR="00881D4C" w:rsidRPr="00881D4C" w:rsidRDefault="00881D4C" w:rsidP="001242ED">
      <w:pPr>
        <w:ind w:right="502"/>
        <w:jc w:val="both"/>
        <w:rPr>
          <w:i w:val="0"/>
          <w:color w:val="000000" w:themeColor="text1"/>
          <w:sz w:val="22"/>
          <w:szCs w:val="22"/>
        </w:rPr>
      </w:pPr>
    </w:p>
    <w:p w14:paraId="20F7F753" w14:textId="77777777" w:rsidR="00881D4C" w:rsidRPr="00881D4C" w:rsidRDefault="00881D4C" w:rsidP="001242ED">
      <w:pPr>
        <w:spacing w:after="200" w:line="276" w:lineRule="auto"/>
        <w:ind w:left="1134" w:right="502"/>
        <w:rPr>
          <w:b/>
          <w:i w:val="0"/>
          <w:color w:val="000000" w:themeColor="text1"/>
          <w:sz w:val="22"/>
          <w:szCs w:val="22"/>
        </w:rPr>
      </w:pPr>
    </w:p>
    <w:p w14:paraId="63D7E4D8" w14:textId="77777777" w:rsidR="00881D4C" w:rsidRDefault="00881D4C" w:rsidP="001242ED">
      <w:pPr>
        <w:spacing w:after="200" w:line="276" w:lineRule="auto"/>
        <w:ind w:left="1134" w:right="502"/>
        <w:rPr>
          <w:b/>
          <w:i w:val="0"/>
          <w:color w:val="000000" w:themeColor="text1"/>
          <w:sz w:val="22"/>
          <w:szCs w:val="22"/>
        </w:rPr>
      </w:pPr>
    </w:p>
    <w:p w14:paraId="6C732D6C" w14:textId="77777777" w:rsidR="006C576D" w:rsidRDefault="006C576D" w:rsidP="001242ED">
      <w:pPr>
        <w:spacing w:after="200" w:line="276" w:lineRule="auto"/>
        <w:ind w:left="1134" w:right="502"/>
        <w:rPr>
          <w:b/>
          <w:i w:val="0"/>
          <w:color w:val="000000" w:themeColor="text1"/>
          <w:sz w:val="22"/>
          <w:szCs w:val="22"/>
        </w:rPr>
      </w:pPr>
    </w:p>
    <w:p w14:paraId="19A28B36" w14:textId="77777777" w:rsidR="00E950BA" w:rsidRDefault="00E950BA" w:rsidP="001242ED">
      <w:pPr>
        <w:ind w:right="502"/>
        <w:rPr>
          <w:b/>
          <w:i w:val="0"/>
          <w:color w:val="000000" w:themeColor="text1"/>
          <w:sz w:val="22"/>
          <w:szCs w:val="22"/>
        </w:rPr>
      </w:pPr>
      <w:r>
        <w:rPr>
          <w:b/>
          <w:i w:val="0"/>
          <w:color w:val="000000" w:themeColor="text1"/>
          <w:sz w:val="22"/>
          <w:szCs w:val="22"/>
        </w:rPr>
        <w:br w:type="page"/>
      </w:r>
    </w:p>
    <w:p w14:paraId="0BC35D94" w14:textId="77777777" w:rsidR="00881D4C" w:rsidRPr="00881D4C" w:rsidRDefault="00881D4C" w:rsidP="001242ED">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60E9AAC4" w14:textId="77777777" w:rsidR="00881D4C" w:rsidRPr="00881D4C" w:rsidRDefault="00881D4C" w:rsidP="001242E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17EE303C" w14:textId="77777777" w:rsidTr="006F4958">
        <w:tc>
          <w:tcPr>
            <w:tcW w:w="3856" w:type="dxa"/>
            <w:vMerge w:val="restart"/>
          </w:tcPr>
          <w:p w14:paraId="7F48FD4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2E29E2C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4BE4962" w14:textId="77777777" w:rsidTr="006F4958">
        <w:tc>
          <w:tcPr>
            <w:tcW w:w="3856" w:type="dxa"/>
            <w:vMerge/>
          </w:tcPr>
          <w:p w14:paraId="27BD20E6"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DA3ECC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577DC49" w14:textId="77777777" w:rsidTr="006F4958">
        <w:tc>
          <w:tcPr>
            <w:tcW w:w="3856" w:type="dxa"/>
            <w:vMerge/>
          </w:tcPr>
          <w:p w14:paraId="031200F5"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4BB6E0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00640E4" w14:textId="77777777" w:rsidTr="006F4958">
        <w:tc>
          <w:tcPr>
            <w:tcW w:w="3856" w:type="dxa"/>
            <w:vMerge w:val="restart"/>
          </w:tcPr>
          <w:p w14:paraId="624A7E4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5EDC99D4"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7E2EDA28" w14:textId="77777777" w:rsidTr="006F4958">
        <w:tc>
          <w:tcPr>
            <w:tcW w:w="3856" w:type="dxa"/>
            <w:vMerge/>
          </w:tcPr>
          <w:p w14:paraId="1AF453BB"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2A3CEBC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3748361" w14:textId="77777777" w:rsidTr="006F4958">
        <w:tc>
          <w:tcPr>
            <w:tcW w:w="3856" w:type="dxa"/>
            <w:vMerge/>
          </w:tcPr>
          <w:p w14:paraId="667423B2"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08A448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6BC32A3" w14:textId="77777777" w:rsidTr="006F4958">
        <w:tc>
          <w:tcPr>
            <w:tcW w:w="3856" w:type="dxa"/>
          </w:tcPr>
          <w:p w14:paraId="47E0F5E2"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1C45AA2F"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379E80B3"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6BD5AB8C" w14:textId="77777777" w:rsidTr="006F4958">
        <w:tc>
          <w:tcPr>
            <w:tcW w:w="3856" w:type="dxa"/>
          </w:tcPr>
          <w:p w14:paraId="0CEF685E"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578386C2"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53B95E5" w14:textId="77777777" w:rsidTr="006F4958">
        <w:tc>
          <w:tcPr>
            <w:tcW w:w="3856" w:type="dxa"/>
          </w:tcPr>
          <w:p w14:paraId="7F23095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7E2AA652"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F5D47C5" w14:textId="77777777" w:rsidTr="006F4958">
        <w:tc>
          <w:tcPr>
            <w:tcW w:w="3856" w:type="dxa"/>
          </w:tcPr>
          <w:p w14:paraId="19F240A5"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7DA6B43B"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983C864" w14:textId="77777777" w:rsidTr="006F4958">
        <w:tc>
          <w:tcPr>
            <w:tcW w:w="3856" w:type="dxa"/>
          </w:tcPr>
          <w:p w14:paraId="38975903"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213E9917" w14:textId="77777777" w:rsidR="00881D4C" w:rsidRPr="00881D4C" w:rsidRDefault="00881D4C" w:rsidP="001242ED">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4FAB97A4" w14:textId="77777777" w:rsidR="00881D4C" w:rsidRPr="00881D4C" w:rsidRDefault="00881D4C" w:rsidP="001242E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551"/>
        <w:gridCol w:w="1451"/>
        <w:gridCol w:w="1689"/>
        <w:gridCol w:w="1459"/>
        <w:gridCol w:w="1416"/>
      </w:tblGrid>
      <w:tr w:rsidR="006C576D" w:rsidRPr="00881D4C" w14:paraId="48A82BC2" w14:textId="77777777" w:rsidTr="00B95D15">
        <w:tc>
          <w:tcPr>
            <w:tcW w:w="2234" w:type="dxa"/>
            <w:vMerge w:val="restart"/>
            <w:vAlign w:val="center"/>
          </w:tcPr>
          <w:p w14:paraId="04E55D67" w14:textId="77777777" w:rsidR="006C576D" w:rsidRPr="006C576D" w:rsidRDefault="006C576D"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6E3CDE54" w14:textId="77777777" w:rsidR="006C576D" w:rsidRPr="006C576D" w:rsidRDefault="006C576D"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02A3946" w14:textId="77777777" w:rsidR="006C576D" w:rsidRPr="006C576D" w:rsidRDefault="006C576D" w:rsidP="001242E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5EE3F68A" w14:textId="77777777" w:rsidR="006C576D" w:rsidRPr="006C576D" w:rsidRDefault="006C576D" w:rsidP="001242ED">
            <w:pPr>
              <w:keepNext/>
              <w:numPr>
                <w:ilvl w:val="4"/>
                <w:numId w:val="0"/>
              </w:numPr>
              <w:tabs>
                <w:tab w:val="left" w:pos="1473"/>
              </w:tabs>
              <w:ind w:left="232" w:right="502"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6A75EA3E" w14:textId="77777777" w:rsidR="006C576D" w:rsidRPr="006C576D" w:rsidRDefault="006C576D" w:rsidP="001242E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6D67D011" w14:textId="77777777" w:rsidTr="00B95D15">
        <w:tc>
          <w:tcPr>
            <w:tcW w:w="2234" w:type="dxa"/>
            <w:vMerge/>
            <w:vAlign w:val="center"/>
          </w:tcPr>
          <w:p w14:paraId="76A38624"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5E1D05"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8C3218"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286A7E23"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1875E021"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D241C8A"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6A9A79B0" w14:textId="77777777" w:rsidTr="00B95D15">
        <w:tc>
          <w:tcPr>
            <w:tcW w:w="2234" w:type="dxa"/>
          </w:tcPr>
          <w:p w14:paraId="42A618C8" w14:textId="77777777" w:rsidR="006C576D" w:rsidRPr="00881D4C" w:rsidRDefault="006C576D" w:rsidP="001242ED">
            <w:pPr>
              <w:keepNext/>
              <w:ind w:left="993" w:right="502"/>
              <w:outlineLvl w:val="3"/>
              <w:rPr>
                <w:color w:val="000000" w:themeColor="text1"/>
                <w:sz w:val="22"/>
                <w:szCs w:val="22"/>
              </w:rPr>
            </w:pPr>
          </w:p>
        </w:tc>
        <w:tc>
          <w:tcPr>
            <w:tcW w:w="1152" w:type="dxa"/>
          </w:tcPr>
          <w:p w14:paraId="79118D31" w14:textId="77777777" w:rsidR="006C576D" w:rsidRPr="00881D4C" w:rsidRDefault="006C576D" w:rsidP="001242ED">
            <w:pPr>
              <w:keepNext/>
              <w:ind w:left="993" w:right="502"/>
              <w:outlineLvl w:val="3"/>
              <w:rPr>
                <w:color w:val="000000" w:themeColor="text1"/>
                <w:sz w:val="22"/>
                <w:szCs w:val="22"/>
              </w:rPr>
            </w:pPr>
          </w:p>
        </w:tc>
        <w:tc>
          <w:tcPr>
            <w:tcW w:w="1336" w:type="dxa"/>
          </w:tcPr>
          <w:p w14:paraId="31627727" w14:textId="77777777" w:rsidR="006C576D" w:rsidRPr="00881D4C" w:rsidRDefault="006C576D" w:rsidP="001242ED">
            <w:pPr>
              <w:keepNext/>
              <w:ind w:left="993" w:right="502"/>
              <w:outlineLvl w:val="3"/>
              <w:rPr>
                <w:color w:val="000000" w:themeColor="text1"/>
                <w:sz w:val="22"/>
                <w:szCs w:val="22"/>
              </w:rPr>
            </w:pPr>
          </w:p>
        </w:tc>
        <w:tc>
          <w:tcPr>
            <w:tcW w:w="1827" w:type="dxa"/>
          </w:tcPr>
          <w:p w14:paraId="2981F1CE"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79262F1E"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48EA9672" w14:textId="77777777" w:rsidR="006C576D" w:rsidRPr="00881D4C" w:rsidRDefault="006C576D" w:rsidP="001242ED">
            <w:pPr>
              <w:keepNext/>
              <w:ind w:left="993" w:right="502"/>
              <w:outlineLvl w:val="3"/>
              <w:rPr>
                <w:i w:val="0"/>
                <w:color w:val="000000" w:themeColor="text1"/>
                <w:sz w:val="22"/>
                <w:szCs w:val="22"/>
              </w:rPr>
            </w:pPr>
          </w:p>
        </w:tc>
      </w:tr>
      <w:tr w:rsidR="006C576D" w:rsidRPr="00881D4C" w14:paraId="75FC53F8" w14:textId="77777777" w:rsidTr="00B95D15">
        <w:tc>
          <w:tcPr>
            <w:tcW w:w="2234" w:type="dxa"/>
          </w:tcPr>
          <w:p w14:paraId="433B52D1" w14:textId="77777777" w:rsidR="006C576D" w:rsidRPr="00881D4C" w:rsidRDefault="006C576D" w:rsidP="001242ED">
            <w:pPr>
              <w:keepNext/>
              <w:ind w:left="993" w:right="502"/>
              <w:outlineLvl w:val="3"/>
              <w:rPr>
                <w:color w:val="000000" w:themeColor="text1"/>
                <w:sz w:val="22"/>
                <w:szCs w:val="22"/>
              </w:rPr>
            </w:pPr>
          </w:p>
        </w:tc>
        <w:tc>
          <w:tcPr>
            <w:tcW w:w="1152" w:type="dxa"/>
          </w:tcPr>
          <w:p w14:paraId="55E4FBC2" w14:textId="77777777" w:rsidR="006C576D" w:rsidRPr="00881D4C" w:rsidRDefault="006C576D" w:rsidP="001242ED">
            <w:pPr>
              <w:keepNext/>
              <w:ind w:left="993" w:right="502"/>
              <w:outlineLvl w:val="3"/>
              <w:rPr>
                <w:color w:val="000000" w:themeColor="text1"/>
                <w:sz w:val="22"/>
                <w:szCs w:val="22"/>
              </w:rPr>
            </w:pPr>
          </w:p>
        </w:tc>
        <w:tc>
          <w:tcPr>
            <w:tcW w:w="1336" w:type="dxa"/>
          </w:tcPr>
          <w:p w14:paraId="4C9B2787" w14:textId="77777777" w:rsidR="006C576D" w:rsidRPr="00881D4C" w:rsidRDefault="006C576D" w:rsidP="001242ED">
            <w:pPr>
              <w:keepNext/>
              <w:ind w:left="993" w:right="502"/>
              <w:outlineLvl w:val="3"/>
              <w:rPr>
                <w:color w:val="000000" w:themeColor="text1"/>
                <w:sz w:val="22"/>
                <w:szCs w:val="22"/>
              </w:rPr>
            </w:pPr>
          </w:p>
        </w:tc>
        <w:tc>
          <w:tcPr>
            <w:tcW w:w="1827" w:type="dxa"/>
          </w:tcPr>
          <w:p w14:paraId="77484F04"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2C0C38A7"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6BE61D3B" w14:textId="77777777" w:rsidR="006C576D" w:rsidRPr="00881D4C" w:rsidRDefault="006C576D" w:rsidP="001242ED">
            <w:pPr>
              <w:keepNext/>
              <w:ind w:left="993" w:right="502"/>
              <w:outlineLvl w:val="3"/>
              <w:rPr>
                <w:i w:val="0"/>
                <w:color w:val="000000" w:themeColor="text1"/>
                <w:sz w:val="22"/>
                <w:szCs w:val="22"/>
              </w:rPr>
            </w:pPr>
          </w:p>
        </w:tc>
      </w:tr>
      <w:tr w:rsidR="006C576D" w:rsidRPr="00881D4C" w14:paraId="0DCDDA5C" w14:textId="77777777" w:rsidTr="00B95D15">
        <w:tc>
          <w:tcPr>
            <w:tcW w:w="2234" w:type="dxa"/>
          </w:tcPr>
          <w:p w14:paraId="6C2E54E4" w14:textId="77777777" w:rsidR="006C576D" w:rsidRPr="00881D4C" w:rsidRDefault="006C576D" w:rsidP="001242ED">
            <w:pPr>
              <w:keepNext/>
              <w:ind w:left="993" w:right="502"/>
              <w:outlineLvl w:val="3"/>
              <w:rPr>
                <w:color w:val="000000" w:themeColor="text1"/>
                <w:sz w:val="22"/>
                <w:szCs w:val="22"/>
              </w:rPr>
            </w:pPr>
          </w:p>
        </w:tc>
        <w:tc>
          <w:tcPr>
            <w:tcW w:w="1152" w:type="dxa"/>
          </w:tcPr>
          <w:p w14:paraId="487B9C26" w14:textId="77777777" w:rsidR="006C576D" w:rsidRPr="00881D4C" w:rsidRDefault="006C576D" w:rsidP="001242ED">
            <w:pPr>
              <w:keepNext/>
              <w:ind w:left="993" w:right="502"/>
              <w:outlineLvl w:val="3"/>
              <w:rPr>
                <w:color w:val="000000" w:themeColor="text1"/>
                <w:sz w:val="22"/>
                <w:szCs w:val="22"/>
              </w:rPr>
            </w:pPr>
          </w:p>
        </w:tc>
        <w:tc>
          <w:tcPr>
            <w:tcW w:w="1336" w:type="dxa"/>
          </w:tcPr>
          <w:p w14:paraId="4922383E" w14:textId="77777777" w:rsidR="006C576D" w:rsidRPr="00881D4C" w:rsidRDefault="006C576D" w:rsidP="001242ED">
            <w:pPr>
              <w:keepNext/>
              <w:ind w:left="993" w:right="502"/>
              <w:outlineLvl w:val="3"/>
              <w:rPr>
                <w:color w:val="000000" w:themeColor="text1"/>
                <w:sz w:val="22"/>
                <w:szCs w:val="22"/>
              </w:rPr>
            </w:pPr>
          </w:p>
        </w:tc>
        <w:tc>
          <w:tcPr>
            <w:tcW w:w="1827" w:type="dxa"/>
          </w:tcPr>
          <w:p w14:paraId="40D48594"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34155D8D"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32B2BB72" w14:textId="77777777" w:rsidR="006C576D" w:rsidRPr="00881D4C" w:rsidRDefault="006C576D" w:rsidP="001242ED">
            <w:pPr>
              <w:keepNext/>
              <w:ind w:left="993" w:right="502"/>
              <w:outlineLvl w:val="3"/>
              <w:rPr>
                <w:i w:val="0"/>
                <w:color w:val="000000" w:themeColor="text1"/>
                <w:sz w:val="22"/>
                <w:szCs w:val="22"/>
              </w:rPr>
            </w:pPr>
          </w:p>
        </w:tc>
      </w:tr>
    </w:tbl>
    <w:p w14:paraId="2D3EBC03" w14:textId="77777777" w:rsidR="00881D4C" w:rsidRPr="00881D4C" w:rsidRDefault="00881D4C" w:rsidP="001242ED">
      <w:pPr>
        <w:ind w:right="502"/>
        <w:rPr>
          <w:color w:val="000000" w:themeColor="text1"/>
          <w:sz w:val="22"/>
          <w:szCs w:val="22"/>
        </w:rPr>
      </w:pPr>
    </w:p>
    <w:p w14:paraId="5ABF889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00E81054" w14:textId="77777777" w:rsidR="00881D4C" w:rsidRPr="00881D4C" w:rsidRDefault="00881D4C" w:rsidP="001242ED">
      <w:pPr>
        <w:ind w:left="993" w:right="502"/>
        <w:jc w:val="both"/>
        <w:rPr>
          <w:i w:val="0"/>
          <w:color w:val="000000" w:themeColor="text1"/>
          <w:sz w:val="22"/>
          <w:szCs w:val="22"/>
        </w:rPr>
      </w:pPr>
    </w:p>
    <w:p w14:paraId="61C72993" w14:textId="77777777" w:rsidR="00881D4C" w:rsidRPr="00881D4C" w:rsidRDefault="00881D4C" w:rsidP="001242ED">
      <w:pPr>
        <w:ind w:left="993" w:right="502"/>
        <w:jc w:val="both"/>
        <w:rPr>
          <w:i w:val="0"/>
          <w:color w:val="000000" w:themeColor="text1"/>
          <w:sz w:val="22"/>
          <w:szCs w:val="22"/>
        </w:rPr>
      </w:pPr>
    </w:p>
    <w:p w14:paraId="3092DC0C" w14:textId="77777777" w:rsidR="00881D4C" w:rsidRPr="00881D4C" w:rsidRDefault="00881D4C" w:rsidP="001242E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0D109007" w14:textId="77777777" w:rsidR="00881D4C" w:rsidRPr="00881D4C" w:rsidRDefault="00881D4C" w:rsidP="001242ED">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4F7223F3" w14:textId="77777777" w:rsidR="00881D4C" w:rsidRPr="00881D4C" w:rsidRDefault="00881D4C" w:rsidP="001242ED">
      <w:pPr>
        <w:ind w:left="1134" w:right="502"/>
        <w:rPr>
          <w:b/>
          <w:i w:val="0"/>
          <w:color w:val="000000" w:themeColor="text1"/>
          <w:sz w:val="22"/>
          <w:szCs w:val="22"/>
        </w:rPr>
      </w:pPr>
    </w:p>
    <w:p w14:paraId="68D9FF16" w14:textId="77777777" w:rsidR="00881D4C" w:rsidRPr="00881D4C" w:rsidRDefault="00881D4C" w:rsidP="001242ED">
      <w:pPr>
        <w:pStyle w:val="Glava"/>
        <w:tabs>
          <w:tab w:val="clear" w:pos="4536"/>
          <w:tab w:val="clear" w:pos="9072"/>
        </w:tabs>
        <w:ind w:left="1080" w:right="502"/>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25626" w14:textId="77777777" w:rsidR="002A24D2" w:rsidRDefault="002A24D2">
      <w:r>
        <w:separator/>
      </w:r>
    </w:p>
  </w:endnote>
  <w:endnote w:type="continuationSeparator" w:id="0">
    <w:p w14:paraId="1B7B3DCF" w14:textId="77777777" w:rsidR="002A24D2" w:rsidRDefault="002A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A9931" w14:textId="453D40E3" w:rsidR="002A24D2" w:rsidRPr="00733B9A" w:rsidRDefault="002A24D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A61AA">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A61AA">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B7500" w14:textId="77777777" w:rsidR="002A24D2" w:rsidRDefault="002A24D2">
      <w:r>
        <w:separator/>
      </w:r>
    </w:p>
  </w:footnote>
  <w:footnote w:type="continuationSeparator" w:id="0">
    <w:p w14:paraId="4059FE1B" w14:textId="77777777" w:rsidR="002A24D2" w:rsidRDefault="002A2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0"/>
  </w:num>
  <w:num w:numId="7">
    <w:abstractNumId w:val="3"/>
  </w:num>
  <w:num w:numId="8">
    <w:abstractNumId w:val="34"/>
  </w:num>
  <w:num w:numId="9">
    <w:abstractNumId w:val="30"/>
  </w:num>
  <w:num w:numId="10">
    <w:abstractNumId w:val="1"/>
  </w:num>
  <w:num w:numId="11">
    <w:abstractNumId w:val="27"/>
  </w:num>
  <w:num w:numId="12">
    <w:abstractNumId w:val="16"/>
  </w:num>
  <w:num w:numId="13">
    <w:abstractNumId w:val="0"/>
  </w:num>
  <w:num w:numId="14">
    <w:abstractNumId w:val="18"/>
  </w:num>
  <w:num w:numId="15">
    <w:abstractNumId w:val="26"/>
  </w:num>
  <w:num w:numId="16">
    <w:abstractNumId w:val="12"/>
  </w:num>
  <w:num w:numId="17">
    <w:abstractNumId w:val="11"/>
  </w:num>
  <w:num w:numId="18">
    <w:abstractNumId w:val="21"/>
  </w:num>
  <w:num w:numId="19">
    <w:abstractNumId w:val="43"/>
  </w:num>
  <w:num w:numId="20">
    <w:abstractNumId w:val="39"/>
  </w:num>
  <w:num w:numId="21">
    <w:abstractNumId w:val="8"/>
  </w:num>
  <w:num w:numId="22">
    <w:abstractNumId w:val="35"/>
  </w:num>
  <w:num w:numId="23">
    <w:abstractNumId w:val="23"/>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1"/>
  </w:num>
  <w:num w:numId="28">
    <w:abstractNumId w:val="42"/>
  </w:num>
  <w:num w:numId="29">
    <w:abstractNumId w:val="13"/>
  </w:num>
  <w:num w:numId="30">
    <w:abstractNumId w:val="9"/>
  </w:num>
  <w:num w:numId="31">
    <w:abstractNumId w:val="32"/>
  </w:num>
  <w:num w:numId="32">
    <w:abstractNumId w:val="46"/>
  </w:num>
  <w:num w:numId="33">
    <w:abstractNumId w:val="44"/>
  </w:num>
  <w:num w:numId="34">
    <w:abstractNumId w:val="14"/>
  </w:num>
  <w:num w:numId="35">
    <w:abstractNumId w:val="19"/>
  </w:num>
  <w:num w:numId="36">
    <w:abstractNumId w:val="7"/>
  </w:num>
  <w:num w:numId="37">
    <w:abstractNumId w:val="10"/>
  </w:num>
  <w:num w:numId="38">
    <w:abstractNumId w:val="20"/>
  </w:num>
  <w:num w:numId="39">
    <w:abstractNumId w:val="15"/>
  </w:num>
  <w:num w:numId="40">
    <w:abstractNumId w:val="37"/>
  </w:num>
  <w:num w:numId="41">
    <w:abstractNumId w:val="38"/>
  </w:num>
  <w:num w:numId="42">
    <w:abstractNumId w:val="5"/>
  </w:num>
  <w:num w:numId="43">
    <w:abstractNumId w:val="31"/>
  </w:num>
  <w:num w:numId="44">
    <w:abstractNumId w:val="6"/>
  </w:num>
  <w:num w:numId="45">
    <w:abstractNumId w:val="22"/>
  </w:num>
  <w:num w:numId="46">
    <w:abstractNumId w:val="17"/>
  </w:num>
  <w:num w:numId="47">
    <w:abstractNumId w:val="25"/>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jca Egger">
    <w15:presenceInfo w15:providerId="None" w15:userId="Mojca Egger"/>
  </w15:person>
  <w15:person w15:author="Meta Bizjak">
    <w15:presenceInfo w15:providerId="AD" w15:userId="S-1-5-21-883249467-966921291-1845911597-14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2FAF"/>
    <w:rsid w:val="00034161"/>
    <w:rsid w:val="00034243"/>
    <w:rsid w:val="000413F2"/>
    <w:rsid w:val="00042741"/>
    <w:rsid w:val="00042756"/>
    <w:rsid w:val="000429BA"/>
    <w:rsid w:val="0004386F"/>
    <w:rsid w:val="00043AA9"/>
    <w:rsid w:val="00044915"/>
    <w:rsid w:val="00045182"/>
    <w:rsid w:val="000457C1"/>
    <w:rsid w:val="00045B72"/>
    <w:rsid w:val="000465AC"/>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71101"/>
    <w:rsid w:val="00071339"/>
    <w:rsid w:val="00073240"/>
    <w:rsid w:val="00074784"/>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0731"/>
    <w:rsid w:val="000E4748"/>
    <w:rsid w:val="000E4B9D"/>
    <w:rsid w:val="000F04C2"/>
    <w:rsid w:val="000F0DDB"/>
    <w:rsid w:val="000F273A"/>
    <w:rsid w:val="000F3559"/>
    <w:rsid w:val="000F510A"/>
    <w:rsid w:val="000F568D"/>
    <w:rsid w:val="000F60CA"/>
    <w:rsid w:val="000F70C6"/>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2ED"/>
    <w:rsid w:val="001244B6"/>
    <w:rsid w:val="001244D6"/>
    <w:rsid w:val="0012535E"/>
    <w:rsid w:val="00125B23"/>
    <w:rsid w:val="00125D1D"/>
    <w:rsid w:val="00127979"/>
    <w:rsid w:val="00130144"/>
    <w:rsid w:val="0013124B"/>
    <w:rsid w:val="001317A9"/>
    <w:rsid w:val="00131B4C"/>
    <w:rsid w:val="00133568"/>
    <w:rsid w:val="0013471E"/>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486"/>
    <w:rsid w:val="001C4C9E"/>
    <w:rsid w:val="001C4DCA"/>
    <w:rsid w:val="001C51CA"/>
    <w:rsid w:val="001C549E"/>
    <w:rsid w:val="001C5888"/>
    <w:rsid w:val="001C7A2D"/>
    <w:rsid w:val="001C7C67"/>
    <w:rsid w:val="001D2804"/>
    <w:rsid w:val="001D2A79"/>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5A37"/>
    <w:rsid w:val="002567E9"/>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1F7"/>
    <w:rsid w:val="002A078F"/>
    <w:rsid w:val="002A14CD"/>
    <w:rsid w:val="002A214E"/>
    <w:rsid w:val="002A24D2"/>
    <w:rsid w:val="002A4AED"/>
    <w:rsid w:val="002A5582"/>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30E2"/>
    <w:rsid w:val="00363B45"/>
    <w:rsid w:val="00363CDC"/>
    <w:rsid w:val="00364816"/>
    <w:rsid w:val="00364F10"/>
    <w:rsid w:val="003665EA"/>
    <w:rsid w:val="0036693E"/>
    <w:rsid w:val="00367923"/>
    <w:rsid w:val="003712F0"/>
    <w:rsid w:val="00372C98"/>
    <w:rsid w:val="003737B4"/>
    <w:rsid w:val="00374195"/>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2C35"/>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2BC"/>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B6BD8"/>
    <w:rsid w:val="004C00C9"/>
    <w:rsid w:val="004C0D34"/>
    <w:rsid w:val="004C2126"/>
    <w:rsid w:val="004C2FDC"/>
    <w:rsid w:val="004C3480"/>
    <w:rsid w:val="004C3BB1"/>
    <w:rsid w:val="004C3F47"/>
    <w:rsid w:val="004C5D74"/>
    <w:rsid w:val="004D0DAC"/>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691"/>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39AE"/>
    <w:rsid w:val="005A4350"/>
    <w:rsid w:val="005A637A"/>
    <w:rsid w:val="005A6447"/>
    <w:rsid w:val="005A69EE"/>
    <w:rsid w:val="005A75AD"/>
    <w:rsid w:val="005A785C"/>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33E8"/>
    <w:rsid w:val="006340CA"/>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56D0C"/>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5575"/>
    <w:rsid w:val="006A5E23"/>
    <w:rsid w:val="006A7EC3"/>
    <w:rsid w:val="006B0A29"/>
    <w:rsid w:val="006B142E"/>
    <w:rsid w:val="006B40FC"/>
    <w:rsid w:val="006B50EA"/>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4163"/>
    <w:rsid w:val="0070633D"/>
    <w:rsid w:val="00707390"/>
    <w:rsid w:val="00711750"/>
    <w:rsid w:val="007121C6"/>
    <w:rsid w:val="00712C92"/>
    <w:rsid w:val="00713507"/>
    <w:rsid w:val="00713E03"/>
    <w:rsid w:val="00714A4E"/>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6D42"/>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63D1"/>
    <w:rsid w:val="0078707D"/>
    <w:rsid w:val="00791434"/>
    <w:rsid w:val="00791BFF"/>
    <w:rsid w:val="00791C7D"/>
    <w:rsid w:val="007921FE"/>
    <w:rsid w:val="007924BF"/>
    <w:rsid w:val="0079325B"/>
    <w:rsid w:val="0079637F"/>
    <w:rsid w:val="007A2CA3"/>
    <w:rsid w:val="007A2EB0"/>
    <w:rsid w:val="007A445F"/>
    <w:rsid w:val="007A5425"/>
    <w:rsid w:val="007A5D71"/>
    <w:rsid w:val="007A61AA"/>
    <w:rsid w:val="007A71FA"/>
    <w:rsid w:val="007B2904"/>
    <w:rsid w:val="007B528C"/>
    <w:rsid w:val="007B6A59"/>
    <w:rsid w:val="007B72BB"/>
    <w:rsid w:val="007B78F0"/>
    <w:rsid w:val="007C1CE0"/>
    <w:rsid w:val="007C1ED6"/>
    <w:rsid w:val="007C6F17"/>
    <w:rsid w:val="007D4038"/>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11C4"/>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50D"/>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6DFF"/>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49D"/>
    <w:rsid w:val="008A46AE"/>
    <w:rsid w:val="008A499E"/>
    <w:rsid w:val="008A4DA4"/>
    <w:rsid w:val="008A662D"/>
    <w:rsid w:val="008A6F9D"/>
    <w:rsid w:val="008A7764"/>
    <w:rsid w:val="008B0745"/>
    <w:rsid w:val="008B13BC"/>
    <w:rsid w:val="008B273B"/>
    <w:rsid w:val="008B42F6"/>
    <w:rsid w:val="008B435A"/>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112F"/>
    <w:rsid w:val="008F45BC"/>
    <w:rsid w:val="008F4CE0"/>
    <w:rsid w:val="008F5108"/>
    <w:rsid w:val="008F5B3B"/>
    <w:rsid w:val="008F63E2"/>
    <w:rsid w:val="008F71A0"/>
    <w:rsid w:val="00900940"/>
    <w:rsid w:val="00901C73"/>
    <w:rsid w:val="0090279E"/>
    <w:rsid w:val="00902A52"/>
    <w:rsid w:val="00902AC1"/>
    <w:rsid w:val="009047F1"/>
    <w:rsid w:val="00904CB8"/>
    <w:rsid w:val="00904F0C"/>
    <w:rsid w:val="00904FCD"/>
    <w:rsid w:val="00905AF1"/>
    <w:rsid w:val="0090730C"/>
    <w:rsid w:val="00907D68"/>
    <w:rsid w:val="0091153C"/>
    <w:rsid w:val="009123D1"/>
    <w:rsid w:val="0091275A"/>
    <w:rsid w:val="00913E33"/>
    <w:rsid w:val="00914369"/>
    <w:rsid w:val="00914772"/>
    <w:rsid w:val="00917064"/>
    <w:rsid w:val="009171F8"/>
    <w:rsid w:val="0092105B"/>
    <w:rsid w:val="00922B66"/>
    <w:rsid w:val="00922B79"/>
    <w:rsid w:val="00924BC8"/>
    <w:rsid w:val="00926058"/>
    <w:rsid w:val="00926152"/>
    <w:rsid w:val="00926F33"/>
    <w:rsid w:val="0092794B"/>
    <w:rsid w:val="00927A47"/>
    <w:rsid w:val="00927FF1"/>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572D"/>
    <w:rsid w:val="009767CB"/>
    <w:rsid w:val="00976956"/>
    <w:rsid w:val="00976C76"/>
    <w:rsid w:val="00977184"/>
    <w:rsid w:val="009808BB"/>
    <w:rsid w:val="00981284"/>
    <w:rsid w:val="00982036"/>
    <w:rsid w:val="009820E7"/>
    <w:rsid w:val="00983C53"/>
    <w:rsid w:val="009846D5"/>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A0831"/>
    <w:rsid w:val="009A08B7"/>
    <w:rsid w:val="009A0F04"/>
    <w:rsid w:val="009A3344"/>
    <w:rsid w:val="009A3646"/>
    <w:rsid w:val="009A7C51"/>
    <w:rsid w:val="009B2861"/>
    <w:rsid w:val="009B2987"/>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24A1"/>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2EE5"/>
    <w:rsid w:val="00AA382B"/>
    <w:rsid w:val="00AA4187"/>
    <w:rsid w:val="00AA43C9"/>
    <w:rsid w:val="00AA444D"/>
    <w:rsid w:val="00AA7011"/>
    <w:rsid w:val="00AA718D"/>
    <w:rsid w:val="00AB0707"/>
    <w:rsid w:val="00AB20E8"/>
    <w:rsid w:val="00AB2456"/>
    <w:rsid w:val="00AB2CD0"/>
    <w:rsid w:val="00AB5C34"/>
    <w:rsid w:val="00AB7A96"/>
    <w:rsid w:val="00AC0056"/>
    <w:rsid w:val="00AC03EE"/>
    <w:rsid w:val="00AC0D85"/>
    <w:rsid w:val="00AC14A7"/>
    <w:rsid w:val="00AC14EA"/>
    <w:rsid w:val="00AC25DD"/>
    <w:rsid w:val="00AC2B5F"/>
    <w:rsid w:val="00AC3BA7"/>
    <w:rsid w:val="00AC401F"/>
    <w:rsid w:val="00AC5526"/>
    <w:rsid w:val="00AC7A3D"/>
    <w:rsid w:val="00AD0CD0"/>
    <w:rsid w:val="00AD2850"/>
    <w:rsid w:val="00AD2EA4"/>
    <w:rsid w:val="00AD43EB"/>
    <w:rsid w:val="00AD5349"/>
    <w:rsid w:val="00AD53EC"/>
    <w:rsid w:val="00AD711D"/>
    <w:rsid w:val="00AD75C7"/>
    <w:rsid w:val="00AD7B6E"/>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2C0B"/>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81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29E6"/>
    <w:rsid w:val="00B943BA"/>
    <w:rsid w:val="00B950CF"/>
    <w:rsid w:val="00B95169"/>
    <w:rsid w:val="00B95D15"/>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21E"/>
    <w:rsid w:val="00BB5EED"/>
    <w:rsid w:val="00BB655E"/>
    <w:rsid w:val="00BB6EB9"/>
    <w:rsid w:val="00BB724A"/>
    <w:rsid w:val="00BC0C71"/>
    <w:rsid w:val="00BC1171"/>
    <w:rsid w:val="00BC3601"/>
    <w:rsid w:val="00BC463E"/>
    <w:rsid w:val="00BC48A8"/>
    <w:rsid w:val="00BC6335"/>
    <w:rsid w:val="00BC6D45"/>
    <w:rsid w:val="00BC7B1B"/>
    <w:rsid w:val="00BD3168"/>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3AB7"/>
    <w:rsid w:val="00C567A2"/>
    <w:rsid w:val="00C57307"/>
    <w:rsid w:val="00C57D45"/>
    <w:rsid w:val="00C57F4A"/>
    <w:rsid w:val="00C57F84"/>
    <w:rsid w:val="00C6015C"/>
    <w:rsid w:val="00C61130"/>
    <w:rsid w:val="00C6266D"/>
    <w:rsid w:val="00C62873"/>
    <w:rsid w:val="00C64178"/>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45C8"/>
    <w:rsid w:val="00CD50FD"/>
    <w:rsid w:val="00CD51D7"/>
    <w:rsid w:val="00CD5ABE"/>
    <w:rsid w:val="00CD6B2C"/>
    <w:rsid w:val="00CE116C"/>
    <w:rsid w:val="00CE1CA7"/>
    <w:rsid w:val="00CE2792"/>
    <w:rsid w:val="00CE5696"/>
    <w:rsid w:val="00CE599C"/>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1E02"/>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6D92"/>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1BAC"/>
    <w:rsid w:val="00D835E4"/>
    <w:rsid w:val="00D839C0"/>
    <w:rsid w:val="00D8459B"/>
    <w:rsid w:val="00D84CB2"/>
    <w:rsid w:val="00D867B3"/>
    <w:rsid w:val="00D87308"/>
    <w:rsid w:val="00D8740F"/>
    <w:rsid w:val="00D87E28"/>
    <w:rsid w:val="00D87E94"/>
    <w:rsid w:val="00D90312"/>
    <w:rsid w:val="00D909E7"/>
    <w:rsid w:val="00D91B2C"/>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198"/>
    <w:rsid w:val="00E21780"/>
    <w:rsid w:val="00E21B54"/>
    <w:rsid w:val="00E22E41"/>
    <w:rsid w:val="00E23471"/>
    <w:rsid w:val="00E235BB"/>
    <w:rsid w:val="00E24FD5"/>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4DF8"/>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06"/>
    <w:rsid w:val="00E62EAE"/>
    <w:rsid w:val="00E646D6"/>
    <w:rsid w:val="00E6481E"/>
    <w:rsid w:val="00E70CE7"/>
    <w:rsid w:val="00E70FF0"/>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0BA"/>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71F"/>
    <w:rsid w:val="00EB2214"/>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9BB"/>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7A1"/>
    <w:rsid w:val="00F74E32"/>
    <w:rsid w:val="00F76183"/>
    <w:rsid w:val="00F761B0"/>
    <w:rsid w:val="00F81849"/>
    <w:rsid w:val="00F838A7"/>
    <w:rsid w:val="00F83D5F"/>
    <w:rsid w:val="00F85170"/>
    <w:rsid w:val="00F8570C"/>
    <w:rsid w:val="00F87AB2"/>
    <w:rsid w:val="00F9087A"/>
    <w:rsid w:val="00F92861"/>
    <w:rsid w:val="00F92EAF"/>
    <w:rsid w:val="00F935BE"/>
    <w:rsid w:val="00F952D4"/>
    <w:rsid w:val="00F95C9E"/>
    <w:rsid w:val="00F97946"/>
    <w:rsid w:val="00F97B11"/>
    <w:rsid w:val="00FA0476"/>
    <w:rsid w:val="00FA2002"/>
    <w:rsid w:val="00FA3622"/>
    <w:rsid w:val="00FA49CE"/>
    <w:rsid w:val="00FA594C"/>
    <w:rsid w:val="00FA67F4"/>
    <w:rsid w:val="00FB0435"/>
    <w:rsid w:val="00FB04B0"/>
    <w:rsid w:val="00FB0518"/>
    <w:rsid w:val="00FB14CD"/>
    <w:rsid w:val="00FB2495"/>
    <w:rsid w:val="00FB2813"/>
    <w:rsid w:val="00FB2DB3"/>
    <w:rsid w:val="00FB3CFE"/>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F6A78"/>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95D15"/>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urid=20133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9AEE6-2947-430C-B1F7-89E71023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11769</Words>
  <Characters>73053</Characters>
  <Application>Microsoft Office Word</Application>
  <DocSecurity>0</DocSecurity>
  <Lines>608</Lines>
  <Paragraphs>169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84653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2018-04-10T12:31:00Z</cp:lastPrinted>
  <dcterms:created xsi:type="dcterms:W3CDTF">2021-03-09T14:52:00Z</dcterms:created>
  <dcterms:modified xsi:type="dcterms:W3CDTF">2021-03-09T14:53:00Z</dcterms:modified>
</cp:coreProperties>
</file>