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F8847" w14:textId="77777777" w:rsidR="00CC30C0" w:rsidRDefault="00CC30C0" w:rsidP="006C7CA5">
      <w:pPr>
        <w:jc w:val="both"/>
        <w:rPr>
          <w:i w:val="0"/>
          <w:sz w:val="22"/>
          <w:szCs w:val="22"/>
        </w:rPr>
      </w:pPr>
    </w:p>
    <w:p w14:paraId="23785B20" w14:textId="77777777" w:rsidR="009150E8" w:rsidRDefault="009150E8" w:rsidP="006C7CA5">
      <w:pPr>
        <w:jc w:val="both"/>
        <w:rPr>
          <w:b/>
          <w:bCs/>
          <w:i w:val="0"/>
          <w:iCs/>
          <w:sz w:val="28"/>
          <w:szCs w:val="36"/>
        </w:rPr>
      </w:pPr>
    </w:p>
    <w:p w14:paraId="13E2944B" w14:textId="77777777" w:rsidR="00AA3DE4" w:rsidRDefault="00AA3DE4" w:rsidP="006C7CA5">
      <w:pPr>
        <w:jc w:val="both"/>
        <w:rPr>
          <w:b/>
          <w:bCs/>
          <w:i w:val="0"/>
          <w:iCs/>
          <w:sz w:val="28"/>
          <w:szCs w:val="36"/>
        </w:rPr>
      </w:pPr>
    </w:p>
    <w:p w14:paraId="44F332B1" w14:textId="1560CF53" w:rsidR="00AA3DE4" w:rsidRDefault="00AA3DE4" w:rsidP="006C7CA5">
      <w:pPr>
        <w:jc w:val="both"/>
        <w:rPr>
          <w:i w:val="0"/>
          <w:sz w:val="22"/>
          <w:szCs w:val="22"/>
        </w:rPr>
      </w:pPr>
      <w:bookmarkStart w:id="0" w:name="_GoBack"/>
      <w:bookmarkEnd w:id="0"/>
      <w:r>
        <w:rPr>
          <w:b/>
          <w:bCs/>
          <w:i w:val="0"/>
          <w:iCs/>
          <w:noProof/>
          <w:sz w:val="28"/>
          <w:szCs w:val="36"/>
        </w:rPr>
        <w:drawing>
          <wp:anchor distT="0" distB="0" distL="114300" distR="114300" simplePos="0" relativeHeight="251662336" behindDoc="0" locked="0" layoutInCell="1" allowOverlap="1" wp14:anchorId="6EF71E81" wp14:editId="6F20A99C">
            <wp:simplePos x="0" y="0"/>
            <wp:positionH relativeFrom="column">
              <wp:align>left</wp:align>
            </wp:positionH>
            <wp:positionV relativeFrom="paragraph">
              <wp:align>top</wp:align>
            </wp:positionV>
            <wp:extent cx="5934075" cy="8296275"/>
            <wp:effectExtent l="0" t="0" r="9525" b="9525"/>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8296275"/>
                    </a:xfrm>
                    <a:prstGeom prst="rect">
                      <a:avLst/>
                    </a:prstGeom>
                    <a:noFill/>
                    <a:ln>
                      <a:noFill/>
                    </a:ln>
                  </pic:spPr>
                </pic:pic>
              </a:graphicData>
            </a:graphic>
          </wp:anchor>
        </w:drawing>
      </w:r>
      <w:ins w:id="1" w:author="Ana Gazvoda" w:date="2019-02-01T08:34:00Z">
        <w:r>
          <w:rPr>
            <w:b/>
            <w:bCs/>
            <w:i w:val="0"/>
            <w:iCs/>
            <w:sz w:val="28"/>
            <w:szCs w:val="36"/>
          </w:rPr>
          <w:br w:type="textWrapping" w:clear="all"/>
        </w:r>
      </w:ins>
    </w:p>
    <w:p w14:paraId="5B4C91EC"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2386E686" w14:textId="77777777" w:rsidR="00391DEF" w:rsidRPr="0079325B" w:rsidRDefault="00391DEF" w:rsidP="00D00D74">
      <w:pPr>
        <w:jc w:val="both"/>
        <w:rPr>
          <w:i w:val="0"/>
          <w:sz w:val="22"/>
          <w:szCs w:val="22"/>
        </w:rPr>
      </w:pPr>
    </w:p>
    <w:p w14:paraId="094669B7" w14:textId="77777777" w:rsidR="00B005A7"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Naročnik</w:t>
      </w:r>
    </w:p>
    <w:p w14:paraId="6D524C72" w14:textId="77777777" w:rsidR="00B005A7" w:rsidRDefault="00B005A7" w:rsidP="00B005A7">
      <w:pPr>
        <w:pStyle w:val="Zoran1"/>
        <w:numPr>
          <w:ilvl w:val="0"/>
          <w:numId w:val="0"/>
        </w:numPr>
        <w:ind w:left="1080"/>
        <w:rPr>
          <w:rFonts w:ascii="Times New Roman" w:hAnsi="Times New Roman" w:cs="Times New Roman"/>
        </w:rPr>
      </w:pPr>
    </w:p>
    <w:p w14:paraId="094BAFBF" w14:textId="77777777" w:rsidR="00FB69D9" w:rsidRPr="00FB69D9" w:rsidRDefault="00FB69D9" w:rsidP="00FB69D9">
      <w:pPr>
        <w:ind w:left="1080"/>
        <w:jc w:val="both"/>
        <w:rPr>
          <w:bCs/>
          <w:i w:val="0"/>
          <w:iCs/>
          <w:sz w:val="22"/>
          <w:szCs w:val="22"/>
        </w:rPr>
      </w:pPr>
      <w:r w:rsidRPr="00FB69D9">
        <w:rPr>
          <w:bCs/>
          <w:i w:val="0"/>
          <w:iCs/>
          <w:sz w:val="22"/>
          <w:szCs w:val="22"/>
        </w:rPr>
        <w:t xml:space="preserve">Mestna občina Ljubljana, Mestni trg 1, 1000 Ljubljana </w:t>
      </w:r>
      <w:r>
        <w:rPr>
          <w:bCs/>
          <w:i w:val="0"/>
          <w:iCs/>
          <w:sz w:val="22"/>
          <w:szCs w:val="22"/>
        </w:rPr>
        <w:t>in</w:t>
      </w:r>
    </w:p>
    <w:p w14:paraId="37A1EF74" w14:textId="77777777" w:rsidR="00FB69D9" w:rsidRPr="00FB69D9" w:rsidRDefault="00FB69D9" w:rsidP="00FB69D9">
      <w:pPr>
        <w:ind w:left="1080"/>
        <w:jc w:val="both"/>
        <w:rPr>
          <w:bCs/>
          <w:i w:val="0"/>
          <w:iCs/>
          <w:sz w:val="22"/>
          <w:szCs w:val="22"/>
        </w:rPr>
      </w:pPr>
    </w:p>
    <w:p w14:paraId="5A6C1067" w14:textId="77777777" w:rsidR="009123D1" w:rsidRPr="0079325B" w:rsidRDefault="00F93C3B" w:rsidP="00C25C9D">
      <w:pPr>
        <w:pStyle w:val="Zoran1"/>
        <w:numPr>
          <w:ilvl w:val="0"/>
          <w:numId w:val="12"/>
        </w:numPr>
        <w:rPr>
          <w:rFonts w:ascii="Times New Roman" w:hAnsi="Times New Roman" w:cs="Times New Roman"/>
        </w:rPr>
      </w:pPr>
      <w:r>
        <w:rPr>
          <w:rFonts w:ascii="Times New Roman" w:hAnsi="Times New Roman" w:cs="Times New Roman"/>
        </w:rPr>
        <w:t>Gospodarski subjekt</w:t>
      </w:r>
    </w:p>
    <w:p w14:paraId="7EBE2265" w14:textId="77777777" w:rsidR="009123D1" w:rsidRPr="0079325B" w:rsidRDefault="009123D1" w:rsidP="00D00D74">
      <w:pPr>
        <w:ind w:left="1080"/>
        <w:jc w:val="both"/>
        <w:rPr>
          <w:i w:val="0"/>
          <w:sz w:val="22"/>
          <w:szCs w:val="22"/>
        </w:rPr>
      </w:pPr>
    </w:p>
    <w:p w14:paraId="5F3A7ADE"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6188925A" w14:textId="77777777" w:rsidR="000A5DE4" w:rsidRPr="0079325B" w:rsidRDefault="000A5DE4" w:rsidP="00D00D74">
      <w:pPr>
        <w:ind w:left="1080"/>
        <w:jc w:val="both"/>
        <w:rPr>
          <w:i w:val="0"/>
          <w:sz w:val="16"/>
          <w:szCs w:val="16"/>
        </w:rPr>
      </w:pPr>
    </w:p>
    <w:p w14:paraId="4F6382A0" w14:textId="77777777"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Gospodarski </w:t>
      </w:r>
      <w:r w:rsidR="00F93C3B">
        <w:rPr>
          <w:i w:val="0"/>
          <w:sz w:val="22"/>
          <w:szCs w:val="22"/>
        </w:rPr>
        <w:t xml:space="preserve"> subjekt</w:t>
      </w:r>
      <w:r>
        <w:rPr>
          <w:i w:val="0"/>
          <w:sz w:val="22"/>
          <w:szCs w:val="22"/>
        </w:rPr>
        <w:t xml:space="preserve">, ki </w:t>
      </w:r>
      <w:r w:rsidR="000A5DE4" w:rsidRPr="0079325B">
        <w:rPr>
          <w:i w:val="0"/>
          <w:sz w:val="22"/>
          <w:szCs w:val="22"/>
        </w:rPr>
        <w:t>nastopa s podizvajalci</w:t>
      </w:r>
      <w:r>
        <w:rPr>
          <w:i w:val="0"/>
          <w:sz w:val="22"/>
          <w:szCs w:val="22"/>
        </w:rPr>
        <w:t xml:space="preserve">, </w:t>
      </w:r>
      <w:r w:rsidR="000A5DE4" w:rsidRPr="0079325B">
        <w:rPr>
          <w:i w:val="0"/>
          <w:sz w:val="22"/>
          <w:szCs w:val="22"/>
        </w:rPr>
        <w:t xml:space="preserve">mora v obrazcu </w:t>
      </w:r>
      <w:r w:rsidR="00CF21C2">
        <w:rPr>
          <w:i w:val="0"/>
          <w:sz w:val="22"/>
          <w:szCs w:val="22"/>
        </w:rPr>
        <w:t>ESPD</w:t>
      </w:r>
      <w:r w:rsidR="000A5DE4" w:rsidRPr="00B50181">
        <w:rPr>
          <w:i w:val="0"/>
          <w:sz w:val="22"/>
          <w:szCs w:val="22"/>
        </w:rPr>
        <w:t xml:space="preserve"> navesti</w:t>
      </w:r>
      <w:r w:rsidR="000A5DE4" w:rsidRPr="0079325B">
        <w:rPr>
          <w:i w:val="0"/>
          <w:sz w:val="22"/>
          <w:szCs w:val="22"/>
        </w:rPr>
        <w:t xml:space="preserve">, da bo pri izvedbi naročila sodeloval s podizvajalci.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F440D8">
        <w:rPr>
          <w:i w:val="0"/>
          <w:sz w:val="22"/>
          <w:szCs w:val="22"/>
        </w:rPr>
        <w:t>rijavi</w:t>
      </w:r>
      <w:r w:rsidR="000A5DE4" w:rsidRPr="0079325B">
        <w:rPr>
          <w:i w:val="0"/>
          <w:sz w:val="22"/>
          <w:szCs w:val="22"/>
        </w:rPr>
        <w:t>.</w:t>
      </w:r>
    </w:p>
    <w:p w14:paraId="37971E99" w14:textId="77777777" w:rsidR="00B17BC9" w:rsidRDefault="00B17BC9" w:rsidP="00D00D74">
      <w:pPr>
        <w:ind w:left="1080"/>
        <w:jc w:val="both"/>
        <w:rPr>
          <w:i w:val="0"/>
          <w:sz w:val="22"/>
          <w:szCs w:val="22"/>
        </w:rPr>
      </w:pPr>
    </w:p>
    <w:p w14:paraId="3B7DB1B1"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6016B288" w14:textId="77777777" w:rsidR="000A5DE4" w:rsidRPr="0079325B" w:rsidRDefault="000A5DE4" w:rsidP="00D00D74">
      <w:pPr>
        <w:ind w:left="1080"/>
        <w:jc w:val="both"/>
        <w:rPr>
          <w:i w:val="0"/>
          <w:sz w:val="16"/>
          <w:szCs w:val="16"/>
        </w:rPr>
      </w:pPr>
    </w:p>
    <w:p w14:paraId="61CC0670"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prijava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prijava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6B1FDA44" w14:textId="77777777" w:rsidR="009123D1" w:rsidRPr="0079325B" w:rsidRDefault="009123D1" w:rsidP="00D00D74">
      <w:pPr>
        <w:ind w:left="1080"/>
        <w:jc w:val="both"/>
        <w:rPr>
          <w:i w:val="0"/>
          <w:sz w:val="22"/>
          <w:szCs w:val="22"/>
        </w:rPr>
      </w:pPr>
    </w:p>
    <w:p w14:paraId="40054BE7" w14:textId="77777777" w:rsidR="00391DEF" w:rsidRPr="0079325B" w:rsidRDefault="00995413" w:rsidP="00C25C9D">
      <w:pPr>
        <w:pStyle w:val="Zoran1"/>
        <w:numPr>
          <w:ilvl w:val="0"/>
          <w:numId w:val="12"/>
        </w:numPr>
        <w:rPr>
          <w:rFonts w:ascii="Times New Roman" w:hAnsi="Times New Roman" w:cs="Times New Roman"/>
        </w:rPr>
      </w:pPr>
      <w:r>
        <w:rPr>
          <w:rFonts w:ascii="Times New Roman" w:hAnsi="Times New Roman" w:cs="Times New Roman"/>
        </w:rPr>
        <w:t>Postopek</w:t>
      </w:r>
    </w:p>
    <w:p w14:paraId="263DB7A8" w14:textId="77777777" w:rsidR="00391DEF" w:rsidRPr="0079325B" w:rsidRDefault="00391DEF" w:rsidP="00D00D74">
      <w:pPr>
        <w:ind w:left="1080"/>
        <w:jc w:val="both"/>
        <w:rPr>
          <w:i w:val="0"/>
          <w:sz w:val="22"/>
          <w:szCs w:val="22"/>
        </w:rPr>
      </w:pPr>
    </w:p>
    <w:p w14:paraId="28BB8099"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3C413BE2" w14:textId="77777777" w:rsidR="00804464" w:rsidRPr="00847FB5" w:rsidRDefault="00804464" w:rsidP="00512895">
      <w:pPr>
        <w:ind w:left="1077"/>
        <w:jc w:val="both"/>
        <w:rPr>
          <w:i w:val="0"/>
          <w:sz w:val="16"/>
          <w:szCs w:val="16"/>
        </w:rPr>
      </w:pPr>
    </w:p>
    <w:p w14:paraId="2DA31FD3" w14:textId="77777777" w:rsidR="00D86980" w:rsidRPr="00F440D8" w:rsidRDefault="00D86980" w:rsidP="00F440D8">
      <w:pPr>
        <w:ind w:left="1077"/>
        <w:jc w:val="both"/>
        <w:rPr>
          <w:i w:val="0"/>
          <w:iCs/>
          <w:sz w:val="22"/>
          <w:szCs w:val="22"/>
        </w:rPr>
      </w:pPr>
      <w:r w:rsidRPr="00F440D8">
        <w:rPr>
          <w:i w:val="0"/>
          <w:iCs/>
          <w:sz w:val="22"/>
          <w:szCs w:val="22"/>
        </w:rPr>
        <w:t xml:space="preserve">Za oddajo tega naročila se v skladu s </w:t>
      </w:r>
      <w:r w:rsidR="00143144">
        <w:rPr>
          <w:i w:val="0"/>
          <w:iCs/>
          <w:sz w:val="22"/>
          <w:szCs w:val="22"/>
        </w:rPr>
        <w:t xml:space="preserve">c) točko 1. odstavka </w:t>
      </w:r>
      <w:r w:rsidR="00B50181" w:rsidRPr="00F440D8">
        <w:rPr>
          <w:i w:val="0"/>
          <w:iCs/>
          <w:sz w:val="22"/>
          <w:szCs w:val="22"/>
        </w:rPr>
        <w:t>44</w:t>
      </w:r>
      <w:r w:rsidR="00143144">
        <w:rPr>
          <w:i w:val="0"/>
          <w:iCs/>
          <w:sz w:val="22"/>
          <w:szCs w:val="22"/>
        </w:rPr>
        <w:t>. člena</w:t>
      </w:r>
      <w:r w:rsidRPr="00F440D8">
        <w:rPr>
          <w:i w:val="0"/>
          <w:iCs/>
          <w:sz w:val="22"/>
          <w:szCs w:val="22"/>
        </w:rPr>
        <w:t xml:space="preserve"> Zakona o javnem </w:t>
      </w:r>
      <w:r w:rsidR="00646122" w:rsidRPr="00F440D8">
        <w:rPr>
          <w:i w:val="0"/>
          <w:iCs/>
          <w:sz w:val="22"/>
          <w:szCs w:val="22"/>
        </w:rPr>
        <w:t xml:space="preserve">naročanju </w:t>
      </w:r>
      <w:r w:rsidR="00402C51" w:rsidRPr="00F440D8">
        <w:rPr>
          <w:bCs/>
          <w:i w:val="0"/>
          <w:color w:val="000000" w:themeColor="text1"/>
          <w:sz w:val="22"/>
          <w:szCs w:val="22"/>
        </w:rPr>
        <w:t xml:space="preserve">(Uradni list RS, št. </w:t>
      </w:r>
      <w:r w:rsidR="00646122" w:rsidRPr="00F440D8">
        <w:rPr>
          <w:bCs/>
          <w:i w:val="0"/>
          <w:color w:val="000000" w:themeColor="text1"/>
          <w:sz w:val="22"/>
          <w:szCs w:val="22"/>
        </w:rPr>
        <w:t>91/2015</w:t>
      </w:r>
      <w:r w:rsidR="00800951">
        <w:rPr>
          <w:bCs/>
          <w:i w:val="0"/>
          <w:color w:val="000000" w:themeColor="text1"/>
          <w:sz w:val="22"/>
          <w:szCs w:val="22"/>
        </w:rPr>
        <w:t xml:space="preserve"> in 14/18</w:t>
      </w:r>
      <w:r w:rsidR="00646122" w:rsidRPr="00F440D8">
        <w:rPr>
          <w:bCs/>
          <w:i w:val="0"/>
          <w:color w:val="000000" w:themeColor="text1"/>
          <w:sz w:val="22"/>
          <w:szCs w:val="22"/>
        </w:rPr>
        <w:t>,</w:t>
      </w:r>
      <w:r w:rsidR="00402C51" w:rsidRPr="00F440D8">
        <w:rPr>
          <w:bCs/>
          <w:i w:val="0"/>
          <w:color w:val="000000" w:themeColor="text1"/>
          <w:sz w:val="22"/>
          <w:szCs w:val="22"/>
        </w:rPr>
        <w:t xml:space="preserve"> ZJN-</w:t>
      </w:r>
      <w:r w:rsidR="00646122" w:rsidRPr="00F440D8">
        <w:rPr>
          <w:bCs/>
          <w:i w:val="0"/>
          <w:color w:val="000000" w:themeColor="text1"/>
          <w:sz w:val="22"/>
          <w:szCs w:val="22"/>
        </w:rPr>
        <w:t>3</w:t>
      </w:r>
      <w:r w:rsidR="00402C51" w:rsidRPr="00F440D8">
        <w:rPr>
          <w:bCs/>
          <w:i w:val="0"/>
          <w:color w:val="000000" w:themeColor="text1"/>
          <w:sz w:val="22"/>
          <w:szCs w:val="22"/>
        </w:rPr>
        <w:t>)</w:t>
      </w:r>
      <w:r w:rsidR="00EC574C" w:rsidRPr="00F440D8">
        <w:rPr>
          <w:bCs/>
          <w:i w:val="0"/>
          <w:color w:val="000000" w:themeColor="text1"/>
          <w:sz w:val="22"/>
          <w:szCs w:val="22"/>
        </w:rPr>
        <w:t xml:space="preserve"> </w:t>
      </w:r>
      <w:r w:rsidRPr="00F440D8">
        <w:rPr>
          <w:i w:val="0"/>
          <w:iCs/>
          <w:sz w:val="22"/>
          <w:szCs w:val="22"/>
        </w:rPr>
        <w:t xml:space="preserve">izvede </w:t>
      </w:r>
      <w:r w:rsidR="00B50181" w:rsidRPr="00F440D8">
        <w:rPr>
          <w:i w:val="0"/>
          <w:iCs/>
          <w:sz w:val="22"/>
          <w:szCs w:val="22"/>
        </w:rPr>
        <w:t>konkurenčni postopek s pogajanji.</w:t>
      </w:r>
    </w:p>
    <w:p w14:paraId="6608A982"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755BC17B" w14:textId="77777777"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14:paraId="5C1A830B" w14:textId="77777777" w:rsidR="00F440D8" w:rsidRPr="00065FC2" w:rsidRDefault="00F440D8" w:rsidP="00F440D8">
      <w:pPr>
        <w:pStyle w:val="Telobesedila"/>
        <w:spacing w:line="264" w:lineRule="auto"/>
        <w:ind w:left="1077"/>
        <w:rPr>
          <w:rFonts w:ascii="Times New Roman" w:hAnsi="Times New Roman"/>
          <w:sz w:val="22"/>
          <w:szCs w:val="22"/>
        </w:rPr>
      </w:pPr>
      <w:r w:rsidRPr="00065FC2">
        <w:rPr>
          <w:rFonts w:ascii="Times New Roman" w:hAnsi="Times New Roman"/>
          <w:sz w:val="22"/>
          <w:szCs w:val="22"/>
        </w:rPr>
        <w:t xml:space="preserve">Prva faza: </w:t>
      </w:r>
      <w:r w:rsidR="00A14D5C" w:rsidRPr="00065FC2">
        <w:rPr>
          <w:rFonts w:ascii="Times New Roman" w:hAnsi="Times New Roman"/>
          <w:sz w:val="22"/>
          <w:szCs w:val="22"/>
        </w:rPr>
        <w:t xml:space="preserve">ugotavljanje </w:t>
      </w:r>
      <w:r w:rsidRPr="00065FC2">
        <w:rPr>
          <w:rFonts w:ascii="Times New Roman" w:hAnsi="Times New Roman"/>
          <w:sz w:val="22"/>
          <w:szCs w:val="22"/>
        </w:rPr>
        <w:t>sposobnosti.</w:t>
      </w:r>
    </w:p>
    <w:p w14:paraId="0022247A" w14:textId="77777777" w:rsidR="00F440D8" w:rsidRPr="00065FC2" w:rsidRDefault="00F440D8" w:rsidP="00F440D8">
      <w:pPr>
        <w:pStyle w:val="Telobesedila"/>
        <w:spacing w:line="264" w:lineRule="auto"/>
        <w:ind w:left="1077"/>
        <w:rPr>
          <w:rFonts w:ascii="Times New Roman" w:hAnsi="Times New Roman"/>
          <w:sz w:val="22"/>
          <w:szCs w:val="22"/>
        </w:rPr>
      </w:pPr>
      <w:r w:rsidRPr="00065FC2">
        <w:rPr>
          <w:rFonts w:ascii="Times New Roman" w:hAnsi="Times New Roman"/>
          <w:sz w:val="22"/>
          <w:szCs w:val="22"/>
        </w:rPr>
        <w:t xml:space="preserve">Druga faza: </w:t>
      </w:r>
      <w:r w:rsidR="00A14D5C" w:rsidRPr="00065FC2">
        <w:rPr>
          <w:rFonts w:ascii="Times New Roman" w:hAnsi="Times New Roman"/>
          <w:sz w:val="22"/>
          <w:szCs w:val="22"/>
        </w:rPr>
        <w:t xml:space="preserve">predložitev prve ponudbe in </w:t>
      </w:r>
      <w:r w:rsidRPr="00065FC2">
        <w:rPr>
          <w:rFonts w:ascii="Times New Roman" w:hAnsi="Times New Roman"/>
          <w:sz w:val="22"/>
          <w:szCs w:val="22"/>
        </w:rPr>
        <w:t>pogajanj</w:t>
      </w:r>
      <w:r w:rsidR="00A14D5C" w:rsidRPr="00065FC2">
        <w:rPr>
          <w:rFonts w:ascii="Times New Roman" w:hAnsi="Times New Roman"/>
          <w:sz w:val="22"/>
          <w:szCs w:val="22"/>
        </w:rPr>
        <w:t>a</w:t>
      </w:r>
      <w:r w:rsidR="00B17BC9" w:rsidRPr="00065FC2">
        <w:rPr>
          <w:rFonts w:ascii="Times New Roman" w:hAnsi="Times New Roman"/>
          <w:sz w:val="22"/>
          <w:szCs w:val="22"/>
        </w:rPr>
        <w:t xml:space="preserve"> s predložitvijo končnih ponudb</w:t>
      </w:r>
      <w:r w:rsidRPr="00065FC2">
        <w:rPr>
          <w:rFonts w:ascii="Times New Roman" w:hAnsi="Times New Roman"/>
          <w:sz w:val="22"/>
          <w:szCs w:val="22"/>
        </w:rPr>
        <w:t xml:space="preserve">. </w:t>
      </w:r>
    </w:p>
    <w:p w14:paraId="38DE09E1" w14:textId="77777777" w:rsidR="00F440D8" w:rsidRPr="00065FC2" w:rsidRDefault="00F440D8" w:rsidP="00F440D8">
      <w:pPr>
        <w:pStyle w:val="Telobesedila"/>
        <w:spacing w:line="264" w:lineRule="auto"/>
        <w:ind w:left="1077"/>
        <w:rPr>
          <w:rFonts w:ascii="Times New Roman" w:hAnsi="Times New Roman"/>
          <w:sz w:val="16"/>
          <w:szCs w:val="16"/>
        </w:rPr>
      </w:pPr>
    </w:p>
    <w:p w14:paraId="392DC100" w14:textId="77777777"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sidR="00E5603C">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00736B06"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00736B06" w:rsidRPr="00736B06">
        <w:rPr>
          <w:rFonts w:ascii="Times New Roman" w:hAnsi="Times New Roman"/>
          <w:b w:val="0"/>
          <w:sz w:val="22"/>
          <w:szCs w:val="22"/>
        </w:rPr>
        <w:t xml:space="preserve"> prijave, s katerimi </w:t>
      </w:r>
      <w:r w:rsidR="00736B06" w:rsidRPr="00847FB5">
        <w:rPr>
          <w:rFonts w:ascii="Times New Roman" w:hAnsi="Times New Roman"/>
          <w:b w:val="0"/>
          <w:sz w:val="22"/>
          <w:szCs w:val="22"/>
        </w:rPr>
        <w:t>izpolnjuje</w:t>
      </w:r>
      <w:r w:rsidR="00736B06">
        <w:rPr>
          <w:rFonts w:ascii="Times New Roman" w:hAnsi="Times New Roman"/>
          <w:b w:val="0"/>
          <w:sz w:val="22"/>
          <w:szCs w:val="22"/>
        </w:rPr>
        <w:t>jo</w:t>
      </w:r>
      <w:r w:rsidR="00736B06" w:rsidRPr="00847FB5">
        <w:rPr>
          <w:rFonts w:ascii="Times New Roman" w:hAnsi="Times New Roman"/>
          <w:b w:val="0"/>
          <w:sz w:val="22"/>
          <w:szCs w:val="22"/>
        </w:rPr>
        <w:t xml:space="preserve"> pogoje za priznanje sposobnosti navedene v nadaljevanju te razpisne dokumentacije</w:t>
      </w:r>
      <w:r w:rsidR="00A82166">
        <w:rPr>
          <w:rFonts w:ascii="Times New Roman" w:hAnsi="Times New Roman"/>
          <w:b w:val="0"/>
          <w:sz w:val="22"/>
          <w:szCs w:val="22"/>
        </w:rPr>
        <w:t>.</w:t>
      </w:r>
      <w:r w:rsidRPr="00847FB5">
        <w:rPr>
          <w:rFonts w:ascii="Times New Roman" w:hAnsi="Times New Roman"/>
          <w:b w:val="0"/>
          <w:sz w:val="22"/>
          <w:szCs w:val="22"/>
        </w:rPr>
        <w:t xml:space="preserve"> </w:t>
      </w:r>
    </w:p>
    <w:p w14:paraId="2B51F112" w14:textId="77777777" w:rsidR="00F440D8" w:rsidRDefault="00F440D8" w:rsidP="00F440D8">
      <w:pPr>
        <w:pStyle w:val="Telobesedila"/>
        <w:spacing w:line="264" w:lineRule="auto"/>
        <w:ind w:left="1077"/>
        <w:rPr>
          <w:rFonts w:ascii="Times New Roman" w:hAnsi="Times New Roman"/>
          <w:b w:val="0"/>
          <w:sz w:val="16"/>
          <w:szCs w:val="16"/>
        </w:rPr>
      </w:pPr>
    </w:p>
    <w:p w14:paraId="019A11BD" w14:textId="77777777" w:rsidR="00F440D8" w:rsidRDefault="00A82166" w:rsidP="00F440D8">
      <w:pPr>
        <w:pStyle w:val="Telobesedila"/>
        <w:spacing w:line="264" w:lineRule="auto"/>
        <w:ind w:left="1077"/>
        <w:rPr>
          <w:rFonts w:ascii="Times New Roman" w:hAnsi="Times New Roman"/>
          <w:b w:val="0"/>
          <w:sz w:val="22"/>
          <w:szCs w:val="22"/>
        </w:rPr>
      </w:pPr>
      <w:r>
        <w:rPr>
          <w:rFonts w:ascii="Times New Roman" w:hAnsi="Times New Roman"/>
          <w:b w:val="0"/>
          <w:sz w:val="22"/>
          <w:szCs w:val="22"/>
        </w:rPr>
        <w:t>Gospodarski subjekti</w:t>
      </w:r>
      <w:r w:rsidR="00F440D8"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00F440D8"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w:t>
      </w:r>
      <w:r w:rsidR="00852E20">
        <w:rPr>
          <w:rFonts w:ascii="Times New Roman" w:hAnsi="Times New Roman"/>
          <w:b w:val="0"/>
          <w:sz w:val="22"/>
          <w:szCs w:val="22"/>
        </w:rPr>
        <w:t xml:space="preserve"> in popise del. Prva ponudba</w:t>
      </w:r>
      <w:r>
        <w:rPr>
          <w:rFonts w:ascii="Times New Roman" w:hAnsi="Times New Roman"/>
          <w:b w:val="0"/>
          <w:sz w:val="22"/>
          <w:szCs w:val="22"/>
        </w:rPr>
        <w:t xml:space="preserve"> bo izhodišč</w:t>
      </w:r>
      <w:r w:rsidR="00D94711">
        <w:rPr>
          <w:rFonts w:ascii="Times New Roman" w:hAnsi="Times New Roman"/>
          <w:b w:val="0"/>
          <w:sz w:val="22"/>
          <w:szCs w:val="22"/>
        </w:rPr>
        <w:t>na ponudba</w:t>
      </w:r>
      <w:r>
        <w:rPr>
          <w:rFonts w:ascii="Times New Roman" w:hAnsi="Times New Roman"/>
          <w:b w:val="0"/>
          <w:sz w:val="22"/>
          <w:szCs w:val="22"/>
        </w:rPr>
        <w:t xml:space="preserve"> za p</w:t>
      </w:r>
      <w:r w:rsidR="00F440D8" w:rsidRPr="00847FB5">
        <w:rPr>
          <w:rFonts w:ascii="Times New Roman" w:hAnsi="Times New Roman"/>
          <w:b w:val="0"/>
          <w:sz w:val="22"/>
          <w:szCs w:val="22"/>
        </w:rPr>
        <w:t>ogajanj</w:t>
      </w:r>
      <w:r>
        <w:rPr>
          <w:rFonts w:ascii="Times New Roman" w:hAnsi="Times New Roman"/>
          <w:b w:val="0"/>
          <w:sz w:val="22"/>
          <w:szCs w:val="22"/>
        </w:rPr>
        <w:t>a</w:t>
      </w:r>
      <w:r w:rsidR="00F440D8" w:rsidRPr="00847FB5">
        <w:rPr>
          <w:rFonts w:ascii="Times New Roman" w:hAnsi="Times New Roman"/>
          <w:b w:val="0"/>
          <w:sz w:val="22"/>
          <w:szCs w:val="22"/>
        </w:rPr>
        <w:t xml:space="preserve">. </w:t>
      </w:r>
      <w:r>
        <w:rPr>
          <w:rFonts w:ascii="Times New Roman" w:hAnsi="Times New Roman"/>
          <w:b w:val="0"/>
          <w:sz w:val="22"/>
          <w:szCs w:val="22"/>
        </w:rPr>
        <w:t>Podroben protokol pogajanj bo opredeljen v pisnem povabilu gospodarskim subje</w:t>
      </w:r>
      <w:r w:rsidR="00473900">
        <w:rPr>
          <w:rFonts w:ascii="Times New Roman" w:hAnsi="Times New Roman"/>
          <w:b w:val="0"/>
          <w:sz w:val="22"/>
          <w:szCs w:val="22"/>
        </w:rPr>
        <w:t>ktom, da se udeležijo pogajanj.</w:t>
      </w:r>
    </w:p>
    <w:p w14:paraId="0EA73D1B" w14:textId="77777777" w:rsidR="00147A95" w:rsidRPr="00847FB5" w:rsidRDefault="00147A95" w:rsidP="00F440D8">
      <w:pPr>
        <w:pStyle w:val="Telobesedila"/>
        <w:spacing w:line="264" w:lineRule="auto"/>
        <w:ind w:left="1077"/>
        <w:rPr>
          <w:rFonts w:ascii="Times New Roman" w:hAnsi="Times New Roman"/>
          <w:b w:val="0"/>
          <w:sz w:val="16"/>
          <w:szCs w:val="16"/>
        </w:rPr>
      </w:pPr>
    </w:p>
    <w:p w14:paraId="40DFE630" w14:textId="77777777" w:rsidR="00147A95" w:rsidRPr="00847FB5" w:rsidRDefault="00147A95" w:rsidP="00F440D8">
      <w:pPr>
        <w:pStyle w:val="Telobesedila"/>
        <w:spacing w:line="264" w:lineRule="auto"/>
        <w:ind w:left="1077"/>
        <w:rPr>
          <w:rFonts w:ascii="Times New Roman" w:hAnsi="Times New Roman"/>
          <w:b w:val="0"/>
          <w:sz w:val="22"/>
          <w:szCs w:val="22"/>
        </w:rPr>
      </w:pPr>
      <w:r>
        <w:rPr>
          <w:rFonts w:ascii="Times New Roman" w:hAnsi="Times New Roman"/>
          <w:b w:val="0"/>
          <w:sz w:val="22"/>
          <w:szCs w:val="22"/>
        </w:rPr>
        <w:t>Naročnik si pridržuje pravico, da na podlagi prvih ponudb odda javno naročilo brez pogajanj.</w:t>
      </w:r>
    </w:p>
    <w:p w14:paraId="688E9950" w14:textId="77777777" w:rsidR="00D86980" w:rsidRPr="008A1897" w:rsidRDefault="00D86980" w:rsidP="00512895">
      <w:pPr>
        <w:ind w:left="1077"/>
        <w:jc w:val="both"/>
        <w:rPr>
          <w:sz w:val="22"/>
          <w:szCs w:val="22"/>
        </w:rPr>
      </w:pPr>
    </w:p>
    <w:p w14:paraId="419C7A5D" w14:textId="77777777" w:rsidR="009123D1" w:rsidRDefault="00C57307" w:rsidP="00C25C9D">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2B0F15A2" w14:textId="77777777" w:rsidR="004C3A6E" w:rsidRDefault="004C3A6E" w:rsidP="004C3A6E">
      <w:pPr>
        <w:pStyle w:val="Zoran1"/>
        <w:numPr>
          <w:ilvl w:val="0"/>
          <w:numId w:val="0"/>
        </w:numPr>
        <w:ind w:left="1080"/>
        <w:rPr>
          <w:rFonts w:ascii="Times New Roman" w:hAnsi="Times New Roman" w:cs="Times New Roman"/>
        </w:rPr>
      </w:pPr>
    </w:p>
    <w:p w14:paraId="7CBDA524" w14:textId="69D8C87A" w:rsidR="004C3A6E" w:rsidRPr="009F38B0" w:rsidRDefault="004C3A6E" w:rsidP="004C3A6E">
      <w:pPr>
        <w:ind w:left="1080"/>
        <w:jc w:val="both"/>
        <w:rPr>
          <w:i w:val="0"/>
          <w:sz w:val="22"/>
          <w:szCs w:val="22"/>
        </w:rPr>
      </w:pPr>
      <w:r w:rsidRPr="009F38B0">
        <w:rPr>
          <w:i w:val="0"/>
          <w:sz w:val="22"/>
          <w:szCs w:val="22"/>
        </w:rPr>
        <w:t xml:space="preserve">Razpisno dokumentacijo lahko ponudniki dobijo na portalu javnih naročil in/ali na spletnih straneh naročnika na naslovu: https://www.ljubljana.si/. Komunikacija s ponudniki v zvezi z vsebino naročila in v zvezi s pripravo ponudbe poteka izključno preko portala javnih naročil. </w:t>
      </w:r>
    </w:p>
    <w:p w14:paraId="12754640" w14:textId="77777777" w:rsidR="009123D1" w:rsidRPr="009F38B0" w:rsidRDefault="009123D1" w:rsidP="00D00D74">
      <w:pPr>
        <w:ind w:left="1080"/>
        <w:jc w:val="both"/>
        <w:rPr>
          <w:i w:val="0"/>
          <w:sz w:val="22"/>
          <w:szCs w:val="22"/>
        </w:rPr>
      </w:pPr>
    </w:p>
    <w:p w14:paraId="3814B594" w14:textId="76A9B1C4" w:rsidR="009123D1" w:rsidRPr="008A1897" w:rsidRDefault="00BD1D59" w:rsidP="00D00D74">
      <w:pPr>
        <w:ind w:left="1080"/>
        <w:jc w:val="both"/>
        <w:rPr>
          <w:i w:val="0"/>
          <w:sz w:val="22"/>
          <w:szCs w:val="22"/>
        </w:rPr>
      </w:pPr>
      <w:r w:rsidRPr="009F38B0">
        <w:rPr>
          <w:i w:val="0"/>
          <w:sz w:val="22"/>
          <w:szCs w:val="22"/>
        </w:rPr>
        <w:t>Pojasnila o vsebini razpisne dokumentacije se</w:t>
      </w:r>
      <w:r w:rsidR="008410A2" w:rsidRPr="009F38B0">
        <w:rPr>
          <w:i w:val="0"/>
          <w:sz w:val="22"/>
          <w:szCs w:val="22"/>
        </w:rPr>
        <w:t xml:space="preserve"> lahko zahteva izključno preko p</w:t>
      </w:r>
      <w:r w:rsidRPr="009F38B0">
        <w:rPr>
          <w:i w:val="0"/>
          <w:sz w:val="22"/>
          <w:szCs w:val="22"/>
        </w:rPr>
        <w:t>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D13274">
        <w:rPr>
          <w:b/>
          <w:i w:val="0"/>
          <w:sz w:val="22"/>
          <w:szCs w:val="22"/>
        </w:rPr>
        <w:t xml:space="preserve">do </w:t>
      </w:r>
      <w:r w:rsidR="000B0D5A">
        <w:rPr>
          <w:b/>
          <w:i w:val="0"/>
          <w:sz w:val="22"/>
          <w:szCs w:val="22"/>
        </w:rPr>
        <w:t xml:space="preserve">12.2. </w:t>
      </w:r>
      <w:r w:rsidR="00A83ACA">
        <w:rPr>
          <w:b/>
          <w:i w:val="0"/>
          <w:sz w:val="22"/>
          <w:szCs w:val="22"/>
        </w:rPr>
        <w:t>2019</w:t>
      </w:r>
      <w:r w:rsidR="003A1E16">
        <w:rPr>
          <w:b/>
          <w:i w:val="0"/>
          <w:sz w:val="22"/>
          <w:szCs w:val="22"/>
        </w:rPr>
        <w:t xml:space="preserve"> do 15.00 ure</w:t>
      </w:r>
      <w:r w:rsidR="00431B32">
        <w:rPr>
          <w:b/>
          <w:i w:val="0"/>
          <w:sz w:val="22"/>
          <w:szCs w:val="22"/>
        </w:rPr>
        <w:t xml:space="preserve"> </w:t>
      </w:r>
      <w:r w:rsidR="00C57307" w:rsidRPr="002947BA">
        <w:rPr>
          <w:i w:val="0"/>
          <w:sz w:val="22"/>
          <w:szCs w:val="22"/>
        </w:rPr>
        <w:t>pod</w:t>
      </w:r>
      <w:r w:rsidR="00C57307" w:rsidRPr="008A1897">
        <w:rPr>
          <w:i w:val="0"/>
          <w:sz w:val="22"/>
          <w:szCs w:val="22"/>
        </w:rPr>
        <w:t xml:space="preserve"> pogojem, da je bil zahtevek za </w:t>
      </w:r>
      <w:r w:rsidR="00C57307" w:rsidRPr="008A1897">
        <w:rPr>
          <w:i w:val="0"/>
          <w:sz w:val="22"/>
          <w:szCs w:val="22"/>
        </w:rPr>
        <w:lastRenderedPageBreak/>
        <w:t xml:space="preserve">pojasnilo prejet preko portala javnih naročil </w:t>
      </w:r>
      <w:r w:rsidR="00C57307" w:rsidRPr="002947BA">
        <w:rPr>
          <w:i w:val="0"/>
          <w:sz w:val="22"/>
          <w:szCs w:val="22"/>
        </w:rPr>
        <w:t xml:space="preserve">vsaj </w:t>
      </w:r>
      <w:r w:rsidR="000372A0" w:rsidRPr="002947BA">
        <w:rPr>
          <w:b/>
          <w:i w:val="0"/>
          <w:sz w:val="22"/>
          <w:szCs w:val="22"/>
        </w:rPr>
        <w:t>do</w:t>
      </w:r>
      <w:r w:rsidR="002947BA" w:rsidRPr="002947BA">
        <w:rPr>
          <w:b/>
          <w:i w:val="0"/>
          <w:sz w:val="22"/>
          <w:szCs w:val="22"/>
        </w:rPr>
        <w:t xml:space="preserve"> </w:t>
      </w:r>
      <w:r w:rsidR="007F22BD">
        <w:rPr>
          <w:b/>
          <w:i w:val="0"/>
          <w:sz w:val="22"/>
          <w:szCs w:val="22"/>
        </w:rPr>
        <w:t xml:space="preserve">11. 2. </w:t>
      </w:r>
      <w:r w:rsidR="001F4801">
        <w:rPr>
          <w:b/>
          <w:i w:val="0"/>
          <w:sz w:val="22"/>
          <w:szCs w:val="22"/>
        </w:rPr>
        <w:t>2019</w:t>
      </w:r>
      <w:r w:rsidR="00584B11">
        <w:rPr>
          <w:b/>
          <w:i w:val="0"/>
          <w:sz w:val="22"/>
          <w:szCs w:val="22"/>
        </w:rPr>
        <w:t xml:space="preserve"> do 15</w:t>
      </w:r>
      <w:r w:rsidR="002947BA" w:rsidRPr="002947BA">
        <w:rPr>
          <w:b/>
          <w:i w:val="0"/>
          <w:sz w:val="22"/>
          <w:szCs w:val="22"/>
        </w:rPr>
        <w:t>:00 ure.</w:t>
      </w:r>
      <w:r w:rsidR="000372A0" w:rsidRPr="002947BA">
        <w:rPr>
          <w:i w:val="0"/>
          <w:sz w:val="22"/>
          <w:szCs w:val="22"/>
        </w:rPr>
        <w:t xml:space="preserve"> </w:t>
      </w:r>
      <w:r w:rsidR="00C57307" w:rsidRPr="008A1897">
        <w:rPr>
          <w:i w:val="0"/>
          <w:sz w:val="22"/>
          <w:szCs w:val="22"/>
        </w:rPr>
        <w:t xml:space="preserve">Pojasnila in spremembe so sestavni del razpisne dokumentacije in jih je treba upoštevati pri pripravi </w:t>
      </w:r>
      <w:r w:rsidR="00A13EB4">
        <w:rPr>
          <w:i w:val="0"/>
          <w:sz w:val="22"/>
          <w:szCs w:val="22"/>
        </w:rPr>
        <w:t>prijave</w:t>
      </w:r>
      <w:r w:rsidR="00C57307" w:rsidRPr="008A1897">
        <w:rPr>
          <w:i w:val="0"/>
          <w:sz w:val="22"/>
          <w:szCs w:val="22"/>
        </w:rPr>
        <w:t>.</w:t>
      </w:r>
    </w:p>
    <w:p w14:paraId="0D86CEAD" w14:textId="77777777" w:rsidR="009123D1" w:rsidRPr="00852E20" w:rsidRDefault="009123D1" w:rsidP="00D00D74">
      <w:pPr>
        <w:ind w:left="1080"/>
        <w:jc w:val="both"/>
        <w:rPr>
          <w:i w:val="0"/>
          <w:sz w:val="16"/>
          <w:szCs w:val="16"/>
        </w:rPr>
      </w:pPr>
    </w:p>
    <w:p w14:paraId="07B38982" w14:textId="77777777"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prijav</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prijav</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prijav</w:t>
      </w:r>
      <w:r w:rsidRPr="008A1897">
        <w:rPr>
          <w:rFonts w:eastAsia="Calibri"/>
          <w:i w:val="0"/>
          <w:sz w:val="22"/>
          <w:szCs w:val="22"/>
        </w:rPr>
        <w:t>.</w:t>
      </w:r>
    </w:p>
    <w:p w14:paraId="0DAEFEB8" w14:textId="77777777" w:rsidR="009C18B7" w:rsidRDefault="009C18B7" w:rsidP="00D00D74">
      <w:pPr>
        <w:ind w:left="1080"/>
        <w:jc w:val="both"/>
        <w:rPr>
          <w:i w:val="0"/>
          <w:sz w:val="22"/>
          <w:szCs w:val="22"/>
        </w:rPr>
      </w:pPr>
    </w:p>
    <w:p w14:paraId="0D6E9F0E" w14:textId="77777777" w:rsidR="00556FA0" w:rsidRPr="0079325B" w:rsidRDefault="00A13EB4" w:rsidP="00C25C9D">
      <w:pPr>
        <w:pStyle w:val="Zoran1"/>
        <w:numPr>
          <w:ilvl w:val="0"/>
          <w:numId w:val="12"/>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67D89721" w14:textId="77777777" w:rsidR="00556FA0" w:rsidRPr="00852E20" w:rsidRDefault="00556FA0" w:rsidP="00D00D74">
      <w:pPr>
        <w:pStyle w:val="Glava"/>
        <w:tabs>
          <w:tab w:val="clear" w:pos="4536"/>
          <w:tab w:val="clear" w:pos="9072"/>
        </w:tabs>
        <w:ind w:left="1080"/>
        <w:jc w:val="both"/>
        <w:rPr>
          <w:i w:val="0"/>
          <w:sz w:val="16"/>
          <w:szCs w:val="16"/>
        </w:rPr>
      </w:pPr>
    </w:p>
    <w:p w14:paraId="7B2AABEB" w14:textId="77777777" w:rsidR="00A2433A" w:rsidRPr="00FF5AD3" w:rsidRDefault="00A2433A" w:rsidP="00C12574">
      <w:pPr>
        <w:ind w:left="1080"/>
        <w:jc w:val="both"/>
        <w:rPr>
          <w:i w:val="0"/>
          <w:sz w:val="22"/>
          <w:szCs w:val="22"/>
        </w:rPr>
      </w:pPr>
      <w:r w:rsidRPr="00FF5AD3">
        <w:rPr>
          <w:i w:val="0"/>
          <w:sz w:val="22"/>
          <w:szCs w:val="22"/>
        </w:rPr>
        <w:t>Prijavno dokumentacijo gospodarski subjekt predloži v prvi fazi postopka.</w:t>
      </w:r>
    </w:p>
    <w:p w14:paraId="2F125BE5" w14:textId="77777777" w:rsidR="00A2433A" w:rsidRPr="00852E20" w:rsidRDefault="00A2433A" w:rsidP="00C12574">
      <w:pPr>
        <w:ind w:left="1080"/>
        <w:jc w:val="both"/>
        <w:rPr>
          <w:i w:val="0"/>
          <w:sz w:val="16"/>
          <w:szCs w:val="16"/>
        </w:rPr>
      </w:pPr>
    </w:p>
    <w:p w14:paraId="615F2B45" w14:textId="77777777" w:rsidR="00C12574" w:rsidRPr="00FF5AD3" w:rsidRDefault="00A82166" w:rsidP="00C12574">
      <w:pPr>
        <w:pStyle w:val="Glava"/>
        <w:tabs>
          <w:tab w:val="clear" w:pos="4536"/>
          <w:tab w:val="clear" w:pos="9072"/>
        </w:tabs>
        <w:ind w:left="1080"/>
        <w:jc w:val="both"/>
        <w:rPr>
          <w:i w:val="0"/>
          <w:sz w:val="22"/>
          <w:szCs w:val="22"/>
        </w:rPr>
      </w:pPr>
      <w:r w:rsidRPr="00FF5AD3">
        <w:rPr>
          <w:i w:val="0"/>
          <w:sz w:val="22"/>
          <w:szCs w:val="22"/>
        </w:rPr>
        <w:t xml:space="preserve">Prijavna </w:t>
      </w:r>
      <w:r w:rsidR="00C12574" w:rsidRPr="00FF5AD3">
        <w:rPr>
          <w:i w:val="0"/>
          <w:sz w:val="22"/>
          <w:szCs w:val="22"/>
        </w:rPr>
        <w:t>dokumentacija mora vsebovati ustrezno izpolnjene obrazce in druge listine zahtevane v razpisni dokumentaciji.</w:t>
      </w:r>
    </w:p>
    <w:p w14:paraId="1B0BD6CD" w14:textId="77777777" w:rsidR="00C12574" w:rsidRPr="00852E20" w:rsidRDefault="00C12574" w:rsidP="00C12574">
      <w:pPr>
        <w:pStyle w:val="Glava"/>
        <w:tabs>
          <w:tab w:val="clear" w:pos="4536"/>
          <w:tab w:val="clear" w:pos="9072"/>
        </w:tabs>
        <w:ind w:left="1080"/>
        <w:jc w:val="both"/>
        <w:rPr>
          <w:i w:val="0"/>
          <w:sz w:val="16"/>
          <w:szCs w:val="16"/>
        </w:rPr>
      </w:pPr>
    </w:p>
    <w:p w14:paraId="303C3D0E" w14:textId="77777777" w:rsidR="009123D1" w:rsidRDefault="00C12574" w:rsidP="00C12574">
      <w:pPr>
        <w:pStyle w:val="Glava"/>
        <w:tabs>
          <w:tab w:val="clear" w:pos="4536"/>
          <w:tab w:val="clear" w:pos="9072"/>
        </w:tabs>
        <w:ind w:left="1080"/>
        <w:jc w:val="both"/>
        <w:rPr>
          <w:i w:val="0"/>
          <w:sz w:val="22"/>
          <w:szCs w:val="22"/>
        </w:rPr>
      </w:pPr>
      <w:r w:rsidRPr="00FF5AD3">
        <w:rPr>
          <w:i w:val="0"/>
          <w:sz w:val="22"/>
          <w:szCs w:val="22"/>
        </w:rPr>
        <w:t>Za izpolnjenimi obrazci morajo biti priložene zahtevane priloge v vrstnem redu kot so le-te zahtevane.</w:t>
      </w:r>
    </w:p>
    <w:p w14:paraId="11FF1FF9" w14:textId="77777777" w:rsidR="00D10575" w:rsidRDefault="00D10575" w:rsidP="00C12574">
      <w:pPr>
        <w:pStyle w:val="Glava"/>
        <w:tabs>
          <w:tab w:val="clear" w:pos="4536"/>
          <w:tab w:val="clear" w:pos="9072"/>
        </w:tabs>
        <w:ind w:left="1080"/>
        <w:jc w:val="both"/>
        <w:rPr>
          <w:i w:val="0"/>
          <w:sz w:val="22"/>
          <w:szCs w:val="22"/>
        </w:rPr>
      </w:pPr>
    </w:p>
    <w:p w14:paraId="037A5DCA" w14:textId="77777777" w:rsidR="00D10575" w:rsidRPr="00FF5AD3" w:rsidRDefault="00D10575" w:rsidP="00C12574">
      <w:pPr>
        <w:pStyle w:val="Glava"/>
        <w:tabs>
          <w:tab w:val="clear" w:pos="4536"/>
          <w:tab w:val="clear" w:pos="9072"/>
        </w:tabs>
        <w:ind w:left="1080"/>
        <w:jc w:val="both"/>
        <w:rPr>
          <w:i w:val="0"/>
          <w:sz w:val="22"/>
          <w:szCs w:val="22"/>
        </w:rPr>
      </w:pPr>
    </w:p>
    <w:p w14:paraId="086CC90E"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08EEDABC" w14:textId="77777777" w:rsidTr="00C84AB9">
        <w:tc>
          <w:tcPr>
            <w:tcW w:w="1472" w:type="dxa"/>
            <w:shd w:val="clear" w:color="auto" w:fill="auto"/>
            <w:vAlign w:val="center"/>
          </w:tcPr>
          <w:p w14:paraId="5069DA2E"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07E3E41E"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4CB2F85D" w14:textId="77777777"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FF5AD3" w:rsidRPr="0079325B" w14:paraId="41BAA5F8" w14:textId="77777777" w:rsidTr="00C84AB9">
        <w:tc>
          <w:tcPr>
            <w:tcW w:w="1472" w:type="dxa"/>
            <w:shd w:val="clear" w:color="auto" w:fill="auto"/>
            <w:vAlign w:val="center"/>
          </w:tcPr>
          <w:p w14:paraId="4E4A14B2" w14:textId="77777777" w:rsidR="00FF5AD3" w:rsidRPr="000B18E0" w:rsidRDefault="00FF5AD3" w:rsidP="00C84AB9">
            <w:pPr>
              <w:pStyle w:val="Glava"/>
              <w:tabs>
                <w:tab w:val="clear" w:pos="4536"/>
                <w:tab w:val="clear" w:pos="9072"/>
              </w:tabs>
              <w:rPr>
                <w:b/>
                <w:i w:val="0"/>
                <w:sz w:val="18"/>
                <w:szCs w:val="18"/>
              </w:rPr>
            </w:pPr>
            <w:r>
              <w:rPr>
                <w:b/>
                <w:i w:val="0"/>
                <w:sz w:val="18"/>
                <w:szCs w:val="18"/>
              </w:rPr>
              <w:t xml:space="preserve">PRILOGA </w:t>
            </w:r>
            <w:r w:rsidR="008E241A">
              <w:rPr>
                <w:b/>
                <w:i w:val="0"/>
                <w:sz w:val="18"/>
                <w:szCs w:val="18"/>
              </w:rPr>
              <w:t>1</w:t>
            </w:r>
          </w:p>
        </w:tc>
        <w:tc>
          <w:tcPr>
            <w:tcW w:w="1701" w:type="dxa"/>
            <w:shd w:val="clear" w:color="auto" w:fill="auto"/>
            <w:vAlign w:val="center"/>
          </w:tcPr>
          <w:p w14:paraId="0B08C590" w14:textId="77777777" w:rsidR="00FF5AD3" w:rsidRPr="000B18E0" w:rsidRDefault="00FF5AD3" w:rsidP="00C84AB9">
            <w:pPr>
              <w:pStyle w:val="Glava"/>
              <w:tabs>
                <w:tab w:val="clear" w:pos="4536"/>
                <w:tab w:val="clear" w:pos="9072"/>
              </w:tabs>
              <w:rPr>
                <w:i w:val="0"/>
                <w:sz w:val="18"/>
                <w:szCs w:val="18"/>
              </w:rPr>
            </w:pPr>
            <w:r w:rsidRPr="000B18E0">
              <w:rPr>
                <w:i w:val="0"/>
                <w:sz w:val="18"/>
                <w:szCs w:val="18"/>
              </w:rPr>
              <w:t>Obrazec ESPD</w:t>
            </w:r>
          </w:p>
        </w:tc>
        <w:tc>
          <w:tcPr>
            <w:tcW w:w="5982" w:type="dxa"/>
            <w:shd w:val="clear" w:color="auto" w:fill="auto"/>
            <w:vAlign w:val="center"/>
          </w:tcPr>
          <w:p w14:paraId="6A8FD111" w14:textId="77777777" w:rsidR="00FF5AD3" w:rsidRPr="00234BAD" w:rsidRDefault="00FF5AD3" w:rsidP="00EE738D">
            <w:pPr>
              <w:jc w:val="both"/>
              <w:rPr>
                <w:i w:val="0"/>
                <w:sz w:val="18"/>
                <w:szCs w:val="18"/>
              </w:rPr>
            </w:pPr>
          </w:p>
          <w:p w14:paraId="2A547C60" w14:textId="77777777" w:rsidR="00FF5AD3" w:rsidRPr="00EE738D" w:rsidRDefault="00CC25A3" w:rsidP="00EE738D">
            <w:pPr>
              <w:keepNext/>
              <w:keepLines/>
              <w:jc w:val="both"/>
              <w:rPr>
                <w:i w:val="0"/>
                <w:sz w:val="18"/>
                <w:szCs w:val="18"/>
              </w:rPr>
            </w:pPr>
            <w:r w:rsidRPr="00EE738D">
              <w:rPr>
                <w:i w:val="0"/>
                <w:sz w:val="18"/>
                <w:szCs w:val="18"/>
              </w:rPr>
              <w:t xml:space="preserve">Naročnik </w:t>
            </w:r>
            <w:r w:rsidR="00FF5AD3" w:rsidRPr="00EE738D">
              <w:rPr>
                <w:i w:val="0"/>
                <w:sz w:val="18"/>
                <w:szCs w:val="18"/>
              </w:rPr>
              <w:t xml:space="preserve">ob predložitvi prijav namesto potrdil, ki jih izdajajo javni organi ali tretje osebe, sprejme ESPD obrazec, ki </w:t>
            </w:r>
            <w:r w:rsidR="00D1435E" w:rsidRPr="00EE738D">
              <w:rPr>
                <w:i w:val="0"/>
                <w:sz w:val="18"/>
                <w:szCs w:val="18"/>
              </w:rPr>
              <w:t>predstavlja</w:t>
            </w:r>
            <w:r w:rsidR="00FF5AD3" w:rsidRPr="00EE738D">
              <w:rPr>
                <w:i w:val="0"/>
                <w:sz w:val="18"/>
                <w:szCs w:val="18"/>
              </w:rPr>
              <w:t xml:space="preserve"> lastno izjavo, kot predhodni dokaz, da določen gospodarski subjekt:</w:t>
            </w:r>
          </w:p>
          <w:p w14:paraId="06344ABE" w14:textId="77777777" w:rsidR="00FF5AD3" w:rsidRPr="00EE738D" w:rsidRDefault="00FF5AD3" w:rsidP="00C25C9D">
            <w:pPr>
              <w:pStyle w:val="Odstavekseznama"/>
              <w:keepNext/>
              <w:keepLines/>
              <w:numPr>
                <w:ilvl w:val="0"/>
                <w:numId w:val="18"/>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14:paraId="1F2402AA" w14:textId="77777777" w:rsidR="00FF5AD3" w:rsidRPr="00EE738D" w:rsidRDefault="00FF5AD3" w:rsidP="00C25C9D">
            <w:pPr>
              <w:pStyle w:val="Odstavekseznama"/>
              <w:keepNext/>
              <w:keepLines/>
              <w:numPr>
                <w:ilvl w:val="0"/>
                <w:numId w:val="18"/>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14:paraId="4386EA9B" w14:textId="77777777" w:rsidR="00FF5AD3" w:rsidRPr="00EE738D" w:rsidRDefault="00FF5AD3" w:rsidP="00EE738D">
            <w:pPr>
              <w:keepNext/>
              <w:keepLines/>
              <w:ind w:left="1134"/>
              <w:jc w:val="both"/>
              <w:rPr>
                <w:i w:val="0"/>
                <w:sz w:val="18"/>
                <w:szCs w:val="18"/>
              </w:rPr>
            </w:pPr>
          </w:p>
          <w:p w14:paraId="29E314A7" w14:textId="77777777" w:rsidR="00FF5AD3" w:rsidRPr="00EE738D" w:rsidRDefault="00FF5AD3" w:rsidP="00EE738D">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14:paraId="079C0411" w14:textId="77777777" w:rsidR="00FF5AD3" w:rsidRPr="00EE738D" w:rsidRDefault="00FF5AD3" w:rsidP="00EE738D">
            <w:pPr>
              <w:keepNext/>
              <w:keepLines/>
              <w:ind w:left="1134"/>
              <w:jc w:val="both"/>
              <w:rPr>
                <w:i w:val="0"/>
                <w:sz w:val="18"/>
                <w:szCs w:val="18"/>
              </w:rPr>
            </w:pPr>
          </w:p>
          <w:p w14:paraId="0754B8E6" w14:textId="77777777" w:rsidR="00CC25A3" w:rsidRPr="00EE738D" w:rsidRDefault="00CC25A3" w:rsidP="00EE738D">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 razpisne dokumentacije predloži tudi sam. Naročnik si pridržuje pravico do preveritve verodostojnosti predloženih dokazil pri podpisniku le-teh.</w:t>
            </w:r>
          </w:p>
          <w:p w14:paraId="58461649" w14:textId="77777777" w:rsidR="00CC25A3" w:rsidRPr="00EE738D" w:rsidRDefault="00CC25A3" w:rsidP="00EE738D">
            <w:pPr>
              <w:keepNext/>
              <w:keepLines/>
              <w:ind w:left="1134"/>
              <w:jc w:val="both"/>
              <w:rPr>
                <w:i w:val="0"/>
                <w:sz w:val="18"/>
                <w:szCs w:val="18"/>
              </w:rPr>
            </w:pPr>
          </w:p>
          <w:p w14:paraId="13D1DA58" w14:textId="77777777" w:rsidR="00FF5AD3" w:rsidRDefault="00FF5AD3" w:rsidP="00EE738D">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4B2240D" w14:textId="77777777" w:rsidR="00FC6D89" w:rsidRDefault="00FC6D89" w:rsidP="00EE738D">
            <w:pPr>
              <w:jc w:val="both"/>
              <w:rPr>
                <w:i w:val="0"/>
                <w:sz w:val="18"/>
                <w:szCs w:val="18"/>
              </w:rPr>
            </w:pPr>
          </w:p>
          <w:p w14:paraId="711E0EDD" w14:textId="77777777" w:rsidR="00FC6D89" w:rsidRPr="00AD0550" w:rsidRDefault="00FC6D89" w:rsidP="00FC6D89">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14:paraId="292D3623" w14:textId="77777777" w:rsidR="00256EBC" w:rsidRDefault="00256EBC" w:rsidP="00EE738D">
            <w:pPr>
              <w:jc w:val="both"/>
              <w:rPr>
                <w:i w:val="0"/>
                <w:sz w:val="18"/>
                <w:szCs w:val="18"/>
              </w:rPr>
            </w:pPr>
          </w:p>
          <w:p w14:paraId="4682AE50" w14:textId="77777777" w:rsidR="00D44955" w:rsidRDefault="00D44955" w:rsidP="00D44955">
            <w:pPr>
              <w:jc w:val="both"/>
              <w:rPr>
                <w:i w:val="0"/>
                <w:sz w:val="18"/>
                <w:szCs w:val="18"/>
              </w:rPr>
            </w:pPr>
            <w:r w:rsidRPr="00F556F6">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14:paraId="1E66057C" w14:textId="77777777" w:rsidR="00D44955" w:rsidRDefault="00D44955" w:rsidP="00256EBC">
            <w:pPr>
              <w:jc w:val="both"/>
              <w:rPr>
                <w:b/>
                <w:i w:val="0"/>
                <w:sz w:val="18"/>
                <w:szCs w:val="18"/>
              </w:rPr>
            </w:pPr>
          </w:p>
          <w:p w14:paraId="4AED3865" w14:textId="77777777" w:rsidR="00D44955" w:rsidRDefault="00D44955" w:rsidP="00256EBC">
            <w:pPr>
              <w:jc w:val="both"/>
              <w:rPr>
                <w:b/>
                <w:i w:val="0"/>
                <w:sz w:val="18"/>
                <w:szCs w:val="18"/>
              </w:rPr>
            </w:pPr>
          </w:p>
          <w:p w14:paraId="09994613" w14:textId="77777777" w:rsidR="00F30C33" w:rsidRPr="00425496" w:rsidRDefault="005E58CA" w:rsidP="00256EBC">
            <w:pPr>
              <w:jc w:val="both"/>
              <w:rPr>
                <w:b/>
                <w:i w:val="0"/>
                <w:sz w:val="18"/>
                <w:szCs w:val="18"/>
              </w:rPr>
            </w:pPr>
            <w:r>
              <w:rPr>
                <w:b/>
                <w:i w:val="0"/>
                <w:sz w:val="18"/>
                <w:szCs w:val="18"/>
              </w:rPr>
              <w:t>Prijavitelj</w:t>
            </w:r>
            <w:r w:rsidR="00256EBC" w:rsidRPr="00BE1E21">
              <w:rPr>
                <w:b/>
                <w:i w:val="0"/>
                <w:sz w:val="18"/>
                <w:szCs w:val="18"/>
              </w:rPr>
              <w:t>, ki v sistemu e-JN oddaja ponudbo, naloži svoj ESPD v razdelek »ESPD – ponudnik«, ESPD ostalih sodelujočih pa naloži v razdelek »ESP</w:t>
            </w:r>
            <w:r>
              <w:rPr>
                <w:b/>
                <w:i w:val="0"/>
                <w:sz w:val="18"/>
                <w:szCs w:val="18"/>
              </w:rPr>
              <w:t xml:space="preserve">D – ostali sodelujoči«. </w:t>
            </w:r>
            <w:r w:rsidR="00425496" w:rsidRPr="00425496">
              <w:rPr>
                <w:b/>
                <w:i w:val="0"/>
                <w:sz w:val="20"/>
              </w:rPr>
              <w:t xml:space="preserve">Prijavitelj, ki v sistemu e-JN oddaja prijavo, naloži elektronsko podpisan ESPD v xml. obliki ali nepodpisan ESPD v xml. obliki, </w:t>
            </w:r>
            <w:bookmarkStart w:id="2" w:name="_Hlk531606225"/>
            <w:r w:rsidR="00425496" w:rsidRPr="00425496">
              <w:rPr>
                <w:b/>
                <w:i w:val="0"/>
                <w:sz w:val="20"/>
              </w:rPr>
              <w:t>pri čemer se v slednjem primeru v skladu Splošnimi pogoji uporabe informacijskega sistema e-JN šteje, da je oddan pravno zavezujoč dokument, ki ima enako veljavnost kot podpisan</w:t>
            </w:r>
            <w:bookmarkEnd w:id="2"/>
          </w:p>
          <w:p w14:paraId="5821F009" w14:textId="77777777" w:rsidR="00F30C33" w:rsidRDefault="00F30C33" w:rsidP="00256EBC">
            <w:pPr>
              <w:jc w:val="both"/>
              <w:rPr>
                <w:b/>
                <w:i w:val="0"/>
                <w:sz w:val="18"/>
                <w:szCs w:val="18"/>
              </w:rPr>
            </w:pPr>
          </w:p>
          <w:p w14:paraId="29027EC2" w14:textId="77777777" w:rsidR="00FC6D89" w:rsidRDefault="00590B7E" w:rsidP="00256EBC">
            <w:pPr>
              <w:jc w:val="both"/>
              <w:rPr>
                <w:i w:val="0"/>
                <w:sz w:val="18"/>
                <w:szCs w:val="18"/>
              </w:rPr>
            </w:pPr>
            <w:r>
              <w:rPr>
                <w:b/>
                <w:i w:val="0"/>
                <w:sz w:val="18"/>
                <w:szCs w:val="18"/>
              </w:rPr>
              <w:t xml:space="preserve">Za ostale sodelujoče prijavitelj </w:t>
            </w:r>
            <w:r w:rsidR="00256EBC" w:rsidRPr="00BE1E21">
              <w:rPr>
                <w:b/>
                <w:i w:val="0"/>
                <w:sz w:val="18"/>
                <w:szCs w:val="18"/>
              </w:rPr>
              <w:t>v razdelek »ESPD – ostali sodelujoči« priloži</w:t>
            </w:r>
            <w:r w:rsidR="00425496">
              <w:rPr>
                <w:b/>
                <w:i w:val="0"/>
                <w:sz w:val="18"/>
                <w:szCs w:val="18"/>
              </w:rPr>
              <w:t xml:space="preserve"> izpolnjene in </w:t>
            </w:r>
            <w:r w:rsidR="00256EBC" w:rsidRPr="00BE1E21">
              <w:rPr>
                <w:b/>
                <w:i w:val="0"/>
                <w:sz w:val="18"/>
                <w:szCs w:val="18"/>
              </w:rPr>
              <w:t xml:space="preserve"> podpisane ESPD v pdf. obliki, ali v elektronski obliki podpisan xml</w:t>
            </w:r>
          </w:p>
          <w:p w14:paraId="5FC5AB1F" w14:textId="77777777" w:rsidR="00FC6D89" w:rsidRDefault="00FC6D89" w:rsidP="00EE738D">
            <w:pPr>
              <w:jc w:val="both"/>
              <w:rPr>
                <w:i w:val="0"/>
                <w:sz w:val="18"/>
                <w:szCs w:val="18"/>
              </w:rPr>
            </w:pPr>
          </w:p>
          <w:p w14:paraId="3D42AB83" w14:textId="77777777" w:rsidR="00FC6D89" w:rsidRPr="00234BAD" w:rsidRDefault="00FC6D89" w:rsidP="00256EBC">
            <w:pPr>
              <w:jc w:val="both"/>
              <w:rPr>
                <w:i w:val="0"/>
                <w:sz w:val="18"/>
                <w:szCs w:val="18"/>
              </w:rPr>
            </w:pPr>
          </w:p>
        </w:tc>
      </w:tr>
      <w:tr w:rsidR="00646F3C" w:rsidRPr="0079325B" w14:paraId="17600D9A" w14:textId="77777777" w:rsidTr="000C3E44">
        <w:tc>
          <w:tcPr>
            <w:tcW w:w="1472" w:type="dxa"/>
            <w:shd w:val="clear" w:color="auto" w:fill="auto"/>
            <w:vAlign w:val="center"/>
          </w:tcPr>
          <w:p w14:paraId="307DEBB8" w14:textId="77777777" w:rsidR="00646F3C" w:rsidRDefault="00646F3C" w:rsidP="005225D2">
            <w:pPr>
              <w:pStyle w:val="Telobesedila-zamik"/>
              <w:spacing w:after="0"/>
              <w:ind w:left="0"/>
              <w:rPr>
                <w:b/>
                <w:i w:val="0"/>
                <w:sz w:val="18"/>
                <w:szCs w:val="18"/>
              </w:rPr>
            </w:pPr>
            <w:r>
              <w:rPr>
                <w:b/>
                <w:i w:val="0"/>
                <w:sz w:val="18"/>
                <w:szCs w:val="18"/>
              </w:rPr>
              <w:lastRenderedPageBreak/>
              <w:t xml:space="preserve">PRILOGA </w:t>
            </w:r>
            <w:r w:rsidR="008E241A">
              <w:rPr>
                <w:b/>
                <w:i w:val="0"/>
                <w:sz w:val="18"/>
                <w:szCs w:val="18"/>
              </w:rPr>
              <w:t xml:space="preserve">4 </w:t>
            </w:r>
          </w:p>
        </w:tc>
        <w:tc>
          <w:tcPr>
            <w:tcW w:w="1701" w:type="dxa"/>
            <w:shd w:val="clear" w:color="auto" w:fill="auto"/>
            <w:vAlign w:val="center"/>
          </w:tcPr>
          <w:p w14:paraId="69C8B667" w14:textId="77777777" w:rsidR="00646F3C" w:rsidRPr="00EA2B2B" w:rsidRDefault="00646F3C" w:rsidP="00C84AB9">
            <w:pPr>
              <w:pStyle w:val="Telobesedila-zamik"/>
              <w:spacing w:after="0"/>
              <w:ind w:left="0"/>
              <w:rPr>
                <w:i w:val="0"/>
                <w:sz w:val="16"/>
                <w:szCs w:val="16"/>
              </w:rPr>
            </w:pPr>
            <w:r>
              <w:rPr>
                <w:i w:val="0"/>
                <w:sz w:val="16"/>
                <w:szCs w:val="16"/>
              </w:rPr>
              <w:t>Referenčna tabela</w:t>
            </w:r>
          </w:p>
        </w:tc>
        <w:tc>
          <w:tcPr>
            <w:tcW w:w="5982" w:type="dxa"/>
            <w:shd w:val="clear" w:color="auto" w:fill="auto"/>
            <w:vAlign w:val="center"/>
          </w:tcPr>
          <w:p w14:paraId="540A6EF9" w14:textId="77777777" w:rsidR="00646F3C" w:rsidRDefault="00646F3C" w:rsidP="00C84AB9">
            <w:pPr>
              <w:rPr>
                <w:i w:val="0"/>
                <w:sz w:val="18"/>
                <w:szCs w:val="18"/>
              </w:rPr>
            </w:pPr>
          </w:p>
          <w:p w14:paraId="2F503354" w14:textId="77777777" w:rsidR="00294CE4" w:rsidRDefault="00294CE4" w:rsidP="00294CE4">
            <w:pPr>
              <w:rPr>
                <w:i w:val="0"/>
                <w:sz w:val="18"/>
                <w:szCs w:val="18"/>
              </w:rPr>
            </w:pPr>
            <w:r w:rsidRPr="00D3259F">
              <w:rPr>
                <w:i w:val="0"/>
                <w:sz w:val="18"/>
                <w:szCs w:val="18"/>
              </w:rPr>
              <w:t>Gospodarski subjekt v ponudbi predloži izpolnjen obrazec.</w:t>
            </w:r>
          </w:p>
          <w:p w14:paraId="32CDF46F" w14:textId="77777777" w:rsidR="00294CE4" w:rsidRDefault="00294CE4" w:rsidP="00294CE4">
            <w:pPr>
              <w:rPr>
                <w:i w:val="0"/>
                <w:sz w:val="18"/>
                <w:szCs w:val="18"/>
              </w:rPr>
            </w:pPr>
          </w:p>
          <w:p w14:paraId="222714C7" w14:textId="77777777" w:rsidR="00646F3C" w:rsidRDefault="00646F3C" w:rsidP="00C84AB9">
            <w:pPr>
              <w:rPr>
                <w:i w:val="0"/>
                <w:sz w:val="18"/>
                <w:szCs w:val="18"/>
              </w:rPr>
            </w:pPr>
          </w:p>
          <w:p w14:paraId="5054D096" w14:textId="77777777" w:rsidR="00646F3C" w:rsidRPr="002800E3" w:rsidRDefault="00767B15" w:rsidP="00EE3D2F">
            <w:pPr>
              <w:jc w:val="both"/>
              <w:rPr>
                <w:b/>
                <w:i w:val="0"/>
                <w:sz w:val="18"/>
                <w:szCs w:val="18"/>
              </w:rPr>
            </w:pPr>
            <w:r>
              <w:rPr>
                <w:b/>
                <w:i w:val="0"/>
                <w:sz w:val="18"/>
                <w:szCs w:val="18"/>
              </w:rPr>
              <w:t>Prijavitelj</w:t>
            </w:r>
            <w:r w:rsidR="00646F3C" w:rsidRPr="002800E3">
              <w:rPr>
                <w:b/>
                <w:i w:val="0"/>
                <w:sz w:val="18"/>
                <w:szCs w:val="18"/>
              </w:rPr>
              <w:t xml:space="preserve"> v informacijskem sistemu e-JN v razdelek »Druge priloge« naloži obrazec/ce v .pdf obliki.</w:t>
            </w:r>
          </w:p>
          <w:p w14:paraId="60D2F078" w14:textId="77777777" w:rsidR="00646F3C" w:rsidRPr="00A1428D" w:rsidRDefault="00646F3C" w:rsidP="00C84AB9">
            <w:pPr>
              <w:rPr>
                <w:i w:val="0"/>
                <w:sz w:val="18"/>
                <w:szCs w:val="18"/>
              </w:rPr>
            </w:pPr>
          </w:p>
        </w:tc>
      </w:tr>
      <w:tr w:rsidR="00646F3C" w:rsidRPr="0079325B" w14:paraId="692243E5" w14:textId="77777777" w:rsidTr="004B3546">
        <w:trPr>
          <w:trHeight w:val="1493"/>
        </w:trPr>
        <w:tc>
          <w:tcPr>
            <w:tcW w:w="1472" w:type="dxa"/>
            <w:shd w:val="clear" w:color="auto" w:fill="auto"/>
            <w:vAlign w:val="center"/>
          </w:tcPr>
          <w:p w14:paraId="5AF696E6" w14:textId="77777777" w:rsidR="00646F3C" w:rsidRDefault="00646F3C" w:rsidP="005225D2">
            <w:pPr>
              <w:pStyle w:val="Telobesedila-zamik"/>
              <w:spacing w:after="0"/>
              <w:ind w:left="0"/>
              <w:rPr>
                <w:b/>
                <w:i w:val="0"/>
                <w:sz w:val="18"/>
                <w:szCs w:val="18"/>
              </w:rPr>
            </w:pPr>
            <w:r>
              <w:rPr>
                <w:b/>
                <w:i w:val="0"/>
                <w:sz w:val="18"/>
                <w:szCs w:val="18"/>
              </w:rPr>
              <w:t xml:space="preserve">PRILOGA </w:t>
            </w:r>
            <w:r w:rsidR="008E241A">
              <w:rPr>
                <w:b/>
                <w:i w:val="0"/>
                <w:sz w:val="18"/>
                <w:szCs w:val="18"/>
              </w:rPr>
              <w:t>5</w:t>
            </w:r>
          </w:p>
        </w:tc>
        <w:tc>
          <w:tcPr>
            <w:tcW w:w="1701" w:type="dxa"/>
            <w:shd w:val="clear" w:color="auto" w:fill="auto"/>
            <w:vAlign w:val="center"/>
          </w:tcPr>
          <w:p w14:paraId="4107DA1C" w14:textId="77777777" w:rsidR="00646F3C" w:rsidRPr="00EA2B2B" w:rsidRDefault="00646F3C" w:rsidP="00C84AB9">
            <w:pPr>
              <w:pStyle w:val="Telobesedila-zamik"/>
              <w:spacing w:after="0"/>
              <w:ind w:left="0"/>
              <w:rPr>
                <w:i w:val="0"/>
                <w:sz w:val="16"/>
                <w:szCs w:val="16"/>
              </w:rPr>
            </w:pPr>
            <w:r>
              <w:rPr>
                <w:i w:val="0"/>
                <w:sz w:val="16"/>
                <w:szCs w:val="16"/>
              </w:rPr>
              <w:t>Seznam kadrov</w:t>
            </w:r>
          </w:p>
        </w:tc>
        <w:tc>
          <w:tcPr>
            <w:tcW w:w="5982" w:type="dxa"/>
            <w:shd w:val="clear" w:color="auto" w:fill="auto"/>
            <w:vAlign w:val="center"/>
          </w:tcPr>
          <w:p w14:paraId="654734DE" w14:textId="77777777" w:rsidR="00294CE4" w:rsidRDefault="00294CE4" w:rsidP="00294CE4">
            <w:pPr>
              <w:rPr>
                <w:i w:val="0"/>
                <w:sz w:val="18"/>
                <w:szCs w:val="18"/>
              </w:rPr>
            </w:pPr>
            <w:r w:rsidRPr="00D3259F">
              <w:rPr>
                <w:i w:val="0"/>
                <w:sz w:val="18"/>
                <w:szCs w:val="18"/>
              </w:rPr>
              <w:t>Gospodarski subjekt v ponudbi predloži izpolnjen obrazec.</w:t>
            </w:r>
          </w:p>
          <w:p w14:paraId="77C41A89" w14:textId="77777777" w:rsidR="00294CE4" w:rsidRDefault="00294CE4" w:rsidP="00294CE4">
            <w:pPr>
              <w:rPr>
                <w:i w:val="0"/>
                <w:sz w:val="18"/>
                <w:szCs w:val="18"/>
              </w:rPr>
            </w:pPr>
          </w:p>
          <w:p w14:paraId="393AFD92" w14:textId="77777777" w:rsidR="00646F3C" w:rsidRDefault="00646F3C" w:rsidP="00C84AB9">
            <w:pPr>
              <w:rPr>
                <w:i w:val="0"/>
                <w:sz w:val="18"/>
                <w:szCs w:val="18"/>
              </w:rPr>
            </w:pPr>
          </w:p>
          <w:p w14:paraId="271E90FF" w14:textId="77777777" w:rsidR="00646F3C" w:rsidRPr="002800E3" w:rsidRDefault="00767B15" w:rsidP="00EE3D2F">
            <w:pPr>
              <w:jc w:val="both"/>
              <w:rPr>
                <w:b/>
                <w:i w:val="0"/>
                <w:sz w:val="18"/>
                <w:szCs w:val="18"/>
              </w:rPr>
            </w:pPr>
            <w:r>
              <w:rPr>
                <w:b/>
                <w:i w:val="0"/>
                <w:sz w:val="18"/>
                <w:szCs w:val="18"/>
              </w:rPr>
              <w:t>Prijavitelj</w:t>
            </w:r>
            <w:r w:rsidR="00646F3C" w:rsidRPr="002800E3">
              <w:rPr>
                <w:b/>
                <w:i w:val="0"/>
                <w:sz w:val="18"/>
                <w:szCs w:val="18"/>
              </w:rPr>
              <w:t xml:space="preserve"> v informacijskem sistemu e-JN v razdelek »Druge priloge« naloži obrazec/ce v .pdf obliki.</w:t>
            </w:r>
          </w:p>
          <w:p w14:paraId="5AAD6100" w14:textId="77777777" w:rsidR="00646F3C" w:rsidRDefault="00646F3C" w:rsidP="00C84AB9">
            <w:pPr>
              <w:rPr>
                <w:i w:val="0"/>
                <w:sz w:val="18"/>
                <w:szCs w:val="18"/>
              </w:rPr>
            </w:pPr>
          </w:p>
          <w:p w14:paraId="486F1916" w14:textId="77777777" w:rsidR="00646F3C" w:rsidRPr="00A1428D" w:rsidRDefault="00646F3C" w:rsidP="00C84AB9">
            <w:pPr>
              <w:rPr>
                <w:i w:val="0"/>
                <w:sz w:val="18"/>
                <w:szCs w:val="18"/>
              </w:rPr>
            </w:pPr>
          </w:p>
        </w:tc>
      </w:tr>
      <w:tr w:rsidR="002A013D" w:rsidRPr="0079325B" w14:paraId="312B19EB" w14:textId="77777777" w:rsidTr="000C3E44">
        <w:tc>
          <w:tcPr>
            <w:tcW w:w="1472" w:type="dxa"/>
            <w:shd w:val="clear" w:color="auto" w:fill="auto"/>
            <w:vAlign w:val="center"/>
          </w:tcPr>
          <w:p w14:paraId="62939F67" w14:textId="77777777" w:rsidR="002A013D" w:rsidRPr="000B18E0" w:rsidRDefault="002A013D" w:rsidP="005225D2">
            <w:pPr>
              <w:pStyle w:val="Telobesedila-zamik"/>
              <w:spacing w:after="0"/>
              <w:ind w:left="0"/>
              <w:rPr>
                <w:b/>
                <w:i w:val="0"/>
                <w:sz w:val="18"/>
                <w:szCs w:val="18"/>
              </w:rPr>
            </w:pPr>
            <w:r>
              <w:rPr>
                <w:b/>
                <w:i w:val="0"/>
                <w:sz w:val="18"/>
                <w:szCs w:val="18"/>
              </w:rPr>
              <w:t>PRILOGA C/1</w:t>
            </w:r>
          </w:p>
        </w:tc>
        <w:tc>
          <w:tcPr>
            <w:tcW w:w="1701" w:type="dxa"/>
            <w:shd w:val="clear" w:color="auto" w:fill="auto"/>
            <w:vAlign w:val="center"/>
          </w:tcPr>
          <w:p w14:paraId="54570BE2" w14:textId="77777777" w:rsidR="002A013D" w:rsidRPr="00847FB5" w:rsidRDefault="002A013D" w:rsidP="00C84AB9">
            <w:pPr>
              <w:pStyle w:val="Telobesedila-zamik"/>
              <w:spacing w:after="0"/>
              <w:ind w:left="0"/>
              <w:rPr>
                <w:i w:val="0"/>
                <w:sz w:val="14"/>
                <w:szCs w:val="14"/>
              </w:rPr>
            </w:pPr>
            <w:r w:rsidRPr="00EA2B2B">
              <w:rPr>
                <w:i w:val="0"/>
                <w:sz w:val="16"/>
                <w:szCs w:val="16"/>
              </w:rPr>
              <w:t xml:space="preserve">Finančno zavarovanje za resnost </w:t>
            </w:r>
            <w:r>
              <w:rPr>
                <w:i w:val="0"/>
                <w:sz w:val="16"/>
                <w:szCs w:val="16"/>
              </w:rPr>
              <w:t>prijave in ponudb</w:t>
            </w:r>
          </w:p>
        </w:tc>
        <w:tc>
          <w:tcPr>
            <w:tcW w:w="5982" w:type="dxa"/>
            <w:shd w:val="clear" w:color="auto" w:fill="auto"/>
            <w:vAlign w:val="center"/>
          </w:tcPr>
          <w:p w14:paraId="2A6FB24C" w14:textId="77777777" w:rsidR="002A013D" w:rsidRDefault="002A013D" w:rsidP="00C84AB9">
            <w:pPr>
              <w:rPr>
                <w:i w:val="0"/>
                <w:sz w:val="18"/>
                <w:szCs w:val="18"/>
              </w:rPr>
            </w:pPr>
            <w:r w:rsidRPr="004B3546">
              <w:rPr>
                <w:i w:val="0"/>
                <w:sz w:val="18"/>
                <w:szCs w:val="18"/>
              </w:rPr>
              <w:t>5.000,00  EUR.</w:t>
            </w:r>
          </w:p>
          <w:p w14:paraId="1A17D53E" w14:textId="77777777" w:rsidR="002A013D" w:rsidRDefault="002A013D" w:rsidP="00C84AB9">
            <w:pPr>
              <w:rPr>
                <w:i w:val="0"/>
                <w:sz w:val="18"/>
                <w:szCs w:val="18"/>
              </w:rPr>
            </w:pPr>
          </w:p>
          <w:p w14:paraId="1F5C77E1" w14:textId="77777777" w:rsidR="002A013D" w:rsidRPr="009242FB" w:rsidRDefault="002A013D" w:rsidP="00C84AB9">
            <w:pPr>
              <w:rPr>
                <w:b/>
                <w:i w:val="0"/>
                <w:sz w:val="18"/>
                <w:szCs w:val="18"/>
              </w:rPr>
            </w:pPr>
            <w:r w:rsidRPr="009242FB">
              <w:rPr>
                <w:b/>
                <w:i w:val="0"/>
                <w:sz w:val="18"/>
                <w:szCs w:val="18"/>
              </w:rPr>
              <w:t>Originalno finančno zavarovanje za resnost ponudbe (bančno garancijo za resnost ponudbe ali kavcijsko zavarov</w:t>
            </w:r>
            <w:r w:rsidR="00C733D9">
              <w:rPr>
                <w:b/>
                <w:i w:val="0"/>
                <w:sz w:val="18"/>
                <w:szCs w:val="18"/>
              </w:rPr>
              <w:t>anje za resnost ponudbe) prijavitelj</w:t>
            </w:r>
            <w:r w:rsidR="00164C6D">
              <w:rPr>
                <w:b/>
                <w:i w:val="0"/>
                <w:sz w:val="18"/>
                <w:szCs w:val="18"/>
              </w:rPr>
              <w:t xml:space="preserve"> pošlje na naročnikov naslov na obrazcu OZNAČBA- Finančno zavarovanje za resnost ponudbe kot Prilogo B</w:t>
            </w:r>
          </w:p>
          <w:p w14:paraId="396FA9BD" w14:textId="77777777" w:rsidR="002A013D" w:rsidRPr="002800E3" w:rsidRDefault="002A013D" w:rsidP="00F02ADD">
            <w:pPr>
              <w:jc w:val="both"/>
              <w:rPr>
                <w:b/>
                <w:i w:val="0"/>
                <w:sz w:val="18"/>
                <w:szCs w:val="18"/>
              </w:rPr>
            </w:pPr>
          </w:p>
          <w:p w14:paraId="0BCF7794" w14:textId="77777777" w:rsidR="002A013D" w:rsidRPr="000B18E0" w:rsidRDefault="002A013D" w:rsidP="00C84AB9">
            <w:pPr>
              <w:rPr>
                <w:i w:val="0"/>
                <w:sz w:val="18"/>
                <w:szCs w:val="18"/>
              </w:rPr>
            </w:pPr>
          </w:p>
        </w:tc>
      </w:tr>
      <w:tr w:rsidR="005B11A0" w:rsidRPr="0079325B" w14:paraId="4AB8F313" w14:textId="77777777" w:rsidTr="000C3E44">
        <w:tc>
          <w:tcPr>
            <w:tcW w:w="1472" w:type="dxa"/>
            <w:shd w:val="clear" w:color="auto" w:fill="auto"/>
            <w:vAlign w:val="center"/>
          </w:tcPr>
          <w:p w14:paraId="5D8E2C34" w14:textId="77777777" w:rsidR="005B11A0" w:rsidRDefault="005B11A0" w:rsidP="005225D2">
            <w:pPr>
              <w:pStyle w:val="Telobesedila-zamik"/>
              <w:spacing w:after="0"/>
              <w:ind w:left="0"/>
              <w:rPr>
                <w:b/>
                <w:i w:val="0"/>
                <w:sz w:val="18"/>
                <w:szCs w:val="18"/>
              </w:rPr>
            </w:pPr>
          </w:p>
          <w:p w14:paraId="3242ACF2" w14:textId="77777777" w:rsidR="005B11A0" w:rsidRDefault="005B11A0" w:rsidP="005225D2">
            <w:pPr>
              <w:pStyle w:val="Telobesedila-zamik"/>
              <w:spacing w:after="0"/>
              <w:ind w:left="0"/>
              <w:rPr>
                <w:b/>
                <w:i w:val="0"/>
                <w:sz w:val="18"/>
                <w:szCs w:val="18"/>
              </w:rPr>
            </w:pPr>
            <w:r>
              <w:rPr>
                <w:b/>
                <w:i w:val="0"/>
                <w:sz w:val="18"/>
                <w:szCs w:val="18"/>
              </w:rPr>
              <w:t>PRILOGA D</w:t>
            </w:r>
          </w:p>
          <w:p w14:paraId="42F18287" w14:textId="77777777" w:rsidR="005B11A0" w:rsidRDefault="005B11A0" w:rsidP="005225D2">
            <w:pPr>
              <w:pStyle w:val="Telobesedila-zamik"/>
              <w:spacing w:after="0"/>
              <w:ind w:left="0"/>
              <w:rPr>
                <w:b/>
                <w:i w:val="0"/>
                <w:sz w:val="18"/>
                <w:szCs w:val="18"/>
              </w:rPr>
            </w:pPr>
          </w:p>
          <w:p w14:paraId="46293AE0" w14:textId="77777777" w:rsidR="005B11A0" w:rsidRDefault="005B11A0" w:rsidP="005225D2">
            <w:pPr>
              <w:pStyle w:val="Telobesedila-zamik"/>
              <w:spacing w:after="0"/>
              <w:ind w:left="0"/>
              <w:rPr>
                <w:b/>
                <w:i w:val="0"/>
                <w:sz w:val="18"/>
                <w:szCs w:val="18"/>
              </w:rPr>
            </w:pPr>
          </w:p>
        </w:tc>
        <w:tc>
          <w:tcPr>
            <w:tcW w:w="1701" w:type="dxa"/>
            <w:shd w:val="clear" w:color="auto" w:fill="auto"/>
            <w:vAlign w:val="center"/>
          </w:tcPr>
          <w:p w14:paraId="36C4884E" w14:textId="77777777" w:rsidR="005B11A0" w:rsidRPr="00EA2B2B" w:rsidRDefault="005B11A0" w:rsidP="00C84AB9">
            <w:pPr>
              <w:pStyle w:val="Telobesedila-zamik"/>
              <w:spacing w:after="0"/>
              <w:ind w:left="0"/>
              <w:rPr>
                <w:i w:val="0"/>
                <w:sz w:val="16"/>
                <w:szCs w:val="16"/>
              </w:rPr>
            </w:pPr>
            <w:r>
              <w:rPr>
                <w:i w:val="0"/>
                <w:sz w:val="16"/>
                <w:szCs w:val="16"/>
              </w:rPr>
              <w:t>Potrdilo o vplačilu varščine za resnost ponudbe</w:t>
            </w:r>
          </w:p>
        </w:tc>
        <w:tc>
          <w:tcPr>
            <w:tcW w:w="5982" w:type="dxa"/>
            <w:shd w:val="clear" w:color="auto" w:fill="auto"/>
            <w:vAlign w:val="center"/>
          </w:tcPr>
          <w:p w14:paraId="2CADE583" w14:textId="77777777" w:rsidR="005B11A0" w:rsidRDefault="005B11A0" w:rsidP="005B11A0">
            <w:pPr>
              <w:rPr>
                <w:i w:val="0"/>
                <w:sz w:val="18"/>
                <w:szCs w:val="18"/>
              </w:rPr>
            </w:pPr>
            <w:r>
              <w:rPr>
                <w:i w:val="0"/>
                <w:sz w:val="18"/>
                <w:szCs w:val="18"/>
              </w:rPr>
              <w:t xml:space="preserve">Originalno potrdilo o vplačilu varščine predloži gospodarski subjekt, ki vplača varščino na račun naročnika. </w:t>
            </w:r>
          </w:p>
          <w:p w14:paraId="264AAFE1" w14:textId="77777777" w:rsidR="005B11A0" w:rsidRDefault="005B11A0" w:rsidP="005B11A0">
            <w:pPr>
              <w:rPr>
                <w:i w:val="0"/>
                <w:sz w:val="18"/>
                <w:szCs w:val="18"/>
              </w:rPr>
            </w:pPr>
          </w:p>
          <w:p w14:paraId="1A4A03B0" w14:textId="77777777" w:rsidR="005B11A0" w:rsidRPr="002800E3" w:rsidRDefault="00C733D9" w:rsidP="005B11A0">
            <w:pPr>
              <w:jc w:val="both"/>
              <w:rPr>
                <w:b/>
                <w:i w:val="0"/>
                <w:sz w:val="18"/>
                <w:szCs w:val="18"/>
              </w:rPr>
            </w:pPr>
            <w:r>
              <w:rPr>
                <w:b/>
                <w:i w:val="0"/>
                <w:sz w:val="18"/>
                <w:szCs w:val="18"/>
              </w:rPr>
              <w:t>Prijavitelj</w:t>
            </w:r>
            <w:r w:rsidR="005B11A0" w:rsidRPr="002800E3">
              <w:rPr>
                <w:b/>
                <w:i w:val="0"/>
                <w:sz w:val="18"/>
                <w:szCs w:val="18"/>
              </w:rPr>
              <w:t xml:space="preserve"> v informacijskem sistemu e-JN v razdelek »Druge priloge« naloži obrazec/ce v .pdf obliki.</w:t>
            </w:r>
          </w:p>
          <w:p w14:paraId="247C2C37" w14:textId="77777777" w:rsidR="005B11A0" w:rsidRPr="004F6B4B" w:rsidRDefault="005B11A0" w:rsidP="00C84AB9">
            <w:pPr>
              <w:rPr>
                <w:i w:val="0"/>
                <w:sz w:val="18"/>
                <w:szCs w:val="18"/>
              </w:rPr>
            </w:pPr>
          </w:p>
        </w:tc>
      </w:tr>
    </w:tbl>
    <w:p w14:paraId="3452097A" w14:textId="77777777" w:rsidR="008359FC" w:rsidRDefault="008359FC" w:rsidP="00D00D74">
      <w:pPr>
        <w:pStyle w:val="Glava"/>
        <w:tabs>
          <w:tab w:val="clear" w:pos="4536"/>
          <w:tab w:val="clear" w:pos="9072"/>
        </w:tabs>
        <w:jc w:val="both"/>
        <w:rPr>
          <w:i w:val="0"/>
          <w:sz w:val="22"/>
          <w:szCs w:val="22"/>
        </w:rPr>
      </w:pPr>
    </w:p>
    <w:p w14:paraId="4A426489" w14:textId="77777777" w:rsidR="009123D1" w:rsidRPr="0079325B"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14:paraId="7017C617" w14:textId="77777777" w:rsidR="009123D1" w:rsidRPr="0079325B" w:rsidRDefault="009123D1" w:rsidP="00D00D74">
      <w:pPr>
        <w:ind w:left="1080"/>
        <w:jc w:val="both"/>
        <w:rPr>
          <w:i w:val="0"/>
          <w:sz w:val="16"/>
          <w:szCs w:val="16"/>
        </w:rPr>
      </w:pPr>
    </w:p>
    <w:p w14:paraId="5B1756E4" w14:textId="2CEA444C"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w:t>
      </w:r>
      <w:r w:rsidR="00ED6B95">
        <w:rPr>
          <w:i w:val="0"/>
          <w:sz w:val="22"/>
          <w:szCs w:val="22"/>
        </w:rPr>
        <w:t xml:space="preserve"> do vključno 18. 8. 2019.</w:t>
      </w:r>
    </w:p>
    <w:p w14:paraId="296D5075" w14:textId="77777777" w:rsidR="000C3E44" w:rsidRPr="00C22E3F" w:rsidRDefault="000C3E44" w:rsidP="00D00D74">
      <w:pPr>
        <w:ind w:left="1080"/>
        <w:jc w:val="both"/>
        <w:rPr>
          <w:i w:val="0"/>
          <w:color w:val="FF0000"/>
          <w:sz w:val="16"/>
          <w:szCs w:val="16"/>
        </w:rPr>
      </w:pPr>
    </w:p>
    <w:p w14:paraId="61B453FF" w14:textId="77777777" w:rsidR="009123D1" w:rsidRPr="0079325B"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5E074004" w14:textId="77777777" w:rsidR="009123D1" w:rsidRPr="0079325B" w:rsidRDefault="009123D1" w:rsidP="00D00D74">
      <w:pPr>
        <w:ind w:left="1080"/>
        <w:jc w:val="both"/>
        <w:rPr>
          <w:i w:val="0"/>
          <w:sz w:val="16"/>
          <w:szCs w:val="16"/>
        </w:rPr>
      </w:pPr>
    </w:p>
    <w:p w14:paraId="572FC63F" w14:textId="77777777" w:rsidR="000372A0" w:rsidRPr="0079325B" w:rsidRDefault="00A2433A" w:rsidP="00E77CD8">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prijavo</w:t>
      </w:r>
      <w:r w:rsidR="00C12574" w:rsidRPr="005F4F99">
        <w:rPr>
          <w:rFonts w:cs="Arial"/>
          <w:i w:val="0"/>
          <w:iCs/>
          <w:color w:val="000000" w:themeColor="text1"/>
          <w:sz w:val="22"/>
          <w:szCs w:val="22"/>
        </w:rPr>
        <w:t xml:space="preserve"> v slovenskem jeziku. </w:t>
      </w:r>
      <w:r w:rsidR="00E77CD8">
        <w:rPr>
          <w:rFonts w:cs="Arial"/>
          <w:i w:val="0"/>
          <w:iCs/>
          <w:color w:val="000000" w:themeColor="text1"/>
          <w:sz w:val="22"/>
          <w:szCs w:val="22"/>
        </w:rPr>
        <w:t xml:space="preserve">Naročnik lahko od gospodarskega subjekta zahteva, da dokazila za izpolnjevanje sposobnosti, ki bodo v tujem jeziku, predloži prevedena v slovenski jezik.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5ED55532" w14:textId="77777777" w:rsidR="00C12574" w:rsidRPr="00EA2B2B" w:rsidRDefault="00C12574" w:rsidP="00C12574">
      <w:pPr>
        <w:ind w:left="1080"/>
        <w:jc w:val="both"/>
        <w:rPr>
          <w:i w:val="0"/>
          <w:sz w:val="16"/>
          <w:szCs w:val="16"/>
        </w:rPr>
      </w:pPr>
    </w:p>
    <w:p w14:paraId="39325819" w14:textId="77777777" w:rsidR="009123D1" w:rsidRPr="0079325B"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5B6A975D" w14:textId="77777777" w:rsidR="009123D1" w:rsidRPr="0079325B" w:rsidRDefault="009123D1" w:rsidP="00D00D74">
      <w:pPr>
        <w:ind w:left="1080"/>
        <w:jc w:val="both"/>
        <w:rPr>
          <w:i w:val="0"/>
          <w:sz w:val="16"/>
          <w:szCs w:val="16"/>
        </w:rPr>
      </w:pPr>
    </w:p>
    <w:p w14:paraId="233DB449" w14:textId="77777777"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14:paraId="113A24C5" w14:textId="77777777" w:rsidR="0005577F" w:rsidRPr="0079325B" w:rsidRDefault="0005577F" w:rsidP="00D00D74">
      <w:pPr>
        <w:ind w:left="1080"/>
        <w:jc w:val="both"/>
        <w:rPr>
          <w:i w:val="0"/>
          <w:sz w:val="22"/>
          <w:szCs w:val="22"/>
        </w:rPr>
      </w:pPr>
    </w:p>
    <w:p w14:paraId="7EA161A5" w14:textId="77777777" w:rsidR="00D67EE9" w:rsidRPr="004657D3" w:rsidRDefault="00D67EE9" w:rsidP="00C25C9D">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14:paraId="102BED1B" w14:textId="77777777" w:rsidR="00D67EE9" w:rsidRPr="004657D3" w:rsidRDefault="00D67EE9" w:rsidP="00D67EE9">
      <w:pPr>
        <w:ind w:left="1080"/>
        <w:jc w:val="both"/>
        <w:rPr>
          <w:i w:val="0"/>
          <w:sz w:val="22"/>
          <w:szCs w:val="22"/>
        </w:rPr>
      </w:pPr>
    </w:p>
    <w:p w14:paraId="0033E986" w14:textId="77777777" w:rsidR="00C12574" w:rsidRPr="004657D3" w:rsidRDefault="00A2433A" w:rsidP="00C12574">
      <w:pPr>
        <w:shd w:val="clear" w:color="auto" w:fill="FFFFFF"/>
        <w:ind w:left="1080"/>
        <w:jc w:val="both"/>
        <w:rPr>
          <w:i w:val="0"/>
          <w:sz w:val="22"/>
          <w:szCs w:val="22"/>
        </w:rPr>
      </w:pPr>
      <w:r>
        <w:rPr>
          <w:i w:val="0"/>
          <w:sz w:val="22"/>
          <w:szCs w:val="22"/>
        </w:rPr>
        <w:t>Prijavo</w:t>
      </w:r>
      <w:r w:rsidR="00C12574" w:rsidRPr="004657D3">
        <w:rPr>
          <w:i w:val="0"/>
          <w:sz w:val="22"/>
          <w:szCs w:val="22"/>
        </w:rPr>
        <w:t xml:space="preserve"> lahko predloži tudi skupina gospodarskih subjektov (skupna </w:t>
      </w:r>
      <w:r>
        <w:rPr>
          <w:i w:val="0"/>
          <w:sz w:val="22"/>
          <w:szCs w:val="22"/>
        </w:rPr>
        <w:t>prijava</w:t>
      </w:r>
      <w:r w:rsidR="00C12574" w:rsidRPr="004657D3">
        <w:rPr>
          <w:i w:val="0"/>
          <w:sz w:val="22"/>
          <w:szCs w:val="22"/>
        </w:rPr>
        <w:t xml:space="preserve">). Ne glede na predložitev skupne </w:t>
      </w:r>
      <w:r>
        <w:rPr>
          <w:i w:val="0"/>
          <w:sz w:val="22"/>
          <w:szCs w:val="22"/>
        </w:rPr>
        <w:t>prijave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prijava</w:t>
      </w:r>
      <w:r w:rsidR="00C12574" w:rsidRPr="004657D3">
        <w:rPr>
          <w:i w:val="0"/>
          <w:sz w:val="22"/>
          <w:szCs w:val="22"/>
        </w:rPr>
        <w:t xml:space="preserve"> mora biti pripravljena v skladu z navodili iz te razpisne dokumentacije.</w:t>
      </w:r>
    </w:p>
    <w:p w14:paraId="62925C72" w14:textId="77777777" w:rsidR="00C12574" w:rsidRPr="004657D3" w:rsidRDefault="00C12574" w:rsidP="00C12574">
      <w:pPr>
        <w:shd w:val="clear" w:color="auto" w:fill="FFFFFF"/>
        <w:ind w:left="1080"/>
        <w:jc w:val="both"/>
        <w:rPr>
          <w:rFonts w:cs="Arial"/>
          <w:i w:val="0"/>
          <w:iCs/>
          <w:color w:val="000000" w:themeColor="text1"/>
          <w:sz w:val="22"/>
          <w:szCs w:val="22"/>
        </w:rPr>
      </w:pPr>
    </w:p>
    <w:p w14:paraId="23F1660C"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7EE49A0B" w14:textId="77777777"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2F6A756" w14:textId="77777777"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6B7E5426" w14:textId="77777777"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686F21B3" w14:textId="77777777"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področje dela, ki ga bo prevzel in izvedel vsak partner v skupini in delež vsakega partnerja v skupini v % in vrednost del, ki jih prevzema posamezni partner v skupini,</w:t>
      </w:r>
    </w:p>
    <w:p w14:paraId="0A6CBF73" w14:textId="77777777"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8F95614" w14:textId="77777777" w:rsidR="00C12574" w:rsidRPr="004657D3" w:rsidRDefault="00C12574" w:rsidP="00C25C9D">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067F2B0" w14:textId="77777777" w:rsidR="00C12574" w:rsidRPr="004657D3" w:rsidRDefault="00C12574" w:rsidP="00C25C9D">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0ED63756" w14:textId="77777777" w:rsidR="00C12574" w:rsidRPr="004657D3" w:rsidRDefault="00C12574" w:rsidP="00C12574">
      <w:pPr>
        <w:ind w:left="1080"/>
        <w:jc w:val="both"/>
        <w:rPr>
          <w:i w:val="0"/>
          <w:color w:val="000000" w:themeColor="text1"/>
          <w:sz w:val="22"/>
          <w:szCs w:val="22"/>
        </w:rPr>
      </w:pPr>
    </w:p>
    <w:p w14:paraId="4B159936"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prijavi</w:t>
      </w:r>
      <w:r w:rsidR="00C12574" w:rsidRPr="00277AD1">
        <w:rPr>
          <w:i w:val="0"/>
          <w:color w:val="000000" w:themeColor="text1"/>
          <w:sz w:val="22"/>
          <w:szCs w:val="22"/>
        </w:rPr>
        <w:t xml:space="preserve"> predložijo </w:t>
      </w:r>
      <w:r w:rsidR="007A28B0" w:rsidRPr="00277AD1">
        <w:rPr>
          <w:i w:val="0"/>
          <w:color w:val="000000" w:themeColor="text1"/>
          <w:sz w:val="22"/>
          <w:szCs w:val="22"/>
        </w:rPr>
        <w:t>prijavno</w:t>
      </w:r>
      <w:r w:rsidR="00C12574" w:rsidRPr="00277AD1">
        <w:rPr>
          <w:i w:val="0"/>
          <w:color w:val="000000" w:themeColor="text1"/>
          <w:sz w:val="22"/>
          <w:szCs w:val="22"/>
        </w:rPr>
        <w:t xml:space="preserve"> dokumentacijo, kot je zahtevana </w:t>
      </w:r>
      <w:r w:rsidR="00C12574" w:rsidRPr="00CF7FF6">
        <w:rPr>
          <w:i w:val="0"/>
          <w:color w:val="000000" w:themeColor="text1"/>
          <w:sz w:val="22"/>
          <w:szCs w:val="22"/>
        </w:rPr>
        <w:t xml:space="preserve">v prilogi </w:t>
      </w:r>
      <w:r w:rsidR="00277AD1" w:rsidRPr="00CF7FF6">
        <w:rPr>
          <w:i w:val="0"/>
          <w:color w:val="000000" w:themeColor="text1"/>
          <w:sz w:val="22"/>
          <w:szCs w:val="22"/>
        </w:rPr>
        <w:t>9</w:t>
      </w:r>
      <w:r w:rsidR="00C12574" w:rsidRPr="00277AD1">
        <w:rPr>
          <w:i w:val="0"/>
          <w:sz w:val="22"/>
          <w:szCs w:val="22"/>
        </w:rPr>
        <w:t>.</w:t>
      </w:r>
    </w:p>
    <w:p w14:paraId="16A38496" w14:textId="77777777" w:rsidR="00C12574" w:rsidRPr="004657D3" w:rsidRDefault="00C12574" w:rsidP="00C12574">
      <w:pPr>
        <w:ind w:left="1080"/>
        <w:jc w:val="both"/>
        <w:rPr>
          <w:i w:val="0"/>
          <w:sz w:val="22"/>
          <w:szCs w:val="22"/>
        </w:rPr>
      </w:pPr>
    </w:p>
    <w:p w14:paraId="1A222B69" w14:textId="77777777" w:rsidR="00D67EE9" w:rsidRPr="004657D3" w:rsidRDefault="00D67EE9" w:rsidP="00C25C9D">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2BE82879" w14:textId="77777777" w:rsidR="0073128F" w:rsidRPr="004657D3" w:rsidRDefault="0073128F" w:rsidP="00444221">
      <w:pPr>
        <w:pStyle w:val="Odstavekseznama"/>
        <w:tabs>
          <w:tab w:val="left" w:pos="567"/>
          <w:tab w:val="left" w:pos="993"/>
        </w:tabs>
        <w:ind w:left="927"/>
        <w:rPr>
          <w:i w:val="0"/>
          <w:sz w:val="22"/>
          <w:szCs w:val="22"/>
        </w:rPr>
      </w:pPr>
    </w:p>
    <w:p w14:paraId="04656ED2" w14:textId="77777777" w:rsidR="002644CB" w:rsidRPr="004657D3" w:rsidRDefault="002644CB" w:rsidP="002644CB">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42591EFE" w14:textId="77777777" w:rsidR="002644CB" w:rsidRPr="004657D3" w:rsidRDefault="002644CB" w:rsidP="00C25C9D">
      <w:pPr>
        <w:pStyle w:val="Odstavekseznama"/>
        <w:numPr>
          <w:ilvl w:val="0"/>
          <w:numId w:val="21"/>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14:paraId="7006D2A8" w14:textId="77777777" w:rsidR="002644CB" w:rsidRDefault="002644CB" w:rsidP="00C25C9D">
      <w:pPr>
        <w:pStyle w:val="Odstavekseznama"/>
        <w:numPr>
          <w:ilvl w:val="0"/>
          <w:numId w:val="21"/>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w:t>
      </w:r>
    </w:p>
    <w:p w14:paraId="50CC75CF" w14:textId="77777777" w:rsidR="002644CB" w:rsidRPr="004657D3" w:rsidRDefault="002644CB" w:rsidP="00C25C9D">
      <w:pPr>
        <w:pStyle w:val="Odstavekseznama"/>
        <w:numPr>
          <w:ilvl w:val="0"/>
          <w:numId w:val="21"/>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gospodarskega subjekta (od gospodarskega subjekta, kateremu naročnik namerava oddati javno naročilo)</w:t>
      </w:r>
      <w:r w:rsidRPr="004657D3">
        <w:rPr>
          <w:i w:val="0"/>
          <w:sz w:val="22"/>
          <w:szCs w:val="22"/>
        </w:rPr>
        <w:t>.</w:t>
      </w:r>
    </w:p>
    <w:p w14:paraId="4ED06CED" w14:textId="77777777" w:rsidR="00D67EE9" w:rsidRDefault="00D67EE9" w:rsidP="00FE3CF1">
      <w:pPr>
        <w:autoSpaceDE w:val="0"/>
        <w:autoSpaceDN w:val="0"/>
        <w:adjustRightInd w:val="0"/>
        <w:ind w:left="1440"/>
        <w:jc w:val="both"/>
        <w:rPr>
          <w:i w:val="0"/>
          <w:sz w:val="22"/>
          <w:szCs w:val="22"/>
        </w:rPr>
      </w:pPr>
    </w:p>
    <w:p w14:paraId="2CEF9B10" w14:textId="77777777" w:rsidR="006F4A84" w:rsidRDefault="006F4A84" w:rsidP="00FE3CF1">
      <w:pPr>
        <w:autoSpaceDE w:val="0"/>
        <w:autoSpaceDN w:val="0"/>
        <w:adjustRightInd w:val="0"/>
        <w:ind w:left="1440"/>
        <w:jc w:val="both"/>
        <w:rPr>
          <w:i w:val="0"/>
          <w:sz w:val="22"/>
          <w:szCs w:val="22"/>
        </w:rPr>
      </w:pPr>
    </w:p>
    <w:p w14:paraId="7F1C7BEA" w14:textId="77777777" w:rsidR="006F4A84" w:rsidRPr="004657D3" w:rsidRDefault="006F4A84" w:rsidP="00FE3CF1">
      <w:pPr>
        <w:autoSpaceDE w:val="0"/>
        <w:autoSpaceDN w:val="0"/>
        <w:adjustRightInd w:val="0"/>
        <w:ind w:left="1440"/>
        <w:jc w:val="both"/>
        <w:rPr>
          <w:i w:val="0"/>
          <w:sz w:val="22"/>
          <w:szCs w:val="22"/>
        </w:rPr>
      </w:pPr>
    </w:p>
    <w:p w14:paraId="02CACEAD" w14:textId="77777777" w:rsidR="009123D1"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14:paraId="39677054" w14:textId="77777777" w:rsidR="00C13330" w:rsidRPr="0079325B" w:rsidRDefault="00C13330" w:rsidP="00C13330">
      <w:pPr>
        <w:pStyle w:val="Zoran1"/>
        <w:numPr>
          <w:ilvl w:val="0"/>
          <w:numId w:val="0"/>
        </w:numPr>
        <w:ind w:left="340" w:hanging="340"/>
        <w:rPr>
          <w:rFonts w:ascii="Times New Roman" w:hAnsi="Times New Roman" w:cs="Times New Roman"/>
        </w:rPr>
      </w:pPr>
    </w:p>
    <w:p w14:paraId="504D2A2C" w14:textId="77777777" w:rsidR="009123D1" w:rsidRPr="0079325B" w:rsidRDefault="009123D1" w:rsidP="00D00D74">
      <w:pPr>
        <w:ind w:left="1080"/>
        <w:jc w:val="both"/>
        <w:rPr>
          <w:i w:val="0"/>
          <w:sz w:val="16"/>
          <w:szCs w:val="16"/>
        </w:rPr>
      </w:pPr>
    </w:p>
    <w:p w14:paraId="2FA5CB4C" w14:textId="77777777" w:rsidR="00C13330" w:rsidRDefault="00A10BE7" w:rsidP="00C13330">
      <w:pPr>
        <w:ind w:left="1080"/>
        <w:jc w:val="both"/>
        <w:rPr>
          <w:i w:val="0"/>
          <w:sz w:val="22"/>
          <w:szCs w:val="22"/>
        </w:rPr>
      </w:pPr>
      <w:r>
        <w:rPr>
          <w:i w:val="0"/>
          <w:sz w:val="22"/>
          <w:szCs w:val="22"/>
        </w:rPr>
        <w:t>Gospodarski subjektti  morajo prijave</w:t>
      </w:r>
      <w:r w:rsidR="00C13330">
        <w:rPr>
          <w:i w:val="0"/>
          <w:sz w:val="22"/>
          <w:szCs w:val="22"/>
        </w:rPr>
        <w:t xml:space="preserve"> predložiti v informacijski sistem e-JN na spletnem naslovu </w:t>
      </w:r>
      <w:hyperlink r:id="rId11" w:history="1">
        <w:r w:rsidR="00C13330" w:rsidRPr="00F841B5">
          <w:rPr>
            <w:rStyle w:val="Hiperpovezava"/>
            <w:i w:val="0"/>
            <w:sz w:val="22"/>
            <w:szCs w:val="22"/>
          </w:rPr>
          <w:t>https://ejn.gov.si/eJN2</w:t>
        </w:r>
      </w:hyperlink>
      <w:r w:rsidR="00C13330">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C13330" w:rsidRPr="00F841B5">
          <w:rPr>
            <w:rStyle w:val="Hiperpovezava"/>
            <w:i w:val="0"/>
            <w:sz w:val="22"/>
            <w:szCs w:val="22"/>
          </w:rPr>
          <w:t>https://ejn.gov.si/eJN2</w:t>
        </w:r>
      </w:hyperlink>
      <w:r w:rsidR="00C13330">
        <w:rPr>
          <w:i w:val="0"/>
          <w:sz w:val="22"/>
          <w:szCs w:val="22"/>
        </w:rPr>
        <w:t>.</w:t>
      </w:r>
    </w:p>
    <w:p w14:paraId="0674FC61" w14:textId="77777777" w:rsidR="00C13330" w:rsidRDefault="00C13330" w:rsidP="00C13330">
      <w:pPr>
        <w:ind w:left="1080"/>
        <w:jc w:val="both"/>
        <w:rPr>
          <w:i w:val="0"/>
          <w:sz w:val="22"/>
          <w:szCs w:val="22"/>
        </w:rPr>
      </w:pPr>
    </w:p>
    <w:p w14:paraId="5102B994" w14:textId="77777777" w:rsidR="00C13330" w:rsidRDefault="00A10BE7" w:rsidP="00C13330">
      <w:pPr>
        <w:ind w:left="1080"/>
        <w:jc w:val="both"/>
        <w:rPr>
          <w:i w:val="0"/>
          <w:sz w:val="22"/>
          <w:szCs w:val="22"/>
        </w:rPr>
      </w:pPr>
      <w:r>
        <w:rPr>
          <w:i w:val="0"/>
          <w:sz w:val="22"/>
          <w:szCs w:val="22"/>
        </w:rPr>
        <w:t>Gospodarski subjekt se mora pred oddajo prijave</w:t>
      </w:r>
      <w:r w:rsidR="00C13330">
        <w:rPr>
          <w:i w:val="0"/>
          <w:sz w:val="22"/>
          <w:szCs w:val="22"/>
        </w:rPr>
        <w:t xml:space="preserve"> registrirati na spletnem naslovu </w:t>
      </w:r>
      <w:hyperlink r:id="rId13" w:history="1">
        <w:r w:rsidR="00C13330" w:rsidRPr="00F841B5">
          <w:rPr>
            <w:rStyle w:val="Hiperpovezava"/>
            <w:i w:val="0"/>
            <w:sz w:val="22"/>
            <w:szCs w:val="22"/>
          </w:rPr>
          <w:t>https://ejn.gov.si/eJN2</w:t>
        </w:r>
      </w:hyperlink>
      <w:r w:rsidR="00C13330">
        <w:rPr>
          <w:i w:val="0"/>
          <w:sz w:val="22"/>
          <w:szCs w:val="22"/>
        </w:rPr>
        <w:t>, v skladu z Navodili</w:t>
      </w:r>
      <w:r>
        <w:rPr>
          <w:i w:val="0"/>
          <w:sz w:val="22"/>
          <w:szCs w:val="22"/>
        </w:rPr>
        <w:t xml:space="preserve"> za uporabo e-JN. Če je gospodarski subjekt</w:t>
      </w:r>
      <w:r w:rsidR="00C13330">
        <w:rPr>
          <w:i w:val="0"/>
          <w:sz w:val="22"/>
          <w:szCs w:val="22"/>
        </w:rPr>
        <w:t xml:space="preserve"> že registriran v informacijski sistem e-JN, se v aplikacijo prijavi na istem naslovu. </w:t>
      </w:r>
    </w:p>
    <w:p w14:paraId="70964046" w14:textId="77777777" w:rsidR="00C13330" w:rsidRDefault="00C13330" w:rsidP="00C13330">
      <w:pPr>
        <w:ind w:left="1080"/>
        <w:jc w:val="both"/>
        <w:rPr>
          <w:i w:val="0"/>
          <w:sz w:val="22"/>
          <w:szCs w:val="22"/>
        </w:rPr>
      </w:pPr>
    </w:p>
    <w:p w14:paraId="4F2CB1A5" w14:textId="77777777" w:rsidR="00E611A5" w:rsidRPr="009F3F2E" w:rsidRDefault="00E611A5" w:rsidP="00E611A5">
      <w:pPr>
        <w:ind w:left="1080"/>
        <w:jc w:val="both"/>
        <w:rPr>
          <w:b/>
          <w:i w:val="0"/>
          <w:sz w:val="22"/>
          <w:szCs w:val="22"/>
        </w:rPr>
      </w:pPr>
      <w:r w:rsidRPr="009F3F2E">
        <w:rPr>
          <w:b/>
          <w:i w:val="0"/>
          <w:sz w:val="22"/>
          <w:szCs w:val="22"/>
        </w:rPr>
        <w:t>Uporabnik prijavitelja, ki je v informacijskem sistemu e-JN pooblaščen za oddajanje prijav, prijavo odda s klikom na gumb »Oddaj«. Informacijski sistem e-JN ob oddaji prijave zabeleži identiteto uporabnika in čas oddaje prijave. Uporabnik z dejanjem oddaje prijave izkaže in izjavi voljo v imenu prijavitelja oddati zavezujočo prijavo. Z oddajo prijave je le-ta zavezujoča za čas, naveden v prijavi, razen če jo uporabnik prijavitelja umakne ali spremeni pred potekom roka za oddajo prijav.</w:t>
      </w:r>
    </w:p>
    <w:p w14:paraId="00A7D64B" w14:textId="77777777" w:rsidR="00E611A5" w:rsidRPr="009F3F2E" w:rsidRDefault="00E611A5" w:rsidP="00E611A5">
      <w:pPr>
        <w:ind w:left="1080"/>
        <w:jc w:val="both"/>
        <w:rPr>
          <w:b/>
          <w:i w:val="0"/>
          <w:sz w:val="22"/>
          <w:szCs w:val="22"/>
        </w:rPr>
      </w:pPr>
    </w:p>
    <w:p w14:paraId="41D4BC6F" w14:textId="77777777" w:rsidR="00C13330" w:rsidRDefault="00C13330" w:rsidP="00C13330">
      <w:pPr>
        <w:ind w:left="1080"/>
        <w:jc w:val="both"/>
        <w:rPr>
          <w:i w:val="0"/>
          <w:sz w:val="22"/>
          <w:szCs w:val="22"/>
        </w:rPr>
      </w:pPr>
    </w:p>
    <w:p w14:paraId="194DC937" w14:textId="5F4C3CF7" w:rsidR="00C13330" w:rsidRDefault="00B6206C" w:rsidP="00C13330">
      <w:pPr>
        <w:ind w:left="1080"/>
        <w:jc w:val="both"/>
        <w:rPr>
          <w:i w:val="0"/>
          <w:sz w:val="22"/>
          <w:szCs w:val="22"/>
        </w:rPr>
      </w:pPr>
      <w:r>
        <w:rPr>
          <w:i w:val="0"/>
          <w:sz w:val="22"/>
          <w:szCs w:val="22"/>
        </w:rPr>
        <w:t>Prijava</w:t>
      </w:r>
      <w:r w:rsidR="00C13330">
        <w:rPr>
          <w:i w:val="0"/>
          <w:sz w:val="22"/>
          <w:szCs w:val="22"/>
        </w:rPr>
        <w:t xml:space="preserve"> se šteje za pravočasno oddano, če jo naročnik prejme preko sistema e-JN </w:t>
      </w:r>
      <w:hyperlink r:id="rId14" w:history="1">
        <w:r w:rsidR="00C13330" w:rsidRPr="00F841B5">
          <w:rPr>
            <w:rStyle w:val="Hiperpovezava"/>
            <w:i w:val="0"/>
            <w:sz w:val="22"/>
            <w:szCs w:val="22"/>
          </w:rPr>
          <w:t>https://ejn.gov.si/eJN2</w:t>
        </w:r>
      </w:hyperlink>
      <w:r w:rsidR="00F414C3">
        <w:rPr>
          <w:i w:val="0"/>
          <w:sz w:val="22"/>
          <w:szCs w:val="22"/>
        </w:rPr>
        <w:t xml:space="preserve"> najkasneje </w:t>
      </w:r>
      <w:r w:rsidR="00A83ACA">
        <w:rPr>
          <w:b/>
          <w:i w:val="0"/>
          <w:sz w:val="22"/>
          <w:szCs w:val="22"/>
        </w:rPr>
        <w:t xml:space="preserve">do  18.2. </w:t>
      </w:r>
      <w:r w:rsidR="00523952">
        <w:rPr>
          <w:b/>
          <w:i w:val="0"/>
          <w:sz w:val="22"/>
          <w:szCs w:val="22"/>
        </w:rPr>
        <w:t xml:space="preserve"> </w:t>
      </w:r>
      <w:r w:rsidR="000B2308">
        <w:rPr>
          <w:b/>
          <w:i w:val="0"/>
          <w:sz w:val="22"/>
          <w:szCs w:val="22"/>
        </w:rPr>
        <w:t>2019</w:t>
      </w:r>
      <w:r w:rsidR="00F414C3" w:rsidRPr="00F414C3">
        <w:rPr>
          <w:b/>
          <w:i w:val="0"/>
          <w:sz w:val="22"/>
          <w:szCs w:val="22"/>
        </w:rPr>
        <w:t xml:space="preserve"> do  9.00 </w:t>
      </w:r>
      <w:r w:rsidRPr="00F414C3">
        <w:rPr>
          <w:b/>
          <w:i w:val="0"/>
          <w:sz w:val="22"/>
          <w:szCs w:val="22"/>
        </w:rPr>
        <w:t xml:space="preserve">ure. </w:t>
      </w:r>
      <w:r w:rsidRPr="00215020">
        <w:rPr>
          <w:i w:val="0"/>
          <w:sz w:val="22"/>
          <w:szCs w:val="22"/>
        </w:rPr>
        <w:t>Za o</w:t>
      </w:r>
      <w:r>
        <w:rPr>
          <w:i w:val="0"/>
          <w:sz w:val="22"/>
          <w:szCs w:val="22"/>
        </w:rPr>
        <w:t>ddano prijavo se šteje prijava</w:t>
      </w:r>
      <w:r w:rsidR="00C13330">
        <w:rPr>
          <w:i w:val="0"/>
          <w:sz w:val="22"/>
          <w:szCs w:val="22"/>
        </w:rPr>
        <w:t xml:space="preserve">, ki je v informacijskem sistemu označena s statusom »ODDANO«. </w:t>
      </w:r>
    </w:p>
    <w:p w14:paraId="582D0E95" w14:textId="77777777" w:rsidR="00C13330" w:rsidRDefault="00C13330" w:rsidP="00C13330">
      <w:pPr>
        <w:ind w:left="1080"/>
        <w:jc w:val="both"/>
        <w:rPr>
          <w:i w:val="0"/>
          <w:sz w:val="22"/>
          <w:szCs w:val="22"/>
        </w:rPr>
      </w:pPr>
    </w:p>
    <w:p w14:paraId="53954E88" w14:textId="77777777" w:rsidR="00C13330" w:rsidRDefault="00B6206C" w:rsidP="00C13330">
      <w:pPr>
        <w:ind w:left="1080"/>
        <w:jc w:val="both"/>
        <w:rPr>
          <w:i w:val="0"/>
          <w:sz w:val="22"/>
          <w:szCs w:val="22"/>
        </w:rPr>
      </w:pPr>
      <w:r>
        <w:rPr>
          <w:i w:val="0"/>
          <w:sz w:val="22"/>
          <w:szCs w:val="22"/>
        </w:rPr>
        <w:t>Gospodarski subjekt</w:t>
      </w:r>
      <w:r w:rsidR="00C13330">
        <w:rPr>
          <w:i w:val="0"/>
          <w:sz w:val="22"/>
          <w:szCs w:val="22"/>
        </w:rPr>
        <w:t xml:space="preserve"> lah</w:t>
      </w:r>
      <w:r>
        <w:rPr>
          <w:i w:val="0"/>
          <w:sz w:val="22"/>
          <w:szCs w:val="22"/>
        </w:rPr>
        <w:t>ko do roka za oddajo prijav svojo prijavo</w:t>
      </w:r>
      <w:r w:rsidR="00C13330">
        <w:rPr>
          <w:i w:val="0"/>
          <w:sz w:val="22"/>
          <w:szCs w:val="22"/>
        </w:rPr>
        <w:t xml:space="preserve"> </w:t>
      </w:r>
      <w:r w:rsidR="00AE4545">
        <w:rPr>
          <w:i w:val="0"/>
          <w:sz w:val="22"/>
          <w:szCs w:val="22"/>
        </w:rPr>
        <w:t>umakne ali spremeni. Če gospodarski subjekt</w:t>
      </w:r>
      <w:r w:rsidR="00C13330">
        <w:rPr>
          <w:i w:val="0"/>
          <w:sz w:val="22"/>
          <w:szCs w:val="22"/>
        </w:rPr>
        <w:t xml:space="preserve"> v informaci</w:t>
      </w:r>
      <w:r w:rsidR="00AE4545">
        <w:rPr>
          <w:i w:val="0"/>
          <w:sz w:val="22"/>
          <w:szCs w:val="22"/>
        </w:rPr>
        <w:t>jskem sistemu e-JN svojo prijavo umakne, se šteje, da prijava</w:t>
      </w:r>
      <w:r w:rsidR="00C13330">
        <w:rPr>
          <w:i w:val="0"/>
          <w:sz w:val="22"/>
          <w:szCs w:val="22"/>
        </w:rPr>
        <w:t xml:space="preserve"> ni bila oddaja in je naročnik v sistemu e-</w:t>
      </w:r>
      <w:r w:rsidR="00AE4545">
        <w:rPr>
          <w:i w:val="0"/>
          <w:sz w:val="22"/>
          <w:szCs w:val="22"/>
        </w:rPr>
        <w:t>JN tudi ne bo videl. Če gospodarski subjekt svojo prijavo</w:t>
      </w:r>
      <w:r w:rsidR="00C13330">
        <w:rPr>
          <w:i w:val="0"/>
          <w:sz w:val="22"/>
          <w:szCs w:val="22"/>
        </w:rPr>
        <w:t xml:space="preserve"> v informacijskem sistemu e-JN spremeni, je naročniku v tem sistem</w:t>
      </w:r>
      <w:r w:rsidR="00AE4545">
        <w:rPr>
          <w:i w:val="0"/>
          <w:sz w:val="22"/>
          <w:szCs w:val="22"/>
        </w:rPr>
        <w:t xml:space="preserve">u odprta zadnja oddana prijava. </w:t>
      </w:r>
    </w:p>
    <w:p w14:paraId="21F2A088" w14:textId="77777777" w:rsidR="00C13330" w:rsidRDefault="00C13330" w:rsidP="00C13330">
      <w:pPr>
        <w:ind w:left="1080"/>
        <w:jc w:val="both"/>
        <w:rPr>
          <w:i w:val="0"/>
          <w:sz w:val="22"/>
          <w:szCs w:val="22"/>
        </w:rPr>
      </w:pPr>
    </w:p>
    <w:p w14:paraId="7405552C" w14:textId="77777777" w:rsidR="00C13330" w:rsidRDefault="00C13330" w:rsidP="00C13330">
      <w:pPr>
        <w:ind w:left="1080"/>
        <w:jc w:val="both"/>
        <w:rPr>
          <w:i w:val="0"/>
          <w:sz w:val="22"/>
          <w:szCs w:val="22"/>
        </w:rPr>
      </w:pPr>
      <w:r>
        <w:rPr>
          <w:i w:val="0"/>
          <w:sz w:val="22"/>
          <w:szCs w:val="22"/>
        </w:rPr>
        <w:t>Po pre</w:t>
      </w:r>
      <w:r w:rsidR="00830CF0">
        <w:rPr>
          <w:i w:val="0"/>
          <w:sz w:val="22"/>
          <w:szCs w:val="22"/>
        </w:rPr>
        <w:t xml:space="preserve">teku roka za predložitev prijav,  prijave </w:t>
      </w:r>
      <w:r>
        <w:rPr>
          <w:i w:val="0"/>
          <w:sz w:val="22"/>
          <w:szCs w:val="22"/>
        </w:rPr>
        <w:t xml:space="preserve">ne bo več mogoče oddati. </w:t>
      </w:r>
    </w:p>
    <w:p w14:paraId="0BA17C0A" w14:textId="77777777" w:rsidR="00C13330" w:rsidRDefault="00C13330" w:rsidP="00C13330">
      <w:pPr>
        <w:ind w:left="1080"/>
        <w:jc w:val="both"/>
        <w:rPr>
          <w:i w:val="0"/>
          <w:sz w:val="22"/>
          <w:szCs w:val="22"/>
        </w:rPr>
      </w:pPr>
    </w:p>
    <w:p w14:paraId="4D203345" w14:textId="77777777" w:rsidR="000F60CA" w:rsidRDefault="00C13330" w:rsidP="00374CB9">
      <w:pPr>
        <w:ind w:left="1080"/>
        <w:jc w:val="both"/>
        <w:rPr>
          <w:i w:val="0"/>
          <w:sz w:val="22"/>
          <w:szCs w:val="22"/>
        </w:rPr>
      </w:pPr>
      <w:r>
        <w:rPr>
          <w:i w:val="0"/>
          <w:sz w:val="22"/>
          <w:szCs w:val="22"/>
        </w:rPr>
        <w:t>Dostop do povezav</w:t>
      </w:r>
      <w:r w:rsidR="00830CF0">
        <w:rPr>
          <w:i w:val="0"/>
          <w:sz w:val="22"/>
          <w:szCs w:val="22"/>
        </w:rPr>
        <w:t xml:space="preserve">e za oddajo elektronske prijave </w:t>
      </w:r>
      <w:r>
        <w:rPr>
          <w:i w:val="0"/>
          <w:sz w:val="22"/>
          <w:szCs w:val="22"/>
        </w:rPr>
        <w:t xml:space="preserve">v tem postopku javnega naročila je na naslednji povezavi: </w:t>
      </w:r>
      <w:hyperlink r:id="rId15" w:history="1">
        <w:r w:rsidR="00374CB9" w:rsidRPr="000A7620">
          <w:rPr>
            <w:rStyle w:val="Hiperpovezava"/>
            <w:i w:val="0"/>
            <w:sz w:val="22"/>
            <w:szCs w:val="22"/>
          </w:rPr>
          <w:t>https://ejn.gov.si/eJN2</w:t>
        </w:r>
      </w:hyperlink>
    </w:p>
    <w:p w14:paraId="21E1923C" w14:textId="77777777" w:rsidR="00E37A3B" w:rsidRDefault="00F376FA" w:rsidP="00D00D74">
      <w:pPr>
        <w:ind w:left="1080"/>
        <w:jc w:val="both"/>
        <w:rPr>
          <w:b/>
          <w:i w:val="0"/>
          <w:sz w:val="22"/>
          <w:szCs w:val="22"/>
        </w:rPr>
      </w:pPr>
      <w:r w:rsidRPr="00F376FA">
        <w:rPr>
          <w:b/>
          <w:i w:val="0"/>
          <w:sz w:val="22"/>
          <w:szCs w:val="22"/>
        </w:rPr>
        <w:lastRenderedPageBreak/>
        <w:t>1</w:t>
      </w:r>
      <w:r w:rsidR="007A169A">
        <w:rPr>
          <w:b/>
          <w:i w:val="0"/>
          <w:sz w:val="22"/>
          <w:szCs w:val="22"/>
        </w:rPr>
        <w:t>2</w:t>
      </w:r>
      <w:r w:rsidRPr="00F376FA">
        <w:rPr>
          <w:b/>
          <w:i w:val="0"/>
          <w:sz w:val="22"/>
          <w:szCs w:val="22"/>
        </w:rPr>
        <w:t>. Način in mesto in rok odpiranja prijav</w:t>
      </w:r>
      <w:r w:rsidR="00E37A3B" w:rsidRPr="00F376FA">
        <w:rPr>
          <w:b/>
          <w:i w:val="0"/>
          <w:sz w:val="22"/>
          <w:szCs w:val="22"/>
        </w:rPr>
        <w:t xml:space="preserve"> </w:t>
      </w:r>
    </w:p>
    <w:p w14:paraId="65B3D259" w14:textId="77777777" w:rsidR="00F376FA" w:rsidRDefault="00F376FA" w:rsidP="00D00D74">
      <w:pPr>
        <w:ind w:left="1080"/>
        <w:jc w:val="both"/>
        <w:rPr>
          <w:b/>
          <w:i w:val="0"/>
          <w:sz w:val="22"/>
          <w:szCs w:val="22"/>
        </w:rPr>
      </w:pPr>
    </w:p>
    <w:p w14:paraId="3E999645" w14:textId="19D620D5" w:rsidR="00F376FA" w:rsidRPr="0023673B" w:rsidRDefault="00F376FA" w:rsidP="00F376FA">
      <w:pPr>
        <w:ind w:left="1080"/>
        <w:jc w:val="both"/>
        <w:rPr>
          <w:i w:val="0"/>
          <w:sz w:val="22"/>
          <w:szCs w:val="22"/>
        </w:rPr>
      </w:pPr>
      <w:r w:rsidRPr="0023673B">
        <w:rPr>
          <w:i w:val="0"/>
          <w:sz w:val="22"/>
          <w:szCs w:val="22"/>
        </w:rPr>
        <w:t>Odpiranje prijav bo potekalo avtomatično na informacijs</w:t>
      </w:r>
      <w:r w:rsidR="00215020">
        <w:rPr>
          <w:i w:val="0"/>
          <w:sz w:val="22"/>
          <w:szCs w:val="22"/>
        </w:rPr>
        <w:t xml:space="preserve">kem sistemu e-JN dne </w:t>
      </w:r>
      <w:r w:rsidR="00823439">
        <w:rPr>
          <w:b/>
          <w:i w:val="0"/>
          <w:sz w:val="22"/>
          <w:szCs w:val="22"/>
        </w:rPr>
        <w:t>18.2. 2019</w:t>
      </w:r>
      <w:r w:rsidRPr="00215020">
        <w:rPr>
          <w:b/>
          <w:i w:val="0"/>
          <w:sz w:val="22"/>
          <w:szCs w:val="22"/>
        </w:rPr>
        <w:t xml:space="preserve"> i</w:t>
      </w:r>
      <w:r w:rsidR="005F5494">
        <w:rPr>
          <w:b/>
          <w:i w:val="0"/>
          <w:sz w:val="22"/>
          <w:szCs w:val="22"/>
        </w:rPr>
        <w:t>n se bo začelo ob  9.0</w:t>
      </w:r>
      <w:r w:rsidR="00F6666D">
        <w:rPr>
          <w:b/>
          <w:i w:val="0"/>
          <w:sz w:val="22"/>
          <w:szCs w:val="22"/>
        </w:rPr>
        <w:t>1</w:t>
      </w:r>
      <w:r w:rsidR="00215020" w:rsidRPr="00215020">
        <w:rPr>
          <w:b/>
          <w:i w:val="0"/>
          <w:sz w:val="22"/>
          <w:szCs w:val="22"/>
        </w:rPr>
        <w:t xml:space="preserve"> </w:t>
      </w:r>
      <w:r w:rsidRPr="00215020">
        <w:rPr>
          <w:b/>
          <w:i w:val="0"/>
          <w:sz w:val="22"/>
          <w:szCs w:val="22"/>
        </w:rPr>
        <w:t>uri</w:t>
      </w:r>
      <w:r w:rsidRPr="0023673B">
        <w:rPr>
          <w:i w:val="0"/>
          <w:sz w:val="22"/>
          <w:szCs w:val="22"/>
        </w:rPr>
        <w:t xml:space="preserve"> na spletnem naslovu </w:t>
      </w:r>
      <w:hyperlink r:id="rId16" w:history="1">
        <w:r w:rsidRPr="0023673B">
          <w:rPr>
            <w:rStyle w:val="Hiperpovezava"/>
            <w:i w:val="0"/>
            <w:sz w:val="22"/>
            <w:szCs w:val="22"/>
          </w:rPr>
          <w:t>https://ejn.gov.si/eJN2</w:t>
        </w:r>
      </w:hyperlink>
      <w:r w:rsidRPr="0023673B">
        <w:rPr>
          <w:i w:val="0"/>
          <w:sz w:val="22"/>
          <w:szCs w:val="22"/>
        </w:rPr>
        <w:t xml:space="preserve">. </w:t>
      </w:r>
    </w:p>
    <w:p w14:paraId="2526AB29" w14:textId="77777777" w:rsidR="00F376FA" w:rsidRPr="0023673B" w:rsidRDefault="00F376FA" w:rsidP="00F376FA">
      <w:pPr>
        <w:ind w:left="1080"/>
        <w:jc w:val="both"/>
        <w:rPr>
          <w:i w:val="0"/>
          <w:sz w:val="22"/>
          <w:szCs w:val="22"/>
        </w:rPr>
      </w:pPr>
    </w:p>
    <w:p w14:paraId="5781126B" w14:textId="77777777" w:rsidR="00F376FA" w:rsidRDefault="00F376FA" w:rsidP="00F376FA">
      <w:pPr>
        <w:ind w:left="1080"/>
        <w:jc w:val="both"/>
        <w:rPr>
          <w:i w:val="0"/>
          <w:sz w:val="22"/>
          <w:szCs w:val="22"/>
        </w:rPr>
      </w:pPr>
      <w:r w:rsidRPr="0023673B">
        <w:rPr>
          <w:i w:val="0"/>
          <w:sz w:val="22"/>
          <w:szCs w:val="22"/>
        </w:rPr>
        <w:t>Odpiranje poteka tako, da informacijski sistem e-JN samodejno ob uri, ki je določena za  odpiranje prijav, prikaže podatke o ponudniku, o variantah, če so bile zahtevane oziroma</w:t>
      </w:r>
      <w:r w:rsidR="0023673B" w:rsidRPr="0023673B">
        <w:rPr>
          <w:i w:val="0"/>
          <w:sz w:val="22"/>
          <w:szCs w:val="22"/>
        </w:rPr>
        <w:t xml:space="preserve"> dovoljene. </w:t>
      </w:r>
      <w:r w:rsidRPr="0023673B">
        <w:rPr>
          <w:i w:val="0"/>
          <w:sz w:val="22"/>
          <w:szCs w:val="22"/>
        </w:rPr>
        <w:t>Javna objava se avtomatično zaključi po preteku 60 minut. Ponudniki, ki so oddali prijave, imajo te podatke v informacijskem sistemu e-JN na razpolago v razdelku »Zapisnik o odpiranju prijav.</w:t>
      </w:r>
      <w:r>
        <w:rPr>
          <w:i w:val="0"/>
          <w:sz w:val="22"/>
          <w:szCs w:val="22"/>
        </w:rPr>
        <w:t xml:space="preserve">  </w:t>
      </w:r>
    </w:p>
    <w:p w14:paraId="0DAC7A80" w14:textId="77777777" w:rsidR="00F376FA" w:rsidRDefault="00F376FA" w:rsidP="00D00D74">
      <w:pPr>
        <w:ind w:left="1080"/>
        <w:jc w:val="both"/>
        <w:rPr>
          <w:b/>
          <w:i w:val="0"/>
          <w:sz w:val="22"/>
          <w:szCs w:val="22"/>
        </w:rPr>
      </w:pPr>
    </w:p>
    <w:p w14:paraId="2CE43BFF" w14:textId="77777777" w:rsidR="00943322" w:rsidRDefault="00943322" w:rsidP="00943322">
      <w:pPr>
        <w:ind w:left="1080"/>
        <w:jc w:val="both"/>
        <w:rPr>
          <w:i w:val="0"/>
          <w:sz w:val="22"/>
          <w:szCs w:val="22"/>
        </w:rPr>
      </w:pPr>
      <w:r w:rsidRPr="00941BDF">
        <w:rPr>
          <w:i w:val="0"/>
          <w:sz w:val="22"/>
          <w:szCs w:val="22"/>
        </w:rPr>
        <w:t>S tem se šteje, da je bil ponudnikom vročen Zapisnik o odpiranju ponudb.</w:t>
      </w:r>
      <w:r>
        <w:rPr>
          <w:i w:val="0"/>
          <w:sz w:val="22"/>
          <w:szCs w:val="22"/>
        </w:rPr>
        <w:t xml:space="preserve"> </w:t>
      </w:r>
    </w:p>
    <w:p w14:paraId="4ADE61A7" w14:textId="77777777" w:rsidR="00943322" w:rsidRDefault="00943322" w:rsidP="00943322">
      <w:pPr>
        <w:ind w:left="1080"/>
        <w:jc w:val="both"/>
        <w:rPr>
          <w:i w:val="0"/>
          <w:sz w:val="22"/>
          <w:szCs w:val="22"/>
        </w:rPr>
      </w:pPr>
    </w:p>
    <w:p w14:paraId="1375A298" w14:textId="77777777" w:rsidR="00E37A3B" w:rsidRPr="00596767" w:rsidRDefault="00E37A3B" w:rsidP="00D00D74">
      <w:pPr>
        <w:ind w:left="1080"/>
        <w:jc w:val="both"/>
        <w:rPr>
          <w:i w:val="0"/>
          <w:sz w:val="16"/>
          <w:szCs w:val="16"/>
        </w:rPr>
      </w:pPr>
    </w:p>
    <w:p w14:paraId="22EB4BEE" w14:textId="77777777" w:rsidR="00315691" w:rsidRPr="00120F46" w:rsidRDefault="00941BDF" w:rsidP="00941BDF">
      <w:pPr>
        <w:pStyle w:val="Zoran1"/>
        <w:numPr>
          <w:ilvl w:val="0"/>
          <w:numId w:val="0"/>
        </w:numPr>
        <w:ind w:left="1080"/>
        <w:rPr>
          <w:rFonts w:ascii="Times New Roman" w:hAnsi="Times New Roman" w:cs="Times New Roman"/>
        </w:rPr>
      </w:pPr>
      <w:r>
        <w:rPr>
          <w:rFonts w:ascii="Times New Roman" w:hAnsi="Times New Roman" w:cs="Times New Roman"/>
        </w:rPr>
        <w:t xml:space="preserve">13. </w:t>
      </w:r>
      <w:r w:rsidR="00315691"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7CCB178" w14:textId="77777777" w:rsidR="00BB1441" w:rsidRDefault="00BB1441" w:rsidP="00BB1441">
      <w:pPr>
        <w:ind w:left="1080"/>
        <w:jc w:val="both"/>
        <w:rPr>
          <w:bCs/>
          <w:i w:val="0"/>
          <w:sz w:val="22"/>
          <w:szCs w:val="22"/>
        </w:rPr>
      </w:pPr>
    </w:p>
    <w:p w14:paraId="42C1116D" w14:textId="77777777" w:rsidR="00BB1441" w:rsidRDefault="00BB1441" w:rsidP="00BB1441">
      <w:pPr>
        <w:ind w:left="1080"/>
        <w:jc w:val="both"/>
        <w:rPr>
          <w:bCs/>
          <w:i w:val="0"/>
          <w:sz w:val="22"/>
          <w:szCs w:val="22"/>
        </w:rPr>
      </w:pPr>
      <w:r w:rsidRPr="00BA25E9">
        <w:rPr>
          <w:bCs/>
          <w:i w:val="0"/>
          <w:sz w:val="22"/>
          <w:szCs w:val="22"/>
        </w:rPr>
        <w:t>Po javnem odpiranju ponudb</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 xml:space="preserve">bi gospodarskega subjekta, navedenega v </w:t>
      </w:r>
      <w:r w:rsidRPr="00D650C9">
        <w:rPr>
          <w:bCs/>
          <w:i w:val="0"/>
          <w:sz w:val="22"/>
          <w:szCs w:val="22"/>
        </w:rPr>
        <w:t>ponudbi  ali preko informacijskega sistema e-JN.</w:t>
      </w:r>
    </w:p>
    <w:p w14:paraId="03C64B5B" w14:textId="77777777" w:rsidR="00BB1441" w:rsidRPr="00BB1441" w:rsidRDefault="00BB1441" w:rsidP="00BB1441">
      <w:pPr>
        <w:ind w:left="1080"/>
        <w:jc w:val="both"/>
        <w:rPr>
          <w:bCs/>
          <w:i w:val="0"/>
          <w:sz w:val="22"/>
          <w:szCs w:val="22"/>
        </w:rPr>
      </w:pPr>
    </w:p>
    <w:p w14:paraId="6945A3D8" w14:textId="77777777" w:rsidR="000840A7" w:rsidRPr="00120F46" w:rsidRDefault="000840A7" w:rsidP="00D00D74">
      <w:pPr>
        <w:ind w:left="1080"/>
        <w:jc w:val="both"/>
        <w:rPr>
          <w:i w:val="0"/>
          <w:sz w:val="22"/>
          <w:szCs w:val="22"/>
        </w:rPr>
      </w:pPr>
    </w:p>
    <w:p w14:paraId="2FAB81BE" w14:textId="77777777" w:rsidR="009123D1" w:rsidRPr="0079325B" w:rsidRDefault="00941BDF" w:rsidP="00941BDF">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14. </w:t>
      </w:r>
      <w:r w:rsidR="009123D1" w:rsidRPr="0079325B">
        <w:rPr>
          <w:rFonts w:ascii="Times New Roman" w:hAnsi="Times New Roman" w:cs="Times New Roman"/>
        </w:rPr>
        <w:t xml:space="preserve">Pregled </w:t>
      </w:r>
      <w:r w:rsidR="007A28B0">
        <w:rPr>
          <w:rFonts w:ascii="Times New Roman" w:hAnsi="Times New Roman" w:cs="Times New Roman"/>
        </w:rPr>
        <w:t>prijav</w:t>
      </w:r>
    </w:p>
    <w:p w14:paraId="619D1B8E" w14:textId="77777777" w:rsidR="009123D1" w:rsidRPr="0079325B" w:rsidRDefault="009123D1" w:rsidP="00D00D74">
      <w:pPr>
        <w:ind w:left="1080"/>
        <w:jc w:val="both"/>
        <w:rPr>
          <w:i w:val="0"/>
          <w:sz w:val="22"/>
          <w:szCs w:val="22"/>
        </w:rPr>
      </w:pPr>
    </w:p>
    <w:p w14:paraId="63370601" w14:textId="77777777" w:rsidR="00C12574" w:rsidRPr="00EA2B2B" w:rsidRDefault="00E44966" w:rsidP="00C12574">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sidR="007E339A">
        <w:rPr>
          <w:i w:val="0"/>
          <w:sz w:val="22"/>
          <w:szCs w:val="22"/>
        </w:rPr>
        <w:t>prijav</w:t>
      </w:r>
      <w:r w:rsidR="007E339A" w:rsidRPr="00EA2B2B">
        <w:rPr>
          <w:i w:val="0"/>
          <w:sz w:val="22"/>
          <w:szCs w:val="22"/>
        </w:rPr>
        <w:t xml:space="preserve"> </w:t>
      </w:r>
      <w:r w:rsidRPr="00EA2B2B">
        <w:rPr>
          <w:i w:val="0"/>
          <w:sz w:val="22"/>
          <w:szCs w:val="22"/>
        </w:rPr>
        <w:t xml:space="preserve">se presojajo le tiste listine in navedbe, ki so zahtevane v razpisni dokumentaciji. </w:t>
      </w:r>
    </w:p>
    <w:p w14:paraId="50EE3206" w14:textId="77777777" w:rsidR="00C12574" w:rsidRPr="00EA2B2B" w:rsidRDefault="00C12574" w:rsidP="00C12574">
      <w:pPr>
        <w:overflowPunct w:val="0"/>
        <w:autoSpaceDE w:val="0"/>
        <w:autoSpaceDN w:val="0"/>
        <w:adjustRightInd w:val="0"/>
        <w:ind w:left="1080"/>
        <w:jc w:val="both"/>
        <w:textAlignment w:val="baseline"/>
        <w:rPr>
          <w:i w:val="0"/>
          <w:sz w:val="16"/>
          <w:szCs w:val="16"/>
        </w:rPr>
      </w:pPr>
    </w:p>
    <w:p w14:paraId="5D01EBF7" w14:textId="77777777" w:rsidR="00234BAD" w:rsidRPr="00C12574" w:rsidRDefault="00234BAD" w:rsidP="00C12574">
      <w:pPr>
        <w:overflowPunct w:val="0"/>
        <w:autoSpaceDE w:val="0"/>
        <w:autoSpaceDN w:val="0"/>
        <w:adjustRightInd w:val="0"/>
        <w:ind w:left="1080"/>
        <w:jc w:val="both"/>
        <w:textAlignment w:val="baseline"/>
        <w:rPr>
          <w:i w:val="0"/>
          <w:sz w:val="22"/>
          <w:szCs w:val="22"/>
        </w:rPr>
      </w:pPr>
      <w:r>
        <w:rPr>
          <w:i w:val="0"/>
          <w:sz w:val="22"/>
          <w:szCs w:val="22"/>
        </w:rPr>
        <w:t>Odločitev o priznanj</w:t>
      </w:r>
      <w:r w:rsidR="002D74EC">
        <w:rPr>
          <w:i w:val="0"/>
          <w:sz w:val="22"/>
          <w:szCs w:val="22"/>
        </w:rPr>
        <w:t>u sposobnosti bo objavljena na P</w:t>
      </w:r>
      <w:r>
        <w:rPr>
          <w:i w:val="0"/>
          <w:sz w:val="22"/>
          <w:szCs w:val="22"/>
        </w:rPr>
        <w:t>ortalu javnih naročil</w:t>
      </w:r>
      <w:r w:rsidR="002D74EC">
        <w:rPr>
          <w:i w:val="0"/>
          <w:sz w:val="22"/>
          <w:szCs w:val="22"/>
        </w:rPr>
        <w:t xml:space="preserve"> RS</w:t>
      </w:r>
      <w:r>
        <w:rPr>
          <w:i w:val="0"/>
          <w:sz w:val="22"/>
          <w:szCs w:val="22"/>
        </w:rPr>
        <w:t>.</w:t>
      </w:r>
    </w:p>
    <w:p w14:paraId="2DC65021" w14:textId="77777777" w:rsidR="00C12574" w:rsidRDefault="00C12574" w:rsidP="00C12574">
      <w:pPr>
        <w:overflowPunct w:val="0"/>
        <w:autoSpaceDE w:val="0"/>
        <w:autoSpaceDN w:val="0"/>
        <w:adjustRightInd w:val="0"/>
        <w:ind w:left="1080"/>
        <w:jc w:val="both"/>
        <w:textAlignment w:val="baseline"/>
        <w:rPr>
          <w:i w:val="0"/>
          <w:sz w:val="16"/>
          <w:szCs w:val="16"/>
        </w:rPr>
      </w:pPr>
    </w:p>
    <w:p w14:paraId="64884FAD" w14:textId="77777777" w:rsidR="002B1C13" w:rsidRPr="00EA2B2B" w:rsidRDefault="002B1C13" w:rsidP="00C12574">
      <w:pPr>
        <w:overflowPunct w:val="0"/>
        <w:autoSpaceDE w:val="0"/>
        <w:autoSpaceDN w:val="0"/>
        <w:adjustRightInd w:val="0"/>
        <w:ind w:left="1080"/>
        <w:jc w:val="both"/>
        <w:textAlignment w:val="baseline"/>
        <w:rPr>
          <w:i w:val="0"/>
          <w:sz w:val="16"/>
          <w:szCs w:val="16"/>
        </w:rPr>
      </w:pPr>
    </w:p>
    <w:p w14:paraId="2BFCBCF5" w14:textId="77777777" w:rsidR="009123D1" w:rsidRPr="0079325B" w:rsidRDefault="0018353F" w:rsidP="0018353F">
      <w:pPr>
        <w:pStyle w:val="Zoran1"/>
        <w:numPr>
          <w:ilvl w:val="0"/>
          <w:numId w:val="0"/>
        </w:numPr>
        <w:ind w:left="1080"/>
        <w:rPr>
          <w:rFonts w:ascii="Times New Roman" w:hAnsi="Times New Roman" w:cs="Times New Roman"/>
        </w:rPr>
      </w:pPr>
      <w:r>
        <w:rPr>
          <w:rFonts w:ascii="Times New Roman" w:hAnsi="Times New Roman" w:cs="Times New Roman"/>
        </w:rPr>
        <w:t xml:space="preserve">15. </w:t>
      </w:r>
      <w:r w:rsidR="00D27293" w:rsidRPr="0079325B">
        <w:rPr>
          <w:rFonts w:ascii="Times New Roman" w:hAnsi="Times New Roman" w:cs="Times New Roman"/>
        </w:rPr>
        <w:t xml:space="preserve">Ustavitev postopka, zavrnitev vseh </w:t>
      </w:r>
      <w:r w:rsidR="007E339A">
        <w:rPr>
          <w:rFonts w:ascii="Times New Roman" w:hAnsi="Times New Roman" w:cs="Times New Roman"/>
        </w:rPr>
        <w:t>prijav</w:t>
      </w:r>
      <w:r w:rsidR="00D27293" w:rsidRPr="0079325B">
        <w:rPr>
          <w:rFonts w:ascii="Times New Roman" w:hAnsi="Times New Roman" w:cs="Times New Roman"/>
        </w:rPr>
        <w:t>, odstop od izvedbe javnega naročila</w:t>
      </w:r>
    </w:p>
    <w:p w14:paraId="19E9DAF9" w14:textId="77777777" w:rsidR="009123D1" w:rsidRPr="0079325B" w:rsidRDefault="009123D1" w:rsidP="00D00D74">
      <w:pPr>
        <w:ind w:left="1080"/>
        <w:jc w:val="both"/>
        <w:rPr>
          <w:i w:val="0"/>
          <w:sz w:val="22"/>
          <w:szCs w:val="22"/>
        </w:rPr>
      </w:pPr>
    </w:p>
    <w:p w14:paraId="3B823F60"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prijave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0EC61334" w14:textId="77777777" w:rsidR="003057AC" w:rsidRDefault="003057AC" w:rsidP="00D00D74">
      <w:pPr>
        <w:ind w:left="1080"/>
        <w:jc w:val="both"/>
        <w:rPr>
          <w:i w:val="0"/>
          <w:sz w:val="22"/>
          <w:szCs w:val="22"/>
        </w:rPr>
      </w:pPr>
    </w:p>
    <w:p w14:paraId="5C657CE8" w14:textId="77777777" w:rsidR="002B1C13" w:rsidRPr="0079325B" w:rsidRDefault="002B1C13" w:rsidP="00D00D74">
      <w:pPr>
        <w:ind w:left="1080"/>
        <w:jc w:val="both"/>
        <w:rPr>
          <w:i w:val="0"/>
          <w:sz w:val="22"/>
          <w:szCs w:val="22"/>
        </w:rPr>
      </w:pPr>
    </w:p>
    <w:p w14:paraId="5FDB76C0" w14:textId="77777777" w:rsidR="0024742F" w:rsidRPr="007565C6" w:rsidRDefault="0018353F" w:rsidP="0018353F">
      <w:pPr>
        <w:pStyle w:val="Zoran1"/>
        <w:numPr>
          <w:ilvl w:val="0"/>
          <w:numId w:val="0"/>
        </w:numPr>
        <w:rPr>
          <w:rFonts w:ascii="Times New Roman" w:hAnsi="Times New Roman" w:cs="Times New Roman"/>
        </w:rPr>
      </w:pPr>
      <w:r>
        <w:rPr>
          <w:rFonts w:ascii="Times New Roman" w:hAnsi="Times New Roman" w:cs="Times New Roman"/>
        </w:rPr>
        <w:t xml:space="preserve">                    16. </w:t>
      </w:r>
      <w:r w:rsidR="0024742F" w:rsidRPr="007565C6">
        <w:rPr>
          <w:rFonts w:ascii="Times New Roman" w:hAnsi="Times New Roman" w:cs="Times New Roman"/>
        </w:rPr>
        <w:t>Način vložitve revizijskega zahtevka</w:t>
      </w:r>
    </w:p>
    <w:p w14:paraId="01677AD2" w14:textId="77777777" w:rsidR="0024742F" w:rsidRPr="007565C6" w:rsidRDefault="0024742F" w:rsidP="0024742F">
      <w:pPr>
        <w:ind w:left="1080"/>
        <w:jc w:val="both"/>
        <w:rPr>
          <w:color w:val="000000" w:themeColor="text1"/>
          <w:sz w:val="22"/>
          <w:szCs w:val="22"/>
        </w:rPr>
      </w:pPr>
    </w:p>
    <w:p w14:paraId="79DF804F" w14:textId="77777777"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w:t>
      </w:r>
      <w:r w:rsidR="00065DAF">
        <w:rPr>
          <w:i w:val="0"/>
          <w:color w:val="000000" w:themeColor="text1"/>
          <w:sz w:val="22"/>
          <w:szCs w:val="22"/>
        </w:rPr>
        <w:t>t RS, št. 43/11, 60/11-ZTP-D, 63/13, 90/14 in 60/17</w:t>
      </w:r>
      <w:r w:rsidRPr="007565C6">
        <w:rPr>
          <w:i w:val="0"/>
          <w:color w:val="000000" w:themeColor="text1"/>
          <w:sz w:val="22"/>
          <w:szCs w:val="22"/>
        </w:rPr>
        <w:t xml:space="preserve">v nadaljevanju: ZPVPJN)  se lahko zahtevek za revizijo vloži v vseh stopnjah postopka oddaje javnega naročila in zoper vsako ravnanje naročnika, razen če zakon, ki ureja oddajo javnih naročil ali ZPVPJN ne določa drugače. </w:t>
      </w:r>
    </w:p>
    <w:p w14:paraId="0E4A557B" w14:textId="77777777" w:rsidR="0024742F" w:rsidRPr="00FF5AD3" w:rsidRDefault="0024742F" w:rsidP="0024742F">
      <w:pPr>
        <w:ind w:left="1134"/>
        <w:rPr>
          <w:color w:val="000000" w:themeColor="text1"/>
          <w:sz w:val="16"/>
          <w:szCs w:val="16"/>
        </w:rPr>
      </w:pPr>
    </w:p>
    <w:p w14:paraId="54BE1B96" w14:textId="77777777" w:rsidR="0024742F" w:rsidRPr="007565C6" w:rsidRDefault="0024742F" w:rsidP="0024742F">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sidR="003E0D66">
        <w:rPr>
          <w:i w:val="0"/>
          <w:color w:val="000000" w:themeColor="text1"/>
          <w:sz w:val="22"/>
          <w:szCs w:val="22"/>
        </w:rPr>
        <w:t>4</w:t>
      </w:r>
      <w:r w:rsidRPr="007565C6">
        <w:rPr>
          <w:i w:val="0"/>
          <w:color w:val="000000" w:themeColor="text1"/>
          <w:sz w:val="22"/>
          <w:szCs w:val="22"/>
        </w:rPr>
        <w:t>.</w:t>
      </w:r>
      <w:r w:rsidR="00E44966" w:rsidRPr="007565C6">
        <w:rPr>
          <w:i w:val="0"/>
          <w:color w:val="000000" w:themeColor="text1"/>
          <w:sz w:val="22"/>
          <w:szCs w:val="22"/>
        </w:rPr>
        <w:t>0</w:t>
      </w:r>
      <w:r w:rsidRPr="007565C6">
        <w:rPr>
          <w:i w:val="0"/>
          <w:color w:val="000000" w:themeColor="text1"/>
          <w:sz w:val="22"/>
          <w:szCs w:val="22"/>
        </w:rPr>
        <w:t xml:space="preserve">00,00 EUR na transakcijski račun št. SI56 0110 0100 0358 802, sklic 11 16110-7111290-XXXXXXLL (prvih šest številk je zaporedna številka objave na enotnem informacijskem portalu javnih naročil, ki jo </w:t>
      </w:r>
      <w:r w:rsidR="007E339A">
        <w:rPr>
          <w:i w:val="0"/>
          <w:color w:val="000000" w:themeColor="text1"/>
          <w:sz w:val="22"/>
          <w:szCs w:val="22"/>
        </w:rPr>
        <w:t>gospodarski subjekt</w:t>
      </w:r>
      <w:r w:rsidR="007E339A" w:rsidRPr="007565C6">
        <w:rPr>
          <w:i w:val="0"/>
          <w:color w:val="000000" w:themeColor="text1"/>
          <w:sz w:val="22"/>
          <w:szCs w:val="22"/>
        </w:rPr>
        <w:t xml:space="preserve"> </w:t>
      </w:r>
      <w:r w:rsidRPr="007565C6">
        <w:rPr>
          <w:i w:val="0"/>
          <w:color w:val="000000" w:themeColor="text1"/>
          <w:sz w:val="22"/>
          <w:szCs w:val="22"/>
        </w:rPr>
        <w:t xml:space="preserve">vpiše sam, zadnji dve številki pa pomenita oznako leta). </w:t>
      </w:r>
    </w:p>
    <w:p w14:paraId="1C352369" w14:textId="77777777" w:rsidR="0024742F" w:rsidRPr="00FF5AD3" w:rsidRDefault="0024742F" w:rsidP="0024742F">
      <w:pPr>
        <w:ind w:left="1134"/>
        <w:rPr>
          <w:color w:val="3333FF"/>
          <w:sz w:val="16"/>
          <w:szCs w:val="16"/>
        </w:rPr>
      </w:pPr>
    </w:p>
    <w:p w14:paraId="3D9C256C" w14:textId="77777777"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w:t>
      </w:r>
      <w:r w:rsidR="006A0CF5">
        <w:rPr>
          <w:i w:val="0"/>
          <w:color w:val="000000" w:themeColor="text1"/>
          <w:sz w:val="22"/>
          <w:szCs w:val="22"/>
        </w:rPr>
        <w:t xml:space="preserve">no ali priporočeno s </w:t>
      </w:r>
      <w:r w:rsidR="006A0CF5" w:rsidRPr="00AE507F">
        <w:rPr>
          <w:i w:val="0"/>
          <w:color w:val="000000" w:themeColor="text1"/>
          <w:sz w:val="22"/>
          <w:szCs w:val="22"/>
        </w:rPr>
        <w:t xml:space="preserve">povratnico ali v elektronski obliki, če je podpisan z varnim elektronskim podpisom, overjenim s kvalificiranim potrdilom. </w:t>
      </w:r>
      <w:r w:rsidRPr="00AE507F">
        <w:rPr>
          <w:i w:val="0"/>
          <w:color w:val="000000" w:themeColor="text1"/>
          <w:sz w:val="22"/>
          <w:szCs w:val="22"/>
        </w:rPr>
        <w:t xml:space="preserve"> Vlagatelj mora zahtevku za revizijo priložiti potrdilo o plačilu takse. Zahtevek za revizijo se vloži v roku iz 25. člena ZPVPJN.</w:t>
      </w:r>
    </w:p>
    <w:p w14:paraId="2A547581" w14:textId="77777777" w:rsidR="00FD7D29" w:rsidRDefault="00FD7D29" w:rsidP="00D00D74">
      <w:pPr>
        <w:pStyle w:val="Navadensplet"/>
        <w:spacing w:before="0" w:beforeAutospacing="0" w:after="0" w:afterAutospacing="0"/>
        <w:ind w:left="1080"/>
        <w:jc w:val="both"/>
        <w:rPr>
          <w:sz w:val="22"/>
          <w:szCs w:val="22"/>
        </w:rPr>
      </w:pPr>
    </w:p>
    <w:p w14:paraId="052CA478" w14:textId="77777777" w:rsidR="008A2E49" w:rsidRDefault="008A2E49" w:rsidP="00D00D74">
      <w:pPr>
        <w:pStyle w:val="Navadensplet"/>
        <w:spacing w:before="0" w:beforeAutospacing="0" w:after="0" w:afterAutospacing="0"/>
        <w:ind w:left="1080"/>
        <w:jc w:val="both"/>
        <w:rPr>
          <w:sz w:val="22"/>
          <w:szCs w:val="22"/>
        </w:rPr>
      </w:pPr>
    </w:p>
    <w:p w14:paraId="1CAE3177" w14:textId="77777777" w:rsidR="008A2E49" w:rsidRDefault="008A2E49" w:rsidP="00D00D74">
      <w:pPr>
        <w:pStyle w:val="Navadensplet"/>
        <w:spacing w:before="0" w:beforeAutospacing="0" w:after="0" w:afterAutospacing="0"/>
        <w:ind w:left="1080"/>
        <w:jc w:val="both"/>
        <w:rPr>
          <w:sz w:val="22"/>
          <w:szCs w:val="22"/>
        </w:rPr>
      </w:pPr>
    </w:p>
    <w:p w14:paraId="61AC599A" w14:textId="77777777" w:rsidR="008A2E49" w:rsidRDefault="008A2E49" w:rsidP="00D00D74">
      <w:pPr>
        <w:pStyle w:val="Navadensplet"/>
        <w:spacing w:before="0" w:beforeAutospacing="0" w:after="0" w:afterAutospacing="0"/>
        <w:ind w:left="1080"/>
        <w:jc w:val="both"/>
        <w:rPr>
          <w:sz w:val="22"/>
          <w:szCs w:val="22"/>
        </w:rPr>
      </w:pPr>
    </w:p>
    <w:p w14:paraId="0C7BD15D" w14:textId="77777777" w:rsidR="002B1C13" w:rsidRPr="007565C6" w:rsidRDefault="002B1C13" w:rsidP="00D00D74">
      <w:pPr>
        <w:pStyle w:val="Navadensplet"/>
        <w:spacing w:before="0" w:beforeAutospacing="0" w:after="0" w:afterAutospacing="0"/>
        <w:ind w:left="1080"/>
        <w:jc w:val="both"/>
        <w:rPr>
          <w:sz w:val="22"/>
          <w:szCs w:val="22"/>
        </w:rPr>
      </w:pPr>
    </w:p>
    <w:p w14:paraId="2BF64BB4" w14:textId="77777777" w:rsidR="000840A7" w:rsidRPr="007565C6" w:rsidRDefault="000840A7" w:rsidP="00D00D74">
      <w:pPr>
        <w:pStyle w:val="Navadensplet"/>
        <w:spacing w:before="0" w:beforeAutospacing="0" w:after="0" w:afterAutospacing="0"/>
        <w:ind w:left="1080"/>
        <w:jc w:val="both"/>
        <w:rPr>
          <w:sz w:val="22"/>
          <w:szCs w:val="22"/>
        </w:rPr>
      </w:pPr>
    </w:p>
    <w:p w14:paraId="22C2FB4E"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lastRenderedPageBreak/>
        <w:t xml:space="preserve">II. </w:t>
      </w:r>
      <w:r w:rsidR="00861CFE" w:rsidRPr="007565C6">
        <w:rPr>
          <w:rFonts w:ascii="Times New Roman" w:hAnsi="Times New Roman" w:cs="Times New Roman"/>
          <w:sz w:val="22"/>
        </w:rPr>
        <w:t>OPIS PREDMETA JAVNEGA NAROČILA</w:t>
      </w:r>
    </w:p>
    <w:p w14:paraId="2D2F9AAE" w14:textId="77777777" w:rsidR="00861CFE" w:rsidRPr="007565C6" w:rsidRDefault="00861CFE" w:rsidP="00BF32CF">
      <w:pPr>
        <w:ind w:left="1080"/>
        <w:jc w:val="both"/>
        <w:rPr>
          <w:i w:val="0"/>
          <w:sz w:val="22"/>
          <w:szCs w:val="22"/>
        </w:rPr>
      </w:pPr>
    </w:p>
    <w:p w14:paraId="164DD9A8" w14:textId="6715A343" w:rsidR="006C563D" w:rsidRPr="00F52182" w:rsidRDefault="006C563D" w:rsidP="006C563D">
      <w:pPr>
        <w:pStyle w:val="Telobesedila2"/>
        <w:ind w:left="1080"/>
        <w:rPr>
          <w:rFonts w:ascii="Times New Roman" w:hAnsi="Times New Roman"/>
          <w:sz w:val="22"/>
          <w:szCs w:val="22"/>
        </w:rPr>
      </w:pPr>
      <w:r w:rsidRPr="00F52182">
        <w:rPr>
          <w:rFonts w:ascii="Times New Roman" w:hAnsi="Times New Roman"/>
          <w:sz w:val="22"/>
          <w:szCs w:val="22"/>
        </w:rPr>
        <w:t xml:space="preserve">Predmet javnega naročila je </w:t>
      </w:r>
      <w:r w:rsidR="00907959" w:rsidRPr="00F52182">
        <w:rPr>
          <w:rFonts w:ascii="Times New Roman" w:hAnsi="Times New Roman"/>
          <w:sz w:val="22"/>
          <w:szCs w:val="22"/>
        </w:rPr>
        <w:t xml:space="preserve">»Izgradnja dveh </w:t>
      </w:r>
      <w:r w:rsidR="000E4812" w:rsidRPr="00F52182">
        <w:rPr>
          <w:rFonts w:ascii="Times New Roman" w:hAnsi="Times New Roman"/>
          <w:sz w:val="22"/>
          <w:szCs w:val="22"/>
        </w:rPr>
        <w:t xml:space="preserve">vadbenih </w:t>
      </w:r>
      <w:r w:rsidR="00907959" w:rsidRPr="00F52182">
        <w:rPr>
          <w:rFonts w:ascii="Times New Roman" w:hAnsi="Times New Roman"/>
          <w:sz w:val="22"/>
          <w:szCs w:val="22"/>
        </w:rPr>
        <w:t>nogometnih igrišč v Stožicah</w:t>
      </w:r>
      <w:r w:rsidR="00024C2F" w:rsidRPr="00F52182">
        <w:rPr>
          <w:rFonts w:ascii="Times New Roman" w:hAnsi="Times New Roman"/>
          <w:sz w:val="22"/>
          <w:szCs w:val="22"/>
        </w:rPr>
        <w:t>«</w:t>
      </w:r>
      <w:r w:rsidR="00F51056" w:rsidRPr="00F52182">
        <w:rPr>
          <w:rFonts w:ascii="Times New Roman" w:hAnsi="Times New Roman"/>
          <w:sz w:val="22"/>
          <w:szCs w:val="22"/>
        </w:rPr>
        <w:t xml:space="preserve"> z ureditvijo površin, razsvetljave, namakanja.</w:t>
      </w:r>
      <w:r w:rsidR="000F77DE" w:rsidRPr="00F52182">
        <w:rPr>
          <w:rFonts w:ascii="Times New Roman" w:hAnsi="Times New Roman"/>
          <w:sz w:val="22"/>
          <w:szCs w:val="22"/>
        </w:rPr>
        <w:t xml:space="preserve"> Dela se izvajajo na podlagi projektne dokumentacije </w:t>
      </w:r>
      <w:r w:rsidR="002B1C13">
        <w:rPr>
          <w:rFonts w:ascii="Times New Roman" w:hAnsi="Times New Roman"/>
          <w:sz w:val="22"/>
          <w:szCs w:val="22"/>
        </w:rPr>
        <w:t>D</w:t>
      </w:r>
      <w:r w:rsidR="000F77DE" w:rsidRPr="00F52182">
        <w:rPr>
          <w:rFonts w:ascii="Times New Roman" w:hAnsi="Times New Roman"/>
          <w:sz w:val="22"/>
          <w:szCs w:val="22"/>
        </w:rPr>
        <w:t>GD in PZI št. 7894, julij 2018</w:t>
      </w:r>
      <w:r w:rsidR="00F52182">
        <w:rPr>
          <w:rFonts w:ascii="Times New Roman" w:hAnsi="Times New Roman"/>
          <w:sz w:val="22"/>
          <w:szCs w:val="22"/>
        </w:rPr>
        <w:t>,</w:t>
      </w:r>
      <w:r w:rsidR="000F77DE" w:rsidRPr="00F52182">
        <w:rPr>
          <w:rFonts w:ascii="Times New Roman" w:hAnsi="Times New Roman"/>
          <w:sz w:val="22"/>
          <w:szCs w:val="22"/>
        </w:rPr>
        <w:t xml:space="preserve"> ki ga je izdelalo podjetje </w:t>
      </w:r>
      <w:r w:rsidR="009710AB">
        <w:rPr>
          <w:rFonts w:ascii="Times New Roman" w:hAnsi="Times New Roman"/>
          <w:sz w:val="22"/>
          <w:szCs w:val="22"/>
        </w:rPr>
        <w:t>LUZ d.d.</w:t>
      </w:r>
      <w:r w:rsidR="0023518C" w:rsidRPr="00F52182">
        <w:rPr>
          <w:rFonts w:ascii="Times New Roman" w:hAnsi="Times New Roman"/>
          <w:sz w:val="22"/>
          <w:szCs w:val="22"/>
        </w:rPr>
        <w:t>.</w:t>
      </w:r>
    </w:p>
    <w:p w14:paraId="43A3D0B5" w14:textId="77777777" w:rsidR="00AF7D10" w:rsidRPr="00F52182" w:rsidRDefault="00AF7D10" w:rsidP="001F07AD">
      <w:pPr>
        <w:pStyle w:val="Telobesedila2"/>
        <w:ind w:left="372" w:firstLine="708"/>
        <w:rPr>
          <w:rFonts w:ascii="Times New Roman" w:hAnsi="Times New Roman"/>
          <w:sz w:val="22"/>
          <w:szCs w:val="22"/>
        </w:rPr>
      </w:pPr>
    </w:p>
    <w:p w14:paraId="7E8A7EF3" w14:textId="77777777" w:rsidR="00487721" w:rsidRPr="00F52182" w:rsidRDefault="00487721" w:rsidP="00487721">
      <w:pPr>
        <w:ind w:left="1080"/>
        <w:jc w:val="both"/>
        <w:rPr>
          <w:rFonts w:eastAsia="Calibri"/>
          <w:i w:val="0"/>
          <w:sz w:val="22"/>
          <w:szCs w:val="22"/>
          <w:lang w:eastAsia="en-US"/>
        </w:rPr>
      </w:pPr>
      <w:r w:rsidRPr="00F52182">
        <w:rPr>
          <w:rFonts w:eastAsia="Calibri"/>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14:paraId="22353042" w14:textId="77777777" w:rsidR="006E2A86" w:rsidRPr="00F52182" w:rsidRDefault="006E2A86" w:rsidP="00D41A22">
      <w:pPr>
        <w:pStyle w:val="Default"/>
        <w:jc w:val="both"/>
        <w:rPr>
          <w:rFonts w:ascii="Times New Roman" w:hAnsi="Times New Roman" w:cs="Times New Roman"/>
          <w:color w:val="auto"/>
          <w:sz w:val="22"/>
          <w:szCs w:val="22"/>
        </w:rPr>
      </w:pPr>
    </w:p>
    <w:p w14:paraId="6D8910BE" w14:textId="77777777" w:rsidR="00DC2457" w:rsidRPr="00F52182" w:rsidRDefault="00DC2457" w:rsidP="00CC51E7">
      <w:pPr>
        <w:spacing w:after="200" w:line="276" w:lineRule="auto"/>
        <w:ind w:left="993" w:firstLine="87"/>
        <w:contextualSpacing/>
        <w:jc w:val="both"/>
        <w:rPr>
          <w:rFonts w:eastAsia="Calibri"/>
          <w:b/>
          <w:i w:val="0"/>
          <w:sz w:val="22"/>
          <w:szCs w:val="22"/>
          <w:lang w:eastAsia="en-US"/>
        </w:rPr>
      </w:pPr>
      <w:r w:rsidRPr="00F52182">
        <w:rPr>
          <w:rFonts w:eastAsia="Calibri"/>
          <w:b/>
          <w:i w:val="0"/>
          <w:sz w:val="22"/>
          <w:szCs w:val="22"/>
          <w:lang w:eastAsia="en-US"/>
        </w:rPr>
        <w:t>Rok dokončanja del</w:t>
      </w:r>
    </w:p>
    <w:p w14:paraId="3E542EC7" w14:textId="77777777" w:rsidR="00DC2457" w:rsidRPr="00F52182" w:rsidRDefault="00DC2457" w:rsidP="00DC2457">
      <w:pPr>
        <w:ind w:left="993"/>
        <w:jc w:val="both"/>
        <w:rPr>
          <w:rFonts w:eastAsia="Calibri"/>
          <w:i w:val="0"/>
          <w:sz w:val="22"/>
          <w:szCs w:val="22"/>
          <w:lang w:eastAsia="en-US"/>
        </w:rPr>
      </w:pPr>
    </w:p>
    <w:p w14:paraId="3E93558B" w14:textId="4865469D" w:rsidR="00DC2457" w:rsidRPr="00AF7D10" w:rsidRDefault="00DC2457" w:rsidP="00CC51E7">
      <w:pPr>
        <w:ind w:left="1134" w:hanging="54"/>
        <w:jc w:val="both"/>
        <w:rPr>
          <w:rFonts w:eastAsia="Calibri"/>
          <w:i w:val="0"/>
          <w:sz w:val="22"/>
          <w:szCs w:val="22"/>
          <w:lang w:eastAsia="en-US"/>
        </w:rPr>
      </w:pPr>
      <w:r w:rsidRPr="00F52182">
        <w:rPr>
          <w:rFonts w:eastAsia="Calibri"/>
          <w:i w:val="0"/>
          <w:sz w:val="22"/>
          <w:szCs w:val="22"/>
          <w:lang w:eastAsia="en-US"/>
        </w:rPr>
        <w:t>Skrajni r</w:t>
      </w:r>
      <w:r w:rsidR="006F4A84" w:rsidRPr="00F52182">
        <w:rPr>
          <w:rFonts w:eastAsia="Calibri"/>
          <w:i w:val="0"/>
          <w:sz w:val="22"/>
          <w:szCs w:val="22"/>
          <w:lang w:eastAsia="en-US"/>
        </w:rPr>
        <w:t xml:space="preserve">ok za dokončanje vseh </w:t>
      </w:r>
      <w:r w:rsidR="006A4565" w:rsidRPr="00F52182">
        <w:rPr>
          <w:rFonts w:eastAsia="Calibri"/>
          <w:i w:val="0"/>
          <w:sz w:val="22"/>
          <w:szCs w:val="22"/>
          <w:lang w:eastAsia="en-US"/>
        </w:rPr>
        <w:t xml:space="preserve">gradbenih del in </w:t>
      </w:r>
      <w:r w:rsidR="0006069A" w:rsidRPr="00F52182">
        <w:rPr>
          <w:rFonts w:eastAsia="Calibri"/>
          <w:i w:val="0"/>
          <w:sz w:val="22"/>
          <w:szCs w:val="22"/>
          <w:lang w:eastAsia="en-US"/>
        </w:rPr>
        <w:t xml:space="preserve">uspešne </w:t>
      </w:r>
      <w:r w:rsidR="006A4565" w:rsidRPr="00F52182">
        <w:rPr>
          <w:rFonts w:eastAsia="Calibri"/>
          <w:i w:val="0"/>
          <w:sz w:val="22"/>
          <w:szCs w:val="22"/>
          <w:lang w:eastAsia="en-US"/>
        </w:rPr>
        <w:t xml:space="preserve">primopredaje </w:t>
      </w:r>
      <w:r w:rsidR="006F4A84" w:rsidRPr="00F52182">
        <w:rPr>
          <w:rFonts w:eastAsia="Calibri"/>
          <w:i w:val="0"/>
          <w:sz w:val="22"/>
          <w:szCs w:val="22"/>
          <w:lang w:eastAsia="en-US"/>
        </w:rPr>
        <w:t xml:space="preserve">je </w:t>
      </w:r>
      <w:r w:rsidR="000E4812" w:rsidRPr="00F52182">
        <w:rPr>
          <w:rFonts w:eastAsia="Calibri"/>
          <w:i w:val="0"/>
          <w:sz w:val="22"/>
          <w:szCs w:val="22"/>
          <w:lang w:eastAsia="en-US"/>
        </w:rPr>
        <w:t>18</w:t>
      </w:r>
      <w:r w:rsidR="00010B4E" w:rsidRPr="00F52182">
        <w:rPr>
          <w:rFonts w:eastAsia="Calibri"/>
          <w:i w:val="0"/>
          <w:sz w:val="22"/>
          <w:szCs w:val="22"/>
          <w:lang w:eastAsia="en-US"/>
        </w:rPr>
        <w:t xml:space="preserve">0 </w:t>
      </w:r>
      <w:r w:rsidR="006F4A84" w:rsidRPr="00F52182">
        <w:rPr>
          <w:rFonts w:eastAsia="Calibri"/>
          <w:i w:val="0"/>
          <w:sz w:val="22"/>
          <w:szCs w:val="22"/>
          <w:lang w:eastAsia="en-US"/>
        </w:rPr>
        <w:t>(</w:t>
      </w:r>
      <w:r w:rsidR="00010B4E" w:rsidRPr="00F52182">
        <w:rPr>
          <w:rFonts w:eastAsia="Calibri"/>
          <w:i w:val="0"/>
          <w:sz w:val="22"/>
          <w:szCs w:val="22"/>
          <w:lang w:eastAsia="en-US"/>
        </w:rPr>
        <w:t>sto</w:t>
      </w:r>
      <w:r w:rsidR="000E4812" w:rsidRPr="00F52182">
        <w:rPr>
          <w:rFonts w:eastAsia="Calibri"/>
          <w:i w:val="0"/>
          <w:sz w:val="22"/>
          <w:szCs w:val="22"/>
          <w:lang w:eastAsia="en-US"/>
        </w:rPr>
        <w:t>osemdeset</w:t>
      </w:r>
      <w:r w:rsidR="006A4565" w:rsidRPr="00F52182">
        <w:rPr>
          <w:rFonts w:eastAsia="Calibri"/>
          <w:i w:val="0"/>
          <w:sz w:val="22"/>
          <w:szCs w:val="22"/>
          <w:lang w:eastAsia="en-US"/>
        </w:rPr>
        <w:t xml:space="preserve">) </w:t>
      </w:r>
      <w:r w:rsidRPr="00F52182">
        <w:rPr>
          <w:rFonts w:eastAsia="Calibri"/>
          <w:i w:val="0"/>
          <w:sz w:val="22"/>
          <w:szCs w:val="22"/>
          <w:lang w:eastAsia="en-US"/>
        </w:rPr>
        <w:t xml:space="preserve">koledarskih dni po podpisu </w:t>
      </w:r>
      <w:r w:rsidR="006A4565" w:rsidRPr="00F52182">
        <w:rPr>
          <w:rFonts w:eastAsia="Calibri"/>
          <w:i w:val="0"/>
          <w:sz w:val="22"/>
          <w:szCs w:val="22"/>
          <w:lang w:eastAsia="en-US"/>
        </w:rPr>
        <w:t xml:space="preserve">gradbene  </w:t>
      </w:r>
      <w:r w:rsidRPr="00F52182">
        <w:rPr>
          <w:rFonts w:eastAsia="Calibri"/>
          <w:i w:val="0"/>
          <w:sz w:val="22"/>
          <w:szCs w:val="22"/>
          <w:lang w:eastAsia="en-US"/>
        </w:rPr>
        <w:t>pogodbe</w:t>
      </w:r>
      <w:r w:rsidR="006A4565" w:rsidRPr="00F52182">
        <w:rPr>
          <w:rFonts w:eastAsia="Calibri"/>
          <w:i w:val="0"/>
          <w:sz w:val="22"/>
          <w:szCs w:val="22"/>
          <w:lang w:eastAsia="en-US"/>
        </w:rPr>
        <w:t>.</w:t>
      </w:r>
    </w:p>
    <w:p w14:paraId="354599C0" w14:textId="77777777" w:rsidR="00DC2457" w:rsidRPr="00AF7D10" w:rsidRDefault="00DC2457" w:rsidP="00DC2457">
      <w:pPr>
        <w:ind w:left="993"/>
        <w:jc w:val="both"/>
        <w:rPr>
          <w:rFonts w:eastAsia="Calibri"/>
          <w:i w:val="0"/>
          <w:sz w:val="22"/>
          <w:szCs w:val="22"/>
          <w:lang w:eastAsia="en-US"/>
        </w:rPr>
      </w:pPr>
    </w:p>
    <w:p w14:paraId="4A2835F0" w14:textId="77777777" w:rsidR="00DC2457" w:rsidRPr="00AF7D10" w:rsidRDefault="00DC2457" w:rsidP="00CC51E7">
      <w:pPr>
        <w:ind w:left="1080"/>
        <w:jc w:val="both"/>
        <w:rPr>
          <w:rFonts w:eastAsia="Calibri"/>
          <w:i w:val="0"/>
          <w:sz w:val="22"/>
          <w:szCs w:val="22"/>
          <w:lang w:eastAsia="en-US"/>
        </w:rPr>
      </w:pPr>
      <w:r w:rsidRPr="00AF7D10">
        <w:rPr>
          <w:rFonts w:eastAsia="Calibri"/>
          <w:i w:val="0"/>
          <w:sz w:val="22"/>
          <w:szCs w:val="22"/>
          <w:lang w:eastAsia="en-US"/>
        </w:rPr>
        <w:t>Podrobni terminski načrt in finančni načrt izvedbe bo izbrani izvajalec predložil v roku 10 dni od  uvedbe v delo.</w:t>
      </w:r>
    </w:p>
    <w:p w14:paraId="03AA1434" w14:textId="77777777" w:rsidR="00DC2457" w:rsidRPr="00AF7D10" w:rsidRDefault="00DC2457" w:rsidP="00DC2457">
      <w:pPr>
        <w:ind w:left="993"/>
        <w:jc w:val="both"/>
        <w:rPr>
          <w:rFonts w:eastAsia="Calibri"/>
          <w:i w:val="0"/>
          <w:sz w:val="22"/>
          <w:szCs w:val="22"/>
          <w:lang w:eastAsia="en-US"/>
        </w:rPr>
      </w:pPr>
    </w:p>
    <w:p w14:paraId="2ED5C477" w14:textId="77777777" w:rsidR="00DC2457" w:rsidRPr="00A1428D" w:rsidRDefault="00DC2457" w:rsidP="00CC51E7">
      <w:pPr>
        <w:pStyle w:val="Odstavekseznama"/>
        <w:ind w:left="1080"/>
        <w:jc w:val="both"/>
        <w:rPr>
          <w:i w:val="0"/>
          <w:sz w:val="22"/>
          <w:szCs w:val="22"/>
          <w:lang w:eastAsia="en-US"/>
        </w:rPr>
      </w:pPr>
      <w:r w:rsidRPr="00AF7D10">
        <w:rPr>
          <w:rFonts w:eastAsia="Calibri"/>
          <w:i w:val="0"/>
          <w:sz w:val="22"/>
          <w:szCs w:val="22"/>
          <w:lang w:eastAsia="en-US"/>
        </w:rPr>
        <w:t xml:space="preserve">Za dokončanje del se šteje, </w:t>
      </w:r>
      <w:r w:rsidRPr="00AF7D10">
        <w:rPr>
          <w:i w:val="0"/>
          <w:sz w:val="22"/>
          <w:szCs w:val="22"/>
          <w:lang w:eastAsia="en-US"/>
        </w:rPr>
        <w:t>da so dela po pogodbi končana, ko je izd</w:t>
      </w:r>
      <w:r w:rsidR="00CC51E7" w:rsidRPr="00AF7D10">
        <w:rPr>
          <w:i w:val="0"/>
          <w:sz w:val="22"/>
          <w:szCs w:val="22"/>
          <w:lang w:eastAsia="en-US"/>
        </w:rPr>
        <w:t xml:space="preserve">elana PID dokumentacija, oddana </w:t>
      </w:r>
      <w:r w:rsidRPr="00AF7D10">
        <w:rPr>
          <w:i w:val="0"/>
          <w:sz w:val="22"/>
          <w:szCs w:val="22"/>
          <w:lang w:eastAsia="en-US"/>
        </w:rPr>
        <w:t>vsa izvedbena dokumentacija, uspešno opravljen</w:t>
      </w:r>
      <w:r w:rsidR="006B1E31" w:rsidRPr="00AF7D10">
        <w:rPr>
          <w:i w:val="0"/>
          <w:sz w:val="22"/>
          <w:szCs w:val="22"/>
          <w:lang w:eastAsia="en-US"/>
        </w:rPr>
        <w:t>a tehnični pregled in</w:t>
      </w:r>
      <w:r w:rsidRPr="00AF7D10">
        <w:rPr>
          <w:i w:val="0"/>
          <w:sz w:val="22"/>
          <w:szCs w:val="22"/>
          <w:lang w:eastAsia="en-US"/>
        </w:rPr>
        <w:t xml:space="preserve"> komisijski pregled in odpravljene vse pomanjkljivosti ugotovljene na </w:t>
      </w:r>
      <w:r w:rsidR="006B1E31" w:rsidRPr="00AF7D10">
        <w:rPr>
          <w:i w:val="0"/>
          <w:sz w:val="22"/>
          <w:szCs w:val="22"/>
          <w:lang w:eastAsia="en-US"/>
        </w:rPr>
        <w:t xml:space="preserve">tehničnem in </w:t>
      </w:r>
      <w:r w:rsidRPr="00AF7D10">
        <w:rPr>
          <w:i w:val="0"/>
          <w:sz w:val="22"/>
          <w:szCs w:val="22"/>
          <w:lang w:eastAsia="en-US"/>
        </w:rPr>
        <w:t>komisijskem pregledu ter opravljen kvalitativni pregled in končni prevzem objekta s končnim obračunom izvedenih del.</w:t>
      </w:r>
    </w:p>
    <w:p w14:paraId="59DEDE33" w14:textId="77777777" w:rsidR="00DC2457" w:rsidRPr="00DC274B" w:rsidRDefault="00DC2457" w:rsidP="00DC2457">
      <w:pPr>
        <w:ind w:left="993"/>
        <w:jc w:val="both"/>
        <w:rPr>
          <w:i w:val="0"/>
          <w:color w:val="FF0000"/>
          <w:sz w:val="22"/>
          <w:szCs w:val="22"/>
          <w:lang w:eastAsia="en-US"/>
        </w:rPr>
      </w:pPr>
      <w:r w:rsidRPr="00DC274B">
        <w:rPr>
          <w:i w:val="0"/>
          <w:color w:val="FF0000"/>
          <w:sz w:val="22"/>
          <w:szCs w:val="22"/>
          <w:lang w:eastAsia="en-US"/>
        </w:rPr>
        <w:t xml:space="preserve"> </w:t>
      </w:r>
    </w:p>
    <w:p w14:paraId="55FF239E" w14:textId="77777777" w:rsidR="00DC2457" w:rsidRDefault="00DC2457" w:rsidP="00DC2457">
      <w:pPr>
        <w:pStyle w:val="Telobesedila2"/>
        <w:ind w:left="1080"/>
        <w:rPr>
          <w:rFonts w:ascii="Times New Roman" w:hAnsi="Times New Roman"/>
          <w:sz w:val="22"/>
          <w:szCs w:val="22"/>
        </w:rPr>
      </w:pPr>
    </w:p>
    <w:p w14:paraId="38063D1D" w14:textId="77777777"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14:paraId="62635DC5" w14:textId="77777777" w:rsidR="00DC2457" w:rsidRPr="00FF47F1" w:rsidRDefault="00DC2457" w:rsidP="00DC2457">
      <w:pPr>
        <w:pStyle w:val="Telobesedila"/>
        <w:ind w:left="1080"/>
        <w:rPr>
          <w:rFonts w:ascii="Times New Roman" w:hAnsi="Times New Roman"/>
          <w:b w:val="0"/>
          <w:bCs/>
          <w:sz w:val="16"/>
          <w:szCs w:val="16"/>
        </w:rPr>
      </w:pPr>
    </w:p>
    <w:p w14:paraId="19113F69" w14:textId="77777777" w:rsidR="00DC2457" w:rsidRDefault="00DC2457" w:rsidP="00DC2457">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45BA67C0" w14:textId="77777777" w:rsidR="00DC2457" w:rsidRPr="00A244F4" w:rsidRDefault="00DC2457" w:rsidP="00DC2457">
      <w:pPr>
        <w:overflowPunct w:val="0"/>
        <w:autoSpaceDE w:val="0"/>
        <w:autoSpaceDN w:val="0"/>
        <w:adjustRightInd w:val="0"/>
        <w:ind w:left="1080"/>
        <w:jc w:val="both"/>
        <w:textAlignment w:val="baseline"/>
        <w:rPr>
          <w:bCs/>
          <w:i w:val="0"/>
          <w:sz w:val="16"/>
          <w:szCs w:val="16"/>
        </w:rPr>
      </w:pPr>
    </w:p>
    <w:p w14:paraId="1B2B0AF7" w14:textId="77777777" w:rsidR="00DC2457" w:rsidRDefault="00DC2457" w:rsidP="00DC2457">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14:paraId="5D5073E1" w14:textId="77777777" w:rsidR="00DC2457" w:rsidRPr="007565C6" w:rsidRDefault="00DC2457" w:rsidP="00DC2457">
      <w:pPr>
        <w:pStyle w:val="Telobesedila"/>
        <w:ind w:left="1080"/>
        <w:rPr>
          <w:rFonts w:ascii="Times New Roman" w:hAnsi="Times New Roman"/>
          <w:b w:val="0"/>
          <w:bCs/>
          <w:sz w:val="22"/>
          <w:szCs w:val="22"/>
        </w:rPr>
      </w:pPr>
    </w:p>
    <w:p w14:paraId="727A69E2" w14:textId="77777777" w:rsidR="00DC2457" w:rsidRPr="00831D84" w:rsidRDefault="00DC2457" w:rsidP="00DC2457">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5D3CF990" w14:textId="77777777" w:rsidR="00DC2457" w:rsidRDefault="00DC2457" w:rsidP="00DC2457">
      <w:pPr>
        <w:tabs>
          <w:tab w:val="left" w:pos="567"/>
          <w:tab w:val="left" w:pos="993"/>
        </w:tabs>
        <w:ind w:left="1080"/>
        <w:jc w:val="both"/>
        <w:rPr>
          <w:i w:val="0"/>
          <w:sz w:val="22"/>
          <w:szCs w:val="22"/>
        </w:rPr>
      </w:pPr>
    </w:p>
    <w:p w14:paraId="073EE9E6" w14:textId="77777777" w:rsidR="00DC2457" w:rsidRPr="007565C6" w:rsidRDefault="00DC2457" w:rsidP="00DC2457">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14:paraId="139FD534" w14:textId="77777777" w:rsidR="00DC2457" w:rsidRPr="007565C6" w:rsidRDefault="00DC2457" w:rsidP="00C25C9D">
      <w:pPr>
        <w:pStyle w:val="Odstavekseznama"/>
        <w:numPr>
          <w:ilvl w:val="0"/>
          <w:numId w:val="22"/>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75C2EBA7" w14:textId="77777777" w:rsidR="00DC2457" w:rsidRPr="007565C6" w:rsidRDefault="00DC2457" w:rsidP="00C25C9D">
      <w:pPr>
        <w:pStyle w:val="Odstavekseznama"/>
        <w:numPr>
          <w:ilvl w:val="0"/>
          <w:numId w:val="22"/>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CFC29E6" w14:textId="77777777" w:rsidR="00DC2457" w:rsidRDefault="00DC2457" w:rsidP="00DC2457">
      <w:pPr>
        <w:pStyle w:val="Telobesedila"/>
        <w:ind w:left="1080"/>
        <w:rPr>
          <w:rFonts w:ascii="Times New Roman" w:hAnsi="Times New Roman"/>
          <w:b w:val="0"/>
          <w:sz w:val="22"/>
          <w:szCs w:val="22"/>
        </w:rPr>
      </w:pPr>
      <w:r w:rsidRPr="007565C6">
        <w:rPr>
          <w:rFonts w:ascii="Times New Roman" w:hAnsi="Times New Roman"/>
          <w:b w:val="0"/>
          <w:sz w:val="22"/>
          <w:szCs w:val="22"/>
        </w:rPr>
        <w:lastRenderedPageBreak/>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14:paraId="00E0296F" w14:textId="77777777" w:rsidR="00DC2457" w:rsidRPr="00A244F4" w:rsidRDefault="00DC2457" w:rsidP="00DC2457">
      <w:pPr>
        <w:pStyle w:val="Telobesedila"/>
        <w:ind w:left="1080"/>
        <w:rPr>
          <w:rFonts w:ascii="Times New Roman" w:hAnsi="Times New Roman"/>
          <w:b w:val="0"/>
          <w:sz w:val="16"/>
          <w:szCs w:val="16"/>
        </w:rPr>
      </w:pPr>
    </w:p>
    <w:p w14:paraId="32A248BD" w14:textId="77777777" w:rsidR="00DC2457" w:rsidRPr="007565C6" w:rsidRDefault="00DC2457" w:rsidP="00DC2457">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14:paraId="16CD4418" w14:textId="77777777" w:rsidR="00DC2457" w:rsidRPr="00FF47F1" w:rsidRDefault="00DC2457" w:rsidP="00DC2457">
      <w:pPr>
        <w:pStyle w:val="Default"/>
        <w:ind w:left="993"/>
        <w:jc w:val="both"/>
        <w:rPr>
          <w:rFonts w:ascii="Times New Roman" w:hAnsi="Times New Roman" w:cs="Times New Roman"/>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14:paraId="0B6B0B78" w14:textId="77777777" w:rsidTr="00F80081">
        <w:tc>
          <w:tcPr>
            <w:tcW w:w="9213" w:type="dxa"/>
            <w:gridSpan w:val="2"/>
            <w:shd w:val="clear" w:color="auto" w:fill="F2F2F2" w:themeFill="background1" w:themeFillShade="F2"/>
          </w:tcPr>
          <w:p w14:paraId="5BBA0BFF" w14:textId="77777777" w:rsidR="00DC2457" w:rsidRPr="007565C6" w:rsidRDefault="00DC2457" w:rsidP="00F80081">
            <w:pPr>
              <w:jc w:val="both"/>
              <w:rPr>
                <w:b/>
                <w:sz w:val="22"/>
                <w:szCs w:val="22"/>
              </w:rPr>
            </w:pPr>
            <w:r w:rsidRPr="007565C6">
              <w:rPr>
                <w:b/>
                <w:sz w:val="22"/>
                <w:szCs w:val="22"/>
              </w:rPr>
              <w:t>RAZLOGI ZA IZKLJUČITEV</w:t>
            </w:r>
          </w:p>
        </w:tc>
      </w:tr>
      <w:tr w:rsidR="00DC2457" w14:paraId="0924C2A9" w14:textId="77777777" w:rsidTr="00F80081">
        <w:tc>
          <w:tcPr>
            <w:tcW w:w="5244" w:type="dxa"/>
            <w:shd w:val="clear" w:color="auto" w:fill="F2F2F2" w:themeFill="background1" w:themeFillShade="F2"/>
            <w:vAlign w:val="center"/>
          </w:tcPr>
          <w:p w14:paraId="24A3C3E0" w14:textId="77777777"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399E3494" w14:textId="77777777"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553E132" w14:textId="77777777" w:rsidR="00DC2457" w:rsidRDefault="00DC2457" w:rsidP="00F80081">
            <w:pPr>
              <w:jc w:val="both"/>
              <w:rPr>
                <w:i w:val="0"/>
                <w:sz w:val="20"/>
              </w:rPr>
            </w:pPr>
            <w:r w:rsidRPr="001D79BB">
              <w:rPr>
                <w:i w:val="0"/>
                <w:sz w:val="20"/>
              </w:rPr>
              <w:t>DOKAZILO:</w:t>
            </w:r>
          </w:p>
          <w:p w14:paraId="7DF2DCF4" w14:textId="77777777" w:rsidR="00375EF8" w:rsidRDefault="00375EF8" w:rsidP="00F80081">
            <w:pPr>
              <w:jc w:val="both"/>
              <w:rPr>
                <w:i w:val="0"/>
                <w:sz w:val="20"/>
              </w:rPr>
            </w:pPr>
          </w:p>
          <w:p w14:paraId="691379C5" w14:textId="77777777" w:rsidR="00375EF8" w:rsidRPr="004F15EF" w:rsidRDefault="00375EF8" w:rsidP="00375EF8">
            <w:pPr>
              <w:tabs>
                <w:tab w:val="left" w:pos="1128"/>
              </w:tabs>
              <w:jc w:val="both"/>
              <w:rPr>
                <w:i w:val="0"/>
                <w:sz w:val="20"/>
              </w:rPr>
            </w:pPr>
            <w:r>
              <w:rPr>
                <w:i w:val="0"/>
                <w:sz w:val="20"/>
              </w:rPr>
              <w:t>Izpolnjen ESPD obrazec:</w:t>
            </w:r>
          </w:p>
          <w:p w14:paraId="2B336198" w14:textId="77777777" w:rsidR="00375EF8" w:rsidRPr="004F15EF" w:rsidRDefault="00375EF8" w:rsidP="00375EF8">
            <w:pPr>
              <w:tabs>
                <w:tab w:val="left" w:pos="1128"/>
              </w:tabs>
              <w:jc w:val="both"/>
              <w:rPr>
                <w:i w:val="0"/>
                <w:sz w:val="20"/>
              </w:rPr>
            </w:pPr>
          </w:p>
          <w:p w14:paraId="6D33D4B0" w14:textId="77777777" w:rsidR="00375EF8" w:rsidRPr="004F15EF" w:rsidRDefault="00375EF8" w:rsidP="00375EF8">
            <w:pPr>
              <w:tabs>
                <w:tab w:val="left" w:pos="1128"/>
              </w:tabs>
              <w:jc w:val="both"/>
              <w:rPr>
                <w:i w:val="0"/>
                <w:sz w:val="20"/>
              </w:rPr>
            </w:pPr>
          </w:p>
          <w:p w14:paraId="78736749" w14:textId="77777777" w:rsidR="00375EF8" w:rsidRDefault="00375EF8" w:rsidP="00375EF8">
            <w:pPr>
              <w:jc w:val="both"/>
              <w:rPr>
                <w:i w:val="0"/>
                <w:sz w:val="20"/>
              </w:rPr>
            </w:pPr>
            <w:r w:rsidRPr="004F15EF">
              <w:rPr>
                <w:i w:val="0"/>
                <w:sz w:val="20"/>
              </w:rPr>
              <w:t>Naročnik bo izpolnjevanje pogoja preveril pri pristojnem organu na podlagi pooblastila pravne osebe (priloga 2) in pooblastila fizične osebe (priloga 3), ki jih bo predložil ponudnik, kateremu naročnik namerava oddati javno naročilo.</w:t>
            </w:r>
          </w:p>
          <w:p w14:paraId="440CCBA9" w14:textId="77777777" w:rsidR="00027469" w:rsidRDefault="00027469" w:rsidP="00375EF8">
            <w:pPr>
              <w:jc w:val="both"/>
              <w:rPr>
                <w:i w:val="0"/>
                <w:sz w:val="20"/>
              </w:rPr>
            </w:pPr>
          </w:p>
          <w:p w14:paraId="39EDF53A" w14:textId="78E57BF2" w:rsidR="00027469" w:rsidRPr="001D79BB" w:rsidRDefault="00027469" w:rsidP="00375EF8">
            <w:pPr>
              <w:jc w:val="both"/>
              <w:rPr>
                <w:i w:val="0"/>
                <w:sz w:val="20"/>
              </w:rPr>
            </w:pPr>
            <w:r w:rsidRPr="00027469">
              <w:rPr>
                <w:i w:val="0"/>
                <w:iCs/>
                <w:sz w:val="20"/>
              </w:rPr>
              <w:t>V primeru, da gospodarski subjekt dokazilo o neobstoju razloga za izključitev predloži sam, mora le-to odražati dejansko stanje.</w:t>
            </w:r>
          </w:p>
          <w:p w14:paraId="7E4E4564" w14:textId="77777777" w:rsidR="00375EF8" w:rsidRPr="001D79BB" w:rsidRDefault="00375EF8" w:rsidP="00F80081">
            <w:pPr>
              <w:jc w:val="both"/>
              <w:rPr>
                <w:i w:val="0"/>
                <w:sz w:val="20"/>
              </w:rPr>
            </w:pPr>
          </w:p>
          <w:p w14:paraId="1BC9007F" w14:textId="77777777" w:rsidR="00DC2457" w:rsidRPr="001D79BB" w:rsidRDefault="00DC2457" w:rsidP="00375EF8">
            <w:pPr>
              <w:tabs>
                <w:tab w:val="left" w:pos="1128"/>
              </w:tabs>
              <w:jc w:val="both"/>
              <w:rPr>
                <w:i w:val="0"/>
                <w:sz w:val="20"/>
              </w:rPr>
            </w:pPr>
          </w:p>
        </w:tc>
      </w:tr>
      <w:tr w:rsidR="00DC2457" w14:paraId="484336B7" w14:textId="77777777" w:rsidTr="00F80081">
        <w:tc>
          <w:tcPr>
            <w:tcW w:w="5244" w:type="dxa"/>
            <w:shd w:val="clear" w:color="auto" w:fill="F2F2F2" w:themeFill="background1" w:themeFillShade="F2"/>
            <w:vAlign w:val="center"/>
          </w:tcPr>
          <w:p w14:paraId="624C7B8C" w14:textId="77777777"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14:paraId="2B2CA5DE" w14:textId="77777777" w:rsidR="00DC2457" w:rsidRPr="00E10884" w:rsidRDefault="00DC2457" w:rsidP="00F80081">
            <w:pPr>
              <w:jc w:val="both"/>
              <w:rPr>
                <w:b/>
                <w:i w:val="0"/>
                <w:color w:val="000000" w:themeColor="text1"/>
                <w:sz w:val="16"/>
                <w:szCs w:val="16"/>
              </w:rPr>
            </w:pPr>
          </w:p>
          <w:p w14:paraId="020DA300" w14:textId="77777777" w:rsidR="00DC2457"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6AE400B9" w14:textId="77777777" w:rsidR="00D9244B" w:rsidRPr="007565C6" w:rsidRDefault="00D9244B" w:rsidP="00F80081">
            <w:pPr>
              <w:pStyle w:val="Default"/>
              <w:jc w:val="both"/>
              <w:rPr>
                <w:rFonts w:ascii="Times New Roman" w:hAnsi="Times New Roman" w:cs="Times New Roman"/>
                <w:sz w:val="20"/>
                <w:szCs w:val="20"/>
              </w:rPr>
            </w:pPr>
          </w:p>
        </w:tc>
        <w:tc>
          <w:tcPr>
            <w:tcW w:w="3969" w:type="dxa"/>
            <w:vAlign w:val="center"/>
          </w:tcPr>
          <w:p w14:paraId="47FCB98F" w14:textId="77777777" w:rsidR="00DC2457" w:rsidRDefault="00DC2457" w:rsidP="00F80081">
            <w:pPr>
              <w:jc w:val="both"/>
              <w:rPr>
                <w:i w:val="0"/>
                <w:sz w:val="20"/>
              </w:rPr>
            </w:pPr>
            <w:r w:rsidRPr="00B92051">
              <w:rPr>
                <w:i w:val="0"/>
                <w:sz w:val="20"/>
              </w:rPr>
              <w:t>DOKAZILO:</w:t>
            </w:r>
          </w:p>
          <w:p w14:paraId="456782A2" w14:textId="77777777" w:rsidR="000353B2" w:rsidRPr="00637EF0" w:rsidRDefault="000353B2" w:rsidP="000353B2">
            <w:pPr>
              <w:jc w:val="both"/>
              <w:rPr>
                <w:i w:val="0"/>
                <w:sz w:val="20"/>
              </w:rPr>
            </w:pPr>
            <w:r w:rsidRPr="00637EF0">
              <w:rPr>
                <w:i w:val="0"/>
                <w:sz w:val="20"/>
              </w:rPr>
              <w:t>Izpolnjen ESPD obrazec.</w:t>
            </w:r>
          </w:p>
          <w:p w14:paraId="2F0B58F8" w14:textId="77777777" w:rsidR="000353B2" w:rsidRPr="00637EF0" w:rsidRDefault="000353B2" w:rsidP="000353B2">
            <w:pPr>
              <w:jc w:val="both"/>
              <w:rPr>
                <w:i w:val="0"/>
                <w:sz w:val="20"/>
              </w:rPr>
            </w:pPr>
          </w:p>
          <w:p w14:paraId="6160ECF2" w14:textId="77777777" w:rsidR="000353B2" w:rsidRPr="00637EF0" w:rsidRDefault="000353B2" w:rsidP="000353B2">
            <w:pPr>
              <w:jc w:val="both"/>
              <w:rPr>
                <w:i w:val="0"/>
                <w:sz w:val="20"/>
              </w:rPr>
            </w:pPr>
            <w:r w:rsidRPr="00637EF0">
              <w:rPr>
                <w:i w:val="0"/>
                <w:sz w:val="20"/>
              </w:rPr>
              <w:t>Naročnik bo izpolnjevanje pogoja preveril v uradni evidenci oz. v enotnem informacijskem sistemu.</w:t>
            </w:r>
          </w:p>
          <w:p w14:paraId="5E6EEB5C" w14:textId="77777777" w:rsidR="000353B2" w:rsidRPr="00637EF0" w:rsidRDefault="000353B2" w:rsidP="000353B2">
            <w:pPr>
              <w:jc w:val="both"/>
              <w:rPr>
                <w:i w:val="0"/>
                <w:sz w:val="20"/>
              </w:rPr>
            </w:pPr>
          </w:p>
          <w:p w14:paraId="60481464" w14:textId="77777777" w:rsidR="00DC2457" w:rsidRPr="000353B2" w:rsidRDefault="000353B2" w:rsidP="000353B2">
            <w:pPr>
              <w:jc w:val="both"/>
              <w:rPr>
                <w:i w:val="0"/>
                <w:sz w:val="20"/>
              </w:rPr>
            </w:pPr>
            <w:r w:rsidRPr="00F42CBB">
              <w:rPr>
                <w:i w:val="0"/>
                <w:color w:val="000000"/>
                <w:sz w:val="20"/>
                <w:szCs w:val="24"/>
              </w:rPr>
              <w:t>Naročnik bo ponudnika, kateremu namerava oddati javno naročilo, pozval k predložitvi dokazil, v kolikor podatkov ne bo mogel pridobiti iz uradnih evidenc</w:t>
            </w:r>
            <w:r>
              <w:rPr>
                <w:i w:val="0"/>
                <w:color w:val="000000"/>
                <w:sz w:val="20"/>
                <w:szCs w:val="24"/>
              </w:rPr>
              <w:t>.</w:t>
            </w:r>
          </w:p>
        </w:tc>
      </w:tr>
      <w:tr w:rsidR="00DC2457" w14:paraId="40504985" w14:textId="77777777" w:rsidTr="00F80081">
        <w:tc>
          <w:tcPr>
            <w:tcW w:w="5244" w:type="dxa"/>
            <w:shd w:val="clear" w:color="auto" w:fill="F2F2F2" w:themeFill="background1" w:themeFillShade="F2"/>
            <w:vAlign w:val="center"/>
          </w:tcPr>
          <w:p w14:paraId="5596E405" w14:textId="77777777" w:rsidR="00DC2457" w:rsidRPr="00E53C10" w:rsidRDefault="00DC2457" w:rsidP="00F80081">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18B66FFB" w14:textId="77777777" w:rsidR="00DC2457" w:rsidRPr="00E10884" w:rsidRDefault="00DC2457" w:rsidP="00F80081">
            <w:pPr>
              <w:jc w:val="both"/>
              <w:rPr>
                <w:b/>
                <w:i w:val="0"/>
                <w:color w:val="000000" w:themeColor="text1"/>
                <w:sz w:val="16"/>
                <w:szCs w:val="16"/>
              </w:rPr>
            </w:pPr>
          </w:p>
          <w:p w14:paraId="29F2B3B2" w14:textId="77777777" w:rsidR="00DC2457" w:rsidRDefault="00DC2457" w:rsidP="00F80081">
            <w:pPr>
              <w:jc w:val="both"/>
              <w:rPr>
                <w:i w:val="0"/>
                <w:sz w:val="20"/>
              </w:rPr>
            </w:pPr>
            <w:r w:rsidRPr="00515F27">
              <w:rPr>
                <w:i w:val="0"/>
                <w:sz w:val="20"/>
              </w:rPr>
              <w:t xml:space="preserve">V primeru skupne prijave mora pogoj izpolniti vsak izmed partnerjev in vsi v prijavi nominirani podizvajalci, ter drugi subjekti, katerih zmogljivosti uporabi gospodarski subjekt glede izpolnjevanja pogojev v zvezi z ekonomskim in </w:t>
            </w:r>
            <w:r w:rsidRPr="00515F27">
              <w:rPr>
                <w:i w:val="0"/>
                <w:sz w:val="20"/>
              </w:rPr>
              <w:lastRenderedPageBreak/>
              <w:t>finančnim položajem ter tehnično in strokovno sposobnostjo (v skladu z 81. členom ZJN-3)</w:t>
            </w:r>
            <w:r w:rsidRPr="00831D84">
              <w:rPr>
                <w:i w:val="0"/>
                <w:sz w:val="20"/>
              </w:rPr>
              <w:t>.</w:t>
            </w:r>
          </w:p>
          <w:p w14:paraId="5EE48064" w14:textId="77777777" w:rsidR="0039596C" w:rsidRDefault="0039596C" w:rsidP="00F80081">
            <w:pPr>
              <w:jc w:val="both"/>
              <w:rPr>
                <w:i w:val="0"/>
                <w:sz w:val="20"/>
              </w:rPr>
            </w:pPr>
          </w:p>
          <w:p w14:paraId="7F1E562A" w14:textId="77777777" w:rsidR="0039596C" w:rsidRPr="00B92051" w:rsidRDefault="0039596C" w:rsidP="00F80081">
            <w:pPr>
              <w:jc w:val="both"/>
              <w:rPr>
                <w:i w:val="0"/>
                <w:sz w:val="20"/>
              </w:rPr>
            </w:pPr>
          </w:p>
        </w:tc>
        <w:tc>
          <w:tcPr>
            <w:tcW w:w="3969" w:type="dxa"/>
            <w:vAlign w:val="center"/>
          </w:tcPr>
          <w:p w14:paraId="49DC814B" w14:textId="77777777" w:rsidR="00DC2457" w:rsidRPr="00B92051" w:rsidRDefault="00DC2457" w:rsidP="00F80081">
            <w:pPr>
              <w:rPr>
                <w:i w:val="0"/>
                <w:sz w:val="20"/>
              </w:rPr>
            </w:pPr>
            <w:r w:rsidRPr="00B92051">
              <w:rPr>
                <w:i w:val="0"/>
                <w:sz w:val="20"/>
              </w:rPr>
              <w:lastRenderedPageBreak/>
              <w:t>DOKAZILO:</w:t>
            </w:r>
          </w:p>
          <w:p w14:paraId="2B58F3C9" w14:textId="77777777" w:rsidR="002D3FFD" w:rsidRPr="00637EF0" w:rsidRDefault="002D3FFD" w:rsidP="002D3FFD">
            <w:pPr>
              <w:jc w:val="both"/>
              <w:rPr>
                <w:i w:val="0"/>
                <w:sz w:val="20"/>
              </w:rPr>
            </w:pPr>
            <w:r w:rsidRPr="00637EF0">
              <w:rPr>
                <w:i w:val="0"/>
                <w:sz w:val="20"/>
              </w:rPr>
              <w:t>Izpolnjen ESPD obrazec.</w:t>
            </w:r>
          </w:p>
          <w:p w14:paraId="0E8D422F" w14:textId="77777777" w:rsidR="002D3FFD" w:rsidRPr="00637EF0" w:rsidRDefault="002D3FFD" w:rsidP="002D3FFD">
            <w:pPr>
              <w:jc w:val="both"/>
              <w:rPr>
                <w:i w:val="0"/>
                <w:sz w:val="20"/>
              </w:rPr>
            </w:pPr>
          </w:p>
          <w:p w14:paraId="5C30C895" w14:textId="77777777" w:rsidR="002D3FFD" w:rsidRPr="00637EF0" w:rsidRDefault="002D3FFD" w:rsidP="002D3FFD">
            <w:pPr>
              <w:jc w:val="both"/>
              <w:rPr>
                <w:i w:val="0"/>
                <w:sz w:val="20"/>
              </w:rPr>
            </w:pPr>
            <w:r w:rsidRPr="00637EF0">
              <w:rPr>
                <w:i w:val="0"/>
                <w:sz w:val="20"/>
              </w:rPr>
              <w:t>Naročnik bo izpolnjevanje pogoja preveril v uradni evidenci oz. v enotnem informacijskem sistemu.</w:t>
            </w:r>
          </w:p>
          <w:p w14:paraId="568BEF38" w14:textId="77777777" w:rsidR="002D3FFD" w:rsidRPr="00637EF0" w:rsidRDefault="002D3FFD" w:rsidP="002D3FFD">
            <w:pPr>
              <w:jc w:val="both"/>
              <w:rPr>
                <w:i w:val="0"/>
                <w:sz w:val="20"/>
              </w:rPr>
            </w:pPr>
          </w:p>
          <w:p w14:paraId="5165112F" w14:textId="77777777" w:rsidR="002D3FFD" w:rsidRPr="00626D4F" w:rsidRDefault="002D3FFD" w:rsidP="002D3FFD">
            <w:pPr>
              <w:rPr>
                <w:i w:val="0"/>
                <w:sz w:val="20"/>
              </w:rPr>
            </w:pPr>
            <w:r w:rsidRPr="00626D4F">
              <w:rPr>
                <w:i w:val="0"/>
                <w:color w:val="000000"/>
                <w:sz w:val="20"/>
                <w:szCs w:val="24"/>
              </w:rPr>
              <w:t xml:space="preserve">Naročnik bo ponudnika, kateremu namerava oddati javno naročilo, pozval k predložitvi dokazil, v kolikor podatkov ne bo mogel </w:t>
            </w:r>
            <w:r w:rsidRPr="00626D4F">
              <w:rPr>
                <w:i w:val="0"/>
                <w:color w:val="000000"/>
                <w:sz w:val="20"/>
                <w:szCs w:val="24"/>
              </w:rPr>
              <w:lastRenderedPageBreak/>
              <w:t>pridobiti iz uradnih evidenc.</w:t>
            </w:r>
          </w:p>
          <w:p w14:paraId="2D5109BF" w14:textId="77777777" w:rsidR="002D3FFD" w:rsidRPr="00626D4F" w:rsidRDefault="002D3FFD" w:rsidP="002D3FFD">
            <w:pPr>
              <w:pStyle w:val="Default"/>
              <w:rPr>
                <w:rFonts w:ascii="Times New Roman" w:hAnsi="Times New Roman" w:cs="Times New Roman"/>
                <w:sz w:val="20"/>
                <w:szCs w:val="20"/>
              </w:rPr>
            </w:pPr>
          </w:p>
          <w:p w14:paraId="18EFBDC7" w14:textId="77777777" w:rsidR="00DC2457" w:rsidRPr="00B92051" w:rsidRDefault="00DC2457" w:rsidP="00F80081">
            <w:pPr>
              <w:pStyle w:val="Default"/>
              <w:rPr>
                <w:rFonts w:ascii="Times New Roman" w:hAnsi="Times New Roman" w:cs="Times New Roman"/>
                <w:sz w:val="20"/>
                <w:szCs w:val="20"/>
              </w:rPr>
            </w:pPr>
          </w:p>
        </w:tc>
      </w:tr>
      <w:tr w:rsidR="00DC2457" w14:paraId="0323665D" w14:textId="77777777" w:rsidTr="00F80081">
        <w:tc>
          <w:tcPr>
            <w:tcW w:w="5244" w:type="dxa"/>
            <w:shd w:val="clear" w:color="auto" w:fill="F2F2F2" w:themeFill="background1" w:themeFillShade="F2"/>
            <w:vAlign w:val="center"/>
          </w:tcPr>
          <w:p w14:paraId="63213F11" w14:textId="77777777" w:rsidR="00A45CB7" w:rsidRDefault="00DC2457" w:rsidP="00A45CB7">
            <w:pPr>
              <w:jc w:val="both"/>
              <w:rPr>
                <w:b/>
                <w:bCs/>
                <w:i w:val="0"/>
                <w:iCs/>
                <w:color w:val="000000"/>
                <w:sz w:val="20"/>
              </w:rPr>
            </w:pPr>
            <w:r w:rsidRPr="00E53C10">
              <w:rPr>
                <w:rFonts w:cs="Arial"/>
                <w:b/>
                <w:i w:val="0"/>
                <w:iCs/>
                <w:color w:val="000000" w:themeColor="text1"/>
                <w:sz w:val="20"/>
              </w:rPr>
              <w:lastRenderedPageBreak/>
              <w:t>4.</w:t>
            </w:r>
            <w:r w:rsidR="00A45CB7" w:rsidRPr="00D769A2">
              <w:rPr>
                <w:b/>
                <w:bCs/>
                <w:i w:val="0"/>
                <w:iCs/>
                <w:color w:val="000000"/>
                <w:sz w:val="20"/>
              </w:rPr>
              <w:t xml:space="preserve"> Naročnik bo iz postopka javnega naročanja izključil gospodarski subjekt, če je v zadnjih treh letih pred potekom roka za oddajo </w:t>
            </w:r>
            <w:r w:rsidR="00A45CB7" w:rsidRPr="00620202">
              <w:rPr>
                <w:b/>
                <w:bCs/>
                <w:i w:val="0"/>
                <w:iCs/>
                <w:color w:val="000000"/>
                <w:sz w:val="20"/>
              </w:rPr>
              <w:t>prijav</w:t>
            </w:r>
            <w:r w:rsidR="00A45CB7"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0D7D6185" w14:textId="77777777" w:rsidR="00A45CB7" w:rsidRDefault="00A45CB7" w:rsidP="00A45CB7">
            <w:pPr>
              <w:jc w:val="both"/>
              <w:rPr>
                <w:rFonts w:cs="Arial"/>
                <w:b/>
                <w:i w:val="0"/>
                <w:iCs/>
                <w:color w:val="000000" w:themeColor="text1"/>
                <w:sz w:val="20"/>
              </w:rPr>
            </w:pPr>
            <w:r w:rsidRPr="00D769A2">
              <w:rPr>
                <w:i w:val="0"/>
                <w:iCs/>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w:t>
            </w:r>
            <w:r w:rsidRPr="00CE7BCF">
              <w:rPr>
                <w:i w:val="0"/>
                <w:iCs/>
                <w:sz w:val="20"/>
              </w:rPr>
              <w:t>prijave</w:t>
            </w:r>
            <w:r w:rsidRPr="00D769A2">
              <w:rPr>
                <w:i w:val="0"/>
                <w:iCs/>
                <w:sz w:val="20"/>
              </w:rPr>
              <w:t xml:space="preserve"> mora pogoj izpolniti tudi vsak izmed partnerjev</w:t>
            </w:r>
            <w:r w:rsidR="00CD049E">
              <w:rPr>
                <w:i w:val="0"/>
                <w:iCs/>
                <w:sz w:val="20"/>
              </w:rPr>
              <w:t>.</w:t>
            </w:r>
          </w:p>
          <w:p w14:paraId="1E12E5D6" w14:textId="77777777" w:rsidR="00A45CB7" w:rsidRDefault="00A45CB7" w:rsidP="00F80081">
            <w:pPr>
              <w:jc w:val="both"/>
              <w:rPr>
                <w:rFonts w:cs="Arial"/>
                <w:b/>
                <w:i w:val="0"/>
                <w:iCs/>
                <w:color w:val="000000" w:themeColor="text1"/>
                <w:sz w:val="20"/>
              </w:rPr>
            </w:pPr>
          </w:p>
          <w:p w14:paraId="56081743" w14:textId="77777777" w:rsidR="00DC2457" w:rsidRPr="00E53C10" w:rsidRDefault="00DC2457" w:rsidP="00A45CB7">
            <w:pPr>
              <w:jc w:val="both"/>
              <w:rPr>
                <w:b/>
                <w:i w:val="0"/>
                <w:color w:val="000000" w:themeColor="text1"/>
                <w:sz w:val="20"/>
              </w:rPr>
            </w:pPr>
            <w:r w:rsidRPr="00E53C10">
              <w:rPr>
                <w:rFonts w:cs="Arial"/>
                <w:b/>
                <w:i w:val="0"/>
                <w:iCs/>
                <w:color w:val="000000" w:themeColor="text1"/>
                <w:sz w:val="20"/>
              </w:rPr>
              <w:t xml:space="preserve"> </w:t>
            </w:r>
          </w:p>
        </w:tc>
        <w:tc>
          <w:tcPr>
            <w:tcW w:w="3969" w:type="dxa"/>
            <w:vAlign w:val="center"/>
          </w:tcPr>
          <w:p w14:paraId="0F713AFC" w14:textId="77777777" w:rsidR="00C229B2" w:rsidRDefault="00C229B2" w:rsidP="00F80081">
            <w:pPr>
              <w:jc w:val="both"/>
              <w:rPr>
                <w:i w:val="0"/>
                <w:sz w:val="20"/>
              </w:rPr>
            </w:pPr>
          </w:p>
          <w:p w14:paraId="05F0A0A1" w14:textId="77777777" w:rsidR="00DC2457" w:rsidRDefault="00DC2457" w:rsidP="00F80081">
            <w:pPr>
              <w:jc w:val="both"/>
              <w:rPr>
                <w:i w:val="0"/>
                <w:sz w:val="20"/>
              </w:rPr>
            </w:pPr>
            <w:r w:rsidRPr="00B92051">
              <w:rPr>
                <w:i w:val="0"/>
                <w:sz w:val="20"/>
              </w:rPr>
              <w:t>DOKAZILO:</w:t>
            </w:r>
          </w:p>
          <w:p w14:paraId="7B4EF41C" w14:textId="77777777" w:rsidR="00127A0C" w:rsidRDefault="00127A0C" w:rsidP="00F80081">
            <w:pPr>
              <w:jc w:val="both"/>
              <w:rPr>
                <w:i w:val="0"/>
                <w:sz w:val="20"/>
              </w:rPr>
            </w:pPr>
          </w:p>
          <w:p w14:paraId="1EF7DC25" w14:textId="77777777" w:rsidR="00127A0C" w:rsidRPr="00B70B7E" w:rsidRDefault="00127A0C" w:rsidP="00127A0C">
            <w:pPr>
              <w:jc w:val="both"/>
              <w:rPr>
                <w:i w:val="0"/>
                <w:sz w:val="20"/>
              </w:rPr>
            </w:pPr>
            <w:r w:rsidRPr="00B70B7E">
              <w:rPr>
                <w:i w:val="0"/>
                <w:sz w:val="20"/>
              </w:rPr>
              <w:t>Izpolnjen ESPD obrazec.</w:t>
            </w:r>
          </w:p>
          <w:p w14:paraId="25C54897" w14:textId="77777777" w:rsidR="00127A0C" w:rsidRPr="00B70B7E" w:rsidRDefault="00127A0C" w:rsidP="00127A0C">
            <w:pPr>
              <w:jc w:val="both"/>
              <w:rPr>
                <w:i w:val="0"/>
                <w:sz w:val="20"/>
              </w:rPr>
            </w:pPr>
          </w:p>
          <w:p w14:paraId="1C7E97D5" w14:textId="77777777" w:rsidR="00127A0C" w:rsidRPr="00B70B7E" w:rsidRDefault="00127A0C" w:rsidP="00127A0C">
            <w:pPr>
              <w:jc w:val="both"/>
              <w:rPr>
                <w:i w:val="0"/>
                <w:sz w:val="20"/>
              </w:rPr>
            </w:pPr>
            <w:r w:rsidRPr="00B70B7E">
              <w:rPr>
                <w:i w:val="0"/>
                <w:sz w:val="20"/>
              </w:rPr>
              <w:t>Naročnik bo izpolnjevanje pogoja preveril v uradni evidenci oz. v enotnem informacijskem sistemu.</w:t>
            </w:r>
          </w:p>
          <w:p w14:paraId="3F938B17" w14:textId="77777777" w:rsidR="00127A0C" w:rsidRPr="00B70B7E" w:rsidRDefault="00127A0C" w:rsidP="00127A0C">
            <w:pPr>
              <w:jc w:val="both"/>
              <w:rPr>
                <w:i w:val="0"/>
                <w:sz w:val="20"/>
              </w:rPr>
            </w:pPr>
          </w:p>
          <w:p w14:paraId="1A4BBA7D" w14:textId="77777777" w:rsidR="00127A0C" w:rsidRPr="00B92051" w:rsidRDefault="00127A0C" w:rsidP="00127A0C">
            <w:pPr>
              <w:jc w:val="both"/>
              <w:rPr>
                <w:i w:val="0"/>
                <w:sz w:val="20"/>
              </w:rPr>
            </w:pPr>
            <w:r w:rsidRPr="00B70B7E">
              <w:rPr>
                <w:i w:val="0"/>
                <w:sz w:val="20"/>
              </w:rPr>
              <w:t>Naročnik bo ponudnika, kateremu namerava oddati javno naročilo, pozval k predložitvi dokazil, v kolikor podatkov ne bo mogel pridobiti iz uradnih evidenc.</w:t>
            </w:r>
          </w:p>
          <w:p w14:paraId="663E0BAC" w14:textId="77777777" w:rsidR="00127A0C" w:rsidRPr="00B92051" w:rsidRDefault="00127A0C" w:rsidP="00F80081">
            <w:pPr>
              <w:jc w:val="both"/>
              <w:rPr>
                <w:i w:val="0"/>
                <w:sz w:val="20"/>
              </w:rPr>
            </w:pPr>
          </w:p>
          <w:p w14:paraId="7552C383" w14:textId="77777777" w:rsidR="00DC2457" w:rsidRPr="0000356F" w:rsidRDefault="00DC2457" w:rsidP="00F80081">
            <w:pPr>
              <w:jc w:val="both"/>
              <w:rPr>
                <w:i w:val="0"/>
                <w:sz w:val="20"/>
              </w:rPr>
            </w:pPr>
          </w:p>
        </w:tc>
      </w:tr>
      <w:tr w:rsidR="00DC2457" w:rsidRPr="007565C6" w14:paraId="1BAA6208" w14:textId="77777777" w:rsidTr="00F80081">
        <w:tc>
          <w:tcPr>
            <w:tcW w:w="9213" w:type="dxa"/>
            <w:gridSpan w:val="2"/>
            <w:shd w:val="clear" w:color="auto" w:fill="F2F2F2" w:themeFill="background1" w:themeFillShade="F2"/>
          </w:tcPr>
          <w:p w14:paraId="001AB550" w14:textId="77777777"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14:paraId="6A20D4F8" w14:textId="77777777" w:rsidTr="00F80081">
        <w:tc>
          <w:tcPr>
            <w:tcW w:w="5244" w:type="dxa"/>
            <w:shd w:val="clear" w:color="auto" w:fill="F2F2F2" w:themeFill="background1" w:themeFillShade="F2"/>
          </w:tcPr>
          <w:p w14:paraId="727F9E92" w14:textId="77777777"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14:paraId="24F33689" w14:textId="77777777" w:rsidR="00DC2457" w:rsidRPr="00E10884" w:rsidRDefault="00DC2457" w:rsidP="00F80081">
            <w:pPr>
              <w:pStyle w:val="Default"/>
              <w:jc w:val="both"/>
              <w:rPr>
                <w:rFonts w:ascii="Times New Roman" w:hAnsi="Times New Roman" w:cs="Times New Roman"/>
                <w:sz w:val="16"/>
                <w:szCs w:val="16"/>
              </w:rPr>
            </w:pPr>
          </w:p>
          <w:p w14:paraId="217FE40A" w14:textId="77777777" w:rsidR="00DC2457" w:rsidRPr="00B92051" w:rsidRDefault="00DC2457" w:rsidP="00F80081">
            <w:pPr>
              <w:pStyle w:val="Default"/>
              <w:jc w:val="both"/>
              <w:rPr>
                <w:rFonts w:ascii="Times New Roman" w:hAnsi="Times New Roman" w:cs="Times New Roman"/>
                <w:sz w:val="20"/>
                <w:szCs w:val="20"/>
              </w:rPr>
            </w:pPr>
            <w:r w:rsidRPr="007565C6">
              <w:rPr>
                <w:rFonts w:ascii="Times New Roman" w:hAnsi="Times New Roman" w:cs="Times New Roman"/>
                <w:sz w:val="20"/>
              </w:rPr>
              <w:t xml:space="preserve">V primeru skupne </w:t>
            </w:r>
            <w:r>
              <w:rPr>
                <w:rFonts w:ascii="Times New Roman" w:hAnsi="Times New Roman" w:cs="Times New Roman"/>
                <w:sz w:val="20"/>
              </w:rPr>
              <w:t>prijave</w:t>
            </w:r>
            <w:r w:rsidRPr="007565C6">
              <w:rPr>
                <w:rFonts w:ascii="Times New Roman" w:hAnsi="Times New Roman" w:cs="Times New Roman"/>
                <w:sz w:val="20"/>
              </w:rPr>
              <w:t xml:space="preserve"> mora pogoj izpolniti vsak izmed partnerjev.</w:t>
            </w:r>
          </w:p>
        </w:tc>
        <w:tc>
          <w:tcPr>
            <w:tcW w:w="3969" w:type="dxa"/>
            <w:vAlign w:val="center"/>
          </w:tcPr>
          <w:p w14:paraId="425C04F0" w14:textId="77777777" w:rsidR="00DC2457" w:rsidRPr="00D41C51" w:rsidRDefault="00DC2457" w:rsidP="00F80081">
            <w:pPr>
              <w:pStyle w:val="Default"/>
              <w:jc w:val="both"/>
              <w:rPr>
                <w:rFonts w:ascii="Times New Roman" w:hAnsi="Times New Roman" w:cs="Times New Roman"/>
                <w:sz w:val="20"/>
                <w:szCs w:val="20"/>
              </w:rPr>
            </w:pPr>
            <w:r w:rsidRPr="00D41C51">
              <w:rPr>
                <w:rFonts w:ascii="Times New Roman" w:hAnsi="Times New Roman" w:cs="Times New Roman"/>
                <w:sz w:val="20"/>
                <w:szCs w:val="20"/>
              </w:rPr>
              <w:t>DOKAZILO:</w:t>
            </w:r>
          </w:p>
          <w:p w14:paraId="5F363298" w14:textId="77777777" w:rsidR="00D41C51" w:rsidRPr="00900924" w:rsidRDefault="00D41C51" w:rsidP="00D41C51">
            <w:pPr>
              <w:jc w:val="both"/>
              <w:rPr>
                <w:i w:val="0"/>
                <w:sz w:val="20"/>
              </w:rPr>
            </w:pPr>
            <w:r w:rsidRPr="00900924">
              <w:rPr>
                <w:i w:val="0"/>
                <w:sz w:val="20"/>
              </w:rPr>
              <w:t>Izpolnjen ESPD obrazec.</w:t>
            </w:r>
          </w:p>
          <w:p w14:paraId="3D3FCF08" w14:textId="77777777" w:rsidR="00D41C51" w:rsidRPr="00900924" w:rsidRDefault="00D41C51" w:rsidP="00D41C51">
            <w:pPr>
              <w:jc w:val="both"/>
              <w:rPr>
                <w:i w:val="0"/>
                <w:sz w:val="20"/>
              </w:rPr>
            </w:pPr>
          </w:p>
          <w:p w14:paraId="53F62944" w14:textId="77777777" w:rsidR="00D41C51" w:rsidRPr="00900924" w:rsidRDefault="00D41C51" w:rsidP="00D41C51">
            <w:pPr>
              <w:jc w:val="both"/>
              <w:rPr>
                <w:i w:val="0"/>
                <w:sz w:val="20"/>
              </w:rPr>
            </w:pPr>
            <w:r w:rsidRPr="00900924">
              <w:rPr>
                <w:i w:val="0"/>
                <w:sz w:val="20"/>
              </w:rPr>
              <w:t>Naročnik bo izpolnjevanje pogoja preveril v uradni evidenci.</w:t>
            </w:r>
          </w:p>
          <w:p w14:paraId="2599FADC" w14:textId="77777777" w:rsidR="00D41C51" w:rsidRPr="00900924" w:rsidRDefault="00D41C51" w:rsidP="00D41C51">
            <w:pPr>
              <w:pStyle w:val="Default"/>
              <w:jc w:val="both"/>
              <w:rPr>
                <w:rFonts w:ascii="Times New Roman" w:hAnsi="Times New Roman" w:cs="Times New Roman"/>
                <w:sz w:val="20"/>
                <w:szCs w:val="20"/>
              </w:rPr>
            </w:pPr>
          </w:p>
          <w:p w14:paraId="1F3985A4" w14:textId="77777777" w:rsidR="00D41C51" w:rsidRPr="00900924" w:rsidRDefault="00D41C51" w:rsidP="00D41C51">
            <w:pPr>
              <w:pStyle w:val="Default"/>
              <w:jc w:val="both"/>
              <w:rPr>
                <w:rFonts w:ascii="Times New Roman" w:hAnsi="Times New Roman" w:cs="Times New Roman"/>
                <w:sz w:val="20"/>
                <w:szCs w:val="20"/>
              </w:rPr>
            </w:pPr>
            <w:r w:rsidRPr="00900924">
              <w:rPr>
                <w:rFonts w:ascii="Times New Roman" w:hAnsi="Times New Roman" w:cs="Times New Roman"/>
                <w:sz w:val="20"/>
                <w:szCs w:val="20"/>
              </w:rPr>
              <w:t>Naročnik bo ponudnika, kateremu namerava oddati javno naročilo, pozval k predložitvi dokazil, v kolikor podatkov ne bo mogel pridobiti iz uradnih evidenc</w:t>
            </w:r>
          </w:p>
          <w:p w14:paraId="7CC8B57F" w14:textId="77777777" w:rsidR="00D41C51" w:rsidRPr="00EE738D" w:rsidRDefault="00D41C51" w:rsidP="00F80081">
            <w:pPr>
              <w:pStyle w:val="Default"/>
              <w:jc w:val="both"/>
              <w:rPr>
                <w:rFonts w:ascii="Times New Roman" w:hAnsi="Times New Roman" w:cs="Times New Roman"/>
                <w:sz w:val="16"/>
                <w:szCs w:val="16"/>
              </w:rPr>
            </w:pPr>
          </w:p>
          <w:p w14:paraId="3AE7CFEF" w14:textId="77777777" w:rsidR="00DC2457" w:rsidRPr="00EE738D" w:rsidRDefault="00DC2457" w:rsidP="00F80081">
            <w:pPr>
              <w:pStyle w:val="Default"/>
              <w:jc w:val="both"/>
              <w:rPr>
                <w:rFonts w:ascii="Times New Roman" w:hAnsi="Times New Roman" w:cs="Times New Roman"/>
                <w:sz w:val="16"/>
                <w:szCs w:val="16"/>
              </w:rPr>
            </w:pPr>
          </w:p>
        </w:tc>
      </w:tr>
      <w:tr w:rsidR="00DC2457" w14:paraId="334FFCCC" w14:textId="77777777" w:rsidTr="00F80081">
        <w:trPr>
          <w:trHeight w:val="274"/>
        </w:trPr>
        <w:tc>
          <w:tcPr>
            <w:tcW w:w="5244" w:type="dxa"/>
            <w:shd w:val="clear" w:color="auto" w:fill="F2F2F2" w:themeFill="background1" w:themeFillShade="F2"/>
          </w:tcPr>
          <w:p w14:paraId="0897236F" w14:textId="77777777" w:rsidR="00DC2457" w:rsidRDefault="00DC2457" w:rsidP="00F80081">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14:paraId="29371E09" w14:textId="77777777" w:rsidR="002952F6" w:rsidRDefault="002952F6" w:rsidP="00F80081">
            <w:pPr>
              <w:jc w:val="both"/>
              <w:rPr>
                <w:b/>
                <w:i w:val="0"/>
                <w:sz w:val="20"/>
              </w:rPr>
            </w:pPr>
          </w:p>
          <w:p w14:paraId="42880866" w14:textId="77777777" w:rsidR="002952F6" w:rsidRPr="007565C6" w:rsidRDefault="002952F6" w:rsidP="00F80081">
            <w:pPr>
              <w:jc w:val="both"/>
              <w:rPr>
                <w:b/>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77B715AE" w14:textId="77777777" w:rsidR="00DC2457" w:rsidRPr="00FF47F1" w:rsidRDefault="00DC2457" w:rsidP="00F80081">
            <w:pPr>
              <w:jc w:val="both"/>
              <w:rPr>
                <w:i w:val="0"/>
                <w:sz w:val="16"/>
                <w:szCs w:val="16"/>
              </w:rPr>
            </w:pPr>
          </w:p>
          <w:p w14:paraId="45C7B23E" w14:textId="77777777" w:rsidR="00DC2457" w:rsidRPr="007565C6" w:rsidRDefault="00DC2457" w:rsidP="00F80081">
            <w:pPr>
              <w:jc w:val="both"/>
              <w:rPr>
                <w:b/>
                <w:i w:val="0"/>
                <w:sz w:val="20"/>
              </w:rPr>
            </w:pPr>
          </w:p>
        </w:tc>
        <w:tc>
          <w:tcPr>
            <w:tcW w:w="3969" w:type="dxa"/>
            <w:vAlign w:val="center"/>
          </w:tcPr>
          <w:p w14:paraId="190DBC15" w14:textId="77777777" w:rsidR="00DC2457" w:rsidRPr="00D81000" w:rsidRDefault="00DC2457" w:rsidP="00F80081">
            <w:pPr>
              <w:jc w:val="both"/>
              <w:rPr>
                <w:i w:val="0"/>
                <w:sz w:val="20"/>
              </w:rPr>
            </w:pPr>
            <w:r w:rsidRPr="00D81000">
              <w:rPr>
                <w:i w:val="0"/>
                <w:sz w:val="20"/>
              </w:rPr>
              <w:t>DOKAZILO:</w:t>
            </w:r>
          </w:p>
          <w:p w14:paraId="3EF53703" w14:textId="77777777" w:rsidR="006E33C9" w:rsidRPr="005554A8" w:rsidRDefault="006E33C9" w:rsidP="006E33C9">
            <w:pPr>
              <w:jc w:val="both"/>
              <w:rPr>
                <w:i w:val="0"/>
                <w:sz w:val="20"/>
              </w:rPr>
            </w:pPr>
            <w:r w:rsidRPr="005554A8">
              <w:rPr>
                <w:i w:val="0"/>
                <w:sz w:val="20"/>
              </w:rPr>
              <w:t>Izpolnjen ESPD obrazec.</w:t>
            </w:r>
          </w:p>
          <w:p w14:paraId="604C4F92" w14:textId="77777777" w:rsidR="006E33C9" w:rsidRPr="005554A8" w:rsidRDefault="006E33C9" w:rsidP="006E33C9">
            <w:pPr>
              <w:jc w:val="both"/>
              <w:rPr>
                <w:i w:val="0"/>
                <w:sz w:val="20"/>
              </w:rPr>
            </w:pPr>
          </w:p>
          <w:p w14:paraId="6A9579F0" w14:textId="77777777" w:rsidR="006E33C9" w:rsidRPr="005554A8" w:rsidRDefault="006E33C9" w:rsidP="006E33C9">
            <w:pPr>
              <w:jc w:val="both"/>
              <w:rPr>
                <w:i w:val="0"/>
                <w:sz w:val="20"/>
              </w:rPr>
            </w:pPr>
            <w:r w:rsidRPr="005554A8">
              <w:rPr>
                <w:i w:val="0"/>
                <w:sz w:val="20"/>
              </w:rPr>
              <w:t>Naročnik bo izpolnjevanje pogoja preveril v uradni evidenci.</w:t>
            </w:r>
          </w:p>
          <w:p w14:paraId="0373ED98" w14:textId="77777777" w:rsidR="006E33C9" w:rsidRPr="005554A8" w:rsidRDefault="006E33C9" w:rsidP="006E33C9">
            <w:pPr>
              <w:pStyle w:val="Default"/>
              <w:jc w:val="both"/>
              <w:rPr>
                <w:rFonts w:ascii="Times New Roman" w:hAnsi="Times New Roman" w:cs="Times New Roman"/>
                <w:sz w:val="20"/>
                <w:szCs w:val="20"/>
              </w:rPr>
            </w:pPr>
          </w:p>
          <w:p w14:paraId="116E87EF" w14:textId="77777777" w:rsidR="006E33C9" w:rsidRPr="00EE738D" w:rsidRDefault="006E33C9" w:rsidP="00F80081">
            <w:pPr>
              <w:jc w:val="both"/>
              <w:rPr>
                <w:i w:val="0"/>
                <w:sz w:val="16"/>
                <w:szCs w:val="16"/>
              </w:rPr>
            </w:pPr>
            <w:r w:rsidRPr="005554A8">
              <w:rPr>
                <w:i w:val="0"/>
                <w:sz w:val="20"/>
              </w:rPr>
              <w:t>Naročnik bo ponudnika, kateremu namerava oddati javno naročilo, pozval k predložitvi dokazil, v kolikor podatkov ne bo mogel pridobiti iz uradnih evidenc.</w:t>
            </w:r>
          </w:p>
          <w:p w14:paraId="586199A4" w14:textId="77777777" w:rsidR="00DC2457" w:rsidRPr="00EE738D" w:rsidRDefault="00DC2457" w:rsidP="00F80081">
            <w:pPr>
              <w:jc w:val="both"/>
              <w:rPr>
                <w:i w:val="0"/>
                <w:sz w:val="16"/>
                <w:szCs w:val="16"/>
              </w:rPr>
            </w:pPr>
          </w:p>
        </w:tc>
      </w:tr>
      <w:tr w:rsidR="00DC2457" w14:paraId="35303077" w14:textId="77777777" w:rsidTr="00F80081">
        <w:tc>
          <w:tcPr>
            <w:tcW w:w="5244" w:type="dxa"/>
            <w:shd w:val="clear" w:color="auto" w:fill="F2F2F2" w:themeFill="background1" w:themeFillShade="F2"/>
          </w:tcPr>
          <w:p w14:paraId="47B243F6" w14:textId="6EE89E4C" w:rsidR="00B0615F" w:rsidRPr="00F52182" w:rsidRDefault="006C1853" w:rsidP="006C1853">
            <w:pPr>
              <w:jc w:val="both"/>
              <w:rPr>
                <w:b/>
                <w:i w:val="0"/>
                <w:sz w:val="20"/>
              </w:rPr>
            </w:pPr>
            <w:r>
              <w:rPr>
                <w:b/>
                <w:i w:val="0"/>
                <w:sz w:val="20"/>
              </w:rPr>
              <w:t xml:space="preserve">3. </w:t>
            </w:r>
            <w:r w:rsidRPr="00F52182">
              <w:rPr>
                <w:b/>
                <w:i w:val="0"/>
                <w:sz w:val="20"/>
              </w:rPr>
              <w:t>Gospodarski subjekt oziroma katerikoli partner v skupni ponudbi mora izkazati, da je v obdobju od 1.1.2014 kvalitetno, strokovno in v skladu s pogodbenimi določili uspešno izvedel in zaključil rekonstrukcijo ali izgradnjo</w:t>
            </w:r>
            <w:r w:rsidR="00B0615F" w:rsidRPr="00F52182">
              <w:rPr>
                <w:b/>
                <w:i w:val="0"/>
                <w:sz w:val="20"/>
              </w:rPr>
              <w:t>:</w:t>
            </w:r>
          </w:p>
          <w:p w14:paraId="7D31C9B3" w14:textId="7A13C8DE" w:rsidR="00B0615F" w:rsidRPr="00F52182" w:rsidRDefault="00B0615F" w:rsidP="006C1853">
            <w:pPr>
              <w:jc w:val="both"/>
              <w:rPr>
                <w:b/>
                <w:i w:val="0"/>
                <w:sz w:val="20"/>
              </w:rPr>
            </w:pPr>
          </w:p>
          <w:p w14:paraId="481B9894" w14:textId="18EDFDE4" w:rsidR="006C1853" w:rsidRPr="00F52182" w:rsidRDefault="00B0615F" w:rsidP="006C1853">
            <w:pPr>
              <w:jc w:val="both"/>
              <w:rPr>
                <w:b/>
                <w:i w:val="0"/>
                <w:sz w:val="20"/>
              </w:rPr>
            </w:pPr>
            <w:r w:rsidRPr="00F52182">
              <w:rPr>
                <w:b/>
                <w:i w:val="0"/>
                <w:sz w:val="20"/>
              </w:rPr>
              <w:t>-</w:t>
            </w:r>
            <w:r w:rsidR="006C1853" w:rsidRPr="00F52182">
              <w:rPr>
                <w:b/>
                <w:i w:val="0"/>
                <w:sz w:val="20"/>
              </w:rPr>
              <w:t xml:space="preserve"> vsaj </w:t>
            </w:r>
            <w:r w:rsidRPr="00F52182">
              <w:rPr>
                <w:b/>
                <w:i w:val="0"/>
                <w:sz w:val="20"/>
              </w:rPr>
              <w:t>2</w:t>
            </w:r>
            <w:r w:rsidR="006C1853" w:rsidRPr="00F52182">
              <w:rPr>
                <w:b/>
                <w:i w:val="0"/>
                <w:sz w:val="20"/>
              </w:rPr>
              <w:t xml:space="preserve"> (</w:t>
            </w:r>
            <w:r w:rsidRPr="00F52182">
              <w:rPr>
                <w:b/>
                <w:i w:val="0"/>
                <w:sz w:val="20"/>
              </w:rPr>
              <w:t>dveh</w:t>
            </w:r>
            <w:r w:rsidR="006C1853" w:rsidRPr="00F52182">
              <w:rPr>
                <w:b/>
                <w:i w:val="0"/>
                <w:sz w:val="20"/>
              </w:rPr>
              <w:t>) nogometnih igrišč oziroma istovrstnih poslov, kot je predmet tega naročila, v vrednosti najmanj 400.000,00 EUR z DDV za pos</w:t>
            </w:r>
            <w:r w:rsidRPr="00F52182">
              <w:rPr>
                <w:b/>
                <w:i w:val="0"/>
                <w:sz w:val="20"/>
              </w:rPr>
              <w:t>amezni objekt IN</w:t>
            </w:r>
          </w:p>
          <w:p w14:paraId="640DDBC4" w14:textId="77777777" w:rsidR="00B0615F" w:rsidRPr="00F52182" w:rsidRDefault="00B0615F" w:rsidP="006C1853">
            <w:pPr>
              <w:jc w:val="both"/>
              <w:rPr>
                <w:b/>
                <w:i w:val="0"/>
                <w:sz w:val="20"/>
              </w:rPr>
            </w:pPr>
          </w:p>
          <w:p w14:paraId="65B93C3B" w14:textId="793C5DAF" w:rsidR="006C1853" w:rsidRPr="00F52182" w:rsidRDefault="00B0615F" w:rsidP="00B0615F">
            <w:pPr>
              <w:jc w:val="both"/>
              <w:rPr>
                <w:b/>
                <w:i w:val="0"/>
                <w:sz w:val="20"/>
              </w:rPr>
            </w:pPr>
            <w:r w:rsidRPr="00F52182">
              <w:rPr>
                <w:b/>
                <w:i w:val="0"/>
                <w:sz w:val="20"/>
              </w:rPr>
              <w:t xml:space="preserve">- </w:t>
            </w:r>
            <w:r w:rsidR="006C1853" w:rsidRPr="00F52182">
              <w:rPr>
                <w:b/>
                <w:i w:val="0"/>
                <w:sz w:val="20"/>
              </w:rPr>
              <w:t xml:space="preserve">Vsaj 2 (dve) nogometni igrišči z vgradnjo naravne travne </w:t>
            </w:r>
            <w:r w:rsidRPr="00F52182">
              <w:rPr>
                <w:b/>
                <w:i w:val="0"/>
                <w:sz w:val="20"/>
              </w:rPr>
              <w:t>ruše površine najmanj 6.000m2 IN</w:t>
            </w:r>
          </w:p>
          <w:p w14:paraId="02B4D66F" w14:textId="77777777" w:rsidR="00B0615F" w:rsidRPr="00F52182" w:rsidRDefault="00B0615F" w:rsidP="00B0615F">
            <w:pPr>
              <w:jc w:val="both"/>
              <w:rPr>
                <w:b/>
                <w:i w:val="0"/>
                <w:sz w:val="20"/>
              </w:rPr>
            </w:pPr>
          </w:p>
          <w:p w14:paraId="0E4894CE" w14:textId="5C2C873D" w:rsidR="006C1853" w:rsidRPr="00F52182" w:rsidRDefault="00B0615F" w:rsidP="00B0615F">
            <w:pPr>
              <w:jc w:val="both"/>
              <w:rPr>
                <w:b/>
                <w:i w:val="0"/>
                <w:sz w:val="20"/>
              </w:rPr>
            </w:pPr>
            <w:r w:rsidRPr="00F52182">
              <w:rPr>
                <w:b/>
                <w:i w:val="0"/>
                <w:sz w:val="20"/>
              </w:rPr>
              <w:t xml:space="preserve">- </w:t>
            </w:r>
            <w:r w:rsidR="006C1853" w:rsidRPr="00F52182">
              <w:rPr>
                <w:b/>
                <w:i w:val="0"/>
                <w:sz w:val="20"/>
              </w:rPr>
              <w:t>Vsaj 2 (dve) nogometni igrišči z vgradnjo umetne trave s certifikatom FIFA Preffered Producer in FIFA Quality Pro površine najmanj 6.000m2.</w:t>
            </w:r>
          </w:p>
          <w:p w14:paraId="1EA1FE3F" w14:textId="53FC612B" w:rsidR="008C56FC" w:rsidRPr="00F52182" w:rsidRDefault="008C7008" w:rsidP="006C1853">
            <w:pPr>
              <w:jc w:val="both"/>
              <w:rPr>
                <w:b/>
                <w:i w:val="0"/>
                <w:sz w:val="20"/>
              </w:rPr>
            </w:pPr>
            <w:r w:rsidRPr="00F52182">
              <w:rPr>
                <w:b/>
                <w:i w:val="0"/>
                <w:sz w:val="20"/>
              </w:rPr>
              <w:lastRenderedPageBreak/>
              <w:t xml:space="preserve"> </w:t>
            </w:r>
          </w:p>
          <w:p w14:paraId="47A36C16" w14:textId="5F4F4A16" w:rsidR="00F6313E" w:rsidRDefault="00886F85" w:rsidP="00F6313E">
            <w:pPr>
              <w:jc w:val="both"/>
              <w:rPr>
                <w:b/>
                <w:i w:val="0"/>
                <w:sz w:val="20"/>
              </w:rPr>
            </w:pPr>
            <w:r w:rsidRPr="00F52182">
              <w:rPr>
                <w:b/>
                <w:i w:val="0"/>
                <w:sz w:val="20"/>
              </w:rPr>
              <w:t>Gospodarski subjekt oziroma katerikoli partner v skupni ponudbi</w:t>
            </w:r>
            <w:r w:rsidRPr="00F6313E">
              <w:rPr>
                <w:b/>
                <w:i w:val="0"/>
                <w:sz w:val="20"/>
              </w:rPr>
              <w:t xml:space="preserve"> mora izpolnjevati pogoje za izvajalca 14. člena Gradbenega zakona (Uradni list RS št. 61/17)</w:t>
            </w:r>
            <w:r>
              <w:rPr>
                <w:b/>
                <w:i w:val="0"/>
                <w:sz w:val="20"/>
              </w:rPr>
              <w:t>.</w:t>
            </w:r>
          </w:p>
          <w:p w14:paraId="6376607B" w14:textId="1687893F" w:rsidR="008C56FC" w:rsidRPr="00B0615F" w:rsidRDefault="008C56FC" w:rsidP="00F6313E">
            <w:pPr>
              <w:jc w:val="both"/>
              <w:rPr>
                <w:b/>
                <w:i w:val="0"/>
                <w:sz w:val="20"/>
              </w:rPr>
            </w:pPr>
          </w:p>
          <w:p w14:paraId="4F603C61" w14:textId="77777777" w:rsidR="00FF3BF6" w:rsidRPr="00417E52" w:rsidRDefault="00FF3BF6" w:rsidP="00FF3BF6">
            <w:pPr>
              <w:jc w:val="both"/>
              <w:rPr>
                <w:b/>
                <w:i w:val="0"/>
                <w:sz w:val="20"/>
              </w:rPr>
            </w:pPr>
          </w:p>
          <w:p w14:paraId="39F92C15" w14:textId="77777777" w:rsidR="00FF3BF6" w:rsidRPr="00417E52" w:rsidRDefault="00FF3BF6" w:rsidP="00FF3BF6">
            <w:pPr>
              <w:jc w:val="both"/>
              <w:rPr>
                <w:b/>
                <w:i w:val="0"/>
                <w:sz w:val="20"/>
              </w:rPr>
            </w:pPr>
            <w:r w:rsidRPr="00417E52">
              <w:rPr>
                <w:b/>
                <w:i w:val="0"/>
                <w:sz w:val="20"/>
              </w:rPr>
              <w:t>Kot zaključek del se šteje datum uspešne primopredaje celotnega referenčnega objekta.</w:t>
            </w:r>
          </w:p>
          <w:p w14:paraId="271CE91D" w14:textId="77777777" w:rsidR="009178E3" w:rsidRPr="00417E52" w:rsidRDefault="009178E3" w:rsidP="00FF3BF6">
            <w:pPr>
              <w:jc w:val="both"/>
              <w:rPr>
                <w:b/>
                <w:i w:val="0"/>
                <w:sz w:val="20"/>
              </w:rPr>
            </w:pPr>
          </w:p>
          <w:p w14:paraId="1B27BBF4" w14:textId="77777777" w:rsidR="00DC2457" w:rsidRPr="00417E52" w:rsidRDefault="00DC2457" w:rsidP="001F07AD">
            <w:pPr>
              <w:jc w:val="both"/>
              <w:rPr>
                <w:b/>
                <w:i w:val="0"/>
                <w:sz w:val="10"/>
                <w:szCs w:val="10"/>
              </w:rPr>
            </w:pPr>
          </w:p>
          <w:p w14:paraId="5E623EE1" w14:textId="77777777" w:rsidR="00DC2457" w:rsidRPr="00417E52" w:rsidRDefault="00DC2457" w:rsidP="00F80081">
            <w:pPr>
              <w:jc w:val="both"/>
              <w:rPr>
                <w:b/>
                <w:i w:val="0"/>
                <w:sz w:val="20"/>
              </w:rPr>
            </w:pPr>
            <w:r w:rsidRPr="00417E5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7A132343" w14:textId="77777777" w:rsidR="00DC2457" w:rsidRDefault="00DC2457" w:rsidP="00F80081">
            <w:pPr>
              <w:jc w:val="both"/>
              <w:rPr>
                <w:i w:val="0"/>
                <w:sz w:val="20"/>
              </w:rPr>
            </w:pPr>
            <w:r w:rsidRPr="00417E52">
              <w:rPr>
                <w:i w:val="0"/>
                <w:sz w:val="20"/>
              </w:rPr>
              <w:lastRenderedPageBreak/>
              <w:t>DOKAZILO:</w:t>
            </w:r>
          </w:p>
          <w:p w14:paraId="4B3CC643" w14:textId="77777777" w:rsidR="00E83668" w:rsidRPr="00C66EBF" w:rsidRDefault="00E83668" w:rsidP="00E83668">
            <w:pPr>
              <w:jc w:val="both"/>
              <w:rPr>
                <w:i w:val="0"/>
                <w:sz w:val="20"/>
              </w:rPr>
            </w:pPr>
            <w:r w:rsidRPr="00C66EBF">
              <w:rPr>
                <w:i w:val="0"/>
                <w:color w:val="000000" w:themeColor="text1"/>
                <w:sz w:val="20"/>
              </w:rPr>
              <w:t>Izpolnjen ESPD obrazec in</w:t>
            </w:r>
          </w:p>
          <w:p w14:paraId="758EDB2B" w14:textId="77777777" w:rsidR="00E83668" w:rsidRPr="00116F42" w:rsidRDefault="00E83668" w:rsidP="00E83668">
            <w:pPr>
              <w:pStyle w:val="Default"/>
              <w:jc w:val="both"/>
              <w:rPr>
                <w:rFonts w:ascii="Times New Roman" w:hAnsi="Times New Roman" w:cs="Times New Roman"/>
                <w:color w:val="000000" w:themeColor="text1"/>
                <w:sz w:val="20"/>
                <w:szCs w:val="20"/>
              </w:rPr>
            </w:pPr>
            <w:r w:rsidRPr="00116F42">
              <w:rPr>
                <w:rFonts w:ascii="Times New Roman" w:hAnsi="Times New Roman" w:cs="Times New Roman"/>
                <w:color w:val="000000" w:themeColor="text1"/>
                <w:sz w:val="20"/>
                <w:szCs w:val="20"/>
              </w:rPr>
              <w:t xml:space="preserve"> Referenčn</w:t>
            </w:r>
            <w:r>
              <w:rPr>
                <w:rFonts w:ascii="Times New Roman" w:hAnsi="Times New Roman" w:cs="Times New Roman"/>
                <w:color w:val="000000" w:themeColor="text1"/>
                <w:sz w:val="20"/>
                <w:szCs w:val="20"/>
              </w:rPr>
              <w:t>a</w:t>
            </w:r>
            <w:r w:rsidRPr="00116F42">
              <w:rPr>
                <w:rFonts w:ascii="Times New Roman" w:hAnsi="Times New Roman" w:cs="Times New Roman"/>
                <w:color w:val="000000" w:themeColor="text1"/>
                <w:sz w:val="20"/>
                <w:szCs w:val="20"/>
              </w:rPr>
              <w:t xml:space="preserve"> tabel</w:t>
            </w:r>
            <w:r>
              <w:rPr>
                <w:rFonts w:ascii="Times New Roman" w:hAnsi="Times New Roman" w:cs="Times New Roman"/>
                <w:color w:val="000000" w:themeColor="text1"/>
                <w:sz w:val="20"/>
                <w:szCs w:val="20"/>
              </w:rPr>
              <w:t>a</w:t>
            </w:r>
            <w:r w:rsidRPr="00116F42">
              <w:rPr>
                <w:rFonts w:ascii="Times New Roman" w:hAnsi="Times New Roman" w:cs="Times New Roman"/>
                <w:color w:val="000000" w:themeColor="text1"/>
                <w:sz w:val="20"/>
                <w:szCs w:val="20"/>
              </w:rPr>
              <w:t xml:space="preserve"> (priloga 4).</w:t>
            </w:r>
          </w:p>
          <w:p w14:paraId="047AF0DE" w14:textId="77777777" w:rsidR="00E83668" w:rsidRPr="00417E52" w:rsidRDefault="00E83668" w:rsidP="00E83668">
            <w:pPr>
              <w:pStyle w:val="Default"/>
              <w:jc w:val="both"/>
              <w:rPr>
                <w:rFonts w:ascii="Times New Roman" w:hAnsi="Times New Roman" w:cs="Times New Roman"/>
                <w:color w:val="000000" w:themeColor="text1"/>
                <w:sz w:val="20"/>
                <w:szCs w:val="20"/>
              </w:rPr>
            </w:pPr>
          </w:p>
          <w:p w14:paraId="7B772C04" w14:textId="77777777" w:rsidR="00E83668" w:rsidRPr="00E83668" w:rsidRDefault="00E83668" w:rsidP="00E83668">
            <w:pPr>
              <w:jc w:val="both"/>
              <w:rPr>
                <w:i w:val="0"/>
                <w:sz w:val="20"/>
              </w:rPr>
            </w:pPr>
            <w:r w:rsidRPr="00E83668">
              <w:rPr>
                <w:i w:val="0"/>
                <w:sz w:val="20"/>
              </w:rPr>
              <w:t>Ponudnik, kateremu naročnik namerava oddati javno naročilo, bo izpolnjevanje pogojev izkazal s predložitvijo referenčnih potrdil (priloga 4/1).</w:t>
            </w:r>
          </w:p>
          <w:p w14:paraId="25E09E93" w14:textId="77777777" w:rsidR="00DC2457" w:rsidRPr="00417E52" w:rsidRDefault="00DC2457" w:rsidP="002D74EC">
            <w:pPr>
              <w:pStyle w:val="Default"/>
              <w:jc w:val="both"/>
              <w:rPr>
                <w:rFonts w:ascii="Times New Roman" w:hAnsi="Times New Roman" w:cs="Times New Roman"/>
                <w:sz w:val="20"/>
                <w:szCs w:val="20"/>
              </w:rPr>
            </w:pPr>
            <w:r w:rsidRPr="00417E52">
              <w:rPr>
                <w:rFonts w:ascii="Times New Roman" w:hAnsi="Times New Roman" w:cs="Times New Roman"/>
                <w:sz w:val="20"/>
                <w:szCs w:val="20"/>
              </w:rPr>
              <w:t xml:space="preserve"> </w:t>
            </w:r>
          </w:p>
        </w:tc>
      </w:tr>
      <w:tr w:rsidR="00DC2457" w14:paraId="585FB71F" w14:textId="77777777" w:rsidTr="00F80081">
        <w:tc>
          <w:tcPr>
            <w:tcW w:w="5244" w:type="dxa"/>
            <w:shd w:val="clear" w:color="auto" w:fill="F2F2F2" w:themeFill="background1" w:themeFillShade="F2"/>
          </w:tcPr>
          <w:p w14:paraId="26F983CB" w14:textId="4425334E" w:rsidR="006B672A" w:rsidRPr="00016138" w:rsidRDefault="00DC2457" w:rsidP="006B672A">
            <w:pPr>
              <w:ind w:left="317" w:hanging="284"/>
              <w:jc w:val="both"/>
              <w:rPr>
                <w:rFonts w:cs="Tahoma"/>
                <w:b/>
                <w:i w:val="0"/>
                <w:sz w:val="20"/>
              </w:rPr>
            </w:pPr>
            <w:r w:rsidRPr="00AF7D10">
              <w:rPr>
                <w:b/>
                <w:i w:val="0"/>
                <w:sz w:val="20"/>
              </w:rPr>
              <w:lastRenderedPageBreak/>
              <w:t xml:space="preserve">4. </w:t>
            </w:r>
            <w:r w:rsidR="006B672A" w:rsidRPr="00016138">
              <w:rPr>
                <w:b/>
                <w:i w:val="0"/>
                <w:sz w:val="20"/>
              </w:rPr>
              <w:t xml:space="preserve">Gospodarski subjekt </w:t>
            </w:r>
            <w:r w:rsidR="006B672A" w:rsidRPr="00016138">
              <w:rPr>
                <w:rFonts w:cs="Tahoma"/>
                <w:b/>
                <w:i w:val="0"/>
                <w:sz w:val="20"/>
              </w:rPr>
              <w:t>mora razpolagati s tehničnim osebjem oz. strokovnimi kadri, ki bodo sodelovali pri izvedbi naročila in so odgovorni za izvedbo razpisanih del</w:t>
            </w:r>
            <w:r w:rsidR="00645CC5">
              <w:rPr>
                <w:rFonts w:cs="Tahoma"/>
                <w:b/>
                <w:i w:val="0"/>
                <w:sz w:val="20"/>
              </w:rPr>
              <w:t>,</w:t>
            </w:r>
            <w:r w:rsidR="006B672A" w:rsidRPr="00016138">
              <w:rPr>
                <w:rFonts w:cs="Tahoma"/>
                <w:b/>
                <w:i w:val="0"/>
                <w:sz w:val="20"/>
              </w:rPr>
              <w:t xml:space="preserve"> in sicer:</w:t>
            </w:r>
          </w:p>
          <w:p w14:paraId="4D41D22B" w14:textId="77777777" w:rsidR="001222B6" w:rsidRDefault="001222B6" w:rsidP="006B672A">
            <w:pPr>
              <w:ind w:left="317" w:hanging="284"/>
              <w:jc w:val="both"/>
              <w:rPr>
                <w:b/>
                <w:i w:val="0"/>
                <w:sz w:val="20"/>
              </w:rPr>
            </w:pPr>
          </w:p>
          <w:p w14:paraId="7128AA23" w14:textId="2A9B27F0" w:rsidR="006B672A" w:rsidRPr="00F52182" w:rsidRDefault="006B672A" w:rsidP="00C25C9D">
            <w:pPr>
              <w:pStyle w:val="Odstavekseznama"/>
              <w:numPr>
                <w:ilvl w:val="0"/>
                <w:numId w:val="24"/>
              </w:numPr>
              <w:jc w:val="both"/>
              <w:rPr>
                <w:b/>
                <w:i w:val="0"/>
                <w:sz w:val="20"/>
                <w:u w:val="single"/>
              </w:rPr>
            </w:pPr>
            <w:r w:rsidRPr="00F6313E">
              <w:rPr>
                <w:b/>
                <w:i w:val="0"/>
                <w:sz w:val="20"/>
                <w:u w:val="single"/>
              </w:rPr>
              <w:t>Vodja del</w:t>
            </w:r>
            <w:r w:rsidR="007675C4">
              <w:rPr>
                <w:b/>
                <w:i w:val="0"/>
                <w:sz w:val="20"/>
                <w:u w:val="single"/>
              </w:rPr>
              <w:t xml:space="preserve">, </w:t>
            </w:r>
            <w:r w:rsidR="007675C4" w:rsidRPr="00F52182">
              <w:rPr>
                <w:b/>
                <w:i w:val="0"/>
                <w:sz w:val="20"/>
                <w:u w:val="single"/>
              </w:rPr>
              <w:t>ki</w:t>
            </w:r>
            <w:r w:rsidR="00F6313E" w:rsidRPr="00F52182">
              <w:rPr>
                <w:b/>
                <w:i w:val="0"/>
                <w:sz w:val="20"/>
                <w:u w:val="single"/>
              </w:rPr>
              <w:t xml:space="preserve"> </w:t>
            </w:r>
            <w:r w:rsidR="006A4565" w:rsidRPr="00F52182">
              <w:rPr>
                <w:b/>
                <w:i w:val="0"/>
                <w:sz w:val="20"/>
                <w:u w:val="single"/>
              </w:rPr>
              <w:t>mora</w:t>
            </w:r>
            <w:r w:rsidRPr="00F52182">
              <w:rPr>
                <w:b/>
                <w:i w:val="0"/>
                <w:sz w:val="20"/>
                <w:u w:val="single"/>
              </w:rPr>
              <w:t>:</w:t>
            </w:r>
          </w:p>
          <w:p w14:paraId="4013FDD8" w14:textId="77777777" w:rsidR="006B672A" w:rsidRPr="00F52182" w:rsidRDefault="006B672A" w:rsidP="00C25C9D">
            <w:pPr>
              <w:pStyle w:val="Odstavekseznama"/>
              <w:numPr>
                <w:ilvl w:val="0"/>
                <w:numId w:val="22"/>
              </w:numPr>
              <w:ind w:left="459" w:hanging="142"/>
              <w:jc w:val="both"/>
              <w:rPr>
                <w:rFonts w:cs="Tahoma"/>
                <w:b/>
                <w:i w:val="0"/>
                <w:sz w:val="20"/>
              </w:rPr>
            </w:pPr>
            <w:r w:rsidRPr="00F52182">
              <w:rPr>
                <w:rFonts w:cs="Tahoma"/>
                <w:b/>
                <w:i w:val="0"/>
                <w:sz w:val="20"/>
              </w:rPr>
              <w:t xml:space="preserve">imeti izobrazbo </w:t>
            </w:r>
            <w:r w:rsidR="00B35F43" w:rsidRPr="00F52182">
              <w:rPr>
                <w:rFonts w:cs="Tahoma"/>
                <w:b/>
                <w:i w:val="0"/>
                <w:sz w:val="20"/>
              </w:rPr>
              <w:t>gradbene smeri</w:t>
            </w:r>
            <w:r w:rsidRPr="00F52182">
              <w:rPr>
                <w:rFonts w:cs="Tahoma"/>
                <w:b/>
                <w:i w:val="0"/>
                <w:sz w:val="20"/>
              </w:rPr>
              <w:t>,</w:t>
            </w:r>
          </w:p>
          <w:p w14:paraId="59FE2E7E" w14:textId="77777777" w:rsidR="006B672A" w:rsidRPr="00F52182" w:rsidRDefault="001222B6" w:rsidP="00C25C9D">
            <w:pPr>
              <w:pStyle w:val="Odstavekseznama"/>
              <w:numPr>
                <w:ilvl w:val="0"/>
                <w:numId w:val="22"/>
              </w:numPr>
              <w:ind w:left="459" w:hanging="142"/>
              <w:jc w:val="both"/>
              <w:rPr>
                <w:rFonts w:cs="Tahoma"/>
                <w:b/>
                <w:i w:val="0"/>
                <w:sz w:val="20"/>
              </w:rPr>
            </w:pPr>
            <w:r w:rsidRPr="00F52182">
              <w:rPr>
                <w:rFonts w:cs="Tahoma"/>
                <w:b/>
                <w:i w:val="0"/>
                <w:sz w:val="20"/>
              </w:rPr>
              <w:t xml:space="preserve">izpolnjevati pogoje za </w:t>
            </w:r>
            <w:r w:rsidR="006B672A" w:rsidRPr="00F52182">
              <w:rPr>
                <w:rFonts w:cs="Tahoma"/>
                <w:b/>
                <w:i w:val="0"/>
                <w:sz w:val="20"/>
              </w:rPr>
              <w:t>poklicni naziv Vz- vodja del na podlagi 14. člena Gradbenega zakona (U</w:t>
            </w:r>
            <w:r w:rsidR="00645CC5" w:rsidRPr="00F52182">
              <w:rPr>
                <w:rFonts w:cs="Tahoma"/>
                <w:b/>
                <w:i w:val="0"/>
                <w:sz w:val="20"/>
              </w:rPr>
              <w:t>r</w:t>
            </w:r>
            <w:r w:rsidR="006B672A" w:rsidRPr="00F52182">
              <w:rPr>
                <w:rFonts w:cs="Tahoma"/>
                <w:b/>
                <w:i w:val="0"/>
                <w:sz w:val="20"/>
              </w:rPr>
              <w:t>. l., št. 61/17, v nadaljevanju GZ)</w:t>
            </w:r>
            <w:r w:rsidRPr="00F52182">
              <w:rPr>
                <w:rFonts w:cs="Tahoma"/>
                <w:b/>
                <w:i w:val="0"/>
                <w:sz w:val="20"/>
              </w:rPr>
              <w:t>,</w:t>
            </w:r>
          </w:p>
          <w:p w14:paraId="074A8E9D" w14:textId="77777777" w:rsidR="004E4E0B" w:rsidRPr="00F52182" w:rsidRDefault="00645CC5" w:rsidP="00C25C9D">
            <w:pPr>
              <w:pStyle w:val="Odstavekseznama"/>
              <w:numPr>
                <w:ilvl w:val="0"/>
                <w:numId w:val="22"/>
              </w:numPr>
              <w:ind w:left="459" w:hanging="176"/>
              <w:jc w:val="both"/>
              <w:rPr>
                <w:rFonts w:cs="Tahoma"/>
                <w:b/>
                <w:i w:val="0"/>
                <w:sz w:val="20"/>
              </w:rPr>
            </w:pPr>
            <w:r w:rsidRPr="00F52182">
              <w:rPr>
                <w:rFonts w:cs="Tahoma"/>
                <w:b/>
                <w:i w:val="0"/>
                <w:sz w:val="20"/>
              </w:rPr>
              <w:t xml:space="preserve">biti </w:t>
            </w:r>
            <w:r w:rsidR="00AF7FE6" w:rsidRPr="00F52182">
              <w:rPr>
                <w:rFonts w:cs="Tahoma"/>
                <w:b/>
                <w:i w:val="0"/>
                <w:sz w:val="20"/>
              </w:rPr>
              <w:t>vpisan v imenik pooblaščenih inženirjev z aktivnim poklicnim nazivom ali v imenik aktivnih vodij del pristojne poklicne zbornice v Republiki Sloveniji (IZS), oziroma za ta vpis izpolnjuje predpisane pogoje</w:t>
            </w:r>
            <w:r w:rsidR="004E4E0B" w:rsidRPr="00F52182">
              <w:rPr>
                <w:rFonts w:cs="Tahoma"/>
                <w:b/>
                <w:i w:val="0"/>
                <w:sz w:val="20"/>
              </w:rPr>
              <w:t>;</w:t>
            </w:r>
          </w:p>
          <w:p w14:paraId="5CABFD58" w14:textId="691FB1FC" w:rsidR="00886F85" w:rsidRPr="00F52182" w:rsidRDefault="006A4565" w:rsidP="00C25C9D">
            <w:pPr>
              <w:pStyle w:val="Odstavekseznama"/>
              <w:numPr>
                <w:ilvl w:val="0"/>
                <w:numId w:val="22"/>
              </w:numPr>
              <w:ind w:left="459" w:hanging="176"/>
              <w:jc w:val="both"/>
              <w:rPr>
                <w:rFonts w:cs="Tahoma"/>
                <w:b/>
                <w:i w:val="0"/>
                <w:sz w:val="20"/>
              </w:rPr>
            </w:pPr>
            <w:r w:rsidRPr="00F52182">
              <w:rPr>
                <w:rFonts w:cs="Arial"/>
                <w:b/>
                <w:i w:val="0"/>
                <w:sz w:val="20"/>
              </w:rPr>
              <w:t xml:space="preserve">imeti vsaj 2 (dve) ustrezni referenci, da je v obdobju od 1.1.2014 kvalitetno, </w:t>
            </w:r>
            <w:r w:rsidRPr="00F52182">
              <w:rPr>
                <w:b/>
                <w:i w:val="0"/>
                <w:sz w:val="20"/>
              </w:rPr>
              <w:t>strokovno in v skladu s pogodbenimi določili uspešno izvedel in zaključil rekonstrukcijo ali izgradnjo:</w:t>
            </w:r>
          </w:p>
          <w:p w14:paraId="7FFBFC97" w14:textId="52D0AD2E" w:rsidR="006A4565" w:rsidRPr="00F52182" w:rsidRDefault="006A4565" w:rsidP="006A4565">
            <w:pPr>
              <w:pStyle w:val="Odstavekseznama"/>
              <w:numPr>
                <w:ilvl w:val="0"/>
                <w:numId w:val="39"/>
              </w:numPr>
              <w:jc w:val="both"/>
              <w:rPr>
                <w:rFonts w:cs="Tahoma"/>
                <w:b/>
                <w:i w:val="0"/>
                <w:sz w:val="20"/>
              </w:rPr>
            </w:pPr>
            <w:r w:rsidRPr="00F52182">
              <w:rPr>
                <w:rFonts w:cs="Arial"/>
                <w:b/>
                <w:i w:val="0"/>
                <w:sz w:val="20"/>
              </w:rPr>
              <w:t xml:space="preserve">vsaj 1 (enega) </w:t>
            </w:r>
            <w:r w:rsidRPr="00F52182">
              <w:rPr>
                <w:b/>
                <w:i w:val="0"/>
                <w:sz w:val="20"/>
              </w:rPr>
              <w:t xml:space="preserve">nogometnega igrišča z vgradnjo naravne travne ruše površine najmanj 6.000m2 </w:t>
            </w:r>
            <w:r w:rsidR="00E143F9" w:rsidRPr="00F52182">
              <w:rPr>
                <w:b/>
                <w:i w:val="0"/>
                <w:sz w:val="20"/>
              </w:rPr>
              <w:t>IN</w:t>
            </w:r>
            <w:r w:rsidRPr="00F52182">
              <w:rPr>
                <w:b/>
                <w:i w:val="0"/>
                <w:sz w:val="20"/>
              </w:rPr>
              <w:t xml:space="preserve"> </w:t>
            </w:r>
          </w:p>
          <w:p w14:paraId="4D812F3C" w14:textId="199A6B54" w:rsidR="006A4565" w:rsidRPr="00F52182" w:rsidRDefault="006A4565" w:rsidP="006A4565">
            <w:pPr>
              <w:pStyle w:val="Odstavekseznama"/>
              <w:numPr>
                <w:ilvl w:val="0"/>
                <w:numId w:val="39"/>
              </w:numPr>
              <w:jc w:val="both"/>
              <w:rPr>
                <w:rFonts w:cs="Tahoma"/>
                <w:b/>
                <w:i w:val="0"/>
                <w:sz w:val="20"/>
              </w:rPr>
            </w:pPr>
            <w:r w:rsidRPr="00F52182">
              <w:rPr>
                <w:rFonts w:cs="Arial"/>
                <w:b/>
                <w:i w:val="0"/>
                <w:sz w:val="20"/>
              </w:rPr>
              <w:t xml:space="preserve">vsaj 1 (enega) </w:t>
            </w:r>
            <w:r w:rsidRPr="00F52182">
              <w:rPr>
                <w:b/>
                <w:i w:val="0"/>
                <w:sz w:val="20"/>
              </w:rPr>
              <w:t>nogometnega igrišča z vgradnjo umetne trave površine najmanj 6.000m2 s certifikatom FIFA Preffer</w:t>
            </w:r>
            <w:r w:rsidR="006D7E00" w:rsidRPr="00F52182">
              <w:rPr>
                <w:b/>
                <w:i w:val="0"/>
                <w:sz w:val="20"/>
              </w:rPr>
              <w:t>ed Producer in FIFA Quality Pro.</w:t>
            </w:r>
          </w:p>
          <w:p w14:paraId="32A1C93B" w14:textId="77777777" w:rsidR="00886F85" w:rsidRDefault="00886F85" w:rsidP="00886F85">
            <w:pPr>
              <w:pStyle w:val="Odstavekseznama"/>
              <w:ind w:left="459"/>
              <w:jc w:val="both"/>
              <w:rPr>
                <w:rFonts w:cs="Tahoma"/>
                <w:b/>
                <w:i w:val="0"/>
                <w:sz w:val="20"/>
              </w:rPr>
            </w:pPr>
          </w:p>
          <w:p w14:paraId="1D57E507" w14:textId="77777777" w:rsidR="007675C4" w:rsidRDefault="007675C4" w:rsidP="005943B8">
            <w:pPr>
              <w:jc w:val="both"/>
              <w:rPr>
                <w:b/>
                <w:i w:val="0"/>
                <w:sz w:val="20"/>
              </w:rPr>
            </w:pPr>
          </w:p>
          <w:p w14:paraId="54848A8A" w14:textId="2253A892" w:rsidR="005B6AD1" w:rsidRDefault="005943B8" w:rsidP="005B6AD1">
            <w:pPr>
              <w:jc w:val="both"/>
              <w:rPr>
                <w:b/>
                <w:i w:val="0"/>
                <w:sz w:val="20"/>
              </w:rPr>
            </w:pPr>
            <w:r w:rsidRPr="00563D2B">
              <w:rPr>
                <w:b/>
                <w:i w:val="0"/>
                <w:sz w:val="20"/>
              </w:rPr>
              <w:t>Kot zaključek del se šteje datum uspešne primopredaje celotnega referenčnega objekta</w:t>
            </w:r>
          </w:p>
          <w:p w14:paraId="7E76AD72" w14:textId="77777777" w:rsidR="007C0B58" w:rsidRDefault="007C0B58" w:rsidP="005B6AD1">
            <w:pPr>
              <w:jc w:val="both"/>
              <w:rPr>
                <w:b/>
                <w:i w:val="0"/>
                <w:sz w:val="20"/>
              </w:rPr>
            </w:pPr>
          </w:p>
          <w:p w14:paraId="76DB789B" w14:textId="77777777" w:rsidR="00DC2457" w:rsidRPr="00910E99" w:rsidRDefault="005943B8" w:rsidP="00F80081">
            <w:pPr>
              <w:jc w:val="both"/>
              <w:rPr>
                <w:i w:val="0"/>
                <w:sz w:val="10"/>
                <w:szCs w:val="10"/>
              </w:rPr>
            </w:pPr>
            <w:r w:rsidRPr="007A31FD">
              <w:rPr>
                <w:b/>
                <w:i w:val="0"/>
                <w:sz w:val="20"/>
              </w:rPr>
              <w:t xml:space="preserve">Izbrani gospodarski subjekt bo zavezan, da bo prevzeti posel dejansko opravljal s kadrovsko zasedbo, ki jo bo v fazi podaje prijave navedel in z njo izpolnjeval referenčni pogoj v točki 4.   </w:t>
            </w:r>
          </w:p>
          <w:p w14:paraId="5CAEC3D3" w14:textId="77777777" w:rsidR="00DC2457" w:rsidRPr="001B37BC" w:rsidRDefault="00DC2457" w:rsidP="00F80081">
            <w:pPr>
              <w:jc w:val="both"/>
              <w:rPr>
                <w:b/>
                <w:i w:val="0"/>
                <w:sz w:val="20"/>
              </w:rPr>
            </w:pPr>
          </w:p>
        </w:tc>
        <w:tc>
          <w:tcPr>
            <w:tcW w:w="3969" w:type="dxa"/>
            <w:vAlign w:val="center"/>
          </w:tcPr>
          <w:p w14:paraId="379B56AF" w14:textId="77777777" w:rsidR="00DC2457" w:rsidRDefault="00DC2457" w:rsidP="00F80081">
            <w:pPr>
              <w:rPr>
                <w:i w:val="0"/>
                <w:sz w:val="20"/>
              </w:rPr>
            </w:pPr>
            <w:r w:rsidRPr="001B37BC">
              <w:rPr>
                <w:i w:val="0"/>
                <w:sz w:val="20"/>
              </w:rPr>
              <w:t>DOKAZILO:</w:t>
            </w:r>
          </w:p>
          <w:p w14:paraId="5D595A07" w14:textId="77777777" w:rsidR="00070474" w:rsidRDefault="00070474" w:rsidP="00F80081">
            <w:pPr>
              <w:rPr>
                <w:i w:val="0"/>
                <w:sz w:val="20"/>
              </w:rPr>
            </w:pPr>
          </w:p>
          <w:p w14:paraId="47DFB24F" w14:textId="77777777" w:rsidR="00070474" w:rsidRDefault="00070474" w:rsidP="00070474">
            <w:pPr>
              <w:rPr>
                <w:i w:val="0"/>
                <w:sz w:val="20"/>
              </w:rPr>
            </w:pPr>
            <w:r>
              <w:rPr>
                <w:i w:val="0"/>
                <w:sz w:val="20"/>
              </w:rPr>
              <w:t>Izpolnjen ESPD obrazec in</w:t>
            </w:r>
          </w:p>
          <w:p w14:paraId="6BC84C86" w14:textId="77777777" w:rsidR="00070474" w:rsidRDefault="00070474" w:rsidP="00070474">
            <w:pPr>
              <w:jc w:val="both"/>
              <w:rPr>
                <w:i w:val="0"/>
                <w:sz w:val="20"/>
              </w:rPr>
            </w:pPr>
            <w:r>
              <w:rPr>
                <w:i w:val="0"/>
                <w:sz w:val="20"/>
              </w:rPr>
              <w:t xml:space="preserve"> Seznam kadrov (priloga 5)</w:t>
            </w:r>
            <w:r w:rsidRPr="001D79BB">
              <w:rPr>
                <w:i w:val="0"/>
                <w:sz w:val="20"/>
              </w:rPr>
              <w:t>.</w:t>
            </w:r>
          </w:p>
          <w:p w14:paraId="7E2CA9FC" w14:textId="77777777" w:rsidR="00070474" w:rsidRDefault="00070474" w:rsidP="00070474">
            <w:pPr>
              <w:jc w:val="both"/>
              <w:rPr>
                <w:i w:val="0"/>
                <w:sz w:val="20"/>
              </w:rPr>
            </w:pPr>
          </w:p>
          <w:p w14:paraId="12822BC0" w14:textId="77777777" w:rsidR="00070474" w:rsidRDefault="00070474" w:rsidP="00070474">
            <w:pPr>
              <w:rPr>
                <w:i w:val="0"/>
                <w:sz w:val="20"/>
              </w:rPr>
            </w:pPr>
            <w:r w:rsidRPr="00277AD1">
              <w:rPr>
                <w:i w:val="0"/>
                <w:sz w:val="20"/>
              </w:rPr>
              <w:t>Ponudnik, kateremu naročnik namerava oddati javno naročilo bo izpolnjevanje</w:t>
            </w:r>
            <w:r>
              <w:rPr>
                <w:i w:val="0"/>
                <w:sz w:val="20"/>
              </w:rPr>
              <w:t xml:space="preserve"> pogoja izkazal s predložitvijo </w:t>
            </w:r>
            <w:r w:rsidRPr="00B430E0">
              <w:rPr>
                <w:i w:val="0"/>
                <w:sz w:val="20"/>
              </w:rPr>
              <w:t>referenčnih potrd</w:t>
            </w:r>
            <w:r>
              <w:rPr>
                <w:i w:val="0"/>
                <w:sz w:val="20"/>
              </w:rPr>
              <w:t>il za posamezen kader (priloga 5/</w:t>
            </w:r>
            <w:r w:rsidRPr="00B430E0">
              <w:rPr>
                <w:i w:val="0"/>
                <w:sz w:val="20"/>
              </w:rPr>
              <w:t>1).</w:t>
            </w:r>
          </w:p>
          <w:p w14:paraId="26D51A53" w14:textId="77777777" w:rsidR="00DC2457" w:rsidRPr="00E65AE9" w:rsidRDefault="00DC2457" w:rsidP="005D5E8E">
            <w:pPr>
              <w:jc w:val="both"/>
              <w:rPr>
                <w:i w:val="0"/>
                <w:sz w:val="20"/>
              </w:rPr>
            </w:pPr>
          </w:p>
        </w:tc>
      </w:tr>
      <w:tr w:rsidR="00DC2457" w14:paraId="6A63A83B" w14:textId="77777777" w:rsidTr="00F80081">
        <w:tc>
          <w:tcPr>
            <w:tcW w:w="5244" w:type="dxa"/>
            <w:shd w:val="clear" w:color="auto" w:fill="F2F2F2" w:themeFill="background1" w:themeFillShade="F2"/>
          </w:tcPr>
          <w:p w14:paraId="3EC0BDFD" w14:textId="622E1BBD" w:rsidR="00DC2457" w:rsidRDefault="00605DCF" w:rsidP="00F80081">
            <w:pPr>
              <w:jc w:val="both"/>
              <w:rPr>
                <w:b/>
                <w:i w:val="0"/>
                <w:sz w:val="20"/>
              </w:rPr>
            </w:pPr>
            <w:r>
              <w:rPr>
                <w:b/>
                <w:i w:val="0"/>
                <w:sz w:val="20"/>
              </w:rPr>
              <w:t>5</w:t>
            </w:r>
            <w:r w:rsidR="005B51B6">
              <w:rPr>
                <w:b/>
                <w:i w:val="0"/>
                <w:sz w:val="20"/>
              </w:rPr>
              <w:t>. Izvajalec bo zagotovil zavarovanje odgovornosti za škodo v zvezi z opravljanjem svoje dejavnosti v skladu z določbami drugega oziroma tretjega odstavka 14. člena</w:t>
            </w:r>
            <w:r w:rsidR="00B90C76">
              <w:rPr>
                <w:b/>
                <w:i w:val="0"/>
                <w:sz w:val="20"/>
              </w:rPr>
              <w:t xml:space="preserve"> Gradbenega zakona. </w:t>
            </w:r>
            <w:r w:rsidR="005B51B6">
              <w:rPr>
                <w:b/>
                <w:i w:val="0"/>
                <w:sz w:val="20"/>
              </w:rPr>
              <w:t xml:space="preserve"> </w:t>
            </w:r>
          </w:p>
          <w:p w14:paraId="0345565A" w14:textId="77777777" w:rsidR="00B90C76" w:rsidRDefault="00B90C76" w:rsidP="00F80081">
            <w:pPr>
              <w:jc w:val="both"/>
              <w:rPr>
                <w:b/>
                <w:i w:val="0"/>
                <w:sz w:val="20"/>
              </w:rPr>
            </w:pPr>
          </w:p>
          <w:p w14:paraId="160E5A18" w14:textId="77777777" w:rsidR="00B90C76" w:rsidRPr="00F44184" w:rsidRDefault="00B90C76" w:rsidP="00F80081">
            <w:pPr>
              <w:jc w:val="both"/>
              <w:rPr>
                <w:b/>
                <w:i w:val="0"/>
                <w:sz w:val="20"/>
              </w:rPr>
            </w:pPr>
            <w:r w:rsidRPr="00F44184">
              <w:rPr>
                <w:b/>
                <w:i w:val="0"/>
                <w:color w:val="000000" w:themeColor="text1"/>
                <w:sz w:val="20"/>
              </w:rPr>
              <w:t>Izvajalec mora imeti ves čas svojega poslovanja zavarovano svojo odgovornost za škodo, ki bi utegnila nastati naročniku in tretjim osebam v zvezi z opravljanjem njegove dejavnosti</w:t>
            </w:r>
            <w:r w:rsidRPr="00160CE0">
              <w:rPr>
                <w:b/>
                <w:i w:val="0"/>
                <w:color w:val="000000" w:themeColor="text1"/>
                <w:sz w:val="20"/>
              </w:rPr>
              <w:t xml:space="preserve">, najmanj v </w:t>
            </w:r>
            <w:r w:rsidR="00BF4DFD">
              <w:rPr>
                <w:b/>
                <w:i w:val="0"/>
                <w:sz w:val="20"/>
              </w:rPr>
              <w:t>višini 50</w:t>
            </w:r>
            <w:r w:rsidRPr="00160CE0">
              <w:rPr>
                <w:b/>
                <w:i w:val="0"/>
                <w:sz w:val="20"/>
              </w:rPr>
              <w:t xml:space="preserve">.000,00 EUR,  in pred začetkom izvajanja pogodbenih storitev </w:t>
            </w:r>
            <w:r w:rsidRPr="00160CE0">
              <w:rPr>
                <w:b/>
                <w:i w:val="0"/>
                <w:color w:val="000000" w:themeColor="text1"/>
                <w:sz w:val="20"/>
              </w:rPr>
              <w:t>predložiti naročniku fotokopijo zavarovalne police</w:t>
            </w:r>
            <w:r w:rsidRPr="00F44184">
              <w:rPr>
                <w:b/>
                <w:i w:val="0"/>
                <w:color w:val="000000" w:themeColor="text1"/>
                <w:sz w:val="20"/>
              </w:rPr>
              <w:t xml:space="preserve"> </w:t>
            </w:r>
            <w:r w:rsidRPr="00F44184">
              <w:rPr>
                <w:b/>
                <w:i w:val="0"/>
                <w:color w:val="000000" w:themeColor="text1"/>
                <w:sz w:val="20"/>
              </w:rPr>
              <w:lastRenderedPageBreak/>
              <w:t>in potrdila o plačilu zavarovalne premije</w:t>
            </w:r>
            <w:r w:rsidRPr="00F44184">
              <w:rPr>
                <w:b/>
                <w:color w:val="000000" w:themeColor="text1"/>
                <w:sz w:val="20"/>
              </w:rPr>
              <w:t>.</w:t>
            </w:r>
          </w:p>
          <w:p w14:paraId="3FA30251" w14:textId="77777777" w:rsidR="00DC2457" w:rsidRDefault="00DC2457" w:rsidP="00F80081">
            <w:pPr>
              <w:jc w:val="both"/>
              <w:rPr>
                <w:i w:val="0"/>
                <w:sz w:val="20"/>
              </w:rPr>
            </w:pPr>
          </w:p>
          <w:p w14:paraId="6B9CC5B9" w14:textId="77777777" w:rsidR="00DC2457" w:rsidRPr="00F44184" w:rsidRDefault="00DC2457" w:rsidP="00F80081">
            <w:pPr>
              <w:jc w:val="both"/>
              <w:rPr>
                <w:i w:val="0"/>
                <w:sz w:val="20"/>
              </w:rPr>
            </w:pPr>
            <w:r w:rsidRPr="00F44184">
              <w:rPr>
                <w:i w:val="0"/>
                <w:sz w:val="20"/>
              </w:rPr>
              <w:t>V primeru skupne prijave mora pogoj izpolniti vsak izmed partnerjev.</w:t>
            </w:r>
          </w:p>
          <w:p w14:paraId="785A4469" w14:textId="77777777" w:rsidR="00DC2457" w:rsidRPr="00B0340A" w:rsidRDefault="00DC2457" w:rsidP="00F5796F">
            <w:pPr>
              <w:jc w:val="both"/>
              <w:rPr>
                <w:b/>
                <w:i w:val="0"/>
                <w:color w:val="000000" w:themeColor="text1"/>
                <w:sz w:val="20"/>
                <w:highlight w:val="yellow"/>
              </w:rPr>
            </w:pPr>
          </w:p>
        </w:tc>
        <w:tc>
          <w:tcPr>
            <w:tcW w:w="3969" w:type="dxa"/>
            <w:vAlign w:val="center"/>
          </w:tcPr>
          <w:p w14:paraId="39FF7A3D" w14:textId="77777777" w:rsidR="00DC2457" w:rsidRDefault="00DC2457" w:rsidP="00F80081">
            <w:pPr>
              <w:rPr>
                <w:i w:val="0"/>
                <w:sz w:val="20"/>
              </w:rPr>
            </w:pPr>
            <w:r w:rsidRPr="00B92051">
              <w:rPr>
                <w:i w:val="0"/>
                <w:sz w:val="20"/>
              </w:rPr>
              <w:lastRenderedPageBreak/>
              <w:t>DOKAZILO:</w:t>
            </w:r>
          </w:p>
          <w:p w14:paraId="19014703" w14:textId="77777777" w:rsidR="001403FC" w:rsidRPr="00B92051" w:rsidRDefault="001403FC" w:rsidP="001403FC">
            <w:pPr>
              <w:rPr>
                <w:i w:val="0"/>
                <w:sz w:val="20"/>
              </w:rPr>
            </w:pPr>
            <w:r>
              <w:rPr>
                <w:i w:val="0"/>
                <w:sz w:val="20"/>
              </w:rPr>
              <w:t xml:space="preserve">Izpolnjen ESPD obrazec. </w:t>
            </w:r>
          </w:p>
          <w:p w14:paraId="610DF130" w14:textId="77777777" w:rsidR="001403FC" w:rsidRDefault="001403FC" w:rsidP="001403FC">
            <w:pPr>
              <w:jc w:val="both"/>
              <w:rPr>
                <w:i w:val="0"/>
                <w:sz w:val="20"/>
              </w:rPr>
            </w:pPr>
          </w:p>
          <w:p w14:paraId="6EEAB9FE" w14:textId="77777777" w:rsidR="001403FC" w:rsidRDefault="001403FC" w:rsidP="001403FC">
            <w:pPr>
              <w:jc w:val="both"/>
              <w:rPr>
                <w:i w:val="0"/>
                <w:sz w:val="20"/>
              </w:rPr>
            </w:pPr>
          </w:p>
          <w:p w14:paraId="3DEE3345" w14:textId="77777777" w:rsidR="001403FC" w:rsidRPr="00B92051" w:rsidRDefault="001403FC" w:rsidP="001403FC">
            <w:pPr>
              <w:rPr>
                <w:i w:val="0"/>
                <w:sz w:val="20"/>
              </w:rPr>
            </w:pPr>
            <w:r w:rsidRPr="00277AD1">
              <w:rPr>
                <w:i w:val="0"/>
                <w:sz w:val="20"/>
              </w:rPr>
              <w:t>Ponudnik, kateremu naročnik namerava oddati javno naročilo bo izpolnjevanje pogoja izkazal s predložitvijo</w:t>
            </w:r>
            <w:r>
              <w:rPr>
                <w:i w:val="0"/>
                <w:sz w:val="20"/>
              </w:rPr>
              <w:t xml:space="preserve"> izjave zavarovalnice (priloga 6</w:t>
            </w:r>
            <w:r w:rsidRPr="00277AD1">
              <w:rPr>
                <w:i w:val="0"/>
                <w:sz w:val="20"/>
              </w:rPr>
              <w:t>).</w:t>
            </w:r>
          </w:p>
          <w:p w14:paraId="7631AA6A" w14:textId="77777777" w:rsidR="00DC2457" w:rsidRPr="00FB5916" w:rsidRDefault="00DC2457" w:rsidP="00F80081">
            <w:pPr>
              <w:jc w:val="both"/>
              <w:rPr>
                <w:i w:val="0"/>
                <w:sz w:val="20"/>
              </w:rPr>
            </w:pPr>
          </w:p>
        </w:tc>
      </w:tr>
      <w:tr w:rsidR="001F32FD" w14:paraId="12FB1A09" w14:textId="77777777" w:rsidTr="00C72CE0">
        <w:tc>
          <w:tcPr>
            <w:tcW w:w="5244" w:type="dxa"/>
            <w:shd w:val="clear" w:color="auto" w:fill="F2F2F2" w:themeFill="background1" w:themeFillShade="F2"/>
            <w:vAlign w:val="center"/>
          </w:tcPr>
          <w:p w14:paraId="0C39C5DD" w14:textId="1DEB0AC9" w:rsidR="001F32FD" w:rsidRPr="00417E52" w:rsidRDefault="00605DCF" w:rsidP="006A4565">
            <w:pPr>
              <w:rPr>
                <w:b/>
                <w:i w:val="0"/>
                <w:sz w:val="20"/>
              </w:rPr>
            </w:pPr>
            <w:r>
              <w:rPr>
                <w:b/>
                <w:i w:val="0"/>
                <w:sz w:val="20"/>
                <w:shd w:val="clear" w:color="auto" w:fill="F2F2F2" w:themeFill="background1" w:themeFillShade="F2"/>
              </w:rPr>
              <w:lastRenderedPageBreak/>
              <w:t>6</w:t>
            </w:r>
            <w:r w:rsidR="001F32FD" w:rsidRPr="00417E52">
              <w:rPr>
                <w:b/>
                <w:i w:val="0"/>
                <w:sz w:val="20"/>
                <w:shd w:val="clear" w:color="auto" w:fill="F2F2F2" w:themeFill="background1" w:themeFillShade="F2"/>
              </w:rPr>
              <w:t xml:space="preserve">. Gospodarski subjekt bo vsa razpisana dela za predmetno javno naročilo </w:t>
            </w:r>
            <w:r w:rsidR="00007ACB" w:rsidRPr="00F52182">
              <w:rPr>
                <w:b/>
                <w:i w:val="0"/>
                <w:sz w:val="20"/>
                <w:shd w:val="clear" w:color="auto" w:fill="F2F2F2" w:themeFill="background1" w:themeFillShade="F2"/>
              </w:rPr>
              <w:t xml:space="preserve">izvedel v roku </w:t>
            </w:r>
            <w:r w:rsidR="000A3E09" w:rsidRPr="00F52182">
              <w:rPr>
                <w:b/>
                <w:i w:val="0"/>
                <w:sz w:val="20"/>
                <w:shd w:val="clear" w:color="auto" w:fill="F2F2F2" w:themeFill="background1" w:themeFillShade="F2"/>
              </w:rPr>
              <w:t>1</w:t>
            </w:r>
            <w:r w:rsidR="006A4565" w:rsidRPr="00F52182">
              <w:rPr>
                <w:b/>
                <w:i w:val="0"/>
                <w:sz w:val="20"/>
                <w:shd w:val="clear" w:color="auto" w:fill="F2F2F2" w:themeFill="background1" w:themeFillShade="F2"/>
              </w:rPr>
              <w:t>8</w:t>
            </w:r>
            <w:r w:rsidR="000A3E09" w:rsidRPr="00F52182">
              <w:rPr>
                <w:b/>
                <w:i w:val="0"/>
                <w:sz w:val="20"/>
                <w:shd w:val="clear" w:color="auto" w:fill="F2F2F2" w:themeFill="background1" w:themeFillShade="F2"/>
              </w:rPr>
              <w:t xml:space="preserve">0 </w:t>
            </w:r>
            <w:r w:rsidR="001F32FD" w:rsidRPr="00F52182">
              <w:rPr>
                <w:b/>
                <w:i w:val="0"/>
                <w:sz w:val="20"/>
                <w:shd w:val="clear" w:color="auto" w:fill="F2F2F2" w:themeFill="background1" w:themeFillShade="F2"/>
              </w:rPr>
              <w:t>koledarskih dni od sklenitve pogodbe</w:t>
            </w:r>
            <w:r w:rsidR="001F32FD" w:rsidRPr="00F52182">
              <w:rPr>
                <w:b/>
                <w:i w:val="0"/>
                <w:sz w:val="20"/>
              </w:rPr>
              <w:t>.</w:t>
            </w:r>
          </w:p>
        </w:tc>
        <w:tc>
          <w:tcPr>
            <w:tcW w:w="3969" w:type="dxa"/>
          </w:tcPr>
          <w:p w14:paraId="1F686E61" w14:textId="77777777" w:rsidR="001F32FD" w:rsidRDefault="001F32FD" w:rsidP="00C72CE0">
            <w:pPr>
              <w:jc w:val="both"/>
              <w:rPr>
                <w:i w:val="0"/>
                <w:sz w:val="20"/>
              </w:rPr>
            </w:pPr>
            <w:r w:rsidRPr="00417E52">
              <w:rPr>
                <w:i w:val="0"/>
                <w:sz w:val="20"/>
              </w:rPr>
              <w:t>DOKAZILO:</w:t>
            </w:r>
          </w:p>
          <w:p w14:paraId="045F3078" w14:textId="77777777" w:rsidR="006313A4" w:rsidRPr="00417E52" w:rsidRDefault="006313A4" w:rsidP="006313A4">
            <w:pPr>
              <w:pStyle w:val="Default"/>
              <w:jc w:val="both"/>
              <w:rPr>
                <w:rFonts w:ascii="Times New Roman" w:hAnsi="Times New Roman" w:cs="Times New Roman"/>
                <w:sz w:val="20"/>
                <w:szCs w:val="20"/>
              </w:rPr>
            </w:pPr>
            <w:r>
              <w:rPr>
                <w:rFonts w:ascii="Times New Roman" w:hAnsi="Times New Roman" w:cs="Times New Roman"/>
                <w:sz w:val="20"/>
                <w:szCs w:val="20"/>
              </w:rPr>
              <w:t>Izpolnjen ESPD obrazec</w:t>
            </w:r>
            <w:r w:rsidRPr="0022154A">
              <w:rPr>
                <w:rFonts w:ascii="Times New Roman" w:hAnsi="Times New Roman" w:cs="Times New Roman"/>
                <w:sz w:val="20"/>
                <w:szCs w:val="20"/>
              </w:rPr>
              <w:t>.</w:t>
            </w:r>
          </w:p>
          <w:p w14:paraId="52D32C08" w14:textId="77777777" w:rsidR="006313A4" w:rsidRPr="00417E52" w:rsidRDefault="006313A4" w:rsidP="006313A4">
            <w:pPr>
              <w:pStyle w:val="Default"/>
              <w:jc w:val="both"/>
              <w:rPr>
                <w:rFonts w:ascii="Times New Roman" w:hAnsi="Times New Roman" w:cs="Times New Roman"/>
                <w:sz w:val="20"/>
                <w:szCs w:val="20"/>
              </w:rPr>
            </w:pPr>
          </w:p>
          <w:p w14:paraId="0A4D10D7" w14:textId="77777777" w:rsidR="006313A4" w:rsidRPr="006313A4" w:rsidRDefault="006313A4" w:rsidP="006313A4">
            <w:pPr>
              <w:jc w:val="both"/>
              <w:rPr>
                <w:i w:val="0"/>
                <w:sz w:val="20"/>
              </w:rPr>
            </w:pPr>
            <w:r w:rsidRPr="006313A4">
              <w:rPr>
                <w:i w:val="0"/>
                <w:sz w:val="20"/>
              </w:rPr>
              <w:t>Ponudnik, kateremu naročnik namerava oddati javno naročilo bo izpolnjevanje pogoja izkazal s predložitvijo časovnega načrta gradnje v fazi uvedbe v delo.</w:t>
            </w:r>
          </w:p>
          <w:p w14:paraId="498BCB17" w14:textId="77777777" w:rsidR="001F32FD" w:rsidRPr="006313A4" w:rsidRDefault="001F32FD" w:rsidP="00C72CE0">
            <w:pPr>
              <w:pStyle w:val="Default"/>
              <w:jc w:val="both"/>
              <w:rPr>
                <w:rFonts w:ascii="Times New Roman" w:hAnsi="Times New Roman" w:cs="Times New Roman"/>
                <w:sz w:val="20"/>
                <w:szCs w:val="20"/>
              </w:rPr>
            </w:pPr>
          </w:p>
        </w:tc>
      </w:tr>
    </w:tbl>
    <w:p w14:paraId="4622753B" w14:textId="77777777" w:rsidR="008F015A" w:rsidRDefault="008F015A" w:rsidP="00DC2457">
      <w:pPr>
        <w:pStyle w:val="Glava"/>
        <w:tabs>
          <w:tab w:val="clear" w:pos="4536"/>
          <w:tab w:val="clear" w:pos="9072"/>
        </w:tabs>
        <w:ind w:left="1080"/>
        <w:jc w:val="both"/>
        <w:rPr>
          <w:i w:val="0"/>
          <w:sz w:val="22"/>
          <w:szCs w:val="22"/>
        </w:rPr>
      </w:pPr>
    </w:p>
    <w:p w14:paraId="750F8BB9" w14:textId="6B2B3065" w:rsidR="008A56BE" w:rsidRDefault="008A56BE" w:rsidP="00DC2457">
      <w:pPr>
        <w:pStyle w:val="Glava"/>
        <w:tabs>
          <w:tab w:val="clear" w:pos="4536"/>
          <w:tab w:val="clear" w:pos="9072"/>
        </w:tabs>
        <w:ind w:left="1080"/>
        <w:jc w:val="both"/>
        <w:rPr>
          <w:i w:val="0"/>
          <w:sz w:val="22"/>
          <w:szCs w:val="22"/>
        </w:rPr>
      </w:pPr>
    </w:p>
    <w:p w14:paraId="70702394" w14:textId="77777777" w:rsidR="008A56BE" w:rsidRDefault="008A56BE" w:rsidP="00DC2457">
      <w:pPr>
        <w:pStyle w:val="Glava"/>
        <w:tabs>
          <w:tab w:val="clear" w:pos="4536"/>
          <w:tab w:val="clear" w:pos="9072"/>
        </w:tabs>
        <w:ind w:left="1080"/>
        <w:jc w:val="both"/>
        <w:rPr>
          <w:i w:val="0"/>
          <w:sz w:val="22"/>
          <w:szCs w:val="22"/>
        </w:rPr>
      </w:pPr>
    </w:p>
    <w:p w14:paraId="1911C9D9" w14:textId="77777777"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5A793EA8" w14:textId="77777777" w:rsidR="00DC2457" w:rsidRPr="0079325B" w:rsidRDefault="00DC2457" w:rsidP="00DC2457">
      <w:pPr>
        <w:pStyle w:val="Glava"/>
        <w:tabs>
          <w:tab w:val="clear" w:pos="4536"/>
          <w:tab w:val="clear" w:pos="9072"/>
        </w:tabs>
        <w:ind w:left="1080"/>
        <w:jc w:val="both"/>
        <w:rPr>
          <w:i w:val="0"/>
          <w:sz w:val="22"/>
          <w:szCs w:val="22"/>
        </w:rPr>
      </w:pPr>
    </w:p>
    <w:p w14:paraId="78658F0A" w14:textId="77777777"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6B2D74EE" w14:textId="77777777" w:rsidR="00DC2457" w:rsidRPr="00FE2509" w:rsidRDefault="00DC2457" w:rsidP="00DC2457">
      <w:pPr>
        <w:ind w:left="1080"/>
        <w:jc w:val="both"/>
        <w:rPr>
          <w:i w:val="0"/>
          <w:color w:val="000000" w:themeColor="text1"/>
          <w:sz w:val="16"/>
          <w:szCs w:val="16"/>
        </w:rPr>
      </w:pPr>
    </w:p>
    <w:p w14:paraId="49EBC9DE" w14:textId="77777777" w:rsidR="00DC2457"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14:paraId="75AC29C7" w14:textId="77777777" w:rsidR="00A74674" w:rsidRDefault="00A74674" w:rsidP="00DC2457">
      <w:pPr>
        <w:ind w:left="1080"/>
        <w:rPr>
          <w:i w:val="0"/>
          <w:sz w:val="22"/>
          <w:szCs w:val="22"/>
        </w:rPr>
      </w:pPr>
    </w:p>
    <w:p w14:paraId="68CBB937" w14:textId="77777777" w:rsidR="009F6048" w:rsidRDefault="009F6048" w:rsidP="00DC2457">
      <w:pPr>
        <w:rPr>
          <w:b/>
          <w:bCs/>
          <w:i w:val="0"/>
          <w:kern w:val="28"/>
          <w:szCs w:val="22"/>
        </w:rPr>
      </w:pPr>
    </w:p>
    <w:p w14:paraId="63981186" w14:textId="77777777" w:rsidR="006435CA" w:rsidRDefault="006435CA" w:rsidP="00DC2457">
      <w:pPr>
        <w:rPr>
          <w:b/>
          <w:bCs/>
          <w:i w:val="0"/>
          <w:kern w:val="28"/>
          <w:szCs w:val="22"/>
        </w:rPr>
      </w:pPr>
    </w:p>
    <w:p w14:paraId="5BE53046" w14:textId="77777777" w:rsidR="00DC2457" w:rsidRPr="006C1ABC" w:rsidRDefault="00DC2457" w:rsidP="00DC2457">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0279CB2B" w14:textId="77777777" w:rsidR="00DC2457" w:rsidRPr="006C1ABC" w:rsidRDefault="00DC2457" w:rsidP="00DC2457">
      <w:pPr>
        <w:jc w:val="both"/>
        <w:rPr>
          <w:i w:val="0"/>
          <w:sz w:val="22"/>
          <w:szCs w:val="22"/>
        </w:rPr>
      </w:pPr>
    </w:p>
    <w:p w14:paraId="1573ED04" w14:textId="77777777" w:rsidR="00DC2457" w:rsidRPr="006C1ABC" w:rsidRDefault="00DC2457" w:rsidP="00DC2457">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1B58755E" w14:textId="77777777" w:rsidR="00DC2457" w:rsidRDefault="00DC2457" w:rsidP="00DC2457">
      <w:pPr>
        <w:overflowPunct w:val="0"/>
        <w:adjustRightInd w:val="0"/>
        <w:ind w:left="1080"/>
        <w:jc w:val="both"/>
        <w:rPr>
          <w:i w:val="0"/>
          <w:sz w:val="22"/>
          <w:szCs w:val="22"/>
          <w:highlight w:val="yellow"/>
        </w:rPr>
      </w:pPr>
    </w:p>
    <w:p w14:paraId="2B9B697F" w14:textId="77777777" w:rsidR="00034920" w:rsidRPr="00F36E65" w:rsidRDefault="00034920" w:rsidP="00DC2457">
      <w:pPr>
        <w:overflowPunct w:val="0"/>
        <w:adjustRightInd w:val="0"/>
        <w:ind w:left="1080"/>
        <w:jc w:val="both"/>
        <w:rPr>
          <w:i w:val="0"/>
          <w:sz w:val="22"/>
          <w:szCs w:val="22"/>
          <w:highlight w:val="yellow"/>
        </w:rPr>
      </w:pPr>
    </w:p>
    <w:p w14:paraId="042AF885" w14:textId="77777777" w:rsidR="00DC2457" w:rsidRPr="006C1ABC" w:rsidRDefault="00DC2457" w:rsidP="00DC2457">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14:paraId="7F8CAF73" w14:textId="77777777" w:rsidR="00DC2457" w:rsidRPr="006C1ABC" w:rsidRDefault="00DC2457" w:rsidP="00DC2457">
      <w:pPr>
        <w:overflowPunct w:val="0"/>
        <w:adjustRightInd w:val="0"/>
        <w:ind w:left="1080"/>
        <w:jc w:val="both"/>
        <w:rPr>
          <w:bCs/>
          <w:i w:val="0"/>
          <w:sz w:val="16"/>
          <w:szCs w:val="16"/>
        </w:rPr>
      </w:pPr>
    </w:p>
    <w:p w14:paraId="5333C444" w14:textId="77777777" w:rsidR="00DC2457" w:rsidRPr="005D75FD" w:rsidRDefault="00DC2457" w:rsidP="00DC2457">
      <w:pPr>
        <w:overflowPunct w:val="0"/>
        <w:adjustRightInd w:val="0"/>
        <w:ind w:left="1080"/>
        <w:jc w:val="both"/>
        <w:rPr>
          <w:bCs/>
          <w:i w:val="0"/>
          <w:sz w:val="22"/>
          <w:szCs w:val="22"/>
        </w:rPr>
      </w:pPr>
      <w:r w:rsidRPr="005D75FD">
        <w:rPr>
          <w:bCs/>
          <w:i w:val="0"/>
          <w:sz w:val="22"/>
          <w:szCs w:val="22"/>
        </w:rPr>
        <w:t xml:space="preserve">Kot finančno zavarovanje za resnost </w:t>
      </w:r>
      <w:r w:rsidR="00596F15">
        <w:rPr>
          <w:bCs/>
          <w:i w:val="0"/>
          <w:sz w:val="22"/>
          <w:szCs w:val="22"/>
        </w:rPr>
        <w:t xml:space="preserve">prijave </w:t>
      </w:r>
      <w:r w:rsidR="00B26DD5">
        <w:rPr>
          <w:bCs/>
          <w:i w:val="0"/>
          <w:sz w:val="22"/>
          <w:szCs w:val="22"/>
        </w:rPr>
        <w:t>in ponudb</w:t>
      </w:r>
      <w:r w:rsidRPr="005D75FD">
        <w:rPr>
          <w:bCs/>
          <w:i w:val="0"/>
          <w:sz w:val="22"/>
          <w:szCs w:val="22"/>
        </w:rPr>
        <w:t xml:space="preserve"> lahko </w:t>
      </w:r>
      <w:r>
        <w:rPr>
          <w:bCs/>
          <w:i w:val="0"/>
          <w:sz w:val="22"/>
          <w:szCs w:val="22"/>
        </w:rPr>
        <w:t>gospodarski subjekt</w:t>
      </w:r>
      <w:r w:rsidRPr="005D75FD">
        <w:rPr>
          <w:bCs/>
          <w:i w:val="0"/>
          <w:sz w:val="22"/>
          <w:szCs w:val="22"/>
        </w:rPr>
        <w:t xml:space="preserve"> predloži:</w:t>
      </w:r>
    </w:p>
    <w:p w14:paraId="03FD375A" w14:textId="77777777" w:rsidR="00DC2457" w:rsidRPr="005D75FD" w:rsidRDefault="00DC2457" w:rsidP="00C25C9D">
      <w:pPr>
        <w:pStyle w:val="Odstavekseznama"/>
        <w:numPr>
          <w:ilvl w:val="0"/>
          <w:numId w:val="13"/>
        </w:numPr>
        <w:overflowPunct w:val="0"/>
        <w:adjustRightInd w:val="0"/>
        <w:jc w:val="both"/>
        <w:rPr>
          <w:bCs/>
          <w:i w:val="0"/>
          <w:sz w:val="22"/>
          <w:szCs w:val="22"/>
        </w:rPr>
      </w:pPr>
      <w:r w:rsidRPr="005D75FD">
        <w:rPr>
          <w:bCs/>
          <w:i w:val="0"/>
          <w:sz w:val="22"/>
          <w:szCs w:val="22"/>
        </w:rPr>
        <w:t xml:space="preserve">Bančno garancijo za resnost </w:t>
      </w:r>
      <w:r w:rsidR="00DE55E0">
        <w:rPr>
          <w:bCs/>
          <w:i w:val="0"/>
          <w:sz w:val="22"/>
          <w:szCs w:val="22"/>
        </w:rPr>
        <w:t>prijave</w:t>
      </w:r>
      <w:r w:rsidR="007A1E0B">
        <w:rPr>
          <w:bCs/>
          <w:i w:val="0"/>
          <w:sz w:val="22"/>
          <w:szCs w:val="22"/>
        </w:rPr>
        <w:t xml:space="preserve"> in ponudb</w:t>
      </w:r>
      <w:r w:rsidR="00DE55E0">
        <w:rPr>
          <w:bCs/>
          <w:i w:val="0"/>
          <w:sz w:val="22"/>
          <w:szCs w:val="22"/>
        </w:rPr>
        <w:t xml:space="preserve"> </w:t>
      </w:r>
      <w:r w:rsidRPr="005D75FD">
        <w:rPr>
          <w:bCs/>
          <w:i w:val="0"/>
          <w:sz w:val="22"/>
          <w:szCs w:val="22"/>
        </w:rPr>
        <w:t xml:space="preserve"> ali</w:t>
      </w:r>
    </w:p>
    <w:p w14:paraId="24413896" w14:textId="77777777" w:rsidR="00DC2457" w:rsidRPr="005D75FD" w:rsidRDefault="00DC2457" w:rsidP="00C25C9D">
      <w:pPr>
        <w:pStyle w:val="Odstavekseznama"/>
        <w:numPr>
          <w:ilvl w:val="0"/>
          <w:numId w:val="13"/>
        </w:numPr>
        <w:overflowPunct w:val="0"/>
        <w:adjustRightInd w:val="0"/>
        <w:jc w:val="both"/>
        <w:rPr>
          <w:bCs/>
          <w:i w:val="0"/>
          <w:sz w:val="22"/>
          <w:szCs w:val="22"/>
        </w:rPr>
      </w:pPr>
      <w:r w:rsidRPr="005D75FD">
        <w:rPr>
          <w:bCs/>
          <w:i w:val="0"/>
          <w:sz w:val="22"/>
          <w:szCs w:val="22"/>
        </w:rPr>
        <w:t xml:space="preserve">Kavcijsko zavarovanje za resnost </w:t>
      </w:r>
      <w:r w:rsidR="00DE55E0">
        <w:rPr>
          <w:bCs/>
          <w:i w:val="0"/>
          <w:sz w:val="22"/>
          <w:szCs w:val="22"/>
        </w:rPr>
        <w:t>prijave</w:t>
      </w:r>
      <w:r w:rsidR="007A1E0B">
        <w:rPr>
          <w:bCs/>
          <w:i w:val="0"/>
          <w:sz w:val="22"/>
          <w:szCs w:val="22"/>
        </w:rPr>
        <w:t xml:space="preserve"> in ponudb</w:t>
      </w:r>
      <w:r w:rsidR="00DE55E0">
        <w:rPr>
          <w:bCs/>
          <w:i w:val="0"/>
          <w:sz w:val="22"/>
          <w:szCs w:val="22"/>
        </w:rPr>
        <w:t xml:space="preserve"> </w:t>
      </w:r>
      <w:r w:rsidRPr="005D75FD">
        <w:rPr>
          <w:bCs/>
          <w:i w:val="0"/>
          <w:sz w:val="22"/>
          <w:szCs w:val="22"/>
        </w:rPr>
        <w:t xml:space="preserve"> ali</w:t>
      </w:r>
    </w:p>
    <w:p w14:paraId="75249181" w14:textId="77777777" w:rsidR="00DC2457" w:rsidRDefault="00DC2457" w:rsidP="00C25C9D">
      <w:pPr>
        <w:pStyle w:val="Odstavekseznama"/>
        <w:numPr>
          <w:ilvl w:val="0"/>
          <w:numId w:val="13"/>
        </w:numPr>
        <w:overflowPunct w:val="0"/>
        <w:adjustRightInd w:val="0"/>
        <w:jc w:val="both"/>
        <w:rPr>
          <w:bCs/>
          <w:i w:val="0"/>
          <w:sz w:val="22"/>
          <w:szCs w:val="22"/>
        </w:rPr>
      </w:pPr>
      <w:r w:rsidRPr="005D75FD">
        <w:rPr>
          <w:bCs/>
          <w:i w:val="0"/>
          <w:sz w:val="22"/>
          <w:szCs w:val="22"/>
        </w:rPr>
        <w:t xml:space="preserve">Varščino za resnost </w:t>
      </w:r>
      <w:r w:rsidR="00671632">
        <w:rPr>
          <w:bCs/>
          <w:i w:val="0"/>
          <w:sz w:val="22"/>
          <w:szCs w:val="22"/>
        </w:rPr>
        <w:t xml:space="preserve">prijave in ponudb. </w:t>
      </w:r>
    </w:p>
    <w:p w14:paraId="16EEF8DA" w14:textId="77777777" w:rsidR="00F8551A" w:rsidRPr="00F8551A" w:rsidRDefault="00F8551A" w:rsidP="00F8551A">
      <w:pPr>
        <w:overflowPunct w:val="0"/>
        <w:adjustRightInd w:val="0"/>
        <w:jc w:val="both"/>
        <w:rPr>
          <w:bCs/>
          <w:i w:val="0"/>
          <w:sz w:val="22"/>
          <w:szCs w:val="22"/>
        </w:rPr>
      </w:pPr>
    </w:p>
    <w:p w14:paraId="68CD87C1" w14:textId="77777777" w:rsidR="00573397" w:rsidRDefault="00573397" w:rsidP="00573397">
      <w:pPr>
        <w:overflowPunct w:val="0"/>
        <w:adjustRightInd w:val="0"/>
        <w:ind w:left="1080"/>
        <w:jc w:val="both"/>
        <w:rPr>
          <w:bCs/>
          <w:i w:val="0"/>
          <w:sz w:val="22"/>
          <w:szCs w:val="22"/>
        </w:rPr>
      </w:pPr>
      <w:r>
        <w:rPr>
          <w:bCs/>
          <w:i w:val="0"/>
          <w:sz w:val="22"/>
          <w:szCs w:val="22"/>
        </w:rPr>
        <w:t xml:space="preserve">Finančno zavarovanje za resnost prijave in ponudb so prijavitelji dolžni predložiti naročniku do roka za oddajo prijav. </w:t>
      </w:r>
      <w:r w:rsidRPr="005D75FD">
        <w:rPr>
          <w:i w:val="0"/>
          <w:sz w:val="22"/>
          <w:szCs w:val="22"/>
        </w:rPr>
        <w:t xml:space="preserve">Finančno zavarovanje za resnost </w:t>
      </w:r>
      <w:r>
        <w:rPr>
          <w:i w:val="0"/>
          <w:sz w:val="22"/>
          <w:szCs w:val="22"/>
        </w:rPr>
        <w:t xml:space="preserve">prijave  in ponudb </w:t>
      </w:r>
      <w:r w:rsidRPr="005D75FD">
        <w:rPr>
          <w:i w:val="0"/>
          <w:sz w:val="22"/>
          <w:szCs w:val="22"/>
        </w:rPr>
        <w:t xml:space="preserve">mora biti predloženo v </w:t>
      </w:r>
      <w:r w:rsidRPr="004F6B4B">
        <w:rPr>
          <w:i w:val="0"/>
          <w:sz w:val="22"/>
          <w:szCs w:val="22"/>
        </w:rPr>
        <w:t xml:space="preserve">višini </w:t>
      </w:r>
      <w:r w:rsidRPr="004F6B4B">
        <w:rPr>
          <w:b/>
          <w:i w:val="0"/>
          <w:sz w:val="22"/>
          <w:szCs w:val="22"/>
        </w:rPr>
        <w:t>5.000,00</w:t>
      </w:r>
      <w:r w:rsidRPr="005D75FD">
        <w:rPr>
          <w:i w:val="0"/>
          <w:sz w:val="22"/>
          <w:szCs w:val="22"/>
        </w:rPr>
        <w:t xml:space="preserve"> EUR</w:t>
      </w:r>
      <w:r>
        <w:rPr>
          <w:i w:val="0"/>
          <w:sz w:val="22"/>
          <w:szCs w:val="22"/>
        </w:rPr>
        <w:t xml:space="preserve"> z DDV</w:t>
      </w:r>
      <w:r w:rsidRPr="005D75FD">
        <w:rPr>
          <w:b/>
          <w:i w:val="0"/>
          <w:sz w:val="22"/>
          <w:szCs w:val="22"/>
        </w:rPr>
        <w:t>,</w:t>
      </w:r>
      <w:r w:rsidRPr="005D75FD">
        <w:rPr>
          <w:i w:val="0"/>
          <w:sz w:val="22"/>
          <w:szCs w:val="22"/>
        </w:rPr>
        <w:t xml:space="preserve"> z </w:t>
      </w:r>
      <w:r w:rsidRPr="009E730D">
        <w:rPr>
          <w:i w:val="0"/>
          <w:sz w:val="22"/>
          <w:szCs w:val="22"/>
        </w:rPr>
        <w:t xml:space="preserve">veljavnostjo </w:t>
      </w:r>
      <w:r w:rsidRPr="00662130">
        <w:rPr>
          <w:i w:val="0"/>
          <w:sz w:val="22"/>
          <w:szCs w:val="22"/>
        </w:rPr>
        <w:t>do vključno datuma veljavnosti p</w:t>
      </w:r>
      <w:r>
        <w:rPr>
          <w:i w:val="0"/>
          <w:sz w:val="22"/>
          <w:szCs w:val="22"/>
        </w:rPr>
        <w:t xml:space="preserve">rijave in datuma veljavnosti ponudbe. Če gospodarski subjekt v prijavi navede daljši rok veljavnosti prijave in ponudb od zahtevanega, mora le-ta biti pokrit s finančnim zavarovanjem. Finančno zavarovanje za resnost prijave in ponudb začne teči na dan odpiranja prijav. </w:t>
      </w:r>
    </w:p>
    <w:p w14:paraId="2FDDD8AC" w14:textId="77777777" w:rsidR="00573397" w:rsidRPr="005D75FD" w:rsidRDefault="00573397" w:rsidP="00573397">
      <w:pPr>
        <w:overflowPunct w:val="0"/>
        <w:adjustRightInd w:val="0"/>
        <w:ind w:left="1080"/>
        <w:jc w:val="both"/>
        <w:rPr>
          <w:bCs/>
          <w:i w:val="0"/>
          <w:sz w:val="22"/>
          <w:szCs w:val="22"/>
        </w:rPr>
      </w:pPr>
    </w:p>
    <w:p w14:paraId="6CCE04FD" w14:textId="77777777" w:rsidR="00DC2457" w:rsidRPr="005D75FD" w:rsidRDefault="00DC2457" w:rsidP="00DC2457">
      <w:pPr>
        <w:overflowPunct w:val="0"/>
        <w:adjustRightInd w:val="0"/>
        <w:ind w:left="1134"/>
        <w:jc w:val="both"/>
        <w:rPr>
          <w:bCs/>
          <w:i w:val="0"/>
          <w:sz w:val="22"/>
          <w:szCs w:val="22"/>
        </w:rPr>
      </w:pPr>
      <w:r w:rsidRPr="005D75FD">
        <w:rPr>
          <w:bCs/>
          <w:i w:val="0"/>
          <w:sz w:val="22"/>
          <w:szCs w:val="22"/>
        </w:rPr>
        <w:t xml:space="preserve">V kolikor bo </w:t>
      </w:r>
      <w:r>
        <w:rPr>
          <w:bCs/>
          <w:i w:val="0"/>
          <w:sz w:val="22"/>
          <w:szCs w:val="22"/>
        </w:rPr>
        <w:t>gospodarski subjekt</w:t>
      </w:r>
      <w:r w:rsidRPr="005D75FD">
        <w:rPr>
          <w:bCs/>
          <w:i w:val="0"/>
          <w:sz w:val="22"/>
          <w:szCs w:val="22"/>
        </w:rPr>
        <w:t xml:space="preserve"> kot finančno zavarovanje za resnost </w:t>
      </w:r>
      <w:r>
        <w:rPr>
          <w:bCs/>
          <w:i w:val="0"/>
          <w:sz w:val="22"/>
          <w:szCs w:val="22"/>
        </w:rPr>
        <w:t xml:space="preserve">prijave </w:t>
      </w:r>
      <w:r w:rsidRPr="005D75FD">
        <w:rPr>
          <w:bCs/>
          <w:i w:val="0"/>
          <w:sz w:val="22"/>
          <w:szCs w:val="22"/>
        </w:rPr>
        <w:t>predloži</w:t>
      </w:r>
      <w:r w:rsidR="0094647A">
        <w:rPr>
          <w:bCs/>
          <w:i w:val="0"/>
          <w:sz w:val="22"/>
          <w:szCs w:val="22"/>
        </w:rPr>
        <w:t>l</w:t>
      </w:r>
      <w:r w:rsidRPr="005D75FD">
        <w:rPr>
          <w:bCs/>
          <w:i w:val="0"/>
          <w:sz w:val="22"/>
          <w:szCs w:val="22"/>
        </w:rPr>
        <w:t xml:space="preserve"> varščino, se le </w:t>
      </w:r>
      <w:r w:rsidRPr="00F44184">
        <w:rPr>
          <w:bCs/>
          <w:i w:val="0"/>
          <w:sz w:val="22"/>
          <w:szCs w:val="22"/>
        </w:rPr>
        <w:t xml:space="preserve">ta nakaže na TRR MOL – izvrševanje proračuna, št. 01261-0100000114, sklic na </w:t>
      </w:r>
      <w:r w:rsidR="009C3967" w:rsidRPr="00D53E35">
        <w:rPr>
          <w:bCs/>
          <w:i w:val="0"/>
          <w:sz w:val="22"/>
          <w:szCs w:val="22"/>
        </w:rPr>
        <w:t>7560-</w:t>
      </w:r>
      <w:r w:rsidR="002F03C5" w:rsidRPr="00D53E35">
        <w:rPr>
          <w:bCs/>
          <w:i w:val="0"/>
          <w:sz w:val="22"/>
          <w:szCs w:val="22"/>
        </w:rPr>
        <w:t>18-220095</w:t>
      </w:r>
      <w:r w:rsidRPr="005D75FD">
        <w:rPr>
          <w:bCs/>
          <w:i w:val="0"/>
          <w:sz w:val="22"/>
          <w:szCs w:val="22"/>
        </w:rPr>
        <w:t xml:space="preserve"> odprt pri Banki Slovenije.</w:t>
      </w:r>
    </w:p>
    <w:p w14:paraId="0D913541" w14:textId="77777777" w:rsidR="00901B2A" w:rsidRPr="00C74567" w:rsidRDefault="00901B2A" w:rsidP="00901B2A">
      <w:pPr>
        <w:ind w:left="993"/>
        <w:jc w:val="both"/>
        <w:rPr>
          <w:b/>
          <w:i w:val="0"/>
          <w:sz w:val="22"/>
          <w:szCs w:val="22"/>
        </w:rPr>
      </w:pPr>
      <w:r w:rsidRPr="00C74567">
        <w:rPr>
          <w:b/>
          <w:i w:val="0"/>
          <w:sz w:val="22"/>
          <w:szCs w:val="22"/>
        </w:rPr>
        <w:lastRenderedPageBreak/>
        <w:t>DOKAZILA:</w:t>
      </w:r>
    </w:p>
    <w:p w14:paraId="16B4B8E9" w14:textId="77777777" w:rsidR="00901B2A" w:rsidRPr="00C74567" w:rsidRDefault="00901B2A" w:rsidP="00901B2A">
      <w:pPr>
        <w:ind w:left="993"/>
        <w:jc w:val="both"/>
        <w:rPr>
          <w:i w:val="0"/>
          <w:sz w:val="22"/>
          <w:szCs w:val="22"/>
        </w:rPr>
      </w:pPr>
    </w:p>
    <w:p w14:paraId="2E268243" w14:textId="2A48AD4B" w:rsidR="00901B2A" w:rsidRPr="00C74567" w:rsidRDefault="00901B2A" w:rsidP="00901B2A">
      <w:pPr>
        <w:ind w:left="1080"/>
        <w:jc w:val="both"/>
        <w:rPr>
          <w:i w:val="0"/>
          <w:sz w:val="22"/>
          <w:szCs w:val="22"/>
        </w:rPr>
      </w:pPr>
      <w:r w:rsidRPr="00C74567">
        <w:rPr>
          <w:i w:val="0"/>
          <w:sz w:val="22"/>
          <w:szCs w:val="22"/>
        </w:rPr>
        <w:t xml:space="preserve">Naročnik mora </w:t>
      </w:r>
      <w:r w:rsidRPr="00C74567">
        <w:rPr>
          <w:bCs/>
          <w:i w:val="0"/>
          <w:sz w:val="22"/>
          <w:szCs w:val="22"/>
        </w:rPr>
        <w:t>dokazilo o izvedenem finančnem zavarovanju za resnost ponudbe</w:t>
      </w:r>
      <w:r w:rsidRPr="00C74567">
        <w:rPr>
          <w:i w:val="0"/>
          <w:sz w:val="22"/>
          <w:szCs w:val="22"/>
        </w:rPr>
        <w:t xml:space="preserve"> prejeti osebno ali po pošti najkasneje </w:t>
      </w:r>
      <w:r w:rsidRPr="00C74567">
        <w:rPr>
          <w:b/>
          <w:i w:val="0"/>
          <w:sz w:val="22"/>
          <w:szCs w:val="22"/>
        </w:rPr>
        <w:t>do</w:t>
      </w:r>
      <w:r w:rsidR="00DA6CAC">
        <w:rPr>
          <w:b/>
          <w:i w:val="0"/>
          <w:sz w:val="22"/>
          <w:szCs w:val="22"/>
        </w:rPr>
        <w:t xml:space="preserve"> 18.2. </w:t>
      </w:r>
      <w:r w:rsidR="007D707D" w:rsidRPr="00C74567">
        <w:rPr>
          <w:b/>
          <w:i w:val="0"/>
          <w:sz w:val="22"/>
          <w:szCs w:val="22"/>
        </w:rPr>
        <w:t>2018</w:t>
      </w:r>
      <w:r w:rsidRPr="00C74567">
        <w:rPr>
          <w:b/>
          <w:i w:val="0"/>
          <w:sz w:val="22"/>
          <w:szCs w:val="22"/>
        </w:rPr>
        <w:t xml:space="preserve"> </w:t>
      </w:r>
      <w:r w:rsidRPr="00C74567">
        <w:rPr>
          <w:i w:val="0"/>
          <w:sz w:val="22"/>
          <w:szCs w:val="22"/>
        </w:rPr>
        <w:t>do</w:t>
      </w:r>
      <w:r w:rsidR="007D707D" w:rsidRPr="00C74567">
        <w:rPr>
          <w:b/>
          <w:i w:val="0"/>
          <w:sz w:val="22"/>
          <w:szCs w:val="22"/>
        </w:rPr>
        <w:t xml:space="preserve"> 9.00</w:t>
      </w:r>
      <w:r w:rsidRPr="00C74567">
        <w:rPr>
          <w:i w:val="0"/>
          <w:sz w:val="22"/>
          <w:szCs w:val="22"/>
        </w:rPr>
        <w:t xml:space="preserve"> ure na naslov: Mestna občina Ljubljana, Služba za javna naročila, Dalmatinova 1/II. nadstropje, 1000 Ljubljana.</w:t>
      </w:r>
      <w:r w:rsidR="00927FDA">
        <w:rPr>
          <w:i w:val="0"/>
          <w:sz w:val="22"/>
          <w:szCs w:val="22"/>
        </w:rPr>
        <w:t xml:space="preserve"> Finančno zavarovanje za resnost prijave in ponudb je lahko predloženo tudi le v elektronski obliki  (v sistemu e-JN), če je veljavnost le-tega možno  elektronsko preveriti in njegovo morebitno unovčenje ni vezano na original dokument v papirni obliki. </w:t>
      </w:r>
    </w:p>
    <w:p w14:paraId="165FFFFC" w14:textId="77777777" w:rsidR="00901B2A" w:rsidRPr="00C74567" w:rsidRDefault="00901B2A" w:rsidP="00901B2A">
      <w:pPr>
        <w:ind w:left="993"/>
        <w:jc w:val="both"/>
        <w:rPr>
          <w:i w:val="0"/>
          <w:sz w:val="22"/>
          <w:szCs w:val="22"/>
        </w:rPr>
      </w:pPr>
    </w:p>
    <w:p w14:paraId="7BEC307F" w14:textId="77777777" w:rsidR="0088619D" w:rsidRPr="00C74567" w:rsidRDefault="0088619D" w:rsidP="00901B2A">
      <w:pPr>
        <w:ind w:left="993"/>
        <w:jc w:val="both"/>
        <w:rPr>
          <w:i w:val="0"/>
          <w:sz w:val="22"/>
          <w:szCs w:val="22"/>
        </w:rPr>
      </w:pPr>
    </w:p>
    <w:p w14:paraId="2F0D830E" w14:textId="77777777" w:rsidR="0088619D" w:rsidRPr="00C74567" w:rsidRDefault="0088619D" w:rsidP="00901B2A">
      <w:pPr>
        <w:ind w:left="993"/>
        <w:jc w:val="both"/>
        <w:rPr>
          <w:i w:val="0"/>
          <w:sz w:val="22"/>
          <w:szCs w:val="22"/>
        </w:rPr>
      </w:pPr>
    </w:p>
    <w:p w14:paraId="346980EF" w14:textId="77777777" w:rsidR="00901B2A" w:rsidRPr="00C74567" w:rsidRDefault="00901B2A" w:rsidP="00C25C9D">
      <w:pPr>
        <w:pStyle w:val="Odstavekseznama"/>
        <w:numPr>
          <w:ilvl w:val="0"/>
          <w:numId w:val="23"/>
        </w:numPr>
        <w:jc w:val="both"/>
        <w:rPr>
          <w:b/>
          <w:i w:val="0"/>
          <w:sz w:val="22"/>
          <w:szCs w:val="22"/>
        </w:rPr>
      </w:pPr>
      <w:r w:rsidRPr="00C74567">
        <w:rPr>
          <w:b/>
          <w:i w:val="0"/>
          <w:sz w:val="22"/>
          <w:szCs w:val="22"/>
        </w:rPr>
        <w:t>Bančna garancija za resnost ponudbe:</w:t>
      </w:r>
    </w:p>
    <w:p w14:paraId="4E842A4A" w14:textId="5B8F5F0F" w:rsidR="00901B2A" w:rsidRDefault="00901B2A" w:rsidP="00833F29">
      <w:pPr>
        <w:ind w:left="1713"/>
        <w:rPr>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833F29" w:rsidRPr="00C74567">
        <w:rPr>
          <w:b/>
          <w:i w:val="0"/>
          <w:sz w:val="22"/>
          <w:szCs w:val="22"/>
        </w:rPr>
        <w:t>OVANJE ZA RESNOST</w:t>
      </w:r>
      <w:r w:rsidR="000F6CEC">
        <w:rPr>
          <w:b/>
          <w:i w:val="0"/>
          <w:sz w:val="22"/>
          <w:szCs w:val="22"/>
        </w:rPr>
        <w:t xml:space="preserve"> PRIJAVE IN </w:t>
      </w:r>
      <w:r w:rsidR="00833F29" w:rsidRPr="00C74567">
        <w:rPr>
          <w:b/>
          <w:i w:val="0"/>
          <w:sz w:val="22"/>
          <w:szCs w:val="22"/>
        </w:rPr>
        <w:t xml:space="preserve"> PONUDBE </w:t>
      </w:r>
      <w:r w:rsidR="00833F29" w:rsidRPr="00CB5CD7">
        <w:rPr>
          <w:b/>
          <w:i w:val="0"/>
          <w:sz w:val="22"/>
          <w:szCs w:val="22"/>
        </w:rPr>
        <w:t>JN 7560-18-</w:t>
      </w:r>
      <w:r w:rsidR="00D53E35" w:rsidRPr="00CB5CD7">
        <w:rPr>
          <w:b/>
          <w:i w:val="0"/>
          <w:sz w:val="22"/>
          <w:szCs w:val="22"/>
        </w:rPr>
        <w:t>220095</w:t>
      </w:r>
      <w:r w:rsidR="00651CA6" w:rsidRPr="00CB5CD7">
        <w:rPr>
          <w:b/>
          <w:i w:val="0"/>
          <w:sz w:val="22"/>
          <w:szCs w:val="22"/>
        </w:rPr>
        <w:t>-</w:t>
      </w:r>
      <w:r w:rsidR="00651CA6">
        <w:rPr>
          <w:b/>
          <w:i w:val="0"/>
          <w:sz w:val="22"/>
          <w:szCs w:val="22"/>
        </w:rPr>
        <w:t xml:space="preserve"> Izgradnja dveh </w:t>
      </w:r>
      <w:r w:rsidR="00DE550E">
        <w:rPr>
          <w:b/>
          <w:i w:val="0"/>
          <w:sz w:val="22"/>
          <w:szCs w:val="22"/>
        </w:rPr>
        <w:t xml:space="preserve">vadbenih </w:t>
      </w:r>
      <w:r w:rsidR="00651CA6">
        <w:rPr>
          <w:b/>
          <w:i w:val="0"/>
          <w:sz w:val="22"/>
          <w:szCs w:val="22"/>
        </w:rPr>
        <w:t xml:space="preserve">nogometnih igrišč </w:t>
      </w:r>
      <w:r w:rsidR="00833F29" w:rsidRPr="00C74567">
        <w:rPr>
          <w:b/>
          <w:i w:val="0"/>
          <w:sz w:val="22"/>
          <w:szCs w:val="22"/>
        </w:rPr>
        <w:t>«</w:t>
      </w:r>
      <w:r w:rsidRPr="00C74567">
        <w:rPr>
          <w:b/>
          <w:i w:val="0"/>
          <w:sz w:val="22"/>
          <w:szCs w:val="22"/>
        </w:rPr>
        <w:t xml:space="preserve">  </w:t>
      </w:r>
      <w:r w:rsidRPr="00C74567">
        <w:rPr>
          <w:i w:val="0"/>
          <w:sz w:val="14"/>
          <w:szCs w:val="22"/>
        </w:rPr>
        <w:t xml:space="preserve"> </w:t>
      </w:r>
      <w:r w:rsidRPr="00C74567">
        <w:rPr>
          <w:i w:val="0"/>
          <w:sz w:val="22"/>
          <w:szCs w:val="22"/>
        </w:rPr>
        <w:t>Gospodarski subjekt lahko na ovojnico prilepi obrazec »</w:t>
      </w:r>
      <w:r w:rsidRPr="00C74567">
        <w:rPr>
          <w:sz w:val="22"/>
          <w:szCs w:val="22"/>
        </w:rPr>
        <w:t xml:space="preserve">OZNAČBA OVOJNICE ZAVAROVANJA ZA RESNOST </w:t>
      </w:r>
      <w:r w:rsidR="00563F74">
        <w:rPr>
          <w:sz w:val="22"/>
          <w:szCs w:val="22"/>
        </w:rPr>
        <w:t xml:space="preserve">PRIJAVE IN </w:t>
      </w:r>
      <w:r w:rsidRPr="00C74567">
        <w:rPr>
          <w:sz w:val="22"/>
          <w:szCs w:val="22"/>
        </w:rPr>
        <w:t>PONUDBE</w:t>
      </w:r>
      <w:r w:rsidRPr="00C74567">
        <w:rPr>
          <w:i w:val="0"/>
          <w:sz w:val="22"/>
          <w:szCs w:val="22"/>
        </w:rPr>
        <w:t>« (priloga B/5).</w:t>
      </w:r>
    </w:p>
    <w:p w14:paraId="3F572E14" w14:textId="77777777" w:rsidR="000223B8" w:rsidRDefault="000223B8" w:rsidP="00833F29">
      <w:pPr>
        <w:ind w:left="1713"/>
        <w:rPr>
          <w:i w:val="0"/>
          <w:sz w:val="22"/>
          <w:szCs w:val="22"/>
        </w:rPr>
      </w:pPr>
    </w:p>
    <w:p w14:paraId="0E8F7CE7" w14:textId="77777777" w:rsidR="000223B8" w:rsidRPr="00C74567" w:rsidRDefault="000223B8" w:rsidP="00833F29">
      <w:pPr>
        <w:ind w:left="1713"/>
        <w:rPr>
          <w:i w:val="0"/>
          <w:sz w:val="22"/>
          <w:szCs w:val="22"/>
        </w:rPr>
      </w:pPr>
      <w:r>
        <w:rPr>
          <w:i w:val="0"/>
          <w:sz w:val="22"/>
          <w:szCs w:val="22"/>
        </w:rPr>
        <w:t xml:space="preserve">V kolikor bo skupaj z zavarovanjem v tiskani obliki predložena še kakršna koli druga dokumentacija, ta ne bo štela kot del ponudbene dokumentacije. </w:t>
      </w:r>
    </w:p>
    <w:p w14:paraId="31B74FE8" w14:textId="77777777" w:rsidR="00901B2A" w:rsidRPr="00C74567" w:rsidRDefault="00901B2A" w:rsidP="00901B2A">
      <w:pPr>
        <w:ind w:left="1713"/>
        <w:jc w:val="both"/>
        <w:rPr>
          <w:i w:val="0"/>
          <w:sz w:val="22"/>
          <w:szCs w:val="22"/>
        </w:rPr>
      </w:pPr>
    </w:p>
    <w:p w14:paraId="608154A4" w14:textId="77777777" w:rsidR="00901B2A" w:rsidRPr="00C74567" w:rsidRDefault="00901B2A" w:rsidP="00C25C9D">
      <w:pPr>
        <w:pStyle w:val="Odstavekseznama"/>
        <w:numPr>
          <w:ilvl w:val="0"/>
          <w:numId w:val="23"/>
        </w:numPr>
        <w:jc w:val="both"/>
        <w:rPr>
          <w:b/>
          <w:i w:val="0"/>
          <w:sz w:val="22"/>
          <w:szCs w:val="22"/>
        </w:rPr>
      </w:pPr>
      <w:r w:rsidRPr="00C74567">
        <w:rPr>
          <w:b/>
          <w:i w:val="0"/>
          <w:sz w:val="22"/>
          <w:szCs w:val="22"/>
        </w:rPr>
        <w:t>Kavcijsko zavarovanje pri zavarovalnici za resnost ponudbe:</w:t>
      </w:r>
    </w:p>
    <w:p w14:paraId="5C98FDDB" w14:textId="67215CBB" w:rsidR="00901B2A" w:rsidRPr="00C74567" w:rsidRDefault="00901B2A" w:rsidP="00901B2A">
      <w:pPr>
        <w:pStyle w:val="Odstavekseznama"/>
        <w:ind w:left="1713"/>
        <w:jc w:val="both"/>
        <w:rPr>
          <w:i w:val="0"/>
          <w:sz w:val="22"/>
          <w:szCs w:val="22"/>
        </w:rPr>
      </w:pPr>
      <w:r w:rsidRPr="00C74567">
        <w:rPr>
          <w:bCs/>
          <w:i w:val="0"/>
          <w:sz w:val="22"/>
          <w:szCs w:val="22"/>
        </w:rPr>
        <w:t>Ponudnik mora dokazilo o izvedenem finančne</w:t>
      </w:r>
      <w:r w:rsidR="00445E60">
        <w:rPr>
          <w:bCs/>
          <w:i w:val="0"/>
          <w:sz w:val="22"/>
          <w:szCs w:val="22"/>
        </w:rPr>
        <w:t xml:space="preserve">m zavarovanju za resnost prijave in ponudbe </w:t>
      </w:r>
      <w:r w:rsidRPr="00C74567">
        <w:rPr>
          <w:bCs/>
          <w:i w:val="0"/>
          <w:sz w:val="22"/>
          <w:szCs w:val="22"/>
        </w:rPr>
        <w:t xml:space="preserve"> predložiti v originalu </w:t>
      </w:r>
      <w:r w:rsidRPr="00C74567">
        <w:rPr>
          <w:i w:val="0"/>
          <w:sz w:val="22"/>
          <w:szCs w:val="22"/>
        </w:rPr>
        <w:t>v zaprti ovojnici. Na ovojnici mora biti zapisano »</w:t>
      </w:r>
      <w:r w:rsidRPr="00C74567">
        <w:rPr>
          <w:b/>
          <w:i w:val="0"/>
          <w:sz w:val="22"/>
          <w:szCs w:val="22"/>
        </w:rPr>
        <w:t>NE ODPIRAJ – FINANČNO ZAVAR</w:t>
      </w:r>
      <w:r w:rsidR="00D351E1" w:rsidRPr="00C74567">
        <w:rPr>
          <w:b/>
          <w:i w:val="0"/>
          <w:sz w:val="22"/>
          <w:szCs w:val="22"/>
        </w:rPr>
        <w:t>OVANJE ZA RESNOST</w:t>
      </w:r>
      <w:r w:rsidR="00DA3A9F">
        <w:rPr>
          <w:b/>
          <w:i w:val="0"/>
          <w:sz w:val="22"/>
          <w:szCs w:val="22"/>
        </w:rPr>
        <w:t xml:space="preserve"> PRIJAVE IN </w:t>
      </w:r>
      <w:r w:rsidR="00D351E1" w:rsidRPr="00C74567">
        <w:rPr>
          <w:b/>
          <w:i w:val="0"/>
          <w:sz w:val="22"/>
          <w:szCs w:val="22"/>
        </w:rPr>
        <w:t xml:space="preserve"> PONUDBE </w:t>
      </w:r>
      <w:r w:rsidR="00D351E1" w:rsidRPr="00D52115">
        <w:rPr>
          <w:b/>
          <w:i w:val="0"/>
          <w:sz w:val="22"/>
          <w:szCs w:val="22"/>
        </w:rPr>
        <w:t>JN 7560-18-</w:t>
      </w:r>
      <w:r w:rsidR="00D52115" w:rsidRPr="00D52115">
        <w:rPr>
          <w:b/>
          <w:i w:val="0"/>
          <w:sz w:val="22"/>
          <w:szCs w:val="22"/>
        </w:rPr>
        <w:t>220095</w:t>
      </w:r>
      <w:r w:rsidR="00D351E1" w:rsidRPr="00D52115">
        <w:rPr>
          <w:b/>
          <w:i w:val="0"/>
          <w:sz w:val="22"/>
          <w:szCs w:val="22"/>
        </w:rPr>
        <w:t xml:space="preserve">- </w:t>
      </w:r>
      <w:r w:rsidR="000A349D" w:rsidRPr="00D52115">
        <w:rPr>
          <w:b/>
          <w:i w:val="0"/>
          <w:sz w:val="22"/>
          <w:szCs w:val="22"/>
        </w:rPr>
        <w:t>»</w:t>
      </w:r>
      <w:r w:rsidR="00DE550E">
        <w:rPr>
          <w:b/>
          <w:i w:val="0"/>
          <w:sz w:val="22"/>
          <w:szCs w:val="22"/>
        </w:rPr>
        <w:t>Izgradnja dveh vadbenih nogometnih igrišč</w:t>
      </w:r>
      <w:r w:rsidRPr="00D52115">
        <w:rPr>
          <w:i w:val="0"/>
          <w:sz w:val="22"/>
          <w:szCs w:val="22"/>
        </w:rPr>
        <w:t>«.</w:t>
      </w:r>
      <w:r w:rsidRPr="00D52115">
        <w:rPr>
          <w:i w:val="0"/>
          <w:sz w:val="14"/>
          <w:szCs w:val="22"/>
        </w:rPr>
        <w:t xml:space="preserve"> </w:t>
      </w:r>
      <w:r w:rsidRPr="00D52115">
        <w:rPr>
          <w:i w:val="0"/>
          <w:sz w:val="22"/>
          <w:szCs w:val="22"/>
        </w:rPr>
        <w:t>Gospodarski subjekt lahko na ovojnico prilepi obrazec »</w:t>
      </w:r>
      <w:r w:rsidRPr="00D52115">
        <w:rPr>
          <w:sz w:val="22"/>
          <w:szCs w:val="22"/>
        </w:rPr>
        <w:t>OZNAČBA OVOJNICE</w:t>
      </w:r>
      <w:r w:rsidRPr="00C74567">
        <w:rPr>
          <w:sz w:val="22"/>
          <w:szCs w:val="22"/>
        </w:rPr>
        <w:t xml:space="preserve"> ZAVAROVANJA ZA RESNOST PONUDBE</w:t>
      </w:r>
      <w:r w:rsidRPr="00C74567">
        <w:rPr>
          <w:i w:val="0"/>
          <w:sz w:val="22"/>
          <w:szCs w:val="22"/>
        </w:rPr>
        <w:t>« (priloga B/5).</w:t>
      </w:r>
    </w:p>
    <w:p w14:paraId="744F9212" w14:textId="77777777" w:rsidR="00901B2A" w:rsidRPr="00C74567" w:rsidRDefault="00901B2A" w:rsidP="00901B2A">
      <w:pPr>
        <w:pStyle w:val="Odstavekseznama"/>
        <w:ind w:left="1713"/>
        <w:jc w:val="both"/>
        <w:rPr>
          <w:i w:val="0"/>
          <w:sz w:val="22"/>
          <w:szCs w:val="22"/>
        </w:rPr>
      </w:pPr>
    </w:p>
    <w:p w14:paraId="2BA3C2BD" w14:textId="77777777" w:rsidR="00901B2A" w:rsidRPr="00C74567" w:rsidRDefault="00901B2A" w:rsidP="00C25C9D">
      <w:pPr>
        <w:pStyle w:val="Odstavekseznama"/>
        <w:numPr>
          <w:ilvl w:val="0"/>
          <w:numId w:val="23"/>
        </w:numPr>
        <w:jc w:val="both"/>
        <w:rPr>
          <w:b/>
          <w:i w:val="0"/>
          <w:sz w:val="22"/>
          <w:szCs w:val="22"/>
        </w:rPr>
      </w:pPr>
      <w:r w:rsidRPr="00C74567">
        <w:rPr>
          <w:b/>
          <w:i w:val="0"/>
          <w:sz w:val="22"/>
          <w:szCs w:val="22"/>
        </w:rPr>
        <w:t>Potrdilo o vplačilu varščine za resnost ponudbe:</w:t>
      </w:r>
    </w:p>
    <w:p w14:paraId="44728C6D" w14:textId="77777777" w:rsidR="00901B2A" w:rsidRDefault="00901B2A" w:rsidP="00901B2A">
      <w:pPr>
        <w:pStyle w:val="Odstavekseznama"/>
        <w:ind w:left="1713"/>
        <w:jc w:val="both"/>
        <w:rPr>
          <w:i w:val="0"/>
          <w:sz w:val="22"/>
          <w:szCs w:val="22"/>
        </w:rPr>
      </w:pPr>
      <w:r w:rsidRPr="00C74567">
        <w:rPr>
          <w:bCs/>
          <w:i w:val="0"/>
          <w:sz w:val="22"/>
          <w:szCs w:val="22"/>
        </w:rPr>
        <w:t>Ponudnik v informacijskem sistemu e-JN dokazilo naloži v razdelek »</w:t>
      </w:r>
      <w:r w:rsidRPr="00C74567">
        <w:rPr>
          <w:bCs/>
          <w:sz w:val="22"/>
          <w:szCs w:val="22"/>
        </w:rPr>
        <w:t>Druge priloge</w:t>
      </w:r>
      <w:r w:rsidRPr="00C74567">
        <w:rPr>
          <w:bCs/>
          <w:i w:val="0"/>
          <w:sz w:val="22"/>
          <w:szCs w:val="22"/>
        </w:rPr>
        <w:t>« v .pdf obliki.</w:t>
      </w:r>
    </w:p>
    <w:p w14:paraId="7981FB2D" w14:textId="77777777" w:rsidR="00901B2A" w:rsidRDefault="00901B2A" w:rsidP="00901B2A">
      <w:pPr>
        <w:jc w:val="both"/>
        <w:rPr>
          <w:i w:val="0"/>
          <w:sz w:val="22"/>
          <w:szCs w:val="22"/>
        </w:rPr>
      </w:pPr>
    </w:p>
    <w:p w14:paraId="0A8DD56D" w14:textId="77777777" w:rsidR="00901B2A" w:rsidRPr="00AF38FC" w:rsidRDefault="00901B2A" w:rsidP="00901B2A">
      <w:pPr>
        <w:ind w:left="993"/>
        <w:jc w:val="both"/>
        <w:rPr>
          <w:i w:val="0"/>
          <w:sz w:val="22"/>
          <w:szCs w:val="22"/>
        </w:rPr>
      </w:pPr>
    </w:p>
    <w:p w14:paraId="7E41759C" w14:textId="77777777" w:rsidR="00BA0C38" w:rsidRDefault="00BA0C38">
      <w:pPr>
        <w:rPr>
          <w:i w:val="0"/>
          <w:sz w:val="22"/>
          <w:szCs w:val="22"/>
        </w:rPr>
      </w:pPr>
    </w:p>
    <w:p w14:paraId="3049D8A9" w14:textId="77777777" w:rsidR="00DC2457" w:rsidRPr="005D75FD" w:rsidRDefault="00DC2457" w:rsidP="00DC2457">
      <w:pPr>
        <w:overflowPunct w:val="0"/>
        <w:adjustRightInd w:val="0"/>
        <w:ind w:left="1080"/>
        <w:jc w:val="both"/>
        <w:rPr>
          <w:i w:val="0"/>
          <w:sz w:val="22"/>
          <w:szCs w:val="22"/>
        </w:rPr>
      </w:pPr>
      <w:r w:rsidRPr="005D75FD">
        <w:rPr>
          <w:i w:val="0"/>
          <w:sz w:val="22"/>
          <w:szCs w:val="22"/>
        </w:rPr>
        <w:t xml:space="preserve">VRAČILO FINANČNEGA ZAVAROVANJA ZA RESNOST </w:t>
      </w:r>
      <w:r>
        <w:rPr>
          <w:i w:val="0"/>
          <w:sz w:val="22"/>
          <w:szCs w:val="22"/>
        </w:rPr>
        <w:t>PRIJAVE IN PONUDB</w:t>
      </w:r>
      <w:r w:rsidRPr="005D75FD">
        <w:rPr>
          <w:i w:val="0"/>
          <w:sz w:val="22"/>
          <w:szCs w:val="22"/>
        </w:rPr>
        <w:t>:</w:t>
      </w:r>
    </w:p>
    <w:p w14:paraId="1C098FF5" w14:textId="77777777" w:rsidR="00DC2457" w:rsidRPr="005D75FD" w:rsidRDefault="00DC2457" w:rsidP="00DC2457">
      <w:pPr>
        <w:overflowPunct w:val="0"/>
        <w:adjustRightInd w:val="0"/>
        <w:ind w:left="1080"/>
        <w:jc w:val="both"/>
        <w:rPr>
          <w:i w:val="0"/>
          <w:sz w:val="22"/>
          <w:szCs w:val="22"/>
        </w:rPr>
      </w:pPr>
      <w:r w:rsidRPr="005D75FD">
        <w:rPr>
          <w:i w:val="0"/>
          <w:sz w:val="22"/>
          <w:szCs w:val="22"/>
        </w:rPr>
        <w:t xml:space="preserve">Neunovčene bančne garancije za resnost </w:t>
      </w:r>
      <w:r w:rsidR="00B36C52">
        <w:rPr>
          <w:i w:val="0"/>
          <w:sz w:val="22"/>
          <w:szCs w:val="22"/>
        </w:rPr>
        <w:t xml:space="preserve">prijave </w:t>
      </w:r>
      <w:r w:rsidR="00B61634">
        <w:rPr>
          <w:i w:val="0"/>
          <w:sz w:val="22"/>
          <w:szCs w:val="22"/>
        </w:rPr>
        <w:t>in ponudb</w:t>
      </w:r>
      <w:r w:rsidRPr="005D75FD">
        <w:rPr>
          <w:i w:val="0"/>
          <w:sz w:val="22"/>
          <w:szCs w:val="22"/>
        </w:rPr>
        <w:t xml:space="preserve"> ali  kavcijska zavarovanja se po zaključku postopka oddaje javnega naročila vrnejo neizbranim </w:t>
      </w:r>
      <w:r>
        <w:rPr>
          <w:i w:val="0"/>
          <w:sz w:val="22"/>
          <w:szCs w:val="22"/>
        </w:rPr>
        <w:t>gospodarskim subjektom</w:t>
      </w:r>
      <w:r w:rsidRPr="005D75FD">
        <w:rPr>
          <w:i w:val="0"/>
          <w:sz w:val="22"/>
          <w:szCs w:val="22"/>
        </w:rPr>
        <w:t>,</w:t>
      </w:r>
      <w:r>
        <w:rPr>
          <w:i w:val="0"/>
          <w:sz w:val="22"/>
          <w:szCs w:val="22"/>
        </w:rPr>
        <w:t xml:space="preserve"> </w:t>
      </w:r>
      <w:r w:rsidRPr="005D75FD">
        <w:rPr>
          <w:i w:val="0"/>
          <w:sz w:val="22"/>
          <w:szCs w:val="22"/>
        </w:rPr>
        <w:t xml:space="preserve">izbranemu </w:t>
      </w:r>
      <w:r>
        <w:rPr>
          <w:i w:val="0"/>
          <w:sz w:val="22"/>
          <w:szCs w:val="22"/>
        </w:rPr>
        <w:t>gospodarskemu subjektu</w:t>
      </w:r>
      <w:r w:rsidRPr="005D75FD">
        <w:rPr>
          <w:i w:val="0"/>
          <w:sz w:val="22"/>
          <w:szCs w:val="22"/>
        </w:rPr>
        <w:t xml:space="preserve"> pa po predložitvi finančnega zavarovanja za dobro izvedbo pogodbenih obveznosti.</w:t>
      </w:r>
    </w:p>
    <w:p w14:paraId="35E46533" w14:textId="77777777" w:rsidR="00DC2457" w:rsidRPr="005D75FD" w:rsidRDefault="00DC2457" w:rsidP="00DC2457">
      <w:pPr>
        <w:overflowPunct w:val="0"/>
        <w:adjustRightInd w:val="0"/>
        <w:ind w:left="1080"/>
        <w:jc w:val="both"/>
        <w:rPr>
          <w:i w:val="0"/>
          <w:sz w:val="22"/>
          <w:szCs w:val="22"/>
        </w:rPr>
      </w:pPr>
    </w:p>
    <w:p w14:paraId="160B1C0A" w14:textId="77777777" w:rsidR="00DC2457" w:rsidRPr="005D75FD" w:rsidRDefault="00DC2457" w:rsidP="00DC2457">
      <w:pPr>
        <w:overflowPunct w:val="0"/>
        <w:adjustRightInd w:val="0"/>
        <w:ind w:left="1080"/>
        <w:jc w:val="both"/>
        <w:rPr>
          <w:i w:val="0"/>
          <w:sz w:val="22"/>
          <w:szCs w:val="22"/>
        </w:rPr>
      </w:pPr>
      <w:r w:rsidRPr="005D75FD">
        <w:rPr>
          <w:i w:val="0"/>
          <w:sz w:val="22"/>
          <w:szCs w:val="22"/>
        </w:rPr>
        <w:t xml:space="preserve">V primeru plačila varščine, bo naročnik vsem neizbranim </w:t>
      </w:r>
      <w:r>
        <w:rPr>
          <w:i w:val="0"/>
          <w:sz w:val="22"/>
          <w:szCs w:val="22"/>
        </w:rPr>
        <w:t>gospodarskim subjektom</w:t>
      </w:r>
      <w:r w:rsidRPr="005D75FD">
        <w:rPr>
          <w:i w:val="0"/>
          <w:sz w:val="22"/>
          <w:szCs w:val="22"/>
        </w:rPr>
        <w:t xml:space="preserve"> le to vrnil po zaključku postopka oddaje javnega naročila, izbranemu </w:t>
      </w:r>
      <w:r>
        <w:rPr>
          <w:i w:val="0"/>
          <w:sz w:val="22"/>
          <w:szCs w:val="22"/>
        </w:rPr>
        <w:t>gospodarskemu subjektu</w:t>
      </w:r>
      <w:r w:rsidRPr="005D75FD">
        <w:rPr>
          <w:i w:val="0"/>
          <w:sz w:val="22"/>
          <w:szCs w:val="22"/>
        </w:rPr>
        <w:t xml:space="preserve"> pa po predložitvi finančnega zavarovanja za dobro izvedbo pogodbenih obveznosti. Varščina bo vrnjena brezobrestno.</w:t>
      </w:r>
    </w:p>
    <w:p w14:paraId="433F5C30" w14:textId="77777777" w:rsidR="00DC2457" w:rsidRDefault="00DC2457" w:rsidP="00DC2457">
      <w:pPr>
        <w:ind w:left="1080"/>
        <w:jc w:val="both"/>
        <w:rPr>
          <w:i w:val="0"/>
          <w:sz w:val="22"/>
          <w:szCs w:val="22"/>
        </w:rPr>
      </w:pPr>
      <w:r w:rsidRPr="005D75FD">
        <w:rPr>
          <w:i w:val="0"/>
          <w:sz w:val="22"/>
          <w:szCs w:val="22"/>
        </w:rPr>
        <w:t xml:space="preserve"> </w:t>
      </w:r>
    </w:p>
    <w:p w14:paraId="70C06BE3" w14:textId="77777777" w:rsidR="00DC2457" w:rsidRDefault="00DC2457" w:rsidP="00DC2457">
      <w:pPr>
        <w:ind w:left="1080"/>
        <w:jc w:val="both"/>
        <w:rPr>
          <w:i w:val="0"/>
          <w:sz w:val="22"/>
          <w:szCs w:val="22"/>
        </w:rPr>
      </w:pPr>
      <w:r w:rsidRPr="005D75FD">
        <w:rPr>
          <w:i w:val="0"/>
          <w:sz w:val="22"/>
          <w:szCs w:val="22"/>
        </w:rPr>
        <w:t xml:space="preserve">Neunovčene bančne garancije za resnost </w:t>
      </w:r>
      <w:r w:rsidR="00631580">
        <w:rPr>
          <w:i w:val="0"/>
          <w:sz w:val="22"/>
          <w:szCs w:val="22"/>
        </w:rPr>
        <w:t>prijave</w:t>
      </w:r>
      <w:r w:rsidR="00B61634">
        <w:rPr>
          <w:i w:val="0"/>
          <w:sz w:val="22"/>
          <w:szCs w:val="22"/>
        </w:rPr>
        <w:t xml:space="preserve"> in ponudb</w:t>
      </w:r>
      <w:r w:rsidRPr="005D75FD">
        <w:rPr>
          <w:i w:val="0"/>
          <w:sz w:val="22"/>
          <w:szCs w:val="22"/>
        </w:rPr>
        <w:t xml:space="preserve"> ali kavcijska zavarovanja</w:t>
      </w:r>
      <w:r>
        <w:rPr>
          <w:i w:val="0"/>
          <w:sz w:val="22"/>
          <w:szCs w:val="22"/>
        </w:rPr>
        <w:t xml:space="preserve"> oziroma varščina se gospodarskim subjektom, ki jim ni priznana sposobnost za sodelovanje v drugi fazi postopka, vrne po pravnomočnosti odločitve o priznanju sposobnosti.</w:t>
      </w:r>
    </w:p>
    <w:p w14:paraId="20F7C420" w14:textId="77777777" w:rsidR="00DC2457" w:rsidRPr="005D75FD" w:rsidRDefault="00DC2457" w:rsidP="00DC2457">
      <w:pPr>
        <w:ind w:left="993"/>
        <w:jc w:val="both"/>
        <w:rPr>
          <w:i w:val="0"/>
          <w:sz w:val="22"/>
          <w:szCs w:val="22"/>
        </w:rPr>
      </w:pPr>
    </w:p>
    <w:p w14:paraId="5C2BBF63" w14:textId="77777777" w:rsidR="00DC2457" w:rsidRPr="005D75FD" w:rsidRDefault="00DC2457" w:rsidP="00DC2457">
      <w:pPr>
        <w:overflowPunct w:val="0"/>
        <w:adjustRightInd w:val="0"/>
        <w:ind w:left="1080"/>
        <w:jc w:val="both"/>
        <w:rPr>
          <w:i w:val="0"/>
          <w:sz w:val="22"/>
          <w:szCs w:val="22"/>
        </w:rPr>
      </w:pPr>
      <w:r w:rsidRPr="005D75FD">
        <w:rPr>
          <w:i w:val="0"/>
          <w:sz w:val="22"/>
          <w:szCs w:val="22"/>
        </w:rPr>
        <w:t xml:space="preserve">UNOVČITEV FINANČNEGA ZAVAROVANJA ZA RESNOST </w:t>
      </w:r>
      <w:r w:rsidR="009C3824">
        <w:rPr>
          <w:i w:val="0"/>
          <w:sz w:val="22"/>
          <w:szCs w:val="22"/>
        </w:rPr>
        <w:t>PRIJAVE IN PONUDB:</w:t>
      </w:r>
    </w:p>
    <w:p w14:paraId="155A28E9" w14:textId="77777777" w:rsidR="00DC2457" w:rsidRPr="005D75FD" w:rsidRDefault="00DC2457" w:rsidP="00DC2457">
      <w:pPr>
        <w:overflowPunct w:val="0"/>
        <w:adjustRightInd w:val="0"/>
        <w:ind w:left="1080"/>
        <w:jc w:val="both"/>
        <w:rPr>
          <w:i w:val="0"/>
          <w:sz w:val="22"/>
          <w:szCs w:val="22"/>
        </w:rPr>
      </w:pPr>
      <w:r w:rsidRPr="005D75FD">
        <w:rPr>
          <w:i w:val="0"/>
          <w:sz w:val="22"/>
          <w:szCs w:val="22"/>
        </w:rPr>
        <w:t xml:space="preserve">Naročnik bo finančno zavarovanje za resnost </w:t>
      </w:r>
      <w:r w:rsidR="00C75F2B">
        <w:rPr>
          <w:i w:val="0"/>
          <w:sz w:val="22"/>
          <w:szCs w:val="22"/>
        </w:rPr>
        <w:t>prijave</w:t>
      </w:r>
      <w:r w:rsidR="00FA28CC">
        <w:rPr>
          <w:i w:val="0"/>
          <w:sz w:val="22"/>
          <w:szCs w:val="22"/>
        </w:rPr>
        <w:t xml:space="preserve"> in ponudb</w:t>
      </w:r>
      <w:r w:rsidR="00C75F2B">
        <w:rPr>
          <w:i w:val="0"/>
          <w:sz w:val="22"/>
          <w:szCs w:val="22"/>
        </w:rPr>
        <w:t xml:space="preserve"> </w:t>
      </w:r>
      <w:r w:rsidRPr="005D75FD">
        <w:rPr>
          <w:i w:val="0"/>
          <w:sz w:val="22"/>
          <w:szCs w:val="22"/>
        </w:rPr>
        <w:t xml:space="preserve"> unovči</w:t>
      </w:r>
      <w:r>
        <w:rPr>
          <w:i w:val="0"/>
          <w:sz w:val="22"/>
          <w:szCs w:val="22"/>
        </w:rPr>
        <w:t>l</w:t>
      </w:r>
      <w:r w:rsidRPr="005D75FD">
        <w:rPr>
          <w:i w:val="0"/>
          <w:sz w:val="22"/>
          <w:szCs w:val="22"/>
        </w:rPr>
        <w:t xml:space="preserve"> oz. zadržal  varščino, če </w:t>
      </w:r>
      <w:r>
        <w:rPr>
          <w:i w:val="0"/>
          <w:sz w:val="22"/>
          <w:szCs w:val="22"/>
        </w:rPr>
        <w:t>gospodarski subjekt</w:t>
      </w:r>
      <w:r w:rsidRPr="005D75FD">
        <w:rPr>
          <w:i w:val="0"/>
          <w:sz w:val="22"/>
          <w:szCs w:val="22"/>
        </w:rPr>
        <w:t>:</w:t>
      </w:r>
    </w:p>
    <w:p w14:paraId="3EE0345B" w14:textId="77777777" w:rsidR="00E009EF" w:rsidRDefault="00DC2457" w:rsidP="00C25C9D">
      <w:pPr>
        <w:numPr>
          <w:ilvl w:val="0"/>
          <w:numId w:val="14"/>
        </w:numPr>
        <w:overflowPunct w:val="0"/>
        <w:adjustRightInd w:val="0"/>
        <w:ind w:left="1440"/>
        <w:jc w:val="both"/>
        <w:rPr>
          <w:i w:val="0"/>
          <w:sz w:val="22"/>
          <w:szCs w:val="22"/>
        </w:rPr>
      </w:pPr>
      <w:r w:rsidRPr="005D75FD">
        <w:rPr>
          <w:i w:val="0"/>
          <w:sz w:val="22"/>
          <w:szCs w:val="22"/>
        </w:rPr>
        <w:t xml:space="preserve">po roku določenem za oddajo </w:t>
      </w:r>
      <w:r>
        <w:rPr>
          <w:i w:val="0"/>
          <w:sz w:val="22"/>
          <w:szCs w:val="22"/>
        </w:rPr>
        <w:t xml:space="preserve">prijav </w:t>
      </w:r>
      <w:r w:rsidR="00E009EF">
        <w:rPr>
          <w:i w:val="0"/>
          <w:sz w:val="22"/>
          <w:szCs w:val="22"/>
        </w:rPr>
        <w:t>svojo prijavo umakne ali</w:t>
      </w:r>
    </w:p>
    <w:p w14:paraId="3A456C5D" w14:textId="77777777" w:rsidR="00E009EF" w:rsidRDefault="00E009EF" w:rsidP="00C25C9D">
      <w:pPr>
        <w:numPr>
          <w:ilvl w:val="0"/>
          <w:numId w:val="14"/>
        </w:numPr>
        <w:overflowPunct w:val="0"/>
        <w:adjustRightInd w:val="0"/>
        <w:ind w:left="1440"/>
        <w:jc w:val="both"/>
        <w:rPr>
          <w:i w:val="0"/>
          <w:sz w:val="22"/>
          <w:szCs w:val="22"/>
        </w:rPr>
      </w:pPr>
      <w:r>
        <w:rPr>
          <w:i w:val="0"/>
          <w:sz w:val="22"/>
          <w:szCs w:val="22"/>
        </w:rPr>
        <w:t>ne predl</w:t>
      </w:r>
      <w:r w:rsidR="006212C8">
        <w:rPr>
          <w:i w:val="0"/>
          <w:sz w:val="22"/>
          <w:szCs w:val="22"/>
        </w:rPr>
        <w:t xml:space="preserve">oži ponudbe ali </w:t>
      </w:r>
    </w:p>
    <w:p w14:paraId="145AF571" w14:textId="77777777" w:rsidR="006212C8" w:rsidRDefault="006212C8" w:rsidP="00C25C9D">
      <w:pPr>
        <w:numPr>
          <w:ilvl w:val="0"/>
          <w:numId w:val="14"/>
        </w:numPr>
        <w:overflowPunct w:val="0"/>
        <w:adjustRightInd w:val="0"/>
        <w:ind w:left="1440"/>
        <w:jc w:val="both"/>
        <w:rPr>
          <w:i w:val="0"/>
          <w:sz w:val="22"/>
          <w:szCs w:val="22"/>
        </w:rPr>
      </w:pPr>
      <w:r>
        <w:rPr>
          <w:i w:val="0"/>
          <w:sz w:val="22"/>
          <w:szCs w:val="22"/>
        </w:rPr>
        <w:t xml:space="preserve">po roku za oddajo ponudbe svojo ponudbe umakne ali </w:t>
      </w:r>
    </w:p>
    <w:p w14:paraId="0086B8BC" w14:textId="77777777" w:rsidR="00DC2457" w:rsidRPr="005D75FD" w:rsidRDefault="00DC2457" w:rsidP="00C25C9D">
      <w:pPr>
        <w:numPr>
          <w:ilvl w:val="0"/>
          <w:numId w:val="14"/>
        </w:numPr>
        <w:overflowPunct w:val="0"/>
        <w:adjustRightInd w:val="0"/>
        <w:ind w:left="1440"/>
        <w:jc w:val="both"/>
        <w:rPr>
          <w:i w:val="0"/>
          <w:sz w:val="22"/>
          <w:szCs w:val="22"/>
        </w:rPr>
      </w:pPr>
      <w:r w:rsidRPr="005D75FD">
        <w:rPr>
          <w:i w:val="0"/>
          <w:sz w:val="22"/>
          <w:szCs w:val="22"/>
        </w:rPr>
        <w:lastRenderedPageBreak/>
        <w:t>zavrne sklenitev pogodbe ali</w:t>
      </w:r>
    </w:p>
    <w:p w14:paraId="4B69BF1D" w14:textId="77777777" w:rsidR="00DC2457" w:rsidRDefault="00DC2457" w:rsidP="00C25C9D">
      <w:pPr>
        <w:numPr>
          <w:ilvl w:val="0"/>
          <w:numId w:val="14"/>
        </w:numPr>
        <w:overflowPunct w:val="0"/>
        <w:adjustRightInd w:val="0"/>
        <w:ind w:left="1440"/>
        <w:jc w:val="both"/>
        <w:rPr>
          <w:i w:val="0"/>
          <w:sz w:val="22"/>
          <w:szCs w:val="22"/>
        </w:rPr>
      </w:pPr>
      <w:r w:rsidRPr="005D75FD">
        <w:rPr>
          <w:i w:val="0"/>
          <w:sz w:val="22"/>
          <w:szCs w:val="22"/>
        </w:rPr>
        <w:t>po sklenitvi pogodbe ne predloži bančne garancije za dobro izvedbo pogodbenih obveznosti.</w:t>
      </w:r>
    </w:p>
    <w:p w14:paraId="2F860B51" w14:textId="77777777" w:rsidR="00855031" w:rsidRPr="005D75FD" w:rsidRDefault="00855031" w:rsidP="00855031">
      <w:pPr>
        <w:overflowPunct w:val="0"/>
        <w:adjustRightInd w:val="0"/>
        <w:jc w:val="both"/>
        <w:rPr>
          <w:i w:val="0"/>
          <w:sz w:val="22"/>
          <w:szCs w:val="22"/>
        </w:rPr>
      </w:pPr>
    </w:p>
    <w:p w14:paraId="446CE0EB" w14:textId="77777777" w:rsidR="00DC2457" w:rsidRDefault="00DC2457" w:rsidP="00DC2457">
      <w:pPr>
        <w:rPr>
          <w:b/>
          <w:i w:val="0"/>
          <w:sz w:val="22"/>
          <w:szCs w:val="22"/>
          <w:highlight w:val="yellow"/>
          <w:u w:val="single"/>
        </w:rPr>
      </w:pPr>
    </w:p>
    <w:p w14:paraId="1FFD5D95" w14:textId="77777777" w:rsidR="00DC2457" w:rsidRPr="006C1ABC" w:rsidRDefault="00DC2457" w:rsidP="00DC2457">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55FBD82C" w14:textId="77777777" w:rsidR="00DC2457" w:rsidRDefault="00DC2457" w:rsidP="00DC2457">
      <w:pPr>
        <w:ind w:left="1080"/>
        <w:jc w:val="both"/>
        <w:rPr>
          <w:i w:val="0"/>
          <w:sz w:val="16"/>
          <w:szCs w:val="16"/>
        </w:rPr>
      </w:pPr>
    </w:p>
    <w:p w14:paraId="39A0EEEB" w14:textId="77777777" w:rsidR="00DC2457" w:rsidRDefault="005A5386" w:rsidP="006711F1">
      <w:pPr>
        <w:ind w:left="1080"/>
        <w:jc w:val="both"/>
        <w:rPr>
          <w:i w:val="0"/>
          <w:sz w:val="22"/>
          <w:szCs w:val="22"/>
        </w:rPr>
      </w:pPr>
      <w:r w:rsidRPr="005A5386">
        <w:rPr>
          <w:i w:val="0"/>
          <w:sz w:val="22"/>
          <w:szCs w:val="22"/>
        </w:rPr>
        <w:t xml:space="preserve">Bančno </w:t>
      </w:r>
      <w:r>
        <w:rPr>
          <w:i w:val="0"/>
          <w:sz w:val="22"/>
          <w:szCs w:val="22"/>
        </w:rPr>
        <w:t>garancijo ali kavcijsko zavarovanje pri zavarovalnici za dobro izvedbo pogodbenih obveznosti (priloga C/2) bo izbrani gospodarski subjekt predložil naročniku v roku 15 dni po podpisu  pogodbe, v višini 10% (deset odstotkov) od pogodbene vrednosti v EUR z DDV.</w:t>
      </w:r>
      <w:r w:rsidR="009D1055">
        <w:rPr>
          <w:i w:val="0"/>
          <w:sz w:val="22"/>
          <w:szCs w:val="22"/>
        </w:rPr>
        <w:t xml:space="preserve"> </w:t>
      </w:r>
      <w:r w:rsidR="00DC2457" w:rsidRPr="00F13CB1">
        <w:rPr>
          <w:i w:val="0"/>
          <w:sz w:val="22"/>
          <w:szCs w:val="22"/>
        </w:rPr>
        <w:t xml:space="preserve"> Veljavnost bančne garancije oz. kavcijskega zavarovanja pri zavarovalnici za dobro izvedbo pogodbenih obveznosti je 90 dni daljša kot je rok za dokončno izvedbo posla, ki bo določen v pogodbi.</w:t>
      </w:r>
    </w:p>
    <w:p w14:paraId="6DFA8C87" w14:textId="77777777" w:rsidR="007545D0" w:rsidRDefault="007545D0" w:rsidP="00DC2457">
      <w:pPr>
        <w:ind w:left="1080"/>
        <w:jc w:val="both"/>
        <w:rPr>
          <w:i w:val="0"/>
          <w:sz w:val="22"/>
          <w:szCs w:val="22"/>
        </w:rPr>
      </w:pPr>
    </w:p>
    <w:p w14:paraId="3FEE0B1B" w14:textId="77777777" w:rsidR="00DC2457" w:rsidRDefault="00DC2457" w:rsidP="00DC2457">
      <w:pPr>
        <w:ind w:left="1080"/>
        <w:jc w:val="both"/>
        <w:rPr>
          <w:i w:val="0"/>
          <w:sz w:val="22"/>
          <w:szCs w:val="22"/>
        </w:rPr>
      </w:pPr>
    </w:p>
    <w:p w14:paraId="2A2CF296" w14:textId="77777777" w:rsidR="00DC2457" w:rsidRPr="006C1ABC" w:rsidRDefault="00DC2457" w:rsidP="00DC2457">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19632DED" w14:textId="77777777" w:rsidR="00DC2457" w:rsidRPr="006C1ABC" w:rsidRDefault="00DC2457" w:rsidP="00DC2457">
      <w:pPr>
        <w:pStyle w:val="Glava"/>
        <w:tabs>
          <w:tab w:val="left" w:pos="708"/>
        </w:tabs>
        <w:ind w:left="1080"/>
        <w:jc w:val="both"/>
        <w:rPr>
          <w:i w:val="0"/>
          <w:sz w:val="16"/>
          <w:szCs w:val="16"/>
        </w:rPr>
      </w:pPr>
    </w:p>
    <w:p w14:paraId="0CE590E0" w14:textId="77777777" w:rsidR="007E16DF" w:rsidRDefault="00A45417" w:rsidP="00A45417">
      <w:pPr>
        <w:pStyle w:val="Glava"/>
        <w:tabs>
          <w:tab w:val="left" w:pos="708"/>
        </w:tabs>
        <w:ind w:left="1080"/>
        <w:jc w:val="both"/>
        <w:rPr>
          <w:i w:val="0"/>
          <w:sz w:val="22"/>
          <w:szCs w:val="22"/>
        </w:rPr>
      </w:pPr>
      <w:r>
        <w:rPr>
          <w:i w:val="0"/>
          <w:sz w:val="22"/>
          <w:szCs w:val="22"/>
        </w:rPr>
        <w:t xml:space="preserve">V skladu z zapisanimi določili v vzorcu pogodbe, ki je priloga te razpisne dokumentacije. </w:t>
      </w:r>
    </w:p>
    <w:p w14:paraId="5DF3A88E" w14:textId="77777777" w:rsidR="00DC2457" w:rsidRDefault="00DC2457" w:rsidP="00DC2457">
      <w:pPr>
        <w:pStyle w:val="Glava"/>
        <w:tabs>
          <w:tab w:val="clear" w:pos="4536"/>
          <w:tab w:val="clear" w:pos="9072"/>
        </w:tabs>
        <w:ind w:left="1080"/>
        <w:jc w:val="both"/>
        <w:rPr>
          <w:i w:val="0"/>
          <w:sz w:val="22"/>
          <w:szCs w:val="22"/>
        </w:rPr>
      </w:pPr>
    </w:p>
    <w:p w14:paraId="67963EDA" w14:textId="77777777" w:rsidR="00DC2457" w:rsidRDefault="00DC2457" w:rsidP="00DC2457">
      <w:pPr>
        <w:pStyle w:val="Glava"/>
        <w:tabs>
          <w:tab w:val="clear" w:pos="4536"/>
          <w:tab w:val="clear" w:pos="9072"/>
        </w:tabs>
        <w:ind w:left="1080"/>
        <w:jc w:val="both"/>
        <w:rPr>
          <w:i w:val="0"/>
          <w:sz w:val="22"/>
          <w:szCs w:val="22"/>
        </w:rPr>
      </w:pPr>
    </w:p>
    <w:p w14:paraId="09F62749" w14:textId="77777777"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434DD930" w14:textId="6B6EDF6E" w:rsidR="00DC2457" w:rsidRPr="00D724A1" w:rsidRDefault="005B6AD1" w:rsidP="005B6AD1">
      <w:pPr>
        <w:pStyle w:val="Glava"/>
        <w:numPr>
          <w:ilvl w:val="0"/>
          <w:numId w:val="11"/>
        </w:numPr>
        <w:tabs>
          <w:tab w:val="left" w:pos="708"/>
        </w:tabs>
        <w:jc w:val="both"/>
        <w:rPr>
          <w:i w:val="0"/>
          <w:sz w:val="22"/>
          <w:szCs w:val="22"/>
        </w:rPr>
      </w:pPr>
      <w:r w:rsidRPr="00D724A1">
        <w:rPr>
          <w:i w:val="0"/>
          <w:sz w:val="22"/>
          <w:szCs w:val="22"/>
        </w:rPr>
        <w:t>Tehnična dokumentacija (</w:t>
      </w:r>
      <w:r w:rsidR="00187E58" w:rsidRPr="00D724A1">
        <w:rPr>
          <w:i w:val="0"/>
          <w:sz w:val="22"/>
          <w:szCs w:val="22"/>
        </w:rPr>
        <w:t xml:space="preserve">Tehnično poročilo in grafika) (priloga A) </w:t>
      </w:r>
    </w:p>
    <w:p w14:paraId="1C91CCB9" w14:textId="5E6BC176" w:rsidR="00DC2457" w:rsidRPr="00D724A1" w:rsidRDefault="001D2E6A" w:rsidP="00C25C9D">
      <w:pPr>
        <w:numPr>
          <w:ilvl w:val="0"/>
          <w:numId w:val="11"/>
        </w:numPr>
        <w:rPr>
          <w:i w:val="0"/>
          <w:sz w:val="22"/>
          <w:szCs w:val="22"/>
        </w:rPr>
      </w:pPr>
      <w:r w:rsidRPr="00D724A1">
        <w:rPr>
          <w:i w:val="0"/>
          <w:sz w:val="22"/>
          <w:szCs w:val="22"/>
        </w:rPr>
        <w:t>Vzor</w:t>
      </w:r>
      <w:r w:rsidR="00EB6B8A" w:rsidRPr="00D724A1">
        <w:rPr>
          <w:i w:val="0"/>
          <w:sz w:val="22"/>
          <w:szCs w:val="22"/>
        </w:rPr>
        <w:t>ec pogodbe (priloga A</w:t>
      </w:r>
      <w:r w:rsidR="00D724A1" w:rsidRPr="00D724A1">
        <w:rPr>
          <w:i w:val="0"/>
          <w:sz w:val="22"/>
          <w:szCs w:val="22"/>
        </w:rPr>
        <w:t>/1</w:t>
      </w:r>
      <w:r w:rsidR="00EB6B8A" w:rsidRPr="00D724A1">
        <w:rPr>
          <w:i w:val="0"/>
          <w:sz w:val="22"/>
          <w:szCs w:val="22"/>
        </w:rPr>
        <w:t xml:space="preserve">) </w:t>
      </w:r>
    </w:p>
    <w:p w14:paraId="20679739" w14:textId="77777777" w:rsidR="00DC2457" w:rsidRPr="004B3546" w:rsidRDefault="00445A39" w:rsidP="00C25C9D">
      <w:pPr>
        <w:numPr>
          <w:ilvl w:val="0"/>
          <w:numId w:val="11"/>
        </w:numPr>
        <w:rPr>
          <w:i w:val="0"/>
          <w:sz w:val="22"/>
          <w:szCs w:val="22"/>
        </w:rPr>
      </w:pPr>
      <w:r w:rsidRPr="004B3546">
        <w:rPr>
          <w:i w:val="0"/>
          <w:sz w:val="22"/>
          <w:szCs w:val="22"/>
        </w:rPr>
        <w:t>Označba – Finančno zavarovanje za resnost ponudbe</w:t>
      </w:r>
      <w:r w:rsidR="00DC2457" w:rsidRPr="004B3546">
        <w:rPr>
          <w:i w:val="0"/>
          <w:sz w:val="22"/>
          <w:szCs w:val="22"/>
        </w:rPr>
        <w:t xml:space="preserve"> (priloga B)</w:t>
      </w:r>
    </w:p>
    <w:p w14:paraId="41211A28" w14:textId="77777777" w:rsidR="00DC2457" w:rsidRDefault="00DC2457" w:rsidP="00C25C9D">
      <w:pPr>
        <w:numPr>
          <w:ilvl w:val="0"/>
          <w:numId w:val="11"/>
        </w:numPr>
        <w:rPr>
          <w:i w:val="0"/>
          <w:sz w:val="22"/>
          <w:szCs w:val="22"/>
        </w:rPr>
      </w:pPr>
      <w:r>
        <w:rPr>
          <w:i w:val="0"/>
          <w:sz w:val="22"/>
          <w:szCs w:val="22"/>
        </w:rPr>
        <w:t xml:space="preserve">Vzorec finančnega zavarovanja za resnost prijave in ponudb (priloga C/1) </w:t>
      </w:r>
    </w:p>
    <w:p w14:paraId="2DF55011" w14:textId="77777777" w:rsidR="00DC2457" w:rsidRDefault="00DC2457" w:rsidP="00C25C9D">
      <w:pPr>
        <w:numPr>
          <w:ilvl w:val="0"/>
          <w:numId w:val="11"/>
        </w:numPr>
        <w:rPr>
          <w:i w:val="0"/>
          <w:sz w:val="22"/>
          <w:szCs w:val="22"/>
        </w:rPr>
      </w:pPr>
      <w:r>
        <w:rPr>
          <w:i w:val="0"/>
          <w:sz w:val="22"/>
          <w:szCs w:val="22"/>
        </w:rPr>
        <w:t>Vzorec finančnega zavarovanja za dobro izvedbo pogodbenih obveznosti (priloga C/2)</w:t>
      </w:r>
    </w:p>
    <w:p w14:paraId="370D665B" w14:textId="77777777" w:rsidR="00DC2457" w:rsidRDefault="00DC2457" w:rsidP="00C25C9D">
      <w:pPr>
        <w:numPr>
          <w:ilvl w:val="0"/>
          <w:numId w:val="11"/>
        </w:numPr>
        <w:rPr>
          <w:i w:val="0"/>
          <w:sz w:val="22"/>
          <w:szCs w:val="22"/>
        </w:rPr>
      </w:pPr>
      <w:r>
        <w:rPr>
          <w:i w:val="0"/>
          <w:sz w:val="22"/>
          <w:szCs w:val="22"/>
        </w:rPr>
        <w:t>Vzorec finančnega zavarovanja za odpravo napak v garancijski dobi (priloga C/3)</w:t>
      </w:r>
    </w:p>
    <w:p w14:paraId="181C8428" w14:textId="77777777" w:rsidR="009967BB" w:rsidRDefault="009967BB" w:rsidP="00C25C9D">
      <w:pPr>
        <w:numPr>
          <w:ilvl w:val="0"/>
          <w:numId w:val="11"/>
        </w:numPr>
        <w:rPr>
          <w:i w:val="0"/>
          <w:sz w:val="22"/>
          <w:szCs w:val="22"/>
        </w:rPr>
      </w:pPr>
      <w:r>
        <w:rPr>
          <w:i w:val="0"/>
          <w:sz w:val="22"/>
          <w:szCs w:val="22"/>
        </w:rPr>
        <w:t xml:space="preserve">Potrdilo o vplačilu varščine (priloga D) </w:t>
      </w:r>
    </w:p>
    <w:p w14:paraId="1906B6DE" w14:textId="77777777" w:rsidR="00F13CB1" w:rsidRPr="00A76FE7" w:rsidRDefault="00F13CB1" w:rsidP="00BD48EE">
      <w:pPr>
        <w:ind w:left="1080"/>
        <w:rPr>
          <w:i w:val="0"/>
          <w:sz w:val="22"/>
          <w:szCs w:val="22"/>
          <w:highlight w:val="yellow"/>
        </w:rPr>
      </w:pPr>
    </w:p>
    <w:p w14:paraId="5533C290" w14:textId="77777777" w:rsidR="00E65B95" w:rsidRDefault="00E65B95" w:rsidP="00DC2457">
      <w:pPr>
        <w:pStyle w:val="Glava"/>
        <w:tabs>
          <w:tab w:val="clear" w:pos="4536"/>
          <w:tab w:val="clear" w:pos="9072"/>
        </w:tabs>
        <w:ind w:left="1080"/>
        <w:jc w:val="center"/>
        <w:rPr>
          <w:b/>
          <w:i w:val="0"/>
          <w:sz w:val="28"/>
          <w:szCs w:val="28"/>
        </w:rPr>
      </w:pPr>
    </w:p>
    <w:p w14:paraId="3DBC03E0" w14:textId="77777777" w:rsidR="00E65B95" w:rsidRDefault="00E65B95" w:rsidP="00DC2457">
      <w:pPr>
        <w:pStyle w:val="Glava"/>
        <w:tabs>
          <w:tab w:val="clear" w:pos="4536"/>
          <w:tab w:val="clear" w:pos="9072"/>
        </w:tabs>
        <w:ind w:left="1080"/>
        <w:jc w:val="center"/>
        <w:rPr>
          <w:b/>
          <w:i w:val="0"/>
          <w:sz w:val="28"/>
          <w:szCs w:val="28"/>
        </w:rPr>
      </w:pPr>
    </w:p>
    <w:p w14:paraId="70ED81FD" w14:textId="4F255674" w:rsidR="00E65B95" w:rsidRDefault="00E65B95" w:rsidP="00DC2457">
      <w:pPr>
        <w:pStyle w:val="Glava"/>
        <w:tabs>
          <w:tab w:val="clear" w:pos="4536"/>
          <w:tab w:val="clear" w:pos="9072"/>
        </w:tabs>
        <w:ind w:left="1080"/>
        <w:jc w:val="center"/>
        <w:rPr>
          <w:b/>
          <w:i w:val="0"/>
          <w:sz w:val="28"/>
          <w:szCs w:val="28"/>
        </w:rPr>
      </w:pPr>
    </w:p>
    <w:p w14:paraId="62A0AA0A" w14:textId="77777777" w:rsidR="00855CE2" w:rsidRDefault="00855CE2" w:rsidP="00DC2457">
      <w:pPr>
        <w:pStyle w:val="Glava"/>
        <w:tabs>
          <w:tab w:val="clear" w:pos="4536"/>
          <w:tab w:val="clear" w:pos="9072"/>
        </w:tabs>
        <w:ind w:left="1080"/>
        <w:jc w:val="center"/>
        <w:rPr>
          <w:b/>
          <w:i w:val="0"/>
          <w:sz w:val="28"/>
          <w:szCs w:val="28"/>
        </w:rPr>
      </w:pPr>
    </w:p>
    <w:p w14:paraId="48A82776" w14:textId="77777777" w:rsidR="00855CE2" w:rsidRDefault="00855CE2" w:rsidP="00DC2457">
      <w:pPr>
        <w:pStyle w:val="Glava"/>
        <w:tabs>
          <w:tab w:val="clear" w:pos="4536"/>
          <w:tab w:val="clear" w:pos="9072"/>
        </w:tabs>
        <w:ind w:left="1080"/>
        <w:jc w:val="center"/>
        <w:rPr>
          <w:b/>
          <w:i w:val="0"/>
          <w:sz w:val="28"/>
          <w:szCs w:val="28"/>
        </w:rPr>
      </w:pPr>
    </w:p>
    <w:p w14:paraId="75FEADEF" w14:textId="77777777" w:rsidR="001E0246" w:rsidRDefault="001E0246" w:rsidP="00DC2457">
      <w:pPr>
        <w:pStyle w:val="Glava"/>
        <w:tabs>
          <w:tab w:val="clear" w:pos="4536"/>
          <w:tab w:val="clear" w:pos="9072"/>
        </w:tabs>
        <w:ind w:left="1080"/>
        <w:jc w:val="center"/>
        <w:rPr>
          <w:b/>
          <w:i w:val="0"/>
          <w:sz w:val="28"/>
          <w:szCs w:val="28"/>
        </w:rPr>
      </w:pPr>
    </w:p>
    <w:p w14:paraId="4663A262" w14:textId="77777777" w:rsidR="001E0246" w:rsidRDefault="001E0246" w:rsidP="00DC2457">
      <w:pPr>
        <w:pStyle w:val="Glava"/>
        <w:tabs>
          <w:tab w:val="clear" w:pos="4536"/>
          <w:tab w:val="clear" w:pos="9072"/>
        </w:tabs>
        <w:ind w:left="1080"/>
        <w:jc w:val="center"/>
        <w:rPr>
          <w:b/>
          <w:i w:val="0"/>
          <w:sz w:val="28"/>
          <w:szCs w:val="28"/>
        </w:rPr>
      </w:pPr>
    </w:p>
    <w:p w14:paraId="15A87A6C" w14:textId="77777777" w:rsidR="00605DCF" w:rsidRDefault="00605DCF">
      <w:pPr>
        <w:rPr>
          <w:b/>
          <w:i w:val="0"/>
          <w:sz w:val="22"/>
          <w:szCs w:val="22"/>
        </w:rPr>
      </w:pPr>
      <w:r>
        <w:rPr>
          <w:b/>
          <w:i w:val="0"/>
          <w:sz w:val="22"/>
          <w:szCs w:val="22"/>
        </w:rPr>
        <w:br w:type="page"/>
      </w:r>
    </w:p>
    <w:p w14:paraId="77596D7A" w14:textId="5582CABC" w:rsidR="00DC2457" w:rsidRPr="00253A9F" w:rsidRDefault="00A91889" w:rsidP="00DC2457">
      <w:pPr>
        <w:pStyle w:val="Glava"/>
        <w:tabs>
          <w:tab w:val="clear" w:pos="4536"/>
          <w:tab w:val="clear" w:pos="9072"/>
        </w:tabs>
        <w:ind w:left="1080"/>
        <w:jc w:val="right"/>
        <w:rPr>
          <w:b/>
          <w:i w:val="0"/>
          <w:sz w:val="22"/>
          <w:szCs w:val="22"/>
        </w:rPr>
      </w:pPr>
      <w:r>
        <w:rPr>
          <w:b/>
          <w:i w:val="0"/>
          <w:sz w:val="22"/>
          <w:szCs w:val="22"/>
        </w:rPr>
        <w:lastRenderedPageBreak/>
        <w:t>PRILOGA 2</w:t>
      </w:r>
    </w:p>
    <w:p w14:paraId="3CC9E665" w14:textId="77777777" w:rsidR="00DC2457" w:rsidRDefault="00DC2457" w:rsidP="00DC2457">
      <w:pPr>
        <w:pStyle w:val="Glava"/>
        <w:tabs>
          <w:tab w:val="clear" w:pos="4536"/>
          <w:tab w:val="clear" w:pos="9072"/>
        </w:tabs>
        <w:ind w:left="1080"/>
        <w:jc w:val="right"/>
        <w:rPr>
          <w:i w:val="0"/>
          <w:sz w:val="22"/>
          <w:szCs w:val="22"/>
        </w:rPr>
      </w:pPr>
    </w:p>
    <w:p w14:paraId="28987AF2" w14:textId="77777777"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CB16FF9" w14:textId="77777777" w:rsidR="00DC2457" w:rsidRPr="00FF38DC" w:rsidRDefault="00DC2457" w:rsidP="00DC2457">
      <w:pPr>
        <w:pStyle w:val="Glava"/>
        <w:tabs>
          <w:tab w:val="clear" w:pos="4536"/>
          <w:tab w:val="clear" w:pos="9072"/>
        </w:tabs>
        <w:ind w:left="1080"/>
        <w:jc w:val="both"/>
        <w:rPr>
          <w:i w:val="0"/>
          <w:sz w:val="22"/>
          <w:szCs w:val="22"/>
        </w:rPr>
      </w:pPr>
    </w:p>
    <w:p w14:paraId="3E21B066" w14:textId="77777777" w:rsidR="00DC2457" w:rsidRPr="00FF38DC" w:rsidRDefault="00DC2457" w:rsidP="00DC2457">
      <w:pPr>
        <w:pStyle w:val="Glava"/>
        <w:tabs>
          <w:tab w:val="clear" w:pos="4536"/>
          <w:tab w:val="clear" w:pos="9072"/>
        </w:tabs>
        <w:ind w:left="1080"/>
        <w:jc w:val="both"/>
        <w:rPr>
          <w:i w:val="0"/>
          <w:sz w:val="22"/>
          <w:szCs w:val="22"/>
        </w:rPr>
      </w:pPr>
    </w:p>
    <w:p w14:paraId="2D790628" w14:textId="4C5EAA43" w:rsidR="00DC2457" w:rsidRDefault="00DC2457" w:rsidP="00DC2457">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w:t>
      </w:r>
      <w:r w:rsidRPr="009C5A9D">
        <w:rPr>
          <w:i w:val="0"/>
          <w:sz w:val="22"/>
          <w:szCs w:val="22"/>
        </w:rPr>
        <w:t>obveznega izpolnjevanja pogojev iz prvega odstavka 75. člena ZJN-3 v postopku javnega naročanja »</w:t>
      </w:r>
      <w:r w:rsidRPr="009C5A9D">
        <w:rPr>
          <w:b/>
          <w:i w:val="0"/>
          <w:sz w:val="22"/>
          <w:szCs w:val="22"/>
        </w:rPr>
        <w:t xml:space="preserve">JN – </w:t>
      </w:r>
      <w:r w:rsidR="00D302C7" w:rsidRPr="009C5A9D">
        <w:rPr>
          <w:b/>
          <w:i w:val="0"/>
          <w:sz w:val="22"/>
          <w:szCs w:val="22"/>
        </w:rPr>
        <w:t>7560-18-</w:t>
      </w:r>
      <w:r w:rsidR="00630638" w:rsidRPr="009C5A9D">
        <w:rPr>
          <w:b/>
          <w:i w:val="0"/>
          <w:sz w:val="22"/>
          <w:szCs w:val="22"/>
        </w:rPr>
        <w:t>220095</w:t>
      </w:r>
      <w:r w:rsidR="003776AF" w:rsidRPr="009C5A9D">
        <w:rPr>
          <w:b/>
          <w:i w:val="0"/>
          <w:sz w:val="22"/>
          <w:szCs w:val="22"/>
        </w:rPr>
        <w:t xml:space="preserve"> </w:t>
      </w:r>
      <w:r w:rsidR="009529BB" w:rsidRPr="009C5A9D">
        <w:rPr>
          <w:b/>
          <w:i w:val="0"/>
          <w:sz w:val="22"/>
          <w:szCs w:val="22"/>
        </w:rPr>
        <w:t>–</w:t>
      </w:r>
      <w:r w:rsidRPr="009C5A9D">
        <w:rPr>
          <w:b/>
          <w:i w:val="0"/>
          <w:sz w:val="22"/>
          <w:szCs w:val="22"/>
        </w:rPr>
        <w:t xml:space="preserve"> </w:t>
      </w:r>
      <w:r w:rsidR="00A936E8" w:rsidRPr="009C5A9D">
        <w:rPr>
          <w:b/>
          <w:i w:val="0"/>
          <w:sz w:val="22"/>
          <w:szCs w:val="22"/>
        </w:rPr>
        <w:t>Izgradnja</w:t>
      </w:r>
      <w:r w:rsidR="00A936E8">
        <w:rPr>
          <w:b/>
          <w:i w:val="0"/>
          <w:sz w:val="22"/>
          <w:szCs w:val="22"/>
        </w:rPr>
        <w:t xml:space="preserve"> dveh </w:t>
      </w:r>
      <w:r w:rsidR="00DE550E">
        <w:rPr>
          <w:b/>
          <w:i w:val="0"/>
          <w:sz w:val="22"/>
          <w:szCs w:val="22"/>
        </w:rPr>
        <w:t xml:space="preserve">vadbenih </w:t>
      </w:r>
      <w:r w:rsidR="00A936E8">
        <w:rPr>
          <w:b/>
          <w:i w:val="0"/>
          <w:sz w:val="22"/>
          <w:szCs w:val="22"/>
        </w:rPr>
        <w:t xml:space="preserve">nogometnih igrišč </w:t>
      </w:r>
      <w:r w:rsidR="00A936E8" w:rsidRPr="00F52182">
        <w:rPr>
          <w:b/>
          <w:i w:val="0"/>
          <w:sz w:val="22"/>
          <w:szCs w:val="22"/>
        </w:rPr>
        <w:t>v Stožicah</w:t>
      </w:r>
    </w:p>
    <w:p w14:paraId="16EE02DA" w14:textId="77777777" w:rsidR="00DC2457" w:rsidRDefault="00DC2457" w:rsidP="00DC2457">
      <w:pPr>
        <w:pStyle w:val="Glava"/>
        <w:tabs>
          <w:tab w:val="clear" w:pos="4536"/>
          <w:tab w:val="clear" w:pos="9072"/>
        </w:tabs>
        <w:ind w:left="1080"/>
        <w:jc w:val="both"/>
        <w:rPr>
          <w:i w:val="0"/>
          <w:sz w:val="22"/>
          <w:szCs w:val="22"/>
        </w:rPr>
      </w:pPr>
    </w:p>
    <w:p w14:paraId="43F02243" w14:textId="77777777"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6E5F3F9A" w14:textId="77777777" w:rsidR="00DC2457" w:rsidRDefault="00DC2457" w:rsidP="00DC2457">
      <w:pPr>
        <w:pStyle w:val="Glava"/>
        <w:tabs>
          <w:tab w:val="clear" w:pos="4536"/>
          <w:tab w:val="clear" w:pos="9072"/>
        </w:tabs>
        <w:ind w:left="1080"/>
        <w:jc w:val="both"/>
        <w:rPr>
          <w:i w:val="0"/>
          <w:sz w:val="22"/>
          <w:szCs w:val="22"/>
        </w:rPr>
      </w:pPr>
    </w:p>
    <w:p w14:paraId="5717D9ED" w14:textId="77777777"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14:paraId="2710FA28" w14:textId="77777777" w:rsidTr="00F80081">
        <w:tc>
          <w:tcPr>
            <w:tcW w:w="2976" w:type="dxa"/>
          </w:tcPr>
          <w:p w14:paraId="491030FD" w14:textId="77777777"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D34363A" w14:textId="77777777" w:rsidR="00DC2457" w:rsidRDefault="00DC2457" w:rsidP="00F80081">
            <w:pPr>
              <w:pStyle w:val="Glava"/>
              <w:tabs>
                <w:tab w:val="clear" w:pos="4536"/>
                <w:tab w:val="clear" w:pos="9072"/>
              </w:tabs>
              <w:jc w:val="both"/>
              <w:rPr>
                <w:i w:val="0"/>
                <w:sz w:val="22"/>
                <w:szCs w:val="22"/>
              </w:rPr>
            </w:pPr>
          </w:p>
        </w:tc>
      </w:tr>
      <w:tr w:rsidR="00DC2457" w14:paraId="2E5F7DAB" w14:textId="77777777" w:rsidTr="00F80081">
        <w:tc>
          <w:tcPr>
            <w:tcW w:w="2976" w:type="dxa"/>
          </w:tcPr>
          <w:p w14:paraId="51599504" w14:textId="77777777" w:rsidR="00DC2457" w:rsidRDefault="00DC2457" w:rsidP="00F80081">
            <w:pPr>
              <w:pStyle w:val="Glava"/>
              <w:tabs>
                <w:tab w:val="clear" w:pos="4536"/>
                <w:tab w:val="clear" w:pos="9072"/>
              </w:tabs>
              <w:jc w:val="both"/>
              <w:rPr>
                <w:i w:val="0"/>
                <w:sz w:val="22"/>
                <w:szCs w:val="22"/>
              </w:rPr>
            </w:pPr>
          </w:p>
          <w:p w14:paraId="74B6950A" w14:textId="77777777"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1B8091A1" w14:textId="77777777" w:rsidR="00DC2457" w:rsidRDefault="00DC2457" w:rsidP="00F80081">
            <w:pPr>
              <w:pStyle w:val="Glava"/>
              <w:tabs>
                <w:tab w:val="clear" w:pos="4536"/>
                <w:tab w:val="clear" w:pos="9072"/>
              </w:tabs>
              <w:jc w:val="both"/>
              <w:rPr>
                <w:i w:val="0"/>
                <w:sz w:val="22"/>
                <w:szCs w:val="22"/>
              </w:rPr>
            </w:pPr>
          </w:p>
        </w:tc>
      </w:tr>
      <w:tr w:rsidR="00DC2457" w14:paraId="07EAF51E" w14:textId="77777777" w:rsidTr="00F80081">
        <w:tc>
          <w:tcPr>
            <w:tcW w:w="2976" w:type="dxa"/>
          </w:tcPr>
          <w:p w14:paraId="2064DB18" w14:textId="77777777" w:rsidR="00DC2457" w:rsidRDefault="00DC2457" w:rsidP="00F80081">
            <w:pPr>
              <w:pStyle w:val="Glava"/>
              <w:tabs>
                <w:tab w:val="clear" w:pos="4536"/>
                <w:tab w:val="clear" w:pos="9072"/>
              </w:tabs>
              <w:jc w:val="both"/>
              <w:rPr>
                <w:i w:val="0"/>
                <w:sz w:val="22"/>
                <w:szCs w:val="22"/>
              </w:rPr>
            </w:pPr>
          </w:p>
          <w:p w14:paraId="5835F69E" w14:textId="77777777"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942EF81" w14:textId="77777777" w:rsidR="00DC2457" w:rsidRDefault="00DC2457" w:rsidP="00F80081">
            <w:pPr>
              <w:pStyle w:val="Glava"/>
              <w:tabs>
                <w:tab w:val="clear" w:pos="4536"/>
                <w:tab w:val="clear" w:pos="9072"/>
              </w:tabs>
              <w:jc w:val="both"/>
              <w:rPr>
                <w:i w:val="0"/>
                <w:sz w:val="22"/>
                <w:szCs w:val="22"/>
              </w:rPr>
            </w:pPr>
          </w:p>
        </w:tc>
      </w:tr>
      <w:tr w:rsidR="00DC2457" w14:paraId="3BD2C8A9" w14:textId="77777777" w:rsidTr="00F80081">
        <w:tc>
          <w:tcPr>
            <w:tcW w:w="2976" w:type="dxa"/>
          </w:tcPr>
          <w:p w14:paraId="5BCA3DCA" w14:textId="77777777" w:rsidR="00DC2457" w:rsidRDefault="00DC2457" w:rsidP="00F80081">
            <w:pPr>
              <w:pStyle w:val="Glava"/>
              <w:tabs>
                <w:tab w:val="clear" w:pos="4536"/>
                <w:tab w:val="clear" w:pos="9072"/>
              </w:tabs>
              <w:jc w:val="both"/>
              <w:rPr>
                <w:i w:val="0"/>
                <w:sz w:val="22"/>
                <w:szCs w:val="22"/>
              </w:rPr>
            </w:pPr>
          </w:p>
          <w:p w14:paraId="78B14991" w14:textId="77777777"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4460420D" w14:textId="77777777" w:rsidR="00DC2457" w:rsidRDefault="00DC2457" w:rsidP="00F80081">
            <w:pPr>
              <w:pStyle w:val="Glava"/>
              <w:tabs>
                <w:tab w:val="clear" w:pos="4536"/>
                <w:tab w:val="clear" w:pos="9072"/>
              </w:tabs>
              <w:jc w:val="both"/>
              <w:rPr>
                <w:i w:val="0"/>
                <w:sz w:val="22"/>
                <w:szCs w:val="22"/>
              </w:rPr>
            </w:pPr>
          </w:p>
        </w:tc>
      </w:tr>
    </w:tbl>
    <w:p w14:paraId="2068D05E" w14:textId="77777777" w:rsidR="00DC2457" w:rsidRDefault="00DC2457" w:rsidP="00DC2457">
      <w:pPr>
        <w:pStyle w:val="Glava"/>
        <w:tabs>
          <w:tab w:val="clear" w:pos="4536"/>
          <w:tab w:val="clear" w:pos="9072"/>
        </w:tabs>
        <w:ind w:left="1080"/>
        <w:jc w:val="both"/>
        <w:rPr>
          <w:i w:val="0"/>
          <w:sz w:val="22"/>
          <w:szCs w:val="22"/>
        </w:rPr>
      </w:pPr>
    </w:p>
    <w:p w14:paraId="700E58DF" w14:textId="77777777" w:rsidR="00DC2457" w:rsidRDefault="00DC2457" w:rsidP="00DC2457">
      <w:pPr>
        <w:pStyle w:val="Glava"/>
        <w:tabs>
          <w:tab w:val="clear" w:pos="4536"/>
          <w:tab w:val="clear" w:pos="9072"/>
        </w:tabs>
        <w:ind w:left="1080"/>
        <w:jc w:val="both"/>
        <w:rPr>
          <w:i w:val="0"/>
          <w:sz w:val="22"/>
          <w:szCs w:val="22"/>
        </w:rPr>
      </w:pPr>
    </w:p>
    <w:p w14:paraId="71746216" w14:textId="77777777"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8E3E898" w14:textId="77777777" w:rsidR="00DC2457" w:rsidRDefault="00DC2457" w:rsidP="00DC2457">
      <w:pPr>
        <w:pStyle w:val="Glava"/>
        <w:tabs>
          <w:tab w:val="clear" w:pos="4536"/>
          <w:tab w:val="clear" w:pos="9072"/>
        </w:tabs>
        <w:ind w:left="1080"/>
        <w:jc w:val="both"/>
        <w:rPr>
          <w:i w:val="0"/>
          <w:sz w:val="22"/>
          <w:szCs w:val="22"/>
        </w:rPr>
      </w:pPr>
    </w:p>
    <w:p w14:paraId="7A5ED9C5" w14:textId="77777777" w:rsidR="00DC2457" w:rsidRDefault="00DC2457" w:rsidP="00DC2457">
      <w:pPr>
        <w:pStyle w:val="Glava"/>
        <w:tabs>
          <w:tab w:val="clear" w:pos="4536"/>
          <w:tab w:val="clear" w:pos="9072"/>
        </w:tabs>
        <w:ind w:left="1080"/>
        <w:jc w:val="both"/>
        <w:rPr>
          <w:i w:val="0"/>
          <w:sz w:val="22"/>
          <w:szCs w:val="22"/>
        </w:rPr>
      </w:pPr>
    </w:p>
    <w:p w14:paraId="23D55081" w14:textId="77777777" w:rsidR="00DC2457" w:rsidRDefault="00DC2457" w:rsidP="00DC2457">
      <w:pPr>
        <w:jc w:val="both"/>
        <w:rPr>
          <w:i w:val="0"/>
          <w:sz w:val="22"/>
          <w:szCs w:val="22"/>
        </w:rPr>
      </w:pPr>
    </w:p>
    <w:p w14:paraId="497E3B1B" w14:textId="77777777" w:rsidR="00DC2457" w:rsidRDefault="00DC2457" w:rsidP="00DC2457">
      <w:pPr>
        <w:jc w:val="both"/>
        <w:rPr>
          <w:i w:val="0"/>
          <w:sz w:val="22"/>
          <w:szCs w:val="22"/>
        </w:rPr>
      </w:pPr>
    </w:p>
    <w:p w14:paraId="0AAE5746" w14:textId="77777777"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14:paraId="5BB96069" w14:textId="77777777" w:rsidTr="00F80081">
        <w:tc>
          <w:tcPr>
            <w:tcW w:w="766" w:type="dxa"/>
          </w:tcPr>
          <w:p w14:paraId="5D56D173" w14:textId="77777777"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14:paraId="66AE0B62" w14:textId="77777777" w:rsidR="00DC2457" w:rsidRDefault="00DC2457" w:rsidP="00F80081">
            <w:pPr>
              <w:ind w:hanging="54"/>
              <w:jc w:val="both"/>
              <w:rPr>
                <w:i w:val="0"/>
                <w:sz w:val="22"/>
                <w:szCs w:val="22"/>
              </w:rPr>
            </w:pPr>
          </w:p>
        </w:tc>
        <w:tc>
          <w:tcPr>
            <w:tcW w:w="1800" w:type="dxa"/>
          </w:tcPr>
          <w:p w14:paraId="3DF789F1" w14:textId="77777777" w:rsidR="00DC2457" w:rsidRDefault="00DC2457" w:rsidP="00F80081">
            <w:pPr>
              <w:ind w:hanging="54"/>
              <w:jc w:val="both"/>
              <w:rPr>
                <w:i w:val="0"/>
                <w:sz w:val="22"/>
                <w:szCs w:val="22"/>
              </w:rPr>
            </w:pPr>
            <w:r>
              <w:rPr>
                <w:i w:val="0"/>
                <w:sz w:val="22"/>
                <w:szCs w:val="22"/>
              </w:rPr>
              <w:t xml:space="preserve">       Žig:</w:t>
            </w:r>
          </w:p>
        </w:tc>
        <w:tc>
          <w:tcPr>
            <w:tcW w:w="4676" w:type="dxa"/>
          </w:tcPr>
          <w:p w14:paraId="5C73A622" w14:textId="77777777" w:rsidR="00DC2457" w:rsidRDefault="00DC2457" w:rsidP="00F80081">
            <w:pPr>
              <w:ind w:hanging="54"/>
              <w:jc w:val="both"/>
              <w:rPr>
                <w:i w:val="0"/>
                <w:sz w:val="22"/>
                <w:szCs w:val="22"/>
              </w:rPr>
            </w:pPr>
            <w:r>
              <w:rPr>
                <w:i w:val="0"/>
                <w:sz w:val="22"/>
                <w:szCs w:val="22"/>
              </w:rPr>
              <w:t>Ime in priimek zakonitega zastopnika:</w:t>
            </w:r>
          </w:p>
        </w:tc>
      </w:tr>
      <w:tr w:rsidR="00DC2457" w14:paraId="6F592A07" w14:textId="77777777" w:rsidTr="00F80081">
        <w:tc>
          <w:tcPr>
            <w:tcW w:w="766" w:type="dxa"/>
          </w:tcPr>
          <w:p w14:paraId="71B471DC" w14:textId="77777777" w:rsidR="00DC2457" w:rsidRDefault="00DC2457" w:rsidP="00F80081">
            <w:pPr>
              <w:ind w:hanging="54"/>
              <w:jc w:val="both"/>
              <w:rPr>
                <w:i w:val="0"/>
                <w:sz w:val="22"/>
                <w:szCs w:val="22"/>
              </w:rPr>
            </w:pPr>
          </w:p>
        </w:tc>
        <w:tc>
          <w:tcPr>
            <w:tcW w:w="1646" w:type="dxa"/>
            <w:tcBorders>
              <w:top w:val="single" w:sz="4" w:space="0" w:color="auto"/>
            </w:tcBorders>
          </w:tcPr>
          <w:p w14:paraId="3280FD55" w14:textId="77777777" w:rsidR="00DC2457" w:rsidRDefault="00DC2457" w:rsidP="00F80081">
            <w:pPr>
              <w:ind w:hanging="54"/>
              <w:jc w:val="both"/>
              <w:rPr>
                <w:i w:val="0"/>
                <w:sz w:val="22"/>
                <w:szCs w:val="22"/>
              </w:rPr>
            </w:pPr>
          </w:p>
        </w:tc>
        <w:tc>
          <w:tcPr>
            <w:tcW w:w="1800" w:type="dxa"/>
          </w:tcPr>
          <w:p w14:paraId="19837BD3" w14:textId="77777777" w:rsidR="00DC2457" w:rsidRDefault="00DC2457" w:rsidP="00F80081">
            <w:pPr>
              <w:ind w:hanging="54"/>
              <w:jc w:val="both"/>
              <w:rPr>
                <w:i w:val="0"/>
                <w:sz w:val="22"/>
                <w:szCs w:val="22"/>
              </w:rPr>
            </w:pPr>
          </w:p>
        </w:tc>
        <w:tc>
          <w:tcPr>
            <w:tcW w:w="4676" w:type="dxa"/>
            <w:tcBorders>
              <w:bottom w:val="single" w:sz="4" w:space="0" w:color="auto"/>
            </w:tcBorders>
          </w:tcPr>
          <w:p w14:paraId="64320E3D" w14:textId="77777777" w:rsidR="00DC2457" w:rsidRDefault="00DC2457" w:rsidP="00F80081">
            <w:pPr>
              <w:ind w:hanging="54"/>
              <w:jc w:val="both"/>
              <w:rPr>
                <w:i w:val="0"/>
                <w:sz w:val="22"/>
                <w:szCs w:val="22"/>
              </w:rPr>
            </w:pPr>
          </w:p>
        </w:tc>
      </w:tr>
      <w:tr w:rsidR="00DC2457" w14:paraId="1AF44F80" w14:textId="77777777" w:rsidTr="00F80081">
        <w:tc>
          <w:tcPr>
            <w:tcW w:w="766" w:type="dxa"/>
          </w:tcPr>
          <w:p w14:paraId="4AAE2FA6" w14:textId="77777777" w:rsidR="00DC2457" w:rsidRDefault="00DC2457" w:rsidP="00F80081">
            <w:pPr>
              <w:ind w:hanging="54"/>
              <w:jc w:val="both"/>
              <w:rPr>
                <w:i w:val="0"/>
                <w:sz w:val="22"/>
                <w:szCs w:val="22"/>
              </w:rPr>
            </w:pPr>
          </w:p>
        </w:tc>
        <w:tc>
          <w:tcPr>
            <w:tcW w:w="1646" w:type="dxa"/>
          </w:tcPr>
          <w:p w14:paraId="1766DCBB" w14:textId="77777777" w:rsidR="00DC2457" w:rsidRDefault="00DC2457" w:rsidP="00F80081">
            <w:pPr>
              <w:ind w:hanging="54"/>
              <w:jc w:val="both"/>
              <w:rPr>
                <w:i w:val="0"/>
                <w:sz w:val="22"/>
                <w:szCs w:val="22"/>
              </w:rPr>
            </w:pPr>
          </w:p>
        </w:tc>
        <w:tc>
          <w:tcPr>
            <w:tcW w:w="1800" w:type="dxa"/>
          </w:tcPr>
          <w:p w14:paraId="602EBB36" w14:textId="77777777" w:rsidR="00DC2457" w:rsidRDefault="00DC2457" w:rsidP="00F80081">
            <w:pPr>
              <w:ind w:hanging="54"/>
              <w:jc w:val="both"/>
              <w:rPr>
                <w:i w:val="0"/>
                <w:sz w:val="22"/>
                <w:szCs w:val="22"/>
              </w:rPr>
            </w:pPr>
          </w:p>
        </w:tc>
        <w:tc>
          <w:tcPr>
            <w:tcW w:w="4676" w:type="dxa"/>
            <w:tcBorders>
              <w:top w:val="single" w:sz="4" w:space="0" w:color="auto"/>
            </w:tcBorders>
          </w:tcPr>
          <w:p w14:paraId="7BD0F92E" w14:textId="77777777" w:rsidR="00DC2457" w:rsidRDefault="00DC2457" w:rsidP="00F80081">
            <w:pPr>
              <w:ind w:hanging="54"/>
              <w:jc w:val="both"/>
              <w:rPr>
                <w:i w:val="0"/>
                <w:sz w:val="22"/>
                <w:szCs w:val="22"/>
              </w:rPr>
            </w:pPr>
          </w:p>
        </w:tc>
      </w:tr>
      <w:tr w:rsidR="00DC2457" w14:paraId="7B20B6A4" w14:textId="77777777" w:rsidTr="00F80081">
        <w:tc>
          <w:tcPr>
            <w:tcW w:w="766" w:type="dxa"/>
          </w:tcPr>
          <w:p w14:paraId="299AA9A8" w14:textId="77777777" w:rsidR="00DC2457" w:rsidRDefault="00DC2457" w:rsidP="00F80081">
            <w:pPr>
              <w:jc w:val="both"/>
              <w:rPr>
                <w:i w:val="0"/>
                <w:sz w:val="22"/>
                <w:szCs w:val="22"/>
              </w:rPr>
            </w:pPr>
          </w:p>
        </w:tc>
        <w:tc>
          <w:tcPr>
            <w:tcW w:w="1646" w:type="dxa"/>
          </w:tcPr>
          <w:p w14:paraId="2D6B68CD" w14:textId="77777777" w:rsidR="00DC2457" w:rsidRDefault="00DC2457" w:rsidP="00F80081">
            <w:pPr>
              <w:jc w:val="both"/>
              <w:rPr>
                <w:i w:val="0"/>
                <w:sz w:val="22"/>
                <w:szCs w:val="22"/>
              </w:rPr>
            </w:pPr>
          </w:p>
        </w:tc>
        <w:tc>
          <w:tcPr>
            <w:tcW w:w="1800" w:type="dxa"/>
          </w:tcPr>
          <w:p w14:paraId="0CA040FD" w14:textId="77777777" w:rsidR="00DC2457" w:rsidRDefault="00DC2457" w:rsidP="00F80081">
            <w:pPr>
              <w:jc w:val="both"/>
              <w:rPr>
                <w:i w:val="0"/>
                <w:sz w:val="22"/>
                <w:szCs w:val="22"/>
              </w:rPr>
            </w:pPr>
          </w:p>
        </w:tc>
        <w:tc>
          <w:tcPr>
            <w:tcW w:w="4676" w:type="dxa"/>
          </w:tcPr>
          <w:p w14:paraId="7AE9EC71" w14:textId="77777777" w:rsidR="00DC2457" w:rsidRDefault="00DC2457" w:rsidP="00F80081">
            <w:pPr>
              <w:jc w:val="both"/>
              <w:rPr>
                <w:i w:val="0"/>
                <w:sz w:val="22"/>
                <w:szCs w:val="22"/>
              </w:rPr>
            </w:pPr>
            <w:r>
              <w:rPr>
                <w:i w:val="0"/>
                <w:sz w:val="22"/>
                <w:szCs w:val="22"/>
              </w:rPr>
              <w:t xml:space="preserve">                        (podpis)</w:t>
            </w:r>
          </w:p>
        </w:tc>
      </w:tr>
    </w:tbl>
    <w:p w14:paraId="310B9AB4" w14:textId="77777777" w:rsidR="00DC2457" w:rsidRDefault="00DC2457" w:rsidP="00DC2457">
      <w:pPr>
        <w:ind w:left="1080"/>
        <w:jc w:val="both"/>
        <w:rPr>
          <w:i w:val="0"/>
          <w:sz w:val="22"/>
          <w:szCs w:val="22"/>
        </w:rPr>
      </w:pPr>
    </w:p>
    <w:p w14:paraId="253ABF3D" w14:textId="77777777" w:rsidR="00DC2457" w:rsidRDefault="00DC2457" w:rsidP="00DC2457">
      <w:pPr>
        <w:pStyle w:val="Glava"/>
        <w:tabs>
          <w:tab w:val="clear" w:pos="4536"/>
          <w:tab w:val="clear" w:pos="9072"/>
        </w:tabs>
        <w:ind w:left="1080"/>
        <w:jc w:val="right"/>
        <w:rPr>
          <w:i w:val="0"/>
          <w:sz w:val="22"/>
          <w:szCs w:val="22"/>
        </w:rPr>
      </w:pPr>
    </w:p>
    <w:p w14:paraId="59C74473" w14:textId="77777777" w:rsidR="00DC2457" w:rsidRDefault="00DC2457" w:rsidP="00DC2457">
      <w:pPr>
        <w:pStyle w:val="Glava"/>
        <w:tabs>
          <w:tab w:val="clear" w:pos="4536"/>
          <w:tab w:val="clear" w:pos="9072"/>
        </w:tabs>
        <w:ind w:left="1080"/>
        <w:jc w:val="right"/>
        <w:rPr>
          <w:i w:val="0"/>
          <w:sz w:val="22"/>
          <w:szCs w:val="22"/>
        </w:rPr>
      </w:pPr>
    </w:p>
    <w:p w14:paraId="4C99DFF2" w14:textId="77777777" w:rsidR="00DC2457" w:rsidRDefault="00DC2457" w:rsidP="00DC2457">
      <w:pPr>
        <w:pStyle w:val="Glava"/>
        <w:tabs>
          <w:tab w:val="clear" w:pos="4536"/>
          <w:tab w:val="clear" w:pos="9072"/>
        </w:tabs>
        <w:ind w:left="1080"/>
        <w:jc w:val="right"/>
        <w:rPr>
          <w:i w:val="0"/>
          <w:sz w:val="22"/>
          <w:szCs w:val="22"/>
        </w:rPr>
      </w:pPr>
    </w:p>
    <w:p w14:paraId="46311D88" w14:textId="77777777" w:rsidR="00DC2457" w:rsidRDefault="00DC2457" w:rsidP="00DC2457">
      <w:pPr>
        <w:pStyle w:val="Glava"/>
        <w:tabs>
          <w:tab w:val="clear" w:pos="4536"/>
          <w:tab w:val="clear" w:pos="9072"/>
        </w:tabs>
        <w:ind w:left="1080"/>
        <w:jc w:val="right"/>
        <w:rPr>
          <w:i w:val="0"/>
          <w:sz w:val="22"/>
          <w:szCs w:val="22"/>
        </w:rPr>
      </w:pPr>
    </w:p>
    <w:p w14:paraId="6546C358" w14:textId="77777777" w:rsidR="00DC2457" w:rsidRDefault="00DC2457" w:rsidP="00DC2457">
      <w:pPr>
        <w:pStyle w:val="Glava"/>
        <w:tabs>
          <w:tab w:val="clear" w:pos="4536"/>
          <w:tab w:val="clear" w:pos="9072"/>
        </w:tabs>
        <w:ind w:left="1080"/>
        <w:jc w:val="right"/>
        <w:rPr>
          <w:i w:val="0"/>
          <w:sz w:val="22"/>
          <w:szCs w:val="22"/>
        </w:rPr>
      </w:pPr>
    </w:p>
    <w:p w14:paraId="66C0F81C" w14:textId="77777777" w:rsidR="00DC2457" w:rsidRDefault="00DC2457" w:rsidP="00DC2457">
      <w:pPr>
        <w:pStyle w:val="Glava"/>
        <w:tabs>
          <w:tab w:val="clear" w:pos="4536"/>
          <w:tab w:val="clear" w:pos="9072"/>
        </w:tabs>
        <w:ind w:left="1080"/>
        <w:jc w:val="right"/>
        <w:rPr>
          <w:i w:val="0"/>
          <w:sz w:val="22"/>
          <w:szCs w:val="22"/>
        </w:rPr>
      </w:pPr>
    </w:p>
    <w:p w14:paraId="13FB2EA7"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26398666" w14:textId="77777777" w:rsidR="00DC2457" w:rsidRPr="00EE738D" w:rsidRDefault="00DC2457" w:rsidP="00DC2457">
      <w:pPr>
        <w:pStyle w:val="Glava"/>
        <w:tabs>
          <w:tab w:val="clear" w:pos="4536"/>
          <w:tab w:val="clear" w:pos="9072"/>
        </w:tabs>
        <w:ind w:left="1080"/>
        <w:rPr>
          <w:i w:val="0"/>
          <w:sz w:val="18"/>
          <w:szCs w:val="18"/>
        </w:rPr>
      </w:pPr>
    </w:p>
    <w:p w14:paraId="07E5C6B5" w14:textId="77777777" w:rsidR="00DC2457" w:rsidRDefault="00DC2457" w:rsidP="00DC2457">
      <w:pPr>
        <w:pStyle w:val="Glava"/>
        <w:tabs>
          <w:tab w:val="clear" w:pos="4536"/>
          <w:tab w:val="clear" w:pos="9072"/>
        </w:tabs>
        <w:ind w:left="1080"/>
        <w:jc w:val="both"/>
        <w:rPr>
          <w:i w:val="0"/>
          <w:sz w:val="22"/>
          <w:szCs w:val="22"/>
        </w:rPr>
      </w:pPr>
      <w:r w:rsidRPr="00EE738D">
        <w:rPr>
          <w:i w:val="0"/>
          <w:sz w:val="18"/>
          <w:szCs w:val="18"/>
        </w:rPr>
        <w:t>Obrazec bo predložil le gospodarski subjekt, kateremu</w:t>
      </w:r>
      <w:r>
        <w:rPr>
          <w:i w:val="0"/>
          <w:sz w:val="18"/>
          <w:szCs w:val="18"/>
        </w:rPr>
        <w:t>,</w:t>
      </w:r>
      <w:r w:rsidRPr="00EE738D">
        <w:rPr>
          <w:i w:val="0"/>
          <w:sz w:val="18"/>
          <w:szCs w:val="18"/>
        </w:rPr>
        <w:t xml:space="preserve"> naročnik namerava oddati javno naročilo.</w:t>
      </w:r>
    </w:p>
    <w:p w14:paraId="1504C474" w14:textId="77777777" w:rsidR="00DC2457" w:rsidRDefault="00DC2457" w:rsidP="00DC2457">
      <w:pPr>
        <w:pStyle w:val="Glava"/>
        <w:tabs>
          <w:tab w:val="clear" w:pos="4536"/>
          <w:tab w:val="clear" w:pos="9072"/>
        </w:tabs>
        <w:ind w:left="1080"/>
        <w:jc w:val="right"/>
        <w:rPr>
          <w:i w:val="0"/>
          <w:sz w:val="22"/>
          <w:szCs w:val="22"/>
        </w:rPr>
      </w:pPr>
    </w:p>
    <w:p w14:paraId="72F1608B" w14:textId="77777777" w:rsidR="00DC2457" w:rsidRDefault="00DC2457" w:rsidP="00DC2457">
      <w:pPr>
        <w:pStyle w:val="Glava"/>
        <w:tabs>
          <w:tab w:val="clear" w:pos="4536"/>
          <w:tab w:val="clear" w:pos="9072"/>
        </w:tabs>
        <w:ind w:left="1080"/>
        <w:jc w:val="right"/>
        <w:rPr>
          <w:i w:val="0"/>
          <w:sz w:val="22"/>
          <w:szCs w:val="22"/>
        </w:rPr>
      </w:pPr>
    </w:p>
    <w:p w14:paraId="31119C7F" w14:textId="77777777" w:rsidR="00857EA8" w:rsidRDefault="00857EA8" w:rsidP="00DC2457">
      <w:pPr>
        <w:pStyle w:val="Glava"/>
        <w:tabs>
          <w:tab w:val="clear" w:pos="4536"/>
          <w:tab w:val="clear" w:pos="9072"/>
        </w:tabs>
        <w:ind w:left="1080"/>
        <w:jc w:val="right"/>
        <w:rPr>
          <w:i w:val="0"/>
          <w:sz w:val="22"/>
          <w:szCs w:val="22"/>
        </w:rPr>
      </w:pPr>
    </w:p>
    <w:p w14:paraId="0BAD927A" w14:textId="77777777" w:rsidR="00857EA8" w:rsidRDefault="00857EA8" w:rsidP="00DC2457">
      <w:pPr>
        <w:pStyle w:val="Glava"/>
        <w:tabs>
          <w:tab w:val="clear" w:pos="4536"/>
          <w:tab w:val="clear" w:pos="9072"/>
        </w:tabs>
        <w:ind w:left="1080"/>
        <w:jc w:val="right"/>
        <w:rPr>
          <w:i w:val="0"/>
          <w:sz w:val="22"/>
          <w:szCs w:val="22"/>
        </w:rPr>
      </w:pPr>
    </w:p>
    <w:p w14:paraId="1CD8F9BC" w14:textId="77777777" w:rsidR="00857EA8" w:rsidRDefault="00857EA8" w:rsidP="00DC2457">
      <w:pPr>
        <w:pStyle w:val="Glava"/>
        <w:tabs>
          <w:tab w:val="clear" w:pos="4536"/>
          <w:tab w:val="clear" w:pos="9072"/>
        </w:tabs>
        <w:ind w:left="1080"/>
        <w:jc w:val="right"/>
        <w:rPr>
          <w:i w:val="0"/>
          <w:sz w:val="22"/>
          <w:szCs w:val="22"/>
        </w:rPr>
      </w:pPr>
    </w:p>
    <w:p w14:paraId="4AF1699A" w14:textId="77777777" w:rsidR="00857EA8" w:rsidRDefault="00857EA8" w:rsidP="00DC2457">
      <w:pPr>
        <w:pStyle w:val="Glava"/>
        <w:tabs>
          <w:tab w:val="clear" w:pos="4536"/>
          <w:tab w:val="clear" w:pos="9072"/>
        </w:tabs>
        <w:ind w:left="1080"/>
        <w:jc w:val="right"/>
        <w:rPr>
          <w:i w:val="0"/>
          <w:sz w:val="22"/>
          <w:szCs w:val="22"/>
        </w:rPr>
      </w:pPr>
    </w:p>
    <w:p w14:paraId="2A6D1DA7" w14:textId="77777777" w:rsidR="00857EA8" w:rsidRDefault="00857EA8" w:rsidP="00DC2457">
      <w:pPr>
        <w:pStyle w:val="Glava"/>
        <w:tabs>
          <w:tab w:val="clear" w:pos="4536"/>
          <w:tab w:val="clear" w:pos="9072"/>
        </w:tabs>
        <w:ind w:left="1080"/>
        <w:jc w:val="right"/>
        <w:rPr>
          <w:i w:val="0"/>
          <w:sz w:val="22"/>
          <w:szCs w:val="22"/>
        </w:rPr>
      </w:pPr>
    </w:p>
    <w:p w14:paraId="371747F1" w14:textId="77777777" w:rsidR="00DC2457" w:rsidRDefault="00DC2457" w:rsidP="00DC2457">
      <w:pPr>
        <w:pStyle w:val="Glava"/>
        <w:tabs>
          <w:tab w:val="clear" w:pos="4536"/>
          <w:tab w:val="clear" w:pos="9072"/>
        </w:tabs>
        <w:jc w:val="right"/>
        <w:rPr>
          <w:b/>
          <w:i w:val="0"/>
          <w:sz w:val="22"/>
          <w:szCs w:val="22"/>
        </w:rPr>
      </w:pPr>
    </w:p>
    <w:p w14:paraId="282A14AE" w14:textId="77777777" w:rsidR="00605DCF" w:rsidRDefault="00605DCF">
      <w:pPr>
        <w:rPr>
          <w:b/>
          <w:i w:val="0"/>
          <w:sz w:val="22"/>
          <w:szCs w:val="22"/>
        </w:rPr>
      </w:pPr>
      <w:r>
        <w:rPr>
          <w:b/>
          <w:i w:val="0"/>
          <w:sz w:val="22"/>
          <w:szCs w:val="22"/>
        </w:rPr>
        <w:br w:type="page"/>
      </w:r>
    </w:p>
    <w:p w14:paraId="132FABD7" w14:textId="7B6D38D4" w:rsidR="00DC2457" w:rsidRPr="0079325B" w:rsidRDefault="00FC1FC1" w:rsidP="00DC2457">
      <w:pPr>
        <w:pStyle w:val="Glava"/>
        <w:tabs>
          <w:tab w:val="clear" w:pos="4536"/>
          <w:tab w:val="clear" w:pos="9072"/>
        </w:tabs>
        <w:jc w:val="right"/>
        <w:rPr>
          <w:b/>
          <w:i w:val="0"/>
          <w:sz w:val="22"/>
          <w:szCs w:val="22"/>
        </w:rPr>
      </w:pPr>
      <w:r>
        <w:rPr>
          <w:b/>
          <w:i w:val="0"/>
          <w:sz w:val="22"/>
          <w:szCs w:val="22"/>
        </w:rPr>
        <w:lastRenderedPageBreak/>
        <w:t>PRILOGA 3</w:t>
      </w:r>
    </w:p>
    <w:p w14:paraId="26E00EEE" w14:textId="77777777"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14:paraId="14EB0459" w14:textId="77777777" w:rsidTr="00F80081">
        <w:tc>
          <w:tcPr>
            <w:tcW w:w="2181" w:type="dxa"/>
            <w:vMerge w:val="restart"/>
          </w:tcPr>
          <w:p w14:paraId="7CA9804C" w14:textId="77777777"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DABDA86" w14:textId="77777777" w:rsidR="00DC2457" w:rsidRPr="00FF38DC" w:rsidRDefault="00DC2457" w:rsidP="00F80081">
            <w:pPr>
              <w:pStyle w:val="Glava"/>
              <w:tabs>
                <w:tab w:val="clear" w:pos="4536"/>
                <w:tab w:val="clear" w:pos="9072"/>
              </w:tabs>
              <w:jc w:val="both"/>
              <w:rPr>
                <w:i w:val="0"/>
                <w:szCs w:val="24"/>
              </w:rPr>
            </w:pPr>
          </w:p>
        </w:tc>
      </w:tr>
      <w:tr w:rsidR="00DC2457" w:rsidRPr="00FF38DC" w14:paraId="21B5F9F6" w14:textId="77777777" w:rsidTr="00F80081">
        <w:tc>
          <w:tcPr>
            <w:tcW w:w="2181" w:type="dxa"/>
            <w:vMerge/>
          </w:tcPr>
          <w:p w14:paraId="1712909E"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E42BF69" w14:textId="77777777" w:rsidR="00DC2457" w:rsidRPr="00FF38DC" w:rsidRDefault="00DC2457" w:rsidP="00F80081">
            <w:pPr>
              <w:pStyle w:val="Glava"/>
              <w:tabs>
                <w:tab w:val="clear" w:pos="4536"/>
                <w:tab w:val="clear" w:pos="9072"/>
              </w:tabs>
              <w:jc w:val="both"/>
              <w:rPr>
                <w:i w:val="0"/>
                <w:szCs w:val="24"/>
              </w:rPr>
            </w:pPr>
          </w:p>
        </w:tc>
      </w:tr>
      <w:tr w:rsidR="00DC2457" w:rsidRPr="00FF38DC" w14:paraId="5BD40B28" w14:textId="77777777" w:rsidTr="00F80081">
        <w:tc>
          <w:tcPr>
            <w:tcW w:w="2181" w:type="dxa"/>
            <w:vMerge/>
          </w:tcPr>
          <w:p w14:paraId="5D430B89"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01E774F" w14:textId="77777777" w:rsidR="00DC2457" w:rsidRPr="00FF38DC" w:rsidRDefault="00DC2457" w:rsidP="00F80081">
            <w:pPr>
              <w:pStyle w:val="Glava"/>
              <w:tabs>
                <w:tab w:val="clear" w:pos="4536"/>
                <w:tab w:val="clear" w:pos="9072"/>
              </w:tabs>
              <w:jc w:val="both"/>
              <w:rPr>
                <w:i w:val="0"/>
                <w:szCs w:val="24"/>
              </w:rPr>
            </w:pPr>
          </w:p>
        </w:tc>
      </w:tr>
    </w:tbl>
    <w:p w14:paraId="70BCE84D" w14:textId="77777777" w:rsidR="00DC2457" w:rsidRDefault="00DC2457" w:rsidP="00DC2457">
      <w:pPr>
        <w:pStyle w:val="Glava"/>
        <w:tabs>
          <w:tab w:val="clear" w:pos="4536"/>
          <w:tab w:val="clear" w:pos="9072"/>
          <w:tab w:val="left" w:pos="2523"/>
        </w:tabs>
        <w:rPr>
          <w:b/>
          <w:i w:val="0"/>
          <w:sz w:val="22"/>
          <w:szCs w:val="22"/>
        </w:rPr>
      </w:pPr>
    </w:p>
    <w:p w14:paraId="1A28CBF5" w14:textId="77777777" w:rsidR="00DC2457" w:rsidRPr="00FF38DC" w:rsidRDefault="00DC2457" w:rsidP="00DC2457">
      <w:pPr>
        <w:pStyle w:val="Glava"/>
        <w:tabs>
          <w:tab w:val="clear" w:pos="4536"/>
          <w:tab w:val="clear" w:pos="9072"/>
          <w:tab w:val="left" w:pos="2523"/>
        </w:tabs>
        <w:rPr>
          <w:b/>
          <w:i w:val="0"/>
          <w:sz w:val="22"/>
          <w:szCs w:val="22"/>
        </w:rPr>
      </w:pPr>
    </w:p>
    <w:p w14:paraId="2A2544C1" w14:textId="77777777"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72CB7647" w14:textId="77777777" w:rsidR="00DC2457" w:rsidRPr="00600D75" w:rsidRDefault="00DC2457" w:rsidP="00DC2457">
      <w:pPr>
        <w:pStyle w:val="Glava"/>
        <w:tabs>
          <w:tab w:val="clear" w:pos="4536"/>
          <w:tab w:val="clear" w:pos="9072"/>
        </w:tabs>
        <w:ind w:left="1080"/>
        <w:jc w:val="right"/>
        <w:rPr>
          <w:b/>
          <w:i w:val="0"/>
          <w:sz w:val="22"/>
          <w:szCs w:val="22"/>
        </w:rPr>
      </w:pPr>
    </w:p>
    <w:p w14:paraId="02857DA7" w14:textId="77777777" w:rsidR="00DC2457" w:rsidRDefault="00DC2457" w:rsidP="00DC2457">
      <w:pPr>
        <w:pStyle w:val="Glava"/>
        <w:tabs>
          <w:tab w:val="clear" w:pos="4536"/>
          <w:tab w:val="clear" w:pos="9072"/>
        </w:tabs>
        <w:ind w:left="1080"/>
        <w:jc w:val="both"/>
        <w:rPr>
          <w:i w:val="0"/>
          <w:sz w:val="22"/>
          <w:szCs w:val="22"/>
        </w:rPr>
      </w:pPr>
    </w:p>
    <w:p w14:paraId="56322CE2" w14:textId="66B6BCF4"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w:t>
      </w:r>
      <w:r w:rsidRPr="00857EA8">
        <w:rPr>
          <w:i w:val="0"/>
          <w:sz w:val="22"/>
          <w:szCs w:val="22"/>
        </w:rPr>
        <w:t>naročanja »</w:t>
      </w:r>
      <w:r w:rsidRPr="00857EA8">
        <w:rPr>
          <w:b/>
          <w:i w:val="0"/>
          <w:sz w:val="22"/>
          <w:szCs w:val="22"/>
        </w:rPr>
        <w:t xml:space="preserve">JN – </w:t>
      </w:r>
      <w:r w:rsidR="00BB7187" w:rsidRPr="00E72D69">
        <w:rPr>
          <w:b/>
          <w:i w:val="0"/>
          <w:sz w:val="22"/>
          <w:szCs w:val="22"/>
        </w:rPr>
        <w:t>7560-18-</w:t>
      </w:r>
      <w:r w:rsidR="009C5A9D" w:rsidRPr="00E72D69">
        <w:rPr>
          <w:b/>
          <w:i w:val="0"/>
          <w:sz w:val="22"/>
          <w:szCs w:val="22"/>
        </w:rPr>
        <w:t>220095</w:t>
      </w:r>
      <w:r w:rsidR="003776AF" w:rsidRPr="00E72D69">
        <w:rPr>
          <w:b/>
          <w:i w:val="0"/>
          <w:sz w:val="22"/>
          <w:szCs w:val="22"/>
        </w:rPr>
        <w:t xml:space="preserve"> </w:t>
      </w:r>
      <w:r w:rsidRPr="00E72D69">
        <w:rPr>
          <w:b/>
          <w:i w:val="0"/>
          <w:sz w:val="22"/>
          <w:szCs w:val="22"/>
        </w:rPr>
        <w:t xml:space="preserve">-  </w:t>
      </w:r>
      <w:r w:rsidR="0066189D" w:rsidRPr="00E72D69">
        <w:rPr>
          <w:b/>
          <w:i w:val="0"/>
          <w:sz w:val="22"/>
          <w:szCs w:val="22"/>
        </w:rPr>
        <w:t xml:space="preserve">Izgradnja dveh </w:t>
      </w:r>
      <w:r w:rsidR="00DE550E">
        <w:rPr>
          <w:b/>
          <w:i w:val="0"/>
          <w:sz w:val="22"/>
          <w:szCs w:val="22"/>
        </w:rPr>
        <w:t xml:space="preserve">vadbenih </w:t>
      </w:r>
      <w:r w:rsidR="0066189D" w:rsidRPr="00E72D69">
        <w:rPr>
          <w:b/>
          <w:i w:val="0"/>
          <w:sz w:val="22"/>
          <w:szCs w:val="22"/>
        </w:rPr>
        <w:t>nogometnih igrišč v Stožicah</w:t>
      </w:r>
      <w:r w:rsidRPr="00E72D69">
        <w:rPr>
          <w:i w:val="0"/>
          <w:sz w:val="22"/>
          <w:szCs w:val="22"/>
        </w:rPr>
        <w:t xml:space="preserve"> od Ministrstva za pravosodje</w:t>
      </w:r>
      <w:r w:rsidRPr="00857EA8">
        <w:rPr>
          <w:i w:val="0"/>
          <w:sz w:val="22"/>
          <w:szCs w:val="22"/>
        </w:rPr>
        <w:t xml:space="preserve"> pridobi potrdilo iz kazenske evidence fizičnih oseb.</w:t>
      </w:r>
    </w:p>
    <w:p w14:paraId="5DF0C34D" w14:textId="77777777" w:rsidR="00DC2457" w:rsidRDefault="00DC2457" w:rsidP="00DC2457">
      <w:pPr>
        <w:pStyle w:val="Glava"/>
        <w:tabs>
          <w:tab w:val="clear" w:pos="4536"/>
          <w:tab w:val="clear" w:pos="9072"/>
        </w:tabs>
        <w:ind w:left="1080"/>
        <w:jc w:val="both"/>
        <w:rPr>
          <w:i w:val="0"/>
          <w:sz w:val="22"/>
          <w:szCs w:val="22"/>
        </w:rPr>
      </w:pPr>
    </w:p>
    <w:p w14:paraId="788152B6" w14:textId="77777777"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14:paraId="144F05FB" w14:textId="77777777"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14:paraId="7331CB1C" w14:textId="77777777" w:rsidTr="00F80081">
        <w:tc>
          <w:tcPr>
            <w:tcW w:w="1701" w:type="dxa"/>
            <w:gridSpan w:val="3"/>
          </w:tcPr>
          <w:p w14:paraId="36A53D62" w14:textId="77777777"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7C30B236" w14:textId="77777777" w:rsidR="00DC2457" w:rsidRPr="00B42EA8" w:rsidRDefault="00DC2457" w:rsidP="00F80081">
            <w:pPr>
              <w:pStyle w:val="Glava"/>
              <w:tabs>
                <w:tab w:val="clear" w:pos="4536"/>
                <w:tab w:val="clear" w:pos="9072"/>
              </w:tabs>
              <w:jc w:val="both"/>
              <w:rPr>
                <w:i w:val="0"/>
                <w:sz w:val="22"/>
                <w:szCs w:val="22"/>
              </w:rPr>
            </w:pPr>
          </w:p>
        </w:tc>
      </w:tr>
      <w:tr w:rsidR="00DC2457" w:rsidRPr="00FF38DC" w14:paraId="14E8379C" w14:textId="77777777" w:rsidTr="00F80081">
        <w:tc>
          <w:tcPr>
            <w:tcW w:w="4432" w:type="dxa"/>
            <w:gridSpan w:val="7"/>
          </w:tcPr>
          <w:p w14:paraId="5849D70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23C9EF26"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5057C32E" w14:textId="77777777" w:rsidTr="00F80081">
        <w:tc>
          <w:tcPr>
            <w:tcW w:w="2853" w:type="dxa"/>
            <w:gridSpan w:val="5"/>
          </w:tcPr>
          <w:p w14:paraId="2BAA14F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6F42C64"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DE845E3" w14:textId="77777777" w:rsidTr="00F80081">
        <w:tc>
          <w:tcPr>
            <w:tcW w:w="4432" w:type="dxa"/>
            <w:gridSpan w:val="7"/>
          </w:tcPr>
          <w:p w14:paraId="51E7A728"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3F049581"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B4A5F8E" w14:textId="77777777" w:rsidTr="00F80081">
        <w:tc>
          <w:tcPr>
            <w:tcW w:w="1621" w:type="dxa"/>
            <w:gridSpan w:val="2"/>
          </w:tcPr>
          <w:p w14:paraId="42CDEF01"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156D586"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371267B" w14:textId="77777777" w:rsidTr="00F80081">
        <w:tc>
          <w:tcPr>
            <w:tcW w:w="4432" w:type="dxa"/>
            <w:gridSpan w:val="7"/>
          </w:tcPr>
          <w:p w14:paraId="5F409763"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BFC91C6"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3E88C032" w14:textId="77777777" w:rsidTr="00F80081">
        <w:tc>
          <w:tcPr>
            <w:tcW w:w="1418" w:type="dxa"/>
          </w:tcPr>
          <w:p w14:paraId="16DE1673"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6110047B"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E2EF427" w14:textId="77777777" w:rsidTr="00F80081">
        <w:tc>
          <w:tcPr>
            <w:tcW w:w="4432" w:type="dxa"/>
            <w:gridSpan w:val="7"/>
          </w:tcPr>
          <w:p w14:paraId="1F420C04"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3D3C4BA"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8F118E7" w14:textId="77777777" w:rsidTr="00F80081">
        <w:tc>
          <w:tcPr>
            <w:tcW w:w="1621" w:type="dxa"/>
            <w:gridSpan w:val="2"/>
          </w:tcPr>
          <w:p w14:paraId="5A595B2D"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10BB37A"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18261567" w14:textId="77777777" w:rsidTr="00F80081">
        <w:tc>
          <w:tcPr>
            <w:tcW w:w="4432" w:type="dxa"/>
            <w:gridSpan w:val="7"/>
          </w:tcPr>
          <w:p w14:paraId="445517A1"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0F7860CB"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3087543" w14:textId="77777777" w:rsidTr="00F80081">
        <w:tc>
          <w:tcPr>
            <w:tcW w:w="8928" w:type="dxa"/>
            <w:gridSpan w:val="8"/>
          </w:tcPr>
          <w:p w14:paraId="080FD91A"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14:paraId="47F27515" w14:textId="77777777" w:rsidTr="00F80081">
        <w:tc>
          <w:tcPr>
            <w:tcW w:w="2325" w:type="dxa"/>
            <w:gridSpan w:val="4"/>
          </w:tcPr>
          <w:p w14:paraId="56877BBB"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6A2A075"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A83136D" w14:textId="77777777" w:rsidTr="00F80081">
        <w:tc>
          <w:tcPr>
            <w:tcW w:w="4432" w:type="dxa"/>
            <w:gridSpan w:val="7"/>
          </w:tcPr>
          <w:p w14:paraId="3B827288"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1670A553"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ACE273D" w14:textId="77777777" w:rsidTr="00F80081">
        <w:tc>
          <w:tcPr>
            <w:tcW w:w="2325" w:type="dxa"/>
            <w:gridSpan w:val="4"/>
          </w:tcPr>
          <w:p w14:paraId="118D383C"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1B2FE2E"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F8D3BE3" w14:textId="77777777" w:rsidTr="00F80081">
        <w:tc>
          <w:tcPr>
            <w:tcW w:w="4432" w:type="dxa"/>
            <w:gridSpan w:val="7"/>
          </w:tcPr>
          <w:p w14:paraId="51C44B2A"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2847BC5"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5566C27E" w14:textId="77777777" w:rsidTr="00F80081">
        <w:tc>
          <w:tcPr>
            <w:tcW w:w="1621" w:type="dxa"/>
            <w:gridSpan w:val="2"/>
          </w:tcPr>
          <w:p w14:paraId="483F4F1A"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FCA77E7"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F5613F8" w14:textId="77777777" w:rsidTr="00F80081">
        <w:tc>
          <w:tcPr>
            <w:tcW w:w="4432" w:type="dxa"/>
            <w:gridSpan w:val="7"/>
          </w:tcPr>
          <w:p w14:paraId="624032FD"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53F0FE3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1E7BDA0" w14:textId="77777777" w:rsidTr="00F80081">
        <w:tc>
          <w:tcPr>
            <w:tcW w:w="4253" w:type="dxa"/>
            <w:gridSpan w:val="6"/>
          </w:tcPr>
          <w:p w14:paraId="0448F893"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E74CCF5" w14:textId="77777777" w:rsidR="00DC2457" w:rsidRPr="00FF38DC" w:rsidRDefault="00DC2457" w:rsidP="00F80081">
            <w:pPr>
              <w:pStyle w:val="Glava"/>
              <w:tabs>
                <w:tab w:val="clear" w:pos="4536"/>
                <w:tab w:val="clear" w:pos="9072"/>
              </w:tabs>
              <w:jc w:val="both"/>
              <w:rPr>
                <w:i w:val="0"/>
                <w:sz w:val="22"/>
                <w:szCs w:val="22"/>
              </w:rPr>
            </w:pPr>
          </w:p>
        </w:tc>
      </w:tr>
    </w:tbl>
    <w:p w14:paraId="12628F40" w14:textId="77777777" w:rsidR="00DC2457" w:rsidRPr="00FF38DC" w:rsidRDefault="00DC2457" w:rsidP="00DC2457">
      <w:pPr>
        <w:pStyle w:val="Glava"/>
        <w:tabs>
          <w:tab w:val="clear" w:pos="4536"/>
          <w:tab w:val="clear" w:pos="9072"/>
        </w:tabs>
        <w:ind w:left="1080"/>
        <w:jc w:val="both"/>
        <w:rPr>
          <w:i w:val="0"/>
          <w:sz w:val="22"/>
          <w:szCs w:val="22"/>
        </w:rPr>
      </w:pPr>
    </w:p>
    <w:p w14:paraId="6A1E41D8" w14:textId="77777777" w:rsidR="00DC2457" w:rsidRPr="00FF38DC" w:rsidRDefault="00DC2457" w:rsidP="00DC2457">
      <w:pPr>
        <w:pStyle w:val="Glava"/>
        <w:tabs>
          <w:tab w:val="clear" w:pos="4536"/>
          <w:tab w:val="clear" w:pos="9072"/>
        </w:tabs>
        <w:jc w:val="both"/>
        <w:rPr>
          <w:i w:val="0"/>
          <w:sz w:val="22"/>
          <w:szCs w:val="22"/>
        </w:rPr>
      </w:pPr>
    </w:p>
    <w:p w14:paraId="25D0F322" w14:textId="77777777" w:rsidR="00DC2457" w:rsidRPr="00FF38DC" w:rsidRDefault="00DC2457" w:rsidP="00DC2457">
      <w:pPr>
        <w:pStyle w:val="Glava"/>
        <w:tabs>
          <w:tab w:val="clear" w:pos="4536"/>
          <w:tab w:val="clear" w:pos="9072"/>
        </w:tabs>
        <w:ind w:left="1080"/>
        <w:jc w:val="both"/>
        <w:rPr>
          <w:i w:val="0"/>
          <w:sz w:val="22"/>
          <w:szCs w:val="22"/>
        </w:rPr>
      </w:pPr>
    </w:p>
    <w:p w14:paraId="5C0C15E6" w14:textId="77777777"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6B0FB62" w14:textId="77777777" w:rsidR="00DC2457" w:rsidRPr="00FF38DC" w:rsidRDefault="00DC2457" w:rsidP="00DC2457">
      <w:pPr>
        <w:pStyle w:val="Glava"/>
        <w:tabs>
          <w:tab w:val="clear" w:pos="4536"/>
          <w:tab w:val="clear" w:pos="9072"/>
        </w:tabs>
        <w:ind w:left="1080"/>
        <w:jc w:val="both"/>
        <w:rPr>
          <w:i w:val="0"/>
          <w:sz w:val="22"/>
          <w:szCs w:val="22"/>
        </w:rPr>
      </w:pPr>
    </w:p>
    <w:p w14:paraId="5EA8CED8" w14:textId="77777777" w:rsidR="00DC2457" w:rsidRPr="00FF38DC" w:rsidRDefault="00DC2457" w:rsidP="00DC2457">
      <w:pPr>
        <w:pStyle w:val="Glava"/>
        <w:tabs>
          <w:tab w:val="clear" w:pos="4536"/>
          <w:tab w:val="clear" w:pos="9072"/>
        </w:tabs>
        <w:ind w:left="1080"/>
        <w:jc w:val="both"/>
        <w:rPr>
          <w:i w:val="0"/>
          <w:sz w:val="22"/>
          <w:szCs w:val="22"/>
        </w:rPr>
      </w:pPr>
    </w:p>
    <w:p w14:paraId="0D14120F"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560577E7" w14:textId="77777777" w:rsidR="00A1252B" w:rsidRDefault="00A1252B" w:rsidP="001D2E6A">
      <w:pPr>
        <w:pStyle w:val="Glava"/>
        <w:tabs>
          <w:tab w:val="clear" w:pos="4536"/>
          <w:tab w:val="clear" w:pos="9072"/>
        </w:tabs>
        <w:ind w:left="1080"/>
        <w:jc w:val="both"/>
        <w:rPr>
          <w:i w:val="0"/>
          <w:sz w:val="18"/>
          <w:szCs w:val="18"/>
        </w:rPr>
      </w:pPr>
    </w:p>
    <w:p w14:paraId="2AD5CA70" w14:textId="77777777"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14:paraId="66C3E548" w14:textId="77777777" w:rsidR="00DC2457" w:rsidRDefault="00DC2457" w:rsidP="00DC2457">
      <w:pPr>
        <w:pStyle w:val="Glava"/>
        <w:tabs>
          <w:tab w:val="clear" w:pos="4536"/>
          <w:tab w:val="clear" w:pos="9072"/>
        </w:tabs>
        <w:ind w:left="1080"/>
        <w:jc w:val="right"/>
        <w:rPr>
          <w:i w:val="0"/>
          <w:sz w:val="22"/>
          <w:szCs w:val="22"/>
        </w:rPr>
      </w:pPr>
      <w:r w:rsidRPr="004E3642">
        <w:rPr>
          <w:b/>
          <w:i w:val="0"/>
          <w:sz w:val="22"/>
          <w:szCs w:val="22"/>
        </w:rPr>
        <w:lastRenderedPageBreak/>
        <w:t xml:space="preserve">PRILOGA </w:t>
      </w:r>
      <w:r w:rsidR="003C7127">
        <w:rPr>
          <w:b/>
          <w:i w:val="0"/>
          <w:sz w:val="22"/>
          <w:szCs w:val="22"/>
        </w:rPr>
        <w:t>4</w:t>
      </w:r>
    </w:p>
    <w:p w14:paraId="043FD6A6" w14:textId="77777777" w:rsidR="00DC2457" w:rsidRDefault="00DC2457" w:rsidP="00DC2457">
      <w:pPr>
        <w:pStyle w:val="Glava"/>
        <w:tabs>
          <w:tab w:val="clear" w:pos="4536"/>
          <w:tab w:val="clear" w:pos="9072"/>
        </w:tabs>
        <w:ind w:left="1080"/>
        <w:jc w:val="right"/>
        <w:rPr>
          <w:i w:val="0"/>
          <w:sz w:val="22"/>
          <w:szCs w:val="22"/>
        </w:rPr>
      </w:pPr>
    </w:p>
    <w:p w14:paraId="201A4977"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14:paraId="2B8125AF" w14:textId="77777777" w:rsidR="00DC2457" w:rsidRPr="0079325B" w:rsidRDefault="00DC2457" w:rsidP="00DC2457">
      <w:pPr>
        <w:pStyle w:val="Glava"/>
        <w:tabs>
          <w:tab w:val="clear" w:pos="4536"/>
          <w:tab w:val="clear" w:pos="9072"/>
        </w:tabs>
        <w:ind w:left="1080"/>
        <w:jc w:val="both"/>
        <w:rPr>
          <w:i w:val="0"/>
          <w:sz w:val="22"/>
          <w:szCs w:val="22"/>
        </w:rPr>
      </w:pPr>
    </w:p>
    <w:p w14:paraId="148F810B" w14:textId="77777777"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14:paraId="6361888B" w14:textId="77777777" w:rsidTr="00F80081">
        <w:tc>
          <w:tcPr>
            <w:tcW w:w="2181" w:type="dxa"/>
          </w:tcPr>
          <w:p w14:paraId="60564DFF"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69FB2905" w14:textId="77777777" w:rsidR="00DC2457" w:rsidRPr="0079325B" w:rsidRDefault="00DC2457" w:rsidP="00F80081">
            <w:pPr>
              <w:pStyle w:val="Glava"/>
              <w:tabs>
                <w:tab w:val="clear" w:pos="4536"/>
                <w:tab w:val="clear" w:pos="9072"/>
              </w:tabs>
              <w:jc w:val="both"/>
              <w:rPr>
                <w:i w:val="0"/>
                <w:szCs w:val="24"/>
              </w:rPr>
            </w:pPr>
          </w:p>
        </w:tc>
      </w:tr>
    </w:tbl>
    <w:p w14:paraId="2FC033A2" w14:textId="77777777" w:rsidR="00DC2457" w:rsidRPr="0079325B" w:rsidRDefault="00DC2457" w:rsidP="00DC2457">
      <w:pPr>
        <w:pStyle w:val="Glava"/>
        <w:tabs>
          <w:tab w:val="clear" w:pos="4536"/>
          <w:tab w:val="clear" w:pos="9072"/>
        </w:tabs>
        <w:ind w:left="1080"/>
        <w:jc w:val="both"/>
        <w:rPr>
          <w:i w:val="0"/>
          <w:sz w:val="22"/>
          <w:szCs w:val="22"/>
        </w:rPr>
      </w:pPr>
    </w:p>
    <w:p w14:paraId="3D53E246" w14:textId="5E194FB7" w:rsidR="00187E58" w:rsidRPr="00187E58" w:rsidRDefault="00187E58" w:rsidP="00187E58">
      <w:pPr>
        <w:pStyle w:val="Glava"/>
        <w:tabs>
          <w:tab w:val="clear" w:pos="4536"/>
          <w:tab w:val="clear" w:pos="9072"/>
        </w:tabs>
        <w:ind w:left="1080"/>
        <w:jc w:val="both"/>
        <w:rPr>
          <w:i w:val="0"/>
          <w:sz w:val="22"/>
          <w:szCs w:val="22"/>
        </w:rPr>
      </w:pPr>
      <w:r w:rsidRPr="00187E58">
        <w:rPr>
          <w:i w:val="0"/>
          <w:sz w:val="22"/>
          <w:szCs w:val="22"/>
        </w:rPr>
        <w:t>Gospodarski subjekt oziroma katerikoli partner v skupni ponudbi mora izkazati, da je v obdobju od 1.1.2014 kvalitetno, strokovno in v skladu s pogodbenimi določili uspešno izvedel in zaključil rekonstrukcijo ali izgradnjo:</w:t>
      </w:r>
    </w:p>
    <w:p w14:paraId="199753BF" w14:textId="539DE611" w:rsidR="00187E58" w:rsidRPr="00187E58" w:rsidRDefault="00187E58" w:rsidP="00187E58">
      <w:pPr>
        <w:pStyle w:val="Glava"/>
        <w:tabs>
          <w:tab w:val="clear" w:pos="4536"/>
          <w:tab w:val="clear" w:pos="9072"/>
        </w:tabs>
        <w:ind w:left="1080"/>
        <w:jc w:val="both"/>
        <w:rPr>
          <w:i w:val="0"/>
          <w:sz w:val="22"/>
          <w:szCs w:val="22"/>
        </w:rPr>
      </w:pPr>
      <w:r w:rsidRPr="00187E58">
        <w:rPr>
          <w:i w:val="0"/>
          <w:sz w:val="22"/>
          <w:szCs w:val="22"/>
        </w:rPr>
        <w:t>- vsaj 2 (dveh) nogometnih igrišč v vrednosti najmanj 400.000,00 EUR z DDV za posamezni objekt IN</w:t>
      </w:r>
    </w:p>
    <w:p w14:paraId="57EFAAE8" w14:textId="77777777" w:rsidR="00187E58" w:rsidRPr="00187E58" w:rsidRDefault="00187E58" w:rsidP="00187E58">
      <w:pPr>
        <w:pStyle w:val="Glava"/>
        <w:tabs>
          <w:tab w:val="clear" w:pos="4536"/>
          <w:tab w:val="clear" w:pos="9072"/>
        </w:tabs>
        <w:ind w:left="1080"/>
        <w:jc w:val="both"/>
        <w:rPr>
          <w:i w:val="0"/>
          <w:sz w:val="22"/>
          <w:szCs w:val="22"/>
        </w:rPr>
      </w:pPr>
      <w:r w:rsidRPr="00187E58">
        <w:rPr>
          <w:i w:val="0"/>
          <w:sz w:val="22"/>
          <w:szCs w:val="22"/>
        </w:rPr>
        <w:t>- Vsaj 2 (dve) nogometni igrišči z vgradnjo naravne travne ruše površine najmanj 6.000m2 IN</w:t>
      </w:r>
    </w:p>
    <w:p w14:paraId="5E18DB96" w14:textId="3FC5B11E" w:rsidR="00187E58" w:rsidRPr="00187E58" w:rsidRDefault="00187E58" w:rsidP="00187E58">
      <w:pPr>
        <w:pStyle w:val="Glava"/>
        <w:tabs>
          <w:tab w:val="clear" w:pos="4536"/>
          <w:tab w:val="clear" w:pos="9072"/>
        </w:tabs>
        <w:ind w:left="1080"/>
        <w:jc w:val="both"/>
        <w:rPr>
          <w:i w:val="0"/>
          <w:sz w:val="22"/>
          <w:szCs w:val="22"/>
        </w:rPr>
      </w:pPr>
      <w:r w:rsidRPr="00187E58">
        <w:rPr>
          <w:i w:val="0"/>
          <w:sz w:val="22"/>
          <w:szCs w:val="22"/>
        </w:rPr>
        <w:t>- Vsaj 2 (dve) nogometni igrišči z vgradnjo umetne trave s certifikatom FIFA Preffered Producer in FIFA Quality Pro.</w:t>
      </w:r>
    </w:p>
    <w:p w14:paraId="69D94FA5" w14:textId="77777777" w:rsidR="00376557" w:rsidRPr="005A7391" w:rsidRDefault="00376557" w:rsidP="00376557">
      <w:pPr>
        <w:ind w:left="568" w:firstLine="708"/>
        <w:jc w:val="both"/>
        <w:rPr>
          <w:i w:val="0"/>
          <w:sz w:val="22"/>
          <w:szCs w:val="22"/>
          <w:highlight w:val="yellow"/>
        </w:rPr>
      </w:pPr>
    </w:p>
    <w:p w14:paraId="50D15A90" w14:textId="77777777" w:rsidR="00DC2457" w:rsidRPr="00DF442E" w:rsidRDefault="00DC2457" w:rsidP="00DC2457">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A8C1631" w14:textId="77777777" w:rsidR="00DC2457" w:rsidRPr="00D83850" w:rsidRDefault="00DC2457" w:rsidP="00DC2457">
      <w:pPr>
        <w:pStyle w:val="Glava"/>
        <w:tabs>
          <w:tab w:val="clear" w:pos="4536"/>
          <w:tab w:val="clear" w:pos="9072"/>
        </w:tabs>
        <w:ind w:left="1080"/>
        <w:jc w:val="both"/>
        <w:rPr>
          <w:i w:val="0"/>
          <w:sz w:val="22"/>
          <w:szCs w:val="22"/>
          <w:highlight w:val="yellow"/>
        </w:rPr>
      </w:pPr>
    </w:p>
    <w:tbl>
      <w:tblPr>
        <w:tblW w:w="926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3367"/>
        <w:gridCol w:w="1538"/>
        <w:gridCol w:w="1216"/>
        <w:gridCol w:w="1417"/>
      </w:tblGrid>
      <w:tr w:rsidR="00E143F9" w:rsidRPr="0079325B" w14:paraId="2D139A8E" w14:textId="000EA0F8" w:rsidTr="005B6AD1">
        <w:trPr>
          <w:trHeight w:val="638"/>
        </w:trPr>
        <w:tc>
          <w:tcPr>
            <w:tcW w:w="1730" w:type="dxa"/>
            <w:vAlign w:val="center"/>
          </w:tcPr>
          <w:p w14:paraId="3B3BFB0A" w14:textId="77777777" w:rsidR="00E143F9" w:rsidRPr="00DF442E" w:rsidRDefault="00E143F9" w:rsidP="00F80081">
            <w:pPr>
              <w:jc w:val="center"/>
              <w:rPr>
                <w:b/>
                <w:i w:val="0"/>
                <w:sz w:val="20"/>
              </w:rPr>
            </w:pPr>
            <w:r w:rsidRPr="00DF442E">
              <w:rPr>
                <w:b/>
                <w:i w:val="0"/>
                <w:sz w:val="20"/>
              </w:rPr>
              <w:t>Naziv investitorja oz. naročnika referenčnega posla</w:t>
            </w:r>
          </w:p>
        </w:tc>
        <w:tc>
          <w:tcPr>
            <w:tcW w:w="3367" w:type="dxa"/>
            <w:vAlign w:val="center"/>
          </w:tcPr>
          <w:p w14:paraId="071A930A" w14:textId="77777777" w:rsidR="00E143F9" w:rsidRPr="00DF442E" w:rsidRDefault="00E143F9" w:rsidP="00F80081">
            <w:pPr>
              <w:jc w:val="center"/>
              <w:rPr>
                <w:b/>
                <w:i w:val="0"/>
                <w:sz w:val="20"/>
              </w:rPr>
            </w:pPr>
            <w:r w:rsidRPr="00DF442E">
              <w:rPr>
                <w:b/>
                <w:i w:val="0"/>
                <w:sz w:val="20"/>
              </w:rPr>
              <w:t>Predmet referenčnega posla – kratek opis del</w:t>
            </w:r>
          </w:p>
        </w:tc>
        <w:tc>
          <w:tcPr>
            <w:tcW w:w="1538" w:type="dxa"/>
            <w:vAlign w:val="center"/>
          </w:tcPr>
          <w:p w14:paraId="2187A965" w14:textId="77777777" w:rsidR="00E143F9" w:rsidRPr="00DF442E" w:rsidRDefault="00E143F9" w:rsidP="00F80081">
            <w:pPr>
              <w:jc w:val="center"/>
              <w:rPr>
                <w:b/>
                <w:i w:val="0"/>
                <w:sz w:val="20"/>
              </w:rPr>
            </w:pPr>
            <w:r w:rsidRPr="00DF442E">
              <w:rPr>
                <w:b/>
                <w:i w:val="0"/>
                <w:sz w:val="20"/>
              </w:rPr>
              <w:t xml:space="preserve">Datum začetka in </w:t>
            </w:r>
            <w:r w:rsidRPr="0056214E">
              <w:rPr>
                <w:b/>
                <w:i w:val="0"/>
                <w:sz w:val="20"/>
              </w:rPr>
              <w:t>datum uspešne primopredaje celotnega referenčnega objekta</w:t>
            </w:r>
          </w:p>
        </w:tc>
        <w:tc>
          <w:tcPr>
            <w:tcW w:w="1216" w:type="dxa"/>
            <w:shd w:val="clear" w:color="auto" w:fill="auto"/>
            <w:vAlign w:val="center"/>
          </w:tcPr>
          <w:p w14:paraId="6C7A5B75" w14:textId="424620B3" w:rsidR="00E143F9" w:rsidRPr="00415846" w:rsidRDefault="00E143F9" w:rsidP="005B6AD1">
            <w:pPr>
              <w:jc w:val="center"/>
              <w:rPr>
                <w:b/>
                <w:i w:val="0"/>
                <w:sz w:val="20"/>
              </w:rPr>
            </w:pPr>
            <w:r w:rsidRPr="00415846">
              <w:rPr>
                <w:b/>
                <w:i w:val="0"/>
                <w:sz w:val="20"/>
              </w:rPr>
              <w:t xml:space="preserve">Vrednost posla v EUR </w:t>
            </w:r>
            <w:r w:rsidR="005B6AD1" w:rsidRPr="00415846">
              <w:rPr>
                <w:b/>
                <w:i w:val="0"/>
                <w:sz w:val="20"/>
              </w:rPr>
              <w:t>z</w:t>
            </w:r>
            <w:r w:rsidRPr="00415846">
              <w:rPr>
                <w:b/>
                <w:i w:val="0"/>
                <w:sz w:val="20"/>
              </w:rPr>
              <w:t xml:space="preserve"> DDV </w:t>
            </w:r>
          </w:p>
        </w:tc>
        <w:tc>
          <w:tcPr>
            <w:tcW w:w="1417" w:type="dxa"/>
          </w:tcPr>
          <w:p w14:paraId="4C41FAB9" w14:textId="29DCBBC1" w:rsidR="00E143F9" w:rsidRPr="00415846" w:rsidRDefault="00E143F9" w:rsidP="00F52182">
            <w:pPr>
              <w:jc w:val="center"/>
              <w:rPr>
                <w:b/>
                <w:i w:val="0"/>
                <w:sz w:val="20"/>
              </w:rPr>
            </w:pPr>
            <w:r w:rsidRPr="00415846">
              <w:rPr>
                <w:b/>
                <w:i w:val="0"/>
                <w:sz w:val="20"/>
              </w:rPr>
              <w:t>Površina nogometnega igrišča (</w:t>
            </w:r>
            <w:r w:rsidR="00F52182">
              <w:rPr>
                <w:b/>
                <w:i w:val="0"/>
                <w:sz w:val="20"/>
              </w:rPr>
              <w:t>najmanj</w:t>
            </w:r>
            <w:r w:rsidRPr="00415846">
              <w:rPr>
                <w:b/>
                <w:i w:val="0"/>
                <w:sz w:val="20"/>
              </w:rPr>
              <w:t xml:space="preserve"> 6.000m2)</w:t>
            </w:r>
          </w:p>
        </w:tc>
      </w:tr>
      <w:tr w:rsidR="00E143F9" w:rsidRPr="0079325B" w14:paraId="53BD1989" w14:textId="1A3C60A1" w:rsidTr="005B6AD1">
        <w:trPr>
          <w:trHeight w:val="893"/>
        </w:trPr>
        <w:tc>
          <w:tcPr>
            <w:tcW w:w="1730" w:type="dxa"/>
          </w:tcPr>
          <w:p w14:paraId="641D0796" w14:textId="77777777" w:rsidR="00E143F9" w:rsidRPr="0079325B" w:rsidRDefault="00E143F9" w:rsidP="00F80081">
            <w:pPr>
              <w:pStyle w:val="Glava"/>
              <w:tabs>
                <w:tab w:val="clear" w:pos="4536"/>
                <w:tab w:val="clear" w:pos="9072"/>
              </w:tabs>
              <w:jc w:val="both"/>
              <w:rPr>
                <w:i w:val="0"/>
                <w:sz w:val="22"/>
                <w:szCs w:val="22"/>
              </w:rPr>
            </w:pPr>
          </w:p>
        </w:tc>
        <w:tc>
          <w:tcPr>
            <w:tcW w:w="3367" w:type="dxa"/>
          </w:tcPr>
          <w:p w14:paraId="48B8E2B4" w14:textId="77777777" w:rsidR="00E143F9" w:rsidRPr="0079325B" w:rsidRDefault="00E143F9" w:rsidP="00F80081">
            <w:pPr>
              <w:pStyle w:val="Glava"/>
              <w:tabs>
                <w:tab w:val="clear" w:pos="4536"/>
                <w:tab w:val="clear" w:pos="9072"/>
              </w:tabs>
              <w:jc w:val="both"/>
              <w:rPr>
                <w:i w:val="0"/>
                <w:sz w:val="22"/>
                <w:szCs w:val="22"/>
              </w:rPr>
            </w:pPr>
          </w:p>
        </w:tc>
        <w:tc>
          <w:tcPr>
            <w:tcW w:w="1538" w:type="dxa"/>
          </w:tcPr>
          <w:p w14:paraId="77DDEBBA" w14:textId="77777777" w:rsidR="00E143F9" w:rsidRPr="0079325B" w:rsidRDefault="00E143F9" w:rsidP="00F80081">
            <w:pPr>
              <w:pStyle w:val="Glava"/>
              <w:tabs>
                <w:tab w:val="clear" w:pos="4536"/>
                <w:tab w:val="clear" w:pos="9072"/>
              </w:tabs>
              <w:jc w:val="both"/>
              <w:rPr>
                <w:i w:val="0"/>
                <w:sz w:val="22"/>
                <w:szCs w:val="22"/>
              </w:rPr>
            </w:pPr>
          </w:p>
        </w:tc>
        <w:tc>
          <w:tcPr>
            <w:tcW w:w="1216" w:type="dxa"/>
          </w:tcPr>
          <w:p w14:paraId="17A944B2" w14:textId="77777777" w:rsidR="00E143F9" w:rsidRPr="0079325B" w:rsidRDefault="00E143F9" w:rsidP="00F80081">
            <w:pPr>
              <w:pStyle w:val="Glava"/>
              <w:tabs>
                <w:tab w:val="clear" w:pos="4536"/>
                <w:tab w:val="clear" w:pos="9072"/>
              </w:tabs>
              <w:jc w:val="both"/>
              <w:rPr>
                <w:i w:val="0"/>
                <w:sz w:val="28"/>
                <w:szCs w:val="28"/>
              </w:rPr>
            </w:pPr>
          </w:p>
        </w:tc>
        <w:tc>
          <w:tcPr>
            <w:tcW w:w="1417" w:type="dxa"/>
          </w:tcPr>
          <w:p w14:paraId="1953C44D" w14:textId="77777777" w:rsidR="00E143F9" w:rsidRPr="0079325B" w:rsidRDefault="00E143F9" w:rsidP="00F80081">
            <w:pPr>
              <w:pStyle w:val="Glava"/>
              <w:tabs>
                <w:tab w:val="clear" w:pos="4536"/>
                <w:tab w:val="clear" w:pos="9072"/>
              </w:tabs>
              <w:jc w:val="both"/>
              <w:rPr>
                <w:i w:val="0"/>
                <w:sz w:val="28"/>
                <w:szCs w:val="28"/>
              </w:rPr>
            </w:pPr>
          </w:p>
        </w:tc>
      </w:tr>
      <w:tr w:rsidR="00E143F9" w:rsidRPr="0079325B" w14:paraId="6F6CDB98" w14:textId="3D9E8036" w:rsidTr="005B6AD1">
        <w:trPr>
          <w:trHeight w:val="893"/>
        </w:trPr>
        <w:tc>
          <w:tcPr>
            <w:tcW w:w="1730" w:type="dxa"/>
          </w:tcPr>
          <w:p w14:paraId="18897171" w14:textId="77777777" w:rsidR="00E143F9" w:rsidRPr="0079325B" w:rsidRDefault="00E143F9" w:rsidP="00F80081">
            <w:pPr>
              <w:pStyle w:val="Glava"/>
              <w:tabs>
                <w:tab w:val="clear" w:pos="4536"/>
                <w:tab w:val="clear" w:pos="9072"/>
              </w:tabs>
              <w:jc w:val="both"/>
              <w:rPr>
                <w:i w:val="0"/>
                <w:sz w:val="22"/>
                <w:szCs w:val="22"/>
              </w:rPr>
            </w:pPr>
          </w:p>
        </w:tc>
        <w:tc>
          <w:tcPr>
            <w:tcW w:w="3367" w:type="dxa"/>
          </w:tcPr>
          <w:p w14:paraId="6BD1B944" w14:textId="77777777" w:rsidR="00E143F9" w:rsidRPr="0079325B" w:rsidRDefault="00E143F9" w:rsidP="00F80081">
            <w:pPr>
              <w:pStyle w:val="Glava"/>
              <w:tabs>
                <w:tab w:val="clear" w:pos="4536"/>
                <w:tab w:val="clear" w:pos="9072"/>
              </w:tabs>
              <w:jc w:val="both"/>
              <w:rPr>
                <w:i w:val="0"/>
                <w:sz w:val="22"/>
                <w:szCs w:val="22"/>
              </w:rPr>
            </w:pPr>
          </w:p>
        </w:tc>
        <w:tc>
          <w:tcPr>
            <w:tcW w:w="1538" w:type="dxa"/>
          </w:tcPr>
          <w:p w14:paraId="67BD4EE6" w14:textId="77777777" w:rsidR="00E143F9" w:rsidRPr="0079325B" w:rsidRDefault="00E143F9" w:rsidP="00F80081">
            <w:pPr>
              <w:pStyle w:val="Glava"/>
              <w:tabs>
                <w:tab w:val="clear" w:pos="4536"/>
                <w:tab w:val="clear" w:pos="9072"/>
              </w:tabs>
              <w:jc w:val="both"/>
              <w:rPr>
                <w:i w:val="0"/>
                <w:sz w:val="22"/>
                <w:szCs w:val="22"/>
              </w:rPr>
            </w:pPr>
          </w:p>
        </w:tc>
        <w:tc>
          <w:tcPr>
            <w:tcW w:w="1216" w:type="dxa"/>
          </w:tcPr>
          <w:p w14:paraId="6488CEA7" w14:textId="77777777" w:rsidR="00E143F9" w:rsidRPr="0079325B" w:rsidRDefault="00E143F9" w:rsidP="00F80081">
            <w:pPr>
              <w:pStyle w:val="Glava"/>
              <w:tabs>
                <w:tab w:val="clear" w:pos="4536"/>
                <w:tab w:val="clear" w:pos="9072"/>
              </w:tabs>
              <w:jc w:val="both"/>
              <w:rPr>
                <w:i w:val="0"/>
                <w:sz w:val="28"/>
                <w:szCs w:val="28"/>
              </w:rPr>
            </w:pPr>
          </w:p>
        </w:tc>
        <w:tc>
          <w:tcPr>
            <w:tcW w:w="1417" w:type="dxa"/>
          </w:tcPr>
          <w:p w14:paraId="04A960FA" w14:textId="77777777" w:rsidR="00E143F9" w:rsidRPr="0079325B" w:rsidRDefault="00E143F9" w:rsidP="00F80081">
            <w:pPr>
              <w:pStyle w:val="Glava"/>
              <w:tabs>
                <w:tab w:val="clear" w:pos="4536"/>
                <w:tab w:val="clear" w:pos="9072"/>
              </w:tabs>
              <w:jc w:val="both"/>
              <w:rPr>
                <w:i w:val="0"/>
                <w:sz w:val="28"/>
                <w:szCs w:val="28"/>
              </w:rPr>
            </w:pPr>
          </w:p>
        </w:tc>
      </w:tr>
      <w:tr w:rsidR="00E143F9" w:rsidRPr="0079325B" w14:paraId="6A6C123F" w14:textId="70FA03A0" w:rsidTr="005B6AD1">
        <w:trPr>
          <w:trHeight w:val="893"/>
        </w:trPr>
        <w:tc>
          <w:tcPr>
            <w:tcW w:w="1730" w:type="dxa"/>
          </w:tcPr>
          <w:p w14:paraId="3E314AE2" w14:textId="77777777" w:rsidR="00E143F9" w:rsidRPr="0079325B" w:rsidRDefault="00E143F9" w:rsidP="00F80081">
            <w:pPr>
              <w:pStyle w:val="Glava"/>
              <w:tabs>
                <w:tab w:val="clear" w:pos="4536"/>
                <w:tab w:val="clear" w:pos="9072"/>
              </w:tabs>
              <w:jc w:val="both"/>
              <w:rPr>
                <w:i w:val="0"/>
                <w:sz w:val="22"/>
                <w:szCs w:val="22"/>
              </w:rPr>
            </w:pPr>
          </w:p>
        </w:tc>
        <w:tc>
          <w:tcPr>
            <w:tcW w:w="3367" w:type="dxa"/>
          </w:tcPr>
          <w:p w14:paraId="041292E7" w14:textId="77777777" w:rsidR="00E143F9" w:rsidRPr="0079325B" w:rsidRDefault="00E143F9" w:rsidP="00F80081">
            <w:pPr>
              <w:pStyle w:val="Glava"/>
              <w:tabs>
                <w:tab w:val="clear" w:pos="4536"/>
                <w:tab w:val="clear" w:pos="9072"/>
              </w:tabs>
              <w:jc w:val="both"/>
              <w:rPr>
                <w:i w:val="0"/>
                <w:sz w:val="22"/>
                <w:szCs w:val="22"/>
              </w:rPr>
            </w:pPr>
          </w:p>
        </w:tc>
        <w:tc>
          <w:tcPr>
            <w:tcW w:w="1538" w:type="dxa"/>
          </w:tcPr>
          <w:p w14:paraId="579A5061" w14:textId="77777777" w:rsidR="00E143F9" w:rsidRPr="0079325B" w:rsidRDefault="00E143F9" w:rsidP="00F80081">
            <w:pPr>
              <w:pStyle w:val="Glava"/>
              <w:tabs>
                <w:tab w:val="clear" w:pos="4536"/>
                <w:tab w:val="clear" w:pos="9072"/>
              </w:tabs>
              <w:jc w:val="both"/>
              <w:rPr>
                <w:i w:val="0"/>
                <w:sz w:val="22"/>
                <w:szCs w:val="22"/>
              </w:rPr>
            </w:pPr>
          </w:p>
        </w:tc>
        <w:tc>
          <w:tcPr>
            <w:tcW w:w="1216" w:type="dxa"/>
          </w:tcPr>
          <w:p w14:paraId="560A7660" w14:textId="77777777" w:rsidR="00E143F9" w:rsidRPr="0079325B" w:rsidRDefault="00E143F9" w:rsidP="00F80081">
            <w:pPr>
              <w:pStyle w:val="Glava"/>
              <w:tabs>
                <w:tab w:val="clear" w:pos="4536"/>
                <w:tab w:val="clear" w:pos="9072"/>
              </w:tabs>
              <w:jc w:val="both"/>
              <w:rPr>
                <w:i w:val="0"/>
                <w:sz w:val="28"/>
                <w:szCs w:val="28"/>
              </w:rPr>
            </w:pPr>
          </w:p>
        </w:tc>
        <w:tc>
          <w:tcPr>
            <w:tcW w:w="1417" w:type="dxa"/>
          </w:tcPr>
          <w:p w14:paraId="426A02CB" w14:textId="77777777" w:rsidR="00E143F9" w:rsidRPr="0079325B" w:rsidRDefault="00E143F9" w:rsidP="00F80081">
            <w:pPr>
              <w:pStyle w:val="Glava"/>
              <w:tabs>
                <w:tab w:val="clear" w:pos="4536"/>
                <w:tab w:val="clear" w:pos="9072"/>
              </w:tabs>
              <w:jc w:val="both"/>
              <w:rPr>
                <w:i w:val="0"/>
                <w:sz w:val="28"/>
                <w:szCs w:val="28"/>
              </w:rPr>
            </w:pPr>
          </w:p>
        </w:tc>
      </w:tr>
      <w:tr w:rsidR="00E143F9" w:rsidRPr="0079325B" w14:paraId="714D8BFF" w14:textId="77F9EE59" w:rsidTr="005B6AD1">
        <w:trPr>
          <w:trHeight w:val="882"/>
        </w:trPr>
        <w:tc>
          <w:tcPr>
            <w:tcW w:w="1730" w:type="dxa"/>
          </w:tcPr>
          <w:p w14:paraId="4F04DEC4" w14:textId="77777777" w:rsidR="00E143F9" w:rsidRPr="0079325B" w:rsidRDefault="00E143F9" w:rsidP="00F80081">
            <w:pPr>
              <w:pStyle w:val="Glava"/>
              <w:tabs>
                <w:tab w:val="clear" w:pos="4536"/>
                <w:tab w:val="clear" w:pos="9072"/>
              </w:tabs>
              <w:jc w:val="both"/>
              <w:rPr>
                <w:i w:val="0"/>
                <w:sz w:val="22"/>
                <w:szCs w:val="22"/>
              </w:rPr>
            </w:pPr>
          </w:p>
        </w:tc>
        <w:tc>
          <w:tcPr>
            <w:tcW w:w="3367" w:type="dxa"/>
          </w:tcPr>
          <w:p w14:paraId="08E2E3EB" w14:textId="77777777" w:rsidR="00E143F9" w:rsidRPr="0079325B" w:rsidRDefault="00E143F9" w:rsidP="00F80081">
            <w:pPr>
              <w:pStyle w:val="Glava"/>
              <w:tabs>
                <w:tab w:val="clear" w:pos="4536"/>
                <w:tab w:val="clear" w:pos="9072"/>
              </w:tabs>
              <w:jc w:val="both"/>
              <w:rPr>
                <w:i w:val="0"/>
                <w:sz w:val="22"/>
                <w:szCs w:val="22"/>
              </w:rPr>
            </w:pPr>
          </w:p>
        </w:tc>
        <w:tc>
          <w:tcPr>
            <w:tcW w:w="1538" w:type="dxa"/>
          </w:tcPr>
          <w:p w14:paraId="034E5244" w14:textId="77777777" w:rsidR="00E143F9" w:rsidRPr="0079325B" w:rsidRDefault="00E143F9" w:rsidP="00F80081">
            <w:pPr>
              <w:pStyle w:val="Glava"/>
              <w:tabs>
                <w:tab w:val="clear" w:pos="4536"/>
                <w:tab w:val="clear" w:pos="9072"/>
              </w:tabs>
              <w:jc w:val="both"/>
              <w:rPr>
                <w:i w:val="0"/>
                <w:sz w:val="22"/>
                <w:szCs w:val="22"/>
              </w:rPr>
            </w:pPr>
          </w:p>
        </w:tc>
        <w:tc>
          <w:tcPr>
            <w:tcW w:w="1216" w:type="dxa"/>
          </w:tcPr>
          <w:p w14:paraId="6EB6AE67" w14:textId="77777777" w:rsidR="00E143F9" w:rsidRPr="0079325B" w:rsidRDefault="00E143F9" w:rsidP="00F80081">
            <w:pPr>
              <w:pStyle w:val="Glava"/>
              <w:tabs>
                <w:tab w:val="clear" w:pos="4536"/>
                <w:tab w:val="clear" w:pos="9072"/>
              </w:tabs>
              <w:jc w:val="both"/>
              <w:rPr>
                <w:i w:val="0"/>
                <w:sz w:val="28"/>
                <w:szCs w:val="28"/>
              </w:rPr>
            </w:pPr>
          </w:p>
        </w:tc>
        <w:tc>
          <w:tcPr>
            <w:tcW w:w="1417" w:type="dxa"/>
          </w:tcPr>
          <w:p w14:paraId="4A39CCE9" w14:textId="77777777" w:rsidR="00E143F9" w:rsidRPr="0079325B" w:rsidRDefault="00E143F9" w:rsidP="00F80081">
            <w:pPr>
              <w:pStyle w:val="Glava"/>
              <w:tabs>
                <w:tab w:val="clear" w:pos="4536"/>
                <w:tab w:val="clear" w:pos="9072"/>
              </w:tabs>
              <w:jc w:val="both"/>
              <w:rPr>
                <w:i w:val="0"/>
                <w:sz w:val="28"/>
                <w:szCs w:val="28"/>
              </w:rPr>
            </w:pPr>
          </w:p>
        </w:tc>
      </w:tr>
      <w:tr w:rsidR="00605DCF" w:rsidRPr="0079325B" w14:paraId="73530C1A" w14:textId="77777777" w:rsidTr="005B6AD1">
        <w:trPr>
          <w:trHeight w:val="882"/>
        </w:trPr>
        <w:tc>
          <w:tcPr>
            <w:tcW w:w="1730" w:type="dxa"/>
          </w:tcPr>
          <w:p w14:paraId="66888502" w14:textId="77777777" w:rsidR="00605DCF" w:rsidRPr="0079325B" w:rsidRDefault="00605DCF" w:rsidP="00F80081">
            <w:pPr>
              <w:pStyle w:val="Glava"/>
              <w:tabs>
                <w:tab w:val="clear" w:pos="4536"/>
                <w:tab w:val="clear" w:pos="9072"/>
              </w:tabs>
              <w:jc w:val="both"/>
              <w:rPr>
                <w:i w:val="0"/>
                <w:sz w:val="22"/>
                <w:szCs w:val="22"/>
              </w:rPr>
            </w:pPr>
          </w:p>
        </w:tc>
        <w:tc>
          <w:tcPr>
            <w:tcW w:w="3367" w:type="dxa"/>
          </w:tcPr>
          <w:p w14:paraId="1E638C53" w14:textId="77777777" w:rsidR="00605DCF" w:rsidRPr="0079325B" w:rsidRDefault="00605DCF" w:rsidP="00F80081">
            <w:pPr>
              <w:pStyle w:val="Glava"/>
              <w:tabs>
                <w:tab w:val="clear" w:pos="4536"/>
                <w:tab w:val="clear" w:pos="9072"/>
              </w:tabs>
              <w:jc w:val="both"/>
              <w:rPr>
                <w:i w:val="0"/>
                <w:sz w:val="22"/>
                <w:szCs w:val="22"/>
              </w:rPr>
            </w:pPr>
          </w:p>
        </w:tc>
        <w:tc>
          <w:tcPr>
            <w:tcW w:w="1538" w:type="dxa"/>
          </w:tcPr>
          <w:p w14:paraId="6C0B0386" w14:textId="77777777" w:rsidR="00605DCF" w:rsidRPr="0079325B" w:rsidRDefault="00605DCF" w:rsidP="00F80081">
            <w:pPr>
              <w:pStyle w:val="Glava"/>
              <w:tabs>
                <w:tab w:val="clear" w:pos="4536"/>
                <w:tab w:val="clear" w:pos="9072"/>
              </w:tabs>
              <w:jc w:val="both"/>
              <w:rPr>
                <w:i w:val="0"/>
                <w:sz w:val="22"/>
                <w:szCs w:val="22"/>
              </w:rPr>
            </w:pPr>
          </w:p>
        </w:tc>
        <w:tc>
          <w:tcPr>
            <w:tcW w:w="1216" w:type="dxa"/>
          </w:tcPr>
          <w:p w14:paraId="7D930E6F" w14:textId="77777777" w:rsidR="00605DCF" w:rsidRPr="0079325B" w:rsidRDefault="00605DCF" w:rsidP="00F80081">
            <w:pPr>
              <w:pStyle w:val="Glava"/>
              <w:tabs>
                <w:tab w:val="clear" w:pos="4536"/>
                <w:tab w:val="clear" w:pos="9072"/>
              </w:tabs>
              <w:jc w:val="both"/>
              <w:rPr>
                <w:i w:val="0"/>
                <w:sz w:val="28"/>
                <w:szCs w:val="28"/>
              </w:rPr>
            </w:pPr>
          </w:p>
        </w:tc>
        <w:tc>
          <w:tcPr>
            <w:tcW w:w="1417" w:type="dxa"/>
          </w:tcPr>
          <w:p w14:paraId="0D9DA1C0" w14:textId="77777777" w:rsidR="00605DCF" w:rsidRPr="0079325B" w:rsidRDefault="00605DCF" w:rsidP="00F80081">
            <w:pPr>
              <w:pStyle w:val="Glava"/>
              <w:tabs>
                <w:tab w:val="clear" w:pos="4536"/>
                <w:tab w:val="clear" w:pos="9072"/>
              </w:tabs>
              <w:jc w:val="both"/>
              <w:rPr>
                <w:i w:val="0"/>
                <w:sz w:val="28"/>
                <w:szCs w:val="28"/>
              </w:rPr>
            </w:pPr>
          </w:p>
        </w:tc>
      </w:tr>
      <w:tr w:rsidR="00E143F9" w:rsidRPr="0079325B" w14:paraId="2C80204B" w14:textId="0281D34B" w:rsidTr="005B6AD1">
        <w:trPr>
          <w:trHeight w:val="882"/>
        </w:trPr>
        <w:tc>
          <w:tcPr>
            <w:tcW w:w="1730" w:type="dxa"/>
          </w:tcPr>
          <w:p w14:paraId="5AABAE61" w14:textId="77777777" w:rsidR="00E143F9" w:rsidRPr="0079325B" w:rsidRDefault="00E143F9" w:rsidP="00F80081">
            <w:pPr>
              <w:pStyle w:val="Glava"/>
              <w:tabs>
                <w:tab w:val="clear" w:pos="4536"/>
                <w:tab w:val="clear" w:pos="9072"/>
              </w:tabs>
              <w:jc w:val="both"/>
              <w:rPr>
                <w:i w:val="0"/>
                <w:sz w:val="22"/>
                <w:szCs w:val="22"/>
              </w:rPr>
            </w:pPr>
          </w:p>
        </w:tc>
        <w:tc>
          <w:tcPr>
            <w:tcW w:w="3367" w:type="dxa"/>
          </w:tcPr>
          <w:p w14:paraId="074D9BC7" w14:textId="77777777" w:rsidR="00E143F9" w:rsidRPr="0079325B" w:rsidRDefault="00E143F9" w:rsidP="00F80081">
            <w:pPr>
              <w:pStyle w:val="Glava"/>
              <w:tabs>
                <w:tab w:val="clear" w:pos="4536"/>
                <w:tab w:val="clear" w:pos="9072"/>
              </w:tabs>
              <w:jc w:val="both"/>
              <w:rPr>
                <w:i w:val="0"/>
                <w:sz w:val="22"/>
                <w:szCs w:val="22"/>
              </w:rPr>
            </w:pPr>
          </w:p>
        </w:tc>
        <w:tc>
          <w:tcPr>
            <w:tcW w:w="1538" w:type="dxa"/>
          </w:tcPr>
          <w:p w14:paraId="475DE148" w14:textId="77777777" w:rsidR="00E143F9" w:rsidRPr="0079325B" w:rsidRDefault="00E143F9" w:rsidP="00F80081">
            <w:pPr>
              <w:pStyle w:val="Glava"/>
              <w:tabs>
                <w:tab w:val="clear" w:pos="4536"/>
                <w:tab w:val="clear" w:pos="9072"/>
              </w:tabs>
              <w:jc w:val="both"/>
              <w:rPr>
                <w:i w:val="0"/>
                <w:sz w:val="22"/>
                <w:szCs w:val="22"/>
              </w:rPr>
            </w:pPr>
          </w:p>
        </w:tc>
        <w:tc>
          <w:tcPr>
            <w:tcW w:w="1216" w:type="dxa"/>
          </w:tcPr>
          <w:p w14:paraId="779865A3" w14:textId="77777777" w:rsidR="00E143F9" w:rsidRPr="0079325B" w:rsidRDefault="00E143F9" w:rsidP="00F80081">
            <w:pPr>
              <w:pStyle w:val="Glava"/>
              <w:tabs>
                <w:tab w:val="clear" w:pos="4536"/>
                <w:tab w:val="clear" w:pos="9072"/>
              </w:tabs>
              <w:jc w:val="both"/>
              <w:rPr>
                <w:i w:val="0"/>
                <w:sz w:val="28"/>
                <w:szCs w:val="28"/>
              </w:rPr>
            </w:pPr>
          </w:p>
        </w:tc>
        <w:tc>
          <w:tcPr>
            <w:tcW w:w="1417" w:type="dxa"/>
          </w:tcPr>
          <w:p w14:paraId="49939E64" w14:textId="77777777" w:rsidR="00E143F9" w:rsidRPr="0079325B" w:rsidRDefault="00E143F9" w:rsidP="00F80081">
            <w:pPr>
              <w:pStyle w:val="Glava"/>
              <w:tabs>
                <w:tab w:val="clear" w:pos="4536"/>
                <w:tab w:val="clear" w:pos="9072"/>
              </w:tabs>
              <w:jc w:val="both"/>
              <w:rPr>
                <w:i w:val="0"/>
                <w:sz w:val="28"/>
                <w:szCs w:val="28"/>
              </w:rPr>
            </w:pPr>
          </w:p>
        </w:tc>
      </w:tr>
    </w:tbl>
    <w:p w14:paraId="48668AB1" w14:textId="77777777" w:rsidR="00DC2457" w:rsidRDefault="00DC2457" w:rsidP="00DC2457">
      <w:pPr>
        <w:pStyle w:val="Glava"/>
        <w:tabs>
          <w:tab w:val="clear" w:pos="4536"/>
          <w:tab w:val="clear" w:pos="9072"/>
        </w:tabs>
        <w:ind w:left="1080"/>
        <w:jc w:val="both"/>
        <w:rPr>
          <w:i w:val="0"/>
          <w:sz w:val="22"/>
          <w:szCs w:val="22"/>
        </w:rPr>
      </w:pPr>
    </w:p>
    <w:p w14:paraId="20E39027" w14:textId="77777777" w:rsidR="00A44D32" w:rsidRDefault="00A44D32" w:rsidP="00DC2457">
      <w:pPr>
        <w:pStyle w:val="Glava"/>
        <w:tabs>
          <w:tab w:val="clear" w:pos="4536"/>
          <w:tab w:val="clear" w:pos="9072"/>
        </w:tabs>
        <w:ind w:left="1080"/>
        <w:jc w:val="both"/>
        <w:rPr>
          <w:i w:val="0"/>
          <w:sz w:val="22"/>
          <w:szCs w:val="22"/>
        </w:rPr>
      </w:pPr>
    </w:p>
    <w:p w14:paraId="551DF891" w14:textId="77777777" w:rsidR="00A44D32" w:rsidRDefault="000925B8" w:rsidP="00DC2457">
      <w:pPr>
        <w:pStyle w:val="Glava"/>
        <w:tabs>
          <w:tab w:val="clear" w:pos="4536"/>
          <w:tab w:val="clear" w:pos="9072"/>
        </w:tabs>
        <w:ind w:left="1080"/>
        <w:jc w:val="both"/>
        <w:rPr>
          <w:i w:val="0"/>
          <w:sz w:val="22"/>
          <w:szCs w:val="22"/>
        </w:rPr>
      </w:pPr>
      <w:r>
        <w:rPr>
          <w:i w:val="0"/>
          <w:sz w:val="22"/>
          <w:szCs w:val="22"/>
        </w:rPr>
        <w:t xml:space="preserve">Datum: </w:t>
      </w:r>
    </w:p>
    <w:p w14:paraId="79D5A8B1" w14:textId="77777777" w:rsidR="000925B8" w:rsidRDefault="000925B8" w:rsidP="00DC2457">
      <w:pPr>
        <w:pStyle w:val="Glava"/>
        <w:tabs>
          <w:tab w:val="clear" w:pos="4536"/>
          <w:tab w:val="clear" w:pos="9072"/>
        </w:tabs>
        <w:ind w:left="1080"/>
        <w:jc w:val="both"/>
        <w:rPr>
          <w:i w:val="0"/>
          <w:sz w:val="22"/>
          <w:szCs w:val="22"/>
        </w:rPr>
      </w:pPr>
    </w:p>
    <w:p w14:paraId="14B57C39" w14:textId="77777777" w:rsidR="000925B8" w:rsidRDefault="000925B8" w:rsidP="00DC2457">
      <w:pPr>
        <w:pStyle w:val="Glava"/>
        <w:tabs>
          <w:tab w:val="clear" w:pos="4536"/>
          <w:tab w:val="clear" w:pos="9072"/>
        </w:tabs>
        <w:ind w:left="1080"/>
        <w:jc w:val="both"/>
        <w:rPr>
          <w:i w:val="0"/>
          <w:sz w:val="22"/>
          <w:szCs w:val="22"/>
        </w:rPr>
      </w:pPr>
    </w:p>
    <w:p w14:paraId="116B5C2B" w14:textId="77777777" w:rsidR="000925B8" w:rsidRDefault="000925B8" w:rsidP="00DC2457">
      <w:pPr>
        <w:pStyle w:val="Glava"/>
        <w:tabs>
          <w:tab w:val="clear" w:pos="4536"/>
          <w:tab w:val="clear" w:pos="9072"/>
        </w:tabs>
        <w:ind w:left="1080"/>
        <w:jc w:val="both"/>
        <w:rPr>
          <w:i w:val="0"/>
          <w:sz w:val="22"/>
          <w:szCs w:val="22"/>
        </w:rPr>
      </w:pPr>
    </w:p>
    <w:p w14:paraId="5EBB9FB5" w14:textId="77777777"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14:paraId="0C140F34" w14:textId="7897EAB2" w:rsidR="00187E58" w:rsidRDefault="00187E58">
      <w:pPr>
        <w:rPr>
          <w:i w:val="0"/>
          <w:sz w:val="22"/>
          <w:szCs w:val="22"/>
        </w:rPr>
      </w:pPr>
      <w:r>
        <w:rPr>
          <w:i w:val="0"/>
          <w:sz w:val="22"/>
          <w:szCs w:val="22"/>
        </w:rPr>
        <w:br w:type="page"/>
      </w:r>
    </w:p>
    <w:p w14:paraId="7713A054" w14:textId="77777777" w:rsidR="00187E58" w:rsidRDefault="00187E58" w:rsidP="00DC2457">
      <w:pPr>
        <w:pStyle w:val="Glava"/>
        <w:tabs>
          <w:tab w:val="clear" w:pos="4536"/>
          <w:tab w:val="clear" w:pos="9072"/>
        </w:tabs>
        <w:ind w:left="1080"/>
        <w:jc w:val="both"/>
        <w:rPr>
          <w:i w:val="0"/>
          <w:sz w:val="22"/>
          <w:szCs w:val="22"/>
        </w:rPr>
      </w:pPr>
    </w:p>
    <w:p w14:paraId="5EEAC489" w14:textId="77777777" w:rsidR="00DC2457" w:rsidRPr="008D7732" w:rsidRDefault="0022618D" w:rsidP="008D7732">
      <w:pPr>
        <w:pStyle w:val="Glava"/>
        <w:tabs>
          <w:tab w:val="clear" w:pos="4536"/>
          <w:tab w:val="clear" w:pos="9072"/>
        </w:tabs>
        <w:ind w:left="1080"/>
        <w:jc w:val="right"/>
        <w:rPr>
          <w:i w:val="0"/>
          <w:sz w:val="18"/>
          <w:szCs w:val="18"/>
        </w:rPr>
      </w:pPr>
      <w:r>
        <w:rPr>
          <w:b/>
          <w:i w:val="0"/>
          <w:sz w:val="22"/>
          <w:szCs w:val="22"/>
        </w:rPr>
        <w:t>PRILOGA 4</w:t>
      </w:r>
      <w:r w:rsidR="00DC2457" w:rsidRPr="0079325B">
        <w:rPr>
          <w:b/>
          <w:i w:val="0"/>
          <w:sz w:val="22"/>
          <w:szCs w:val="22"/>
        </w:rPr>
        <w:t>/1</w:t>
      </w:r>
    </w:p>
    <w:p w14:paraId="6F82972E" w14:textId="77777777"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FEEB0A0" w14:textId="77777777" w:rsidR="00DC2457" w:rsidRPr="0079325B" w:rsidRDefault="00DC2457" w:rsidP="00DC2457">
      <w:pPr>
        <w:pStyle w:val="Napis"/>
        <w:ind w:left="1080"/>
        <w:jc w:val="left"/>
        <w:rPr>
          <w:szCs w:val="22"/>
        </w:rPr>
      </w:pPr>
    </w:p>
    <w:p w14:paraId="02FAE024" w14:textId="77777777" w:rsidR="00DC2457" w:rsidRPr="00BA4AA4" w:rsidRDefault="00DC2457" w:rsidP="00DC2457">
      <w:pPr>
        <w:pStyle w:val="Napis"/>
        <w:ind w:left="1080"/>
        <w:jc w:val="left"/>
        <w:rPr>
          <w:szCs w:val="22"/>
        </w:rPr>
      </w:pPr>
      <w:r w:rsidRPr="00BA4AA4">
        <w:rPr>
          <w:szCs w:val="22"/>
        </w:rPr>
        <w:t>Potrditev referenc s strani posameznih naročnikov</w:t>
      </w:r>
    </w:p>
    <w:p w14:paraId="6D757BD9" w14:textId="77777777"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14:paraId="4F1D2B92" w14:textId="77777777" w:rsidR="00DC2457" w:rsidRPr="00BA4AA4" w:rsidRDefault="00DC2457" w:rsidP="00DC2457">
      <w:pPr>
        <w:ind w:left="1080"/>
        <w:rPr>
          <w:i w:val="0"/>
          <w:sz w:val="22"/>
          <w:szCs w:val="22"/>
        </w:rPr>
      </w:pPr>
    </w:p>
    <w:p w14:paraId="2D1D54A2" w14:textId="77777777" w:rsidR="00DC2457" w:rsidRPr="00BA4AA4" w:rsidRDefault="00DC2457" w:rsidP="00DC2457">
      <w:pPr>
        <w:ind w:left="1080"/>
        <w:rPr>
          <w:i w:val="0"/>
          <w:sz w:val="22"/>
          <w:szCs w:val="22"/>
        </w:rPr>
      </w:pPr>
      <w:r w:rsidRPr="00BA4AA4">
        <w:rPr>
          <w:i w:val="0"/>
          <w:sz w:val="22"/>
          <w:szCs w:val="22"/>
        </w:rPr>
        <w:t>……………………………………………………………………….......………....…..............</w:t>
      </w:r>
    </w:p>
    <w:p w14:paraId="5944A776" w14:textId="77777777" w:rsidR="00DC2457" w:rsidRPr="00BA4AA4" w:rsidRDefault="00DC2457" w:rsidP="00DC2457">
      <w:pPr>
        <w:ind w:left="1080"/>
        <w:rPr>
          <w:i w:val="0"/>
          <w:sz w:val="22"/>
          <w:szCs w:val="22"/>
        </w:rPr>
      </w:pPr>
      <w:r w:rsidRPr="00BA4AA4">
        <w:rPr>
          <w:i w:val="0"/>
          <w:sz w:val="22"/>
          <w:szCs w:val="22"/>
        </w:rPr>
        <w:t>....................................................................................................………............………..............</w:t>
      </w:r>
    </w:p>
    <w:p w14:paraId="39D94730" w14:textId="77777777" w:rsidR="00DC2457" w:rsidRPr="00BA4AA4" w:rsidRDefault="00DC2457" w:rsidP="00DC2457">
      <w:pPr>
        <w:ind w:left="1080"/>
        <w:rPr>
          <w:i w:val="0"/>
          <w:sz w:val="22"/>
          <w:szCs w:val="22"/>
        </w:rPr>
      </w:pPr>
    </w:p>
    <w:p w14:paraId="5F8CD6CD" w14:textId="66496F2F" w:rsidR="00DC2457" w:rsidRPr="00BA4AA4" w:rsidRDefault="00DC2457" w:rsidP="00DC2457">
      <w:pPr>
        <w:ind w:left="1080"/>
        <w:jc w:val="both"/>
        <w:rPr>
          <w:i w:val="0"/>
          <w:sz w:val="22"/>
          <w:szCs w:val="22"/>
        </w:rPr>
      </w:pPr>
      <w:r w:rsidRPr="00BA4AA4">
        <w:rPr>
          <w:i w:val="0"/>
          <w:sz w:val="22"/>
          <w:szCs w:val="22"/>
        </w:rPr>
        <w:t>za prijavo na javni razpis za »</w:t>
      </w:r>
      <w:r w:rsidRPr="00BA4AA4">
        <w:rPr>
          <w:b/>
          <w:i w:val="0"/>
          <w:sz w:val="22"/>
          <w:szCs w:val="22"/>
        </w:rPr>
        <w:t xml:space="preserve">JN </w:t>
      </w:r>
      <w:r w:rsidRPr="00857EA8">
        <w:rPr>
          <w:b/>
          <w:i w:val="0"/>
          <w:sz w:val="22"/>
          <w:szCs w:val="22"/>
        </w:rPr>
        <w:t xml:space="preserve">– </w:t>
      </w:r>
      <w:r w:rsidR="00007022" w:rsidRPr="00806B06">
        <w:rPr>
          <w:b/>
          <w:i w:val="0"/>
          <w:sz w:val="22"/>
          <w:szCs w:val="22"/>
        </w:rPr>
        <w:t>7560-18-</w:t>
      </w:r>
      <w:r w:rsidR="00A642C1" w:rsidRPr="00806B06">
        <w:rPr>
          <w:b/>
          <w:i w:val="0"/>
          <w:sz w:val="22"/>
          <w:szCs w:val="22"/>
        </w:rPr>
        <w:t>220095</w:t>
      </w:r>
      <w:r w:rsidR="003776AF" w:rsidRPr="00806B06">
        <w:rPr>
          <w:b/>
          <w:i w:val="0"/>
          <w:sz w:val="22"/>
          <w:szCs w:val="22"/>
        </w:rPr>
        <w:t xml:space="preserve"> </w:t>
      </w:r>
      <w:r w:rsidR="00CE42CF" w:rsidRPr="00806B06">
        <w:rPr>
          <w:b/>
          <w:i w:val="0"/>
          <w:sz w:val="22"/>
          <w:szCs w:val="22"/>
        </w:rPr>
        <w:t>Izgradnja dveh</w:t>
      </w:r>
      <w:r w:rsidR="00CE42CF">
        <w:rPr>
          <w:b/>
          <w:i w:val="0"/>
          <w:sz w:val="22"/>
          <w:szCs w:val="22"/>
        </w:rPr>
        <w:t xml:space="preserve"> </w:t>
      </w:r>
      <w:r w:rsidR="00DE550E">
        <w:rPr>
          <w:b/>
          <w:i w:val="0"/>
          <w:sz w:val="22"/>
          <w:szCs w:val="22"/>
        </w:rPr>
        <w:t xml:space="preserve">vadbenih </w:t>
      </w:r>
      <w:r w:rsidR="00CE42CF">
        <w:rPr>
          <w:b/>
          <w:i w:val="0"/>
          <w:sz w:val="22"/>
          <w:szCs w:val="22"/>
        </w:rPr>
        <w:t>nogometnih igrišč Stožicah</w:t>
      </w:r>
    </w:p>
    <w:p w14:paraId="3919528F" w14:textId="77777777" w:rsidR="00DC2457" w:rsidRPr="00BA4AA4" w:rsidRDefault="00DC2457" w:rsidP="00DC2457">
      <w:pPr>
        <w:ind w:left="1080"/>
        <w:rPr>
          <w:i w:val="0"/>
          <w:sz w:val="22"/>
          <w:szCs w:val="22"/>
        </w:rPr>
      </w:pPr>
    </w:p>
    <w:p w14:paraId="1B811ADB" w14:textId="77777777" w:rsidR="00DC2457" w:rsidRDefault="00DC2457" w:rsidP="00DC2457">
      <w:pPr>
        <w:ind w:left="1080"/>
        <w:jc w:val="center"/>
        <w:rPr>
          <w:b/>
          <w:i w:val="0"/>
          <w:szCs w:val="24"/>
          <w:u w:val="single"/>
        </w:rPr>
      </w:pPr>
      <w:r w:rsidRPr="00BA4AA4">
        <w:rPr>
          <w:b/>
          <w:i w:val="0"/>
          <w:szCs w:val="24"/>
          <w:u w:val="single"/>
        </w:rPr>
        <w:t>POTRJUJEMO</w:t>
      </w:r>
    </w:p>
    <w:p w14:paraId="42F01468" w14:textId="77777777" w:rsidR="005C0772" w:rsidRPr="00BA4AA4" w:rsidRDefault="005C0772" w:rsidP="00DC2457">
      <w:pPr>
        <w:ind w:left="1080"/>
        <w:jc w:val="center"/>
        <w:rPr>
          <w:b/>
          <w:i w:val="0"/>
          <w:szCs w:val="24"/>
          <w:u w:val="single"/>
        </w:rPr>
      </w:pPr>
    </w:p>
    <w:p w14:paraId="47698569" w14:textId="77777777" w:rsidR="009C6C8A" w:rsidRPr="00EB50C0" w:rsidRDefault="009C6C8A" w:rsidP="009C6C8A">
      <w:pPr>
        <w:pStyle w:val="Glava"/>
        <w:tabs>
          <w:tab w:val="clear" w:pos="4536"/>
          <w:tab w:val="clear" w:pos="9072"/>
        </w:tabs>
        <w:ind w:left="1080"/>
        <w:jc w:val="both"/>
        <w:rPr>
          <w:i w:val="0"/>
          <w:sz w:val="22"/>
          <w:szCs w:val="22"/>
        </w:rPr>
      </w:pPr>
      <w:r w:rsidRPr="00EB50C0">
        <w:rPr>
          <w:i w:val="0"/>
          <w:sz w:val="22"/>
          <w:szCs w:val="22"/>
        </w:rPr>
        <w:t>Gospodarski subjekt oziroma katerikoli partner v skupni ponudbi mora izkazati, da je v obdobju od 1.1.2014 kvalitetno, strokovno in v skladu s pogodbenimi določili uspešno izvedel in zaključil rekonstrukcijo ali izgradnjo:</w:t>
      </w:r>
    </w:p>
    <w:p w14:paraId="362FE2CA" w14:textId="6E78B6FE" w:rsidR="009C6C8A" w:rsidRPr="00EB50C0" w:rsidRDefault="009C6C8A" w:rsidP="009C6C8A">
      <w:pPr>
        <w:pStyle w:val="Glava"/>
        <w:tabs>
          <w:tab w:val="clear" w:pos="4536"/>
          <w:tab w:val="clear" w:pos="9072"/>
        </w:tabs>
        <w:ind w:left="1080"/>
        <w:jc w:val="both"/>
        <w:rPr>
          <w:i w:val="0"/>
          <w:sz w:val="22"/>
          <w:szCs w:val="22"/>
        </w:rPr>
      </w:pPr>
      <w:r w:rsidRPr="00EB50C0">
        <w:rPr>
          <w:i w:val="0"/>
          <w:sz w:val="22"/>
          <w:szCs w:val="22"/>
        </w:rPr>
        <w:t>- vsaj 2 (dveh) nogometnih</w:t>
      </w:r>
      <w:r w:rsidR="0046755D" w:rsidRPr="00EB50C0">
        <w:rPr>
          <w:i w:val="0"/>
          <w:sz w:val="22"/>
          <w:szCs w:val="22"/>
        </w:rPr>
        <w:t xml:space="preserve"> igrišč</w:t>
      </w:r>
      <w:r w:rsidRPr="00EB50C0">
        <w:rPr>
          <w:i w:val="0"/>
          <w:sz w:val="22"/>
          <w:szCs w:val="22"/>
        </w:rPr>
        <w:t xml:space="preserve"> v vrednosti najmanj …………</w:t>
      </w:r>
      <w:r w:rsidR="002627C2" w:rsidRPr="00EB50C0">
        <w:rPr>
          <w:i w:val="0"/>
          <w:sz w:val="22"/>
          <w:szCs w:val="22"/>
        </w:rPr>
        <w:t>……</w:t>
      </w:r>
      <w:r w:rsidRPr="00EB50C0">
        <w:rPr>
          <w:i w:val="0"/>
          <w:sz w:val="22"/>
          <w:szCs w:val="22"/>
        </w:rPr>
        <w:t>….. EUR z DDV za posamezni objekt IN</w:t>
      </w:r>
    </w:p>
    <w:p w14:paraId="661C2A75" w14:textId="62B29BF9" w:rsidR="009C6C8A" w:rsidRPr="00EB50C0" w:rsidRDefault="009C6C8A" w:rsidP="009C6C8A">
      <w:pPr>
        <w:pStyle w:val="Glava"/>
        <w:tabs>
          <w:tab w:val="clear" w:pos="4536"/>
          <w:tab w:val="clear" w:pos="9072"/>
        </w:tabs>
        <w:ind w:left="1080"/>
        <w:jc w:val="both"/>
        <w:rPr>
          <w:i w:val="0"/>
          <w:sz w:val="22"/>
          <w:szCs w:val="22"/>
        </w:rPr>
      </w:pPr>
      <w:r w:rsidRPr="00EB50C0">
        <w:rPr>
          <w:i w:val="0"/>
          <w:sz w:val="22"/>
          <w:szCs w:val="22"/>
        </w:rPr>
        <w:t>- Vsaj 2 (dve) nogometni igrišči z vgradnjo naravne travne ruše površine najmanj</w:t>
      </w:r>
      <w:r w:rsidR="002627C2" w:rsidRPr="00EB50C0">
        <w:rPr>
          <w:i w:val="0"/>
          <w:sz w:val="22"/>
          <w:szCs w:val="22"/>
        </w:rPr>
        <w:t>………..…</w:t>
      </w:r>
      <w:r w:rsidRPr="00EB50C0">
        <w:rPr>
          <w:i w:val="0"/>
          <w:sz w:val="22"/>
          <w:szCs w:val="22"/>
        </w:rPr>
        <w:t>m2 IN</w:t>
      </w:r>
    </w:p>
    <w:p w14:paraId="6195CADB" w14:textId="79168C66" w:rsidR="009C6C8A" w:rsidRPr="00187E58" w:rsidRDefault="009C6C8A" w:rsidP="009C6C8A">
      <w:pPr>
        <w:pStyle w:val="Glava"/>
        <w:tabs>
          <w:tab w:val="clear" w:pos="4536"/>
          <w:tab w:val="clear" w:pos="9072"/>
        </w:tabs>
        <w:ind w:left="1080"/>
        <w:jc w:val="both"/>
        <w:rPr>
          <w:i w:val="0"/>
          <w:sz w:val="22"/>
          <w:szCs w:val="22"/>
        </w:rPr>
      </w:pPr>
      <w:r w:rsidRPr="00EB50C0">
        <w:rPr>
          <w:i w:val="0"/>
          <w:sz w:val="22"/>
          <w:szCs w:val="22"/>
        </w:rPr>
        <w:t xml:space="preserve">- Vsaj 2 (dve) nogometni igrišči z vgradnjo umetne trave s certifikatom FIFA Preffered Producer in FIFA Quality Pro površine najmanj </w:t>
      </w:r>
      <w:r w:rsidR="002627C2" w:rsidRPr="00EB50C0">
        <w:rPr>
          <w:i w:val="0"/>
          <w:sz w:val="22"/>
          <w:szCs w:val="22"/>
        </w:rPr>
        <w:t>………..….</w:t>
      </w:r>
      <w:r w:rsidRPr="00EB50C0">
        <w:rPr>
          <w:i w:val="0"/>
          <w:sz w:val="22"/>
          <w:szCs w:val="22"/>
        </w:rPr>
        <w:t>m2.</w:t>
      </w:r>
    </w:p>
    <w:p w14:paraId="66284D14" w14:textId="77777777" w:rsidR="007027F9" w:rsidRDefault="007027F9" w:rsidP="007027F9">
      <w:pPr>
        <w:pStyle w:val="Odstavekseznama"/>
        <w:ind w:left="1056"/>
        <w:jc w:val="both"/>
        <w:rPr>
          <w:bCs/>
          <w:i w:val="0"/>
          <w:sz w:val="22"/>
          <w:szCs w:val="22"/>
        </w:rPr>
      </w:pPr>
    </w:p>
    <w:p w14:paraId="368B64B1" w14:textId="4FBEB856" w:rsidR="005C0772" w:rsidRPr="00BA4AA4" w:rsidRDefault="005C0772" w:rsidP="005C0772">
      <w:pPr>
        <w:pStyle w:val="Odstavekseznama"/>
        <w:ind w:left="720" w:firstLine="336"/>
        <w:jc w:val="both"/>
        <w:rPr>
          <w:b/>
          <w:i w:val="0"/>
          <w:sz w:val="20"/>
          <w:u w:val="single"/>
        </w:rPr>
      </w:pPr>
      <w:r w:rsidRPr="005F42BE">
        <w:rPr>
          <w:b/>
          <w:i w:val="0"/>
          <w:sz w:val="20"/>
          <w:u w:val="single"/>
        </w:rPr>
        <w:t>(ustrezno dopolnite!)</w:t>
      </w:r>
    </w:p>
    <w:p w14:paraId="1CA2B7AA" w14:textId="77777777" w:rsidR="005C0772" w:rsidRDefault="005C0772" w:rsidP="005C0772">
      <w:pPr>
        <w:pStyle w:val="Odstavekseznama"/>
        <w:ind w:left="1056"/>
        <w:jc w:val="both"/>
        <w:rPr>
          <w:i w:val="0"/>
          <w:sz w:val="22"/>
          <w:szCs w:val="22"/>
        </w:rPr>
      </w:pPr>
    </w:p>
    <w:p w14:paraId="296CB4AC" w14:textId="77777777" w:rsidR="00E65711" w:rsidRDefault="00E65711" w:rsidP="00DC2457">
      <w:pPr>
        <w:pStyle w:val="Odstavekseznama"/>
        <w:ind w:left="1056"/>
        <w:jc w:val="both"/>
        <w:rPr>
          <w:i w:val="0"/>
          <w:sz w:val="22"/>
          <w:szCs w:val="22"/>
        </w:rPr>
      </w:pPr>
    </w:p>
    <w:p w14:paraId="4A5C0200" w14:textId="77777777"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6C599D5" w14:textId="77777777" w:rsidR="00DC2457" w:rsidRDefault="00DC2457" w:rsidP="00DC2457">
      <w:pPr>
        <w:ind w:left="1080"/>
        <w:rPr>
          <w:i w:val="0"/>
          <w:sz w:val="22"/>
          <w:szCs w:val="22"/>
        </w:rPr>
      </w:pPr>
    </w:p>
    <w:p w14:paraId="25AB666F" w14:textId="77777777" w:rsidR="00DC2457" w:rsidRPr="00021AC4"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14:paraId="06C0CFC0" w14:textId="77777777" w:rsidTr="00F80081">
        <w:tc>
          <w:tcPr>
            <w:tcW w:w="3031" w:type="dxa"/>
          </w:tcPr>
          <w:p w14:paraId="3B8572F0" w14:textId="77777777"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14:paraId="09972706" w14:textId="77777777" w:rsidR="00DC2457" w:rsidRPr="00021AC4" w:rsidRDefault="00DC2457" w:rsidP="00F80081">
            <w:pPr>
              <w:rPr>
                <w:i w:val="0"/>
                <w:sz w:val="22"/>
                <w:szCs w:val="22"/>
              </w:rPr>
            </w:pPr>
          </w:p>
        </w:tc>
      </w:tr>
      <w:tr w:rsidR="00DC2457" w:rsidRPr="00021AC4" w14:paraId="702AB0E3" w14:textId="77777777" w:rsidTr="00F80081">
        <w:tc>
          <w:tcPr>
            <w:tcW w:w="3031" w:type="dxa"/>
          </w:tcPr>
          <w:p w14:paraId="2DEE9F90" w14:textId="77777777" w:rsidR="00DC2457" w:rsidRPr="00021AC4" w:rsidRDefault="00DC2457" w:rsidP="00F80081">
            <w:pPr>
              <w:rPr>
                <w:i w:val="0"/>
                <w:sz w:val="10"/>
                <w:szCs w:val="10"/>
              </w:rPr>
            </w:pPr>
          </w:p>
        </w:tc>
        <w:tc>
          <w:tcPr>
            <w:tcW w:w="6237" w:type="dxa"/>
          </w:tcPr>
          <w:p w14:paraId="366C3499" w14:textId="77777777" w:rsidR="00DC2457" w:rsidRPr="00021AC4" w:rsidRDefault="00DC2457" w:rsidP="00F80081">
            <w:pPr>
              <w:rPr>
                <w:i w:val="0"/>
                <w:sz w:val="10"/>
                <w:szCs w:val="10"/>
              </w:rPr>
            </w:pPr>
          </w:p>
        </w:tc>
      </w:tr>
      <w:tr w:rsidR="00DC2457" w:rsidRPr="00021AC4" w14:paraId="27B8B362" w14:textId="77777777" w:rsidTr="00F80081">
        <w:tc>
          <w:tcPr>
            <w:tcW w:w="3031" w:type="dxa"/>
          </w:tcPr>
          <w:p w14:paraId="30D0F677" w14:textId="77777777"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14:paraId="5B8C12C3" w14:textId="77777777" w:rsidR="00DC2457" w:rsidRPr="00021AC4" w:rsidRDefault="00DC2457" w:rsidP="00F80081">
            <w:pPr>
              <w:rPr>
                <w:i w:val="0"/>
                <w:sz w:val="22"/>
                <w:szCs w:val="22"/>
              </w:rPr>
            </w:pPr>
          </w:p>
        </w:tc>
      </w:tr>
      <w:tr w:rsidR="00DC2457" w:rsidRPr="00021AC4" w14:paraId="09ED2871" w14:textId="77777777" w:rsidTr="00F80081">
        <w:tc>
          <w:tcPr>
            <w:tcW w:w="3031" w:type="dxa"/>
          </w:tcPr>
          <w:p w14:paraId="73C689B2" w14:textId="77777777" w:rsidR="00DC2457" w:rsidRPr="00021AC4" w:rsidRDefault="00DC2457" w:rsidP="00F80081">
            <w:pPr>
              <w:rPr>
                <w:i w:val="0"/>
                <w:sz w:val="10"/>
                <w:szCs w:val="10"/>
              </w:rPr>
            </w:pPr>
          </w:p>
        </w:tc>
        <w:tc>
          <w:tcPr>
            <w:tcW w:w="6237" w:type="dxa"/>
            <w:tcBorders>
              <w:top w:val="single" w:sz="4" w:space="0" w:color="auto"/>
            </w:tcBorders>
          </w:tcPr>
          <w:p w14:paraId="229D5C5D" w14:textId="77777777" w:rsidR="00DC2457" w:rsidRPr="00021AC4" w:rsidRDefault="00DC2457" w:rsidP="00F80081">
            <w:pPr>
              <w:rPr>
                <w:i w:val="0"/>
                <w:sz w:val="10"/>
                <w:szCs w:val="10"/>
              </w:rPr>
            </w:pPr>
          </w:p>
        </w:tc>
      </w:tr>
      <w:tr w:rsidR="00DC2457" w:rsidRPr="00021AC4" w14:paraId="481D240A" w14:textId="77777777" w:rsidTr="00F80081">
        <w:tc>
          <w:tcPr>
            <w:tcW w:w="3031" w:type="dxa"/>
          </w:tcPr>
          <w:p w14:paraId="6A35238E" w14:textId="0510DA5D" w:rsidR="00DC2457" w:rsidRPr="00021AC4" w:rsidRDefault="00DC2457" w:rsidP="00EB50C0">
            <w:pPr>
              <w:rPr>
                <w:i w:val="0"/>
                <w:sz w:val="22"/>
                <w:szCs w:val="22"/>
              </w:rPr>
            </w:pPr>
            <w:r w:rsidRPr="00021AC4">
              <w:rPr>
                <w:i w:val="0"/>
                <w:sz w:val="22"/>
                <w:szCs w:val="22"/>
              </w:rPr>
              <w:t>Vrednost opravljenih del</w:t>
            </w:r>
            <w:r w:rsidR="00535D33">
              <w:rPr>
                <w:i w:val="0"/>
                <w:sz w:val="22"/>
                <w:szCs w:val="22"/>
              </w:rPr>
              <w:t xml:space="preserve"> (</w:t>
            </w:r>
            <w:r w:rsidR="00EB50C0">
              <w:rPr>
                <w:i w:val="0"/>
                <w:sz w:val="22"/>
                <w:szCs w:val="22"/>
              </w:rPr>
              <w:t>z</w:t>
            </w:r>
            <w:r w:rsidR="00535D33">
              <w:rPr>
                <w:i w:val="0"/>
                <w:sz w:val="22"/>
                <w:szCs w:val="22"/>
              </w:rPr>
              <w:t xml:space="preserve"> DDV)</w:t>
            </w:r>
          </w:p>
        </w:tc>
        <w:tc>
          <w:tcPr>
            <w:tcW w:w="6237" w:type="dxa"/>
            <w:tcBorders>
              <w:bottom w:val="single" w:sz="4" w:space="0" w:color="auto"/>
            </w:tcBorders>
          </w:tcPr>
          <w:p w14:paraId="13A1FABF" w14:textId="77777777" w:rsidR="00DC2457" w:rsidRPr="00021AC4" w:rsidRDefault="00DC2457" w:rsidP="00F80081">
            <w:pPr>
              <w:rPr>
                <w:i w:val="0"/>
                <w:sz w:val="22"/>
                <w:szCs w:val="22"/>
              </w:rPr>
            </w:pPr>
          </w:p>
        </w:tc>
      </w:tr>
      <w:tr w:rsidR="00DC2457" w:rsidRPr="00021AC4" w14:paraId="1D6B29B0" w14:textId="77777777" w:rsidTr="00F80081">
        <w:tc>
          <w:tcPr>
            <w:tcW w:w="3031" w:type="dxa"/>
          </w:tcPr>
          <w:p w14:paraId="20FC6562" w14:textId="77777777" w:rsidR="00DC2457" w:rsidRPr="00021AC4" w:rsidRDefault="00DC2457" w:rsidP="00F80081">
            <w:pPr>
              <w:rPr>
                <w:i w:val="0"/>
                <w:sz w:val="10"/>
                <w:szCs w:val="10"/>
              </w:rPr>
            </w:pPr>
          </w:p>
        </w:tc>
        <w:tc>
          <w:tcPr>
            <w:tcW w:w="6237" w:type="dxa"/>
          </w:tcPr>
          <w:p w14:paraId="0DCA1A99" w14:textId="77777777" w:rsidR="00DC2457" w:rsidRPr="00021AC4" w:rsidRDefault="00DC2457" w:rsidP="00F80081">
            <w:pPr>
              <w:rPr>
                <w:i w:val="0"/>
                <w:sz w:val="10"/>
                <w:szCs w:val="10"/>
              </w:rPr>
            </w:pPr>
          </w:p>
        </w:tc>
      </w:tr>
      <w:tr w:rsidR="00DC2457" w:rsidRPr="00021AC4" w14:paraId="5D8BF021" w14:textId="77777777" w:rsidTr="00F80081">
        <w:tc>
          <w:tcPr>
            <w:tcW w:w="3031" w:type="dxa"/>
          </w:tcPr>
          <w:p w14:paraId="332B1111" w14:textId="77777777"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14:paraId="163A81A2" w14:textId="77777777" w:rsidR="00DC2457" w:rsidRPr="00021AC4" w:rsidRDefault="00DC2457" w:rsidP="00F80081">
            <w:pPr>
              <w:rPr>
                <w:i w:val="0"/>
                <w:sz w:val="22"/>
                <w:szCs w:val="22"/>
              </w:rPr>
            </w:pPr>
          </w:p>
        </w:tc>
      </w:tr>
      <w:tr w:rsidR="00DC2457" w:rsidRPr="00021AC4" w14:paraId="1809C35C" w14:textId="77777777" w:rsidTr="00F80081">
        <w:tc>
          <w:tcPr>
            <w:tcW w:w="3031" w:type="dxa"/>
          </w:tcPr>
          <w:p w14:paraId="5C87F861" w14:textId="77777777" w:rsidR="00DC2457" w:rsidRPr="00021AC4" w:rsidRDefault="00DC2457" w:rsidP="00F80081">
            <w:pPr>
              <w:rPr>
                <w:i w:val="0"/>
                <w:sz w:val="16"/>
                <w:szCs w:val="16"/>
              </w:rPr>
            </w:pPr>
          </w:p>
        </w:tc>
        <w:tc>
          <w:tcPr>
            <w:tcW w:w="6237" w:type="dxa"/>
          </w:tcPr>
          <w:p w14:paraId="67508BA2" w14:textId="77777777" w:rsidR="00DC2457" w:rsidRPr="00021AC4" w:rsidRDefault="00DC2457" w:rsidP="00F80081">
            <w:pPr>
              <w:rPr>
                <w:i w:val="0"/>
                <w:sz w:val="16"/>
                <w:szCs w:val="16"/>
              </w:rPr>
            </w:pPr>
          </w:p>
        </w:tc>
      </w:tr>
      <w:tr w:rsidR="00DC2457" w:rsidRPr="00021AC4" w14:paraId="5FE7C293" w14:textId="77777777" w:rsidTr="00F80081">
        <w:tc>
          <w:tcPr>
            <w:tcW w:w="3031" w:type="dxa"/>
          </w:tcPr>
          <w:p w14:paraId="49985D6A" w14:textId="77777777" w:rsidR="00DC2457" w:rsidRPr="00021AC4" w:rsidRDefault="00DC7645" w:rsidP="00DC7645">
            <w:pPr>
              <w:rPr>
                <w:i w:val="0"/>
                <w:sz w:val="22"/>
                <w:szCs w:val="22"/>
              </w:rPr>
            </w:pPr>
            <w:r>
              <w:rPr>
                <w:i w:val="0"/>
                <w:sz w:val="22"/>
                <w:szCs w:val="22"/>
              </w:rPr>
              <w:t>Datum uspešne končne primopredaje</w:t>
            </w:r>
            <w:r w:rsidR="00DC2457" w:rsidRPr="00F10399">
              <w:rPr>
                <w:i w:val="0"/>
                <w:sz w:val="22"/>
                <w:szCs w:val="22"/>
              </w:rPr>
              <w:t xml:space="preserve"> posla:</w:t>
            </w:r>
          </w:p>
        </w:tc>
        <w:tc>
          <w:tcPr>
            <w:tcW w:w="6237" w:type="dxa"/>
            <w:tcBorders>
              <w:bottom w:val="single" w:sz="4" w:space="0" w:color="auto"/>
            </w:tcBorders>
          </w:tcPr>
          <w:p w14:paraId="75447FCD" w14:textId="77777777" w:rsidR="00DC2457" w:rsidRPr="00021AC4" w:rsidRDefault="00DC2457" w:rsidP="00F80081">
            <w:pPr>
              <w:rPr>
                <w:i w:val="0"/>
                <w:sz w:val="22"/>
                <w:szCs w:val="22"/>
              </w:rPr>
            </w:pPr>
          </w:p>
        </w:tc>
      </w:tr>
      <w:tr w:rsidR="00DC2457" w:rsidRPr="00CA763F" w14:paraId="340DBA0E" w14:textId="77777777" w:rsidTr="00F80081">
        <w:tc>
          <w:tcPr>
            <w:tcW w:w="3031" w:type="dxa"/>
          </w:tcPr>
          <w:p w14:paraId="592058D8" w14:textId="77777777" w:rsidR="00DC2457" w:rsidRPr="00CA763F" w:rsidRDefault="00DC2457" w:rsidP="00F80081">
            <w:pPr>
              <w:rPr>
                <w:i w:val="0"/>
                <w:sz w:val="16"/>
                <w:szCs w:val="16"/>
              </w:rPr>
            </w:pPr>
          </w:p>
        </w:tc>
        <w:tc>
          <w:tcPr>
            <w:tcW w:w="6237" w:type="dxa"/>
            <w:tcBorders>
              <w:top w:val="single" w:sz="4" w:space="0" w:color="auto"/>
            </w:tcBorders>
          </w:tcPr>
          <w:p w14:paraId="48FD2F55" w14:textId="77777777" w:rsidR="00DC2457" w:rsidRPr="00CA763F" w:rsidRDefault="00DC2457" w:rsidP="00F80081">
            <w:pPr>
              <w:rPr>
                <w:i w:val="0"/>
                <w:sz w:val="16"/>
                <w:szCs w:val="16"/>
              </w:rPr>
            </w:pPr>
          </w:p>
        </w:tc>
      </w:tr>
    </w:tbl>
    <w:p w14:paraId="0DA76D53" w14:textId="77777777" w:rsidR="00DC2457" w:rsidRPr="0079325B" w:rsidRDefault="00DC2457" w:rsidP="00DC2457">
      <w:pPr>
        <w:ind w:left="1080"/>
        <w:rPr>
          <w:i w:val="0"/>
          <w:sz w:val="22"/>
          <w:szCs w:val="22"/>
        </w:rPr>
      </w:pPr>
    </w:p>
    <w:p w14:paraId="6B19D281" w14:textId="77777777" w:rsidR="00DC2457" w:rsidRDefault="00DC2457" w:rsidP="00DC2457">
      <w:pPr>
        <w:ind w:left="1080"/>
        <w:rPr>
          <w:i w:val="0"/>
          <w:sz w:val="22"/>
          <w:szCs w:val="22"/>
        </w:rPr>
      </w:pPr>
    </w:p>
    <w:p w14:paraId="58AD9865" w14:textId="77777777" w:rsidR="00DC2457" w:rsidRDefault="00DC2457" w:rsidP="00DC2457">
      <w:pPr>
        <w:ind w:left="1080"/>
        <w:rPr>
          <w:i w:val="0"/>
          <w:sz w:val="22"/>
          <w:szCs w:val="22"/>
        </w:rPr>
      </w:pPr>
      <w:r w:rsidRPr="0079325B">
        <w:rPr>
          <w:i w:val="0"/>
          <w:sz w:val="22"/>
          <w:szCs w:val="22"/>
        </w:rPr>
        <w:t xml:space="preserve">Naziv in naslov naročnika:  </w:t>
      </w:r>
    </w:p>
    <w:p w14:paraId="16BC4C83" w14:textId="77777777" w:rsidR="00DC2457" w:rsidRPr="004A699A" w:rsidRDefault="00DC2457" w:rsidP="00DC2457">
      <w:pPr>
        <w:ind w:left="1080"/>
        <w:rPr>
          <w:i w:val="0"/>
          <w:sz w:val="16"/>
          <w:szCs w:val="16"/>
        </w:rPr>
      </w:pPr>
    </w:p>
    <w:p w14:paraId="50CFEDB1" w14:textId="77777777" w:rsidR="00DC2457" w:rsidRPr="0079325B" w:rsidRDefault="00DC2457" w:rsidP="00DC2457">
      <w:pPr>
        <w:ind w:left="1080"/>
        <w:rPr>
          <w:i w:val="0"/>
          <w:sz w:val="22"/>
          <w:szCs w:val="22"/>
        </w:rPr>
      </w:pPr>
      <w:r w:rsidRPr="0079325B">
        <w:rPr>
          <w:i w:val="0"/>
          <w:sz w:val="22"/>
          <w:szCs w:val="22"/>
        </w:rPr>
        <w:t>...........…………....................................................................................................…………........</w:t>
      </w:r>
    </w:p>
    <w:p w14:paraId="53DE90AB" w14:textId="77777777" w:rsidR="00DC2457" w:rsidRDefault="00DC2457" w:rsidP="00DC2457">
      <w:pPr>
        <w:ind w:left="1080"/>
        <w:rPr>
          <w:i w:val="0"/>
          <w:sz w:val="22"/>
          <w:szCs w:val="22"/>
        </w:rPr>
      </w:pPr>
    </w:p>
    <w:p w14:paraId="1C60C325" w14:textId="77777777" w:rsidR="00DC2457" w:rsidRPr="0079325B" w:rsidRDefault="00DC2457" w:rsidP="00DC2457">
      <w:pPr>
        <w:ind w:left="1080"/>
        <w:rPr>
          <w:i w:val="0"/>
          <w:sz w:val="22"/>
          <w:szCs w:val="22"/>
        </w:rPr>
      </w:pPr>
    </w:p>
    <w:p w14:paraId="472B1FCF" w14:textId="77777777" w:rsidR="00DC7645" w:rsidRDefault="00DC7645">
      <w:pPr>
        <w:rPr>
          <w:i w:val="0"/>
          <w:sz w:val="22"/>
          <w:szCs w:val="22"/>
        </w:rPr>
      </w:pPr>
      <w:r>
        <w:rPr>
          <w:i w:val="0"/>
          <w:sz w:val="22"/>
          <w:szCs w:val="22"/>
        </w:rPr>
        <w:br w:type="page"/>
      </w:r>
    </w:p>
    <w:p w14:paraId="5C7018F8" w14:textId="77777777" w:rsidR="00DC2457" w:rsidRPr="0079325B" w:rsidRDefault="00DC2457" w:rsidP="00DC2457">
      <w:pPr>
        <w:ind w:left="1080"/>
        <w:rPr>
          <w:i w:val="0"/>
          <w:sz w:val="22"/>
          <w:szCs w:val="22"/>
        </w:rPr>
      </w:pPr>
      <w:r w:rsidRPr="0079325B">
        <w:rPr>
          <w:i w:val="0"/>
          <w:sz w:val="22"/>
          <w:szCs w:val="22"/>
        </w:rPr>
        <w:lastRenderedPageBreak/>
        <w:t xml:space="preserve">Kontaktna oseba naročnika (e-pošta) in telefonska številka: </w:t>
      </w:r>
    </w:p>
    <w:p w14:paraId="537ADAF4" w14:textId="77777777" w:rsidR="00DC2457" w:rsidRPr="004A699A" w:rsidRDefault="00DC2457" w:rsidP="00DC2457">
      <w:pPr>
        <w:ind w:left="1080"/>
        <w:rPr>
          <w:i w:val="0"/>
          <w:sz w:val="16"/>
          <w:szCs w:val="16"/>
        </w:rPr>
      </w:pPr>
    </w:p>
    <w:p w14:paraId="2B2E9BF5" w14:textId="77777777" w:rsidR="00DC2457" w:rsidRPr="0079325B" w:rsidRDefault="00DC2457" w:rsidP="00DC2457">
      <w:pPr>
        <w:ind w:left="1080"/>
        <w:rPr>
          <w:i w:val="0"/>
          <w:sz w:val="22"/>
          <w:szCs w:val="22"/>
        </w:rPr>
      </w:pPr>
      <w:r w:rsidRPr="0079325B">
        <w:rPr>
          <w:i w:val="0"/>
          <w:sz w:val="22"/>
          <w:szCs w:val="22"/>
        </w:rPr>
        <w:t>…………………………….…………………………………………………...………………</w:t>
      </w:r>
    </w:p>
    <w:p w14:paraId="3621CD43" w14:textId="77777777" w:rsidR="00DC2457" w:rsidRPr="0079325B" w:rsidRDefault="00DC2457" w:rsidP="00DC2457">
      <w:pPr>
        <w:ind w:left="1080"/>
        <w:rPr>
          <w:i w:val="0"/>
          <w:sz w:val="22"/>
          <w:szCs w:val="22"/>
        </w:rPr>
      </w:pPr>
    </w:p>
    <w:p w14:paraId="49CC5337"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EA13095" w14:textId="77777777" w:rsidR="00DC2457" w:rsidRPr="0079325B" w:rsidRDefault="00DC2457" w:rsidP="00DC2457">
      <w:pPr>
        <w:ind w:left="1080"/>
        <w:rPr>
          <w:i w:val="0"/>
          <w:sz w:val="22"/>
          <w:szCs w:val="22"/>
        </w:rPr>
      </w:pPr>
    </w:p>
    <w:p w14:paraId="48D1A888" w14:textId="77777777" w:rsidR="00DC2457" w:rsidRDefault="00DC2457" w:rsidP="00DC2457">
      <w:pPr>
        <w:ind w:left="1080"/>
        <w:rPr>
          <w:i w:val="0"/>
          <w:sz w:val="22"/>
          <w:szCs w:val="22"/>
        </w:rPr>
      </w:pPr>
    </w:p>
    <w:p w14:paraId="2E3B5288" w14:textId="77777777" w:rsidR="00DC2457" w:rsidRPr="0079325B" w:rsidRDefault="00DC2457" w:rsidP="00DC2457">
      <w:pPr>
        <w:ind w:left="1080"/>
        <w:rPr>
          <w:i w:val="0"/>
          <w:sz w:val="22"/>
          <w:szCs w:val="22"/>
        </w:rPr>
      </w:pPr>
      <w:r w:rsidRPr="0079325B">
        <w:rPr>
          <w:i w:val="0"/>
          <w:sz w:val="22"/>
          <w:szCs w:val="22"/>
        </w:rPr>
        <w:t>Kraj:.............................</w:t>
      </w:r>
    </w:p>
    <w:p w14:paraId="34D9FF2D" w14:textId="77777777" w:rsidR="00DC2457" w:rsidRDefault="00DC2457" w:rsidP="00DC2457">
      <w:pPr>
        <w:ind w:left="1080"/>
        <w:rPr>
          <w:i w:val="0"/>
          <w:sz w:val="22"/>
          <w:szCs w:val="22"/>
        </w:rPr>
      </w:pPr>
    </w:p>
    <w:p w14:paraId="2A1F3E09" w14:textId="77777777" w:rsidR="00DC2457" w:rsidRDefault="00DC2457" w:rsidP="00DC2457">
      <w:pPr>
        <w:ind w:left="1080"/>
        <w:rPr>
          <w:i w:val="0"/>
          <w:sz w:val="22"/>
          <w:szCs w:val="22"/>
        </w:rPr>
      </w:pPr>
    </w:p>
    <w:p w14:paraId="0B9BAD33"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E502D67" w14:textId="77777777" w:rsidR="00DC2457" w:rsidRPr="0079325B" w:rsidRDefault="00DC2457" w:rsidP="00DC2457">
      <w:pPr>
        <w:pStyle w:val="Glava"/>
        <w:tabs>
          <w:tab w:val="clear" w:pos="4536"/>
          <w:tab w:val="clear" w:pos="9072"/>
        </w:tabs>
        <w:ind w:left="1080"/>
        <w:jc w:val="both"/>
        <w:rPr>
          <w:i w:val="0"/>
          <w:sz w:val="22"/>
          <w:szCs w:val="22"/>
        </w:rPr>
      </w:pPr>
    </w:p>
    <w:p w14:paraId="14EACB3F"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0E83E90F" w14:textId="77777777" w:rsidR="00DC2457" w:rsidRPr="0079325B" w:rsidRDefault="00DC2457" w:rsidP="00DC2457">
      <w:pPr>
        <w:pStyle w:val="Glava"/>
        <w:tabs>
          <w:tab w:val="clear" w:pos="4536"/>
          <w:tab w:val="clear" w:pos="9072"/>
        </w:tabs>
        <w:ind w:left="1080"/>
        <w:jc w:val="both"/>
        <w:rPr>
          <w:i w:val="0"/>
          <w:sz w:val="22"/>
          <w:szCs w:val="22"/>
        </w:rPr>
      </w:pPr>
    </w:p>
    <w:p w14:paraId="7590AEA0"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14:paraId="4A882995" w14:textId="77777777"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7674CD">
        <w:rPr>
          <w:b/>
          <w:i w:val="0"/>
          <w:sz w:val="22"/>
          <w:szCs w:val="22"/>
        </w:rPr>
        <w:lastRenderedPageBreak/>
        <w:t>PRILOGA 5</w:t>
      </w:r>
    </w:p>
    <w:p w14:paraId="64B023E6" w14:textId="77777777" w:rsidR="00DC2457" w:rsidRPr="0079325B" w:rsidRDefault="00DC2457" w:rsidP="00DC2457">
      <w:pPr>
        <w:rPr>
          <w:i w:val="0"/>
          <w:sz w:val="22"/>
          <w:szCs w:val="22"/>
        </w:rPr>
      </w:pPr>
    </w:p>
    <w:p w14:paraId="545E2889" w14:textId="77777777"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B4604E2" w14:textId="77777777" w:rsidR="00DC2457" w:rsidRPr="0079325B" w:rsidRDefault="00DC2457" w:rsidP="00DC2457">
      <w:pPr>
        <w:ind w:left="1080"/>
        <w:jc w:val="center"/>
        <w:rPr>
          <w:b/>
          <w:i w:val="0"/>
          <w:sz w:val="28"/>
          <w:szCs w:val="28"/>
        </w:rPr>
      </w:pPr>
      <w:r w:rsidRPr="0079325B">
        <w:rPr>
          <w:b/>
          <w:i w:val="0"/>
          <w:sz w:val="28"/>
          <w:szCs w:val="28"/>
        </w:rPr>
        <w:t>SEZNAM KADROV</w:t>
      </w:r>
    </w:p>
    <w:p w14:paraId="08362846" w14:textId="77777777" w:rsidR="00DC2457" w:rsidRPr="0079325B" w:rsidRDefault="00DC2457" w:rsidP="00DC2457">
      <w:pPr>
        <w:rPr>
          <w:i w:val="0"/>
          <w:sz w:val="22"/>
          <w:szCs w:val="22"/>
        </w:rPr>
      </w:pPr>
    </w:p>
    <w:p w14:paraId="20B3B490" w14:textId="77777777"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14:paraId="6A12EC5E" w14:textId="77777777" w:rsidTr="00F80081">
        <w:tc>
          <w:tcPr>
            <w:tcW w:w="2181" w:type="dxa"/>
          </w:tcPr>
          <w:p w14:paraId="2922B575"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3398055F" w14:textId="77777777" w:rsidR="00DC2457" w:rsidRPr="0079325B" w:rsidRDefault="00DC2457" w:rsidP="00F80081">
            <w:pPr>
              <w:pStyle w:val="Glava"/>
              <w:tabs>
                <w:tab w:val="clear" w:pos="4536"/>
                <w:tab w:val="clear" w:pos="9072"/>
              </w:tabs>
              <w:jc w:val="both"/>
              <w:rPr>
                <w:i w:val="0"/>
                <w:szCs w:val="24"/>
              </w:rPr>
            </w:pPr>
          </w:p>
        </w:tc>
      </w:tr>
    </w:tbl>
    <w:p w14:paraId="7302D0B3" w14:textId="77777777"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14:paraId="5D49CE1F" w14:textId="77777777" w:rsidTr="00F80081">
        <w:tc>
          <w:tcPr>
            <w:tcW w:w="621" w:type="dxa"/>
            <w:tcBorders>
              <w:bottom w:val="single" w:sz="4" w:space="0" w:color="auto"/>
            </w:tcBorders>
            <w:shd w:val="clear" w:color="auto" w:fill="E6E6E6"/>
            <w:vAlign w:val="center"/>
          </w:tcPr>
          <w:p w14:paraId="4E0D5B36" w14:textId="77777777"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14:paraId="71710DF1" w14:textId="77777777"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14:paraId="1930C2E6" w14:textId="77777777"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14:paraId="7EB1BE34" w14:textId="77777777"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14:paraId="03DACA21" w14:textId="77777777" w:rsidR="00DC2457" w:rsidRPr="0079325B" w:rsidRDefault="00DC2457" w:rsidP="00F80081">
            <w:pPr>
              <w:jc w:val="center"/>
              <w:rPr>
                <w:b/>
                <w:i w:val="0"/>
                <w:sz w:val="20"/>
              </w:rPr>
            </w:pPr>
            <w:r w:rsidRPr="0079325B">
              <w:rPr>
                <w:b/>
                <w:i w:val="0"/>
                <w:sz w:val="20"/>
              </w:rPr>
              <w:t>Delovna doba</w:t>
            </w:r>
          </w:p>
          <w:p w14:paraId="7B890390" w14:textId="77777777"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14:paraId="525AB8A0" w14:textId="77777777" w:rsidR="00DC2457" w:rsidRPr="0079325B" w:rsidRDefault="00DC2457" w:rsidP="00F80081">
            <w:pPr>
              <w:jc w:val="center"/>
              <w:rPr>
                <w:b/>
                <w:i w:val="0"/>
                <w:sz w:val="20"/>
              </w:rPr>
            </w:pPr>
            <w:r w:rsidRPr="0079325B">
              <w:rPr>
                <w:b/>
                <w:i w:val="0"/>
                <w:sz w:val="20"/>
              </w:rPr>
              <w:t>Strokovni izpit</w:t>
            </w:r>
          </w:p>
          <w:p w14:paraId="7D69C224" w14:textId="77777777" w:rsidR="00DC2457" w:rsidRPr="0079325B" w:rsidRDefault="00DC2457" w:rsidP="00F80081">
            <w:pPr>
              <w:jc w:val="center"/>
              <w:rPr>
                <w:b/>
                <w:i w:val="0"/>
                <w:sz w:val="20"/>
              </w:rPr>
            </w:pPr>
            <w:r w:rsidRPr="0079325B">
              <w:rPr>
                <w:b/>
                <w:i w:val="0"/>
                <w:sz w:val="20"/>
              </w:rPr>
              <w:t>(št. potrdila)</w:t>
            </w:r>
          </w:p>
        </w:tc>
      </w:tr>
      <w:tr w:rsidR="00563D2B" w:rsidRPr="0079325B" w14:paraId="3E24B096" w14:textId="77777777" w:rsidTr="005F42BE">
        <w:tc>
          <w:tcPr>
            <w:tcW w:w="621" w:type="dxa"/>
            <w:shd w:val="clear" w:color="auto" w:fill="E6E6E6"/>
            <w:vAlign w:val="center"/>
          </w:tcPr>
          <w:p w14:paraId="73755C97" w14:textId="77777777" w:rsidR="00563D2B" w:rsidRPr="00021AC4" w:rsidRDefault="00563D2B" w:rsidP="00B0397A">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E6E6E6"/>
            <w:vAlign w:val="center"/>
          </w:tcPr>
          <w:p w14:paraId="786E0B2E" w14:textId="77777777" w:rsidR="00563D2B" w:rsidRPr="005F2FD5" w:rsidRDefault="00563D2B" w:rsidP="005F42BE">
            <w:pPr>
              <w:pStyle w:val="Glava"/>
              <w:tabs>
                <w:tab w:val="clear" w:pos="4536"/>
                <w:tab w:val="clear" w:pos="9072"/>
              </w:tabs>
              <w:jc w:val="center"/>
              <w:rPr>
                <w:b/>
                <w:i w:val="0"/>
                <w:sz w:val="20"/>
              </w:rPr>
            </w:pPr>
            <w:r w:rsidRPr="005F2FD5">
              <w:rPr>
                <w:b/>
                <w:i w:val="0"/>
                <w:sz w:val="20"/>
              </w:rPr>
              <w:t>VODJA DEL</w:t>
            </w:r>
          </w:p>
        </w:tc>
        <w:tc>
          <w:tcPr>
            <w:tcW w:w="1985" w:type="dxa"/>
          </w:tcPr>
          <w:p w14:paraId="30AFED81" w14:textId="77777777" w:rsidR="00563D2B" w:rsidRDefault="00563D2B" w:rsidP="005F42BE">
            <w:pPr>
              <w:pStyle w:val="Glava"/>
              <w:tabs>
                <w:tab w:val="clear" w:pos="4536"/>
                <w:tab w:val="clear" w:pos="9072"/>
              </w:tabs>
              <w:jc w:val="both"/>
              <w:rPr>
                <w:i w:val="0"/>
                <w:sz w:val="22"/>
                <w:szCs w:val="22"/>
              </w:rPr>
            </w:pPr>
          </w:p>
          <w:p w14:paraId="68374933" w14:textId="77777777" w:rsidR="00B0397A" w:rsidRDefault="00B0397A" w:rsidP="005F42BE">
            <w:pPr>
              <w:pStyle w:val="Glava"/>
              <w:tabs>
                <w:tab w:val="clear" w:pos="4536"/>
                <w:tab w:val="clear" w:pos="9072"/>
              </w:tabs>
              <w:jc w:val="both"/>
              <w:rPr>
                <w:i w:val="0"/>
                <w:sz w:val="22"/>
                <w:szCs w:val="22"/>
              </w:rPr>
            </w:pPr>
          </w:p>
          <w:p w14:paraId="2C00137A" w14:textId="77777777" w:rsidR="00996560" w:rsidRDefault="00996560" w:rsidP="005F42BE">
            <w:pPr>
              <w:pStyle w:val="Glava"/>
              <w:tabs>
                <w:tab w:val="clear" w:pos="4536"/>
                <w:tab w:val="clear" w:pos="9072"/>
              </w:tabs>
              <w:jc w:val="both"/>
              <w:rPr>
                <w:i w:val="0"/>
                <w:sz w:val="22"/>
                <w:szCs w:val="22"/>
              </w:rPr>
            </w:pPr>
          </w:p>
          <w:p w14:paraId="19F80305" w14:textId="77777777" w:rsidR="00996560" w:rsidRDefault="00996560" w:rsidP="005F42BE">
            <w:pPr>
              <w:pStyle w:val="Glava"/>
              <w:tabs>
                <w:tab w:val="clear" w:pos="4536"/>
                <w:tab w:val="clear" w:pos="9072"/>
              </w:tabs>
              <w:jc w:val="both"/>
              <w:rPr>
                <w:i w:val="0"/>
                <w:sz w:val="22"/>
                <w:szCs w:val="22"/>
              </w:rPr>
            </w:pPr>
          </w:p>
          <w:p w14:paraId="5A98862B" w14:textId="77777777" w:rsidR="00B0397A" w:rsidRPr="0079325B" w:rsidRDefault="00B0397A" w:rsidP="005F42BE">
            <w:pPr>
              <w:pStyle w:val="Glava"/>
              <w:tabs>
                <w:tab w:val="clear" w:pos="4536"/>
                <w:tab w:val="clear" w:pos="9072"/>
              </w:tabs>
              <w:jc w:val="both"/>
              <w:rPr>
                <w:i w:val="0"/>
                <w:sz w:val="22"/>
                <w:szCs w:val="22"/>
              </w:rPr>
            </w:pPr>
          </w:p>
        </w:tc>
        <w:tc>
          <w:tcPr>
            <w:tcW w:w="1701" w:type="dxa"/>
          </w:tcPr>
          <w:p w14:paraId="28601808" w14:textId="77777777" w:rsidR="00563D2B" w:rsidRPr="0079325B" w:rsidRDefault="00563D2B" w:rsidP="005F42BE">
            <w:pPr>
              <w:pStyle w:val="Glava"/>
              <w:tabs>
                <w:tab w:val="clear" w:pos="4536"/>
                <w:tab w:val="clear" w:pos="9072"/>
              </w:tabs>
              <w:jc w:val="both"/>
              <w:rPr>
                <w:i w:val="0"/>
                <w:sz w:val="22"/>
                <w:szCs w:val="22"/>
              </w:rPr>
            </w:pPr>
          </w:p>
        </w:tc>
        <w:tc>
          <w:tcPr>
            <w:tcW w:w="992" w:type="dxa"/>
          </w:tcPr>
          <w:p w14:paraId="0986C0C7" w14:textId="77777777" w:rsidR="00563D2B" w:rsidRPr="0079325B" w:rsidRDefault="00563D2B" w:rsidP="005F42BE">
            <w:pPr>
              <w:pStyle w:val="Glava"/>
              <w:tabs>
                <w:tab w:val="clear" w:pos="4536"/>
                <w:tab w:val="clear" w:pos="9072"/>
              </w:tabs>
              <w:jc w:val="both"/>
              <w:rPr>
                <w:i w:val="0"/>
                <w:sz w:val="22"/>
                <w:szCs w:val="22"/>
              </w:rPr>
            </w:pPr>
          </w:p>
        </w:tc>
        <w:tc>
          <w:tcPr>
            <w:tcW w:w="1589" w:type="dxa"/>
          </w:tcPr>
          <w:p w14:paraId="119E4BEA" w14:textId="77777777" w:rsidR="00563D2B" w:rsidRPr="00A9559C" w:rsidRDefault="00563D2B" w:rsidP="005F42BE">
            <w:pPr>
              <w:pStyle w:val="Glava"/>
              <w:tabs>
                <w:tab w:val="clear" w:pos="4536"/>
                <w:tab w:val="clear" w:pos="9072"/>
              </w:tabs>
              <w:jc w:val="both"/>
              <w:rPr>
                <w:i w:val="0"/>
                <w:sz w:val="22"/>
                <w:szCs w:val="22"/>
              </w:rPr>
            </w:pPr>
          </w:p>
          <w:p w14:paraId="00D31DA3" w14:textId="77777777" w:rsidR="00563D2B" w:rsidRPr="00A9559C" w:rsidRDefault="00563D2B" w:rsidP="005F42BE">
            <w:pPr>
              <w:pStyle w:val="Glava"/>
              <w:tabs>
                <w:tab w:val="clear" w:pos="4536"/>
                <w:tab w:val="clear" w:pos="9072"/>
              </w:tabs>
              <w:jc w:val="both"/>
              <w:rPr>
                <w:i w:val="0"/>
                <w:sz w:val="22"/>
                <w:szCs w:val="22"/>
              </w:rPr>
            </w:pPr>
          </w:p>
        </w:tc>
      </w:tr>
    </w:tbl>
    <w:p w14:paraId="3D202B11" w14:textId="77777777" w:rsidR="00D3014A" w:rsidRDefault="00D3014A" w:rsidP="00B0397A">
      <w:pPr>
        <w:ind w:left="1080"/>
        <w:jc w:val="both"/>
        <w:rPr>
          <w:b/>
          <w:i w:val="0"/>
          <w:sz w:val="20"/>
        </w:rPr>
      </w:pPr>
    </w:p>
    <w:p w14:paraId="1620F068" w14:textId="77777777" w:rsidR="00996560" w:rsidRDefault="00996560" w:rsidP="00B0397A">
      <w:pPr>
        <w:ind w:left="1080"/>
        <w:jc w:val="both"/>
        <w:rPr>
          <w:b/>
          <w:i w:val="0"/>
          <w:sz w:val="20"/>
        </w:rPr>
      </w:pPr>
    </w:p>
    <w:p w14:paraId="08B391B0" w14:textId="77777777" w:rsidR="00996560" w:rsidRDefault="00996560" w:rsidP="00B0397A">
      <w:pPr>
        <w:ind w:left="1080"/>
        <w:jc w:val="both"/>
        <w:rPr>
          <w:b/>
          <w:i w:val="0"/>
          <w:sz w:val="20"/>
        </w:rPr>
      </w:pPr>
    </w:p>
    <w:p w14:paraId="6BE8C07C" w14:textId="77777777" w:rsidR="00996560" w:rsidRDefault="00996560" w:rsidP="00B0397A">
      <w:pPr>
        <w:ind w:left="1080"/>
        <w:jc w:val="both"/>
        <w:rPr>
          <w:b/>
          <w:i w:val="0"/>
          <w:sz w:val="20"/>
        </w:rPr>
      </w:pPr>
    </w:p>
    <w:p w14:paraId="5B2D540D" w14:textId="77777777" w:rsidR="00996560" w:rsidRDefault="00996560" w:rsidP="00B0397A">
      <w:pPr>
        <w:ind w:left="1080"/>
        <w:jc w:val="both"/>
        <w:rPr>
          <w:b/>
          <w:i w:val="0"/>
          <w:sz w:val="20"/>
        </w:rPr>
      </w:pPr>
    </w:p>
    <w:p w14:paraId="74FE4C10" w14:textId="77777777" w:rsidR="00B0397A" w:rsidRPr="00574E90" w:rsidRDefault="00B0397A" w:rsidP="00B0397A">
      <w:pPr>
        <w:ind w:left="1080"/>
        <w:jc w:val="both"/>
        <w:rPr>
          <w:i w:val="0"/>
          <w:sz w:val="22"/>
          <w:szCs w:val="22"/>
        </w:rPr>
      </w:pPr>
      <w:r w:rsidRPr="00574E90">
        <w:rPr>
          <w:b/>
          <w:i w:val="0"/>
          <w:sz w:val="20"/>
        </w:rPr>
        <w:t>Referenčni posli za vodjo del:</w:t>
      </w:r>
    </w:p>
    <w:p w14:paraId="5AB8FDBE" w14:textId="77777777" w:rsidR="00B0397A" w:rsidRPr="00574E90" w:rsidRDefault="00B0397A" w:rsidP="00B0397A">
      <w:pPr>
        <w:ind w:left="1080"/>
        <w:jc w:val="both"/>
        <w:rPr>
          <w:i w:val="0"/>
          <w:sz w:val="22"/>
          <w:szCs w:val="22"/>
        </w:rPr>
      </w:pPr>
    </w:p>
    <w:tbl>
      <w:tblPr>
        <w:tblW w:w="10008"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292"/>
        <w:gridCol w:w="2126"/>
        <w:gridCol w:w="2268"/>
      </w:tblGrid>
      <w:tr w:rsidR="00B34B5D" w:rsidRPr="00574E90" w14:paraId="09528BC8" w14:textId="77777777" w:rsidTr="007B2157">
        <w:tc>
          <w:tcPr>
            <w:tcW w:w="2322" w:type="dxa"/>
            <w:shd w:val="clear" w:color="auto" w:fill="D9D9D9"/>
            <w:vAlign w:val="center"/>
          </w:tcPr>
          <w:p w14:paraId="05EB4CA6" w14:textId="77777777" w:rsidR="00B34B5D" w:rsidRPr="00574E90" w:rsidRDefault="00B34B5D"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3292" w:type="dxa"/>
            <w:shd w:val="clear" w:color="auto" w:fill="D9D9D9"/>
            <w:vAlign w:val="center"/>
          </w:tcPr>
          <w:p w14:paraId="2EE841FD" w14:textId="77777777" w:rsidR="00B34B5D" w:rsidRPr="007B2157" w:rsidRDefault="00B34B5D" w:rsidP="00CB591B">
            <w:pPr>
              <w:jc w:val="center"/>
              <w:rPr>
                <w:b/>
                <w:i w:val="0"/>
                <w:sz w:val="18"/>
                <w:szCs w:val="18"/>
              </w:rPr>
            </w:pPr>
            <w:r w:rsidRPr="007B2157">
              <w:rPr>
                <w:b/>
                <w:i w:val="0"/>
                <w:sz w:val="18"/>
                <w:szCs w:val="18"/>
              </w:rPr>
              <w:t>Predmet referenčnega posla – kratek opis del</w:t>
            </w:r>
          </w:p>
        </w:tc>
        <w:tc>
          <w:tcPr>
            <w:tcW w:w="2126" w:type="dxa"/>
            <w:shd w:val="clear" w:color="auto" w:fill="D9D9D9"/>
            <w:vAlign w:val="center"/>
          </w:tcPr>
          <w:p w14:paraId="1F385DE7" w14:textId="77777777" w:rsidR="00B34B5D" w:rsidRPr="00574E90" w:rsidRDefault="00B34B5D" w:rsidP="00F949AD">
            <w:pPr>
              <w:jc w:val="center"/>
              <w:rPr>
                <w:b/>
                <w:i w:val="0"/>
                <w:sz w:val="16"/>
                <w:szCs w:val="16"/>
              </w:rPr>
            </w:pPr>
            <w:r w:rsidRPr="00574E90">
              <w:rPr>
                <w:b/>
                <w:i w:val="0"/>
                <w:sz w:val="16"/>
                <w:szCs w:val="16"/>
              </w:rPr>
              <w:t>Datum začetka in datum uspešne primopredaje celotnega referenčnega objekta</w:t>
            </w:r>
          </w:p>
        </w:tc>
        <w:tc>
          <w:tcPr>
            <w:tcW w:w="2268" w:type="dxa"/>
            <w:shd w:val="clear" w:color="auto" w:fill="D9D9D9"/>
            <w:vAlign w:val="center"/>
          </w:tcPr>
          <w:p w14:paraId="50773C56" w14:textId="2FAEDF60" w:rsidR="00B34B5D" w:rsidRPr="00112A8B" w:rsidRDefault="001974DA" w:rsidP="005B6AD1">
            <w:pPr>
              <w:jc w:val="center"/>
              <w:rPr>
                <w:b/>
                <w:i w:val="0"/>
                <w:sz w:val="18"/>
                <w:szCs w:val="18"/>
              </w:rPr>
            </w:pPr>
            <w:r w:rsidRPr="00EB50C0">
              <w:rPr>
                <w:b/>
                <w:i w:val="0"/>
                <w:sz w:val="18"/>
                <w:szCs w:val="18"/>
              </w:rPr>
              <w:t>Površina nogometnega igrišča</w:t>
            </w:r>
          </w:p>
        </w:tc>
      </w:tr>
      <w:tr w:rsidR="00B34B5D" w:rsidRPr="00574E90" w14:paraId="3AB33A94" w14:textId="77777777" w:rsidTr="007B2157">
        <w:tc>
          <w:tcPr>
            <w:tcW w:w="2322" w:type="dxa"/>
          </w:tcPr>
          <w:p w14:paraId="3EC937A5" w14:textId="77777777" w:rsidR="00B34B5D" w:rsidRPr="00574E90" w:rsidRDefault="00B34B5D" w:rsidP="00CB591B">
            <w:pPr>
              <w:jc w:val="both"/>
              <w:rPr>
                <w:i w:val="0"/>
                <w:sz w:val="22"/>
                <w:szCs w:val="22"/>
              </w:rPr>
            </w:pPr>
          </w:p>
          <w:p w14:paraId="4868936D" w14:textId="77777777" w:rsidR="00B34B5D" w:rsidRPr="00574E90" w:rsidRDefault="00B34B5D" w:rsidP="00CB591B">
            <w:pPr>
              <w:jc w:val="both"/>
              <w:rPr>
                <w:i w:val="0"/>
                <w:sz w:val="22"/>
                <w:szCs w:val="22"/>
              </w:rPr>
            </w:pPr>
          </w:p>
          <w:p w14:paraId="6EEC984F" w14:textId="77777777" w:rsidR="00B34B5D" w:rsidRPr="00574E90" w:rsidRDefault="00B34B5D" w:rsidP="00CB591B">
            <w:pPr>
              <w:jc w:val="both"/>
              <w:rPr>
                <w:i w:val="0"/>
                <w:sz w:val="22"/>
                <w:szCs w:val="22"/>
              </w:rPr>
            </w:pPr>
          </w:p>
          <w:p w14:paraId="059BF521" w14:textId="77777777" w:rsidR="00B34B5D" w:rsidRPr="00574E90" w:rsidRDefault="00B34B5D" w:rsidP="00CB591B">
            <w:pPr>
              <w:jc w:val="both"/>
              <w:rPr>
                <w:i w:val="0"/>
                <w:sz w:val="22"/>
                <w:szCs w:val="22"/>
              </w:rPr>
            </w:pPr>
          </w:p>
          <w:p w14:paraId="4B17B227" w14:textId="77777777" w:rsidR="00B34B5D" w:rsidRPr="00574E90" w:rsidRDefault="00B34B5D" w:rsidP="00CB591B">
            <w:pPr>
              <w:jc w:val="both"/>
              <w:rPr>
                <w:i w:val="0"/>
                <w:sz w:val="22"/>
                <w:szCs w:val="22"/>
              </w:rPr>
            </w:pPr>
          </w:p>
        </w:tc>
        <w:tc>
          <w:tcPr>
            <w:tcW w:w="3292" w:type="dxa"/>
          </w:tcPr>
          <w:p w14:paraId="671A60BA" w14:textId="77777777" w:rsidR="00B34B5D" w:rsidRPr="00574E90" w:rsidRDefault="00B34B5D" w:rsidP="00CB591B">
            <w:pPr>
              <w:jc w:val="both"/>
              <w:rPr>
                <w:i w:val="0"/>
                <w:sz w:val="22"/>
                <w:szCs w:val="22"/>
              </w:rPr>
            </w:pPr>
          </w:p>
        </w:tc>
        <w:tc>
          <w:tcPr>
            <w:tcW w:w="2126" w:type="dxa"/>
          </w:tcPr>
          <w:p w14:paraId="79FDA23F" w14:textId="77777777" w:rsidR="00B34B5D" w:rsidRPr="00574E90" w:rsidRDefault="00B34B5D" w:rsidP="00CB591B">
            <w:pPr>
              <w:jc w:val="both"/>
              <w:rPr>
                <w:i w:val="0"/>
                <w:sz w:val="28"/>
                <w:szCs w:val="28"/>
              </w:rPr>
            </w:pPr>
          </w:p>
          <w:p w14:paraId="1246538F" w14:textId="77777777" w:rsidR="00B34B5D" w:rsidRPr="00574E90" w:rsidRDefault="00B34B5D" w:rsidP="00CB591B">
            <w:pPr>
              <w:jc w:val="both"/>
              <w:rPr>
                <w:i w:val="0"/>
                <w:sz w:val="28"/>
                <w:szCs w:val="28"/>
              </w:rPr>
            </w:pPr>
          </w:p>
        </w:tc>
        <w:tc>
          <w:tcPr>
            <w:tcW w:w="2268" w:type="dxa"/>
          </w:tcPr>
          <w:p w14:paraId="2F00546A" w14:textId="77777777" w:rsidR="00B34B5D" w:rsidRPr="00574E90" w:rsidRDefault="00B34B5D" w:rsidP="00CB591B">
            <w:pPr>
              <w:jc w:val="both"/>
              <w:rPr>
                <w:i w:val="0"/>
                <w:sz w:val="28"/>
                <w:szCs w:val="28"/>
              </w:rPr>
            </w:pPr>
          </w:p>
        </w:tc>
      </w:tr>
      <w:tr w:rsidR="00B34B5D" w:rsidRPr="00574E90" w14:paraId="1FA364DF" w14:textId="77777777" w:rsidTr="007B2157">
        <w:tc>
          <w:tcPr>
            <w:tcW w:w="2322" w:type="dxa"/>
          </w:tcPr>
          <w:p w14:paraId="08DB11F7" w14:textId="77777777" w:rsidR="00B34B5D" w:rsidRPr="00574E90" w:rsidRDefault="00B34B5D" w:rsidP="00CB591B">
            <w:pPr>
              <w:jc w:val="both"/>
              <w:rPr>
                <w:i w:val="0"/>
                <w:sz w:val="22"/>
                <w:szCs w:val="22"/>
              </w:rPr>
            </w:pPr>
          </w:p>
          <w:p w14:paraId="574CEE2C" w14:textId="77777777" w:rsidR="00B34B5D" w:rsidRPr="00574E90" w:rsidRDefault="00B34B5D" w:rsidP="00CB591B">
            <w:pPr>
              <w:jc w:val="both"/>
              <w:rPr>
                <w:i w:val="0"/>
                <w:sz w:val="22"/>
                <w:szCs w:val="22"/>
              </w:rPr>
            </w:pPr>
          </w:p>
          <w:p w14:paraId="3D59E5BA" w14:textId="77777777" w:rsidR="00B34B5D" w:rsidRPr="00574E90" w:rsidRDefault="00B34B5D" w:rsidP="00CB591B">
            <w:pPr>
              <w:jc w:val="both"/>
              <w:rPr>
                <w:i w:val="0"/>
                <w:sz w:val="22"/>
                <w:szCs w:val="22"/>
              </w:rPr>
            </w:pPr>
          </w:p>
          <w:p w14:paraId="3CCEDEF2" w14:textId="77777777" w:rsidR="00B34B5D" w:rsidRPr="00574E90" w:rsidRDefault="00B34B5D" w:rsidP="00CB591B">
            <w:pPr>
              <w:jc w:val="both"/>
              <w:rPr>
                <w:i w:val="0"/>
                <w:sz w:val="22"/>
                <w:szCs w:val="22"/>
              </w:rPr>
            </w:pPr>
          </w:p>
          <w:p w14:paraId="674BC39A" w14:textId="77777777" w:rsidR="00B34B5D" w:rsidRPr="00574E90" w:rsidRDefault="00B34B5D" w:rsidP="00CB591B">
            <w:pPr>
              <w:jc w:val="both"/>
              <w:rPr>
                <w:i w:val="0"/>
                <w:sz w:val="22"/>
                <w:szCs w:val="22"/>
              </w:rPr>
            </w:pPr>
          </w:p>
        </w:tc>
        <w:tc>
          <w:tcPr>
            <w:tcW w:w="3292" w:type="dxa"/>
          </w:tcPr>
          <w:p w14:paraId="609BD50B" w14:textId="77777777" w:rsidR="00B34B5D" w:rsidRPr="00574E90" w:rsidRDefault="00B34B5D" w:rsidP="00CB591B">
            <w:pPr>
              <w:jc w:val="both"/>
              <w:rPr>
                <w:i w:val="0"/>
                <w:sz w:val="22"/>
                <w:szCs w:val="22"/>
              </w:rPr>
            </w:pPr>
          </w:p>
        </w:tc>
        <w:tc>
          <w:tcPr>
            <w:tcW w:w="2126" w:type="dxa"/>
          </w:tcPr>
          <w:p w14:paraId="5548E8A0" w14:textId="77777777" w:rsidR="00B34B5D" w:rsidRPr="00574E90" w:rsidRDefault="00B34B5D" w:rsidP="00CB591B">
            <w:pPr>
              <w:jc w:val="both"/>
              <w:rPr>
                <w:i w:val="0"/>
                <w:sz w:val="28"/>
                <w:szCs w:val="28"/>
              </w:rPr>
            </w:pPr>
          </w:p>
          <w:p w14:paraId="691135F6" w14:textId="77777777" w:rsidR="00B34B5D" w:rsidRPr="00574E90" w:rsidRDefault="00B34B5D" w:rsidP="00CB591B">
            <w:pPr>
              <w:jc w:val="both"/>
              <w:rPr>
                <w:i w:val="0"/>
                <w:sz w:val="28"/>
                <w:szCs w:val="28"/>
              </w:rPr>
            </w:pPr>
          </w:p>
        </w:tc>
        <w:tc>
          <w:tcPr>
            <w:tcW w:w="2268" w:type="dxa"/>
          </w:tcPr>
          <w:p w14:paraId="54501786" w14:textId="77777777" w:rsidR="00B34B5D" w:rsidRPr="00574E90" w:rsidRDefault="00B34B5D" w:rsidP="00CB591B">
            <w:pPr>
              <w:jc w:val="both"/>
              <w:rPr>
                <w:i w:val="0"/>
                <w:sz w:val="28"/>
                <w:szCs w:val="28"/>
              </w:rPr>
            </w:pPr>
          </w:p>
        </w:tc>
      </w:tr>
      <w:tr w:rsidR="00B23D42" w:rsidRPr="00574E90" w14:paraId="0B1C8E99" w14:textId="77777777" w:rsidTr="007B2157">
        <w:tc>
          <w:tcPr>
            <w:tcW w:w="2322" w:type="dxa"/>
          </w:tcPr>
          <w:p w14:paraId="6197285F" w14:textId="77777777" w:rsidR="00B23D42" w:rsidRDefault="00B23D42" w:rsidP="00CB591B">
            <w:pPr>
              <w:jc w:val="both"/>
              <w:rPr>
                <w:i w:val="0"/>
                <w:sz w:val="22"/>
                <w:szCs w:val="22"/>
              </w:rPr>
            </w:pPr>
          </w:p>
          <w:p w14:paraId="7EF4A577" w14:textId="77777777" w:rsidR="00B23D42" w:rsidRDefault="00B23D42" w:rsidP="00CB591B">
            <w:pPr>
              <w:jc w:val="both"/>
              <w:rPr>
                <w:i w:val="0"/>
                <w:sz w:val="22"/>
                <w:szCs w:val="22"/>
              </w:rPr>
            </w:pPr>
          </w:p>
          <w:p w14:paraId="0A7CC816" w14:textId="77777777" w:rsidR="00B23D42" w:rsidRDefault="00B23D42" w:rsidP="00CB591B">
            <w:pPr>
              <w:jc w:val="both"/>
              <w:rPr>
                <w:i w:val="0"/>
                <w:sz w:val="22"/>
                <w:szCs w:val="22"/>
              </w:rPr>
            </w:pPr>
          </w:p>
          <w:p w14:paraId="47B51D96" w14:textId="77777777" w:rsidR="00B23D42" w:rsidRPr="00574E90" w:rsidRDefault="00B23D42" w:rsidP="00CB591B">
            <w:pPr>
              <w:jc w:val="both"/>
              <w:rPr>
                <w:i w:val="0"/>
                <w:sz w:val="22"/>
                <w:szCs w:val="22"/>
              </w:rPr>
            </w:pPr>
          </w:p>
        </w:tc>
        <w:tc>
          <w:tcPr>
            <w:tcW w:w="3292" w:type="dxa"/>
          </w:tcPr>
          <w:p w14:paraId="0A3CE654" w14:textId="77777777" w:rsidR="00B23D42" w:rsidRPr="00574E90" w:rsidRDefault="00B23D42" w:rsidP="00CB591B">
            <w:pPr>
              <w:jc w:val="both"/>
              <w:rPr>
                <w:i w:val="0"/>
                <w:sz w:val="22"/>
                <w:szCs w:val="22"/>
              </w:rPr>
            </w:pPr>
          </w:p>
        </w:tc>
        <w:tc>
          <w:tcPr>
            <w:tcW w:w="2126" w:type="dxa"/>
          </w:tcPr>
          <w:p w14:paraId="5D5CC808" w14:textId="77777777" w:rsidR="00B23D42" w:rsidRPr="00574E90" w:rsidRDefault="00B23D42" w:rsidP="00CB591B">
            <w:pPr>
              <w:jc w:val="both"/>
              <w:rPr>
                <w:i w:val="0"/>
                <w:sz w:val="28"/>
                <w:szCs w:val="28"/>
              </w:rPr>
            </w:pPr>
          </w:p>
        </w:tc>
        <w:tc>
          <w:tcPr>
            <w:tcW w:w="2268" w:type="dxa"/>
          </w:tcPr>
          <w:p w14:paraId="4B72B87E" w14:textId="77777777" w:rsidR="00B23D42" w:rsidRPr="00574E90" w:rsidRDefault="00B23D42" w:rsidP="00CB591B">
            <w:pPr>
              <w:jc w:val="both"/>
              <w:rPr>
                <w:i w:val="0"/>
                <w:sz w:val="28"/>
                <w:szCs w:val="28"/>
              </w:rPr>
            </w:pPr>
          </w:p>
        </w:tc>
      </w:tr>
      <w:tr w:rsidR="00B23D42" w:rsidRPr="00574E90" w14:paraId="31D6C02B" w14:textId="77777777" w:rsidTr="007B2157">
        <w:tc>
          <w:tcPr>
            <w:tcW w:w="2322" w:type="dxa"/>
          </w:tcPr>
          <w:p w14:paraId="16970BBA" w14:textId="77777777" w:rsidR="00B23D42" w:rsidRDefault="00B23D42" w:rsidP="00CB591B">
            <w:pPr>
              <w:jc w:val="both"/>
              <w:rPr>
                <w:i w:val="0"/>
                <w:sz w:val="22"/>
                <w:szCs w:val="22"/>
              </w:rPr>
            </w:pPr>
          </w:p>
          <w:p w14:paraId="3BA98F16" w14:textId="77777777" w:rsidR="00B23D42" w:rsidRDefault="00B23D42" w:rsidP="00CB591B">
            <w:pPr>
              <w:jc w:val="both"/>
              <w:rPr>
                <w:i w:val="0"/>
                <w:sz w:val="22"/>
                <w:szCs w:val="22"/>
              </w:rPr>
            </w:pPr>
          </w:p>
          <w:p w14:paraId="72E31D23" w14:textId="77777777" w:rsidR="00B23D42" w:rsidRDefault="00B23D42" w:rsidP="00CB591B">
            <w:pPr>
              <w:jc w:val="both"/>
              <w:rPr>
                <w:i w:val="0"/>
                <w:sz w:val="22"/>
                <w:szCs w:val="22"/>
              </w:rPr>
            </w:pPr>
          </w:p>
          <w:p w14:paraId="0DE1BDA8" w14:textId="77777777" w:rsidR="00B23D42" w:rsidRDefault="00B23D42" w:rsidP="00CB591B">
            <w:pPr>
              <w:jc w:val="both"/>
              <w:rPr>
                <w:i w:val="0"/>
                <w:sz w:val="22"/>
                <w:szCs w:val="22"/>
              </w:rPr>
            </w:pPr>
          </w:p>
          <w:p w14:paraId="0275C53B" w14:textId="77777777" w:rsidR="00B23D42" w:rsidRDefault="00B23D42" w:rsidP="00CB591B">
            <w:pPr>
              <w:jc w:val="both"/>
              <w:rPr>
                <w:i w:val="0"/>
                <w:sz w:val="22"/>
                <w:szCs w:val="22"/>
              </w:rPr>
            </w:pPr>
          </w:p>
        </w:tc>
        <w:tc>
          <w:tcPr>
            <w:tcW w:w="3292" w:type="dxa"/>
          </w:tcPr>
          <w:p w14:paraId="7B1C1F21" w14:textId="77777777" w:rsidR="00B23D42" w:rsidRPr="00574E90" w:rsidRDefault="00B23D42" w:rsidP="00CB591B">
            <w:pPr>
              <w:jc w:val="both"/>
              <w:rPr>
                <w:i w:val="0"/>
                <w:sz w:val="22"/>
                <w:szCs w:val="22"/>
              </w:rPr>
            </w:pPr>
          </w:p>
        </w:tc>
        <w:tc>
          <w:tcPr>
            <w:tcW w:w="2126" w:type="dxa"/>
          </w:tcPr>
          <w:p w14:paraId="00E325C3" w14:textId="77777777" w:rsidR="00B23D42" w:rsidRPr="00574E90" w:rsidRDefault="00B23D42" w:rsidP="00CB591B">
            <w:pPr>
              <w:jc w:val="both"/>
              <w:rPr>
                <w:i w:val="0"/>
                <w:sz w:val="28"/>
                <w:szCs w:val="28"/>
              </w:rPr>
            </w:pPr>
          </w:p>
        </w:tc>
        <w:tc>
          <w:tcPr>
            <w:tcW w:w="2268" w:type="dxa"/>
          </w:tcPr>
          <w:p w14:paraId="252C5C1E" w14:textId="77777777" w:rsidR="00B23D42" w:rsidRPr="00574E90" w:rsidRDefault="00B23D42" w:rsidP="00CB591B">
            <w:pPr>
              <w:jc w:val="both"/>
              <w:rPr>
                <w:i w:val="0"/>
                <w:sz w:val="28"/>
                <w:szCs w:val="28"/>
              </w:rPr>
            </w:pPr>
          </w:p>
        </w:tc>
      </w:tr>
    </w:tbl>
    <w:p w14:paraId="5A6175C8" w14:textId="77777777" w:rsidR="00B0397A" w:rsidRPr="00574E90" w:rsidRDefault="00B0397A" w:rsidP="00DC2457">
      <w:pPr>
        <w:pStyle w:val="Glava"/>
        <w:tabs>
          <w:tab w:val="clear" w:pos="4536"/>
          <w:tab w:val="clear" w:pos="9072"/>
        </w:tabs>
        <w:ind w:left="1080"/>
        <w:jc w:val="both"/>
        <w:rPr>
          <w:i w:val="0"/>
          <w:sz w:val="22"/>
          <w:szCs w:val="22"/>
        </w:rPr>
      </w:pPr>
    </w:p>
    <w:p w14:paraId="5B2C904F" w14:textId="77777777" w:rsidR="006F1A5C" w:rsidRDefault="006F1A5C" w:rsidP="00DC2457">
      <w:pPr>
        <w:pStyle w:val="Glava"/>
        <w:tabs>
          <w:tab w:val="clear" w:pos="4536"/>
          <w:tab w:val="clear" w:pos="9072"/>
        </w:tabs>
        <w:ind w:left="1080"/>
        <w:jc w:val="both"/>
        <w:rPr>
          <w:i w:val="0"/>
          <w:sz w:val="22"/>
          <w:szCs w:val="22"/>
        </w:rPr>
      </w:pPr>
    </w:p>
    <w:p w14:paraId="57A91212" w14:textId="77777777" w:rsidR="00B0397A" w:rsidRDefault="00A91889" w:rsidP="00DC2457">
      <w:pPr>
        <w:pStyle w:val="Glava"/>
        <w:tabs>
          <w:tab w:val="clear" w:pos="4536"/>
          <w:tab w:val="clear" w:pos="9072"/>
        </w:tabs>
        <w:ind w:left="1080"/>
        <w:jc w:val="both"/>
        <w:rPr>
          <w:i w:val="0"/>
          <w:sz w:val="22"/>
          <w:szCs w:val="22"/>
        </w:rPr>
      </w:pPr>
      <w:r>
        <w:rPr>
          <w:i w:val="0"/>
          <w:sz w:val="22"/>
          <w:szCs w:val="22"/>
        </w:rPr>
        <w:t xml:space="preserve">Datum: </w:t>
      </w:r>
    </w:p>
    <w:p w14:paraId="0C27218C" w14:textId="77777777" w:rsidR="00B0397A" w:rsidRPr="0079325B" w:rsidRDefault="00B0397A" w:rsidP="00DC2457">
      <w:pPr>
        <w:pStyle w:val="Glava"/>
        <w:tabs>
          <w:tab w:val="clear" w:pos="4536"/>
          <w:tab w:val="clear" w:pos="9072"/>
        </w:tabs>
        <w:ind w:left="1080"/>
        <w:jc w:val="both"/>
        <w:rPr>
          <w:i w:val="0"/>
          <w:sz w:val="22"/>
          <w:szCs w:val="22"/>
        </w:rPr>
      </w:pPr>
    </w:p>
    <w:p w14:paraId="543EA5A4" w14:textId="77777777" w:rsidR="00DC2457" w:rsidRDefault="00DC2457" w:rsidP="00DC2457">
      <w:pPr>
        <w:pStyle w:val="Glava"/>
        <w:tabs>
          <w:tab w:val="clear" w:pos="4536"/>
          <w:tab w:val="clear" w:pos="9072"/>
        </w:tabs>
        <w:ind w:left="1080"/>
        <w:jc w:val="both"/>
        <w:rPr>
          <w:i w:val="0"/>
          <w:sz w:val="22"/>
          <w:szCs w:val="22"/>
        </w:rPr>
      </w:pPr>
    </w:p>
    <w:p w14:paraId="02655DBF" w14:textId="77777777" w:rsidR="00DC2457" w:rsidRPr="0079325B" w:rsidRDefault="00DC2457" w:rsidP="00DC2457">
      <w:pPr>
        <w:pStyle w:val="Glava"/>
        <w:tabs>
          <w:tab w:val="clear" w:pos="4536"/>
          <w:tab w:val="clear" w:pos="9072"/>
        </w:tabs>
        <w:ind w:left="1080"/>
        <w:jc w:val="both"/>
        <w:rPr>
          <w:i w:val="0"/>
          <w:sz w:val="22"/>
          <w:szCs w:val="22"/>
        </w:rPr>
      </w:pPr>
    </w:p>
    <w:p w14:paraId="05CA21B6" w14:textId="77777777" w:rsidR="00DC2457" w:rsidRPr="0079325B" w:rsidRDefault="00DC2457" w:rsidP="00DC2457">
      <w:pPr>
        <w:pStyle w:val="Glava"/>
        <w:tabs>
          <w:tab w:val="clear" w:pos="4536"/>
          <w:tab w:val="clear" w:pos="9072"/>
        </w:tabs>
        <w:ind w:left="1080"/>
        <w:jc w:val="both"/>
        <w:rPr>
          <w:i w:val="0"/>
          <w:sz w:val="22"/>
          <w:szCs w:val="22"/>
        </w:rPr>
      </w:pPr>
    </w:p>
    <w:p w14:paraId="367BF4DF" w14:textId="77777777" w:rsidR="00A1252B" w:rsidRDefault="00A1252B" w:rsidP="00DC2457">
      <w:pPr>
        <w:ind w:left="1080"/>
        <w:jc w:val="both"/>
        <w:rPr>
          <w:i w:val="0"/>
          <w:sz w:val="18"/>
          <w:szCs w:val="18"/>
        </w:rPr>
      </w:pPr>
      <w:r w:rsidRPr="00A1252B">
        <w:rPr>
          <w:i w:val="0"/>
          <w:sz w:val="18"/>
          <w:szCs w:val="18"/>
        </w:rPr>
        <w:t>Obrazec se po potrebi fotokopira.</w:t>
      </w:r>
    </w:p>
    <w:p w14:paraId="4C6DF0DC" w14:textId="77777777" w:rsidR="00A1252B" w:rsidRDefault="00A1252B" w:rsidP="00DC2457">
      <w:pPr>
        <w:ind w:left="1080"/>
        <w:jc w:val="both"/>
        <w:rPr>
          <w:i w:val="0"/>
          <w:sz w:val="18"/>
          <w:szCs w:val="18"/>
        </w:rPr>
      </w:pPr>
    </w:p>
    <w:p w14:paraId="30BDFB05" w14:textId="77777777" w:rsidR="00DC2457" w:rsidRPr="00EE738D" w:rsidRDefault="00DC2457" w:rsidP="00DC2457">
      <w:pPr>
        <w:ind w:left="1080"/>
        <w:jc w:val="both"/>
        <w:rPr>
          <w:i w:val="0"/>
          <w:sz w:val="18"/>
          <w:szCs w:val="18"/>
          <w:highlight w:val="yellow"/>
        </w:rPr>
      </w:pPr>
      <w:r w:rsidRPr="00EE738D">
        <w:rPr>
          <w:i w:val="0"/>
          <w:sz w:val="18"/>
          <w:szCs w:val="18"/>
        </w:rPr>
        <w:t xml:space="preserve">Poleg tega obrazca bo </w:t>
      </w:r>
      <w:r w:rsidR="00A1252B">
        <w:rPr>
          <w:i w:val="0"/>
          <w:sz w:val="18"/>
          <w:szCs w:val="18"/>
        </w:rPr>
        <w:t>ponudnik, kateremu naročnik namerava oddati javno naročilo, predložil</w:t>
      </w:r>
      <w:r w:rsidRPr="00EE738D">
        <w:rPr>
          <w:i w:val="0"/>
          <w:sz w:val="18"/>
          <w:szCs w:val="18"/>
        </w:rPr>
        <w:t xml:space="preserve"> tudi dokazila, </w:t>
      </w:r>
      <w:r w:rsidRPr="00EE738D">
        <w:rPr>
          <w:i w:val="0"/>
          <w:color w:val="000000" w:themeColor="text1"/>
          <w:sz w:val="18"/>
          <w:szCs w:val="18"/>
        </w:rPr>
        <w:t>s katerimi se dokazuje izpolnjevanje pogojev iz Zakona o graditvi objektov</w:t>
      </w:r>
      <w:r w:rsidRPr="00EE738D">
        <w:rPr>
          <w:i w:val="0"/>
          <w:sz w:val="18"/>
          <w:szCs w:val="18"/>
        </w:rPr>
        <w:t xml:space="preserve"> za vsakega imenovanega v tabeli</w:t>
      </w:r>
      <w:r>
        <w:rPr>
          <w:i w:val="0"/>
          <w:sz w:val="18"/>
          <w:szCs w:val="18"/>
        </w:rPr>
        <w:t>.</w:t>
      </w:r>
    </w:p>
    <w:p w14:paraId="4B97BD40" w14:textId="77777777" w:rsidR="00DC2457" w:rsidRDefault="00DC2457" w:rsidP="00DC2457">
      <w:pPr>
        <w:pStyle w:val="Glava"/>
        <w:tabs>
          <w:tab w:val="clear" w:pos="4536"/>
          <w:tab w:val="clear" w:pos="9072"/>
        </w:tabs>
        <w:ind w:left="1080"/>
        <w:jc w:val="both"/>
        <w:rPr>
          <w:i w:val="0"/>
          <w:sz w:val="22"/>
          <w:szCs w:val="22"/>
        </w:rPr>
      </w:pPr>
    </w:p>
    <w:p w14:paraId="174412E6" w14:textId="77777777"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F35081">
        <w:rPr>
          <w:b/>
          <w:i w:val="0"/>
          <w:sz w:val="22"/>
          <w:szCs w:val="22"/>
        </w:rPr>
        <w:lastRenderedPageBreak/>
        <w:t>PRILOGA 5</w:t>
      </w:r>
      <w:r>
        <w:rPr>
          <w:b/>
          <w:i w:val="0"/>
          <w:sz w:val="22"/>
          <w:szCs w:val="22"/>
        </w:rPr>
        <w:t>/1</w:t>
      </w:r>
    </w:p>
    <w:p w14:paraId="2995C272" w14:textId="77777777" w:rsidR="00DC2457" w:rsidRPr="004E71E0" w:rsidRDefault="00DC2457" w:rsidP="00DC2457">
      <w:pPr>
        <w:jc w:val="right"/>
        <w:rPr>
          <w:i w:val="0"/>
          <w:sz w:val="10"/>
          <w:szCs w:val="10"/>
        </w:rPr>
      </w:pPr>
    </w:p>
    <w:p w14:paraId="71514E6D" w14:textId="77777777" w:rsidR="00DC2457" w:rsidRPr="0079325B" w:rsidRDefault="00DC2457" w:rsidP="00DC2457">
      <w:pPr>
        <w:pStyle w:val="Napis"/>
        <w:ind w:left="1080"/>
        <w:jc w:val="left"/>
        <w:rPr>
          <w:szCs w:val="22"/>
        </w:rPr>
      </w:pPr>
      <w:r w:rsidRPr="0079325B">
        <w:rPr>
          <w:szCs w:val="22"/>
        </w:rPr>
        <w:t>Potrditev referenc s strani posameznih naročnikov</w:t>
      </w:r>
    </w:p>
    <w:p w14:paraId="573AA295" w14:textId="77777777"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F7C190C" w14:textId="77777777" w:rsidR="00DC2457" w:rsidRPr="0079325B" w:rsidRDefault="00DC2457" w:rsidP="00DC2457">
      <w:pPr>
        <w:ind w:left="1080"/>
        <w:rPr>
          <w:i w:val="0"/>
          <w:sz w:val="22"/>
          <w:szCs w:val="22"/>
        </w:rPr>
      </w:pPr>
    </w:p>
    <w:p w14:paraId="56D9E947" w14:textId="77777777" w:rsidR="00DC2457" w:rsidRPr="0079325B" w:rsidRDefault="00DC2457" w:rsidP="00DC2457">
      <w:pPr>
        <w:ind w:left="1080"/>
        <w:rPr>
          <w:i w:val="0"/>
          <w:sz w:val="22"/>
          <w:szCs w:val="22"/>
        </w:rPr>
      </w:pPr>
      <w:r w:rsidRPr="0079325B">
        <w:rPr>
          <w:i w:val="0"/>
          <w:sz w:val="22"/>
          <w:szCs w:val="22"/>
        </w:rPr>
        <w:t>…………………………………………………………………................………....…..........</w:t>
      </w:r>
    </w:p>
    <w:p w14:paraId="00D735D1" w14:textId="77777777" w:rsidR="00DC2457" w:rsidRPr="0079325B" w:rsidRDefault="00DC2457" w:rsidP="00DC2457">
      <w:pPr>
        <w:ind w:left="1080"/>
        <w:rPr>
          <w:i w:val="0"/>
          <w:sz w:val="22"/>
          <w:szCs w:val="22"/>
        </w:rPr>
      </w:pPr>
      <w:r w:rsidRPr="0079325B">
        <w:rPr>
          <w:i w:val="0"/>
          <w:sz w:val="22"/>
          <w:szCs w:val="22"/>
        </w:rPr>
        <w:t>....................................................................................................………............………..........</w:t>
      </w:r>
    </w:p>
    <w:p w14:paraId="5B38516A" w14:textId="77777777" w:rsidR="00DC2457" w:rsidRDefault="00DC2457" w:rsidP="00DC2457">
      <w:pPr>
        <w:ind w:left="1080"/>
        <w:rPr>
          <w:i w:val="0"/>
          <w:sz w:val="22"/>
          <w:szCs w:val="22"/>
        </w:rPr>
      </w:pPr>
    </w:p>
    <w:p w14:paraId="1A983C15" w14:textId="16698322"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2B6087">
        <w:rPr>
          <w:b/>
          <w:i w:val="0"/>
          <w:sz w:val="22"/>
          <w:szCs w:val="22"/>
        </w:rPr>
        <w:t xml:space="preserve">JN </w:t>
      </w:r>
      <w:r w:rsidRPr="009009C0">
        <w:rPr>
          <w:b/>
          <w:i w:val="0"/>
          <w:sz w:val="22"/>
          <w:szCs w:val="22"/>
        </w:rPr>
        <w:t xml:space="preserve">– </w:t>
      </w:r>
      <w:r w:rsidR="00442950" w:rsidRPr="009009C0">
        <w:rPr>
          <w:b/>
          <w:i w:val="0"/>
          <w:sz w:val="22"/>
          <w:szCs w:val="22"/>
        </w:rPr>
        <w:t>7560-12-</w:t>
      </w:r>
      <w:r w:rsidR="00806B06" w:rsidRPr="009009C0">
        <w:rPr>
          <w:b/>
          <w:i w:val="0"/>
          <w:sz w:val="22"/>
          <w:szCs w:val="22"/>
        </w:rPr>
        <w:t>220095</w:t>
      </w:r>
      <w:r w:rsidR="003776AF" w:rsidRPr="009009C0">
        <w:rPr>
          <w:b/>
          <w:i w:val="0"/>
          <w:sz w:val="22"/>
          <w:szCs w:val="22"/>
        </w:rPr>
        <w:t xml:space="preserve"> </w:t>
      </w:r>
      <w:r w:rsidRPr="009009C0">
        <w:rPr>
          <w:b/>
          <w:i w:val="0"/>
          <w:sz w:val="22"/>
          <w:szCs w:val="22"/>
        </w:rPr>
        <w:t xml:space="preserve">-  </w:t>
      </w:r>
      <w:r w:rsidR="00542D4D" w:rsidRPr="009009C0">
        <w:rPr>
          <w:b/>
          <w:i w:val="0"/>
          <w:sz w:val="22"/>
          <w:szCs w:val="22"/>
        </w:rPr>
        <w:t>Izgradnja</w:t>
      </w:r>
      <w:r w:rsidR="00542D4D">
        <w:rPr>
          <w:b/>
          <w:i w:val="0"/>
          <w:sz w:val="22"/>
          <w:szCs w:val="22"/>
        </w:rPr>
        <w:t xml:space="preserve"> dveh </w:t>
      </w:r>
      <w:r w:rsidR="00DE550E">
        <w:rPr>
          <w:b/>
          <w:i w:val="0"/>
          <w:sz w:val="22"/>
          <w:szCs w:val="22"/>
        </w:rPr>
        <w:t xml:space="preserve">vadbenih </w:t>
      </w:r>
      <w:r w:rsidR="00542D4D">
        <w:rPr>
          <w:b/>
          <w:i w:val="0"/>
          <w:sz w:val="22"/>
          <w:szCs w:val="22"/>
        </w:rPr>
        <w:t>nogometnih igrišč v Stožicah</w:t>
      </w:r>
    </w:p>
    <w:p w14:paraId="5D45B823" w14:textId="77777777" w:rsidR="007778B4" w:rsidRPr="0079325B" w:rsidRDefault="007778B4" w:rsidP="001A4D87">
      <w:pPr>
        <w:rPr>
          <w:i w:val="0"/>
          <w:sz w:val="22"/>
          <w:szCs w:val="22"/>
        </w:rPr>
      </w:pPr>
    </w:p>
    <w:p w14:paraId="56B5EDA1" w14:textId="77777777" w:rsidR="00DC2457" w:rsidRPr="0079325B" w:rsidRDefault="00DC2457" w:rsidP="00DC2457">
      <w:pPr>
        <w:ind w:left="1080"/>
        <w:jc w:val="center"/>
        <w:rPr>
          <w:b/>
          <w:i w:val="0"/>
          <w:szCs w:val="24"/>
          <w:u w:val="single"/>
        </w:rPr>
      </w:pPr>
      <w:r w:rsidRPr="0079325B">
        <w:rPr>
          <w:b/>
          <w:i w:val="0"/>
          <w:szCs w:val="24"/>
          <w:u w:val="single"/>
        </w:rPr>
        <w:t>POTRJUJEMO</w:t>
      </w:r>
    </w:p>
    <w:p w14:paraId="1C6A2E4E" w14:textId="77777777" w:rsidR="00DC2457" w:rsidRPr="0079325B" w:rsidRDefault="00DC2457" w:rsidP="00DC2457">
      <w:pPr>
        <w:ind w:left="1080"/>
        <w:rPr>
          <w:i w:val="0"/>
          <w:sz w:val="22"/>
          <w:szCs w:val="22"/>
          <w:u w:val="single"/>
        </w:rPr>
      </w:pPr>
    </w:p>
    <w:tbl>
      <w:tblPr>
        <w:tblW w:w="9104" w:type="dxa"/>
        <w:tblInd w:w="1188" w:type="dxa"/>
        <w:tblLook w:val="01E0" w:firstRow="1" w:lastRow="1" w:firstColumn="1" w:lastColumn="1" w:noHBand="0" w:noVBand="0"/>
      </w:tblPr>
      <w:tblGrid>
        <w:gridCol w:w="2221"/>
        <w:gridCol w:w="2433"/>
        <w:gridCol w:w="1660"/>
        <w:gridCol w:w="685"/>
        <w:gridCol w:w="2122"/>
      </w:tblGrid>
      <w:tr w:rsidR="00DC2457" w:rsidRPr="0079325B" w14:paraId="58A7A016" w14:textId="77777777" w:rsidTr="00F80081">
        <w:tc>
          <w:tcPr>
            <w:tcW w:w="1796" w:type="dxa"/>
          </w:tcPr>
          <w:p w14:paraId="307F20A2" w14:textId="77777777" w:rsidR="00DC2457" w:rsidRPr="0079325B" w:rsidRDefault="00DC2457" w:rsidP="00F80081">
            <w:pPr>
              <w:rPr>
                <w:i w:val="0"/>
                <w:sz w:val="22"/>
                <w:szCs w:val="22"/>
              </w:rPr>
            </w:pPr>
            <w:r w:rsidRPr="0079325B">
              <w:rPr>
                <w:i w:val="0"/>
                <w:sz w:val="22"/>
                <w:szCs w:val="22"/>
              </w:rPr>
              <w:t>da je bil</w:t>
            </w:r>
          </w:p>
        </w:tc>
        <w:tc>
          <w:tcPr>
            <w:tcW w:w="5523" w:type="dxa"/>
            <w:gridSpan w:val="3"/>
            <w:tcBorders>
              <w:bottom w:val="single" w:sz="4" w:space="0" w:color="auto"/>
            </w:tcBorders>
          </w:tcPr>
          <w:p w14:paraId="1813A678" w14:textId="77777777" w:rsidR="00DC2457" w:rsidRPr="0079325B" w:rsidRDefault="00DC2457" w:rsidP="00F80081">
            <w:pPr>
              <w:rPr>
                <w:i w:val="0"/>
                <w:sz w:val="22"/>
                <w:szCs w:val="22"/>
              </w:rPr>
            </w:pPr>
          </w:p>
        </w:tc>
        <w:tc>
          <w:tcPr>
            <w:tcW w:w="1785" w:type="dxa"/>
            <w:vAlign w:val="center"/>
          </w:tcPr>
          <w:p w14:paraId="44E6053D" w14:textId="77777777" w:rsidR="00DC2457" w:rsidRDefault="00DC2457" w:rsidP="00F80081">
            <w:pPr>
              <w:rPr>
                <w:i w:val="0"/>
                <w:sz w:val="16"/>
                <w:szCs w:val="16"/>
              </w:rPr>
            </w:pPr>
            <w:r w:rsidRPr="0079325B">
              <w:rPr>
                <w:i w:val="0"/>
                <w:sz w:val="16"/>
                <w:szCs w:val="16"/>
              </w:rPr>
              <w:t>(ime in priimek)</w:t>
            </w:r>
          </w:p>
          <w:p w14:paraId="4763BF1D" w14:textId="77777777" w:rsidR="005E2FB4" w:rsidRPr="0079325B" w:rsidRDefault="005E2FB4" w:rsidP="00F80081">
            <w:pPr>
              <w:rPr>
                <w:i w:val="0"/>
                <w:sz w:val="16"/>
                <w:szCs w:val="16"/>
              </w:rPr>
            </w:pPr>
          </w:p>
        </w:tc>
      </w:tr>
      <w:tr w:rsidR="00DC2457" w:rsidRPr="0079325B" w14:paraId="7E172FD6" w14:textId="77777777" w:rsidTr="00F80081">
        <w:tc>
          <w:tcPr>
            <w:tcW w:w="4593" w:type="dxa"/>
            <w:gridSpan w:val="2"/>
          </w:tcPr>
          <w:p w14:paraId="31B5630E" w14:textId="77777777" w:rsidR="00DC2457" w:rsidRDefault="00DC2457" w:rsidP="00F80081">
            <w:pPr>
              <w:rPr>
                <w:i w:val="0"/>
                <w:sz w:val="16"/>
                <w:szCs w:val="16"/>
              </w:rPr>
            </w:pPr>
          </w:p>
          <w:p w14:paraId="16A5DB9E" w14:textId="77777777" w:rsidR="005E2FB4" w:rsidRPr="0079325B" w:rsidRDefault="005E2FB4" w:rsidP="00F80081">
            <w:pPr>
              <w:rPr>
                <w:i w:val="0"/>
                <w:sz w:val="16"/>
                <w:szCs w:val="16"/>
              </w:rPr>
            </w:pPr>
          </w:p>
        </w:tc>
        <w:tc>
          <w:tcPr>
            <w:tcW w:w="4511" w:type="dxa"/>
            <w:gridSpan w:val="3"/>
          </w:tcPr>
          <w:p w14:paraId="73E6F378" w14:textId="77777777" w:rsidR="00DC2457" w:rsidRPr="0079325B" w:rsidRDefault="00DC2457" w:rsidP="00F80081">
            <w:pPr>
              <w:rPr>
                <w:i w:val="0"/>
                <w:sz w:val="16"/>
                <w:szCs w:val="16"/>
              </w:rPr>
            </w:pPr>
          </w:p>
        </w:tc>
      </w:tr>
      <w:tr w:rsidR="00DC2457" w:rsidRPr="001A4D87" w14:paraId="0306F3F5" w14:textId="77777777" w:rsidTr="00F80081">
        <w:tc>
          <w:tcPr>
            <w:tcW w:w="9104" w:type="dxa"/>
            <w:gridSpan w:val="5"/>
          </w:tcPr>
          <w:tbl>
            <w:tblPr>
              <w:tblW w:w="8905" w:type="dxa"/>
              <w:tblLook w:val="01E0" w:firstRow="1" w:lastRow="1" w:firstColumn="1" w:lastColumn="1" w:noHBand="0" w:noVBand="0"/>
            </w:tblPr>
            <w:tblGrid>
              <w:gridCol w:w="8905"/>
            </w:tblGrid>
            <w:tr w:rsidR="00DC2457" w:rsidRPr="00EB50C0" w14:paraId="64187B79" w14:textId="77777777" w:rsidTr="00F80081">
              <w:tc>
                <w:tcPr>
                  <w:tcW w:w="8905" w:type="dxa"/>
                </w:tcPr>
                <w:p w14:paraId="3E644B7D" w14:textId="264BB857" w:rsidR="005975D2" w:rsidRPr="00065FC2" w:rsidRDefault="00381966" w:rsidP="005975D2">
                  <w:pPr>
                    <w:pStyle w:val="Odstavekseznama"/>
                    <w:numPr>
                      <w:ilvl w:val="0"/>
                      <w:numId w:val="22"/>
                    </w:numPr>
                    <w:ind w:left="459" w:hanging="176"/>
                    <w:jc w:val="both"/>
                    <w:rPr>
                      <w:rFonts w:cs="Tahoma"/>
                      <w:i w:val="0"/>
                      <w:sz w:val="22"/>
                      <w:szCs w:val="22"/>
                    </w:rPr>
                  </w:pPr>
                  <w:r w:rsidRPr="006F4643">
                    <w:rPr>
                      <w:i w:val="0"/>
                      <w:sz w:val="22"/>
                      <w:szCs w:val="22"/>
                    </w:rPr>
                    <w:t xml:space="preserve">odgovorni </w:t>
                  </w:r>
                  <w:r w:rsidR="002F0440" w:rsidRPr="006F4643">
                    <w:rPr>
                      <w:i w:val="0"/>
                      <w:sz w:val="22"/>
                      <w:szCs w:val="22"/>
                    </w:rPr>
                    <w:t>vodja del</w:t>
                  </w:r>
                  <w:r w:rsidRPr="006F4643">
                    <w:rPr>
                      <w:i w:val="0"/>
                      <w:sz w:val="22"/>
                      <w:szCs w:val="22"/>
                    </w:rPr>
                    <w:t xml:space="preserve"> </w:t>
                  </w:r>
                  <w:r w:rsidR="005975D2" w:rsidRPr="006F4643">
                    <w:rPr>
                      <w:i w:val="0"/>
                      <w:sz w:val="22"/>
                      <w:szCs w:val="22"/>
                    </w:rPr>
                    <w:t xml:space="preserve">pri </w:t>
                  </w:r>
                  <w:r w:rsidR="005975D2" w:rsidRPr="00065FC2">
                    <w:rPr>
                      <w:i w:val="0"/>
                      <w:sz w:val="22"/>
                      <w:szCs w:val="22"/>
                    </w:rPr>
                    <w:t>rekonstrukciji ali izgradnji:</w:t>
                  </w:r>
                </w:p>
                <w:p w14:paraId="45F08E6D" w14:textId="2A5F1801" w:rsidR="005975D2" w:rsidRPr="00065FC2" w:rsidRDefault="005975D2" w:rsidP="005975D2">
                  <w:pPr>
                    <w:pStyle w:val="Odstavekseznama"/>
                    <w:numPr>
                      <w:ilvl w:val="0"/>
                      <w:numId w:val="39"/>
                    </w:numPr>
                    <w:jc w:val="both"/>
                    <w:rPr>
                      <w:rFonts w:cs="Tahoma"/>
                      <w:i w:val="0"/>
                      <w:sz w:val="22"/>
                      <w:szCs w:val="22"/>
                    </w:rPr>
                  </w:pPr>
                  <w:r w:rsidRPr="00065FC2">
                    <w:rPr>
                      <w:rFonts w:cs="Arial"/>
                      <w:i w:val="0"/>
                      <w:sz w:val="22"/>
                      <w:szCs w:val="22"/>
                    </w:rPr>
                    <w:t xml:space="preserve">vsaj 1 (enega) </w:t>
                  </w:r>
                  <w:r w:rsidRPr="00065FC2">
                    <w:rPr>
                      <w:i w:val="0"/>
                      <w:sz w:val="22"/>
                      <w:szCs w:val="22"/>
                    </w:rPr>
                    <w:t xml:space="preserve">nogometnega igrišča z vgradnjo naravne travne ruše površine najmanj ……..…..m2 IN </w:t>
                  </w:r>
                </w:p>
                <w:p w14:paraId="3894C55D" w14:textId="5A59804A" w:rsidR="005975D2" w:rsidRPr="00065FC2" w:rsidRDefault="005975D2" w:rsidP="005975D2">
                  <w:pPr>
                    <w:pStyle w:val="Odstavekseznama"/>
                    <w:numPr>
                      <w:ilvl w:val="0"/>
                      <w:numId w:val="39"/>
                    </w:numPr>
                    <w:jc w:val="both"/>
                    <w:rPr>
                      <w:rFonts w:cs="Tahoma"/>
                      <w:i w:val="0"/>
                      <w:sz w:val="22"/>
                      <w:szCs w:val="22"/>
                    </w:rPr>
                  </w:pPr>
                  <w:r w:rsidRPr="00065FC2">
                    <w:rPr>
                      <w:rFonts w:cs="Arial"/>
                      <w:i w:val="0"/>
                      <w:sz w:val="22"/>
                      <w:szCs w:val="22"/>
                    </w:rPr>
                    <w:t xml:space="preserve">vsaj 1 (enega) </w:t>
                  </w:r>
                  <w:r w:rsidRPr="00065FC2">
                    <w:rPr>
                      <w:i w:val="0"/>
                      <w:sz w:val="22"/>
                      <w:szCs w:val="22"/>
                    </w:rPr>
                    <w:t>nogometnega igrišča z vgradnjo umetne trave površine najmanj …………m2 s certifikatom FIFA Preffer</w:t>
                  </w:r>
                  <w:r w:rsidR="006D7E00" w:rsidRPr="00065FC2">
                    <w:rPr>
                      <w:i w:val="0"/>
                      <w:sz w:val="22"/>
                      <w:szCs w:val="22"/>
                    </w:rPr>
                    <w:t>ed Producer in FIFA Quality Pro</w:t>
                  </w:r>
                  <w:r w:rsidR="00065D1D" w:rsidRPr="00065FC2">
                    <w:rPr>
                      <w:i w:val="0"/>
                      <w:sz w:val="22"/>
                      <w:szCs w:val="22"/>
                    </w:rPr>
                    <w:t>.</w:t>
                  </w:r>
                </w:p>
                <w:p w14:paraId="349C1D30" w14:textId="3A1FEA7B" w:rsidR="006012C0" w:rsidRPr="00EB50C0" w:rsidRDefault="006012C0" w:rsidP="005975D2">
                  <w:pPr>
                    <w:tabs>
                      <w:tab w:val="left" w:pos="0"/>
                    </w:tabs>
                    <w:spacing w:line="360" w:lineRule="auto"/>
                    <w:jc w:val="both"/>
                    <w:rPr>
                      <w:i w:val="0"/>
                      <w:sz w:val="22"/>
                      <w:szCs w:val="22"/>
                    </w:rPr>
                  </w:pPr>
                </w:p>
              </w:tc>
            </w:tr>
            <w:tr w:rsidR="00DC2457" w:rsidRPr="00EB50C0" w14:paraId="4558E5DF" w14:textId="77777777" w:rsidTr="005F42BE">
              <w:trPr>
                <w:trHeight w:val="373"/>
              </w:trPr>
              <w:tc>
                <w:tcPr>
                  <w:tcW w:w="8905" w:type="dxa"/>
                </w:tcPr>
                <w:p w14:paraId="018779D1" w14:textId="68D85E7B" w:rsidR="00DC2457" w:rsidRPr="00EB50C0" w:rsidRDefault="00DC2457" w:rsidP="00DA5707">
                  <w:pPr>
                    <w:tabs>
                      <w:tab w:val="left" w:pos="0"/>
                    </w:tabs>
                    <w:jc w:val="both"/>
                    <w:rPr>
                      <w:i w:val="0"/>
                      <w:strike/>
                      <w:sz w:val="22"/>
                      <w:szCs w:val="22"/>
                    </w:rPr>
                  </w:pPr>
                </w:p>
              </w:tc>
            </w:tr>
          </w:tbl>
          <w:p w14:paraId="7E777686" w14:textId="77777777" w:rsidR="00DC2457" w:rsidRPr="001A4D87" w:rsidRDefault="00DC2457" w:rsidP="00F80081">
            <w:pPr>
              <w:jc w:val="both"/>
              <w:rPr>
                <w:b/>
                <w:i w:val="0"/>
                <w:sz w:val="20"/>
                <w:u w:val="single"/>
              </w:rPr>
            </w:pPr>
            <w:r w:rsidRPr="00EB50C0">
              <w:rPr>
                <w:b/>
                <w:i w:val="0"/>
                <w:sz w:val="20"/>
              </w:rPr>
              <w:t xml:space="preserve">     (</w:t>
            </w:r>
            <w:r w:rsidR="006219E5" w:rsidRPr="00EB50C0">
              <w:rPr>
                <w:b/>
                <w:i w:val="0"/>
                <w:sz w:val="20"/>
                <w:u w:val="single"/>
              </w:rPr>
              <w:t xml:space="preserve">ustrezno </w:t>
            </w:r>
            <w:r w:rsidRPr="00EB50C0">
              <w:rPr>
                <w:b/>
                <w:i w:val="0"/>
                <w:sz w:val="20"/>
                <w:u w:val="single"/>
              </w:rPr>
              <w:t xml:space="preserve"> dopolnite!)</w:t>
            </w:r>
          </w:p>
          <w:p w14:paraId="480AE82B" w14:textId="77777777" w:rsidR="00DC2457" w:rsidRDefault="00DC2457" w:rsidP="00F80081">
            <w:pPr>
              <w:rPr>
                <w:b/>
                <w:i w:val="0"/>
                <w:sz w:val="20"/>
              </w:rPr>
            </w:pPr>
          </w:p>
          <w:p w14:paraId="65798C44" w14:textId="77777777" w:rsidR="00DC2457" w:rsidRPr="001A4D87" w:rsidRDefault="00DC2457" w:rsidP="00F80081">
            <w:pPr>
              <w:rPr>
                <w:b/>
                <w:i w:val="0"/>
                <w:sz w:val="20"/>
              </w:rPr>
            </w:pPr>
          </w:p>
        </w:tc>
      </w:tr>
      <w:tr w:rsidR="00DC2457" w:rsidRPr="001A4D87" w14:paraId="24818287" w14:textId="77777777" w:rsidTr="00F80081">
        <w:tc>
          <w:tcPr>
            <w:tcW w:w="1796" w:type="dxa"/>
          </w:tcPr>
          <w:p w14:paraId="3CC9BD05" w14:textId="77777777" w:rsidR="00DC2457" w:rsidRPr="001A4D87" w:rsidRDefault="00DC2457" w:rsidP="00F80081">
            <w:pPr>
              <w:rPr>
                <w:i w:val="0"/>
                <w:sz w:val="22"/>
                <w:szCs w:val="22"/>
              </w:rPr>
            </w:pPr>
            <w:r w:rsidRPr="001A4D87">
              <w:rPr>
                <w:i w:val="0"/>
                <w:sz w:val="22"/>
                <w:szCs w:val="22"/>
              </w:rPr>
              <w:t>na objektu</w:t>
            </w:r>
          </w:p>
        </w:tc>
        <w:tc>
          <w:tcPr>
            <w:tcW w:w="4733" w:type="dxa"/>
            <w:gridSpan w:val="2"/>
            <w:tcBorders>
              <w:bottom w:val="single" w:sz="4" w:space="0" w:color="auto"/>
            </w:tcBorders>
          </w:tcPr>
          <w:p w14:paraId="22653972" w14:textId="77777777" w:rsidR="00DC2457" w:rsidRPr="001A4D87" w:rsidRDefault="00DC2457" w:rsidP="00F80081">
            <w:pPr>
              <w:rPr>
                <w:i w:val="0"/>
                <w:sz w:val="22"/>
                <w:szCs w:val="22"/>
              </w:rPr>
            </w:pPr>
          </w:p>
        </w:tc>
        <w:tc>
          <w:tcPr>
            <w:tcW w:w="2575" w:type="dxa"/>
            <w:gridSpan w:val="2"/>
            <w:vAlign w:val="center"/>
          </w:tcPr>
          <w:p w14:paraId="20597F9E" w14:textId="26C7F38E" w:rsidR="00D020F0" w:rsidRPr="001A4D87" w:rsidRDefault="00DC2457" w:rsidP="00F80081">
            <w:pPr>
              <w:rPr>
                <w:i w:val="0"/>
                <w:sz w:val="16"/>
                <w:szCs w:val="16"/>
              </w:rPr>
            </w:pPr>
            <w:r w:rsidRPr="001A4D87">
              <w:rPr>
                <w:i w:val="0"/>
                <w:sz w:val="16"/>
                <w:szCs w:val="16"/>
              </w:rPr>
              <w:t>(naziv in lokacija objekta)</w:t>
            </w:r>
            <w:r w:rsidR="00D020F0">
              <w:rPr>
                <w:i w:val="0"/>
                <w:sz w:val="16"/>
                <w:szCs w:val="16"/>
              </w:rPr>
              <w:t xml:space="preserve">. </w:t>
            </w:r>
          </w:p>
        </w:tc>
      </w:tr>
    </w:tbl>
    <w:p w14:paraId="17793C61" w14:textId="77777777" w:rsidR="00DC2457" w:rsidRPr="001A4D87" w:rsidRDefault="00DC2457" w:rsidP="00DC2457">
      <w:pPr>
        <w:ind w:left="1080"/>
        <w:rPr>
          <w:i w:val="0"/>
          <w:sz w:val="22"/>
          <w:szCs w:val="22"/>
        </w:rPr>
      </w:pPr>
    </w:p>
    <w:p w14:paraId="210E05B8" w14:textId="77777777" w:rsidR="00D020F0" w:rsidRDefault="00D020F0" w:rsidP="00DC2457">
      <w:pPr>
        <w:ind w:left="1080" w:firstLine="54"/>
        <w:rPr>
          <w:i w:val="0"/>
          <w:sz w:val="22"/>
          <w:szCs w:val="22"/>
        </w:rPr>
      </w:pPr>
    </w:p>
    <w:p w14:paraId="31FE2B54" w14:textId="6F2FFAB2" w:rsidR="00D020F0" w:rsidRDefault="00D020F0" w:rsidP="00DC2457">
      <w:pPr>
        <w:ind w:left="1080" w:firstLine="54"/>
        <w:rPr>
          <w:i w:val="0"/>
          <w:sz w:val="22"/>
          <w:szCs w:val="22"/>
        </w:rPr>
      </w:pPr>
      <w:r>
        <w:rPr>
          <w:i w:val="0"/>
          <w:sz w:val="22"/>
          <w:szCs w:val="22"/>
        </w:rPr>
        <w:t xml:space="preserve">Skupna vrednost izvedenih del znaša _________________________ </w:t>
      </w:r>
      <w:r w:rsidR="005975D2">
        <w:rPr>
          <w:i w:val="0"/>
          <w:sz w:val="22"/>
          <w:szCs w:val="22"/>
        </w:rPr>
        <w:t>z</w:t>
      </w:r>
      <w:r>
        <w:rPr>
          <w:i w:val="0"/>
          <w:sz w:val="22"/>
          <w:szCs w:val="22"/>
        </w:rPr>
        <w:t xml:space="preserve"> DDV. </w:t>
      </w:r>
    </w:p>
    <w:p w14:paraId="7ED0F3ED" w14:textId="77777777" w:rsidR="00D020F0" w:rsidRDefault="00D020F0" w:rsidP="00DC2457">
      <w:pPr>
        <w:ind w:left="1080" w:firstLine="54"/>
        <w:rPr>
          <w:i w:val="0"/>
          <w:sz w:val="22"/>
          <w:szCs w:val="22"/>
        </w:rPr>
      </w:pPr>
    </w:p>
    <w:p w14:paraId="312AD711" w14:textId="6F3030AB" w:rsidR="00DC2457" w:rsidRDefault="00DC2457" w:rsidP="00DC2457">
      <w:pPr>
        <w:ind w:left="1080" w:firstLine="54"/>
        <w:rPr>
          <w:i w:val="0"/>
          <w:sz w:val="22"/>
          <w:szCs w:val="22"/>
        </w:rPr>
      </w:pPr>
      <w:r w:rsidRPr="001A4D87">
        <w:rPr>
          <w:i w:val="0"/>
          <w:sz w:val="22"/>
          <w:szCs w:val="22"/>
        </w:rPr>
        <w:t xml:space="preserve">Obdobje </w:t>
      </w:r>
      <w:r w:rsidRPr="00EB50C0">
        <w:rPr>
          <w:i w:val="0"/>
          <w:sz w:val="22"/>
          <w:szCs w:val="22"/>
        </w:rPr>
        <w:t>s</w:t>
      </w:r>
      <w:r w:rsidR="00F1166F" w:rsidRPr="00EB50C0">
        <w:rPr>
          <w:i w:val="0"/>
          <w:sz w:val="22"/>
          <w:szCs w:val="22"/>
        </w:rPr>
        <w:t xml:space="preserve">odelovanja (velja za obdobje </w:t>
      </w:r>
      <w:r w:rsidR="005975D2" w:rsidRPr="00EB50C0">
        <w:rPr>
          <w:i w:val="0"/>
          <w:sz w:val="22"/>
          <w:szCs w:val="22"/>
        </w:rPr>
        <w:t>od 1.1.2014</w:t>
      </w:r>
      <w:r w:rsidR="00A17876" w:rsidRPr="00EB50C0">
        <w:rPr>
          <w:i w:val="0"/>
          <w:sz w:val="22"/>
          <w:szCs w:val="22"/>
        </w:rPr>
        <w:t>)</w:t>
      </w:r>
      <w:r w:rsidR="00A17876">
        <w:rPr>
          <w:i w:val="0"/>
          <w:sz w:val="22"/>
          <w:szCs w:val="22"/>
        </w:rPr>
        <w:t xml:space="preserve">   od …………</w:t>
      </w:r>
      <w:r w:rsidR="005975D2">
        <w:rPr>
          <w:i w:val="0"/>
          <w:sz w:val="22"/>
          <w:szCs w:val="22"/>
        </w:rPr>
        <w:t>….</w:t>
      </w:r>
      <w:r w:rsidR="00A17876">
        <w:rPr>
          <w:i w:val="0"/>
          <w:sz w:val="22"/>
          <w:szCs w:val="22"/>
        </w:rPr>
        <w:t>… do …………</w:t>
      </w:r>
      <w:r w:rsidR="005975D2">
        <w:rPr>
          <w:i w:val="0"/>
          <w:sz w:val="22"/>
          <w:szCs w:val="22"/>
        </w:rPr>
        <w:t>…….</w:t>
      </w:r>
      <w:r w:rsidR="00A17876">
        <w:rPr>
          <w:i w:val="0"/>
          <w:sz w:val="22"/>
          <w:szCs w:val="22"/>
        </w:rPr>
        <w:t>….</w:t>
      </w:r>
    </w:p>
    <w:p w14:paraId="53896657" w14:textId="77777777" w:rsidR="00DC2457" w:rsidRDefault="00DC2457" w:rsidP="00DC2457">
      <w:pPr>
        <w:ind w:left="1080" w:firstLine="54"/>
        <w:rPr>
          <w:i w:val="0"/>
          <w:sz w:val="22"/>
          <w:szCs w:val="22"/>
        </w:rPr>
      </w:pPr>
    </w:p>
    <w:p w14:paraId="5927F62A" w14:textId="77777777"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14:paraId="6D1B8BF0" w14:textId="77777777" w:rsidR="00DC2457" w:rsidRPr="00021AC4" w:rsidRDefault="00DC2457" w:rsidP="00DC2457">
      <w:pPr>
        <w:ind w:left="1080"/>
        <w:rPr>
          <w:i w:val="0"/>
          <w:sz w:val="22"/>
          <w:szCs w:val="22"/>
        </w:rPr>
      </w:pPr>
    </w:p>
    <w:p w14:paraId="54D4587E" w14:textId="77777777"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14:paraId="7153BF99"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34EA4B04" w14:textId="77777777" w:rsidR="00DC2457" w:rsidRPr="004E71E0" w:rsidRDefault="00DC2457" w:rsidP="00DC2457">
      <w:pPr>
        <w:ind w:left="1080"/>
        <w:rPr>
          <w:i w:val="0"/>
          <w:sz w:val="10"/>
          <w:szCs w:val="10"/>
        </w:rPr>
      </w:pPr>
    </w:p>
    <w:p w14:paraId="1B4CAACD" w14:textId="77777777"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14:paraId="674145D9" w14:textId="77777777" w:rsidR="00DC2457" w:rsidRPr="004E71E0" w:rsidRDefault="00DC2457" w:rsidP="00DC2457">
      <w:pPr>
        <w:ind w:left="1080"/>
        <w:rPr>
          <w:i w:val="0"/>
          <w:sz w:val="10"/>
          <w:szCs w:val="10"/>
        </w:rPr>
      </w:pPr>
    </w:p>
    <w:p w14:paraId="4E218BB2"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77F8FAC9" w14:textId="77777777" w:rsidR="00DC2457" w:rsidRPr="004E71E0" w:rsidRDefault="00DC2457" w:rsidP="00DC2457">
      <w:pPr>
        <w:ind w:left="1080"/>
        <w:rPr>
          <w:i w:val="0"/>
          <w:sz w:val="10"/>
          <w:szCs w:val="10"/>
        </w:rPr>
      </w:pPr>
    </w:p>
    <w:p w14:paraId="25B9EA08"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6853F5DE" w14:textId="77777777" w:rsidR="00DC2457" w:rsidRPr="0079325B" w:rsidRDefault="00DC2457" w:rsidP="00DC2457">
      <w:pPr>
        <w:ind w:left="1080"/>
        <w:rPr>
          <w:i w:val="0"/>
          <w:sz w:val="22"/>
          <w:szCs w:val="22"/>
        </w:rPr>
      </w:pPr>
    </w:p>
    <w:p w14:paraId="780C31FE" w14:textId="77777777" w:rsidR="00DC2457" w:rsidRPr="0079325B" w:rsidRDefault="00DC2457" w:rsidP="00DC2457">
      <w:pPr>
        <w:ind w:left="1080"/>
        <w:rPr>
          <w:i w:val="0"/>
          <w:sz w:val="22"/>
          <w:szCs w:val="22"/>
        </w:rPr>
      </w:pPr>
      <w:r w:rsidRPr="0079325B">
        <w:rPr>
          <w:i w:val="0"/>
          <w:sz w:val="22"/>
          <w:szCs w:val="22"/>
        </w:rPr>
        <w:t>Kraj:.............................</w:t>
      </w:r>
    </w:p>
    <w:p w14:paraId="06E6D024" w14:textId="77777777" w:rsidR="00DC2457" w:rsidRPr="0079325B" w:rsidRDefault="00DC2457" w:rsidP="00DC2457">
      <w:pPr>
        <w:ind w:left="1080"/>
        <w:rPr>
          <w:i w:val="0"/>
          <w:sz w:val="22"/>
          <w:szCs w:val="22"/>
        </w:rPr>
      </w:pPr>
    </w:p>
    <w:p w14:paraId="5FCBBA16"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25AEC2FF" w14:textId="77777777" w:rsidR="00DC2457" w:rsidRDefault="00DC2457" w:rsidP="00DC2457">
      <w:pPr>
        <w:ind w:left="1080"/>
        <w:rPr>
          <w:i w:val="0"/>
          <w:sz w:val="22"/>
          <w:szCs w:val="22"/>
        </w:rPr>
      </w:pPr>
    </w:p>
    <w:p w14:paraId="3C7B84C8" w14:textId="77777777" w:rsidR="00DC2457" w:rsidRPr="0079325B" w:rsidRDefault="00DC2457" w:rsidP="00DC2457">
      <w:pPr>
        <w:ind w:left="1080"/>
        <w:rPr>
          <w:b/>
          <w:i w:val="0"/>
          <w:sz w:val="22"/>
          <w:szCs w:val="22"/>
        </w:rPr>
      </w:pPr>
      <w:r w:rsidRPr="0079325B">
        <w:rPr>
          <w:i w:val="0"/>
          <w:sz w:val="22"/>
          <w:szCs w:val="22"/>
        </w:rPr>
        <w:tab/>
        <w:t xml:space="preserve">                                                                                      .........................................................</w:t>
      </w:r>
    </w:p>
    <w:p w14:paraId="69A1C5D2" w14:textId="77777777" w:rsidR="00DC2457" w:rsidRDefault="00DC2457" w:rsidP="00DC2457">
      <w:pPr>
        <w:pStyle w:val="Glava"/>
        <w:tabs>
          <w:tab w:val="clear" w:pos="4536"/>
          <w:tab w:val="clear" w:pos="9072"/>
        </w:tabs>
        <w:ind w:left="1080"/>
        <w:jc w:val="both"/>
        <w:rPr>
          <w:i w:val="0"/>
          <w:sz w:val="18"/>
          <w:szCs w:val="18"/>
        </w:rPr>
      </w:pPr>
    </w:p>
    <w:p w14:paraId="7E2EE8F8" w14:textId="77777777" w:rsidR="005E2FB4" w:rsidRDefault="005E2FB4" w:rsidP="00DC2457">
      <w:pPr>
        <w:pStyle w:val="Glava"/>
        <w:tabs>
          <w:tab w:val="clear" w:pos="4536"/>
          <w:tab w:val="clear" w:pos="9072"/>
        </w:tabs>
        <w:ind w:left="1080"/>
        <w:jc w:val="both"/>
        <w:rPr>
          <w:i w:val="0"/>
          <w:sz w:val="18"/>
          <w:szCs w:val="18"/>
        </w:rPr>
      </w:pPr>
    </w:p>
    <w:p w14:paraId="68AC7092" w14:textId="77777777" w:rsidR="005E2FB4" w:rsidRDefault="005E2FB4" w:rsidP="00DC2457">
      <w:pPr>
        <w:pStyle w:val="Glava"/>
        <w:tabs>
          <w:tab w:val="clear" w:pos="4536"/>
          <w:tab w:val="clear" w:pos="9072"/>
        </w:tabs>
        <w:ind w:left="1080"/>
        <w:jc w:val="both"/>
        <w:rPr>
          <w:i w:val="0"/>
          <w:sz w:val="18"/>
          <w:szCs w:val="18"/>
        </w:rPr>
      </w:pPr>
    </w:p>
    <w:p w14:paraId="3A678242"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2FFCE310" w14:textId="77777777" w:rsidR="00DC2457" w:rsidRDefault="00CF7FF6" w:rsidP="008613C7">
      <w:pPr>
        <w:ind w:left="7080" w:firstLine="708"/>
        <w:rPr>
          <w:b/>
          <w:i w:val="0"/>
          <w:sz w:val="22"/>
          <w:szCs w:val="22"/>
        </w:rPr>
      </w:pPr>
      <w:r>
        <w:rPr>
          <w:b/>
          <w:i w:val="0"/>
          <w:sz w:val="22"/>
          <w:szCs w:val="22"/>
        </w:rPr>
        <w:br w:type="page"/>
      </w:r>
      <w:r w:rsidR="008613C7">
        <w:rPr>
          <w:b/>
          <w:i w:val="0"/>
          <w:sz w:val="22"/>
          <w:szCs w:val="22"/>
        </w:rPr>
        <w:lastRenderedPageBreak/>
        <w:t>P</w:t>
      </w:r>
      <w:r w:rsidR="00305801">
        <w:rPr>
          <w:b/>
          <w:i w:val="0"/>
          <w:sz w:val="22"/>
          <w:szCs w:val="22"/>
        </w:rPr>
        <w:t>RILOGA 6</w:t>
      </w:r>
    </w:p>
    <w:p w14:paraId="139FA26D" w14:textId="77777777" w:rsidR="00DC2457" w:rsidRDefault="00DC2457" w:rsidP="00DC2457">
      <w:pPr>
        <w:rPr>
          <w:b/>
          <w:i w:val="0"/>
          <w:color w:val="000000" w:themeColor="text1"/>
          <w:sz w:val="28"/>
          <w:szCs w:val="28"/>
        </w:rPr>
      </w:pPr>
    </w:p>
    <w:p w14:paraId="6E26D941" w14:textId="77777777" w:rsidR="00DC2457" w:rsidRDefault="00DC2457" w:rsidP="00DC2457">
      <w:pPr>
        <w:ind w:left="1134"/>
        <w:jc w:val="center"/>
        <w:rPr>
          <w:b/>
          <w:i w:val="0"/>
          <w:color w:val="000000" w:themeColor="text1"/>
          <w:sz w:val="28"/>
          <w:szCs w:val="28"/>
        </w:rPr>
      </w:pPr>
    </w:p>
    <w:p w14:paraId="63699284" w14:textId="77777777" w:rsidR="00DC2457" w:rsidRDefault="00DC2457" w:rsidP="00DC2457">
      <w:pPr>
        <w:ind w:left="1134"/>
        <w:jc w:val="center"/>
        <w:rPr>
          <w:b/>
          <w:i w:val="0"/>
          <w:color w:val="000000" w:themeColor="text1"/>
          <w:sz w:val="28"/>
          <w:szCs w:val="28"/>
        </w:rPr>
      </w:pPr>
    </w:p>
    <w:p w14:paraId="6426AE30" w14:textId="77777777" w:rsidR="001A4D87" w:rsidRDefault="001A4D87" w:rsidP="00DC2457">
      <w:pPr>
        <w:ind w:left="1134"/>
        <w:jc w:val="center"/>
        <w:rPr>
          <w:b/>
          <w:i w:val="0"/>
          <w:color w:val="000000" w:themeColor="text1"/>
          <w:sz w:val="28"/>
          <w:szCs w:val="28"/>
        </w:rPr>
      </w:pPr>
    </w:p>
    <w:p w14:paraId="3AF55848" w14:textId="77777777" w:rsidR="001A4D87" w:rsidRDefault="001A4D87" w:rsidP="00DC2457">
      <w:pPr>
        <w:ind w:left="1134"/>
        <w:jc w:val="center"/>
        <w:rPr>
          <w:b/>
          <w:i w:val="0"/>
          <w:color w:val="000000" w:themeColor="text1"/>
          <w:sz w:val="28"/>
          <w:szCs w:val="28"/>
        </w:rPr>
      </w:pPr>
    </w:p>
    <w:p w14:paraId="71488AC2" w14:textId="77777777" w:rsidR="001A4D87" w:rsidRDefault="001A4D87" w:rsidP="00DC2457">
      <w:pPr>
        <w:ind w:left="1134"/>
        <w:jc w:val="center"/>
        <w:rPr>
          <w:b/>
          <w:i w:val="0"/>
          <w:color w:val="000000" w:themeColor="text1"/>
          <w:sz w:val="28"/>
          <w:szCs w:val="28"/>
        </w:rPr>
      </w:pPr>
    </w:p>
    <w:p w14:paraId="0700350F" w14:textId="77777777" w:rsidR="00DC2457" w:rsidRDefault="00DC2457" w:rsidP="00DC2457">
      <w:pPr>
        <w:ind w:left="1134"/>
        <w:jc w:val="center"/>
        <w:rPr>
          <w:b/>
          <w:i w:val="0"/>
          <w:color w:val="000000" w:themeColor="text1"/>
          <w:sz w:val="28"/>
          <w:szCs w:val="28"/>
        </w:rPr>
      </w:pPr>
    </w:p>
    <w:p w14:paraId="2E00283D" w14:textId="77777777" w:rsidR="00DC2457" w:rsidRDefault="00DC2457" w:rsidP="00DC2457">
      <w:pPr>
        <w:ind w:left="1134"/>
        <w:jc w:val="center"/>
        <w:rPr>
          <w:b/>
          <w:i w:val="0"/>
          <w:color w:val="000000" w:themeColor="text1"/>
          <w:sz w:val="28"/>
          <w:szCs w:val="28"/>
        </w:rPr>
      </w:pPr>
      <w:r w:rsidRPr="00C74C49">
        <w:rPr>
          <w:b/>
          <w:i w:val="0"/>
          <w:color w:val="000000" w:themeColor="text1"/>
          <w:sz w:val="28"/>
          <w:szCs w:val="28"/>
        </w:rPr>
        <w:t>IZJAVA ZAVAROVALNICE</w:t>
      </w:r>
    </w:p>
    <w:p w14:paraId="571470F1" w14:textId="77777777" w:rsidR="00DC2457" w:rsidRDefault="00DC2457" w:rsidP="00DC2457">
      <w:pPr>
        <w:ind w:left="1134"/>
        <w:jc w:val="center"/>
        <w:rPr>
          <w:b/>
          <w:i w:val="0"/>
          <w:color w:val="000000" w:themeColor="text1"/>
          <w:sz w:val="28"/>
          <w:szCs w:val="28"/>
        </w:rPr>
      </w:pPr>
    </w:p>
    <w:p w14:paraId="463DC403" w14:textId="77777777" w:rsidR="00DC2457" w:rsidRDefault="00DC2457" w:rsidP="00DC2457">
      <w:pPr>
        <w:ind w:left="1134"/>
        <w:jc w:val="center"/>
        <w:rPr>
          <w:b/>
          <w:i w:val="0"/>
          <w:color w:val="000000" w:themeColor="text1"/>
          <w:sz w:val="28"/>
          <w:szCs w:val="28"/>
        </w:rPr>
      </w:pPr>
    </w:p>
    <w:p w14:paraId="4A958799" w14:textId="77777777" w:rsidR="00DC2457" w:rsidRDefault="00DC2457" w:rsidP="00DC2457">
      <w:pPr>
        <w:jc w:val="right"/>
        <w:rPr>
          <w:b/>
          <w:i w:val="0"/>
          <w:sz w:val="22"/>
          <w:szCs w:val="22"/>
        </w:rPr>
      </w:pPr>
    </w:p>
    <w:p w14:paraId="657FD09F" w14:textId="77777777" w:rsidR="00BD5FCF" w:rsidRPr="00254D36" w:rsidRDefault="00BD5FCF" w:rsidP="00BD5FCF">
      <w:pPr>
        <w:ind w:left="1134"/>
        <w:rPr>
          <w:b/>
          <w:i w:val="0"/>
          <w:sz w:val="22"/>
          <w:szCs w:val="22"/>
        </w:rPr>
      </w:pPr>
      <w:r w:rsidRPr="00254D36">
        <w:rPr>
          <w:i w:val="0"/>
          <w:sz w:val="22"/>
          <w:szCs w:val="22"/>
        </w:rPr>
        <w:t>Naziv zavarovalnice _______________________________________________________________</w:t>
      </w:r>
    </w:p>
    <w:p w14:paraId="73734E02" w14:textId="77777777" w:rsidR="00BD5FCF" w:rsidRPr="00254D36" w:rsidRDefault="00BD5FCF" w:rsidP="00BD5FCF">
      <w:pPr>
        <w:ind w:left="1134"/>
        <w:jc w:val="both"/>
        <w:rPr>
          <w:i w:val="0"/>
          <w:sz w:val="22"/>
          <w:szCs w:val="22"/>
        </w:rPr>
      </w:pPr>
    </w:p>
    <w:p w14:paraId="2984924C" w14:textId="614C395A" w:rsidR="00BD5FCF" w:rsidRPr="00254D36" w:rsidRDefault="00BD5FCF" w:rsidP="00BD5FCF">
      <w:pPr>
        <w:ind w:left="1080"/>
        <w:jc w:val="both"/>
        <w:rPr>
          <w:i w:val="0"/>
          <w:sz w:val="22"/>
          <w:szCs w:val="22"/>
        </w:rPr>
      </w:pPr>
      <w:r w:rsidRPr="00254D36">
        <w:rPr>
          <w:i w:val="0"/>
          <w:sz w:val="22"/>
          <w:szCs w:val="22"/>
        </w:rPr>
        <w:t>V skladu z javnim naročilom »</w:t>
      </w:r>
      <w:r w:rsidR="00833194">
        <w:rPr>
          <w:b/>
          <w:i w:val="0"/>
          <w:sz w:val="22"/>
          <w:szCs w:val="22"/>
        </w:rPr>
        <w:t xml:space="preserve">Izgradnja dveh </w:t>
      </w:r>
      <w:r w:rsidR="00DE550E">
        <w:rPr>
          <w:b/>
          <w:i w:val="0"/>
          <w:sz w:val="22"/>
          <w:szCs w:val="22"/>
        </w:rPr>
        <w:t xml:space="preserve">vadbenih </w:t>
      </w:r>
      <w:r w:rsidR="00833194">
        <w:rPr>
          <w:b/>
          <w:i w:val="0"/>
          <w:sz w:val="22"/>
          <w:szCs w:val="22"/>
        </w:rPr>
        <w:t>nogometnih igrišč v Stožicah</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w:t>
      </w:r>
      <w:r w:rsidRPr="00563BE4">
        <w:rPr>
          <w:i w:val="0"/>
          <w:sz w:val="22"/>
          <w:szCs w:val="22"/>
        </w:rPr>
        <w:t xml:space="preserve">skladu </w:t>
      </w:r>
      <w:r w:rsidR="00132FCC" w:rsidRPr="00563BE4">
        <w:rPr>
          <w:i w:val="0"/>
          <w:sz w:val="22"/>
          <w:szCs w:val="22"/>
        </w:rPr>
        <w:t>z navedbami v 12</w:t>
      </w:r>
      <w:r w:rsidRPr="00563BE4">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5DED32EB" w14:textId="77777777" w:rsidR="00BD5FCF" w:rsidRPr="00254D36" w:rsidRDefault="00BD5FCF" w:rsidP="00BD5FCF">
      <w:pPr>
        <w:ind w:left="1134"/>
        <w:jc w:val="both"/>
        <w:rPr>
          <w:b/>
          <w:i w:val="0"/>
          <w:sz w:val="22"/>
          <w:szCs w:val="22"/>
        </w:rPr>
      </w:pPr>
    </w:p>
    <w:p w14:paraId="6FC73BE2" w14:textId="77777777" w:rsidR="00BD5FCF" w:rsidRPr="00254D36" w:rsidRDefault="00BD5FCF" w:rsidP="00BD5FCF">
      <w:pPr>
        <w:ind w:left="1134"/>
        <w:jc w:val="both"/>
        <w:rPr>
          <w:b/>
          <w:i w:val="0"/>
          <w:sz w:val="22"/>
          <w:szCs w:val="22"/>
        </w:rPr>
      </w:pPr>
    </w:p>
    <w:p w14:paraId="49513720" w14:textId="77777777" w:rsidR="00BD5FCF" w:rsidRPr="00254D36" w:rsidRDefault="00BD5FCF" w:rsidP="00BD5FCF">
      <w:pPr>
        <w:rPr>
          <w:b/>
          <w:i w:val="0"/>
          <w:sz w:val="22"/>
          <w:szCs w:val="22"/>
        </w:rPr>
      </w:pPr>
    </w:p>
    <w:p w14:paraId="4BBCA15D" w14:textId="77777777" w:rsidR="00BD5FCF" w:rsidRPr="00254D36" w:rsidRDefault="00BD5FCF" w:rsidP="00BD5FCF">
      <w:pPr>
        <w:ind w:left="1134"/>
        <w:rPr>
          <w:i w:val="0"/>
          <w:sz w:val="22"/>
          <w:szCs w:val="22"/>
        </w:rPr>
      </w:pPr>
    </w:p>
    <w:p w14:paraId="1E87455A" w14:textId="77777777" w:rsidR="00BD5FCF" w:rsidRPr="00254D36" w:rsidRDefault="00BD5FCF" w:rsidP="00BD5FCF">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467C5BFF" w14:textId="77777777" w:rsidR="00BD5FCF" w:rsidRPr="00254D36" w:rsidRDefault="00BD5FCF" w:rsidP="00BD5FCF">
      <w:pPr>
        <w:ind w:left="1134"/>
        <w:rPr>
          <w:i w:val="0"/>
          <w:sz w:val="22"/>
          <w:szCs w:val="22"/>
        </w:rPr>
      </w:pPr>
    </w:p>
    <w:p w14:paraId="2BE2185C" w14:textId="77777777" w:rsidR="00BD5FCF" w:rsidRPr="00254D36" w:rsidRDefault="00BD5FCF" w:rsidP="00BD5FCF">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1BCD4948" w14:textId="77777777" w:rsidR="00BD5FCF" w:rsidRPr="00254D36" w:rsidRDefault="00BD5FCF" w:rsidP="00BD5FCF">
      <w:pPr>
        <w:rPr>
          <w:i w:val="0"/>
          <w:sz w:val="22"/>
          <w:szCs w:val="22"/>
        </w:rPr>
      </w:pPr>
    </w:p>
    <w:p w14:paraId="2D810A0D" w14:textId="77777777" w:rsidR="00BD5FCF" w:rsidRPr="00254D36" w:rsidRDefault="00BD5FCF" w:rsidP="00BD5FCF">
      <w:pPr>
        <w:rPr>
          <w:i w:val="0"/>
          <w:sz w:val="22"/>
          <w:szCs w:val="22"/>
        </w:rPr>
      </w:pPr>
    </w:p>
    <w:p w14:paraId="4A6B65B8" w14:textId="77777777" w:rsidR="00BD5FCF" w:rsidRPr="00254D36" w:rsidRDefault="00BD5FCF" w:rsidP="00BD5FCF">
      <w:pPr>
        <w:rPr>
          <w:i w:val="0"/>
          <w:sz w:val="22"/>
          <w:szCs w:val="22"/>
        </w:rPr>
      </w:pPr>
    </w:p>
    <w:p w14:paraId="152A2B3F" w14:textId="77777777" w:rsidR="00BD5FCF" w:rsidRPr="0022154A" w:rsidRDefault="00BD5FCF" w:rsidP="00BD5FCF">
      <w:pPr>
        <w:ind w:left="1134"/>
        <w:jc w:val="center"/>
        <w:rPr>
          <w:b/>
          <w:i w:val="0"/>
          <w:color w:val="000000" w:themeColor="text1"/>
          <w:sz w:val="28"/>
          <w:szCs w:val="28"/>
        </w:rPr>
      </w:pPr>
      <w:r w:rsidRPr="00254D36">
        <w:rPr>
          <w:i w:val="0"/>
          <w:sz w:val="22"/>
          <w:szCs w:val="22"/>
        </w:rPr>
        <w:t>Žig in podpis:</w:t>
      </w:r>
    </w:p>
    <w:p w14:paraId="0DC9DCD7" w14:textId="77777777" w:rsidR="00BD5FCF" w:rsidRPr="0022154A" w:rsidRDefault="00BD5FCF" w:rsidP="00BD5FCF">
      <w:pPr>
        <w:ind w:left="1134"/>
        <w:jc w:val="center"/>
        <w:rPr>
          <w:b/>
          <w:i w:val="0"/>
          <w:color w:val="000000" w:themeColor="text1"/>
          <w:sz w:val="28"/>
          <w:szCs w:val="28"/>
        </w:rPr>
      </w:pPr>
    </w:p>
    <w:p w14:paraId="1429EC7D" w14:textId="77777777" w:rsidR="00BD5FCF" w:rsidRPr="0022154A" w:rsidRDefault="00BD5FCF" w:rsidP="00BD5FCF">
      <w:pPr>
        <w:ind w:left="1134"/>
        <w:jc w:val="center"/>
        <w:rPr>
          <w:i w:val="0"/>
          <w:sz w:val="22"/>
          <w:szCs w:val="22"/>
        </w:rPr>
      </w:pPr>
    </w:p>
    <w:p w14:paraId="27623CB8" w14:textId="77777777" w:rsidR="00DC2457" w:rsidRDefault="00DC2457" w:rsidP="00DC2457">
      <w:pPr>
        <w:jc w:val="right"/>
        <w:rPr>
          <w:b/>
          <w:i w:val="0"/>
          <w:sz w:val="22"/>
          <w:szCs w:val="22"/>
        </w:rPr>
      </w:pPr>
    </w:p>
    <w:p w14:paraId="7EC0395B" w14:textId="77777777" w:rsidR="00DC2457" w:rsidRDefault="00DC2457" w:rsidP="00DC2457">
      <w:pPr>
        <w:jc w:val="right"/>
        <w:rPr>
          <w:b/>
          <w:i w:val="0"/>
          <w:sz w:val="22"/>
          <w:szCs w:val="22"/>
        </w:rPr>
      </w:pPr>
    </w:p>
    <w:p w14:paraId="2F654215" w14:textId="77777777" w:rsidR="00DC2457" w:rsidRDefault="00DC2457" w:rsidP="00DC2457">
      <w:pPr>
        <w:jc w:val="right"/>
        <w:rPr>
          <w:b/>
          <w:i w:val="0"/>
          <w:sz w:val="22"/>
          <w:szCs w:val="22"/>
        </w:rPr>
      </w:pPr>
    </w:p>
    <w:p w14:paraId="5AA4FA5E" w14:textId="77777777" w:rsidR="00DC2457" w:rsidRDefault="00DC2457" w:rsidP="00DC2457">
      <w:pPr>
        <w:jc w:val="right"/>
        <w:rPr>
          <w:b/>
          <w:i w:val="0"/>
          <w:sz w:val="22"/>
          <w:szCs w:val="22"/>
        </w:rPr>
      </w:pPr>
    </w:p>
    <w:p w14:paraId="0625C0B8" w14:textId="77777777" w:rsidR="0040359F" w:rsidRPr="0022154A" w:rsidRDefault="0040359F" w:rsidP="0040359F">
      <w:pPr>
        <w:ind w:left="1134"/>
        <w:jc w:val="center"/>
        <w:rPr>
          <w:i w:val="0"/>
          <w:sz w:val="22"/>
          <w:szCs w:val="22"/>
        </w:rPr>
      </w:pPr>
    </w:p>
    <w:p w14:paraId="715EFAC7" w14:textId="77777777" w:rsidR="0040359F" w:rsidRPr="0022154A" w:rsidRDefault="0040359F" w:rsidP="0040359F">
      <w:pPr>
        <w:ind w:left="1134"/>
        <w:rPr>
          <w:b/>
          <w:i w:val="0"/>
          <w:sz w:val="22"/>
          <w:szCs w:val="22"/>
        </w:rPr>
      </w:pPr>
      <w:r w:rsidRPr="0022154A">
        <w:rPr>
          <w:i w:val="0"/>
          <w:sz w:val="22"/>
          <w:szCs w:val="22"/>
        </w:rPr>
        <w:t>Obrazec bo predložil le ponudnik, kateremu naročnik namerava oddati javno naročilo.</w:t>
      </w:r>
    </w:p>
    <w:p w14:paraId="63C79D60" w14:textId="77777777" w:rsidR="0040359F" w:rsidRPr="00BD5251" w:rsidRDefault="0040359F" w:rsidP="0040359F">
      <w:pPr>
        <w:ind w:left="1134"/>
        <w:jc w:val="center"/>
        <w:rPr>
          <w:b/>
          <w:i w:val="0"/>
          <w:sz w:val="22"/>
          <w:szCs w:val="22"/>
        </w:rPr>
      </w:pPr>
    </w:p>
    <w:p w14:paraId="7BED5A17" w14:textId="77777777" w:rsidR="0040359F" w:rsidRDefault="0040359F" w:rsidP="0040359F">
      <w:pPr>
        <w:jc w:val="right"/>
        <w:rPr>
          <w:b/>
          <w:i w:val="0"/>
          <w:sz w:val="22"/>
          <w:szCs w:val="22"/>
        </w:rPr>
      </w:pPr>
    </w:p>
    <w:p w14:paraId="5BA62BF9" w14:textId="77777777" w:rsidR="003B3763" w:rsidRDefault="003B3763" w:rsidP="0040359F">
      <w:pPr>
        <w:jc w:val="right"/>
        <w:rPr>
          <w:b/>
          <w:i w:val="0"/>
          <w:sz w:val="22"/>
          <w:szCs w:val="22"/>
        </w:rPr>
      </w:pPr>
    </w:p>
    <w:p w14:paraId="10F1E6F9" w14:textId="77777777" w:rsidR="003B3763" w:rsidRDefault="003B3763" w:rsidP="0040359F">
      <w:pPr>
        <w:jc w:val="right"/>
        <w:rPr>
          <w:b/>
          <w:i w:val="0"/>
          <w:sz w:val="22"/>
          <w:szCs w:val="22"/>
        </w:rPr>
      </w:pPr>
    </w:p>
    <w:p w14:paraId="2B368712" w14:textId="77777777" w:rsidR="003B3763" w:rsidRDefault="003B3763" w:rsidP="0040359F">
      <w:pPr>
        <w:jc w:val="right"/>
        <w:rPr>
          <w:b/>
          <w:i w:val="0"/>
          <w:sz w:val="22"/>
          <w:szCs w:val="22"/>
        </w:rPr>
      </w:pPr>
    </w:p>
    <w:p w14:paraId="65E8823F" w14:textId="77777777" w:rsidR="003B3763" w:rsidRDefault="003B3763" w:rsidP="0040359F">
      <w:pPr>
        <w:jc w:val="right"/>
        <w:rPr>
          <w:b/>
          <w:i w:val="0"/>
          <w:sz w:val="22"/>
          <w:szCs w:val="22"/>
        </w:rPr>
      </w:pPr>
    </w:p>
    <w:p w14:paraId="23D99A62" w14:textId="77777777" w:rsidR="003B3763" w:rsidRDefault="003B3763" w:rsidP="0040359F">
      <w:pPr>
        <w:jc w:val="right"/>
        <w:rPr>
          <w:b/>
          <w:i w:val="0"/>
          <w:sz w:val="22"/>
          <w:szCs w:val="22"/>
        </w:rPr>
      </w:pPr>
    </w:p>
    <w:p w14:paraId="6E045FDD" w14:textId="77777777" w:rsidR="003B3763" w:rsidRDefault="003B3763" w:rsidP="0040359F">
      <w:pPr>
        <w:jc w:val="right"/>
        <w:rPr>
          <w:b/>
          <w:i w:val="0"/>
          <w:sz w:val="22"/>
          <w:szCs w:val="22"/>
        </w:rPr>
      </w:pPr>
    </w:p>
    <w:p w14:paraId="38DE9F51" w14:textId="77777777" w:rsidR="003B3763" w:rsidRDefault="003B3763" w:rsidP="0040359F">
      <w:pPr>
        <w:jc w:val="right"/>
        <w:rPr>
          <w:b/>
          <w:i w:val="0"/>
          <w:sz w:val="22"/>
          <w:szCs w:val="22"/>
        </w:rPr>
      </w:pPr>
    </w:p>
    <w:p w14:paraId="4F92ADFB" w14:textId="77777777" w:rsidR="003B3763" w:rsidRDefault="003B3763" w:rsidP="0040359F">
      <w:pPr>
        <w:jc w:val="right"/>
        <w:rPr>
          <w:b/>
          <w:i w:val="0"/>
          <w:sz w:val="22"/>
          <w:szCs w:val="22"/>
        </w:rPr>
      </w:pPr>
    </w:p>
    <w:p w14:paraId="492961EE" w14:textId="77777777" w:rsidR="003B3763" w:rsidRDefault="003B3763" w:rsidP="0040359F">
      <w:pPr>
        <w:jc w:val="right"/>
        <w:rPr>
          <w:b/>
          <w:i w:val="0"/>
          <w:sz w:val="22"/>
          <w:szCs w:val="22"/>
        </w:rPr>
      </w:pPr>
    </w:p>
    <w:p w14:paraId="539EC8F1" w14:textId="77777777" w:rsidR="0040359F" w:rsidRDefault="0040359F" w:rsidP="0040359F">
      <w:pPr>
        <w:jc w:val="right"/>
        <w:rPr>
          <w:b/>
          <w:i w:val="0"/>
          <w:sz w:val="22"/>
          <w:szCs w:val="22"/>
        </w:rPr>
      </w:pPr>
    </w:p>
    <w:p w14:paraId="0D8FAB75" w14:textId="77777777" w:rsidR="00DC2457" w:rsidRDefault="00DC2457" w:rsidP="00DC2457">
      <w:pPr>
        <w:jc w:val="right"/>
        <w:rPr>
          <w:b/>
          <w:i w:val="0"/>
          <w:sz w:val="22"/>
          <w:szCs w:val="22"/>
        </w:rPr>
      </w:pPr>
    </w:p>
    <w:p w14:paraId="5BB15C2D" w14:textId="77777777" w:rsidR="00CF7FF6" w:rsidRDefault="00CF7FF6">
      <w:pPr>
        <w:rPr>
          <w:b/>
          <w:i w:val="0"/>
          <w:sz w:val="22"/>
          <w:szCs w:val="22"/>
        </w:rPr>
      </w:pPr>
    </w:p>
    <w:p w14:paraId="3E2A1EC9" w14:textId="77777777" w:rsidR="00DC2457" w:rsidRPr="001F1894" w:rsidRDefault="003D1CD8" w:rsidP="00DC2457">
      <w:pPr>
        <w:jc w:val="right"/>
        <w:rPr>
          <w:b/>
          <w:i w:val="0"/>
          <w:sz w:val="22"/>
          <w:szCs w:val="22"/>
        </w:rPr>
      </w:pPr>
      <w:r>
        <w:rPr>
          <w:b/>
          <w:i w:val="0"/>
          <w:sz w:val="22"/>
          <w:szCs w:val="22"/>
        </w:rPr>
        <w:t>PRILOGA 7</w:t>
      </w:r>
    </w:p>
    <w:p w14:paraId="70EBE932" w14:textId="77777777" w:rsidR="00DC2457" w:rsidRPr="001F1894" w:rsidRDefault="00DC2457" w:rsidP="00DC2457">
      <w:pPr>
        <w:jc w:val="both"/>
        <w:rPr>
          <w:i w:val="0"/>
          <w:sz w:val="22"/>
          <w:szCs w:val="22"/>
        </w:rPr>
      </w:pPr>
    </w:p>
    <w:p w14:paraId="255E1DC0" w14:textId="77777777" w:rsidR="00DC2457" w:rsidRPr="001F1894" w:rsidRDefault="00DC2457" w:rsidP="00DC2457">
      <w:pPr>
        <w:jc w:val="both"/>
        <w:rPr>
          <w:i w:val="0"/>
          <w:sz w:val="22"/>
          <w:szCs w:val="22"/>
        </w:rPr>
      </w:pPr>
    </w:p>
    <w:p w14:paraId="26A80886" w14:textId="77777777" w:rsidR="00DC2457" w:rsidRPr="001F1894" w:rsidRDefault="00DC2457" w:rsidP="00DC2457">
      <w:pPr>
        <w:jc w:val="both"/>
        <w:rPr>
          <w:i w:val="0"/>
          <w:sz w:val="22"/>
          <w:szCs w:val="22"/>
        </w:rPr>
      </w:pPr>
    </w:p>
    <w:p w14:paraId="175BB1E2" w14:textId="77777777" w:rsidR="00DC2457" w:rsidRPr="001F1894" w:rsidRDefault="00DC2457" w:rsidP="00DC2457">
      <w:pPr>
        <w:jc w:val="both"/>
        <w:rPr>
          <w:i w:val="0"/>
          <w:sz w:val="22"/>
          <w:szCs w:val="22"/>
        </w:rPr>
      </w:pPr>
    </w:p>
    <w:p w14:paraId="33C3DD3B" w14:textId="77777777" w:rsidR="00DC2457" w:rsidRPr="001F1894" w:rsidRDefault="00DC2457" w:rsidP="00DC2457">
      <w:pPr>
        <w:jc w:val="both"/>
        <w:rPr>
          <w:i w:val="0"/>
          <w:sz w:val="22"/>
          <w:szCs w:val="22"/>
        </w:rPr>
      </w:pPr>
    </w:p>
    <w:p w14:paraId="7C0AE7C3" w14:textId="77777777" w:rsidR="00DC2457" w:rsidRPr="001F1894" w:rsidRDefault="00DC2457" w:rsidP="00DC2457">
      <w:pPr>
        <w:jc w:val="both"/>
        <w:rPr>
          <w:i w:val="0"/>
          <w:sz w:val="22"/>
          <w:szCs w:val="22"/>
        </w:rPr>
      </w:pPr>
    </w:p>
    <w:p w14:paraId="496A210B" w14:textId="77777777" w:rsidR="00DC2457" w:rsidRPr="001F1894" w:rsidRDefault="00DC2457" w:rsidP="00DC2457">
      <w:pPr>
        <w:jc w:val="both"/>
        <w:rPr>
          <w:i w:val="0"/>
          <w:sz w:val="22"/>
          <w:szCs w:val="22"/>
        </w:rPr>
      </w:pPr>
    </w:p>
    <w:p w14:paraId="078290EB"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14:paraId="36FE4CC1" w14:textId="77777777" w:rsidR="00DC2457" w:rsidRPr="0079325B" w:rsidRDefault="00DC2457" w:rsidP="00DC2457">
      <w:pPr>
        <w:pStyle w:val="Glava"/>
        <w:tabs>
          <w:tab w:val="clear" w:pos="4536"/>
          <w:tab w:val="clear" w:pos="9072"/>
        </w:tabs>
        <w:ind w:left="1080"/>
        <w:jc w:val="center"/>
        <w:rPr>
          <w:i w:val="0"/>
          <w:sz w:val="22"/>
          <w:szCs w:val="22"/>
        </w:rPr>
      </w:pPr>
    </w:p>
    <w:p w14:paraId="54D36998" w14:textId="77777777" w:rsidR="00DC2457" w:rsidRPr="0079325B" w:rsidRDefault="00DC2457" w:rsidP="00DC2457">
      <w:pPr>
        <w:pStyle w:val="Glava"/>
        <w:tabs>
          <w:tab w:val="clear" w:pos="4536"/>
          <w:tab w:val="clear" w:pos="9072"/>
        </w:tabs>
        <w:ind w:left="1080"/>
        <w:jc w:val="center"/>
        <w:rPr>
          <w:i w:val="0"/>
          <w:sz w:val="22"/>
          <w:szCs w:val="22"/>
        </w:rPr>
      </w:pPr>
    </w:p>
    <w:p w14:paraId="4D86D21F" w14:textId="77777777" w:rsidR="00D0668C" w:rsidRDefault="00D0668C" w:rsidP="00C25C9D">
      <w:pPr>
        <w:numPr>
          <w:ilvl w:val="0"/>
          <w:numId w:val="9"/>
        </w:numPr>
        <w:ind w:left="3402"/>
        <w:rPr>
          <w:i w:val="0"/>
          <w:sz w:val="22"/>
          <w:szCs w:val="22"/>
        </w:rPr>
      </w:pPr>
      <w:r>
        <w:rPr>
          <w:i w:val="0"/>
          <w:sz w:val="22"/>
          <w:szCs w:val="22"/>
        </w:rPr>
        <w:t>udeležba podizvajalcev (priloga</w:t>
      </w:r>
      <w:r w:rsidR="003D1CD8">
        <w:rPr>
          <w:i w:val="0"/>
          <w:sz w:val="22"/>
          <w:szCs w:val="22"/>
        </w:rPr>
        <w:t xml:space="preserve"> 7</w:t>
      </w:r>
      <w:r>
        <w:rPr>
          <w:i w:val="0"/>
          <w:sz w:val="22"/>
          <w:szCs w:val="22"/>
        </w:rPr>
        <w:t>/1)</w:t>
      </w:r>
    </w:p>
    <w:p w14:paraId="4837CA4D" w14:textId="77777777" w:rsidR="00DC2457" w:rsidRDefault="00DC2457" w:rsidP="00C25C9D">
      <w:pPr>
        <w:numPr>
          <w:ilvl w:val="0"/>
          <w:numId w:val="9"/>
        </w:numPr>
        <w:ind w:left="3402"/>
        <w:rPr>
          <w:i w:val="0"/>
          <w:sz w:val="22"/>
          <w:szCs w:val="22"/>
        </w:rPr>
      </w:pPr>
      <w:r>
        <w:rPr>
          <w:i w:val="0"/>
          <w:sz w:val="22"/>
          <w:szCs w:val="22"/>
        </w:rPr>
        <w:t xml:space="preserve">zahteva podizvajalca </w:t>
      </w:r>
      <w:r w:rsidR="003D1CD8">
        <w:rPr>
          <w:i w:val="0"/>
          <w:sz w:val="22"/>
          <w:szCs w:val="22"/>
        </w:rPr>
        <w:t>za neposredno plačilo (priloga 7</w:t>
      </w:r>
      <w:r>
        <w:rPr>
          <w:i w:val="0"/>
          <w:sz w:val="22"/>
          <w:szCs w:val="22"/>
        </w:rPr>
        <w:t>/</w:t>
      </w:r>
      <w:r w:rsidR="00D0668C">
        <w:rPr>
          <w:i w:val="0"/>
          <w:sz w:val="22"/>
          <w:szCs w:val="22"/>
        </w:rPr>
        <w:t>2</w:t>
      </w:r>
      <w:r>
        <w:rPr>
          <w:i w:val="0"/>
          <w:sz w:val="22"/>
          <w:szCs w:val="22"/>
        </w:rPr>
        <w:t>)</w:t>
      </w:r>
    </w:p>
    <w:p w14:paraId="1F58BA0D" w14:textId="77777777" w:rsidR="00DC2457" w:rsidRPr="00FF47F1" w:rsidRDefault="00DC2457" w:rsidP="00C25C9D">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3D1CD8">
        <w:rPr>
          <w:i w:val="0"/>
          <w:sz w:val="22"/>
          <w:szCs w:val="22"/>
        </w:rPr>
        <w:t>7</w:t>
      </w:r>
      <w:r>
        <w:rPr>
          <w:i w:val="0"/>
          <w:sz w:val="22"/>
          <w:szCs w:val="22"/>
        </w:rPr>
        <w:t>/</w:t>
      </w:r>
      <w:r w:rsidR="00D0668C">
        <w:rPr>
          <w:i w:val="0"/>
          <w:sz w:val="22"/>
          <w:szCs w:val="22"/>
        </w:rPr>
        <w:t>3</w:t>
      </w:r>
      <w:r w:rsidRPr="001F1894">
        <w:rPr>
          <w:i w:val="0"/>
          <w:sz w:val="22"/>
          <w:szCs w:val="22"/>
        </w:rPr>
        <w:t>)</w:t>
      </w:r>
    </w:p>
    <w:p w14:paraId="29E6428A" w14:textId="77777777" w:rsidR="00DC2457" w:rsidRPr="001F1894" w:rsidRDefault="00DC2457" w:rsidP="00DC2457">
      <w:pPr>
        <w:ind w:left="1080"/>
        <w:jc w:val="both"/>
        <w:rPr>
          <w:i w:val="0"/>
          <w:sz w:val="22"/>
          <w:szCs w:val="22"/>
        </w:rPr>
      </w:pPr>
    </w:p>
    <w:p w14:paraId="01937C5B" w14:textId="77777777" w:rsidR="00DC2457" w:rsidRPr="001F1894" w:rsidRDefault="00DC2457" w:rsidP="00DC2457">
      <w:pPr>
        <w:ind w:left="1080"/>
        <w:jc w:val="both"/>
        <w:rPr>
          <w:i w:val="0"/>
          <w:sz w:val="22"/>
          <w:szCs w:val="22"/>
        </w:rPr>
      </w:pPr>
    </w:p>
    <w:p w14:paraId="121668D5" w14:textId="77777777" w:rsidR="00DC2457" w:rsidRPr="001F1894" w:rsidRDefault="00DC2457" w:rsidP="00DC2457">
      <w:pPr>
        <w:ind w:left="1080"/>
        <w:jc w:val="both"/>
        <w:rPr>
          <w:i w:val="0"/>
          <w:sz w:val="22"/>
          <w:szCs w:val="22"/>
        </w:rPr>
      </w:pPr>
    </w:p>
    <w:p w14:paraId="00C06895" w14:textId="77777777" w:rsidR="00DC2457" w:rsidRPr="001F1894" w:rsidRDefault="00DC2457" w:rsidP="00DC2457">
      <w:pPr>
        <w:ind w:left="1080"/>
        <w:jc w:val="both"/>
        <w:rPr>
          <w:i w:val="0"/>
          <w:sz w:val="22"/>
          <w:szCs w:val="22"/>
        </w:rPr>
      </w:pPr>
    </w:p>
    <w:p w14:paraId="7078D9C1" w14:textId="77777777" w:rsidR="00DC2457" w:rsidRPr="001F1894" w:rsidRDefault="00DC2457" w:rsidP="00DC2457">
      <w:pPr>
        <w:ind w:left="1080"/>
        <w:jc w:val="both"/>
        <w:rPr>
          <w:i w:val="0"/>
          <w:sz w:val="22"/>
          <w:szCs w:val="22"/>
        </w:rPr>
      </w:pPr>
    </w:p>
    <w:p w14:paraId="6746BD75" w14:textId="77777777" w:rsidR="00DC2457" w:rsidRPr="001F1894" w:rsidRDefault="00DC2457" w:rsidP="00DC2457">
      <w:pPr>
        <w:ind w:left="1080"/>
        <w:jc w:val="both"/>
        <w:rPr>
          <w:i w:val="0"/>
          <w:sz w:val="22"/>
          <w:szCs w:val="22"/>
        </w:rPr>
      </w:pPr>
    </w:p>
    <w:p w14:paraId="1FDF1456" w14:textId="77777777" w:rsidR="00DC2457" w:rsidRPr="001F1894" w:rsidRDefault="00DC2457" w:rsidP="00DC2457">
      <w:pPr>
        <w:ind w:left="1080"/>
        <w:jc w:val="both"/>
        <w:rPr>
          <w:i w:val="0"/>
          <w:sz w:val="22"/>
          <w:szCs w:val="22"/>
        </w:rPr>
      </w:pPr>
    </w:p>
    <w:p w14:paraId="4C1BF11F" w14:textId="77777777" w:rsidR="00DC2457" w:rsidRPr="001F1894" w:rsidRDefault="00DC2457" w:rsidP="00DC2457">
      <w:pPr>
        <w:ind w:left="1080"/>
        <w:jc w:val="both"/>
        <w:rPr>
          <w:i w:val="0"/>
          <w:sz w:val="22"/>
          <w:szCs w:val="22"/>
        </w:rPr>
      </w:pPr>
    </w:p>
    <w:p w14:paraId="66FE0FD8" w14:textId="77777777" w:rsidR="00DC2457" w:rsidRPr="001F1894" w:rsidRDefault="00DC2457" w:rsidP="00DC2457">
      <w:pPr>
        <w:ind w:left="1080"/>
        <w:jc w:val="both"/>
        <w:rPr>
          <w:i w:val="0"/>
          <w:sz w:val="22"/>
          <w:szCs w:val="22"/>
        </w:rPr>
      </w:pPr>
    </w:p>
    <w:p w14:paraId="3BB2CCA7" w14:textId="77777777" w:rsidR="00DC2457" w:rsidRPr="001F1894" w:rsidRDefault="00DC2457" w:rsidP="00DC2457">
      <w:pPr>
        <w:ind w:left="1080"/>
        <w:jc w:val="both"/>
        <w:rPr>
          <w:i w:val="0"/>
          <w:sz w:val="22"/>
          <w:szCs w:val="22"/>
        </w:rPr>
      </w:pPr>
    </w:p>
    <w:p w14:paraId="5561EDD2" w14:textId="77777777" w:rsidR="00DC2457" w:rsidRPr="001F1894" w:rsidRDefault="00DC2457" w:rsidP="00DC2457">
      <w:pPr>
        <w:ind w:left="1080"/>
        <w:jc w:val="both"/>
        <w:rPr>
          <w:i w:val="0"/>
          <w:sz w:val="22"/>
          <w:szCs w:val="22"/>
        </w:rPr>
      </w:pPr>
    </w:p>
    <w:p w14:paraId="28ED723F" w14:textId="77777777" w:rsidR="00DC2457" w:rsidRPr="001F1894" w:rsidRDefault="00DC2457" w:rsidP="00DC2457">
      <w:pPr>
        <w:ind w:left="1080"/>
        <w:jc w:val="both"/>
        <w:rPr>
          <w:i w:val="0"/>
          <w:sz w:val="22"/>
          <w:szCs w:val="22"/>
        </w:rPr>
      </w:pPr>
    </w:p>
    <w:p w14:paraId="3844B660" w14:textId="77777777" w:rsidR="00DC2457" w:rsidRPr="001F1894" w:rsidRDefault="00DC2457" w:rsidP="00DC2457">
      <w:pPr>
        <w:ind w:left="1080"/>
        <w:jc w:val="both"/>
        <w:rPr>
          <w:i w:val="0"/>
          <w:sz w:val="22"/>
          <w:szCs w:val="22"/>
        </w:rPr>
      </w:pPr>
    </w:p>
    <w:p w14:paraId="3F155266" w14:textId="77777777" w:rsidR="00DC2457" w:rsidRPr="001F1894" w:rsidRDefault="00DC2457" w:rsidP="00DC2457">
      <w:pPr>
        <w:ind w:left="1080"/>
        <w:jc w:val="both"/>
        <w:rPr>
          <w:i w:val="0"/>
          <w:sz w:val="22"/>
          <w:szCs w:val="22"/>
        </w:rPr>
      </w:pPr>
    </w:p>
    <w:p w14:paraId="3006DE82" w14:textId="77777777" w:rsidR="00DC2457" w:rsidRPr="001F1894" w:rsidRDefault="00DC2457" w:rsidP="00DC2457">
      <w:pPr>
        <w:ind w:left="1080"/>
        <w:jc w:val="both"/>
        <w:rPr>
          <w:i w:val="0"/>
          <w:sz w:val="22"/>
          <w:szCs w:val="22"/>
        </w:rPr>
      </w:pPr>
    </w:p>
    <w:p w14:paraId="1292F7B2" w14:textId="77777777" w:rsidR="00DC2457" w:rsidRPr="001F1894" w:rsidRDefault="00DC2457" w:rsidP="00DC2457">
      <w:pPr>
        <w:ind w:left="1080"/>
        <w:jc w:val="both"/>
        <w:rPr>
          <w:i w:val="0"/>
          <w:sz w:val="22"/>
          <w:szCs w:val="22"/>
        </w:rPr>
      </w:pPr>
    </w:p>
    <w:p w14:paraId="2B3532AB" w14:textId="77777777" w:rsidR="00DC2457" w:rsidRPr="001F1894" w:rsidRDefault="00DC2457" w:rsidP="00DC2457">
      <w:pPr>
        <w:ind w:left="1080"/>
        <w:jc w:val="both"/>
        <w:rPr>
          <w:i w:val="0"/>
          <w:sz w:val="22"/>
          <w:szCs w:val="22"/>
        </w:rPr>
      </w:pPr>
    </w:p>
    <w:p w14:paraId="32E59D25" w14:textId="77777777" w:rsidR="00DC2457" w:rsidRPr="001F1894" w:rsidRDefault="00DC2457" w:rsidP="00DC2457">
      <w:pPr>
        <w:ind w:left="1080"/>
        <w:jc w:val="both"/>
        <w:rPr>
          <w:i w:val="0"/>
          <w:sz w:val="22"/>
          <w:szCs w:val="22"/>
        </w:rPr>
      </w:pPr>
    </w:p>
    <w:p w14:paraId="2DCA51CF" w14:textId="77777777" w:rsidR="00DC2457" w:rsidRPr="001F1894" w:rsidRDefault="00DC2457" w:rsidP="00DC2457">
      <w:pPr>
        <w:ind w:left="1080"/>
        <w:jc w:val="both"/>
        <w:rPr>
          <w:i w:val="0"/>
          <w:sz w:val="22"/>
          <w:szCs w:val="22"/>
        </w:rPr>
      </w:pPr>
    </w:p>
    <w:p w14:paraId="45B142F9" w14:textId="77777777" w:rsidR="00DC2457" w:rsidRPr="001F1894" w:rsidRDefault="00DC2457" w:rsidP="00DC2457">
      <w:pPr>
        <w:ind w:left="1080"/>
        <w:jc w:val="both"/>
        <w:rPr>
          <w:i w:val="0"/>
          <w:sz w:val="22"/>
          <w:szCs w:val="22"/>
        </w:rPr>
      </w:pPr>
    </w:p>
    <w:p w14:paraId="3C631CF4" w14:textId="77777777" w:rsidR="00DC2457" w:rsidRPr="001F1894" w:rsidRDefault="00DC2457" w:rsidP="00DC2457">
      <w:pPr>
        <w:ind w:left="1080"/>
        <w:jc w:val="both"/>
        <w:rPr>
          <w:i w:val="0"/>
          <w:sz w:val="22"/>
          <w:szCs w:val="22"/>
        </w:rPr>
      </w:pPr>
    </w:p>
    <w:p w14:paraId="415A95F5" w14:textId="77777777" w:rsidR="00DC2457" w:rsidRPr="001F1894" w:rsidRDefault="00DC2457" w:rsidP="00DC2457">
      <w:pPr>
        <w:ind w:left="1080"/>
        <w:jc w:val="both"/>
        <w:rPr>
          <w:i w:val="0"/>
          <w:sz w:val="22"/>
          <w:szCs w:val="22"/>
        </w:rPr>
      </w:pPr>
    </w:p>
    <w:p w14:paraId="4B379F43" w14:textId="77777777" w:rsidR="00DC2457" w:rsidRPr="001F1894" w:rsidRDefault="00DC2457" w:rsidP="00DC2457">
      <w:pPr>
        <w:ind w:left="1080"/>
        <w:jc w:val="both"/>
        <w:rPr>
          <w:i w:val="0"/>
          <w:sz w:val="22"/>
          <w:szCs w:val="22"/>
        </w:rPr>
      </w:pPr>
    </w:p>
    <w:p w14:paraId="2FE59D37" w14:textId="77777777" w:rsidR="00DC2457" w:rsidRPr="001F1894" w:rsidRDefault="00DC2457" w:rsidP="00DC2457">
      <w:pPr>
        <w:ind w:left="1080"/>
        <w:jc w:val="both"/>
        <w:rPr>
          <w:i w:val="0"/>
          <w:sz w:val="22"/>
          <w:szCs w:val="22"/>
        </w:rPr>
      </w:pPr>
    </w:p>
    <w:p w14:paraId="16CD1296" w14:textId="77777777" w:rsidR="00DC2457" w:rsidRPr="001F1894" w:rsidRDefault="00DC2457" w:rsidP="00DC2457">
      <w:pPr>
        <w:ind w:left="1080"/>
        <w:jc w:val="both"/>
        <w:rPr>
          <w:i w:val="0"/>
          <w:sz w:val="22"/>
          <w:szCs w:val="22"/>
        </w:rPr>
      </w:pPr>
    </w:p>
    <w:p w14:paraId="544EC288" w14:textId="77777777" w:rsidR="00DC2457" w:rsidRPr="001F1894" w:rsidRDefault="00DC2457" w:rsidP="00DC2457">
      <w:pPr>
        <w:ind w:left="1080"/>
        <w:jc w:val="both"/>
        <w:rPr>
          <w:i w:val="0"/>
          <w:sz w:val="22"/>
          <w:szCs w:val="22"/>
        </w:rPr>
      </w:pPr>
    </w:p>
    <w:p w14:paraId="6C89C487" w14:textId="77777777" w:rsidR="00DC2457" w:rsidRPr="001F1894" w:rsidRDefault="00DC2457" w:rsidP="00DC2457">
      <w:pPr>
        <w:ind w:left="1080"/>
        <w:jc w:val="both"/>
        <w:rPr>
          <w:i w:val="0"/>
          <w:sz w:val="22"/>
          <w:szCs w:val="22"/>
        </w:rPr>
      </w:pPr>
    </w:p>
    <w:p w14:paraId="7C45692C" w14:textId="77777777" w:rsidR="00DC2457" w:rsidRPr="001F1894" w:rsidRDefault="00DC2457" w:rsidP="00DC2457">
      <w:pPr>
        <w:jc w:val="right"/>
        <w:rPr>
          <w:b/>
          <w:i w:val="0"/>
          <w:sz w:val="22"/>
          <w:szCs w:val="22"/>
        </w:rPr>
      </w:pPr>
    </w:p>
    <w:p w14:paraId="0DE0C030" w14:textId="77777777" w:rsidR="00DC2457" w:rsidRDefault="00DC2457" w:rsidP="00DC2457">
      <w:pPr>
        <w:jc w:val="right"/>
        <w:rPr>
          <w:b/>
          <w:i w:val="0"/>
          <w:sz w:val="22"/>
          <w:szCs w:val="22"/>
        </w:rPr>
      </w:pPr>
    </w:p>
    <w:p w14:paraId="0239A704" w14:textId="77777777" w:rsidR="00DC2457" w:rsidRDefault="00DC2457" w:rsidP="00DC2457">
      <w:pPr>
        <w:jc w:val="right"/>
        <w:rPr>
          <w:b/>
          <w:i w:val="0"/>
          <w:sz w:val="22"/>
          <w:szCs w:val="22"/>
        </w:rPr>
      </w:pPr>
    </w:p>
    <w:p w14:paraId="78C8F30E" w14:textId="77777777" w:rsidR="00DC2457" w:rsidRDefault="00DC2457" w:rsidP="00DC2457">
      <w:pPr>
        <w:jc w:val="right"/>
        <w:rPr>
          <w:b/>
          <w:i w:val="0"/>
          <w:sz w:val="22"/>
          <w:szCs w:val="22"/>
        </w:rPr>
      </w:pPr>
    </w:p>
    <w:p w14:paraId="50215F8A" w14:textId="77777777" w:rsidR="00DC2457" w:rsidRDefault="00DC2457" w:rsidP="00DC2457">
      <w:pPr>
        <w:jc w:val="right"/>
        <w:rPr>
          <w:b/>
          <w:i w:val="0"/>
          <w:sz w:val="22"/>
          <w:szCs w:val="22"/>
        </w:rPr>
      </w:pPr>
    </w:p>
    <w:p w14:paraId="2B5B20DA" w14:textId="77777777" w:rsidR="00DC2457" w:rsidRDefault="00DC2457" w:rsidP="00DC2457">
      <w:pPr>
        <w:jc w:val="right"/>
        <w:rPr>
          <w:b/>
          <w:i w:val="0"/>
          <w:sz w:val="22"/>
          <w:szCs w:val="22"/>
        </w:rPr>
      </w:pPr>
    </w:p>
    <w:p w14:paraId="62081E5D" w14:textId="77777777" w:rsidR="00DC2457" w:rsidRDefault="00DC2457" w:rsidP="00DC2457">
      <w:pPr>
        <w:jc w:val="right"/>
        <w:rPr>
          <w:b/>
          <w:i w:val="0"/>
          <w:sz w:val="22"/>
          <w:szCs w:val="22"/>
        </w:rPr>
      </w:pPr>
    </w:p>
    <w:p w14:paraId="6C81C773" w14:textId="77777777" w:rsidR="00DC2457" w:rsidRDefault="00DC2457" w:rsidP="00DC2457">
      <w:pPr>
        <w:jc w:val="right"/>
        <w:rPr>
          <w:b/>
          <w:i w:val="0"/>
          <w:sz w:val="22"/>
          <w:szCs w:val="22"/>
        </w:rPr>
      </w:pPr>
    </w:p>
    <w:p w14:paraId="49CD75AC" w14:textId="77777777" w:rsidR="00DC2457" w:rsidRDefault="00DC2457" w:rsidP="00DC2457">
      <w:pPr>
        <w:jc w:val="right"/>
        <w:rPr>
          <w:b/>
          <w:i w:val="0"/>
          <w:sz w:val="22"/>
          <w:szCs w:val="22"/>
        </w:rPr>
      </w:pPr>
    </w:p>
    <w:p w14:paraId="6A281ABA" w14:textId="77777777" w:rsidR="00DC2457" w:rsidRDefault="00DC2457" w:rsidP="00DC2457">
      <w:pPr>
        <w:jc w:val="right"/>
        <w:rPr>
          <w:b/>
          <w:i w:val="0"/>
          <w:sz w:val="22"/>
          <w:szCs w:val="22"/>
        </w:rPr>
      </w:pPr>
    </w:p>
    <w:p w14:paraId="1F964A35" w14:textId="77777777" w:rsidR="00DC2457" w:rsidRDefault="00DC2457" w:rsidP="00DC2457">
      <w:pPr>
        <w:jc w:val="right"/>
        <w:rPr>
          <w:b/>
          <w:i w:val="0"/>
          <w:sz w:val="22"/>
          <w:szCs w:val="22"/>
        </w:rPr>
      </w:pPr>
    </w:p>
    <w:p w14:paraId="63A997A9" w14:textId="77777777" w:rsidR="00DC2457" w:rsidRDefault="00DC2457" w:rsidP="00DC2457">
      <w:pPr>
        <w:jc w:val="right"/>
        <w:rPr>
          <w:b/>
          <w:i w:val="0"/>
          <w:sz w:val="22"/>
          <w:szCs w:val="22"/>
        </w:rPr>
      </w:pPr>
    </w:p>
    <w:p w14:paraId="7C2C2860" w14:textId="77777777" w:rsidR="00CF7FF6" w:rsidRDefault="00CF7FF6">
      <w:pPr>
        <w:rPr>
          <w:b/>
          <w:i w:val="0"/>
          <w:sz w:val="22"/>
          <w:szCs w:val="22"/>
        </w:rPr>
      </w:pPr>
      <w:r>
        <w:rPr>
          <w:b/>
          <w:i w:val="0"/>
          <w:sz w:val="22"/>
          <w:szCs w:val="22"/>
        </w:rPr>
        <w:br w:type="page"/>
      </w:r>
    </w:p>
    <w:p w14:paraId="4515DFFD" w14:textId="77777777" w:rsidR="00D0668C" w:rsidRDefault="008002DE" w:rsidP="00D0668C">
      <w:pPr>
        <w:jc w:val="right"/>
        <w:rPr>
          <w:b/>
          <w:i w:val="0"/>
          <w:sz w:val="22"/>
          <w:szCs w:val="22"/>
        </w:rPr>
      </w:pPr>
      <w:r>
        <w:rPr>
          <w:b/>
          <w:i w:val="0"/>
          <w:sz w:val="22"/>
          <w:szCs w:val="22"/>
        </w:rPr>
        <w:lastRenderedPageBreak/>
        <w:t>PRILOGA 7</w:t>
      </w:r>
      <w:r w:rsidR="00D0668C">
        <w:rPr>
          <w:b/>
          <w:i w:val="0"/>
          <w:sz w:val="22"/>
          <w:szCs w:val="22"/>
        </w:rPr>
        <w:t>/1</w:t>
      </w:r>
    </w:p>
    <w:p w14:paraId="733EC326" w14:textId="77777777"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14:paraId="49D18BA1" w14:textId="77777777" w:rsidR="00D0668C" w:rsidRPr="00D0668C" w:rsidRDefault="00D0668C" w:rsidP="00D0668C">
      <w:pPr>
        <w:ind w:left="1080"/>
        <w:jc w:val="both"/>
        <w:rPr>
          <w:i w:val="0"/>
          <w:sz w:val="22"/>
          <w:szCs w:val="22"/>
        </w:rPr>
      </w:pPr>
    </w:p>
    <w:p w14:paraId="06E67F07" w14:textId="77777777" w:rsidR="00D0668C" w:rsidRPr="00D0668C" w:rsidRDefault="00D0668C" w:rsidP="00D0668C">
      <w:pPr>
        <w:ind w:left="1080"/>
        <w:jc w:val="both"/>
        <w:rPr>
          <w:i w:val="0"/>
          <w:sz w:val="22"/>
          <w:szCs w:val="22"/>
        </w:rPr>
      </w:pPr>
    </w:p>
    <w:p w14:paraId="53A3D35C" w14:textId="5C772CEF" w:rsidR="00D0668C" w:rsidRPr="00D0668C" w:rsidRDefault="00D0668C" w:rsidP="00D0668C">
      <w:pPr>
        <w:ind w:left="1080"/>
        <w:jc w:val="both"/>
        <w:rPr>
          <w:i w:val="0"/>
          <w:sz w:val="22"/>
          <w:szCs w:val="22"/>
        </w:rPr>
      </w:pPr>
      <w:r w:rsidRPr="00D0668C">
        <w:rPr>
          <w:i w:val="0"/>
          <w:sz w:val="22"/>
          <w:szCs w:val="22"/>
        </w:rPr>
        <w:t xml:space="preserve">V zvezi z javnim </w:t>
      </w:r>
      <w:r w:rsidRPr="00CE7D77">
        <w:rPr>
          <w:i w:val="0"/>
          <w:sz w:val="22"/>
          <w:szCs w:val="22"/>
        </w:rPr>
        <w:t xml:space="preserve">naročilom </w:t>
      </w:r>
      <w:r w:rsidRPr="00887756">
        <w:rPr>
          <w:i w:val="0"/>
          <w:sz w:val="22"/>
          <w:szCs w:val="22"/>
        </w:rPr>
        <w:t>»</w:t>
      </w:r>
      <w:r w:rsidR="00CE7D77" w:rsidRPr="00887756">
        <w:rPr>
          <w:b/>
          <w:i w:val="0"/>
          <w:sz w:val="22"/>
          <w:szCs w:val="22"/>
        </w:rPr>
        <w:t>7560-18-</w:t>
      </w:r>
      <w:r w:rsidR="009009C0" w:rsidRPr="00887756">
        <w:rPr>
          <w:b/>
          <w:i w:val="0"/>
          <w:sz w:val="22"/>
          <w:szCs w:val="22"/>
        </w:rPr>
        <w:t>220095</w:t>
      </w:r>
      <w:r w:rsidR="003776AF" w:rsidRPr="00887756">
        <w:rPr>
          <w:b/>
          <w:i w:val="0"/>
          <w:sz w:val="22"/>
          <w:szCs w:val="22"/>
        </w:rPr>
        <w:t xml:space="preserve"> </w:t>
      </w:r>
      <w:r w:rsidR="00B353EC" w:rsidRPr="00887756">
        <w:rPr>
          <w:b/>
          <w:i w:val="0"/>
          <w:sz w:val="22"/>
          <w:szCs w:val="22"/>
        </w:rPr>
        <w:t>–</w:t>
      </w:r>
      <w:r w:rsidRPr="00887756">
        <w:rPr>
          <w:b/>
          <w:i w:val="0"/>
          <w:sz w:val="22"/>
          <w:szCs w:val="22"/>
        </w:rPr>
        <w:t xml:space="preserve"> </w:t>
      </w:r>
      <w:r w:rsidR="004574D2" w:rsidRPr="00887756">
        <w:rPr>
          <w:b/>
          <w:i w:val="0"/>
          <w:sz w:val="22"/>
          <w:szCs w:val="22"/>
        </w:rPr>
        <w:t>Izgradnja</w:t>
      </w:r>
      <w:r w:rsidR="004574D2">
        <w:rPr>
          <w:b/>
          <w:i w:val="0"/>
          <w:sz w:val="22"/>
          <w:szCs w:val="22"/>
        </w:rPr>
        <w:t xml:space="preserve"> dveh </w:t>
      </w:r>
      <w:r w:rsidR="00DE550E">
        <w:rPr>
          <w:b/>
          <w:i w:val="0"/>
          <w:sz w:val="22"/>
          <w:szCs w:val="22"/>
        </w:rPr>
        <w:t xml:space="preserve">vadbenih </w:t>
      </w:r>
      <w:r w:rsidR="004574D2">
        <w:rPr>
          <w:b/>
          <w:i w:val="0"/>
          <w:sz w:val="22"/>
          <w:szCs w:val="22"/>
        </w:rPr>
        <w:t>nogometnih igrišč v Stožicah</w:t>
      </w:r>
      <w:r w:rsidRPr="007233EF">
        <w:rPr>
          <w:i w:val="0"/>
          <w:sz w:val="22"/>
          <w:szCs w:val="22"/>
        </w:rPr>
        <w:t>«, izjavljamo, da nastopamo s podizvajalci in sicer v nadaljevanju navajamo udeležbe</w:t>
      </w:r>
      <w:r w:rsidRPr="00D0668C">
        <w:rPr>
          <w:i w:val="0"/>
          <w:sz w:val="22"/>
          <w:szCs w:val="22"/>
        </w:rPr>
        <w:t xml:space="preserve"> le-teh:</w:t>
      </w:r>
    </w:p>
    <w:p w14:paraId="4EF04384" w14:textId="77777777" w:rsidR="00D0668C" w:rsidRPr="00D0668C" w:rsidRDefault="00D0668C" w:rsidP="00D0668C">
      <w:pPr>
        <w:ind w:left="1080"/>
        <w:jc w:val="both"/>
        <w:rPr>
          <w:i w:val="0"/>
          <w:sz w:val="22"/>
          <w:szCs w:val="22"/>
        </w:rPr>
      </w:pPr>
    </w:p>
    <w:p w14:paraId="725B09A6" w14:textId="77777777"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5F36CD57" w14:textId="77777777" w:rsidTr="006B1E31">
        <w:tc>
          <w:tcPr>
            <w:tcW w:w="1440" w:type="dxa"/>
            <w:gridSpan w:val="2"/>
          </w:tcPr>
          <w:p w14:paraId="298E1852"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4B47D4BC" w14:textId="77777777" w:rsidR="00D0668C" w:rsidRPr="00D0668C" w:rsidRDefault="00D0668C" w:rsidP="00D0668C">
            <w:pPr>
              <w:jc w:val="both"/>
              <w:rPr>
                <w:i w:val="0"/>
                <w:sz w:val="22"/>
                <w:szCs w:val="22"/>
              </w:rPr>
            </w:pPr>
          </w:p>
        </w:tc>
        <w:tc>
          <w:tcPr>
            <w:tcW w:w="900" w:type="dxa"/>
            <w:gridSpan w:val="2"/>
          </w:tcPr>
          <w:p w14:paraId="1DB90D0F"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5CB1DAEE" w14:textId="77777777" w:rsidTr="006B1E31">
        <w:tc>
          <w:tcPr>
            <w:tcW w:w="720" w:type="dxa"/>
          </w:tcPr>
          <w:p w14:paraId="54707B17" w14:textId="77777777" w:rsidR="00D0668C" w:rsidRPr="00D0668C" w:rsidRDefault="00D0668C" w:rsidP="00D0668C">
            <w:pPr>
              <w:jc w:val="both"/>
              <w:rPr>
                <w:i w:val="0"/>
                <w:sz w:val="16"/>
                <w:szCs w:val="16"/>
              </w:rPr>
            </w:pPr>
          </w:p>
        </w:tc>
        <w:tc>
          <w:tcPr>
            <w:tcW w:w="6480" w:type="dxa"/>
            <w:gridSpan w:val="5"/>
          </w:tcPr>
          <w:p w14:paraId="7A2EFE30" w14:textId="77777777" w:rsidR="00D0668C" w:rsidRPr="00D0668C" w:rsidRDefault="00D0668C" w:rsidP="00D0668C">
            <w:pPr>
              <w:jc w:val="both"/>
              <w:rPr>
                <w:i w:val="0"/>
                <w:sz w:val="16"/>
                <w:szCs w:val="16"/>
              </w:rPr>
            </w:pPr>
          </w:p>
        </w:tc>
        <w:tc>
          <w:tcPr>
            <w:tcW w:w="360" w:type="dxa"/>
          </w:tcPr>
          <w:p w14:paraId="77DA79A9" w14:textId="77777777" w:rsidR="00D0668C" w:rsidRPr="00D0668C" w:rsidRDefault="00D0668C" w:rsidP="00D0668C">
            <w:pPr>
              <w:jc w:val="both"/>
              <w:rPr>
                <w:i w:val="0"/>
                <w:sz w:val="16"/>
                <w:szCs w:val="16"/>
              </w:rPr>
            </w:pPr>
          </w:p>
        </w:tc>
        <w:tc>
          <w:tcPr>
            <w:tcW w:w="720" w:type="dxa"/>
            <w:gridSpan w:val="3"/>
          </w:tcPr>
          <w:p w14:paraId="137A3CE9" w14:textId="77777777" w:rsidR="00D0668C" w:rsidRPr="00D0668C" w:rsidRDefault="00D0668C" w:rsidP="00D0668C">
            <w:pPr>
              <w:jc w:val="both"/>
              <w:rPr>
                <w:i w:val="0"/>
                <w:sz w:val="16"/>
                <w:szCs w:val="16"/>
              </w:rPr>
            </w:pPr>
          </w:p>
        </w:tc>
        <w:tc>
          <w:tcPr>
            <w:tcW w:w="720" w:type="dxa"/>
          </w:tcPr>
          <w:p w14:paraId="537F7B81" w14:textId="77777777" w:rsidR="00D0668C" w:rsidRPr="00D0668C" w:rsidRDefault="00D0668C" w:rsidP="00D0668C">
            <w:pPr>
              <w:jc w:val="both"/>
              <w:rPr>
                <w:i w:val="0"/>
                <w:sz w:val="16"/>
                <w:szCs w:val="16"/>
              </w:rPr>
            </w:pPr>
          </w:p>
        </w:tc>
      </w:tr>
      <w:tr w:rsidR="00D0668C" w:rsidRPr="00D0668C" w14:paraId="58FE9A12" w14:textId="77777777" w:rsidTr="006B1E31">
        <w:tc>
          <w:tcPr>
            <w:tcW w:w="1440" w:type="dxa"/>
            <w:gridSpan w:val="2"/>
          </w:tcPr>
          <w:p w14:paraId="2E28B8D9"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6B48353F" w14:textId="77777777" w:rsidR="00D0668C" w:rsidRPr="00D0668C" w:rsidRDefault="00D0668C" w:rsidP="00D0668C">
            <w:pPr>
              <w:jc w:val="both"/>
              <w:rPr>
                <w:i w:val="0"/>
                <w:sz w:val="22"/>
                <w:szCs w:val="22"/>
              </w:rPr>
            </w:pPr>
          </w:p>
        </w:tc>
        <w:tc>
          <w:tcPr>
            <w:tcW w:w="1260" w:type="dxa"/>
            <w:gridSpan w:val="3"/>
          </w:tcPr>
          <w:p w14:paraId="4C2F989D"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001E9301" w14:textId="77777777" w:rsidTr="006B1E31">
        <w:tc>
          <w:tcPr>
            <w:tcW w:w="9000" w:type="dxa"/>
            <w:gridSpan w:val="11"/>
          </w:tcPr>
          <w:p w14:paraId="3A6998FA" w14:textId="77777777" w:rsidR="00D0668C" w:rsidRPr="00D0668C" w:rsidRDefault="00D0668C" w:rsidP="00D0668C">
            <w:pPr>
              <w:jc w:val="both"/>
              <w:rPr>
                <w:i w:val="0"/>
                <w:sz w:val="16"/>
                <w:szCs w:val="16"/>
              </w:rPr>
            </w:pPr>
          </w:p>
        </w:tc>
      </w:tr>
      <w:tr w:rsidR="00D0668C" w:rsidRPr="00D0668C" w14:paraId="07F83946" w14:textId="77777777" w:rsidTr="006B1E31">
        <w:tc>
          <w:tcPr>
            <w:tcW w:w="1440" w:type="dxa"/>
            <w:gridSpan w:val="2"/>
          </w:tcPr>
          <w:p w14:paraId="2FFA3B39"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2DBEB37B" w14:textId="77777777" w:rsidR="00D0668C" w:rsidRPr="00D0668C" w:rsidRDefault="00D0668C" w:rsidP="00D0668C">
            <w:pPr>
              <w:jc w:val="both"/>
              <w:rPr>
                <w:i w:val="0"/>
                <w:sz w:val="22"/>
                <w:szCs w:val="22"/>
              </w:rPr>
            </w:pPr>
          </w:p>
        </w:tc>
      </w:tr>
      <w:tr w:rsidR="00D0668C" w:rsidRPr="00D0668C" w14:paraId="7C106CFE" w14:textId="77777777" w:rsidTr="006B1E31">
        <w:tc>
          <w:tcPr>
            <w:tcW w:w="1440" w:type="dxa"/>
            <w:gridSpan w:val="2"/>
          </w:tcPr>
          <w:p w14:paraId="58B9DFC3" w14:textId="77777777" w:rsidR="00D0668C" w:rsidRPr="00D0668C" w:rsidRDefault="00D0668C" w:rsidP="00D0668C">
            <w:pPr>
              <w:jc w:val="both"/>
              <w:rPr>
                <w:i w:val="0"/>
                <w:sz w:val="22"/>
                <w:szCs w:val="22"/>
              </w:rPr>
            </w:pPr>
          </w:p>
        </w:tc>
        <w:tc>
          <w:tcPr>
            <w:tcW w:w="7560" w:type="dxa"/>
            <w:gridSpan w:val="9"/>
          </w:tcPr>
          <w:p w14:paraId="6DCA118E" w14:textId="77777777" w:rsidR="00D0668C" w:rsidRPr="00D0668C" w:rsidRDefault="00D0668C" w:rsidP="00D0668C">
            <w:pPr>
              <w:jc w:val="both"/>
              <w:rPr>
                <w:i w:val="0"/>
                <w:sz w:val="22"/>
                <w:szCs w:val="22"/>
              </w:rPr>
            </w:pPr>
          </w:p>
        </w:tc>
      </w:tr>
      <w:tr w:rsidR="00D0668C" w:rsidRPr="00D0668C" w14:paraId="373C2955" w14:textId="77777777" w:rsidTr="006B1E31">
        <w:tc>
          <w:tcPr>
            <w:tcW w:w="1440" w:type="dxa"/>
            <w:gridSpan w:val="2"/>
          </w:tcPr>
          <w:p w14:paraId="1D324895"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2D173CCB" w14:textId="77777777" w:rsidR="00D0668C" w:rsidRPr="00D0668C" w:rsidRDefault="00D0668C" w:rsidP="00D0668C">
            <w:pPr>
              <w:jc w:val="both"/>
              <w:rPr>
                <w:i w:val="0"/>
                <w:sz w:val="22"/>
                <w:szCs w:val="22"/>
              </w:rPr>
            </w:pPr>
          </w:p>
        </w:tc>
        <w:tc>
          <w:tcPr>
            <w:tcW w:w="3780" w:type="dxa"/>
            <w:gridSpan w:val="7"/>
          </w:tcPr>
          <w:p w14:paraId="6F840837"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0DB744EE" w14:textId="77777777" w:rsidTr="006B1E31">
        <w:tc>
          <w:tcPr>
            <w:tcW w:w="1440" w:type="dxa"/>
            <w:gridSpan w:val="2"/>
          </w:tcPr>
          <w:p w14:paraId="1A0A6564" w14:textId="77777777" w:rsidR="00D0668C" w:rsidRPr="00D0668C" w:rsidRDefault="00D0668C" w:rsidP="00D0668C">
            <w:pPr>
              <w:jc w:val="both"/>
              <w:rPr>
                <w:i w:val="0"/>
                <w:sz w:val="22"/>
                <w:szCs w:val="22"/>
              </w:rPr>
            </w:pPr>
          </w:p>
        </w:tc>
        <w:tc>
          <w:tcPr>
            <w:tcW w:w="7560" w:type="dxa"/>
            <w:gridSpan w:val="9"/>
          </w:tcPr>
          <w:p w14:paraId="1BE07A0F" w14:textId="77777777" w:rsidR="00D0668C" w:rsidRPr="00D0668C" w:rsidRDefault="00D0668C" w:rsidP="00D0668C">
            <w:pPr>
              <w:jc w:val="both"/>
              <w:rPr>
                <w:i w:val="0"/>
                <w:sz w:val="22"/>
                <w:szCs w:val="22"/>
              </w:rPr>
            </w:pPr>
          </w:p>
        </w:tc>
      </w:tr>
      <w:tr w:rsidR="00D0668C" w:rsidRPr="00D0668C" w14:paraId="2CBAD06B" w14:textId="77777777" w:rsidTr="006B1E31">
        <w:tc>
          <w:tcPr>
            <w:tcW w:w="1440" w:type="dxa"/>
            <w:gridSpan w:val="2"/>
          </w:tcPr>
          <w:p w14:paraId="4ADC09C5"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766FA3F4" w14:textId="77777777" w:rsidR="00D0668C" w:rsidRPr="00D0668C" w:rsidRDefault="00D0668C" w:rsidP="00D0668C">
            <w:pPr>
              <w:jc w:val="both"/>
              <w:rPr>
                <w:i w:val="0"/>
                <w:sz w:val="22"/>
                <w:szCs w:val="22"/>
              </w:rPr>
            </w:pPr>
          </w:p>
        </w:tc>
        <w:tc>
          <w:tcPr>
            <w:tcW w:w="2790" w:type="dxa"/>
            <w:gridSpan w:val="2"/>
          </w:tcPr>
          <w:p w14:paraId="33F1BC3B"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5BCEEF2F" w14:textId="77777777" w:rsidR="00D0668C" w:rsidRPr="00D0668C" w:rsidRDefault="00D0668C" w:rsidP="00D0668C">
            <w:pPr>
              <w:jc w:val="both"/>
              <w:rPr>
                <w:i w:val="0"/>
                <w:sz w:val="22"/>
                <w:szCs w:val="22"/>
              </w:rPr>
            </w:pPr>
          </w:p>
        </w:tc>
      </w:tr>
    </w:tbl>
    <w:p w14:paraId="15DA5365" w14:textId="77777777" w:rsidR="00D0668C" w:rsidRPr="00D0668C" w:rsidRDefault="00D0668C" w:rsidP="00D0668C">
      <w:pPr>
        <w:jc w:val="both"/>
        <w:rPr>
          <w:i w:val="0"/>
          <w:sz w:val="22"/>
          <w:szCs w:val="22"/>
        </w:rPr>
      </w:pPr>
    </w:p>
    <w:p w14:paraId="73BDF7D8"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69D6FA7E" w14:textId="77777777" w:rsidTr="006B1E31">
        <w:tc>
          <w:tcPr>
            <w:tcW w:w="1440" w:type="dxa"/>
            <w:gridSpan w:val="2"/>
          </w:tcPr>
          <w:p w14:paraId="59DA1579"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1E76B47A" w14:textId="77777777" w:rsidR="00D0668C" w:rsidRPr="00D0668C" w:rsidRDefault="00D0668C" w:rsidP="00D0668C">
            <w:pPr>
              <w:jc w:val="both"/>
              <w:rPr>
                <w:i w:val="0"/>
                <w:sz w:val="22"/>
                <w:szCs w:val="22"/>
              </w:rPr>
            </w:pPr>
          </w:p>
        </w:tc>
        <w:tc>
          <w:tcPr>
            <w:tcW w:w="900" w:type="dxa"/>
            <w:gridSpan w:val="2"/>
          </w:tcPr>
          <w:p w14:paraId="4AF666EA"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77D3791C" w14:textId="77777777" w:rsidTr="006B1E31">
        <w:tc>
          <w:tcPr>
            <w:tcW w:w="720" w:type="dxa"/>
          </w:tcPr>
          <w:p w14:paraId="7754ABA8" w14:textId="77777777" w:rsidR="00D0668C" w:rsidRPr="00D0668C" w:rsidRDefault="00D0668C" w:rsidP="00D0668C">
            <w:pPr>
              <w:jc w:val="both"/>
              <w:rPr>
                <w:i w:val="0"/>
                <w:sz w:val="16"/>
                <w:szCs w:val="16"/>
              </w:rPr>
            </w:pPr>
          </w:p>
        </w:tc>
        <w:tc>
          <w:tcPr>
            <w:tcW w:w="6480" w:type="dxa"/>
            <w:gridSpan w:val="5"/>
          </w:tcPr>
          <w:p w14:paraId="064A3DDA" w14:textId="77777777" w:rsidR="00D0668C" w:rsidRPr="00D0668C" w:rsidRDefault="00D0668C" w:rsidP="00D0668C">
            <w:pPr>
              <w:jc w:val="both"/>
              <w:rPr>
                <w:i w:val="0"/>
                <w:sz w:val="16"/>
                <w:szCs w:val="16"/>
              </w:rPr>
            </w:pPr>
          </w:p>
        </w:tc>
        <w:tc>
          <w:tcPr>
            <w:tcW w:w="360" w:type="dxa"/>
          </w:tcPr>
          <w:p w14:paraId="6933845F" w14:textId="77777777" w:rsidR="00D0668C" w:rsidRPr="00D0668C" w:rsidRDefault="00D0668C" w:rsidP="00D0668C">
            <w:pPr>
              <w:jc w:val="both"/>
              <w:rPr>
                <w:i w:val="0"/>
                <w:sz w:val="16"/>
                <w:szCs w:val="16"/>
              </w:rPr>
            </w:pPr>
          </w:p>
        </w:tc>
        <w:tc>
          <w:tcPr>
            <w:tcW w:w="720" w:type="dxa"/>
            <w:gridSpan w:val="3"/>
          </w:tcPr>
          <w:p w14:paraId="786A28D8" w14:textId="77777777" w:rsidR="00D0668C" w:rsidRPr="00D0668C" w:rsidRDefault="00D0668C" w:rsidP="00D0668C">
            <w:pPr>
              <w:jc w:val="both"/>
              <w:rPr>
                <w:i w:val="0"/>
                <w:sz w:val="16"/>
                <w:szCs w:val="16"/>
              </w:rPr>
            </w:pPr>
          </w:p>
        </w:tc>
        <w:tc>
          <w:tcPr>
            <w:tcW w:w="720" w:type="dxa"/>
          </w:tcPr>
          <w:p w14:paraId="1BADDBBC" w14:textId="77777777" w:rsidR="00D0668C" w:rsidRPr="00D0668C" w:rsidRDefault="00D0668C" w:rsidP="00D0668C">
            <w:pPr>
              <w:jc w:val="both"/>
              <w:rPr>
                <w:i w:val="0"/>
                <w:sz w:val="16"/>
                <w:szCs w:val="16"/>
              </w:rPr>
            </w:pPr>
          </w:p>
        </w:tc>
      </w:tr>
      <w:tr w:rsidR="00D0668C" w:rsidRPr="00D0668C" w14:paraId="63F7816A" w14:textId="77777777" w:rsidTr="006B1E31">
        <w:tc>
          <w:tcPr>
            <w:tcW w:w="1440" w:type="dxa"/>
            <w:gridSpan w:val="2"/>
          </w:tcPr>
          <w:p w14:paraId="06DA21C2"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794DC93E" w14:textId="77777777" w:rsidR="00D0668C" w:rsidRPr="00D0668C" w:rsidRDefault="00D0668C" w:rsidP="00D0668C">
            <w:pPr>
              <w:jc w:val="both"/>
              <w:rPr>
                <w:i w:val="0"/>
                <w:sz w:val="22"/>
                <w:szCs w:val="22"/>
              </w:rPr>
            </w:pPr>
          </w:p>
        </w:tc>
        <w:tc>
          <w:tcPr>
            <w:tcW w:w="1260" w:type="dxa"/>
            <w:gridSpan w:val="3"/>
          </w:tcPr>
          <w:p w14:paraId="382E5173"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341422AE" w14:textId="77777777" w:rsidTr="006B1E31">
        <w:tc>
          <w:tcPr>
            <w:tcW w:w="9000" w:type="dxa"/>
            <w:gridSpan w:val="11"/>
          </w:tcPr>
          <w:p w14:paraId="292CBB24" w14:textId="77777777" w:rsidR="00D0668C" w:rsidRPr="00D0668C" w:rsidRDefault="00D0668C" w:rsidP="00D0668C">
            <w:pPr>
              <w:jc w:val="both"/>
              <w:rPr>
                <w:i w:val="0"/>
                <w:sz w:val="16"/>
                <w:szCs w:val="16"/>
              </w:rPr>
            </w:pPr>
          </w:p>
        </w:tc>
      </w:tr>
      <w:tr w:rsidR="00D0668C" w:rsidRPr="00D0668C" w14:paraId="0C6BBAC7" w14:textId="77777777" w:rsidTr="006B1E31">
        <w:tc>
          <w:tcPr>
            <w:tcW w:w="1440" w:type="dxa"/>
            <w:gridSpan w:val="2"/>
          </w:tcPr>
          <w:p w14:paraId="03833572"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5BA60DC9" w14:textId="77777777" w:rsidR="00D0668C" w:rsidRPr="00D0668C" w:rsidRDefault="00D0668C" w:rsidP="00D0668C">
            <w:pPr>
              <w:jc w:val="both"/>
              <w:rPr>
                <w:i w:val="0"/>
                <w:sz w:val="22"/>
                <w:szCs w:val="22"/>
              </w:rPr>
            </w:pPr>
          </w:p>
        </w:tc>
      </w:tr>
      <w:tr w:rsidR="00D0668C" w:rsidRPr="00D0668C" w14:paraId="2808DD07" w14:textId="77777777" w:rsidTr="006B1E31">
        <w:tc>
          <w:tcPr>
            <w:tcW w:w="1440" w:type="dxa"/>
            <w:gridSpan w:val="2"/>
          </w:tcPr>
          <w:p w14:paraId="1BE92735" w14:textId="77777777" w:rsidR="00D0668C" w:rsidRPr="00D0668C" w:rsidRDefault="00D0668C" w:rsidP="00D0668C">
            <w:pPr>
              <w:jc w:val="both"/>
              <w:rPr>
                <w:i w:val="0"/>
                <w:sz w:val="22"/>
                <w:szCs w:val="22"/>
              </w:rPr>
            </w:pPr>
          </w:p>
        </w:tc>
        <w:tc>
          <w:tcPr>
            <w:tcW w:w="7560" w:type="dxa"/>
            <w:gridSpan w:val="9"/>
          </w:tcPr>
          <w:p w14:paraId="5A91D799" w14:textId="77777777" w:rsidR="00D0668C" w:rsidRPr="00D0668C" w:rsidRDefault="00D0668C" w:rsidP="00D0668C">
            <w:pPr>
              <w:jc w:val="both"/>
              <w:rPr>
                <w:i w:val="0"/>
                <w:sz w:val="22"/>
                <w:szCs w:val="22"/>
              </w:rPr>
            </w:pPr>
          </w:p>
        </w:tc>
      </w:tr>
      <w:tr w:rsidR="00D0668C" w:rsidRPr="00D0668C" w14:paraId="28F4EA2D" w14:textId="77777777" w:rsidTr="006B1E31">
        <w:tc>
          <w:tcPr>
            <w:tcW w:w="1440" w:type="dxa"/>
            <w:gridSpan w:val="2"/>
          </w:tcPr>
          <w:p w14:paraId="77142437"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5ABE478B" w14:textId="77777777" w:rsidR="00D0668C" w:rsidRPr="00D0668C" w:rsidRDefault="00D0668C" w:rsidP="00D0668C">
            <w:pPr>
              <w:jc w:val="both"/>
              <w:rPr>
                <w:i w:val="0"/>
                <w:sz w:val="22"/>
                <w:szCs w:val="22"/>
              </w:rPr>
            </w:pPr>
          </w:p>
        </w:tc>
        <w:tc>
          <w:tcPr>
            <w:tcW w:w="3780" w:type="dxa"/>
            <w:gridSpan w:val="7"/>
          </w:tcPr>
          <w:p w14:paraId="50CB792F"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4CC2492C" w14:textId="77777777" w:rsidTr="006B1E31">
        <w:tc>
          <w:tcPr>
            <w:tcW w:w="1440" w:type="dxa"/>
            <w:gridSpan w:val="2"/>
          </w:tcPr>
          <w:p w14:paraId="56C87B9D" w14:textId="77777777" w:rsidR="00D0668C" w:rsidRPr="00D0668C" w:rsidRDefault="00D0668C" w:rsidP="00D0668C">
            <w:pPr>
              <w:jc w:val="both"/>
              <w:rPr>
                <w:i w:val="0"/>
                <w:sz w:val="22"/>
                <w:szCs w:val="22"/>
              </w:rPr>
            </w:pPr>
          </w:p>
        </w:tc>
        <w:tc>
          <w:tcPr>
            <w:tcW w:w="7560" w:type="dxa"/>
            <w:gridSpan w:val="9"/>
          </w:tcPr>
          <w:p w14:paraId="643B29DF" w14:textId="77777777" w:rsidR="00D0668C" w:rsidRPr="00D0668C" w:rsidRDefault="00D0668C" w:rsidP="00D0668C">
            <w:pPr>
              <w:jc w:val="both"/>
              <w:rPr>
                <w:i w:val="0"/>
                <w:sz w:val="22"/>
                <w:szCs w:val="22"/>
              </w:rPr>
            </w:pPr>
          </w:p>
        </w:tc>
      </w:tr>
      <w:tr w:rsidR="00D0668C" w:rsidRPr="00D0668C" w14:paraId="0703CA76" w14:textId="77777777" w:rsidTr="006B1E31">
        <w:tc>
          <w:tcPr>
            <w:tcW w:w="1440" w:type="dxa"/>
            <w:gridSpan w:val="2"/>
          </w:tcPr>
          <w:p w14:paraId="547DEBCF"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7DCC4155" w14:textId="77777777" w:rsidR="00D0668C" w:rsidRPr="00D0668C" w:rsidRDefault="00D0668C" w:rsidP="00D0668C">
            <w:pPr>
              <w:jc w:val="both"/>
              <w:rPr>
                <w:i w:val="0"/>
                <w:sz w:val="22"/>
                <w:szCs w:val="22"/>
              </w:rPr>
            </w:pPr>
          </w:p>
        </w:tc>
        <w:tc>
          <w:tcPr>
            <w:tcW w:w="2790" w:type="dxa"/>
            <w:gridSpan w:val="2"/>
          </w:tcPr>
          <w:p w14:paraId="1FF3519E"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548ED810" w14:textId="77777777" w:rsidR="00D0668C" w:rsidRPr="00D0668C" w:rsidRDefault="00D0668C" w:rsidP="00D0668C">
            <w:pPr>
              <w:jc w:val="both"/>
              <w:rPr>
                <w:i w:val="0"/>
                <w:sz w:val="22"/>
                <w:szCs w:val="22"/>
              </w:rPr>
            </w:pPr>
          </w:p>
        </w:tc>
      </w:tr>
    </w:tbl>
    <w:p w14:paraId="377AD2E1" w14:textId="77777777" w:rsidR="00D0668C" w:rsidRPr="00D0668C" w:rsidRDefault="00D0668C" w:rsidP="00D0668C">
      <w:pPr>
        <w:jc w:val="both"/>
        <w:rPr>
          <w:i w:val="0"/>
          <w:sz w:val="22"/>
          <w:szCs w:val="22"/>
        </w:rPr>
      </w:pPr>
    </w:p>
    <w:p w14:paraId="7DF8DC8C"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79C97836" w14:textId="77777777" w:rsidTr="006B1E31">
        <w:tc>
          <w:tcPr>
            <w:tcW w:w="1440" w:type="dxa"/>
            <w:gridSpan w:val="2"/>
          </w:tcPr>
          <w:p w14:paraId="4F31ECC1"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495498BB" w14:textId="77777777" w:rsidR="00D0668C" w:rsidRPr="00D0668C" w:rsidRDefault="00D0668C" w:rsidP="00D0668C">
            <w:pPr>
              <w:jc w:val="both"/>
              <w:rPr>
                <w:i w:val="0"/>
                <w:sz w:val="22"/>
                <w:szCs w:val="22"/>
              </w:rPr>
            </w:pPr>
          </w:p>
        </w:tc>
        <w:tc>
          <w:tcPr>
            <w:tcW w:w="900" w:type="dxa"/>
            <w:gridSpan w:val="2"/>
          </w:tcPr>
          <w:p w14:paraId="4D7417FF"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5E881532" w14:textId="77777777" w:rsidTr="006B1E31">
        <w:tc>
          <w:tcPr>
            <w:tcW w:w="720" w:type="dxa"/>
          </w:tcPr>
          <w:p w14:paraId="4115A302" w14:textId="77777777" w:rsidR="00D0668C" w:rsidRPr="00D0668C" w:rsidRDefault="00D0668C" w:rsidP="00D0668C">
            <w:pPr>
              <w:jc w:val="both"/>
              <w:rPr>
                <w:i w:val="0"/>
                <w:sz w:val="16"/>
                <w:szCs w:val="16"/>
              </w:rPr>
            </w:pPr>
          </w:p>
        </w:tc>
        <w:tc>
          <w:tcPr>
            <w:tcW w:w="6480" w:type="dxa"/>
            <w:gridSpan w:val="5"/>
          </w:tcPr>
          <w:p w14:paraId="761B5313" w14:textId="77777777" w:rsidR="00D0668C" w:rsidRPr="00D0668C" w:rsidRDefault="00D0668C" w:rsidP="00D0668C">
            <w:pPr>
              <w:jc w:val="both"/>
              <w:rPr>
                <w:i w:val="0"/>
                <w:sz w:val="16"/>
                <w:szCs w:val="16"/>
              </w:rPr>
            </w:pPr>
          </w:p>
        </w:tc>
        <w:tc>
          <w:tcPr>
            <w:tcW w:w="360" w:type="dxa"/>
          </w:tcPr>
          <w:p w14:paraId="114EE775" w14:textId="77777777" w:rsidR="00D0668C" w:rsidRPr="00D0668C" w:rsidRDefault="00D0668C" w:rsidP="00D0668C">
            <w:pPr>
              <w:jc w:val="both"/>
              <w:rPr>
                <w:i w:val="0"/>
                <w:sz w:val="16"/>
                <w:szCs w:val="16"/>
              </w:rPr>
            </w:pPr>
          </w:p>
        </w:tc>
        <w:tc>
          <w:tcPr>
            <w:tcW w:w="720" w:type="dxa"/>
            <w:gridSpan w:val="3"/>
          </w:tcPr>
          <w:p w14:paraId="1B12282E" w14:textId="77777777" w:rsidR="00D0668C" w:rsidRPr="00D0668C" w:rsidRDefault="00D0668C" w:rsidP="00D0668C">
            <w:pPr>
              <w:jc w:val="both"/>
              <w:rPr>
                <w:i w:val="0"/>
                <w:sz w:val="16"/>
                <w:szCs w:val="16"/>
              </w:rPr>
            </w:pPr>
          </w:p>
        </w:tc>
        <w:tc>
          <w:tcPr>
            <w:tcW w:w="720" w:type="dxa"/>
          </w:tcPr>
          <w:p w14:paraId="229C3ACA" w14:textId="77777777" w:rsidR="00D0668C" w:rsidRPr="00D0668C" w:rsidRDefault="00D0668C" w:rsidP="00D0668C">
            <w:pPr>
              <w:jc w:val="both"/>
              <w:rPr>
                <w:i w:val="0"/>
                <w:sz w:val="16"/>
                <w:szCs w:val="16"/>
              </w:rPr>
            </w:pPr>
          </w:p>
        </w:tc>
      </w:tr>
      <w:tr w:rsidR="00D0668C" w:rsidRPr="00D0668C" w14:paraId="05F7C93C" w14:textId="77777777" w:rsidTr="006B1E31">
        <w:tc>
          <w:tcPr>
            <w:tcW w:w="1440" w:type="dxa"/>
            <w:gridSpan w:val="2"/>
          </w:tcPr>
          <w:p w14:paraId="25A219C0"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56C29485" w14:textId="77777777" w:rsidR="00D0668C" w:rsidRPr="00D0668C" w:rsidRDefault="00D0668C" w:rsidP="00D0668C">
            <w:pPr>
              <w:jc w:val="both"/>
              <w:rPr>
                <w:i w:val="0"/>
                <w:sz w:val="22"/>
                <w:szCs w:val="22"/>
              </w:rPr>
            </w:pPr>
          </w:p>
        </w:tc>
        <w:tc>
          <w:tcPr>
            <w:tcW w:w="1260" w:type="dxa"/>
            <w:gridSpan w:val="3"/>
          </w:tcPr>
          <w:p w14:paraId="01C88DE2"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3D6A840A" w14:textId="77777777" w:rsidTr="006B1E31">
        <w:tc>
          <w:tcPr>
            <w:tcW w:w="9000" w:type="dxa"/>
            <w:gridSpan w:val="11"/>
          </w:tcPr>
          <w:p w14:paraId="0DEFA3C5" w14:textId="77777777" w:rsidR="00D0668C" w:rsidRPr="00D0668C" w:rsidRDefault="00D0668C" w:rsidP="00D0668C">
            <w:pPr>
              <w:jc w:val="both"/>
              <w:rPr>
                <w:i w:val="0"/>
                <w:sz w:val="16"/>
                <w:szCs w:val="16"/>
              </w:rPr>
            </w:pPr>
          </w:p>
        </w:tc>
      </w:tr>
      <w:tr w:rsidR="00D0668C" w:rsidRPr="00D0668C" w14:paraId="3BD07D3B" w14:textId="77777777" w:rsidTr="006B1E31">
        <w:tc>
          <w:tcPr>
            <w:tcW w:w="1440" w:type="dxa"/>
            <w:gridSpan w:val="2"/>
          </w:tcPr>
          <w:p w14:paraId="3A58492A"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67FBA407" w14:textId="77777777" w:rsidR="00D0668C" w:rsidRPr="00D0668C" w:rsidRDefault="00D0668C" w:rsidP="00D0668C">
            <w:pPr>
              <w:jc w:val="both"/>
              <w:rPr>
                <w:i w:val="0"/>
                <w:sz w:val="22"/>
                <w:szCs w:val="22"/>
              </w:rPr>
            </w:pPr>
          </w:p>
        </w:tc>
      </w:tr>
      <w:tr w:rsidR="00D0668C" w:rsidRPr="00D0668C" w14:paraId="54F61738" w14:textId="77777777" w:rsidTr="006B1E31">
        <w:tc>
          <w:tcPr>
            <w:tcW w:w="1440" w:type="dxa"/>
            <w:gridSpan w:val="2"/>
          </w:tcPr>
          <w:p w14:paraId="48610E5C" w14:textId="77777777" w:rsidR="00D0668C" w:rsidRPr="00D0668C" w:rsidRDefault="00D0668C" w:rsidP="00D0668C">
            <w:pPr>
              <w:jc w:val="both"/>
              <w:rPr>
                <w:i w:val="0"/>
                <w:sz w:val="22"/>
                <w:szCs w:val="22"/>
              </w:rPr>
            </w:pPr>
          </w:p>
        </w:tc>
        <w:tc>
          <w:tcPr>
            <w:tcW w:w="7560" w:type="dxa"/>
            <w:gridSpan w:val="9"/>
          </w:tcPr>
          <w:p w14:paraId="4E70B5AA" w14:textId="77777777" w:rsidR="00D0668C" w:rsidRPr="00D0668C" w:rsidRDefault="00D0668C" w:rsidP="00D0668C">
            <w:pPr>
              <w:jc w:val="both"/>
              <w:rPr>
                <w:i w:val="0"/>
                <w:sz w:val="22"/>
                <w:szCs w:val="22"/>
              </w:rPr>
            </w:pPr>
          </w:p>
        </w:tc>
      </w:tr>
      <w:tr w:rsidR="00D0668C" w:rsidRPr="00D0668C" w14:paraId="1F222086" w14:textId="77777777" w:rsidTr="006B1E31">
        <w:tc>
          <w:tcPr>
            <w:tcW w:w="1440" w:type="dxa"/>
            <w:gridSpan w:val="2"/>
          </w:tcPr>
          <w:p w14:paraId="7FE59EB9"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2707282E" w14:textId="77777777" w:rsidR="00D0668C" w:rsidRPr="00D0668C" w:rsidRDefault="00D0668C" w:rsidP="00D0668C">
            <w:pPr>
              <w:jc w:val="both"/>
              <w:rPr>
                <w:i w:val="0"/>
                <w:sz w:val="22"/>
                <w:szCs w:val="22"/>
              </w:rPr>
            </w:pPr>
          </w:p>
        </w:tc>
        <w:tc>
          <w:tcPr>
            <w:tcW w:w="3780" w:type="dxa"/>
            <w:gridSpan w:val="7"/>
          </w:tcPr>
          <w:p w14:paraId="589D21AF"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531FB944" w14:textId="77777777" w:rsidTr="006B1E31">
        <w:tc>
          <w:tcPr>
            <w:tcW w:w="1440" w:type="dxa"/>
            <w:gridSpan w:val="2"/>
          </w:tcPr>
          <w:p w14:paraId="7B46885F" w14:textId="77777777" w:rsidR="00D0668C" w:rsidRPr="00D0668C" w:rsidRDefault="00D0668C" w:rsidP="00D0668C">
            <w:pPr>
              <w:jc w:val="both"/>
              <w:rPr>
                <w:i w:val="0"/>
                <w:sz w:val="22"/>
                <w:szCs w:val="22"/>
              </w:rPr>
            </w:pPr>
          </w:p>
        </w:tc>
        <w:tc>
          <w:tcPr>
            <w:tcW w:w="7560" w:type="dxa"/>
            <w:gridSpan w:val="9"/>
          </w:tcPr>
          <w:p w14:paraId="5BEAA097" w14:textId="77777777" w:rsidR="00D0668C" w:rsidRPr="00D0668C" w:rsidRDefault="00D0668C" w:rsidP="00D0668C">
            <w:pPr>
              <w:jc w:val="both"/>
              <w:rPr>
                <w:i w:val="0"/>
                <w:sz w:val="22"/>
                <w:szCs w:val="22"/>
              </w:rPr>
            </w:pPr>
          </w:p>
        </w:tc>
      </w:tr>
      <w:tr w:rsidR="00D0668C" w:rsidRPr="00D0668C" w14:paraId="44A1FDEB" w14:textId="77777777" w:rsidTr="006B1E31">
        <w:tc>
          <w:tcPr>
            <w:tcW w:w="1440" w:type="dxa"/>
            <w:gridSpan w:val="2"/>
          </w:tcPr>
          <w:p w14:paraId="03133B93"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13E13006" w14:textId="77777777" w:rsidR="00D0668C" w:rsidRPr="00D0668C" w:rsidRDefault="00D0668C" w:rsidP="00D0668C">
            <w:pPr>
              <w:jc w:val="both"/>
              <w:rPr>
                <w:i w:val="0"/>
                <w:sz w:val="22"/>
                <w:szCs w:val="22"/>
              </w:rPr>
            </w:pPr>
          </w:p>
        </w:tc>
        <w:tc>
          <w:tcPr>
            <w:tcW w:w="2790" w:type="dxa"/>
            <w:gridSpan w:val="2"/>
          </w:tcPr>
          <w:p w14:paraId="40FC23CF"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23F68D93" w14:textId="77777777" w:rsidR="00D0668C" w:rsidRPr="00D0668C" w:rsidRDefault="00D0668C" w:rsidP="00D0668C">
            <w:pPr>
              <w:jc w:val="both"/>
              <w:rPr>
                <w:i w:val="0"/>
                <w:sz w:val="22"/>
                <w:szCs w:val="22"/>
              </w:rPr>
            </w:pPr>
          </w:p>
        </w:tc>
      </w:tr>
    </w:tbl>
    <w:p w14:paraId="1596FF15" w14:textId="77777777" w:rsidR="00D0668C" w:rsidRPr="00D0668C" w:rsidRDefault="00D0668C" w:rsidP="00D0668C">
      <w:pPr>
        <w:jc w:val="both"/>
        <w:rPr>
          <w:i w:val="0"/>
          <w:sz w:val="22"/>
          <w:szCs w:val="22"/>
        </w:rPr>
      </w:pPr>
    </w:p>
    <w:p w14:paraId="5CC492E2" w14:textId="77777777" w:rsidR="00D0668C" w:rsidRPr="00D0668C" w:rsidRDefault="00D0668C" w:rsidP="00D0668C">
      <w:pPr>
        <w:jc w:val="both"/>
        <w:rPr>
          <w:i w:val="0"/>
          <w:sz w:val="22"/>
          <w:szCs w:val="22"/>
        </w:rPr>
      </w:pPr>
    </w:p>
    <w:p w14:paraId="7C43C229" w14:textId="77777777" w:rsidR="00D0668C" w:rsidRPr="00D0668C" w:rsidRDefault="00AC79BF" w:rsidP="00D0668C">
      <w:pPr>
        <w:jc w:val="both"/>
        <w:rPr>
          <w:i w:val="0"/>
          <w:sz w:val="22"/>
          <w:szCs w:val="22"/>
        </w:rPr>
      </w:pPr>
      <w:r>
        <w:rPr>
          <w:i w:val="0"/>
          <w:sz w:val="22"/>
          <w:szCs w:val="22"/>
        </w:rPr>
        <w:tab/>
        <w:t xml:space="preserve">          Kraj in datum: </w:t>
      </w:r>
    </w:p>
    <w:p w14:paraId="4E7CABD6" w14:textId="77777777" w:rsidR="00D0668C" w:rsidRPr="00D0668C" w:rsidRDefault="00D0668C" w:rsidP="00D0668C">
      <w:pPr>
        <w:jc w:val="both"/>
        <w:rPr>
          <w:i w:val="0"/>
          <w:sz w:val="22"/>
          <w:szCs w:val="22"/>
        </w:rPr>
      </w:pPr>
    </w:p>
    <w:p w14:paraId="1FD8FDD8" w14:textId="77777777" w:rsidR="00D0668C" w:rsidRPr="00D0668C" w:rsidRDefault="00D0668C" w:rsidP="00D0668C">
      <w:pPr>
        <w:jc w:val="both"/>
        <w:rPr>
          <w:i w:val="0"/>
          <w:sz w:val="22"/>
          <w:szCs w:val="22"/>
        </w:rPr>
      </w:pPr>
    </w:p>
    <w:p w14:paraId="628F1DC9" w14:textId="77777777" w:rsidR="00D0668C" w:rsidRPr="00D0668C" w:rsidRDefault="00D0668C" w:rsidP="00D0668C">
      <w:pPr>
        <w:jc w:val="both"/>
        <w:rPr>
          <w:i w:val="0"/>
          <w:sz w:val="22"/>
          <w:szCs w:val="22"/>
        </w:rPr>
      </w:pPr>
    </w:p>
    <w:p w14:paraId="27768B74" w14:textId="77777777" w:rsidR="00D0668C" w:rsidRPr="00D0668C" w:rsidRDefault="00D0668C" w:rsidP="00D0668C">
      <w:pPr>
        <w:jc w:val="both"/>
        <w:rPr>
          <w:i w:val="0"/>
          <w:sz w:val="22"/>
          <w:szCs w:val="22"/>
        </w:rPr>
      </w:pPr>
    </w:p>
    <w:p w14:paraId="09D0960B" w14:textId="77777777"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14:paraId="2218E09E" w14:textId="77777777" w:rsidR="00D0668C" w:rsidRDefault="00D0668C" w:rsidP="00D0668C">
      <w:pPr>
        <w:jc w:val="both"/>
        <w:rPr>
          <w:b/>
          <w:i w:val="0"/>
          <w:sz w:val="22"/>
          <w:szCs w:val="22"/>
        </w:rPr>
      </w:pPr>
    </w:p>
    <w:p w14:paraId="2F6DBEDA" w14:textId="77777777" w:rsidR="00D0668C" w:rsidRDefault="00D0668C" w:rsidP="00DC2457">
      <w:pPr>
        <w:jc w:val="right"/>
        <w:rPr>
          <w:b/>
          <w:i w:val="0"/>
          <w:sz w:val="22"/>
          <w:szCs w:val="22"/>
        </w:rPr>
      </w:pPr>
    </w:p>
    <w:p w14:paraId="203F868A" w14:textId="77777777" w:rsidR="00D0668C" w:rsidRDefault="00D0668C" w:rsidP="00DC2457">
      <w:pPr>
        <w:jc w:val="right"/>
        <w:rPr>
          <w:b/>
          <w:i w:val="0"/>
          <w:sz w:val="22"/>
          <w:szCs w:val="22"/>
        </w:rPr>
      </w:pPr>
    </w:p>
    <w:p w14:paraId="401931B4" w14:textId="77777777" w:rsidR="00D0668C" w:rsidRDefault="00D0668C" w:rsidP="00DC2457">
      <w:pPr>
        <w:jc w:val="right"/>
        <w:rPr>
          <w:b/>
          <w:i w:val="0"/>
          <w:sz w:val="22"/>
          <w:szCs w:val="22"/>
        </w:rPr>
      </w:pPr>
    </w:p>
    <w:p w14:paraId="21948A81" w14:textId="77777777" w:rsidR="008002DE" w:rsidRDefault="008002DE" w:rsidP="00DC2457">
      <w:pPr>
        <w:jc w:val="right"/>
        <w:rPr>
          <w:b/>
          <w:i w:val="0"/>
          <w:sz w:val="22"/>
          <w:szCs w:val="22"/>
        </w:rPr>
      </w:pPr>
    </w:p>
    <w:p w14:paraId="5A922E9C" w14:textId="77777777" w:rsidR="008002DE" w:rsidRDefault="008002DE" w:rsidP="00DC2457">
      <w:pPr>
        <w:jc w:val="right"/>
        <w:rPr>
          <w:b/>
          <w:i w:val="0"/>
          <w:sz w:val="22"/>
          <w:szCs w:val="22"/>
        </w:rPr>
      </w:pPr>
    </w:p>
    <w:p w14:paraId="3512F5E8" w14:textId="77777777" w:rsidR="008002DE" w:rsidRDefault="008002DE" w:rsidP="00DC2457">
      <w:pPr>
        <w:jc w:val="right"/>
        <w:rPr>
          <w:b/>
          <w:i w:val="0"/>
          <w:sz w:val="22"/>
          <w:szCs w:val="22"/>
        </w:rPr>
      </w:pPr>
    </w:p>
    <w:p w14:paraId="337099F4" w14:textId="77777777" w:rsidR="00D0668C" w:rsidRDefault="00D0668C" w:rsidP="00DC2457">
      <w:pPr>
        <w:jc w:val="right"/>
        <w:rPr>
          <w:b/>
          <w:i w:val="0"/>
          <w:sz w:val="22"/>
          <w:szCs w:val="22"/>
        </w:rPr>
      </w:pPr>
    </w:p>
    <w:p w14:paraId="01CEE2DC" w14:textId="77777777" w:rsidR="00D0668C" w:rsidRDefault="00D0668C" w:rsidP="00DC2457">
      <w:pPr>
        <w:jc w:val="right"/>
        <w:rPr>
          <w:b/>
          <w:i w:val="0"/>
          <w:sz w:val="22"/>
          <w:szCs w:val="22"/>
        </w:rPr>
      </w:pPr>
    </w:p>
    <w:p w14:paraId="78E1D4C1" w14:textId="77777777" w:rsidR="008F1B74" w:rsidRDefault="008F1B74" w:rsidP="00DC2457">
      <w:pPr>
        <w:jc w:val="right"/>
        <w:rPr>
          <w:b/>
          <w:i w:val="0"/>
          <w:sz w:val="22"/>
          <w:szCs w:val="22"/>
        </w:rPr>
      </w:pPr>
    </w:p>
    <w:p w14:paraId="0151BA8E" w14:textId="77777777" w:rsidR="00DC2457" w:rsidRPr="002C3719" w:rsidRDefault="008002DE" w:rsidP="00DC2457">
      <w:pPr>
        <w:jc w:val="right"/>
        <w:rPr>
          <w:b/>
          <w:i w:val="0"/>
          <w:sz w:val="22"/>
          <w:szCs w:val="22"/>
        </w:rPr>
      </w:pPr>
      <w:r>
        <w:rPr>
          <w:b/>
          <w:i w:val="0"/>
          <w:sz w:val="22"/>
          <w:szCs w:val="22"/>
        </w:rPr>
        <w:lastRenderedPageBreak/>
        <w:t>PRILOGA 7</w:t>
      </w:r>
      <w:r w:rsidR="00DC2457">
        <w:rPr>
          <w:b/>
          <w:i w:val="0"/>
          <w:sz w:val="22"/>
          <w:szCs w:val="22"/>
        </w:rPr>
        <w:t>/</w:t>
      </w:r>
      <w:r w:rsidR="00D0668C">
        <w:rPr>
          <w:b/>
          <w:i w:val="0"/>
          <w:sz w:val="22"/>
          <w:szCs w:val="22"/>
        </w:rPr>
        <w:t>2</w:t>
      </w:r>
    </w:p>
    <w:p w14:paraId="376E7875" w14:textId="77777777" w:rsidR="00DC2457" w:rsidRDefault="00DC2457" w:rsidP="00DC2457">
      <w:pPr>
        <w:ind w:left="1080"/>
        <w:jc w:val="center"/>
        <w:rPr>
          <w:i w:val="0"/>
          <w:sz w:val="22"/>
          <w:szCs w:val="22"/>
        </w:rPr>
      </w:pPr>
    </w:p>
    <w:p w14:paraId="240FF40D" w14:textId="77777777" w:rsidR="00DC2457" w:rsidRDefault="00DC2457" w:rsidP="00DC2457">
      <w:pPr>
        <w:ind w:left="1080"/>
        <w:jc w:val="center"/>
        <w:rPr>
          <w:i w:val="0"/>
          <w:sz w:val="22"/>
          <w:szCs w:val="22"/>
        </w:rPr>
      </w:pPr>
    </w:p>
    <w:p w14:paraId="131269F9" w14:textId="77777777" w:rsidR="00DC2457" w:rsidRDefault="00DC2457" w:rsidP="00DC2457">
      <w:pPr>
        <w:ind w:left="1080"/>
        <w:jc w:val="center"/>
        <w:rPr>
          <w:i w:val="0"/>
          <w:sz w:val="22"/>
          <w:szCs w:val="22"/>
        </w:rPr>
      </w:pPr>
    </w:p>
    <w:p w14:paraId="4478215D" w14:textId="77777777" w:rsidR="00DC2457" w:rsidRDefault="00DC2457" w:rsidP="00DC2457">
      <w:pPr>
        <w:ind w:left="1080"/>
        <w:jc w:val="center"/>
        <w:rPr>
          <w:i w:val="0"/>
          <w:sz w:val="22"/>
          <w:szCs w:val="22"/>
        </w:rPr>
      </w:pPr>
    </w:p>
    <w:p w14:paraId="4FA4D78F" w14:textId="77777777" w:rsidR="00DC2457" w:rsidRDefault="00DC2457" w:rsidP="00DC2457">
      <w:pPr>
        <w:ind w:left="1080"/>
        <w:jc w:val="center"/>
        <w:rPr>
          <w:i w:val="0"/>
          <w:sz w:val="22"/>
          <w:szCs w:val="22"/>
        </w:rPr>
      </w:pPr>
    </w:p>
    <w:p w14:paraId="01EE5C93" w14:textId="77777777" w:rsidR="00DC2457" w:rsidRDefault="00DC2457" w:rsidP="00DC2457">
      <w:pPr>
        <w:ind w:left="1080"/>
        <w:jc w:val="center"/>
        <w:rPr>
          <w:i w:val="0"/>
          <w:sz w:val="22"/>
          <w:szCs w:val="22"/>
        </w:rPr>
      </w:pPr>
    </w:p>
    <w:p w14:paraId="30621BCA" w14:textId="77777777" w:rsidR="00DC2457" w:rsidRPr="001F1894" w:rsidRDefault="00DC2457" w:rsidP="00DC2457">
      <w:pPr>
        <w:ind w:left="1080"/>
        <w:jc w:val="center"/>
        <w:rPr>
          <w:i w:val="0"/>
          <w:sz w:val="22"/>
          <w:szCs w:val="22"/>
        </w:rPr>
      </w:pPr>
    </w:p>
    <w:p w14:paraId="3ED0EA8E" w14:textId="77777777"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14:paraId="6FC30FB7" w14:textId="77777777" w:rsidR="00DC2457" w:rsidRPr="001F1894" w:rsidRDefault="00DC2457" w:rsidP="00DC2457">
      <w:pPr>
        <w:ind w:left="1080"/>
        <w:rPr>
          <w:i w:val="0"/>
          <w:sz w:val="22"/>
          <w:szCs w:val="22"/>
        </w:rPr>
      </w:pPr>
    </w:p>
    <w:p w14:paraId="293EE049" w14:textId="77777777" w:rsidR="00DC2457" w:rsidRPr="001F1894" w:rsidRDefault="00DC2457" w:rsidP="00DC2457">
      <w:pPr>
        <w:ind w:left="1080"/>
        <w:rPr>
          <w:i w:val="0"/>
          <w:sz w:val="22"/>
          <w:szCs w:val="22"/>
        </w:rPr>
      </w:pPr>
    </w:p>
    <w:p w14:paraId="6C2F0D49" w14:textId="6AD83FD0"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Pr="00EA11FE">
        <w:rPr>
          <w:i w:val="0"/>
          <w:sz w:val="22"/>
          <w:szCs w:val="22"/>
        </w:rPr>
        <w:t>naročilo »</w:t>
      </w:r>
      <w:r w:rsidR="008B57A3" w:rsidRPr="00EA11FE">
        <w:rPr>
          <w:b/>
          <w:i w:val="0"/>
          <w:sz w:val="22"/>
          <w:szCs w:val="22"/>
        </w:rPr>
        <w:t>7560-18-</w:t>
      </w:r>
      <w:r w:rsidR="005E452A" w:rsidRPr="00EA11FE">
        <w:rPr>
          <w:b/>
          <w:i w:val="0"/>
          <w:sz w:val="22"/>
          <w:szCs w:val="22"/>
        </w:rPr>
        <w:t>220095</w:t>
      </w:r>
      <w:r w:rsidR="000C04A1" w:rsidRPr="00EA11FE">
        <w:rPr>
          <w:b/>
          <w:i w:val="0"/>
          <w:sz w:val="22"/>
          <w:szCs w:val="22"/>
        </w:rPr>
        <w:t>–</w:t>
      </w:r>
      <w:r w:rsidRPr="00EA11FE">
        <w:rPr>
          <w:b/>
          <w:i w:val="0"/>
          <w:sz w:val="22"/>
          <w:szCs w:val="22"/>
        </w:rPr>
        <w:t xml:space="preserve"> </w:t>
      </w:r>
      <w:r w:rsidR="000C04A1" w:rsidRPr="00EA11FE">
        <w:rPr>
          <w:b/>
          <w:i w:val="0"/>
          <w:sz w:val="22"/>
          <w:szCs w:val="22"/>
        </w:rPr>
        <w:t>»</w:t>
      </w:r>
      <w:r w:rsidR="009E5B8B" w:rsidRPr="00EA11FE">
        <w:rPr>
          <w:b/>
          <w:i w:val="0"/>
          <w:sz w:val="22"/>
          <w:szCs w:val="22"/>
        </w:rPr>
        <w:t xml:space="preserve">Izgradnja dveh </w:t>
      </w:r>
      <w:r w:rsidR="00DE550E">
        <w:rPr>
          <w:b/>
          <w:i w:val="0"/>
          <w:sz w:val="22"/>
          <w:szCs w:val="22"/>
        </w:rPr>
        <w:t xml:space="preserve">vadbenih </w:t>
      </w:r>
      <w:r w:rsidR="009E5B8B" w:rsidRPr="00EA11FE">
        <w:rPr>
          <w:b/>
          <w:i w:val="0"/>
          <w:sz w:val="22"/>
          <w:szCs w:val="22"/>
        </w:rPr>
        <w:t>nogometnih igrišč v Stožicah</w:t>
      </w:r>
      <w:r w:rsidRPr="00EA11FE">
        <w:rPr>
          <w:i w:val="0"/>
          <w:sz w:val="22"/>
          <w:szCs w:val="22"/>
        </w:rPr>
        <w:t>« naročnik za opravljena dela, ki smo</w:t>
      </w:r>
      <w:r>
        <w:rPr>
          <w:i w:val="0"/>
          <w:sz w:val="22"/>
          <w:szCs w:val="22"/>
        </w:rPr>
        <w:t xml:space="preserve">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14:paraId="641D8F45" w14:textId="77777777" w:rsidR="00DC2457" w:rsidRDefault="00DC2457" w:rsidP="00DC2457">
      <w:pPr>
        <w:jc w:val="right"/>
        <w:rPr>
          <w:b/>
          <w:i w:val="0"/>
          <w:sz w:val="22"/>
          <w:szCs w:val="22"/>
        </w:rPr>
      </w:pPr>
    </w:p>
    <w:p w14:paraId="5D0E3DAE" w14:textId="77777777" w:rsidR="00DC2457" w:rsidRDefault="00DC2457" w:rsidP="00DC2457">
      <w:pPr>
        <w:jc w:val="right"/>
        <w:rPr>
          <w:b/>
          <w:i w:val="0"/>
          <w:sz w:val="22"/>
          <w:szCs w:val="22"/>
        </w:rPr>
      </w:pPr>
    </w:p>
    <w:p w14:paraId="06612078" w14:textId="77777777" w:rsidR="00DC2457" w:rsidRPr="001F1894" w:rsidRDefault="00DC2457" w:rsidP="00DC2457">
      <w:pPr>
        <w:jc w:val="right"/>
        <w:rPr>
          <w:b/>
          <w:i w:val="0"/>
          <w:sz w:val="22"/>
          <w:szCs w:val="22"/>
        </w:rPr>
      </w:pPr>
    </w:p>
    <w:p w14:paraId="5727506B" w14:textId="77777777"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A44F4E3" w14:textId="77777777" w:rsidR="00DC2457" w:rsidRDefault="00DC2457" w:rsidP="00DC2457">
      <w:pPr>
        <w:ind w:left="1080"/>
        <w:jc w:val="both"/>
        <w:rPr>
          <w:i w:val="0"/>
          <w:sz w:val="22"/>
          <w:szCs w:val="22"/>
        </w:rPr>
      </w:pPr>
    </w:p>
    <w:p w14:paraId="62735E09" w14:textId="77777777" w:rsidR="00DC2457" w:rsidRDefault="00DC2457" w:rsidP="00DC2457">
      <w:pPr>
        <w:ind w:left="1080"/>
        <w:jc w:val="both"/>
        <w:rPr>
          <w:i w:val="0"/>
          <w:sz w:val="22"/>
          <w:szCs w:val="22"/>
        </w:rPr>
      </w:pPr>
    </w:p>
    <w:p w14:paraId="7EEB7A99" w14:textId="77777777" w:rsidR="00DC2457" w:rsidRDefault="00DC2457" w:rsidP="00DC2457">
      <w:pPr>
        <w:ind w:left="1080"/>
        <w:jc w:val="both"/>
        <w:rPr>
          <w:i w:val="0"/>
          <w:sz w:val="22"/>
          <w:szCs w:val="22"/>
        </w:rPr>
      </w:pPr>
    </w:p>
    <w:p w14:paraId="2ACB3F09" w14:textId="77777777" w:rsidR="00DC2457" w:rsidRDefault="00DC2457" w:rsidP="00DC2457">
      <w:pPr>
        <w:ind w:left="1080"/>
        <w:jc w:val="both"/>
        <w:rPr>
          <w:i w:val="0"/>
          <w:sz w:val="22"/>
          <w:szCs w:val="22"/>
        </w:rPr>
      </w:pPr>
    </w:p>
    <w:p w14:paraId="523E150F" w14:textId="77777777" w:rsidR="00DC2457" w:rsidRDefault="00DC2457" w:rsidP="00DC2457">
      <w:pPr>
        <w:ind w:left="1080"/>
        <w:jc w:val="both"/>
        <w:rPr>
          <w:i w:val="0"/>
          <w:sz w:val="22"/>
          <w:szCs w:val="22"/>
        </w:rPr>
      </w:pPr>
    </w:p>
    <w:p w14:paraId="32BAC3A8" w14:textId="77777777" w:rsidR="00DC2457" w:rsidRDefault="00DC2457" w:rsidP="00DC2457">
      <w:pPr>
        <w:ind w:left="1080"/>
        <w:jc w:val="both"/>
        <w:rPr>
          <w:i w:val="0"/>
          <w:sz w:val="22"/>
          <w:szCs w:val="22"/>
        </w:rPr>
      </w:pPr>
    </w:p>
    <w:p w14:paraId="41F0CA64" w14:textId="77777777" w:rsidR="00DC2457" w:rsidRDefault="00DC2457" w:rsidP="00DC2457">
      <w:pPr>
        <w:ind w:left="1080"/>
        <w:jc w:val="both"/>
        <w:rPr>
          <w:i w:val="0"/>
          <w:sz w:val="22"/>
          <w:szCs w:val="22"/>
        </w:rPr>
      </w:pPr>
    </w:p>
    <w:p w14:paraId="4D91274F" w14:textId="77777777" w:rsidR="00DC2457" w:rsidRDefault="00DC2457" w:rsidP="00DC2457">
      <w:pPr>
        <w:ind w:left="1080"/>
        <w:jc w:val="both"/>
        <w:rPr>
          <w:i w:val="0"/>
          <w:sz w:val="22"/>
          <w:szCs w:val="22"/>
        </w:rPr>
      </w:pPr>
    </w:p>
    <w:p w14:paraId="549DD864" w14:textId="77777777" w:rsidR="00DC2457" w:rsidRDefault="00DC2457" w:rsidP="00DC2457">
      <w:pPr>
        <w:ind w:left="1080"/>
        <w:jc w:val="both"/>
        <w:rPr>
          <w:i w:val="0"/>
          <w:sz w:val="22"/>
          <w:szCs w:val="22"/>
        </w:rPr>
      </w:pPr>
    </w:p>
    <w:p w14:paraId="4683543C" w14:textId="77777777" w:rsidR="00DC2457" w:rsidRDefault="00DC2457" w:rsidP="00DC2457">
      <w:pPr>
        <w:ind w:left="1080"/>
        <w:jc w:val="both"/>
        <w:rPr>
          <w:i w:val="0"/>
          <w:sz w:val="22"/>
          <w:szCs w:val="22"/>
        </w:rPr>
      </w:pPr>
    </w:p>
    <w:p w14:paraId="37436ED2" w14:textId="77777777" w:rsidR="00DC2457" w:rsidRDefault="00DC2457" w:rsidP="00DC2457">
      <w:pPr>
        <w:ind w:left="1080"/>
        <w:jc w:val="both"/>
        <w:rPr>
          <w:i w:val="0"/>
          <w:sz w:val="22"/>
          <w:szCs w:val="22"/>
        </w:rPr>
      </w:pPr>
    </w:p>
    <w:p w14:paraId="30FF2CC8" w14:textId="77777777" w:rsidR="00DC2457" w:rsidRDefault="00DC2457" w:rsidP="00DC2457">
      <w:pPr>
        <w:ind w:left="1080"/>
        <w:jc w:val="both"/>
        <w:rPr>
          <w:i w:val="0"/>
          <w:sz w:val="22"/>
          <w:szCs w:val="22"/>
        </w:rPr>
      </w:pPr>
    </w:p>
    <w:p w14:paraId="4865BADD" w14:textId="77777777" w:rsidR="00DC2457" w:rsidRDefault="00DC2457" w:rsidP="00DC2457">
      <w:pPr>
        <w:ind w:left="1080"/>
        <w:jc w:val="both"/>
        <w:rPr>
          <w:i w:val="0"/>
          <w:sz w:val="22"/>
          <w:szCs w:val="22"/>
        </w:rPr>
      </w:pPr>
    </w:p>
    <w:p w14:paraId="01BE91B2" w14:textId="77777777" w:rsidR="00DC2457" w:rsidRDefault="00DC2457" w:rsidP="00DC2457">
      <w:pPr>
        <w:ind w:left="1080"/>
        <w:jc w:val="both"/>
        <w:rPr>
          <w:i w:val="0"/>
          <w:sz w:val="22"/>
          <w:szCs w:val="22"/>
        </w:rPr>
      </w:pPr>
    </w:p>
    <w:p w14:paraId="06E8123D" w14:textId="77777777" w:rsidR="00DC2457" w:rsidRDefault="00DC2457" w:rsidP="00DC2457">
      <w:pPr>
        <w:ind w:left="1080"/>
        <w:jc w:val="both"/>
        <w:rPr>
          <w:i w:val="0"/>
          <w:sz w:val="22"/>
          <w:szCs w:val="22"/>
        </w:rPr>
      </w:pPr>
    </w:p>
    <w:p w14:paraId="101066F6" w14:textId="77777777" w:rsidR="00DC2457" w:rsidRDefault="00DC2457" w:rsidP="00DC2457">
      <w:pPr>
        <w:ind w:left="1080"/>
        <w:jc w:val="both"/>
        <w:rPr>
          <w:i w:val="0"/>
          <w:sz w:val="22"/>
          <w:szCs w:val="22"/>
        </w:rPr>
      </w:pPr>
    </w:p>
    <w:p w14:paraId="604AA9B2" w14:textId="77777777" w:rsidR="00DC2457" w:rsidRDefault="00DC2457" w:rsidP="00DC2457">
      <w:pPr>
        <w:ind w:left="1080"/>
        <w:jc w:val="both"/>
        <w:rPr>
          <w:i w:val="0"/>
          <w:sz w:val="22"/>
          <w:szCs w:val="22"/>
        </w:rPr>
      </w:pPr>
    </w:p>
    <w:p w14:paraId="2B5D076A" w14:textId="77777777" w:rsidR="00DC2457" w:rsidRDefault="00DC2457" w:rsidP="00DC2457">
      <w:pPr>
        <w:ind w:left="1080"/>
        <w:jc w:val="both"/>
        <w:rPr>
          <w:i w:val="0"/>
          <w:sz w:val="22"/>
          <w:szCs w:val="22"/>
        </w:rPr>
      </w:pPr>
    </w:p>
    <w:p w14:paraId="2AF24553" w14:textId="77777777" w:rsidR="00DC2457" w:rsidRDefault="00DC2457" w:rsidP="00DC2457">
      <w:pPr>
        <w:ind w:left="1080"/>
        <w:jc w:val="both"/>
        <w:rPr>
          <w:i w:val="0"/>
          <w:sz w:val="22"/>
          <w:szCs w:val="22"/>
        </w:rPr>
      </w:pPr>
    </w:p>
    <w:p w14:paraId="2B5A567F" w14:textId="77777777" w:rsidR="00DC2457" w:rsidRDefault="00DC2457" w:rsidP="00DC2457">
      <w:pPr>
        <w:ind w:left="1080"/>
        <w:jc w:val="both"/>
        <w:rPr>
          <w:i w:val="0"/>
          <w:sz w:val="22"/>
          <w:szCs w:val="22"/>
        </w:rPr>
      </w:pPr>
    </w:p>
    <w:p w14:paraId="43B51BB4" w14:textId="77777777"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15F4B2DE" w14:textId="77777777" w:rsidR="00DC2457" w:rsidRDefault="00DC2457" w:rsidP="00DC2457">
      <w:pPr>
        <w:rPr>
          <w:b/>
          <w:i w:val="0"/>
          <w:sz w:val="22"/>
          <w:szCs w:val="22"/>
        </w:rPr>
      </w:pPr>
      <w:r>
        <w:rPr>
          <w:b/>
          <w:i w:val="0"/>
          <w:sz w:val="22"/>
          <w:szCs w:val="22"/>
        </w:rPr>
        <w:br w:type="page"/>
      </w:r>
    </w:p>
    <w:p w14:paraId="677EA665" w14:textId="77777777" w:rsidR="00DC2457" w:rsidRPr="001F1894" w:rsidRDefault="002E5EE5" w:rsidP="00DC2457">
      <w:pPr>
        <w:jc w:val="right"/>
        <w:rPr>
          <w:b/>
          <w:i w:val="0"/>
          <w:sz w:val="22"/>
          <w:szCs w:val="22"/>
        </w:rPr>
      </w:pPr>
      <w:r>
        <w:rPr>
          <w:b/>
          <w:i w:val="0"/>
          <w:sz w:val="22"/>
          <w:szCs w:val="22"/>
        </w:rPr>
        <w:lastRenderedPageBreak/>
        <w:t>PRILOGA 7</w:t>
      </w:r>
      <w:r w:rsidR="00D0668C">
        <w:rPr>
          <w:b/>
          <w:i w:val="0"/>
          <w:sz w:val="22"/>
          <w:szCs w:val="22"/>
        </w:rPr>
        <w:t>/3</w:t>
      </w:r>
    </w:p>
    <w:p w14:paraId="00C24FEE" w14:textId="77777777" w:rsidR="00DC2457" w:rsidRPr="001F1894" w:rsidRDefault="00DC2457" w:rsidP="00DC2457">
      <w:pPr>
        <w:jc w:val="both"/>
        <w:rPr>
          <w:i w:val="0"/>
          <w:sz w:val="22"/>
          <w:szCs w:val="22"/>
        </w:rPr>
      </w:pPr>
    </w:p>
    <w:p w14:paraId="39810BC4" w14:textId="77777777" w:rsidR="00DC2457" w:rsidRDefault="00DC2457" w:rsidP="00DC2457">
      <w:pPr>
        <w:ind w:left="1080"/>
        <w:jc w:val="both"/>
        <w:rPr>
          <w:i w:val="0"/>
          <w:sz w:val="22"/>
          <w:szCs w:val="22"/>
        </w:rPr>
      </w:pPr>
    </w:p>
    <w:p w14:paraId="26AD41C9" w14:textId="77777777" w:rsidR="00DC2457" w:rsidRDefault="00DC2457" w:rsidP="00DC2457">
      <w:pPr>
        <w:ind w:left="1080"/>
        <w:jc w:val="both"/>
        <w:rPr>
          <w:i w:val="0"/>
          <w:sz w:val="22"/>
          <w:szCs w:val="22"/>
        </w:rPr>
      </w:pPr>
    </w:p>
    <w:p w14:paraId="5FC18A51" w14:textId="77777777" w:rsidR="00DC2457" w:rsidRDefault="00DC2457" w:rsidP="00DC2457">
      <w:pPr>
        <w:ind w:left="1080"/>
        <w:jc w:val="both"/>
        <w:rPr>
          <w:i w:val="0"/>
          <w:sz w:val="22"/>
          <w:szCs w:val="22"/>
        </w:rPr>
      </w:pPr>
    </w:p>
    <w:p w14:paraId="1EE43E83" w14:textId="77777777" w:rsidR="00DC2457" w:rsidRDefault="00DC2457" w:rsidP="00DC2457">
      <w:pPr>
        <w:ind w:left="1080"/>
        <w:jc w:val="both"/>
        <w:rPr>
          <w:i w:val="0"/>
          <w:sz w:val="22"/>
          <w:szCs w:val="22"/>
        </w:rPr>
      </w:pPr>
    </w:p>
    <w:p w14:paraId="353EEF72" w14:textId="77777777" w:rsidR="00DC2457" w:rsidRPr="001F1894" w:rsidRDefault="00DC2457" w:rsidP="00DC2457">
      <w:pPr>
        <w:ind w:left="1080"/>
        <w:jc w:val="both"/>
        <w:rPr>
          <w:i w:val="0"/>
          <w:sz w:val="22"/>
          <w:szCs w:val="22"/>
        </w:rPr>
      </w:pPr>
    </w:p>
    <w:p w14:paraId="4A74C9AC" w14:textId="77777777"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D699C7A" w14:textId="77777777" w:rsidR="00DC2457" w:rsidRPr="001F1894" w:rsidRDefault="00DC2457" w:rsidP="00DC2457">
      <w:pPr>
        <w:ind w:left="1080"/>
        <w:jc w:val="both"/>
        <w:rPr>
          <w:i w:val="0"/>
          <w:sz w:val="22"/>
          <w:szCs w:val="22"/>
        </w:rPr>
      </w:pPr>
    </w:p>
    <w:p w14:paraId="57A50215" w14:textId="77777777" w:rsidR="00DC2457" w:rsidRPr="001F1894" w:rsidRDefault="00DC2457" w:rsidP="00DC2457">
      <w:pPr>
        <w:ind w:left="1080"/>
        <w:jc w:val="both"/>
        <w:rPr>
          <w:i w:val="0"/>
          <w:sz w:val="22"/>
          <w:szCs w:val="22"/>
        </w:rPr>
      </w:pPr>
    </w:p>
    <w:p w14:paraId="704DD2F1" w14:textId="77777777" w:rsidR="00DC2457" w:rsidRPr="001F1894" w:rsidRDefault="00DC2457" w:rsidP="00DC2457">
      <w:pPr>
        <w:ind w:left="1080"/>
        <w:jc w:val="right"/>
        <w:rPr>
          <w:i w:val="0"/>
          <w:sz w:val="22"/>
          <w:szCs w:val="22"/>
        </w:rPr>
      </w:pPr>
    </w:p>
    <w:p w14:paraId="74A2564B" w14:textId="77777777" w:rsidR="00DC2457" w:rsidRPr="001F1894" w:rsidRDefault="00DC2457" w:rsidP="00DC2457">
      <w:pPr>
        <w:ind w:left="1080"/>
        <w:jc w:val="center"/>
        <w:rPr>
          <w:i w:val="0"/>
          <w:sz w:val="22"/>
          <w:szCs w:val="22"/>
        </w:rPr>
      </w:pPr>
    </w:p>
    <w:p w14:paraId="12D56712" w14:textId="77777777" w:rsidR="00DC2457" w:rsidRPr="001F1894" w:rsidRDefault="00DC2457" w:rsidP="00DC2457">
      <w:pPr>
        <w:spacing w:before="240" w:after="60"/>
        <w:ind w:left="1080"/>
        <w:jc w:val="center"/>
        <w:outlineLvl w:val="6"/>
        <w:rPr>
          <w:b/>
          <w:i w:val="0"/>
          <w:sz w:val="32"/>
          <w:szCs w:val="32"/>
        </w:rPr>
      </w:pPr>
      <w:r>
        <w:rPr>
          <w:b/>
          <w:i w:val="0"/>
          <w:sz w:val="32"/>
          <w:szCs w:val="32"/>
        </w:rPr>
        <w:t>SOGLASJE</w:t>
      </w:r>
    </w:p>
    <w:p w14:paraId="1FDFDFB4" w14:textId="77777777" w:rsidR="00DC2457" w:rsidRPr="001F1894" w:rsidRDefault="00DC2457" w:rsidP="00DC2457">
      <w:pPr>
        <w:ind w:left="1080"/>
        <w:rPr>
          <w:i w:val="0"/>
          <w:sz w:val="22"/>
          <w:szCs w:val="22"/>
        </w:rPr>
      </w:pPr>
    </w:p>
    <w:p w14:paraId="6A95BEC6" w14:textId="77777777" w:rsidR="00DC2457" w:rsidRPr="001F1894" w:rsidRDefault="00DC2457" w:rsidP="00DC2457">
      <w:pPr>
        <w:ind w:left="1080"/>
        <w:rPr>
          <w:i w:val="0"/>
          <w:sz w:val="22"/>
          <w:szCs w:val="22"/>
        </w:rPr>
      </w:pPr>
    </w:p>
    <w:p w14:paraId="0DC4AF96" w14:textId="77777777"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D90D86C" w14:textId="77777777" w:rsidR="00DC2457" w:rsidRPr="001F1894" w:rsidRDefault="00DC2457" w:rsidP="00DC2457">
      <w:pPr>
        <w:ind w:left="1080"/>
        <w:rPr>
          <w:i w:val="0"/>
          <w:sz w:val="22"/>
          <w:szCs w:val="22"/>
        </w:rPr>
      </w:pPr>
    </w:p>
    <w:p w14:paraId="48CB7349" w14:textId="77777777" w:rsidR="00DC2457" w:rsidRPr="0035574B" w:rsidRDefault="00DC2457" w:rsidP="00DC2457">
      <w:pPr>
        <w:ind w:left="1080"/>
        <w:jc w:val="right"/>
        <w:rPr>
          <w:i w:val="0"/>
          <w:sz w:val="22"/>
          <w:szCs w:val="22"/>
        </w:rPr>
      </w:pPr>
    </w:p>
    <w:p w14:paraId="40129F5F" w14:textId="77777777" w:rsidR="00DC2457" w:rsidRPr="0079325B" w:rsidRDefault="00DC2457" w:rsidP="00DC2457">
      <w:pPr>
        <w:ind w:left="1080"/>
        <w:jc w:val="both"/>
        <w:rPr>
          <w:i w:val="0"/>
          <w:sz w:val="22"/>
          <w:szCs w:val="22"/>
        </w:rPr>
      </w:pPr>
    </w:p>
    <w:p w14:paraId="2578CFE9" w14:textId="77777777" w:rsidR="00DC2457" w:rsidRPr="001F1894" w:rsidRDefault="00DC2457" w:rsidP="00DC2457">
      <w:pPr>
        <w:ind w:left="1080"/>
        <w:jc w:val="right"/>
        <w:rPr>
          <w:i w:val="0"/>
          <w:sz w:val="22"/>
          <w:szCs w:val="22"/>
        </w:rPr>
      </w:pPr>
    </w:p>
    <w:p w14:paraId="26CCF3AA" w14:textId="77777777" w:rsidR="00DC2457" w:rsidRPr="001F1894" w:rsidRDefault="00DC2457" w:rsidP="00DC2457">
      <w:pPr>
        <w:ind w:left="1080"/>
        <w:jc w:val="right"/>
        <w:rPr>
          <w:i w:val="0"/>
          <w:sz w:val="22"/>
          <w:szCs w:val="22"/>
        </w:rPr>
      </w:pPr>
    </w:p>
    <w:p w14:paraId="1FAC8851" w14:textId="77777777" w:rsidR="00DC2457" w:rsidRPr="001F1894" w:rsidRDefault="00DC2457" w:rsidP="00DC2457">
      <w:pPr>
        <w:ind w:left="1080"/>
        <w:jc w:val="right"/>
        <w:rPr>
          <w:i w:val="0"/>
          <w:sz w:val="22"/>
          <w:szCs w:val="22"/>
        </w:rPr>
      </w:pPr>
    </w:p>
    <w:p w14:paraId="38F650CF" w14:textId="77777777" w:rsidR="00DC2457" w:rsidRPr="001F1894" w:rsidRDefault="00DC2457" w:rsidP="00DC2457">
      <w:pPr>
        <w:ind w:left="1080"/>
        <w:jc w:val="both"/>
        <w:rPr>
          <w:i w:val="0"/>
          <w:sz w:val="22"/>
          <w:szCs w:val="22"/>
        </w:rPr>
      </w:pPr>
    </w:p>
    <w:p w14:paraId="5C86F6AE" w14:textId="77777777" w:rsidR="00DC2457" w:rsidRPr="001F1894" w:rsidRDefault="00DC2457" w:rsidP="00DC2457">
      <w:pPr>
        <w:ind w:left="1080"/>
        <w:jc w:val="both"/>
        <w:rPr>
          <w:i w:val="0"/>
          <w:sz w:val="22"/>
          <w:szCs w:val="22"/>
        </w:rPr>
      </w:pPr>
    </w:p>
    <w:p w14:paraId="40B2571D" w14:textId="77777777" w:rsidR="00DC2457" w:rsidRPr="001F1894" w:rsidRDefault="00DC2457" w:rsidP="00DC2457">
      <w:pPr>
        <w:ind w:left="1080"/>
        <w:jc w:val="both"/>
        <w:rPr>
          <w:i w:val="0"/>
          <w:sz w:val="22"/>
          <w:szCs w:val="22"/>
        </w:rPr>
      </w:pPr>
    </w:p>
    <w:p w14:paraId="14C4CE93" w14:textId="77777777"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D35AB7A" w14:textId="77777777" w:rsidR="00DC2457" w:rsidRDefault="00DC2457" w:rsidP="00DC2457">
      <w:pPr>
        <w:ind w:left="1080"/>
        <w:rPr>
          <w:i w:val="0"/>
          <w:sz w:val="22"/>
          <w:szCs w:val="22"/>
        </w:rPr>
      </w:pPr>
    </w:p>
    <w:p w14:paraId="6F004B7F" w14:textId="77777777" w:rsidR="00DC2457" w:rsidRDefault="00DC2457" w:rsidP="00DC2457">
      <w:pPr>
        <w:ind w:left="1080"/>
        <w:rPr>
          <w:i w:val="0"/>
          <w:sz w:val="22"/>
          <w:szCs w:val="22"/>
        </w:rPr>
      </w:pPr>
    </w:p>
    <w:p w14:paraId="795D41B7" w14:textId="77777777" w:rsidR="00DC2457" w:rsidRDefault="00DC2457" w:rsidP="00DC2457">
      <w:pPr>
        <w:ind w:left="1080"/>
        <w:rPr>
          <w:i w:val="0"/>
          <w:sz w:val="22"/>
          <w:szCs w:val="22"/>
        </w:rPr>
      </w:pPr>
    </w:p>
    <w:p w14:paraId="09AF0FFB" w14:textId="77777777" w:rsidR="00DC2457" w:rsidRDefault="00DC2457" w:rsidP="00DC2457">
      <w:pPr>
        <w:ind w:left="1080"/>
        <w:rPr>
          <w:i w:val="0"/>
          <w:sz w:val="22"/>
          <w:szCs w:val="22"/>
        </w:rPr>
      </w:pPr>
    </w:p>
    <w:p w14:paraId="1C04C576" w14:textId="77777777" w:rsidR="00DC2457" w:rsidRDefault="00DC2457" w:rsidP="00DC2457">
      <w:pPr>
        <w:ind w:left="1080"/>
        <w:rPr>
          <w:i w:val="0"/>
          <w:sz w:val="22"/>
          <w:szCs w:val="22"/>
        </w:rPr>
      </w:pPr>
    </w:p>
    <w:p w14:paraId="7E17F8F6" w14:textId="77777777" w:rsidR="00DC2457" w:rsidRDefault="00DC2457" w:rsidP="00DC2457">
      <w:pPr>
        <w:ind w:left="1080"/>
        <w:rPr>
          <w:i w:val="0"/>
          <w:sz w:val="22"/>
          <w:szCs w:val="22"/>
        </w:rPr>
      </w:pPr>
    </w:p>
    <w:p w14:paraId="78B6DEF0" w14:textId="77777777" w:rsidR="00DC2457" w:rsidRDefault="00DC2457" w:rsidP="00DC2457">
      <w:pPr>
        <w:ind w:left="1080"/>
        <w:rPr>
          <w:i w:val="0"/>
          <w:sz w:val="22"/>
          <w:szCs w:val="22"/>
        </w:rPr>
      </w:pPr>
    </w:p>
    <w:p w14:paraId="1A939AD8" w14:textId="77777777" w:rsidR="00DC2457" w:rsidRDefault="00DC2457" w:rsidP="00DC2457">
      <w:pPr>
        <w:ind w:left="1080"/>
        <w:rPr>
          <w:i w:val="0"/>
          <w:sz w:val="22"/>
          <w:szCs w:val="22"/>
        </w:rPr>
      </w:pPr>
    </w:p>
    <w:p w14:paraId="2BA81B79" w14:textId="77777777" w:rsidR="00DC2457" w:rsidRDefault="00DC2457" w:rsidP="00DC2457">
      <w:pPr>
        <w:ind w:left="1080"/>
        <w:rPr>
          <w:i w:val="0"/>
          <w:sz w:val="22"/>
          <w:szCs w:val="22"/>
        </w:rPr>
      </w:pPr>
    </w:p>
    <w:p w14:paraId="6B32C3FA" w14:textId="77777777" w:rsidR="00DC2457" w:rsidRDefault="00DC2457" w:rsidP="00DC2457">
      <w:pPr>
        <w:ind w:left="1080"/>
        <w:rPr>
          <w:i w:val="0"/>
          <w:sz w:val="22"/>
          <w:szCs w:val="22"/>
        </w:rPr>
      </w:pPr>
    </w:p>
    <w:p w14:paraId="1595318E" w14:textId="77777777" w:rsidR="00DC2457" w:rsidRDefault="00DC2457" w:rsidP="00DC2457">
      <w:pPr>
        <w:ind w:left="1080"/>
        <w:rPr>
          <w:i w:val="0"/>
          <w:sz w:val="22"/>
          <w:szCs w:val="22"/>
        </w:rPr>
      </w:pPr>
    </w:p>
    <w:p w14:paraId="179ABF13" w14:textId="77777777" w:rsidR="00DC2457" w:rsidRDefault="00DC2457" w:rsidP="00DC2457">
      <w:pPr>
        <w:ind w:left="1080"/>
        <w:rPr>
          <w:i w:val="0"/>
          <w:sz w:val="22"/>
          <w:szCs w:val="22"/>
        </w:rPr>
      </w:pPr>
    </w:p>
    <w:p w14:paraId="26A0EF01" w14:textId="77777777" w:rsidR="00DC2457" w:rsidRDefault="00DC2457" w:rsidP="00DC2457">
      <w:pPr>
        <w:ind w:left="1080"/>
        <w:rPr>
          <w:i w:val="0"/>
          <w:sz w:val="22"/>
          <w:szCs w:val="22"/>
        </w:rPr>
      </w:pPr>
    </w:p>
    <w:p w14:paraId="06FDCE90" w14:textId="77777777" w:rsidR="00DC2457" w:rsidRDefault="00DC2457" w:rsidP="00DC2457">
      <w:pPr>
        <w:ind w:left="1080"/>
        <w:rPr>
          <w:i w:val="0"/>
          <w:sz w:val="22"/>
          <w:szCs w:val="22"/>
        </w:rPr>
      </w:pPr>
    </w:p>
    <w:p w14:paraId="51EA0B94" w14:textId="77777777" w:rsidR="00DC2457" w:rsidRDefault="00DC2457" w:rsidP="00DC2457">
      <w:pPr>
        <w:ind w:left="1080"/>
        <w:rPr>
          <w:i w:val="0"/>
          <w:sz w:val="22"/>
          <w:szCs w:val="22"/>
        </w:rPr>
      </w:pPr>
    </w:p>
    <w:p w14:paraId="1ACB1F7C" w14:textId="77777777"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7D838F0A" w14:textId="77777777" w:rsidR="00DC2457" w:rsidRDefault="00DC2457" w:rsidP="00DC2457">
      <w:pPr>
        <w:ind w:left="1080"/>
        <w:jc w:val="right"/>
        <w:rPr>
          <w:b/>
          <w:i w:val="0"/>
          <w:sz w:val="22"/>
          <w:szCs w:val="22"/>
        </w:rPr>
      </w:pPr>
    </w:p>
    <w:p w14:paraId="3B137F46" w14:textId="77777777" w:rsidR="00DC2457" w:rsidRDefault="00DC2457" w:rsidP="00DC2457">
      <w:pPr>
        <w:jc w:val="right"/>
        <w:rPr>
          <w:b/>
          <w:i w:val="0"/>
          <w:sz w:val="22"/>
          <w:szCs w:val="22"/>
        </w:rPr>
      </w:pPr>
    </w:p>
    <w:p w14:paraId="76067805" w14:textId="77777777" w:rsidR="00DC2457" w:rsidRDefault="00DC2457" w:rsidP="00DC2457">
      <w:pPr>
        <w:jc w:val="right"/>
        <w:rPr>
          <w:b/>
          <w:i w:val="0"/>
          <w:sz w:val="22"/>
          <w:szCs w:val="22"/>
        </w:rPr>
      </w:pPr>
    </w:p>
    <w:p w14:paraId="71373E9E" w14:textId="77777777" w:rsidR="00DC2457" w:rsidRDefault="00DC2457" w:rsidP="00DC2457">
      <w:pPr>
        <w:jc w:val="right"/>
        <w:rPr>
          <w:b/>
          <w:i w:val="0"/>
          <w:sz w:val="22"/>
          <w:szCs w:val="22"/>
        </w:rPr>
      </w:pPr>
    </w:p>
    <w:p w14:paraId="6F6A1554" w14:textId="77777777" w:rsidR="00CF7FF6" w:rsidRDefault="00CF7FF6">
      <w:pPr>
        <w:rPr>
          <w:b/>
          <w:i w:val="0"/>
          <w:sz w:val="22"/>
          <w:szCs w:val="22"/>
        </w:rPr>
      </w:pPr>
      <w:r>
        <w:rPr>
          <w:b/>
          <w:i w:val="0"/>
          <w:sz w:val="22"/>
          <w:szCs w:val="22"/>
        </w:rPr>
        <w:br w:type="page"/>
      </w:r>
    </w:p>
    <w:p w14:paraId="53C120F0" w14:textId="77777777" w:rsidR="00DC2457" w:rsidRPr="001F1894" w:rsidRDefault="004F4FC2" w:rsidP="00DC2457">
      <w:pPr>
        <w:jc w:val="right"/>
        <w:rPr>
          <w:b/>
          <w:i w:val="0"/>
          <w:sz w:val="22"/>
          <w:szCs w:val="22"/>
        </w:rPr>
      </w:pPr>
      <w:r>
        <w:rPr>
          <w:b/>
          <w:i w:val="0"/>
          <w:sz w:val="22"/>
          <w:szCs w:val="22"/>
        </w:rPr>
        <w:lastRenderedPageBreak/>
        <w:t>PRILOGA 8</w:t>
      </w:r>
    </w:p>
    <w:p w14:paraId="331986E8" w14:textId="77777777" w:rsidR="00DC2457" w:rsidRPr="001F1894" w:rsidRDefault="00DC2457" w:rsidP="00DC2457">
      <w:pPr>
        <w:jc w:val="both"/>
        <w:rPr>
          <w:i w:val="0"/>
          <w:sz w:val="22"/>
          <w:szCs w:val="22"/>
        </w:rPr>
      </w:pPr>
    </w:p>
    <w:p w14:paraId="75594573" w14:textId="77777777" w:rsidR="00DC2457" w:rsidRPr="001F1894" w:rsidRDefault="00DC2457" w:rsidP="00DC2457">
      <w:pPr>
        <w:jc w:val="both"/>
        <w:rPr>
          <w:i w:val="0"/>
          <w:sz w:val="22"/>
          <w:szCs w:val="22"/>
        </w:rPr>
      </w:pPr>
    </w:p>
    <w:p w14:paraId="7CCA3E71" w14:textId="77777777" w:rsidR="00DC2457" w:rsidRPr="001F1894" w:rsidRDefault="00DC2457" w:rsidP="00DC2457">
      <w:pPr>
        <w:jc w:val="both"/>
        <w:rPr>
          <w:i w:val="0"/>
          <w:sz w:val="22"/>
          <w:szCs w:val="22"/>
        </w:rPr>
      </w:pPr>
    </w:p>
    <w:p w14:paraId="75CA6404" w14:textId="77777777" w:rsidR="00DC2457" w:rsidRPr="001F1894" w:rsidRDefault="00DC2457" w:rsidP="00DC2457">
      <w:pPr>
        <w:jc w:val="both"/>
        <w:rPr>
          <w:i w:val="0"/>
          <w:sz w:val="22"/>
          <w:szCs w:val="22"/>
        </w:rPr>
      </w:pPr>
    </w:p>
    <w:p w14:paraId="706BEE1A" w14:textId="77777777" w:rsidR="00DC2457" w:rsidRPr="001F1894" w:rsidRDefault="00DC2457" w:rsidP="00DC2457">
      <w:pPr>
        <w:jc w:val="both"/>
        <w:rPr>
          <w:i w:val="0"/>
          <w:sz w:val="22"/>
          <w:szCs w:val="22"/>
        </w:rPr>
      </w:pPr>
    </w:p>
    <w:p w14:paraId="779A5700" w14:textId="77777777"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14:paraId="77088911" w14:textId="77777777" w:rsidR="00DC2457" w:rsidRPr="001F1894" w:rsidRDefault="00DC2457" w:rsidP="00DC2457">
      <w:pPr>
        <w:ind w:left="1080"/>
        <w:rPr>
          <w:b/>
          <w:i w:val="0"/>
          <w:sz w:val="28"/>
          <w:szCs w:val="28"/>
        </w:rPr>
      </w:pPr>
    </w:p>
    <w:p w14:paraId="1D7F4AF0" w14:textId="77777777" w:rsidR="00DC2457" w:rsidRPr="001F1894" w:rsidRDefault="00DC2457" w:rsidP="00DC2457">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14:paraId="376A931C" w14:textId="77777777" w:rsidR="00DC2457" w:rsidRPr="001F1894" w:rsidRDefault="00DC2457" w:rsidP="00DC2457">
      <w:pPr>
        <w:ind w:left="1080"/>
        <w:jc w:val="both"/>
        <w:rPr>
          <w:i w:val="0"/>
          <w:sz w:val="22"/>
          <w:szCs w:val="22"/>
        </w:rPr>
      </w:pPr>
    </w:p>
    <w:p w14:paraId="0E9A5C50" w14:textId="77777777" w:rsidR="00DC2457" w:rsidRPr="001F1894" w:rsidRDefault="00DC2457" w:rsidP="00DC2457">
      <w:pPr>
        <w:ind w:left="1080"/>
        <w:jc w:val="both"/>
        <w:rPr>
          <w:i w:val="0"/>
          <w:sz w:val="22"/>
          <w:szCs w:val="22"/>
        </w:rPr>
      </w:pPr>
    </w:p>
    <w:p w14:paraId="52D412F2" w14:textId="77777777" w:rsidR="00910AF7" w:rsidRPr="00713E47" w:rsidRDefault="00910AF7" w:rsidP="00910AF7">
      <w:pPr>
        <w:numPr>
          <w:ilvl w:val="0"/>
          <w:numId w:val="8"/>
        </w:numPr>
        <w:jc w:val="both"/>
        <w:rPr>
          <w:i w:val="0"/>
          <w:sz w:val="22"/>
          <w:szCs w:val="22"/>
        </w:rPr>
      </w:pPr>
      <w:r w:rsidRPr="00713E47">
        <w:rPr>
          <w:i w:val="0"/>
          <w:sz w:val="22"/>
          <w:szCs w:val="22"/>
        </w:rPr>
        <w:t xml:space="preserve">v razdelku »Sodelujoči« je potrebno navesti vse gospodarske subjekte, ki nastopajo v skupni ponudbi </w:t>
      </w:r>
    </w:p>
    <w:p w14:paraId="2CE7BC5C" w14:textId="77777777" w:rsidR="00DC2457" w:rsidRPr="00713E47" w:rsidRDefault="00DC2457" w:rsidP="00713E47">
      <w:pPr>
        <w:ind w:left="1080"/>
        <w:jc w:val="both"/>
        <w:rPr>
          <w:i w:val="0"/>
          <w:sz w:val="22"/>
          <w:szCs w:val="22"/>
        </w:rPr>
      </w:pPr>
    </w:p>
    <w:p w14:paraId="5131E538" w14:textId="77777777" w:rsidR="00DC2457" w:rsidRPr="001F1894" w:rsidRDefault="00DC2457" w:rsidP="00DC2457">
      <w:pPr>
        <w:ind w:left="1080"/>
        <w:jc w:val="both"/>
        <w:rPr>
          <w:i w:val="0"/>
          <w:sz w:val="22"/>
          <w:szCs w:val="22"/>
        </w:rPr>
      </w:pPr>
    </w:p>
    <w:p w14:paraId="02338058" w14:textId="77777777" w:rsidR="00DC2457" w:rsidRPr="001F1894" w:rsidRDefault="00DC2457" w:rsidP="00DC2457">
      <w:pPr>
        <w:ind w:left="1080"/>
        <w:jc w:val="both"/>
        <w:rPr>
          <w:i w:val="0"/>
          <w:sz w:val="22"/>
          <w:szCs w:val="22"/>
        </w:rPr>
      </w:pPr>
      <w:r w:rsidRPr="001F1894">
        <w:rPr>
          <w:i w:val="0"/>
          <w:sz w:val="22"/>
          <w:szCs w:val="22"/>
        </w:rPr>
        <w:t>in</w:t>
      </w:r>
    </w:p>
    <w:p w14:paraId="0CCF7222" w14:textId="77777777" w:rsidR="00DC2457" w:rsidRPr="001F1894" w:rsidRDefault="00DC2457" w:rsidP="00DC2457">
      <w:pPr>
        <w:ind w:left="1080"/>
        <w:jc w:val="both"/>
        <w:rPr>
          <w:i w:val="0"/>
          <w:sz w:val="22"/>
          <w:szCs w:val="22"/>
        </w:rPr>
      </w:pPr>
    </w:p>
    <w:p w14:paraId="0D5A44BE" w14:textId="77777777" w:rsidR="00DC2457" w:rsidRPr="001F1894" w:rsidRDefault="00DC2457" w:rsidP="00910AF7">
      <w:pPr>
        <w:jc w:val="both"/>
        <w:rPr>
          <w:i w:val="0"/>
          <w:sz w:val="22"/>
          <w:szCs w:val="22"/>
        </w:rPr>
      </w:pPr>
    </w:p>
    <w:p w14:paraId="5B0BF4F2" w14:textId="77777777" w:rsidR="00DC2457" w:rsidRPr="001F1894" w:rsidRDefault="00DC2457" w:rsidP="00DC2457">
      <w:pPr>
        <w:ind w:left="1080"/>
        <w:jc w:val="both"/>
        <w:rPr>
          <w:i w:val="0"/>
          <w:sz w:val="22"/>
          <w:szCs w:val="22"/>
        </w:rPr>
      </w:pPr>
    </w:p>
    <w:tbl>
      <w:tblPr>
        <w:tblW w:w="0" w:type="auto"/>
        <w:tblInd w:w="1188" w:type="dxa"/>
        <w:tblLook w:val="01E0" w:firstRow="1" w:lastRow="1" w:firstColumn="1" w:lastColumn="1" w:noHBand="0" w:noVBand="0"/>
      </w:tblPr>
      <w:tblGrid>
        <w:gridCol w:w="2606"/>
        <w:gridCol w:w="5386"/>
      </w:tblGrid>
      <w:tr w:rsidR="00DC2457" w:rsidRPr="001F1894" w14:paraId="300BF8BB" w14:textId="77777777" w:rsidTr="00F80081">
        <w:tc>
          <w:tcPr>
            <w:tcW w:w="2606" w:type="dxa"/>
          </w:tcPr>
          <w:p w14:paraId="74C0C0E3" w14:textId="77777777" w:rsidR="00DC2457" w:rsidRPr="001F1894" w:rsidRDefault="00DC2457" w:rsidP="00F80081">
            <w:pPr>
              <w:jc w:val="both"/>
              <w:rPr>
                <w:i w:val="0"/>
                <w:sz w:val="22"/>
                <w:szCs w:val="22"/>
              </w:rPr>
            </w:pPr>
          </w:p>
        </w:tc>
        <w:tc>
          <w:tcPr>
            <w:tcW w:w="5386" w:type="dxa"/>
          </w:tcPr>
          <w:p w14:paraId="21B4CC3D" w14:textId="77777777" w:rsidR="00DC2457" w:rsidRPr="001F1894" w:rsidRDefault="00DC2457" w:rsidP="00F80081">
            <w:pPr>
              <w:ind w:left="340"/>
              <w:jc w:val="both"/>
              <w:rPr>
                <w:i w:val="0"/>
                <w:sz w:val="22"/>
                <w:szCs w:val="22"/>
              </w:rPr>
            </w:pPr>
          </w:p>
        </w:tc>
      </w:tr>
      <w:tr w:rsidR="00DC2457" w:rsidRPr="0079325B" w14:paraId="79B600DC" w14:textId="77777777" w:rsidTr="00F80081">
        <w:tc>
          <w:tcPr>
            <w:tcW w:w="2606" w:type="dxa"/>
          </w:tcPr>
          <w:p w14:paraId="5651FD17"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POSAMIČNO</w:t>
            </w:r>
          </w:p>
          <w:p w14:paraId="22674F6C"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386" w:type="dxa"/>
          </w:tcPr>
          <w:p w14:paraId="705EA392" w14:textId="77777777" w:rsidR="00DC2457" w:rsidRPr="00FB5916" w:rsidRDefault="00DC2457" w:rsidP="00F80081">
            <w:pPr>
              <w:pStyle w:val="Glava"/>
              <w:numPr>
                <w:ilvl w:val="0"/>
                <w:numId w:val="7"/>
              </w:numPr>
              <w:tabs>
                <w:tab w:val="clear" w:pos="4536"/>
                <w:tab w:val="clear" w:pos="9072"/>
              </w:tabs>
              <w:jc w:val="both"/>
              <w:rPr>
                <w:i w:val="0"/>
                <w:sz w:val="22"/>
                <w:szCs w:val="22"/>
              </w:rPr>
            </w:pPr>
            <w:r w:rsidRPr="00C84AB9">
              <w:rPr>
                <w:i w:val="0"/>
                <w:sz w:val="22"/>
                <w:szCs w:val="22"/>
              </w:rPr>
              <w:t xml:space="preserve">ESPD </w:t>
            </w:r>
            <w:r w:rsidR="00042603">
              <w:rPr>
                <w:i w:val="0"/>
                <w:sz w:val="22"/>
                <w:szCs w:val="22"/>
              </w:rPr>
              <w:t>(Priloga 1)</w:t>
            </w:r>
          </w:p>
        </w:tc>
      </w:tr>
      <w:tr w:rsidR="00DC2457" w:rsidRPr="0079325B" w14:paraId="460DAF4F" w14:textId="77777777" w:rsidTr="00F80081">
        <w:tc>
          <w:tcPr>
            <w:tcW w:w="2606" w:type="dxa"/>
          </w:tcPr>
          <w:p w14:paraId="564BFC9E" w14:textId="77777777" w:rsidR="00DC2457" w:rsidRPr="0079325B" w:rsidRDefault="00DC2457" w:rsidP="00F80081">
            <w:pPr>
              <w:pStyle w:val="Glava"/>
              <w:tabs>
                <w:tab w:val="clear" w:pos="4536"/>
                <w:tab w:val="clear" w:pos="9072"/>
              </w:tabs>
              <w:jc w:val="both"/>
              <w:rPr>
                <w:i w:val="0"/>
                <w:sz w:val="22"/>
                <w:szCs w:val="22"/>
              </w:rPr>
            </w:pPr>
          </w:p>
        </w:tc>
        <w:tc>
          <w:tcPr>
            <w:tcW w:w="5386" w:type="dxa"/>
          </w:tcPr>
          <w:p w14:paraId="3C272D9D" w14:textId="77777777" w:rsidR="00DC2457" w:rsidRPr="0079325B" w:rsidRDefault="00DC2457" w:rsidP="00F80081">
            <w:pPr>
              <w:pStyle w:val="Glava"/>
              <w:tabs>
                <w:tab w:val="clear" w:pos="4536"/>
                <w:tab w:val="clear" w:pos="9072"/>
              </w:tabs>
              <w:jc w:val="both"/>
              <w:rPr>
                <w:i w:val="0"/>
                <w:sz w:val="22"/>
                <w:szCs w:val="22"/>
              </w:rPr>
            </w:pPr>
          </w:p>
        </w:tc>
      </w:tr>
      <w:tr w:rsidR="00DC2457" w:rsidRPr="003F67FD" w14:paraId="4DCA4E9F" w14:textId="77777777" w:rsidTr="00F80081">
        <w:tc>
          <w:tcPr>
            <w:tcW w:w="2606" w:type="dxa"/>
          </w:tcPr>
          <w:p w14:paraId="160B4A49"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SKUPNO</w:t>
            </w:r>
          </w:p>
          <w:p w14:paraId="4A2D8B2A"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386" w:type="dxa"/>
          </w:tcPr>
          <w:p w14:paraId="5040B062" w14:textId="77777777" w:rsidR="00E44D22" w:rsidRDefault="00E44D22" w:rsidP="0096216D">
            <w:pPr>
              <w:pStyle w:val="Glava"/>
              <w:tabs>
                <w:tab w:val="clear" w:pos="4536"/>
                <w:tab w:val="clear" w:pos="9072"/>
              </w:tabs>
              <w:jc w:val="both"/>
              <w:rPr>
                <w:i w:val="0"/>
                <w:color w:val="000000" w:themeColor="text1"/>
                <w:sz w:val="22"/>
                <w:szCs w:val="22"/>
              </w:rPr>
            </w:pPr>
          </w:p>
          <w:p w14:paraId="5CBB8F8B" w14:textId="77777777" w:rsidR="00E44D22" w:rsidRDefault="00D43B4B"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Referenčna tabela </w:t>
            </w:r>
            <w:r w:rsidR="0096216D">
              <w:rPr>
                <w:i w:val="0"/>
                <w:color w:val="000000" w:themeColor="text1"/>
                <w:sz w:val="22"/>
                <w:szCs w:val="22"/>
              </w:rPr>
              <w:t>(Priloga 4)</w:t>
            </w:r>
          </w:p>
          <w:p w14:paraId="227EAF93" w14:textId="77777777" w:rsidR="00E44D22" w:rsidRDefault="00D43B4B"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Seznam kadrov </w:t>
            </w:r>
            <w:r w:rsidR="0096216D">
              <w:rPr>
                <w:i w:val="0"/>
                <w:color w:val="000000" w:themeColor="text1"/>
                <w:sz w:val="22"/>
                <w:szCs w:val="22"/>
              </w:rPr>
              <w:t>(Priloga 5)</w:t>
            </w:r>
          </w:p>
          <w:p w14:paraId="71225957" w14:textId="77777777" w:rsidR="00DC2457" w:rsidRPr="006B71C8" w:rsidRDefault="00DC2457" w:rsidP="00F80081">
            <w:pPr>
              <w:pStyle w:val="Glava"/>
              <w:numPr>
                <w:ilvl w:val="0"/>
                <w:numId w:val="7"/>
              </w:numPr>
              <w:tabs>
                <w:tab w:val="clear" w:pos="4536"/>
                <w:tab w:val="clear" w:pos="9072"/>
              </w:tabs>
              <w:jc w:val="both"/>
              <w:rPr>
                <w:i w:val="0"/>
                <w:color w:val="000000" w:themeColor="text1"/>
                <w:sz w:val="22"/>
                <w:szCs w:val="22"/>
              </w:rPr>
            </w:pPr>
            <w:r w:rsidRPr="006B71C8">
              <w:rPr>
                <w:i w:val="0"/>
                <w:color w:val="000000" w:themeColor="text1"/>
                <w:sz w:val="22"/>
                <w:szCs w:val="22"/>
              </w:rPr>
              <w:t>Finančno zavarovanje za resnost prijave</w:t>
            </w:r>
            <w:r>
              <w:rPr>
                <w:i w:val="0"/>
                <w:color w:val="000000" w:themeColor="text1"/>
                <w:sz w:val="22"/>
                <w:szCs w:val="22"/>
              </w:rPr>
              <w:t xml:space="preserve"> in ponudb</w:t>
            </w:r>
            <w:r w:rsidRPr="006B71C8">
              <w:rPr>
                <w:i w:val="0"/>
                <w:color w:val="000000" w:themeColor="text1"/>
                <w:sz w:val="22"/>
                <w:szCs w:val="22"/>
              </w:rPr>
              <w:t xml:space="preserve"> (priloga </w:t>
            </w:r>
            <w:r>
              <w:rPr>
                <w:i w:val="0"/>
                <w:color w:val="000000" w:themeColor="text1"/>
                <w:sz w:val="22"/>
                <w:szCs w:val="22"/>
              </w:rPr>
              <w:t>C</w:t>
            </w:r>
            <w:r w:rsidRPr="006B71C8">
              <w:rPr>
                <w:i w:val="0"/>
                <w:color w:val="000000" w:themeColor="text1"/>
                <w:sz w:val="22"/>
                <w:szCs w:val="22"/>
              </w:rPr>
              <w:t>/1)</w:t>
            </w:r>
            <w:r w:rsidR="00F2493A">
              <w:rPr>
                <w:i w:val="0"/>
                <w:color w:val="000000" w:themeColor="text1"/>
                <w:sz w:val="22"/>
                <w:szCs w:val="22"/>
              </w:rPr>
              <w:t xml:space="preserve"> ali potrdilo o vplačilu varščine</w:t>
            </w:r>
            <w:r w:rsidR="005F6D03">
              <w:rPr>
                <w:i w:val="0"/>
                <w:color w:val="000000" w:themeColor="text1"/>
                <w:sz w:val="22"/>
                <w:szCs w:val="22"/>
              </w:rPr>
              <w:t xml:space="preserve"> (priloga D)</w:t>
            </w:r>
          </w:p>
        </w:tc>
      </w:tr>
    </w:tbl>
    <w:p w14:paraId="653718E1" w14:textId="77777777" w:rsidR="00DC2457" w:rsidRPr="001F1894" w:rsidRDefault="00DC2457" w:rsidP="00DC2457">
      <w:pPr>
        <w:ind w:left="1080"/>
        <w:jc w:val="both"/>
        <w:rPr>
          <w:i w:val="0"/>
          <w:sz w:val="22"/>
          <w:szCs w:val="22"/>
        </w:rPr>
      </w:pPr>
    </w:p>
    <w:p w14:paraId="0DC257E4" w14:textId="77777777" w:rsidR="00DC2457" w:rsidRPr="001F1894" w:rsidRDefault="00DC2457" w:rsidP="00DC2457">
      <w:pPr>
        <w:ind w:left="1080"/>
        <w:jc w:val="both"/>
        <w:rPr>
          <w:i w:val="0"/>
          <w:sz w:val="22"/>
          <w:szCs w:val="22"/>
        </w:rPr>
      </w:pPr>
    </w:p>
    <w:p w14:paraId="73B28BBC" w14:textId="77777777" w:rsidR="00DC2457" w:rsidRPr="001F1894" w:rsidRDefault="00DC2457" w:rsidP="00DC2457">
      <w:pPr>
        <w:ind w:left="1080"/>
        <w:jc w:val="both"/>
        <w:rPr>
          <w:i w:val="0"/>
          <w:sz w:val="22"/>
          <w:szCs w:val="22"/>
        </w:rPr>
      </w:pPr>
    </w:p>
    <w:p w14:paraId="23A79732" w14:textId="77777777" w:rsidR="00DC2457" w:rsidRPr="001F1894" w:rsidRDefault="00DC2457" w:rsidP="00DC2457">
      <w:pPr>
        <w:ind w:left="1080"/>
        <w:jc w:val="both"/>
        <w:rPr>
          <w:i w:val="0"/>
          <w:sz w:val="22"/>
          <w:szCs w:val="22"/>
        </w:rPr>
      </w:pPr>
    </w:p>
    <w:p w14:paraId="6F602237" w14:textId="77777777" w:rsidR="00DC2457" w:rsidRPr="001F1894" w:rsidRDefault="00DC2457" w:rsidP="00DC2457">
      <w:pPr>
        <w:ind w:left="1080"/>
        <w:jc w:val="both"/>
        <w:rPr>
          <w:i w:val="0"/>
          <w:sz w:val="22"/>
          <w:szCs w:val="22"/>
        </w:rPr>
      </w:pPr>
    </w:p>
    <w:p w14:paraId="560D9C01" w14:textId="77777777" w:rsidR="00DC2457" w:rsidRPr="0079325B" w:rsidRDefault="00DC2457" w:rsidP="00DC2457">
      <w:pPr>
        <w:pStyle w:val="Glava"/>
        <w:tabs>
          <w:tab w:val="clear" w:pos="4536"/>
          <w:tab w:val="clear" w:pos="9072"/>
        </w:tabs>
        <w:ind w:left="1080"/>
        <w:jc w:val="both"/>
        <w:rPr>
          <w:i w:val="0"/>
          <w:sz w:val="22"/>
          <w:szCs w:val="22"/>
        </w:rPr>
      </w:pPr>
    </w:p>
    <w:p w14:paraId="6326AE4C" w14:textId="77777777" w:rsidR="00DC2457" w:rsidRPr="0079325B" w:rsidRDefault="00DC2457" w:rsidP="00DC2457">
      <w:pPr>
        <w:pStyle w:val="Glava"/>
        <w:tabs>
          <w:tab w:val="clear" w:pos="4536"/>
          <w:tab w:val="clear" w:pos="9072"/>
        </w:tabs>
        <w:ind w:left="1080"/>
        <w:jc w:val="both"/>
        <w:rPr>
          <w:i w:val="0"/>
          <w:sz w:val="22"/>
          <w:szCs w:val="22"/>
        </w:rPr>
      </w:pPr>
    </w:p>
    <w:p w14:paraId="5DF994F1" w14:textId="77777777" w:rsidR="00DC2457" w:rsidRDefault="00DC2457" w:rsidP="00DC2457">
      <w:pPr>
        <w:rPr>
          <w:b/>
          <w:i w:val="0"/>
          <w:sz w:val="22"/>
          <w:szCs w:val="22"/>
        </w:rPr>
      </w:pPr>
      <w:r>
        <w:rPr>
          <w:b/>
          <w:i w:val="0"/>
          <w:sz w:val="22"/>
          <w:szCs w:val="22"/>
        </w:rPr>
        <w:br w:type="page"/>
      </w:r>
    </w:p>
    <w:p w14:paraId="4AD3BAA4" w14:textId="77777777" w:rsidR="00DC2457" w:rsidRDefault="00DC2457" w:rsidP="00DC2457">
      <w:pPr>
        <w:pStyle w:val="Glava"/>
        <w:tabs>
          <w:tab w:val="clear" w:pos="4536"/>
          <w:tab w:val="clear" w:pos="9072"/>
        </w:tabs>
        <w:ind w:left="1080"/>
        <w:jc w:val="center"/>
        <w:rPr>
          <w:b/>
          <w:i w:val="0"/>
          <w:szCs w:val="24"/>
        </w:rPr>
      </w:pPr>
    </w:p>
    <w:p w14:paraId="37ABFE4B" w14:textId="77777777" w:rsidR="00DC2457" w:rsidRDefault="00DC2457" w:rsidP="00DC2457">
      <w:pPr>
        <w:pStyle w:val="Glava"/>
        <w:tabs>
          <w:tab w:val="clear" w:pos="4536"/>
          <w:tab w:val="clear" w:pos="9072"/>
        </w:tabs>
        <w:ind w:left="1080"/>
        <w:jc w:val="center"/>
        <w:rPr>
          <w:b/>
          <w:i w:val="0"/>
          <w:szCs w:val="24"/>
        </w:rPr>
      </w:pPr>
    </w:p>
    <w:p w14:paraId="5C475F7B" w14:textId="77777777" w:rsidR="00DC2457" w:rsidRDefault="00DC2457" w:rsidP="00DC2457">
      <w:pPr>
        <w:pStyle w:val="Glava"/>
        <w:tabs>
          <w:tab w:val="clear" w:pos="4536"/>
          <w:tab w:val="clear" w:pos="9072"/>
        </w:tabs>
        <w:ind w:left="1080"/>
        <w:jc w:val="center"/>
        <w:rPr>
          <w:b/>
          <w:i w:val="0"/>
          <w:szCs w:val="24"/>
        </w:rPr>
      </w:pPr>
    </w:p>
    <w:p w14:paraId="3926E287" w14:textId="77777777" w:rsidR="00DC2457" w:rsidRDefault="00DC2457" w:rsidP="00DC2457">
      <w:pPr>
        <w:pStyle w:val="Glava"/>
        <w:tabs>
          <w:tab w:val="clear" w:pos="4536"/>
          <w:tab w:val="clear" w:pos="9072"/>
        </w:tabs>
        <w:ind w:left="1080"/>
        <w:jc w:val="center"/>
        <w:rPr>
          <w:b/>
          <w:i w:val="0"/>
          <w:szCs w:val="24"/>
        </w:rPr>
      </w:pPr>
    </w:p>
    <w:p w14:paraId="23CD1DA7" w14:textId="77777777" w:rsidR="00DC2457" w:rsidRDefault="00DC2457" w:rsidP="00DC2457">
      <w:pPr>
        <w:pStyle w:val="Glava"/>
        <w:tabs>
          <w:tab w:val="clear" w:pos="4536"/>
          <w:tab w:val="clear" w:pos="9072"/>
        </w:tabs>
        <w:ind w:left="1080"/>
        <w:jc w:val="center"/>
        <w:rPr>
          <w:b/>
          <w:i w:val="0"/>
          <w:szCs w:val="24"/>
        </w:rPr>
      </w:pPr>
    </w:p>
    <w:p w14:paraId="0EF74386" w14:textId="77777777" w:rsidR="00DC2457" w:rsidRDefault="00DC2457" w:rsidP="00DC2457">
      <w:pPr>
        <w:pStyle w:val="Glava"/>
        <w:tabs>
          <w:tab w:val="clear" w:pos="4536"/>
          <w:tab w:val="clear" w:pos="9072"/>
        </w:tabs>
        <w:ind w:left="1080"/>
        <w:jc w:val="center"/>
        <w:rPr>
          <w:b/>
          <w:i w:val="0"/>
          <w:szCs w:val="24"/>
        </w:rPr>
      </w:pPr>
    </w:p>
    <w:p w14:paraId="3EE61378" w14:textId="77777777" w:rsidR="00DC2457" w:rsidRDefault="00DC2457" w:rsidP="00DC2457">
      <w:pPr>
        <w:pStyle w:val="Glava"/>
        <w:tabs>
          <w:tab w:val="clear" w:pos="4536"/>
          <w:tab w:val="clear" w:pos="9072"/>
        </w:tabs>
        <w:ind w:left="1080"/>
        <w:jc w:val="center"/>
        <w:rPr>
          <w:b/>
          <w:i w:val="0"/>
          <w:szCs w:val="24"/>
        </w:rPr>
      </w:pPr>
    </w:p>
    <w:p w14:paraId="1B85A761"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14:paraId="71730455"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14:paraId="647A37BF" w14:textId="77777777" w:rsidR="00DC2457" w:rsidRPr="0079325B" w:rsidRDefault="00DC2457" w:rsidP="00DC2457">
      <w:pPr>
        <w:pStyle w:val="Glava"/>
        <w:tabs>
          <w:tab w:val="clear" w:pos="4536"/>
          <w:tab w:val="clear" w:pos="9072"/>
        </w:tabs>
        <w:ind w:left="1080"/>
        <w:jc w:val="both"/>
        <w:rPr>
          <w:i w:val="0"/>
          <w:sz w:val="22"/>
          <w:szCs w:val="22"/>
        </w:rPr>
      </w:pPr>
    </w:p>
    <w:p w14:paraId="3FB998CB" w14:textId="77777777" w:rsidR="00DC2457" w:rsidRPr="0079325B" w:rsidRDefault="00DC2457" w:rsidP="00DC2457">
      <w:pPr>
        <w:pStyle w:val="Glava"/>
        <w:tabs>
          <w:tab w:val="clear" w:pos="4536"/>
          <w:tab w:val="clear" w:pos="9072"/>
        </w:tabs>
        <w:ind w:left="1080"/>
        <w:jc w:val="both"/>
        <w:rPr>
          <w:i w:val="0"/>
          <w:sz w:val="22"/>
          <w:szCs w:val="22"/>
        </w:rPr>
      </w:pPr>
    </w:p>
    <w:p w14:paraId="4E2767A1" w14:textId="77777777" w:rsidR="00DC2457" w:rsidRPr="0079325B" w:rsidRDefault="00DC2457" w:rsidP="00DC2457">
      <w:pPr>
        <w:pStyle w:val="Glava"/>
        <w:tabs>
          <w:tab w:val="clear" w:pos="4536"/>
          <w:tab w:val="clear" w:pos="9072"/>
        </w:tabs>
        <w:ind w:left="1080"/>
        <w:jc w:val="both"/>
        <w:rPr>
          <w:i w:val="0"/>
          <w:sz w:val="22"/>
          <w:szCs w:val="22"/>
        </w:rPr>
      </w:pPr>
    </w:p>
    <w:p w14:paraId="58BF7B0E" w14:textId="77777777" w:rsidR="00DC2457" w:rsidRPr="0079325B" w:rsidRDefault="00DC2457" w:rsidP="00DC2457">
      <w:pPr>
        <w:ind w:left="1440"/>
        <w:rPr>
          <w:i w:val="0"/>
          <w:sz w:val="22"/>
          <w:szCs w:val="22"/>
        </w:rPr>
      </w:pPr>
    </w:p>
    <w:p w14:paraId="44E0B3AF" w14:textId="77777777" w:rsidR="00DC2457" w:rsidRPr="0079325B" w:rsidRDefault="00DC2457" w:rsidP="00DC2457">
      <w:pPr>
        <w:pStyle w:val="Glava"/>
        <w:tabs>
          <w:tab w:val="clear" w:pos="4536"/>
          <w:tab w:val="clear" w:pos="9072"/>
        </w:tabs>
        <w:jc w:val="both"/>
        <w:rPr>
          <w:i w:val="0"/>
          <w:sz w:val="22"/>
          <w:szCs w:val="22"/>
        </w:rPr>
      </w:pPr>
    </w:p>
    <w:p w14:paraId="7B5A141E" w14:textId="77777777" w:rsidR="00DC2457" w:rsidRPr="0079325B" w:rsidRDefault="00DC2457" w:rsidP="00DC2457">
      <w:pPr>
        <w:pStyle w:val="Glava"/>
        <w:tabs>
          <w:tab w:val="clear" w:pos="4536"/>
          <w:tab w:val="clear" w:pos="9072"/>
        </w:tabs>
        <w:jc w:val="both"/>
        <w:rPr>
          <w:i w:val="0"/>
          <w:sz w:val="22"/>
          <w:szCs w:val="22"/>
        </w:rPr>
      </w:pPr>
    </w:p>
    <w:p w14:paraId="49C2B10B" w14:textId="77777777" w:rsidR="00DC2457" w:rsidRPr="0079325B" w:rsidRDefault="00DC2457" w:rsidP="00DC2457">
      <w:pPr>
        <w:pStyle w:val="Glava"/>
        <w:tabs>
          <w:tab w:val="clear" w:pos="4536"/>
          <w:tab w:val="clear" w:pos="9072"/>
        </w:tabs>
        <w:jc w:val="both"/>
        <w:rPr>
          <w:i w:val="0"/>
          <w:sz w:val="22"/>
          <w:szCs w:val="22"/>
        </w:rPr>
      </w:pPr>
    </w:p>
    <w:p w14:paraId="4D0ECD6F" w14:textId="77777777" w:rsidR="00DC2457" w:rsidRPr="0079325B" w:rsidRDefault="00DC2457" w:rsidP="00DC2457">
      <w:pPr>
        <w:pStyle w:val="Glava"/>
        <w:tabs>
          <w:tab w:val="clear" w:pos="4536"/>
          <w:tab w:val="clear" w:pos="9072"/>
        </w:tabs>
        <w:jc w:val="both"/>
        <w:rPr>
          <w:i w:val="0"/>
          <w:sz w:val="22"/>
          <w:szCs w:val="22"/>
        </w:rPr>
      </w:pPr>
    </w:p>
    <w:p w14:paraId="4BEBFE61" w14:textId="77777777" w:rsidR="00DC2457" w:rsidRPr="0079325B" w:rsidRDefault="00DC2457" w:rsidP="00DC2457">
      <w:pPr>
        <w:pStyle w:val="Glava"/>
        <w:tabs>
          <w:tab w:val="clear" w:pos="4536"/>
          <w:tab w:val="clear" w:pos="9072"/>
        </w:tabs>
        <w:jc w:val="both"/>
        <w:rPr>
          <w:i w:val="0"/>
          <w:sz w:val="22"/>
          <w:szCs w:val="22"/>
        </w:rPr>
      </w:pPr>
    </w:p>
    <w:p w14:paraId="378AAE06" w14:textId="77777777" w:rsidR="00DC2457" w:rsidRPr="0079325B" w:rsidRDefault="00DC2457" w:rsidP="00DC2457">
      <w:pPr>
        <w:pStyle w:val="Glava"/>
        <w:tabs>
          <w:tab w:val="clear" w:pos="4536"/>
          <w:tab w:val="clear" w:pos="9072"/>
        </w:tabs>
        <w:jc w:val="both"/>
        <w:rPr>
          <w:i w:val="0"/>
          <w:sz w:val="22"/>
          <w:szCs w:val="22"/>
        </w:rPr>
      </w:pPr>
    </w:p>
    <w:p w14:paraId="5E42ED67" w14:textId="77777777" w:rsidR="00DC2457" w:rsidRPr="0079325B" w:rsidRDefault="00DC2457" w:rsidP="00DC2457">
      <w:pPr>
        <w:pStyle w:val="Glava"/>
        <w:tabs>
          <w:tab w:val="clear" w:pos="4536"/>
          <w:tab w:val="clear" w:pos="9072"/>
        </w:tabs>
        <w:jc w:val="both"/>
        <w:rPr>
          <w:i w:val="0"/>
          <w:sz w:val="22"/>
          <w:szCs w:val="22"/>
        </w:rPr>
      </w:pPr>
    </w:p>
    <w:p w14:paraId="489A5E5C" w14:textId="77777777" w:rsidR="00DC2457" w:rsidRPr="0079325B" w:rsidRDefault="00DC2457" w:rsidP="00DC2457">
      <w:pPr>
        <w:pStyle w:val="Glava"/>
        <w:tabs>
          <w:tab w:val="clear" w:pos="4536"/>
          <w:tab w:val="clear" w:pos="9072"/>
        </w:tabs>
        <w:jc w:val="both"/>
        <w:rPr>
          <w:i w:val="0"/>
          <w:sz w:val="22"/>
          <w:szCs w:val="22"/>
        </w:rPr>
      </w:pPr>
    </w:p>
    <w:p w14:paraId="6522D65F" w14:textId="77777777" w:rsidR="00DC2457" w:rsidRPr="0079325B" w:rsidRDefault="00DC2457" w:rsidP="00DC2457">
      <w:pPr>
        <w:pStyle w:val="Glava"/>
        <w:tabs>
          <w:tab w:val="clear" w:pos="4536"/>
          <w:tab w:val="clear" w:pos="9072"/>
        </w:tabs>
        <w:jc w:val="both"/>
        <w:rPr>
          <w:i w:val="0"/>
          <w:sz w:val="22"/>
          <w:szCs w:val="22"/>
        </w:rPr>
      </w:pPr>
    </w:p>
    <w:p w14:paraId="0486EA62" w14:textId="77777777" w:rsidR="00DC2457" w:rsidRPr="0079325B" w:rsidRDefault="00DC2457" w:rsidP="00DC2457">
      <w:pPr>
        <w:pStyle w:val="Glava"/>
        <w:tabs>
          <w:tab w:val="clear" w:pos="4536"/>
          <w:tab w:val="clear" w:pos="9072"/>
        </w:tabs>
        <w:jc w:val="both"/>
        <w:rPr>
          <w:i w:val="0"/>
          <w:sz w:val="22"/>
          <w:szCs w:val="22"/>
        </w:rPr>
      </w:pPr>
    </w:p>
    <w:p w14:paraId="46DA6C58" w14:textId="77777777" w:rsidR="00DC2457" w:rsidRPr="0079325B" w:rsidRDefault="00DC2457" w:rsidP="00DC2457">
      <w:pPr>
        <w:pStyle w:val="Glava"/>
        <w:tabs>
          <w:tab w:val="clear" w:pos="4536"/>
          <w:tab w:val="clear" w:pos="9072"/>
        </w:tabs>
        <w:jc w:val="both"/>
        <w:rPr>
          <w:i w:val="0"/>
          <w:sz w:val="22"/>
          <w:szCs w:val="22"/>
        </w:rPr>
      </w:pPr>
    </w:p>
    <w:p w14:paraId="447B5565" w14:textId="77777777" w:rsidR="00DC2457" w:rsidRPr="0079325B" w:rsidRDefault="00DC2457" w:rsidP="00DC2457">
      <w:pPr>
        <w:pStyle w:val="Glava"/>
        <w:tabs>
          <w:tab w:val="clear" w:pos="4536"/>
          <w:tab w:val="clear" w:pos="9072"/>
        </w:tabs>
        <w:jc w:val="both"/>
        <w:rPr>
          <w:i w:val="0"/>
          <w:sz w:val="22"/>
          <w:szCs w:val="22"/>
        </w:rPr>
      </w:pPr>
    </w:p>
    <w:p w14:paraId="4A87CCF9" w14:textId="77777777" w:rsidR="00DC2457" w:rsidRPr="0079325B" w:rsidRDefault="00DC2457" w:rsidP="00DC2457">
      <w:pPr>
        <w:pStyle w:val="Glava"/>
        <w:tabs>
          <w:tab w:val="clear" w:pos="4536"/>
          <w:tab w:val="clear" w:pos="9072"/>
        </w:tabs>
        <w:jc w:val="both"/>
        <w:rPr>
          <w:i w:val="0"/>
          <w:sz w:val="22"/>
          <w:szCs w:val="22"/>
        </w:rPr>
      </w:pPr>
    </w:p>
    <w:p w14:paraId="56CF38A8" w14:textId="77777777" w:rsidR="00DC2457" w:rsidRPr="0079325B" w:rsidRDefault="00DC2457" w:rsidP="00DC2457">
      <w:pPr>
        <w:pStyle w:val="Glava"/>
        <w:tabs>
          <w:tab w:val="clear" w:pos="4536"/>
          <w:tab w:val="clear" w:pos="9072"/>
        </w:tabs>
        <w:jc w:val="both"/>
        <w:rPr>
          <w:i w:val="0"/>
          <w:sz w:val="22"/>
          <w:szCs w:val="22"/>
        </w:rPr>
      </w:pPr>
    </w:p>
    <w:p w14:paraId="66BD7AD1" w14:textId="77777777" w:rsidR="00DC2457" w:rsidRPr="0079325B" w:rsidRDefault="00DC2457" w:rsidP="00DC2457">
      <w:pPr>
        <w:pStyle w:val="Glava"/>
        <w:tabs>
          <w:tab w:val="clear" w:pos="4536"/>
          <w:tab w:val="clear" w:pos="9072"/>
        </w:tabs>
        <w:jc w:val="both"/>
        <w:rPr>
          <w:i w:val="0"/>
          <w:sz w:val="22"/>
          <w:szCs w:val="22"/>
        </w:rPr>
      </w:pPr>
    </w:p>
    <w:p w14:paraId="0E1D9273" w14:textId="77777777" w:rsidR="00DC2457" w:rsidRPr="0079325B" w:rsidRDefault="00DC2457" w:rsidP="00DC2457">
      <w:pPr>
        <w:pStyle w:val="Glava"/>
        <w:tabs>
          <w:tab w:val="clear" w:pos="4536"/>
          <w:tab w:val="clear" w:pos="9072"/>
        </w:tabs>
        <w:jc w:val="both"/>
        <w:rPr>
          <w:i w:val="0"/>
          <w:sz w:val="22"/>
          <w:szCs w:val="22"/>
        </w:rPr>
      </w:pPr>
    </w:p>
    <w:p w14:paraId="1F87F62F" w14:textId="77777777" w:rsidR="00DC2457" w:rsidRPr="0079325B" w:rsidRDefault="00DC2457" w:rsidP="00DC2457">
      <w:pPr>
        <w:pStyle w:val="Glava"/>
        <w:tabs>
          <w:tab w:val="clear" w:pos="4536"/>
          <w:tab w:val="clear" w:pos="9072"/>
        </w:tabs>
        <w:jc w:val="both"/>
        <w:rPr>
          <w:i w:val="0"/>
          <w:sz w:val="22"/>
          <w:szCs w:val="22"/>
        </w:rPr>
      </w:pPr>
    </w:p>
    <w:p w14:paraId="3DFC2997" w14:textId="77777777" w:rsidR="00DC2457" w:rsidRPr="0079325B" w:rsidRDefault="00DC2457" w:rsidP="00DC2457">
      <w:pPr>
        <w:pStyle w:val="Glava"/>
        <w:tabs>
          <w:tab w:val="clear" w:pos="4536"/>
          <w:tab w:val="clear" w:pos="9072"/>
        </w:tabs>
        <w:jc w:val="both"/>
        <w:rPr>
          <w:i w:val="0"/>
          <w:sz w:val="22"/>
          <w:szCs w:val="22"/>
        </w:rPr>
      </w:pPr>
    </w:p>
    <w:p w14:paraId="0DD44865" w14:textId="77777777" w:rsidR="00DC2457" w:rsidRPr="0079325B" w:rsidRDefault="00DC2457" w:rsidP="00DC2457">
      <w:pPr>
        <w:pStyle w:val="Glava"/>
        <w:tabs>
          <w:tab w:val="clear" w:pos="4536"/>
          <w:tab w:val="clear" w:pos="9072"/>
        </w:tabs>
        <w:jc w:val="both"/>
        <w:rPr>
          <w:i w:val="0"/>
          <w:sz w:val="22"/>
          <w:szCs w:val="22"/>
        </w:rPr>
      </w:pPr>
    </w:p>
    <w:p w14:paraId="23EA098F" w14:textId="77777777" w:rsidR="00DC2457" w:rsidRPr="0079325B" w:rsidRDefault="00DC2457" w:rsidP="00DC2457">
      <w:pPr>
        <w:pStyle w:val="Glava"/>
        <w:tabs>
          <w:tab w:val="clear" w:pos="4536"/>
          <w:tab w:val="clear" w:pos="9072"/>
        </w:tabs>
        <w:jc w:val="both"/>
        <w:rPr>
          <w:i w:val="0"/>
          <w:sz w:val="22"/>
          <w:szCs w:val="22"/>
        </w:rPr>
      </w:pPr>
    </w:p>
    <w:p w14:paraId="647D75A2" w14:textId="77777777" w:rsidR="00DC2457" w:rsidRPr="0079325B" w:rsidRDefault="00DC2457" w:rsidP="00DC2457">
      <w:pPr>
        <w:pStyle w:val="Glava"/>
        <w:tabs>
          <w:tab w:val="clear" w:pos="4536"/>
          <w:tab w:val="clear" w:pos="9072"/>
        </w:tabs>
        <w:jc w:val="both"/>
        <w:rPr>
          <w:i w:val="0"/>
          <w:sz w:val="22"/>
          <w:szCs w:val="22"/>
        </w:rPr>
      </w:pPr>
    </w:p>
    <w:p w14:paraId="3C16BB04" w14:textId="77777777" w:rsidR="00DC2457" w:rsidRPr="0079325B" w:rsidRDefault="00DC2457" w:rsidP="00DC2457">
      <w:pPr>
        <w:pStyle w:val="Glava"/>
        <w:tabs>
          <w:tab w:val="clear" w:pos="4536"/>
          <w:tab w:val="clear" w:pos="9072"/>
        </w:tabs>
        <w:jc w:val="both"/>
        <w:rPr>
          <w:i w:val="0"/>
          <w:sz w:val="22"/>
          <w:szCs w:val="22"/>
        </w:rPr>
      </w:pPr>
    </w:p>
    <w:p w14:paraId="4F116943" w14:textId="77777777" w:rsidR="00DC2457" w:rsidRPr="0079325B" w:rsidRDefault="00DC2457" w:rsidP="00DC2457">
      <w:pPr>
        <w:pStyle w:val="Glava"/>
        <w:tabs>
          <w:tab w:val="clear" w:pos="4536"/>
          <w:tab w:val="clear" w:pos="9072"/>
        </w:tabs>
        <w:jc w:val="both"/>
        <w:rPr>
          <w:i w:val="0"/>
          <w:sz w:val="22"/>
          <w:szCs w:val="22"/>
        </w:rPr>
      </w:pPr>
    </w:p>
    <w:p w14:paraId="69FFFCE3" w14:textId="77777777" w:rsidR="00DC2457" w:rsidRDefault="00DC2457" w:rsidP="00DC2457">
      <w:pPr>
        <w:pStyle w:val="Glava"/>
        <w:tabs>
          <w:tab w:val="clear" w:pos="4536"/>
          <w:tab w:val="clear" w:pos="9072"/>
        </w:tabs>
        <w:jc w:val="both"/>
        <w:rPr>
          <w:i w:val="0"/>
          <w:sz w:val="22"/>
          <w:szCs w:val="22"/>
        </w:rPr>
      </w:pPr>
    </w:p>
    <w:p w14:paraId="1C959098" w14:textId="77777777" w:rsidR="00DC2457" w:rsidRDefault="00DC2457" w:rsidP="00DC2457">
      <w:pPr>
        <w:pStyle w:val="Glava"/>
        <w:tabs>
          <w:tab w:val="clear" w:pos="4536"/>
          <w:tab w:val="clear" w:pos="9072"/>
        </w:tabs>
        <w:jc w:val="both"/>
        <w:rPr>
          <w:i w:val="0"/>
          <w:sz w:val="22"/>
          <w:szCs w:val="22"/>
        </w:rPr>
      </w:pPr>
    </w:p>
    <w:p w14:paraId="30D8E1EC" w14:textId="77777777" w:rsidR="00DC2457" w:rsidRDefault="00DC2457" w:rsidP="00DC2457">
      <w:pPr>
        <w:pStyle w:val="Glava"/>
        <w:tabs>
          <w:tab w:val="clear" w:pos="4536"/>
          <w:tab w:val="clear" w:pos="9072"/>
        </w:tabs>
        <w:jc w:val="both"/>
        <w:rPr>
          <w:i w:val="0"/>
          <w:sz w:val="22"/>
          <w:szCs w:val="22"/>
        </w:rPr>
      </w:pPr>
    </w:p>
    <w:p w14:paraId="0B5FF840" w14:textId="77777777" w:rsidR="00DC2457" w:rsidRDefault="00DC2457" w:rsidP="00DC2457">
      <w:pPr>
        <w:pStyle w:val="Glava"/>
        <w:tabs>
          <w:tab w:val="clear" w:pos="4536"/>
          <w:tab w:val="clear" w:pos="9072"/>
        </w:tabs>
        <w:jc w:val="both"/>
        <w:rPr>
          <w:i w:val="0"/>
          <w:sz w:val="22"/>
          <w:szCs w:val="22"/>
        </w:rPr>
      </w:pPr>
    </w:p>
    <w:p w14:paraId="7BC356BC" w14:textId="77777777" w:rsidR="00DC2457" w:rsidRDefault="00DC2457" w:rsidP="00DC2457">
      <w:pPr>
        <w:pStyle w:val="Glava"/>
        <w:tabs>
          <w:tab w:val="clear" w:pos="4536"/>
          <w:tab w:val="clear" w:pos="9072"/>
        </w:tabs>
        <w:jc w:val="both"/>
        <w:rPr>
          <w:i w:val="0"/>
          <w:sz w:val="22"/>
          <w:szCs w:val="22"/>
        </w:rPr>
      </w:pPr>
    </w:p>
    <w:p w14:paraId="0FE35FF0" w14:textId="77777777" w:rsidR="00DC2457" w:rsidRDefault="00DC2457" w:rsidP="00DC2457">
      <w:pPr>
        <w:pStyle w:val="Glava"/>
        <w:tabs>
          <w:tab w:val="clear" w:pos="4536"/>
          <w:tab w:val="clear" w:pos="9072"/>
        </w:tabs>
        <w:jc w:val="both"/>
        <w:rPr>
          <w:i w:val="0"/>
          <w:sz w:val="22"/>
          <w:szCs w:val="22"/>
        </w:rPr>
      </w:pPr>
    </w:p>
    <w:p w14:paraId="20E4348F" w14:textId="77777777" w:rsidR="00DC2457" w:rsidRDefault="00DC2457" w:rsidP="00DC2457">
      <w:pPr>
        <w:pStyle w:val="Glava"/>
        <w:tabs>
          <w:tab w:val="clear" w:pos="4536"/>
          <w:tab w:val="clear" w:pos="9072"/>
        </w:tabs>
        <w:jc w:val="both"/>
        <w:rPr>
          <w:i w:val="0"/>
          <w:sz w:val="22"/>
          <w:szCs w:val="22"/>
        </w:rPr>
      </w:pPr>
    </w:p>
    <w:p w14:paraId="6DC11887" w14:textId="77777777" w:rsidR="00DC2457" w:rsidRPr="0079325B" w:rsidRDefault="00DC2457" w:rsidP="00DC2457">
      <w:pPr>
        <w:pStyle w:val="Glava"/>
        <w:tabs>
          <w:tab w:val="clear" w:pos="4536"/>
          <w:tab w:val="clear" w:pos="9072"/>
        </w:tabs>
        <w:jc w:val="both"/>
        <w:rPr>
          <w:i w:val="0"/>
          <w:sz w:val="22"/>
          <w:szCs w:val="22"/>
        </w:rPr>
      </w:pPr>
    </w:p>
    <w:p w14:paraId="23D6F74B" w14:textId="77777777" w:rsidR="00DC2457" w:rsidRPr="0079325B" w:rsidRDefault="00DC2457" w:rsidP="00DC2457">
      <w:pPr>
        <w:pStyle w:val="Glava"/>
        <w:tabs>
          <w:tab w:val="clear" w:pos="4536"/>
          <w:tab w:val="clear" w:pos="9072"/>
        </w:tabs>
        <w:ind w:left="1080"/>
        <w:jc w:val="both"/>
        <w:rPr>
          <w:i w:val="0"/>
          <w:sz w:val="22"/>
          <w:szCs w:val="22"/>
        </w:rPr>
      </w:pPr>
    </w:p>
    <w:p w14:paraId="08D9C2A7" w14:textId="77777777" w:rsidR="005F7529" w:rsidRDefault="005F7529">
      <w:pPr>
        <w:rPr>
          <w:b/>
          <w:i w:val="0"/>
          <w:sz w:val="22"/>
          <w:szCs w:val="22"/>
        </w:rPr>
      </w:pPr>
      <w:r>
        <w:rPr>
          <w:b/>
          <w:i w:val="0"/>
          <w:sz w:val="22"/>
          <w:szCs w:val="22"/>
        </w:rPr>
        <w:br w:type="page"/>
      </w:r>
    </w:p>
    <w:p w14:paraId="250D424F" w14:textId="77777777" w:rsidR="00E76B06" w:rsidRDefault="00E76B06" w:rsidP="00E76B06">
      <w:pPr>
        <w:ind w:left="4956" w:firstLine="708"/>
        <w:jc w:val="center"/>
        <w:rPr>
          <w:b/>
          <w:i w:val="0"/>
          <w:sz w:val="22"/>
          <w:szCs w:val="22"/>
        </w:rPr>
      </w:pPr>
      <w:r>
        <w:rPr>
          <w:b/>
          <w:i w:val="0"/>
          <w:sz w:val="22"/>
          <w:szCs w:val="22"/>
        </w:rPr>
        <w:lastRenderedPageBreak/>
        <w:t>PRILOGA A</w:t>
      </w:r>
      <w:r w:rsidR="00F55985">
        <w:rPr>
          <w:b/>
          <w:i w:val="0"/>
          <w:sz w:val="22"/>
          <w:szCs w:val="22"/>
        </w:rPr>
        <w:t xml:space="preserve"> </w:t>
      </w:r>
      <w:r w:rsidR="001E5860">
        <w:rPr>
          <w:b/>
          <w:i w:val="0"/>
          <w:sz w:val="22"/>
          <w:szCs w:val="22"/>
        </w:rPr>
        <w:t xml:space="preserve">     </w:t>
      </w:r>
    </w:p>
    <w:p w14:paraId="2934D0CB" w14:textId="77777777" w:rsidR="005D4E1B" w:rsidRDefault="005D4E1B" w:rsidP="00E76B06">
      <w:pPr>
        <w:ind w:left="4956" w:firstLine="708"/>
        <w:jc w:val="center"/>
        <w:rPr>
          <w:b/>
          <w:i w:val="0"/>
          <w:sz w:val="22"/>
          <w:szCs w:val="22"/>
        </w:rPr>
      </w:pPr>
    </w:p>
    <w:p w14:paraId="6A3AD4D5" w14:textId="77777777" w:rsidR="005D4E1B" w:rsidRDefault="005D4E1B" w:rsidP="00E76B06">
      <w:pPr>
        <w:ind w:left="4956" w:firstLine="708"/>
        <w:jc w:val="center"/>
        <w:rPr>
          <w:b/>
          <w:i w:val="0"/>
          <w:sz w:val="22"/>
          <w:szCs w:val="22"/>
        </w:rPr>
      </w:pPr>
    </w:p>
    <w:p w14:paraId="6E03EE74" w14:textId="4463A728" w:rsidR="005D4E1B" w:rsidRPr="00EC2477" w:rsidRDefault="00EC2477" w:rsidP="00EC2477">
      <w:pPr>
        <w:ind w:left="2124" w:firstLine="708"/>
        <w:rPr>
          <w:b/>
          <w:i w:val="0"/>
          <w:szCs w:val="24"/>
        </w:rPr>
      </w:pPr>
      <w:r w:rsidRPr="00EC2477">
        <w:rPr>
          <w:b/>
          <w:i w:val="0"/>
          <w:szCs w:val="24"/>
        </w:rPr>
        <w:t>Tehnična dokumentacija (Tehnično poročilo in grafika</w:t>
      </w:r>
      <w:r>
        <w:rPr>
          <w:b/>
          <w:i w:val="0"/>
          <w:szCs w:val="24"/>
        </w:rPr>
        <w:t>)</w:t>
      </w:r>
    </w:p>
    <w:p w14:paraId="27DFDABE" w14:textId="77777777" w:rsidR="005D4E1B" w:rsidRDefault="005D4E1B" w:rsidP="00E76B06">
      <w:pPr>
        <w:ind w:left="4956" w:firstLine="708"/>
        <w:jc w:val="center"/>
        <w:rPr>
          <w:b/>
          <w:i w:val="0"/>
          <w:sz w:val="22"/>
          <w:szCs w:val="22"/>
        </w:rPr>
      </w:pPr>
    </w:p>
    <w:p w14:paraId="51D77594" w14:textId="77777777" w:rsidR="005D4E1B" w:rsidRDefault="005D4E1B" w:rsidP="00E76B06">
      <w:pPr>
        <w:ind w:left="4956" w:firstLine="708"/>
        <w:jc w:val="center"/>
        <w:rPr>
          <w:b/>
          <w:i w:val="0"/>
          <w:sz w:val="22"/>
          <w:szCs w:val="22"/>
        </w:rPr>
      </w:pPr>
    </w:p>
    <w:p w14:paraId="51C67E57" w14:textId="77777777" w:rsidR="005D4E1B" w:rsidRDefault="005D4E1B" w:rsidP="00E76B06">
      <w:pPr>
        <w:ind w:left="4956" w:firstLine="708"/>
        <w:jc w:val="center"/>
        <w:rPr>
          <w:b/>
          <w:i w:val="0"/>
          <w:sz w:val="22"/>
          <w:szCs w:val="22"/>
        </w:rPr>
      </w:pPr>
    </w:p>
    <w:p w14:paraId="46E9A5B3" w14:textId="77777777" w:rsidR="005D4E1B" w:rsidRDefault="005D4E1B" w:rsidP="00E76B06">
      <w:pPr>
        <w:ind w:left="4956" w:firstLine="708"/>
        <w:jc w:val="center"/>
        <w:rPr>
          <w:b/>
          <w:i w:val="0"/>
          <w:sz w:val="22"/>
          <w:szCs w:val="22"/>
        </w:rPr>
      </w:pPr>
    </w:p>
    <w:p w14:paraId="0C86928E" w14:textId="77777777" w:rsidR="005D4E1B" w:rsidRDefault="005D4E1B" w:rsidP="00E76B06">
      <w:pPr>
        <w:ind w:left="4956" w:firstLine="708"/>
        <w:jc w:val="center"/>
        <w:rPr>
          <w:b/>
          <w:i w:val="0"/>
          <w:sz w:val="22"/>
          <w:szCs w:val="22"/>
        </w:rPr>
      </w:pPr>
    </w:p>
    <w:p w14:paraId="21B112DA" w14:textId="77777777" w:rsidR="005D4E1B" w:rsidRDefault="005D4E1B" w:rsidP="00E76B06">
      <w:pPr>
        <w:ind w:left="4956" w:firstLine="708"/>
        <w:jc w:val="center"/>
        <w:rPr>
          <w:b/>
          <w:i w:val="0"/>
          <w:sz w:val="22"/>
          <w:szCs w:val="22"/>
        </w:rPr>
      </w:pPr>
    </w:p>
    <w:p w14:paraId="212CF0B1" w14:textId="77777777" w:rsidR="005D4E1B" w:rsidRDefault="005D4E1B" w:rsidP="00E76B06">
      <w:pPr>
        <w:ind w:left="4956" w:firstLine="708"/>
        <w:jc w:val="center"/>
        <w:rPr>
          <w:b/>
          <w:i w:val="0"/>
          <w:sz w:val="22"/>
          <w:szCs w:val="22"/>
        </w:rPr>
      </w:pPr>
    </w:p>
    <w:p w14:paraId="541A7251" w14:textId="77777777" w:rsidR="005D4E1B" w:rsidRDefault="005D4E1B" w:rsidP="00E76B06">
      <w:pPr>
        <w:ind w:left="4956" w:firstLine="708"/>
        <w:jc w:val="center"/>
        <w:rPr>
          <w:b/>
          <w:i w:val="0"/>
          <w:sz w:val="22"/>
          <w:szCs w:val="22"/>
        </w:rPr>
      </w:pPr>
    </w:p>
    <w:p w14:paraId="15A07A39" w14:textId="77777777" w:rsidR="005D4E1B" w:rsidRDefault="005D4E1B" w:rsidP="00E76B06">
      <w:pPr>
        <w:ind w:left="4956" w:firstLine="708"/>
        <w:jc w:val="center"/>
        <w:rPr>
          <w:b/>
          <w:i w:val="0"/>
          <w:sz w:val="22"/>
          <w:szCs w:val="22"/>
        </w:rPr>
      </w:pPr>
    </w:p>
    <w:p w14:paraId="487DACA8" w14:textId="77777777" w:rsidR="005D4E1B" w:rsidRDefault="005D4E1B" w:rsidP="00E76B06">
      <w:pPr>
        <w:ind w:left="4956" w:firstLine="708"/>
        <w:jc w:val="center"/>
        <w:rPr>
          <w:b/>
          <w:i w:val="0"/>
          <w:sz w:val="22"/>
          <w:szCs w:val="22"/>
        </w:rPr>
      </w:pPr>
    </w:p>
    <w:p w14:paraId="18557B9B" w14:textId="77777777" w:rsidR="005D4E1B" w:rsidRDefault="005D4E1B" w:rsidP="00E76B06">
      <w:pPr>
        <w:ind w:left="4956" w:firstLine="708"/>
        <w:jc w:val="center"/>
        <w:rPr>
          <w:b/>
          <w:i w:val="0"/>
          <w:sz w:val="22"/>
          <w:szCs w:val="22"/>
        </w:rPr>
      </w:pPr>
    </w:p>
    <w:p w14:paraId="2273A33B" w14:textId="77777777" w:rsidR="005D4E1B" w:rsidRDefault="005D4E1B" w:rsidP="00E76B06">
      <w:pPr>
        <w:ind w:left="4956" w:firstLine="708"/>
        <w:jc w:val="center"/>
        <w:rPr>
          <w:b/>
          <w:i w:val="0"/>
          <w:sz w:val="22"/>
          <w:szCs w:val="22"/>
        </w:rPr>
      </w:pPr>
    </w:p>
    <w:p w14:paraId="4949D192" w14:textId="77777777" w:rsidR="005D4E1B" w:rsidRDefault="005D4E1B" w:rsidP="00E76B06">
      <w:pPr>
        <w:ind w:left="4956" w:firstLine="708"/>
        <w:jc w:val="center"/>
        <w:rPr>
          <w:b/>
          <w:i w:val="0"/>
          <w:sz w:val="22"/>
          <w:szCs w:val="22"/>
        </w:rPr>
      </w:pPr>
    </w:p>
    <w:p w14:paraId="2FF99E4A" w14:textId="77777777" w:rsidR="005D4E1B" w:rsidRDefault="005D4E1B" w:rsidP="00E76B06">
      <w:pPr>
        <w:ind w:left="4956" w:firstLine="708"/>
        <w:jc w:val="center"/>
        <w:rPr>
          <w:b/>
          <w:i w:val="0"/>
          <w:sz w:val="22"/>
          <w:szCs w:val="22"/>
        </w:rPr>
      </w:pPr>
    </w:p>
    <w:p w14:paraId="163A44F7" w14:textId="77777777" w:rsidR="005D4E1B" w:rsidRDefault="005D4E1B" w:rsidP="00E76B06">
      <w:pPr>
        <w:ind w:left="4956" w:firstLine="708"/>
        <w:jc w:val="center"/>
        <w:rPr>
          <w:b/>
          <w:i w:val="0"/>
          <w:sz w:val="22"/>
          <w:szCs w:val="22"/>
        </w:rPr>
      </w:pPr>
    </w:p>
    <w:p w14:paraId="54748787" w14:textId="77777777" w:rsidR="005D4E1B" w:rsidRDefault="005D4E1B" w:rsidP="00E76B06">
      <w:pPr>
        <w:ind w:left="4956" w:firstLine="708"/>
        <w:jc w:val="center"/>
        <w:rPr>
          <w:b/>
          <w:i w:val="0"/>
          <w:sz w:val="22"/>
          <w:szCs w:val="22"/>
        </w:rPr>
      </w:pPr>
    </w:p>
    <w:p w14:paraId="1580310B" w14:textId="77777777" w:rsidR="005D4E1B" w:rsidRDefault="005D4E1B" w:rsidP="00E76B06">
      <w:pPr>
        <w:ind w:left="4956" w:firstLine="708"/>
        <w:jc w:val="center"/>
        <w:rPr>
          <w:b/>
          <w:i w:val="0"/>
          <w:sz w:val="22"/>
          <w:szCs w:val="22"/>
        </w:rPr>
      </w:pPr>
    </w:p>
    <w:p w14:paraId="71E63528" w14:textId="77777777" w:rsidR="005D4E1B" w:rsidRDefault="005D4E1B" w:rsidP="00E76B06">
      <w:pPr>
        <w:ind w:left="4956" w:firstLine="708"/>
        <w:jc w:val="center"/>
        <w:rPr>
          <w:b/>
          <w:i w:val="0"/>
          <w:sz w:val="22"/>
          <w:szCs w:val="22"/>
        </w:rPr>
      </w:pPr>
    </w:p>
    <w:p w14:paraId="27922848" w14:textId="77777777" w:rsidR="005D4E1B" w:rsidRDefault="005D4E1B" w:rsidP="00E76B06">
      <w:pPr>
        <w:ind w:left="4956" w:firstLine="708"/>
        <w:jc w:val="center"/>
        <w:rPr>
          <w:b/>
          <w:i w:val="0"/>
          <w:sz w:val="22"/>
          <w:szCs w:val="22"/>
        </w:rPr>
      </w:pPr>
    </w:p>
    <w:p w14:paraId="2D202999" w14:textId="77777777" w:rsidR="005D4E1B" w:rsidRDefault="005D4E1B" w:rsidP="00E76B06">
      <w:pPr>
        <w:ind w:left="4956" w:firstLine="708"/>
        <w:jc w:val="center"/>
        <w:rPr>
          <w:b/>
          <w:i w:val="0"/>
          <w:sz w:val="22"/>
          <w:szCs w:val="22"/>
        </w:rPr>
      </w:pPr>
    </w:p>
    <w:p w14:paraId="45E8AB72" w14:textId="77777777" w:rsidR="005D4E1B" w:rsidRDefault="005D4E1B" w:rsidP="00E76B06">
      <w:pPr>
        <w:ind w:left="4956" w:firstLine="708"/>
        <w:jc w:val="center"/>
        <w:rPr>
          <w:b/>
          <w:i w:val="0"/>
          <w:sz w:val="22"/>
          <w:szCs w:val="22"/>
        </w:rPr>
      </w:pPr>
    </w:p>
    <w:p w14:paraId="0A061E97" w14:textId="77777777" w:rsidR="005D4E1B" w:rsidRDefault="005D4E1B" w:rsidP="00E76B06">
      <w:pPr>
        <w:ind w:left="4956" w:firstLine="708"/>
        <w:jc w:val="center"/>
        <w:rPr>
          <w:b/>
          <w:i w:val="0"/>
          <w:sz w:val="22"/>
          <w:szCs w:val="22"/>
        </w:rPr>
      </w:pPr>
    </w:p>
    <w:p w14:paraId="27D04918" w14:textId="77777777" w:rsidR="005D4E1B" w:rsidRDefault="005D4E1B" w:rsidP="00E76B06">
      <w:pPr>
        <w:ind w:left="4956" w:firstLine="708"/>
        <w:jc w:val="center"/>
        <w:rPr>
          <w:b/>
          <w:i w:val="0"/>
          <w:sz w:val="22"/>
          <w:szCs w:val="22"/>
        </w:rPr>
      </w:pPr>
    </w:p>
    <w:p w14:paraId="7C90E712" w14:textId="77777777" w:rsidR="005D4E1B" w:rsidRDefault="005D4E1B" w:rsidP="00E76B06">
      <w:pPr>
        <w:ind w:left="4956" w:firstLine="708"/>
        <w:jc w:val="center"/>
        <w:rPr>
          <w:b/>
          <w:i w:val="0"/>
          <w:sz w:val="22"/>
          <w:szCs w:val="22"/>
        </w:rPr>
      </w:pPr>
    </w:p>
    <w:p w14:paraId="5DFD9712" w14:textId="77777777" w:rsidR="005D4E1B" w:rsidRDefault="005D4E1B" w:rsidP="00E76B06">
      <w:pPr>
        <w:ind w:left="4956" w:firstLine="708"/>
        <w:jc w:val="center"/>
        <w:rPr>
          <w:b/>
          <w:i w:val="0"/>
          <w:sz w:val="22"/>
          <w:szCs w:val="22"/>
        </w:rPr>
      </w:pPr>
    </w:p>
    <w:p w14:paraId="64997F5A" w14:textId="77777777" w:rsidR="005D4E1B" w:rsidRDefault="005D4E1B" w:rsidP="00E76B06">
      <w:pPr>
        <w:ind w:left="4956" w:firstLine="708"/>
        <w:jc w:val="center"/>
        <w:rPr>
          <w:b/>
          <w:i w:val="0"/>
          <w:sz w:val="22"/>
          <w:szCs w:val="22"/>
        </w:rPr>
      </w:pPr>
    </w:p>
    <w:p w14:paraId="6FB79C86" w14:textId="77777777" w:rsidR="005D4E1B" w:rsidRDefault="005D4E1B" w:rsidP="00E76B06">
      <w:pPr>
        <w:ind w:left="4956" w:firstLine="708"/>
        <w:jc w:val="center"/>
        <w:rPr>
          <w:b/>
          <w:i w:val="0"/>
          <w:sz w:val="22"/>
          <w:szCs w:val="22"/>
        </w:rPr>
      </w:pPr>
    </w:p>
    <w:p w14:paraId="71FCB20B" w14:textId="77777777" w:rsidR="005D4E1B" w:rsidRDefault="005D4E1B" w:rsidP="00E76B06">
      <w:pPr>
        <w:ind w:left="4956" w:firstLine="708"/>
        <w:jc w:val="center"/>
        <w:rPr>
          <w:b/>
          <w:i w:val="0"/>
          <w:sz w:val="22"/>
          <w:szCs w:val="22"/>
        </w:rPr>
      </w:pPr>
    </w:p>
    <w:p w14:paraId="06474975" w14:textId="77777777" w:rsidR="005D4E1B" w:rsidRDefault="005D4E1B" w:rsidP="00E76B06">
      <w:pPr>
        <w:ind w:left="4956" w:firstLine="708"/>
        <w:jc w:val="center"/>
        <w:rPr>
          <w:b/>
          <w:i w:val="0"/>
          <w:sz w:val="22"/>
          <w:szCs w:val="22"/>
        </w:rPr>
      </w:pPr>
    </w:p>
    <w:p w14:paraId="77D9D1E9" w14:textId="77777777" w:rsidR="005D4E1B" w:rsidRDefault="005D4E1B" w:rsidP="00E76B06">
      <w:pPr>
        <w:ind w:left="4956" w:firstLine="708"/>
        <w:jc w:val="center"/>
        <w:rPr>
          <w:b/>
          <w:i w:val="0"/>
          <w:sz w:val="22"/>
          <w:szCs w:val="22"/>
        </w:rPr>
      </w:pPr>
    </w:p>
    <w:p w14:paraId="7A56D1A0" w14:textId="77777777" w:rsidR="005D4E1B" w:rsidRDefault="005D4E1B" w:rsidP="00E76B06">
      <w:pPr>
        <w:ind w:left="4956" w:firstLine="708"/>
        <w:jc w:val="center"/>
        <w:rPr>
          <w:b/>
          <w:i w:val="0"/>
          <w:sz w:val="22"/>
          <w:szCs w:val="22"/>
        </w:rPr>
      </w:pPr>
    </w:p>
    <w:p w14:paraId="6FB4DC3C" w14:textId="77777777" w:rsidR="005D4E1B" w:rsidRDefault="005D4E1B" w:rsidP="00E76B06">
      <w:pPr>
        <w:ind w:left="4956" w:firstLine="708"/>
        <w:jc w:val="center"/>
        <w:rPr>
          <w:b/>
          <w:i w:val="0"/>
          <w:sz w:val="22"/>
          <w:szCs w:val="22"/>
        </w:rPr>
      </w:pPr>
    </w:p>
    <w:p w14:paraId="0871E668" w14:textId="77777777" w:rsidR="005D4E1B" w:rsidRDefault="005D4E1B" w:rsidP="00E76B06">
      <w:pPr>
        <w:ind w:left="4956" w:firstLine="708"/>
        <w:jc w:val="center"/>
        <w:rPr>
          <w:b/>
          <w:i w:val="0"/>
          <w:sz w:val="22"/>
          <w:szCs w:val="22"/>
        </w:rPr>
      </w:pPr>
    </w:p>
    <w:p w14:paraId="14A0D9F5" w14:textId="77777777" w:rsidR="005D4E1B" w:rsidRDefault="005D4E1B" w:rsidP="00E76B06">
      <w:pPr>
        <w:ind w:left="4956" w:firstLine="708"/>
        <w:jc w:val="center"/>
        <w:rPr>
          <w:b/>
          <w:i w:val="0"/>
          <w:sz w:val="22"/>
          <w:szCs w:val="22"/>
        </w:rPr>
      </w:pPr>
    </w:p>
    <w:p w14:paraId="79D64BFD" w14:textId="77777777" w:rsidR="005D4E1B" w:rsidRDefault="005D4E1B" w:rsidP="00E76B06">
      <w:pPr>
        <w:ind w:left="4956" w:firstLine="708"/>
        <w:jc w:val="center"/>
        <w:rPr>
          <w:b/>
          <w:i w:val="0"/>
          <w:sz w:val="22"/>
          <w:szCs w:val="22"/>
        </w:rPr>
      </w:pPr>
    </w:p>
    <w:p w14:paraId="2D2E2DC2" w14:textId="77777777" w:rsidR="005D4E1B" w:rsidRDefault="005D4E1B" w:rsidP="00E76B06">
      <w:pPr>
        <w:ind w:left="4956" w:firstLine="708"/>
        <w:jc w:val="center"/>
        <w:rPr>
          <w:b/>
          <w:i w:val="0"/>
          <w:sz w:val="22"/>
          <w:szCs w:val="22"/>
        </w:rPr>
      </w:pPr>
    </w:p>
    <w:p w14:paraId="5F9E4743" w14:textId="77777777" w:rsidR="005D4E1B" w:rsidRDefault="005D4E1B" w:rsidP="00E76B06">
      <w:pPr>
        <w:ind w:left="4956" w:firstLine="708"/>
        <w:jc w:val="center"/>
        <w:rPr>
          <w:b/>
          <w:i w:val="0"/>
          <w:sz w:val="22"/>
          <w:szCs w:val="22"/>
        </w:rPr>
      </w:pPr>
    </w:p>
    <w:p w14:paraId="5620C2BC" w14:textId="77777777" w:rsidR="005D4E1B" w:rsidRDefault="005D4E1B" w:rsidP="00E76B06">
      <w:pPr>
        <w:ind w:left="4956" w:firstLine="708"/>
        <w:jc w:val="center"/>
        <w:rPr>
          <w:b/>
          <w:i w:val="0"/>
          <w:sz w:val="22"/>
          <w:szCs w:val="22"/>
        </w:rPr>
      </w:pPr>
    </w:p>
    <w:p w14:paraId="41DB87A1" w14:textId="77777777" w:rsidR="005D4E1B" w:rsidRDefault="005D4E1B" w:rsidP="00E76B06">
      <w:pPr>
        <w:ind w:left="4956" w:firstLine="708"/>
        <w:jc w:val="center"/>
        <w:rPr>
          <w:b/>
          <w:i w:val="0"/>
          <w:sz w:val="22"/>
          <w:szCs w:val="22"/>
        </w:rPr>
      </w:pPr>
    </w:p>
    <w:p w14:paraId="1DEF0375" w14:textId="77777777" w:rsidR="005D4E1B" w:rsidRDefault="005D4E1B" w:rsidP="00E76B06">
      <w:pPr>
        <w:ind w:left="4956" w:firstLine="708"/>
        <w:jc w:val="center"/>
        <w:rPr>
          <w:b/>
          <w:i w:val="0"/>
          <w:sz w:val="22"/>
          <w:szCs w:val="22"/>
        </w:rPr>
      </w:pPr>
    </w:p>
    <w:p w14:paraId="75645C6B" w14:textId="77777777" w:rsidR="005D4E1B" w:rsidRDefault="005D4E1B" w:rsidP="00E76B06">
      <w:pPr>
        <w:ind w:left="4956" w:firstLine="708"/>
        <w:jc w:val="center"/>
        <w:rPr>
          <w:b/>
          <w:i w:val="0"/>
          <w:sz w:val="22"/>
          <w:szCs w:val="22"/>
        </w:rPr>
      </w:pPr>
    </w:p>
    <w:p w14:paraId="263A6890" w14:textId="77777777" w:rsidR="005D4E1B" w:rsidRDefault="005D4E1B" w:rsidP="00E76B06">
      <w:pPr>
        <w:ind w:left="4956" w:firstLine="708"/>
        <w:jc w:val="center"/>
        <w:rPr>
          <w:b/>
          <w:i w:val="0"/>
          <w:sz w:val="22"/>
          <w:szCs w:val="22"/>
        </w:rPr>
      </w:pPr>
    </w:p>
    <w:p w14:paraId="29CA212C" w14:textId="77777777" w:rsidR="005D4E1B" w:rsidRDefault="005D4E1B" w:rsidP="00E76B06">
      <w:pPr>
        <w:ind w:left="4956" w:firstLine="708"/>
        <w:jc w:val="center"/>
        <w:rPr>
          <w:b/>
          <w:i w:val="0"/>
          <w:sz w:val="22"/>
          <w:szCs w:val="22"/>
        </w:rPr>
      </w:pPr>
    </w:p>
    <w:p w14:paraId="4A676C0D" w14:textId="77777777" w:rsidR="005D4E1B" w:rsidRDefault="005D4E1B" w:rsidP="00E76B06">
      <w:pPr>
        <w:ind w:left="4956" w:firstLine="708"/>
        <w:jc w:val="center"/>
        <w:rPr>
          <w:b/>
          <w:i w:val="0"/>
          <w:sz w:val="22"/>
          <w:szCs w:val="22"/>
        </w:rPr>
      </w:pPr>
    </w:p>
    <w:p w14:paraId="7CA90B1B" w14:textId="77777777" w:rsidR="005D4E1B" w:rsidRDefault="005D4E1B" w:rsidP="00E76B06">
      <w:pPr>
        <w:ind w:left="4956" w:firstLine="708"/>
        <w:jc w:val="center"/>
        <w:rPr>
          <w:b/>
          <w:i w:val="0"/>
          <w:sz w:val="22"/>
          <w:szCs w:val="22"/>
        </w:rPr>
      </w:pPr>
    </w:p>
    <w:p w14:paraId="7C1C0995" w14:textId="77777777" w:rsidR="005D4E1B" w:rsidRDefault="005D4E1B" w:rsidP="00E76B06">
      <w:pPr>
        <w:ind w:left="4956" w:firstLine="708"/>
        <w:jc w:val="center"/>
        <w:rPr>
          <w:b/>
          <w:i w:val="0"/>
          <w:sz w:val="22"/>
          <w:szCs w:val="22"/>
        </w:rPr>
      </w:pPr>
    </w:p>
    <w:p w14:paraId="5AA8A638" w14:textId="77777777" w:rsidR="005D4E1B" w:rsidRDefault="005D4E1B" w:rsidP="00E76B06">
      <w:pPr>
        <w:ind w:left="4956" w:firstLine="708"/>
        <w:jc w:val="center"/>
        <w:rPr>
          <w:b/>
          <w:i w:val="0"/>
          <w:sz w:val="22"/>
          <w:szCs w:val="22"/>
        </w:rPr>
      </w:pPr>
    </w:p>
    <w:p w14:paraId="12FD8D62" w14:textId="77777777" w:rsidR="005D4E1B" w:rsidRDefault="005D4E1B" w:rsidP="00E76B06">
      <w:pPr>
        <w:ind w:left="4956" w:firstLine="708"/>
        <w:jc w:val="center"/>
        <w:rPr>
          <w:b/>
          <w:i w:val="0"/>
          <w:sz w:val="22"/>
          <w:szCs w:val="22"/>
        </w:rPr>
      </w:pPr>
    </w:p>
    <w:p w14:paraId="2425B6AE" w14:textId="77777777" w:rsidR="005D4E1B" w:rsidRDefault="005D4E1B" w:rsidP="00E76B06">
      <w:pPr>
        <w:ind w:left="4956" w:firstLine="708"/>
        <w:jc w:val="center"/>
        <w:rPr>
          <w:b/>
          <w:i w:val="0"/>
          <w:sz w:val="22"/>
          <w:szCs w:val="22"/>
        </w:rPr>
      </w:pPr>
    </w:p>
    <w:p w14:paraId="55DDEF07" w14:textId="77777777" w:rsidR="005D4E1B" w:rsidRDefault="005D4E1B" w:rsidP="00E76B06">
      <w:pPr>
        <w:ind w:left="4956" w:firstLine="708"/>
        <w:jc w:val="center"/>
        <w:rPr>
          <w:b/>
          <w:i w:val="0"/>
          <w:sz w:val="22"/>
          <w:szCs w:val="22"/>
        </w:rPr>
      </w:pPr>
    </w:p>
    <w:p w14:paraId="3E27B3C3" w14:textId="77777777" w:rsidR="005D4E1B" w:rsidRDefault="005D4E1B" w:rsidP="00E76B06">
      <w:pPr>
        <w:ind w:left="4956" w:firstLine="708"/>
        <w:jc w:val="center"/>
        <w:rPr>
          <w:b/>
          <w:i w:val="0"/>
          <w:sz w:val="22"/>
          <w:szCs w:val="22"/>
        </w:rPr>
      </w:pPr>
    </w:p>
    <w:p w14:paraId="14281FFA" w14:textId="77777777" w:rsidR="005D4E1B" w:rsidRDefault="005D4E1B" w:rsidP="00E76B06">
      <w:pPr>
        <w:ind w:left="4956" w:firstLine="708"/>
        <w:jc w:val="center"/>
        <w:rPr>
          <w:b/>
          <w:i w:val="0"/>
          <w:sz w:val="22"/>
          <w:szCs w:val="22"/>
        </w:rPr>
      </w:pPr>
    </w:p>
    <w:p w14:paraId="08B588AD" w14:textId="2DD1F0C5" w:rsidR="00BD6C43" w:rsidRDefault="00551545" w:rsidP="00E76B06">
      <w:pPr>
        <w:ind w:left="4956" w:firstLine="708"/>
        <w:jc w:val="center"/>
        <w:rPr>
          <w:b/>
          <w:i w:val="0"/>
          <w:sz w:val="22"/>
          <w:szCs w:val="22"/>
        </w:rPr>
      </w:pPr>
      <w:r>
        <w:rPr>
          <w:b/>
          <w:i w:val="0"/>
          <w:sz w:val="22"/>
          <w:szCs w:val="22"/>
        </w:rPr>
        <w:lastRenderedPageBreak/>
        <w:t>PRILOGA A/1</w:t>
      </w:r>
    </w:p>
    <w:p w14:paraId="3748FC43" w14:textId="77777777" w:rsidR="00BD6C43" w:rsidRDefault="00BD6C43" w:rsidP="00BD6C43">
      <w:pPr>
        <w:ind w:left="4956" w:firstLine="708"/>
        <w:jc w:val="both"/>
        <w:rPr>
          <w:b/>
          <w:i w:val="0"/>
          <w:sz w:val="22"/>
          <w:szCs w:val="22"/>
        </w:rPr>
      </w:pPr>
    </w:p>
    <w:p w14:paraId="06025EA6" w14:textId="77777777" w:rsidR="00BD6C43" w:rsidRPr="00C25C9D" w:rsidRDefault="00BD6C43" w:rsidP="00BD6C43">
      <w:pPr>
        <w:jc w:val="both"/>
        <w:rPr>
          <w:i w:val="0"/>
        </w:rPr>
      </w:pPr>
      <w:r w:rsidRPr="00C25C9D">
        <w:rPr>
          <w:b/>
          <w:i w:val="0"/>
        </w:rPr>
        <w:t>MESTNA OBČINA LJUBLJANA</w:t>
      </w:r>
      <w:r w:rsidRPr="00C25C9D">
        <w:rPr>
          <w:i w:val="0"/>
        </w:rPr>
        <w:t xml:space="preserve">, Mestni trg 1, 1000 Ljubljana, ki jo zastopa župan Zoran Janković, </w:t>
      </w:r>
    </w:p>
    <w:p w14:paraId="23F5C4A6" w14:textId="77777777" w:rsidR="00BD6C43" w:rsidRPr="00C25C9D" w:rsidRDefault="00BD6C43" w:rsidP="00BD6C43">
      <w:pPr>
        <w:jc w:val="both"/>
        <w:rPr>
          <w:i w:val="0"/>
        </w:rPr>
      </w:pPr>
      <w:r w:rsidRPr="00C25C9D">
        <w:rPr>
          <w:i w:val="0"/>
        </w:rPr>
        <w:t>matična številka: 5874025000</w:t>
      </w:r>
    </w:p>
    <w:p w14:paraId="2685CC94" w14:textId="77777777" w:rsidR="00BD6C43" w:rsidRPr="00C25C9D" w:rsidRDefault="00BD6C43" w:rsidP="00BD6C43">
      <w:pPr>
        <w:jc w:val="both"/>
        <w:rPr>
          <w:i w:val="0"/>
        </w:rPr>
      </w:pPr>
      <w:r w:rsidRPr="00C25C9D">
        <w:rPr>
          <w:i w:val="0"/>
        </w:rPr>
        <w:t>identifikacijska številka za DDV: SI67593321</w:t>
      </w:r>
    </w:p>
    <w:p w14:paraId="76060D0C" w14:textId="77777777" w:rsidR="00BD6C43" w:rsidRPr="00C25C9D" w:rsidRDefault="00BD6C43" w:rsidP="00BD6C43">
      <w:pPr>
        <w:jc w:val="both"/>
        <w:rPr>
          <w:i w:val="0"/>
        </w:rPr>
      </w:pPr>
      <w:r w:rsidRPr="00C25C9D">
        <w:rPr>
          <w:i w:val="0"/>
        </w:rPr>
        <w:t>(v nadaljevanju: naročnik)</w:t>
      </w:r>
    </w:p>
    <w:p w14:paraId="612F89E8" w14:textId="77777777" w:rsidR="00BD6C43" w:rsidRPr="00C25C9D" w:rsidRDefault="00BD6C43" w:rsidP="00BD6C43">
      <w:pPr>
        <w:jc w:val="both"/>
        <w:rPr>
          <w:i w:val="0"/>
        </w:rPr>
      </w:pPr>
    </w:p>
    <w:p w14:paraId="77CA6F8E" w14:textId="77777777" w:rsidR="00BD6C43" w:rsidRPr="00C25C9D" w:rsidRDefault="00BD6C43" w:rsidP="00BD6C43">
      <w:pPr>
        <w:jc w:val="both"/>
        <w:rPr>
          <w:i w:val="0"/>
        </w:rPr>
      </w:pPr>
    </w:p>
    <w:p w14:paraId="2C269878" w14:textId="77777777" w:rsidR="00BD6C43" w:rsidRPr="00C25C9D" w:rsidRDefault="00BD6C43" w:rsidP="00BD6C43">
      <w:pPr>
        <w:jc w:val="both"/>
        <w:rPr>
          <w:i w:val="0"/>
        </w:rPr>
      </w:pPr>
      <w:r w:rsidRPr="00C25C9D">
        <w:rPr>
          <w:i w:val="0"/>
        </w:rPr>
        <w:t xml:space="preserve">in </w:t>
      </w:r>
    </w:p>
    <w:p w14:paraId="5FB3ED10" w14:textId="77777777" w:rsidR="00BD6C43" w:rsidRPr="00C25C9D" w:rsidRDefault="00BD6C43" w:rsidP="00BD6C43">
      <w:pPr>
        <w:jc w:val="both"/>
        <w:rPr>
          <w:i w:val="0"/>
        </w:rPr>
      </w:pPr>
    </w:p>
    <w:p w14:paraId="149A64DE" w14:textId="77777777" w:rsidR="00BD6C43" w:rsidRPr="00C25C9D" w:rsidRDefault="00BD6C43" w:rsidP="00BD6C43">
      <w:pPr>
        <w:jc w:val="both"/>
        <w:rPr>
          <w:i w:val="0"/>
        </w:rPr>
      </w:pPr>
    </w:p>
    <w:p w14:paraId="021C5B44" w14:textId="77777777" w:rsidR="00BD6C43" w:rsidRPr="00C25C9D" w:rsidRDefault="00BD6C43" w:rsidP="00BD6C43">
      <w:pPr>
        <w:jc w:val="both"/>
        <w:rPr>
          <w:i w:val="0"/>
        </w:rPr>
      </w:pPr>
      <w:r w:rsidRPr="00C25C9D">
        <w:rPr>
          <w:b/>
          <w:i w:val="0"/>
        </w:rPr>
        <w:t>………………………………………………,</w:t>
      </w:r>
      <w:r w:rsidRPr="00C25C9D">
        <w:rPr>
          <w:i w:val="0"/>
        </w:rPr>
        <w:t xml:space="preserve"> ki ga zastopa …………………….. (navesti funkcijo, ime in priimek osebe, pooblaščene za zastopanje),</w:t>
      </w:r>
    </w:p>
    <w:p w14:paraId="14E5DF2D" w14:textId="77777777" w:rsidR="00BD6C43" w:rsidRPr="00C25C9D" w:rsidRDefault="00BD6C43" w:rsidP="00BD6C43">
      <w:pPr>
        <w:jc w:val="both"/>
        <w:rPr>
          <w:i w:val="0"/>
        </w:rPr>
      </w:pPr>
      <w:r w:rsidRPr="00C25C9D">
        <w:rPr>
          <w:i w:val="0"/>
        </w:rPr>
        <w:t>matična številka: ……………………………..</w:t>
      </w:r>
    </w:p>
    <w:p w14:paraId="51AF7FEA" w14:textId="77777777" w:rsidR="00BD6C43" w:rsidRPr="00C25C9D" w:rsidRDefault="00BD6C43" w:rsidP="00BD6C43">
      <w:pPr>
        <w:jc w:val="both"/>
        <w:rPr>
          <w:i w:val="0"/>
        </w:rPr>
      </w:pPr>
      <w:r w:rsidRPr="00C25C9D">
        <w:rPr>
          <w:i w:val="0"/>
        </w:rPr>
        <w:t>identifikacijska številka za DDV: ………………</w:t>
      </w:r>
    </w:p>
    <w:p w14:paraId="54CB1830" w14:textId="77777777" w:rsidR="00BD6C43" w:rsidRPr="00C25C9D" w:rsidRDefault="00BD6C43" w:rsidP="00BD6C43">
      <w:pPr>
        <w:jc w:val="both"/>
        <w:rPr>
          <w:i w:val="0"/>
        </w:rPr>
      </w:pPr>
      <w:r w:rsidRPr="00C25C9D">
        <w:rPr>
          <w:i w:val="0"/>
        </w:rPr>
        <w:t>(v nadaljevanju: izvajalec)</w:t>
      </w:r>
    </w:p>
    <w:p w14:paraId="0E6BBDA9" w14:textId="77777777" w:rsidR="00BD6C43" w:rsidRPr="00C25C9D" w:rsidRDefault="00BD6C43" w:rsidP="00BD6C43">
      <w:pPr>
        <w:jc w:val="both"/>
        <w:rPr>
          <w:i w:val="0"/>
        </w:rPr>
      </w:pPr>
      <w:r w:rsidRPr="00C25C9D">
        <w:rPr>
          <w:i w:val="0"/>
        </w:rPr>
        <w:tab/>
      </w:r>
    </w:p>
    <w:p w14:paraId="5657B62A" w14:textId="77777777" w:rsidR="00BD6C43" w:rsidRPr="00C25C9D" w:rsidRDefault="00BD6C43" w:rsidP="00BD6C43">
      <w:pPr>
        <w:jc w:val="both"/>
        <w:rPr>
          <w:i w:val="0"/>
        </w:rPr>
      </w:pPr>
    </w:p>
    <w:p w14:paraId="7DF444D1" w14:textId="77777777" w:rsidR="00BD6C43" w:rsidRPr="00C25C9D" w:rsidRDefault="00BD6C43" w:rsidP="00BD6C43">
      <w:pPr>
        <w:jc w:val="both"/>
        <w:rPr>
          <w:i w:val="0"/>
        </w:rPr>
      </w:pPr>
      <w:r w:rsidRPr="00C25C9D">
        <w:rPr>
          <w:i w:val="0"/>
        </w:rPr>
        <w:t>skleneta naslednjo</w:t>
      </w:r>
    </w:p>
    <w:p w14:paraId="1F0104C8" w14:textId="77777777" w:rsidR="00BD6C43" w:rsidRPr="00C25C9D" w:rsidRDefault="00BD6C43" w:rsidP="00BD6C43">
      <w:pPr>
        <w:jc w:val="both"/>
        <w:rPr>
          <w:i w:val="0"/>
        </w:rPr>
      </w:pPr>
    </w:p>
    <w:p w14:paraId="05213411" w14:textId="77777777" w:rsidR="00BD6C43" w:rsidRPr="00C25C9D" w:rsidRDefault="00BD6C43" w:rsidP="00BD6C43">
      <w:pPr>
        <w:jc w:val="both"/>
        <w:rPr>
          <w:i w:val="0"/>
        </w:rPr>
      </w:pPr>
    </w:p>
    <w:p w14:paraId="65D7279F" w14:textId="77777777" w:rsidR="00BD6C43" w:rsidRPr="00C25C9D" w:rsidRDefault="00BD6C43" w:rsidP="00BD6C43">
      <w:pPr>
        <w:tabs>
          <w:tab w:val="left" w:pos="4120"/>
        </w:tabs>
        <w:jc w:val="both"/>
        <w:rPr>
          <w:i w:val="0"/>
        </w:rPr>
      </w:pPr>
      <w:r w:rsidRPr="00C25C9D">
        <w:rPr>
          <w:i w:val="0"/>
        </w:rPr>
        <w:tab/>
      </w:r>
    </w:p>
    <w:p w14:paraId="0A17E87D" w14:textId="77777777" w:rsidR="00BD6C43" w:rsidRPr="00C25C9D" w:rsidRDefault="00BD6C43" w:rsidP="00BD6C43">
      <w:pPr>
        <w:jc w:val="center"/>
        <w:rPr>
          <w:b/>
          <w:bCs/>
          <w:i w:val="0"/>
          <w:spacing w:val="56"/>
        </w:rPr>
      </w:pPr>
      <w:r w:rsidRPr="00C25C9D">
        <w:rPr>
          <w:b/>
          <w:bCs/>
          <w:i w:val="0"/>
          <w:spacing w:val="56"/>
        </w:rPr>
        <w:t xml:space="preserve">GRADBENO POGODBO </w:t>
      </w:r>
    </w:p>
    <w:p w14:paraId="523EC233" w14:textId="0C5D085F" w:rsidR="00BD6C43" w:rsidRPr="00C25C9D" w:rsidRDefault="00BD6C43" w:rsidP="00BD6C43">
      <w:pPr>
        <w:jc w:val="center"/>
        <w:rPr>
          <w:b/>
          <w:i w:val="0"/>
        </w:rPr>
      </w:pPr>
      <w:r w:rsidRPr="00C25C9D">
        <w:rPr>
          <w:b/>
          <w:i w:val="0"/>
          <w:caps/>
        </w:rPr>
        <w:t xml:space="preserve">ZA </w:t>
      </w:r>
      <w:r>
        <w:rPr>
          <w:b/>
          <w:i w:val="0"/>
          <w:caps/>
        </w:rPr>
        <w:t>izgradnjo dveh VADBENIH nogometnih igrišč v stožicah</w:t>
      </w:r>
    </w:p>
    <w:p w14:paraId="4CAD009C" w14:textId="77777777" w:rsidR="00BD6C43" w:rsidRPr="00C25C9D" w:rsidRDefault="00BD6C43" w:rsidP="00BD6C43">
      <w:pPr>
        <w:jc w:val="both"/>
        <w:rPr>
          <w:b/>
          <w:i w:val="0"/>
        </w:rPr>
      </w:pPr>
    </w:p>
    <w:p w14:paraId="23FD3199" w14:textId="77777777" w:rsidR="00BD6C43" w:rsidRPr="00C25C9D" w:rsidRDefault="00BD6C43" w:rsidP="00BD6C43">
      <w:pPr>
        <w:jc w:val="both"/>
        <w:rPr>
          <w:b/>
          <w:i w:val="0"/>
        </w:rPr>
      </w:pPr>
    </w:p>
    <w:p w14:paraId="436474A7" w14:textId="77777777" w:rsidR="00BD6C43" w:rsidRPr="00C25C9D" w:rsidRDefault="00BD6C43" w:rsidP="00BD6C43">
      <w:pPr>
        <w:jc w:val="both"/>
        <w:rPr>
          <w:b/>
          <w:i w:val="0"/>
        </w:rPr>
      </w:pPr>
      <w:r w:rsidRPr="00C25C9D">
        <w:rPr>
          <w:b/>
          <w:i w:val="0"/>
        </w:rPr>
        <w:t>Uvodne določbe</w:t>
      </w:r>
    </w:p>
    <w:p w14:paraId="7FDBFBBD" w14:textId="77777777" w:rsidR="00BD6C43" w:rsidRPr="00C25C9D" w:rsidRDefault="00BD6C43" w:rsidP="00BD6C43">
      <w:pPr>
        <w:numPr>
          <w:ilvl w:val="0"/>
          <w:numId w:val="27"/>
        </w:numPr>
        <w:ind w:left="0" w:firstLine="0"/>
        <w:contextualSpacing/>
        <w:jc w:val="center"/>
        <w:rPr>
          <w:i w:val="0"/>
        </w:rPr>
      </w:pPr>
      <w:r w:rsidRPr="00C25C9D">
        <w:rPr>
          <w:i w:val="0"/>
        </w:rPr>
        <w:t>člen</w:t>
      </w:r>
    </w:p>
    <w:p w14:paraId="35557008" w14:textId="77777777" w:rsidR="00BD6C43" w:rsidRPr="00C25C9D" w:rsidRDefault="00BD6C43" w:rsidP="00BD6C43">
      <w:pPr>
        <w:jc w:val="both"/>
        <w:rPr>
          <w:i w:val="0"/>
        </w:rPr>
      </w:pPr>
    </w:p>
    <w:p w14:paraId="29B7ABD0" w14:textId="77777777" w:rsidR="00BD6C43" w:rsidRPr="00C25C9D" w:rsidRDefault="00BD6C43" w:rsidP="00BD6C43">
      <w:pPr>
        <w:jc w:val="both"/>
        <w:rPr>
          <w:i w:val="0"/>
        </w:rPr>
      </w:pPr>
      <w:r w:rsidRPr="00C25C9D">
        <w:rPr>
          <w:i w:val="0"/>
        </w:rPr>
        <w:t>Pogodbeni stranki ugotavljata, da:</w:t>
      </w:r>
    </w:p>
    <w:p w14:paraId="06471A4A" w14:textId="6816CB2C" w:rsidR="00BD6C43" w:rsidRPr="00222116" w:rsidRDefault="00BD6C43" w:rsidP="00BD6C43">
      <w:pPr>
        <w:numPr>
          <w:ilvl w:val="0"/>
          <w:numId w:val="28"/>
        </w:numPr>
        <w:ind w:left="709" w:hanging="709"/>
        <w:contextualSpacing/>
        <w:jc w:val="both"/>
        <w:rPr>
          <w:i w:val="0"/>
        </w:rPr>
      </w:pPr>
      <w:r w:rsidRPr="00222116">
        <w:rPr>
          <w:i w:val="0"/>
        </w:rPr>
        <w:t>je v načrtu razvojnih programov Mestne občine Ljubljana predvidena izgradnja dveh vadbenih nogometnih igrišč v Stožicah</w:t>
      </w:r>
      <w:r>
        <w:rPr>
          <w:i w:val="0"/>
        </w:rPr>
        <w:t xml:space="preserve"> v okviru </w:t>
      </w:r>
      <w:r w:rsidRPr="00222116">
        <w:rPr>
          <w:i w:val="0"/>
        </w:rPr>
        <w:t xml:space="preserve">  NRP 7560-16-0627;</w:t>
      </w:r>
    </w:p>
    <w:p w14:paraId="70C8468C" w14:textId="77777777" w:rsidR="00BD6C43" w:rsidRPr="00222116" w:rsidRDefault="00BD6C43" w:rsidP="00BD6C43">
      <w:pPr>
        <w:numPr>
          <w:ilvl w:val="0"/>
          <w:numId w:val="28"/>
        </w:numPr>
        <w:ind w:left="709" w:hanging="709"/>
        <w:contextualSpacing/>
        <w:jc w:val="both"/>
        <w:rPr>
          <w:i w:val="0"/>
        </w:rPr>
      </w:pPr>
      <w:r w:rsidRPr="00222116">
        <w:rPr>
          <w:i w:val="0"/>
        </w:rPr>
        <w:t>je bil izvajalec izbran na podlagi izvedenega konkurenčnega postopka s pogajanji skladno s 44.  členom Zakona o javnem naročanju (</w:t>
      </w:r>
      <w:r w:rsidRPr="00222116">
        <w:rPr>
          <w:i w:val="0"/>
          <w:iCs/>
        </w:rPr>
        <w:t>Uradni list RS, št. 91/15</w:t>
      </w:r>
      <w:r>
        <w:rPr>
          <w:i w:val="0"/>
          <w:iCs/>
        </w:rPr>
        <w:t xml:space="preserve"> in 14/18</w:t>
      </w:r>
      <w:r w:rsidRPr="00222116">
        <w:rPr>
          <w:i w:val="0"/>
          <w:iCs/>
        </w:rPr>
        <w:t>; v nadaljevanju: ZJN-3</w:t>
      </w:r>
      <w:r w:rsidRPr="00222116">
        <w:rPr>
          <w:i w:val="0"/>
        </w:rPr>
        <w:t>);</w:t>
      </w:r>
    </w:p>
    <w:p w14:paraId="4E475581" w14:textId="77777777" w:rsidR="00BD6C43" w:rsidRPr="00222116" w:rsidRDefault="00BD6C43" w:rsidP="00BD6C43">
      <w:pPr>
        <w:numPr>
          <w:ilvl w:val="0"/>
          <w:numId w:val="28"/>
        </w:numPr>
        <w:ind w:left="709" w:hanging="709"/>
        <w:contextualSpacing/>
        <w:jc w:val="both"/>
        <w:rPr>
          <w:i w:val="0"/>
        </w:rPr>
      </w:pPr>
      <w:r w:rsidRPr="00222116">
        <w:rPr>
          <w:i w:val="0"/>
        </w:rPr>
        <w:t xml:space="preserve">je bilo obvestilo o javnem naročilu objavljeno na Portalu javnih naročil dne …………. pod številko objave …………; </w:t>
      </w:r>
    </w:p>
    <w:p w14:paraId="21A81E64" w14:textId="77777777" w:rsidR="00BD6C43" w:rsidRPr="00222116" w:rsidRDefault="00BD6C43" w:rsidP="00BD6C43">
      <w:pPr>
        <w:numPr>
          <w:ilvl w:val="0"/>
          <w:numId w:val="28"/>
        </w:numPr>
        <w:ind w:left="709" w:hanging="709"/>
        <w:contextualSpacing/>
        <w:jc w:val="both"/>
        <w:rPr>
          <w:i w:val="0"/>
        </w:rPr>
      </w:pPr>
      <w:r w:rsidRPr="00222116">
        <w:rPr>
          <w:i w:val="0"/>
        </w:rPr>
        <w:t>je bil izvajalec izbran kot najugodnejši ponudnik z Odločitvijo o oddaji javnega naročila št. 430-2321/2018-……… z dne ……………;</w:t>
      </w:r>
    </w:p>
    <w:p w14:paraId="49A2A4B7" w14:textId="77777777" w:rsidR="00BD6C43" w:rsidRPr="00222116" w:rsidRDefault="00BD6C43" w:rsidP="00BD6C43">
      <w:pPr>
        <w:numPr>
          <w:ilvl w:val="0"/>
          <w:numId w:val="28"/>
        </w:numPr>
        <w:ind w:left="709" w:hanging="709"/>
        <w:contextualSpacing/>
        <w:jc w:val="both"/>
        <w:rPr>
          <w:i w:val="0"/>
        </w:rPr>
      </w:pPr>
      <w:r w:rsidRPr="00222116">
        <w:rPr>
          <w:i w:val="0"/>
        </w:rPr>
        <w:t xml:space="preserve">je skladno z Uredbo o zelenem javnem naročanju (Uradni list RS, št. 51/17) naročnik pri oddaji javnega naročila v razpisni dokumentaciji upošteval okoljske </w:t>
      </w:r>
      <w:r>
        <w:rPr>
          <w:i w:val="0"/>
        </w:rPr>
        <w:t>vidike</w:t>
      </w:r>
      <w:r w:rsidRPr="00222116">
        <w:rPr>
          <w:i w:val="0"/>
        </w:rPr>
        <w:t>;</w:t>
      </w:r>
    </w:p>
    <w:p w14:paraId="7F95D7C5" w14:textId="4D7D4CB2" w:rsidR="00BD6C43" w:rsidRPr="004E06C8" w:rsidRDefault="00BD6C43" w:rsidP="00BD6C43">
      <w:pPr>
        <w:numPr>
          <w:ilvl w:val="0"/>
          <w:numId w:val="28"/>
        </w:numPr>
        <w:ind w:left="709" w:hanging="709"/>
        <w:contextualSpacing/>
        <w:jc w:val="both"/>
        <w:rPr>
          <w:i w:val="0"/>
          <w:sz w:val="22"/>
          <w:szCs w:val="22"/>
        </w:rPr>
      </w:pPr>
      <w:r w:rsidRPr="004E06C8">
        <w:rPr>
          <w:i w:val="0"/>
          <w:sz w:val="22"/>
          <w:szCs w:val="22"/>
        </w:rPr>
        <w:t xml:space="preserve">ima naročnik v </w:t>
      </w:r>
      <w:r>
        <w:rPr>
          <w:i w:val="0"/>
          <w:sz w:val="22"/>
          <w:szCs w:val="22"/>
        </w:rPr>
        <w:t>proračunu</w:t>
      </w:r>
      <w:r w:rsidRPr="004E06C8">
        <w:rPr>
          <w:i w:val="0"/>
          <w:sz w:val="22"/>
          <w:szCs w:val="22"/>
        </w:rPr>
        <w:t xml:space="preserve"> MOL za leto 201</w:t>
      </w:r>
      <w:r>
        <w:rPr>
          <w:i w:val="0"/>
          <w:sz w:val="22"/>
          <w:szCs w:val="22"/>
        </w:rPr>
        <w:t>9</w:t>
      </w:r>
      <w:r w:rsidRPr="004E06C8">
        <w:rPr>
          <w:i w:val="0"/>
          <w:sz w:val="22"/>
          <w:szCs w:val="22"/>
        </w:rPr>
        <w:t xml:space="preserve"> predvidena sredstva za plačilo storitev po tej pogodbi v okviru NRP 7560-16-0627 na proračunski postavki 049021, konto 4204. </w:t>
      </w:r>
    </w:p>
    <w:p w14:paraId="328391DC" w14:textId="77777777" w:rsidR="00BD6C43" w:rsidRPr="00C25C9D" w:rsidRDefault="00BD6C43" w:rsidP="00BD6C43">
      <w:pPr>
        <w:contextualSpacing/>
        <w:jc w:val="both"/>
        <w:rPr>
          <w:i w:val="0"/>
        </w:rPr>
      </w:pPr>
    </w:p>
    <w:p w14:paraId="7C7F70F9" w14:textId="77777777" w:rsidR="00BD6C43" w:rsidRPr="00C25C9D" w:rsidRDefault="00BD6C43" w:rsidP="00BD6C43">
      <w:pPr>
        <w:jc w:val="both"/>
        <w:rPr>
          <w:i w:val="0"/>
        </w:rPr>
      </w:pPr>
      <w:r w:rsidRPr="00C25C9D">
        <w:rPr>
          <w:i w:val="0"/>
        </w:rPr>
        <w:t>Izvajalec izjavlja, da je seznanjen z razpisnimi zahtevami, ter da so mu razumljivi in jasni pogoji ter okoliščine za pravilno in kvalitetno izvedbo prevzetih del.</w:t>
      </w:r>
    </w:p>
    <w:p w14:paraId="401DE84F" w14:textId="77777777" w:rsidR="00BD6C43" w:rsidRPr="00C25C9D" w:rsidRDefault="00BD6C43" w:rsidP="00BD6C43">
      <w:pPr>
        <w:jc w:val="both"/>
        <w:rPr>
          <w:i w:val="0"/>
        </w:rPr>
      </w:pPr>
    </w:p>
    <w:p w14:paraId="5665EF3F" w14:textId="77777777" w:rsidR="00BD6C43" w:rsidRDefault="00BD6C43" w:rsidP="00BD6C43">
      <w:pPr>
        <w:jc w:val="both"/>
        <w:rPr>
          <w:i w:val="0"/>
        </w:rPr>
      </w:pPr>
    </w:p>
    <w:p w14:paraId="707C9185" w14:textId="77777777" w:rsidR="002A2F22" w:rsidRDefault="002A2F22" w:rsidP="00BD6C43">
      <w:pPr>
        <w:jc w:val="both"/>
        <w:rPr>
          <w:i w:val="0"/>
        </w:rPr>
      </w:pPr>
    </w:p>
    <w:p w14:paraId="75E79BF7" w14:textId="77777777" w:rsidR="002A2F22" w:rsidRDefault="002A2F22" w:rsidP="00BD6C43">
      <w:pPr>
        <w:jc w:val="both"/>
        <w:rPr>
          <w:i w:val="0"/>
        </w:rPr>
      </w:pPr>
    </w:p>
    <w:p w14:paraId="51574E49" w14:textId="77777777" w:rsidR="002A2F22" w:rsidRDefault="002A2F22" w:rsidP="00BD6C43">
      <w:pPr>
        <w:jc w:val="both"/>
        <w:rPr>
          <w:i w:val="0"/>
        </w:rPr>
      </w:pPr>
    </w:p>
    <w:p w14:paraId="1D633497" w14:textId="77777777" w:rsidR="002A2F22" w:rsidRDefault="002A2F22" w:rsidP="00BD6C43">
      <w:pPr>
        <w:jc w:val="both"/>
        <w:rPr>
          <w:i w:val="0"/>
        </w:rPr>
      </w:pPr>
    </w:p>
    <w:p w14:paraId="01E5582E" w14:textId="77777777" w:rsidR="002A2F22" w:rsidRPr="00C25C9D" w:rsidRDefault="002A2F22" w:rsidP="00BD6C43">
      <w:pPr>
        <w:jc w:val="both"/>
        <w:rPr>
          <w:i w:val="0"/>
        </w:rPr>
      </w:pPr>
    </w:p>
    <w:p w14:paraId="1F9827D8" w14:textId="77777777" w:rsidR="00BD6C43" w:rsidRPr="00C25C9D" w:rsidRDefault="00BD6C43" w:rsidP="00BD6C43">
      <w:pPr>
        <w:jc w:val="both"/>
        <w:rPr>
          <w:b/>
          <w:i w:val="0"/>
        </w:rPr>
      </w:pPr>
      <w:r w:rsidRPr="00C25C9D">
        <w:rPr>
          <w:b/>
          <w:i w:val="0"/>
        </w:rPr>
        <w:t>Predmet pogodbe</w:t>
      </w:r>
    </w:p>
    <w:p w14:paraId="2B3D48C9" w14:textId="77777777" w:rsidR="00BD6C43" w:rsidRPr="00C25C9D" w:rsidRDefault="00BD6C43" w:rsidP="00BD6C43">
      <w:pPr>
        <w:numPr>
          <w:ilvl w:val="0"/>
          <w:numId w:val="27"/>
        </w:numPr>
        <w:ind w:left="0" w:firstLine="0"/>
        <w:contextualSpacing/>
        <w:jc w:val="center"/>
        <w:rPr>
          <w:i w:val="0"/>
        </w:rPr>
      </w:pPr>
      <w:r w:rsidRPr="00C25C9D">
        <w:rPr>
          <w:i w:val="0"/>
        </w:rPr>
        <w:t>člen</w:t>
      </w:r>
    </w:p>
    <w:p w14:paraId="691E0D26" w14:textId="77777777" w:rsidR="00BD6C43" w:rsidRPr="00C25C9D" w:rsidRDefault="00BD6C43" w:rsidP="00BD6C43">
      <w:pPr>
        <w:jc w:val="both"/>
        <w:rPr>
          <w:i w:val="0"/>
        </w:rPr>
      </w:pPr>
    </w:p>
    <w:p w14:paraId="40EB6B9B" w14:textId="5AF43037" w:rsidR="00BD6C43" w:rsidRDefault="00BD6C43" w:rsidP="00BD6C43">
      <w:pPr>
        <w:jc w:val="both"/>
        <w:rPr>
          <w:i w:val="0"/>
        </w:rPr>
      </w:pPr>
      <w:r w:rsidRPr="00C25C9D">
        <w:rPr>
          <w:i w:val="0"/>
        </w:rPr>
        <w:t xml:space="preserve">S to pogodbo naročnik odda, izvajalec pa prevzame v izvedbo vsa gradbena </w:t>
      </w:r>
      <w:r>
        <w:rPr>
          <w:i w:val="0"/>
        </w:rPr>
        <w:t>dela za izgradnjo dveh vadbenih nogometnih igrišč v Stožicah</w:t>
      </w:r>
      <w:r w:rsidRPr="00D74350">
        <w:t xml:space="preserve"> </w:t>
      </w:r>
      <w:r>
        <w:rPr>
          <w:i w:val="0"/>
        </w:rPr>
        <w:t>(v nadaljevanju: pogodbena dela).</w:t>
      </w:r>
    </w:p>
    <w:p w14:paraId="228BFC5E" w14:textId="77777777" w:rsidR="00BD6C43" w:rsidRDefault="00BD6C43" w:rsidP="00BD6C43">
      <w:pPr>
        <w:jc w:val="both"/>
        <w:rPr>
          <w:i w:val="0"/>
        </w:rPr>
      </w:pPr>
    </w:p>
    <w:p w14:paraId="6F5D5A91" w14:textId="77777777" w:rsidR="00BD6C43" w:rsidRPr="00F2606A" w:rsidRDefault="00BD6C43" w:rsidP="00BD6C43">
      <w:pPr>
        <w:jc w:val="both"/>
        <w:rPr>
          <w:i w:val="0"/>
        </w:rPr>
      </w:pPr>
    </w:p>
    <w:p w14:paraId="6B686442" w14:textId="77777777" w:rsidR="00BD6C43" w:rsidRPr="00C25C9D" w:rsidRDefault="00BD6C43" w:rsidP="00BD6C43">
      <w:pPr>
        <w:numPr>
          <w:ilvl w:val="0"/>
          <w:numId w:val="27"/>
        </w:numPr>
        <w:ind w:left="0" w:firstLine="0"/>
        <w:contextualSpacing/>
        <w:jc w:val="center"/>
        <w:rPr>
          <w:i w:val="0"/>
        </w:rPr>
      </w:pPr>
      <w:r w:rsidRPr="00C25C9D">
        <w:rPr>
          <w:i w:val="0"/>
        </w:rPr>
        <w:t>člen</w:t>
      </w:r>
    </w:p>
    <w:p w14:paraId="1EDB3449" w14:textId="77777777" w:rsidR="00BD6C43" w:rsidRPr="00C25C9D" w:rsidRDefault="00BD6C43" w:rsidP="00BD6C43">
      <w:pPr>
        <w:overflowPunct w:val="0"/>
        <w:autoSpaceDE w:val="0"/>
        <w:autoSpaceDN w:val="0"/>
        <w:adjustRightInd w:val="0"/>
        <w:jc w:val="both"/>
        <w:textAlignment w:val="baseline"/>
        <w:rPr>
          <w:i w:val="0"/>
        </w:rPr>
      </w:pPr>
    </w:p>
    <w:p w14:paraId="5A71952E" w14:textId="77777777" w:rsidR="00BD6C43" w:rsidRPr="00C25C9D" w:rsidRDefault="00BD6C43" w:rsidP="00BD6C43">
      <w:pPr>
        <w:jc w:val="both"/>
        <w:rPr>
          <w:i w:val="0"/>
        </w:rPr>
      </w:pPr>
      <w:r w:rsidRPr="00C25C9D">
        <w:rPr>
          <w:i w:val="0"/>
        </w:rPr>
        <w:t>Izvajalec se obvezuje, da bo izvršil pogodbena dela v skladu in v obsegu z naslednjimi dokumenti, ki so priloga in sestavni del te pogodbe:</w:t>
      </w:r>
    </w:p>
    <w:p w14:paraId="5274FC8C" w14:textId="77777777" w:rsidR="00BD6C43" w:rsidRPr="00C25C9D" w:rsidRDefault="00BD6C43" w:rsidP="00BD6C43">
      <w:pPr>
        <w:numPr>
          <w:ilvl w:val="0"/>
          <w:numId w:val="29"/>
        </w:numPr>
        <w:ind w:left="0" w:firstLine="0"/>
        <w:contextualSpacing/>
        <w:jc w:val="both"/>
        <w:rPr>
          <w:i w:val="0"/>
        </w:rPr>
      </w:pPr>
      <w:r w:rsidRPr="00C25C9D">
        <w:rPr>
          <w:i w:val="0"/>
        </w:rPr>
        <w:t>razpisno dokume</w:t>
      </w:r>
      <w:r>
        <w:rPr>
          <w:i w:val="0"/>
        </w:rPr>
        <w:t>ntacijo naročnika, št. 430- 2321</w:t>
      </w:r>
      <w:r w:rsidRPr="00C25C9D">
        <w:rPr>
          <w:i w:val="0"/>
        </w:rPr>
        <w:t xml:space="preserve"> /2018-……. z dne ……….….; </w:t>
      </w:r>
    </w:p>
    <w:p w14:paraId="6D0963D8" w14:textId="77777777" w:rsidR="00BD6C43" w:rsidRPr="00C25C9D" w:rsidRDefault="00BD6C43" w:rsidP="00BD6C43">
      <w:pPr>
        <w:numPr>
          <w:ilvl w:val="0"/>
          <w:numId w:val="29"/>
        </w:numPr>
        <w:ind w:left="709" w:hanging="709"/>
        <w:contextualSpacing/>
        <w:jc w:val="both"/>
        <w:rPr>
          <w:i w:val="0"/>
        </w:rPr>
      </w:pPr>
      <w:r w:rsidRPr="00C25C9D">
        <w:rPr>
          <w:i w:val="0"/>
        </w:rPr>
        <w:t>ponudbo izvajalca št. ………… z dne ……………… in končno ponudbo dogovorjeno na pogajanjih dne …………….;</w:t>
      </w:r>
    </w:p>
    <w:p w14:paraId="1C483F45" w14:textId="64EA88DE" w:rsidR="00BD6C43" w:rsidRDefault="00BD6C43" w:rsidP="00BD6C43">
      <w:pPr>
        <w:numPr>
          <w:ilvl w:val="0"/>
          <w:numId w:val="29"/>
        </w:numPr>
        <w:ind w:left="709" w:hanging="709"/>
        <w:contextualSpacing/>
        <w:jc w:val="both"/>
        <w:rPr>
          <w:i w:val="0"/>
        </w:rPr>
      </w:pPr>
      <w:r>
        <w:rPr>
          <w:i w:val="0"/>
        </w:rPr>
        <w:t xml:space="preserve">projektno dokumentacijo PZI </w:t>
      </w:r>
      <w:r w:rsidRPr="00331D5B">
        <w:rPr>
          <w:i w:val="0"/>
        </w:rPr>
        <w:t>Vadbeni nogometni igrišči v Stožicah</w:t>
      </w:r>
      <w:r>
        <w:rPr>
          <w:i w:val="0"/>
        </w:rPr>
        <w:t>,</w:t>
      </w:r>
      <w:r w:rsidRPr="00331D5B">
        <w:rPr>
          <w:i w:val="0"/>
        </w:rPr>
        <w:t xml:space="preserve"> št. 7894, ki jo je izdelal</w:t>
      </w:r>
      <w:r>
        <w:rPr>
          <w:i w:val="0"/>
        </w:rPr>
        <w:t>o</w:t>
      </w:r>
      <w:r w:rsidRPr="00331D5B">
        <w:rPr>
          <w:i w:val="0"/>
        </w:rPr>
        <w:t xml:space="preserve"> </w:t>
      </w:r>
      <w:r w:rsidRPr="00AC64F5">
        <w:rPr>
          <w:i w:val="0"/>
        </w:rPr>
        <w:t>podjetje LUZ d.d</w:t>
      </w:r>
      <w:r w:rsidRPr="00331D5B">
        <w:rPr>
          <w:i w:val="0"/>
        </w:rPr>
        <w:t>. z datumom julij 2018</w:t>
      </w:r>
      <w:r>
        <w:rPr>
          <w:i w:val="0"/>
        </w:rPr>
        <w:t>;</w:t>
      </w:r>
    </w:p>
    <w:p w14:paraId="1AAFFFD4" w14:textId="77777777" w:rsidR="00BD6C43" w:rsidRDefault="00BD6C43" w:rsidP="00BD6C43">
      <w:pPr>
        <w:numPr>
          <w:ilvl w:val="0"/>
          <w:numId w:val="29"/>
        </w:numPr>
        <w:ind w:left="709" w:hanging="709"/>
        <w:contextualSpacing/>
        <w:jc w:val="both"/>
        <w:rPr>
          <w:i w:val="0"/>
        </w:rPr>
      </w:pPr>
      <w:r>
        <w:rPr>
          <w:i w:val="0"/>
        </w:rPr>
        <w:t>gradbenim dovoljenjem št. ….. , ki ga je izdala UE ……. ;</w:t>
      </w:r>
    </w:p>
    <w:p w14:paraId="6CF61F9C" w14:textId="77777777" w:rsidR="00BD6C43" w:rsidRPr="00C25C9D" w:rsidRDefault="00BD6C43" w:rsidP="00BD6C43">
      <w:pPr>
        <w:numPr>
          <w:ilvl w:val="0"/>
          <w:numId w:val="29"/>
        </w:numPr>
        <w:ind w:left="0" w:firstLine="0"/>
        <w:jc w:val="both"/>
        <w:rPr>
          <w:i w:val="0"/>
        </w:rPr>
      </w:pPr>
      <w:r w:rsidRPr="00C25C9D">
        <w:rPr>
          <w:i w:val="0"/>
        </w:rPr>
        <w:t xml:space="preserve">terminskim planom izvedbe pogodbenih del; </w:t>
      </w:r>
    </w:p>
    <w:p w14:paraId="39279B55" w14:textId="77777777" w:rsidR="00BD6C43" w:rsidRPr="00C25C9D" w:rsidRDefault="00BD6C43" w:rsidP="00BD6C43">
      <w:pPr>
        <w:numPr>
          <w:ilvl w:val="0"/>
          <w:numId w:val="29"/>
        </w:numPr>
        <w:ind w:left="0" w:firstLine="0"/>
        <w:jc w:val="both"/>
        <w:rPr>
          <w:i w:val="0"/>
        </w:rPr>
      </w:pPr>
      <w:r w:rsidRPr="00C25C9D">
        <w:rPr>
          <w:i w:val="0"/>
        </w:rPr>
        <w:t>določbami te pogodbe.</w:t>
      </w:r>
    </w:p>
    <w:p w14:paraId="3F7EE8DE" w14:textId="77777777" w:rsidR="00BD6C43" w:rsidRPr="00C25C9D" w:rsidRDefault="00BD6C43" w:rsidP="00BD6C43">
      <w:pPr>
        <w:overflowPunct w:val="0"/>
        <w:autoSpaceDE w:val="0"/>
        <w:autoSpaceDN w:val="0"/>
        <w:adjustRightInd w:val="0"/>
        <w:jc w:val="both"/>
        <w:textAlignment w:val="baseline"/>
        <w:rPr>
          <w:i w:val="0"/>
        </w:rPr>
      </w:pPr>
    </w:p>
    <w:p w14:paraId="02B85017" w14:textId="77777777" w:rsidR="00BD6C43" w:rsidRPr="00C25C9D" w:rsidRDefault="00BD6C43" w:rsidP="00BD6C43">
      <w:pPr>
        <w:overflowPunct w:val="0"/>
        <w:autoSpaceDE w:val="0"/>
        <w:autoSpaceDN w:val="0"/>
        <w:adjustRightInd w:val="0"/>
        <w:jc w:val="both"/>
        <w:textAlignment w:val="baseline"/>
        <w:rPr>
          <w:i w:val="0"/>
        </w:rPr>
      </w:pPr>
    </w:p>
    <w:p w14:paraId="73E521BF" w14:textId="77777777" w:rsidR="00BD6C43" w:rsidRPr="00C25C9D" w:rsidRDefault="00BD6C43" w:rsidP="00BD6C43">
      <w:pPr>
        <w:tabs>
          <w:tab w:val="center" w:pos="4536"/>
          <w:tab w:val="right" w:pos="9072"/>
        </w:tabs>
        <w:jc w:val="both"/>
        <w:rPr>
          <w:b/>
          <w:i w:val="0"/>
        </w:rPr>
      </w:pPr>
      <w:r w:rsidRPr="00C25C9D">
        <w:rPr>
          <w:b/>
          <w:i w:val="0"/>
        </w:rPr>
        <w:t>Cena pogodbenih del</w:t>
      </w:r>
    </w:p>
    <w:p w14:paraId="384CA0B7" w14:textId="77777777" w:rsidR="00BD6C43" w:rsidRPr="00C25C9D" w:rsidRDefault="00BD6C43" w:rsidP="00BD6C43">
      <w:pPr>
        <w:numPr>
          <w:ilvl w:val="0"/>
          <w:numId w:val="27"/>
        </w:numPr>
        <w:ind w:left="0" w:firstLine="0"/>
        <w:contextualSpacing/>
        <w:jc w:val="center"/>
        <w:rPr>
          <w:i w:val="0"/>
        </w:rPr>
      </w:pPr>
      <w:r w:rsidRPr="00C25C9D">
        <w:rPr>
          <w:i w:val="0"/>
        </w:rPr>
        <w:t>člen</w:t>
      </w:r>
    </w:p>
    <w:p w14:paraId="6EBE4E7D" w14:textId="77777777" w:rsidR="00BD6C43" w:rsidRPr="00C25C9D" w:rsidRDefault="00BD6C43" w:rsidP="00BD6C43">
      <w:pPr>
        <w:contextualSpacing/>
        <w:rPr>
          <w:i w:val="0"/>
        </w:rPr>
      </w:pPr>
    </w:p>
    <w:p w14:paraId="15D61297" w14:textId="77777777" w:rsidR="00BD6C43" w:rsidRPr="00C25C9D" w:rsidRDefault="00BD6C43" w:rsidP="00BD6C43">
      <w:pPr>
        <w:jc w:val="both"/>
        <w:rPr>
          <w:i w:val="0"/>
        </w:rPr>
      </w:pPr>
      <w:r w:rsidRPr="00C25C9D">
        <w:rPr>
          <w:i w:val="0"/>
        </w:rPr>
        <w:t>Cena pogodbenih del je določena po sistemu »cena na enoto« na osnovi izvajalčevega ponudbenega predračuna št. ………….. z dne ………… (v nadaljevanju: ponudbeni predračun), ki je sestavni del izvajalčeve ponudbe št. ………. z dne ……… in končne ponudbe</w:t>
      </w:r>
      <w:r>
        <w:rPr>
          <w:i w:val="0"/>
        </w:rPr>
        <w:t>,</w:t>
      </w:r>
      <w:r w:rsidRPr="00C25C9D">
        <w:rPr>
          <w:i w:val="0"/>
        </w:rPr>
        <w:t xml:space="preserve"> dogovorjene na pogajanjih dne ………… (v nadaljevanju: končna ponudba)</w:t>
      </w:r>
      <w:r>
        <w:rPr>
          <w:i w:val="0"/>
        </w:rPr>
        <w:t>,</w:t>
      </w:r>
      <w:r w:rsidRPr="00C25C9D">
        <w:rPr>
          <w:i w:val="0"/>
        </w:rPr>
        <w:t xml:space="preserve"> ter znaša:</w:t>
      </w:r>
    </w:p>
    <w:p w14:paraId="5093E406" w14:textId="77777777" w:rsidR="00BD6C43" w:rsidRPr="00C25C9D" w:rsidRDefault="00BD6C43" w:rsidP="00BD6C43">
      <w:pPr>
        <w:tabs>
          <w:tab w:val="right" w:pos="8789"/>
        </w:tabs>
        <w:jc w:val="both"/>
        <w:rPr>
          <w:i w:val="0"/>
          <w:iCs/>
        </w:rPr>
      </w:pPr>
    </w:p>
    <w:p w14:paraId="549FAAB9" w14:textId="77777777" w:rsidR="00BD6C43" w:rsidRPr="00C25C9D" w:rsidRDefault="00BD6C43" w:rsidP="00BD6C43">
      <w:pPr>
        <w:tabs>
          <w:tab w:val="right" w:pos="8789"/>
        </w:tabs>
        <w:jc w:val="both"/>
        <w:rPr>
          <w:i w:val="0"/>
          <w:iCs/>
        </w:rPr>
      </w:pPr>
      <w:r w:rsidRPr="00C25C9D">
        <w:rPr>
          <w:i w:val="0"/>
          <w:iCs/>
        </w:rPr>
        <w:t>Cena pogodbenih del brez DDV</w:t>
      </w:r>
      <w:r w:rsidRPr="00C25C9D">
        <w:rPr>
          <w:i w:val="0"/>
          <w:iCs/>
        </w:rPr>
        <w:tab/>
        <w:t xml:space="preserve">   </w:t>
      </w:r>
      <w:r>
        <w:rPr>
          <w:i w:val="0"/>
          <w:iCs/>
        </w:rPr>
        <w:t xml:space="preserve">    </w:t>
      </w:r>
      <w:r w:rsidRPr="00C25C9D">
        <w:rPr>
          <w:i w:val="0"/>
          <w:iCs/>
        </w:rPr>
        <w:t>EUR</w:t>
      </w:r>
    </w:p>
    <w:p w14:paraId="0C654E4E" w14:textId="77777777" w:rsidR="00BD6C43" w:rsidRPr="00C25C9D" w:rsidRDefault="00BD6C43" w:rsidP="00BD6C43">
      <w:pPr>
        <w:jc w:val="both"/>
        <w:rPr>
          <w:i w:val="0"/>
        </w:rPr>
      </w:pPr>
      <w:r w:rsidRPr="00C25C9D">
        <w:rPr>
          <w:i w:val="0"/>
          <w:u w:val="single"/>
        </w:rPr>
        <w:t>Popust</w:t>
      </w:r>
      <w:r w:rsidRPr="00C25C9D">
        <w:rPr>
          <w:i w:val="0"/>
          <w:u w:val="single"/>
        </w:rPr>
        <w:tab/>
        <w:t xml:space="preserve"> …… % </w:t>
      </w:r>
      <w:r w:rsidRPr="00C25C9D">
        <w:rPr>
          <w:i w:val="0"/>
          <w:u w:val="single"/>
        </w:rPr>
        <w:tab/>
      </w:r>
      <w:r w:rsidRPr="00C25C9D">
        <w:rPr>
          <w:i w:val="0"/>
          <w:u w:val="single"/>
        </w:rPr>
        <w:tab/>
      </w:r>
      <w:r w:rsidRPr="00C25C9D">
        <w:rPr>
          <w:i w:val="0"/>
          <w:u w:val="single"/>
        </w:rPr>
        <w:tab/>
      </w:r>
      <w:r w:rsidRPr="00C25C9D">
        <w:rPr>
          <w:i w:val="0"/>
          <w:u w:val="single"/>
        </w:rPr>
        <w:tab/>
      </w:r>
      <w:r w:rsidRPr="00C25C9D">
        <w:rPr>
          <w:i w:val="0"/>
          <w:u w:val="single"/>
        </w:rPr>
        <w:tab/>
        <w:t xml:space="preserve">              </w:t>
      </w:r>
      <w:r w:rsidRPr="00C25C9D">
        <w:rPr>
          <w:i w:val="0"/>
          <w:u w:val="single"/>
        </w:rPr>
        <w:tab/>
        <w:t xml:space="preserve">                                    EUR</w:t>
      </w:r>
    </w:p>
    <w:p w14:paraId="2579CAAC" w14:textId="77777777" w:rsidR="00BD6C43" w:rsidRPr="00C25C9D" w:rsidRDefault="00BD6C43" w:rsidP="00BD6C43">
      <w:pPr>
        <w:jc w:val="both"/>
        <w:rPr>
          <w:i w:val="0"/>
        </w:rPr>
      </w:pPr>
      <w:r w:rsidRPr="00C25C9D">
        <w:rPr>
          <w:i w:val="0"/>
        </w:rPr>
        <w:t>Cena pogodbenih del s popustom - brez DDV</w:t>
      </w:r>
      <w:r w:rsidRPr="00C25C9D">
        <w:rPr>
          <w:i w:val="0"/>
        </w:rPr>
        <w:tab/>
      </w:r>
      <w:r w:rsidRPr="00C25C9D">
        <w:rPr>
          <w:i w:val="0"/>
        </w:rPr>
        <w:tab/>
      </w:r>
      <w:r w:rsidRPr="00C25C9D">
        <w:rPr>
          <w:i w:val="0"/>
        </w:rPr>
        <w:tab/>
      </w:r>
      <w:r w:rsidRPr="00C25C9D">
        <w:rPr>
          <w:i w:val="0"/>
        </w:rPr>
        <w:tab/>
        <w:t xml:space="preserve">                                    EUR</w:t>
      </w:r>
    </w:p>
    <w:p w14:paraId="4C60F523" w14:textId="77777777" w:rsidR="00BD6C43" w:rsidRPr="00C25C9D" w:rsidRDefault="00BD6C43" w:rsidP="00BD6C43">
      <w:pPr>
        <w:overflowPunct w:val="0"/>
        <w:autoSpaceDE w:val="0"/>
        <w:autoSpaceDN w:val="0"/>
        <w:adjustRightInd w:val="0"/>
        <w:jc w:val="both"/>
        <w:textAlignment w:val="baseline"/>
        <w:rPr>
          <w:i w:val="0"/>
          <w:u w:val="single"/>
        </w:rPr>
      </w:pPr>
      <w:r w:rsidRPr="00C25C9D">
        <w:rPr>
          <w:i w:val="0"/>
          <w:u w:val="single"/>
        </w:rPr>
        <w:t>22 %</w:t>
      </w:r>
      <w:r w:rsidRPr="00C25C9D">
        <w:rPr>
          <w:i w:val="0"/>
          <w:u w:val="single"/>
        </w:rPr>
        <w:tab/>
        <w:t xml:space="preserve"> DDV             </w:t>
      </w:r>
      <w:r w:rsidRPr="00C25C9D">
        <w:rPr>
          <w:i w:val="0"/>
          <w:u w:val="single"/>
        </w:rPr>
        <w:tab/>
      </w:r>
      <w:r w:rsidRPr="00C25C9D">
        <w:rPr>
          <w:i w:val="0"/>
          <w:u w:val="single"/>
        </w:rPr>
        <w:tab/>
      </w:r>
      <w:r w:rsidRPr="00C25C9D">
        <w:rPr>
          <w:i w:val="0"/>
          <w:u w:val="single"/>
        </w:rPr>
        <w:tab/>
      </w:r>
      <w:r w:rsidRPr="00C25C9D">
        <w:rPr>
          <w:i w:val="0"/>
          <w:u w:val="single"/>
        </w:rPr>
        <w:tab/>
      </w:r>
      <w:r w:rsidRPr="00C25C9D">
        <w:rPr>
          <w:i w:val="0"/>
          <w:u w:val="single"/>
        </w:rPr>
        <w:tab/>
      </w:r>
      <w:r w:rsidRPr="00C25C9D">
        <w:rPr>
          <w:i w:val="0"/>
          <w:u w:val="single"/>
        </w:rPr>
        <w:tab/>
        <w:t xml:space="preserve">  </w:t>
      </w:r>
      <w:r w:rsidRPr="00C25C9D">
        <w:rPr>
          <w:i w:val="0"/>
          <w:u w:val="single"/>
        </w:rPr>
        <w:tab/>
      </w:r>
      <w:r w:rsidRPr="00C25C9D">
        <w:rPr>
          <w:i w:val="0"/>
          <w:u w:val="single"/>
        </w:rPr>
        <w:tab/>
        <w:t xml:space="preserve">                       EUR</w:t>
      </w:r>
    </w:p>
    <w:p w14:paraId="3EA91296" w14:textId="77777777" w:rsidR="00BD6C43" w:rsidRPr="00C25C9D" w:rsidRDefault="00BD6C43" w:rsidP="00BD6C43">
      <w:pPr>
        <w:overflowPunct w:val="0"/>
        <w:autoSpaceDE w:val="0"/>
        <w:autoSpaceDN w:val="0"/>
        <w:adjustRightInd w:val="0"/>
        <w:jc w:val="both"/>
        <w:textAlignment w:val="baseline"/>
        <w:rPr>
          <w:i w:val="0"/>
          <w:u w:val="single"/>
        </w:rPr>
      </w:pPr>
    </w:p>
    <w:p w14:paraId="773ADA48" w14:textId="77777777" w:rsidR="00BD6C43" w:rsidRPr="00C25C9D" w:rsidRDefault="00BD6C43" w:rsidP="00BD6C43">
      <w:pPr>
        <w:overflowPunct w:val="0"/>
        <w:autoSpaceDE w:val="0"/>
        <w:autoSpaceDN w:val="0"/>
        <w:adjustRightInd w:val="0"/>
        <w:jc w:val="both"/>
        <w:textAlignment w:val="baseline"/>
        <w:rPr>
          <w:b/>
          <w:i w:val="0"/>
        </w:rPr>
      </w:pPr>
      <w:r w:rsidRPr="00C25C9D">
        <w:rPr>
          <w:b/>
          <w:i w:val="0"/>
        </w:rPr>
        <w:t>SKUPAJ Z DDV</w:t>
      </w:r>
      <w:r w:rsidRPr="00C25C9D">
        <w:rPr>
          <w:b/>
          <w:i w:val="0"/>
        </w:rPr>
        <w:tab/>
      </w:r>
      <w:r w:rsidRPr="00C25C9D">
        <w:rPr>
          <w:b/>
          <w:i w:val="0"/>
        </w:rPr>
        <w:tab/>
        <w:t xml:space="preserve">  </w:t>
      </w:r>
      <w:r w:rsidRPr="00C25C9D">
        <w:rPr>
          <w:b/>
          <w:i w:val="0"/>
        </w:rPr>
        <w:tab/>
      </w:r>
      <w:r w:rsidRPr="00C25C9D">
        <w:rPr>
          <w:b/>
          <w:i w:val="0"/>
        </w:rPr>
        <w:tab/>
      </w:r>
      <w:r w:rsidRPr="00C25C9D">
        <w:rPr>
          <w:b/>
          <w:i w:val="0"/>
        </w:rPr>
        <w:tab/>
      </w:r>
      <w:r w:rsidRPr="00C25C9D">
        <w:rPr>
          <w:b/>
          <w:i w:val="0"/>
        </w:rPr>
        <w:tab/>
      </w:r>
      <w:r w:rsidRPr="00C25C9D">
        <w:rPr>
          <w:b/>
          <w:i w:val="0"/>
        </w:rPr>
        <w:tab/>
        <w:t xml:space="preserve">                                    EUR</w:t>
      </w:r>
    </w:p>
    <w:p w14:paraId="27D4FB89" w14:textId="77777777" w:rsidR="00BD6C43" w:rsidRPr="00C25C9D" w:rsidRDefault="00BD6C43" w:rsidP="00BD6C43">
      <w:pPr>
        <w:overflowPunct w:val="0"/>
        <w:autoSpaceDE w:val="0"/>
        <w:autoSpaceDN w:val="0"/>
        <w:adjustRightInd w:val="0"/>
        <w:jc w:val="both"/>
        <w:textAlignment w:val="baseline"/>
        <w:rPr>
          <w:i w:val="0"/>
        </w:rPr>
      </w:pPr>
    </w:p>
    <w:p w14:paraId="30C28884" w14:textId="77777777" w:rsidR="00BD6C43" w:rsidRPr="00C25C9D" w:rsidRDefault="00BD6C43" w:rsidP="00BD6C43">
      <w:pPr>
        <w:overflowPunct w:val="0"/>
        <w:autoSpaceDE w:val="0"/>
        <w:autoSpaceDN w:val="0"/>
        <w:adjustRightInd w:val="0"/>
        <w:jc w:val="center"/>
        <w:textAlignment w:val="baseline"/>
        <w:rPr>
          <w:i w:val="0"/>
          <w:iCs/>
        </w:rPr>
      </w:pPr>
      <w:r w:rsidRPr="00C25C9D">
        <w:rPr>
          <w:i w:val="0"/>
          <w:iCs/>
        </w:rPr>
        <w:t>(z besedo: ………………………………………………….. evrov in …../100 ).</w:t>
      </w:r>
    </w:p>
    <w:p w14:paraId="31FC1050" w14:textId="77777777" w:rsidR="00BD6C43" w:rsidRPr="00C25C9D" w:rsidRDefault="00BD6C43" w:rsidP="00BD6C43">
      <w:pPr>
        <w:overflowPunct w:val="0"/>
        <w:autoSpaceDE w:val="0"/>
        <w:autoSpaceDN w:val="0"/>
        <w:adjustRightInd w:val="0"/>
        <w:jc w:val="center"/>
        <w:textAlignment w:val="baseline"/>
        <w:rPr>
          <w:i w:val="0"/>
          <w:iCs/>
        </w:rPr>
      </w:pPr>
    </w:p>
    <w:p w14:paraId="2E0A972B" w14:textId="77777777" w:rsidR="00BD6C43" w:rsidRPr="00C25C9D" w:rsidRDefault="00BD6C43" w:rsidP="00BD6C43">
      <w:pPr>
        <w:jc w:val="both"/>
        <w:rPr>
          <w:i w:val="0"/>
        </w:rPr>
      </w:pPr>
      <w:r w:rsidRPr="00C25C9D">
        <w:rPr>
          <w:i w:val="0"/>
        </w:rPr>
        <w:t>Cene na enoto in popust/i, dogovorjen s to pogodbo, so fiksni ves čas izvedbe do uspešnega prevzema pogodbenih del.</w:t>
      </w:r>
    </w:p>
    <w:p w14:paraId="675618BF" w14:textId="77777777" w:rsidR="00BD6C43" w:rsidRPr="00C25C9D" w:rsidRDefault="00BD6C43" w:rsidP="00BD6C43">
      <w:pPr>
        <w:jc w:val="both"/>
        <w:rPr>
          <w:i w:val="0"/>
        </w:rPr>
      </w:pPr>
    </w:p>
    <w:p w14:paraId="6D004634" w14:textId="77777777" w:rsidR="00BD6C43" w:rsidRPr="00C25C9D" w:rsidRDefault="00BD6C43" w:rsidP="00BD6C43">
      <w:pPr>
        <w:jc w:val="both"/>
        <w:rPr>
          <w:i w:val="0"/>
        </w:rPr>
      </w:pPr>
      <w:r w:rsidRPr="00C25C9D">
        <w:rPr>
          <w:i w:val="0"/>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3E922B88" w14:textId="77777777" w:rsidR="00BD6C43" w:rsidRPr="00C25C9D" w:rsidRDefault="00BD6C43" w:rsidP="00BD6C43">
      <w:pPr>
        <w:jc w:val="both"/>
        <w:rPr>
          <w:i w:val="0"/>
        </w:rPr>
      </w:pPr>
    </w:p>
    <w:p w14:paraId="089CD6F4" w14:textId="77777777" w:rsidR="00BD6C43" w:rsidRPr="00C25C9D" w:rsidRDefault="00BD6C43" w:rsidP="00BD6C43">
      <w:pPr>
        <w:jc w:val="both"/>
        <w:rPr>
          <w:i w:val="0"/>
        </w:rPr>
      </w:pPr>
      <w:r w:rsidRPr="00C25C9D">
        <w:rPr>
          <w:i w:val="0"/>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03EEFA41" w14:textId="77777777" w:rsidR="00BD6C43" w:rsidRPr="00C25C9D" w:rsidRDefault="00BD6C43" w:rsidP="00BD6C43">
      <w:pPr>
        <w:tabs>
          <w:tab w:val="center" w:pos="4536"/>
          <w:tab w:val="right" w:pos="9072"/>
        </w:tabs>
        <w:jc w:val="both"/>
        <w:rPr>
          <w:b/>
          <w:i w:val="0"/>
        </w:rPr>
      </w:pPr>
    </w:p>
    <w:p w14:paraId="02033827" w14:textId="77777777" w:rsidR="00BD6C43" w:rsidRPr="00C25C9D" w:rsidRDefault="00BD6C43" w:rsidP="00BD6C43">
      <w:pPr>
        <w:tabs>
          <w:tab w:val="center" w:pos="4536"/>
          <w:tab w:val="right" w:pos="9072"/>
        </w:tabs>
        <w:jc w:val="both"/>
        <w:rPr>
          <w:b/>
          <w:i w:val="0"/>
        </w:rPr>
      </w:pPr>
    </w:p>
    <w:p w14:paraId="508DEDE8" w14:textId="77777777" w:rsidR="00BD6C43" w:rsidRPr="00C25C9D" w:rsidRDefault="00BD6C43" w:rsidP="00BD6C43">
      <w:pPr>
        <w:tabs>
          <w:tab w:val="center" w:pos="4536"/>
          <w:tab w:val="right" w:pos="9072"/>
        </w:tabs>
        <w:jc w:val="both"/>
        <w:rPr>
          <w:b/>
          <w:i w:val="0"/>
        </w:rPr>
      </w:pPr>
      <w:r w:rsidRPr="00C25C9D">
        <w:rPr>
          <w:b/>
          <w:i w:val="0"/>
        </w:rPr>
        <w:t>Podizvajalci</w:t>
      </w:r>
    </w:p>
    <w:p w14:paraId="6FECD0E5" w14:textId="77777777" w:rsidR="00BD6C43" w:rsidRPr="00C25C9D" w:rsidRDefault="00BD6C43" w:rsidP="00BD6C43">
      <w:pPr>
        <w:numPr>
          <w:ilvl w:val="0"/>
          <w:numId w:val="27"/>
        </w:numPr>
        <w:ind w:left="0" w:firstLine="0"/>
        <w:contextualSpacing/>
        <w:jc w:val="center"/>
        <w:rPr>
          <w:i w:val="0"/>
        </w:rPr>
      </w:pPr>
      <w:r w:rsidRPr="00C25C9D">
        <w:rPr>
          <w:i w:val="0"/>
        </w:rPr>
        <w:t>člen</w:t>
      </w:r>
    </w:p>
    <w:p w14:paraId="6B16DC72" w14:textId="77777777" w:rsidR="00BD6C43" w:rsidRDefault="00BD6C43" w:rsidP="00BD6C43">
      <w:pPr>
        <w:tabs>
          <w:tab w:val="num" w:pos="1495"/>
        </w:tabs>
        <w:jc w:val="both"/>
        <w:rPr>
          <w:b/>
        </w:rPr>
      </w:pPr>
    </w:p>
    <w:p w14:paraId="6713F9F9" w14:textId="77777777" w:rsidR="00BD6C43" w:rsidRPr="00514D11" w:rsidRDefault="00BD6C43" w:rsidP="00BD6C43">
      <w:pPr>
        <w:tabs>
          <w:tab w:val="num" w:pos="1495"/>
        </w:tabs>
        <w:jc w:val="both"/>
        <w:rPr>
          <w:b/>
        </w:rPr>
      </w:pPr>
      <w:r w:rsidRPr="00514D11">
        <w:rPr>
          <w:b/>
        </w:rPr>
        <w:t>/Opomba: Določbe prvega do četrtega odstavka tega člena se upošteva v primeru, če izvajalec ne nastopa s podizvajalc-em/-i /, v nasprotnem primeru se te določbe črta.</w:t>
      </w:r>
    </w:p>
    <w:p w14:paraId="0469A957" w14:textId="77777777" w:rsidR="00BD6C43" w:rsidRPr="00280309" w:rsidRDefault="00BD6C43" w:rsidP="00BD6C43">
      <w:pPr>
        <w:tabs>
          <w:tab w:val="num" w:pos="1495"/>
        </w:tabs>
        <w:jc w:val="both"/>
        <w:rPr>
          <w:i w:val="0"/>
        </w:rPr>
      </w:pPr>
    </w:p>
    <w:p w14:paraId="649226F3" w14:textId="77777777" w:rsidR="00BD6C43" w:rsidRPr="00280309" w:rsidRDefault="00BD6C43" w:rsidP="00BD6C43">
      <w:pPr>
        <w:tabs>
          <w:tab w:val="num" w:pos="1495"/>
        </w:tabs>
        <w:jc w:val="both"/>
        <w:rPr>
          <w:i w:val="0"/>
        </w:rPr>
      </w:pPr>
      <w:r w:rsidRPr="00280309">
        <w:rPr>
          <w:i w:val="0"/>
        </w:rPr>
        <w:t>Izvajalec ob predložitvi ponudbe in ob sklenitvi te pogodbe nima prijavljenih podizvajalcev za izvedbo pogodbenih del.</w:t>
      </w:r>
    </w:p>
    <w:p w14:paraId="55ED28E5" w14:textId="77777777" w:rsidR="00BD6C43" w:rsidRPr="00280309" w:rsidRDefault="00BD6C43" w:rsidP="00BD6C43">
      <w:pPr>
        <w:tabs>
          <w:tab w:val="num" w:pos="1495"/>
        </w:tabs>
        <w:jc w:val="both"/>
        <w:rPr>
          <w:i w:val="0"/>
        </w:rPr>
      </w:pPr>
    </w:p>
    <w:p w14:paraId="0646B342" w14:textId="77777777" w:rsidR="00BD6C43" w:rsidRPr="00280309" w:rsidRDefault="00BD6C43" w:rsidP="00BD6C43">
      <w:pPr>
        <w:tabs>
          <w:tab w:val="num" w:pos="1495"/>
        </w:tabs>
        <w:jc w:val="both"/>
        <w:rPr>
          <w:i w:val="0"/>
        </w:rPr>
      </w:pPr>
      <w:r w:rsidRPr="00280309">
        <w:rPr>
          <w:i w:val="0"/>
        </w:rPr>
        <w:t xml:space="preserve">Izvajalec se zavezuje, da bo v primeru naknadne nominacije podizvajalcev obvestil naročnika najkasneje v 5 dneh po spremembi. </w:t>
      </w:r>
    </w:p>
    <w:p w14:paraId="6157AB30" w14:textId="77777777" w:rsidR="00BD6C43" w:rsidRPr="00280309" w:rsidRDefault="00BD6C43" w:rsidP="00BD6C43">
      <w:pPr>
        <w:tabs>
          <w:tab w:val="num" w:pos="1495"/>
        </w:tabs>
        <w:jc w:val="both"/>
        <w:rPr>
          <w:i w:val="0"/>
        </w:rPr>
      </w:pPr>
    </w:p>
    <w:p w14:paraId="7B4F43D3" w14:textId="77777777" w:rsidR="00BD6C43" w:rsidRPr="00280309" w:rsidRDefault="00BD6C43" w:rsidP="00BD6C43">
      <w:pPr>
        <w:tabs>
          <w:tab w:val="num" w:pos="1495"/>
        </w:tabs>
        <w:jc w:val="both"/>
        <w:rPr>
          <w:i w:val="0"/>
        </w:rPr>
      </w:pPr>
      <w:r w:rsidRPr="00280309">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AE9EB5E" w14:textId="77777777" w:rsidR="00BD6C43" w:rsidRPr="00280309" w:rsidRDefault="00BD6C43" w:rsidP="00BD6C43">
      <w:pPr>
        <w:tabs>
          <w:tab w:val="num" w:pos="1495"/>
        </w:tabs>
        <w:jc w:val="both"/>
        <w:rPr>
          <w:i w:val="0"/>
        </w:rPr>
      </w:pPr>
    </w:p>
    <w:p w14:paraId="6AF73669" w14:textId="77777777" w:rsidR="00BD6C43" w:rsidRPr="00280309" w:rsidRDefault="00BD6C43" w:rsidP="00BD6C43">
      <w:pPr>
        <w:tabs>
          <w:tab w:val="num" w:pos="1495"/>
        </w:tabs>
        <w:jc w:val="both"/>
        <w:rPr>
          <w:i w:val="0"/>
        </w:rPr>
      </w:pPr>
      <w:r w:rsidRPr="00280309">
        <w:rPr>
          <w:i w:val="0"/>
        </w:rPr>
        <w:t>Vključitev podizvajalc/-a/-ev med izvajanjem te pogodbe pogodbeni stranki uredita z dodatkom k tej pogodbi.</w:t>
      </w:r>
    </w:p>
    <w:p w14:paraId="28EF3C01" w14:textId="77777777" w:rsidR="00BD6C43" w:rsidRPr="00280309" w:rsidRDefault="00BD6C43" w:rsidP="00BD6C43">
      <w:pPr>
        <w:tabs>
          <w:tab w:val="num" w:pos="1495"/>
        </w:tabs>
        <w:jc w:val="both"/>
        <w:rPr>
          <w:i w:val="0"/>
        </w:rPr>
      </w:pPr>
    </w:p>
    <w:p w14:paraId="7CDDAE87" w14:textId="77777777" w:rsidR="00BD6C43" w:rsidRPr="00514D11" w:rsidRDefault="00BD6C43" w:rsidP="00BD6C43">
      <w:pPr>
        <w:tabs>
          <w:tab w:val="num" w:pos="1495"/>
        </w:tabs>
        <w:jc w:val="both"/>
        <w:rPr>
          <w:b/>
        </w:rPr>
      </w:pPr>
      <w:r w:rsidRPr="00514D11">
        <w:rPr>
          <w:b/>
        </w:rPr>
        <w:t>/ se upošteva v primeru, da izvajalec nastopa s podizvajalc-em/-i /</w:t>
      </w:r>
    </w:p>
    <w:p w14:paraId="5F7D6BC6" w14:textId="77777777" w:rsidR="00BD6C43" w:rsidRPr="00280309" w:rsidRDefault="00BD6C43" w:rsidP="00BD6C43">
      <w:pPr>
        <w:tabs>
          <w:tab w:val="num" w:pos="1495"/>
        </w:tabs>
        <w:jc w:val="both"/>
        <w:rPr>
          <w:i w:val="0"/>
        </w:rPr>
      </w:pPr>
    </w:p>
    <w:p w14:paraId="699C7926" w14:textId="77777777" w:rsidR="00BD6C43" w:rsidRPr="00280309" w:rsidRDefault="00BD6C43" w:rsidP="00BD6C43">
      <w:pPr>
        <w:tabs>
          <w:tab w:val="num" w:pos="1495"/>
        </w:tabs>
        <w:jc w:val="both"/>
        <w:rPr>
          <w:i w:val="0"/>
        </w:rPr>
      </w:pPr>
      <w:r w:rsidRPr="00280309">
        <w:rPr>
          <w:i w:val="0"/>
        </w:rPr>
        <w:t>Izvajalec bo pogodbena dela izvedel skupaj z naslednjim/i podizvajalc-em/-i:</w:t>
      </w:r>
    </w:p>
    <w:p w14:paraId="32E08810" w14:textId="77777777" w:rsidR="00BD6C43" w:rsidRPr="00280309" w:rsidRDefault="00BD6C43" w:rsidP="00BD6C43">
      <w:pPr>
        <w:tabs>
          <w:tab w:val="num" w:pos="1495"/>
        </w:tabs>
        <w:jc w:val="both"/>
        <w:rPr>
          <w:i w:val="0"/>
        </w:rPr>
      </w:pPr>
      <w:r w:rsidRPr="00280309">
        <w:rPr>
          <w:i w:val="0"/>
        </w:rPr>
        <w:t>…………………………………. (naziv), …………………….. (polni naslov), matična številka …………………., davčna številka/identifikacijska številka za DDV ……………….., bo izvedel …………….……………….. (navesti vsako vrsto ter količino del, ki jih bo izvedel podizvajalec). Vrednost teh del znaša …………. EUR</w:t>
      </w:r>
      <w:r>
        <w:rPr>
          <w:i w:val="0"/>
        </w:rPr>
        <w:t xml:space="preserve"> brez DDV in/ali z DDV</w:t>
      </w:r>
      <w:r w:rsidRPr="00280309">
        <w:rPr>
          <w:i w:val="0"/>
        </w:rPr>
        <w:t>. Podizvajalec bo dela izvedel ………….. (navesti kraj izvedbe del) najkasneje do ……/ v roku …….. dni od …………</w:t>
      </w:r>
    </w:p>
    <w:p w14:paraId="6AD09ECF" w14:textId="77777777" w:rsidR="00BD6C43" w:rsidRPr="00280309" w:rsidRDefault="00BD6C43" w:rsidP="00BD6C43">
      <w:pPr>
        <w:tabs>
          <w:tab w:val="num" w:pos="1495"/>
        </w:tabs>
        <w:jc w:val="both"/>
        <w:rPr>
          <w:i w:val="0"/>
        </w:rPr>
      </w:pPr>
      <w:r w:rsidRPr="00280309">
        <w:rPr>
          <w:i w:val="0"/>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60695299" w14:textId="77777777" w:rsidR="00BD6C43" w:rsidRPr="00280309" w:rsidRDefault="00BD6C43" w:rsidP="00BD6C43">
      <w:pPr>
        <w:tabs>
          <w:tab w:val="num" w:pos="1495"/>
        </w:tabs>
        <w:jc w:val="both"/>
        <w:rPr>
          <w:i w:val="0"/>
        </w:rPr>
      </w:pPr>
    </w:p>
    <w:p w14:paraId="4392AAE6" w14:textId="77777777" w:rsidR="00BD6C43" w:rsidRPr="00280309" w:rsidRDefault="00BD6C43" w:rsidP="00BD6C43">
      <w:pPr>
        <w:tabs>
          <w:tab w:val="num" w:pos="1495"/>
        </w:tabs>
        <w:jc w:val="both"/>
        <w:rPr>
          <w:i w:val="0"/>
        </w:rPr>
      </w:pPr>
      <w:r w:rsidRPr="00280309">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CB301EF" w14:textId="77777777" w:rsidR="00BD6C43" w:rsidRPr="00280309" w:rsidRDefault="00BD6C43" w:rsidP="00BD6C43">
      <w:pPr>
        <w:tabs>
          <w:tab w:val="num" w:pos="1495"/>
        </w:tabs>
        <w:jc w:val="both"/>
        <w:rPr>
          <w:i w:val="0"/>
        </w:rPr>
      </w:pPr>
    </w:p>
    <w:p w14:paraId="2A5E197F" w14:textId="77777777" w:rsidR="00BD6C43" w:rsidRPr="00280309" w:rsidRDefault="00BD6C43" w:rsidP="00BD6C43">
      <w:pPr>
        <w:tabs>
          <w:tab w:val="num" w:pos="1495"/>
        </w:tabs>
        <w:jc w:val="both"/>
        <w:rPr>
          <w:i w:val="0"/>
        </w:rPr>
      </w:pPr>
      <w:r w:rsidRPr="00280309">
        <w:rPr>
          <w:i w:val="0"/>
        </w:rPr>
        <w:t xml:space="preserve">Za vsakega podizvajalca, ki zahteva neposredno plačilo, mora izvajalec predložiti soglasje podizvajalca, na podlagi katerega naročnik namesto glavnega izvajalca poravna podizvajalčevo terjatev do glavnega izvajalca. </w:t>
      </w:r>
    </w:p>
    <w:p w14:paraId="7704F7B9" w14:textId="77777777" w:rsidR="00BD6C43" w:rsidRPr="00280309" w:rsidRDefault="00BD6C43" w:rsidP="00BD6C43">
      <w:pPr>
        <w:tabs>
          <w:tab w:val="num" w:pos="1495"/>
        </w:tabs>
        <w:jc w:val="both"/>
        <w:rPr>
          <w:i w:val="0"/>
        </w:rPr>
      </w:pPr>
    </w:p>
    <w:p w14:paraId="14A06534" w14:textId="77777777" w:rsidR="00BD6C43" w:rsidRPr="00280309" w:rsidRDefault="00BD6C43" w:rsidP="00BD6C43">
      <w:pPr>
        <w:tabs>
          <w:tab w:val="num" w:pos="1495"/>
        </w:tabs>
        <w:jc w:val="both"/>
        <w:rPr>
          <w:i w:val="0"/>
        </w:rPr>
      </w:pPr>
      <w:r w:rsidRPr="00280309">
        <w:rPr>
          <w:i w:val="0"/>
        </w:rPr>
        <w:t>Izvajalec je naročniku predložil zahteve za neposredno plačilo za naslednj-ega/-e podizvajalc-a/-e:</w:t>
      </w:r>
    </w:p>
    <w:p w14:paraId="68572C11" w14:textId="77777777" w:rsidR="00BD6C43" w:rsidRPr="00280309" w:rsidRDefault="00BD6C43" w:rsidP="00BD6C43">
      <w:pPr>
        <w:tabs>
          <w:tab w:val="num" w:pos="1495"/>
        </w:tabs>
        <w:jc w:val="both"/>
        <w:rPr>
          <w:i w:val="0"/>
        </w:rPr>
      </w:pPr>
      <w:r w:rsidRPr="00280309">
        <w:rPr>
          <w:i w:val="0"/>
        </w:rPr>
        <w:t>-……………………………,</w:t>
      </w:r>
    </w:p>
    <w:p w14:paraId="73428082" w14:textId="77777777" w:rsidR="00BD6C43" w:rsidRPr="00280309" w:rsidRDefault="00BD6C43" w:rsidP="00BD6C43">
      <w:pPr>
        <w:tabs>
          <w:tab w:val="num" w:pos="1495"/>
        </w:tabs>
        <w:jc w:val="both"/>
        <w:rPr>
          <w:i w:val="0"/>
        </w:rPr>
      </w:pPr>
      <w:r w:rsidRPr="00280309">
        <w:rPr>
          <w:i w:val="0"/>
        </w:rPr>
        <w:t xml:space="preserve">- …………………………… </w:t>
      </w:r>
    </w:p>
    <w:p w14:paraId="5948F07D" w14:textId="77777777" w:rsidR="00BD6C43" w:rsidRPr="00280309" w:rsidRDefault="00BD6C43" w:rsidP="00BD6C43">
      <w:pPr>
        <w:tabs>
          <w:tab w:val="num" w:pos="1495"/>
        </w:tabs>
        <w:jc w:val="both"/>
        <w:rPr>
          <w:i w:val="0"/>
        </w:rPr>
      </w:pPr>
    </w:p>
    <w:p w14:paraId="5E3ECF96" w14:textId="77777777" w:rsidR="00BD6C43" w:rsidRPr="00280309" w:rsidRDefault="00BD6C43" w:rsidP="00BD6C43">
      <w:pPr>
        <w:tabs>
          <w:tab w:val="num" w:pos="1495"/>
        </w:tabs>
        <w:jc w:val="both"/>
        <w:rPr>
          <w:i w:val="0"/>
        </w:rPr>
      </w:pPr>
      <w:r w:rsidRPr="00280309">
        <w:rPr>
          <w:i w:val="0"/>
        </w:rPr>
        <w:t xml:space="preserve">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w:t>
      </w:r>
      <w:r w:rsidRPr="00280309">
        <w:rPr>
          <w:i w:val="0"/>
        </w:rPr>
        <w:lastRenderedPageBreak/>
        <w:t>predlaganih podizvajalcev, izpolnjene ESPD teh podizvajalcev v skladu z 79. členom ZJN-3 ter priložiti zahtevo podizvajalca za neposredno plačilo, če podizvajalec to zahteva.</w:t>
      </w:r>
    </w:p>
    <w:p w14:paraId="2AAEA814" w14:textId="77777777" w:rsidR="00BD6C43" w:rsidRPr="00280309" w:rsidRDefault="00BD6C43" w:rsidP="00BD6C43">
      <w:pPr>
        <w:tabs>
          <w:tab w:val="num" w:pos="1495"/>
        </w:tabs>
        <w:jc w:val="both"/>
        <w:rPr>
          <w:i w:val="0"/>
        </w:rPr>
      </w:pPr>
    </w:p>
    <w:p w14:paraId="0972C10A" w14:textId="77777777" w:rsidR="00BD6C43" w:rsidRPr="00280309" w:rsidRDefault="00BD6C43" w:rsidP="00BD6C43">
      <w:pPr>
        <w:tabs>
          <w:tab w:val="num" w:pos="1495"/>
        </w:tabs>
        <w:jc w:val="both"/>
        <w:rPr>
          <w:i w:val="0"/>
        </w:rPr>
      </w:pPr>
      <w:r w:rsidRPr="00280309">
        <w:rPr>
          <w:i w:val="0"/>
        </w:rPr>
        <w:t>Zamenjavo podizvajalcev ali vključitev novega podizvajalca pogodbeni stranki uredita z dodatkom k tej pogodbi.</w:t>
      </w:r>
    </w:p>
    <w:p w14:paraId="126451D6" w14:textId="77777777" w:rsidR="00BD6C43" w:rsidRPr="00280309" w:rsidRDefault="00BD6C43" w:rsidP="00BD6C43">
      <w:pPr>
        <w:tabs>
          <w:tab w:val="num" w:pos="1495"/>
        </w:tabs>
        <w:jc w:val="both"/>
        <w:rPr>
          <w:i w:val="0"/>
        </w:rPr>
      </w:pPr>
    </w:p>
    <w:p w14:paraId="2DA430DF" w14:textId="77777777" w:rsidR="00BD6C43" w:rsidRPr="00280309" w:rsidRDefault="00BD6C43" w:rsidP="00BD6C43">
      <w:pPr>
        <w:tabs>
          <w:tab w:val="num" w:pos="1495"/>
        </w:tabs>
        <w:jc w:val="both"/>
        <w:rPr>
          <w:i w:val="0"/>
        </w:rPr>
      </w:pPr>
      <w:r w:rsidRPr="00280309">
        <w:rPr>
          <w:i w:val="0"/>
        </w:rPr>
        <w:t xml:space="preserve">V razmerju do naročnika izvajalec v celoti odgovarja za izvedbo del, ki so predmet te pogodbe. </w:t>
      </w:r>
    </w:p>
    <w:p w14:paraId="0EF3A259" w14:textId="77777777" w:rsidR="00BD6C43" w:rsidRPr="00280309" w:rsidRDefault="00BD6C43" w:rsidP="00BD6C43">
      <w:pPr>
        <w:tabs>
          <w:tab w:val="num" w:pos="1495"/>
        </w:tabs>
        <w:jc w:val="both"/>
        <w:rPr>
          <w:i w:val="0"/>
        </w:rPr>
      </w:pPr>
    </w:p>
    <w:p w14:paraId="33A7E0D0" w14:textId="77777777" w:rsidR="00BD6C43" w:rsidRPr="00C25C9D" w:rsidRDefault="00BD6C43" w:rsidP="00BD6C43">
      <w:pPr>
        <w:tabs>
          <w:tab w:val="num" w:pos="1495"/>
        </w:tabs>
        <w:jc w:val="both"/>
        <w:rPr>
          <w:i w:val="0"/>
        </w:rPr>
      </w:pPr>
      <w:r w:rsidRPr="00280309">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r w:rsidRPr="00C25C9D">
        <w:rPr>
          <w:i w:val="0"/>
        </w:rPr>
        <w:t xml:space="preserve">     </w:t>
      </w:r>
    </w:p>
    <w:p w14:paraId="4A68530B" w14:textId="77777777" w:rsidR="00BD6C43" w:rsidRPr="00C25C9D" w:rsidRDefault="00BD6C43" w:rsidP="00BD6C43">
      <w:pPr>
        <w:jc w:val="both"/>
        <w:rPr>
          <w:i w:val="0"/>
        </w:rPr>
      </w:pPr>
    </w:p>
    <w:p w14:paraId="1F46B1C7" w14:textId="77777777" w:rsidR="00BD6C43" w:rsidRDefault="00BD6C43" w:rsidP="00BD6C43">
      <w:pPr>
        <w:jc w:val="both"/>
        <w:rPr>
          <w:b/>
          <w:i w:val="0"/>
        </w:rPr>
      </w:pPr>
      <w:r w:rsidRPr="00280309">
        <w:rPr>
          <w:b/>
          <w:i w:val="0"/>
        </w:rPr>
        <w:t>Način obračuna in plačila pogodbenih del</w:t>
      </w:r>
    </w:p>
    <w:p w14:paraId="761EDE88" w14:textId="77777777" w:rsidR="00BD6C43" w:rsidRPr="00C25C9D" w:rsidRDefault="00BD6C43" w:rsidP="00BD6C43">
      <w:pPr>
        <w:numPr>
          <w:ilvl w:val="0"/>
          <w:numId w:val="27"/>
        </w:numPr>
        <w:ind w:left="0" w:firstLine="0"/>
        <w:jc w:val="center"/>
        <w:rPr>
          <w:i w:val="0"/>
        </w:rPr>
      </w:pPr>
      <w:r w:rsidRPr="00C25C9D">
        <w:rPr>
          <w:i w:val="0"/>
        </w:rPr>
        <w:t>člen</w:t>
      </w:r>
    </w:p>
    <w:p w14:paraId="194BECF0" w14:textId="77777777" w:rsidR="00BD6C43" w:rsidRPr="00C25C9D" w:rsidRDefault="00BD6C43" w:rsidP="00BD6C43">
      <w:pPr>
        <w:rPr>
          <w:i w:val="0"/>
        </w:rPr>
      </w:pPr>
    </w:p>
    <w:p w14:paraId="10CD6B76" w14:textId="77777777" w:rsidR="00BD6C43" w:rsidRPr="00280309" w:rsidRDefault="00BD6C43" w:rsidP="00BD6C43">
      <w:pPr>
        <w:jc w:val="both"/>
        <w:rPr>
          <w:i w:val="0"/>
        </w:rPr>
      </w:pPr>
      <w:r w:rsidRPr="00280309">
        <w:rPr>
          <w:i w:val="0"/>
        </w:rPr>
        <w:t>Opravljena dela po tej pogodbi bo izvajalec obračunal po cenah na enoto iz ponudbenega predračuna in s popustom/i iz končne ponudbe ter po dejansko izvršenih količinah, potrjenih v knjigi obračunskih izmer.</w:t>
      </w:r>
    </w:p>
    <w:p w14:paraId="33A05127" w14:textId="77777777" w:rsidR="00BD6C43" w:rsidRPr="00280309" w:rsidRDefault="00BD6C43" w:rsidP="00BD6C43">
      <w:pPr>
        <w:jc w:val="both"/>
        <w:rPr>
          <w:i w:val="0"/>
        </w:rPr>
      </w:pPr>
    </w:p>
    <w:p w14:paraId="2856235B" w14:textId="77777777" w:rsidR="00BD6C43" w:rsidRPr="00280309" w:rsidRDefault="00BD6C43" w:rsidP="00BD6C43">
      <w:pPr>
        <w:jc w:val="both"/>
        <w:rPr>
          <w:i w:val="0"/>
        </w:rPr>
      </w:pPr>
      <w:r w:rsidRPr="00280309">
        <w:rPr>
          <w:i w:val="0"/>
        </w:rPr>
        <w:t>Opravljena dela izvajalec obračuna z izstavitvijo začasnih in končne situacije.</w:t>
      </w:r>
    </w:p>
    <w:p w14:paraId="0B9719E7" w14:textId="77777777" w:rsidR="00BD6C43" w:rsidRPr="00280309" w:rsidRDefault="00BD6C43" w:rsidP="00BD6C43">
      <w:pPr>
        <w:jc w:val="both"/>
        <w:rPr>
          <w:i w:val="0"/>
        </w:rPr>
      </w:pPr>
    </w:p>
    <w:p w14:paraId="3EC95D1A" w14:textId="77777777" w:rsidR="00BD6C43" w:rsidRPr="00280309" w:rsidRDefault="00BD6C43" w:rsidP="00BD6C43">
      <w:pPr>
        <w:jc w:val="both"/>
        <w:rPr>
          <w:i w:val="0"/>
        </w:rPr>
      </w:pPr>
      <w:r w:rsidRPr="00280309">
        <w:rPr>
          <w:i w:val="0"/>
        </w:rPr>
        <w:t>Začasne situacije izstavlja izvajalec za dobo enega meseca, pri čemer je obračunsko obdobje od prvega do zadnjega dne v mesecu.</w:t>
      </w:r>
    </w:p>
    <w:p w14:paraId="4E059266" w14:textId="77777777" w:rsidR="00BD6C43" w:rsidRPr="00280309" w:rsidRDefault="00BD6C43" w:rsidP="00BD6C43">
      <w:pPr>
        <w:jc w:val="both"/>
        <w:rPr>
          <w:i w:val="0"/>
        </w:rPr>
      </w:pPr>
    </w:p>
    <w:p w14:paraId="46CE38BB" w14:textId="77777777" w:rsidR="00BD6C43" w:rsidRPr="00280309" w:rsidRDefault="00BD6C43" w:rsidP="00BD6C43">
      <w:pPr>
        <w:jc w:val="both"/>
        <w:rPr>
          <w:i w:val="0"/>
        </w:rPr>
      </w:pPr>
      <w:r w:rsidRPr="00280309">
        <w:rPr>
          <w:i w:val="0"/>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0634A6D" w14:textId="77777777" w:rsidR="00BD6C43" w:rsidRPr="00280309" w:rsidRDefault="00BD6C43" w:rsidP="00BD6C43">
      <w:pPr>
        <w:jc w:val="both"/>
        <w:rPr>
          <w:i w:val="0"/>
        </w:rPr>
      </w:pPr>
    </w:p>
    <w:p w14:paraId="2C2B3867" w14:textId="77777777" w:rsidR="00BD6C43" w:rsidRPr="00280309" w:rsidRDefault="00BD6C43" w:rsidP="00BD6C43">
      <w:pPr>
        <w:jc w:val="both"/>
        <w:rPr>
          <w:i w:val="0"/>
        </w:rPr>
      </w:pPr>
      <w:r w:rsidRPr="00280309">
        <w:rPr>
          <w:i w:val="0"/>
        </w:rPr>
        <w:t xml:space="preserve">Izvajalec za dela, opravljena v preteklem mesecu, izstavi začasno situacijo najkasneje do 5. (petega) dne v mesecu oziroma najkasneje do 20. (dvajsetega) dne v mesecu, če nastopa s podizvajalci, ki zahtevajo neposredno plačilo. </w:t>
      </w:r>
    </w:p>
    <w:p w14:paraId="111F8430" w14:textId="77777777" w:rsidR="00BD6C43" w:rsidRPr="00280309" w:rsidRDefault="00BD6C43" w:rsidP="00BD6C43">
      <w:pPr>
        <w:jc w:val="both"/>
        <w:rPr>
          <w:i w:val="0"/>
        </w:rPr>
      </w:pPr>
    </w:p>
    <w:p w14:paraId="011EE4D5" w14:textId="77777777" w:rsidR="00BD6C43" w:rsidRPr="00280309" w:rsidRDefault="00BD6C43" w:rsidP="00BD6C43">
      <w:pPr>
        <w:jc w:val="both"/>
        <w:rPr>
          <w:i w:val="0"/>
        </w:rPr>
      </w:pPr>
      <w:r w:rsidRPr="00280309">
        <w:rPr>
          <w:i w:val="0"/>
        </w:rPr>
        <w:t>Končno obračunsko situacijo izvajalec izstavi po končnem prevzemu del.</w:t>
      </w:r>
    </w:p>
    <w:p w14:paraId="193D661F" w14:textId="77777777" w:rsidR="00BD6C43" w:rsidRPr="00280309" w:rsidRDefault="00BD6C43" w:rsidP="00BD6C43">
      <w:pPr>
        <w:jc w:val="both"/>
        <w:rPr>
          <w:i w:val="0"/>
        </w:rPr>
      </w:pPr>
    </w:p>
    <w:p w14:paraId="63836337" w14:textId="77777777" w:rsidR="00BD6C43" w:rsidRPr="00280309" w:rsidRDefault="00BD6C43" w:rsidP="00BD6C43">
      <w:pPr>
        <w:jc w:val="both"/>
        <w:rPr>
          <w:i w:val="0"/>
        </w:rPr>
      </w:pPr>
      <w:r w:rsidRPr="00280309">
        <w:rPr>
          <w:i w:val="0"/>
        </w:rPr>
        <w:t>Izvajalec je dolžan situacije posredovati naročniku izključno v elektronski obliki (e-račun)</w:t>
      </w:r>
      <w:r>
        <w:rPr>
          <w:i w:val="0"/>
        </w:rPr>
        <w:t>, skladno z veljavnimi predpisi</w:t>
      </w:r>
      <w:r w:rsidRPr="00280309">
        <w:rPr>
          <w:i w:val="0"/>
        </w:rPr>
        <w:t>.</w:t>
      </w:r>
    </w:p>
    <w:p w14:paraId="428223E9" w14:textId="77777777" w:rsidR="00BD6C43" w:rsidRPr="00280309" w:rsidRDefault="00BD6C43" w:rsidP="00BD6C43">
      <w:pPr>
        <w:jc w:val="both"/>
        <w:rPr>
          <w:i w:val="0"/>
        </w:rPr>
      </w:pPr>
    </w:p>
    <w:p w14:paraId="15A88B99" w14:textId="77777777" w:rsidR="00BD6C43" w:rsidRDefault="00BD6C43" w:rsidP="00BD6C43">
      <w:pPr>
        <w:jc w:val="both"/>
        <w:rPr>
          <w:i w:val="0"/>
        </w:rPr>
      </w:pPr>
      <w:r w:rsidRPr="00280309">
        <w:rPr>
          <w:i w:val="0"/>
        </w:rPr>
        <w:t xml:space="preserve">Izvajalec izstavi situacije naročniku na naslov: Mestna občina Ljubljana, Mestni trg 1, 1000 Ljubljana, za </w:t>
      </w:r>
      <w:r>
        <w:rPr>
          <w:i w:val="0"/>
        </w:rPr>
        <w:t>OGDP</w:t>
      </w:r>
      <w:r w:rsidRPr="00280309">
        <w:rPr>
          <w:i w:val="0"/>
        </w:rPr>
        <w:t>. Na situaciji (e-računu) mora biti obvezno navedena številka pogodbe C7560-18-220095, sicer bo naročnik situacijo (e-račun) zavrnil kot nepopolno. Številka C7560-18-220095 je hkrati številka referenčnega dokumenta na e-računu.</w:t>
      </w:r>
      <w:r>
        <w:rPr>
          <w:i w:val="0"/>
        </w:rPr>
        <w:t xml:space="preserve">  </w:t>
      </w:r>
    </w:p>
    <w:p w14:paraId="7E0019E9" w14:textId="77777777" w:rsidR="00BD6C43" w:rsidRPr="00280309" w:rsidRDefault="00BD6C43" w:rsidP="00BD6C43">
      <w:pPr>
        <w:jc w:val="both"/>
        <w:rPr>
          <w:i w:val="0"/>
        </w:rPr>
      </w:pPr>
    </w:p>
    <w:p w14:paraId="64EEFBB9" w14:textId="77777777" w:rsidR="00BD6C43" w:rsidRPr="00280309" w:rsidRDefault="00BD6C43" w:rsidP="00BD6C43">
      <w:pPr>
        <w:jc w:val="both"/>
        <w:rPr>
          <w:i w:val="0"/>
        </w:rPr>
      </w:pPr>
      <w:r w:rsidRPr="00280309">
        <w:rPr>
          <w:i w:val="0"/>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3F3BE09E" w14:textId="77777777" w:rsidR="00BD6C43" w:rsidRDefault="00BD6C43" w:rsidP="00BD6C43">
      <w:pPr>
        <w:jc w:val="both"/>
        <w:rPr>
          <w:i w:val="0"/>
        </w:rPr>
      </w:pPr>
    </w:p>
    <w:p w14:paraId="7724E343" w14:textId="77777777" w:rsidR="00BD6C43" w:rsidRPr="00280309" w:rsidRDefault="00BD6C43" w:rsidP="00BD6C43">
      <w:pPr>
        <w:jc w:val="both"/>
        <w:rPr>
          <w:i w:val="0"/>
        </w:rPr>
      </w:pPr>
      <w:r w:rsidRPr="00280309">
        <w:rPr>
          <w:i w:val="0"/>
        </w:rPr>
        <w:t>Če izvajalec ne predloži potrjene situacije/račun</w:t>
      </w:r>
      <w:r>
        <w:rPr>
          <w:i w:val="0"/>
        </w:rPr>
        <w:t>e</w:t>
      </w:r>
      <w:r w:rsidRPr="00280309">
        <w:rPr>
          <w:i w:val="0"/>
        </w:rPr>
        <w:t xml:space="preserve"> za podizvajalca, ki je zahteval neposredno plačilo s strani naročnika, naročnik do predložitve vseh dokumentov zadrži plačilo celotnega zneska situacije/računa in zaradi tega ne pride v zamudo pri plačilu. </w:t>
      </w:r>
    </w:p>
    <w:p w14:paraId="5D2F87AF" w14:textId="77777777" w:rsidR="00BD6C43" w:rsidRPr="00280309" w:rsidRDefault="00BD6C43" w:rsidP="00BD6C43">
      <w:pPr>
        <w:jc w:val="both"/>
        <w:rPr>
          <w:i w:val="0"/>
        </w:rPr>
      </w:pPr>
    </w:p>
    <w:p w14:paraId="037538A4" w14:textId="77777777" w:rsidR="00BD6C43" w:rsidRPr="00280309" w:rsidRDefault="00BD6C43" w:rsidP="00BD6C43">
      <w:pPr>
        <w:jc w:val="both"/>
        <w:rPr>
          <w:i w:val="0"/>
        </w:rPr>
      </w:pPr>
      <w:r w:rsidRPr="00280309">
        <w:rPr>
          <w:i w:val="0"/>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430AACEA" w14:textId="77777777" w:rsidR="00BD6C43" w:rsidRPr="00280309" w:rsidRDefault="00BD6C43" w:rsidP="00BD6C43">
      <w:pPr>
        <w:jc w:val="both"/>
        <w:rPr>
          <w:i w:val="0"/>
        </w:rPr>
      </w:pPr>
      <w:r w:rsidRPr="00280309">
        <w:rPr>
          <w:i w:val="0"/>
        </w:rPr>
        <w:tab/>
      </w:r>
    </w:p>
    <w:p w14:paraId="0B9875D6" w14:textId="77777777" w:rsidR="00BD6C43" w:rsidRPr="00280309" w:rsidRDefault="00BD6C43" w:rsidP="00BD6C43">
      <w:pPr>
        <w:jc w:val="both"/>
        <w:rPr>
          <w:i w:val="0"/>
        </w:rPr>
      </w:pPr>
      <w:r w:rsidRPr="00280309">
        <w:rPr>
          <w:i w:val="0"/>
        </w:rPr>
        <w:t>Rok plačila situacije je 30. (trideseti) dan po prejemu situacije. Če zadnji dan plačilnega roka sovpada z dnem, ko je po zakonu dela prost dan, se za zadnji dan roka šteje naslednji delavnik.</w:t>
      </w:r>
    </w:p>
    <w:p w14:paraId="72ED4AA3" w14:textId="77777777" w:rsidR="00BD6C43" w:rsidRPr="00280309" w:rsidRDefault="00BD6C43" w:rsidP="00BD6C43">
      <w:pPr>
        <w:jc w:val="both"/>
        <w:rPr>
          <w:i w:val="0"/>
        </w:rPr>
      </w:pPr>
    </w:p>
    <w:p w14:paraId="14553C63" w14:textId="77777777" w:rsidR="00BD6C43" w:rsidRPr="00280309" w:rsidRDefault="00BD6C43" w:rsidP="00BD6C43">
      <w:pPr>
        <w:jc w:val="both"/>
        <w:rPr>
          <w:i w:val="0"/>
        </w:rPr>
      </w:pPr>
      <w:r w:rsidRPr="00280309">
        <w:rPr>
          <w:i w:val="0"/>
        </w:rPr>
        <w:t>Naročnik bo potrjene situacije izvajalca plačeval na njegov transakcijski račun številka: ……………, odprt pri ………………………..</w:t>
      </w:r>
    </w:p>
    <w:p w14:paraId="24FA6E78" w14:textId="77777777" w:rsidR="00BD6C43" w:rsidRPr="00280309" w:rsidRDefault="00BD6C43" w:rsidP="00BD6C43">
      <w:pPr>
        <w:jc w:val="both"/>
        <w:rPr>
          <w:i w:val="0"/>
        </w:rPr>
      </w:pPr>
    </w:p>
    <w:p w14:paraId="366CB687" w14:textId="77777777" w:rsidR="00BD6C43" w:rsidRPr="00280309" w:rsidRDefault="00BD6C43" w:rsidP="00BD6C43">
      <w:pPr>
        <w:jc w:val="both"/>
        <w:rPr>
          <w:i w:val="0"/>
        </w:rPr>
      </w:pPr>
      <w:r w:rsidRPr="00280309">
        <w:rPr>
          <w:i w:val="0"/>
        </w:rPr>
        <w:t>Naročnik bo potrjene situacije podizvajalca/ev, ki zahteva/jo neposredno plačilo s strani naročnika, poravnal neposredno podizvajalcu/-em na način in v roku kot je dogovorjeno za plačilo izvajalcu na njegov/njihov transakcijski račun:</w:t>
      </w:r>
    </w:p>
    <w:p w14:paraId="03A33715" w14:textId="77777777" w:rsidR="00BD6C43" w:rsidRPr="00280309" w:rsidRDefault="00BD6C43" w:rsidP="00BD6C43">
      <w:pPr>
        <w:jc w:val="both"/>
        <w:rPr>
          <w:i w:val="0"/>
        </w:rPr>
      </w:pPr>
      <w:r w:rsidRPr="00280309">
        <w:rPr>
          <w:i w:val="0"/>
        </w:rPr>
        <w:t>- podizvajalcu …………… na transakcijski račun številka:  …………………., odprt pri …………….,</w:t>
      </w:r>
    </w:p>
    <w:p w14:paraId="2784D288" w14:textId="77777777" w:rsidR="00BD6C43" w:rsidRPr="00280309" w:rsidRDefault="00BD6C43" w:rsidP="00BD6C43">
      <w:pPr>
        <w:jc w:val="both"/>
        <w:rPr>
          <w:i w:val="0"/>
        </w:rPr>
      </w:pPr>
      <w:r w:rsidRPr="00280309">
        <w:rPr>
          <w:i w:val="0"/>
        </w:rPr>
        <w:t>- podizvajalcu …………… na transakcijski račun številka: …………………., odprt pri ……………...</w:t>
      </w:r>
    </w:p>
    <w:p w14:paraId="2D8D8433" w14:textId="77777777" w:rsidR="00BD6C43" w:rsidRPr="00280309" w:rsidRDefault="00BD6C43" w:rsidP="00BD6C43">
      <w:pPr>
        <w:jc w:val="both"/>
        <w:rPr>
          <w:i w:val="0"/>
        </w:rPr>
      </w:pPr>
    </w:p>
    <w:p w14:paraId="2915555F" w14:textId="77777777" w:rsidR="00BD6C43" w:rsidRPr="00C25C9D" w:rsidRDefault="00BD6C43" w:rsidP="00BD6C43">
      <w:pPr>
        <w:jc w:val="both"/>
        <w:rPr>
          <w:i w:val="0"/>
        </w:rPr>
      </w:pPr>
      <w:r w:rsidRPr="00280309">
        <w:rPr>
          <w:i w:val="0"/>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14:paraId="3278E3DF" w14:textId="77777777" w:rsidR="00BD6C43" w:rsidRPr="00C25C9D" w:rsidRDefault="00BD6C43" w:rsidP="00BD6C43">
      <w:pPr>
        <w:jc w:val="both"/>
        <w:rPr>
          <w:i w:val="0"/>
        </w:rPr>
      </w:pPr>
    </w:p>
    <w:p w14:paraId="62CAAAFD" w14:textId="77777777" w:rsidR="00BD6C43" w:rsidRPr="00C25C9D" w:rsidRDefault="00BD6C43" w:rsidP="00BD6C43">
      <w:pPr>
        <w:contextualSpacing/>
        <w:jc w:val="both"/>
        <w:rPr>
          <w:i w:val="0"/>
        </w:rPr>
      </w:pPr>
    </w:p>
    <w:p w14:paraId="140EA8F8" w14:textId="77777777" w:rsidR="00BD6C43" w:rsidRPr="00C25C9D" w:rsidRDefault="00BD6C43" w:rsidP="00BD6C43">
      <w:pPr>
        <w:jc w:val="both"/>
        <w:rPr>
          <w:b/>
          <w:i w:val="0"/>
        </w:rPr>
      </w:pPr>
      <w:r w:rsidRPr="00C25C9D">
        <w:rPr>
          <w:b/>
          <w:i w:val="0"/>
        </w:rPr>
        <w:t>Rok za izvedbo pogodbenih del</w:t>
      </w:r>
    </w:p>
    <w:p w14:paraId="1174EBA4" w14:textId="77777777" w:rsidR="00BD6C43" w:rsidRPr="00514D11" w:rsidRDefault="00BD6C43" w:rsidP="00BD6C43">
      <w:pPr>
        <w:pStyle w:val="Odstavekseznama"/>
        <w:numPr>
          <w:ilvl w:val="0"/>
          <w:numId w:val="27"/>
        </w:numPr>
        <w:jc w:val="center"/>
        <w:rPr>
          <w:i w:val="0"/>
        </w:rPr>
      </w:pPr>
      <w:r w:rsidRPr="00514D11">
        <w:rPr>
          <w:i w:val="0"/>
        </w:rPr>
        <w:t>člen</w:t>
      </w:r>
    </w:p>
    <w:p w14:paraId="4D80B93C" w14:textId="77777777" w:rsidR="00BD6C43" w:rsidRPr="00C25C9D" w:rsidRDefault="00BD6C43" w:rsidP="00BD6C43">
      <w:pPr>
        <w:jc w:val="both"/>
        <w:rPr>
          <w:i w:val="0"/>
        </w:rPr>
      </w:pPr>
    </w:p>
    <w:p w14:paraId="5E4F17A6" w14:textId="77777777" w:rsidR="00BD6C43" w:rsidRPr="00C25C9D" w:rsidRDefault="00BD6C43" w:rsidP="00BD6C43">
      <w:pPr>
        <w:jc w:val="both"/>
        <w:rPr>
          <w:i w:val="0"/>
          <w:lang w:eastAsia="en-US"/>
        </w:rPr>
      </w:pPr>
      <w:r w:rsidRPr="00C25C9D">
        <w:rPr>
          <w:i w:val="0"/>
        </w:rPr>
        <w:t>Izvajalec se obvezuje, da bo pričel z izvajanjem pogodbenih del najkasneje v roku 5 (pet) dni po</w:t>
      </w:r>
      <w:r>
        <w:rPr>
          <w:i w:val="0"/>
          <w:strike/>
        </w:rPr>
        <w:t xml:space="preserve"> </w:t>
      </w:r>
      <w:r w:rsidRPr="00C25C9D">
        <w:rPr>
          <w:i w:val="0"/>
        </w:rPr>
        <w:t xml:space="preserve">uvedbi v posel. </w:t>
      </w:r>
    </w:p>
    <w:p w14:paraId="1B4B27E1" w14:textId="77777777" w:rsidR="00BD6C43" w:rsidRPr="00C25C9D" w:rsidRDefault="00BD6C43" w:rsidP="00BD6C43">
      <w:pPr>
        <w:jc w:val="both"/>
        <w:rPr>
          <w:i w:val="0"/>
        </w:rPr>
      </w:pPr>
    </w:p>
    <w:p w14:paraId="2D459DC9" w14:textId="77777777" w:rsidR="00BD6C43" w:rsidRPr="00E51A21" w:rsidRDefault="00BD6C43" w:rsidP="00BD6C43">
      <w:pPr>
        <w:jc w:val="both"/>
        <w:rPr>
          <w:i w:val="0"/>
        </w:rPr>
      </w:pPr>
      <w:r w:rsidRPr="00C25C9D">
        <w:rPr>
          <w:i w:val="0"/>
        </w:rPr>
        <w:t xml:space="preserve">Izvajalec se </w:t>
      </w:r>
      <w:r w:rsidRPr="00E51A21">
        <w:rPr>
          <w:i w:val="0"/>
        </w:rPr>
        <w:t xml:space="preserve">obvezuje dela izvajati v skladu s časovnim načrtom izvajanja del in jih dokončati najkasneje v roku </w:t>
      </w:r>
      <w:r w:rsidRPr="00E51A21">
        <w:rPr>
          <w:b/>
          <w:i w:val="0"/>
        </w:rPr>
        <w:t>1</w:t>
      </w:r>
      <w:r>
        <w:rPr>
          <w:b/>
          <w:i w:val="0"/>
        </w:rPr>
        <w:t>8</w:t>
      </w:r>
      <w:r w:rsidRPr="00E51A21">
        <w:rPr>
          <w:b/>
          <w:i w:val="0"/>
        </w:rPr>
        <w:t>0 (sto</w:t>
      </w:r>
      <w:r>
        <w:rPr>
          <w:b/>
          <w:i w:val="0"/>
        </w:rPr>
        <w:t>osem</w:t>
      </w:r>
      <w:r w:rsidRPr="00E51A21">
        <w:rPr>
          <w:b/>
          <w:i w:val="0"/>
        </w:rPr>
        <w:t>deset)</w:t>
      </w:r>
      <w:r w:rsidRPr="00E51A21">
        <w:rPr>
          <w:i w:val="0"/>
        </w:rPr>
        <w:t xml:space="preserve"> koledarskih dni od sklenitve te pogodbe</w:t>
      </w:r>
      <w:r>
        <w:rPr>
          <w:i w:val="0"/>
        </w:rPr>
        <w:t>, in sicer:</w:t>
      </w:r>
    </w:p>
    <w:p w14:paraId="62C2E097" w14:textId="77777777" w:rsidR="00BD6C43" w:rsidRPr="00E51A21" w:rsidRDefault="00BD6C43" w:rsidP="00BD6C43">
      <w:pPr>
        <w:pStyle w:val="Odstavekseznama"/>
        <w:numPr>
          <w:ilvl w:val="0"/>
          <w:numId w:val="31"/>
        </w:numPr>
        <w:ind w:left="0" w:firstLine="0"/>
        <w:contextualSpacing/>
        <w:jc w:val="both"/>
        <w:rPr>
          <w:i w:val="0"/>
        </w:rPr>
      </w:pPr>
      <w:r w:rsidRPr="00E51A21">
        <w:rPr>
          <w:i w:val="0"/>
        </w:rPr>
        <w:t xml:space="preserve">gradbena dela izvajati skladno s podrobnim potrjenim terminskim planom gradnje in jih dokončati v roku </w:t>
      </w:r>
      <w:r>
        <w:rPr>
          <w:b/>
          <w:i w:val="0"/>
        </w:rPr>
        <w:t>120</w:t>
      </w:r>
      <w:r w:rsidRPr="00E51A21">
        <w:rPr>
          <w:b/>
          <w:i w:val="0"/>
        </w:rPr>
        <w:t xml:space="preserve"> (</w:t>
      </w:r>
      <w:r>
        <w:rPr>
          <w:b/>
          <w:i w:val="0"/>
        </w:rPr>
        <w:t>stodvajset</w:t>
      </w:r>
      <w:r w:rsidRPr="00E51A21">
        <w:rPr>
          <w:b/>
          <w:i w:val="0"/>
        </w:rPr>
        <w:t>)</w:t>
      </w:r>
      <w:r w:rsidRPr="00E51A21">
        <w:rPr>
          <w:i w:val="0"/>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14:paraId="692EE003" w14:textId="77777777" w:rsidR="00BD6C43" w:rsidRPr="00E51A21" w:rsidRDefault="00BD6C43" w:rsidP="00BD6C43">
      <w:pPr>
        <w:pStyle w:val="Odstavekseznama"/>
        <w:numPr>
          <w:ilvl w:val="0"/>
          <w:numId w:val="31"/>
        </w:numPr>
        <w:ind w:left="0" w:firstLine="0"/>
        <w:contextualSpacing/>
        <w:jc w:val="both"/>
        <w:rPr>
          <w:i w:val="0"/>
        </w:rPr>
      </w:pPr>
      <w:r w:rsidRPr="00E51A21">
        <w:rPr>
          <w:i w:val="0"/>
        </w:rPr>
        <w:t xml:space="preserve">končni obračun mora izvajalec izdelati najkasneje v roku </w:t>
      </w:r>
      <w:r w:rsidRPr="00514D11">
        <w:rPr>
          <w:b/>
          <w:i w:val="0"/>
        </w:rPr>
        <w:t>30 (trideset)</w:t>
      </w:r>
      <w:r w:rsidRPr="00E51A21">
        <w:rPr>
          <w:i w:val="0"/>
        </w:rPr>
        <w:t xml:space="preserve"> dni po odpravi vseh pomanjkljivosti ugotovljenih na komisijskem pregledu</w:t>
      </w:r>
      <w:r>
        <w:rPr>
          <w:i w:val="0"/>
        </w:rPr>
        <w:t>;</w:t>
      </w:r>
    </w:p>
    <w:p w14:paraId="4654C727" w14:textId="77777777" w:rsidR="00BD6C43" w:rsidRPr="00E51A21" w:rsidRDefault="00BD6C43" w:rsidP="00BD6C43">
      <w:pPr>
        <w:pStyle w:val="Odstavekseznama"/>
        <w:numPr>
          <w:ilvl w:val="0"/>
          <w:numId w:val="31"/>
        </w:numPr>
        <w:ind w:left="0" w:firstLine="0"/>
        <w:contextualSpacing/>
        <w:jc w:val="both"/>
        <w:rPr>
          <w:i w:val="0"/>
        </w:rPr>
      </w:pPr>
      <w:r w:rsidRPr="00E51A21">
        <w:rPr>
          <w:i w:val="0"/>
        </w:rPr>
        <w:t xml:space="preserve">opraviti kvalitativni pregled in končni prevzem objekta s končnim obračunom v roku </w:t>
      </w:r>
      <w:r>
        <w:rPr>
          <w:b/>
          <w:i w:val="0"/>
        </w:rPr>
        <w:t>3</w:t>
      </w:r>
      <w:r w:rsidRPr="00E51A21">
        <w:rPr>
          <w:b/>
          <w:i w:val="0"/>
        </w:rPr>
        <w:t>0 (</w:t>
      </w:r>
      <w:r>
        <w:rPr>
          <w:b/>
          <w:i w:val="0"/>
        </w:rPr>
        <w:t>tri</w:t>
      </w:r>
      <w:r w:rsidRPr="00E51A21">
        <w:rPr>
          <w:b/>
          <w:i w:val="0"/>
        </w:rPr>
        <w:t>deset)</w:t>
      </w:r>
      <w:r w:rsidRPr="00E51A21">
        <w:rPr>
          <w:i w:val="0"/>
        </w:rPr>
        <w:t xml:space="preserve"> dni po odpravi vseh pomanjkljivosti, ugotovljenih na komisijskem pregledu. O končnem prevzemu se sestavi zapisnik.</w:t>
      </w:r>
    </w:p>
    <w:p w14:paraId="3D690ADF" w14:textId="77777777" w:rsidR="00BD6C43" w:rsidRPr="00C25C9D" w:rsidRDefault="00BD6C43" w:rsidP="00BD6C43">
      <w:pPr>
        <w:jc w:val="both"/>
        <w:rPr>
          <w:i w:val="0"/>
        </w:rPr>
      </w:pPr>
    </w:p>
    <w:p w14:paraId="01D2CF7A" w14:textId="77777777" w:rsidR="00BD6C43" w:rsidRPr="00C25C9D" w:rsidRDefault="00BD6C43" w:rsidP="00BD6C43">
      <w:pPr>
        <w:jc w:val="both"/>
        <w:rPr>
          <w:i w:val="0"/>
        </w:rPr>
      </w:pPr>
      <w:r w:rsidRPr="00C25C9D">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0F6E3338" w14:textId="77777777" w:rsidR="00BD6C43" w:rsidRPr="00C25C9D" w:rsidRDefault="00BD6C43" w:rsidP="00BD6C43">
      <w:pPr>
        <w:jc w:val="both"/>
        <w:rPr>
          <w:i w:val="0"/>
        </w:rPr>
      </w:pPr>
    </w:p>
    <w:p w14:paraId="11AFB228" w14:textId="77777777" w:rsidR="00BD6C43" w:rsidRPr="00C25C9D" w:rsidRDefault="00BD6C43" w:rsidP="00BD6C43">
      <w:pPr>
        <w:jc w:val="both"/>
        <w:rPr>
          <w:i w:val="0"/>
        </w:rPr>
      </w:pPr>
      <w:r w:rsidRPr="00C25C9D">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C52659A" w14:textId="77777777" w:rsidR="00BD6C43" w:rsidRPr="00C25C9D" w:rsidRDefault="00BD6C43" w:rsidP="00BD6C43">
      <w:pPr>
        <w:jc w:val="both"/>
        <w:rPr>
          <w:i w:val="0"/>
        </w:rPr>
      </w:pPr>
    </w:p>
    <w:p w14:paraId="201079D9" w14:textId="77777777" w:rsidR="00BD6C43" w:rsidRPr="00C25C9D" w:rsidRDefault="00BD6C43" w:rsidP="00BD6C43">
      <w:pPr>
        <w:jc w:val="both"/>
        <w:rPr>
          <w:i w:val="0"/>
        </w:rPr>
      </w:pPr>
      <w:r w:rsidRPr="00C25C9D">
        <w:rPr>
          <w:i w:val="0"/>
        </w:rPr>
        <w:lastRenderedPageBreak/>
        <w:t>Vzroke za podaljšanje roka, potrebni čas ter posledice ugotavljata naročnik in izvajalec sproti ter jih evidentirata v gradbenem dnevniku.</w:t>
      </w:r>
    </w:p>
    <w:p w14:paraId="331F3673" w14:textId="77777777" w:rsidR="00BD6C43" w:rsidRPr="00C25C9D" w:rsidRDefault="00BD6C43" w:rsidP="00BD6C43">
      <w:pPr>
        <w:jc w:val="both"/>
        <w:rPr>
          <w:i w:val="0"/>
        </w:rPr>
      </w:pPr>
    </w:p>
    <w:p w14:paraId="4F78B198" w14:textId="77777777" w:rsidR="00BD6C43" w:rsidRDefault="00BD6C43" w:rsidP="00BD6C43">
      <w:pPr>
        <w:jc w:val="both"/>
        <w:rPr>
          <w:b/>
          <w:i w:val="0"/>
        </w:rPr>
      </w:pPr>
    </w:p>
    <w:p w14:paraId="6441E98F" w14:textId="77777777" w:rsidR="00BD6C43" w:rsidRPr="00C25C9D" w:rsidRDefault="00BD6C43" w:rsidP="00BD6C43">
      <w:pPr>
        <w:jc w:val="both"/>
        <w:rPr>
          <w:b/>
          <w:i w:val="0"/>
        </w:rPr>
      </w:pPr>
      <w:r w:rsidRPr="00C25C9D">
        <w:rPr>
          <w:b/>
          <w:i w:val="0"/>
        </w:rPr>
        <w:t>Obveznosti naročnika</w:t>
      </w:r>
    </w:p>
    <w:p w14:paraId="4FAA0EE1" w14:textId="77777777" w:rsidR="00BD6C43" w:rsidRPr="00C25C9D" w:rsidRDefault="00BD6C43" w:rsidP="00BD6C43">
      <w:pPr>
        <w:jc w:val="center"/>
        <w:rPr>
          <w:i w:val="0"/>
        </w:rPr>
      </w:pPr>
      <w:r>
        <w:rPr>
          <w:i w:val="0"/>
        </w:rPr>
        <w:t>8</w:t>
      </w:r>
      <w:r w:rsidRPr="00C25C9D">
        <w:rPr>
          <w:i w:val="0"/>
        </w:rPr>
        <w:t>. člen</w:t>
      </w:r>
    </w:p>
    <w:p w14:paraId="4A09B836" w14:textId="77777777" w:rsidR="00BD6C43" w:rsidRPr="00C25C9D" w:rsidRDefault="00BD6C43" w:rsidP="00BD6C43">
      <w:pPr>
        <w:jc w:val="center"/>
        <w:rPr>
          <w:i w:val="0"/>
        </w:rPr>
      </w:pPr>
    </w:p>
    <w:p w14:paraId="71ECCDB9" w14:textId="77777777" w:rsidR="00BD6C43" w:rsidRPr="00C25C9D" w:rsidRDefault="00BD6C43" w:rsidP="00BD6C43">
      <w:pPr>
        <w:rPr>
          <w:i w:val="0"/>
        </w:rPr>
      </w:pPr>
      <w:r w:rsidRPr="00C25C9D">
        <w:rPr>
          <w:i w:val="0"/>
        </w:rPr>
        <w:t>Naročnik je dolžan pred pričetkom izvajanja del izvajalca uvesti v posel. Izvajalec je uveden v posel, ko mu naročnik izroči oziroma zagotovi:</w:t>
      </w:r>
    </w:p>
    <w:p w14:paraId="249D37CE" w14:textId="77777777" w:rsidR="00BD6C43" w:rsidRDefault="00BD6C43" w:rsidP="00BD6C43">
      <w:pPr>
        <w:pStyle w:val="Odstavekseznama"/>
        <w:numPr>
          <w:ilvl w:val="0"/>
          <w:numId w:val="32"/>
        </w:numPr>
        <w:jc w:val="both"/>
        <w:rPr>
          <w:i w:val="0"/>
        </w:rPr>
      </w:pPr>
      <w:r w:rsidRPr="00E51A21">
        <w:rPr>
          <w:i w:val="0"/>
        </w:rPr>
        <w:t xml:space="preserve">1 (en) izvod </w:t>
      </w:r>
      <w:r w:rsidRPr="00AC05A3">
        <w:rPr>
          <w:i w:val="0"/>
        </w:rPr>
        <w:t>dokumentacije PZI za izgradnjo dveh vadbenih nogometnih igrišč v Stožicah, št. 7894, ki jo je izdelalo podjetje LUZ d.d. z datumom julij</w:t>
      </w:r>
      <w:r w:rsidRPr="00E51A21">
        <w:rPr>
          <w:i w:val="0"/>
        </w:rPr>
        <w:t xml:space="preserve"> 2018</w:t>
      </w:r>
      <w:r>
        <w:rPr>
          <w:i w:val="0"/>
        </w:rPr>
        <w:t>;</w:t>
      </w:r>
    </w:p>
    <w:p w14:paraId="3E72AE95" w14:textId="4B45CEDC" w:rsidR="00BD6C43" w:rsidRPr="00E51A21" w:rsidRDefault="00BD6C43" w:rsidP="00BD6C43">
      <w:pPr>
        <w:pStyle w:val="Odstavekseznama"/>
        <w:numPr>
          <w:ilvl w:val="0"/>
          <w:numId w:val="32"/>
        </w:numPr>
        <w:jc w:val="both"/>
        <w:rPr>
          <w:i w:val="0"/>
        </w:rPr>
      </w:pPr>
      <w:r w:rsidRPr="00FA3358">
        <w:rPr>
          <w:i w:val="0"/>
        </w:rPr>
        <w:t xml:space="preserve">pravnomočno in veljavno </w:t>
      </w:r>
      <w:r>
        <w:rPr>
          <w:i w:val="0"/>
        </w:rPr>
        <w:t>gradbeno dovoljenje št…</w:t>
      </w:r>
      <w:r w:rsidR="001C6390">
        <w:rPr>
          <w:i w:val="0"/>
        </w:rPr>
        <w:t>……….</w:t>
      </w:r>
      <w:r>
        <w:rPr>
          <w:i w:val="0"/>
        </w:rPr>
        <w:t xml:space="preserve">…, ki ga je izdala UE </w:t>
      </w:r>
      <w:r w:rsidR="001C6390">
        <w:rPr>
          <w:i w:val="0"/>
        </w:rPr>
        <w:t>………………</w:t>
      </w:r>
      <w:r>
        <w:rPr>
          <w:i w:val="0"/>
        </w:rPr>
        <w:t>…..;</w:t>
      </w:r>
    </w:p>
    <w:p w14:paraId="50A04E50" w14:textId="77777777" w:rsidR="00BD6C43" w:rsidRPr="00C25C9D" w:rsidRDefault="00BD6C43" w:rsidP="00BD6C43">
      <w:pPr>
        <w:pStyle w:val="Odstavekseznama"/>
        <w:numPr>
          <w:ilvl w:val="0"/>
          <w:numId w:val="32"/>
        </w:numPr>
        <w:contextualSpacing/>
        <w:jc w:val="both"/>
        <w:rPr>
          <w:rFonts w:eastAsiaTheme="minorHAnsi"/>
          <w:i w:val="0"/>
          <w:lang w:eastAsia="en-US"/>
        </w:rPr>
      </w:pPr>
      <w:r w:rsidRPr="00C25C9D">
        <w:rPr>
          <w:i w:val="0"/>
        </w:rPr>
        <w:t>prosto gradbišče, na katerem se bodo izvajala pogodbena dela;</w:t>
      </w:r>
    </w:p>
    <w:p w14:paraId="30E93824" w14:textId="77777777" w:rsidR="00BD6C43" w:rsidRPr="00C25C9D" w:rsidRDefault="00BD6C43" w:rsidP="00BD6C43">
      <w:pPr>
        <w:numPr>
          <w:ilvl w:val="0"/>
          <w:numId w:val="32"/>
        </w:numPr>
        <w:jc w:val="both"/>
        <w:rPr>
          <w:i w:val="0"/>
        </w:rPr>
      </w:pPr>
      <w:r w:rsidRPr="00C25C9D">
        <w:rPr>
          <w:i w:val="0"/>
        </w:rPr>
        <w:t>izvajanje nadzora</w:t>
      </w:r>
      <w:r>
        <w:rPr>
          <w:i w:val="0"/>
        </w:rPr>
        <w:t xml:space="preserve"> nad gradnjo</w:t>
      </w:r>
      <w:r w:rsidRPr="00C25C9D">
        <w:rPr>
          <w:i w:val="0"/>
        </w:rPr>
        <w:t xml:space="preserve"> v skladu z </w:t>
      </w:r>
      <w:r>
        <w:rPr>
          <w:i w:val="0"/>
        </w:rPr>
        <w:t>Gradbenim zakonom</w:t>
      </w:r>
      <w:r w:rsidRPr="00C25C9D">
        <w:rPr>
          <w:i w:val="0"/>
        </w:rPr>
        <w:t>;</w:t>
      </w:r>
    </w:p>
    <w:p w14:paraId="7E1B9830" w14:textId="77777777" w:rsidR="00BD6C43" w:rsidRPr="00C25C9D" w:rsidRDefault="00BD6C43" w:rsidP="00BD6C43">
      <w:pPr>
        <w:numPr>
          <w:ilvl w:val="0"/>
          <w:numId w:val="32"/>
        </w:numPr>
        <w:jc w:val="both"/>
        <w:rPr>
          <w:i w:val="0"/>
        </w:rPr>
      </w:pPr>
      <w:r w:rsidRPr="00C25C9D">
        <w:rPr>
          <w:i w:val="0"/>
        </w:rPr>
        <w:t>varnostni načrt in koordinacijo zagotavljanja varnosti in zdravja pri delu;</w:t>
      </w:r>
    </w:p>
    <w:p w14:paraId="03AA64D9" w14:textId="77777777" w:rsidR="00BD6C43" w:rsidRPr="00C25C9D" w:rsidRDefault="00BD6C43" w:rsidP="00BD6C43">
      <w:pPr>
        <w:numPr>
          <w:ilvl w:val="0"/>
          <w:numId w:val="32"/>
        </w:numPr>
        <w:jc w:val="both"/>
        <w:rPr>
          <w:i w:val="0"/>
        </w:rPr>
      </w:pPr>
      <w:r w:rsidRPr="00C25C9D">
        <w:rPr>
          <w:i w:val="0"/>
        </w:rPr>
        <w:t>prijavo začetka gradnje pri pristojnem upravnem organu za gradbene zadeve;</w:t>
      </w:r>
    </w:p>
    <w:p w14:paraId="3AEB929A" w14:textId="77777777" w:rsidR="00BD6C43" w:rsidRPr="00C25C9D" w:rsidRDefault="00BD6C43" w:rsidP="00BD6C43">
      <w:pPr>
        <w:numPr>
          <w:ilvl w:val="0"/>
          <w:numId w:val="32"/>
        </w:numPr>
        <w:jc w:val="both"/>
        <w:rPr>
          <w:i w:val="0"/>
        </w:rPr>
      </w:pPr>
      <w:r w:rsidRPr="00C25C9D">
        <w:rPr>
          <w:i w:val="0"/>
        </w:rPr>
        <w:t>pooblastilo, s katerim zadolži izvajalca za oddajo gradbenih in drugih odpadkov ter izpolnitev evidenčnih listov v imenu naročnika.</w:t>
      </w:r>
    </w:p>
    <w:p w14:paraId="7A63F981" w14:textId="77777777" w:rsidR="00BD6C43" w:rsidRPr="00C25C9D" w:rsidRDefault="00BD6C43" w:rsidP="00BD6C43">
      <w:pPr>
        <w:ind w:left="340"/>
        <w:jc w:val="both"/>
        <w:rPr>
          <w:i w:val="0"/>
        </w:rPr>
      </w:pPr>
    </w:p>
    <w:p w14:paraId="6867C8B7" w14:textId="77777777" w:rsidR="00BD6C43" w:rsidRPr="00C25C9D" w:rsidRDefault="00BD6C43" w:rsidP="00BD6C43">
      <w:pPr>
        <w:jc w:val="both"/>
        <w:rPr>
          <w:i w:val="0"/>
        </w:rPr>
      </w:pPr>
      <w:r w:rsidRPr="00C25C9D">
        <w:rPr>
          <w:i w:val="0"/>
        </w:rPr>
        <w:t xml:space="preserve">Naročnik se obvezuje izvajalca uvesti v posel v roku 3 (treh) dni po začetku veljavnosti te pogodbe. </w:t>
      </w:r>
    </w:p>
    <w:p w14:paraId="708C023F" w14:textId="77777777" w:rsidR="00BD6C43" w:rsidRPr="00C25C9D" w:rsidRDefault="00BD6C43" w:rsidP="00BD6C43">
      <w:pPr>
        <w:jc w:val="both"/>
        <w:rPr>
          <w:i w:val="0"/>
        </w:rPr>
      </w:pPr>
    </w:p>
    <w:p w14:paraId="463F2F0F" w14:textId="77777777" w:rsidR="00BD6C43" w:rsidRPr="00C25C9D" w:rsidRDefault="00BD6C43" w:rsidP="00BD6C43">
      <w:pPr>
        <w:jc w:val="both"/>
        <w:rPr>
          <w:i w:val="0"/>
        </w:rPr>
      </w:pPr>
      <w:r w:rsidRPr="00C25C9D">
        <w:rPr>
          <w:i w:val="0"/>
        </w:rPr>
        <w:t xml:space="preserve">O uvedbi izvajalca v posel se sestavi poseben zapisnik in to ugotovi v gradbenem dnevniku. </w:t>
      </w:r>
    </w:p>
    <w:p w14:paraId="00FD3C2D" w14:textId="77777777" w:rsidR="00BD6C43" w:rsidRPr="00C25C9D" w:rsidRDefault="00BD6C43" w:rsidP="00BD6C43">
      <w:pPr>
        <w:jc w:val="both"/>
        <w:rPr>
          <w:i w:val="0"/>
        </w:rPr>
      </w:pPr>
    </w:p>
    <w:p w14:paraId="0DFA4924" w14:textId="77777777" w:rsidR="00BD6C43" w:rsidRPr="00C25C9D" w:rsidRDefault="00BD6C43" w:rsidP="00BD6C43">
      <w:pPr>
        <w:jc w:val="center"/>
        <w:rPr>
          <w:i w:val="0"/>
        </w:rPr>
      </w:pPr>
      <w:r>
        <w:rPr>
          <w:i w:val="0"/>
        </w:rPr>
        <w:t>9</w:t>
      </w:r>
      <w:r w:rsidRPr="00C25C9D">
        <w:rPr>
          <w:i w:val="0"/>
        </w:rPr>
        <w:t>. člen</w:t>
      </w:r>
    </w:p>
    <w:p w14:paraId="55D4A5CC" w14:textId="77777777" w:rsidR="00BD6C43" w:rsidRPr="00C25C9D" w:rsidRDefault="00BD6C43" w:rsidP="00BD6C43">
      <w:pPr>
        <w:jc w:val="both"/>
        <w:rPr>
          <w:i w:val="0"/>
        </w:rPr>
      </w:pPr>
    </w:p>
    <w:p w14:paraId="59E95F88" w14:textId="77777777" w:rsidR="00BD6C43" w:rsidRPr="00C25C9D" w:rsidRDefault="00BD6C43" w:rsidP="00BD6C43">
      <w:pPr>
        <w:jc w:val="both"/>
        <w:rPr>
          <w:i w:val="0"/>
        </w:rPr>
      </w:pPr>
      <w:r w:rsidRPr="00C25C9D">
        <w:rPr>
          <w:i w:val="0"/>
        </w:rPr>
        <w:t>V zvezi z izvajanjem pogodbenih del se naročnik obvezuje, da bo:</w:t>
      </w:r>
    </w:p>
    <w:p w14:paraId="6902D373" w14:textId="77777777" w:rsidR="00BD6C43" w:rsidRPr="00C25C9D" w:rsidRDefault="00BD6C43" w:rsidP="00BD6C43">
      <w:pPr>
        <w:numPr>
          <w:ilvl w:val="0"/>
          <w:numId w:val="33"/>
        </w:numPr>
        <w:ind w:left="0" w:firstLine="0"/>
        <w:contextualSpacing/>
        <w:jc w:val="both"/>
        <w:rPr>
          <w:i w:val="0"/>
        </w:rPr>
      </w:pPr>
      <w:r w:rsidRPr="00C25C9D">
        <w:rPr>
          <w:i w:val="0"/>
        </w:rPr>
        <w:t>izvajalcu dal na razpolago vso ostalo dokumentacijo in informacije, s katerimi razpolaga in so za prevzeti obseg del potrebne,</w:t>
      </w:r>
    </w:p>
    <w:p w14:paraId="2C76C3F6" w14:textId="77777777" w:rsidR="00BD6C43" w:rsidRPr="00C25C9D" w:rsidRDefault="00BD6C43" w:rsidP="00BD6C43">
      <w:pPr>
        <w:numPr>
          <w:ilvl w:val="0"/>
          <w:numId w:val="33"/>
        </w:numPr>
        <w:ind w:left="0" w:firstLine="0"/>
        <w:contextualSpacing/>
        <w:jc w:val="both"/>
        <w:rPr>
          <w:i w:val="0"/>
        </w:rPr>
      </w:pPr>
      <w:r w:rsidRPr="00C25C9D">
        <w:rPr>
          <w:i w:val="0"/>
        </w:rPr>
        <w:t>sodeloval z izvajalcem s ciljem, da prevzete obveznosti izvrši pravočasno in v skladu z določili te pogodbe,</w:t>
      </w:r>
    </w:p>
    <w:p w14:paraId="63487E65" w14:textId="77777777" w:rsidR="00BD6C43" w:rsidRPr="00C25C9D" w:rsidRDefault="00BD6C43" w:rsidP="00BD6C43">
      <w:pPr>
        <w:numPr>
          <w:ilvl w:val="0"/>
          <w:numId w:val="33"/>
        </w:numPr>
        <w:ind w:left="0" w:firstLine="0"/>
        <w:contextualSpacing/>
        <w:jc w:val="both"/>
        <w:rPr>
          <w:i w:val="0"/>
        </w:rPr>
      </w:pPr>
      <w:r w:rsidRPr="00C25C9D">
        <w:rPr>
          <w:i w:val="0"/>
        </w:rPr>
        <w:t>tekoče spremljal izvajanje pogodbenih del, potrjeval predložene dokumente in plačeval naročena dela v dogovorjenih rokih.</w:t>
      </w:r>
    </w:p>
    <w:p w14:paraId="6F25D436" w14:textId="77777777" w:rsidR="00BD6C43" w:rsidRPr="00C25C9D" w:rsidRDefault="00BD6C43" w:rsidP="00BD6C43">
      <w:pPr>
        <w:jc w:val="both"/>
        <w:rPr>
          <w:b/>
          <w:i w:val="0"/>
        </w:rPr>
      </w:pPr>
    </w:p>
    <w:p w14:paraId="194B0E8F" w14:textId="77777777" w:rsidR="00BD6C43" w:rsidRPr="00C25C9D" w:rsidRDefault="00BD6C43" w:rsidP="00BD6C43">
      <w:pPr>
        <w:contextualSpacing/>
        <w:jc w:val="center"/>
        <w:rPr>
          <w:i w:val="0"/>
        </w:rPr>
      </w:pPr>
      <w:r w:rsidRPr="00C25C9D">
        <w:rPr>
          <w:i w:val="0"/>
        </w:rPr>
        <w:t>1</w:t>
      </w:r>
      <w:r>
        <w:rPr>
          <w:i w:val="0"/>
        </w:rPr>
        <w:t>0</w:t>
      </w:r>
      <w:r w:rsidRPr="00C25C9D">
        <w:rPr>
          <w:i w:val="0"/>
        </w:rPr>
        <w:t>. člen</w:t>
      </w:r>
    </w:p>
    <w:p w14:paraId="6F7A5000" w14:textId="77777777" w:rsidR="00BD6C43" w:rsidRPr="00C25C9D" w:rsidRDefault="00BD6C43" w:rsidP="00BD6C43">
      <w:pPr>
        <w:jc w:val="both"/>
        <w:rPr>
          <w:i w:val="0"/>
        </w:rPr>
      </w:pPr>
    </w:p>
    <w:p w14:paraId="425BF7DA" w14:textId="77777777" w:rsidR="00BD6C43" w:rsidRPr="00C25C9D" w:rsidRDefault="00BD6C43" w:rsidP="00BD6C43">
      <w:pPr>
        <w:jc w:val="both"/>
        <w:rPr>
          <w:i w:val="0"/>
        </w:rPr>
      </w:pPr>
      <w:r w:rsidRPr="00C25C9D">
        <w:rPr>
          <w:i w:val="0"/>
        </w:rPr>
        <w:t>V zvezi z izvajanjem pogodbenih del se izvajalec obvezuje:</w:t>
      </w:r>
    </w:p>
    <w:p w14:paraId="5D4036BE" w14:textId="77777777" w:rsidR="00BD6C43" w:rsidRPr="00C25C9D" w:rsidRDefault="00BD6C43" w:rsidP="00BD6C43">
      <w:pPr>
        <w:pStyle w:val="Odstavekseznama"/>
        <w:numPr>
          <w:ilvl w:val="0"/>
          <w:numId w:val="34"/>
        </w:numPr>
        <w:contextualSpacing/>
        <w:jc w:val="both"/>
        <w:rPr>
          <w:rFonts w:eastAsiaTheme="minorHAnsi"/>
          <w:i w:val="0"/>
          <w:lang w:eastAsia="en-US"/>
        </w:rPr>
      </w:pPr>
      <w:r w:rsidRPr="00C25C9D">
        <w:rPr>
          <w:i w:val="0"/>
        </w:rPr>
        <w:t>zagotoviti ustrezen načrt organizacije gradbišča,</w:t>
      </w:r>
    </w:p>
    <w:p w14:paraId="0380FAFB" w14:textId="77777777" w:rsidR="00BD6C43" w:rsidRPr="00C25C9D" w:rsidRDefault="00BD6C43" w:rsidP="00BD6C43">
      <w:pPr>
        <w:pStyle w:val="Odstavekseznama"/>
        <w:numPr>
          <w:ilvl w:val="0"/>
          <w:numId w:val="34"/>
        </w:numPr>
        <w:contextualSpacing/>
        <w:jc w:val="both"/>
        <w:rPr>
          <w:i w:val="0"/>
        </w:rPr>
      </w:pPr>
      <w:r w:rsidRPr="00C25C9D">
        <w:rPr>
          <w:i w:val="0"/>
        </w:rPr>
        <w:t>naročniku ob uvedbi v posel predložiti terminski plan izvedbe pogodbenih del, organizacijsko shemo gradbišča, tehnološko-ekonomski elaborat, gradbeni dnevnik z izpolnjenimi uvodnimi stranmi,</w:t>
      </w:r>
    </w:p>
    <w:p w14:paraId="06292E80" w14:textId="77777777" w:rsidR="00BD6C43" w:rsidRPr="00C25C9D" w:rsidRDefault="00BD6C43" w:rsidP="00BD6C43">
      <w:pPr>
        <w:pStyle w:val="Odstavekseznama"/>
        <w:numPr>
          <w:ilvl w:val="0"/>
          <w:numId w:val="34"/>
        </w:numPr>
        <w:contextualSpacing/>
        <w:jc w:val="both"/>
        <w:rPr>
          <w:i w:val="0"/>
        </w:rPr>
      </w:pPr>
      <w:r w:rsidRPr="00C25C9D">
        <w:rPr>
          <w:i w:val="0"/>
        </w:rPr>
        <w:t xml:space="preserve">zagotoviti zakoličenje objekta in prevzeti zakoličbo na terenu, </w:t>
      </w:r>
    </w:p>
    <w:p w14:paraId="74E9AAA1" w14:textId="77777777" w:rsidR="00BD6C43" w:rsidRPr="00C25C9D" w:rsidRDefault="00BD6C43" w:rsidP="00BD6C43">
      <w:pPr>
        <w:pStyle w:val="Odstavekseznama"/>
        <w:numPr>
          <w:ilvl w:val="0"/>
          <w:numId w:val="34"/>
        </w:numPr>
        <w:contextualSpacing/>
        <w:jc w:val="both"/>
        <w:rPr>
          <w:i w:val="0"/>
        </w:rPr>
      </w:pPr>
      <w:r w:rsidRPr="00C25C9D">
        <w:rPr>
          <w:i w:val="0"/>
        </w:rPr>
        <w:t>pisno obvestiti naročnika o pričetku izvajanja del,</w:t>
      </w:r>
    </w:p>
    <w:p w14:paraId="4343E34A" w14:textId="77777777" w:rsidR="00BD6C43" w:rsidRPr="00C25C9D" w:rsidRDefault="00BD6C43" w:rsidP="00BD6C43">
      <w:pPr>
        <w:pStyle w:val="Odstavekseznama"/>
        <w:numPr>
          <w:ilvl w:val="0"/>
          <w:numId w:val="34"/>
        </w:numPr>
        <w:contextualSpacing/>
        <w:jc w:val="both"/>
        <w:rPr>
          <w:i w:val="0"/>
        </w:rPr>
      </w:pPr>
      <w:r w:rsidRPr="00C25C9D">
        <w:rPr>
          <w:i w:val="0"/>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E737104" w14:textId="77777777" w:rsidR="00BD6C43" w:rsidRPr="00C25C9D" w:rsidRDefault="00BD6C43" w:rsidP="00BD6C43">
      <w:pPr>
        <w:pStyle w:val="Odstavekseznama"/>
        <w:numPr>
          <w:ilvl w:val="0"/>
          <w:numId w:val="34"/>
        </w:numPr>
        <w:contextualSpacing/>
        <w:jc w:val="both"/>
        <w:rPr>
          <w:i w:val="0"/>
        </w:rPr>
      </w:pPr>
      <w:r w:rsidRPr="00C25C9D">
        <w:rPr>
          <w:i w:val="0"/>
        </w:rPr>
        <w:t>pred pričetkom del izvršiti posnetek dejanskega stanja,</w:t>
      </w:r>
    </w:p>
    <w:p w14:paraId="4DC365D8" w14:textId="77777777" w:rsidR="00BD6C43" w:rsidRPr="00C25C9D" w:rsidRDefault="00BD6C43" w:rsidP="00BD6C43">
      <w:pPr>
        <w:pStyle w:val="Odstavekseznama"/>
        <w:numPr>
          <w:ilvl w:val="0"/>
          <w:numId w:val="34"/>
        </w:numPr>
        <w:contextualSpacing/>
        <w:jc w:val="both"/>
        <w:rPr>
          <w:i w:val="0"/>
        </w:rPr>
      </w:pPr>
      <w:r w:rsidRPr="00C25C9D">
        <w:rPr>
          <w:i w:val="0"/>
        </w:rPr>
        <w:t>pred pričetkom del predložiti potrjen plan tekoče kontrole kvalitete,</w:t>
      </w:r>
    </w:p>
    <w:p w14:paraId="5C26DC92" w14:textId="77777777" w:rsidR="00BD6C43" w:rsidRPr="00C25C9D" w:rsidRDefault="00BD6C43" w:rsidP="00BD6C43">
      <w:pPr>
        <w:pStyle w:val="Odstavekseznama"/>
        <w:numPr>
          <w:ilvl w:val="0"/>
          <w:numId w:val="34"/>
        </w:numPr>
        <w:contextualSpacing/>
        <w:jc w:val="both"/>
        <w:rPr>
          <w:i w:val="0"/>
        </w:rPr>
      </w:pPr>
      <w:r w:rsidRPr="00C25C9D">
        <w:rPr>
          <w:i w:val="0"/>
        </w:rPr>
        <w:t>pričeti z deli v pogodbeno dogovorjenem roku in jih dokončati v roku, določenem s to pogodbo,</w:t>
      </w:r>
    </w:p>
    <w:p w14:paraId="59E8A35B" w14:textId="77777777" w:rsidR="00BD6C43" w:rsidRPr="00C25C9D" w:rsidRDefault="00BD6C43" w:rsidP="00BD6C43">
      <w:pPr>
        <w:pStyle w:val="Odstavekseznama"/>
        <w:numPr>
          <w:ilvl w:val="0"/>
          <w:numId w:val="34"/>
        </w:numPr>
        <w:contextualSpacing/>
        <w:jc w:val="both"/>
        <w:rPr>
          <w:i w:val="0"/>
        </w:rPr>
      </w:pPr>
      <w:r w:rsidRPr="00C25C9D">
        <w:rPr>
          <w:i w:val="0"/>
        </w:rPr>
        <w:t>ves čas gradnje na gradbišču ažurno voditi gradbeni dnevnik ter vanj vnašati pomembne podatke o izvajanju gradnje, in knjigo obračunskih izmer,</w:t>
      </w:r>
    </w:p>
    <w:p w14:paraId="4CCFBD7D" w14:textId="77777777" w:rsidR="00BD6C43" w:rsidRPr="00C25C9D" w:rsidRDefault="00BD6C43" w:rsidP="00BD6C43">
      <w:pPr>
        <w:pStyle w:val="Odstavekseznama"/>
        <w:numPr>
          <w:ilvl w:val="0"/>
          <w:numId w:val="34"/>
        </w:numPr>
        <w:contextualSpacing/>
        <w:jc w:val="both"/>
        <w:rPr>
          <w:i w:val="0"/>
        </w:rPr>
      </w:pPr>
      <w:r w:rsidRPr="00C25C9D">
        <w:rPr>
          <w:i w:val="0"/>
        </w:rPr>
        <w:lastRenderedPageBreak/>
        <w:t>za vsak predlog sprememb pri izvajanju del pridobiti predhodno potrditev nadzornika, naročnika in projektanta,</w:t>
      </w:r>
    </w:p>
    <w:p w14:paraId="58A53FAC" w14:textId="77777777" w:rsidR="00BD6C43" w:rsidRPr="00514D11" w:rsidRDefault="00BD6C43" w:rsidP="00BD6C43">
      <w:pPr>
        <w:pStyle w:val="Odstavekseznama"/>
        <w:numPr>
          <w:ilvl w:val="0"/>
          <w:numId w:val="34"/>
        </w:numPr>
        <w:contextualSpacing/>
        <w:jc w:val="both"/>
        <w:rPr>
          <w:i w:val="0"/>
        </w:rPr>
      </w:pPr>
      <w:r w:rsidRPr="00C25C9D">
        <w:rPr>
          <w:i w:val="0"/>
        </w:rPr>
        <w:t>zabeležiti spremembe, nastale med gradnjo, v dokumentacijo za izvedbo gradnje (PZI),</w:t>
      </w:r>
    </w:p>
    <w:p w14:paraId="56888C77" w14:textId="77777777" w:rsidR="00BD6C43" w:rsidRPr="00C25C9D" w:rsidRDefault="00BD6C43" w:rsidP="00BD6C43">
      <w:pPr>
        <w:pStyle w:val="Odstavekseznama"/>
        <w:numPr>
          <w:ilvl w:val="0"/>
          <w:numId w:val="34"/>
        </w:numPr>
        <w:contextualSpacing/>
        <w:jc w:val="both"/>
        <w:rPr>
          <w:i w:val="0"/>
        </w:rPr>
      </w:pPr>
      <w:r w:rsidRPr="00C25C9D">
        <w:rPr>
          <w:i w:val="0"/>
        </w:rPr>
        <w:t>v skladu z gradbenim zakonom in pravili stroke zagotavljati kakovost izvedbe najmanj take ravni, kot je predpisana s tem zakonom,</w:t>
      </w:r>
    </w:p>
    <w:p w14:paraId="4F81890C" w14:textId="77777777" w:rsidR="00BD6C43" w:rsidRPr="00C25C9D" w:rsidRDefault="00BD6C43" w:rsidP="00BD6C43">
      <w:pPr>
        <w:pStyle w:val="Odstavekseznama"/>
        <w:numPr>
          <w:ilvl w:val="0"/>
          <w:numId w:val="34"/>
        </w:numPr>
        <w:contextualSpacing/>
        <w:jc w:val="both"/>
        <w:rPr>
          <w:i w:val="0"/>
        </w:rPr>
      </w:pPr>
      <w:r w:rsidRPr="00C25C9D">
        <w:rPr>
          <w:i w:val="0"/>
        </w:rPr>
        <w:t xml:space="preserve">izvajati gradnjo v skladu z dokumentacijo za izvedbo gradnje, to pogodbo, predpisi ter pravili stroke, </w:t>
      </w:r>
    </w:p>
    <w:p w14:paraId="377366B4" w14:textId="77777777" w:rsidR="00BD6C43" w:rsidRPr="00C25C9D" w:rsidRDefault="00BD6C43" w:rsidP="00BD6C43">
      <w:pPr>
        <w:pStyle w:val="Odstavekseznama"/>
        <w:numPr>
          <w:ilvl w:val="0"/>
          <w:numId w:val="34"/>
        </w:numPr>
        <w:contextualSpacing/>
        <w:jc w:val="both"/>
        <w:rPr>
          <w:i w:val="0"/>
        </w:rPr>
      </w:pPr>
      <w:r w:rsidRPr="00C25C9D">
        <w:rPr>
          <w:i w:val="0"/>
        </w:rPr>
        <w:t>naročnika pravočasno pisno obveščati o vsem, kar bi lahko vplivalo na izvršitev pogodbenih del, zlasti o vseh spremembah, ki bi imele za posledico drugačen način izvedbe ali povečanje količin in pogodbeno dogovorjenih rokov,</w:t>
      </w:r>
    </w:p>
    <w:p w14:paraId="6137DCF5" w14:textId="77777777" w:rsidR="00BD6C43" w:rsidRPr="00C25C9D" w:rsidRDefault="00BD6C43" w:rsidP="00BD6C43">
      <w:pPr>
        <w:pStyle w:val="Odstavekseznama"/>
        <w:numPr>
          <w:ilvl w:val="0"/>
          <w:numId w:val="34"/>
        </w:numPr>
        <w:contextualSpacing/>
        <w:jc w:val="both"/>
        <w:rPr>
          <w:i w:val="0"/>
        </w:rPr>
      </w:pPr>
      <w:r w:rsidRPr="00C25C9D">
        <w:rPr>
          <w:i w:val="0"/>
        </w:rPr>
        <w:t>sodelovati z naročnikom na vseh operativnih sestankih, pregledu obračuna del in vseh pregledih objekta do izteka garancijskega roka,</w:t>
      </w:r>
    </w:p>
    <w:p w14:paraId="37248D7A" w14:textId="77777777" w:rsidR="00BD6C43" w:rsidRPr="00C25C9D" w:rsidRDefault="00BD6C43" w:rsidP="00BD6C43">
      <w:pPr>
        <w:pStyle w:val="Odstavekseznama"/>
        <w:numPr>
          <w:ilvl w:val="0"/>
          <w:numId w:val="34"/>
        </w:numPr>
        <w:contextualSpacing/>
        <w:jc w:val="both"/>
        <w:rPr>
          <w:i w:val="0"/>
        </w:rPr>
      </w:pPr>
      <w:r w:rsidRPr="00C25C9D">
        <w:rPr>
          <w:i w:val="0"/>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10545F6F" w14:textId="77777777" w:rsidR="00BD6C43" w:rsidRPr="00C25C9D" w:rsidRDefault="00BD6C43" w:rsidP="00BD6C43">
      <w:pPr>
        <w:pStyle w:val="Odstavekseznama"/>
        <w:numPr>
          <w:ilvl w:val="0"/>
          <w:numId w:val="34"/>
        </w:numPr>
        <w:contextualSpacing/>
        <w:jc w:val="both"/>
        <w:rPr>
          <w:i w:val="0"/>
        </w:rPr>
      </w:pPr>
      <w:r w:rsidRPr="00C25C9D">
        <w:rPr>
          <w:i w:val="0"/>
        </w:rPr>
        <w:t>opozoriti naročnika na morebitne pomanjkljivosti ali nepravilnosti, ki jih je kot strokovno usposobljen izvajalec pri izvajanju del odkril (opozorilo poda z vpisom v gradbeni dnevnik),</w:t>
      </w:r>
    </w:p>
    <w:p w14:paraId="0FDDDE33" w14:textId="77777777" w:rsidR="00BD6C43" w:rsidRPr="00C25C9D" w:rsidRDefault="00BD6C43" w:rsidP="00BD6C43">
      <w:pPr>
        <w:pStyle w:val="Odstavekseznama"/>
        <w:numPr>
          <w:ilvl w:val="0"/>
          <w:numId w:val="34"/>
        </w:numPr>
        <w:contextualSpacing/>
        <w:jc w:val="both"/>
        <w:rPr>
          <w:i w:val="0"/>
        </w:rPr>
      </w:pPr>
      <w:r w:rsidRPr="00C25C9D">
        <w:rPr>
          <w:i w:val="0"/>
        </w:rPr>
        <w:t>izvajati vsa dela s strokovno usposobljenimi delavci in odgovarjati ter garantirati za svoje delo, kakor tudi za delo svojih podizvajalcev,</w:t>
      </w:r>
    </w:p>
    <w:p w14:paraId="4DA1F8D5" w14:textId="77777777" w:rsidR="00BD6C43" w:rsidRPr="00C25C9D" w:rsidRDefault="00BD6C43" w:rsidP="00BD6C43">
      <w:pPr>
        <w:pStyle w:val="Odstavekseznama"/>
        <w:numPr>
          <w:ilvl w:val="0"/>
          <w:numId w:val="34"/>
        </w:numPr>
        <w:contextualSpacing/>
        <w:jc w:val="both"/>
        <w:rPr>
          <w:i w:val="0"/>
        </w:rPr>
      </w:pPr>
      <w:r w:rsidRPr="00C25C9D">
        <w:rPr>
          <w:i w:val="0"/>
        </w:rPr>
        <w:t>ob dokončanju del zagotoviti posnetek objekta in eventualnih sprememb poteka komunalnih naprav z vrisom v kataster,</w:t>
      </w:r>
    </w:p>
    <w:p w14:paraId="59D3E6F5" w14:textId="77777777" w:rsidR="00BD6C43" w:rsidRPr="005002D3" w:rsidRDefault="00BD6C43" w:rsidP="00BD6C43">
      <w:pPr>
        <w:pStyle w:val="Odstavekseznama"/>
        <w:numPr>
          <w:ilvl w:val="0"/>
          <w:numId w:val="34"/>
        </w:numPr>
        <w:contextualSpacing/>
        <w:jc w:val="both"/>
        <w:rPr>
          <w:i w:val="0"/>
        </w:rPr>
      </w:pPr>
      <w:r w:rsidRPr="005002D3">
        <w:rPr>
          <w:i w:val="0"/>
        </w:rPr>
        <w:t>da v primeru zamenjave vodje nadzora ne bo izvajal gradnje, dokler je ne prevzame nov vodja nadzora,</w:t>
      </w:r>
    </w:p>
    <w:p w14:paraId="31502E34" w14:textId="77777777" w:rsidR="00BD6C43" w:rsidRPr="00C25C9D" w:rsidRDefault="00BD6C43" w:rsidP="00BD6C43">
      <w:pPr>
        <w:pStyle w:val="Odstavekseznama"/>
        <w:numPr>
          <w:ilvl w:val="0"/>
          <w:numId w:val="34"/>
        </w:numPr>
        <w:contextualSpacing/>
        <w:jc w:val="both"/>
        <w:rPr>
          <w:i w:val="0"/>
        </w:rPr>
      </w:pPr>
      <w:r w:rsidRPr="00C25C9D">
        <w:rPr>
          <w:i w:val="0"/>
        </w:rPr>
        <w:t>pravočasno obvestiti nadzornika pred vsako pomembno fazo izvajanja gradnje,</w:t>
      </w:r>
    </w:p>
    <w:p w14:paraId="6C095BA0" w14:textId="77777777" w:rsidR="00BD6C43" w:rsidRPr="00C25C9D" w:rsidRDefault="00BD6C43" w:rsidP="00BD6C43">
      <w:pPr>
        <w:pStyle w:val="Odstavekseznama"/>
        <w:numPr>
          <w:ilvl w:val="0"/>
          <w:numId w:val="34"/>
        </w:numPr>
        <w:contextualSpacing/>
        <w:jc w:val="both"/>
        <w:rPr>
          <w:i w:val="0"/>
        </w:rPr>
      </w:pPr>
      <w:r w:rsidRPr="00C25C9D">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E0D080E" w14:textId="77777777" w:rsidR="00BD6C43" w:rsidRPr="00C25C9D" w:rsidRDefault="00BD6C43" w:rsidP="00BD6C43">
      <w:pPr>
        <w:pStyle w:val="Odstavekseznama"/>
        <w:numPr>
          <w:ilvl w:val="0"/>
          <w:numId w:val="34"/>
        </w:numPr>
        <w:contextualSpacing/>
        <w:jc w:val="both"/>
        <w:rPr>
          <w:i w:val="0"/>
        </w:rPr>
      </w:pPr>
      <w:r w:rsidRPr="00C25C9D">
        <w:rPr>
          <w:i w:val="0"/>
        </w:rPr>
        <w:t xml:space="preserve">zagotavljati varnost in zdravje delavcev, varnost ljudi in predmetov pri izvajanju gradnje ter preprečevati čezmerne obremenitve okolja, </w:t>
      </w:r>
    </w:p>
    <w:p w14:paraId="14FACF8A" w14:textId="77777777" w:rsidR="00BD6C43" w:rsidRPr="00C25C9D" w:rsidRDefault="00BD6C43" w:rsidP="00BD6C43">
      <w:pPr>
        <w:pStyle w:val="Odstavekseznama"/>
        <w:numPr>
          <w:ilvl w:val="0"/>
          <w:numId w:val="34"/>
        </w:numPr>
        <w:contextualSpacing/>
        <w:jc w:val="both"/>
        <w:rPr>
          <w:i w:val="0"/>
        </w:rPr>
      </w:pPr>
      <w:r w:rsidRPr="00C25C9D">
        <w:rPr>
          <w:i w:val="0"/>
        </w:rPr>
        <w:t>vse prisotne na delovišču seznaniti z varnostnim načrtom in v primeru skupnega delovišča skleniti pisni sporazum o skupnih ukrepih za zagotavljanje varnosti in zdravja pri delu,</w:t>
      </w:r>
    </w:p>
    <w:p w14:paraId="74F89B6D" w14:textId="77777777" w:rsidR="00BD6C43" w:rsidRPr="00C25C9D" w:rsidRDefault="00BD6C43" w:rsidP="00BD6C43">
      <w:pPr>
        <w:pStyle w:val="Odstavekseznama"/>
        <w:numPr>
          <w:ilvl w:val="0"/>
          <w:numId w:val="34"/>
        </w:numPr>
        <w:contextualSpacing/>
        <w:jc w:val="both"/>
        <w:rPr>
          <w:i w:val="0"/>
        </w:rPr>
      </w:pPr>
      <w:r w:rsidRPr="00C25C9D">
        <w:rPr>
          <w:i w:val="0"/>
        </w:rPr>
        <w:t>skrbeti za to, da je zagotovljena varnost objekta, varnost vseh del, ki se izvajajo na gradbišču, opreme, materiala in strojnega parka, življenje in zdravje ljudi, mimoidočih, prometa, sosednjih objektov in okolice,</w:t>
      </w:r>
    </w:p>
    <w:p w14:paraId="006F8A94" w14:textId="77777777" w:rsidR="00BD6C43" w:rsidRPr="00C25C9D" w:rsidRDefault="00BD6C43" w:rsidP="00BD6C43">
      <w:pPr>
        <w:pStyle w:val="Odstavekseznama"/>
        <w:numPr>
          <w:ilvl w:val="0"/>
          <w:numId w:val="34"/>
        </w:numPr>
        <w:contextualSpacing/>
        <w:jc w:val="both"/>
        <w:rPr>
          <w:i w:val="0"/>
        </w:rPr>
      </w:pPr>
      <w:r w:rsidRPr="00C25C9D">
        <w:rPr>
          <w:i w:val="0"/>
        </w:rPr>
        <w:t>izbirati tehnološke in delovne procese, ki povzročajo najmanjše možno tveganje za nastanek nezgod pri delu, poklicnih bolezni ali bolezni v zvezi z delom ter najmanjše negativne vplive na okolje in objekte,</w:t>
      </w:r>
    </w:p>
    <w:p w14:paraId="52240B7C" w14:textId="77777777" w:rsidR="00BD6C43" w:rsidRPr="00C25C9D" w:rsidRDefault="00BD6C43" w:rsidP="00BD6C43">
      <w:pPr>
        <w:pStyle w:val="Odstavekseznama"/>
        <w:numPr>
          <w:ilvl w:val="0"/>
          <w:numId w:val="34"/>
        </w:numPr>
        <w:contextualSpacing/>
        <w:jc w:val="both"/>
        <w:rPr>
          <w:i w:val="0"/>
        </w:rPr>
      </w:pPr>
      <w:r w:rsidRPr="00C25C9D">
        <w:rPr>
          <w:i w:val="0"/>
        </w:rPr>
        <w:t>v primeru zahteve naročnika zamenjati vodjo del ali posameznika iz operative, v kolikor le-ti ne upoštevajo zahtev naročnika oz. nadzornika ali malomarno oziroma nekvalitetno izvajajo dela,</w:t>
      </w:r>
    </w:p>
    <w:p w14:paraId="4BD964F8" w14:textId="77777777" w:rsidR="00BD6C43" w:rsidRPr="00C25C9D" w:rsidRDefault="00BD6C43" w:rsidP="00BD6C43">
      <w:pPr>
        <w:pStyle w:val="Odstavekseznama"/>
        <w:numPr>
          <w:ilvl w:val="0"/>
          <w:numId w:val="34"/>
        </w:numPr>
        <w:contextualSpacing/>
        <w:jc w:val="both"/>
        <w:rPr>
          <w:i w:val="0"/>
        </w:rPr>
      </w:pPr>
      <w:r w:rsidRPr="00C25C9D">
        <w:rPr>
          <w:i w:val="0"/>
        </w:rPr>
        <w:t xml:space="preserve">po končani gradnji odstraniti gradbene ovire in omejitve dostopa, na območju gradnje pa odstraniti in očistiti odpadke ter gradbišče ustrezno urediti, </w:t>
      </w:r>
    </w:p>
    <w:p w14:paraId="6E0369FD" w14:textId="77777777" w:rsidR="00BD6C43" w:rsidRPr="00C25C9D" w:rsidRDefault="00BD6C43" w:rsidP="00BD6C43">
      <w:pPr>
        <w:pStyle w:val="Odstavekseznama"/>
        <w:numPr>
          <w:ilvl w:val="0"/>
          <w:numId w:val="34"/>
        </w:numPr>
        <w:contextualSpacing/>
        <w:jc w:val="both"/>
        <w:rPr>
          <w:i w:val="0"/>
        </w:rPr>
      </w:pPr>
      <w:r w:rsidRPr="00C25C9D">
        <w:rPr>
          <w:i w:val="0"/>
        </w:rPr>
        <w:t xml:space="preserve">ob opozorilu vodje nadzora mora nepravilnosti pri gradnji odpraviti v roku, ki ga določi vodja nadzora, </w:t>
      </w:r>
    </w:p>
    <w:p w14:paraId="1405FE55" w14:textId="77777777" w:rsidR="00BD6C43" w:rsidRPr="00C25C9D" w:rsidRDefault="00BD6C43" w:rsidP="00BD6C43">
      <w:pPr>
        <w:pStyle w:val="Odstavekseznama"/>
        <w:numPr>
          <w:ilvl w:val="0"/>
          <w:numId w:val="34"/>
        </w:numPr>
        <w:contextualSpacing/>
        <w:jc w:val="both"/>
        <w:rPr>
          <w:i w:val="0"/>
        </w:rPr>
      </w:pPr>
      <w:r w:rsidRPr="00C25C9D">
        <w:rPr>
          <w:i w:val="0"/>
        </w:rPr>
        <w:t xml:space="preserve">podpisati izjavo o  dokončanju gradnje, </w:t>
      </w:r>
    </w:p>
    <w:p w14:paraId="44FABA40" w14:textId="77777777" w:rsidR="00BD6C43" w:rsidRPr="00C25C9D" w:rsidRDefault="00BD6C43" w:rsidP="00BD6C43">
      <w:pPr>
        <w:pStyle w:val="Odstavekseznama"/>
        <w:numPr>
          <w:ilvl w:val="0"/>
          <w:numId w:val="34"/>
        </w:numPr>
        <w:contextualSpacing/>
        <w:jc w:val="both"/>
        <w:rPr>
          <w:i w:val="0"/>
        </w:rPr>
      </w:pPr>
      <w:r w:rsidRPr="00C25C9D">
        <w:rPr>
          <w:i w:val="0"/>
        </w:rPr>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61C80C01" w14:textId="77777777" w:rsidR="00BD6C43" w:rsidRPr="005002D3" w:rsidRDefault="00BD6C43" w:rsidP="00BD6C43">
      <w:pPr>
        <w:pStyle w:val="Odstavekseznama"/>
        <w:numPr>
          <w:ilvl w:val="0"/>
          <w:numId w:val="34"/>
        </w:numPr>
        <w:contextualSpacing/>
        <w:jc w:val="both"/>
        <w:rPr>
          <w:i w:val="0"/>
          <w:strike/>
        </w:rPr>
      </w:pPr>
      <w:r w:rsidRPr="005002D3">
        <w:rPr>
          <w:i w:val="0"/>
        </w:rPr>
        <w:t>v določenem roku odpraviti nepravilnosti, ugotovljene ob kvalitativnem pregledu, komisijskem pregledu, ali po ponovnem ogledu ali pregledu izvedenih del,</w:t>
      </w:r>
    </w:p>
    <w:p w14:paraId="52816BA3" w14:textId="77777777" w:rsidR="00BD6C43" w:rsidRPr="00C25C9D" w:rsidRDefault="00BD6C43" w:rsidP="00BD6C43">
      <w:pPr>
        <w:pStyle w:val="Odstavekseznama"/>
        <w:numPr>
          <w:ilvl w:val="0"/>
          <w:numId w:val="34"/>
        </w:numPr>
        <w:contextualSpacing/>
        <w:jc w:val="both"/>
        <w:rPr>
          <w:i w:val="0"/>
        </w:rPr>
      </w:pPr>
      <w:r w:rsidRPr="00C25C9D">
        <w:rPr>
          <w:i w:val="0"/>
        </w:rPr>
        <w:lastRenderedPageBreak/>
        <w:t>ob pričetku del predložiti naročniku seznam zemljišč, ki jih bo uporabljal za trajno ali začasno deponijo odvečnega materiala pri gradnji,</w:t>
      </w:r>
    </w:p>
    <w:p w14:paraId="4A0B2DEC" w14:textId="77777777" w:rsidR="00BD6C43" w:rsidRPr="005002D3" w:rsidRDefault="00BD6C43" w:rsidP="00BD6C43">
      <w:pPr>
        <w:pStyle w:val="Odstavekseznama"/>
        <w:numPr>
          <w:ilvl w:val="0"/>
          <w:numId w:val="34"/>
        </w:numPr>
        <w:contextualSpacing/>
        <w:jc w:val="both"/>
        <w:rPr>
          <w:i w:val="0"/>
        </w:rPr>
      </w:pPr>
      <w:r w:rsidRPr="005002D3">
        <w:rPr>
          <w:i w:val="0"/>
        </w:rPr>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29ED8B2E" w14:textId="77777777" w:rsidR="00BD6C43" w:rsidRPr="005002D3" w:rsidRDefault="00BD6C43" w:rsidP="00BD6C43">
      <w:pPr>
        <w:pStyle w:val="Odstavekseznama"/>
        <w:numPr>
          <w:ilvl w:val="0"/>
          <w:numId w:val="34"/>
        </w:numPr>
        <w:contextualSpacing/>
        <w:jc w:val="both"/>
        <w:rPr>
          <w:i w:val="0"/>
        </w:rPr>
      </w:pPr>
      <w:r w:rsidRPr="005002D3">
        <w:rPr>
          <w:i w:val="0"/>
        </w:rPr>
        <w:t xml:space="preserve">pred prevzemom pogodbenih del izročiti naročniku oz. vodji nadzora </w:t>
      </w:r>
      <w:r w:rsidRPr="005002D3">
        <w:rPr>
          <w:i w:val="0"/>
          <w:color w:val="000000"/>
        </w:rPr>
        <w:t xml:space="preserve">originale potrebne dokumentacije o kvaliteti izvedenih del, vgrajenih </w:t>
      </w:r>
      <w:r w:rsidRPr="005002D3">
        <w:rPr>
          <w:i w:val="0"/>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 MOL, i.t.d.,</w:t>
      </w:r>
    </w:p>
    <w:p w14:paraId="19013263" w14:textId="77777777" w:rsidR="00BD6C43" w:rsidRPr="00C25C9D" w:rsidRDefault="00BD6C43" w:rsidP="00BD6C43">
      <w:pPr>
        <w:pStyle w:val="Odstavekseznama"/>
        <w:numPr>
          <w:ilvl w:val="0"/>
          <w:numId w:val="34"/>
        </w:numPr>
        <w:contextualSpacing/>
        <w:jc w:val="both"/>
        <w:rPr>
          <w:i w:val="0"/>
        </w:rPr>
      </w:pPr>
      <w:r w:rsidRPr="00C25C9D">
        <w:rPr>
          <w:i w:val="0"/>
        </w:rPr>
        <w:t>da bo dela izvajal ves svetli del dneva vse dni v tednu, razen ob dela prostih dnevih določenimi s predpisi, pri čemer je svetli del dneva definiran z naslednjimi polnimi urami:</w:t>
      </w:r>
    </w:p>
    <w:p w14:paraId="5DF6CF2A" w14:textId="77777777" w:rsidR="00BD6C43" w:rsidRPr="00C25C9D" w:rsidRDefault="00BD6C43" w:rsidP="00BD6C43">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BD6C43" w:rsidRPr="00C25C9D" w14:paraId="5E9DEFD4" w14:textId="77777777" w:rsidTr="009F05B1">
        <w:trPr>
          <w:trHeight w:val="341"/>
        </w:trPr>
        <w:tc>
          <w:tcPr>
            <w:tcW w:w="4442" w:type="dxa"/>
            <w:tcBorders>
              <w:top w:val="single" w:sz="4" w:space="0" w:color="auto"/>
              <w:left w:val="single" w:sz="4" w:space="0" w:color="auto"/>
              <w:bottom w:val="single" w:sz="4" w:space="0" w:color="auto"/>
              <w:right w:val="single" w:sz="4" w:space="0" w:color="auto"/>
            </w:tcBorders>
            <w:hideMark/>
          </w:tcPr>
          <w:p w14:paraId="607657DF" w14:textId="77777777" w:rsidR="00BD6C43" w:rsidRPr="00C25C9D" w:rsidRDefault="00BD6C43" w:rsidP="009F05B1">
            <w:pPr>
              <w:rPr>
                <w:i w:val="0"/>
                <w:sz w:val="22"/>
                <w:szCs w:val="22"/>
              </w:rPr>
            </w:pPr>
            <w:r w:rsidRPr="00C25C9D">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3715E925" w14:textId="77777777" w:rsidR="00BD6C43" w:rsidRPr="00C25C9D" w:rsidRDefault="00BD6C43" w:rsidP="009F05B1">
            <w:pPr>
              <w:rPr>
                <w:i w:val="0"/>
                <w:sz w:val="22"/>
                <w:szCs w:val="22"/>
              </w:rPr>
            </w:pPr>
            <w:r w:rsidRPr="00C25C9D">
              <w:rPr>
                <w:i w:val="0"/>
              </w:rPr>
              <w:t>Polne ure dneva</w:t>
            </w:r>
          </w:p>
        </w:tc>
      </w:tr>
      <w:tr w:rsidR="00BD6C43" w:rsidRPr="00C25C9D" w14:paraId="7469176D"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6C068B7A" w14:textId="77777777" w:rsidR="00BD6C43" w:rsidRPr="00C25C9D" w:rsidRDefault="00BD6C43" w:rsidP="009F05B1">
            <w:pPr>
              <w:rPr>
                <w:i w:val="0"/>
                <w:sz w:val="22"/>
                <w:szCs w:val="22"/>
              </w:rPr>
            </w:pPr>
            <w:r w:rsidRPr="00C25C9D">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5221C400" w14:textId="77777777" w:rsidR="00BD6C43" w:rsidRPr="00C25C9D" w:rsidRDefault="00BD6C43" w:rsidP="009F05B1">
            <w:pPr>
              <w:rPr>
                <w:i w:val="0"/>
                <w:sz w:val="22"/>
                <w:szCs w:val="22"/>
              </w:rPr>
            </w:pPr>
            <w:r w:rsidRPr="00C25C9D">
              <w:rPr>
                <w:i w:val="0"/>
              </w:rPr>
              <w:t>8.00 – 17.00 h</w:t>
            </w:r>
          </w:p>
        </w:tc>
      </w:tr>
      <w:tr w:rsidR="00BD6C43" w:rsidRPr="00C25C9D" w14:paraId="516D5292"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7EB4B238" w14:textId="77777777" w:rsidR="00BD6C43" w:rsidRPr="00C25C9D" w:rsidRDefault="00BD6C43" w:rsidP="009F05B1">
            <w:pPr>
              <w:rPr>
                <w:i w:val="0"/>
                <w:sz w:val="22"/>
                <w:szCs w:val="22"/>
              </w:rPr>
            </w:pPr>
            <w:r w:rsidRPr="00C25C9D">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752617D6" w14:textId="77777777" w:rsidR="00BD6C43" w:rsidRPr="00C25C9D" w:rsidRDefault="00BD6C43" w:rsidP="009F05B1">
            <w:pPr>
              <w:rPr>
                <w:i w:val="0"/>
                <w:sz w:val="22"/>
                <w:szCs w:val="22"/>
              </w:rPr>
            </w:pPr>
            <w:r w:rsidRPr="00C25C9D">
              <w:rPr>
                <w:i w:val="0"/>
              </w:rPr>
              <w:t>8.00 – 17.00 h</w:t>
            </w:r>
          </w:p>
        </w:tc>
      </w:tr>
      <w:tr w:rsidR="00BD6C43" w:rsidRPr="00C25C9D" w14:paraId="733B8ED7"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6A057F2E" w14:textId="77777777" w:rsidR="00BD6C43" w:rsidRPr="00C25C9D" w:rsidRDefault="00BD6C43" w:rsidP="009F05B1">
            <w:pPr>
              <w:rPr>
                <w:i w:val="0"/>
                <w:sz w:val="22"/>
                <w:szCs w:val="22"/>
              </w:rPr>
            </w:pPr>
            <w:r w:rsidRPr="00C25C9D">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6FED073C" w14:textId="77777777" w:rsidR="00BD6C43" w:rsidRPr="00C25C9D" w:rsidRDefault="00BD6C43" w:rsidP="009F05B1">
            <w:pPr>
              <w:rPr>
                <w:i w:val="0"/>
                <w:sz w:val="22"/>
                <w:szCs w:val="22"/>
              </w:rPr>
            </w:pPr>
            <w:r w:rsidRPr="00C25C9D">
              <w:rPr>
                <w:i w:val="0"/>
              </w:rPr>
              <w:t>7.00 – 17.00 h</w:t>
            </w:r>
          </w:p>
        </w:tc>
      </w:tr>
      <w:tr w:rsidR="00BD6C43" w:rsidRPr="00C25C9D" w14:paraId="73E8A22D"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4EE3CCA9" w14:textId="77777777" w:rsidR="00BD6C43" w:rsidRPr="00C25C9D" w:rsidRDefault="00BD6C43" w:rsidP="009F05B1">
            <w:pPr>
              <w:rPr>
                <w:i w:val="0"/>
                <w:sz w:val="22"/>
                <w:szCs w:val="22"/>
              </w:rPr>
            </w:pPr>
            <w:r w:rsidRPr="00C25C9D">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142F414B" w14:textId="77777777" w:rsidR="00BD6C43" w:rsidRPr="00C25C9D" w:rsidRDefault="00BD6C43" w:rsidP="009F05B1">
            <w:pPr>
              <w:rPr>
                <w:i w:val="0"/>
                <w:sz w:val="22"/>
                <w:szCs w:val="22"/>
              </w:rPr>
            </w:pPr>
            <w:r w:rsidRPr="00C25C9D">
              <w:rPr>
                <w:i w:val="0"/>
              </w:rPr>
              <w:t>7.00 – 18.00 h</w:t>
            </w:r>
          </w:p>
        </w:tc>
      </w:tr>
      <w:tr w:rsidR="00BD6C43" w:rsidRPr="00C25C9D" w14:paraId="484FEF70"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3EA28093" w14:textId="77777777" w:rsidR="00BD6C43" w:rsidRPr="00C25C9D" w:rsidRDefault="00BD6C43" w:rsidP="009F05B1">
            <w:pPr>
              <w:rPr>
                <w:i w:val="0"/>
                <w:sz w:val="22"/>
                <w:szCs w:val="22"/>
              </w:rPr>
            </w:pPr>
            <w:r w:rsidRPr="00C25C9D">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7B2B545A" w14:textId="77777777" w:rsidR="00BD6C43" w:rsidRPr="00C25C9D" w:rsidRDefault="00BD6C43" w:rsidP="009F05B1">
            <w:pPr>
              <w:rPr>
                <w:i w:val="0"/>
                <w:sz w:val="22"/>
                <w:szCs w:val="22"/>
              </w:rPr>
            </w:pPr>
            <w:r w:rsidRPr="00C25C9D">
              <w:rPr>
                <w:i w:val="0"/>
              </w:rPr>
              <w:t>6.00 – 18.00 h</w:t>
            </w:r>
          </w:p>
        </w:tc>
      </w:tr>
      <w:tr w:rsidR="00BD6C43" w:rsidRPr="00C25C9D" w14:paraId="221AC4A2"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3DA18783" w14:textId="77777777" w:rsidR="00BD6C43" w:rsidRPr="00C25C9D" w:rsidRDefault="00BD6C43" w:rsidP="009F05B1">
            <w:pPr>
              <w:rPr>
                <w:i w:val="0"/>
                <w:sz w:val="22"/>
                <w:szCs w:val="22"/>
              </w:rPr>
            </w:pPr>
            <w:r w:rsidRPr="00C25C9D">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78D86EAC" w14:textId="77777777" w:rsidR="00BD6C43" w:rsidRPr="00C25C9D" w:rsidRDefault="00BD6C43" w:rsidP="009F05B1">
            <w:pPr>
              <w:rPr>
                <w:i w:val="0"/>
                <w:sz w:val="22"/>
                <w:szCs w:val="22"/>
              </w:rPr>
            </w:pPr>
            <w:r w:rsidRPr="00C25C9D">
              <w:rPr>
                <w:i w:val="0"/>
              </w:rPr>
              <w:t>6.00 – 19.00 h</w:t>
            </w:r>
          </w:p>
        </w:tc>
      </w:tr>
      <w:tr w:rsidR="00BD6C43" w:rsidRPr="00C25C9D" w14:paraId="750C0A6B"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77F62FF9" w14:textId="77777777" w:rsidR="00BD6C43" w:rsidRPr="00C25C9D" w:rsidRDefault="00BD6C43" w:rsidP="009F05B1">
            <w:pPr>
              <w:rPr>
                <w:i w:val="0"/>
                <w:sz w:val="22"/>
                <w:szCs w:val="22"/>
              </w:rPr>
            </w:pPr>
            <w:r w:rsidRPr="00C25C9D">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3A9B5B58" w14:textId="77777777" w:rsidR="00BD6C43" w:rsidRPr="00C25C9D" w:rsidRDefault="00BD6C43" w:rsidP="009F05B1">
            <w:pPr>
              <w:rPr>
                <w:i w:val="0"/>
                <w:sz w:val="22"/>
                <w:szCs w:val="22"/>
              </w:rPr>
            </w:pPr>
            <w:r w:rsidRPr="00C25C9D">
              <w:rPr>
                <w:i w:val="0"/>
              </w:rPr>
              <w:t>6.00 – 19.00 h</w:t>
            </w:r>
          </w:p>
        </w:tc>
      </w:tr>
      <w:tr w:rsidR="00BD6C43" w:rsidRPr="00C25C9D" w14:paraId="40320874"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69F8A7B3" w14:textId="77777777" w:rsidR="00BD6C43" w:rsidRPr="00C25C9D" w:rsidRDefault="00BD6C43" w:rsidP="009F05B1">
            <w:pPr>
              <w:rPr>
                <w:i w:val="0"/>
                <w:sz w:val="22"/>
                <w:szCs w:val="22"/>
              </w:rPr>
            </w:pPr>
            <w:r w:rsidRPr="00C25C9D">
              <w:rPr>
                <w:i w:val="0"/>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03466F8C" w14:textId="77777777" w:rsidR="00BD6C43" w:rsidRPr="00C25C9D" w:rsidRDefault="00BD6C43" w:rsidP="009F05B1">
            <w:pPr>
              <w:rPr>
                <w:i w:val="0"/>
                <w:sz w:val="22"/>
                <w:szCs w:val="22"/>
              </w:rPr>
            </w:pPr>
            <w:r w:rsidRPr="00C25C9D">
              <w:rPr>
                <w:i w:val="0"/>
              </w:rPr>
              <w:t>6.00 – 19.00 h</w:t>
            </w:r>
          </w:p>
        </w:tc>
      </w:tr>
      <w:tr w:rsidR="00BD6C43" w:rsidRPr="00C25C9D" w14:paraId="06D8ADD8"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5A7B25A1" w14:textId="77777777" w:rsidR="00BD6C43" w:rsidRPr="00C25C9D" w:rsidRDefault="00BD6C43" w:rsidP="009F05B1">
            <w:pPr>
              <w:rPr>
                <w:i w:val="0"/>
                <w:sz w:val="22"/>
                <w:szCs w:val="22"/>
              </w:rPr>
            </w:pPr>
            <w:r w:rsidRPr="00C25C9D">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415F7A03" w14:textId="77777777" w:rsidR="00BD6C43" w:rsidRPr="00C25C9D" w:rsidRDefault="00BD6C43" w:rsidP="009F05B1">
            <w:pPr>
              <w:rPr>
                <w:i w:val="0"/>
                <w:sz w:val="22"/>
                <w:szCs w:val="22"/>
              </w:rPr>
            </w:pPr>
            <w:r w:rsidRPr="00C25C9D">
              <w:rPr>
                <w:i w:val="0"/>
              </w:rPr>
              <w:t>7.00 – 17.00 h</w:t>
            </w:r>
          </w:p>
        </w:tc>
      </w:tr>
      <w:tr w:rsidR="00BD6C43" w:rsidRPr="00C25C9D" w14:paraId="6B0E9E99"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4191E866" w14:textId="77777777" w:rsidR="00BD6C43" w:rsidRPr="00C25C9D" w:rsidRDefault="00BD6C43" w:rsidP="009F05B1">
            <w:pPr>
              <w:rPr>
                <w:i w:val="0"/>
                <w:sz w:val="22"/>
                <w:szCs w:val="22"/>
              </w:rPr>
            </w:pPr>
            <w:r w:rsidRPr="00C25C9D">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158D5BFC" w14:textId="77777777" w:rsidR="00BD6C43" w:rsidRPr="00C25C9D" w:rsidRDefault="00BD6C43" w:rsidP="009F05B1">
            <w:pPr>
              <w:rPr>
                <w:i w:val="0"/>
                <w:sz w:val="22"/>
                <w:szCs w:val="22"/>
              </w:rPr>
            </w:pPr>
            <w:r w:rsidRPr="00C25C9D">
              <w:rPr>
                <w:i w:val="0"/>
              </w:rPr>
              <w:t>7.00 – 17.00 h</w:t>
            </w:r>
          </w:p>
        </w:tc>
      </w:tr>
      <w:tr w:rsidR="00BD6C43" w:rsidRPr="00C25C9D" w14:paraId="3EE90BF7" w14:textId="77777777" w:rsidTr="009F05B1">
        <w:tc>
          <w:tcPr>
            <w:tcW w:w="4442" w:type="dxa"/>
            <w:tcBorders>
              <w:top w:val="single" w:sz="4" w:space="0" w:color="auto"/>
              <w:left w:val="single" w:sz="4" w:space="0" w:color="auto"/>
              <w:bottom w:val="single" w:sz="4" w:space="0" w:color="auto"/>
              <w:right w:val="single" w:sz="4" w:space="0" w:color="auto"/>
            </w:tcBorders>
            <w:hideMark/>
          </w:tcPr>
          <w:p w14:paraId="2AE73B6F" w14:textId="77777777" w:rsidR="00BD6C43" w:rsidRPr="00C25C9D" w:rsidRDefault="00BD6C43" w:rsidP="009F05B1">
            <w:pPr>
              <w:rPr>
                <w:i w:val="0"/>
                <w:sz w:val="22"/>
                <w:szCs w:val="22"/>
              </w:rPr>
            </w:pPr>
            <w:r w:rsidRPr="00C25C9D">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03DFE1E0" w14:textId="77777777" w:rsidR="00BD6C43" w:rsidRPr="00C25C9D" w:rsidRDefault="00BD6C43" w:rsidP="009F05B1">
            <w:pPr>
              <w:rPr>
                <w:i w:val="0"/>
                <w:sz w:val="22"/>
                <w:szCs w:val="22"/>
              </w:rPr>
            </w:pPr>
            <w:r w:rsidRPr="00C25C9D">
              <w:rPr>
                <w:i w:val="0"/>
              </w:rPr>
              <w:t>8.00 – 17.00 h</w:t>
            </w:r>
          </w:p>
        </w:tc>
      </w:tr>
    </w:tbl>
    <w:p w14:paraId="0D7CE869" w14:textId="77777777" w:rsidR="00BD6C43" w:rsidRPr="00C25C9D" w:rsidRDefault="00BD6C43" w:rsidP="00BD6C43">
      <w:pPr>
        <w:jc w:val="both"/>
        <w:rPr>
          <w:i w:val="0"/>
          <w:sz w:val="22"/>
          <w:szCs w:val="22"/>
        </w:rPr>
      </w:pPr>
    </w:p>
    <w:p w14:paraId="0BECCA48" w14:textId="77777777" w:rsidR="00BD6C43" w:rsidRPr="00C25C9D" w:rsidRDefault="00BD6C43" w:rsidP="00BD6C43">
      <w:pPr>
        <w:pStyle w:val="Odstavekseznama"/>
        <w:numPr>
          <w:ilvl w:val="0"/>
          <w:numId w:val="34"/>
        </w:numPr>
        <w:contextualSpacing/>
        <w:jc w:val="both"/>
        <w:rPr>
          <w:i w:val="0"/>
        </w:rPr>
      </w:pPr>
      <w:r w:rsidRPr="00C25C9D">
        <w:rPr>
          <w:i w:val="0"/>
        </w:rPr>
        <w:t>dela izvajati tako, da bodo ves čas gradnje omogočeni dostopi do bližnjih stanovanjskih in poslovnih objektov v območju gradnje</w:t>
      </w:r>
      <w:r>
        <w:rPr>
          <w:i w:val="0"/>
        </w:rPr>
        <w:t>,</w:t>
      </w:r>
    </w:p>
    <w:p w14:paraId="1618E03C" w14:textId="77777777" w:rsidR="00BD6C43" w:rsidRPr="001472B1" w:rsidRDefault="00BD6C43" w:rsidP="00BD6C43">
      <w:pPr>
        <w:pStyle w:val="Odstavekseznama"/>
        <w:numPr>
          <w:ilvl w:val="0"/>
          <w:numId w:val="34"/>
        </w:numPr>
        <w:contextualSpacing/>
        <w:jc w:val="both"/>
        <w:rPr>
          <w:i w:val="0"/>
        </w:rPr>
      </w:pPr>
      <w:r w:rsidRPr="001472B1">
        <w:rPr>
          <w:i w:val="0"/>
        </w:rPr>
        <w:t>upoštevati strokovne ocene in pripombe nadzornika glede kvalitete izvedenih del in že med izvajanjem del sproti odpraviti napake in pomanjkljivosti, na katere ga ta opozori</w:t>
      </w:r>
      <w:r>
        <w:rPr>
          <w:i w:val="0"/>
        </w:rPr>
        <w:t>,</w:t>
      </w:r>
    </w:p>
    <w:p w14:paraId="535F1A7D" w14:textId="77777777" w:rsidR="00BD6C43" w:rsidRPr="00382037" w:rsidRDefault="00BD6C43" w:rsidP="00BD6C43">
      <w:pPr>
        <w:pStyle w:val="Odstavekseznama"/>
        <w:numPr>
          <w:ilvl w:val="0"/>
          <w:numId w:val="34"/>
        </w:numPr>
        <w:contextualSpacing/>
        <w:jc w:val="both"/>
        <w:rPr>
          <w:i w:val="0"/>
        </w:rPr>
      </w:pPr>
      <w:r w:rsidRPr="00382037">
        <w:rPr>
          <w:i w:val="0"/>
        </w:rPr>
        <w:t>na gradbišču hraniti ali začasno skladiščiti odpadke, ki nastanejo med izvajanjem del, ločeno po vrstah gradbenih odpadkov iz klasifikacijskega seznama odpadkov</w:t>
      </w:r>
      <w:r>
        <w:rPr>
          <w:i w:val="0"/>
        </w:rPr>
        <w:t>,</w:t>
      </w:r>
    </w:p>
    <w:p w14:paraId="02880C33" w14:textId="77777777" w:rsidR="00BD6C43" w:rsidRPr="00C23603" w:rsidRDefault="00BD6C43" w:rsidP="00BD6C43">
      <w:pPr>
        <w:pStyle w:val="Odstavekseznama"/>
        <w:numPr>
          <w:ilvl w:val="0"/>
          <w:numId w:val="34"/>
        </w:numPr>
        <w:contextualSpacing/>
        <w:jc w:val="both"/>
        <w:rPr>
          <w:i w:val="0"/>
        </w:rPr>
      </w:pPr>
      <w:r w:rsidRPr="005002D3">
        <w:rPr>
          <w:i w:val="0"/>
        </w:rPr>
        <w:t>na svoje stroške zalivati in vzdrževati drevesa in grmovnice 2 (dve) leti po končnem prevzemu objekta.</w:t>
      </w:r>
    </w:p>
    <w:p w14:paraId="3848AB63" w14:textId="77777777" w:rsidR="00BD6C43" w:rsidRPr="00514D11" w:rsidRDefault="00BD6C43" w:rsidP="00BD6C43">
      <w:pPr>
        <w:ind w:left="360"/>
        <w:contextualSpacing/>
        <w:jc w:val="both"/>
        <w:rPr>
          <w:i w:val="0"/>
        </w:rPr>
      </w:pPr>
    </w:p>
    <w:p w14:paraId="56E3CAE9" w14:textId="77777777" w:rsidR="00BD6C43" w:rsidRPr="00C25C9D" w:rsidRDefault="00BD6C43" w:rsidP="00BD6C43">
      <w:pPr>
        <w:jc w:val="both"/>
        <w:rPr>
          <w:i w:val="0"/>
        </w:rPr>
      </w:pPr>
      <w:r w:rsidRPr="00C25C9D">
        <w:rPr>
          <w:i w:val="0"/>
        </w:rPr>
        <w:t xml:space="preserve">Izvajalec odgovarja neposredno za škodo, ki nastane naročniku in tretjim osebam in izvira iz njegovega dela in njegovih pogodbenih obveznosti. </w:t>
      </w:r>
    </w:p>
    <w:p w14:paraId="7BEC243B" w14:textId="77777777" w:rsidR="00BD6C43" w:rsidRPr="00C25C9D" w:rsidRDefault="00BD6C43" w:rsidP="00BD6C43">
      <w:pPr>
        <w:jc w:val="both"/>
        <w:rPr>
          <w:i w:val="0"/>
        </w:rPr>
      </w:pPr>
      <w:r w:rsidRPr="00C25C9D">
        <w:rPr>
          <w:i w:val="0"/>
        </w:rPr>
        <w:t xml:space="preserve"> </w:t>
      </w:r>
    </w:p>
    <w:p w14:paraId="2D36F89A" w14:textId="77777777" w:rsidR="00BD6C43" w:rsidRDefault="00BD6C43" w:rsidP="00BD6C43">
      <w:pPr>
        <w:jc w:val="both"/>
        <w:rPr>
          <w:i w:val="0"/>
        </w:rPr>
      </w:pPr>
      <w:r w:rsidRPr="00C25C9D">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30EBE784" w14:textId="77777777" w:rsidR="00BD6C43" w:rsidRPr="00C25C9D" w:rsidRDefault="00BD6C43" w:rsidP="00BD6C43">
      <w:pPr>
        <w:jc w:val="both"/>
        <w:rPr>
          <w:i w:val="0"/>
        </w:rPr>
      </w:pPr>
    </w:p>
    <w:p w14:paraId="651D75F0" w14:textId="77777777" w:rsidR="00BD6C43" w:rsidRPr="00C25C9D" w:rsidRDefault="00BD6C43" w:rsidP="00BD6C43">
      <w:pPr>
        <w:jc w:val="both"/>
        <w:rPr>
          <w:i w:val="0"/>
        </w:rPr>
      </w:pPr>
      <w:r w:rsidRPr="00C23603">
        <w:rPr>
          <w:i w:val="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150.000,00 EUR (z besedo: sto petdeset tisoč </w:t>
      </w:r>
      <w:r>
        <w:rPr>
          <w:i w:val="0"/>
        </w:rPr>
        <w:t xml:space="preserve">evrov in </w:t>
      </w:r>
      <w:r w:rsidRPr="00C23603">
        <w:rPr>
          <w:i w:val="0"/>
        </w:rPr>
        <w:t>00/00).</w:t>
      </w:r>
      <w:r w:rsidRPr="00C25C9D">
        <w:rPr>
          <w:i w:val="0"/>
        </w:rPr>
        <w:t xml:space="preserve"> </w:t>
      </w:r>
    </w:p>
    <w:p w14:paraId="364260DD" w14:textId="77777777" w:rsidR="00BD6C43" w:rsidRPr="00C25C9D" w:rsidRDefault="00BD6C43" w:rsidP="00BD6C43">
      <w:pPr>
        <w:jc w:val="both"/>
        <w:rPr>
          <w:i w:val="0"/>
        </w:rPr>
      </w:pPr>
    </w:p>
    <w:p w14:paraId="2B8ACE9C" w14:textId="77777777" w:rsidR="00BD6C43" w:rsidRPr="00C25C9D" w:rsidRDefault="00BD6C43" w:rsidP="00BD6C43">
      <w:pPr>
        <w:jc w:val="both"/>
        <w:rPr>
          <w:i w:val="0"/>
        </w:rPr>
      </w:pPr>
      <w:r w:rsidRPr="00C25C9D">
        <w:rPr>
          <w:i w:val="0"/>
        </w:rPr>
        <w:lastRenderedPageBreak/>
        <w:t>V primeru, da izvajalec izvaja pogodbo s podizvajalci, morajo vsa zavarovanja po tem členu zajemati tudi podizvajalce ali morajo podizvajalci imeti sklenjeno enako zavarovanje kot izvajalec.</w:t>
      </w:r>
    </w:p>
    <w:p w14:paraId="072505BA" w14:textId="77777777" w:rsidR="00BD6C43" w:rsidRPr="00C25C9D" w:rsidRDefault="00BD6C43" w:rsidP="00BD6C43">
      <w:pPr>
        <w:jc w:val="both"/>
        <w:rPr>
          <w:i w:val="0"/>
        </w:rPr>
      </w:pPr>
    </w:p>
    <w:p w14:paraId="325955E3" w14:textId="77777777" w:rsidR="00BD6C43" w:rsidRPr="00C25C9D" w:rsidRDefault="00BD6C43" w:rsidP="00BD6C43">
      <w:pPr>
        <w:jc w:val="both"/>
        <w:rPr>
          <w:i w:val="0"/>
        </w:rPr>
      </w:pPr>
      <w:r w:rsidRPr="00C25C9D">
        <w:rPr>
          <w:i w:val="0"/>
        </w:rPr>
        <w:t xml:space="preserve">Fotokopija obeh zavarovalnih polic je priloga te pogodbe. </w:t>
      </w:r>
    </w:p>
    <w:p w14:paraId="2840AA7A" w14:textId="77777777" w:rsidR="00BD6C43" w:rsidRPr="00C25C9D" w:rsidRDefault="00BD6C43" w:rsidP="00BD6C43">
      <w:pPr>
        <w:jc w:val="both"/>
        <w:rPr>
          <w:rFonts w:eastAsiaTheme="minorHAnsi"/>
          <w:i w:val="0"/>
          <w:lang w:eastAsia="en-US"/>
        </w:rPr>
      </w:pPr>
    </w:p>
    <w:p w14:paraId="53D8C8F6" w14:textId="77777777" w:rsidR="00BD6C43" w:rsidRPr="00C25C9D" w:rsidRDefault="00BD6C43" w:rsidP="00BD6C43">
      <w:pPr>
        <w:jc w:val="both"/>
        <w:rPr>
          <w:i w:val="0"/>
          <w:color w:val="000000"/>
        </w:rPr>
      </w:pPr>
      <w:r w:rsidRPr="00C25C9D">
        <w:rPr>
          <w:i w:val="0"/>
          <w:color w:val="000000"/>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14:paraId="3EA25983" w14:textId="77777777" w:rsidR="00BD6C43" w:rsidRPr="00C25C9D" w:rsidRDefault="00BD6C43" w:rsidP="00BD6C43">
      <w:pPr>
        <w:jc w:val="both"/>
        <w:rPr>
          <w:i w:val="0"/>
        </w:rPr>
      </w:pPr>
      <w:r w:rsidRPr="00C25C9D">
        <w:rPr>
          <w:i w:val="0"/>
        </w:rPr>
        <w:tab/>
      </w:r>
    </w:p>
    <w:p w14:paraId="7550CFC0" w14:textId="77777777" w:rsidR="00BD6C43" w:rsidRPr="00C25C9D" w:rsidRDefault="00BD6C43" w:rsidP="00BD6C43">
      <w:pPr>
        <w:jc w:val="both"/>
        <w:rPr>
          <w:i w:val="0"/>
          <w:color w:val="000000"/>
        </w:rPr>
      </w:pPr>
      <w:r w:rsidRPr="00C25C9D">
        <w:rPr>
          <w:i w:val="0"/>
          <w:color w:val="000000"/>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določil naročnik.</w:t>
      </w:r>
    </w:p>
    <w:p w14:paraId="383EFECC" w14:textId="77777777" w:rsidR="00BD6C43" w:rsidRPr="00C25C9D" w:rsidRDefault="00BD6C43" w:rsidP="00BD6C43">
      <w:pPr>
        <w:jc w:val="both"/>
        <w:rPr>
          <w:i w:val="0"/>
          <w:color w:val="000000"/>
        </w:rPr>
      </w:pPr>
    </w:p>
    <w:p w14:paraId="63C1B04C" w14:textId="77777777" w:rsidR="00BD6C43" w:rsidRPr="00C25C9D" w:rsidRDefault="00BD6C43" w:rsidP="00BD6C43">
      <w:pPr>
        <w:jc w:val="both"/>
        <w:rPr>
          <w:i w:val="0"/>
          <w:color w:val="000000"/>
        </w:rPr>
      </w:pPr>
      <w:r w:rsidRPr="00C25C9D">
        <w:rPr>
          <w:i w:val="0"/>
          <w:color w:val="000000"/>
        </w:rPr>
        <w:t xml:space="preserve"> </w:t>
      </w:r>
    </w:p>
    <w:p w14:paraId="18954BCC" w14:textId="77777777" w:rsidR="00BD6C43" w:rsidRPr="00C25C9D" w:rsidRDefault="00BD6C43" w:rsidP="00BD6C43">
      <w:pPr>
        <w:jc w:val="both"/>
        <w:rPr>
          <w:b/>
          <w:i w:val="0"/>
        </w:rPr>
      </w:pPr>
      <w:r w:rsidRPr="00C25C9D">
        <w:rPr>
          <w:b/>
          <w:i w:val="0"/>
        </w:rPr>
        <w:t xml:space="preserve">Finančno zavarovanje za  dobro izvedbo pogodbenih obveznosti </w:t>
      </w:r>
    </w:p>
    <w:p w14:paraId="32899213" w14:textId="77777777" w:rsidR="00BD6C43" w:rsidRPr="00C25C9D" w:rsidRDefault="00BD6C43" w:rsidP="00BD6C43">
      <w:pPr>
        <w:jc w:val="center"/>
        <w:rPr>
          <w:i w:val="0"/>
        </w:rPr>
      </w:pPr>
      <w:r w:rsidRPr="00C25C9D">
        <w:rPr>
          <w:i w:val="0"/>
        </w:rPr>
        <w:t>1</w:t>
      </w:r>
      <w:r>
        <w:rPr>
          <w:i w:val="0"/>
        </w:rPr>
        <w:t>1</w:t>
      </w:r>
      <w:r w:rsidRPr="00C25C9D">
        <w:rPr>
          <w:i w:val="0"/>
        </w:rPr>
        <w:t>. člen</w:t>
      </w:r>
    </w:p>
    <w:p w14:paraId="62B5A8E2" w14:textId="77777777" w:rsidR="00BD6C43" w:rsidRPr="00C25C9D" w:rsidRDefault="00BD6C43" w:rsidP="00BD6C43">
      <w:pPr>
        <w:jc w:val="both"/>
        <w:rPr>
          <w:i w:val="0"/>
        </w:rPr>
      </w:pPr>
    </w:p>
    <w:p w14:paraId="6E1CD8F7" w14:textId="77777777" w:rsidR="00BD6C43" w:rsidRPr="00C25C9D" w:rsidRDefault="00BD6C43" w:rsidP="00BD6C43">
      <w:pPr>
        <w:jc w:val="both"/>
        <w:rPr>
          <w:i w:val="0"/>
          <w:color w:val="000000"/>
        </w:rPr>
      </w:pPr>
      <w:r w:rsidRPr="00C25C9D">
        <w:rPr>
          <w:i w:val="0"/>
          <w:color w:val="000000"/>
        </w:rPr>
        <w:t>Izvajalec se zavezuje izročiti naročniku v roku 15 (petnajstih) dni od sklenitve te pogodbe, kot pogoj za njeno veljavnost, nepreklicno in brezpogojno bančno garancijo ali kavcijsko zavarovanje zavarovalnic</w:t>
      </w:r>
      <w:r>
        <w:rPr>
          <w:i w:val="0"/>
          <w:color w:val="000000"/>
        </w:rPr>
        <w:t>e</w:t>
      </w:r>
      <w:r w:rsidRPr="00C25C9D">
        <w:rPr>
          <w:i w:val="0"/>
          <w:color w:val="000000"/>
        </w:rPr>
        <w:t xml:space="preserve"> za dobro izvedbo pogodbenih obveznosti (v nadaljevanju: finančno zavarovanje), plačljivo na prvi poziv, po vzorcu iz razpisne dokumentacije, in sicer v višini 10 % (deset odstotkov od </w:t>
      </w:r>
      <w:r w:rsidRPr="00C25C9D">
        <w:rPr>
          <w:i w:val="0"/>
        </w:rPr>
        <w:t>cene pogodbenih del z DDV</w:t>
      </w:r>
      <w:r>
        <w:rPr>
          <w:i w:val="0"/>
        </w:rPr>
        <w:t>,</w:t>
      </w:r>
      <w:r w:rsidRPr="00C25C9D">
        <w:rPr>
          <w:i w:val="0"/>
        </w:rPr>
        <w:t xml:space="preserve"> </w:t>
      </w:r>
      <w:r w:rsidRPr="00C25C9D">
        <w:rPr>
          <w:i w:val="0"/>
          <w:color w:val="000000"/>
        </w:rPr>
        <w:t>to je ……….…</w:t>
      </w:r>
      <w:r w:rsidRPr="00C25C9D">
        <w:rPr>
          <w:i w:val="0"/>
        </w:rPr>
        <w:t xml:space="preserve"> </w:t>
      </w:r>
      <w:r w:rsidRPr="00C25C9D">
        <w:rPr>
          <w:i w:val="0"/>
          <w:color w:val="000000"/>
        </w:rPr>
        <w:t xml:space="preserve">EUR (z besedo: .................... </w:t>
      </w:r>
      <w:r>
        <w:rPr>
          <w:i w:val="0"/>
          <w:color w:val="000000"/>
        </w:rPr>
        <w:t>evrov in xx</w:t>
      </w:r>
      <w:r w:rsidRPr="00C25C9D">
        <w:rPr>
          <w:i w:val="0"/>
          <w:color w:val="000000"/>
        </w:rPr>
        <w:t xml:space="preserve">/100 ), ki ga bo naročnik unovčil v primeru, če izvajalec svoje pogodbene obveznosti ne bo izpolnil v dogovorjeni kakovosti, količini in rokih. Finančno zavarovanje mora veljati </w:t>
      </w:r>
      <w:r w:rsidRPr="00C25C9D">
        <w:rPr>
          <w:i w:val="0"/>
        </w:rPr>
        <w:t xml:space="preserve">še najmanj 90 (devetdeset) dni po preteku roka za dokončanje pogodbenih del. </w:t>
      </w:r>
    </w:p>
    <w:p w14:paraId="63BC6707" w14:textId="77777777" w:rsidR="00BD6C43" w:rsidRPr="00C25C9D" w:rsidRDefault="00BD6C43" w:rsidP="00BD6C43">
      <w:pPr>
        <w:jc w:val="both"/>
        <w:rPr>
          <w:i w:val="0"/>
          <w:color w:val="000000"/>
        </w:rPr>
      </w:pPr>
    </w:p>
    <w:p w14:paraId="4DC95594" w14:textId="77777777" w:rsidR="00BD6C43" w:rsidRPr="00C25C9D" w:rsidRDefault="00BD6C43" w:rsidP="00BD6C43">
      <w:pPr>
        <w:jc w:val="both"/>
        <w:rPr>
          <w:i w:val="0"/>
          <w:color w:val="000000"/>
          <w:lang w:eastAsia="en-US"/>
        </w:rPr>
      </w:pPr>
      <w:r w:rsidRPr="00C25C9D">
        <w:rPr>
          <w:i w:val="0"/>
          <w:color w:val="000000"/>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25C9D">
        <w:rPr>
          <w:i w:val="0"/>
        </w:rPr>
        <w:t>ga</w:t>
      </w:r>
      <w:r w:rsidRPr="00C25C9D">
        <w:rPr>
          <w:i w:val="0"/>
          <w:color w:val="000000"/>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3FE4E708" w14:textId="77777777" w:rsidR="00BD6C43" w:rsidRPr="00C25C9D" w:rsidRDefault="00BD6C43" w:rsidP="00BD6C43">
      <w:pPr>
        <w:jc w:val="both"/>
        <w:rPr>
          <w:i w:val="0"/>
          <w:color w:val="000000"/>
        </w:rPr>
      </w:pPr>
    </w:p>
    <w:p w14:paraId="4B7FF6B2" w14:textId="77777777" w:rsidR="00BD6C43" w:rsidRPr="00C25C9D" w:rsidRDefault="00BD6C43" w:rsidP="00BD6C43">
      <w:pPr>
        <w:jc w:val="both"/>
        <w:rPr>
          <w:i w:val="0"/>
          <w:color w:val="000000"/>
        </w:rPr>
      </w:pPr>
    </w:p>
    <w:p w14:paraId="0727EDDF" w14:textId="77777777" w:rsidR="00BD6C43" w:rsidRPr="00C25C9D" w:rsidRDefault="00BD6C43" w:rsidP="00BD6C43">
      <w:pPr>
        <w:jc w:val="both"/>
        <w:rPr>
          <w:b/>
          <w:i w:val="0"/>
        </w:rPr>
      </w:pPr>
      <w:r w:rsidRPr="00C25C9D">
        <w:rPr>
          <w:b/>
          <w:i w:val="0"/>
        </w:rPr>
        <w:t>Pogodbena kazen</w:t>
      </w:r>
    </w:p>
    <w:p w14:paraId="21DD4A5F" w14:textId="77777777" w:rsidR="00BD6C43" w:rsidRPr="00C25C9D" w:rsidRDefault="00BD6C43" w:rsidP="00BD6C43">
      <w:pPr>
        <w:jc w:val="center"/>
        <w:rPr>
          <w:i w:val="0"/>
        </w:rPr>
      </w:pPr>
      <w:r w:rsidRPr="00C25C9D">
        <w:rPr>
          <w:i w:val="0"/>
        </w:rPr>
        <w:t>1</w:t>
      </w:r>
      <w:r>
        <w:rPr>
          <w:i w:val="0"/>
        </w:rPr>
        <w:t>2</w:t>
      </w:r>
      <w:r w:rsidRPr="00C25C9D">
        <w:rPr>
          <w:i w:val="0"/>
        </w:rPr>
        <w:t>. člen</w:t>
      </w:r>
    </w:p>
    <w:p w14:paraId="417AE77E" w14:textId="77777777" w:rsidR="00BD6C43" w:rsidRPr="00C25C9D" w:rsidRDefault="00BD6C43" w:rsidP="00BD6C43">
      <w:pPr>
        <w:jc w:val="both"/>
        <w:rPr>
          <w:i w:val="0"/>
        </w:rPr>
      </w:pPr>
    </w:p>
    <w:p w14:paraId="230FA378" w14:textId="77777777" w:rsidR="00BD6C43" w:rsidRPr="00C25C9D" w:rsidRDefault="00BD6C43" w:rsidP="00BD6C43">
      <w:pPr>
        <w:jc w:val="both"/>
        <w:rPr>
          <w:i w:val="0"/>
        </w:rPr>
      </w:pPr>
      <w:r w:rsidRPr="00C25C9D">
        <w:rPr>
          <w:i w:val="0"/>
        </w:rPr>
        <w:t>Če izvajalec iz razlogov, za katere je odgovoren, zamuja z izvedbo pogodbenih del, oziroma ne izpolni pravilno svojih obveznosti v pogodbeno določenem roku, je dolžan plačati naročniku za vsak koledarski dan zamude pogodbeno kazen v višini 5</w:t>
      </w:r>
      <w:r w:rsidRPr="00C25C9D">
        <w:rPr>
          <w:i w:val="0"/>
          <w:vertAlign w:val="superscript"/>
        </w:rPr>
        <w:t>0</w:t>
      </w:r>
      <w:r w:rsidRPr="00C25C9D">
        <w:rPr>
          <w:i w:val="0"/>
        </w:rPr>
        <w:t>/</w:t>
      </w:r>
      <w:r w:rsidRPr="00C25C9D">
        <w:rPr>
          <w:i w:val="0"/>
          <w:vertAlign w:val="subscript"/>
        </w:rPr>
        <w:t xml:space="preserve">00  </w:t>
      </w:r>
      <w:r w:rsidRPr="00C25C9D">
        <w:rPr>
          <w:i w:val="0"/>
        </w:rPr>
        <w:t xml:space="preserve">(pet promilov) od cene pogodbenih del z DDV, to je ……..... EUR. Pogodbena kazen skupno ne sme preseči 10 % (deset odstotkov) cene pogodbenih del z DDV. </w:t>
      </w:r>
    </w:p>
    <w:p w14:paraId="29FEEC24" w14:textId="77777777" w:rsidR="00BD6C43" w:rsidRPr="00C25C9D" w:rsidRDefault="00BD6C43" w:rsidP="00BD6C43">
      <w:pPr>
        <w:jc w:val="both"/>
        <w:rPr>
          <w:i w:val="0"/>
        </w:rPr>
      </w:pPr>
    </w:p>
    <w:p w14:paraId="33B5E7BD" w14:textId="77777777" w:rsidR="00BD6C43" w:rsidRPr="00C25C9D" w:rsidRDefault="00BD6C43" w:rsidP="00BD6C43">
      <w:pPr>
        <w:jc w:val="both"/>
        <w:rPr>
          <w:i w:val="0"/>
        </w:rPr>
      </w:pPr>
      <w:r w:rsidRPr="00C25C9D">
        <w:rPr>
          <w:i w:val="0"/>
        </w:rPr>
        <w:t>Če naročniku zaradi zamude nastane škoda, ki je večja od pogodbene kazni, ima naročnik pravico zahtevati od izvajalca razliko do popolne odškodnine</w:t>
      </w:r>
      <w:r w:rsidRPr="00C25C9D">
        <w:rPr>
          <w:b/>
          <w:i w:val="0"/>
        </w:rPr>
        <w:t xml:space="preserve"> </w:t>
      </w:r>
      <w:r w:rsidRPr="00C25C9D">
        <w:rPr>
          <w:i w:val="0"/>
        </w:rPr>
        <w:t>in vso škodo zaradi slabo ali nestrokovno izvedenih pogodbenih del.</w:t>
      </w:r>
    </w:p>
    <w:p w14:paraId="6487FC26" w14:textId="77777777" w:rsidR="00BD6C43" w:rsidRPr="00C25C9D" w:rsidRDefault="00BD6C43" w:rsidP="00BD6C43">
      <w:pPr>
        <w:jc w:val="both"/>
        <w:rPr>
          <w:i w:val="0"/>
        </w:rPr>
      </w:pPr>
    </w:p>
    <w:p w14:paraId="4FE12A60" w14:textId="77777777" w:rsidR="00BD6C43" w:rsidRPr="00C25C9D" w:rsidRDefault="00BD6C43" w:rsidP="00BD6C43">
      <w:pPr>
        <w:jc w:val="both"/>
        <w:rPr>
          <w:i w:val="0"/>
        </w:rPr>
      </w:pPr>
      <w:r w:rsidRPr="00C25C9D">
        <w:rPr>
          <w:i w:val="0"/>
        </w:rPr>
        <w:t>Plačilo pogodbene kazni izvajalca ne odvezuje od izpolnitve pogodbenih obveznosti.</w:t>
      </w:r>
    </w:p>
    <w:p w14:paraId="0C238649" w14:textId="77777777" w:rsidR="00BD6C43" w:rsidRPr="00C25C9D" w:rsidRDefault="00BD6C43" w:rsidP="00BD6C43">
      <w:pPr>
        <w:jc w:val="both"/>
        <w:rPr>
          <w:i w:val="0"/>
        </w:rPr>
      </w:pPr>
    </w:p>
    <w:p w14:paraId="49E35717" w14:textId="77777777" w:rsidR="00BD6C43" w:rsidRPr="00C25C9D" w:rsidRDefault="00BD6C43" w:rsidP="00BD6C43">
      <w:pPr>
        <w:overflowPunct w:val="0"/>
        <w:autoSpaceDE w:val="0"/>
        <w:autoSpaceDN w:val="0"/>
        <w:adjustRightInd w:val="0"/>
        <w:jc w:val="center"/>
        <w:rPr>
          <w:i w:val="0"/>
        </w:rPr>
      </w:pPr>
      <w:r w:rsidRPr="00C25C9D">
        <w:rPr>
          <w:i w:val="0"/>
        </w:rPr>
        <w:t>1</w:t>
      </w:r>
      <w:r>
        <w:rPr>
          <w:i w:val="0"/>
        </w:rPr>
        <w:t>3</w:t>
      </w:r>
      <w:r w:rsidRPr="00C25C9D">
        <w:rPr>
          <w:i w:val="0"/>
        </w:rPr>
        <w:t>. člen</w:t>
      </w:r>
    </w:p>
    <w:p w14:paraId="3190EC84" w14:textId="77777777" w:rsidR="00BD6C43" w:rsidRPr="00C25C9D" w:rsidRDefault="00BD6C43" w:rsidP="00BD6C43">
      <w:pPr>
        <w:jc w:val="both"/>
        <w:rPr>
          <w:i w:val="0"/>
        </w:rPr>
      </w:pPr>
    </w:p>
    <w:p w14:paraId="1FCE51A8" w14:textId="77777777" w:rsidR="00BD6C43" w:rsidRPr="00C25C9D" w:rsidRDefault="00BD6C43" w:rsidP="00BD6C43">
      <w:pPr>
        <w:jc w:val="both"/>
        <w:rPr>
          <w:i w:val="0"/>
        </w:rPr>
      </w:pPr>
      <w:r w:rsidRPr="00C25C9D">
        <w:rPr>
          <w:i w:val="0"/>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w:t>
      </w:r>
      <w:r>
        <w:rPr>
          <w:i w:val="0"/>
        </w:rPr>
        <w:t>v</w:t>
      </w:r>
      <w:r w:rsidRPr="00C25C9D">
        <w:rPr>
          <w:i w:val="0"/>
        </w:rPr>
        <w:t>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491F5B5E" w14:textId="77777777" w:rsidR="00BD6C43" w:rsidRPr="00C25C9D" w:rsidRDefault="00BD6C43" w:rsidP="00BD6C43">
      <w:pPr>
        <w:jc w:val="both"/>
        <w:rPr>
          <w:i w:val="0"/>
        </w:rPr>
      </w:pPr>
    </w:p>
    <w:p w14:paraId="53010DF9" w14:textId="77777777" w:rsidR="00BD6C43" w:rsidRPr="00C25C9D" w:rsidRDefault="00BD6C43" w:rsidP="00BD6C43">
      <w:pPr>
        <w:jc w:val="center"/>
        <w:rPr>
          <w:i w:val="0"/>
        </w:rPr>
      </w:pPr>
      <w:r w:rsidRPr="00C25C9D">
        <w:rPr>
          <w:i w:val="0"/>
        </w:rPr>
        <w:t>1</w:t>
      </w:r>
      <w:r>
        <w:rPr>
          <w:i w:val="0"/>
        </w:rPr>
        <w:t>4</w:t>
      </w:r>
      <w:r w:rsidRPr="00C25C9D">
        <w:rPr>
          <w:i w:val="0"/>
        </w:rPr>
        <w:t>. člen</w:t>
      </w:r>
    </w:p>
    <w:p w14:paraId="6A81E7B7" w14:textId="77777777" w:rsidR="00BD6C43" w:rsidRPr="00C25C9D" w:rsidRDefault="00BD6C43" w:rsidP="00BD6C43">
      <w:pPr>
        <w:jc w:val="both"/>
        <w:rPr>
          <w:i w:val="0"/>
        </w:rPr>
      </w:pPr>
    </w:p>
    <w:p w14:paraId="14A344A7" w14:textId="77777777" w:rsidR="00BD6C43" w:rsidRPr="00C25C9D" w:rsidRDefault="00BD6C43" w:rsidP="00BD6C43">
      <w:pPr>
        <w:jc w:val="both"/>
        <w:rPr>
          <w:i w:val="0"/>
        </w:rPr>
      </w:pPr>
      <w:r w:rsidRPr="00C25C9D">
        <w:rPr>
          <w:i w:val="0"/>
        </w:rPr>
        <w:t xml:space="preserve">Pogodbeno kazen v višini 10 % (deset odstotkov) cene pogodbenih del z DDV, to je …………………… EUR (z besedo: .................... </w:t>
      </w:r>
      <w:r>
        <w:rPr>
          <w:i w:val="0"/>
        </w:rPr>
        <w:t>evrov in xx</w:t>
      </w:r>
      <w:r w:rsidRPr="00C25C9D">
        <w:rPr>
          <w:i w:val="0"/>
        </w:rPr>
        <w:t>/100), je dolžan izvajalec plačati naročniku tudi v primeru njegove neizpolnitve pogodbe.</w:t>
      </w:r>
    </w:p>
    <w:p w14:paraId="568D8718" w14:textId="77777777" w:rsidR="00BD6C43" w:rsidRPr="00C25C9D" w:rsidRDefault="00BD6C43" w:rsidP="00BD6C43">
      <w:pPr>
        <w:jc w:val="both"/>
        <w:rPr>
          <w:b/>
          <w:i w:val="0"/>
        </w:rPr>
      </w:pPr>
    </w:p>
    <w:p w14:paraId="0E84880D" w14:textId="77777777" w:rsidR="00BD6C43" w:rsidRPr="00C25C9D" w:rsidRDefault="00BD6C43" w:rsidP="00BD6C43">
      <w:pPr>
        <w:jc w:val="both"/>
        <w:rPr>
          <w:i w:val="0"/>
        </w:rPr>
      </w:pPr>
      <w:r w:rsidRPr="00C25C9D">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D641685" w14:textId="77777777" w:rsidR="00BD6C43" w:rsidRPr="00C25C9D" w:rsidRDefault="00BD6C43" w:rsidP="00BD6C43">
      <w:pPr>
        <w:jc w:val="both"/>
        <w:rPr>
          <w:b/>
          <w:i w:val="0"/>
        </w:rPr>
      </w:pPr>
    </w:p>
    <w:p w14:paraId="53C09DD8" w14:textId="77777777" w:rsidR="00BD6C43" w:rsidRPr="00C25C9D" w:rsidRDefault="00BD6C43" w:rsidP="00BD6C43">
      <w:pPr>
        <w:jc w:val="both"/>
        <w:rPr>
          <w:b/>
          <w:i w:val="0"/>
        </w:rPr>
      </w:pPr>
    </w:p>
    <w:p w14:paraId="1F7443C8" w14:textId="77777777" w:rsidR="00BD6C43" w:rsidRPr="00C25C9D" w:rsidRDefault="00BD6C43" w:rsidP="00BD6C43">
      <w:pPr>
        <w:jc w:val="both"/>
        <w:rPr>
          <w:b/>
          <w:i w:val="0"/>
        </w:rPr>
      </w:pPr>
      <w:r w:rsidRPr="00C25C9D">
        <w:rPr>
          <w:b/>
          <w:i w:val="0"/>
        </w:rPr>
        <w:t>Garancije izvajalca</w:t>
      </w:r>
    </w:p>
    <w:p w14:paraId="4A59211A" w14:textId="77777777" w:rsidR="00BD6C43" w:rsidRPr="00C25C9D" w:rsidRDefault="00BD6C43" w:rsidP="00BD6C43">
      <w:pPr>
        <w:jc w:val="center"/>
        <w:rPr>
          <w:i w:val="0"/>
        </w:rPr>
      </w:pPr>
      <w:r w:rsidRPr="00C25C9D">
        <w:rPr>
          <w:i w:val="0"/>
        </w:rPr>
        <w:t>1</w:t>
      </w:r>
      <w:r>
        <w:rPr>
          <w:i w:val="0"/>
        </w:rPr>
        <w:t>5</w:t>
      </w:r>
      <w:r w:rsidRPr="00C25C9D">
        <w:rPr>
          <w:i w:val="0"/>
        </w:rPr>
        <w:t>. člen</w:t>
      </w:r>
    </w:p>
    <w:p w14:paraId="5857CD4B" w14:textId="77777777" w:rsidR="00BD6C43" w:rsidRPr="00C25C9D" w:rsidRDefault="00BD6C43" w:rsidP="00BD6C43">
      <w:pPr>
        <w:jc w:val="both"/>
        <w:rPr>
          <w:i w:val="0"/>
        </w:rPr>
      </w:pPr>
    </w:p>
    <w:p w14:paraId="3B6B90D6" w14:textId="77777777" w:rsidR="00BD6C43" w:rsidRPr="00C25C9D" w:rsidRDefault="00BD6C43" w:rsidP="00BD6C43">
      <w:pPr>
        <w:jc w:val="both"/>
        <w:rPr>
          <w:i w:val="0"/>
          <w:color w:val="000000"/>
        </w:rPr>
      </w:pPr>
      <w:r w:rsidRPr="00C25C9D">
        <w:rPr>
          <w:i w:val="0"/>
          <w:color w:val="000000"/>
        </w:rPr>
        <w:t>Izvajalec se s to pogodbo zavezuje, da bo odpravil vse stvarne napake, ki se bodo pokazale po prevzemu opravljenih del in daje garancijo za vsa opravljena dela (tudi za dela podizvajalcev), in sicer:</w:t>
      </w:r>
    </w:p>
    <w:p w14:paraId="28A02C5F" w14:textId="77777777" w:rsidR="00BD6C43" w:rsidRPr="00C25C9D" w:rsidRDefault="00BD6C43" w:rsidP="00BD6C43">
      <w:pPr>
        <w:numPr>
          <w:ilvl w:val="0"/>
          <w:numId w:val="36"/>
        </w:numPr>
        <w:overflowPunct w:val="0"/>
        <w:autoSpaceDE w:val="0"/>
        <w:autoSpaceDN w:val="0"/>
        <w:adjustRightInd w:val="0"/>
        <w:ind w:left="0" w:firstLine="0"/>
        <w:jc w:val="both"/>
        <w:textAlignment w:val="baseline"/>
        <w:rPr>
          <w:i w:val="0"/>
          <w:color w:val="000000"/>
        </w:rPr>
      </w:pPr>
      <w:r w:rsidRPr="00C25C9D">
        <w:rPr>
          <w:i w:val="0"/>
          <w:color w:val="000000"/>
        </w:rPr>
        <w:t>splošni garancijski rok za izvedena dela 5 (pet) let,</w:t>
      </w:r>
    </w:p>
    <w:p w14:paraId="23D30F0E" w14:textId="77777777" w:rsidR="00BD6C43" w:rsidRPr="00C25C9D" w:rsidRDefault="00BD6C43" w:rsidP="00BD6C43">
      <w:pPr>
        <w:numPr>
          <w:ilvl w:val="0"/>
          <w:numId w:val="36"/>
        </w:numPr>
        <w:overflowPunct w:val="0"/>
        <w:autoSpaceDE w:val="0"/>
        <w:autoSpaceDN w:val="0"/>
        <w:adjustRightInd w:val="0"/>
        <w:ind w:left="0" w:firstLine="0"/>
        <w:jc w:val="both"/>
        <w:textAlignment w:val="baseline"/>
        <w:rPr>
          <w:i w:val="0"/>
          <w:color w:val="000000"/>
        </w:rPr>
      </w:pPr>
      <w:r w:rsidRPr="00C25C9D">
        <w:rPr>
          <w:i w:val="0"/>
          <w:color w:val="000000"/>
        </w:rPr>
        <w:t>solidnost gradbe 10 (deset) let.</w:t>
      </w:r>
    </w:p>
    <w:p w14:paraId="72F55E0E" w14:textId="77777777" w:rsidR="00BD6C43" w:rsidRPr="00C25C9D" w:rsidRDefault="00BD6C43" w:rsidP="00BD6C43">
      <w:pPr>
        <w:overflowPunct w:val="0"/>
        <w:autoSpaceDE w:val="0"/>
        <w:autoSpaceDN w:val="0"/>
        <w:adjustRightInd w:val="0"/>
        <w:jc w:val="both"/>
        <w:textAlignment w:val="baseline"/>
        <w:rPr>
          <w:i w:val="0"/>
          <w:color w:val="000000"/>
        </w:rPr>
      </w:pPr>
    </w:p>
    <w:p w14:paraId="4A263459" w14:textId="77777777" w:rsidR="00BD6C43" w:rsidRPr="00C25C9D"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25C9D">
        <w:rPr>
          <w:i w:val="0"/>
          <w:color w:val="000000"/>
        </w:rPr>
        <w:t>Za vgrajeno opremo</w:t>
      </w:r>
      <w:r>
        <w:rPr>
          <w:i w:val="0"/>
          <w:color w:val="000000"/>
        </w:rPr>
        <w:t xml:space="preserve"> in naprave</w:t>
      </w:r>
      <w:r w:rsidRPr="00C25C9D">
        <w:rPr>
          <w:i w:val="0"/>
          <w:color w:val="000000"/>
        </w:rPr>
        <w:t>, daje izvajalec garancijo v takšnem obsegu, kot jo nudijo dobavitelji navedenih izdelkov, ki pa ne smejo biti krajši od 2 (dveh) let.</w:t>
      </w:r>
    </w:p>
    <w:p w14:paraId="36B31E83" w14:textId="77777777" w:rsidR="00BD6C43" w:rsidRPr="00A409E2"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10A65BD0" w14:textId="77777777" w:rsidR="00BD6C43" w:rsidRPr="00C25C9D"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A409E2">
        <w:rPr>
          <w:i w:val="0"/>
          <w:color w:val="000000"/>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14:paraId="591CF455" w14:textId="77777777" w:rsidR="00BD6C43"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46D63C71" w14:textId="77777777" w:rsidR="00BD6C43" w:rsidRPr="00C25C9D"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25C9D">
        <w:rPr>
          <w:i w:val="0"/>
          <w:color w:val="000000"/>
        </w:rPr>
        <w:t>Izvajalec mora za vgrajeno opremo in naprave naročniku dostaviti pravilno izpolnjene in s strani proizvajalcev oziroma dobaviteljev izpolnjene, podpisane in ožigosane garancijske liste.</w:t>
      </w:r>
    </w:p>
    <w:p w14:paraId="23D9938B" w14:textId="77777777" w:rsidR="00BD6C43" w:rsidRPr="00C25C9D"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6CFE02D3" w14:textId="77777777" w:rsidR="00BD6C43" w:rsidRPr="00C25C9D"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25C9D">
        <w:rPr>
          <w:i w:val="0"/>
          <w:color w:val="000000"/>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67BF55DB" w14:textId="77777777" w:rsidR="00BD6C43" w:rsidRPr="00C25C9D" w:rsidRDefault="00BD6C43" w:rsidP="00BD6C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324DA07B" w14:textId="77777777" w:rsidR="00BD6C43" w:rsidRPr="00C25C9D" w:rsidRDefault="00BD6C43" w:rsidP="00BD6C43">
      <w:pPr>
        <w:jc w:val="both"/>
        <w:rPr>
          <w:i w:val="0"/>
        </w:rPr>
      </w:pPr>
      <w:r w:rsidRPr="00C25C9D">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7125411" w14:textId="77777777" w:rsidR="00BD6C43" w:rsidRPr="00C25C9D" w:rsidRDefault="00BD6C43" w:rsidP="00BD6C43">
      <w:pPr>
        <w:jc w:val="both"/>
        <w:rPr>
          <w:i w:val="0"/>
          <w:color w:val="000000"/>
        </w:rPr>
      </w:pPr>
    </w:p>
    <w:p w14:paraId="452FF1A8" w14:textId="77777777" w:rsidR="00BD6C43" w:rsidRPr="00C25C9D" w:rsidRDefault="00BD6C43" w:rsidP="00BD6C43">
      <w:pPr>
        <w:jc w:val="both"/>
        <w:rPr>
          <w:i w:val="0"/>
          <w:color w:val="000000"/>
        </w:rPr>
      </w:pPr>
      <w:r w:rsidRPr="00C25C9D">
        <w:rPr>
          <w:i w:val="0"/>
          <w:color w:val="000000"/>
        </w:rPr>
        <w:t>Izvajalec je dolžan na svoje stroške odpraviti vse pomanjkljivosti, za katere jamči in ki se pokažejo med garancijskim rokom.</w:t>
      </w:r>
    </w:p>
    <w:p w14:paraId="5B569FEF" w14:textId="77777777" w:rsidR="00BD6C43" w:rsidRPr="00C25C9D" w:rsidRDefault="00BD6C43" w:rsidP="00BD6C43">
      <w:pPr>
        <w:jc w:val="both"/>
        <w:rPr>
          <w:b/>
          <w:i w:val="0"/>
        </w:rPr>
      </w:pPr>
    </w:p>
    <w:p w14:paraId="25426EDD" w14:textId="77777777" w:rsidR="00BD6C43" w:rsidRPr="00C25C9D" w:rsidRDefault="00BD6C43" w:rsidP="00BD6C43">
      <w:pPr>
        <w:jc w:val="both"/>
        <w:rPr>
          <w:b/>
          <w:i w:val="0"/>
        </w:rPr>
      </w:pPr>
    </w:p>
    <w:p w14:paraId="00A3E25D" w14:textId="77777777" w:rsidR="00BD6C43" w:rsidRPr="00C25C9D" w:rsidRDefault="00BD6C43" w:rsidP="00BD6C43">
      <w:pPr>
        <w:jc w:val="both"/>
        <w:rPr>
          <w:b/>
          <w:i w:val="0"/>
        </w:rPr>
      </w:pPr>
      <w:r w:rsidRPr="00C25C9D">
        <w:rPr>
          <w:b/>
          <w:i w:val="0"/>
        </w:rPr>
        <w:t>Prevzem pogodbenih del</w:t>
      </w:r>
    </w:p>
    <w:p w14:paraId="2A2FC79A" w14:textId="77777777" w:rsidR="00BD6C43" w:rsidRPr="00C25C9D" w:rsidRDefault="00BD6C43" w:rsidP="00BD6C43">
      <w:pPr>
        <w:jc w:val="center"/>
        <w:rPr>
          <w:i w:val="0"/>
        </w:rPr>
      </w:pPr>
      <w:r w:rsidRPr="00C25C9D">
        <w:rPr>
          <w:i w:val="0"/>
        </w:rPr>
        <w:t>1</w:t>
      </w:r>
      <w:r>
        <w:rPr>
          <w:i w:val="0"/>
        </w:rPr>
        <w:t>6</w:t>
      </w:r>
      <w:r w:rsidRPr="00C25C9D">
        <w:rPr>
          <w:i w:val="0"/>
        </w:rPr>
        <w:t>. člen</w:t>
      </w:r>
    </w:p>
    <w:p w14:paraId="0609332B" w14:textId="77777777" w:rsidR="00BD6C43" w:rsidRPr="00C25C9D" w:rsidRDefault="00BD6C43" w:rsidP="00BD6C43">
      <w:pPr>
        <w:jc w:val="both"/>
        <w:rPr>
          <w:b/>
          <w:i w:val="0"/>
        </w:rPr>
      </w:pPr>
    </w:p>
    <w:p w14:paraId="29FCBDE5" w14:textId="77777777" w:rsidR="00BD6C43" w:rsidRPr="00C25C9D" w:rsidRDefault="00BD6C43" w:rsidP="00BD6C43">
      <w:pPr>
        <w:jc w:val="both"/>
        <w:rPr>
          <w:i w:val="0"/>
          <w:color w:val="000000"/>
        </w:rPr>
      </w:pPr>
      <w:r w:rsidRPr="00C25C9D">
        <w:rPr>
          <w:i w:val="0"/>
          <w:color w:val="000000"/>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600DBE0A" w14:textId="77777777" w:rsidR="00BD6C43" w:rsidRPr="00C25C9D" w:rsidRDefault="00BD6C43" w:rsidP="00BD6C43">
      <w:pPr>
        <w:jc w:val="both"/>
        <w:rPr>
          <w:i w:val="0"/>
          <w:color w:val="000000"/>
        </w:rPr>
      </w:pPr>
    </w:p>
    <w:p w14:paraId="0A405E8A" w14:textId="77777777" w:rsidR="00BD6C43" w:rsidRPr="00C25C9D" w:rsidRDefault="00BD6C43" w:rsidP="00BD6C43">
      <w:pPr>
        <w:jc w:val="both"/>
        <w:rPr>
          <w:i w:val="0"/>
          <w:color w:val="000000"/>
        </w:rPr>
      </w:pPr>
      <w:r w:rsidRPr="00C25C9D">
        <w:rPr>
          <w:i w:val="0"/>
          <w:color w:val="000000"/>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62778848" w14:textId="77777777" w:rsidR="00BD6C43" w:rsidRPr="00C25C9D" w:rsidRDefault="00BD6C43" w:rsidP="00BD6C43">
      <w:pPr>
        <w:jc w:val="both"/>
        <w:rPr>
          <w:i w:val="0"/>
          <w:color w:val="000000"/>
        </w:rPr>
      </w:pPr>
    </w:p>
    <w:p w14:paraId="1EB41C2F" w14:textId="77777777" w:rsidR="00BD6C43" w:rsidRPr="00C25C9D" w:rsidRDefault="00BD6C43" w:rsidP="00BD6C43">
      <w:pPr>
        <w:keepNext/>
        <w:jc w:val="both"/>
        <w:rPr>
          <w:i w:val="0"/>
          <w:color w:val="000000"/>
        </w:rPr>
      </w:pPr>
      <w:r w:rsidRPr="00C25C9D">
        <w:rPr>
          <w:i w:val="0"/>
          <w:color w:val="000000"/>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25C9D">
        <w:rPr>
          <w:i w:val="0"/>
        </w:rPr>
        <w:t>, vključno z izpolnjenimi in potrjenimi obrazci iz katerih je razvidna vrsta, obseg in vrednost zgrajene komunalne infrastrukture v skladu z Navodilom o prevzemu komunalne opreme MOL.</w:t>
      </w:r>
      <w:r w:rsidRPr="00C25C9D">
        <w:rPr>
          <w:i w:val="0"/>
          <w:color w:val="000000"/>
        </w:rPr>
        <w:t xml:space="preserve"> Projektna dokumentacija v elektronski obliki mora biti pripravljena v naslednjih formatih (nezaklenjeno):</w:t>
      </w:r>
    </w:p>
    <w:p w14:paraId="7EA9EB5F" w14:textId="77777777" w:rsidR="00BD6C43" w:rsidRPr="00C25C9D" w:rsidRDefault="00BD6C43" w:rsidP="00BD6C43">
      <w:pPr>
        <w:numPr>
          <w:ilvl w:val="0"/>
          <w:numId w:val="37"/>
        </w:numPr>
        <w:ind w:left="0" w:firstLine="0"/>
        <w:jc w:val="both"/>
        <w:rPr>
          <w:i w:val="0"/>
          <w:color w:val="000000"/>
        </w:rPr>
      </w:pPr>
      <w:r w:rsidRPr="00C25C9D">
        <w:rPr>
          <w:i w:val="0"/>
          <w:color w:val="000000"/>
        </w:rPr>
        <w:t>grafični del v vektorskem formatu .dwg in .dxf,</w:t>
      </w:r>
    </w:p>
    <w:p w14:paraId="57B79379" w14:textId="77777777" w:rsidR="00BD6C43" w:rsidRPr="00C25C9D" w:rsidRDefault="00BD6C43" w:rsidP="00BD6C43">
      <w:pPr>
        <w:numPr>
          <w:ilvl w:val="0"/>
          <w:numId w:val="37"/>
        </w:numPr>
        <w:ind w:left="0" w:firstLine="0"/>
        <w:jc w:val="both"/>
        <w:rPr>
          <w:i w:val="0"/>
          <w:color w:val="000000"/>
        </w:rPr>
      </w:pPr>
      <w:r w:rsidRPr="00C25C9D">
        <w:rPr>
          <w:i w:val="0"/>
          <w:color w:val="000000"/>
        </w:rPr>
        <w:t>tekstualni del v formatu .doc,</w:t>
      </w:r>
    </w:p>
    <w:p w14:paraId="38A15B74" w14:textId="77777777" w:rsidR="00BD6C43" w:rsidRPr="00C25C9D" w:rsidRDefault="00BD6C43" w:rsidP="00BD6C43">
      <w:pPr>
        <w:numPr>
          <w:ilvl w:val="0"/>
          <w:numId w:val="37"/>
        </w:numPr>
        <w:ind w:left="0" w:firstLine="0"/>
        <w:jc w:val="both"/>
        <w:rPr>
          <w:i w:val="0"/>
          <w:color w:val="000000"/>
        </w:rPr>
      </w:pPr>
      <w:r w:rsidRPr="00C25C9D">
        <w:rPr>
          <w:i w:val="0"/>
          <w:color w:val="000000"/>
        </w:rPr>
        <w:t>tabelarični del v formatu .xls.</w:t>
      </w:r>
    </w:p>
    <w:p w14:paraId="213E4A75" w14:textId="77777777" w:rsidR="00BD6C43" w:rsidRPr="00C25C9D" w:rsidRDefault="00BD6C43" w:rsidP="00BD6C43">
      <w:pPr>
        <w:keepNext/>
        <w:jc w:val="both"/>
        <w:rPr>
          <w:i w:val="0"/>
          <w:highlight w:val="yellow"/>
        </w:rPr>
      </w:pPr>
    </w:p>
    <w:p w14:paraId="6DBB31C2" w14:textId="43A060FB" w:rsidR="00BD6C43" w:rsidRPr="00C25C9D" w:rsidRDefault="00BD6C43" w:rsidP="00BD6C43">
      <w:pPr>
        <w:jc w:val="both"/>
        <w:rPr>
          <w:i w:val="0"/>
          <w:color w:val="000000"/>
        </w:rPr>
      </w:pPr>
      <w:r w:rsidRPr="00C25C9D">
        <w:rPr>
          <w:i w:val="0"/>
          <w:color w:val="000000"/>
        </w:rPr>
        <w:t>Izvajalec mora pred končnim prevzemom pogodbenih del izročiti naročniku nepreklicno, brezpogojno bančno garancijo ali kavcijsko zavarovanje zavarovalnic</w:t>
      </w:r>
      <w:r>
        <w:rPr>
          <w:i w:val="0"/>
          <w:color w:val="000000"/>
        </w:rPr>
        <w:t>e</w:t>
      </w:r>
      <w:r w:rsidRPr="00C25C9D">
        <w:rPr>
          <w:i w:val="0"/>
          <w:color w:val="000000"/>
        </w:rPr>
        <w:t xml:space="preserve"> za odpravo napak v garancijskem roku, plačljivo na prvi poziv po vzorcu iz razpisne dokumentacije (v nadaljevanju: garancija), in sicer v višini 5 % (pet odstotkov) od končne cene pogodbenih del z DDV. Rok trajanja garancije mora biti za 30 (trideset) dni daljši kot je garancijski rok za </w:t>
      </w:r>
      <w:r>
        <w:rPr>
          <w:i w:val="0"/>
          <w:color w:val="000000"/>
        </w:rPr>
        <w:t>izvedena dela</w:t>
      </w:r>
      <w:r w:rsidRPr="00C25C9D">
        <w:rPr>
          <w:i w:val="0"/>
          <w:color w:val="000000"/>
        </w:rPr>
        <w:t xml:space="preserve">, t.j. </w:t>
      </w:r>
      <w:r>
        <w:rPr>
          <w:i w:val="0"/>
          <w:color w:val="000000"/>
        </w:rPr>
        <w:t>5</w:t>
      </w:r>
      <w:r w:rsidRPr="00C25C9D">
        <w:rPr>
          <w:i w:val="0"/>
          <w:color w:val="000000"/>
        </w:rPr>
        <w:t xml:space="preserve"> let. Garancija služi naročniku kot jamstvo za vestno izpolnjevanje izvajalčevih obveznosti do naročnika v času garancijskega roka. V kolikor se garancijski rok podaljša, se mora hkrati podaljšati za enak čas tudi rok trajanja garancije.</w:t>
      </w:r>
    </w:p>
    <w:p w14:paraId="4170D5B7" w14:textId="77777777" w:rsidR="00BD6C43" w:rsidRPr="00C25C9D" w:rsidRDefault="00BD6C43" w:rsidP="00BD6C43">
      <w:pPr>
        <w:numPr>
          <w:ilvl w:val="12"/>
          <w:numId w:val="0"/>
        </w:numPr>
        <w:jc w:val="both"/>
        <w:rPr>
          <w:i w:val="0"/>
          <w:color w:val="000000"/>
        </w:rPr>
      </w:pPr>
    </w:p>
    <w:p w14:paraId="20C3993C" w14:textId="77777777" w:rsidR="00BD6C43" w:rsidRPr="00C25C9D" w:rsidRDefault="00BD6C43" w:rsidP="00BD6C43">
      <w:pPr>
        <w:numPr>
          <w:ilvl w:val="12"/>
          <w:numId w:val="0"/>
        </w:numPr>
        <w:jc w:val="both"/>
        <w:rPr>
          <w:i w:val="0"/>
          <w:color w:val="000000"/>
        </w:rPr>
      </w:pPr>
      <w:r w:rsidRPr="00C25C9D">
        <w:rPr>
          <w:i w:val="0"/>
          <w:color w:val="000000"/>
        </w:rPr>
        <w:t>Izvajalec odgovarja za odpravo stvarnih napak v garancijskih rokih skladno s to pogodbo, tudi če bo MOL iz kateregakoli razloga unovčil prejeto zavarovanje za odpravo napak v garancijskem roku.</w:t>
      </w:r>
    </w:p>
    <w:p w14:paraId="0ADA5EC7" w14:textId="77777777" w:rsidR="00BD6C43" w:rsidRPr="00C25C9D" w:rsidRDefault="00BD6C43" w:rsidP="00BD6C43">
      <w:pPr>
        <w:jc w:val="both"/>
        <w:rPr>
          <w:i w:val="0"/>
          <w:color w:val="000000"/>
        </w:rPr>
      </w:pPr>
    </w:p>
    <w:p w14:paraId="7672B2CF" w14:textId="77777777" w:rsidR="00BD6C43" w:rsidRPr="00C25C9D" w:rsidRDefault="00BD6C43" w:rsidP="00BD6C43">
      <w:pPr>
        <w:jc w:val="both"/>
        <w:rPr>
          <w:i w:val="0"/>
          <w:color w:val="000000"/>
        </w:rPr>
      </w:pPr>
      <w:r w:rsidRPr="00C25C9D">
        <w:rPr>
          <w:i w:val="0"/>
          <w:color w:val="000000"/>
        </w:rPr>
        <w:t xml:space="preserve">Brez predložene garancije za odpravo napak v garancijski dobi prevzem pogodbenih del po tej pogodbi ni opravljen. </w:t>
      </w:r>
    </w:p>
    <w:p w14:paraId="2942AA15" w14:textId="77777777" w:rsidR="00BD6C43" w:rsidRPr="00C25C9D" w:rsidRDefault="00BD6C43" w:rsidP="00BD6C43">
      <w:pPr>
        <w:keepNext/>
        <w:jc w:val="both"/>
        <w:rPr>
          <w:bCs/>
          <w:i w:val="0"/>
        </w:rPr>
      </w:pPr>
    </w:p>
    <w:p w14:paraId="7D83BD45" w14:textId="77777777" w:rsidR="00BD6C43" w:rsidRPr="00C25C9D" w:rsidRDefault="00BD6C43" w:rsidP="00BD6C43">
      <w:pPr>
        <w:jc w:val="center"/>
        <w:rPr>
          <w:i w:val="0"/>
        </w:rPr>
      </w:pPr>
      <w:r w:rsidRPr="00C25C9D">
        <w:rPr>
          <w:i w:val="0"/>
        </w:rPr>
        <w:t>1</w:t>
      </w:r>
      <w:r>
        <w:rPr>
          <w:i w:val="0"/>
        </w:rPr>
        <w:t>7</w:t>
      </w:r>
      <w:r w:rsidRPr="00C25C9D">
        <w:rPr>
          <w:i w:val="0"/>
        </w:rPr>
        <w:t>. člen</w:t>
      </w:r>
    </w:p>
    <w:p w14:paraId="4200F182" w14:textId="77777777" w:rsidR="00BD6C43" w:rsidRPr="00C25C9D" w:rsidRDefault="00BD6C43" w:rsidP="00BD6C43">
      <w:pPr>
        <w:jc w:val="both"/>
        <w:rPr>
          <w:b/>
          <w:i w:val="0"/>
        </w:rPr>
      </w:pPr>
    </w:p>
    <w:p w14:paraId="393DE25E" w14:textId="77777777" w:rsidR="00BD6C43" w:rsidRPr="00C25C9D" w:rsidRDefault="00BD6C43" w:rsidP="00BD6C43">
      <w:pPr>
        <w:jc w:val="both"/>
        <w:rPr>
          <w:i w:val="0"/>
          <w:color w:val="000000"/>
        </w:rPr>
      </w:pPr>
      <w:r w:rsidRPr="00C25C9D">
        <w:rPr>
          <w:i w:val="0"/>
          <w:color w:val="000000"/>
        </w:rPr>
        <w:t xml:space="preserve">Za skrite napake, ki se pokažejo v garancijski dobi, je naročnik dolžan obvestiti izvajalca </w:t>
      </w:r>
      <w:r w:rsidRPr="00C25C9D">
        <w:rPr>
          <w:i w:val="0"/>
        </w:rPr>
        <w:t>brez odlašanja</w:t>
      </w:r>
      <w:r w:rsidRPr="00C25C9D">
        <w:rPr>
          <w:i w:val="0"/>
          <w:color w:val="000000"/>
        </w:rPr>
        <w:t>. Stranki sporazumno določita primeren rok za odpravo napak, če to ne bo mogoče, pa ga določi naročnik sam.</w:t>
      </w:r>
    </w:p>
    <w:p w14:paraId="1621F755" w14:textId="77777777" w:rsidR="00BD6C43" w:rsidRPr="00C25C9D" w:rsidRDefault="00BD6C43" w:rsidP="00BD6C43">
      <w:pPr>
        <w:jc w:val="both"/>
        <w:rPr>
          <w:i w:val="0"/>
          <w:color w:val="000000"/>
        </w:rPr>
      </w:pPr>
    </w:p>
    <w:p w14:paraId="301A40C9" w14:textId="77777777" w:rsidR="00BD6C43" w:rsidRPr="00C25C9D" w:rsidRDefault="00BD6C43" w:rsidP="00BD6C43">
      <w:pPr>
        <w:jc w:val="both"/>
        <w:rPr>
          <w:i w:val="0"/>
          <w:color w:val="000000"/>
        </w:rPr>
      </w:pPr>
      <w:r w:rsidRPr="00C25C9D">
        <w:rPr>
          <w:i w:val="0"/>
          <w:color w:val="000000"/>
        </w:rPr>
        <w:lastRenderedPageBreak/>
        <w:t xml:space="preserve">Izvajalec je k odpravi napak dolžan pristopiti v dogovorjenem roku, v nujnih primerih pa takoj, ko je to mogoče. </w:t>
      </w:r>
    </w:p>
    <w:p w14:paraId="7A342EBD" w14:textId="77777777" w:rsidR="00BD6C43" w:rsidRPr="00C25C9D" w:rsidRDefault="00BD6C43" w:rsidP="00BD6C43">
      <w:pPr>
        <w:jc w:val="both"/>
        <w:rPr>
          <w:i w:val="0"/>
          <w:color w:val="000000"/>
        </w:rPr>
      </w:pPr>
    </w:p>
    <w:p w14:paraId="3EF2130E" w14:textId="77777777" w:rsidR="00BD6C43" w:rsidRPr="00C25C9D" w:rsidRDefault="00BD6C43" w:rsidP="00BD6C43">
      <w:pPr>
        <w:jc w:val="both"/>
        <w:rPr>
          <w:i w:val="0"/>
          <w:color w:val="000000"/>
        </w:rPr>
      </w:pPr>
      <w:r w:rsidRPr="00C25C9D">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14:paraId="67D1C671" w14:textId="77777777" w:rsidR="00BD6C43" w:rsidRPr="00C25C9D" w:rsidRDefault="00BD6C43" w:rsidP="00BD6C43">
      <w:pPr>
        <w:jc w:val="both"/>
        <w:rPr>
          <w:b/>
          <w:i w:val="0"/>
          <w:color w:val="000000"/>
        </w:rPr>
      </w:pPr>
    </w:p>
    <w:p w14:paraId="75B6CC64" w14:textId="77777777" w:rsidR="00BD6C43" w:rsidRPr="00C25C9D" w:rsidRDefault="00BD6C43" w:rsidP="00BD6C43">
      <w:pPr>
        <w:rPr>
          <w:b/>
          <w:i w:val="0"/>
          <w:color w:val="000000"/>
        </w:rPr>
      </w:pPr>
    </w:p>
    <w:p w14:paraId="00CC1563" w14:textId="77777777" w:rsidR="00BD6C43" w:rsidRPr="00C25C9D" w:rsidRDefault="00BD6C43" w:rsidP="00BD6C43">
      <w:pPr>
        <w:jc w:val="both"/>
        <w:rPr>
          <w:b/>
          <w:i w:val="0"/>
          <w:color w:val="000000"/>
        </w:rPr>
      </w:pPr>
      <w:r w:rsidRPr="00C25C9D">
        <w:rPr>
          <w:b/>
          <w:i w:val="0"/>
          <w:color w:val="000000"/>
        </w:rPr>
        <w:t>Varstvo podatkov</w:t>
      </w:r>
    </w:p>
    <w:p w14:paraId="305D3096" w14:textId="77777777" w:rsidR="00BD6C43" w:rsidRPr="00C25C9D" w:rsidRDefault="00BD6C43" w:rsidP="00BD6C43">
      <w:pPr>
        <w:jc w:val="center"/>
        <w:rPr>
          <w:i w:val="0"/>
        </w:rPr>
      </w:pPr>
      <w:r>
        <w:rPr>
          <w:i w:val="0"/>
        </w:rPr>
        <w:t>18.</w:t>
      </w:r>
      <w:r w:rsidRPr="00C25C9D">
        <w:rPr>
          <w:i w:val="0"/>
        </w:rPr>
        <w:t xml:space="preserve"> člen</w:t>
      </w:r>
    </w:p>
    <w:p w14:paraId="021DB820" w14:textId="77777777" w:rsidR="00BD6C43" w:rsidRPr="00C25C9D" w:rsidRDefault="00BD6C43" w:rsidP="00BD6C43">
      <w:pPr>
        <w:jc w:val="both"/>
        <w:rPr>
          <w:b/>
          <w:i w:val="0"/>
          <w:color w:val="000000"/>
        </w:rPr>
      </w:pPr>
    </w:p>
    <w:p w14:paraId="492D4322" w14:textId="77777777" w:rsidR="00BD6C43" w:rsidRPr="00AF360E" w:rsidRDefault="00BD6C43" w:rsidP="00BD6C43">
      <w:pPr>
        <w:jc w:val="both"/>
        <w:rPr>
          <w:i w:val="0"/>
          <w:color w:val="000000"/>
        </w:rPr>
      </w:pPr>
      <w:r w:rsidRPr="00AF360E">
        <w:rPr>
          <w:i w:val="0"/>
          <w:color w:val="000000"/>
        </w:rPr>
        <w:t xml:space="preserve">Izvajalec ne sme izkoriščati za svojo osebno uporabo ali izdati tretjemu podatkov, s katerim se seznani pri izvajanju pogodbenih del, in so kot taki varovani s predpisi o varstvu osebnih ali tajnih podatkov. </w:t>
      </w:r>
    </w:p>
    <w:p w14:paraId="68754495" w14:textId="77777777" w:rsidR="00BD6C43" w:rsidRPr="00AF360E" w:rsidRDefault="00BD6C43" w:rsidP="00BD6C43">
      <w:pPr>
        <w:jc w:val="both"/>
        <w:rPr>
          <w:i w:val="0"/>
          <w:color w:val="000000"/>
        </w:rPr>
      </w:pPr>
    </w:p>
    <w:p w14:paraId="75D4FD64" w14:textId="77777777" w:rsidR="00BD6C43" w:rsidRDefault="00BD6C43" w:rsidP="00BD6C43">
      <w:pPr>
        <w:jc w:val="both"/>
        <w:rPr>
          <w:i w:val="0"/>
          <w:color w:val="000000"/>
        </w:rPr>
      </w:pPr>
      <w:r w:rsidRPr="00AF360E">
        <w:rPr>
          <w:i w:val="0"/>
          <w:color w:val="000000"/>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0709C970" w14:textId="77777777" w:rsidR="00BD6C43" w:rsidRPr="00C25C9D" w:rsidRDefault="00BD6C43" w:rsidP="00BD6C43">
      <w:pPr>
        <w:jc w:val="both"/>
        <w:rPr>
          <w:i w:val="0"/>
          <w:color w:val="000000"/>
        </w:rPr>
      </w:pPr>
    </w:p>
    <w:p w14:paraId="1D817494" w14:textId="77777777" w:rsidR="00BD6C43" w:rsidRPr="00C25C9D" w:rsidRDefault="00BD6C43" w:rsidP="00BD6C43">
      <w:pPr>
        <w:jc w:val="both"/>
        <w:rPr>
          <w:i w:val="0"/>
          <w:color w:val="000000"/>
        </w:rPr>
      </w:pPr>
      <w:r w:rsidRPr="00C25C9D">
        <w:rPr>
          <w:i w:val="0"/>
          <w:color w:val="000000"/>
        </w:rPr>
        <w:t>V primeru kršitve določb o varovanju poslovne skrivnosti, sta pogodbeni stranki odškodninsko odgovorni za vso posredno in neposredno škodo.</w:t>
      </w:r>
    </w:p>
    <w:p w14:paraId="0A620FA9" w14:textId="77777777" w:rsidR="00BD6C43" w:rsidRPr="00C25C9D" w:rsidRDefault="00BD6C43" w:rsidP="00BD6C43">
      <w:pPr>
        <w:jc w:val="both"/>
        <w:rPr>
          <w:i w:val="0"/>
          <w:color w:val="000000"/>
        </w:rPr>
      </w:pPr>
    </w:p>
    <w:p w14:paraId="6EFF7B37" w14:textId="77777777" w:rsidR="00BD6C43" w:rsidRPr="00C25C9D" w:rsidRDefault="00BD6C43" w:rsidP="00BD6C43">
      <w:pPr>
        <w:jc w:val="both"/>
        <w:rPr>
          <w:i w:val="0"/>
          <w:color w:val="000000"/>
        </w:rPr>
      </w:pPr>
    </w:p>
    <w:p w14:paraId="5A26EF5B" w14:textId="77777777" w:rsidR="00BD6C43" w:rsidRPr="00C25C9D" w:rsidRDefault="00BD6C43" w:rsidP="00BD6C43">
      <w:pPr>
        <w:jc w:val="both"/>
        <w:rPr>
          <w:b/>
          <w:i w:val="0"/>
        </w:rPr>
      </w:pPr>
      <w:r w:rsidRPr="00C25C9D">
        <w:rPr>
          <w:b/>
          <w:i w:val="0"/>
        </w:rPr>
        <w:t>Pooblaščeni predstavniki pogodbenih strank</w:t>
      </w:r>
    </w:p>
    <w:p w14:paraId="22B951FF" w14:textId="77777777" w:rsidR="00BD6C43" w:rsidRPr="00C25C9D" w:rsidRDefault="00BD6C43" w:rsidP="00BD6C43">
      <w:pPr>
        <w:jc w:val="center"/>
        <w:rPr>
          <w:i w:val="0"/>
        </w:rPr>
      </w:pPr>
      <w:r w:rsidRPr="00C25C9D">
        <w:rPr>
          <w:i w:val="0"/>
        </w:rPr>
        <w:t>1</w:t>
      </w:r>
      <w:r>
        <w:rPr>
          <w:i w:val="0"/>
        </w:rPr>
        <w:t>9</w:t>
      </w:r>
      <w:r w:rsidRPr="00C25C9D">
        <w:rPr>
          <w:i w:val="0"/>
        </w:rPr>
        <w:t>. člen</w:t>
      </w:r>
    </w:p>
    <w:p w14:paraId="3A8B789B" w14:textId="77777777" w:rsidR="00BD6C43" w:rsidRPr="00C25C9D" w:rsidRDefault="00BD6C43" w:rsidP="00BD6C43">
      <w:pPr>
        <w:jc w:val="both"/>
        <w:rPr>
          <w:i w:val="0"/>
        </w:rPr>
      </w:pPr>
    </w:p>
    <w:p w14:paraId="139EAB67" w14:textId="77777777" w:rsidR="00BD6C43" w:rsidRPr="00C25C9D" w:rsidRDefault="00BD6C43" w:rsidP="00BD6C43">
      <w:pPr>
        <w:jc w:val="both"/>
        <w:rPr>
          <w:i w:val="0"/>
          <w:color w:val="000000"/>
        </w:rPr>
      </w:pPr>
      <w:r w:rsidRPr="00C25C9D">
        <w:rPr>
          <w:i w:val="0"/>
          <w:color w:val="000000"/>
        </w:rPr>
        <w:t>Pooblaščen predstavnik naročnika za izvajanje t</w:t>
      </w:r>
      <w:r>
        <w:rPr>
          <w:i w:val="0"/>
          <w:color w:val="000000"/>
        </w:rPr>
        <w:t>e pogodbe je: Petra Mervar</w:t>
      </w:r>
      <w:r w:rsidRPr="00C25C9D">
        <w:rPr>
          <w:i w:val="0"/>
          <w:color w:val="000000"/>
        </w:rPr>
        <w:t xml:space="preserve">, e-mail: </w:t>
      </w:r>
      <w:hyperlink r:id="rId17" w:history="1">
        <w:r w:rsidRPr="003F514E">
          <w:rPr>
            <w:rStyle w:val="Hiperpovezava"/>
            <w:i w:val="0"/>
          </w:rPr>
          <w:t>petra.mervar@ljubljana.si</w:t>
        </w:r>
      </w:hyperlink>
      <w:r>
        <w:rPr>
          <w:rStyle w:val="Hiperpovezava"/>
          <w:i w:val="0"/>
        </w:rPr>
        <w:t>,</w:t>
      </w:r>
      <w:r>
        <w:rPr>
          <w:i w:val="0"/>
          <w:color w:val="000000"/>
        </w:rPr>
        <w:t xml:space="preserve"> tel. št. 01/306 17 13</w:t>
      </w:r>
      <w:r w:rsidRPr="00C25C9D">
        <w:rPr>
          <w:i w:val="0"/>
          <w:color w:val="000000"/>
        </w:rPr>
        <w:t>, ki je skrbnica te pogodbe.</w:t>
      </w:r>
    </w:p>
    <w:p w14:paraId="492240C5" w14:textId="77777777" w:rsidR="00BD6C43" w:rsidRPr="00C25C9D" w:rsidRDefault="00BD6C43" w:rsidP="00BD6C43">
      <w:pPr>
        <w:jc w:val="both"/>
        <w:rPr>
          <w:i w:val="0"/>
          <w:color w:val="000000"/>
        </w:rPr>
      </w:pPr>
    </w:p>
    <w:p w14:paraId="421BA1CE" w14:textId="77777777" w:rsidR="00BD6C43" w:rsidRPr="002B6A3A" w:rsidRDefault="00BD6C43" w:rsidP="00BD6C43">
      <w:pPr>
        <w:jc w:val="both"/>
        <w:rPr>
          <w:i w:val="0"/>
          <w:color w:val="000000"/>
        </w:rPr>
      </w:pPr>
      <w:r w:rsidRPr="002B6A3A">
        <w:rPr>
          <w:i w:val="0"/>
          <w:color w:val="000000"/>
        </w:rPr>
        <w:t>Pooblaščen predstavnik na strani izvajalca: ………………. e-mail:……………tel. št………………</w:t>
      </w:r>
    </w:p>
    <w:p w14:paraId="391B2651" w14:textId="77777777" w:rsidR="00BD6C43" w:rsidRDefault="00BD6C43" w:rsidP="00BD6C43">
      <w:pPr>
        <w:jc w:val="both"/>
        <w:rPr>
          <w:i w:val="0"/>
          <w:color w:val="000000"/>
        </w:rPr>
      </w:pPr>
    </w:p>
    <w:p w14:paraId="6199BA08" w14:textId="77777777" w:rsidR="00BD6C43" w:rsidRPr="00C25C9D" w:rsidRDefault="00BD6C43" w:rsidP="00BD6C43">
      <w:pPr>
        <w:jc w:val="both"/>
        <w:rPr>
          <w:i w:val="0"/>
          <w:color w:val="000000"/>
        </w:rPr>
      </w:pPr>
      <w:r w:rsidRPr="001005FC">
        <w:rPr>
          <w:i w:val="0"/>
          <w:color w:val="000000"/>
        </w:rPr>
        <w:t>Izvajalec za vodjo gradnje imenuje</w:t>
      </w:r>
      <w:r w:rsidRPr="00C25C9D">
        <w:rPr>
          <w:i w:val="0"/>
          <w:color w:val="000000"/>
        </w:rPr>
        <w:t>: …………………………… e-mail…………….tel. št………………</w:t>
      </w:r>
    </w:p>
    <w:p w14:paraId="61829F1E" w14:textId="77777777" w:rsidR="00BD6C43" w:rsidRDefault="00BD6C43" w:rsidP="00BD6C43">
      <w:pPr>
        <w:jc w:val="both"/>
        <w:rPr>
          <w:i w:val="0"/>
          <w:color w:val="000000"/>
          <w:highlight w:val="yellow"/>
        </w:rPr>
      </w:pPr>
    </w:p>
    <w:p w14:paraId="6B1F3669" w14:textId="77777777" w:rsidR="00BD6C43" w:rsidRPr="00E176CB" w:rsidRDefault="00BD6C43" w:rsidP="00BD6C43">
      <w:pPr>
        <w:jc w:val="both"/>
        <w:rPr>
          <w:i w:val="0"/>
          <w:color w:val="000000"/>
        </w:rPr>
      </w:pPr>
      <w:r w:rsidRPr="001005FC">
        <w:rPr>
          <w:i w:val="0"/>
          <w:color w:val="000000"/>
        </w:rPr>
        <w:t xml:space="preserve">Nadzor nad gradnjo, kot tudi urejanje vseh drugih vprašanj, ki bodo nastala ob izvajanju te pogodbe, bo naročnik uredil pred začetkom izvajanja pogodbenih del in o tem obvestil </w:t>
      </w:r>
      <w:r w:rsidRPr="00E176CB">
        <w:rPr>
          <w:i w:val="0"/>
          <w:color w:val="000000"/>
        </w:rPr>
        <w:t>izvajalca.</w:t>
      </w:r>
    </w:p>
    <w:p w14:paraId="2777454B" w14:textId="77777777" w:rsidR="00BD6C43" w:rsidRPr="002B6A3A" w:rsidRDefault="00BD6C43" w:rsidP="00BD6C43">
      <w:pPr>
        <w:jc w:val="both"/>
        <w:rPr>
          <w:i w:val="0"/>
          <w:color w:val="000000"/>
        </w:rPr>
      </w:pPr>
    </w:p>
    <w:p w14:paraId="25AA1E7F" w14:textId="77777777" w:rsidR="00BD6C43" w:rsidRPr="002B6A3A" w:rsidRDefault="00BD6C43" w:rsidP="00BD6C43">
      <w:pPr>
        <w:jc w:val="both"/>
        <w:rPr>
          <w:i w:val="0"/>
          <w:color w:val="000000"/>
        </w:rPr>
      </w:pPr>
      <w:r w:rsidRPr="002A2F9F">
        <w:rPr>
          <w:i w:val="0"/>
          <w:color w:val="000000"/>
        </w:rPr>
        <w:t>Izvajalec mora na zahte</w:t>
      </w:r>
      <w:r w:rsidRPr="00E176CB">
        <w:rPr>
          <w:i w:val="0"/>
          <w:color w:val="000000"/>
        </w:rPr>
        <w:t>vo naročnika zamenjati odgovorno osebo, če delo opravlja nestrokovno ali v nasprotju z interesi naročnika.</w:t>
      </w:r>
    </w:p>
    <w:p w14:paraId="0A60B639" w14:textId="77777777" w:rsidR="00BD6C43" w:rsidRPr="00514D11" w:rsidRDefault="00BD6C43" w:rsidP="00BD6C43">
      <w:pPr>
        <w:overflowPunct w:val="0"/>
        <w:autoSpaceDE w:val="0"/>
        <w:autoSpaceDN w:val="0"/>
        <w:adjustRightInd w:val="0"/>
        <w:jc w:val="both"/>
        <w:textAlignment w:val="baseline"/>
        <w:rPr>
          <w:i w:val="0"/>
          <w:color w:val="000000"/>
          <w:highlight w:val="yellow"/>
        </w:rPr>
      </w:pPr>
    </w:p>
    <w:p w14:paraId="3B3B5225" w14:textId="77777777" w:rsidR="00BD6C43" w:rsidRPr="00E176CB" w:rsidRDefault="00BD6C43" w:rsidP="00BD6C43">
      <w:pPr>
        <w:overflowPunct w:val="0"/>
        <w:autoSpaceDE w:val="0"/>
        <w:autoSpaceDN w:val="0"/>
        <w:adjustRightInd w:val="0"/>
        <w:jc w:val="both"/>
        <w:textAlignment w:val="baseline"/>
        <w:rPr>
          <w:i w:val="0"/>
          <w:color w:val="000000"/>
        </w:rPr>
      </w:pPr>
      <w:r w:rsidRPr="00E176CB">
        <w:rPr>
          <w:i w:val="0"/>
          <w:color w:val="000000"/>
        </w:rPr>
        <w:t>Izvajanje nalog koordinatorja za varnost in zdravje pri delu v izvajalni fazi projekta bo naročnik uredil pred začetkom izvajanja pogodbenih del in o tem obvestil izvajalca.</w:t>
      </w:r>
    </w:p>
    <w:p w14:paraId="6DCB1A13" w14:textId="77777777" w:rsidR="00BD6C43" w:rsidRPr="00E176CB" w:rsidRDefault="00BD6C43" w:rsidP="00BD6C43">
      <w:pPr>
        <w:jc w:val="both"/>
        <w:rPr>
          <w:i w:val="0"/>
          <w:highlight w:val="yellow"/>
        </w:rPr>
      </w:pPr>
    </w:p>
    <w:p w14:paraId="23B4336E" w14:textId="77777777" w:rsidR="00BD6C43" w:rsidRPr="00C25C9D" w:rsidRDefault="00BD6C43" w:rsidP="00BD6C43">
      <w:pPr>
        <w:jc w:val="both"/>
        <w:rPr>
          <w:i w:val="0"/>
        </w:rPr>
      </w:pPr>
      <w:r w:rsidRPr="00E176CB">
        <w:rPr>
          <w:i w:val="0"/>
        </w:rPr>
        <w:t>O morebitni zamenjavi pooblaščenih predstavnikov se pogodbeni stranki pisno obvestita, zamenjavo vodje gradnje pa pogodbeni stranki uredita z aneksom.</w:t>
      </w:r>
    </w:p>
    <w:p w14:paraId="5325C56C" w14:textId="77777777" w:rsidR="00BD6C43" w:rsidRDefault="00BD6C43" w:rsidP="00BD6C43">
      <w:pPr>
        <w:jc w:val="both"/>
        <w:rPr>
          <w:b/>
          <w:i w:val="0"/>
        </w:rPr>
      </w:pPr>
    </w:p>
    <w:p w14:paraId="6B139E7E" w14:textId="77777777" w:rsidR="00BD6C43" w:rsidRPr="00C25C9D" w:rsidRDefault="00BD6C43" w:rsidP="00BD6C43">
      <w:pPr>
        <w:jc w:val="both"/>
        <w:rPr>
          <w:b/>
          <w:i w:val="0"/>
        </w:rPr>
      </w:pPr>
    </w:p>
    <w:p w14:paraId="6AB434F1" w14:textId="77777777" w:rsidR="00BD6C43" w:rsidRPr="00C25C9D" w:rsidRDefault="00BD6C43" w:rsidP="00BD6C43">
      <w:pPr>
        <w:jc w:val="both"/>
        <w:rPr>
          <w:b/>
          <w:i w:val="0"/>
        </w:rPr>
      </w:pPr>
      <w:r w:rsidRPr="00C25C9D">
        <w:rPr>
          <w:b/>
          <w:i w:val="0"/>
        </w:rPr>
        <w:t>Odstop od pogodbe</w:t>
      </w:r>
    </w:p>
    <w:p w14:paraId="1E5FF46B" w14:textId="77777777" w:rsidR="00BD6C43" w:rsidRPr="00C25C9D" w:rsidRDefault="00BD6C43" w:rsidP="00BD6C43">
      <w:pPr>
        <w:jc w:val="center"/>
        <w:rPr>
          <w:i w:val="0"/>
        </w:rPr>
      </w:pPr>
      <w:r w:rsidRPr="00C25C9D">
        <w:rPr>
          <w:i w:val="0"/>
        </w:rPr>
        <w:t>2</w:t>
      </w:r>
      <w:r>
        <w:rPr>
          <w:i w:val="0"/>
        </w:rPr>
        <w:t>0</w:t>
      </w:r>
      <w:r w:rsidRPr="00C25C9D">
        <w:rPr>
          <w:i w:val="0"/>
        </w:rPr>
        <w:t>. člen</w:t>
      </w:r>
    </w:p>
    <w:p w14:paraId="623071CE" w14:textId="77777777" w:rsidR="00BD6C43" w:rsidRPr="00C25C9D" w:rsidRDefault="00BD6C43" w:rsidP="00BD6C43">
      <w:pPr>
        <w:jc w:val="both"/>
        <w:rPr>
          <w:b/>
          <w:i w:val="0"/>
          <w:color w:val="000000"/>
        </w:rPr>
      </w:pPr>
    </w:p>
    <w:p w14:paraId="778AC9DE" w14:textId="77777777" w:rsidR="00BD6C43" w:rsidRPr="00C25C9D" w:rsidRDefault="00BD6C43" w:rsidP="00BD6C43">
      <w:pPr>
        <w:jc w:val="both"/>
        <w:rPr>
          <w:i w:val="0"/>
          <w:color w:val="000000"/>
        </w:rPr>
      </w:pPr>
      <w:r w:rsidRPr="00C25C9D">
        <w:rPr>
          <w:i w:val="0"/>
          <w:color w:val="000000"/>
        </w:rPr>
        <w:t xml:space="preserve">Naročnik lahko odstopi od pogodbe, če izvajalec ne začne z izvedbo del v roku, določenem s to pogodbo, in niti v naknadnem roku, ki mu ga določi naročnik. </w:t>
      </w:r>
    </w:p>
    <w:p w14:paraId="226F4848" w14:textId="77777777" w:rsidR="00BD6C43" w:rsidRPr="00C25C9D" w:rsidRDefault="00BD6C43" w:rsidP="00BD6C43">
      <w:pPr>
        <w:jc w:val="both"/>
        <w:rPr>
          <w:i w:val="0"/>
          <w:color w:val="000000"/>
        </w:rPr>
      </w:pPr>
    </w:p>
    <w:p w14:paraId="2234A4BC" w14:textId="77777777" w:rsidR="00BD6C43" w:rsidRPr="00C25C9D" w:rsidRDefault="00BD6C43" w:rsidP="00BD6C43">
      <w:pPr>
        <w:jc w:val="both"/>
        <w:rPr>
          <w:i w:val="0"/>
          <w:color w:val="000000"/>
        </w:rPr>
      </w:pPr>
      <w:r w:rsidRPr="00C25C9D">
        <w:rPr>
          <w:i w:val="0"/>
          <w:color w:val="000000"/>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58A08B13" w14:textId="77777777" w:rsidR="00BD6C43" w:rsidRPr="00C25C9D"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22043C62" w14:textId="77777777" w:rsidR="00BD6C43" w:rsidRPr="00C25C9D"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25C9D">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78D4555" w14:textId="77777777" w:rsidR="00BD6C43" w:rsidRPr="00C25C9D"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21A99D88" w14:textId="77777777" w:rsidR="00BD6C43" w:rsidRPr="00C25C9D"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25C9D">
        <w:rPr>
          <w:i w:val="0"/>
          <w:color w:val="000000"/>
        </w:rPr>
        <w:t>V primeru odstopa od pogodbe po tem členu je izvajalec dolžan povrniti naročniku vse stroške, povezane z izborom novega izvajalca kot tudi škodo, ki nastane naročniku zaradi zamude.</w:t>
      </w:r>
    </w:p>
    <w:p w14:paraId="030D211C" w14:textId="77777777" w:rsidR="00BD6C43"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29BBD337" w14:textId="77777777" w:rsidR="00BD6C43" w:rsidRPr="00C25C9D" w:rsidRDefault="00BD6C43" w:rsidP="00BD6C43">
      <w:pPr>
        <w:jc w:val="center"/>
        <w:rPr>
          <w:i w:val="0"/>
          <w:color w:val="000000"/>
        </w:rPr>
      </w:pPr>
      <w:r w:rsidRPr="00C25C9D">
        <w:rPr>
          <w:i w:val="0"/>
          <w:color w:val="000000"/>
        </w:rPr>
        <w:t>2</w:t>
      </w:r>
      <w:r>
        <w:rPr>
          <w:i w:val="0"/>
          <w:color w:val="000000"/>
        </w:rPr>
        <w:t>1</w:t>
      </w:r>
      <w:r w:rsidRPr="00C25C9D">
        <w:rPr>
          <w:i w:val="0"/>
          <w:color w:val="000000"/>
        </w:rPr>
        <w:t>. člen</w:t>
      </w:r>
    </w:p>
    <w:p w14:paraId="25A2A69F" w14:textId="77777777" w:rsidR="00BD6C43" w:rsidRPr="00C25C9D"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6BDEF0BC" w14:textId="77777777" w:rsidR="00BD6C43" w:rsidRPr="00C25C9D" w:rsidRDefault="00BD6C43" w:rsidP="00BD6C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25C9D">
        <w:rPr>
          <w:i w:val="0"/>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62C6475E" w14:textId="77777777" w:rsidR="00BD6C43" w:rsidRDefault="00BD6C43" w:rsidP="00BD6C43">
      <w:pPr>
        <w:jc w:val="both"/>
        <w:rPr>
          <w:i w:val="0"/>
          <w:color w:val="000000"/>
        </w:rPr>
      </w:pPr>
    </w:p>
    <w:p w14:paraId="6BACD0B7" w14:textId="77777777" w:rsidR="00BD6C43" w:rsidRPr="00C25C9D" w:rsidRDefault="00BD6C43" w:rsidP="00BD6C43">
      <w:pPr>
        <w:jc w:val="center"/>
        <w:rPr>
          <w:i w:val="0"/>
          <w:color w:val="000000"/>
        </w:rPr>
      </w:pPr>
      <w:r>
        <w:rPr>
          <w:i w:val="0"/>
          <w:color w:val="000000"/>
        </w:rPr>
        <w:t>22. člen</w:t>
      </w:r>
    </w:p>
    <w:p w14:paraId="5FCFE813" w14:textId="77777777" w:rsidR="00BD6C43" w:rsidRDefault="00BD6C43" w:rsidP="00BD6C43">
      <w:pPr>
        <w:jc w:val="both"/>
        <w:rPr>
          <w:i w:val="0"/>
          <w:color w:val="000000"/>
        </w:rPr>
      </w:pPr>
    </w:p>
    <w:p w14:paraId="46071AD0" w14:textId="77777777" w:rsidR="00BD6C43" w:rsidRPr="00F746A6" w:rsidRDefault="00BD6C43" w:rsidP="00BD6C43">
      <w:pPr>
        <w:jc w:val="both"/>
        <w:rPr>
          <w:i w:val="0"/>
          <w:color w:val="000000"/>
        </w:rPr>
      </w:pPr>
      <w:r w:rsidRPr="00F746A6">
        <w:rPr>
          <w:i w:val="0"/>
          <w:color w:val="000000"/>
        </w:rPr>
        <w:t>Ta pogodba  je skladno s 67. členom ZJN-3 sklenjena pod razveznim pogojem, ki se uresniči v primeru izpolnitve ene od naslednjih okoliščin:</w:t>
      </w:r>
    </w:p>
    <w:p w14:paraId="199C6559" w14:textId="77777777" w:rsidR="00BD6C43" w:rsidRPr="00F746A6" w:rsidRDefault="00BD6C43" w:rsidP="00BD6C43">
      <w:pPr>
        <w:jc w:val="both"/>
        <w:rPr>
          <w:i w:val="0"/>
          <w:color w:val="000000"/>
        </w:rPr>
      </w:pPr>
      <w:r w:rsidRPr="00F746A6">
        <w:rPr>
          <w:i w:val="0"/>
          <w:color w:val="000000"/>
        </w:rPr>
        <w:t>-</w:t>
      </w:r>
      <w:r w:rsidRPr="00F746A6">
        <w:rPr>
          <w:i w:val="0"/>
          <w:color w:val="000000"/>
        </w:rPr>
        <w:tab/>
        <w:t xml:space="preserve">če bo naročnik seznanjen, da je sodišče s pravnomočno odločitvijo ugotovilo kršitev obveznosti iz delovne, okoljske ali socialne zakonodaje s strani izvajalca ali podizvajalca ali </w:t>
      </w:r>
    </w:p>
    <w:p w14:paraId="1FE8BB42" w14:textId="77777777" w:rsidR="00BD6C43" w:rsidRPr="00F746A6" w:rsidRDefault="00BD6C43" w:rsidP="00BD6C43">
      <w:pPr>
        <w:jc w:val="both"/>
        <w:rPr>
          <w:i w:val="0"/>
          <w:color w:val="000000"/>
        </w:rPr>
      </w:pPr>
      <w:r w:rsidRPr="00F746A6">
        <w:rPr>
          <w:i w:val="0"/>
          <w:color w:val="000000"/>
        </w:rPr>
        <w:t>-</w:t>
      </w:r>
      <w:r w:rsidRPr="00F746A6">
        <w:rPr>
          <w:i w:val="0"/>
          <w:color w:val="000000"/>
        </w:rPr>
        <w:tab/>
        <w:t>če bo naročnik seznanjen, da je pristojni državni organ pri izvajalcu ali podizvajalcu v času izvajanja pogodbe ugotovil najmanj dve kršitvi v zvezi s:</w:t>
      </w:r>
    </w:p>
    <w:p w14:paraId="3E64A818" w14:textId="77777777" w:rsidR="00BD6C43" w:rsidRPr="00F746A6" w:rsidRDefault="00BD6C43" w:rsidP="00BD6C43">
      <w:pPr>
        <w:jc w:val="both"/>
        <w:rPr>
          <w:i w:val="0"/>
          <w:color w:val="000000"/>
        </w:rPr>
      </w:pPr>
      <w:r w:rsidRPr="00F746A6">
        <w:rPr>
          <w:i w:val="0"/>
          <w:color w:val="000000"/>
        </w:rPr>
        <w:t>-</w:t>
      </w:r>
      <w:r w:rsidRPr="00F746A6">
        <w:rPr>
          <w:i w:val="0"/>
          <w:color w:val="000000"/>
        </w:rPr>
        <w:tab/>
        <w:t xml:space="preserve">plačilom za delo, </w:t>
      </w:r>
    </w:p>
    <w:p w14:paraId="369187BF" w14:textId="77777777" w:rsidR="00BD6C43" w:rsidRPr="00F746A6" w:rsidRDefault="00BD6C43" w:rsidP="00BD6C43">
      <w:pPr>
        <w:jc w:val="both"/>
        <w:rPr>
          <w:i w:val="0"/>
          <w:color w:val="000000"/>
        </w:rPr>
      </w:pPr>
      <w:r w:rsidRPr="00F746A6">
        <w:rPr>
          <w:i w:val="0"/>
          <w:color w:val="000000"/>
        </w:rPr>
        <w:t>-</w:t>
      </w:r>
      <w:r w:rsidRPr="00F746A6">
        <w:rPr>
          <w:i w:val="0"/>
          <w:color w:val="000000"/>
        </w:rPr>
        <w:tab/>
        <w:t xml:space="preserve">delovnim časom, </w:t>
      </w:r>
    </w:p>
    <w:p w14:paraId="08117ADD" w14:textId="77777777" w:rsidR="00BD6C43" w:rsidRPr="00F746A6" w:rsidRDefault="00BD6C43" w:rsidP="00BD6C43">
      <w:pPr>
        <w:jc w:val="both"/>
        <w:rPr>
          <w:i w:val="0"/>
          <w:color w:val="000000"/>
        </w:rPr>
      </w:pPr>
      <w:r w:rsidRPr="00F746A6">
        <w:rPr>
          <w:i w:val="0"/>
          <w:color w:val="000000"/>
        </w:rPr>
        <w:t>-</w:t>
      </w:r>
      <w:r w:rsidRPr="00F746A6">
        <w:rPr>
          <w:i w:val="0"/>
          <w:color w:val="000000"/>
        </w:rPr>
        <w:tab/>
        <w:t xml:space="preserve">počitki, </w:t>
      </w:r>
    </w:p>
    <w:p w14:paraId="21A326E9" w14:textId="77777777" w:rsidR="00BD6C43" w:rsidRPr="00F746A6" w:rsidRDefault="00BD6C43" w:rsidP="00BD6C43">
      <w:pPr>
        <w:jc w:val="both"/>
        <w:rPr>
          <w:i w:val="0"/>
          <w:color w:val="000000"/>
        </w:rPr>
      </w:pPr>
      <w:r w:rsidRPr="00F746A6">
        <w:rPr>
          <w:i w:val="0"/>
          <w:color w:val="000000"/>
        </w:rPr>
        <w:t>-</w:t>
      </w:r>
      <w:r w:rsidRPr="00F746A6">
        <w:rPr>
          <w:i w:val="0"/>
          <w:color w:val="000000"/>
        </w:rPr>
        <w:tab/>
        <w:t xml:space="preserve">opravljanjem dela na podlagi pogodb civilnega prava kljub obstoju elementov delovnega razmerja ali v zvezi z zaposlovanjem na črno </w:t>
      </w:r>
    </w:p>
    <w:p w14:paraId="0B187C15" w14:textId="77777777" w:rsidR="00BD6C43" w:rsidRPr="00F746A6" w:rsidRDefault="00BD6C43" w:rsidP="00BD6C43">
      <w:pPr>
        <w:jc w:val="both"/>
        <w:rPr>
          <w:i w:val="0"/>
          <w:color w:val="000000"/>
        </w:rPr>
      </w:pPr>
      <w:r w:rsidRPr="00F746A6">
        <w:rPr>
          <w:i w:val="0"/>
          <w:color w:val="000000"/>
        </w:rPr>
        <w:t>in za kateri mu je bila s pravnomočno odločitvijo ali več pravnomočnimi odločitvami izrečena globa za prekršek,</w:t>
      </w:r>
    </w:p>
    <w:p w14:paraId="455CF763" w14:textId="77777777" w:rsidR="00BD6C43" w:rsidRPr="00F746A6" w:rsidRDefault="00BD6C43" w:rsidP="00BD6C43">
      <w:pPr>
        <w:jc w:val="both"/>
        <w:rPr>
          <w:i w:val="0"/>
          <w:color w:val="000000"/>
        </w:rPr>
      </w:pPr>
      <w:r w:rsidRPr="00F746A6">
        <w:rPr>
          <w:i w:val="0"/>
          <w:color w:val="000000"/>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1A8B6EED" w14:textId="77777777" w:rsidR="00BD6C43" w:rsidRPr="00F746A6" w:rsidRDefault="00BD6C43" w:rsidP="00BD6C43">
      <w:pPr>
        <w:jc w:val="both"/>
        <w:rPr>
          <w:i w:val="0"/>
          <w:color w:val="000000"/>
        </w:rPr>
      </w:pPr>
    </w:p>
    <w:p w14:paraId="722B4B64" w14:textId="77777777" w:rsidR="00BD6C43" w:rsidRPr="00F746A6" w:rsidRDefault="00BD6C43" w:rsidP="00BD6C43">
      <w:pPr>
        <w:jc w:val="both"/>
        <w:rPr>
          <w:i w:val="0"/>
          <w:color w:val="000000"/>
        </w:rPr>
      </w:pPr>
      <w:r w:rsidRPr="00F746A6">
        <w:rPr>
          <w:i w:val="0"/>
          <w:color w:val="000000"/>
        </w:rPr>
        <w:t>V primeru izpolnitve okoliščine in pogojev iz prejšnjega odstavka se šteje, da je pogodba razvezana z dnem sklenitve nove pogodbe o izvedbi javnega naročila za predmetno naročilo. O datumu sklenitve nove pogodbe bo naročnik obvestil izvajalca.</w:t>
      </w:r>
    </w:p>
    <w:p w14:paraId="01F83E9B" w14:textId="77777777" w:rsidR="00BD6C43" w:rsidRPr="00F746A6" w:rsidRDefault="00BD6C43" w:rsidP="00BD6C43">
      <w:pPr>
        <w:jc w:val="both"/>
        <w:rPr>
          <w:i w:val="0"/>
          <w:color w:val="000000"/>
        </w:rPr>
      </w:pPr>
    </w:p>
    <w:p w14:paraId="2B867CC7" w14:textId="77777777" w:rsidR="00BD6C43" w:rsidRPr="00C25C9D" w:rsidRDefault="00BD6C43" w:rsidP="00BD6C43">
      <w:pPr>
        <w:jc w:val="both"/>
        <w:rPr>
          <w:i w:val="0"/>
          <w:color w:val="000000"/>
        </w:rPr>
      </w:pPr>
      <w:r w:rsidRPr="00F746A6">
        <w:rPr>
          <w:i w:val="0"/>
          <w:color w:val="000000"/>
        </w:rPr>
        <w:t>Če naročnik v roku tridesetih (30) dni od seznanitve s kršitvijo ne začne novega postopka javnega naročila, se šteje, da je pogodba razvezana trideseti (30.) dan od seznanitve s kršitvijo.</w:t>
      </w:r>
    </w:p>
    <w:p w14:paraId="616DA82C" w14:textId="77777777" w:rsidR="00BD6C43" w:rsidRDefault="00BD6C43" w:rsidP="00BD6C43">
      <w:pPr>
        <w:rPr>
          <w:b/>
          <w:i w:val="0"/>
          <w:color w:val="000000"/>
        </w:rPr>
      </w:pPr>
    </w:p>
    <w:p w14:paraId="46D99493" w14:textId="77777777" w:rsidR="00BD6C43" w:rsidRDefault="00BD6C43" w:rsidP="00BD6C43">
      <w:pPr>
        <w:rPr>
          <w:b/>
          <w:i w:val="0"/>
          <w:color w:val="000000"/>
        </w:rPr>
      </w:pPr>
    </w:p>
    <w:p w14:paraId="3080F641" w14:textId="77777777" w:rsidR="00B6354E" w:rsidRDefault="00B6354E" w:rsidP="00BD6C43">
      <w:pPr>
        <w:rPr>
          <w:b/>
          <w:i w:val="0"/>
          <w:color w:val="000000"/>
        </w:rPr>
      </w:pPr>
    </w:p>
    <w:p w14:paraId="5E73E03F" w14:textId="77777777" w:rsidR="00B6354E" w:rsidRDefault="00B6354E" w:rsidP="00BD6C43">
      <w:pPr>
        <w:rPr>
          <w:b/>
          <w:i w:val="0"/>
          <w:color w:val="000000"/>
        </w:rPr>
      </w:pPr>
    </w:p>
    <w:p w14:paraId="1E6EB96A" w14:textId="77777777" w:rsidR="00B6354E" w:rsidRDefault="00B6354E" w:rsidP="00BD6C43">
      <w:pPr>
        <w:rPr>
          <w:b/>
          <w:i w:val="0"/>
          <w:color w:val="000000"/>
        </w:rPr>
      </w:pPr>
    </w:p>
    <w:p w14:paraId="24259728" w14:textId="77777777" w:rsidR="00BD6C43" w:rsidRPr="00C25C9D" w:rsidRDefault="00BD6C43" w:rsidP="00BD6C43">
      <w:pPr>
        <w:rPr>
          <w:b/>
          <w:i w:val="0"/>
          <w:color w:val="000000"/>
        </w:rPr>
      </w:pPr>
      <w:r w:rsidRPr="00C25C9D">
        <w:rPr>
          <w:b/>
          <w:i w:val="0"/>
          <w:color w:val="000000"/>
        </w:rPr>
        <w:lastRenderedPageBreak/>
        <w:t>Prepoved prenosa bodočih terjatev</w:t>
      </w:r>
    </w:p>
    <w:p w14:paraId="5124A582" w14:textId="77777777" w:rsidR="00BD6C43" w:rsidRPr="00C25C9D" w:rsidRDefault="00BD6C43" w:rsidP="00BD6C43">
      <w:pPr>
        <w:jc w:val="center"/>
        <w:rPr>
          <w:i w:val="0"/>
          <w:color w:val="000000"/>
        </w:rPr>
      </w:pPr>
      <w:r w:rsidRPr="00C25C9D">
        <w:rPr>
          <w:i w:val="0"/>
          <w:color w:val="000000"/>
        </w:rPr>
        <w:t>2</w:t>
      </w:r>
      <w:r>
        <w:rPr>
          <w:i w:val="0"/>
          <w:color w:val="000000"/>
        </w:rPr>
        <w:t>3</w:t>
      </w:r>
      <w:r w:rsidRPr="00C25C9D">
        <w:rPr>
          <w:i w:val="0"/>
          <w:color w:val="000000"/>
        </w:rPr>
        <w:t>. člen</w:t>
      </w:r>
    </w:p>
    <w:p w14:paraId="05EE4D1D" w14:textId="77777777" w:rsidR="00BD6C43" w:rsidRPr="00C25C9D" w:rsidRDefault="00BD6C43" w:rsidP="00BD6C43">
      <w:pPr>
        <w:jc w:val="both"/>
        <w:rPr>
          <w:i w:val="0"/>
          <w:color w:val="000000"/>
        </w:rPr>
      </w:pPr>
    </w:p>
    <w:p w14:paraId="2210FFB1" w14:textId="77777777" w:rsidR="00BD6C43" w:rsidRPr="00C25C9D" w:rsidRDefault="00BD6C43" w:rsidP="00BD6C43">
      <w:pPr>
        <w:jc w:val="both"/>
        <w:rPr>
          <w:i w:val="0"/>
          <w:color w:val="000000"/>
        </w:rPr>
      </w:pPr>
      <w:r w:rsidRPr="00C25C9D">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12DFEF3" w14:textId="77777777" w:rsidR="00BD6C43" w:rsidRPr="00C25C9D" w:rsidRDefault="00BD6C43" w:rsidP="00BD6C43">
      <w:pPr>
        <w:jc w:val="both"/>
        <w:rPr>
          <w:i w:val="0"/>
          <w:color w:val="000000"/>
        </w:rPr>
      </w:pPr>
    </w:p>
    <w:p w14:paraId="5C9A54FE" w14:textId="77777777" w:rsidR="00BD6C43" w:rsidRPr="00C25C9D" w:rsidRDefault="00BD6C43" w:rsidP="00BD6C43">
      <w:pPr>
        <w:jc w:val="both"/>
        <w:rPr>
          <w:i w:val="0"/>
          <w:color w:val="000000"/>
        </w:rPr>
      </w:pPr>
      <w:r w:rsidRPr="00C25C9D">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27BB6E44" w14:textId="77777777" w:rsidR="00BD6C43" w:rsidRPr="00C25C9D" w:rsidRDefault="00BD6C43" w:rsidP="00BD6C43">
      <w:pPr>
        <w:jc w:val="both"/>
        <w:rPr>
          <w:i w:val="0"/>
          <w:color w:val="000000"/>
        </w:rPr>
      </w:pPr>
    </w:p>
    <w:p w14:paraId="5C81EB69" w14:textId="77777777" w:rsidR="00BD6C43" w:rsidRPr="00C25C9D" w:rsidRDefault="00BD6C43" w:rsidP="00BD6C43">
      <w:pPr>
        <w:jc w:val="both"/>
        <w:rPr>
          <w:i w:val="0"/>
          <w:color w:val="000000"/>
        </w:rPr>
      </w:pPr>
      <w:r w:rsidRPr="00C25C9D">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7F310AA2" w14:textId="77777777" w:rsidR="00BD6C43" w:rsidRPr="00C25C9D" w:rsidRDefault="00BD6C43" w:rsidP="00BD6C43">
      <w:pPr>
        <w:jc w:val="both"/>
        <w:rPr>
          <w:i w:val="0"/>
          <w:color w:val="000000"/>
        </w:rPr>
      </w:pPr>
    </w:p>
    <w:p w14:paraId="1771F3D9" w14:textId="77777777" w:rsidR="00BD6C43" w:rsidRPr="00C25C9D" w:rsidRDefault="00BD6C43" w:rsidP="00BD6C43">
      <w:pPr>
        <w:jc w:val="both"/>
        <w:rPr>
          <w:i w:val="0"/>
          <w:color w:val="000000"/>
        </w:rPr>
      </w:pPr>
      <w:r w:rsidRPr="00C25C9D">
        <w:rPr>
          <w:i w:val="0"/>
          <w:color w:val="000000"/>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t.j……………EUR.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9A47D37" w14:textId="77777777" w:rsidR="00BD6C43" w:rsidRPr="00C25C9D" w:rsidRDefault="00BD6C43" w:rsidP="00BD6C43">
      <w:pPr>
        <w:jc w:val="both"/>
        <w:rPr>
          <w:i w:val="0"/>
          <w:color w:val="000000"/>
        </w:rPr>
      </w:pPr>
    </w:p>
    <w:p w14:paraId="06644EFF" w14:textId="77777777" w:rsidR="00BD6C43" w:rsidRPr="00C25C9D" w:rsidRDefault="00BD6C43" w:rsidP="00BD6C43">
      <w:pPr>
        <w:jc w:val="both"/>
        <w:rPr>
          <w:i w:val="0"/>
          <w:color w:val="000000"/>
        </w:rPr>
      </w:pPr>
      <w:r w:rsidRPr="00C25C9D">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1373FF6" w14:textId="77777777" w:rsidR="00BD6C43" w:rsidRPr="00C25C9D" w:rsidRDefault="00BD6C43" w:rsidP="00BD6C43">
      <w:pPr>
        <w:jc w:val="both"/>
        <w:rPr>
          <w:i w:val="0"/>
          <w:color w:val="000000"/>
        </w:rPr>
      </w:pPr>
    </w:p>
    <w:p w14:paraId="4F9DAA77" w14:textId="77777777" w:rsidR="00BD6C43" w:rsidRDefault="00BD6C43" w:rsidP="00BD6C43">
      <w:pPr>
        <w:jc w:val="both"/>
        <w:outlineLvl w:val="0"/>
        <w:rPr>
          <w:b/>
          <w:i w:val="0"/>
        </w:rPr>
      </w:pPr>
    </w:p>
    <w:p w14:paraId="6EA178DC" w14:textId="77777777" w:rsidR="00BD6C43" w:rsidRPr="00C25C9D" w:rsidRDefault="00BD6C43" w:rsidP="00BD6C43">
      <w:pPr>
        <w:jc w:val="both"/>
        <w:outlineLvl w:val="0"/>
        <w:rPr>
          <w:b/>
          <w:i w:val="0"/>
        </w:rPr>
      </w:pPr>
      <w:r w:rsidRPr="00C25C9D">
        <w:rPr>
          <w:b/>
          <w:i w:val="0"/>
        </w:rPr>
        <w:t>Spremembe pogodbe</w:t>
      </w:r>
    </w:p>
    <w:p w14:paraId="43A683C3" w14:textId="77777777" w:rsidR="00BD6C43" w:rsidRPr="00C25C9D" w:rsidRDefault="00BD6C43" w:rsidP="00BD6C43">
      <w:pPr>
        <w:jc w:val="center"/>
        <w:rPr>
          <w:i w:val="0"/>
        </w:rPr>
      </w:pPr>
      <w:r w:rsidRPr="00C25C9D">
        <w:rPr>
          <w:i w:val="0"/>
        </w:rPr>
        <w:t>2</w:t>
      </w:r>
      <w:r>
        <w:rPr>
          <w:i w:val="0"/>
        </w:rPr>
        <w:t>4</w:t>
      </w:r>
      <w:r w:rsidRPr="00C25C9D">
        <w:rPr>
          <w:i w:val="0"/>
        </w:rPr>
        <w:t>. člen</w:t>
      </w:r>
    </w:p>
    <w:p w14:paraId="6619A2C9" w14:textId="77777777" w:rsidR="00BD6C43" w:rsidRPr="00C25C9D" w:rsidRDefault="00BD6C43" w:rsidP="00BD6C43">
      <w:pPr>
        <w:jc w:val="both"/>
        <w:rPr>
          <w:b/>
          <w:i w:val="0"/>
        </w:rPr>
      </w:pPr>
    </w:p>
    <w:p w14:paraId="0086D5C9" w14:textId="77777777" w:rsidR="00BD6C43" w:rsidRPr="00C25C9D" w:rsidRDefault="00BD6C43" w:rsidP="00BD6C43">
      <w:pPr>
        <w:jc w:val="both"/>
        <w:rPr>
          <w:i w:val="0"/>
        </w:rPr>
      </w:pPr>
      <w:r w:rsidRPr="00C25C9D">
        <w:rPr>
          <w:i w:val="0"/>
        </w:rPr>
        <w:t>Vse spremembe in dopolnitve te pogodbe se sklenejo v obliki pisnih aneksov k tej pogodbi.</w:t>
      </w:r>
    </w:p>
    <w:p w14:paraId="4FC42E8D" w14:textId="77777777" w:rsidR="00BD6C43" w:rsidRDefault="00BD6C43" w:rsidP="00BD6C43">
      <w:pPr>
        <w:jc w:val="both"/>
        <w:rPr>
          <w:b/>
          <w:i w:val="0"/>
        </w:rPr>
      </w:pPr>
    </w:p>
    <w:p w14:paraId="343AA959" w14:textId="77777777" w:rsidR="00BD6C43" w:rsidRDefault="00BD6C43" w:rsidP="00BD6C43">
      <w:pPr>
        <w:jc w:val="both"/>
        <w:rPr>
          <w:b/>
          <w:i w:val="0"/>
        </w:rPr>
      </w:pPr>
    </w:p>
    <w:p w14:paraId="18CBD9E6" w14:textId="77777777" w:rsidR="00B6354E" w:rsidRDefault="00B6354E" w:rsidP="00BD6C43">
      <w:pPr>
        <w:jc w:val="both"/>
        <w:rPr>
          <w:b/>
          <w:i w:val="0"/>
        </w:rPr>
      </w:pPr>
    </w:p>
    <w:p w14:paraId="5F72FD7B" w14:textId="77777777" w:rsidR="00B6354E" w:rsidRDefault="00B6354E" w:rsidP="00BD6C43">
      <w:pPr>
        <w:jc w:val="both"/>
        <w:rPr>
          <w:b/>
          <w:i w:val="0"/>
        </w:rPr>
      </w:pPr>
    </w:p>
    <w:p w14:paraId="597348F9" w14:textId="77777777" w:rsidR="00B6354E" w:rsidRPr="00C25C9D" w:rsidRDefault="00B6354E" w:rsidP="00BD6C43">
      <w:pPr>
        <w:jc w:val="both"/>
        <w:rPr>
          <w:b/>
          <w:i w:val="0"/>
        </w:rPr>
      </w:pPr>
    </w:p>
    <w:p w14:paraId="497F7D45" w14:textId="77777777" w:rsidR="00BD6C43" w:rsidRPr="00C25C9D" w:rsidRDefault="00BD6C43" w:rsidP="00BD6C43">
      <w:pPr>
        <w:jc w:val="both"/>
        <w:rPr>
          <w:b/>
          <w:i w:val="0"/>
        </w:rPr>
      </w:pPr>
      <w:r w:rsidRPr="00C25C9D">
        <w:rPr>
          <w:b/>
          <w:i w:val="0"/>
        </w:rPr>
        <w:t>Reševanje sporov</w:t>
      </w:r>
    </w:p>
    <w:p w14:paraId="3AF593E9" w14:textId="77777777" w:rsidR="00BD6C43" w:rsidRPr="00C25C9D" w:rsidRDefault="00BD6C43" w:rsidP="00BD6C43">
      <w:pPr>
        <w:jc w:val="center"/>
        <w:rPr>
          <w:i w:val="0"/>
        </w:rPr>
      </w:pPr>
      <w:r w:rsidRPr="00C25C9D">
        <w:rPr>
          <w:i w:val="0"/>
        </w:rPr>
        <w:t>2</w:t>
      </w:r>
      <w:r>
        <w:rPr>
          <w:i w:val="0"/>
        </w:rPr>
        <w:t>5</w:t>
      </w:r>
      <w:r w:rsidRPr="00C25C9D">
        <w:rPr>
          <w:i w:val="0"/>
        </w:rPr>
        <w:t>. člen</w:t>
      </w:r>
    </w:p>
    <w:p w14:paraId="7A38354C" w14:textId="77777777" w:rsidR="00BD6C43" w:rsidRPr="00C25C9D" w:rsidRDefault="00BD6C43" w:rsidP="00BD6C43">
      <w:pPr>
        <w:jc w:val="both"/>
        <w:rPr>
          <w:i w:val="0"/>
        </w:rPr>
      </w:pPr>
    </w:p>
    <w:p w14:paraId="596194C7" w14:textId="77777777" w:rsidR="00BD6C43" w:rsidRPr="00C25C9D" w:rsidRDefault="00BD6C43" w:rsidP="00BD6C43">
      <w:pPr>
        <w:rPr>
          <w:i w:val="0"/>
        </w:rPr>
      </w:pPr>
      <w:r w:rsidRPr="00C25C9D">
        <w:rPr>
          <w:i w:val="0"/>
        </w:rPr>
        <w:t>Morebitne spore iz te pogodbe bosta pogodbeni stranki</w:t>
      </w:r>
      <w:r w:rsidRPr="00C25C9D">
        <w:rPr>
          <w:i w:val="0"/>
          <w:color w:val="FF0000"/>
        </w:rPr>
        <w:t xml:space="preserve"> </w:t>
      </w:r>
      <w:r w:rsidRPr="00C25C9D">
        <w:rPr>
          <w:i w:val="0"/>
        </w:rPr>
        <w:t>reševali sporazumno, če pa to ne bo mogoče, bo o sporih odločalo stvarno pristojno sodišče v Ljubljani po slovenskem pravu.</w:t>
      </w:r>
    </w:p>
    <w:p w14:paraId="0F956CFD" w14:textId="77777777" w:rsidR="00BD6C43" w:rsidRPr="00C25C9D" w:rsidRDefault="00BD6C43" w:rsidP="00BD6C43">
      <w:pPr>
        <w:jc w:val="both"/>
        <w:rPr>
          <w:b/>
          <w:i w:val="0"/>
        </w:rPr>
      </w:pPr>
    </w:p>
    <w:p w14:paraId="7282DF74" w14:textId="77777777" w:rsidR="00BD6C43" w:rsidRPr="00C25C9D" w:rsidRDefault="00BD6C43" w:rsidP="00BD6C43">
      <w:pPr>
        <w:jc w:val="both"/>
        <w:rPr>
          <w:b/>
          <w:i w:val="0"/>
        </w:rPr>
      </w:pPr>
    </w:p>
    <w:p w14:paraId="21C3522A" w14:textId="77777777" w:rsidR="00BD6C43" w:rsidRPr="00C25C9D" w:rsidRDefault="00BD6C43" w:rsidP="00BD6C43">
      <w:pPr>
        <w:jc w:val="both"/>
        <w:rPr>
          <w:b/>
          <w:i w:val="0"/>
        </w:rPr>
      </w:pPr>
      <w:r w:rsidRPr="00C25C9D">
        <w:rPr>
          <w:b/>
          <w:i w:val="0"/>
        </w:rPr>
        <w:t>Uporaba prava</w:t>
      </w:r>
    </w:p>
    <w:p w14:paraId="5D33D3D2" w14:textId="77777777" w:rsidR="00BD6C43" w:rsidRPr="00C25C9D" w:rsidRDefault="00BD6C43" w:rsidP="00BD6C43">
      <w:pPr>
        <w:jc w:val="center"/>
        <w:rPr>
          <w:i w:val="0"/>
        </w:rPr>
      </w:pPr>
      <w:r w:rsidRPr="00C25C9D">
        <w:rPr>
          <w:i w:val="0"/>
        </w:rPr>
        <w:t>2</w:t>
      </w:r>
      <w:r>
        <w:rPr>
          <w:i w:val="0"/>
        </w:rPr>
        <w:t>6</w:t>
      </w:r>
      <w:r w:rsidRPr="00C25C9D">
        <w:rPr>
          <w:i w:val="0"/>
        </w:rPr>
        <w:t>. člen</w:t>
      </w:r>
    </w:p>
    <w:p w14:paraId="285212D5" w14:textId="77777777" w:rsidR="00BD6C43" w:rsidRPr="00C25C9D" w:rsidRDefault="00BD6C43" w:rsidP="00BD6C43">
      <w:pPr>
        <w:jc w:val="both"/>
        <w:rPr>
          <w:b/>
          <w:i w:val="0"/>
        </w:rPr>
      </w:pPr>
    </w:p>
    <w:p w14:paraId="6FA92C4C" w14:textId="77777777" w:rsidR="00BD6C43" w:rsidRPr="00C25C9D" w:rsidRDefault="00BD6C43" w:rsidP="00BD6C43">
      <w:pPr>
        <w:jc w:val="both"/>
        <w:rPr>
          <w:i w:val="0"/>
        </w:rPr>
      </w:pPr>
      <w:r w:rsidRPr="00C25C9D">
        <w:rPr>
          <w:i w:val="0"/>
        </w:rPr>
        <w:t>Za vprašanja, ki jih pogodbeni stranki nista uredili s to pogodbo, niti so urejena z veljavnimi predpisi, se uporabljajo Posebne gradbene uzance.</w:t>
      </w:r>
    </w:p>
    <w:p w14:paraId="48156548" w14:textId="77777777" w:rsidR="00BD6C43" w:rsidRPr="00C25C9D" w:rsidRDefault="00BD6C43" w:rsidP="00BD6C43">
      <w:pPr>
        <w:jc w:val="both"/>
        <w:rPr>
          <w:i w:val="0"/>
        </w:rPr>
      </w:pPr>
    </w:p>
    <w:p w14:paraId="77DB56CA" w14:textId="77777777" w:rsidR="00BD6C43" w:rsidRPr="00C25C9D" w:rsidRDefault="00BD6C43" w:rsidP="00BD6C43">
      <w:pPr>
        <w:jc w:val="both"/>
        <w:rPr>
          <w:i w:val="0"/>
        </w:rPr>
      </w:pPr>
    </w:p>
    <w:p w14:paraId="349D8935" w14:textId="77777777" w:rsidR="00BD6C43" w:rsidRPr="00C25C9D" w:rsidRDefault="00BD6C43" w:rsidP="00BD6C43">
      <w:pPr>
        <w:jc w:val="both"/>
        <w:rPr>
          <w:i w:val="0"/>
        </w:rPr>
      </w:pPr>
      <w:r w:rsidRPr="00C25C9D">
        <w:rPr>
          <w:b/>
          <w:i w:val="0"/>
        </w:rPr>
        <w:t>Protikorupcijska klavzula</w:t>
      </w:r>
    </w:p>
    <w:p w14:paraId="1AA5799E" w14:textId="77777777" w:rsidR="00BD6C43" w:rsidRPr="00C25C9D" w:rsidRDefault="00BD6C43" w:rsidP="00BD6C43">
      <w:pPr>
        <w:jc w:val="center"/>
        <w:rPr>
          <w:i w:val="0"/>
        </w:rPr>
      </w:pPr>
      <w:r w:rsidRPr="00C25C9D">
        <w:rPr>
          <w:i w:val="0"/>
        </w:rPr>
        <w:t>2</w:t>
      </w:r>
      <w:r>
        <w:rPr>
          <w:i w:val="0"/>
        </w:rPr>
        <w:t>7</w:t>
      </w:r>
      <w:r w:rsidRPr="00C25C9D">
        <w:rPr>
          <w:i w:val="0"/>
        </w:rPr>
        <w:t>. člen</w:t>
      </w:r>
    </w:p>
    <w:p w14:paraId="59376130" w14:textId="77777777" w:rsidR="00BD6C43" w:rsidRPr="00C25C9D" w:rsidRDefault="00BD6C43" w:rsidP="00BD6C43">
      <w:pPr>
        <w:jc w:val="both"/>
        <w:rPr>
          <w:i w:val="0"/>
        </w:rPr>
      </w:pPr>
    </w:p>
    <w:p w14:paraId="3C985085" w14:textId="77777777" w:rsidR="00BD6C43" w:rsidRPr="00C25C9D" w:rsidRDefault="00BD6C43" w:rsidP="00BD6C43">
      <w:pPr>
        <w:jc w:val="both"/>
        <w:rPr>
          <w:i w:val="0"/>
        </w:rPr>
      </w:pPr>
      <w:r w:rsidRPr="00C25C9D">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3A55CF3D" w14:textId="77777777" w:rsidR="00BD6C43" w:rsidRPr="00C25C9D" w:rsidRDefault="00BD6C43" w:rsidP="00BD6C43">
      <w:pPr>
        <w:jc w:val="both"/>
        <w:rPr>
          <w:i w:val="0"/>
        </w:rPr>
      </w:pPr>
    </w:p>
    <w:p w14:paraId="08FC3799" w14:textId="77777777" w:rsidR="00BD6C43" w:rsidRPr="00C25C9D" w:rsidRDefault="00BD6C43" w:rsidP="00BD6C43">
      <w:pPr>
        <w:jc w:val="both"/>
        <w:rPr>
          <w:i w:val="0"/>
        </w:rPr>
      </w:pPr>
      <w:r w:rsidRPr="00C25C9D">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EED934A" w14:textId="77777777" w:rsidR="00BD6C43" w:rsidRPr="00C25C9D" w:rsidRDefault="00BD6C43" w:rsidP="00BD6C43">
      <w:pPr>
        <w:tabs>
          <w:tab w:val="center" w:pos="4536"/>
          <w:tab w:val="right" w:pos="9072"/>
        </w:tabs>
        <w:jc w:val="both"/>
        <w:rPr>
          <w:i w:val="0"/>
        </w:rPr>
      </w:pPr>
    </w:p>
    <w:p w14:paraId="0B386C41" w14:textId="77777777" w:rsidR="00BD6C43" w:rsidRDefault="00BD6C43" w:rsidP="00BD6C43">
      <w:pPr>
        <w:tabs>
          <w:tab w:val="center" w:pos="4536"/>
          <w:tab w:val="right" w:pos="9072"/>
        </w:tabs>
        <w:jc w:val="both"/>
        <w:rPr>
          <w:i w:val="0"/>
        </w:rPr>
      </w:pPr>
    </w:p>
    <w:p w14:paraId="0E9DC272" w14:textId="77777777" w:rsidR="00BD6C43" w:rsidRPr="00C25C9D" w:rsidRDefault="00BD6C43" w:rsidP="00BD6C43">
      <w:pPr>
        <w:jc w:val="both"/>
        <w:rPr>
          <w:b/>
          <w:i w:val="0"/>
        </w:rPr>
      </w:pPr>
      <w:r w:rsidRPr="00C25C9D">
        <w:rPr>
          <w:b/>
          <w:i w:val="0"/>
        </w:rPr>
        <w:t>Končne določbe</w:t>
      </w:r>
    </w:p>
    <w:p w14:paraId="5539582B" w14:textId="77777777" w:rsidR="00BD6C43" w:rsidRPr="00C25C9D" w:rsidRDefault="00BD6C43" w:rsidP="00BD6C43">
      <w:pPr>
        <w:jc w:val="center"/>
        <w:rPr>
          <w:i w:val="0"/>
        </w:rPr>
      </w:pPr>
      <w:r w:rsidRPr="00C25C9D">
        <w:rPr>
          <w:i w:val="0"/>
        </w:rPr>
        <w:t>2</w:t>
      </w:r>
      <w:r>
        <w:rPr>
          <w:i w:val="0"/>
        </w:rPr>
        <w:t>8</w:t>
      </w:r>
      <w:r w:rsidRPr="00C25C9D">
        <w:rPr>
          <w:i w:val="0"/>
        </w:rPr>
        <w:t>. člen</w:t>
      </w:r>
    </w:p>
    <w:p w14:paraId="13F851C6" w14:textId="77777777" w:rsidR="00BD6C43" w:rsidRPr="00C25C9D" w:rsidRDefault="00BD6C43" w:rsidP="00BD6C43">
      <w:pPr>
        <w:jc w:val="both"/>
        <w:rPr>
          <w:i w:val="0"/>
        </w:rPr>
      </w:pPr>
    </w:p>
    <w:p w14:paraId="3865DED7" w14:textId="77777777" w:rsidR="00BD6C43" w:rsidRPr="00C25C9D" w:rsidRDefault="00BD6C43" w:rsidP="00BD6C43">
      <w:pPr>
        <w:jc w:val="both"/>
        <w:rPr>
          <w:i w:val="0"/>
        </w:rPr>
      </w:pPr>
      <w:r w:rsidRPr="00C25C9D">
        <w:rPr>
          <w:i w:val="0"/>
        </w:rPr>
        <w:t>Pogodba je sklenjena, ko jo podpišeta obe pogodbeni stranki in začne veljati z dnem predložitve finančnega  zavarovanja za dobro izvedbo pogodbenih obveznosti, pod pogojem, da je predloženo v skladu z določili te pogodbe.</w:t>
      </w:r>
    </w:p>
    <w:p w14:paraId="3722A3A4" w14:textId="77777777" w:rsidR="00BD6C43" w:rsidRPr="00C25C9D" w:rsidRDefault="00BD6C43" w:rsidP="00BD6C43">
      <w:pPr>
        <w:jc w:val="both"/>
        <w:rPr>
          <w:i w:val="0"/>
        </w:rPr>
      </w:pPr>
    </w:p>
    <w:p w14:paraId="46EC93A2" w14:textId="77777777" w:rsidR="00BD6C43" w:rsidRPr="00C25C9D" w:rsidRDefault="00BD6C43" w:rsidP="00BD6C43">
      <w:pPr>
        <w:jc w:val="center"/>
        <w:rPr>
          <w:i w:val="0"/>
        </w:rPr>
      </w:pPr>
      <w:r>
        <w:rPr>
          <w:i w:val="0"/>
        </w:rPr>
        <w:t>29</w:t>
      </w:r>
      <w:r w:rsidRPr="00C25C9D">
        <w:rPr>
          <w:i w:val="0"/>
        </w:rPr>
        <w:t>. člen</w:t>
      </w:r>
    </w:p>
    <w:p w14:paraId="7CE88B82" w14:textId="77777777" w:rsidR="00BD6C43" w:rsidRPr="00C25C9D" w:rsidRDefault="00BD6C43" w:rsidP="00BD6C43">
      <w:pPr>
        <w:jc w:val="both"/>
        <w:rPr>
          <w:i w:val="0"/>
        </w:rPr>
      </w:pPr>
    </w:p>
    <w:p w14:paraId="003CFC62" w14:textId="77777777" w:rsidR="00BD6C43" w:rsidRPr="00C25C9D" w:rsidRDefault="00BD6C43" w:rsidP="00BD6C43">
      <w:pPr>
        <w:jc w:val="both"/>
        <w:rPr>
          <w:i w:val="0"/>
        </w:rPr>
      </w:pPr>
      <w:r w:rsidRPr="00C25C9D">
        <w:rPr>
          <w:i w:val="0"/>
          <w:color w:val="000000"/>
        </w:rPr>
        <w:t xml:space="preserve">Ta pogodba je sestavljena v </w:t>
      </w:r>
      <w:r>
        <w:rPr>
          <w:i w:val="0"/>
          <w:color w:val="000000"/>
        </w:rPr>
        <w:t>5</w:t>
      </w:r>
      <w:r w:rsidRPr="00C25C9D">
        <w:rPr>
          <w:i w:val="0"/>
        </w:rPr>
        <w:t xml:space="preserve"> (</w:t>
      </w:r>
      <w:r>
        <w:rPr>
          <w:i w:val="0"/>
        </w:rPr>
        <w:t>petih</w:t>
      </w:r>
      <w:r w:rsidRPr="00C25C9D">
        <w:rPr>
          <w:i w:val="0"/>
        </w:rPr>
        <w:t>)</w:t>
      </w:r>
      <w:r w:rsidRPr="00C25C9D">
        <w:rPr>
          <w:i w:val="0"/>
          <w:color w:val="000000"/>
        </w:rPr>
        <w:t xml:space="preserve"> enakih izvodih, od katerih prejme naročnik</w:t>
      </w:r>
      <w:r w:rsidRPr="00C25C9D">
        <w:rPr>
          <w:i w:val="0"/>
          <w:color w:val="FF0000"/>
        </w:rPr>
        <w:t xml:space="preserve"> </w:t>
      </w:r>
      <w:r>
        <w:rPr>
          <w:i w:val="0"/>
        </w:rPr>
        <w:t>3</w:t>
      </w:r>
      <w:r w:rsidRPr="00C25C9D">
        <w:rPr>
          <w:i w:val="0"/>
        </w:rPr>
        <w:t xml:space="preserve"> (</w:t>
      </w:r>
      <w:r>
        <w:rPr>
          <w:i w:val="0"/>
        </w:rPr>
        <w:t>tri</w:t>
      </w:r>
      <w:r w:rsidRPr="00C25C9D">
        <w:rPr>
          <w:i w:val="0"/>
        </w:rPr>
        <w:t>) izvode,  izvajalec pa dva 2 (dva) izvoda.</w:t>
      </w:r>
    </w:p>
    <w:p w14:paraId="3EAADC58" w14:textId="77777777" w:rsidR="00BD6C43" w:rsidRPr="00C25C9D" w:rsidRDefault="00BD6C43" w:rsidP="00BD6C43">
      <w:pPr>
        <w:jc w:val="both"/>
        <w:rPr>
          <w:i w:val="0"/>
        </w:rPr>
      </w:pPr>
    </w:p>
    <w:p w14:paraId="3BD40445" w14:textId="77777777" w:rsidR="00BD6C43" w:rsidRPr="00C25C9D" w:rsidRDefault="00BD6C43" w:rsidP="00BD6C43">
      <w:pPr>
        <w:jc w:val="both"/>
        <w:rPr>
          <w:i w:val="0"/>
        </w:rPr>
      </w:pPr>
    </w:p>
    <w:p w14:paraId="4FB4AD4C" w14:textId="77777777" w:rsidR="00BD6C43" w:rsidRPr="00C25C9D" w:rsidRDefault="00BD6C43" w:rsidP="00BD6C43">
      <w:pPr>
        <w:jc w:val="both"/>
        <w:rPr>
          <w:i w:val="0"/>
        </w:rPr>
      </w:pPr>
      <w:r w:rsidRPr="00C25C9D">
        <w:rPr>
          <w:i w:val="0"/>
        </w:rPr>
        <w:t>Priloge te pogodbe so:</w:t>
      </w:r>
    </w:p>
    <w:p w14:paraId="61691B78" w14:textId="77777777" w:rsidR="00BD6C43" w:rsidRPr="00C25C9D" w:rsidRDefault="00BD6C43" w:rsidP="00BD6C43">
      <w:pPr>
        <w:numPr>
          <w:ilvl w:val="0"/>
          <w:numId w:val="36"/>
        </w:numPr>
        <w:ind w:left="0" w:firstLine="0"/>
        <w:contextualSpacing/>
        <w:jc w:val="both"/>
        <w:rPr>
          <w:i w:val="0"/>
        </w:rPr>
      </w:pPr>
      <w:r w:rsidRPr="00C25C9D">
        <w:rPr>
          <w:i w:val="0"/>
        </w:rPr>
        <w:t>razpisn</w:t>
      </w:r>
      <w:r>
        <w:rPr>
          <w:i w:val="0"/>
        </w:rPr>
        <w:t>i pogoji naročnika, št. 430-2321</w:t>
      </w:r>
      <w:r w:rsidRPr="00C25C9D">
        <w:rPr>
          <w:i w:val="0"/>
        </w:rPr>
        <w:t>/2018-….. z dne …….;</w:t>
      </w:r>
    </w:p>
    <w:p w14:paraId="184FA2C9" w14:textId="77777777" w:rsidR="00BD6C43" w:rsidRPr="00C25C9D" w:rsidRDefault="00BD6C43" w:rsidP="00BD6C43">
      <w:pPr>
        <w:numPr>
          <w:ilvl w:val="0"/>
          <w:numId w:val="36"/>
        </w:numPr>
        <w:ind w:left="0" w:firstLine="0"/>
        <w:contextualSpacing/>
        <w:jc w:val="both"/>
        <w:rPr>
          <w:i w:val="0"/>
        </w:rPr>
      </w:pPr>
      <w:r w:rsidRPr="00C25C9D">
        <w:rPr>
          <w:i w:val="0"/>
        </w:rPr>
        <w:t>ponudba izvajalca št. ………… z dne ……………… in končno ponudbo dogovorjeno na pogajanjih dne …………….;</w:t>
      </w:r>
    </w:p>
    <w:p w14:paraId="4224CAD7" w14:textId="7AB543C3" w:rsidR="00BD6C43" w:rsidRDefault="00BD6C43" w:rsidP="00BD6C43">
      <w:pPr>
        <w:numPr>
          <w:ilvl w:val="0"/>
          <w:numId w:val="36"/>
        </w:numPr>
        <w:ind w:left="0" w:firstLine="0"/>
        <w:contextualSpacing/>
        <w:jc w:val="both"/>
        <w:rPr>
          <w:i w:val="0"/>
        </w:rPr>
      </w:pPr>
      <w:r>
        <w:rPr>
          <w:i w:val="0"/>
        </w:rPr>
        <w:lastRenderedPageBreak/>
        <w:t xml:space="preserve">projektno dokumentacijo PZI </w:t>
      </w:r>
      <w:r w:rsidRPr="00331D5B">
        <w:rPr>
          <w:i w:val="0"/>
        </w:rPr>
        <w:t>Vadbeni nogometni igrišči v Stožicah</w:t>
      </w:r>
      <w:r>
        <w:rPr>
          <w:i w:val="0"/>
        </w:rPr>
        <w:t>,</w:t>
      </w:r>
      <w:r w:rsidRPr="00331D5B">
        <w:rPr>
          <w:i w:val="0"/>
        </w:rPr>
        <w:t xml:space="preserve"> št. 7894, ki jo je izdelal</w:t>
      </w:r>
      <w:r>
        <w:rPr>
          <w:i w:val="0"/>
        </w:rPr>
        <w:t>o</w:t>
      </w:r>
      <w:r w:rsidRPr="00331D5B">
        <w:rPr>
          <w:i w:val="0"/>
        </w:rPr>
        <w:t xml:space="preserve"> </w:t>
      </w:r>
      <w:r w:rsidRPr="00AC64F5">
        <w:rPr>
          <w:i w:val="0"/>
        </w:rPr>
        <w:t>podjetje LUZ d.d</w:t>
      </w:r>
      <w:r w:rsidRPr="00331D5B">
        <w:rPr>
          <w:i w:val="0"/>
        </w:rPr>
        <w:t>. z datumom julij 2018</w:t>
      </w:r>
      <w:r>
        <w:rPr>
          <w:i w:val="0"/>
        </w:rPr>
        <w:t>;</w:t>
      </w:r>
    </w:p>
    <w:p w14:paraId="1886816F" w14:textId="77777777" w:rsidR="00BD6C43" w:rsidRDefault="00BD6C43" w:rsidP="00BD6C43">
      <w:pPr>
        <w:numPr>
          <w:ilvl w:val="0"/>
          <w:numId w:val="36"/>
        </w:numPr>
        <w:ind w:left="0" w:firstLine="0"/>
        <w:contextualSpacing/>
        <w:jc w:val="both"/>
        <w:rPr>
          <w:i w:val="0"/>
        </w:rPr>
      </w:pPr>
      <w:r>
        <w:rPr>
          <w:i w:val="0"/>
        </w:rPr>
        <w:t xml:space="preserve">gradbeno dovoljenje št……., ki ga je izdala UE………..; </w:t>
      </w:r>
    </w:p>
    <w:p w14:paraId="7B20454E" w14:textId="77777777" w:rsidR="00BD6C43" w:rsidRPr="00C25C9D" w:rsidRDefault="00BD6C43" w:rsidP="00BD6C43">
      <w:pPr>
        <w:numPr>
          <w:ilvl w:val="0"/>
          <w:numId w:val="36"/>
        </w:numPr>
        <w:ind w:left="0" w:firstLine="0"/>
        <w:contextualSpacing/>
        <w:jc w:val="both"/>
        <w:rPr>
          <w:i w:val="0"/>
        </w:rPr>
      </w:pPr>
      <w:r w:rsidRPr="00C25C9D">
        <w:rPr>
          <w:i w:val="0"/>
        </w:rPr>
        <w:t>terminski plan izvedbe pogodbenih del;</w:t>
      </w:r>
    </w:p>
    <w:p w14:paraId="200FB434" w14:textId="77777777" w:rsidR="00BD6C43" w:rsidRPr="00C25C9D" w:rsidRDefault="00BD6C43" w:rsidP="00BD6C43">
      <w:pPr>
        <w:numPr>
          <w:ilvl w:val="0"/>
          <w:numId w:val="36"/>
        </w:numPr>
        <w:ind w:left="0" w:firstLine="0"/>
        <w:contextualSpacing/>
        <w:jc w:val="both"/>
        <w:rPr>
          <w:i w:val="0"/>
        </w:rPr>
      </w:pPr>
      <w:r w:rsidRPr="00C25C9D">
        <w:rPr>
          <w:i w:val="0"/>
        </w:rPr>
        <w:t xml:space="preserve">fotokopija zavarovalne police št. ……………………………………. </w:t>
      </w:r>
    </w:p>
    <w:p w14:paraId="1580F3E7" w14:textId="77777777" w:rsidR="00BD6C43" w:rsidRPr="00C25C9D" w:rsidRDefault="00BD6C43" w:rsidP="00BD6C43">
      <w:pPr>
        <w:jc w:val="both"/>
        <w:rPr>
          <w:i w:val="0"/>
        </w:rPr>
      </w:pPr>
    </w:p>
    <w:p w14:paraId="0F19A390" w14:textId="77777777" w:rsidR="00BD6C43" w:rsidRPr="00C25C9D" w:rsidRDefault="00BD6C43" w:rsidP="00BD6C43">
      <w:pPr>
        <w:jc w:val="both"/>
        <w:rPr>
          <w:i w:val="0"/>
        </w:rPr>
      </w:pPr>
    </w:p>
    <w:p w14:paraId="65A47917" w14:textId="77777777" w:rsidR="00BD6C43" w:rsidRDefault="00BD6C43" w:rsidP="00BD6C43">
      <w:pPr>
        <w:jc w:val="both"/>
        <w:rPr>
          <w:i w:val="0"/>
        </w:rPr>
      </w:pPr>
    </w:p>
    <w:p w14:paraId="71C666E1" w14:textId="77777777" w:rsidR="00BD6C43" w:rsidRDefault="00BD6C43" w:rsidP="00BD6C43">
      <w:pPr>
        <w:jc w:val="both"/>
        <w:rPr>
          <w:i w:val="0"/>
        </w:rPr>
      </w:pPr>
    </w:p>
    <w:p w14:paraId="6365CBC8" w14:textId="77777777" w:rsidR="00BD6C43" w:rsidRPr="00C25C9D" w:rsidRDefault="00BD6C43" w:rsidP="00BD6C43">
      <w:pPr>
        <w:jc w:val="both"/>
        <w:rPr>
          <w:i w:val="0"/>
        </w:rPr>
      </w:pPr>
    </w:p>
    <w:tbl>
      <w:tblPr>
        <w:tblW w:w="0" w:type="auto"/>
        <w:tblLook w:val="01E0" w:firstRow="1" w:lastRow="1" w:firstColumn="1" w:lastColumn="1" w:noHBand="0" w:noVBand="0"/>
      </w:tblPr>
      <w:tblGrid>
        <w:gridCol w:w="4928"/>
        <w:gridCol w:w="4252"/>
      </w:tblGrid>
      <w:tr w:rsidR="00BD6C43" w:rsidRPr="00C25C9D" w14:paraId="2AF83B04" w14:textId="77777777" w:rsidTr="009F05B1">
        <w:tc>
          <w:tcPr>
            <w:tcW w:w="4928" w:type="dxa"/>
            <w:hideMark/>
          </w:tcPr>
          <w:p w14:paraId="5347B636" w14:textId="77777777" w:rsidR="00BD6C43" w:rsidRPr="00C25C9D" w:rsidRDefault="00BD6C43" w:rsidP="009F05B1">
            <w:pPr>
              <w:jc w:val="both"/>
              <w:rPr>
                <w:i w:val="0"/>
                <w:sz w:val="22"/>
                <w:szCs w:val="22"/>
                <w:lang w:eastAsia="en-US"/>
              </w:rPr>
            </w:pPr>
            <w:r w:rsidRPr="00C25C9D">
              <w:rPr>
                <w:i w:val="0"/>
              </w:rPr>
              <w:t>Številka:</w:t>
            </w:r>
          </w:p>
        </w:tc>
        <w:tc>
          <w:tcPr>
            <w:tcW w:w="4252" w:type="dxa"/>
            <w:hideMark/>
          </w:tcPr>
          <w:p w14:paraId="01260771" w14:textId="77777777" w:rsidR="00BD6C43" w:rsidRPr="00C25C9D" w:rsidRDefault="00BD6C43" w:rsidP="009F05B1">
            <w:pPr>
              <w:spacing w:line="256" w:lineRule="auto"/>
              <w:rPr>
                <w:i w:val="0"/>
                <w:sz w:val="22"/>
                <w:szCs w:val="22"/>
                <w:lang w:eastAsia="en-US"/>
              </w:rPr>
            </w:pPr>
          </w:p>
        </w:tc>
      </w:tr>
      <w:tr w:rsidR="00BD6C43" w:rsidRPr="004F40E7" w14:paraId="3E3E37E2" w14:textId="77777777" w:rsidTr="009F05B1">
        <w:tc>
          <w:tcPr>
            <w:tcW w:w="4928" w:type="dxa"/>
          </w:tcPr>
          <w:p w14:paraId="0FFCCE71" w14:textId="77777777" w:rsidR="00BD6C43" w:rsidRPr="00C25C9D" w:rsidRDefault="00BD6C43" w:rsidP="009F05B1">
            <w:pPr>
              <w:jc w:val="both"/>
              <w:rPr>
                <w:i w:val="0"/>
                <w:sz w:val="22"/>
                <w:szCs w:val="22"/>
                <w:lang w:eastAsia="en-US"/>
              </w:rPr>
            </w:pPr>
          </w:p>
        </w:tc>
        <w:tc>
          <w:tcPr>
            <w:tcW w:w="4252" w:type="dxa"/>
            <w:hideMark/>
          </w:tcPr>
          <w:p w14:paraId="708876B0" w14:textId="77777777" w:rsidR="00BD6C43" w:rsidRPr="004F40E7" w:rsidRDefault="00BD6C43" w:rsidP="009F05B1">
            <w:pPr>
              <w:jc w:val="both"/>
              <w:rPr>
                <w:b/>
                <w:i w:val="0"/>
                <w:sz w:val="22"/>
                <w:szCs w:val="22"/>
                <w:lang w:eastAsia="en-US"/>
              </w:rPr>
            </w:pPr>
            <w:r w:rsidRPr="004F40E7">
              <w:rPr>
                <w:b/>
                <w:i w:val="0"/>
              </w:rPr>
              <w:t>Številka pogodbe: C7560-18-220095</w:t>
            </w:r>
          </w:p>
        </w:tc>
      </w:tr>
      <w:tr w:rsidR="00BD6C43" w:rsidRPr="00C25C9D" w14:paraId="795B9E50" w14:textId="77777777" w:rsidTr="009F05B1">
        <w:tc>
          <w:tcPr>
            <w:tcW w:w="4928" w:type="dxa"/>
          </w:tcPr>
          <w:p w14:paraId="73F2B795" w14:textId="77777777" w:rsidR="00BD6C43" w:rsidRPr="00C25C9D" w:rsidRDefault="00BD6C43" w:rsidP="009F05B1">
            <w:pPr>
              <w:jc w:val="both"/>
              <w:rPr>
                <w:i w:val="0"/>
                <w:sz w:val="22"/>
                <w:szCs w:val="22"/>
                <w:lang w:eastAsia="en-US"/>
              </w:rPr>
            </w:pPr>
          </w:p>
        </w:tc>
        <w:tc>
          <w:tcPr>
            <w:tcW w:w="4252" w:type="dxa"/>
            <w:hideMark/>
          </w:tcPr>
          <w:p w14:paraId="4179D134" w14:textId="77777777" w:rsidR="00BD6C43" w:rsidRPr="00C25C9D" w:rsidRDefault="00BD6C43" w:rsidP="009F05B1">
            <w:pPr>
              <w:jc w:val="both"/>
              <w:rPr>
                <w:i w:val="0"/>
                <w:sz w:val="22"/>
                <w:szCs w:val="22"/>
                <w:lang w:eastAsia="en-US"/>
              </w:rPr>
            </w:pPr>
            <w:r>
              <w:rPr>
                <w:i w:val="0"/>
              </w:rPr>
              <w:t>Številka dok. DS: 430-2321</w:t>
            </w:r>
            <w:r w:rsidRPr="00C25C9D">
              <w:rPr>
                <w:i w:val="0"/>
              </w:rPr>
              <w:t>/2018-2</w:t>
            </w:r>
          </w:p>
        </w:tc>
      </w:tr>
      <w:tr w:rsidR="00BD6C43" w:rsidRPr="00C25C9D" w14:paraId="4A0C8E0F" w14:textId="77777777" w:rsidTr="009F05B1">
        <w:tc>
          <w:tcPr>
            <w:tcW w:w="4928" w:type="dxa"/>
            <w:hideMark/>
          </w:tcPr>
          <w:p w14:paraId="4AD56EE1" w14:textId="77777777" w:rsidR="00BD6C43" w:rsidRPr="00C25C9D" w:rsidRDefault="00BD6C43" w:rsidP="009F05B1">
            <w:pPr>
              <w:jc w:val="both"/>
              <w:rPr>
                <w:i w:val="0"/>
                <w:sz w:val="22"/>
                <w:szCs w:val="22"/>
                <w:lang w:eastAsia="en-US"/>
              </w:rPr>
            </w:pPr>
            <w:r w:rsidRPr="00C25C9D">
              <w:rPr>
                <w:i w:val="0"/>
              </w:rPr>
              <w:t>Datum:</w:t>
            </w:r>
          </w:p>
        </w:tc>
        <w:tc>
          <w:tcPr>
            <w:tcW w:w="4252" w:type="dxa"/>
            <w:hideMark/>
          </w:tcPr>
          <w:p w14:paraId="790B857A" w14:textId="77777777" w:rsidR="00BD6C43" w:rsidRPr="00C25C9D" w:rsidRDefault="00BD6C43" w:rsidP="009F05B1">
            <w:pPr>
              <w:jc w:val="both"/>
              <w:rPr>
                <w:i w:val="0"/>
                <w:sz w:val="22"/>
                <w:szCs w:val="22"/>
                <w:lang w:eastAsia="en-US"/>
              </w:rPr>
            </w:pPr>
            <w:r w:rsidRPr="00C25C9D">
              <w:rPr>
                <w:i w:val="0"/>
              </w:rPr>
              <w:t>Datum:</w:t>
            </w:r>
          </w:p>
        </w:tc>
      </w:tr>
      <w:tr w:rsidR="00BD6C43" w:rsidRPr="00C25C9D" w14:paraId="52FC301C" w14:textId="77777777" w:rsidTr="009F05B1">
        <w:tc>
          <w:tcPr>
            <w:tcW w:w="4928" w:type="dxa"/>
          </w:tcPr>
          <w:p w14:paraId="5EB2AF49" w14:textId="77777777" w:rsidR="00BD6C43" w:rsidRPr="00C25C9D" w:rsidRDefault="00BD6C43" w:rsidP="009F05B1">
            <w:pPr>
              <w:jc w:val="both"/>
              <w:rPr>
                <w:i w:val="0"/>
              </w:rPr>
            </w:pPr>
          </w:p>
          <w:p w14:paraId="07FB7B8F" w14:textId="77777777" w:rsidR="00BD6C43" w:rsidRPr="00C25C9D" w:rsidRDefault="00BD6C43" w:rsidP="009F05B1">
            <w:pPr>
              <w:jc w:val="both"/>
              <w:rPr>
                <w:i w:val="0"/>
              </w:rPr>
            </w:pPr>
          </w:p>
          <w:p w14:paraId="55BFCFF9" w14:textId="77777777" w:rsidR="00BD6C43" w:rsidRPr="00C25C9D" w:rsidRDefault="00BD6C43" w:rsidP="009F05B1">
            <w:pPr>
              <w:jc w:val="both"/>
              <w:rPr>
                <w:i w:val="0"/>
                <w:sz w:val="22"/>
                <w:szCs w:val="22"/>
                <w:lang w:eastAsia="en-US"/>
              </w:rPr>
            </w:pPr>
          </w:p>
        </w:tc>
        <w:tc>
          <w:tcPr>
            <w:tcW w:w="4252" w:type="dxa"/>
          </w:tcPr>
          <w:p w14:paraId="3A9A780C" w14:textId="77777777" w:rsidR="00BD6C43" w:rsidRPr="00C25C9D" w:rsidRDefault="00BD6C43" w:rsidP="009F05B1">
            <w:pPr>
              <w:jc w:val="both"/>
              <w:rPr>
                <w:i w:val="0"/>
                <w:sz w:val="22"/>
                <w:szCs w:val="22"/>
                <w:lang w:eastAsia="en-US"/>
              </w:rPr>
            </w:pPr>
          </w:p>
        </w:tc>
      </w:tr>
      <w:tr w:rsidR="00BD6C43" w:rsidRPr="00C25C9D" w14:paraId="41B0647A" w14:textId="77777777" w:rsidTr="009F05B1">
        <w:tc>
          <w:tcPr>
            <w:tcW w:w="4928" w:type="dxa"/>
            <w:hideMark/>
          </w:tcPr>
          <w:p w14:paraId="2FCE9484" w14:textId="77777777" w:rsidR="00BD6C43" w:rsidRPr="00C25C9D" w:rsidRDefault="00BD6C43" w:rsidP="009F05B1">
            <w:pPr>
              <w:jc w:val="both"/>
              <w:rPr>
                <w:i w:val="0"/>
                <w:sz w:val="22"/>
                <w:szCs w:val="22"/>
                <w:lang w:eastAsia="en-US"/>
              </w:rPr>
            </w:pPr>
            <w:r w:rsidRPr="00C25C9D">
              <w:rPr>
                <w:i w:val="0"/>
              </w:rPr>
              <w:t>Izvajalec</w:t>
            </w:r>
          </w:p>
        </w:tc>
        <w:tc>
          <w:tcPr>
            <w:tcW w:w="4252" w:type="dxa"/>
            <w:hideMark/>
          </w:tcPr>
          <w:p w14:paraId="23244679" w14:textId="77777777" w:rsidR="00BD6C43" w:rsidRPr="00C25C9D" w:rsidRDefault="00BD6C43" w:rsidP="009F05B1">
            <w:pPr>
              <w:jc w:val="both"/>
              <w:rPr>
                <w:i w:val="0"/>
                <w:sz w:val="22"/>
                <w:szCs w:val="22"/>
                <w:lang w:eastAsia="en-US"/>
              </w:rPr>
            </w:pPr>
            <w:r w:rsidRPr="00C25C9D">
              <w:rPr>
                <w:i w:val="0"/>
              </w:rPr>
              <w:t>Naročnik:</w:t>
            </w:r>
          </w:p>
        </w:tc>
      </w:tr>
      <w:tr w:rsidR="00BD6C43" w:rsidRPr="00C25C9D" w14:paraId="3E843C18" w14:textId="77777777" w:rsidTr="009F05B1">
        <w:tc>
          <w:tcPr>
            <w:tcW w:w="4928" w:type="dxa"/>
          </w:tcPr>
          <w:p w14:paraId="270B71F7" w14:textId="77777777" w:rsidR="00BD6C43" w:rsidRPr="00C25C9D" w:rsidRDefault="00BD6C43" w:rsidP="009F05B1">
            <w:pPr>
              <w:jc w:val="both"/>
              <w:rPr>
                <w:b/>
                <w:i w:val="0"/>
                <w:sz w:val="22"/>
                <w:szCs w:val="22"/>
                <w:lang w:eastAsia="en-US"/>
              </w:rPr>
            </w:pPr>
          </w:p>
        </w:tc>
        <w:tc>
          <w:tcPr>
            <w:tcW w:w="4252" w:type="dxa"/>
          </w:tcPr>
          <w:p w14:paraId="7D1FDBCE" w14:textId="77777777" w:rsidR="00BD6C43" w:rsidRPr="00C25C9D" w:rsidRDefault="00BD6C43" w:rsidP="009F05B1">
            <w:pPr>
              <w:jc w:val="both"/>
              <w:rPr>
                <w:b/>
                <w:i w:val="0"/>
              </w:rPr>
            </w:pPr>
            <w:r w:rsidRPr="00C25C9D">
              <w:rPr>
                <w:b/>
                <w:i w:val="0"/>
              </w:rPr>
              <w:t>MESTNA OBČINA LJUBLJANA</w:t>
            </w:r>
          </w:p>
          <w:p w14:paraId="4A406E30" w14:textId="77777777" w:rsidR="00BD6C43" w:rsidRPr="00C25C9D" w:rsidRDefault="00BD6C43" w:rsidP="009F05B1">
            <w:pPr>
              <w:jc w:val="both"/>
              <w:rPr>
                <w:i w:val="0"/>
              </w:rPr>
            </w:pPr>
          </w:p>
          <w:p w14:paraId="24D0071F" w14:textId="77777777" w:rsidR="00BD6C43" w:rsidRPr="00C25C9D" w:rsidRDefault="00BD6C43" w:rsidP="009F05B1">
            <w:pPr>
              <w:jc w:val="both"/>
              <w:rPr>
                <w:i w:val="0"/>
              </w:rPr>
            </w:pPr>
            <w:r w:rsidRPr="00C25C9D">
              <w:rPr>
                <w:i w:val="0"/>
              </w:rPr>
              <w:t>Župan</w:t>
            </w:r>
          </w:p>
          <w:p w14:paraId="5BAE0860" w14:textId="77777777" w:rsidR="00BD6C43" w:rsidRPr="00C25C9D" w:rsidRDefault="00BD6C43" w:rsidP="009F05B1">
            <w:pPr>
              <w:jc w:val="both"/>
              <w:rPr>
                <w:b/>
                <w:i w:val="0"/>
                <w:sz w:val="22"/>
                <w:szCs w:val="22"/>
                <w:lang w:eastAsia="en-US"/>
              </w:rPr>
            </w:pPr>
            <w:r w:rsidRPr="00C25C9D">
              <w:rPr>
                <w:i w:val="0"/>
              </w:rPr>
              <w:t>Zoran Janković</w:t>
            </w:r>
          </w:p>
        </w:tc>
      </w:tr>
    </w:tbl>
    <w:p w14:paraId="720229CD" w14:textId="77777777" w:rsidR="00BD6C43" w:rsidRDefault="00BD6C43" w:rsidP="00BD6C43">
      <w:r w:rsidRPr="00C25C9D">
        <w:rPr>
          <w:b/>
          <w:i w:val="0"/>
          <w:sz w:val="22"/>
          <w:szCs w:val="22"/>
        </w:rPr>
        <w:t xml:space="preserve">                                                                                                                   </w:t>
      </w:r>
    </w:p>
    <w:p w14:paraId="580A8971" w14:textId="77777777" w:rsidR="005A7391" w:rsidRPr="00C25C9D" w:rsidRDefault="00C73242" w:rsidP="00E76B06">
      <w:pPr>
        <w:ind w:left="4956" w:firstLine="708"/>
        <w:rPr>
          <w:b/>
          <w:i w:val="0"/>
          <w:sz w:val="22"/>
          <w:szCs w:val="22"/>
        </w:rPr>
        <w:sectPr w:rsidR="005A7391" w:rsidRPr="00C25C9D" w:rsidSect="005A7391">
          <w:footerReference w:type="default" r:id="rId18"/>
          <w:pgSz w:w="11906" w:h="16838"/>
          <w:pgMar w:top="1400" w:right="1202" w:bottom="1202" w:left="629" w:header="709" w:footer="709" w:gutter="0"/>
          <w:cols w:space="708"/>
          <w:docGrid w:linePitch="360"/>
        </w:sectPr>
      </w:pPr>
      <w:r w:rsidRPr="00C25C9D">
        <w:rPr>
          <w:b/>
          <w:i w:val="0"/>
          <w:sz w:val="22"/>
          <w:szCs w:val="22"/>
        </w:rPr>
        <w:t xml:space="preserve">                                              </w:t>
      </w:r>
      <w:r w:rsidR="001E5860" w:rsidRPr="00C25C9D">
        <w:rPr>
          <w:b/>
          <w:i w:val="0"/>
          <w:sz w:val="22"/>
          <w:szCs w:val="22"/>
        </w:rPr>
        <w:t xml:space="preserve"> </w:t>
      </w:r>
    </w:p>
    <w:p w14:paraId="2747AA84" w14:textId="77777777" w:rsidR="008601E8" w:rsidRPr="00C25C9D" w:rsidRDefault="008601E8" w:rsidP="008601E8">
      <w:pPr>
        <w:ind w:left="1080"/>
        <w:jc w:val="right"/>
        <w:rPr>
          <w:b/>
          <w:i w:val="0"/>
          <w:sz w:val="22"/>
          <w:szCs w:val="22"/>
        </w:rPr>
      </w:pPr>
      <w:bookmarkStart w:id="3" w:name="_Toc173211238"/>
      <w:bookmarkStart w:id="4" w:name="_Toc173211631"/>
      <w:bookmarkStart w:id="5" w:name="_Toc176167191"/>
      <w:r w:rsidRPr="00C25C9D">
        <w:rPr>
          <w:b/>
          <w:i w:val="0"/>
          <w:sz w:val="22"/>
          <w:szCs w:val="22"/>
        </w:rPr>
        <w:lastRenderedPageBreak/>
        <w:t>PRILOGA B</w:t>
      </w:r>
    </w:p>
    <w:p w14:paraId="0365441A" w14:textId="77777777"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14:paraId="16A2D881" w14:textId="77777777" w:rsidTr="006B1E31">
        <w:tc>
          <w:tcPr>
            <w:tcW w:w="4820" w:type="dxa"/>
          </w:tcPr>
          <w:p w14:paraId="5EF24B1F" w14:textId="77777777" w:rsidR="008601E8" w:rsidRPr="008601E8" w:rsidRDefault="008601E8" w:rsidP="008601E8">
            <w:pPr>
              <w:ind w:left="209" w:hanging="209"/>
              <w:jc w:val="both"/>
              <w:rPr>
                <w:b/>
                <w:i w:val="0"/>
                <w:sz w:val="22"/>
                <w:szCs w:val="22"/>
              </w:rPr>
            </w:pPr>
          </w:p>
          <w:p w14:paraId="1038CE83" w14:textId="77777777" w:rsidR="008601E8" w:rsidRPr="008601E8" w:rsidRDefault="008601E8" w:rsidP="008601E8">
            <w:pPr>
              <w:ind w:left="209" w:hanging="209"/>
              <w:jc w:val="both"/>
              <w:rPr>
                <w:b/>
                <w:i w:val="0"/>
                <w:sz w:val="22"/>
                <w:szCs w:val="22"/>
              </w:rPr>
            </w:pPr>
            <w:r w:rsidRPr="008601E8">
              <w:rPr>
                <w:b/>
                <w:i w:val="0"/>
                <w:sz w:val="22"/>
                <w:szCs w:val="22"/>
              </w:rPr>
              <w:t xml:space="preserve">POŠILJATELJ </w:t>
            </w:r>
            <w:r w:rsidRPr="008601E8">
              <w:rPr>
                <w:i w:val="0"/>
                <w:sz w:val="22"/>
                <w:szCs w:val="22"/>
              </w:rPr>
              <w:t>(</w:t>
            </w:r>
            <w:r w:rsidR="00BC101E">
              <w:rPr>
                <w:i w:val="0"/>
                <w:sz w:val="22"/>
                <w:szCs w:val="22"/>
              </w:rPr>
              <w:t>gospodarski subjekt</w:t>
            </w:r>
            <w:r w:rsidRPr="008601E8">
              <w:rPr>
                <w:i w:val="0"/>
                <w:sz w:val="22"/>
                <w:szCs w:val="22"/>
              </w:rPr>
              <w:t>)</w:t>
            </w:r>
            <w:r w:rsidRPr="008601E8">
              <w:rPr>
                <w:b/>
                <w:i w:val="0"/>
                <w:sz w:val="22"/>
                <w:szCs w:val="22"/>
              </w:rPr>
              <w:t>:</w:t>
            </w:r>
          </w:p>
          <w:p w14:paraId="6E5740CB" w14:textId="77777777" w:rsidR="008601E8" w:rsidRPr="008601E8" w:rsidRDefault="008601E8" w:rsidP="008601E8">
            <w:pPr>
              <w:ind w:left="209" w:hanging="209"/>
              <w:jc w:val="both"/>
              <w:rPr>
                <w:i w:val="0"/>
                <w:sz w:val="22"/>
                <w:szCs w:val="22"/>
              </w:rPr>
            </w:pPr>
          </w:p>
          <w:p w14:paraId="245D9758" w14:textId="77777777" w:rsidR="008601E8" w:rsidRPr="008601E8" w:rsidRDefault="008601E8" w:rsidP="008601E8">
            <w:pPr>
              <w:ind w:left="209" w:hanging="209"/>
              <w:jc w:val="both"/>
              <w:rPr>
                <w:i w:val="0"/>
                <w:sz w:val="22"/>
                <w:szCs w:val="22"/>
              </w:rPr>
            </w:pPr>
          </w:p>
          <w:p w14:paraId="3583DE84" w14:textId="77777777" w:rsidR="008601E8" w:rsidRPr="008601E8" w:rsidRDefault="008601E8" w:rsidP="008601E8">
            <w:pPr>
              <w:ind w:left="209" w:hanging="209"/>
              <w:jc w:val="both"/>
              <w:rPr>
                <w:i w:val="0"/>
                <w:sz w:val="22"/>
                <w:szCs w:val="22"/>
              </w:rPr>
            </w:pPr>
          </w:p>
          <w:p w14:paraId="1EFC35BD" w14:textId="77777777" w:rsidR="008601E8" w:rsidRPr="008601E8" w:rsidRDefault="008601E8" w:rsidP="008601E8">
            <w:pPr>
              <w:ind w:left="209" w:hanging="209"/>
              <w:jc w:val="both"/>
              <w:rPr>
                <w:i w:val="0"/>
                <w:sz w:val="22"/>
                <w:szCs w:val="22"/>
              </w:rPr>
            </w:pPr>
          </w:p>
          <w:p w14:paraId="4CA64796" w14:textId="77777777" w:rsidR="008601E8" w:rsidRPr="008601E8" w:rsidRDefault="008601E8" w:rsidP="008601E8">
            <w:pPr>
              <w:ind w:left="209" w:hanging="209"/>
              <w:jc w:val="both"/>
              <w:rPr>
                <w:i w:val="0"/>
                <w:sz w:val="22"/>
                <w:szCs w:val="22"/>
              </w:rPr>
            </w:pPr>
          </w:p>
          <w:p w14:paraId="22151A9D" w14:textId="77777777" w:rsidR="008601E8" w:rsidRPr="008601E8" w:rsidRDefault="008601E8" w:rsidP="008601E8">
            <w:pPr>
              <w:ind w:left="209" w:hanging="209"/>
              <w:jc w:val="both"/>
              <w:rPr>
                <w:i w:val="0"/>
                <w:sz w:val="22"/>
                <w:szCs w:val="22"/>
              </w:rPr>
            </w:pPr>
          </w:p>
          <w:p w14:paraId="1EAAB9B3" w14:textId="77777777" w:rsidR="008601E8" w:rsidRPr="008601E8" w:rsidRDefault="008601E8" w:rsidP="008601E8">
            <w:pPr>
              <w:ind w:left="209" w:hanging="209"/>
              <w:jc w:val="both"/>
              <w:rPr>
                <w:i w:val="0"/>
                <w:sz w:val="22"/>
                <w:szCs w:val="22"/>
              </w:rPr>
            </w:pPr>
          </w:p>
        </w:tc>
      </w:tr>
    </w:tbl>
    <w:p w14:paraId="0058837D" w14:textId="77777777" w:rsidR="008601E8" w:rsidRPr="008601E8" w:rsidRDefault="008601E8" w:rsidP="008601E8">
      <w:pPr>
        <w:jc w:val="both"/>
        <w:rPr>
          <w:i w:val="0"/>
          <w:sz w:val="22"/>
          <w:szCs w:val="22"/>
        </w:rPr>
      </w:pPr>
      <w:r w:rsidRPr="008601E8">
        <w:rPr>
          <w:i w:val="0"/>
          <w:sz w:val="22"/>
          <w:szCs w:val="22"/>
        </w:rPr>
        <w:br w:type="textWrapping" w:clear="all"/>
      </w:r>
    </w:p>
    <w:p w14:paraId="5EB915D8" w14:textId="77777777" w:rsidR="008601E8" w:rsidRPr="008601E8" w:rsidRDefault="008601E8" w:rsidP="008601E8">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0B2DB9" w14:paraId="4C6C130D" w14:textId="77777777" w:rsidTr="006B1E31">
        <w:tc>
          <w:tcPr>
            <w:tcW w:w="4815" w:type="dxa"/>
            <w:tcBorders>
              <w:top w:val="single" w:sz="4" w:space="0" w:color="auto"/>
              <w:left w:val="single" w:sz="4" w:space="0" w:color="auto"/>
              <w:bottom w:val="single" w:sz="4" w:space="0" w:color="auto"/>
              <w:right w:val="single" w:sz="4" w:space="0" w:color="auto"/>
            </w:tcBorders>
            <w:shd w:val="clear" w:color="auto" w:fill="auto"/>
          </w:tcPr>
          <w:p w14:paraId="7D87EB97" w14:textId="77777777" w:rsidR="008601E8" w:rsidRPr="00C74542" w:rsidRDefault="008601E8" w:rsidP="008601E8">
            <w:pPr>
              <w:jc w:val="both"/>
              <w:rPr>
                <w:b/>
                <w:i w:val="0"/>
                <w:sz w:val="22"/>
                <w:szCs w:val="22"/>
              </w:rPr>
            </w:pPr>
          </w:p>
          <w:p w14:paraId="6265EC33" w14:textId="77777777" w:rsidR="008601E8" w:rsidRPr="00C74542" w:rsidRDefault="0077678D" w:rsidP="008601E8">
            <w:pPr>
              <w:jc w:val="both"/>
              <w:rPr>
                <w:i w:val="0"/>
                <w:sz w:val="22"/>
                <w:szCs w:val="22"/>
              </w:rPr>
            </w:pPr>
            <w:r w:rsidRPr="00C74542">
              <w:rPr>
                <w:i w:val="0"/>
                <w:sz w:val="22"/>
                <w:szCs w:val="22"/>
              </w:rPr>
              <w:t xml:space="preserve">PREJEM FINANČNEGA </w:t>
            </w:r>
            <w:r w:rsidR="00CE4069">
              <w:rPr>
                <w:i w:val="0"/>
                <w:sz w:val="22"/>
                <w:szCs w:val="22"/>
              </w:rPr>
              <w:t>ZAVAROVANJA ZA RESNOST PRIJAVE</w:t>
            </w:r>
            <w:r w:rsidR="008601E8" w:rsidRPr="00C74542">
              <w:rPr>
                <w:i w:val="0"/>
                <w:sz w:val="22"/>
                <w:szCs w:val="22"/>
              </w:rPr>
              <w:t xml:space="preserve"> (izpolni prejemnik):</w:t>
            </w:r>
          </w:p>
          <w:p w14:paraId="7B23538A" w14:textId="77777777" w:rsidR="008601E8" w:rsidRPr="00C74542" w:rsidRDefault="008601E8" w:rsidP="008601E8">
            <w:pPr>
              <w:jc w:val="both"/>
              <w:rPr>
                <w:i w:val="0"/>
                <w:sz w:val="22"/>
                <w:szCs w:val="22"/>
              </w:rPr>
            </w:pPr>
          </w:p>
          <w:p w14:paraId="1548CE5F" w14:textId="77777777" w:rsidR="008601E8" w:rsidRPr="00C74542" w:rsidRDefault="008601E8" w:rsidP="008601E8">
            <w:pPr>
              <w:jc w:val="both"/>
              <w:rPr>
                <w:i w:val="0"/>
                <w:smallCaps/>
                <w:sz w:val="22"/>
                <w:szCs w:val="22"/>
              </w:rPr>
            </w:pPr>
            <w:r w:rsidRPr="00C74542">
              <w:rPr>
                <w:i w:val="0"/>
                <w:smallCaps/>
                <w:sz w:val="22"/>
                <w:szCs w:val="22"/>
              </w:rPr>
              <w:t>osebno                             po pošti</w:t>
            </w:r>
          </w:p>
          <w:p w14:paraId="2521C218" w14:textId="77777777" w:rsidR="008601E8" w:rsidRPr="00C74542" w:rsidRDefault="008601E8" w:rsidP="008601E8">
            <w:pPr>
              <w:jc w:val="both"/>
              <w:rPr>
                <w:i w:val="0"/>
                <w:sz w:val="16"/>
                <w:szCs w:val="16"/>
              </w:rPr>
            </w:pPr>
          </w:p>
          <w:p w14:paraId="1B1FD34F" w14:textId="77777777" w:rsidR="008601E8" w:rsidRPr="00C74542" w:rsidRDefault="008601E8" w:rsidP="008601E8">
            <w:pPr>
              <w:jc w:val="both"/>
              <w:rPr>
                <w:i w:val="0"/>
                <w:sz w:val="22"/>
                <w:szCs w:val="22"/>
              </w:rPr>
            </w:pPr>
            <w:r w:rsidRPr="00C74542">
              <w:rPr>
                <w:i w:val="0"/>
                <w:sz w:val="22"/>
                <w:szCs w:val="22"/>
              </w:rPr>
              <w:t>Datum:</w:t>
            </w:r>
          </w:p>
          <w:p w14:paraId="2EFA4735" w14:textId="77777777" w:rsidR="008601E8" w:rsidRPr="00C74542" w:rsidRDefault="008601E8" w:rsidP="008601E8">
            <w:pPr>
              <w:jc w:val="both"/>
              <w:rPr>
                <w:i w:val="0"/>
                <w:sz w:val="10"/>
                <w:szCs w:val="10"/>
              </w:rPr>
            </w:pPr>
          </w:p>
          <w:p w14:paraId="528A76FF" w14:textId="77777777" w:rsidR="008601E8" w:rsidRPr="00C74542" w:rsidRDefault="008601E8" w:rsidP="008601E8">
            <w:pPr>
              <w:jc w:val="both"/>
              <w:rPr>
                <w:i w:val="0"/>
                <w:sz w:val="22"/>
                <w:szCs w:val="22"/>
              </w:rPr>
            </w:pPr>
            <w:r w:rsidRPr="00C74542">
              <w:rPr>
                <w:i w:val="0"/>
                <w:sz w:val="22"/>
                <w:szCs w:val="22"/>
              </w:rPr>
              <w:t>Ura:</w:t>
            </w:r>
          </w:p>
          <w:p w14:paraId="2503FE10" w14:textId="77777777" w:rsidR="008601E8" w:rsidRPr="00C74542" w:rsidRDefault="008601E8" w:rsidP="008601E8">
            <w:pPr>
              <w:jc w:val="both"/>
              <w:rPr>
                <w:i w:val="0"/>
                <w:sz w:val="10"/>
                <w:szCs w:val="10"/>
              </w:rPr>
            </w:pPr>
          </w:p>
          <w:p w14:paraId="25367518" w14:textId="77777777" w:rsidR="008601E8" w:rsidRPr="00C74542" w:rsidRDefault="008601E8" w:rsidP="008601E8">
            <w:pPr>
              <w:jc w:val="both"/>
              <w:rPr>
                <w:i w:val="0"/>
                <w:sz w:val="22"/>
                <w:szCs w:val="22"/>
              </w:rPr>
            </w:pPr>
            <w:r w:rsidRPr="00C74542">
              <w:rPr>
                <w:i w:val="0"/>
                <w:sz w:val="22"/>
                <w:szCs w:val="22"/>
              </w:rPr>
              <w:t>Številka: 430-</w:t>
            </w:r>
            <w:r w:rsidR="00207BF8">
              <w:rPr>
                <w:i w:val="0"/>
                <w:sz w:val="22"/>
                <w:szCs w:val="22"/>
              </w:rPr>
              <w:t>2321</w:t>
            </w:r>
            <w:r w:rsidR="004100BE">
              <w:rPr>
                <w:i w:val="0"/>
                <w:sz w:val="22"/>
                <w:szCs w:val="22"/>
              </w:rPr>
              <w:t>/2018-</w:t>
            </w:r>
          </w:p>
          <w:p w14:paraId="3536E5EC" w14:textId="77777777" w:rsidR="008601E8" w:rsidRPr="00C74542" w:rsidRDefault="008601E8" w:rsidP="008601E8">
            <w:pPr>
              <w:jc w:val="both"/>
              <w:rPr>
                <w:i w:val="0"/>
                <w:sz w:val="10"/>
                <w:szCs w:val="10"/>
              </w:rPr>
            </w:pPr>
          </w:p>
          <w:p w14:paraId="161F5E29" w14:textId="77777777" w:rsidR="008601E8" w:rsidRPr="00C74542" w:rsidRDefault="008601E8" w:rsidP="00BC101E">
            <w:pPr>
              <w:jc w:val="both"/>
              <w:rPr>
                <w:i w:val="0"/>
                <w:sz w:val="22"/>
                <w:szCs w:val="22"/>
              </w:rPr>
            </w:pPr>
            <w:r w:rsidRPr="00C74542">
              <w:rPr>
                <w:i w:val="0"/>
                <w:sz w:val="22"/>
                <w:szCs w:val="22"/>
              </w:rPr>
              <w:t xml:space="preserve">Zaporedna številka </w:t>
            </w:r>
            <w:r w:rsidR="00BC101E" w:rsidRPr="00C74542">
              <w:rPr>
                <w:i w:val="0"/>
                <w:sz w:val="22"/>
                <w:szCs w:val="22"/>
              </w:rPr>
              <w:t>prijave</w:t>
            </w:r>
            <w:r w:rsidRPr="00C74542">
              <w:rPr>
                <w:i w:val="0"/>
                <w:sz w:val="22"/>
                <w:szCs w:val="22"/>
              </w:rPr>
              <w:t>:</w:t>
            </w:r>
          </w:p>
        </w:tc>
      </w:tr>
    </w:tbl>
    <w:p w14:paraId="6923B07D" w14:textId="77777777" w:rsidR="008601E8" w:rsidRPr="008601E8" w:rsidRDefault="008601E8" w:rsidP="008601E8">
      <w:pPr>
        <w:jc w:val="both"/>
        <w:rPr>
          <w:i w:val="0"/>
          <w:sz w:val="6"/>
          <w:szCs w:val="6"/>
        </w:rPr>
      </w:pPr>
      <w:r w:rsidRPr="008601E8">
        <w:rPr>
          <w:i w:val="0"/>
          <w:sz w:val="22"/>
          <w:szCs w:val="22"/>
        </w:rPr>
        <w:br w:type="textWrapping" w:clear="all"/>
      </w:r>
    </w:p>
    <w:p w14:paraId="1936924A" w14:textId="77777777" w:rsidR="008601E8" w:rsidRPr="008601E8" w:rsidRDefault="008601E8" w:rsidP="008601E8">
      <w:pPr>
        <w:rPr>
          <w:sz w:val="22"/>
          <w:szCs w:val="22"/>
        </w:rPr>
      </w:pPr>
    </w:p>
    <w:p w14:paraId="5D96E36B" w14:textId="77777777" w:rsidR="008601E8" w:rsidRPr="008601E8" w:rsidRDefault="008601E8" w:rsidP="008601E8">
      <w:pPr>
        <w:rPr>
          <w:b/>
          <w:i w:val="0"/>
          <w:sz w:val="22"/>
          <w:szCs w:val="22"/>
        </w:rPr>
      </w:pPr>
      <w:r w:rsidRPr="008601E8">
        <w:rPr>
          <w:i w:val="0"/>
          <w:noProof/>
          <w:sz w:val="22"/>
          <w:szCs w:val="22"/>
        </w:rPr>
        <mc:AlternateContent>
          <mc:Choice Requires="wps">
            <w:drawing>
              <wp:anchor distT="0" distB="0" distL="114300" distR="114300" simplePos="0" relativeHeight="251660288" behindDoc="0" locked="0" layoutInCell="1" allowOverlap="1" wp14:anchorId="06D2140B" wp14:editId="44579D3F">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14:paraId="5859658A" w14:textId="77777777" w:rsidR="000F77DE" w:rsidRPr="00BB5893" w:rsidRDefault="000F77DE" w:rsidP="008601E8">
                            <w:pPr>
                              <w:rPr>
                                <w:b/>
                                <w:i w:val="0"/>
                                <w:color w:val="000000" w:themeColor="text1"/>
                                <w:szCs w:val="24"/>
                              </w:rPr>
                            </w:pPr>
                            <w:r>
                              <w:rPr>
                                <w:b/>
                                <w:i w:val="0"/>
                                <w:color w:val="000000" w:themeColor="text1"/>
                                <w:szCs w:val="24"/>
                              </w:rPr>
                              <w:t xml:space="preserve">»NE ODPIRAJ – FINANČNO ZAVAROVANJE ZA RESNOST </w:t>
                            </w:r>
                            <w:r w:rsidRPr="002F28C0">
                              <w:rPr>
                                <w:b/>
                                <w:i w:val="0"/>
                                <w:color w:val="000000" w:themeColor="text1"/>
                                <w:szCs w:val="24"/>
                              </w:rPr>
                              <w:t>PRIJAVE - JN 7560-18-220095«</w:t>
                            </w:r>
                          </w:p>
                          <w:p w14:paraId="78993C1E" w14:textId="77777777" w:rsidR="000F77DE" w:rsidRPr="00BB5893" w:rsidRDefault="000F77DE" w:rsidP="008601E8">
                            <w:pPr>
                              <w:ind w:left="1080" w:hanging="1080"/>
                              <w:rPr>
                                <w:i w:val="0"/>
                                <w:color w:val="000000" w:themeColor="text1"/>
                                <w:szCs w:val="24"/>
                              </w:rPr>
                            </w:pPr>
                          </w:p>
                          <w:p w14:paraId="29A434B3" w14:textId="18734296" w:rsidR="000F77DE" w:rsidRPr="00BB5893" w:rsidRDefault="000F77DE" w:rsidP="004633DA">
                            <w:pPr>
                              <w:jc w:val="both"/>
                              <w:rPr>
                                <w:b/>
                                <w:color w:val="000000" w:themeColor="text1"/>
                                <w:szCs w:val="24"/>
                              </w:rPr>
                            </w:pPr>
                            <w:r>
                              <w:rPr>
                                <w:b/>
                                <w:i w:val="0"/>
                                <w:color w:val="000000" w:themeColor="text1"/>
                                <w:szCs w:val="24"/>
                              </w:rPr>
                              <w:t>Izgradnja dveh vadbenih nogometnih igrišč v Stožicah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6D2140B"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14:paraId="5859658A" w14:textId="77777777" w:rsidR="000F77DE" w:rsidRPr="00BB5893" w:rsidRDefault="000F77DE" w:rsidP="008601E8">
                      <w:pPr>
                        <w:rPr>
                          <w:b/>
                          <w:i w:val="0"/>
                          <w:color w:val="000000" w:themeColor="text1"/>
                          <w:szCs w:val="24"/>
                        </w:rPr>
                      </w:pPr>
                      <w:r>
                        <w:rPr>
                          <w:b/>
                          <w:i w:val="0"/>
                          <w:color w:val="000000" w:themeColor="text1"/>
                          <w:szCs w:val="24"/>
                        </w:rPr>
                        <w:t xml:space="preserve">»NE ODPIRAJ – FINANČNO ZAVAROVANJE ZA RESNOST </w:t>
                      </w:r>
                      <w:r w:rsidRPr="002F28C0">
                        <w:rPr>
                          <w:b/>
                          <w:i w:val="0"/>
                          <w:color w:val="000000" w:themeColor="text1"/>
                          <w:szCs w:val="24"/>
                        </w:rPr>
                        <w:t>PRIJAVE - JN 7560-18-220095«</w:t>
                      </w:r>
                    </w:p>
                    <w:p w14:paraId="78993C1E" w14:textId="77777777" w:rsidR="000F77DE" w:rsidRPr="00BB5893" w:rsidRDefault="000F77DE" w:rsidP="008601E8">
                      <w:pPr>
                        <w:ind w:left="1080" w:hanging="1080"/>
                        <w:rPr>
                          <w:i w:val="0"/>
                          <w:color w:val="000000" w:themeColor="text1"/>
                          <w:szCs w:val="24"/>
                        </w:rPr>
                      </w:pPr>
                    </w:p>
                    <w:p w14:paraId="29A434B3" w14:textId="18734296" w:rsidR="000F77DE" w:rsidRPr="00BB5893" w:rsidRDefault="000F77DE" w:rsidP="004633DA">
                      <w:pPr>
                        <w:jc w:val="both"/>
                        <w:rPr>
                          <w:b/>
                          <w:color w:val="000000" w:themeColor="text1"/>
                          <w:szCs w:val="24"/>
                        </w:rPr>
                      </w:pPr>
                      <w:r>
                        <w:rPr>
                          <w:b/>
                          <w:i w:val="0"/>
                          <w:color w:val="000000" w:themeColor="text1"/>
                          <w:szCs w:val="24"/>
                        </w:rPr>
                        <w:t>Izgradnja dveh vadbenih nogometnih igrišč v Stožicah</w:t>
                      </w:r>
                    </w:p>
                  </w:txbxContent>
                </v:textbox>
              </v:rect>
            </w:pict>
          </mc:Fallback>
        </mc:AlternateContent>
      </w:r>
    </w:p>
    <w:p w14:paraId="009F651A" w14:textId="77777777" w:rsidR="008601E8" w:rsidRPr="008601E8" w:rsidRDefault="008601E8" w:rsidP="008601E8">
      <w:pPr>
        <w:ind w:left="1080"/>
        <w:jc w:val="both"/>
        <w:rPr>
          <w:i w:val="0"/>
          <w:sz w:val="22"/>
          <w:szCs w:val="22"/>
        </w:rPr>
      </w:pPr>
    </w:p>
    <w:p w14:paraId="7DF65921" w14:textId="77777777" w:rsidR="008601E8" w:rsidRPr="008601E8" w:rsidRDefault="008601E8" w:rsidP="008601E8">
      <w:pPr>
        <w:ind w:left="1080"/>
        <w:jc w:val="both"/>
        <w:rPr>
          <w:i w:val="0"/>
          <w:sz w:val="22"/>
          <w:szCs w:val="22"/>
        </w:rPr>
      </w:pPr>
    </w:p>
    <w:p w14:paraId="6EC63A27" w14:textId="77777777" w:rsidR="008601E8" w:rsidRPr="008601E8" w:rsidRDefault="008601E8" w:rsidP="008601E8">
      <w:pPr>
        <w:ind w:left="1080"/>
        <w:jc w:val="both"/>
        <w:rPr>
          <w:i w:val="0"/>
          <w:sz w:val="22"/>
          <w:szCs w:val="22"/>
        </w:rPr>
      </w:pPr>
    </w:p>
    <w:p w14:paraId="45B1D697" w14:textId="77777777" w:rsidR="008601E8" w:rsidRPr="008601E8" w:rsidRDefault="008601E8" w:rsidP="008601E8">
      <w:pPr>
        <w:jc w:val="both"/>
        <w:rPr>
          <w:i w:val="0"/>
          <w:sz w:val="22"/>
          <w:szCs w:val="22"/>
        </w:rPr>
      </w:pPr>
      <w:r w:rsidRPr="008601E8">
        <w:rPr>
          <w:i w:val="0"/>
          <w:noProof/>
          <w:sz w:val="22"/>
          <w:szCs w:val="22"/>
        </w:rPr>
        <mc:AlternateContent>
          <mc:Choice Requires="wps">
            <w:drawing>
              <wp:anchor distT="0" distB="0" distL="114300" distR="114300" simplePos="0" relativeHeight="251661312" behindDoc="0" locked="0" layoutInCell="1" allowOverlap="1" wp14:anchorId="70385D04" wp14:editId="3D554835">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116E08FC" w14:textId="77777777" w:rsidR="000F77DE" w:rsidRPr="00A70F52" w:rsidRDefault="000F77DE" w:rsidP="008601E8">
                            <w:pPr>
                              <w:ind w:left="284"/>
                              <w:jc w:val="center"/>
                              <w:rPr>
                                <w:b/>
                                <w:i w:val="0"/>
                                <w:color w:val="000000" w:themeColor="text1"/>
                                <w:sz w:val="22"/>
                                <w:szCs w:val="22"/>
                              </w:rPr>
                            </w:pPr>
                          </w:p>
                          <w:p w14:paraId="455B567B"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118998" w14:textId="77777777" w:rsidR="000F77DE" w:rsidRPr="00E753C8" w:rsidRDefault="000F77DE" w:rsidP="008601E8">
                            <w:pPr>
                              <w:ind w:left="284"/>
                              <w:jc w:val="center"/>
                              <w:rPr>
                                <w:i w:val="0"/>
                                <w:color w:val="000000" w:themeColor="text1"/>
                                <w:sz w:val="22"/>
                                <w:szCs w:val="22"/>
                              </w:rPr>
                            </w:pPr>
                          </w:p>
                          <w:p w14:paraId="27D86F0D"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35290F9A"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03486489"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0B458A3B"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1000 Ljubljana</w:t>
                            </w:r>
                          </w:p>
                          <w:p w14:paraId="05D49E3B" w14:textId="77777777" w:rsidR="000F77DE" w:rsidRDefault="000F77DE"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0385D04"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14:paraId="116E08FC" w14:textId="77777777" w:rsidR="000F77DE" w:rsidRPr="00A70F52" w:rsidRDefault="000F77DE" w:rsidP="008601E8">
                      <w:pPr>
                        <w:ind w:left="284"/>
                        <w:jc w:val="center"/>
                        <w:rPr>
                          <w:b/>
                          <w:i w:val="0"/>
                          <w:color w:val="000000" w:themeColor="text1"/>
                          <w:sz w:val="22"/>
                          <w:szCs w:val="22"/>
                        </w:rPr>
                      </w:pPr>
                    </w:p>
                    <w:p w14:paraId="455B567B"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118998" w14:textId="77777777" w:rsidR="000F77DE" w:rsidRPr="00E753C8" w:rsidRDefault="000F77DE" w:rsidP="008601E8">
                      <w:pPr>
                        <w:ind w:left="284"/>
                        <w:jc w:val="center"/>
                        <w:rPr>
                          <w:i w:val="0"/>
                          <w:color w:val="000000" w:themeColor="text1"/>
                          <w:sz w:val="22"/>
                          <w:szCs w:val="22"/>
                        </w:rPr>
                      </w:pPr>
                    </w:p>
                    <w:p w14:paraId="27D86F0D"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35290F9A"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03486489"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0B458A3B" w14:textId="77777777" w:rsidR="000F77DE" w:rsidRPr="00E753C8" w:rsidRDefault="000F77DE" w:rsidP="008601E8">
                      <w:pPr>
                        <w:ind w:left="284"/>
                        <w:jc w:val="center"/>
                        <w:rPr>
                          <w:b/>
                          <w:i w:val="0"/>
                          <w:color w:val="000000" w:themeColor="text1"/>
                          <w:sz w:val="22"/>
                          <w:szCs w:val="22"/>
                        </w:rPr>
                      </w:pPr>
                      <w:r w:rsidRPr="00E753C8">
                        <w:rPr>
                          <w:b/>
                          <w:i w:val="0"/>
                          <w:color w:val="000000" w:themeColor="text1"/>
                          <w:sz w:val="22"/>
                          <w:szCs w:val="22"/>
                        </w:rPr>
                        <w:t>1000 Ljubljana</w:t>
                      </w:r>
                    </w:p>
                    <w:p w14:paraId="05D49E3B" w14:textId="77777777" w:rsidR="000F77DE" w:rsidRDefault="000F77DE" w:rsidP="008601E8">
                      <w:pPr>
                        <w:ind w:left="284"/>
                        <w:jc w:val="center"/>
                      </w:pPr>
                    </w:p>
                  </w:txbxContent>
                </v:textbox>
              </v:rect>
            </w:pict>
          </mc:Fallback>
        </mc:AlternateContent>
      </w:r>
    </w:p>
    <w:p w14:paraId="52823266" w14:textId="77777777" w:rsidR="008601E8" w:rsidRPr="008601E8" w:rsidRDefault="008601E8" w:rsidP="008601E8">
      <w:pPr>
        <w:jc w:val="both"/>
        <w:rPr>
          <w:i w:val="0"/>
          <w:sz w:val="22"/>
          <w:szCs w:val="22"/>
        </w:rPr>
      </w:pPr>
    </w:p>
    <w:p w14:paraId="67D46132" w14:textId="77777777" w:rsidR="008601E8" w:rsidRPr="008601E8" w:rsidRDefault="008601E8" w:rsidP="008601E8">
      <w:pPr>
        <w:jc w:val="both"/>
        <w:rPr>
          <w:i w:val="0"/>
          <w:sz w:val="22"/>
          <w:szCs w:val="22"/>
        </w:rPr>
      </w:pPr>
    </w:p>
    <w:p w14:paraId="59A1BBD1" w14:textId="77777777" w:rsidR="008601E8" w:rsidRDefault="008601E8" w:rsidP="008601E8">
      <w:pPr>
        <w:rPr>
          <w:b/>
          <w:i w:val="0"/>
          <w:sz w:val="22"/>
          <w:szCs w:val="22"/>
        </w:rPr>
      </w:pPr>
    </w:p>
    <w:p w14:paraId="2CAF160C" w14:textId="77777777" w:rsidR="008601E8" w:rsidRPr="008601E8" w:rsidRDefault="008601E8" w:rsidP="008601E8">
      <w:pPr>
        <w:rPr>
          <w:sz w:val="22"/>
          <w:szCs w:val="22"/>
        </w:rPr>
      </w:pPr>
    </w:p>
    <w:p w14:paraId="53ED8B06" w14:textId="77777777" w:rsidR="008601E8" w:rsidRPr="008601E8" w:rsidRDefault="008601E8" w:rsidP="008601E8">
      <w:pPr>
        <w:rPr>
          <w:sz w:val="22"/>
          <w:szCs w:val="22"/>
        </w:rPr>
      </w:pPr>
    </w:p>
    <w:p w14:paraId="5AFB35A7" w14:textId="77777777" w:rsidR="008601E8" w:rsidRPr="008601E8" w:rsidRDefault="008601E8" w:rsidP="008601E8">
      <w:pPr>
        <w:rPr>
          <w:sz w:val="22"/>
          <w:szCs w:val="22"/>
        </w:rPr>
      </w:pPr>
    </w:p>
    <w:p w14:paraId="724624A7" w14:textId="77777777" w:rsidR="008601E8" w:rsidRPr="008601E8" w:rsidRDefault="008601E8" w:rsidP="008601E8">
      <w:pPr>
        <w:rPr>
          <w:sz w:val="22"/>
          <w:szCs w:val="22"/>
        </w:rPr>
      </w:pPr>
    </w:p>
    <w:p w14:paraId="07F90478" w14:textId="77777777" w:rsidR="008601E8" w:rsidRPr="008601E8" w:rsidRDefault="008601E8" w:rsidP="008601E8">
      <w:pPr>
        <w:rPr>
          <w:sz w:val="22"/>
          <w:szCs w:val="22"/>
        </w:rPr>
      </w:pPr>
    </w:p>
    <w:bookmarkEnd w:id="3"/>
    <w:bookmarkEnd w:id="4"/>
    <w:bookmarkEnd w:id="5"/>
    <w:p w14:paraId="772D3559" w14:textId="77777777" w:rsidR="00DC2457" w:rsidRPr="0079325B" w:rsidRDefault="00DC2457" w:rsidP="00DC2457">
      <w:pPr>
        <w:pStyle w:val="Glava"/>
        <w:tabs>
          <w:tab w:val="clear" w:pos="4536"/>
          <w:tab w:val="clear" w:pos="9072"/>
        </w:tabs>
        <w:jc w:val="both"/>
        <w:rPr>
          <w:i w:val="0"/>
          <w:sz w:val="22"/>
          <w:szCs w:val="22"/>
        </w:rPr>
      </w:pPr>
    </w:p>
    <w:p w14:paraId="1C649BA8" w14:textId="77777777"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14:paraId="5AB44D7A" w14:textId="77777777"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14:paraId="520D2C2B" w14:textId="77777777" w:rsidR="00DC2457" w:rsidRPr="0079325B" w:rsidRDefault="00DC2457" w:rsidP="00DC2457">
      <w:pPr>
        <w:pStyle w:val="Glava"/>
        <w:tabs>
          <w:tab w:val="clear" w:pos="4536"/>
          <w:tab w:val="clear" w:pos="9072"/>
        </w:tabs>
        <w:jc w:val="both"/>
        <w:rPr>
          <w:i w:val="0"/>
          <w:sz w:val="22"/>
          <w:szCs w:val="22"/>
        </w:rPr>
      </w:pPr>
    </w:p>
    <w:p w14:paraId="5E644835" w14:textId="77777777" w:rsidR="00DC2457" w:rsidRPr="0079325B" w:rsidRDefault="00DC2457" w:rsidP="00DC2457">
      <w:pPr>
        <w:pStyle w:val="Glava"/>
        <w:tabs>
          <w:tab w:val="clear" w:pos="4536"/>
          <w:tab w:val="clear" w:pos="9072"/>
        </w:tabs>
        <w:jc w:val="both"/>
        <w:rPr>
          <w:i w:val="0"/>
          <w:sz w:val="22"/>
          <w:szCs w:val="22"/>
        </w:rPr>
      </w:pPr>
    </w:p>
    <w:p w14:paraId="48330A3F" w14:textId="77777777" w:rsidR="00DC2457" w:rsidRPr="0079325B" w:rsidRDefault="00DC2457" w:rsidP="00DC2457">
      <w:pPr>
        <w:pStyle w:val="Glava"/>
        <w:tabs>
          <w:tab w:val="clear" w:pos="4536"/>
          <w:tab w:val="clear" w:pos="9072"/>
        </w:tabs>
        <w:jc w:val="right"/>
        <w:rPr>
          <w:b/>
          <w:i w:val="0"/>
          <w:sz w:val="22"/>
          <w:szCs w:val="22"/>
        </w:rPr>
      </w:pPr>
    </w:p>
    <w:p w14:paraId="691CE96D" w14:textId="77777777" w:rsidR="00DC2457" w:rsidRPr="0079325B" w:rsidRDefault="00DC2457" w:rsidP="00DC2457">
      <w:pPr>
        <w:pStyle w:val="Glava"/>
        <w:tabs>
          <w:tab w:val="clear" w:pos="4536"/>
          <w:tab w:val="clear" w:pos="9072"/>
        </w:tabs>
        <w:jc w:val="both"/>
        <w:rPr>
          <w:i w:val="0"/>
          <w:sz w:val="22"/>
          <w:szCs w:val="22"/>
        </w:rPr>
      </w:pPr>
    </w:p>
    <w:p w14:paraId="1533F2EF" w14:textId="77777777" w:rsidR="00DC2457" w:rsidRPr="0079325B" w:rsidRDefault="00DC2457" w:rsidP="00DC2457">
      <w:pPr>
        <w:pStyle w:val="Glava"/>
        <w:tabs>
          <w:tab w:val="clear" w:pos="4536"/>
          <w:tab w:val="clear" w:pos="9072"/>
        </w:tabs>
        <w:jc w:val="both"/>
        <w:rPr>
          <w:i w:val="0"/>
          <w:sz w:val="22"/>
          <w:szCs w:val="22"/>
        </w:rPr>
      </w:pPr>
    </w:p>
    <w:p w14:paraId="04FB89BA" w14:textId="77777777" w:rsidR="00DC2457" w:rsidRPr="0079325B" w:rsidRDefault="00DC2457" w:rsidP="00DC2457">
      <w:pPr>
        <w:pStyle w:val="Glava"/>
        <w:tabs>
          <w:tab w:val="clear" w:pos="4536"/>
          <w:tab w:val="clear" w:pos="9072"/>
        </w:tabs>
        <w:jc w:val="both"/>
        <w:rPr>
          <w:i w:val="0"/>
          <w:sz w:val="22"/>
          <w:szCs w:val="22"/>
        </w:rPr>
      </w:pPr>
    </w:p>
    <w:p w14:paraId="40DF6250" w14:textId="77777777" w:rsidR="00DC2457" w:rsidRPr="0079325B" w:rsidRDefault="00DC2457" w:rsidP="00DC2457">
      <w:pPr>
        <w:pStyle w:val="Glava"/>
        <w:tabs>
          <w:tab w:val="clear" w:pos="4536"/>
          <w:tab w:val="clear" w:pos="9072"/>
        </w:tabs>
        <w:jc w:val="both"/>
        <w:rPr>
          <w:i w:val="0"/>
          <w:sz w:val="22"/>
          <w:szCs w:val="22"/>
        </w:rPr>
      </w:pPr>
    </w:p>
    <w:p w14:paraId="54CB6450" w14:textId="77777777" w:rsidR="00DC2457" w:rsidRPr="0079325B" w:rsidRDefault="00DC2457" w:rsidP="00DC2457">
      <w:pPr>
        <w:pStyle w:val="Glava"/>
        <w:tabs>
          <w:tab w:val="clear" w:pos="4536"/>
          <w:tab w:val="clear" w:pos="9072"/>
        </w:tabs>
        <w:jc w:val="both"/>
        <w:rPr>
          <w:i w:val="0"/>
          <w:sz w:val="22"/>
          <w:szCs w:val="22"/>
        </w:rPr>
      </w:pPr>
    </w:p>
    <w:p w14:paraId="19D43552"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14:paraId="7D0E3F9C" w14:textId="77777777" w:rsidR="00DC2457" w:rsidRPr="0079325B" w:rsidRDefault="00DC2457" w:rsidP="00DC2457">
      <w:pPr>
        <w:pStyle w:val="Glava"/>
        <w:tabs>
          <w:tab w:val="clear" w:pos="4536"/>
          <w:tab w:val="clear" w:pos="9072"/>
        </w:tabs>
        <w:ind w:left="1080"/>
        <w:jc w:val="both"/>
        <w:rPr>
          <w:i w:val="0"/>
          <w:sz w:val="22"/>
          <w:szCs w:val="22"/>
        </w:rPr>
      </w:pPr>
    </w:p>
    <w:p w14:paraId="26AB460D" w14:textId="77777777" w:rsidR="00DC2457" w:rsidRPr="0079325B" w:rsidRDefault="00DC2457" w:rsidP="00DC2457">
      <w:pPr>
        <w:pStyle w:val="Glava"/>
        <w:tabs>
          <w:tab w:val="clear" w:pos="4536"/>
          <w:tab w:val="clear" w:pos="9072"/>
        </w:tabs>
        <w:ind w:left="1080"/>
        <w:jc w:val="both"/>
        <w:rPr>
          <w:i w:val="0"/>
          <w:sz w:val="22"/>
          <w:szCs w:val="22"/>
        </w:rPr>
      </w:pPr>
    </w:p>
    <w:p w14:paraId="13AB164D" w14:textId="77777777" w:rsidR="00DC2457" w:rsidRPr="0079325B" w:rsidRDefault="00DC2457" w:rsidP="00DC2457">
      <w:pPr>
        <w:pStyle w:val="Glava"/>
        <w:tabs>
          <w:tab w:val="clear" w:pos="4536"/>
          <w:tab w:val="clear" w:pos="9072"/>
        </w:tabs>
        <w:ind w:left="1080"/>
        <w:jc w:val="both"/>
        <w:rPr>
          <w:i w:val="0"/>
          <w:sz w:val="22"/>
          <w:szCs w:val="22"/>
        </w:rPr>
      </w:pPr>
    </w:p>
    <w:p w14:paraId="25833694" w14:textId="77777777" w:rsidR="00DC2457" w:rsidRDefault="00DC2457" w:rsidP="00C25C9D">
      <w:pPr>
        <w:numPr>
          <w:ilvl w:val="0"/>
          <w:numId w:val="11"/>
        </w:numPr>
        <w:rPr>
          <w:i w:val="0"/>
          <w:sz w:val="22"/>
          <w:szCs w:val="22"/>
        </w:rPr>
      </w:pPr>
      <w:r>
        <w:rPr>
          <w:i w:val="0"/>
          <w:sz w:val="22"/>
          <w:szCs w:val="22"/>
        </w:rPr>
        <w:t xml:space="preserve">Vzorec finančnega zavarovanja za resnost prijave in ponudb (priloga C/1) </w:t>
      </w:r>
    </w:p>
    <w:p w14:paraId="35D1A4DB" w14:textId="77777777" w:rsidR="00DC2457" w:rsidRDefault="00DC2457" w:rsidP="00C25C9D">
      <w:pPr>
        <w:numPr>
          <w:ilvl w:val="0"/>
          <w:numId w:val="11"/>
        </w:numPr>
        <w:rPr>
          <w:i w:val="0"/>
          <w:sz w:val="22"/>
          <w:szCs w:val="22"/>
        </w:rPr>
      </w:pPr>
      <w:r>
        <w:rPr>
          <w:i w:val="0"/>
          <w:sz w:val="22"/>
          <w:szCs w:val="22"/>
        </w:rPr>
        <w:t>Vzorec finančnega zavarovanja za dobro izvedbo pogodbenih obveznosti (priloga C/2)</w:t>
      </w:r>
    </w:p>
    <w:p w14:paraId="46AE3E46" w14:textId="77777777" w:rsidR="00DC2457" w:rsidRDefault="00DC2457" w:rsidP="00C25C9D">
      <w:pPr>
        <w:numPr>
          <w:ilvl w:val="0"/>
          <w:numId w:val="11"/>
        </w:numPr>
        <w:rPr>
          <w:i w:val="0"/>
          <w:sz w:val="22"/>
          <w:szCs w:val="22"/>
        </w:rPr>
      </w:pPr>
      <w:r>
        <w:rPr>
          <w:i w:val="0"/>
          <w:sz w:val="22"/>
          <w:szCs w:val="22"/>
        </w:rPr>
        <w:t>Vzorec finančnega zavarovanja za odpravo napak v garancijski dobi (priloga C/3)</w:t>
      </w:r>
    </w:p>
    <w:p w14:paraId="2597DFAB" w14:textId="77777777" w:rsidR="00DC2457" w:rsidRPr="0079325B" w:rsidRDefault="00DC2457" w:rsidP="00DC2457">
      <w:pPr>
        <w:pStyle w:val="Glava"/>
        <w:tabs>
          <w:tab w:val="clear" w:pos="4536"/>
          <w:tab w:val="clear" w:pos="9072"/>
        </w:tabs>
        <w:jc w:val="both"/>
        <w:rPr>
          <w:i w:val="0"/>
          <w:sz w:val="22"/>
          <w:szCs w:val="22"/>
        </w:rPr>
      </w:pPr>
    </w:p>
    <w:p w14:paraId="4E6C6D99" w14:textId="77777777" w:rsidR="00DC2457" w:rsidRPr="0079325B" w:rsidRDefault="00DC2457" w:rsidP="00DC2457">
      <w:pPr>
        <w:pStyle w:val="Glava"/>
        <w:tabs>
          <w:tab w:val="clear" w:pos="4536"/>
          <w:tab w:val="clear" w:pos="9072"/>
        </w:tabs>
        <w:jc w:val="both"/>
        <w:rPr>
          <w:i w:val="0"/>
          <w:sz w:val="22"/>
          <w:szCs w:val="22"/>
        </w:rPr>
      </w:pPr>
    </w:p>
    <w:p w14:paraId="30B5758D" w14:textId="77777777" w:rsidR="00DC2457" w:rsidRPr="0079325B" w:rsidRDefault="00DC2457" w:rsidP="00DC2457">
      <w:pPr>
        <w:pStyle w:val="Glava"/>
        <w:tabs>
          <w:tab w:val="clear" w:pos="4536"/>
          <w:tab w:val="clear" w:pos="9072"/>
        </w:tabs>
        <w:jc w:val="both"/>
        <w:rPr>
          <w:i w:val="0"/>
          <w:sz w:val="22"/>
          <w:szCs w:val="22"/>
        </w:rPr>
      </w:pPr>
    </w:p>
    <w:p w14:paraId="3C6B7C70" w14:textId="77777777" w:rsidR="00DC2457" w:rsidRPr="0079325B" w:rsidRDefault="00DC2457" w:rsidP="00DC2457">
      <w:pPr>
        <w:pStyle w:val="Glava"/>
        <w:tabs>
          <w:tab w:val="clear" w:pos="4536"/>
          <w:tab w:val="clear" w:pos="9072"/>
        </w:tabs>
        <w:jc w:val="both"/>
        <w:rPr>
          <w:i w:val="0"/>
          <w:sz w:val="22"/>
          <w:szCs w:val="22"/>
        </w:rPr>
      </w:pPr>
    </w:p>
    <w:p w14:paraId="0291A2D7" w14:textId="77777777" w:rsidR="00DC2457" w:rsidRPr="0079325B" w:rsidRDefault="00DC2457" w:rsidP="00DC2457">
      <w:pPr>
        <w:pStyle w:val="Glava"/>
        <w:tabs>
          <w:tab w:val="clear" w:pos="4536"/>
          <w:tab w:val="clear" w:pos="9072"/>
        </w:tabs>
        <w:jc w:val="both"/>
        <w:rPr>
          <w:i w:val="0"/>
          <w:sz w:val="22"/>
          <w:szCs w:val="22"/>
        </w:rPr>
      </w:pPr>
    </w:p>
    <w:p w14:paraId="2820D6E4" w14:textId="77777777" w:rsidR="00DC2457" w:rsidRPr="0079325B" w:rsidRDefault="00DC2457" w:rsidP="00DC2457">
      <w:pPr>
        <w:pStyle w:val="Glava"/>
        <w:tabs>
          <w:tab w:val="clear" w:pos="4536"/>
          <w:tab w:val="clear" w:pos="9072"/>
        </w:tabs>
        <w:jc w:val="both"/>
        <w:rPr>
          <w:i w:val="0"/>
          <w:sz w:val="22"/>
          <w:szCs w:val="22"/>
        </w:rPr>
      </w:pPr>
    </w:p>
    <w:p w14:paraId="0EE0B8EF" w14:textId="77777777" w:rsidR="00DC2457" w:rsidRPr="0079325B" w:rsidRDefault="00DC2457" w:rsidP="00DC2457">
      <w:pPr>
        <w:pStyle w:val="Glava"/>
        <w:tabs>
          <w:tab w:val="clear" w:pos="4536"/>
          <w:tab w:val="clear" w:pos="9072"/>
        </w:tabs>
        <w:jc w:val="both"/>
        <w:rPr>
          <w:i w:val="0"/>
          <w:sz w:val="22"/>
          <w:szCs w:val="22"/>
        </w:rPr>
      </w:pPr>
    </w:p>
    <w:p w14:paraId="5E23539B" w14:textId="77777777" w:rsidR="00DC2457" w:rsidRPr="0079325B" w:rsidRDefault="00DC2457" w:rsidP="00DC2457">
      <w:pPr>
        <w:pStyle w:val="Glava"/>
        <w:tabs>
          <w:tab w:val="clear" w:pos="4536"/>
          <w:tab w:val="clear" w:pos="9072"/>
        </w:tabs>
        <w:jc w:val="both"/>
        <w:rPr>
          <w:i w:val="0"/>
          <w:sz w:val="22"/>
          <w:szCs w:val="22"/>
        </w:rPr>
      </w:pPr>
    </w:p>
    <w:p w14:paraId="0C4B56A6" w14:textId="77777777" w:rsidR="00DC2457" w:rsidRPr="0079325B" w:rsidRDefault="00DC2457" w:rsidP="00DC2457">
      <w:pPr>
        <w:pStyle w:val="Glava"/>
        <w:tabs>
          <w:tab w:val="clear" w:pos="4536"/>
          <w:tab w:val="clear" w:pos="9072"/>
        </w:tabs>
        <w:jc w:val="both"/>
        <w:rPr>
          <w:i w:val="0"/>
          <w:sz w:val="22"/>
          <w:szCs w:val="22"/>
        </w:rPr>
      </w:pPr>
    </w:p>
    <w:p w14:paraId="4147E304" w14:textId="77777777" w:rsidR="00DC2457" w:rsidRPr="0079325B" w:rsidRDefault="00DC2457" w:rsidP="00DC2457">
      <w:pPr>
        <w:pStyle w:val="Glava"/>
        <w:tabs>
          <w:tab w:val="clear" w:pos="4536"/>
          <w:tab w:val="clear" w:pos="9072"/>
        </w:tabs>
        <w:jc w:val="both"/>
        <w:rPr>
          <w:i w:val="0"/>
          <w:sz w:val="22"/>
          <w:szCs w:val="22"/>
        </w:rPr>
      </w:pPr>
    </w:p>
    <w:p w14:paraId="7DDCD994" w14:textId="77777777" w:rsidR="00DC2457" w:rsidRPr="0079325B" w:rsidRDefault="00DC2457" w:rsidP="00DC2457">
      <w:pPr>
        <w:pStyle w:val="Glava"/>
        <w:tabs>
          <w:tab w:val="clear" w:pos="4536"/>
          <w:tab w:val="clear" w:pos="9072"/>
        </w:tabs>
        <w:jc w:val="both"/>
        <w:rPr>
          <w:i w:val="0"/>
          <w:sz w:val="22"/>
          <w:szCs w:val="22"/>
        </w:rPr>
      </w:pPr>
    </w:p>
    <w:p w14:paraId="1C940DC3" w14:textId="77777777" w:rsidR="00DC2457" w:rsidRPr="0079325B" w:rsidRDefault="00DC2457" w:rsidP="00DC2457">
      <w:pPr>
        <w:pStyle w:val="Glava"/>
        <w:tabs>
          <w:tab w:val="clear" w:pos="4536"/>
          <w:tab w:val="clear" w:pos="9072"/>
        </w:tabs>
        <w:jc w:val="both"/>
        <w:rPr>
          <w:i w:val="0"/>
          <w:sz w:val="22"/>
          <w:szCs w:val="22"/>
        </w:rPr>
      </w:pPr>
    </w:p>
    <w:p w14:paraId="76E0A337" w14:textId="77777777" w:rsidR="00DC2457" w:rsidRPr="0079325B" w:rsidRDefault="00DC2457" w:rsidP="00DC2457">
      <w:pPr>
        <w:pStyle w:val="Glava"/>
        <w:tabs>
          <w:tab w:val="clear" w:pos="4536"/>
          <w:tab w:val="clear" w:pos="9072"/>
        </w:tabs>
        <w:jc w:val="both"/>
        <w:rPr>
          <w:i w:val="0"/>
          <w:sz w:val="22"/>
          <w:szCs w:val="22"/>
        </w:rPr>
      </w:pPr>
    </w:p>
    <w:p w14:paraId="22E269B9" w14:textId="77777777" w:rsidR="00DC2457" w:rsidRPr="0079325B" w:rsidRDefault="00DC2457" w:rsidP="00DC2457">
      <w:pPr>
        <w:pStyle w:val="Glava"/>
        <w:tabs>
          <w:tab w:val="clear" w:pos="4536"/>
          <w:tab w:val="clear" w:pos="9072"/>
        </w:tabs>
        <w:jc w:val="both"/>
        <w:rPr>
          <w:i w:val="0"/>
          <w:sz w:val="22"/>
          <w:szCs w:val="22"/>
        </w:rPr>
      </w:pPr>
    </w:p>
    <w:p w14:paraId="62FE91AE" w14:textId="77777777" w:rsidR="00DC2457" w:rsidRPr="0079325B" w:rsidRDefault="00DC2457" w:rsidP="00DC2457">
      <w:pPr>
        <w:pStyle w:val="Glava"/>
        <w:tabs>
          <w:tab w:val="clear" w:pos="4536"/>
          <w:tab w:val="clear" w:pos="9072"/>
        </w:tabs>
        <w:jc w:val="both"/>
        <w:rPr>
          <w:i w:val="0"/>
          <w:sz w:val="22"/>
          <w:szCs w:val="22"/>
        </w:rPr>
      </w:pPr>
    </w:p>
    <w:p w14:paraId="5B27B83F" w14:textId="77777777" w:rsidR="00DC2457" w:rsidRPr="0079325B" w:rsidRDefault="00DC2457" w:rsidP="00DC2457">
      <w:pPr>
        <w:pStyle w:val="Glava"/>
        <w:tabs>
          <w:tab w:val="clear" w:pos="4536"/>
          <w:tab w:val="clear" w:pos="9072"/>
        </w:tabs>
        <w:jc w:val="both"/>
        <w:rPr>
          <w:i w:val="0"/>
          <w:sz w:val="22"/>
          <w:szCs w:val="22"/>
        </w:rPr>
      </w:pPr>
    </w:p>
    <w:p w14:paraId="1DD42247" w14:textId="77777777" w:rsidR="00DC2457" w:rsidRPr="0079325B" w:rsidRDefault="00DC2457" w:rsidP="00DC2457">
      <w:pPr>
        <w:pStyle w:val="Glava"/>
        <w:tabs>
          <w:tab w:val="clear" w:pos="4536"/>
          <w:tab w:val="clear" w:pos="9072"/>
        </w:tabs>
        <w:jc w:val="both"/>
        <w:rPr>
          <w:i w:val="0"/>
          <w:sz w:val="22"/>
          <w:szCs w:val="22"/>
        </w:rPr>
      </w:pPr>
    </w:p>
    <w:p w14:paraId="6E33CC04" w14:textId="77777777" w:rsidR="00DC2457" w:rsidRPr="0079325B" w:rsidRDefault="00DC2457" w:rsidP="00DC2457">
      <w:pPr>
        <w:pStyle w:val="Glava"/>
        <w:tabs>
          <w:tab w:val="clear" w:pos="4536"/>
          <w:tab w:val="clear" w:pos="9072"/>
        </w:tabs>
        <w:jc w:val="both"/>
        <w:rPr>
          <w:i w:val="0"/>
          <w:sz w:val="22"/>
          <w:szCs w:val="22"/>
        </w:rPr>
      </w:pPr>
    </w:p>
    <w:p w14:paraId="5426A791" w14:textId="77777777" w:rsidR="00DC2457" w:rsidRPr="0079325B" w:rsidRDefault="00DC2457" w:rsidP="00DC2457">
      <w:pPr>
        <w:pStyle w:val="Glava"/>
        <w:tabs>
          <w:tab w:val="clear" w:pos="4536"/>
          <w:tab w:val="clear" w:pos="9072"/>
        </w:tabs>
        <w:jc w:val="both"/>
        <w:rPr>
          <w:i w:val="0"/>
          <w:sz w:val="22"/>
          <w:szCs w:val="22"/>
        </w:rPr>
      </w:pPr>
    </w:p>
    <w:p w14:paraId="69F75817" w14:textId="77777777" w:rsidR="00DC2457" w:rsidRPr="0079325B" w:rsidRDefault="00DC2457" w:rsidP="00DC2457">
      <w:pPr>
        <w:pStyle w:val="Glava"/>
        <w:tabs>
          <w:tab w:val="clear" w:pos="4536"/>
          <w:tab w:val="clear" w:pos="9072"/>
        </w:tabs>
        <w:jc w:val="both"/>
        <w:rPr>
          <w:i w:val="0"/>
          <w:sz w:val="22"/>
          <w:szCs w:val="22"/>
        </w:rPr>
      </w:pPr>
    </w:p>
    <w:p w14:paraId="50FB5235" w14:textId="77777777" w:rsidR="00DC2457" w:rsidRPr="0079325B" w:rsidRDefault="00DC2457" w:rsidP="00DC2457">
      <w:pPr>
        <w:pStyle w:val="Glava"/>
        <w:tabs>
          <w:tab w:val="clear" w:pos="4536"/>
          <w:tab w:val="clear" w:pos="9072"/>
        </w:tabs>
        <w:jc w:val="both"/>
        <w:rPr>
          <w:i w:val="0"/>
          <w:sz w:val="22"/>
          <w:szCs w:val="22"/>
        </w:rPr>
      </w:pPr>
    </w:p>
    <w:p w14:paraId="548D8BA7" w14:textId="77777777" w:rsidR="00DC2457" w:rsidRPr="0079325B" w:rsidRDefault="00DC2457" w:rsidP="00DC2457">
      <w:pPr>
        <w:pStyle w:val="Glava"/>
        <w:tabs>
          <w:tab w:val="clear" w:pos="4536"/>
          <w:tab w:val="clear" w:pos="9072"/>
        </w:tabs>
        <w:jc w:val="both"/>
        <w:rPr>
          <w:i w:val="0"/>
          <w:sz w:val="22"/>
          <w:szCs w:val="22"/>
        </w:rPr>
      </w:pPr>
    </w:p>
    <w:p w14:paraId="55335BAF" w14:textId="77777777" w:rsidR="00DC2457" w:rsidRPr="0079325B" w:rsidRDefault="00DC2457" w:rsidP="00DC2457">
      <w:pPr>
        <w:pStyle w:val="Glava"/>
        <w:tabs>
          <w:tab w:val="clear" w:pos="4536"/>
          <w:tab w:val="clear" w:pos="9072"/>
        </w:tabs>
        <w:jc w:val="both"/>
        <w:rPr>
          <w:i w:val="0"/>
          <w:sz w:val="22"/>
          <w:szCs w:val="22"/>
        </w:rPr>
      </w:pPr>
    </w:p>
    <w:p w14:paraId="2E51367F" w14:textId="77777777"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14:paraId="7CA46B84" w14:textId="77777777" w:rsidR="00DC2457" w:rsidRPr="0079325B" w:rsidRDefault="00DC2457" w:rsidP="00DC2457">
      <w:pPr>
        <w:pStyle w:val="Glava"/>
        <w:tabs>
          <w:tab w:val="clear" w:pos="4536"/>
          <w:tab w:val="clear" w:pos="9072"/>
        </w:tabs>
        <w:rPr>
          <w:i w:val="0"/>
          <w:sz w:val="22"/>
          <w:szCs w:val="22"/>
        </w:rPr>
      </w:pPr>
    </w:p>
    <w:p w14:paraId="4ABDAECC"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69E7AE16" w14:textId="77777777" w:rsidR="00DC2457" w:rsidRDefault="00DC2457" w:rsidP="00DC2457">
      <w:pPr>
        <w:rPr>
          <w:rFonts w:ascii="Arial" w:hAnsi="Arial" w:cs="Arial"/>
          <w:sz w:val="20"/>
        </w:rPr>
      </w:pPr>
    </w:p>
    <w:p w14:paraId="780E63FF" w14:textId="77777777" w:rsidR="00DC2457" w:rsidRPr="00CB7EE2" w:rsidRDefault="00DC2457" w:rsidP="00DC2457">
      <w:pPr>
        <w:rPr>
          <w:rFonts w:ascii="Arial" w:hAnsi="Arial" w:cs="Arial"/>
          <w:sz w:val="20"/>
        </w:rPr>
      </w:pPr>
    </w:p>
    <w:p w14:paraId="5B1F1DF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3CCFE4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A4374B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8E217B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4B4324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F9981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554DBE4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8A25C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8D817A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109C7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94F548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B7E7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6DDF5B8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C6D15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6258B55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329FA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3124A97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85BFC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41B081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12292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FC2A6D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87A43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3B342C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155E4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1CE940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126A6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68997C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791EA9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E18F9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6"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6"/>
      <w:r w:rsidRPr="00554526">
        <w:rPr>
          <w:i w:val="0"/>
          <w:sz w:val="22"/>
          <w:szCs w:val="22"/>
        </w:rPr>
        <w:t xml:space="preserve"> (vpiše se datum, ki je naveden v razpisni dokumentaciji za oddajo predmetnega javnega naročila)</w:t>
      </w:r>
    </w:p>
    <w:p w14:paraId="0F4DE9C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0D1B1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00D4AE2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A2ABB00"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5454FA38" w14:textId="77777777" w:rsidR="00DC2457" w:rsidRPr="00554526" w:rsidRDefault="00DC2457" w:rsidP="00DC2457">
      <w:pPr>
        <w:ind w:left="1134"/>
        <w:jc w:val="both"/>
        <w:rPr>
          <w:i w:val="0"/>
          <w:sz w:val="22"/>
          <w:szCs w:val="22"/>
        </w:rPr>
      </w:pPr>
    </w:p>
    <w:p w14:paraId="5B100817" w14:textId="77777777"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11133AB7" w14:textId="77777777" w:rsidR="00DC2457" w:rsidRPr="00554526" w:rsidRDefault="00DC2457" w:rsidP="00C25C9D">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14:paraId="29C04896" w14:textId="77777777" w:rsidR="00DC2457" w:rsidRPr="00554526" w:rsidRDefault="00DC2457" w:rsidP="00C25C9D">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50AD6E9E" w14:textId="77777777" w:rsidR="00DC2457" w:rsidRPr="00554526" w:rsidRDefault="00DC2457" w:rsidP="00C25C9D">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8799238" w14:textId="77777777" w:rsidR="00DC2457" w:rsidRPr="00554526" w:rsidRDefault="00DC2457" w:rsidP="00DC2457">
      <w:pPr>
        <w:ind w:left="1134"/>
        <w:jc w:val="both"/>
        <w:rPr>
          <w:i w:val="0"/>
          <w:sz w:val="22"/>
          <w:szCs w:val="22"/>
        </w:rPr>
      </w:pPr>
    </w:p>
    <w:p w14:paraId="5AEB3A9F"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D34BC28" w14:textId="77777777" w:rsidR="00DC2457" w:rsidRPr="00554526" w:rsidRDefault="00DC2457" w:rsidP="00DC2457">
      <w:pPr>
        <w:ind w:left="1134"/>
        <w:jc w:val="both"/>
        <w:rPr>
          <w:i w:val="0"/>
          <w:sz w:val="22"/>
          <w:szCs w:val="22"/>
        </w:rPr>
      </w:pPr>
    </w:p>
    <w:p w14:paraId="3B230E91"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F2A7D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1CE048"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0D4FE74"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3268E1"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EE572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93589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9E9BA"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A4854B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3E7E481" w14:textId="77777777" w:rsidR="00DC2457" w:rsidRPr="0079325B" w:rsidRDefault="00DC2457" w:rsidP="00DC2457">
      <w:pPr>
        <w:pStyle w:val="Glava"/>
        <w:tabs>
          <w:tab w:val="clear" w:pos="4536"/>
          <w:tab w:val="clear" w:pos="9072"/>
        </w:tabs>
        <w:ind w:left="1080"/>
        <w:jc w:val="both"/>
        <w:rPr>
          <w:i w:val="0"/>
          <w:sz w:val="22"/>
          <w:szCs w:val="22"/>
        </w:rPr>
      </w:pPr>
    </w:p>
    <w:p w14:paraId="7235D66B" w14:textId="77777777" w:rsidR="00DC2457" w:rsidRDefault="00DC2457" w:rsidP="00DC2457">
      <w:pPr>
        <w:pStyle w:val="Glava"/>
        <w:tabs>
          <w:tab w:val="clear" w:pos="4536"/>
          <w:tab w:val="clear" w:pos="9072"/>
        </w:tabs>
        <w:jc w:val="both"/>
        <w:rPr>
          <w:i w:val="0"/>
          <w:sz w:val="22"/>
          <w:szCs w:val="22"/>
        </w:rPr>
      </w:pPr>
    </w:p>
    <w:p w14:paraId="166FB17F" w14:textId="77777777" w:rsidR="00DC2457" w:rsidRDefault="00DC2457" w:rsidP="00DC2457">
      <w:pPr>
        <w:pStyle w:val="Glava"/>
        <w:tabs>
          <w:tab w:val="clear" w:pos="4536"/>
          <w:tab w:val="clear" w:pos="9072"/>
        </w:tabs>
        <w:jc w:val="both"/>
        <w:rPr>
          <w:i w:val="0"/>
          <w:sz w:val="22"/>
          <w:szCs w:val="22"/>
        </w:rPr>
      </w:pPr>
    </w:p>
    <w:p w14:paraId="55F91AE5" w14:textId="77777777" w:rsidR="00DC2457" w:rsidRDefault="00DC2457" w:rsidP="00DC2457">
      <w:pPr>
        <w:pStyle w:val="Glava"/>
        <w:tabs>
          <w:tab w:val="clear" w:pos="4536"/>
          <w:tab w:val="clear" w:pos="9072"/>
        </w:tabs>
        <w:jc w:val="both"/>
        <w:rPr>
          <w:i w:val="0"/>
          <w:sz w:val="22"/>
          <w:szCs w:val="22"/>
        </w:rPr>
      </w:pPr>
    </w:p>
    <w:p w14:paraId="5089A127" w14:textId="77777777" w:rsidR="00DC2457" w:rsidRDefault="00DC2457" w:rsidP="00DC2457">
      <w:pPr>
        <w:pStyle w:val="Glava"/>
        <w:tabs>
          <w:tab w:val="clear" w:pos="4536"/>
          <w:tab w:val="clear" w:pos="9072"/>
        </w:tabs>
        <w:jc w:val="both"/>
        <w:rPr>
          <w:i w:val="0"/>
          <w:sz w:val="22"/>
          <w:szCs w:val="22"/>
        </w:rPr>
      </w:pPr>
    </w:p>
    <w:p w14:paraId="4AF82677" w14:textId="77777777" w:rsidR="00DC2457" w:rsidRDefault="00DC2457" w:rsidP="00DC2457">
      <w:pPr>
        <w:pStyle w:val="Glava"/>
        <w:tabs>
          <w:tab w:val="clear" w:pos="4536"/>
          <w:tab w:val="clear" w:pos="9072"/>
        </w:tabs>
        <w:jc w:val="both"/>
        <w:rPr>
          <w:i w:val="0"/>
          <w:sz w:val="22"/>
          <w:szCs w:val="22"/>
        </w:rPr>
      </w:pPr>
    </w:p>
    <w:p w14:paraId="2CE88025" w14:textId="77777777" w:rsidR="00DC2457" w:rsidRDefault="00DC2457" w:rsidP="00DC2457">
      <w:pPr>
        <w:pStyle w:val="Glava"/>
        <w:tabs>
          <w:tab w:val="clear" w:pos="4536"/>
          <w:tab w:val="clear" w:pos="9072"/>
        </w:tabs>
        <w:jc w:val="both"/>
        <w:rPr>
          <w:i w:val="0"/>
          <w:sz w:val="22"/>
          <w:szCs w:val="22"/>
        </w:rPr>
      </w:pPr>
    </w:p>
    <w:p w14:paraId="6E88C7E8" w14:textId="77777777" w:rsidR="00DC2457" w:rsidRDefault="00DC2457" w:rsidP="00DC2457">
      <w:pPr>
        <w:pStyle w:val="Glava"/>
        <w:tabs>
          <w:tab w:val="clear" w:pos="4536"/>
          <w:tab w:val="clear" w:pos="9072"/>
        </w:tabs>
        <w:jc w:val="both"/>
        <w:rPr>
          <w:i w:val="0"/>
          <w:sz w:val="22"/>
          <w:szCs w:val="22"/>
        </w:rPr>
      </w:pPr>
    </w:p>
    <w:p w14:paraId="1069FF87" w14:textId="77777777" w:rsidR="00DC2457" w:rsidRDefault="00DC2457" w:rsidP="00DC2457">
      <w:pPr>
        <w:pStyle w:val="Glava"/>
        <w:tabs>
          <w:tab w:val="clear" w:pos="4536"/>
          <w:tab w:val="clear" w:pos="9072"/>
        </w:tabs>
        <w:jc w:val="both"/>
        <w:rPr>
          <w:i w:val="0"/>
          <w:sz w:val="22"/>
          <w:szCs w:val="22"/>
        </w:rPr>
      </w:pPr>
    </w:p>
    <w:p w14:paraId="4D7C956A" w14:textId="77777777" w:rsidR="00DC2457" w:rsidRDefault="00DC2457" w:rsidP="00DC2457">
      <w:pPr>
        <w:pStyle w:val="Glava"/>
        <w:tabs>
          <w:tab w:val="clear" w:pos="4536"/>
          <w:tab w:val="clear" w:pos="9072"/>
        </w:tabs>
        <w:jc w:val="both"/>
        <w:rPr>
          <w:i w:val="0"/>
          <w:sz w:val="22"/>
          <w:szCs w:val="22"/>
        </w:rPr>
      </w:pPr>
    </w:p>
    <w:p w14:paraId="3F7CE643" w14:textId="77777777" w:rsidR="00DC2457" w:rsidRDefault="00DC2457" w:rsidP="00DC2457">
      <w:pPr>
        <w:pStyle w:val="Glava"/>
        <w:tabs>
          <w:tab w:val="clear" w:pos="4536"/>
          <w:tab w:val="clear" w:pos="9072"/>
        </w:tabs>
        <w:jc w:val="both"/>
        <w:rPr>
          <w:i w:val="0"/>
          <w:sz w:val="22"/>
          <w:szCs w:val="22"/>
        </w:rPr>
      </w:pPr>
    </w:p>
    <w:p w14:paraId="359A819D" w14:textId="77777777" w:rsidR="00DC2457" w:rsidRDefault="00DC2457" w:rsidP="00DC2457">
      <w:pPr>
        <w:pStyle w:val="Glava"/>
        <w:tabs>
          <w:tab w:val="clear" w:pos="4536"/>
          <w:tab w:val="clear" w:pos="9072"/>
        </w:tabs>
        <w:jc w:val="both"/>
        <w:rPr>
          <w:i w:val="0"/>
          <w:sz w:val="22"/>
          <w:szCs w:val="22"/>
        </w:rPr>
      </w:pPr>
    </w:p>
    <w:p w14:paraId="036B45BF" w14:textId="77777777" w:rsidR="00DC2457" w:rsidRDefault="00DC2457" w:rsidP="00DC2457">
      <w:pPr>
        <w:pStyle w:val="Glava"/>
        <w:tabs>
          <w:tab w:val="clear" w:pos="4536"/>
          <w:tab w:val="clear" w:pos="9072"/>
        </w:tabs>
        <w:jc w:val="both"/>
        <w:rPr>
          <w:i w:val="0"/>
          <w:sz w:val="22"/>
          <w:szCs w:val="22"/>
        </w:rPr>
      </w:pPr>
    </w:p>
    <w:p w14:paraId="455F5E78" w14:textId="77777777" w:rsidR="00DC2457" w:rsidRDefault="00DC2457" w:rsidP="00DC2457">
      <w:pPr>
        <w:pStyle w:val="Glava"/>
        <w:tabs>
          <w:tab w:val="clear" w:pos="4536"/>
          <w:tab w:val="clear" w:pos="9072"/>
        </w:tabs>
        <w:jc w:val="both"/>
        <w:rPr>
          <w:i w:val="0"/>
          <w:sz w:val="22"/>
          <w:szCs w:val="22"/>
        </w:rPr>
      </w:pPr>
    </w:p>
    <w:p w14:paraId="76B7F044" w14:textId="77777777" w:rsidR="00DC2457" w:rsidRDefault="00DC2457" w:rsidP="00DC2457">
      <w:pPr>
        <w:pStyle w:val="Glava"/>
        <w:tabs>
          <w:tab w:val="clear" w:pos="4536"/>
          <w:tab w:val="clear" w:pos="9072"/>
        </w:tabs>
        <w:jc w:val="both"/>
        <w:rPr>
          <w:i w:val="0"/>
          <w:sz w:val="22"/>
          <w:szCs w:val="22"/>
        </w:rPr>
      </w:pPr>
    </w:p>
    <w:p w14:paraId="09895645" w14:textId="77777777" w:rsidR="00DC2457" w:rsidRDefault="00DC2457" w:rsidP="00DC2457">
      <w:pPr>
        <w:pStyle w:val="Glava"/>
        <w:tabs>
          <w:tab w:val="clear" w:pos="4536"/>
          <w:tab w:val="clear" w:pos="9072"/>
        </w:tabs>
        <w:jc w:val="both"/>
        <w:rPr>
          <w:i w:val="0"/>
          <w:sz w:val="22"/>
          <w:szCs w:val="22"/>
        </w:rPr>
      </w:pPr>
    </w:p>
    <w:p w14:paraId="74BF4864" w14:textId="77777777" w:rsidR="00DC2457" w:rsidRDefault="00DC2457" w:rsidP="00DC2457">
      <w:pPr>
        <w:pStyle w:val="Glava"/>
        <w:tabs>
          <w:tab w:val="clear" w:pos="4536"/>
          <w:tab w:val="clear" w:pos="9072"/>
        </w:tabs>
        <w:jc w:val="both"/>
        <w:rPr>
          <w:i w:val="0"/>
          <w:sz w:val="22"/>
          <w:szCs w:val="22"/>
        </w:rPr>
      </w:pPr>
    </w:p>
    <w:p w14:paraId="69490E6D" w14:textId="77777777" w:rsidR="00C30505" w:rsidRDefault="00C30505">
      <w:pPr>
        <w:rPr>
          <w:b/>
          <w:i w:val="0"/>
          <w:sz w:val="22"/>
          <w:szCs w:val="22"/>
        </w:rPr>
      </w:pPr>
      <w:r>
        <w:rPr>
          <w:b/>
          <w:i w:val="0"/>
          <w:sz w:val="22"/>
          <w:szCs w:val="22"/>
        </w:rPr>
        <w:br w:type="page"/>
      </w:r>
    </w:p>
    <w:p w14:paraId="32BB4D3B"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14:paraId="568E9DE9" w14:textId="77777777" w:rsidR="00DC2457" w:rsidRDefault="00DC2457" w:rsidP="00DC2457">
      <w:pPr>
        <w:pStyle w:val="Glava"/>
        <w:tabs>
          <w:tab w:val="clear" w:pos="4536"/>
          <w:tab w:val="clear" w:pos="9072"/>
        </w:tabs>
        <w:ind w:left="1080"/>
        <w:jc w:val="both"/>
        <w:rPr>
          <w:i w:val="0"/>
          <w:sz w:val="22"/>
          <w:szCs w:val="22"/>
        </w:rPr>
      </w:pPr>
    </w:p>
    <w:p w14:paraId="384CC671"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465ABDF" w14:textId="77777777" w:rsidR="00DC2457" w:rsidRDefault="00DC2457" w:rsidP="00DC2457">
      <w:pPr>
        <w:rPr>
          <w:rFonts w:ascii="Arial" w:hAnsi="Arial" w:cs="Arial"/>
          <w:sz w:val="20"/>
        </w:rPr>
      </w:pPr>
    </w:p>
    <w:p w14:paraId="7B7F8D82" w14:textId="77777777" w:rsidR="00DC2457" w:rsidRPr="00CB7EE2" w:rsidRDefault="00DC2457" w:rsidP="00DC2457">
      <w:pPr>
        <w:rPr>
          <w:rFonts w:ascii="Arial" w:hAnsi="Arial" w:cs="Arial"/>
          <w:sz w:val="20"/>
        </w:rPr>
      </w:pPr>
    </w:p>
    <w:p w14:paraId="6764AC0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C28C03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61F95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3A804E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FD1F56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BF58A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6BBA389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1A055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B4BF0F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68E29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1C99C0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73F5A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1A43FE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34E70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98FA40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955C8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6B0B0CF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1FD57D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F1FB38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37863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324674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9A3E2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64FE6B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53C8D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34B997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B7C7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8F3CDD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C2C38F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792852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B0AAA5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36AE6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3CD0EC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BD3AC5"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2846AD1" w14:textId="77777777" w:rsidR="00DC2457" w:rsidRPr="00554526" w:rsidRDefault="00DC2457" w:rsidP="00DC2457">
      <w:pPr>
        <w:ind w:left="1134"/>
        <w:jc w:val="both"/>
        <w:rPr>
          <w:i w:val="0"/>
          <w:sz w:val="22"/>
          <w:szCs w:val="22"/>
        </w:rPr>
      </w:pPr>
    </w:p>
    <w:p w14:paraId="7D027FD5"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3EEF926" w14:textId="77777777" w:rsidR="00DC2457" w:rsidRPr="00554526" w:rsidRDefault="00DC2457" w:rsidP="00DC2457">
      <w:pPr>
        <w:ind w:left="1134"/>
        <w:jc w:val="both"/>
        <w:rPr>
          <w:i w:val="0"/>
          <w:sz w:val="22"/>
          <w:szCs w:val="22"/>
        </w:rPr>
      </w:pPr>
    </w:p>
    <w:p w14:paraId="61D920DC"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61CE9400" w14:textId="77777777" w:rsidR="00DC2457" w:rsidRPr="00554526" w:rsidRDefault="00DC2457" w:rsidP="00DC2457">
      <w:pPr>
        <w:ind w:left="1134"/>
        <w:jc w:val="both"/>
        <w:rPr>
          <w:i w:val="0"/>
          <w:sz w:val="22"/>
          <w:szCs w:val="22"/>
        </w:rPr>
      </w:pPr>
    </w:p>
    <w:p w14:paraId="4D10BC69" w14:textId="77777777"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18DE04" w14:textId="77777777" w:rsidR="00DC2457" w:rsidRDefault="00DC2457" w:rsidP="00DC2457">
      <w:pPr>
        <w:ind w:left="1134"/>
        <w:jc w:val="both"/>
        <w:rPr>
          <w:rFonts w:ascii="Arial" w:hAnsi="Arial" w:cs="Arial"/>
          <w:sz w:val="20"/>
        </w:rPr>
      </w:pPr>
    </w:p>
    <w:p w14:paraId="5309F912"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0A51B8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91DEAC7" w14:textId="77777777" w:rsidR="00C30505" w:rsidRDefault="00C30505">
      <w:pPr>
        <w:rPr>
          <w:b/>
          <w:i w:val="0"/>
          <w:sz w:val="22"/>
          <w:szCs w:val="22"/>
        </w:rPr>
      </w:pPr>
      <w:r>
        <w:rPr>
          <w:b/>
          <w:i w:val="0"/>
          <w:sz w:val="22"/>
          <w:szCs w:val="22"/>
        </w:rPr>
        <w:br w:type="page"/>
      </w:r>
    </w:p>
    <w:p w14:paraId="2BC49AE1"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14:paraId="30766143" w14:textId="77777777" w:rsidR="00DC2457" w:rsidRPr="0079325B" w:rsidRDefault="00DC2457" w:rsidP="00DC2457">
      <w:pPr>
        <w:rPr>
          <w:b/>
          <w:i w:val="0"/>
          <w:sz w:val="22"/>
          <w:szCs w:val="22"/>
        </w:rPr>
      </w:pPr>
    </w:p>
    <w:p w14:paraId="487E11AB" w14:textId="77777777"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778AE28" w14:textId="77777777" w:rsidR="00DC2457" w:rsidRDefault="00DC2457" w:rsidP="00DC2457">
      <w:pPr>
        <w:keepNext/>
        <w:jc w:val="both"/>
        <w:rPr>
          <w:rFonts w:ascii="Arial" w:hAnsi="Arial" w:cs="Arial"/>
          <w:sz w:val="20"/>
        </w:rPr>
      </w:pPr>
    </w:p>
    <w:p w14:paraId="5BBDF09F" w14:textId="77777777" w:rsidR="00DC2457" w:rsidRPr="00CB7EE2" w:rsidRDefault="00DC2457" w:rsidP="00DC2457">
      <w:pPr>
        <w:keepNext/>
        <w:jc w:val="both"/>
        <w:rPr>
          <w:rFonts w:ascii="Arial" w:hAnsi="Arial" w:cs="Arial"/>
          <w:sz w:val="20"/>
        </w:rPr>
      </w:pPr>
    </w:p>
    <w:p w14:paraId="20C4F787" w14:textId="77777777"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14:paraId="3F58C1DF" w14:textId="77777777" w:rsidR="00DC2457" w:rsidRPr="00554526" w:rsidRDefault="00DC2457" w:rsidP="00DC2457">
      <w:pPr>
        <w:keepNext/>
        <w:ind w:left="1134"/>
        <w:jc w:val="both"/>
        <w:rPr>
          <w:i w:val="0"/>
          <w:sz w:val="22"/>
          <w:szCs w:val="22"/>
        </w:rPr>
      </w:pPr>
    </w:p>
    <w:p w14:paraId="4B125AF5" w14:textId="77777777"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A3845C5" w14:textId="77777777"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BD94518" w14:textId="77777777" w:rsidR="00DC2457" w:rsidRPr="00554526" w:rsidRDefault="00DC2457" w:rsidP="00DC2457">
      <w:pPr>
        <w:keepNext/>
        <w:ind w:left="1134"/>
        <w:jc w:val="both"/>
        <w:rPr>
          <w:i w:val="0"/>
          <w:sz w:val="22"/>
          <w:szCs w:val="22"/>
        </w:rPr>
      </w:pPr>
    </w:p>
    <w:p w14:paraId="593CA234"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62781BB"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4A8986F"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2ECA85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C02555E"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091A920"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121061"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30B5EAF"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63C4CBF"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225907E4"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907AC3"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DC268E0"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63E31A5"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B03395F"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BCAE5A"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12799F6B"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E594DA"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88C45E4"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861F560"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510F2A88"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DDF8842"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137B388D"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9353443" w14:textId="77777777"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922F3A4" w14:textId="77777777" w:rsidR="00DC2457" w:rsidRPr="00554526" w:rsidRDefault="00DC2457" w:rsidP="00DC2457">
      <w:pPr>
        <w:keepNext/>
        <w:ind w:left="1134"/>
        <w:jc w:val="both"/>
        <w:rPr>
          <w:i w:val="0"/>
          <w:sz w:val="22"/>
          <w:szCs w:val="22"/>
        </w:rPr>
      </w:pPr>
    </w:p>
    <w:p w14:paraId="1CE99373" w14:textId="77777777"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7CA7772" w14:textId="77777777" w:rsidR="00DC2457" w:rsidRPr="00554526" w:rsidRDefault="00DC2457" w:rsidP="00DC2457">
      <w:pPr>
        <w:keepNext/>
        <w:ind w:left="1134"/>
        <w:jc w:val="both"/>
        <w:rPr>
          <w:i w:val="0"/>
          <w:sz w:val="22"/>
          <w:szCs w:val="22"/>
        </w:rPr>
      </w:pPr>
    </w:p>
    <w:p w14:paraId="3D5533FF"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08B8807A" w14:textId="77777777" w:rsidR="00DC2457" w:rsidRPr="00554526" w:rsidRDefault="00DC2457" w:rsidP="00DC2457">
      <w:pPr>
        <w:ind w:left="1134"/>
        <w:jc w:val="both"/>
        <w:rPr>
          <w:i w:val="0"/>
          <w:sz w:val="22"/>
          <w:szCs w:val="22"/>
        </w:rPr>
      </w:pPr>
    </w:p>
    <w:p w14:paraId="29257CB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E2D913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2952B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D57C90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C78CAD"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16C83BE"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06E105"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F3643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58854B"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BFE7CF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D0DE194" w14:textId="77777777" w:rsidR="00DC2457" w:rsidRPr="0079325B" w:rsidRDefault="00DC2457" w:rsidP="00DC2457">
      <w:pPr>
        <w:pStyle w:val="Glava"/>
        <w:tabs>
          <w:tab w:val="clear" w:pos="4536"/>
          <w:tab w:val="clear" w:pos="9072"/>
        </w:tabs>
        <w:jc w:val="right"/>
        <w:rPr>
          <w:i w:val="0"/>
          <w:sz w:val="22"/>
          <w:szCs w:val="22"/>
        </w:rPr>
      </w:pPr>
    </w:p>
    <w:p w14:paraId="1893EBA5" w14:textId="77777777" w:rsidR="00DC2457" w:rsidRDefault="00DC2457" w:rsidP="00DC2457">
      <w:pPr>
        <w:pStyle w:val="Glava"/>
        <w:tabs>
          <w:tab w:val="clear" w:pos="4536"/>
          <w:tab w:val="clear" w:pos="9072"/>
        </w:tabs>
        <w:rPr>
          <w:b/>
          <w:i w:val="0"/>
          <w:sz w:val="22"/>
          <w:szCs w:val="22"/>
        </w:rPr>
      </w:pPr>
    </w:p>
    <w:p w14:paraId="7DC3DC99" w14:textId="77777777" w:rsidR="00DC2457" w:rsidRDefault="00DC2457" w:rsidP="00DC2457">
      <w:pPr>
        <w:pStyle w:val="Glava"/>
        <w:tabs>
          <w:tab w:val="clear" w:pos="4536"/>
          <w:tab w:val="clear" w:pos="9072"/>
        </w:tabs>
        <w:jc w:val="both"/>
        <w:rPr>
          <w:b/>
          <w:i w:val="0"/>
          <w:sz w:val="22"/>
          <w:szCs w:val="22"/>
        </w:rPr>
      </w:pPr>
    </w:p>
    <w:p w14:paraId="5DF2DA9B" w14:textId="77777777" w:rsidR="00DC2457" w:rsidRPr="009D79AD" w:rsidRDefault="00DC2457" w:rsidP="00DC2457">
      <w:pPr>
        <w:ind w:left="993"/>
        <w:rPr>
          <w:i w:val="0"/>
          <w:color w:val="0000FF"/>
          <w:szCs w:val="24"/>
        </w:rPr>
      </w:pPr>
    </w:p>
    <w:p w14:paraId="48B9646B" w14:textId="77777777" w:rsidR="00DC2457" w:rsidRPr="00941DA8" w:rsidRDefault="00DC2457" w:rsidP="00DC2457">
      <w:pPr>
        <w:ind w:left="993"/>
        <w:rPr>
          <w:color w:val="0000FF"/>
          <w:szCs w:val="24"/>
        </w:rPr>
      </w:pPr>
    </w:p>
    <w:p w14:paraId="0B4E3D3B" w14:textId="77777777" w:rsidR="00DC2457" w:rsidRPr="0079325B" w:rsidRDefault="00DC2457" w:rsidP="00DC2457">
      <w:pPr>
        <w:pStyle w:val="Glava"/>
        <w:tabs>
          <w:tab w:val="clear" w:pos="4536"/>
          <w:tab w:val="clear" w:pos="9072"/>
        </w:tabs>
        <w:jc w:val="both"/>
        <w:rPr>
          <w:i w:val="0"/>
          <w:sz w:val="22"/>
          <w:szCs w:val="22"/>
        </w:rPr>
      </w:pPr>
    </w:p>
    <w:p w14:paraId="538FCA89" w14:textId="77777777" w:rsidR="00DC2457" w:rsidRPr="0079325B" w:rsidRDefault="00DC2457" w:rsidP="00DC2457">
      <w:pPr>
        <w:pStyle w:val="Glava"/>
        <w:tabs>
          <w:tab w:val="clear" w:pos="4536"/>
          <w:tab w:val="clear" w:pos="9072"/>
        </w:tabs>
        <w:jc w:val="both"/>
        <w:rPr>
          <w:i w:val="0"/>
          <w:sz w:val="22"/>
          <w:szCs w:val="22"/>
        </w:rPr>
      </w:pPr>
    </w:p>
    <w:p w14:paraId="4E59DC42" w14:textId="77777777" w:rsidR="00DC2457" w:rsidRDefault="00DC2457" w:rsidP="00DC2457">
      <w:pPr>
        <w:pStyle w:val="Glava"/>
        <w:tabs>
          <w:tab w:val="clear" w:pos="4536"/>
          <w:tab w:val="clear" w:pos="9072"/>
        </w:tabs>
        <w:jc w:val="both"/>
        <w:rPr>
          <w:i w:val="0"/>
          <w:sz w:val="22"/>
          <w:szCs w:val="22"/>
        </w:rPr>
      </w:pPr>
    </w:p>
    <w:p w14:paraId="6863BECB" w14:textId="77777777" w:rsidR="00DC2457" w:rsidRPr="0079325B" w:rsidRDefault="00DC2457" w:rsidP="00DC2457">
      <w:pPr>
        <w:pStyle w:val="Glava"/>
        <w:tabs>
          <w:tab w:val="clear" w:pos="4536"/>
          <w:tab w:val="clear" w:pos="9072"/>
        </w:tabs>
        <w:jc w:val="both"/>
        <w:rPr>
          <w:i w:val="0"/>
          <w:sz w:val="22"/>
          <w:szCs w:val="22"/>
        </w:rPr>
      </w:pPr>
    </w:p>
    <w:p w14:paraId="559B6463" w14:textId="77777777" w:rsidR="00675195" w:rsidRDefault="00675195">
      <w:pPr>
        <w:rPr>
          <w:b/>
          <w:i w:val="0"/>
          <w:sz w:val="22"/>
          <w:szCs w:val="22"/>
        </w:rPr>
      </w:pPr>
      <w:r>
        <w:rPr>
          <w:b/>
          <w:i w:val="0"/>
          <w:sz w:val="22"/>
          <w:szCs w:val="22"/>
        </w:rPr>
        <w:br w:type="page"/>
      </w:r>
    </w:p>
    <w:p w14:paraId="4567005B" w14:textId="77777777" w:rsidR="00DC2457" w:rsidRDefault="00675195" w:rsidP="00675195">
      <w:pPr>
        <w:jc w:val="right"/>
        <w:rPr>
          <w:b/>
          <w:i w:val="0"/>
          <w:sz w:val="22"/>
          <w:szCs w:val="22"/>
        </w:rPr>
      </w:pPr>
      <w:r w:rsidRPr="00BC101E">
        <w:rPr>
          <w:b/>
          <w:i w:val="0"/>
          <w:sz w:val="22"/>
          <w:szCs w:val="22"/>
        </w:rPr>
        <w:lastRenderedPageBreak/>
        <w:t>PRILOGA D</w:t>
      </w:r>
    </w:p>
    <w:p w14:paraId="1B858D76" w14:textId="77777777" w:rsidR="003A584A" w:rsidRDefault="003A584A" w:rsidP="00675195">
      <w:pPr>
        <w:jc w:val="right"/>
        <w:rPr>
          <w:b/>
          <w:i w:val="0"/>
          <w:sz w:val="22"/>
          <w:szCs w:val="22"/>
        </w:rPr>
      </w:pPr>
    </w:p>
    <w:p w14:paraId="6D9098A5" w14:textId="77777777" w:rsidR="003A584A" w:rsidRPr="003A584A" w:rsidRDefault="003A584A" w:rsidP="003A584A">
      <w:pPr>
        <w:jc w:val="center"/>
        <w:rPr>
          <w:b/>
          <w:i w:val="0"/>
          <w:szCs w:val="24"/>
        </w:rPr>
      </w:pPr>
      <w:r w:rsidRPr="003A584A">
        <w:rPr>
          <w:b/>
          <w:i w:val="0"/>
          <w:szCs w:val="24"/>
        </w:rPr>
        <w:t>Potrdilo o vplačilu varščine</w:t>
      </w:r>
    </w:p>
    <w:p w14:paraId="5F3CD54B" w14:textId="77777777" w:rsidR="003A584A" w:rsidRPr="003A584A" w:rsidRDefault="003A584A" w:rsidP="003A584A">
      <w:pPr>
        <w:jc w:val="center"/>
        <w:rPr>
          <w:i w:val="0"/>
          <w:sz w:val="22"/>
          <w:szCs w:val="22"/>
        </w:rPr>
      </w:pPr>
      <w:r w:rsidRPr="003A584A">
        <w:rPr>
          <w:i w:val="0"/>
          <w:sz w:val="22"/>
          <w:szCs w:val="22"/>
        </w:rPr>
        <w:t>(priloži ponudnik)</w:t>
      </w:r>
    </w:p>
    <w:sectPr w:rsidR="003A584A" w:rsidRPr="003A584A"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A0B4B" w14:textId="77777777" w:rsidR="000F77DE" w:rsidRDefault="000F77DE">
      <w:r>
        <w:separator/>
      </w:r>
    </w:p>
  </w:endnote>
  <w:endnote w:type="continuationSeparator" w:id="0">
    <w:p w14:paraId="76F81786" w14:textId="77777777" w:rsidR="000F77DE" w:rsidRDefault="000F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AE099" w14:textId="77777777" w:rsidR="000F77DE" w:rsidRPr="00733B9A" w:rsidRDefault="000F77D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A292B">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A292B">
      <w:rPr>
        <w:rStyle w:val="tevilkastrani"/>
        <w:i w:val="0"/>
        <w:noProof/>
        <w:sz w:val="18"/>
        <w:szCs w:val="18"/>
      </w:rPr>
      <w:t>53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B1901" w14:textId="77777777" w:rsidR="000F77DE" w:rsidRDefault="000F77DE">
      <w:r>
        <w:separator/>
      </w:r>
    </w:p>
  </w:footnote>
  <w:footnote w:type="continuationSeparator" w:id="0">
    <w:p w14:paraId="03C9B9F2" w14:textId="77777777" w:rsidR="000F77DE" w:rsidRDefault="000F7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CFD704D"/>
    <w:multiLevelType w:val="hybridMultilevel"/>
    <w:tmpl w:val="056A262E"/>
    <w:lvl w:ilvl="0" w:tplc="2C3EC1F4">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nsid w:val="27082100"/>
    <w:multiLevelType w:val="hybridMultilevel"/>
    <w:tmpl w:val="20D03290"/>
    <w:lvl w:ilvl="0" w:tplc="EB16481E">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FE46249"/>
    <w:multiLevelType w:val="hybridMultilevel"/>
    <w:tmpl w:val="9C5CF324"/>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870" w:hanging="360"/>
      </w:pPr>
      <w:rPr>
        <w:rFonts w:ascii="Courier New" w:hAnsi="Courier New" w:cs="Courier New" w:hint="default"/>
      </w:rPr>
    </w:lvl>
    <w:lvl w:ilvl="2" w:tplc="04240005" w:tentative="1">
      <w:start w:val="1"/>
      <w:numFmt w:val="bullet"/>
      <w:lvlText w:val=""/>
      <w:lvlJc w:val="left"/>
      <w:pPr>
        <w:ind w:left="3590" w:hanging="360"/>
      </w:pPr>
      <w:rPr>
        <w:rFonts w:ascii="Wingdings" w:hAnsi="Wingdings" w:hint="default"/>
      </w:rPr>
    </w:lvl>
    <w:lvl w:ilvl="3" w:tplc="04240001" w:tentative="1">
      <w:start w:val="1"/>
      <w:numFmt w:val="bullet"/>
      <w:lvlText w:val=""/>
      <w:lvlJc w:val="left"/>
      <w:pPr>
        <w:ind w:left="4310" w:hanging="360"/>
      </w:pPr>
      <w:rPr>
        <w:rFonts w:ascii="Symbol" w:hAnsi="Symbol" w:hint="default"/>
      </w:rPr>
    </w:lvl>
    <w:lvl w:ilvl="4" w:tplc="04240003" w:tentative="1">
      <w:start w:val="1"/>
      <w:numFmt w:val="bullet"/>
      <w:lvlText w:val="o"/>
      <w:lvlJc w:val="left"/>
      <w:pPr>
        <w:ind w:left="5030" w:hanging="360"/>
      </w:pPr>
      <w:rPr>
        <w:rFonts w:ascii="Courier New" w:hAnsi="Courier New" w:cs="Courier New" w:hint="default"/>
      </w:rPr>
    </w:lvl>
    <w:lvl w:ilvl="5" w:tplc="04240005" w:tentative="1">
      <w:start w:val="1"/>
      <w:numFmt w:val="bullet"/>
      <w:lvlText w:val=""/>
      <w:lvlJc w:val="left"/>
      <w:pPr>
        <w:ind w:left="5750" w:hanging="360"/>
      </w:pPr>
      <w:rPr>
        <w:rFonts w:ascii="Wingdings" w:hAnsi="Wingdings" w:hint="default"/>
      </w:rPr>
    </w:lvl>
    <w:lvl w:ilvl="6" w:tplc="04240001" w:tentative="1">
      <w:start w:val="1"/>
      <w:numFmt w:val="bullet"/>
      <w:lvlText w:val=""/>
      <w:lvlJc w:val="left"/>
      <w:pPr>
        <w:ind w:left="6470" w:hanging="360"/>
      </w:pPr>
      <w:rPr>
        <w:rFonts w:ascii="Symbol" w:hAnsi="Symbol" w:hint="default"/>
      </w:rPr>
    </w:lvl>
    <w:lvl w:ilvl="7" w:tplc="04240003" w:tentative="1">
      <w:start w:val="1"/>
      <w:numFmt w:val="bullet"/>
      <w:lvlText w:val="o"/>
      <w:lvlJc w:val="left"/>
      <w:pPr>
        <w:ind w:left="7190" w:hanging="360"/>
      </w:pPr>
      <w:rPr>
        <w:rFonts w:ascii="Courier New" w:hAnsi="Courier New" w:cs="Courier New" w:hint="default"/>
      </w:rPr>
    </w:lvl>
    <w:lvl w:ilvl="8" w:tplc="04240005" w:tentative="1">
      <w:start w:val="1"/>
      <w:numFmt w:val="bullet"/>
      <w:lvlText w:val=""/>
      <w:lvlJc w:val="left"/>
      <w:pPr>
        <w:ind w:left="7910" w:hanging="360"/>
      </w:pPr>
      <w:rPr>
        <w:rFonts w:ascii="Wingdings" w:hAnsi="Wingdings" w:hint="default"/>
      </w:rPr>
    </w:lvl>
  </w:abstractNum>
  <w:abstractNum w:abstractNumId="22">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4F7468B4"/>
    <w:multiLevelType w:val="hybridMultilevel"/>
    <w:tmpl w:val="A0741452"/>
    <w:lvl w:ilvl="0" w:tplc="F992FD72">
      <w:start w:val="1"/>
      <w:numFmt w:val="decimal"/>
      <w:lvlText w:val="%1."/>
      <w:lvlJc w:val="left"/>
      <w:pPr>
        <w:ind w:left="393" w:hanging="360"/>
      </w:pPr>
      <w:rPr>
        <w:rFonts w:hint="default"/>
      </w:rPr>
    </w:lvl>
    <w:lvl w:ilvl="1" w:tplc="04240019" w:tentative="1">
      <w:start w:val="1"/>
      <w:numFmt w:val="lowerLetter"/>
      <w:lvlText w:val="%2."/>
      <w:lvlJc w:val="left"/>
      <w:pPr>
        <w:ind w:left="1113" w:hanging="360"/>
      </w:pPr>
    </w:lvl>
    <w:lvl w:ilvl="2" w:tplc="0424001B" w:tentative="1">
      <w:start w:val="1"/>
      <w:numFmt w:val="lowerRoman"/>
      <w:lvlText w:val="%3."/>
      <w:lvlJc w:val="right"/>
      <w:pPr>
        <w:ind w:left="1833" w:hanging="180"/>
      </w:pPr>
    </w:lvl>
    <w:lvl w:ilvl="3" w:tplc="0424000F" w:tentative="1">
      <w:start w:val="1"/>
      <w:numFmt w:val="decimal"/>
      <w:lvlText w:val="%4."/>
      <w:lvlJc w:val="left"/>
      <w:pPr>
        <w:ind w:left="2553" w:hanging="360"/>
      </w:pPr>
    </w:lvl>
    <w:lvl w:ilvl="4" w:tplc="04240019" w:tentative="1">
      <w:start w:val="1"/>
      <w:numFmt w:val="lowerLetter"/>
      <w:lvlText w:val="%5."/>
      <w:lvlJc w:val="left"/>
      <w:pPr>
        <w:ind w:left="3273" w:hanging="360"/>
      </w:pPr>
    </w:lvl>
    <w:lvl w:ilvl="5" w:tplc="0424001B" w:tentative="1">
      <w:start w:val="1"/>
      <w:numFmt w:val="lowerRoman"/>
      <w:lvlText w:val="%6."/>
      <w:lvlJc w:val="right"/>
      <w:pPr>
        <w:ind w:left="3993" w:hanging="180"/>
      </w:pPr>
    </w:lvl>
    <w:lvl w:ilvl="6" w:tplc="0424000F" w:tentative="1">
      <w:start w:val="1"/>
      <w:numFmt w:val="decimal"/>
      <w:lvlText w:val="%7."/>
      <w:lvlJc w:val="left"/>
      <w:pPr>
        <w:ind w:left="4713" w:hanging="360"/>
      </w:pPr>
    </w:lvl>
    <w:lvl w:ilvl="7" w:tplc="04240019" w:tentative="1">
      <w:start w:val="1"/>
      <w:numFmt w:val="lowerLetter"/>
      <w:lvlText w:val="%8."/>
      <w:lvlJc w:val="left"/>
      <w:pPr>
        <w:ind w:left="5433" w:hanging="360"/>
      </w:pPr>
    </w:lvl>
    <w:lvl w:ilvl="8" w:tplc="0424001B" w:tentative="1">
      <w:start w:val="1"/>
      <w:numFmt w:val="lowerRoman"/>
      <w:lvlText w:val="%9."/>
      <w:lvlJc w:val="right"/>
      <w:pPr>
        <w:ind w:left="6153" w:hanging="180"/>
      </w:pPr>
    </w:lvl>
  </w:abstractNum>
  <w:abstractNum w:abstractNumId="2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74C755FF"/>
    <w:multiLevelType w:val="hybridMultilevel"/>
    <w:tmpl w:val="5000A824"/>
    <w:lvl w:ilvl="0" w:tplc="04240017">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771E0A14"/>
    <w:multiLevelType w:val="hybridMultilevel"/>
    <w:tmpl w:val="9CB698D2"/>
    <w:lvl w:ilvl="0" w:tplc="E4A087D0">
      <w:start w:val="3"/>
      <w:numFmt w:val="bullet"/>
      <w:lvlText w:val=""/>
      <w:lvlJc w:val="left"/>
      <w:pPr>
        <w:ind w:left="819" w:hanging="360"/>
      </w:pPr>
      <w:rPr>
        <w:rFonts w:ascii="Symbol" w:eastAsia="Times New Roman" w:hAnsi="Symbol" w:cs="Arial" w:hint="default"/>
      </w:rPr>
    </w:lvl>
    <w:lvl w:ilvl="1" w:tplc="04240003" w:tentative="1">
      <w:start w:val="1"/>
      <w:numFmt w:val="bullet"/>
      <w:lvlText w:val="o"/>
      <w:lvlJc w:val="left"/>
      <w:pPr>
        <w:ind w:left="1539" w:hanging="360"/>
      </w:pPr>
      <w:rPr>
        <w:rFonts w:ascii="Courier New" w:hAnsi="Courier New" w:cs="Courier New" w:hint="default"/>
      </w:rPr>
    </w:lvl>
    <w:lvl w:ilvl="2" w:tplc="04240005" w:tentative="1">
      <w:start w:val="1"/>
      <w:numFmt w:val="bullet"/>
      <w:lvlText w:val=""/>
      <w:lvlJc w:val="left"/>
      <w:pPr>
        <w:ind w:left="2259" w:hanging="360"/>
      </w:pPr>
      <w:rPr>
        <w:rFonts w:ascii="Wingdings" w:hAnsi="Wingdings" w:hint="default"/>
      </w:rPr>
    </w:lvl>
    <w:lvl w:ilvl="3" w:tplc="04240001" w:tentative="1">
      <w:start w:val="1"/>
      <w:numFmt w:val="bullet"/>
      <w:lvlText w:val=""/>
      <w:lvlJc w:val="left"/>
      <w:pPr>
        <w:ind w:left="2979" w:hanging="360"/>
      </w:pPr>
      <w:rPr>
        <w:rFonts w:ascii="Symbol" w:hAnsi="Symbol" w:hint="default"/>
      </w:rPr>
    </w:lvl>
    <w:lvl w:ilvl="4" w:tplc="04240003" w:tentative="1">
      <w:start w:val="1"/>
      <w:numFmt w:val="bullet"/>
      <w:lvlText w:val="o"/>
      <w:lvlJc w:val="left"/>
      <w:pPr>
        <w:ind w:left="3699" w:hanging="360"/>
      </w:pPr>
      <w:rPr>
        <w:rFonts w:ascii="Courier New" w:hAnsi="Courier New" w:cs="Courier New" w:hint="default"/>
      </w:rPr>
    </w:lvl>
    <w:lvl w:ilvl="5" w:tplc="04240005" w:tentative="1">
      <w:start w:val="1"/>
      <w:numFmt w:val="bullet"/>
      <w:lvlText w:val=""/>
      <w:lvlJc w:val="left"/>
      <w:pPr>
        <w:ind w:left="4419" w:hanging="360"/>
      </w:pPr>
      <w:rPr>
        <w:rFonts w:ascii="Wingdings" w:hAnsi="Wingdings" w:hint="default"/>
      </w:rPr>
    </w:lvl>
    <w:lvl w:ilvl="6" w:tplc="04240001" w:tentative="1">
      <w:start w:val="1"/>
      <w:numFmt w:val="bullet"/>
      <w:lvlText w:val=""/>
      <w:lvlJc w:val="left"/>
      <w:pPr>
        <w:ind w:left="5139" w:hanging="360"/>
      </w:pPr>
      <w:rPr>
        <w:rFonts w:ascii="Symbol" w:hAnsi="Symbol" w:hint="default"/>
      </w:rPr>
    </w:lvl>
    <w:lvl w:ilvl="7" w:tplc="04240003" w:tentative="1">
      <w:start w:val="1"/>
      <w:numFmt w:val="bullet"/>
      <w:lvlText w:val="o"/>
      <w:lvlJc w:val="left"/>
      <w:pPr>
        <w:ind w:left="5859" w:hanging="360"/>
      </w:pPr>
      <w:rPr>
        <w:rFonts w:ascii="Courier New" w:hAnsi="Courier New" w:cs="Courier New" w:hint="default"/>
      </w:rPr>
    </w:lvl>
    <w:lvl w:ilvl="8" w:tplc="04240005" w:tentative="1">
      <w:start w:val="1"/>
      <w:numFmt w:val="bullet"/>
      <w:lvlText w:val=""/>
      <w:lvlJc w:val="left"/>
      <w:pPr>
        <w:ind w:left="6579" w:hanging="360"/>
      </w:pPr>
      <w:rPr>
        <w:rFonts w:ascii="Wingdings" w:hAnsi="Wingdings" w:hint="default"/>
      </w:rPr>
    </w:lvl>
  </w:abstractNum>
  <w:num w:numId="1">
    <w:abstractNumId w:val="6"/>
  </w:num>
  <w:num w:numId="2">
    <w:abstractNumId w:val="29"/>
  </w:num>
  <w:num w:numId="3">
    <w:abstractNumId w:val="20"/>
  </w:num>
  <w:num w:numId="4">
    <w:abstractNumId w:val="22"/>
  </w:num>
  <w:num w:numId="5">
    <w:abstractNumId w:val="27"/>
  </w:num>
  <w:num w:numId="6">
    <w:abstractNumId w:val="36"/>
  </w:num>
  <w:num w:numId="7">
    <w:abstractNumId w:val="9"/>
  </w:num>
  <w:num w:numId="8">
    <w:abstractNumId w:val="10"/>
  </w:num>
  <w:num w:numId="9">
    <w:abstractNumId w:val="14"/>
  </w:num>
  <w:num w:numId="10">
    <w:abstractNumId w:val="0"/>
  </w:num>
  <w:num w:numId="11">
    <w:abstractNumId w:val="30"/>
  </w:num>
  <w:num w:numId="12">
    <w:abstractNumId w:val="3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8"/>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25"/>
  </w:num>
  <w:num w:numId="20">
    <w:abstractNumId w:val="23"/>
  </w:num>
  <w:num w:numId="21">
    <w:abstractNumId w:val="17"/>
  </w:num>
  <w:num w:numId="22">
    <w:abstractNumId w:val="21"/>
  </w:num>
  <w:num w:numId="23">
    <w:abstractNumId w:val="32"/>
  </w:num>
  <w:num w:numId="24">
    <w:abstractNumId w:val="28"/>
  </w:num>
  <w:num w:numId="25">
    <w:abstractNumId w:val="7"/>
  </w:num>
  <w:num w:numId="26">
    <w:abstractNumId w:val="37"/>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6"/>
  </w:num>
  <w:num w:numId="30">
    <w:abstractNumId w:val="33"/>
  </w:num>
  <w:num w:numId="31">
    <w:abstractNumId w:val="11"/>
  </w:num>
  <w:num w:numId="32">
    <w:abstractNumId w:val="24"/>
  </w:num>
  <w:num w:numId="33">
    <w:abstractNumId w:val="16"/>
  </w:num>
  <w:num w:numId="34">
    <w:abstractNumId w:val="19"/>
  </w:num>
  <w:num w:numId="35">
    <w:abstractNumId w:val="35"/>
  </w:num>
  <w:num w:numId="36">
    <w:abstractNumId w:val="5"/>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38"/>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Mervar">
    <w15:presenceInfo w15:providerId="AD" w15:userId="S-1-5-21-883249467-966921291-1845911597-42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75A"/>
    <w:rsid w:val="00004059"/>
    <w:rsid w:val="0000448C"/>
    <w:rsid w:val="00005E27"/>
    <w:rsid w:val="0000610A"/>
    <w:rsid w:val="00007022"/>
    <w:rsid w:val="0000740E"/>
    <w:rsid w:val="00007ACB"/>
    <w:rsid w:val="00010B4E"/>
    <w:rsid w:val="000126A8"/>
    <w:rsid w:val="0001313C"/>
    <w:rsid w:val="00015AF4"/>
    <w:rsid w:val="00015DA5"/>
    <w:rsid w:val="00015EDA"/>
    <w:rsid w:val="00016062"/>
    <w:rsid w:val="000167C2"/>
    <w:rsid w:val="0001699D"/>
    <w:rsid w:val="00016C42"/>
    <w:rsid w:val="000206F2"/>
    <w:rsid w:val="00021912"/>
    <w:rsid w:val="000223B8"/>
    <w:rsid w:val="000226D3"/>
    <w:rsid w:val="00022A33"/>
    <w:rsid w:val="000230FE"/>
    <w:rsid w:val="000240A5"/>
    <w:rsid w:val="00024AB8"/>
    <w:rsid w:val="00024C2F"/>
    <w:rsid w:val="00025219"/>
    <w:rsid w:val="00026DCA"/>
    <w:rsid w:val="00027469"/>
    <w:rsid w:val="00027C0D"/>
    <w:rsid w:val="000316EB"/>
    <w:rsid w:val="000333F7"/>
    <w:rsid w:val="00034920"/>
    <w:rsid w:val="00035153"/>
    <w:rsid w:val="000353B2"/>
    <w:rsid w:val="00035D55"/>
    <w:rsid w:val="0003641A"/>
    <w:rsid w:val="00036A70"/>
    <w:rsid w:val="000372A0"/>
    <w:rsid w:val="0003779B"/>
    <w:rsid w:val="00037A31"/>
    <w:rsid w:val="00037E00"/>
    <w:rsid w:val="000413CA"/>
    <w:rsid w:val="00042603"/>
    <w:rsid w:val="00042741"/>
    <w:rsid w:val="00044915"/>
    <w:rsid w:val="00045A9F"/>
    <w:rsid w:val="00045F36"/>
    <w:rsid w:val="0004674C"/>
    <w:rsid w:val="0004799D"/>
    <w:rsid w:val="000501EF"/>
    <w:rsid w:val="00050911"/>
    <w:rsid w:val="000519F9"/>
    <w:rsid w:val="00051F75"/>
    <w:rsid w:val="000529AF"/>
    <w:rsid w:val="00052E2A"/>
    <w:rsid w:val="00054590"/>
    <w:rsid w:val="000556D1"/>
    <w:rsid w:val="0005577F"/>
    <w:rsid w:val="00056C75"/>
    <w:rsid w:val="00060481"/>
    <w:rsid w:val="0006069A"/>
    <w:rsid w:val="0006108B"/>
    <w:rsid w:val="0006170F"/>
    <w:rsid w:val="00062CCA"/>
    <w:rsid w:val="00065D1D"/>
    <w:rsid w:val="00065DAF"/>
    <w:rsid w:val="00065FC2"/>
    <w:rsid w:val="00067E87"/>
    <w:rsid w:val="00070474"/>
    <w:rsid w:val="000705DD"/>
    <w:rsid w:val="00070622"/>
    <w:rsid w:val="00071CFC"/>
    <w:rsid w:val="0007257D"/>
    <w:rsid w:val="00073663"/>
    <w:rsid w:val="00073698"/>
    <w:rsid w:val="00076A4D"/>
    <w:rsid w:val="000811B2"/>
    <w:rsid w:val="00082CFF"/>
    <w:rsid w:val="000840A7"/>
    <w:rsid w:val="00085E7E"/>
    <w:rsid w:val="000861A3"/>
    <w:rsid w:val="0009059D"/>
    <w:rsid w:val="0009069D"/>
    <w:rsid w:val="00090EA5"/>
    <w:rsid w:val="000914CC"/>
    <w:rsid w:val="00091914"/>
    <w:rsid w:val="000925B8"/>
    <w:rsid w:val="000930DA"/>
    <w:rsid w:val="00093669"/>
    <w:rsid w:val="000947C6"/>
    <w:rsid w:val="00095709"/>
    <w:rsid w:val="00095825"/>
    <w:rsid w:val="000A09D6"/>
    <w:rsid w:val="000A2BEB"/>
    <w:rsid w:val="000A349D"/>
    <w:rsid w:val="000A3E09"/>
    <w:rsid w:val="000A426F"/>
    <w:rsid w:val="000A499C"/>
    <w:rsid w:val="000A5530"/>
    <w:rsid w:val="000A5DE4"/>
    <w:rsid w:val="000A5E10"/>
    <w:rsid w:val="000A5E52"/>
    <w:rsid w:val="000A5EA7"/>
    <w:rsid w:val="000A7953"/>
    <w:rsid w:val="000B0056"/>
    <w:rsid w:val="000B05EC"/>
    <w:rsid w:val="000B08B9"/>
    <w:rsid w:val="000B0D5A"/>
    <w:rsid w:val="000B1285"/>
    <w:rsid w:val="000B13BA"/>
    <w:rsid w:val="000B18E0"/>
    <w:rsid w:val="000B219E"/>
    <w:rsid w:val="000B2308"/>
    <w:rsid w:val="000B2DB9"/>
    <w:rsid w:val="000B329C"/>
    <w:rsid w:val="000B3A40"/>
    <w:rsid w:val="000B3A59"/>
    <w:rsid w:val="000B4152"/>
    <w:rsid w:val="000B5029"/>
    <w:rsid w:val="000B5311"/>
    <w:rsid w:val="000B54B9"/>
    <w:rsid w:val="000B55DF"/>
    <w:rsid w:val="000C01F1"/>
    <w:rsid w:val="000C04A1"/>
    <w:rsid w:val="000C05E9"/>
    <w:rsid w:val="000C184D"/>
    <w:rsid w:val="000C2567"/>
    <w:rsid w:val="000C269A"/>
    <w:rsid w:val="000C2B20"/>
    <w:rsid w:val="000C3E44"/>
    <w:rsid w:val="000C4538"/>
    <w:rsid w:val="000C4FF1"/>
    <w:rsid w:val="000C67E8"/>
    <w:rsid w:val="000D23A1"/>
    <w:rsid w:val="000D4332"/>
    <w:rsid w:val="000D5E4B"/>
    <w:rsid w:val="000D6025"/>
    <w:rsid w:val="000E1206"/>
    <w:rsid w:val="000E16A4"/>
    <w:rsid w:val="000E2458"/>
    <w:rsid w:val="000E4748"/>
    <w:rsid w:val="000E4812"/>
    <w:rsid w:val="000E76C6"/>
    <w:rsid w:val="000E7F12"/>
    <w:rsid w:val="000F0CD9"/>
    <w:rsid w:val="000F0DDB"/>
    <w:rsid w:val="000F0E80"/>
    <w:rsid w:val="000F1551"/>
    <w:rsid w:val="000F28BC"/>
    <w:rsid w:val="000F60CA"/>
    <w:rsid w:val="000F6CEC"/>
    <w:rsid w:val="000F711B"/>
    <w:rsid w:val="000F7498"/>
    <w:rsid w:val="000F762D"/>
    <w:rsid w:val="000F77DE"/>
    <w:rsid w:val="000F7D00"/>
    <w:rsid w:val="00102870"/>
    <w:rsid w:val="00104F4E"/>
    <w:rsid w:val="00105AC0"/>
    <w:rsid w:val="00106C0C"/>
    <w:rsid w:val="00111666"/>
    <w:rsid w:val="00112075"/>
    <w:rsid w:val="00112A8B"/>
    <w:rsid w:val="00112B46"/>
    <w:rsid w:val="00113B4C"/>
    <w:rsid w:val="0011441C"/>
    <w:rsid w:val="001147A4"/>
    <w:rsid w:val="00114A16"/>
    <w:rsid w:val="00114F70"/>
    <w:rsid w:val="00115F80"/>
    <w:rsid w:val="00120746"/>
    <w:rsid w:val="00120AEF"/>
    <w:rsid w:val="00120F46"/>
    <w:rsid w:val="00121952"/>
    <w:rsid w:val="001222B6"/>
    <w:rsid w:val="00122C5A"/>
    <w:rsid w:val="00123D39"/>
    <w:rsid w:val="00124962"/>
    <w:rsid w:val="0012535E"/>
    <w:rsid w:val="00125B23"/>
    <w:rsid w:val="00125EF0"/>
    <w:rsid w:val="00127979"/>
    <w:rsid w:val="00127A0C"/>
    <w:rsid w:val="00130144"/>
    <w:rsid w:val="001308C9"/>
    <w:rsid w:val="00131284"/>
    <w:rsid w:val="00131B4C"/>
    <w:rsid w:val="00132989"/>
    <w:rsid w:val="00132D4E"/>
    <w:rsid w:val="00132FCC"/>
    <w:rsid w:val="00133C02"/>
    <w:rsid w:val="00134492"/>
    <w:rsid w:val="00134FE4"/>
    <w:rsid w:val="001357F7"/>
    <w:rsid w:val="001363E8"/>
    <w:rsid w:val="00137BFF"/>
    <w:rsid w:val="001403FC"/>
    <w:rsid w:val="00140CEE"/>
    <w:rsid w:val="00143144"/>
    <w:rsid w:val="00143B84"/>
    <w:rsid w:val="00143C28"/>
    <w:rsid w:val="00145287"/>
    <w:rsid w:val="00147137"/>
    <w:rsid w:val="00147A95"/>
    <w:rsid w:val="00150045"/>
    <w:rsid w:val="0015228C"/>
    <w:rsid w:val="00154E74"/>
    <w:rsid w:val="00155281"/>
    <w:rsid w:val="001562A0"/>
    <w:rsid w:val="00160CE0"/>
    <w:rsid w:val="00163321"/>
    <w:rsid w:val="001634E7"/>
    <w:rsid w:val="00163ADA"/>
    <w:rsid w:val="00164C6D"/>
    <w:rsid w:val="00170053"/>
    <w:rsid w:val="00170136"/>
    <w:rsid w:val="00170954"/>
    <w:rsid w:val="00171115"/>
    <w:rsid w:val="00171744"/>
    <w:rsid w:val="00175D9A"/>
    <w:rsid w:val="00175F98"/>
    <w:rsid w:val="00180DBD"/>
    <w:rsid w:val="00183218"/>
    <w:rsid w:val="0018353F"/>
    <w:rsid w:val="00183889"/>
    <w:rsid w:val="00183FEB"/>
    <w:rsid w:val="00186341"/>
    <w:rsid w:val="00187E58"/>
    <w:rsid w:val="001925FA"/>
    <w:rsid w:val="00192A76"/>
    <w:rsid w:val="00192EE7"/>
    <w:rsid w:val="00193FE1"/>
    <w:rsid w:val="00194127"/>
    <w:rsid w:val="0019634B"/>
    <w:rsid w:val="001974DA"/>
    <w:rsid w:val="001975CB"/>
    <w:rsid w:val="001A061C"/>
    <w:rsid w:val="001A123C"/>
    <w:rsid w:val="001A1A19"/>
    <w:rsid w:val="001A240E"/>
    <w:rsid w:val="001A2E08"/>
    <w:rsid w:val="001A35EA"/>
    <w:rsid w:val="001A47A6"/>
    <w:rsid w:val="001A4D87"/>
    <w:rsid w:val="001A58C0"/>
    <w:rsid w:val="001A5FC7"/>
    <w:rsid w:val="001A7C88"/>
    <w:rsid w:val="001B1C19"/>
    <w:rsid w:val="001B1C58"/>
    <w:rsid w:val="001B2FE1"/>
    <w:rsid w:val="001B37BC"/>
    <w:rsid w:val="001B47DB"/>
    <w:rsid w:val="001B4996"/>
    <w:rsid w:val="001B5DBA"/>
    <w:rsid w:val="001B6BB4"/>
    <w:rsid w:val="001B7531"/>
    <w:rsid w:val="001B781D"/>
    <w:rsid w:val="001B7EED"/>
    <w:rsid w:val="001C01C2"/>
    <w:rsid w:val="001C05AE"/>
    <w:rsid w:val="001C078F"/>
    <w:rsid w:val="001C0C19"/>
    <w:rsid w:val="001C1F0C"/>
    <w:rsid w:val="001C211B"/>
    <w:rsid w:val="001C37AD"/>
    <w:rsid w:val="001C51CA"/>
    <w:rsid w:val="001C5888"/>
    <w:rsid w:val="001C5D5B"/>
    <w:rsid w:val="001C612F"/>
    <w:rsid w:val="001C6390"/>
    <w:rsid w:val="001C6FCC"/>
    <w:rsid w:val="001C762A"/>
    <w:rsid w:val="001D022A"/>
    <w:rsid w:val="001D06A8"/>
    <w:rsid w:val="001D12C3"/>
    <w:rsid w:val="001D20B3"/>
    <w:rsid w:val="001D2804"/>
    <w:rsid w:val="001D296A"/>
    <w:rsid w:val="001D2E6A"/>
    <w:rsid w:val="001D2FA8"/>
    <w:rsid w:val="001D471F"/>
    <w:rsid w:val="001D5129"/>
    <w:rsid w:val="001D536B"/>
    <w:rsid w:val="001D6BCE"/>
    <w:rsid w:val="001D70B0"/>
    <w:rsid w:val="001D79BB"/>
    <w:rsid w:val="001D7DD8"/>
    <w:rsid w:val="001E0246"/>
    <w:rsid w:val="001E0A2A"/>
    <w:rsid w:val="001E0BF5"/>
    <w:rsid w:val="001E1D4F"/>
    <w:rsid w:val="001E27C4"/>
    <w:rsid w:val="001E30C0"/>
    <w:rsid w:val="001E3153"/>
    <w:rsid w:val="001E422B"/>
    <w:rsid w:val="001E454D"/>
    <w:rsid w:val="001E5860"/>
    <w:rsid w:val="001E58CD"/>
    <w:rsid w:val="001E5A46"/>
    <w:rsid w:val="001F040A"/>
    <w:rsid w:val="001F07AD"/>
    <w:rsid w:val="001F1894"/>
    <w:rsid w:val="001F2B0C"/>
    <w:rsid w:val="001F32DD"/>
    <w:rsid w:val="001F32FD"/>
    <w:rsid w:val="001F3532"/>
    <w:rsid w:val="001F4497"/>
    <w:rsid w:val="001F4801"/>
    <w:rsid w:val="001F5211"/>
    <w:rsid w:val="001F579C"/>
    <w:rsid w:val="001F646C"/>
    <w:rsid w:val="001F67E3"/>
    <w:rsid w:val="0020047D"/>
    <w:rsid w:val="002011D5"/>
    <w:rsid w:val="0020164B"/>
    <w:rsid w:val="00202581"/>
    <w:rsid w:val="00202C34"/>
    <w:rsid w:val="00202D2B"/>
    <w:rsid w:val="00202D85"/>
    <w:rsid w:val="00204876"/>
    <w:rsid w:val="0020626A"/>
    <w:rsid w:val="0020650B"/>
    <w:rsid w:val="002065CD"/>
    <w:rsid w:val="00207BF8"/>
    <w:rsid w:val="00207C88"/>
    <w:rsid w:val="0021161A"/>
    <w:rsid w:val="002131D6"/>
    <w:rsid w:val="002135B2"/>
    <w:rsid w:val="00214D21"/>
    <w:rsid w:val="00215020"/>
    <w:rsid w:val="00215308"/>
    <w:rsid w:val="0021687C"/>
    <w:rsid w:val="002223CD"/>
    <w:rsid w:val="0022291E"/>
    <w:rsid w:val="0022496C"/>
    <w:rsid w:val="00225C9E"/>
    <w:rsid w:val="0022618D"/>
    <w:rsid w:val="002261E0"/>
    <w:rsid w:val="00230B11"/>
    <w:rsid w:val="0023321E"/>
    <w:rsid w:val="00233F77"/>
    <w:rsid w:val="00234BAD"/>
    <w:rsid w:val="0023518C"/>
    <w:rsid w:val="0023673B"/>
    <w:rsid w:val="00237FE6"/>
    <w:rsid w:val="002405BC"/>
    <w:rsid w:val="002419BB"/>
    <w:rsid w:val="00242A6C"/>
    <w:rsid w:val="00244D6D"/>
    <w:rsid w:val="00245E86"/>
    <w:rsid w:val="00246C3B"/>
    <w:rsid w:val="00246E30"/>
    <w:rsid w:val="0024742F"/>
    <w:rsid w:val="00250004"/>
    <w:rsid w:val="002509AD"/>
    <w:rsid w:val="00250AFE"/>
    <w:rsid w:val="00253A9F"/>
    <w:rsid w:val="00253BBE"/>
    <w:rsid w:val="00254C73"/>
    <w:rsid w:val="002557A7"/>
    <w:rsid w:val="00256931"/>
    <w:rsid w:val="00256E60"/>
    <w:rsid w:val="00256EBC"/>
    <w:rsid w:val="0025772E"/>
    <w:rsid w:val="00261223"/>
    <w:rsid w:val="00261C90"/>
    <w:rsid w:val="002627C2"/>
    <w:rsid w:val="00262D26"/>
    <w:rsid w:val="002644CB"/>
    <w:rsid w:val="00264770"/>
    <w:rsid w:val="00265952"/>
    <w:rsid w:val="002661E4"/>
    <w:rsid w:val="00266E57"/>
    <w:rsid w:val="0026783B"/>
    <w:rsid w:val="00267ADD"/>
    <w:rsid w:val="00272700"/>
    <w:rsid w:val="00272C6D"/>
    <w:rsid w:val="00272E55"/>
    <w:rsid w:val="0027445B"/>
    <w:rsid w:val="00274567"/>
    <w:rsid w:val="002749F3"/>
    <w:rsid w:val="00274B0D"/>
    <w:rsid w:val="00274D08"/>
    <w:rsid w:val="00277230"/>
    <w:rsid w:val="00277AD1"/>
    <w:rsid w:val="00281B28"/>
    <w:rsid w:val="0028423F"/>
    <w:rsid w:val="00284C45"/>
    <w:rsid w:val="0028730C"/>
    <w:rsid w:val="0029023B"/>
    <w:rsid w:val="0029147C"/>
    <w:rsid w:val="0029161F"/>
    <w:rsid w:val="00291853"/>
    <w:rsid w:val="002920AD"/>
    <w:rsid w:val="002947BA"/>
    <w:rsid w:val="00294A64"/>
    <w:rsid w:val="00294CE4"/>
    <w:rsid w:val="0029526B"/>
    <w:rsid w:val="002952F6"/>
    <w:rsid w:val="00296B02"/>
    <w:rsid w:val="0029710E"/>
    <w:rsid w:val="0029742C"/>
    <w:rsid w:val="00297EA4"/>
    <w:rsid w:val="002A013D"/>
    <w:rsid w:val="002A130F"/>
    <w:rsid w:val="002A14CD"/>
    <w:rsid w:val="002A1970"/>
    <w:rsid w:val="002A2DA8"/>
    <w:rsid w:val="002A2F22"/>
    <w:rsid w:val="002A3109"/>
    <w:rsid w:val="002A4AED"/>
    <w:rsid w:val="002A4EDD"/>
    <w:rsid w:val="002A5426"/>
    <w:rsid w:val="002A5B68"/>
    <w:rsid w:val="002A61BB"/>
    <w:rsid w:val="002B1ADB"/>
    <w:rsid w:val="002B1C13"/>
    <w:rsid w:val="002B30BE"/>
    <w:rsid w:val="002B5696"/>
    <w:rsid w:val="002B59E8"/>
    <w:rsid w:val="002B5DAE"/>
    <w:rsid w:val="002B6087"/>
    <w:rsid w:val="002B6156"/>
    <w:rsid w:val="002B65A9"/>
    <w:rsid w:val="002B75C4"/>
    <w:rsid w:val="002C00D3"/>
    <w:rsid w:val="002C209D"/>
    <w:rsid w:val="002C35AF"/>
    <w:rsid w:val="002C3719"/>
    <w:rsid w:val="002C3BD6"/>
    <w:rsid w:val="002C4C81"/>
    <w:rsid w:val="002C5B98"/>
    <w:rsid w:val="002C5C42"/>
    <w:rsid w:val="002C63B9"/>
    <w:rsid w:val="002C6CB9"/>
    <w:rsid w:val="002C6D1D"/>
    <w:rsid w:val="002C6F85"/>
    <w:rsid w:val="002C7538"/>
    <w:rsid w:val="002D0303"/>
    <w:rsid w:val="002D26C6"/>
    <w:rsid w:val="002D343F"/>
    <w:rsid w:val="002D3FD5"/>
    <w:rsid w:val="002D3FFD"/>
    <w:rsid w:val="002D74EC"/>
    <w:rsid w:val="002D7F75"/>
    <w:rsid w:val="002E0D36"/>
    <w:rsid w:val="002E0E16"/>
    <w:rsid w:val="002E135B"/>
    <w:rsid w:val="002E27B9"/>
    <w:rsid w:val="002E39AE"/>
    <w:rsid w:val="002E46C0"/>
    <w:rsid w:val="002E5C78"/>
    <w:rsid w:val="002E5E3C"/>
    <w:rsid w:val="002E5EE5"/>
    <w:rsid w:val="002E6FF4"/>
    <w:rsid w:val="002E7C6F"/>
    <w:rsid w:val="002E7D8F"/>
    <w:rsid w:val="002F03C5"/>
    <w:rsid w:val="002F0440"/>
    <w:rsid w:val="002F1174"/>
    <w:rsid w:val="002F202C"/>
    <w:rsid w:val="002F28C0"/>
    <w:rsid w:val="002F28E5"/>
    <w:rsid w:val="002F346B"/>
    <w:rsid w:val="002F3EAC"/>
    <w:rsid w:val="002F49D8"/>
    <w:rsid w:val="002F7317"/>
    <w:rsid w:val="00300092"/>
    <w:rsid w:val="00301F6E"/>
    <w:rsid w:val="0030255A"/>
    <w:rsid w:val="00302D0B"/>
    <w:rsid w:val="00303EB9"/>
    <w:rsid w:val="003041EF"/>
    <w:rsid w:val="003057AC"/>
    <w:rsid w:val="00305801"/>
    <w:rsid w:val="00305F99"/>
    <w:rsid w:val="003062E8"/>
    <w:rsid w:val="00306A56"/>
    <w:rsid w:val="00310168"/>
    <w:rsid w:val="00311A27"/>
    <w:rsid w:val="00312592"/>
    <w:rsid w:val="003128D3"/>
    <w:rsid w:val="003129E5"/>
    <w:rsid w:val="00312AEF"/>
    <w:rsid w:val="00314A37"/>
    <w:rsid w:val="00315691"/>
    <w:rsid w:val="00315A96"/>
    <w:rsid w:val="00315D8B"/>
    <w:rsid w:val="00321766"/>
    <w:rsid w:val="0032177B"/>
    <w:rsid w:val="00321E1D"/>
    <w:rsid w:val="00322BF9"/>
    <w:rsid w:val="003230B9"/>
    <w:rsid w:val="00324126"/>
    <w:rsid w:val="0032471E"/>
    <w:rsid w:val="00324EA4"/>
    <w:rsid w:val="00327A5A"/>
    <w:rsid w:val="003304B2"/>
    <w:rsid w:val="0033175B"/>
    <w:rsid w:val="0033291C"/>
    <w:rsid w:val="00333CC8"/>
    <w:rsid w:val="00333E0F"/>
    <w:rsid w:val="0033563F"/>
    <w:rsid w:val="00335F5B"/>
    <w:rsid w:val="00340BC5"/>
    <w:rsid w:val="00342AFD"/>
    <w:rsid w:val="00343851"/>
    <w:rsid w:val="00344B52"/>
    <w:rsid w:val="00345801"/>
    <w:rsid w:val="0034731A"/>
    <w:rsid w:val="00347CF7"/>
    <w:rsid w:val="00347E64"/>
    <w:rsid w:val="0035227C"/>
    <w:rsid w:val="003546F0"/>
    <w:rsid w:val="0035574B"/>
    <w:rsid w:val="003567C8"/>
    <w:rsid w:val="00356B8A"/>
    <w:rsid w:val="00361293"/>
    <w:rsid w:val="00362C53"/>
    <w:rsid w:val="003635F9"/>
    <w:rsid w:val="00363CDC"/>
    <w:rsid w:val="003641AF"/>
    <w:rsid w:val="00364816"/>
    <w:rsid w:val="00364E8F"/>
    <w:rsid w:val="003659E5"/>
    <w:rsid w:val="00366E37"/>
    <w:rsid w:val="00370FB8"/>
    <w:rsid w:val="0037103F"/>
    <w:rsid w:val="00372409"/>
    <w:rsid w:val="00372C98"/>
    <w:rsid w:val="003737B4"/>
    <w:rsid w:val="003740F2"/>
    <w:rsid w:val="00374CB9"/>
    <w:rsid w:val="00374DDE"/>
    <w:rsid w:val="00375EF8"/>
    <w:rsid w:val="00376557"/>
    <w:rsid w:val="00377472"/>
    <w:rsid w:val="003776AF"/>
    <w:rsid w:val="00377AD1"/>
    <w:rsid w:val="00381705"/>
    <w:rsid w:val="003818D9"/>
    <w:rsid w:val="00381966"/>
    <w:rsid w:val="003822AF"/>
    <w:rsid w:val="0038337D"/>
    <w:rsid w:val="003835B7"/>
    <w:rsid w:val="003835D3"/>
    <w:rsid w:val="00384097"/>
    <w:rsid w:val="003842A9"/>
    <w:rsid w:val="00385BBB"/>
    <w:rsid w:val="00387121"/>
    <w:rsid w:val="00387B3C"/>
    <w:rsid w:val="00387FE1"/>
    <w:rsid w:val="0039034B"/>
    <w:rsid w:val="00391C0C"/>
    <w:rsid w:val="00391DEF"/>
    <w:rsid w:val="0039596C"/>
    <w:rsid w:val="003A0086"/>
    <w:rsid w:val="003A00AA"/>
    <w:rsid w:val="003A0701"/>
    <w:rsid w:val="003A09A1"/>
    <w:rsid w:val="003A1382"/>
    <w:rsid w:val="003A1E16"/>
    <w:rsid w:val="003A3FA2"/>
    <w:rsid w:val="003A4536"/>
    <w:rsid w:val="003A584A"/>
    <w:rsid w:val="003A6A60"/>
    <w:rsid w:val="003A6F0D"/>
    <w:rsid w:val="003B1634"/>
    <w:rsid w:val="003B19C5"/>
    <w:rsid w:val="003B3763"/>
    <w:rsid w:val="003B3C47"/>
    <w:rsid w:val="003C0C0C"/>
    <w:rsid w:val="003C10CA"/>
    <w:rsid w:val="003C5E63"/>
    <w:rsid w:val="003C5EEA"/>
    <w:rsid w:val="003C7127"/>
    <w:rsid w:val="003C7484"/>
    <w:rsid w:val="003C7D0A"/>
    <w:rsid w:val="003D003A"/>
    <w:rsid w:val="003D0863"/>
    <w:rsid w:val="003D0D18"/>
    <w:rsid w:val="003D0F01"/>
    <w:rsid w:val="003D1CD8"/>
    <w:rsid w:val="003D2636"/>
    <w:rsid w:val="003D3739"/>
    <w:rsid w:val="003D393B"/>
    <w:rsid w:val="003D3AAD"/>
    <w:rsid w:val="003D4C49"/>
    <w:rsid w:val="003D4D7B"/>
    <w:rsid w:val="003D5A9B"/>
    <w:rsid w:val="003D6152"/>
    <w:rsid w:val="003E0D66"/>
    <w:rsid w:val="003E17EC"/>
    <w:rsid w:val="003E1BC5"/>
    <w:rsid w:val="003E1E60"/>
    <w:rsid w:val="003E2C00"/>
    <w:rsid w:val="003E2DFC"/>
    <w:rsid w:val="003E3682"/>
    <w:rsid w:val="003E4F7E"/>
    <w:rsid w:val="003E6739"/>
    <w:rsid w:val="003E6C30"/>
    <w:rsid w:val="003E730E"/>
    <w:rsid w:val="003F1343"/>
    <w:rsid w:val="003F166C"/>
    <w:rsid w:val="003F3413"/>
    <w:rsid w:val="003F457D"/>
    <w:rsid w:val="003F57DB"/>
    <w:rsid w:val="003F5A32"/>
    <w:rsid w:val="00400D94"/>
    <w:rsid w:val="00402159"/>
    <w:rsid w:val="00402C51"/>
    <w:rsid w:val="00402DFE"/>
    <w:rsid w:val="0040359F"/>
    <w:rsid w:val="00404A57"/>
    <w:rsid w:val="00405F2B"/>
    <w:rsid w:val="004070A4"/>
    <w:rsid w:val="004100BE"/>
    <w:rsid w:val="00410BD6"/>
    <w:rsid w:val="0041164F"/>
    <w:rsid w:val="00412773"/>
    <w:rsid w:val="00412887"/>
    <w:rsid w:val="0041466B"/>
    <w:rsid w:val="00415846"/>
    <w:rsid w:val="00416851"/>
    <w:rsid w:val="00417373"/>
    <w:rsid w:val="004175F3"/>
    <w:rsid w:val="00417E52"/>
    <w:rsid w:val="00421116"/>
    <w:rsid w:val="00421A33"/>
    <w:rsid w:val="00422F18"/>
    <w:rsid w:val="00423435"/>
    <w:rsid w:val="0042435E"/>
    <w:rsid w:val="00424726"/>
    <w:rsid w:val="00424CB4"/>
    <w:rsid w:val="00425496"/>
    <w:rsid w:val="00426038"/>
    <w:rsid w:val="00426051"/>
    <w:rsid w:val="00426C9A"/>
    <w:rsid w:val="004275F0"/>
    <w:rsid w:val="004276D3"/>
    <w:rsid w:val="00427C92"/>
    <w:rsid w:val="00427CE0"/>
    <w:rsid w:val="004300E3"/>
    <w:rsid w:val="00431B32"/>
    <w:rsid w:val="00431B75"/>
    <w:rsid w:val="00431E18"/>
    <w:rsid w:val="00435921"/>
    <w:rsid w:val="00436694"/>
    <w:rsid w:val="00437329"/>
    <w:rsid w:val="0043739E"/>
    <w:rsid w:val="004404D9"/>
    <w:rsid w:val="0044132E"/>
    <w:rsid w:val="00441BD3"/>
    <w:rsid w:val="00442950"/>
    <w:rsid w:val="00444221"/>
    <w:rsid w:val="004455A9"/>
    <w:rsid w:val="00445A39"/>
    <w:rsid w:val="00445E14"/>
    <w:rsid w:val="00445E60"/>
    <w:rsid w:val="00446E4B"/>
    <w:rsid w:val="00447589"/>
    <w:rsid w:val="0045334C"/>
    <w:rsid w:val="00454302"/>
    <w:rsid w:val="004552C1"/>
    <w:rsid w:val="00455D37"/>
    <w:rsid w:val="00456255"/>
    <w:rsid w:val="00456B32"/>
    <w:rsid w:val="004574D2"/>
    <w:rsid w:val="0046174E"/>
    <w:rsid w:val="00461B73"/>
    <w:rsid w:val="00461ED0"/>
    <w:rsid w:val="00462D4D"/>
    <w:rsid w:val="00463294"/>
    <w:rsid w:val="004633DA"/>
    <w:rsid w:val="00463702"/>
    <w:rsid w:val="00463CED"/>
    <w:rsid w:val="004657D3"/>
    <w:rsid w:val="0046728E"/>
    <w:rsid w:val="0046755D"/>
    <w:rsid w:val="004675D5"/>
    <w:rsid w:val="00467AE0"/>
    <w:rsid w:val="00467C44"/>
    <w:rsid w:val="004703C3"/>
    <w:rsid w:val="00473900"/>
    <w:rsid w:val="00473D86"/>
    <w:rsid w:val="0047449E"/>
    <w:rsid w:val="004755DA"/>
    <w:rsid w:val="0047631C"/>
    <w:rsid w:val="004763DC"/>
    <w:rsid w:val="0047654D"/>
    <w:rsid w:val="00476D7D"/>
    <w:rsid w:val="0048013A"/>
    <w:rsid w:val="00480CF3"/>
    <w:rsid w:val="004836EC"/>
    <w:rsid w:val="00483B9E"/>
    <w:rsid w:val="00484F97"/>
    <w:rsid w:val="00484FD8"/>
    <w:rsid w:val="004853F5"/>
    <w:rsid w:val="00487721"/>
    <w:rsid w:val="00487F94"/>
    <w:rsid w:val="00490287"/>
    <w:rsid w:val="00491159"/>
    <w:rsid w:val="00491CDD"/>
    <w:rsid w:val="00492305"/>
    <w:rsid w:val="004924D6"/>
    <w:rsid w:val="00492D40"/>
    <w:rsid w:val="00494CFE"/>
    <w:rsid w:val="00497EE4"/>
    <w:rsid w:val="004A1458"/>
    <w:rsid w:val="004A1CE1"/>
    <w:rsid w:val="004A1F08"/>
    <w:rsid w:val="004A29C0"/>
    <w:rsid w:val="004A2B7C"/>
    <w:rsid w:val="004A4BED"/>
    <w:rsid w:val="004A57A9"/>
    <w:rsid w:val="004A699A"/>
    <w:rsid w:val="004A6A4F"/>
    <w:rsid w:val="004A7B28"/>
    <w:rsid w:val="004B02EB"/>
    <w:rsid w:val="004B0499"/>
    <w:rsid w:val="004B04EA"/>
    <w:rsid w:val="004B0A83"/>
    <w:rsid w:val="004B0CF7"/>
    <w:rsid w:val="004B18B8"/>
    <w:rsid w:val="004B1A65"/>
    <w:rsid w:val="004B3546"/>
    <w:rsid w:val="004B3DAD"/>
    <w:rsid w:val="004B4808"/>
    <w:rsid w:val="004B5329"/>
    <w:rsid w:val="004B7B07"/>
    <w:rsid w:val="004C0A86"/>
    <w:rsid w:val="004C13BF"/>
    <w:rsid w:val="004C1A65"/>
    <w:rsid w:val="004C3A6E"/>
    <w:rsid w:val="004C5DFC"/>
    <w:rsid w:val="004C65C1"/>
    <w:rsid w:val="004D3123"/>
    <w:rsid w:val="004D3683"/>
    <w:rsid w:val="004D4419"/>
    <w:rsid w:val="004D4D1A"/>
    <w:rsid w:val="004D5234"/>
    <w:rsid w:val="004D5356"/>
    <w:rsid w:val="004D55E2"/>
    <w:rsid w:val="004D59E8"/>
    <w:rsid w:val="004D6AD3"/>
    <w:rsid w:val="004D7E29"/>
    <w:rsid w:val="004E13E7"/>
    <w:rsid w:val="004E1F30"/>
    <w:rsid w:val="004E3642"/>
    <w:rsid w:val="004E3D94"/>
    <w:rsid w:val="004E4E0B"/>
    <w:rsid w:val="004E4EE7"/>
    <w:rsid w:val="004E5C19"/>
    <w:rsid w:val="004E6479"/>
    <w:rsid w:val="004E67FF"/>
    <w:rsid w:val="004E71E0"/>
    <w:rsid w:val="004E7842"/>
    <w:rsid w:val="004F0D37"/>
    <w:rsid w:val="004F189F"/>
    <w:rsid w:val="004F3490"/>
    <w:rsid w:val="004F3B4A"/>
    <w:rsid w:val="004F40E7"/>
    <w:rsid w:val="004F4FC2"/>
    <w:rsid w:val="004F6B4B"/>
    <w:rsid w:val="004F74D1"/>
    <w:rsid w:val="00505354"/>
    <w:rsid w:val="00505578"/>
    <w:rsid w:val="00505E6A"/>
    <w:rsid w:val="00505F62"/>
    <w:rsid w:val="0050712A"/>
    <w:rsid w:val="00507169"/>
    <w:rsid w:val="0050777E"/>
    <w:rsid w:val="0051165E"/>
    <w:rsid w:val="00511937"/>
    <w:rsid w:val="00512895"/>
    <w:rsid w:val="00513D3D"/>
    <w:rsid w:val="0051693B"/>
    <w:rsid w:val="00516A5D"/>
    <w:rsid w:val="005202B2"/>
    <w:rsid w:val="005225D2"/>
    <w:rsid w:val="00523952"/>
    <w:rsid w:val="00523B63"/>
    <w:rsid w:val="00524482"/>
    <w:rsid w:val="005247D9"/>
    <w:rsid w:val="00524CE2"/>
    <w:rsid w:val="005255FA"/>
    <w:rsid w:val="005265CC"/>
    <w:rsid w:val="00527712"/>
    <w:rsid w:val="00527937"/>
    <w:rsid w:val="005307A0"/>
    <w:rsid w:val="00531637"/>
    <w:rsid w:val="00531669"/>
    <w:rsid w:val="005326FB"/>
    <w:rsid w:val="00532FF7"/>
    <w:rsid w:val="00533410"/>
    <w:rsid w:val="005334E4"/>
    <w:rsid w:val="00533B55"/>
    <w:rsid w:val="00535C47"/>
    <w:rsid w:val="00535D33"/>
    <w:rsid w:val="00536CEA"/>
    <w:rsid w:val="00537320"/>
    <w:rsid w:val="00537B55"/>
    <w:rsid w:val="0054060B"/>
    <w:rsid w:val="00540635"/>
    <w:rsid w:val="005410D4"/>
    <w:rsid w:val="005411D1"/>
    <w:rsid w:val="00542129"/>
    <w:rsid w:val="00542D4D"/>
    <w:rsid w:val="005431F2"/>
    <w:rsid w:val="00543A42"/>
    <w:rsid w:val="0054498D"/>
    <w:rsid w:val="0054504C"/>
    <w:rsid w:val="00545B01"/>
    <w:rsid w:val="0054685D"/>
    <w:rsid w:val="00546E14"/>
    <w:rsid w:val="0055113A"/>
    <w:rsid w:val="00551545"/>
    <w:rsid w:val="005538F8"/>
    <w:rsid w:val="005539B6"/>
    <w:rsid w:val="00554AAA"/>
    <w:rsid w:val="00556FA0"/>
    <w:rsid w:val="00557E53"/>
    <w:rsid w:val="005605FA"/>
    <w:rsid w:val="0056098C"/>
    <w:rsid w:val="00560EC3"/>
    <w:rsid w:val="00561021"/>
    <w:rsid w:val="0056214E"/>
    <w:rsid w:val="00563BE4"/>
    <w:rsid w:val="00563D2B"/>
    <w:rsid w:val="00563F74"/>
    <w:rsid w:val="00564510"/>
    <w:rsid w:val="00566D23"/>
    <w:rsid w:val="00570D8C"/>
    <w:rsid w:val="00570EAA"/>
    <w:rsid w:val="00571629"/>
    <w:rsid w:val="00572314"/>
    <w:rsid w:val="00573218"/>
    <w:rsid w:val="00573397"/>
    <w:rsid w:val="0057443B"/>
    <w:rsid w:val="00574E90"/>
    <w:rsid w:val="005750A9"/>
    <w:rsid w:val="005758CC"/>
    <w:rsid w:val="00575DDC"/>
    <w:rsid w:val="00576A61"/>
    <w:rsid w:val="00581D24"/>
    <w:rsid w:val="00584482"/>
    <w:rsid w:val="005845FB"/>
    <w:rsid w:val="00584B11"/>
    <w:rsid w:val="0058589C"/>
    <w:rsid w:val="005875A8"/>
    <w:rsid w:val="00587BE0"/>
    <w:rsid w:val="00587C0D"/>
    <w:rsid w:val="005908EC"/>
    <w:rsid w:val="00590B7E"/>
    <w:rsid w:val="00590CB1"/>
    <w:rsid w:val="00591060"/>
    <w:rsid w:val="005921A4"/>
    <w:rsid w:val="00592867"/>
    <w:rsid w:val="00592D88"/>
    <w:rsid w:val="00593108"/>
    <w:rsid w:val="005934B0"/>
    <w:rsid w:val="00593F1B"/>
    <w:rsid w:val="005943B8"/>
    <w:rsid w:val="00594404"/>
    <w:rsid w:val="00594BEE"/>
    <w:rsid w:val="0059599D"/>
    <w:rsid w:val="00595C04"/>
    <w:rsid w:val="00596767"/>
    <w:rsid w:val="00596F15"/>
    <w:rsid w:val="005975D2"/>
    <w:rsid w:val="00597B9C"/>
    <w:rsid w:val="005A0381"/>
    <w:rsid w:val="005A0E70"/>
    <w:rsid w:val="005A1BD6"/>
    <w:rsid w:val="005A26A1"/>
    <w:rsid w:val="005A2C9A"/>
    <w:rsid w:val="005A3268"/>
    <w:rsid w:val="005A4179"/>
    <w:rsid w:val="005A4350"/>
    <w:rsid w:val="005A4EB9"/>
    <w:rsid w:val="005A5386"/>
    <w:rsid w:val="005A637A"/>
    <w:rsid w:val="005A7391"/>
    <w:rsid w:val="005B11A0"/>
    <w:rsid w:val="005B12CA"/>
    <w:rsid w:val="005B143C"/>
    <w:rsid w:val="005B2F55"/>
    <w:rsid w:val="005B3920"/>
    <w:rsid w:val="005B4113"/>
    <w:rsid w:val="005B4B1A"/>
    <w:rsid w:val="005B4F36"/>
    <w:rsid w:val="005B51B6"/>
    <w:rsid w:val="005B5278"/>
    <w:rsid w:val="005B5C59"/>
    <w:rsid w:val="005B6AD1"/>
    <w:rsid w:val="005B6BC2"/>
    <w:rsid w:val="005B7AF4"/>
    <w:rsid w:val="005C0772"/>
    <w:rsid w:val="005C2377"/>
    <w:rsid w:val="005C4B3B"/>
    <w:rsid w:val="005C62F5"/>
    <w:rsid w:val="005C65A2"/>
    <w:rsid w:val="005C6EE5"/>
    <w:rsid w:val="005C7FE8"/>
    <w:rsid w:val="005D0AB9"/>
    <w:rsid w:val="005D12AD"/>
    <w:rsid w:val="005D16DB"/>
    <w:rsid w:val="005D2B1D"/>
    <w:rsid w:val="005D3625"/>
    <w:rsid w:val="005D39BE"/>
    <w:rsid w:val="005D41F3"/>
    <w:rsid w:val="005D44F2"/>
    <w:rsid w:val="005D4E1B"/>
    <w:rsid w:val="005D50B5"/>
    <w:rsid w:val="005D5336"/>
    <w:rsid w:val="005D5E8E"/>
    <w:rsid w:val="005D6776"/>
    <w:rsid w:val="005D7045"/>
    <w:rsid w:val="005D75FD"/>
    <w:rsid w:val="005D7AA5"/>
    <w:rsid w:val="005E0C14"/>
    <w:rsid w:val="005E0CA7"/>
    <w:rsid w:val="005E0FF4"/>
    <w:rsid w:val="005E16ED"/>
    <w:rsid w:val="005E229D"/>
    <w:rsid w:val="005E22C1"/>
    <w:rsid w:val="005E2FB4"/>
    <w:rsid w:val="005E3171"/>
    <w:rsid w:val="005E452A"/>
    <w:rsid w:val="005E58CA"/>
    <w:rsid w:val="005E592A"/>
    <w:rsid w:val="005F2216"/>
    <w:rsid w:val="005F23D2"/>
    <w:rsid w:val="005F2F2B"/>
    <w:rsid w:val="005F2FD5"/>
    <w:rsid w:val="005F42BE"/>
    <w:rsid w:val="005F4911"/>
    <w:rsid w:val="005F5494"/>
    <w:rsid w:val="005F6C60"/>
    <w:rsid w:val="005F6D03"/>
    <w:rsid w:val="005F71F9"/>
    <w:rsid w:val="005F7529"/>
    <w:rsid w:val="006006BD"/>
    <w:rsid w:val="006012C0"/>
    <w:rsid w:val="0060274D"/>
    <w:rsid w:val="00602FB6"/>
    <w:rsid w:val="00603729"/>
    <w:rsid w:val="00605064"/>
    <w:rsid w:val="00605204"/>
    <w:rsid w:val="00605339"/>
    <w:rsid w:val="00605DCF"/>
    <w:rsid w:val="006107DD"/>
    <w:rsid w:val="006119F6"/>
    <w:rsid w:val="00613930"/>
    <w:rsid w:val="0061434A"/>
    <w:rsid w:val="00614892"/>
    <w:rsid w:val="0061582E"/>
    <w:rsid w:val="00615D77"/>
    <w:rsid w:val="0061612D"/>
    <w:rsid w:val="00616B08"/>
    <w:rsid w:val="00616FF9"/>
    <w:rsid w:val="006212C8"/>
    <w:rsid w:val="006219E5"/>
    <w:rsid w:val="0062390E"/>
    <w:rsid w:val="00623EA2"/>
    <w:rsid w:val="006242EE"/>
    <w:rsid w:val="00624570"/>
    <w:rsid w:val="00624861"/>
    <w:rsid w:val="00627042"/>
    <w:rsid w:val="00627AA2"/>
    <w:rsid w:val="00630638"/>
    <w:rsid w:val="006313A4"/>
    <w:rsid w:val="00631580"/>
    <w:rsid w:val="00632461"/>
    <w:rsid w:val="006327B4"/>
    <w:rsid w:val="00632D37"/>
    <w:rsid w:val="00635936"/>
    <w:rsid w:val="00637B71"/>
    <w:rsid w:val="006414FA"/>
    <w:rsid w:val="00641CA3"/>
    <w:rsid w:val="00642A83"/>
    <w:rsid w:val="006435CA"/>
    <w:rsid w:val="00644B84"/>
    <w:rsid w:val="00645C93"/>
    <w:rsid w:val="00645CC5"/>
    <w:rsid w:val="00646122"/>
    <w:rsid w:val="00646518"/>
    <w:rsid w:val="00646F3C"/>
    <w:rsid w:val="00650C7D"/>
    <w:rsid w:val="00651637"/>
    <w:rsid w:val="00651A29"/>
    <w:rsid w:val="00651CA6"/>
    <w:rsid w:val="006537C7"/>
    <w:rsid w:val="00654797"/>
    <w:rsid w:val="00654859"/>
    <w:rsid w:val="006579C7"/>
    <w:rsid w:val="00660009"/>
    <w:rsid w:val="0066189D"/>
    <w:rsid w:val="00662130"/>
    <w:rsid w:val="00662972"/>
    <w:rsid w:val="006646C9"/>
    <w:rsid w:val="00665CED"/>
    <w:rsid w:val="0066631D"/>
    <w:rsid w:val="00667712"/>
    <w:rsid w:val="00670661"/>
    <w:rsid w:val="00671036"/>
    <w:rsid w:val="006711F1"/>
    <w:rsid w:val="0067147B"/>
    <w:rsid w:val="00671632"/>
    <w:rsid w:val="00671B1E"/>
    <w:rsid w:val="0067239B"/>
    <w:rsid w:val="00672946"/>
    <w:rsid w:val="00672EB8"/>
    <w:rsid w:val="00673109"/>
    <w:rsid w:val="00673248"/>
    <w:rsid w:val="00674E92"/>
    <w:rsid w:val="00675195"/>
    <w:rsid w:val="006761A9"/>
    <w:rsid w:val="006802A6"/>
    <w:rsid w:val="00681956"/>
    <w:rsid w:val="00682E71"/>
    <w:rsid w:val="00683417"/>
    <w:rsid w:val="00684395"/>
    <w:rsid w:val="00684DFD"/>
    <w:rsid w:val="006850DE"/>
    <w:rsid w:val="0068633D"/>
    <w:rsid w:val="00687622"/>
    <w:rsid w:val="006918EA"/>
    <w:rsid w:val="006925B3"/>
    <w:rsid w:val="00693B1F"/>
    <w:rsid w:val="00694D0D"/>
    <w:rsid w:val="00695242"/>
    <w:rsid w:val="006968A0"/>
    <w:rsid w:val="00697B24"/>
    <w:rsid w:val="00697E2D"/>
    <w:rsid w:val="006A0CF5"/>
    <w:rsid w:val="006A1A58"/>
    <w:rsid w:val="006A2A3B"/>
    <w:rsid w:val="006A31C4"/>
    <w:rsid w:val="006A4565"/>
    <w:rsid w:val="006A559B"/>
    <w:rsid w:val="006A56EC"/>
    <w:rsid w:val="006A5753"/>
    <w:rsid w:val="006A5BB1"/>
    <w:rsid w:val="006A602F"/>
    <w:rsid w:val="006B00EC"/>
    <w:rsid w:val="006B035B"/>
    <w:rsid w:val="006B0CC4"/>
    <w:rsid w:val="006B1E31"/>
    <w:rsid w:val="006B2255"/>
    <w:rsid w:val="006B40FC"/>
    <w:rsid w:val="006B4104"/>
    <w:rsid w:val="006B672A"/>
    <w:rsid w:val="006B6C39"/>
    <w:rsid w:val="006B6E08"/>
    <w:rsid w:val="006B7191"/>
    <w:rsid w:val="006B71C8"/>
    <w:rsid w:val="006B7900"/>
    <w:rsid w:val="006C069A"/>
    <w:rsid w:val="006C0FB5"/>
    <w:rsid w:val="006C1853"/>
    <w:rsid w:val="006C198D"/>
    <w:rsid w:val="006C1E56"/>
    <w:rsid w:val="006C3A74"/>
    <w:rsid w:val="006C4767"/>
    <w:rsid w:val="006C5252"/>
    <w:rsid w:val="006C5557"/>
    <w:rsid w:val="006C563D"/>
    <w:rsid w:val="006C79BE"/>
    <w:rsid w:val="006C7CA5"/>
    <w:rsid w:val="006D0397"/>
    <w:rsid w:val="006D112F"/>
    <w:rsid w:val="006D20AD"/>
    <w:rsid w:val="006D3D3F"/>
    <w:rsid w:val="006D466B"/>
    <w:rsid w:val="006D77F6"/>
    <w:rsid w:val="006D7E00"/>
    <w:rsid w:val="006E1519"/>
    <w:rsid w:val="006E2A86"/>
    <w:rsid w:val="006E33C9"/>
    <w:rsid w:val="006E6A5C"/>
    <w:rsid w:val="006F00AA"/>
    <w:rsid w:val="006F0BEB"/>
    <w:rsid w:val="006F0C48"/>
    <w:rsid w:val="006F1A5C"/>
    <w:rsid w:val="006F23C8"/>
    <w:rsid w:val="006F3613"/>
    <w:rsid w:val="006F4643"/>
    <w:rsid w:val="006F4A84"/>
    <w:rsid w:val="006F4F45"/>
    <w:rsid w:val="006F5743"/>
    <w:rsid w:val="006F754E"/>
    <w:rsid w:val="006F766C"/>
    <w:rsid w:val="006F76BD"/>
    <w:rsid w:val="00700339"/>
    <w:rsid w:val="0070143C"/>
    <w:rsid w:val="007016C7"/>
    <w:rsid w:val="00702743"/>
    <w:rsid w:val="007027F9"/>
    <w:rsid w:val="00702906"/>
    <w:rsid w:val="0070316E"/>
    <w:rsid w:val="00705C9C"/>
    <w:rsid w:val="00706520"/>
    <w:rsid w:val="00706707"/>
    <w:rsid w:val="00707F50"/>
    <w:rsid w:val="0071090E"/>
    <w:rsid w:val="00711750"/>
    <w:rsid w:val="007121C6"/>
    <w:rsid w:val="00713E47"/>
    <w:rsid w:val="00713F74"/>
    <w:rsid w:val="00714814"/>
    <w:rsid w:val="00714AF3"/>
    <w:rsid w:val="00715412"/>
    <w:rsid w:val="00716604"/>
    <w:rsid w:val="00717FF6"/>
    <w:rsid w:val="00721E7D"/>
    <w:rsid w:val="00722258"/>
    <w:rsid w:val="00722D20"/>
    <w:rsid w:val="007233EF"/>
    <w:rsid w:val="00725806"/>
    <w:rsid w:val="00726DC6"/>
    <w:rsid w:val="007270AC"/>
    <w:rsid w:val="00727427"/>
    <w:rsid w:val="0072763E"/>
    <w:rsid w:val="00727F1A"/>
    <w:rsid w:val="00730989"/>
    <w:rsid w:val="0073128F"/>
    <w:rsid w:val="00731776"/>
    <w:rsid w:val="007321D7"/>
    <w:rsid w:val="00733B9A"/>
    <w:rsid w:val="00733CF4"/>
    <w:rsid w:val="007347E9"/>
    <w:rsid w:val="00735158"/>
    <w:rsid w:val="00735E7B"/>
    <w:rsid w:val="00736B06"/>
    <w:rsid w:val="00741ED7"/>
    <w:rsid w:val="00742491"/>
    <w:rsid w:val="00743BB4"/>
    <w:rsid w:val="00744487"/>
    <w:rsid w:val="00744D47"/>
    <w:rsid w:val="00745813"/>
    <w:rsid w:val="00746433"/>
    <w:rsid w:val="00746EA4"/>
    <w:rsid w:val="0074796C"/>
    <w:rsid w:val="00747D48"/>
    <w:rsid w:val="007530DA"/>
    <w:rsid w:val="00753420"/>
    <w:rsid w:val="00753B83"/>
    <w:rsid w:val="007545D0"/>
    <w:rsid w:val="00754DBD"/>
    <w:rsid w:val="007552E1"/>
    <w:rsid w:val="0075563F"/>
    <w:rsid w:val="00755ED6"/>
    <w:rsid w:val="007565C6"/>
    <w:rsid w:val="00756D6F"/>
    <w:rsid w:val="00757A71"/>
    <w:rsid w:val="00764369"/>
    <w:rsid w:val="00765905"/>
    <w:rsid w:val="007674CD"/>
    <w:rsid w:val="007675C4"/>
    <w:rsid w:val="0076785E"/>
    <w:rsid w:val="00767B15"/>
    <w:rsid w:val="0077284D"/>
    <w:rsid w:val="00772C66"/>
    <w:rsid w:val="007739E2"/>
    <w:rsid w:val="007740B7"/>
    <w:rsid w:val="0077569F"/>
    <w:rsid w:val="007759AD"/>
    <w:rsid w:val="0077678D"/>
    <w:rsid w:val="007778B4"/>
    <w:rsid w:val="00781FDB"/>
    <w:rsid w:val="00782499"/>
    <w:rsid w:val="00783185"/>
    <w:rsid w:val="00783A24"/>
    <w:rsid w:val="00783E7A"/>
    <w:rsid w:val="007846D8"/>
    <w:rsid w:val="00784974"/>
    <w:rsid w:val="00784FD7"/>
    <w:rsid w:val="0078707D"/>
    <w:rsid w:val="007900B0"/>
    <w:rsid w:val="0079047B"/>
    <w:rsid w:val="0079100D"/>
    <w:rsid w:val="007924BF"/>
    <w:rsid w:val="0079325B"/>
    <w:rsid w:val="0079637F"/>
    <w:rsid w:val="0079648C"/>
    <w:rsid w:val="00796B27"/>
    <w:rsid w:val="007A0D8C"/>
    <w:rsid w:val="007A1222"/>
    <w:rsid w:val="007A169A"/>
    <w:rsid w:val="007A1E0B"/>
    <w:rsid w:val="007A28B0"/>
    <w:rsid w:val="007A2CA3"/>
    <w:rsid w:val="007A2FD0"/>
    <w:rsid w:val="007A31FD"/>
    <w:rsid w:val="007A5425"/>
    <w:rsid w:val="007A68D1"/>
    <w:rsid w:val="007A71FA"/>
    <w:rsid w:val="007A721E"/>
    <w:rsid w:val="007B000E"/>
    <w:rsid w:val="007B01E5"/>
    <w:rsid w:val="007B045C"/>
    <w:rsid w:val="007B0B29"/>
    <w:rsid w:val="007B0D22"/>
    <w:rsid w:val="007B2157"/>
    <w:rsid w:val="007B2904"/>
    <w:rsid w:val="007B4EF3"/>
    <w:rsid w:val="007B56C5"/>
    <w:rsid w:val="007B6273"/>
    <w:rsid w:val="007B78F0"/>
    <w:rsid w:val="007B7B7B"/>
    <w:rsid w:val="007C0B58"/>
    <w:rsid w:val="007C2330"/>
    <w:rsid w:val="007C4366"/>
    <w:rsid w:val="007C51B8"/>
    <w:rsid w:val="007C558B"/>
    <w:rsid w:val="007C65D4"/>
    <w:rsid w:val="007C6863"/>
    <w:rsid w:val="007C6F17"/>
    <w:rsid w:val="007C707D"/>
    <w:rsid w:val="007C7746"/>
    <w:rsid w:val="007C7B2C"/>
    <w:rsid w:val="007D538F"/>
    <w:rsid w:val="007D587D"/>
    <w:rsid w:val="007D5CD4"/>
    <w:rsid w:val="007D662E"/>
    <w:rsid w:val="007D707D"/>
    <w:rsid w:val="007E0173"/>
    <w:rsid w:val="007E07FD"/>
    <w:rsid w:val="007E0A8A"/>
    <w:rsid w:val="007E0AC0"/>
    <w:rsid w:val="007E0E4B"/>
    <w:rsid w:val="007E1091"/>
    <w:rsid w:val="007E16DF"/>
    <w:rsid w:val="007E1A1E"/>
    <w:rsid w:val="007E1E30"/>
    <w:rsid w:val="007E20F1"/>
    <w:rsid w:val="007E2137"/>
    <w:rsid w:val="007E245C"/>
    <w:rsid w:val="007E298A"/>
    <w:rsid w:val="007E339A"/>
    <w:rsid w:val="007E4208"/>
    <w:rsid w:val="007E44D4"/>
    <w:rsid w:val="007E4960"/>
    <w:rsid w:val="007E4D26"/>
    <w:rsid w:val="007E58DF"/>
    <w:rsid w:val="007E7161"/>
    <w:rsid w:val="007E7DDB"/>
    <w:rsid w:val="007F11E5"/>
    <w:rsid w:val="007F11F7"/>
    <w:rsid w:val="007F22BD"/>
    <w:rsid w:val="007F30B7"/>
    <w:rsid w:val="007F4D1D"/>
    <w:rsid w:val="007F71BF"/>
    <w:rsid w:val="007F75B2"/>
    <w:rsid w:val="008002DE"/>
    <w:rsid w:val="00800951"/>
    <w:rsid w:val="00800CD8"/>
    <w:rsid w:val="0080310C"/>
    <w:rsid w:val="00804464"/>
    <w:rsid w:val="00806B06"/>
    <w:rsid w:val="008074E6"/>
    <w:rsid w:val="00811A98"/>
    <w:rsid w:val="00814F2E"/>
    <w:rsid w:val="00815BE4"/>
    <w:rsid w:val="00820B26"/>
    <w:rsid w:val="00820DE9"/>
    <w:rsid w:val="00821B3F"/>
    <w:rsid w:val="008225A8"/>
    <w:rsid w:val="00823439"/>
    <w:rsid w:val="008236AA"/>
    <w:rsid w:val="00823FEE"/>
    <w:rsid w:val="00824CE4"/>
    <w:rsid w:val="00824FEA"/>
    <w:rsid w:val="008259AF"/>
    <w:rsid w:val="00825CC6"/>
    <w:rsid w:val="0082605D"/>
    <w:rsid w:val="00826F06"/>
    <w:rsid w:val="008304C5"/>
    <w:rsid w:val="00830807"/>
    <w:rsid w:val="00830CF0"/>
    <w:rsid w:val="00831D84"/>
    <w:rsid w:val="00832167"/>
    <w:rsid w:val="00833194"/>
    <w:rsid w:val="00833EB4"/>
    <w:rsid w:val="00833F29"/>
    <w:rsid w:val="008359FC"/>
    <w:rsid w:val="008376E2"/>
    <w:rsid w:val="00837A16"/>
    <w:rsid w:val="00840B69"/>
    <w:rsid w:val="008410A2"/>
    <w:rsid w:val="008422A6"/>
    <w:rsid w:val="00844657"/>
    <w:rsid w:val="00844F36"/>
    <w:rsid w:val="00846B6A"/>
    <w:rsid w:val="00847F14"/>
    <w:rsid w:val="00847FB5"/>
    <w:rsid w:val="00850FC3"/>
    <w:rsid w:val="0085202F"/>
    <w:rsid w:val="00852E20"/>
    <w:rsid w:val="0085311F"/>
    <w:rsid w:val="00855031"/>
    <w:rsid w:val="00855CE2"/>
    <w:rsid w:val="00856088"/>
    <w:rsid w:val="00856C65"/>
    <w:rsid w:val="00857EA8"/>
    <w:rsid w:val="008600D9"/>
    <w:rsid w:val="008601E8"/>
    <w:rsid w:val="00860352"/>
    <w:rsid w:val="008613C7"/>
    <w:rsid w:val="00861863"/>
    <w:rsid w:val="00861CD1"/>
    <w:rsid w:val="00861CFE"/>
    <w:rsid w:val="00862ED6"/>
    <w:rsid w:val="008645F2"/>
    <w:rsid w:val="00864849"/>
    <w:rsid w:val="00866141"/>
    <w:rsid w:val="00866706"/>
    <w:rsid w:val="00866FD7"/>
    <w:rsid w:val="00867B8C"/>
    <w:rsid w:val="008710AC"/>
    <w:rsid w:val="0087149E"/>
    <w:rsid w:val="00872BF8"/>
    <w:rsid w:val="008761F1"/>
    <w:rsid w:val="00876A96"/>
    <w:rsid w:val="0087710F"/>
    <w:rsid w:val="00877CAC"/>
    <w:rsid w:val="00880722"/>
    <w:rsid w:val="00881529"/>
    <w:rsid w:val="008831A7"/>
    <w:rsid w:val="0088619D"/>
    <w:rsid w:val="00886629"/>
    <w:rsid w:val="008869DC"/>
    <w:rsid w:val="00886F85"/>
    <w:rsid w:val="008873C9"/>
    <w:rsid w:val="00887756"/>
    <w:rsid w:val="0089415D"/>
    <w:rsid w:val="00894E9D"/>
    <w:rsid w:val="00895E13"/>
    <w:rsid w:val="0089664E"/>
    <w:rsid w:val="00897085"/>
    <w:rsid w:val="008974CE"/>
    <w:rsid w:val="008A00B4"/>
    <w:rsid w:val="008A0AF3"/>
    <w:rsid w:val="008A0E2C"/>
    <w:rsid w:val="008A1897"/>
    <w:rsid w:val="008A2A71"/>
    <w:rsid w:val="008A2E49"/>
    <w:rsid w:val="008A385E"/>
    <w:rsid w:val="008A46AE"/>
    <w:rsid w:val="008A499E"/>
    <w:rsid w:val="008A4DA4"/>
    <w:rsid w:val="008A56BE"/>
    <w:rsid w:val="008A61FB"/>
    <w:rsid w:val="008A6227"/>
    <w:rsid w:val="008A7B1D"/>
    <w:rsid w:val="008B05C3"/>
    <w:rsid w:val="008B06B5"/>
    <w:rsid w:val="008B0745"/>
    <w:rsid w:val="008B0BDA"/>
    <w:rsid w:val="008B269C"/>
    <w:rsid w:val="008B2A52"/>
    <w:rsid w:val="008B3CFF"/>
    <w:rsid w:val="008B57A3"/>
    <w:rsid w:val="008B5D60"/>
    <w:rsid w:val="008B66D5"/>
    <w:rsid w:val="008B729B"/>
    <w:rsid w:val="008B7DA6"/>
    <w:rsid w:val="008C0A12"/>
    <w:rsid w:val="008C15C7"/>
    <w:rsid w:val="008C257F"/>
    <w:rsid w:val="008C31C1"/>
    <w:rsid w:val="008C39DF"/>
    <w:rsid w:val="008C56FC"/>
    <w:rsid w:val="008C7008"/>
    <w:rsid w:val="008C70AA"/>
    <w:rsid w:val="008C72C4"/>
    <w:rsid w:val="008D1811"/>
    <w:rsid w:val="008D215B"/>
    <w:rsid w:val="008D3A63"/>
    <w:rsid w:val="008D3FC0"/>
    <w:rsid w:val="008D4C3B"/>
    <w:rsid w:val="008D6147"/>
    <w:rsid w:val="008D6795"/>
    <w:rsid w:val="008D7732"/>
    <w:rsid w:val="008E08D1"/>
    <w:rsid w:val="008E0FD5"/>
    <w:rsid w:val="008E241A"/>
    <w:rsid w:val="008E3183"/>
    <w:rsid w:val="008E3238"/>
    <w:rsid w:val="008E3D1E"/>
    <w:rsid w:val="008E3DF1"/>
    <w:rsid w:val="008E48C2"/>
    <w:rsid w:val="008E7B71"/>
    <w:rsid w:val="008F015A"/>
    <w:rsid w:val="008F0306"/>
    <w:rsid w:val="008F0ACB"/>
    <w:rsid w:val="008F0E7A"/>
    <w:rsid w:val="008F1B74"/>
    <w:rsid w:val="008F298F"/>
    <w:rsid w:val="008F34F6"/>
    <w:rsid w:val="008F4DD4"/>
    <w:rsid w:val="009002F1"/>
    <w:rsid w:val="009009C0"/>
    <w:rsid w:val="00900C59"/>
    <w:rsid w:val="00901B2A"/>
    <w:rsid w:val="00902780"/>
    <w:rsid w:val="0090372A"/>
    <w:rsid w:val="009047F1"/>
    <w:rsid w:val="0090551F"/>
    <w:rsid w:val="00905AF1"/>
    <w:rsid w:val="00907959"/>
    <w:rsid w:val="00910AF7"/>
    <w:rsid w:val="00910E99"/>
    <w:rsid w:val="009123D1"/>
    <w:rsid w:val="00912B19"/>
    <w:rsid w:val="0091490E"/>
    <w:rsid w:val="00914FDA"/>
    <w:rsid w:val="009150E8"/>
    <w:rsid w:val="009157CE"/>
    <w:rsid w:val="009161E8"/>
    <w:rsid w:val="009174F7"/>
    <w:rsid w:val="009178E3"/>
    <w:rsid w:val="0092105B"/>
    <w:rsid w:val="00922213"/>
    <w:rsid w:val="00922B66"/>
    <w:rsid w:val="009242FB"/>
    <w:rsid w:val="00924306"/>
    <w:rsid w:val="00926F33"/>
    <w:rsid w:val="0092794B"/>
    <w:rsid w:val="00927FDA"/>
    <w:rsid w:val="00930DDB"/>
    <w:rsid w:val="00932EE0"/>
    <w:rsid w:val="00932F73"/>
    <w:rsid w:val="0093312A"/>
    <w:rsid w:val="00933348"/>
    <w:rsid w:val="00934022"/>
    <w:rsid w:val="00934F43"/>
    <w:rsid w:val="00936C31"/>
    <w:rsid w:val="00940C39"/>
    <w:rsid w:val="00940E7D"/>
    <w:rsid w:val="00941B07"/>
    <w:rsid w:val="00941BDF"/>
    <w:rsid w:val="00943322"/>
    <w:rsid w:val="00943943"/>
    <w:rsid w:val="009440B4"/>
    <w:rsid w:val="009441C4"/>
    <w:rsid w:val="009443E4"/>
    <w:rsid w:val="00945983"/>
    <w:rsid w:val="0094647A"/>
    <w:rsid w:val="009473F9"/>
    <w:rsid w:val="00950065"/>
    <w:rsid w:val="00950CB0"/>
    <w:rsid w:val="009513D6"/>
    <w:rsid w:val="009529BB"/>
    <w:rsid w:val="00952C7C"/>
    <w:rsid w:val="00956375"/>
    <w:rsid w:val="00956783"/>
    <w:rsid w:val="0096068F"/>
    <w:rsid w:val="00961A03"/>
    <w:rsid w:val="0096216D"/>
    <w:rsid w:val="00962A58"/>
    <w:rsid w:val="00962B52"/>
    <w:rsid w:val="009633C1"/>
    <w:rsid w:val="00963808"/>
    <w:rsid w:val="009654B5"/>
    <w:rsid w:val="009662A2"/>
    <w:rsid w:val="00967A62"/>
    <w:rsid w:val="00970A1E"/>
    <w:rsid w:val="009710AB"/>
    <w:rsid w:val="009716C0"/>
    <w:rsid w:val="00973042"/>
    <w:rsid w:val="009742DF"/>
    <w:rsid w:val="00974409"/>
    <w:rsid w:val="00974769"/>
    <w:rsid w:val="0097495F"/>
    <w:rsid w:val="00974A5D"/>
    <w:rsid w:val="00974E7F"/>
    <w:rsid w:val="00975C5D"/>
    <w:rsid w:val="00976D78"/>
    <w:rsid w:val="00980940"/>
    <w:rsid w:val="00981284"/>
    <w:rsid w:val="009814B9"/>
    <w:rsid w:val="00981EF4"/>
    <w:rsid w:val="009827E1"/>
    <w:rsid w:val="00982BE9"/>
    <w:rsid w:val="00982CF5"/>
    <w:rsid w:val="00982E0C"/>
    <w:rsid w:val="00985AFE"/>
    <w:rsid w:val="00985F53"/>
    <w:rsid w:val="009860B9"/>
    <w:rsid w:val="0098781D"/>
    <w:rsid w:val="009916E4"/>
    <w:rsid w:val="00991C78"/>
    <w:rsid w:val="0099224D"/>
    <w:rsid w:val="009924C8"/>
    <w:rsid w:val="00993281"/>
    <w:rsid w:val="00993434"/>
    <w:rsid w:val="0099371F"/>
    <w:rsid w:val="00994C93"/>
    <w:rsid w:val="00995413"/>
    <w:rsid w:val="00995A35"/>
    <w:rsid w:val="00996560"/>
    <w:rsid w:val="009967BB"/>
    <w:rsid w:val="00996963"/>
    <w:rsid w:val="00996AA9"/>
    <w:rsid w:val="00996FCA"/>
    <w:rsid w:val="0099769F"/>
    <w:rsid w:val="00997813"/>
    <w:rsid w:val="00997A3B"/>
    <w:rsid w:val="00997C68"/>
    <w:rsid w:val="009A1150"/>
    <w:rsid w:val="009A2430"/>
    <w:rsid w:val="009A3344"/>
    <w:rsid w:val="009A44D8"/>
    <w:rsid w:val="009A6263"/>
    <w:rsid w:val="009B1103"/>
    <w:rsid w:val="009B23A2"/>
    <w:rsid w:val="009B49E4"/>
    <w:rsid w:val="009B583A"/>
    <w:rsid w:val="009B6DE3"/>
    <w:rsid w:val="009C10D7"/>
    <w:rsid w:val="009C137D"/>
    <w:rsid w:val="009C1634"/>
    <w:rsid w:val="009C18B7"/>
    <w:rsid w:val="009C3824"/>
    <w:rsid w:val="009C3967"/>
    <w:rsid w:val="009C474A"/>
    <w:rsid w:val="009C5A9D"/>
    <w:rsid w:val="009C6C8A"/>
    <w:rsid w:val="009C702D"/>
    <w:rsid w:val="009C70C2"/>
    <w:rsid w:val="009D01C8"/>
    <w:rsid w:val="009D06E2"/>
    <w:rsid w:val="009D1055"/>
    <w:rsid w:val="009D679D"/>
    <w:rsid w:val="009E0683"/>
    <w:rsid w:val="009E072F"/>
    <w:rsid w:val="009E16DA"/>
    <w:rsid w:val="009E329A"/>
    <w:rsid w:val="009E3B2E"/>
    <w:rsid w:val="009E46FF"/>
    <w:rsid w:val="009E5400"/>
    <w:rsid w:val="009E5B8B"/>
    <w:rsid w:val="009E730D"/>
    <w:rsid w:val="009E7A2B"/>
    <w:rsid w:val="009F05B1"/>
    <w:rsid w:val="009F227B"/>
    <w:rsid w:val="009F38B0"/>
    <w:rsid w:val="009F3DF3"/>
    <w:rsid w:val="009F3F2E"/>
    <w:rsid w:val="009F4298"/>
    <w:rsid w:val="009F42F9"/>
    <w:rsid w:val="009F5017"/>
    <w:rsid w:val="009F526B"/>
    <w:rsid w:val="009F5423"/>
    <w:rsid w:val="009F5B07"/>
    <w:rsid w:val="009F6048"/>
    <w:rsid w:val="009F6785"/>
    <w:rsid w:val="009F7C96"/>
    <w:rsid w:val="00A007E9"/>
    <w:rsid w:val="00A02893"/>
    <w:rsid w:val="00A02E0C"/>
    <w:rsid w:val="00A04499"/>
    <w:rsid w:val="00A06298"/>
    <w:rsid w:val="00A06943"/>
    <w:rsid w:val="00A06AF1"/>
    <w:rsid w:val="00A07753"/>
    <w:rsid w:val="00A10099"/>
    <w:rsid w:val="00A101CE"/>
    <w:rsid w:val="00A1034A"/>
    <w:rsid w:val="00A10934"/>
    <w:rsid w:val="00A10BE7"/>
    <w:rsid w:val="00A11EB6"/>
    <w:rsid w:val="00A1252B"/>
    <w:rsid w:val="00A129AA"/>
    <w:rsid w:val="00A13641"/>
    <w:rsid w:val="00A13AD7"/>
    <w:rsid w:val="00A13EB4"/>
    <w:rsid w:val="00A1428D"/>
    <w:rsid w:val="00A14C43"/>
    <w:rsid w:val="00A14D5C"/>
    <w:rsid w:val="00A1618F"/>
    <w:rsid w:val="00A17271"/>
    <w:rsid w:val="00A173BC"/>
    <w:rsid w:val="00A17876"/>
    <w:rsid w:val="00A17EB2"/>
    <w:rsid w:val="00A20BFB"/>
    <w:rsid w:val="00A21163"/>
    <w:rsid w:val="00A216FF"/>
    <w:rsid w:val="00A2180B"/>
    <w:rsid w:val="00A224B9"/>
    <w:rsid w:val="00A2265D"/>
    <w:rsid w:val="00A22995"/>
    <w:rsid w:val="00A24006"/>
    <w:rsid w:val="00A2433A"/>
    <w:rsid w:val="00A244F4"/>
    <w:rsid w:val="00A25D61"/>
    <w:rsid w:val="00A26743"/>
    <w:rsid w:val="00A26A56"/>
    <w:rsid w:val="00A27C8D"/>
    <w:rsid w:val="00A311EF"/>
    <w:rsid w:val="00A31335"/>
    <w:rsid w:val="00A3297A"/>
    <w:rsid w:val="00A339CB"/>
    <w:rsid w:val="00A33A52"/>
    <w:rsid w:val="00A343F1"/>
    <w:rsid w:val="00A350D5"/>
    <w:rsid w:val="00A354FE"/>
    <w:rsid w:val="00A35612"/>
    <w:rsid w:val="00A35E00"/>
    <w:rsid w:val="00A36E8F"/>
    <w:rsid w:val="00A4122B"/>
    <w:rsid w:val="00A41F21"/>
    <w:rsid w:val="00A43314"/>
    <w:rsid w:val="00A43D11"/>
    <w:rsid w:val="00A44512"/>
    <w:rsid w:val="00A44D32"/>
    <w:rsid w:val="00A44FA9"/>
    <w:rsid w:val="00A45417"/>
    <w:rsid w:val="00A45615"/>
    <w:rsid w:val="00A45CB7"/>
    <w:rsid w:val="00A46058"/>
    <w:rsid w:val="00A462D6"/>
    <w:rsid w:val="00A46A95"/>
    <w:rsid w:val="00A5408B"/>
    <w:rsid w:val="00A542E7"/>
    <w:rsid w:val="00A5638F"/>
    <w:rsid w:val="00A56CAF"/>
    <w:rsid w:val="00A57CCB"/>
    <w:rsid w:val="00A601D9"/>
    <w:rsid w:val="00A612BF"/>
    <w:rsid w:val="00A6261E"/>
    <w:rsid w:val="00A6301A"/>
    <w:rsid w:val="00A63A8E"/>
    <w:rsid w:val="00A642C1"/>
    <w:rsid w:val="00A6469A"/>
    <w:rsid w:val="00A65235"/>
    <w:rsid w:val="00A65BFA"/>
    <w:rsid w:val="00A731B3"/>
    <w:rsid w:val="00A739D2"/>
    <w:rsid w:val="00A74674"/>
    <w:rsid w:val="00A747F2"/>
    <w:rsid w:val="00A75E5F"/>
    <w:rsid w:val="00A762AC"/>
    <w:rsid w:val="00A76A70"/>
    <w:rsid w:val="00A76E74"/>
    <w:rsid w:val="00A76FE7"/>
    <w:rsid w:val="00A775DC"/>
    <w:rsid w:val="00A82166"/>
    <w:rsid w:val="00A83445"/>
    <w:rsid w:val="00A83ACA"/>
    <w:rsid w:val="00A853D7"/>
    <w:rsid w:val="00A86228"/>
    <w:rsid w:val="00A862E4"/>
    <w:rsid w:val="00A863E7"/>
    <w:rsid w:val="00A871E9"/>
    <w:rsid w:val="00A90623"/>
    <w:rsid w:val="00A90807"/>
    <w:rsid w:val="00A90F69"/>
    <w:rsid w:val="00A91889"/>
    <w:rsid w:val="00A933EF"/>
    <w:rsid w:val="00A936E8"/>
    <w:rsid w:val="00A949F7"/>
    <w:rsid w:val="00A94EB8"/>
    <w:rsid w:val="00A94F81"/>
    <w:rsid w:val="00A9559C"/>
    <w:rsid w:val="00A95DB2"/>
    <w:rsid w:val="00AA161D"/>
    <w:rsid w:val="00AA17B6"/>
    <w:rsid w:val="00AA382B"/>
    <w:rsid w:val="00AA3DE4"/>
    <w:rsid w:val="00AA61C9"/>
    <w:rsid w:val="00AA6B28"/>
    <w:rsid w:val="00AA7011"/>
    <w:rsid w:val="00AB00F7"/>
    <w:rsid w:val="00AB2736"/>
    <w:rsid w:val="00AB32E1"/>
    <w:rsid w:val="00AB3EF5"/>
    <w:rsid w:val="00AB4134"/>
    <w:rsid w:val="00AB6009"/>
    <w:rsid w:val="00AC0205"/>
    <w:rsid w:val="00AC05A3"/>
    <w:rsid w:val="00AC0AB4"/>
    <w:rsid w:val="00AC14EA"/>
    <w:rsid w:val="00AC2131"/>
    <w:rsid w:val="00AC25DD"/>
    <w:rsid w:val="00AC2626"/>
    <w:rsid w:val="00AC2E64"/>
    <w:rsid w:val="00AC314C"/>
    <w:rsid w:val="00AC35B0"/>
    <w:rsid w:val="00AC57C8"/>
    <w:rsid w:val="00AC583F"/>
    <w:rsid w:val="00AC708C"/>
    <w:rsid w:val="00AC755A"/>
    <w:rsid w:val="00AC785C"/>
    <w:rsid w:val="00AC79BF"/>
    <w:rsid w:val="00AC7E33"/>
    <w:rsid w:val="00AD057C"/>
    <w:rsid w:val="00AD0BBB"/>
    <w:rsid w:val="00AD0CD0"/>
    <w:rsid w:val="00AD0E2D"/>
    <w:rsid w:val="00AD10F7"/>
    <w:rsid w:val="00AD1558"/>
    <w:rsid w:val="00AD3515"/>
    <w:rsid w:val="00AD4185"/>
    <w:rsid w:val="00AD4978"/>
    <w:rsid w:val="00AD5017"/>
    <w:rsid w:val="00AD5511"/>
    <w:rsid w:val="00AD58BD"/>
    <w:rsid w:val="00AD7BB4"/>
    <w:rsid w:val="00AE025B"/>
    <w:rsid w:val="00AE12B5"/>
    <w:rsid w:val="00AE2609"/>
    <w:rsid w:val="00AE3F35"/>
    <w:rsid w:val="00AE4545"/>
    <w:rsid w:val="00AE4A7B"/>
    <w:rsid w:val="00AE507F"/>
    <w:rsid w:val="00AE5215"/>
    <w:rsid w:val="00AE5831"/>
    <w:rsid w:val="00AE5D80"/>
    <w:rsid w:val="00AF0760"/>
    <w:rsid w:val="00AF0E35"/>
    <w:rsid w:val="00AF100B"/>
    <w:rsid w:val="00AF27BC"/>
    <w:rsid w:val="00AF2EA2"/>
    <w:rsid w:val="00AF43BF"/>
    <w:rsid w:val="00AF45E1"/>
    <w:rsid w:val="00AF614B"/>
    <w:rsid w:val="00AF6863"/>
    <w:rsid w:val="00AF7D10"/>
    <w:rsid w:val="00AF7FE6"/>
    <w:rsid w:val="00B002F3"/>
    <w:rsid w:val="00B005A7"/>
    <w:rsid w:val="00B01180"/>
    <w:rsid w:val="00B0192F"/>
    <w:rsid w:val="00B02436"/>
    <w:rsid w:val="00B02AF3"/>
    <w:rsid w:val="00B02DAC"/>
    <w:rsid w:val="00B03140"/>
    <w:rsid w:val="00B0321F"/>
    <w:rsid w:val="00B0340A"/>
    <w:rsid w:val="00B0397A"/>
    <w:rsid w:val="00B046A4"/>
    <w:rsid w:val="00B05B33"/>
    <w:rsid w:val="00B0615F"/>
    <w:rsid w:val="00B067F8"/>
    <w:rsid w:val="00B07744"/>
    <w:rsid w:val="00B101F3"/>
    <w:rsid w:val="00B104DD"/>
    <w:rsid w:val="00B1103A"/>
    <w:rsid w:val="00B115A5"/>
    <w:rsid w:val="00B11732"/>
    <w:rsid w:val="00B12564"/>
    <w:rsid w:val="00B132B2"/>
    <w:rsid w:val="00B14316"/>
    <w:rsid w:val="00B14326"/>
    <w:rsid w:val="00B160BD"/>
    <w:rsid w:val="00B17BC9"/>
    <w:rsid w:val="00B17DD6"/>
    <w:rsid w:val="00B20477"/>
    <w:rsid w:val="00B213CA"/>
    <w:rsid w:val="00B215BC"/>
    <w:rsid w:val="00B23D42"/>
    <w:rsid w:val="00B26DD5"/>
    <w:rsid w:val="00B26E00"/>
    <w:rsid w:val="00B30D62"/>
    <w:rsid w:val="00B33255"/>
    <w:rsid w:val="00B34025"/>
    <w:rsid w:val="00B341EA"/>
    <w:rsid w:val="00B349E5"/>
    <w:rsid w:val="00B34B5D"/>
    <w:rsid w:val="00B3518A"/>
    <w:rsid w:val="00B353EC"/>
    <w:rsid w:val="00B358B0"/>
    <w:rsid w:val="00B359B2"/>
    <w:rsid w:val="00B35AF7"/>
    <w:rsid w:val="00B35F43"/>
    <w:rsid w:val="00B35FBD"/>
    <w:rsid w:val="00B36580"/>
    <w:rsid w:val="00B36C52"/>
    <w:rsid w:val="00B408CC"/>
    <w:rsid w:val="00B41B55"/>
    <w:rsid w:val="00B429FB"/>
    <w:rsid w:val="00B42C9E"/>
    <w:rsid w:val="00B42EA8"/>
    <w:rsid w:val="00B430E0"/>
    <w:rsid w:val="00B43606"/>
    <w:rsid w:val="00B44C1D"/>
    <w:rsid w:val="00B4556A"/>
    <w:rsid w:val="00B4565F"/>
    <w:rsid w:val="00B4592F"/>
    <w:rsid w:val="00B50181"/>
    <w:rsid w:val="00B50A2D"/>
    <w:rsid w:val="00B51516"/>
    <w:rsid w:val="00B52600"/>
    <w:rsid w:val="00B53E07"/>
    <w:rsid w:val="00B548A4"/>
    <w:rsid w:val="00B55AEA"/>
    <w:rsid w:val="00B561B0"/>
    <w:rsid w:val="00B5644F"/>
    <w:rsid w:val="00B573B4"/>
    <w:rsid w:val="00B602D4"/>
    <w:rsid w:val="00B60853"/>
    <w:rsid w:val="00B614F6"/>
    <w:rsid w:val="00B61634"/>
    <w:rsid w:val="00B6206C"/>
    <w:rsid w:val="00B628D0"/>
    <w:rsid w:val="00B63255"/>
    <w:rsid w:val="00B6354E"/>
    <w:rsid w:val="00B64C6E"/>
    <w:rsid w:val="00B652AC"/>
    <w:rsid w:val="00B658CC"/>
    <w:rsid w:val="00B66179"/>
    <w:rsid w:val="00B668C5"/>
    <w:rsid w:val="00B67F68"/>
    <w:rsid w:val="00B67FCB"/>
    <w:rsid w:val="00B72841"/>
    <w:rsid w:val="00B738F5"/>
    <w:rsid w:val="00B73C83"/>
    <w:rsid w:val="00B740C3"/>
    <w:rsid w:val="00B75464"/>
    <w:rsid w:val="00B7556B"/>
    <w:rsid w:val="00B757F6"/>
    <w:rsid w:val="00B76B23"/>
    <w:rsid w:val="00B76E70"/>
    <w:rsid w:val="00B77278"/>
    <w:rsid w:val="00B777B6"/>
    <w:rsid w:val="00B80473"/>
    <w:rsid w:val="00B806B9"/>
    <w:rsid w:val="00B81A22"/>
    <w:rsid w:val="00B81ED0"/>
    <w:rsid w:val="00B8253E"/>
    <w:rsid w:val="00B830EE"/>
    <w:rsid w:val="00B852CE"/>
    <w:rsid w:val="00B856C0"/>
    <w:rsid w:val="00B87110"/>
    <w:rsid w:val="00B87335"/>
    <w:rsid w:val="00B873D6"/>
    <w:rsid w:val="00B87685"/>
    <w:rsid w:val="00B87D06"/>
    <w:rsid w:val="00B90C76"/>
    <w:rsid w:val="00B91201"/>
    <w:rsid w:val="00B91909"/>
    <w:rsid w:val="00B91CCC"/>
    <w:rsid w:val="00B91D7B"/>
    <w:rsid w:val="00B92051"/>
    <w:rsid w:val="00B924C6"/>
    <w:rsid w:val="00B944D3"/>
    <w:rsid w:val="00B96760"/>
    <w:rsid w:val="00B96EAB"/>
    <w:rsid w:val="00BA02E8"/>
    <w:rsid w:val="00BA044F"/>
    <w:rsid w:val="00BA0B04"/>
    <w:rsid w:val="00BA0C38"/>
    <w:rsid w:val="00BA2ACA"/>
    <w:rsid w:val="00BA39C1"/>
    <w:rsid w:val="00BA3E91"/>
    <w:rsid w:val="00BA4AA4"/>
    <w:rsid w:val="00BA5105"/>
    <w:rsid w:val="00BA6F7D"/>
    <w:rsid w:val="00BB1441"/>
    <w:rsid w:val="00BB1D09"/>
    <w:rsid w:val="00BB2D7E"/>
    <w:rsid w:val="00BB3D06"/>
    <w:rsid w:val="00BB3F41"/>
    <w:rsid w:val="00BB5E27"/>
    <w:rsid w:val="00BB7187"/>
    <w:rsid w:val="00BB724A"/>
    <w:rsid w:val="00BB7D48"/>
    <w:rsid w:val="00BC101E"/>
    <w:rsid w:val="00BC2838"/>
    <w:rsid w:val="00BC3601"/>
    <w:rsid w:val="00BC4248"/>
    <w:rsid w:val="00BC48A8"/>
    <w:rsid w:val="00BC58EF"/>
    <w:rsid w:val="00BC69D3"/>
    <w:rsid w:val="00BC7A99"/>
    <w:rsid w:val="00BC7B1B"/>
    <w:rsid w:val="00BD0F9F"/>
    <w:rsid w:val="00BD1D59"/>
    <w:rsid w:val="00BD1ED4"/>
    <w:rsid w:val="00BD2248"/>
    <w:rsid w:val="00BD315E"/>
    <w:rsid w:val="00BD3D5C"/>
    <w:rsid w:val="00BD3E28"/>
    <w:rsid w:val="00BD3FA2"/>
    <w:rsid w:val="00BD48EE"/>
    <w:rsid w:val="00BD4EAB"/>
    <w:rsid w:val="00BD4ECD"/>
    <w:rsid w:val="00BD5FCF"/>
    <w:rsid w:val="00BD67D2"/>
    <w:rsid w:val="00BD6C43"/>
    <w:rsid w:val="00BD7ECA"/>
    <w:rsid w:val="00BE1496"/>
    <w:rsid w:val="00BE26C1"/>
    <w:rsid w:val="00BE3E2B"/>
    <w:rsid w:val="00BE716E"/>
    <w:rsid w:val="00BE74B5"/>
    <w:rsid w:val="00BE7A04"/>
    <w:rsid w:val="00BF03F9"/>
    <w:rsid w:val="00BF0ACC"/>
    <w:rsid w:val="00BF1B7E"/>
    <w:rsid w:val="00BF292D"/>
    <w:rsid w:val="00BF32CF"/>
    <w:rsid w:val="00BF363F"/>
    <w:rsid w:val="00BF4560"/>
    <w:rsid w:val="00BF4719"/>
    <w:rsid w:val="00BF4DFD"/>
    <w:rsid w:val="00BF6FD4"/>
    <w:rsid w:val="00BF79E5"/>
    <w:rsid w:val="00C00DE4"/>
    <w:rsid w:val="00C01D7F"/>
    <w:rsid w:val="00C03FF0"/>
    <w:rsid w:val="00C04525"/>
    <w:rsid w:val="00C050BD"/>
    <w:rsid w:val="00C05840"/>
    <w:rsid w:val="00C05F9B"/>
    <w:rsid w:val="00C05FA0"/>
    <w:rsid w:val="00C11F6C"/>
    <w:rsid w:val="00C12574"/>
    <w:rsid w:val="00C126AD"/>
    <w:rsid w:val="00C129C2"/>
    <w:rsid w:val="00C13330"/>
    <w:rsid w:val="00C1389E"/>
    <w:rsid w:val="00C154E6"/>
    <w:rsid w:val="00C16249"/>
    <w:rsid w:val="00C176DE"/>
    <w:rsid w:val="00C17F3D"/>
    <w:rsid w:val="00C204B1"/>
    <w:rsid w:val="00C21C91"/>
    <w:rsid w:val="00C229B2"/>
    <w:rsid w:val="00C22E3F"/>
    <w:rsid w:val="00C238F8"/>
    <w:rsid w:val="00C250E0"/>
    <w:rsid w:val="00C25498"/>
    <w:rsid w:val="00C25C9D"/>
    <w:rsid w:val="00C30505"/>
    <w:rsid w:val="00C31EF8"/>
    <w:rsid w:val="00C3246B"/>
    <w:rsid w:val="00C35D49"/>
    <w:rsid w:val="00C36DAA"/>
    <w:rsid w:val="00C373F2"/>
    <w:rsid w:val="00C40F6B"/>
    <w:rsid w:val="00C418FE"/>
    <w:rsid w:val="00C43CAE"/>
    <w:rsid w:val="00C44335"/>
    <w:rsid w:val="00C44BBC"/>
    <w:rsid w:val="00C44E00"/>
    <w:rsid w:val="00C44F96"/>
    <w:rsid w:val="00C45F46"/>
    <w:rsid w:val="00C476D2"/>
    <w:rsid w:val="00C504FF"/>
    <w:rsid w:val="00C509B2"/>
    <w:rsid w:val="00C51F31"/>
    <w:rsid w:val="00C53068"/>
    <w:rsid w:val="00C5528E"/>
    <w:rsid w:val="00C57307"/>
    <w:rsid w:val="00C61130"/>
    <w:rsid w:val="00C63ABF"/>
    <w:rsid w:val="00C63EEF"/>
    <w:rsid w:val="00C64DF1"/>
    <w:rsid w:val="00C64F70"/>
    <w:rsid w:val="00C65CFF"/>
    <w:rsid w:val="00C66164"/>
    <w:rsid w:val="00C66CF2"/>
    <w:rsid w:val="00C7158B"/>
    <w:rsid w:val="00C72325"/>
    <w:rsid w:val="00C72CE0"/>
    <w:rsid w:val="00C73242"/>
    <w:rsid w:val="00C733D9"/>
    <w:rsid w:val="00C73E82"/>
    <w:rsid w:val="00C741DF"/>
    <w:rsid w:val="00C74542"/>
    <w:rsid w:val="00C74567"/>
    <w:rsid w:val="00C74767"/>
    <w:rsid w:val="00C74C49"/>
    <w:rsid w:val="00C75693"/>
    <w:rsid w:val="00C7578A"/>
    <w:rsid w:val="00C759CB"/>
    <w:rsid w:val="00C75F2B"/>
    <w:rsid w:val="00C7743B"/>
    <w:rsid w:val="00C77D87"/>
    <w:rsid w:val="00C803F9"/>
    <w:rsid w:val="00C80714"/>
    <w:rsid w:val="00C81370"/>
    <w:rsid w:val="00C8185E"/>
    <w:rsid w:val="00C82035"/>
    <w:rsid w:val="00C82390"/>
    <w:rsid w:val="00C84AB9"/>
    <w:rsid w:val="00C87AE5"/>
    <w:rsid w:val="00C87B64"/>
    <w:rsid w:val="00C87C31"/>
    <w:rsid w:val="00C87EA7"/>
    <w:rsid w:val="00C90B03"/>
    <w:rsid w:val="00C91E53"/>
    <w:rsid w:val="00C927E3"/>
    <w:rsid w:val="00C955EB"/>
    <w:rsid w:val="00C95E0F"/>
    <w:rsid w:val="00C9730B"/>
    <w:rsid w:val="00CA16E2"/>
    <w:rsid w:val="00CA292B"/>
    <w:rsid w:val="00CA4545"/>
    <w:rsid w:val="00CA527E"/>
    <w:rsid w:val="00CA55B5"/>
    <w:rsid w:val="00CA7234"/>
    <w:rsid w:val="00CA745C"/>
    <w:rsid w:val="00CA7624"/>
    <w:rsid w:val="00CA763F"/>
    <w:rsid w:val="00CA7D2B"/>
    <w:rsid w:val="00CB22C3"/>
    <w:rsid w:val="00CB2B36"/>
    <w:rsid w:val="00CB310D"/>
    <w:rsid w:val="00CB3216"/>
    <w:rsid w:val="00CB36B8"/>
    <w:rsid w:val="00CB4EA8"/>
    <w:rsid w:val="00CB52F3"/>
    <w:rsid w:val="00CB58F5"/>
    <w:rsid w:val="00CB591B"/>
    <w:rsid w:val="00CB5CD7"/>
    <w:rsid w:val="00CB6A70"/>
    <w:rsid w:val="00CB7418"/>
    <w:rsid w:val="00CB7A8A"/>
    <w:rsid w:val="00CB7AC7"/>
    <w:rsid w:val="00CC25A3"/>
    <w:rsid w:val="00CC2B50"/>
    <w:rsid w:val="00CC30C0"/>
    <w:rsid w:val="00CC3D7A"/>
    <w:rsid w:val="00CC3E47"/>
    <w:rsid w:val="00CC51E7"/>
    <w:rsid w:val="00CC59BC"/>
    <w:rsid w:val="00CC5BAC"/>
    <w:rsid w:val="00CC5F23"/>
    <w:rsid w:val="00CC7492"/>
    <w:rsid w:val="00CC7D50"/>
    <w:rsid w:val="00CD049E"/>
    <w:rsid w:val="00CD1C7D"/>
    <w:rsid w:val="00CD1DD0"/>
    <w:rsid w:val="00CD2867"/>
    <w:rsid w:val="00CD3122"/>
    <w:rsid w:val="00CD44CD"/>
    <w:rsid w:val="00CD47C8"/>
    <w:rsid w:val="00CD4B34"/>
    <w:rsid w:val="00CD60F9"/>
    <w:rsid w:val="00CD748F"/>
    <w:rsid w:val="00CE0014"/>
    <w:rsid w:val="00CE090E"/>
    <w:rsid w:val="00CE116C"/>
    <w:rsid w:val="00CE1BF7"/>
    <w:rsid w:val="00CE1CA7"/>
    <w:rsid w:val="00CE1FCA"/>
    <w:rsid w:val="00CE2017"/>
    <w:rsid w:val="00CE3A58"/>
    <w:rsid w:val="00CE4069"/>
    <w:rsid w:val="00CE42CF"/>
    <w:rsid w:val="00CE4722"/>
    <w:rsid w:val="00CE4CF8"/>
    <w:rsid w:val="00CE51D5"/>
    <w:rsid w:val="00CE55F5"/>
    <w:rsid w:val="00CE6B11"/>
    <w:rsid w:val="00CE6F9E"/>
    <w:rsid w:val="00CE7D77"/>
    <w:rsid w:val="00CF1099"/>
    <w:rsid w:val="00CF1635"/>
    <w:rsid w:val="00CF21C2"/>
    <w:rsid w:val="00CF225F"/>
    <w:rsid w:val="00CF38D0"/>
    <w:rsid w:val="00CF4870"/>
    <w:rsid w:val="00CF49DC"/>
    <w:rsid w:val="00CF5260"/>
    <w:rsid w:val="00CF6BC0"/>
    <w:rsid w:val="00CF7AFB"/>
    <w:rsid w:val="00CF7FF6"/>
    <w:rsid w:val="00D000AE"/>
    <w:rsid w:val="00D00D74"/>
    <w:rsid w:val="00D01472"/>
    <w:rsid w:val="00D015F5"/>
    <w:rsid w:val="00D020F0"/>
    <w:rsid w:val="00D02D37"/>
    <w:rsid w:val="00D03140"/>
    <w:rsid w:val="00D0382F"/>
    <w:rsid w:val="00D048CD"/>
    <w:rsid w:val="00D04CD0"/>
    <w:rsid w:val="00D0529F"/>
    <w:rsid w:val="00D052F2"/>
    <w:rsid w:val="00D054D1"/>
    <w:rsid w:val="00D059BD"/>
    <w:rsid w:val="00D0668C"/>
    <w:rsid w:val="00D10235"/>
    <w:rsid w:val="00D10575"/>
    <w:rsid w:val="00D1059C"/>
    <w:rsid w:val="00D11612"/>
    <w:rsid w:val="00D13274"/>
    <w:rsid w:val="00D137CC"/>
    <w:rsid w:val="00D13F3D"/>
    <w:rsid w:val="00D1435E"/>
    <w:rsid w:val="00D15B3A"/>
    <w:rsid w:val="00D15E73"/>
    <w:rsid w:val="00D20348"/>
    <w:rsid w:val="00D2179F"/>
    <w:rsid w:val="00D219BF"/>
    <w:rsid w:val="00D23FEA"/>
    <w:rsid w:val="00D24922"/>
    <w:rsid w:val="00D25A68"/>
    <w:rsid w:val="00D25EE0"/>
    <w:rsid w:val="00D2626F"/>
    <w:rsid w:val="00D27293"/>
    <w:rsid w:val="00D30040"/>
    <w:rsid w:val="00D3014A"/>
    <w:rsid w:val="00D302C7"/>
    <w:rsid w:val="00D3123B"/>
    <w:rsid w:val="00D31796"/>
    <w:rsid w:val="00D31D05"/>
    <w:rsid w:val="00D33D94"/>
    <w:rsid w:val="00D351E1"/>
    <w:rsid w:val="00D3526D"/>
    <w:rsid w:val="00D37A22"/>
    <w:rsid w:val="00D37C2F"/>
    <w:rsid w:val="00D41A22"/>
    <w:rsid w:val="00D41C51"/>
    <w:rsid w:val="00D42582"/>
    <w:rsid w:val="00D42602"/>
    <w:rsid w:val="00D429AF"/>
    <w:rsid w:val="00D435D5"/>
    <w:rsid w:val="00D43704"/>
    <w:rsid w:val="00D4376E"/>
    <w:rsid w:val="00D43B4B"/>
    <w:rsid w:val="00D43BD6"/>
    <w:rsid w:val="00D44590"/>
    <w:rsid w:val="00D44955"/>
    <w:rsid w:val="00D465ED"/>
    <w:rsid w:val="00D46648"/>
    <w:rsid w:val="00D47521"/>
    <w:rsid w:val="00D475F6"/>
    <w:rsid w:val="00D47BEC"/>
    <w:rsid w:val="00D47D87"/>
    <w:rsid w:val="00D506CA"/>
    <w:rsid w:val="00D50B0D"/>
    <w:rsid w:val="00D51369"/>
    <w:rsid w:val="00D52115"/>
    <w:rsid w:val="00D53E35"/>
    <w:rsid w:val="00D53ECD"/>
    <w:rsid w:val="00D55029"/>
    <w:rsid w:val="00D55846"/>
    <w:rsid w:val="00D55920"/>
    <w:rsid w:val="00D568AA"/>
    <w:rsid w:val="00D57131"/>
    <w:rsid w:val="00D60CE1"/>
    <w:rsid w:val="00D60F2C"/>
    <w:rsid w:val="00D62B24"/>
    <w:rsid w:val="00D63D1C"/>
    <w:rsid w:val="00D6490E"/>
    <w:rsid w:val="00D650C9"/>
    <w:rsid w:val="00D6692A"/>
    <w:rsid w:val="00D67008"/>
    <w:rsid w:val="00D674B8"/>
    <w:rsid w:val="00D67EE9"/>
    <w:rsid w:val="00D706B8"/>
    <w:rsid w:val="00D71583"/>
    <w:rsid w:val="00D724A1"/>
    <w:rsid w:val="00D74093"/>
    <w:rsid w:val="00D745C8"/>
    <w:rsid w:val="00D74639"/>
    <w:rsid w:val="00D7467B"/>
    <w:rsid w:val="00D74E7E"/>
    <w:rsid w:val="00D761D1"/>
    <w:rsid w:val="00D76EBB"/>
    <w:rsid w:val="00D802AA"/>
    <w:rsid w:val="00D81000"/>
    <w:rsid w:val="00D8128C"/>
    <w:rsid w:val="00D81366"/>
    <w:rsid w:val="00D81EA7"/>
    <w:rsid w:val="00D81F1E"/>
    <w:rsid w:val="00D82FE4"/>
    <w:rsid w:val="00D83850"/>
    <w:rsid w:val="00D83C05"/>
    <w:rsid w:val="00D859BE"/>
    <w:rsid w:val="00D86980"/>
    <w:rsid w:val="00D86AE8"/>
    <w:rsid w:val="00D8721E"/>
    <w:rsid w:val="00D87308"/>
    <w:rsid w:val="00D90C96"/>
    <w:rsid w:val="00D9244B"/>
    <w:rsid w:val="00D93ADA"/>
    <w:rsid w:val="00D93CBE"/>
    <w:rsid w:val="00D94711"/>
    <w:rsid w:val="00D94D99"/>
    <w:rsid w:val="00D94E4F"/>
    <w:rsid w:val="00D94FDD"/>
    <w:rsid w:val="00D970B0"/>
    <w:rsid w:val="00D977CB"/>
    <w:rsid w:val="00DA1AF5"/>
    <w:rsid w:val="00DA2146"/>
    <w:rsid w:val="00DA2BAB"/>
    <w:rsid w:val="00DA3A9F"/>
    <w:rsid w:val="00DA3FD9"/>
    <w:rsid w:val="00DA4478"/>
    <w:rsid w:val="00DA5707"/>
    <w:rsid w:val="00DA58F1"/>
    <w:rsid w:val="00DA6CAC"/>
    <w:rsid w:val="00DA6F4E"/>
    <w:rsid w:val="00DB02DD"/>
    <w:rsid w:val="00DB046D"/>
    <w:rsid w:val="00DB1A52"/>
    <w:rsid w:val="00DB2A7C"/>
    <w:rsid w:val="00DB2DCE"/>
    <w:rsid w:val="00DB6E52"/>
    <w:rsid w:val="00DB7B10"/>
    <w:rsid w:val="00DB7B2E"/>
    <w:rsid w:val="00DC115B"/>
    <w:rsid w:val="00DC1198"/>
    <w:rsid w:val="00DC1C13"/>
    <w:rsid w:val="00DC2457"/>
    <w:rsid w:val="00DC26F3"/>
    <w:rsid w:val="00DC274B"/>
    <w:rsid w:val="00DC51D7"/>
    <w:rsid w:val="00DC51EB"/>
    <w:rsid w:val="00DC5C44"/>
    <w:rsid w:val="00DC6AB4"/>
    <w:rsid w:val="00DC7645"/>
    <w:rsid w:val="00DD0AD2"/>
    <w:rsid w:val="00DD1284"/>
    <w:rsid w:val="00DD1CBF"/>
    <w:rsid w:val="00DD2691"/>
    <w:rsid w:val="00DD2A04"/>
    <w:rsid w:val="00DD3C3F"/>
    <w:rsid w:val="00DD50C8"/>
    <w:rsid w:val="00DD5E26"/>
    <w:rsid w:val="00DD6ECB"/>
    <w:rsid w:val="00DD7DBD"/>
    <w:rsid w:val="00DE007F"/>
    <w:rsid w:val="00DE0885"/>
    <w:rsid w:val="00DE17BF"/>
    <w:rsid w:val="00DE18C0"/>
    <w:rsid w:val="00DE1DA9"/>
    <w:rsid w:val="00DE3768"/>
    <w:rsid w:val="00DE4D3F"/>
    <w:rsid w:val="00DE5264"/>
    <w:rsid w:val="00DE550E"/>
    <w:rsid w:val="00DE55E0"/>
    <w:rsid w:val="00DE579D"/>
    <w:rsid w:val="00DE5F3F"/>
    <w:rsid w:val="00DE6839"/>
    <w:rsid w:val="00DF24C9"/>
    <w:rsid w:val="00DF37AA"/>
    <w:rsid w:val="00DF4006"/>
    <w:rsid w:val="00DF442E"/>
    <w:rsid w:val="00DF4846"/>
    <w:rsid w:val="00DF4DC9"/>
    <w:rsid w:val="00DF60F4"/>
    <w:rsid w:val="00DF64E5"/>
    <w:rsid w:val="00DF6B49"/>
    <w:rsid w:val="00DF6B4B"/>
    <w:rsid w:val="00DF6D41"/>
    <w:rsid w:val="00DF7133"/>
    <w:rsid w:val="00DF7482"/>
    <w:rsid w:val="00DF7995"/>
    <w:rsid w:val="00E00491"/>
    <w:rsid w:val="00E009EF"/>
    <w:rsid w:val="00E04549"/>
    <w:rsid w:val="00E04E35"/>
    <w:rsid w:val="00E05AB7"/>
    <w:rsid w:val="00E064D3"/>
    <w:rsid w:val="00E073D1"/>
    <w:rsid w:val="00E07961"/>
    <w:rsid w:val="00E10884"/>
    <w:rsid w:val="00E10E4F"/>
    <w:rsid w:val="00E11227"/>
    <w:rsid w:val="00E115AB"/>
    <w:rsid w:val="00E11F8D"/>
    <w:rsid w:val="00E122B5"/>
    <w:rsid w:val="00E1312E"/>
    <w:rsid w:val="00E13C09"/>
    <w:rsid w:val="00E143F9"/>
    <w:rsid w:val="00E16D4F"/>
    <w:rsid w:val="00E16DF9"/>
    <w:rsid w:val="00E17EBC"/>
    <w:rsid w:val="00E17F2B"/>
    <w:rsid w:val="00E2056E"/>
    <w:rsid w:val="00E20C39"/>
    <w:rsid w:val="00E21CD4"/>
    <w:rsid w:val="00E22497"/>
    <w:rsid w:val="00E23F1F"/>
    <w:rsid w:val="00E24519"/>
    <w:rsid w:val="00E25763"/>
    <w:rsid w:val="00E26BD0"/>
    <w:rsid w:val="00E27764"/>
    <w:rsid w:val="00E27AC8"/>
    <w:rsid w:val="00E31C12"/>
    <w:rsid w:val="00E32423"/>
    <w:rsid w:val="00E34F26"/>
    <w:rsid w:val="00E35F06"/>
    <w:rsid w:val="00E3693B"/>
    <w:rsid w:val="00E36D75"/>
    <w:rsid w:val="00E37A3B"/>
    <w:rsid w:val="00E40B62"/>
    <w:rsid w:val="00E41440"/>
    <w:rsid w:val="00E41FAF"/>
    <w:rsid w:val="00E42192"/>
    <w:rsid w:val="00E422DD"/>
    <w:rsid w:val="00E4259F"/>
    <w:rsid w:val="00E42B3A"/>
    <w:rsid w:val="00E42D6C"/>
    <w:rsid w:val="00E434D7"/>
    <w:rsid w:val="00E44966"/>
    <w:rsid w:val="00E44D22"/>
    <w:rsid w:val="00E4593E"/>
    <w:rsid w:val="00E47849"/>
    <w:rsid w:val="00E514B6"/>
    <w:rsid w:val="00E51A07"/>
    <w:rsid w:val="00E53081"/>
    <w:rsid w:val="00E5323D"/>
    <w:rsid w:val="00E53285"/>
    <w:rsid w:val="00E55714"/>
    <w:rsid w:val="00E5598A"/>
    <w:rsid w:val="00E5603C"/>
    <w:rsid w:val="00E56679"/>
    <w:rsid w:val="00E57106"/>
    <w:rsid w:val="00E57ED2"/>
    <w:rsid w:val="00E60383"/>
    <w:rsid w:val="00E606C5"/>
    <w:rsid w:val="00E611A5"/>
    <w:rsid w:val="00E62EAE"/>
    <w:rsid w:val="00E6481E"/>
    <w:rsid w:val="00E65711"/>
    <w:rsid w:val="00E65AE9"/>
    <w:rsid w:val="00E65B95"/>
    <w:rsid w:val="00E666F0"/>
    <w:rsid w:val="00E669D4"/>
    <w:rsid w:val="00E677E4"/>
    <w:rsid w:val="00E70BC3"/>
    <w:rsid w:val="00E70EFF"/>
    <w:rsid w:val="00E71EC6"/>
    <w:rsid w:val="00E72D69"/>
    <w:rsid w:val="00E730D2"/>
    <w:rsid w:val="00E732E0"/>
    <w:rsid w:val="00E74028"/>
    <w:rsid w:val="00E74B15"/>
    <w:rsid w:val="00E76605"/>
    <w:rsid w:val="00E76B06"/>
    <w:rsid w:val="00E77CD8"/>
    <w:rsid w:val="00E82A2B"/>
    <w:rsid w:val="00E83668"/>
    <w:rsid w:val="00E8390D"/>
    <w:rsid w:val="00E854BB"/>
    <w:rsid w:val="00E85919"/>
    <w:rsid w:val="00E865C3"/>
    <w:rsid w:val="00E87F1B"/>
    <w:rsid w:val="00E87FE6"/>
    <w:rsid w:val="00E93803"/>
    <w:rsid w:val="00E93CE6"/>
    <w:rsid w:val="00E960B2"/>
    <w:rsid w:val="00E96470"/>
    <w:rsid w:val="00E96F22"/>
    <w:rsid w:val="00E96F4D"/>
    <w:rsid w:val="00EA11FE"/>
    <w:rsid w:val="00EA1DA8"/>
    <w:rsid w:val="00EA2034"/>
    <w:rsid w:val="00EA24FD"/>
    <w:rsid w:val="00EA2B2B"/>
    <w:rsid w:val="00EA4C1D"/>
    <w:rsid w:val="00EA6078"/>
    <w:rsid w:val="00EA6AC2"/>
    <w:rsid w:val="00EA748E"/>
    <w:rsid w:val="00EB50C0"/>
    <w:rsid w:val="00EB528C"/>
    <w:rsid w:val="00EB563B"/>
    <w:rsid w:val="00EB6402"/>
    <w:rsid w:val="00EB6B8A"/>
    <w:rsid w:val="00EC0377"/>
    <w:rsid w:val="00EC2477"/>
    <w:rsid w:val="00EC2992"/>
    <w:rsid w:val="00EC38FD"/>
    <w:rsid w:val="00EC39E6"/>
    <w:rsid w:val="00EC42B5"/>
    <w:rsid w:val="00EC4953"/>
    <w:rsid w:val="00EC4DC9"/>
    <w:rsid w:val="00EC556A"/>
    <w:rsid w:val="00EC574C"/>
    <w:rsid w:val="00EC5886"/>
    <w:rsid w:val="00EC5B02"/>
    <w:rsid w:val="00EC5D9F"/>
    <w:rsid w:val="00ED05B4"/>
    <w:rsid w:val="00ED0823"/>
    <w:rsid w:val="00ED141F"/>
    <w:rsid w:val="00ED34C6"/>
    <w:rsid w:val="00ED3CCC"/>
    <w:rsid w:val="00ED3E93"/>
    <w:rsid w:val="00ED4DDE"/>
    <w:rsid w:val="00ED5939"/>
    <w:rsid w:val="00ED6B95"/>
    <w:rsid w:val="00EE3D2F"/>
    <w:rsid w:val="00EE3DB5"/>
    <w:rsid w:val="00EE469D"/>
    <w:rsid w:val="00EE5303"/>
    <w:rsid w:val="00EE56D3"/>
    <w:rsid w:val="00EE5ABF"/>
    <w:rsid w:val="00EE738D"/>
    <w:rsid w:val="00EE7636"/>
    <w:rsid w:val="00EE76C6"/>
    <w:rsid w:val="00EE78B6"/>
    <w:rsid w:val="00EE7CBB"/>
    <w:rsid w:val="00EF05F7"/>
    <w:rsid w:val="00EF0A77"/>
    <w:rsid w:val="00EF1464"/>
    <w:rsid w:val="00EF1836"/>
    <w:rsid w:val="00EF1C90"/>
    <w:rsid w:val="00EF219A"/>
    <w:rsid w:val="00EF52CA"/>
    <w:rsid w:val="00EF5670"/>
    <w:rsid w:val="00EF60B3"/>
    <w:rsid w:val="00EF6273"/>
    <w:rsid w:val="00EF63D9"/>
    <w:rsid w:val="00EF7FC6"/>
    <w:rsid w:val="00F00BEC"/>
    <w:rsid w:val="00F01511"/>
    <w:rsid w:val="00F02765"/>
    <w:rsid w:val="00F02ADD"/>
    <w:rsid w:val="00F069C7"/>
    <w:rsid w:val="00F06DCD"/>
    <w:rsid w:val="00F07161"/>
    <w:rsid w:val="00F10399"/>
    <w:rsid w:val="00F1080D"/>
    <w:rsid w:val="00F1166F"/>
    <w:rsid w:val="00F118A2"/>
    <w:rsid w:val="00F13CB1"/>
    <w:rsid w:val="00F14643"/>
    <w:rsid w:val="00F16CC9"/>
    <w:rsid w:val="00F1715F"/>
    <w:rsid w:val="00F20B27"/>
    <w:rsid w:val="00F2119E"/>
    <w:rsid w:val="00F21EF4"/>
    <w:rsid w:val="00F24358"/>
    <w:rsid w:val="00F2493A"/>
    <w:rsid w:val="00F25BC1"/>
    <w:rsid w:val="00F26B9A"/>
    <w:rsid w:val="00F27148"/>
    <w:rsid w:val="00F27E46"/>
    <w:rsid w:val="00F308E2"/>
    <w:rsid w:val="00F30C33"/>
    <w:rsid w:val="00F3147F"/>
    <w:rsid w:val="00F32B6B"/>
    <w:rsid w:val="00F33AF7"/>
    <w:rsid w:val="00F340BA"/>
    <w:rsid w:val="00F34FE7"/>
    <w:rsid w:val="00F35081"/>
    <w:rsid w:val="00F351F2"/>
    <w:rsid w:val="00F36855"/>
    <w:rsid w:val="00F36B05"/>
    <w:rsid w:val="00F36DC9"/>
    <w:rsid w:val="00F376FA"/>
    <w:rsid w:val="00F414C3"/>
    <w:rsid w:val="00F43D0D"/>
    <w:rsid w:val="00F43EC2"/>
    <w:rsid w:val="00F4406C"/>
    <w:rsid w:val="00F440D8"/>
    <w:rsid w:val="00F44184"/>
    <w:rsid w:val="00F44A10"/>
    <w:rsid w:val="00F46805"/>
    <w:rsid w:val="00F50B9B"/>
    <w:rsid w:val="00F51056"/>
    <w:rsid w:val="00F52182"/>
    <w:rsid w:val="00F5293D"/>
    <w:rsid w:val="00F54C26"/>
    <w:rsid w:val="00F54E15"/>
    <w:rsid w:val="00F556F6"/>
    <w:rsid w:val="00F55985"/>
    <w:rsid w:val="00F55D72"/>
    <w:rsid w:val="00F57714"/>
    <w:rsid w:val="00F5796F"/>
    <w:rsid w:val="00F579CB"/>
    <w:rsid w:val="00F60B43"/>
    <w:rsid w:val="00F60FC8"/>
    <w:rsid w:val="00F618CA"/>
    <w:rsid w:val="00F61A50"/>
    <w:rsid w:val="00F6313E"/>
    <w:rsid w:val="00F641E2"/>
    <w:rsid w:val="00F657D8"/>
    <w:rsid w:val="00F6666D"/>
    <w:rsid w:val="00F67FF8"/>
    <w:rsid w:val="00F7023E"/>
    <w:rsid w:val="00F70F68"/>
    <w:rsid w:val="00F71097"/>
    <w:rsid w:val="00F72461"/>
    <w:rsid w:val="00F76183"/>
    <w:rsid w:val="00F761B0"/>
    <w:rsid w:val="00F80081"/>
    <w:rsid w:val="00F81849"/>
    <w:rsid w:val="00F8255B"/>
    <w:rsid w:val="00F8339C"/>
    <w:rsid w:val="00F83419"/>
    <w:rsid w:val="00F83594"/>
    <w:rsid w:val="00F8374E"/>
    <w:rsid w:val="00F8551A"/>
    <w:rsid w:val="00F85E6D"/>
    <w:rsid w:val="00F916D5"/>
    <w:rsid w:val="00F925D2"/>
    <w:rsid w:val="00F92EAF"/>
    <w:rsid w:val="00F934B3"/>
    <w:rsid w:val="00F93575"/>
    <w:rsid w:val="00F93C3B"/>
    <w:rsid w:val="00F93E96"/>
    <w:rsid w:val="00F949AD"/>
    <w:rsid w:val="00F95054"/>
    <w:rsid w:val="00F95916"/>
    <w:rsid w:val="00F96497"/>
    <w:rsid w:val="00FA28CC"/>
    <w:rsid w:val="00FB0435"/>
    <w:rsid w:val="00FB204C"/>
    <w:rsid w:val="00FB2DD7"/>
    <w:rsid w:val="00FB3524"/>
    <w:rsid w:val="00FB4A25"/>
    <w:rsid w:val="00FB5916"/>
    <w:rsid w:val="00FB69D9"/>
    <w:rsid w:val="00FC1988"/>
    <w:rsid w:val="00FC1FC1"/>
    <w:rsid w:val="00FC5DCF"/>
    <w:rsid w:val="00FC67CC"/>
    <w:rsid w:val="00FC6D89"/>
    <w:rsid w:val="00FD0C21"/>
    <w:rsid w:val="00FD2478"/>
    <w:rsid w:val="00FD2618"/>
    <w:rsid w:val="00FD2C98"/>
    <w:rsid w:val="00FD301B"/>
    <w:rsid w:val="00FD3264"/>
    <w:rsid w:val="00FD35AC"/>
    <w:rsid w:val="00FD3938"/>
    <w:rsid w:val="00FD5532"/>
    <w:rsid w:val="00FD579B"/>
    <w:rsid w:val="00FD609E"/>
    <w:rsid w:val="00FD6581"/>
    <w:rsid w:val="00FD6596"/>
    <w:rsid w:val="00FD7C43"/>
    <w:rsid w:val="00FD7D29"/>
    <w:rsid w:val="00FE0B9A"/>
    <w:rsid w:val="00FE0CB7"/>
    <w:rsid w:val="00FE11AC"/>
    <w:rsid w:val="00FE1201"/>
    <w:rsid w:val="00FE1CB6"/>
    <w:rsid w:val="00FE2C6F"/>
    <w:rsid w:val="00FE3097"/>
    <w:rsid w:val="00FE3CF1"/>
    <w:rsid w:val="00FE3F04"/>
    <w:rsid w:val="00FE7D04"/>
    <w:rsid w:val="00FF0F51"/>
    <w:rsid w:val="00FF1DE3"/>
    <w:rsid w:val="00FF2611"/>
    <w:rsid w:val="00FF2D85"/>
    <w:rsid w:val="00FF33E7"/>
    <w:rsid w:val="00FF3BF6"/>
    <w:rsid w:val="00FF4063"/>
    <w:rsid w:val="00FF47F1"/>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D5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171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35191">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1752001">
      <w:bodyDiv w:val="1"/>
      <w:marLeft w:val="0"/>
      <w:marRight w:val="0"/>
      <w:marTop w:val="0"/>
      <w:marBottom w:val="0"/>
      <w:divBdr>
        <w:top w:val="none" w:sz="0" w:space="0" w:color="auto"/>
        <w:left w:val="none" w:sz="0" w:space="0" w:color="auto"/>
        <w:bottom w:val="none" w:sz="0" w:space="0" w:color="auto"/>
        <w:right w:val="none" w:sz="0" w:space="0" w:color="auto"/>
      </w:divBdr>
    </w:div>
    <w:div w:id="953485160">
      <w:bodyDiv w:val="1"/>
      <w:marLeft w:val="0"/>
      <w:marRight w:val="0"/>
      <w:marTop w:val="0"/>
      <w:marBottom w:val="0"/>
      <w:divBdr>
        <w:top w:val="none" w:sz="0" w:space="0" w:color="auto"/>
        <w:left w:val="none" w:sz="0" w:space="0" w:color="auto"/>
        <w:bottom w:val="none" w:sz="0" w:space="0" w:color="auto"/>
        <w:right w:val="none" w:sz="0" w:space="0" w:color="auto"/>
      </w:divBdr>
    </w:div>
    <w:div w:id="1209996745">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3658131">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8124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mailto:petra.mervar@ljubljana.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5" Type="http://schemas.openxmlformats.org/officeDocument/2006/relationships/settings" Target="settings.xml"/><Relationship Id="rId15" Type="http://schemas.openxmlformats.org/officeDocument/2006/relationships/hyperlink" Target="https://ejn.gov.si/eJN2" TargetMode="External"/><Relationship Id="rId10" Type="http://schemas.openxmlformats.org/officeDocument/2006/relationships/hyperlink" Target="http://www.enarocanje.si/_ESPD/"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eJN2"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A4C99-9B07-4956-B1AE-7F6B15F98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53</Pages>
  <Words>14195</Words>
  <Characters>89077</Characters>
  <Application>Microsoft Office Word</Application>
  <DocSecurity>0</DocSecurity>
  <Lines>742</Lines>
  <Paragraphs>206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Ana Gazvoda</cp:lastModifiedBy>
  <cp:revision>12</cp:revision>
  <cp:lastPrinted>2019-01-31T12:10:00Z</cp:lastPrinted>
  <dcterms:created xsi:type="dcterms:W3CDTF">2019-01-31T11:36:00Z</dcterms:created>
  <dcterms:modified xsi:type="dcterms:W3CDTF">2019-02-01T07:35:00Z</dcterms:modified>
</cp:coreProperties>
</file>